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30E" w:rsidRPr="00911CFE" w:rsidRDefault="0015630E" w:rsidP="0015630E">
      <w:pPr>
        <w:pStyle w:val="afd"/>
        <w:spacing w:after="0"/>
        <w:ind w:firstLine="567"/>
        <w:contextualSpacing/>
        <w:jc w:val="right"/>
        <w:rPr>
          <w:rFonts w:ascii="GHEA Grapalat" w:hAnsi="GHEA Grapalat" w:cs="Sylfaen"/>
          <w:i/>
          <w:sz w:val="16"/>
          <w:lang w:val="ru-RU"/>
        </w:rPr>
      </w:pPr>
      <w:r>
        <w:rPr>
          <w:rFonts w:ascii="GHEA Grapalat" w:hAnsi="GHEA Grapalat" w:cs="Sylfaen"/>
          <w:i/>
          <w:sz w:val="16"/>
        </w:rPr>
        <w:t xml:space="preserve">Հավելված N </w:t>
      </w:r>
      <w:r>
        <w:rPr>
          <w:rFonts w:ascii="GHEA Grapalat" w:hAnsi="GHEA Grapalat" w:cs="Sylfaen"/>
          <w:i/>
          <w:sz w:val="16"/>
          <w:lang w:val="ru-RU"/>
        </w:rPr>
        <w:t>3</w:t>
      </w:r>
    </w:p>
    <w:p w:rsidR="0015630E" w:rsidRDefault="0015630E" w:rsidP="0015630E">
      <w:pPr>
        <w:pStyle w:val="afd"/>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26 -ի </w:t>
      </w:r>
    </w:p>
    <w:p w:rsidR="0015630E" w:rsidRPr="00A2575E" w:rsidRDefault="0015630E" w:rsidP="0015630E">
      <w:pPr>
        <w:pStyle w:val="afd"/>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sidRPr="00A2575E">
        <w:rPr>
          <w:rFonts w:ascii="GHEA Grapalat" w:hAnsi="GHEA Grapalat" w:cs="Sylfaen"/>
          <w:i/>
          <w:sz w:val="18"/>
          <w:lang w:val="hy-AM"/>
        </w:rPr>
        <w:t xml:space="preserve">                                                                                            </w:t>
      </w:r>
    </w:p>
    <w:p w:rsidR="0015630E" w:rsidRPr="009E1915" w:rsidRDefault="0015630E" w:rsidP="0015630E">
      <w:pPr>
        <w:pStyle w:val="afd"/>
        <w:ind w:right="-7" w:firstLine="567"/>
        <w:jc w:val="right"/>
        <w:rPr>
          <w:rFonts w:ascii="GHEA Grapalat" w:hAnsi="GHEA Grapalat" w:cs="Sylfaen"/>
          <w:i/>
          <w:sz w:val="18"/>
          <w:lang w:val="hy-AM"/>
        </w:rPr>
      </w:pPr>
      <w:r w:rsidRPr="009E1915">
        <w:rPr>
          <w:rFonts w:ascii="GHEA Grapalat" w:hAnsi="GHEA Grapalat" w:cs="Sylfaen"/>
          <w:i/>
          <w:sz w:val="18"/>
          <w:lang w:val="hy-AM"/>
        </w:rPr>
        <w:t xml:space="preserve">                                                                                            </w:t>
      </w:r>
    </w:p>
    <w:p w:rsidR="0015630E" w:rsidRPr="00A16BE7" w:rsidRDefault="0015630E" w:rsidP="0015630E">
      <w:pPr>
        <w:pStyle w:val="afd"/>
        <w:spacing w:after="0" w:line="360" w:lineRule="auto"/>
        <w:ind w:firstLine="567"/>
        <w:jc w:val="right"/>
        <w:rPr>
          <w:rFonts w:ascii="GHEA Grapalat" w:hAnsi="GHEA Grapalat" w:cs="Sylfaen"/>
          <w:i/>
          <w:sz w:val="16"/>
          <w:lang w:val="hy-AM"/>
        </w:rPr>
      </w:pPr>
      <w:r w:rsidRPr="009E1915">
        <w:rPr>
          <w:rFonts w:ascii="GHEA Grapalat" w:hAnsi="GHEA Grapalat" w:cs="Sylfaen"/>
          <w:i/>
          <w:sz w:val="16"/>
          <w:lang w:val="hy-AM"/>
        </w:rPr>
        <w:t xml:space="preserve">Հավելված N </w:t>
      </w:r>
      <w:r>
        <w:rPr>
          <w:rFonts w:ascii="GHEA Grapalat" w:hAnsi="GHEA Grapalat" w:cs="Sylfaen"/>
          <w:i/>
          <w:sz w:val="16"/>
          <w:lang w:val="hy-AM"/>
        </w:rPr>
        <w:t>8</w:t>
      </w:r>
    </w:p>
    <w:p w:rsidR="0015630E" w:rsidRDefault="0015630E" w:rsidP="0015630E">
      <w:pPr>
        <w:pStyle w:val="afd"/>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15630E" w:rsidRDefault="0015630E" w:rsidP="0015630E">
      <w:pPr>
        <w:pStyle w:val="afd"/>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15630E" w:rsidRPr="001F7800" w:rsidRDefault="0015630E" w:rsidP="0015630E">
      <w:pPr>
        <w:pStyle w:val="afd"/>
        <w:spacing w:after="0"/>
        <w:ind w:right="-7" w:firstLine="567"/>
        <w:jc w:val="right"/>
        <w:rPr>
          <w:rFonts w:ascii="GHEA Grapalat" w:hAnsi="GHEA Grapalat" w:cs="Sylfaen"/>
          <w:i/>
          <w:sz w:val="16"/>
          <w:lang w:val="af-ZA"/>
        </w:rPr>
      </w:pPr>
    </w:p>
    <w:p w:rsidR="0015630E" w:rsidRPr="00E6597C" w:rsidRDefault="0015630E" w:rsidP="0015630E">
      <w:pPr>
        <w:pStyle w:val="afd"/>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rsidR="00153CED" w:rsidRDefault="00153CED" w:rsidP="00B80C21">
      <w:pPr>
        <w:pStyle w:val="af6"/>
        <w:spacing w:line="240" w:lineRule="auto"/>
        <w:jc w:val="center"/>
        <w:rPr>
          <w:rFonts w:ascii="GHEA Grapalat" w:hAnsi="GHEA Grapalat"/>
          <w:i w:val="0"/>
          <w:lang w:val="hy-AM"/>
        </w:rPr>
      </w:pPr>
    </w:p>
    <w:p w:rsidR="00153CED" w:rsidRPr="004F71AE" w:rsidRDefault="00153CED" w:rsidP="00B80C21">
      <w:pPr>
        <w:pStyle w:val="af6"/>
        <w:spacing w:line="240" w:lineRule="auto"/>
        <w:jc w:val="center"/>
        <w:rPr>
          <w:rFonts w:ascii="GHEA Grapalat" w:hAnsi="GHEA Grapalat"/>
          <w:i w:val="0"/>
          <w:lang w:val="hy-AM"/>
        </w:rPr>
      </w:pP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ՀԱՅՏԱՐԱՐՈՒԹՅՈՒՆ</w:t>
      </w:r>
    </w:p>
    <w:p w:rsidR="007B2389" w:rsidRPr="004F71AE" w:rsidRDefault="00D440CF" w:rsidP="007B2389">
      <w:pPr>
        <w:pStyle w:val="af6"/>
        <w:spacing w:line="240" w:lineRule="auto"/>
        <w:jc w:val="center"/>
        <w:rPr>
          <w:rFonts w:ascii="GHEA Grapalat" w:hAnsi="GHEA Grapalat"/>
          <w:i w:val="0"/>
          <w:lang w:val="af-ZA"/>
        </w:rPr>
      </w:pPr>
      <w:r>
        <w:rPr>
          <w:rFonts w:ascii="GHEA Grapalat" w:hAnsi="GHEA Grapalat"/>
          <w:i w:val="0"/>
          <w:lang w:val="af-ZA"/>
        </w:rPr>
        <w:t>ՀՐԱՏԱՊ ՄԵԿ ԱՆՁ</w:t>
      </w:r>
      <w:r w:rsidR="007B2389" w:rsidRPr="004F71AE">
        <w:rPr>
          <w:rFonts w:ascii="GHEA Grapalat" w:hAnsi="GHEA Grapalat"/>
          <w:i w:val="0"/>
          <w:lang w:val="af-ZA"/>
        </w:rPr>
        <w:t xml:space="preserve"> ՄԱՍԻՆ*</w:t>
      </w: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Հայտարարության սույն տեքստը հաստատված է գնահատող հանձնաժողովի</w:t>
      </w:r>
    </w:p>
    <w:p w:rsidR="007B2389" w:rsidRPr="004F71AE" w:rsidRDefault="00DF7780" w:rsidP="007B2389">
      <w:pPr>
        <w:pStyle w:val="af6"/>
        <w:spacing w:line="240" w:lineRule="auto"/>
        <w:jc w:val="center"/>
        <w:rPr>
          <w:rFonts w:ascii="GHEA Grapalat" w:hAnsi="GHEA Grapalat"/>
          <w:i w:val="0"/>
          <w:lang w:val="af-ZA"/>
        </w:rPr>
      </w:pPr>
      <w:r>
        <w:rPr>
          <w:rFonts w:ascii="GHEA Grapalat" w:hAnsi="GHEA Grapalat"/>
          <w:b/>
          <w:i w:val="0"/>
          <w:color w:val="FF0000"/>
          <w:lang w:val="af-ZA"/>
        </w:rPr>
        <w:t>«20» «09»</w:t>
      </w:r>
      <w:r w:rsidR="006C494B">
        <w:rPr>
          <w:rFonts w:ascii="GHEA Grapalat" w:hAnsi="GHEA Grapalat"/>
          <w:b/>
          <w:i w:val="0"/>
          <w:color w:val="FF0000"/>
          <w:lang w:val="af-ZA"/>
        </w:rPr>
        <w:t xml:space="preserve"> 2024</w:t>
      </w:r>
      <w:r w:rsidR="007B2389" w:rsidRPr="004F71AE">
        <w:rPr>
          <w:rFonts w:ascii="GHEA Grapalat" w:hAnsi="GHEA Grapalat"/>
          <w:b/>
          <w:i w:val="0"/>
          <w:lang w:val="af-ZA"/>
        </w:rPr>
        <w:t>թ.</w:t>
      </w:r>
      <w:r w:rsidR="007B2389" w:rsidRPr="004F71AE">
        <w:rPr>
          <w:rFonts w:ascii="GHEA Grapalat" w:hAnsi="GHEA Grapalat"/>
          <w:i w:val="0"/>
          <w:lang w:val="af-ZA"/>
        </w:rPr>
        <w:t xml:space="preserve"> «N 1» որոշմամբ</w:t>
      </w:r>
    </w:p>
    <w:p w:rsidR="007B2389" w:rsidRPr="004F71AE" w:rsidRDefault="007B2389" w:rsidP="007B2389">
      <w:pPr>
        <w:pStyle w:val="af6"/>
        <w:spacing w:line="240" w:lineRule="auto"/>
        <w:jc w:val="center"/>
        <w:rPr>
          <w:rFonts w:ascii="GHEA Grapalat" w:hAnsi="GHEA Grapalat"/>
          <w:i w:val="0"/>
          <w:lang w:val="af-ZA"/>
        </w:rPr>
      </w:pPr>
      <w:r w:rsidRPr="004F71AE">
        <w:rPr>
          <w:rFonts w:ascii="GHEA Grapalat" w:hAnsi="GHEA Grapalat"/>
          <w:i w:val="0"/>
          <w:lang w:val="af-ZA"/>
        </w:rPr>
        <w:t xml:space="preserve">Ընթացակարգի ծածկագիրը`  </w:t>
      </w:r>
      <w:r w:rsidR="0039274C">
        <w:rPr>
          <w:rFonts w:ascii="GHEA Grapalat" w:hAnsi="GHEA Grapalat"/>
          <w:b/>
          <w:i w:val="0"/>
          <w:lang w:val="af-ZA"/>
        </w:rPr>
        <w:t>ՀՀԱՄ-</w:t>
      </w:r>
      <w:r w:rsidR="00DF7780">
        <w:rPr>
          <w:rFonts w:ascii="GHEA Grapalat" w:hAnsi="GHEA Grapalat"/>
          <w:b/>
          <w:i w:val="0"/>
          <w:lang w:val="af-ZA"/>
        </w:rPr>
        <w:t>ԱՐՏԱՇԱՎԱՆ</w:t>
      </w:r>
      <w:r w:rsidR="0039274C">
        <w:rPr>
          <w:rFonts w:ascii="GHEA Grapalat" w:hAnsi="GHEA Grapalat"/>
          <w:b/>
          <w:i w:val="0"/>
          <w:lang w:val="af-ZA"/>
        </w:rPr>
        <w:t>-ՄԴ-</w:t>
      </w:r>
      <w:r w:rsidR="007712B3">
        <w:rPr>
          <w:rFonts w:ascii="GHEA Grapalat" w:hAnsi="GHEA Grapalat"/>
          <w:b/>
          <w:i w:val="0"/>
          <w:lang w:val="af-ZA"/>
        </w:rPr>
        <w:t>ՀՄԱԱՇՁԲ</w:t>
      </w:r>
      <w:r w:rsidR="0039274C">
        <w:rPr>
          <w:rFonts w:ascii="GHEA Grapalat" w:hAnsi="GHEA Grapalat"/>
          <w:b/>
          <w:i w:val="0"/>
          <w:lang w:val="af-ZA"/>
        </w:rPr>
        <w:t xml:space="preserve"> -24/01</w:t>
      </w: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Պատվիրատուն` </w:t>
      </w:r>
      <w:r w:rsidRPr="004F71AE">
        <w:rPr>
          <w:rFonts w:ascii="GHEA Grapalat" w:hAnsi="GHEA Grapalat"/>
          <w:b/>
          <w:i w:val="0"/>
          <w:lang w:val="af-ZA"/>
        </w:rPr>
        <w:t xml:space="preserve">ՀՀ Արագածոտնի մարզի </w:t>
      </w:r>
      <w:r w:rsidR="00601E29">
        <w:rPr>
          <w:rFonts w:ascii="GHEA Grapalat" w:hAnsi="GHEA Grapalat"/>
          <w:b/>
          <w:i w:val="0"/>
          <w:lang w:val="af-ZA"/>
        </w:rPr>
        <w:t>Արտաշավանի Գ. Ասատրյանի անվան միջնակարգ դպրոց</w:t>
      </w:r>
      <w:r w:rsidRPr="004F71AE">
        <w:rPr>
          <w:rFonts w:ascii="GHEA Grapalat" w:hAnsi="GHEA Grapalat"/>
          <w:b/>
          <w:i w:val="0"/>
          <w:lang w:val="af-ZA"/>
        </w:rPr>
        <w:t xml:space="preserve"> ՊՈԱԿ</w:t>
      </w:r>
      <w:r w:rsidRPr="004F71AE">
        <w:rPr>
          <w:rFonts w:ascii="GHEA Grapalat" w:hAnsi="GHEA Grapalat"/>
          <w:b/>
          <w:i w:val="0"/>
          <w:lang w:val="hy-AM"/>
        </w:rPr>
        <w:t>-</w:t>
      </w:r>
      <w:r w:rsidRPr="004F71AE">
        <w:rPr>
          <w:rFonts w:ascii="GHEA Grapalat" w:hAnsi="GHEA Grapalat"/>
          <w:b/>
          <w:i w:val="0"/>
          <w:lang w:val="af-ZA"/>
        </w:rPr>
        <w:t xml:space="preserve">ը, </w:t>
      </w:r>
      <w:r w:rsidRPr="004F71AE">
        <w:rPr>
          <w:rFonts w:ascii="GHEA Grapalat" w:hAnsi="GHEA Grapalat"/>
          <w:i w:val="0"/>
          <w:lang w:val="af-ZA"/>
        </w:rPr>
        <w:t>որը գտնվում է</w:t>
      </w:r>
      <w:r w:rsidRPr="004F71AE">
        <w:rPr>
          <w:rFonts w:ascii="GHEA Grapalat" w:hAnsi="GHEA Grapalat"/>
          <w:b/>
          <w:i w:val="0"/>
          <w:lang w:val="af-ZA"/>
        </w:rPr>
        <w:t xml:space="preserve"> Արագածոտնի մարզ</w:t>
      </w:r>
      <w:r w:rsidR="004C12AE" w:rsidRPr="004F71AE">
        <w:rPr>
          <w:rFonts w:ascii="GHEA Grapalat" w:hAnsi="GHEA Grapalat"/>
          <w:b/>
          <w:i w:val="0"/>
          <w:lang w:val="af-ZA"/>
        </w:rPr>
        <w:t>,</w:t>
      </w:r>
      <w:r w:rsidRPr="004F71AE">
        <w:rPr>
          <w:rFonts w:ascii="GHEA Grapalat" w:hAnsi="GHEA Grapalat"/>
          <w:b/>
          <w:i w:val="0"/>
          <w:lang w:val="af-ZA"/>
        </w:rPr>
        <w:t xml:space="preserve"> </w:t>
      </w:r>
      <w:r w:rsidR="00541149" w:rsidRPr="004F71AE">
        <w:rPr>
          <w:rFonts w:ascii="GHEA Grapalat" w:hAnsi="GHEA Grapalat"/>
          <w:b/>
          <w:i w:val="0"/>
          <w:lang w:val="af-ZA"/>
        </w:rPr>
        <w:t xml:space="preserve">ՀՀ Արագածոտնի մարզ </w:t>
      </w:r>
      <w:r w:rsidR="00B07E01">
        <w:rPr>
          <w:rFonts w:ascii="GHEA Grapalat" w:hAnsi="GHEA Grapalat"/>
          <w:b/>
          <w:i w:val="0"/>
          <w:lang w:val="af-ZA"/>
        </w:rPr>
        <w:t>Գ. Արտաշավան, 2-րդ փողոց, 7 շեն</w:t>
      </w:r>
      <w:r w:rsidR="00BD7387">
        <w:rPr>
          <w:rFonts w:ascii="GHEA Grapalat" w:hAnsi="GHEA Grapalat"/>
          <w:b/>
          <w:i w:val="0"/>
          <w:lang w:val="af-ZA"/>
        </w:rPr>
        <w:t xml:space="preserve"> </w:t>
      </w:r>
      <w:r w:rsidR="004C12AE" w:rsidRPr="004F71AE">
        <w:rPr>
          <w:rFonts w:ascii="GHEA Grapalat" w:hAnsi="GHEA Grapalat"/>
          <w:b/>
          <w:i w:val="0"/>
          <w:lang w:val="af-ZA"/>
        </w:rPr>
        <w:t>հասցեում</w:t>
      </w:r>
      <w:r w:rsidRPr="004F71AE">
        <w:rPr>
          <w:rFonts w:ascii="GHEA Grapalat" w:hAnsi="GHEA Grapalat"/>
          <w:i w:val="0"/>
          <w:lang w:val="af-ZA"/>
        </w:rPr>
        <w:t>,</w:t>
      </w:r>
      <w:r w:rsidR="004F6846">
        <w:rPr>
          <w:rFonts w:ascii="GHEA Grapalat" w:hAnsi="GHEA Grapalat"/>
          <w:i w:val="0"/>
          <w:lang w:val="hy-AM"/>
        </w:rPr>
        <w:t xml:space="preserve"> </w:t>
      </w:r>
      <w:r w:rsidRPr="004F71AE">
        <w:rPr>
          <w:rFonts w:ascii="GHEA Grapalat" w:hAnsi="GHEA Grapalat"/>
          <w:i w:val="0"/>
          <w:lang w:val="af-ZA"/>
        </w:rPr>
        <w:t xml:space="preserve">հայտարարում է </w:t>
      </w:r>
      <w:r w:rsidR="001C6F13">
        <w:rPr>
          <w:rFonts w:ascii="GHEA Grapalat" w:hAnsi="GHEA Grapalat" w:cs="Sylfaen"/>
          <w:sz w:val="22"/>
          <w:szCs w:val="22"/>
        </w:rPr>
        <w:t>հրատապ</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մեկ</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անձ</w:t>
      </w:r>
      <w:r w:rsidRPr="004F71AE">
        <w:rPr>
          <w:rFonts w:ascii="GHEA Grapalat" w:hAnsi="GHEA Grapalat"/>
          <w:i w:val="0"/>
          <w:lang w:val="af-ZA"/>
        </w:rPr>
        <w:t>, որն իրականացվում է մեկ փուլով:</w:t>
      </w:r>
    </w:p>
    <w:p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r>
      <w:bookmarkStart w:id="1" w:name="_Hlk23167417"/>
      <w:r w:rsidRPr="004F71AE">
        <w:rPr>
          <w:rFonts w:ascii="GHEA Grapalat" w:hAnsi="GHEA Grapalat"/>
          <w:i w:val="0"/>
          <w:lang w:val="af-ZA"/>
        </w:rPr>
        <w:t>Սույն ընթացակարգի</w:t>
      </w:r>
      <w:bookmarkEnd w:id="1"/>
      <w:r w:rsidRPr="004F71AE">
        <w:rPr>
          <w:rFonts w:ascii="GHEA Grapalat" w:hAnsi="GHEA Grapalat"/>
          <w:i w:val="0"/>
          <w:lang w:val="af-ZA"/>
        </w:rPr>
        <w:t xml:space="preserve"> արդյունքում </w:t>
      </w:r>
      <w:r w:rsidRPr="004F71AE">
        <w:rPr>
          <w:rFonts w:ascii="GHEA Grapalat" w:hAnsi="GHEA Grapalat"/>
          <w:i w:val="0"/>
          <w:lang w:val="hy-AM"/>
        </w:rPr>
        <w:t>ընտրված</w:t>
      </w:r>
      <w:r w:rsidRPr="004F71AE">
        <w:rPr>
          <w:rFonts w:ascii="GHEA Grapalat" w:hAnsi="GHEA Grapalat"/>
          <w:i w:val="0"/>
          <w:lang w:val="af-ZA"/>
        </w:rPr>
        <w:t xml:space="preserve"> մասնակցին սահմանված կարգով կառաջարկվի կնքել «</w:t>
      </w:r>
      <w:r w:rsidRPr="004F71AE">
        <w:rPr>
          <w:rFonts w:ascii="GHEA Grapalat" w:hAnsi="GHEA Grapalat"/>
          <w:b/>
          <w:i w:val="0"/>
          <w:lang w:val="af-ZA"/>
        </w:rPr>
        <w:t xml:space="preserve">ՀՀ Արագածոտնի մարզի </w:t>
      </w:r>
      <w:r w:rsidR="00601E29">
        <w:rPr>
          <w:rFonts w:ascii="GHEA Grapalat" w:hAnsi="GHEA Grapalat"/>
          <w:b/>
          <w:i w:val="0"/>
          <w:lang w:val="af-ZA"/>
        </w:rPr>
        <w:t>Արտաշավանի Գ. Ասատրյանի անվան միջնակարգ դպրոց</w:t>
      </w:r>
      <w:r w:rsidRPr="004F71AE">
        <w:rPr>
          <w:rFonts w:ascii="GHEA Grapalat" w:hAnsi="GHEA Grapalat"/>
          <w:b/>
          <w:i w:val="0"/>
          <w:lang w:val="af-ZA"/>
        </w:rPr>
        <w:t xml:space="preserve"> ՊՈԱԿի </w:t>
      </w:r>
      <w:r w:rsidR="00DA335D">
        <w:rPr>
          <w:rFonts w:ascii="GHEA Grapalat" w:hAnsi="GHEA Grapalat"/>
          <w:b/>
          <w:i w:val="0"/>
          <w:color w:val="FF0000"/>
          <w:lang w:val="af-ZA"/>
        </w:rPr>
        <w:t>Տարածքի բարեկարգման</w:t>
      </w:r>
      <w:r w:rsidRPr="004F71AE">
        <w:rPr>
          <w:rFonts w:ascii="GHEA Grapalat" w:hAnsi="GHEA Grapalat"/>
          <w:b/>
          <w:i w:val="0"/>
          <w:lang w:val="af-ZA"/>
        </w:rPr>
        <w:t xml:space="preserve">» աշխատանքների </w:t>
      </w:r>
      <w:r w:rsidRPr="004F71AE">
        <w:rPr>
          <w:rFonts w:ascii="GHEA Grapalat" w:hAnsi="GHEA Grapalat"/>
          <w:i w:val="0"/>
          <w:lang w:val="af-ZA"/>
        </w:rPr>
        <w:t xml:space="preserve">կատարման պայմանագիր (այսուհետ` պայմանագիր)։ </w:t>
      </w:r>
    </w:p>
    <w:p w:rsidR="007B2389" w:rsidRPr="004F71AE" w:rsidRDefault="007B2389" w:rsidP="007B2389">
      <w:pPr>
        <w:pStyle w:val="af6"/>
        <w:spacing w:line="240" w:lineRule="auto"/>
        <w:ind w:firstLine="0"/>
        <w:rPr>
          <w:rFonts w:ascii="GHEA Grapalat" w:hAnsi="GHEA Grapalat"/>
          <w:i w:val="0"/>
          <w:lang w:val="af-ZA"/>
        </w:rPr>
      </w:pPr>
      <w:r w:rsidRPr="004F71AE">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7B2389" w:rsidRPr="004F71AE" w:rsidRDefault="007B2389" w:rsidP="007B2389">
      <w:pPr>
        <w:ind w:firstLine="720"/>
        <w:jc w:val="both"/>
        <w:rPr>
          <w:rFonts w:ascii="GHEA Grapalat" w:hAnsi="GHEA Grapalat"/>
          <w:sz w:val="20"/>
          <w:szCs w:val="20"/>
          <w:lang w:val="af-ZA"/>
        </w:rPr>
      </w:pPr>
      <w:r w:rsidRPr="004F71AE">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rsidR="00A73646" w:rsidRPr="004F71AE" w:rsidRDefault="00A73646" w:rsidP="00A73646">
      <w:pPr>
        <w:pStyle w:val="af6"/>
        <w:spacing w:line="240" w:lineRule="auto"/>
        <w:rPr>
          <w:rFonts w:ascii="GHEA Grapalat" w:hAnsi="GHEA Grapalat"/>
          <w:i w:val="0"/>
          <w:lang w:val="af-ZA"/>
        </w:rPr>
      </w:pPr>
      <w:r w:rsidRPr="004F71AE">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Հրավեր չստանալը չի սահմանափակում մասնակցի` սույն ընթացակարգին մասնակցելու իրավունքը։ </w:t>
      </w:r>
    </w:p>
    <w:p w:rsidR="007B2389"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ընթացակարգին մասնակցության հայտերն անհրաժեշտ է ներկայացնել </w:t>
      </w:r>
      <w:r w:rsidR="006F2665" w:rsidRPr="004F71AE">
        <w:rPr>
          <w:rFonts w:ascii="GHEA Grapalat" w:hAnsi="GHEA Grapalat"/>
          <w:b/>
          <w:i w:val="0"/>
          <w:lang w:val="af-ZA"/>
        </w:rPr>
        <w:t xml:space="preserve">ՀՀ Արագածոտնի մարզ </w:t>
      </w:r>
      <w:r w:rsidR="00B07E01">
        <w:rPr>
          <w:rFonts w:ascii="GHEA Grapalat" w:hAnsi="GHEA Grapalat"/>
          <w:b/>
          <w:i w:val="0"/>
          <w:lang w:val="af-ZA"/>
        </w:rPr>
        <w:t>Գ. Արտաշավան, 2-րդ փողոց, 7 շեն</w:t>
      </w:r>
      <w:r w:rsidRPr="004F71AE">
        <w:rPr>
          <w:rFonts w:ascii="GHEA Grapalat" w:hAnsi="GHEA Grapalat"/>
          <w:b/>
          <w:i w:val="0"/>
          <w:lang w:val="af-ZA"/>
        </w:rPr>
        <w:t xml:space="preserve">, </w:t>
      </w:r>
      <w:r w:rsidR="00601E29">
        <w:rPr>
          <w:rFonts w:ascii="GHEA Grapalat" w:hAnsi="GHEA Grapalat"/>
          <w:b/>
          <w:i w:val="0"/>
          <w:lang w:val="af-ZA"/>
        </w:rPr>
        <w:t>Արտաշավանի Գ. Ասատրյա</w:t>
      </w:r>
      <w:bookmarkStart w:id="2" w:name="_GoBack"/>
      <w:bookmarkEnd w:id="2"/>
      <w:r w:rsidR="00601E29">
        <w:rPr>
          <w:rFonts w:ascii="GHEA Grapalat" w:hAnsi="GHEA Grapalat"/>
          <w:b/>
          <w:i w:val="0"/>
          <w:lang w:val="af-ZA"/>
        </w:rPr>
        <w:t>նի անվան միջնակարգ դպրոց</w:t>
      </w:r>
      <w:r w:rsidRPr="004F71AE">
        <w:rPr>
          <w:rFonts w:ascii="GHEA Grapalat" w:hAnsi="GHEA Grapalat"/>
          <w:b/>
          <w:i w:val="0"/>
          <w:lang w:val="af-ZA"/>
        </w:rPr>
        <w:t xml:space="preserve"> ՊՈԱԿ </w:t>
      </w:r>
      <w:r w:rsidRPr="004F71AE">
        <w:rPr>
          <w:rFonts w:ascii="GHEA Grapalat" w:hAnsi="GHEA Grapalat"/>
          <w:i w:val="0"/>
          <w:lang w:val="af-ZA"/>
        </w:rPr>
        <w:t xml:space="preserve">հասցեով, փաստաթղթային ձևով մինչև սույն հայտարարության հրապարակման օրվանից հաշված </w:t>
      </w:r>
      <w:r w:rsidR="00601E29">
        <w:rPr>
          <w:rFonts w:ascii="GHEA Grapalat" w:hAnsi="GHEA Grapalat"/>
          <w:b/>
          <w:i w:val="0"/>
          <w:lang w:val="af-ZA"/>
        </w:rPr>
        <w:t>5-րդ</w:t>
      </w:r>
      <w:r w:rsidR="003D5AFC">
        <w:rPr>
          <w:rFonts w:ascii="GHEA Grapalat" w:hAnsi="GHEA Grapalat"/>
          <w:b/>
          <w:i w:val="0"/>
          <w:lang w:val="af-ZA"/>
        </w:rPr>
        <w:t xml:space="preserve"> օրը</w:t>
      </w:r>
      <w:r w:rsidRPr="004F71AE">
        <w:rPr>
          <w:rFonts w:ascii="GHEA Grapalat" w:hAnsi="GHEA Grapalat"/>
          <w:b/>
          <w:i w:val="0"/>
          <w:lang w:val="af-ZA"/>
        </w:rPr>
        <w:t xml:space="preserve"> ժամը </w:t>
      </w:r>
      <w:r w:rsidR="007E21AC">
        <w:rPr>
          <w:rFonts w:ascii="GHEA Grapalat" w:hAnsi="GHEA Grapalat"/>
          <w:b/>
          <w:i w:val="0"/>
          <w:lang w:val="af-ZA"/>
        </w:rPr>
        <w:t>14։00</w:t>
      </w:r>
      <w:r w:rsidRPr="004F71AE">
        <w:rPr>
          <w:rFonts w:ascii="GHEA Grapalat" w:hAnsi="GHEA Grapalat"/>
          <w:i w:val="0"/>
          <w:lang w:val="af-ZA"/>
        </w:rPr>
        <w:t xml:space="preserve">-ը: Հայտերը, հայերենից բացի, կարող են ներկայացվել նաև անգլերեն կամ ռուսերեն: </w:t>
      </w:r>
    </w:p>
    <w:p w:rsidR="00601E29" w:rsidRPr="004F71AE" w:rsidRDefault="00601E29" w:rsidP="007B2389">
      <w:pPr>
        <w:pStyle w:val="af6"/>
        <w:spacing w:line="240" w:lineRule="auto"/>
        <w:rPr>
          <w:rFonts w:ascii="GHEA Grapalat" w:hAnsi="GHEA Grapalat"/>
          <w:i w:val="0"/>
          <w:lang w:val="af-ZA"/>
        </w:rPr>
      </w:pPr>
    </w:p>
    <w:p w:rsidR="00343787" w:rsidRDefault="007B2389" w:rsidP="007B2389">
      <w:pPr>
        <w:pStyle w:val="af6"/>
        <w:spacing w:line="240" w:lineRule="auto"/>
        <w:ind w:firstLine="708"/>
        <w:rPr>
          <w:rFonts w:ascii="GHEA Grapalat" w:hAnsi="GHEA Grapalat"/>
          <w:i w:val="0"/>
          <w:lang w:val="af-ZA"/>
        </w:rPr>
      </w:pPr>
      <w:r w:rsidRPr="004F71AE">
        <w:rPr>
          <w:rFonts w:ascii="GHEA Grapalat" w:hAnsi="GHEA Grapalat"/>
          <w:i w:val="0"/>
          <w:lang w:val="af-ZA"/>
        </w:rPr>
        <w:t xml:space="preserve">Հայտերի բացումը տեղի կունենա </w:t>
      </w:r>
      <w:r w:rsidR="006F2665" w:rsidRPr="004F71AE">
        <w:rPr>
          <w:rFonts w:ascii="GHEA Grapalat" w:hAnsi="GHEA Grapalat"/>
          <w:b/>
          <w:i w:val="0"/>
          <w:lang w:val="af-ZA"/>
        </w:rPr>
        <w:t xml:space="preserve">Արագածոտնի մարզի </w:t>
      </w:r>
      <w:r w:rsidR="00601E29">
        <w:rPr>
          <w:rFonts w:ascii="GHEA Grapalat" w:hAnsi="GHEA Grapalat"/>
          <w:b/>
          <w:i w:val="0"/>
          <w:lang w:val="af-ZA"/>
        </w:rPr>
        <w:t>Արտաշավանի Գ. Ասատրյանի անվան միջնակարգ դպրոց</w:t>
      </w:r>
      <w:r w:rsidRPr="004F71AE">
        <w:rPr>
          <w:rFonts w:ascii="GHEA Grapalat" w:hAnsi="GHEA Grapalat"/>
          <w:b/>
          <w:i w:val="0"/>
          <w:lang w:val="af-ZA"/>
        </w:rPr>
        <w:t xml:space="preserve"> ՊՈԱԿ, </w:t>
      </w:r>
      <w:r w:rsidR="00541149" w:rsidRPr="004F71AE">
        <w:rPr>
          <w:rFonts w:ascii="GHEA Grapalat" w:hAnsi="GHEA Grapalat"/>
          <w:b/>
          <w:i w:val="0"/>
          <w:lang w:val="af-ZA"/>
        </w:rPr>
        <w:t xml:space="preserve">ՀՀ Արագածոտնի մարզ </w:t>
      </w:r>
      <w:r w:rsidR="00B07E01">
        <w:rPr>
          <w:rFonts w:ascii="GHEA Grapalat" w:hAnsi="GHEA Grapalat"/>
          <w:b/>
          <w:i w:val="0"/>
          <w:lang w:val="af-ZA"/>
        </w:rPr>
        <w:t>Գ. Արտաշավան, 2-րդ փողոց, 7 շեն</w:t>
      </w:r>
      <w:r w:rsidR="00BD7387">
        <w:rPr>
          <w:rFonts w:ascii="GHEA Grapalat" w:hAnsi="GHEA Grapalat"/>
          <w:b/>
          <w:i w:val="0"/>
          <w:lang w:val="af-ZA"/>
        </w:rPr>
        <w:t xml:space="preserve"> </w:t>
      </w:r>
      <w:r w:rsidRPr="004F71AE">
        <w:rPr>
          <w:rFonts w:ascii="GHEA Grapalat" w:hAnsi="GHEA Grapalat"/>
          <w:b/>
          <w:i w:val="0"/>
          <w:lang w:val="af-ZA"/>
        </w:rPr>
        <w:t>հասցեում,</w:t>
      </w:r>
      <w:r w:rsidRPr="004F71AE">
        <w:rPr>
          <w:rFonts w:ascii="GHEA Grapalat" w:hAnsi="GHEA Grapalat"/>
          <w:i w:val="0"/>
          <w:lang w:val="af-ZA"/>
        </w:rPr>
        <w:t xml:space="preserve">  </w:t>
      </w:r>
      <w:r w:rsidR="00DF7780">
        <w:rPr>
          <w:rFonts w:ascii="GHEA Grapalat" w:hAnsi="GHEA Grapalat"/>
          <w:b/>
          <w:i w:val="0"/>
          <w:color w:val="FF0000"/>
          <w:lang w:val="af-ZA"/>
        </w:rPr>
        <w:t>«24» «09»</w:t>
      </w:r>
      <w:r w:rsidR="006C494B">
        <w:rPr>
          <w:rFonts w:ascii="GHEA Grapalat" w:hAnsi="GHEA Grapalat"/>
          <w:b/>
          <w:i w:val="0"/>
          <w:color w:val="FF0000"/>
          <w:lang w:val="af-ZA"/>
        </w:rPr>
        <w:t xml:space="preserve"> 2024</w:t>
      </w:r>
      <w:r w:rsidRPr="004F71AE">
        <w:rPr>
          <w:rFonts w:ascii="GHEA Grapalat" w:hAnsi="GHEA Grapalat"/>
          <w:b/>
          <w:i w:val="0"/>
          <w:lang w:val="af-ZA"/>
        </w:rPr>
        <w:t xml:space="preserve"> </w:t>
      </w:r>
      <w:r w:rsidRPr="004F71AE">
        <w:rPr>
          <w:rFonts w:ascii="GHEA Grapalat" w:hAnsi="GHEA Grapalat"/>
          <w:i w:val="0"/>
          <w:lang w:val="af-ZA"/>
        </w:rPr>
        <w:t xml:space="preserve">-ին ժամը  </w:t>
      </w:r>
      <w:r w:rsidR="007E21AC">
        <w:rPr>
          <w:rFonts w:ascii="GHEA Grapalat" w:hAnsi="GHEA Grapalat"/>
          <w:b/>
          <w:i w:val="0"/>
          <w:u w:val="single"/>
          <w:lang w:val="af-ZA"/>
        </w:rPr>
        <w:t>14։00</w:t>
      </w:r>
      <w:r w:rsidRPr="004F71AE">
        <w:rPr>
          <w:rFonts w:ascii="GHEA Grapalat" w:hAnsi="GHEA Grapalat"/>
          <w:i w:val="0"/>
          <w:lang w:val="af-ZA"/>
        </w:rPr>
        <w:t xml:space="preserve">-ին։  </w:t>
      </w:r>
    </w:p>
    <w:p w:rsidR="007A63C0" w:rsidRDefault="007A63C0" w:rsidP="007B2389">
      <w:pPr>
        <w:pStyle w:val="af6"/>
        <w:spacing w:line="240" w:lineRule="auto"/>
        <w:ind w:firstLine="708"/>
        <w:rPr>
          <w:rFonts w:ascii="GHEA Grapalat" w:hAnsi="GHEA Grapalat"/>
          <w:i w:val="0"/>
          <w:lang w:val="af-ZA"/>
        </w:rPr>
      </w:pPr>
    </w:p>
    <w:p w:rsidR="00A73646" w:rsidRPr="004F71AE" w:rsidRDefault="00A73646" w:rsidP="00A73646">
      <w:pPr>
        <w:ind w:firstLine="720"/>
        <w:jc w:val="both"/>
        <w:rPr>
          <w:rFonts w:ascii="GHEA Grapalat" w:hAnsi="GHEA Grapalat"/>
          <w:sz w:val="20"/>
          <w:szCs w:val="20"/>
          <w:lang w:val="hy-AM"/>
        </w:rPr>
      </w:pPr>
      <w:r w:rsidRPr="004F71AE">
        <w:rPr>
          <w:rFonts w:ascii="GHEA Grapalat" w:hAnsi="GHEA Grapalat"/>
          <w:sz w:val="20"/>
          <w:szCs w:val="20"/>
          <w:lang w:val="af-ZA"/>
        </w:rPr>
        <w:t>Սույն ընթացակարգի վերաբերյալ բողոք</w:t>
      </w:r>
      <w:r w:rsidRPr="004F71AE">
        <w:rPr>
          <w:rFonts w:ascii="GHEA Grapalat" w:hAnsi="GHEA Grapalat"/>
          <w:sz w:val="20"/>
          <w:szCs w:val="20"/>
          <w:lang w:val="hy-AM"/>
        </w:rPr>
        <w:t xml:space="preserve">արկումն իրականացվում է </w:t>
      </w:r>
      <w:r w:rsidRPr="004F71AE">
        <w:rPr>
          <w:rFonts w:ascii="GHEA Grapalat" w:hAnsi="GHEA Grapalat"/>
          <w:sz w:val="16"/>
          <w:szCs w:val="16"/>
          <w:lang w:val="af-ZA"/>
        </w:rPr>
        <w:t xml:space="preserve"> </w:t>
      </w:r>
      <w:r w:rsidRPr="004F71AE">
        <w:rPr>
          <w:rFonts w:ascii="GHEA Grapalat" w:hAnsi="GHEA Grapalat"/>
          <w:sz w:val="20"/>
          <w:szCs w:val="20"/>
          <w:lang w:val="af-ZA"/>
        </w:rPr>
        <w:t>«</w:t>
      </w:r>
      <w:r w:rsidRPr="004F71AE">
        <w:rPr>
          <w:rFonts w:ascii="GHEA Grapalat" w:hAnsi="GHEA Grapalat"/>
          <w:sz w:val="20"/>
          <w:szCs w:val="20"/>
          <w:lang w:val="hy-AM"/>
        </w:rPr>
        <w:t>Գնումների</w:t>
      </w:r>
      <w:r w:rsidRPr="004F71AE">
        <w:rPr>
          <w:rFonts w:ascii="GHEA Grapalat" w:hAnsi="GHEA Grapalat"/>
          <w:sz w:val="20"/>
          <w:szCs w:val="20"/>
          <w:lang w:val="af-ZA"/>
        </w:rPr>
        <w:t xml:space="preserve"> </w:t>
      </w:r>
      <w:r w:rsidRPr="004F71AE">
        <w:rPr>
          <w:rFonts w:ascii="GHEA Grapalat" w:hAnsi="GHEA Grapalat"/>
          <w:sz w:val="20"/>
          <w:szCs w:val="20"/>
          <w:lang w:val="hy-AM"/>
        </w:rPr>
        <w:t>մասին</w:t>
      </w:r>
      <w:r w:rsidRPr="004F71AE">
        <w:rPr>
          <w:rFonts w:ascii="GHEA Grapalat" w:hAnsi="GHEA Grapalat"/>
          <w:sz w:val="20"/>
          <w:szCs w:val="20"/>
          <w:lang w:val="af-ZA"/>
        </w:rPr>
        <w:t>»</w:t>
      </w:r>
      <w:r w:rsidRPr="004F71AE">
        <w:rPr>
          <w:rFonts w:ascii="GHEA Grapalat" w:hAnsi="GHEA Grapalat"/>
          <w:sz w:val="20"/>
          <w:szCs w:val="20"/>
          <w:lang w:val="hy-AM"/>
        </w:rPr>
        <w:t xml:space="preserve"> ՀՀ</w:t>
      </w:r>
      <w:r w:rsidRPr="004F71AE">
        <w:rPr>
          <w:rFonts w:ascii="GHEA Grapalat" w:hAnsi="GHEA Grapalat"/>
          <w:sz w:val="20"/>
          <w:szCs w:val="20"/>
          <w:lang w:val="af-ZA"/>
        </w:rPr>
        <w:t xml:space="preserve"> </w:t>
      </w:r>
      <w:r w:rsidRPr="004F71AE">
        <w:rPr>
          <w:rFonts w:ascii="GHEA Grapalat" w:hAnsi="GHEA Grapalat"/>
          <w:sz w:val="20"/>
          <w:szCs w:val="20"/>
          <w:lang w:val="hy-AM"/>
        </w:rPr>
        <w:t>օրենքով</w:t>
      </w:r>
      <w:r w:rsidRPr="004F71AE">
        <w:rPr>
          <w:rFonts w:ascii="GHEA Grapalat" w:hAnsi="GHEA Grapalat"/>
          <w:sz w:val="20"/>
          <w:szCs w:val="20"/>
          <w:lang w:val="af-ZA"/>
        </w:rPr>
        <w:t xml:space="preserve"> </w:t>
      </w:r>
      <w:r w:rsidRPr="004F71AE">
        <w:rPr>
          <w:rFonts w:ascii="GHEA Grapalat" w:hAnsi="GHEA Grapalat"/>
          <w:sz w:val="20"/>
          <w:szCs w:val="20"/>
          <w:lang w:val="hy-AM"/>
        </w:rPr>
        <w:t>և</w:t>
      </w:r>
      <w:r w:rsidRPr="004F71AE">
        <w:rPr>
          <w:rFonts w:ascii="GHEA Grapalat" w:hAnsi="GHEA Grapalat"/>
          <w:sz w:val="20"/>
          <w:szCs w:val="20"/>
          <w:lang w:val="af-ZA"/>
        </w:rPr>
        <w:t xml:space="preserve"> </w:t>
      </w:r>
      <w:r w:rsidRPr="004F71AE">
        <w:rPr>
          <w:rFonts w:ascii="GHEA Grapalat" w:hAnsi="GHEA Grapalat"/>
          <w:sz w:val="20"/>
          <w:szCs w:val="20"/>
          <w:lang w:val="hy-AM"/>
        </w:rPr>
        <w:t>ՀՀ քաղաքացիական դատավարության օրենսգրքով սահմանված կարգով։</w:t>
      </w:r>
    </w:p>
    <w:p w:rsidR="007B2389" w:rsidRPr="004F71AE" w:rsidRDefault="007B2389" w:rsidP="007B2389">
      <w:pPr>
        <w:pStyle w:val="af6"/>
        <w:spacing w:line="240" w:lineRule="auto"/>
        <w:rPr>
          <w:rFonts w:ascii="GHEA Grapalat" w:hAnsi="GHEA Grapalat"/>
          <w:i w:val="0"/>
          <w:lang w:val="af-ZA"/>
        </w:rPr>
      </w:pPr>
      <w:r w:rsidRPr="004F71AE">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006F7927" w:rsidRPr="004F71AE">
        <w:rPr>
          <w:rFonts w:ascii="GHEA Grapalat" w:hAnsi="GHEA Grapalat"/>
          <w:b/>
          <w:i w:val="0"/>
          <w:lang w:val="hy-AM"/>
        </w:rPr>
        <w:t>Վ</w:t>
      </w:r>
      <w:r w:rsidR="006F7927" w:rsidRPr="004F71AE">
        <w:rPr>
          <w:rFonts w:ascii="Cambria Math" w:hAnsi="Cambria Math" w:cs="Cambria Math"/>
          <w:b/>
          <w:i w:val="0"/>
          <w:lang w:val="hy-AM"/>
        </w:rPr>
        <w:t>․</w:t>
      </w:r>
      <w:r w:rsidR="006F7927" w:rsidRPr="004F71AE">
        <w:rPr>
          <w:rFonts w:ascii="GHEA Grapalat" w:hAnsi="GHEA Grapalat"/>
          <w:b/>
          <w:i w:val="0"/>
          <w:lang w:val="hy-AM"/>
        </w:rPr>
        <w:t xml:space="preserve"> </w:t>
      </w:r>
      <w:r w:rsidR="006F7927" w:rsidRPr="004F71AE">
        <w:rPr>
          <w:rFonts w:ascii="GHEA Grapalat" w:hAnsi="GHEA Grapalat" w:cs="GHEA Grapalat"/>
          <w:b/>
          <w:i w:val="0"/>
          <w:lang w:val="hy-AM"/>
        </w:rPr>
        <w:t>Գալստյան</w:t>
      </w:r>
      <w:r w:rsidRPr="004F71AE">
        <w:rPr>
          <w:rFonts w:ascii="GHEA Grapalat" w:hAnsi="GHEA Grapalat"/>
          <w:i w:val="0"/>
          <w:lang w:val="af-ZA"/>
        </w:rPr>
        <w:t>-ին</w:t>
      </w: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rPr>
          <w:rFonts w:ascii="GHEA Grapalat" w:hAnsi="GHEA Grapalat"/>
          <w:i w:val="0"/>
          <w:lang w:val="af-ZA"/>
        </w:rPr>
      </w:pPr>
    </w:p>
    <w:p w:rsidR="007B2389" w:rsidRPr="004F71AE" w:rsidRDefault="007B2389" w:rsidP="007B2389">
      <w:pPr>
        <w:pStyle w:val="af6"/>
        <w:spacing w:line="240" w:lineRule="auto"/>
        <w:jc w:val="left"/>
        <w:rPr>
          <w:rFonts w:ascii="GHEA Grapalat" w:hAnsi="GHEA Grapalat"/>
          <w:b/>
          <w:i w:val="0"/>
          <w:u w:val="single"/>
          <w:lang w:val="af-ZA"/>
        </w:rPr>
      </w:pPr>
      <w:r w:rsidRPr="004F71AE">
        <w:rPr>
          <w:rFonts w:ascii="GHEA Grapalat" w:hAnsi="GHEA Grapalat"/>
          <w:i w:val="0"/>
          <w:lang w:val="af-ZA"/>
        </w:rPr>
        <w:t xml:space="preserve">Հեռախոս՝ </w:t>
      </w:r>
      <w:r w:rsidR="00AE606A">
        <w:rPr>
          <w:rFonts w:ascii="GHEA Grapalat" w:hAnsi="GHEA Grapalat"/>
          <w:b/>
          <w:i w:val="0"/>
          <w:u w:val="single"/>
          <w:lang w:val="af-ZA"/>
        </w:rPr>
        <w:t xml:space="preserve"> </w:t>
      </w:r>
      <w:r w:rsidR="00F132C5">
        <w:rPr>
          <w:rFonts w:ascii="GHEA Grapalat" w:hAnsi="GHEA Grapalat"/>
          <w:b/>
          <w:i w:val="0"/>
          <w:u w:val="single"/>
          <w:lang w:val="af-ZA"/>
        </w:rPr>
        <w:t>093 25 65 41</w:t>
      </w:r>
      <w:r w:rsidRPr="004F71AE">
        <w:rPr>
          <w:rFonts w:ascii="GHEA Grapalat" w:hAnsi="GHEA Grapalat"/>
          <w:b/>
          <w:i w:val="0"/>
          <w:u w:val="single"/>
          <w:lang w:val="af-ZA"/>
        </w:rPr>
        <w:tab/>
      </w:r>
    </w:p>
    <w:p w:rsidR="007B2389" w:rsidRPr="004F71AE" w:rsidRDefault="007B2389" w:rsidP="007B2389">
      <w:pPr>
        <w:pStyle w:val="af6"/>
        <w:spacing w:line="240" w:lineRule="auto"/>
        <w:rPr>
          <w:rFonts w:ascii="GHEA Grapalat" w:hAnsi="GHEA Grapalat"/>
          <w:b/>
          <w:i w:val="0"/>
          <w:u w:val="single"/>
          <w:lang w:val="af-ZA"/>
        </w:rPr>
      </w:pPr>
      <w:r w:rsidRPr="004F71AE">
        <w:rPr>
          <w:rFonts w:ascii="GHEA Grapalat" w:hAnsi="GHEA Grapalat"/>
          <w:i w:val="0"/>
          <w:lang w:val="af-ZA"/>
        </w:rPr>
        <w:t xml:space="preserve">Էլ. Փոստ՝ </w:t>
      </w:r>
      <w:r w:rsidR="005261A5">
        <w:rPr>
          <w:rFonts w:ascii="GHEA Grapalat" w:hAnsi="GHEA Grapalat"/>
          <w:b/>
          <w:i w:val="0"/>
          <w:u w:val="single"/>
          <w:lang w:val="af-ZA"/>
        </w:rPr>
        <w:t>artashavan</w:t>
      </w:r>
      <w:r w:rsidR="0039274C">
        <w:rPr>
          <w:rFonts w:ascii="GHEA Grapalat" w:hAnsi="GHEA Grapalat"/>
          <w:b/>
          <w:i w:val="0"/>
          <w:u w:val="single"/>
          <w:lang w:val="af-ZA"/>
        </w:rPr>
        <w:t>@schools.am</w:t>
      </w:r>
    </w:p>
    <w:p w:rsidR="007B2389" w:rsidRPr="004F71AE" w:rsidRDefault="007B2389" w:rsidP="007B2389">
      <w:pPr>
        <w:pStyle w:val="31"/>
        <w:spacing w:after="240" w:line="240" w:lineRule="auto"/>
        <w:ind w:firstLine="709"/>
        <w:rPr>
          <w:rFonts w:ascii="GHEA Grapalat" w:hAnsi="GHEA Grapalat" w:cs="Sylfaen"/>
          <w:b/>
          <w:lang w:val="af-ZA"/>
        </w:rPr>
      </w:pPr>
      <w:r w:rsidRPr="004F71AE">
        <w:rPr>
          <w:rFonts w:ascii="GHEA Grapalat" w:hAnsi="GHEA Grapalat"/>
          <w:lang w:val="af-ZA"/>
        </w:rPr>
        <w:t>Պատվիրատու՝</w:t>
      </w:r>
      <w:r w:rsidRPr="004F71AE">
        <w:rPr>
          <w:rFonts w:ascii="GHEA Grapalat" w:hAnsi="GHEA Grapalat"/>
          <w:b/>
          <w:u w:val="single"/>
          <w:lang w:val="af-ZA"/>
        </w:rPr>
        <w:t xml:space="preserve"> </w:t>
      </w:r>
      <w:r w:rsidR="00601E29">
        <w:rPr>
          <w:rFonts w:ascii="GHEA Grapalat" w:hAnsi="GHEA Grapalat"/>
          <w:b/>
          <w:u w:val="single"/>
          <w:lang w:val="af-ZA"/>
        </w:rPr>
        <w:t>Արտաշավանի Գ. Ասատրյանի անվան միջնակարգ դպրոց</w:t>
      </w:r>
      <w:r w:rsidRPr="004F71AE">
        <w:rPr>
          <w:rFonts w:ascii="GHEA Grapalat" w:hAnsi="GHEA Grapalat"/>
          <w:b/>
          <w:u w:val="single"/>
          <w:lang w:val="af-ZA"/>
        </w:rPr>
        <w:t xml:space="preserve"> ՊՈԱԿ</w:t>
      </w:r>
    </w:p>
    <w:p w:rsidR="0065318A" w:rsidRPr="004F71AE" w:rsidRDefault="00BD7387" w:rsidP="00BD7387">
      <w:pPr>
        <w:widowControl w:val="0"/>
        <w:tabs>
          <w:tab w:val="left" w:pos="4740"/>
        </w:tabs>
        <w:spacing w:after="160"/>
        <w:rPr>
          <w:rFonts w:ascii="GHEA Grapalat" w:hAnsi="GHEA Grapalat"/>
          <w:sz w:val="20"/>
          <w:szCs w:val="20"/>
          <w:lang w:val="hy-AM"/>
        </w:rPr>
      </w:pPr>
      <w:r>
        <w:rPr>
          <w:rFonts w:ascii="GHEA Grapalat" w:hAnsi="GHEA Grapalat"/>
          <w:sz w:val="20"/>
          <w:szCs w:val="20"/>
          <w:lang w:val="hy-AM"/>
        </w:rPr>
        <w:tab/>
      </w:r>
    </w:p>
    <w:p w:rsidR="00601E29" w:rsidRDefault="00601E29" w:rsidP="007B2389">
      <w:pPr>
        <w:widowControl w:val="0"/>
        <w:spacing w:after="160"/>
        <w:jc w:val="center"/>
        <w:rPr>
          <w:rFonts w:ascii="GHEA Grapalat" w:hAnsi="GHEA Grapalat"/>
          <w:sz w:val="20"/>
          <w:szCs w:val="20"/>
          <w:lang w:val="hy-AM"/>
        </w:rPr>
      </w:pPr>
    </w:p>
    <w:p w:rsidR="00601E29" w:rsidRDefault="00601E29" w:rsidP="007B2389">
      <w:pPr>
        <w:widowControl w:val="0"/>
        <w:spacing w:after="160"/>
        <w:jc w:val="center"/>
        <w:rPr>
          <w:rFonts w:ascii="GHEA Grapalat" w:hAnsi="GHEA Grapalat"/>
          <w:sz w:val="20"/>
          <w:szCs w:val="20"/>
          <w:lang w:val="hy-AM"/>
        </w:rPr>
      </w:pPr>
    </w:p>
    <w:p w:rsidR="00601E29" w:rsidRDefault="00601E29" w:rsidP="007B2389">
      <w:pPr>
        <w:widowControl w:val="0"/>
        <w:spacing w:after="160"/>
        <w:jc w:val="center"/>
        <w:rPr>
          <w:rFonts w:ascii="GHEA Grapalat" w:hAnsi="GHEA Grapalat"/>
          <w:sz w:val="20"/>
          <w:szCs w:val="20"/>
          <w:lang w:val="hy-AM"/>
        </w:rPr>
      </w:pPr>
    </w:p>
    <w:p w:rsidR="007B2389" w:rsidRPr="004F71AE" w:rsidRDefault="007B2389" w:rsidP="007B2389">
      <w:pPr>
        <w:widowControl w:val="0"/>
        <w:spacing w:after="160"/>
        <w:jc w:val="center"/>
        <w:rPr>
          <w:rFonts w:ascii="GHEA Grapalat" w:hAnsi="GHEA Grapalat"/>
          <w:sz w:val="20"/>
          <w:szCs w:val="20"/>
          <w:lang w:val="hy-AM"/>
        </w:rPr>
      </w:pPr>
      <w:r w:rsidRPr="004F71AE">
        <w:rPr>
          <w:rFonts w:ascii="GHEA Grapalat" w:hAnsi="GHEA Grapalat"/>
          <w:sz w:val="20"/>
          <w:szCs w:val="20"/>
          <w:lang w:val="hy-AM"/>
        </w:rPr>
        <w:t>ОБЪЯВЛЕНИЕ</w:t>
      </w:r>
    </w:p>
    <w:p w:rsidR="007B2389" w:rsidRPr="004F71AE" w:rsidRDefault="007B2389" w:rsidP="007B2389">
      <w:pPr>
        <w:widowControl w:val="0"/>
        <w:spacing w:after="160"/>
        <w:ind w:firstLine="720"/>
        <w:jc w:val="center"/>
        <w:rPr>
          <w:rFonts w:ascii="GHEA Grapalat" w:hAnsi="GHEA Grapalat"/>
          <w:sz w:val="20"/>
          <w:szCs w:val="20"/>
          <w:lang w:val="hy-AM"/>
        </w:rPr>
      </w:pPr>
      <w:r w:rsidRPr="004F71AE">
        <w:rPr>
          <w:rFonts w:ascii="GHEA Grapalat" w:hAnsi="GHEA Grapalat"/>
          <w:sz w:val="20"/>
          <w:szCs w:val="20"/>
          <w:lang w:val="hy-AM"/>
        </w:rPr>
        <w:t>О ЗАПРОСЕ КОТИРОВОК</w:t>
      </w:r>
    </w:p>
    <w:p w:rsidR="007B2389" w:rsidRPr="004F71AE" w:rsidRDefault="007B2389" w:rsidP="007B2389">
      <w:pPr>
        <w:widowControl w:val="0"/>
        <w:spacing w:after="160"/>
        <w:ind w:firstLine="142"/>
        <w:jc w:val="center"/>
        <w:rPr>
          <w:rFonts w:ascii="GHEA Grapalat" w:hAnsi="GHEA Grapalat"/>
          <w:sz w:val="20"/>
          <w:szCs w:val="20"/>
          <w:lang w:val="ru-RU"/>
        </w:rPr>
      </w:pPr>
      <w:r w:rsidRPr="004F71AE">
        <w:rPr>
          <w:rFonts w:ascii="GHEA Grapalat" w:hAnsi="GHEA Grapalat"/>
          <w:sz w:val="20"/>
          <w:szCs w:val="20"/>
          <w:lang w:val="ru-RU"/>
        </w:rPr>
        <w:t xml:space="preserve">Настоящий текст объявления утвержден решением Комиссии по запросу котировок от </w:t>
      </w:r>
      <w:r w:rsidR="00DF7780">
        <w:rPr>
          <w:rFonts w:ascii="GHEA Grapalat" w:hAnsi="GHEA Grapalat"/>
          <w:b/>
          <w:lang w:val="af-ZA"/>
        </w:rPr>
        <w:t>«20» «09»</w:t>
      </w:r>
      <w:r w:rsidR="006C494B">
        <w:rPr>
          <w:rFonts w:ascii="GHEA Grapalat" w:hAnsi="GHEA Grapalat"/>
          <w:b/>
          <w:lang w:val="af-ZA"/>
        </w:rPr>
        <w:t xml:space="preserve"> 2024</w:t>
      </w:r>
      <w:r w:rsidRPr="004F71AE">
        <w:rPr>
          <w:rFonts w:ascii="GHEA Grapalat" w:hAnsi="GHEA Grapalat"/>
          <w:b/>
          <w:lang w:val="ru-RU"/>
        </w:rPr>
        <w:t xml:space="preserve"> </w:t>
      </w:r>
      <w:r w:rsidRPr="004F71AE">
        <w:rPr>
          <w:rFonts w:ascii="GHEA Grapalat" w:hAnsi="GHEA Grapalat"/>
          <w:sz w:val="20"/>
          <w:szCs w:val="20"/>
          <w:lang w:val="ru-RU"/>
        </w:rPr>
        <w:t>года "</w:t>
      </w:r>
      <w:r w:rsidRPr="004F71AE">
        <w:rPr>
          <w:rFonts w:ascii="GHEA Grapalat" w:hAnsi="GHEA Grapalat"/>
          <w:b/>
          <w:sz w:val="20"/>
          <w:szCs w:val="20"/>
          <w:lang w:val="ru-RU"/>
        </w:rPr>
        <w:t>1</w:t>
      </w:r>
      <w:r w:rsidRPr="004F71AE">
        <w:rPr>
          <w:rFonts w:ascii="GHEA Grapalat" w:hAnsi="GHEA Grapalat"/>
          <w:sz w:val="20"/>
          <w:szCs w:val="20"/>
          <w:lang w:val="ru-RU"/>
        </w:rPr>
        <w:t>" и опубликовывается</w:t>
      </w:r>
      <w:r w:rsidRPr="004F71AE">
        <w:rPr>
          <w:rFonts w:ascii="GHEA Grapalat" w:hAnsi="GHEA Grapalat"/>
          <w:sz w:val="20"/>
          <w:szCs w:val="20"/>
          <w:lang w:val="ru-RU"/>
        </w:rPr>
        <w:br/>
        <w:t>согласно статье 27 Закона Республики Армения "О закупках"</w:t>
      </w:r>
    </w:p>
    <w:p w:rsidR="007B2389" w:rsidRPr="004F71AE" w:rsidRDefault="007B2389" w:rsidP="007B2389">
      <w:pPr>
        <w:widowControl w:val="0"/>
        <w:spacing w:after="160"/>
        <w:ind w:firstLine="142"/>
        <w:jc w:val="center"/>
        <w:rPr>
          <w:rFonts w:ascii="GHEA Grapalat" w:hAnsi="GHEA Grapalat"/>
          <w:b/>
          <w:sz w:val="20"/>
          <w:szCs w:val="20"/>
          <w:lang w:val="hy-AM"/>
        </w:rPr>
      </w:pPr>
      <w:r w:rsidRPr="004F71AE">
        <w:rPr>
          <w:rFonts w:ascii="GHEA Grapalat" w:hAnsi="GHEA Grapalat"/>
          <w:sz w:val="20"/>
          <w:szCs w:val="20"/>
          <w:lang w:val="ru-RU"/>
        </w:rPr>
        <w:t xml:space="preserve">Код запроса котировок </w:t>
      </w:r>
      <w:r w:rsidR="0039274C">
        <w:rPr>
          <w:rFonts w:ascii="GHEA Grapalat" w:hAnsi="GHEA Grapalat"/>
          <w:b/>
          <w:sz w:val="20"/>
          <w:szCs w:val="20"/>
          <w:lang w:val="fo-FO"/>
        </w:rPr>
        <w:t>ՀՀԱՄ-</w:t>
      </w:r>
      <w:r w:rsidR="00DF7780">
        <w:rPr>
          <w:rFonts w:ascii="GHEA Grapalat" w:hAnsi="GHEA Grapalat"/>
          <w:b/>
          <w:sz w:val="20"/>
          <w:szCs w:val="20"/>
          <w:lang w:val="fo-FO"/>
        </w:rPr>
        <w:t>ԱՐՏԱՇԱՎԱՆ</w:t>
      </w:r>
      <w:r w:rsidR="0039274C">
        <w:rPr>
          <w:rFonts w:ascii="GHEA Grapalat" w:hAnsi="GHEA Grapalat"/>
          <w:b/>
          <w:sz w:val="20"/>
          <w:szCs w:val="20"/>
          <w:lang w:val="fo-FO"/>
        </w:rPr>
        <w:t>-ՄԴ-</w:t>
      </w:r>
      <w:r w:rsidR="007712B3">
        <w:rPr>
          <w:rFonts w:ascii="GHEA Grapalat" w:hAnsi="GHEA Grapalat"/>
          <w:b/>
          <w:sz w:val="20"/>
          <w:szCs w:val="20"/>
          <w:lang w:val="fo-FO"/>
        </w:rPr>
        <w:t>ՀՄԱԱՇՁԲ</w:t>
      </w:r>
      <w:r w:rsidR="0039274C">
        <w:rPr>
          <w:rFonts w:ascii="GHEA Grapalat" w:hAnsi="GHEA Grapalat"/>
          <w:b/>
          <w:sz w:val="20"/>
          <w:szCs w:val="20"/>
          <w:lang w:val="fo-FO"/>
        </w:rPr>
        <w:t xml:space="preserve"> -24/01</w:t>
      </w:r>
    </w:p>
    <w:p w:rsidR="007B2389" w:rsidRPr="004F71AE" w:rsidRDefault="007B2389" w:rsidP="007B2389">
      <w:pPr>
        <w:jc w:val="both"/>
        <w:rPr>
          <w:rFonts w:ascii="GHEA Grapalat" w:hAnsi="GHEA Grapalat"/>
          <w:sz w:val="20"/>
          <w:szCs w:val="20"/>
          <w:lang w:val="ru-RU"/>
        </w:rPr>
      </w:pPr>
      <w:r w:rsidRPr="004F71AE">
        <w:rPr>
          <w:rFonts w:ascii="GHEA Grapalat" w:hAnsi="GHEA Grapalat"/>
          <w:sz w:val="20"/>
          <w:szCs w:val="20"/>
          <w:lang w:val="ru-RU"/>
        </w:rPr>
        <w:t xml:space="preserve">Заказчик </w:t>
      </w:r>
      <w:r w:rsidRPr="004F71AE">
        <w:rPr>
          <w:rFonts w:ascii="GHEA Grapalat" w:hAnsi="GHEA Grapalat"/>
          <w:b/>
          <w:sz w:val="20"/>
          <w:szCs w:val="20"/>
          <w:lang w:val="ru-RU"/>
        </w:rPr>
        <w:t xml:space="preserve">ГНКО </w:t>
      </w:r>
      <w:r w:rsidR="00FE25AC">
        <w:rPr>
          <w:rFonts w:ascii="GHEA Grapalat" w:hAnsi="GHEA Grapalat"/>
          <w:b/>
          <w:sz w:val="20"/>
          <w:szCs w:val="20"/>
          <w:lang w:val="ru-RU"/>
        </w:rPr>
        <w:t>Средняя</w:t>
      </w:r>
      <w:r w:rsidR="005702E5">
        <w:rPr>
          <w:rFonts w:ascii="GHEA Grapalat" w:hAnsi="GHEA Grapalat"/>
          <w:b/>
          <w:sz w:val="20"/>
          <w:szCs w:val="20"/>
          <w:lang w:val="ru-RU"/>
        </w:rPr>
        <w:t xml:space="preserve"> школа </w:t>
      </w:r>
      <w:r w:rsidR="00B07E01">
        <w:rPr>
          <w:rFonts w:ascii="GHEA Grapalat" w:hAnsi="GHEA Grapalat"/>
          <w:b/>
          <w:sz w:val="20"/>
          <w:szCs w:val="20"/>
          <w:lang w:val="ru-RU"/>
        </w:rPr>
        <w:t>Арташаван</w:t>
      </w:r>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Арагацотнского марза Армении</w:t>
      </w:r>
      <w:r w:rsidRPr="004F71AE">
        <w:rPr>
          <w:rFonts w:ascii="GHEA Grapalat" w:hAnsi="GHEA Grapalat"/>
          <w:sz w:val="20"/>
          <w:szCs w:val="20"/>
          <w:lang w:val="ru-RU"/>
        </w:rPr>
        <w:t xml:space="preserve">, находящийся по адресу: </w:t>
      </w:r>
      <w:r w:rsidRPr="004F71AE">
        <w:rPr>
          <w:rFonts w:ascii="GHEA Grapalat" w:hAnsi="GHEA Grapalat"/>
          <w:b/>
          <w:sz w:val="20"/>
          <w:szCs w:val="20"/>
          <w:lang w:val="ru-RU"/>
        </w:rPr>
        <w:t xml:space="preserve">Республика Армения </w:t>
      </w:r>
      <w:proofErr w:type="gramStart"/>
      <w:r w:rsidRPr="004F71AE">
        <w:rPr>
          <w:rFonts w:ascii="GHEA Grapalat" w:hAnsi="GHEA Grapalat"/>
          <w:b/>
          <w:sz w:val="20"/>
          <w:szCs w:val="20"/>
          <w:lang w:val="ru-RU"/>
        </w:rPr>
        <w:t>Арагацотнская  марз</w:t>
      </w:r>
      <w:proofErr w:type="gramEnd"/>
      <w:r w:rsidRPr="004F71AE">
        <w:rPr>
          <w:rFonts w:ascii="GHEA Grapalat" w:hAnsi="GHEA Grapalat"/>
          <w:b/>
          <w:sz w:val="20"/>
          <w:szCs w:val="20"/>
          <w:lang w:val="ru-RU"/>
        </w:rPr>
        <w:t xml:space="preserve">,  </w:t>
      </w:r>
      <w:r w:rsidR="00C22211">
        <w:rPr>
          <w:rFonts w:ascii="GHEA Grapalat" w:hAnsi="GHEA Grapalat"/>
          <w:b/>
          <w:sz w:val="20"/>
          <w:szCs w:val="20"/>
          <w:lang w:val="ru-RU"/>
        </w:rPr>
        <w:t xml:space="preserve">с. </w:t>
      </w:r>
      <w:r w:rsidR="00B07E01">
        <w:rPr>
          <w:rFonts w:ascii="GHEA Grapalat" w:hAnsi="GHEA Grapalat"/>
          <w:b/>
          <w:sz w:val="20"/>
          <w:szCs w:val="20"/>
          <w:lang w:val="ru-RU"/>
        </w:rPr>
        <w:t>Арташаван</w:t>
      </w:r>
      <w:r w:rsidRPr="004F71AE">
        <w:rPr>
          <w:rFonts w:ascii="GHEA Grapalat" w:hAnsi="GHEA Grapalat"/>
          <w:sz w:val="20"/>
          <w:szCs w:val="20"/>
          <w:lang w:val="ru-RU"/>
        </w:rPr>
        <w:t>, объявляет запрос котировок, который проводится одним этапом.</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Участнику, отобранному по итогам запроса котировок, в</w:t>
      </w:r>
      <w:r w:rsidRPr="004F71AE">
        <w:rPr>
          <w:rFonts w:ascii="Calibri" w:hAnsi="Calibri" w:cs="Calibri"/>
          <w:sz w:val="20"/>
          <w:szCs w:val="20"/>
          <w:lang w:val="ru-RU"/>
        </w:rPr>
        <w:t> </w:t>
      </w:r>
      <w:r w:rsidRPr="004F71AE">
        <w:rPr>
          <w:rFonts w:ascii="GHEA Grapalat" w:hAnsi="GHEA Grapalat"/>
          <w:sz w:val="20"/>
          <w:szCs w:val="20"/>
          <w:lang w:val="ru-RU"/>
        </w:rPr>
        <w:t>установленном</w:t>
      </w:r>
      <w:r w:rsidRPr="004F71AE">
        <w:rPr>
          <w:rFonts w:ascii="Calibri" w:hAnsi="Calibri" w:cs="Calibri"/>
          <w:sz w:val="20"/>
          <w:szCs w:val="20"/>
          <w:lang w:val="ru-RU"/>
        </w:rPr>
        <w:t> </w:t>
      </w:r>
      <w:r w:rsidRPr="004F71AE">
        <w:rPr>
          <w:rFonts w:ascii="GHEA Grapalat" w:hAnsi="GHEA Grapalat"/>
          <w:sz w:val="20"/>
          <w:szCs w:val="20"/>
          <w:lang w:val="ru-RU"/>
        </w:rPr>
        <w:t xml:space="preserve">порядке будет предложено заключить договор на </w:t>
      </w:r>
      <w:proofErr w:type="gramStart"/>
      <w:r w:rsidRPr="004F71AE">
        <w:rPr>
          <w:rFonts w:ascii="GHEA Grapalat" w:hAnsi="GHEA Grapalat"/>
          <w:sz w:val="20"/>
          <w:szCs w:val="20"/>
          <w:lang w:val="ru-RU"/>
        </w:rPr>
        <w:t xml:space="preserve">выполнение  </w:t>
      </w:r>
      <w:r w:rsidR="005434E9" w:rsidRPr="005434E9">
        <w:rPr>
          <w:rFonts w:ascii="GHEA Grapalat" w:hAnsi="GHEA Grapalat"/>
          <w:b/>
          <w:color w:val="FF0000"/>
          <w:sz w:val="20"/>
          <w:szCs w:val="20"/>
          <w:lang w:val="ru-RU"/>
        </w:rPr>
        <w:t>улучшение</w:t>
      </w:r>
      <w:proofErr w:type="gramEnd"/>
      <w:r w:rsidR="005434E9" w:rsidRPr="005434E9">
        <w:rPr>
          <w:rFonts w:ascii="GHEA Grapalat" w:hAnsi="GHEA Grapalat"/>
          <w:b/>
          <w:color w:val="FF0000"/>
          <w:sz w:val="20"/>
          <w:szCs w:val="20"/>
          <w:lang w:val="ru-RU"/>
        </w:rPr>
        <w:t xml:space="preserve"> территории</w:t>
      </w:r>
      <w:r w:rsidR="00AE13CC">
        <w:rPr>
          <w:rFonts w:ascii="GHEA Grapalat" w:hAnsi="GHEA Grapalat"/>
          <w:b/>
          <w:color w:val="FF0000"/>
          <w:sz w:val="20"/>
          <w:szCs w:val="20"/>
          <w:lang w:val="ru-RU"/>
        </w:rPr>
        <w:t xml:space="preserve"> </w:t>
      </w:r>
      <w:r w:rsidRPr="004F71AE">
        <w:rPr>
          <w:rFonts w:ascii="GHEA Grapalat" w:hAnsi="GHEA Grapalat"/>
          <w:b/>
          <w:sz w:val="20"/>
          <w:szCs w:val="20"/>
          <w:lang w:val="ru-RU"/>
        </w:rPr>
        <w:t xml:space="preserve">  ГНКО </w:t>
      </w:r>
      <w:r w:rsidR="00FE25AC">
        <w:rPr>
          <w:rFonts w:ascii="GHEA Grapalat" w:hAnsi="GHEA Grapalat"/>
          <w:b/>
          <w:sz w:val="20"/>
          <w:szCs w:val="20"/>
          <w:lang w:val="ru-RU"/>
        </w:rPr>
        <w:t>Средняя</w:t>
      </w:r>
      <w:r w:rsidR="005702E5">
        <w:rPr>
          <w:rFonts w:ascii="GHEA Grapalat" w:hAnsi="GHEA Grapalat"/>
          <w:b/>
          <w:sz w:val="20"/>
          <w:szCs w:val="20"/>
          <w:lang w:val="ru-RU"/>
        </w:rPr>
        <w:t xml:space="preserve"> школа </w:t>
      </w:r>
      <w:r w:rsidR="00B07E01">
        <w:rPr>
          <w:rFonts w:ascii="GHEA Grapalat" w:hAnsi="GHEA Grapalat"/>
          <w:b/>
          <w:sz w:val="20"/>
          <w:szCs w:val="20"/>
          <w:lang w:val="ru-RU"/>
        </w:rPr>
        <w:t>Арташаван</w:t>
      </w:r>
      <w:r w:rsidR="005702E5">
        <w:rPr>
          <w:rFonts w:ascii="GHEA Grapalat" w:hAnsi="GHEA Grapalat"/>
          <w:b/>
          <w:sz w:val="20"/>
          <w:szCs w:val="20"/>
          <w:lang w:val="ru-RU"/>
        </w:rPr>
        <w:t xml:space="preserve"> </w:t>
      </w:r>
      <w:r w:rsidRPr="004F71AE">
        <w:rPr>
          <w:rFonts w:ascii="GHEA Grapalat" w:hAnsi="GHEA Grapalat"/>
          <w:b/>
          <w:sz w:val="20"/>
          <w:szCs w:val="20"/>
          <w:lang w:val="ru-RU"/>
        </w:rPr>
        <w:t xml:space="preserve">  </w:t>
      </w:r>
      <w:r w:rsidRPr="004F71AE">
        <w:rPr>
          <w:rFonts w:ascii="GHEA Grapalat" w:hAnsi="GHEA Grapalat"/>
          <w:sz w:val="20"/>
          <w:szCs w:val="20"/>
          <w:lang w:val="ru-RU"/>
        </w:rPr>
        <w:t>(далее — договор).</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7B2389" w:rsidRPr="004F71AE" w:rsidRDefault="007B2389" w:rsidP="007B2389">
      <w:pPr>
        <w:widowControl w:val="0"/>
        <w:spacing w:after="160"/>
        <w:ind w:firstLine="567"/>
        <w:jc w:val="both"/>
        <w:rPr>
          <w:rFonts w:ascii="GHEA Grapalat" w:hAnsi="GHEA Grapalat"/>
          <w:sz w:val="20"/>
          <w:szCs w:val="20"/>
          <w:lang w:val="ru-RU"/>
        </w:rPr>
      </w:pPr>
      <w:r w:rsidRPr="004F71AE">
        <w:rPr>
          <w:rFonts w:ascii="GHEA Grapalat" w:hAnsi="GHEA Grapalat"/>
          <w:sz w:val="20"/>
          <w:szCs w:val="20"/>
          <w:lang w:val="ru-RU"/>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 xml:space="preserve">Для получения приглашения на запрос котировок в бумажной форме необходимо обратиться к заказчику до </w:t>
      </w:r>
      <w:r w:rsidR="007E21AC">
        <w:rPr>
          <w:rFonts w:ascii="GHEA Grapalat" w:hAnsi="GHEA Grapalat"/>
          <w:sz w:val="20"/>
          <w:szCs w:val="20"/>
          <w:lang w:val="ru-RU"/>
        </w:rPr>
        <w:t>14։00</w:t>
      </w:r>
      <w:r w:rsidRPr="004F71AE">
        <w:rPr>
          <w:rFonts w:ascii="GHEA Grapalat" w:hAnsi="GHEA Grapalat"/>
          <w:sz w:val="20"/>
          <w:szCs w:val="20"/>
          <w:lang w:val="ru-RU"/>
        </w:rPr>
        <w:t xml:space="preserve"> в </w:t>
      </w:r>
      <w:r w:rsidR="00601E29">
        <w:rPr>
          <w:rFonts w:ascii="GHEA Grapalat" w:hAnsi="GHEA Grapalat"/>
          <w:color w:val="FF0000"/>
          <w:sz w:val="20"/>
          <w:szCs w:val="20"/>
          <w:lang w:val="hy-AM"/>
        </w:rPr>
        <w:t>5</w:t>
      </w:r>
      <w:r w:rsidRPr="00892E54">
        <w:rPr>
          <w:rFonts w:ascii="GHEA Grapalat" w:hAnsi="GHEA Grapalat"/>
          <w:color w:val="FF0000"/>
          <w:sz w:val="20"/>
          <w:szCs w:val="20"/>
          <w:lang w:val="ru-RU"/>
        </w:rPr>
        <w:t xml:space="preserve"> -го </w:t>
      </w:r>
      <w:r w:rsidRPr="004F71AE">
        <w:rPr>
          <w:rFonts w:ascii="GHEA Grapalat" w:hAnsi="GHEA Grapalat"/>
          <w:sz w:val="20"/>
          <w:szCs w:val="20"/>
          <w:lang w:val="ru-RU"/>
        </w:rPr>
        <w:t>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w:t>
      </w:r>
    </w:p>
    <w:p w:rsidR="007B2389" w:rsidRPr="004F71AE" w:rsidRDefault="007B2389" w:rsidP="007B2389">
      <w:pPr>
        <w:widowControl w:val="0"/>
        <w:ind w:firstLine="567"/>
        <w:jc w:val="both"/>
        <w:rPr>
          <w:rFonts w:ascii="GHEA Grapalat" w:hAnsi="GHEA Grapalat"/>
          <w:sz w:val="20"/>
          <w:szCs w:val="20"/>
          <w:lang w:val="ru-RU"/>
        </w:rPr>
      </w:pPr>
      <w:r w:rsidRPr="004F71AE">
        <w:rPr>
          <w:rFonts w:ascii="GHEA Grapalat" w:hAnsi="GHEA Grapalat"/>
          <w:sz w:val="20"/>
          <w:szCs w:val="20"/>
          <w:lang w:val="ru-RU"/>
        </w:rPr>
        <w:t>Неполучение приглашения не ограничивает права участника на участие в настоящей процедуре.</w:t>
      </w:r>
    </w:p>
    <w:p w:rsidR="007B2389" w:rsidRPr="004F71AE" w:rsidRDefault="007B2389" w:rsidP="007B2389">
      <w:pPr>
        <w:ind w:firstLine="567"/>
        <w:jc w:val="both"/>
        <w:rPr>
          <w:rFonts w:ascii="GHEA Grapalat" w:hAnsi="GHEA Grapalat"/>
          <w:sz w:val="20"/>
          <w:szCs w:val="20"/>
          <w:lang w:val="ru-RU"/>
        </w:rPr>
      </w:pPr>
      <w:r w:rsidRPr="004F71AE">
        <w:rPr>
          <w:rFonts w:ascii="GHEA Grapalat" w:hAnsi="GHEA Grapalat"/>
          <w:sz w:val="20"/>
          <w:szCs w:val="20"/>
          <w:lang w:val="ru-RU"/>
        </w:rPr>
        <w:t xml:space="preserve">Заявки на запрос котировок необходимо подать по адресу: </w:t>
      </w:r>
      <w:r w:rsidRPr="004F71AE">
        <w:rPr>
          <w:rFonts w:ascii="GHEA Grapalat" w:hAnsi="GHEA Grapalat"/>
          <w:b/>
          <w:sz w:val="20"/>
          <w:szCs w:val="20"/>
          <w:lang w:val="ru-RU"/>
        </w:rPr>
        <w:t xml:space="preserve">Республика Армения Арагацотнская </w:t>
      </w:r>
      <w:proofErr w:type="gramStart"/>
      <w:r w:rsidRPr="004F71AE">
        <w:rPr>
          <w:rFonts w:ascii="GHEA Grapalat" w:hAnsi="GHEA Grapalat"/>
          <w:b/>
          <w:sz w:val="20"/>
          <w:szCs w:val="20"/>
          <w:lang w:val="ru-RU"/>
        </w:rPr>
        <w:t xml:space="preserve">область  </w:t>
      </w:r>
      <w:r w:rsidR="00C22211">
        <w:rPr>
          <w:rFonts w:ascii="GHEA Grapalat" w:hAnsi="GHEA Grapalat"/>
          <w:b/>
          <w:sz w:val="20"/>
          <w:szCs w:val="20"/>
          <w:lang w:val="ru-RU"/>
        </w:rPr>
        <w:t>с.</w:t>
      </w:r>
      <w:proofErr w:type="gramEnd"/>
      <w:r w:rsidR="00C22211">
        <w:rPr>
          <w:rFonts w:ascii="GHEA Grapalat" w:hAnsi="GHEA Grapalat"/>
          <w:b/>
          <w:sz w:val="20"/>
          <w:szCs w:val="20"/>
          <w:lang w:val="ru-RU"/>
        </w:rPr>
        <w:t xml:space="preserve"> </w:t>
      </w:r>
      <w:r w:rsidR="00B07E01">
        <w:rPr>
          <w:rFonts w:ascii="GHEA Grapalat" w:hAnsi="GHEA Grapalat"/>
          <w:b/>
          <w:sz w:val="20"/>
          <w:szCs w:val="20"/>
          <w:lang w:val="ru-RU"/>
        </w:rPr>
        <w:t>Арташаван</w:t>
      </w:r>
      <w:r w:rsidRPr="004F71AE">
        <w:rPr>
          <w:rFonts w:ascii="GHEA Grapalat" w:hAnsi="GHEA Grapalat"/>
          <w:sz w:val="20"/>
          <w:szCs w:val="20"/>
          <w:lang w:val="ru-RU"/>
        </w:rPr>
        <w:t xml:space="preserve">, в документарной форме, до </w:t>
      </w:r>
      <w:r w:rsidR="007E21AC">
        <w:rPr>
          <w:rFonts w:ascii="GHEA Grapalat" w:hAnsi="GHEA Grapalat"/>
          <w:b/>
          <w:sz w:val="20"/>
          <w:szCs w:val="20"/>
          <w:lang w:val="ru-RU"/>
        </w:rPr>
        <w:t>14։00</w:t>
      </w:r>
      <w:r w:rsidRPr="004F71AE">
        <w:rPr>
          <w:rFonts w:ascii="GHEA Grapalat" w:hAnsi="GHEA Grapalat"/>
          <w:sz w:val="20"/>
          <w:szCs w:val="20"/>
          <w:lang w:val="ru-RU"/>
        </w:rPr>
        <w:t xml:space="preserve">часов </w:t>
      </w:r>
      <w:r w:rsidR="00601E29">
        <w:rPr>
          <w:rFonts w:ascii="GHEA Grapalat" w:hAnsi="GHEA Grapalat"/>
          <w:color w:val="FF0000"/>
          <w:sz w:val="20"/>
          <w:szCs w:val="20"/>
          <w:lang w:val="hy-AM"/>
        </w:rPr>
        <w:t>5</w:t>
      </w:r>
      <w:r w:rsidRPr="00892E54">
        <w:rPr>
          <w:rFonts w:ascii="GHEA Grapalat" w:hAnsi="GHEA Grapalat"/>
          <w:color w:val="FF0000"/>
          <w:sz w:val="20"/>
          <w:szCs w:val="20"/>
          <w:lang w:val="ru-RU"/>
        </w:rPr>
        <w:t xml:space="preserve"> дня </w:t>
      </w:r>
      <w:r w:rsidRPr="004F71AE">
        <w:rPr>
          <w:rFonts w:ascii="GHEA Grapalat" w:hAnsi="GHEA Grapalat"/>
          <w:sz w:val="20"/>
          <w:szCs w:val="20"/>
          <w:lang w:val="ru-RU"/>
        </w:rPr>
        <w:t xml:space="preserve">с даты опубликования настоящего объявления.  Заявки могут быть поданы кроме армянского также на английском или русском языке. </w:t>
      </w:r>
    </w:p>
    <w:p w:rsidR="007B2389" w:rsidRPr="004F71AE" w:rsidRDefault="007B2389" w:rsidP="007B2389">
      <w:pPr>
        <w:ind w:firstLine="567"/>
        <w:jc w:val="both"/>
        <w:rPr>
          <w:rFonts w:ascii="GHEA Grapalat" w:hAnsi="GHEA Grapalat"/>
          <w:b/>
          <w:sz w:val="20"/>
          <w:szCs w:val="20"/>
          <w:lang w:val="ru-RU"/>
        </w:rPr>
      </w:pPr>
      <w:r w:rsidRPr="004F71AE">
        <w:rPr>
          <w:rFonts w:ascii="GHEA Grapalat" w:hAnsi="GHEA Grapalat"/>
          <w:sz w:val="20"/>
          <w:szCs w:val="20"/>
          <w:lang w:val="ru-RU"/>
        </w:rPr>
        <w:t xml:space="preserve">Вскрытие заявок будет проводиться по адресу: </w:t>
      </w:r>
      <w:r w:rsidRPr="004F71AE">
        <w:rPr>
          <w:rFonts w:ascii="GHEA Grapalat" w:hAnsi="GHEA Grapalat"/>
          <w:b/>
          <w:sz w:val="20"/>
          <w:szCs w:val="20"/>
          <w:lang w:val="ru-RU"/>
        </w:rPr>
        <w:t xml:space="preserve">Республика Армения Арагацотнская </w:t>
      </w:r>
      <w:proofErr w:type="gramStart"/>
      <w:r w:rsidRPr="004F71AE">
        <w:rPr>
          <w:rFonts w:ascii="GHEA Grapalat" w:hAnsi="GHEA Grapalat"/>
          <w:b/>
          <w:sz w:val="20"/>
          <w:szCs w:val="20"/>
          <w:lang w:val="ru-RU"/>
        </w:rPr>
        <w:t xml:space="preserve">марз,   </w:t>
      </w:r>
      <w:proofErr w:type="gramEnd"/>
      <w:r w:rsidR="00C22211">
        <w:rPr>
          <w:rFonts w:ascii="GHEA Grapalat" w:hAnsi="GHEA Grapalat"/>
          <w:b/>
          <w:sz w:val="20"/>
          <w:szCs w:val="20"/>
          <w:lang w:val="ru-RU"/>
        </w:rPr>
        <w:t xml:space="preserve">с. </w:t>
      </w:r>
      <w:r w:rsidR="00B07E01">
        <w:rPr>
          <w:rFonts w:ascii="GHEA Grapalat" w:hAnsi="GHEA Grapalat"/>
          <w:b/>
          <w:sz w:val="20"/>
          <w:szCs w:val="20"/>
          <w:lang w:val="ru-RU"/>
        </w:rPr>
        <w:t>Арташаван</w:t>
      </w:r>
      <w:r w:rsidRPr="004F71AE">
        <w:rPr>
          <w:rFonts w:ascii="GHEA Grapalat" w:hAnsi="GHEA Grapalat"/>
          <w:b/>
          <w:sz w:val="20"/>
          <w:szCs w:val="20"/>
          <w:lang w:val="ru-RU"/>
        </w:rPr>
        <w:t xml:space="preserve"> , в </w:t>
      </w:r>
      <w:r w:rsidR="007E21AC">
        <w:rPr>
          <w:rFonts w:ascii="GHEA Grapalat" w:hAnsi="GHEA Grapalat"/>
          <w:b/>
          <w:sz w:val="20"/>
          <w:szCs w:val="20"/>
          <w:lang w:val="ru-RU"/>
        </w:rPr>
        <w:t>14։00</w:t>
      </w:r>
      <w:r w:rsidRPr="004F71AE">
        <w:rPr>
          <w:rFonts w:ascii="GHEA Grapalat" w:hAnsi="GHEA Grapalat"/>
          <w:b/>
          <w:sz w:val="20"/>
          <w:szCs w:val="20"/>
          <w:lang w:val="ru-RU"/>
        </w:rPr>
        <w:t xml:space="preserve"> часов, </w:t>
      </w:r>
      <w:r w:rsidR="00DF7780">
        <w:rPr>
          <w:rFonts w:ascii="GHEA Grapalat" w:hAnsi="GHEA Grapalat"/>
          <w:b/>
          <w:lang w:val="af-ZA"/>
        </w:rPr>
        <w:t>«24» «09»</w:t>
      </w:r>
      <w:r w:rsidR="006C494B">
        <w:rPr>
          <w:rFonts w:ascii="GHEA Grapalat" w:hAnsi="GHEA Grapalat"/>
          <w:b/>
          <w:lang w:val="af-ZA"/>
        </w:rPr>
        <w:t xml:space="preserve"> 2024</w:t>
      </w:r>
      <w:r w:rsidRPr="004F71AE">
        <w:rPr>
          <w:rFonts w:ascii="GHEA Grapalat" w:hAnsi="GHEA Grapalat"/>
          <w:b/>
          <w:lang w:val="ru-RU"/>
        </w:rPr>
        <w:t>.</w:t>
      </w:r>
    </w:p>
    <w:p w:rsidR="00A04B60" w:rsidRPr="00B26281" w:rsidRDefault="00A04B60" w:rsidP="00A04B60">
      <w:pPr>
        <w:pStyle w:val="afd"/>
        <w:ind w:firstLine="567"/>
        <w:jc w:val="both"/>
        <w:rPr>
          <w:rFonts w:ascii="GHEA Grapalat" w:hAnsi="GHEA Grapalat"/>
          <w:lang w:val="ru-RU"/>
        </w:rPr>
      </w:pPr>
      <w:r w:rsidRPr="00B26281">
        <w:rPr>
          <w:rFonts w:ascii="GHEA Grapalat" w:hAnsi="GHEA Grapalat"/>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7B2389" w:rsidRPr="004F71AE" w:rsidRDefault="007B2389" w:rsidP="007B2389">
      <w:pPr>
        <w:spacing w:after="120"/>
        <w:ind w:right="-7"/>
        <w:jc w:val="both"/>
        <w:rPr>
          <w:rFonts w:ascii="GHEA Grapalat" w:hAnsi="GHEA Grapalat" w:cs="Sylfaen"/>
          <w:sz w:val="20"/>
          <w:szCs w:val="20"/>
          <w:lang w:val="ru-RU"/>
        </w:rPr>
      </w:pPr>
      <w:r w:rsidRPr="004F71AE">
        <w:rPr>
          <w:rFonts w:ascii="GHEA Grapalat" w:hAnsi="GHEA Grapalat"/>
          <w:sz w:val="20"/>
          <w:szCs w:val="20"/>
          <w:lang w:val="ru-RU"/>
        </w:rPr>
        <w:t xml:space="preserve">Для получения дополнительной информации, связанной с настоящим объявлением, можно обратиться к секретарю Оценочной комиссии     </w:t>
      </w:r>
      <w:r w:rsidR="00DB0679" w:rsidRPr="004F71AE">
        <w:rPr>
          <w:rFonts w:ascii="GHEA Grapalat" w:hAnsi="GHEA Grapalat"/>
          <w:b/>
          <w:sz w:val="20"/>
          <w:szCs w:val="20"/>
          <w:lang w:val="ru-RU"/>
        </w:rPr>
        <w:t>В. Галстян</w:t>
      </w:r>
      <w:r w:rsidRPr="004F71AE">
        <w:rPr>
          <w:rFonts w:ascii="GHEA Grapalat" w:hAnsi="GHEA Grapalat" w:cs="Sylfaen"/>
          <w:sz w:val="20"/>
          <w:szCs w:val="20"/>
          <w:lang w:val="ru-RU"/>
        </w:rPr>
        <w:t>.</w:t>
      </w:r>
    </w:p>
    <w:p w:rsidR="007B2389" w:rsidRPr="004F71AE" w:rsidRDefault="007B2389" w:rsidP="007B2389">
      <w:pPr>
        <w:ind w:right="-7"/>
        <w:rPr>
          <w:rFonts w:ascii="GHEA Grapalat" w:hAnsi="GHEA Grapalat" w:cs="Sylfaen"/>
          <w:b/>
          <w:sz w:val="20"/>
          <w:szCs w:val="20"/>
          <w:lang w:val="ru-RU"/>
        </w:rPr>
      </w:pPr>
      <w:proofErr w:type="gramStart"/>
      <w:r w:rsidRPr="004F71AE">
        <w:rPr>
          <w:rFonts w:ascii="GHEA Grapalat" w:hAnsi="GHEA Grapalat" w:cs="Sylfaen"/>
          <w:sz w:val="20"/>
          <w:szCs w:val="20"/>
          <w:lang w:val="ru-RU"/>
        </w:rPr>
        <w:t xml:space="preserve">Телефон </w:t>
      </w:r>
      <w:r w:rsidR="00AE606A">
        <w:rPr>
          <w:rFonts w:ascii="GHEA Grapalat" w:hAnsi="GHEA Grapalat" w:cs="Sylfaen"/>
          <w:b/>
          <w:sz w:val="20"/>
          <w:szCs w:val="20"/>
          <w:lang w:val="ru-RU"/>
        </w:rPr>
        <w:t xml:space="preserve"> </w:t>
      </w:r>
      <w:r w:rsidR="00F132C5">
        <w:rPr>
          <w:rFonts w:ascii="GHEA Grapalat" w:hAnsi="GHEA Grapalat" w:cs="Sylfaen"/>
          <w:b/>
          <w:sz w:val="20"/>
          <w:szCs w:val="20"/>
          <w:lang w:val="ru-RU"/>
        </w:rPr>
        <w:t>093</w:t>
      </w:r>
      <w:proofErr w:type="gramEnd"/>
      <w:r w:rsidR="00F132C5">
        <w:rPr>
          <w:rFonts w:ascii="GHEA Grapalat" w:hAnsi="GHEA Grapalat" w:cs="Sylfaen"/>
          <w:b/>
          <w:sz w:val="20"/>
          <w:szCs w:val="20"/>
          <w:lang w:val="ru-RU"/>
        </w:rPr>
        <w:t xml:space="preserve"> 25 65 41</w:t>
      </w:r>
    </w:p>
    <w:p w:rsidR="007B2389" w:rsidRPr="004F71AE" w:rsidRDefault="007B2389" w:rsidP="007B2389">
      <w:pPr>
        <w:ind w:right="-7"/>
        <w:rPr>
          <w:rFonts w:ascii="GHEA Grapalat" w:hAnsi="GHEA Grapalat" w:cs="GHEA Grapalat"/>
          <w:b/>
          <w:sz w:val="20"/>
          <w:szCs w:val="20"/>
          <w:lang w:val="ru-RU"/>
        </w:rPr>
      </w:pPr>
      <w:r w:rsidRPr="004F71AE">
        <w:rPr>
          <w:rFonts w:ascii="GHEA Grapalat" w:hAnsi="GHEA Grapalat" w:cs="GHEA Grapalat"/>
          <w:sz w:val="20"/>
          <w:szCs w:val="20"/>
          <w:lang w:val="ru-RU"/>
        </w:rPr>
        <w:t xml:space="preserve">Тоже.почта </w:t>
      </w:r>
      <w:r w:rsidR="005261A5">
        <w:rPr>
          <w:rFonts w:ascii="GHEA Grapalat" w:hAnsi="GHEA Grapalat" w:cs="Sylfaen"/>
          <w:b/>
          <w:sz w:val="20"/>
          <w:szCs w:val="20"/>
          <w:lang w:val="ru-RU"/>
        </w:rPr>
        <w:t>artashavan</w:t>
      </w:r>
      <w:r w:rsidR="0039274C">
        <w:rPr>
          <w:rFonts w:ascii="GHEA Grapalat" w:hAnsi="GHEA Grapalat" w:cs="Sylfaen"/>
          <w:b/>
          <w:sz w:val="20"/>
          <w:szCs w:val="20"/>
          <w:lang w:val="ru-RU"/>
        </w:rPr>
        <w:t>@schools.am</w:t>
      </w:r>
    </w:p>
    <w:p w:rsidR="007B2389" w:rsidRPr="004F71AE" w:rsidRDefault="007B2389" w:rsidP="007B2389">
      <w:pPr>
        <w:ind w:right="-7"/>
        <w:rPr>
          <w:rFonts w:ascii="GHEA Grapalat" w:hAnsi="GHEA Grapalat" w:cs="Sylfaen"/>
          <w:sz w:val="20"/>
          <w:szCs w:val="20"/>
          <w:lang w:val="ru-RU"/>
        </w:rPr>
      </w:pPr>
      <w:r w:rsidRPr="004F71AE">
        <w:rPr>
          <w:rFonts w:ascii="GHEA Grapalat" w:hAnsi="GHEA Grapalat" w:cs="Sylfaen"/>
          <w:sz w:val="20"/>
          <w:szCs w:val="20"/>
          <w:lang w:val="ru-RU"/>
        </w:rPr>
        <w:t xml:space="preserve">Имя клиента: </w:t>
      </w:r>
      <w:r w:rsidRPr="004F71AE">
        <w:rPr>
          <w:rFonts w:ascii="GHEA Grapalat" w:hAnsi="GHEA Grapalat" w:cs="Sylfaen"/>
          <w:b/>
          <w:sz w:val="20"/>
          <w:szCs w:val="20"/>
          <w:lang w:val="ru-RU"/>
        </w:rPr>
        <w:t xml:space="preserve">ГНКО </w:t>
      </w:r>
      <w:r w:rsidR="00FE25AC">
        <w:rPr>
          <w:rFonts w:ascii="GHEA Grapalat" w:hAnsi="GHEA Grapalat" w:cs="Sylfaen"/>
          <w:b/>
          <w:sz w:val="20"/>
          <w:szCs w:val="20"/>
          <w:lang w:val="ru-RU"/>
        </w:rPr>
        <w:t>Средняя</w:t>
      </w:r>
      <w:r w:rsidR="005702E5">
        <w:rPr>
          <w:rFonts w:ascii="GHEA Grapalat" w:hAnsi="GHEA Grapalat" w:cs="Sylfaen"/>
          <w:b/>
          <w:sz w:val="20"/>
          <w:szCs w:val="20"/>
          <w:lang w:val="ru-RU"/>
        </w:rPr>
        <w:t xml:space="preserve"> школа </w:t>
      </w:r>
      <w:r w:rsidR="00B07E01">
        <w:rPr>
          <w:rFonts w:ascii="GHEA Grapalat" w:hAnsi="GHEA Grapalat" w:cs="Sylfaen"/>
          <w:b/>
          <w:sz w:val="20"/>
          <w:szCs w:val="20"/>
          <w:lang w:val="ru-RU"/>
        </w:rPr>
        <w:t>Арташаван</w:t>
      </w:r>
      <w:r w:rsidR="005702E5">
        <w:rPr>
          <w:rFonts w:ascii="GHEA Grapalat" w:hAnsi="GHEA Grapalat" w:cs="Sylfaen"/>
          <w:b/>
          <w:sz w:val="20"/>
          <w:szCs w:val="20"/>
          <w:lang w:val="ru-RU"/>
        </w:rPr>
        <w:t xml:space="preserve"> </w:t>
      </w:r>
      <w:r w:rsidRPr="004F71AE">
        <w:rPr>
          <w:rFonts w:ascii="GHEA Grapalat" w:hAnsi="GHEA Grapalat" w:cs="Sylfaen"/>
          <w:b/>
          <w:sz w:val="20"/>
          <w:szCs w:val="20"/>
          <w:lang w:val="ru-RU"/>
        </w:rPr>
        <w:t xml:space="preserve"> </w:t>
      </w:r>
    </w:p>
    <w:p w:rsidR="007B2389" w:rsidRPr="004F71AE" w:rsidRDefault="007B2389" w:rsidP="007B2389">
      <w:pPr>
        <w:ind w:firstLine="567"/>
        <w:jc w:val="both"/>
        <w:rPr>
          <w:rFonts w:ascii="GHEA Grapalat" w:hAnsi="GHEA Grapalat" w:cs="Sylfaen"/>
          <w:sz w:val="20"/>
          <w:szCs w:val="20"/>
          <w:lang w:val="hy-AM"/>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Pr="004F71AE" w:rsidRDefault="007B2389" w:rsidP="007B2389">
      <w:pPr>
        <w:spacing w:after="120"/>
        <w:ind w:right="-7"/>
        <w:rPr>
          <w:rFonts w:ascii="GHEA Grapalat" w:hAnsi="GHEA Grapalat" w:cs="Sylfaen"/>
          <w:sz w:val="20"/>
          <w:szCs w:val="20"/>
          <w:lang w:val="ru-RU"/>
        </w:rPr>
      </w:pPr>
    </w:p>
    <w:p w:rsidR="007B2389" w:rsidRDefault="007B2389" w:rsidP="007B2389">
      <w:pPr>
        <w:spacing w:after="120"/>
        <w:ind w:right="-7"/>
        <w:rPr>
          <w:rFonts w:ascii="GHEA Grapalat" w:hAnsi="GHEA Grapalat" w:cs="Sylfaen"/>
          <w:sz w:val="20"/>
          <w:szCs w:val="20"/>
          <w:lang w:val="ru-RU"/>
        </w:rPr>
      </w:pPr>
    </w:p>
    <w:p w:rsidR="005E471E" w:rsidRDefault="005E471E" w:rsidP="007B2389">
      <w:pPr>
        <w:spacing w:after="120"/>
        <w:ind w:right="-7"/>
        <w:rPr>
          <w:rFonts w:ascii="GHEA Grapalat" w:hAnsi="GHEA Grapalat" w:cs="Sylfaen"/>
          <w:sz w:val="20"/>
          <w:szCs w:val="20"/>
          <w:lang w:val="ru-RU"/>
        </w:rPr>
      </w:pPr>
    </w:p>
    <w:p w:rsidR="005E471E" w:rsidRPr="004F71AE" w:rsidRDefault="005E471E" w:rsidP="007B2389">
      <w:pPr>
        <w:spacing w:after="120"/>
        <w:ind w:right="-7"/>
        <w:rPr>
          <w:rFonts w:ascii="GHEA Grapalat" w:hAnsi="GHEA Grapalat" w:cs="Sylfaen"/>
          <w:sz w:val="20"/>
          <w:szCs w:val="20"/>
          <w:lang w:val="ru-RU"/>
        </w:rPr>
      </w:pPr>
    </w:p>
    <w:p w:rsidR="002069EA" w:rsidRPr="00123AA3" w:rsidRDefault="002069EA" w:rsidP="007B2389">
      <w:pPr>
        <w:spacing w:line="360" w:lineRule="auto"/>
        <w:ind w:left="567" w:right="565"/>
        <w:jc w:val="center"/>
        <w:rPr>
          <w:rFonts w:ascii="GHEA Grapalat" w:hAnsi="GHEA Grapalat"/>
          <w:sz w:val="20"/>
          <w:szCs w:val="20"/>
          <w:lang w:val="ru-RU"/>
        </w:rPr>
      </w:pPr>
    </w:p>
    <w:p w:rsidR="007B2389" w:rsidRPr="004F71AE" w:rsidRDefault="007B2389" w:rsidP="007B2389">
      <w:pPr>
        <w:spacing w:line="360" w:lineRule="auto"/>
        <w:ind w:left="567" w:right="565"/>
        <w:jc w:val="center"/>
        <w:rPr>
          <w:rFonts w:ascii="GHEA Grapalat" w:hAnsi="GHEA Grapalat"/>
          <w:sz w:val="20"/>
          <w:szCs w:val="20"/>
        </w:rPr>
      </w:pPr>
      <w:r w:rsidRPr="004F71AE">
        <w:rPr>
          <w:rFonts w:ascii="GHEA Grapalat" w:hAnsi="GHEA Grapalat"/>
          <w:sz w:val="20"/>
          <w:szCs w:val="20"/>
          <w:lang w:val="en-AU"/>
        </w:rPr>
        <w:t>NOTICE</w:t>
      </w:r>
      <w:r w:rsidRPr="004F71AE">
        <w:rPr>
          <w:rFonts w:ascii="GHEA Grapalat" w:hAnsi="GHEA Grapalat"/>
          <w:sz w:val="20"/>
          <w:szCs w:val="20"/>
        </w:rPr>
        <w:br/>
      </w:r>
      <w:r w:rsidRPr="004F71AE">
        <w:rPr>
          <w:rFonts w:ascii="GHEA Grapalat" w:hAnsi="GHEA Grapalat"/>
          <w:sz w:val="20"/>
          <w:szCs w:val="20"/>
          <w:lang w:val="en-AU"/>
        </w:rPr>
        <w:t>ONPRICEQUOTATION</w:t>
      </w:r>
    </w:p>
    <w:p w:rsidR="007B2389" w:rsidRPr="004F71AE" w:rsidRDefault="007B2389" w:rsidP="007B2389">
      <w:pPr>
        <w:spacing w:line="360" w:lineRule="auto"/>
        <w:ind w:left="567" w:right="565"/>
        <w:jc w:val="center"/>
        <w:rPr>
          <w:rFonts w:ascii="GHEA Grapalat" w:hAnsi="GHEA Grapalat"/>
          <w:sz w:val="20"/>
          <w:szCs w:val="20"/>
          <w:lang w:val="en-AU"/>
        </w:rPr>
      </w:pPr>
      <w:r w:rsidRPr="004F71AE">
        <w:rPr>
          <w:rFonts w:ascii="GHEA Grapalat" w:hAnsi="GHEA Grapalat"/>
          <w:sz w:val="20"/>
          <w:szCs w:val="20"/>
          <w:lang w:val="en-AU"/>
        </w:rPr>
        <w:t xml:space="preserve">This text of the notice is approved by decision of the Price Quotation Commission"1" of </w:t>
      </w:r>
      <w:r w:rsidR="00DF7780">
        <w:rPr>
          <w:rFonts w:ascii="GHEA Grapalat" w:hAnsi="GHEA Grapalat"/>
          <w:b/>
          <w:lang w:val="af-ZA"/>
        </w:rPr>
        <w:t>«20» «09»</w:t>
      </w:r>
      <w:r w:rsidR="006C494B">
        <w:rPr>
          <w:rFonts w:ascii="GHEA Grapalat" w:hAnsi="GHEA Grapalat"/>
          <w:b/>
          <w:lang w:val="af-ZA"/>
        </w:rPr>
        <w:t xml:space="preserve"> 2024</w:t>
      </w:r>
      <w:r w:rsidRPr="004F71AE">
        <w:rPr>
          <w:rFonts w:ascii="GHEA Grapalat" w:hAnsi="GHEA Grapalat"/>
          <w:sz w:val="20"/>
          <w:szCs w:val="20"/>
          <w:lang w:val="en-AU"/>
        </w:rPr>
        <w:t xml:space="preserve"> and is</w:t>
      </w:r>
      <w:r w:rsidRPr="004F71AE">
        <w:rPr>
          <w:rFonts w:ascii="Calibri" w:hAnsi="Calibri" w:cs="Calibri"/>
          <w:sz w:val="20"/>
          <w:szCs w:val="20"/>
        </w:rPr>
        <w:t> </w:t>
      </w:r>
      <w:r w:rsidRPr="004F71AE">
        <w:rPr>
          <w:rFonts w:ascii="GHEA Grapalat" w:hAnsi="GHEA Grapalat"/>
          <w:sz w:val="20"/>
          <w:szCs w:val="20"/>
          <w:lang w:val="en-AU"/>
        </w:rPr>
        <w:t>publishedpursuant to Article 27 of the Law of the Republic of Armenia "On procurement"</w:t>
      </w:r>
    </w:p>
    <w:p w:rsidR="007B2389" w:rsidRPr="004F71AE" w:rsidRDefault="007B2389" w:rsidP="007B2389">
      <w:pPr>
        <w:spacing w:line="360" w:lineRule="auto"/>
        <w:ind w:left="567" w:right="565"/>
        <w:jc w:val="center"/>
        <w:rPr>
          <w:rFonts w:ascii="GHEA Grapalat" w:hAnsi="GHEA Grapalat"/>
          <w:sz w:val="20"/>
          <w:szCs w:val="20"/>
          <w:lang w:val="hy-AM"/>
        </w:rPr>
      </w:pPr>
      <w:r w:rsidRPr="004F71AE">
        <w:rPr>
          <w:rFonts w:ascii="GHEA Grapalat" w:hAnsi="GHEA Grapalat"/>
          <w:sz w:val="20"/>
          <w:szCs w:val="20"/>
          <w:lang w:val="en-AU"/>
        </w:rPr>
        <w:t xml:space="preserve">Code of the price quotation </w:t>
      </w:r>
      <w:r w:rsidR="0039274C">
        <w:rPr>
          <w:rFonts w:ascii="GHEA Grapalat" w:hAnsi="GHEA Grapalat"/>
          <w:b/>
          <w:sz w:val="20"/>
          <w:szCs w:val="20"/>
          <w:lang w:val="fo-FO"/>
        </w:rPr>
        <w:t>ՀՀԱՄ-</w:t>
      </w:r>
      <w:r w:rsidR="00DF7780">
        <w:rPr>
          <w:rFonts w:ascii="GHEA Grapalat" w:hAnsi="GHEA Grapalat"/>
          <w:b/>
          <w:sz w:val="20"/>
          <w:szCs w:val="20"/>
          <w:lang w:val="fo-FO"/>
        </w:rPr>
        <w:t>ԱՐՏԱՇԱՎԱՆ</w:t>
      </w:r>
      <w:r w:rsidR="0039274C">
        <w:rPr>
          <w:rFonts w:ascii="GHEA Grapalat" w:hAnsi="GHEA Grapalat"/>
          <w:b/>
          <w:sz w:val="20"/>
          <w:szCs w:val="20"/>
          <w:lang w:val="fo-FO"/>
        </w:rPr>
        <w:t>-ՄԴ-</w:t>
      </w:r>
      <w:r w:rsidR="007712B3">
        <w:rPr>
          <w:rFonts w:ascii="GHEA Grapalat" w:hAnsi="GHEA Grapalat"/>
          <w:b/>
          <w:sz w:val="20"/>
          <w:szCs w:val="20"/>
          <w:lang w:val="fo-FO"/>
        </w:rPr>
        <w:t>ՀՄԱԱՇՁԲ</w:t>
      </w:r>
      <w:r w:rsidR="0039274C">
        <w:rPr>
          <w:rFonts w:ascii="GHEA Grapalat" w:hAnsi="GHEA Grapalat"/>
          <w:b/>
          <w:sz w:val="20"/>
          <w:szCs w:val="20"/>
          <w:lang w:val="fo-FO"/>
        </w:rPr>
        <w:t xml:space="preserve"> -24/01</w:t>
      </w:r>
    </w:p>
    <w:p w:rsidR="007B2389" w:rsidRPr="004F71AE" w:rsidRDefault="007B2389" w:rsidP="007B2389">
      <w:pPr>
        <w:spacing w:line="276" w:lineRule="auto"/>
        <w:ind w:right="565"/>
        <w:jc w:val="both"/>
        <w:rPr>
          <w:rFonts w:ascii="GHEA Grapalat" w:hAnsi="GHEA Grapalat"/>
          <w:sz w:val="20"/>
          <w:szCs w:val="20"/>
        </w:rPr>
      </w:pPr>
      <w:r w:rsidRPr="004F71AE">
        <w:rPr>
          <w:rFonts w:ascii="GHEA Grapalat" w:hAnsi="GHEA Grapalat"/>
          <w:sz w:val="20"/>
          <w:szCs w:val="20"/>
          <w:lang w:val="en-AU"/>
        </w:rPr>
        <w:t xml:space="preserve">The contracting authority </w:t>
      </w:r>
      <w:r w:rsidR="005261A5">
        <w:rPr>
          <w:rFonts w:ascii="GHEA Grapalat" w:hAnsi="GHEA Grapalat"/>
          <w:b/>
          <w:sz w:val="20"/>
          <w:szCs w:val="20"/>
          <w:lang w:val="en-AU"/>
        </w:rPr>
        <w:t>Artashavan</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Pr="004F71AE">
        <w:rPr>
          <w:rFonts w:ascii="GHEA Grapalat" w:hAnsi="GHEA Grapalat"/>
          <w:b/>
          <w:sz w:val="20"/>
          <w:szCs w:val="20"/>
          <w:lang w:val="en-AU"/>
        </w:rPr>
        <w:t>SNCO of Aragatsotn Marz of Armenia</w:t>
      </w:r>
      <w:r w:rsidRPr="004F71AE">
        <w:rPr>
          <w:rFonts w:ascii="GHEA Grapalat" w:hAnsi="GHEA Grapalat"/>
          <w:sz w:val="20"/>
          <w:szCs w:val="20"/>
          <w:lang w:val="en-AU"/>
        </w:rPr>
        <w:t xml:space="preserve">, located at the following address: </w:t>
      </w:r>
      <w:r w:rsidRPr="004F71AE">
        <w:rPr>
          <w:rFonts w:ascii="GHEA Grapalat" w:hAnsi="GHEA Grapalat"/>
          <w:b/>
          <w:sz w:val="20"/>
          <w:szCs w:val="20"/>
          <w:lang w:val="en-AU"/>
        </w:rPr>
        <w:t xml:space="preserve">Republic of Armenia Aragatsotn marz </w:t>
      </w:r>
      <w:r w:rsidR="00D8642A">
        <w:rPr>
          <w:rFonts w:ascii="GHEA Grapalat" w:hAnsi="GHEA Grapalat"/>
          <w:b/>
          <w:sz w:val="20"/>
          <w:szCs w:val="20"/>
          <w:lang w:val="hy-AM"/>
        </w:rPr>
        <w:t xml:space="preserve">V. </w:t>
      </w:r>
      <w:r w:rsidR="005261A5">
        <w:rPr>
          <w:rFonts w:ascii="GHEA Grapalat" w:hAnsi="GHEA Grapalat"/>
          <w:b/>
          <w:sz w:val="20"/>
          <w:szCs w:val="20"/>
          <w:lang w:val="en-AU"/>
        </w:rPr>
        <w:t>Artashavan</w:t>
      </w:r>
      <w:r w:rsidR="00C22211">
        <w:rPr>
          <w:rFonts w:ascii="GHEA Grapalat" w:hAnsi="GHEA Grapalat"/>
          <w:b/>
          <w:sz w:val="20"/>
          <w:szCs w:val="20"/>
          <w:lang w:val="en-AU"/>
        </w:rPr>
        <w:t xml:space="preserve"> </w:t>
      </w:r>
      <w:r w:rsidRPr="004F71AE">
        <w:rPr>
          <w:rFonts w:ascii="GHEA Grapalat" w:hAnsi="GHEA Grapalat"/>
          <w:sz w:val="20"/>
          <w:szCs w:val="20"/>
          <w:lang w:val="en-AU"/>
        </w:rPr>
        <w:t>gives notice for a price quotation which shall be carried out in one stage. The bidder selected based</w:t>
      </w:r>
      <w:r w:rsidRPr="004F71AE">
        <w:rPr>
          <w:rFonts w:ascii="GHEA Grapalat" w:hAnsi="GHEA Grapalat"/>
          <w:sz w:val="20"/>
          <w:szCs w:val="20"/>
        </w:rPr>
        <w:t xml:space="preserve"> on the results of the Quotation will be required to conclude a contract for the </w:t>
      </w:r>
      <w:r w:rsidR="005434E9" w:rsidRPr="005434E9">
        <w:rPr>
          <w:rFonts w:ascii="GHEA Grapalat" w:hAnsi="GHEA Grapalat"/>
          <w:b/>
          <w:color w:val="FF0000"/>
          <w:sz w:val="20"/>
          <w:szCs w:val="20"/>
          <w:u w:val="single"/>
        </w:rPr>
        <w:t>improvement of the territory</w:t>
      </w:r>
      <w:r w:rsidRPr="004F71AE">
        <w:rPr>
          <w:rFonts w:ascii="GHEA Grapalat" w:hAnsi="GHEA Grapalat"/>
          <w:sz w:val="20"/>
          <w:szCs w:val="20"/>
        </w:rPr>
        <w:t xml:space="preserve"> (hereinafter referred to as contract). Pursuant to Article 7 of the Law of the Republic of Armenia "On procurement", any person, irrespective of the fact of being a foreign natural person, an organisation or a stateless person, shall have equal right to participate in this price quotation.</w:t>
      </w:r>
    </w:p>
    <w:p w:rsidR="007B2389" w:rsidRPr="004F71AE" w:rsidRDefault="007B2389" w:rsidP="007B2389">
      <w:pPr>
        <w:spacing w:after="160" w:line="360" w:lineRule="auto"/>
        <w:jc w:val="both"/>
        <w:rPr>
          <w:rFonts w:ascii="GHEA Grapalat" w:hAnsi="GHEA Grapalat"/>
          <w:sz w:val="20"/>
          <w:szCs w:val="20"/>
          <w:lang w:val="en-AU"/>
        </w:rPr>
      </w:pPr>
      <w:r w:rsidRPr="004F71AE">
        <w:rPr>
          <w:rFonts w:ascii="GHEA Grapalat" w:hAnsi="GHEA Grapalat"/>
          <w:sz w:val="20"/>
          <w:szCs w:val="20"/>
          <w:lang w:val="en-AU"/>
        </w:rPr>
        <w:t>The qualification criteria</w:t>
      </w:r>
      <w:r w:rsidRPr="004F71AE">
        <w:rPr>
          <w:rFonts w:ascii="GHEA Grapalat" w:hAnsi="GHEA Grapalat"/>
          <w:sz w:val="20"/>
          <w:szCs w:val="20"/>
        </w:rPr>
        <w:t xml:space="preserve"> for the persons ineligible to participate in the price quotation, as well as for bidders, and the documents to be submitted for the evaluation of those criteria shall be established by the invitation for this </w:t>
      </w:r>
      <w:r w:rsidRPr="004F71AE">
        <w:rPr>
          <w:rFonts w:ascii="GHEA Grapalat" w:hAnsi="GHEA Grapalat"/>
          <w:sz w:val="20"/>
          <w:szCs w:val="20"/>
          <w:lang w:val="en-AU"/>
        </w:rPr>
        <w:t>procedure.The selected bidder shall be determined from among the bidders having submitted bids evaluated as satisfying the requirements of the invitation, by the principle of giving preference to the bidder having submitted the lowest price proposal. For receiving the hard copy of the invitation for the price quotation, it is necessary to</w:t>
      </w:r>
      <w:r w:rsidRPr="004F71AE">
        <w:rPr>
          <w:rFonts w:ascii="Calibri" w:hAnsi="Calibri" w:cs="Calibri"/>
          <w:sz w:val="20"/>
          <w:szCs w:val="20"/>
          <w:lang w:val="en-AU"/>
        </w:rPr>
        <w:t> </w:t>
      </w:r>
      <w:r w:rsidRPr="004F71AE">
        <w:rPr>
          <w:rFonts w:ascii="GHEA Grapalat" w:hAnsi="GHEA Grapalat"/>
          <w:sz w:val="20"/>
          <w:szCs w:val="20"/>
          <w:lang w:val="en-AU"/>
        </w:rPr>
        <w:t xml:space="preserve">apply to the contracting authority by </w:t>
      </w:r>
      <w:r w:rsidR="007E21AC">
        <w:rPr>
          <w:rFonts w:ascii="GHEA Grapalat" w:hAnsi="GHEA Grapalat"/>
          <w:b/>
          <w:sz w:val="20"/>
          <w:szCs w:val="20"/>
        </w:rPr>
        <w:t>14։00</w:t>
      </w:r>
      <w:r w:rsidR="007155B0">
        <w:rPr>
          <w:rFonts w:ascii="GHEA Grapalat" w:hAnsi="GHEA Grapalat"/>
          <w:b/>
          <w:sz w:val="20"/>
          <w:szCs w:val="20"/>
        </w:rPr>
        <w:t xml:space="preserve"> </w:t>
      </w:r>
      <w:r w:rsidRPr="004F71AE">
        <w:rPr>
          <w:rFonts w:ascii="GHEA Grapalat" w:hAnsi="GHEA Grapalat"/>
          <w:sz w:val="20"/>
          <w:szCs w:val="20"/>
          <w:lang w:val="en-AU"/>
        </w:rPr>
        <w:t xml:space="preserve">o'clock of the </w:t>
      </w:r>
      <w:r w:rsidR="00601E29">
        <w:rPr>
          <w:rFonts w:ascii="GHEA Grapalat" w:hAnsi="GHEA Grapalat"/>
          <w:color w:val="FF0000"/>
          <w:sz w:val="20"/>
          <w:szCs w:val="20"/>
          <w:lang w:val="hy-AM"/>
        </w:rPr>
        <w:t>5</w:t>
      </w:r>
      <w:r w:rsidRPr="00892E54">
        <w:rPr>
          <w:rFonts w:ascii="GHEA Grapalat" w:hAnsi="GHEA Grapalat"/>
          <w:color w:val="FF0000"/>
          <w:sz w:val="20"/>
          <w:szCs w:val="20"/>
          <w:lang w:val="en-AU"/>
        </w:rPr>
        <w:t xml:space="preserve"> day </w:t>
      </w:r>
      <w:r w:rsidRPr="004F71AE">
        <w:rPr>
          <w:rFonts w:ascii="GHEA Grapalat" w:hAnsi="GHEA Grapalat"/>
          <w:sz w:val="20"/>
          <w:szCs w:val="20"/>
          <w:lang w:val="en-AU"/>
        </w:rPr>
        <w:t>from the</w:t>
      </w:r>
      <w:r w:rsidRPr="004F71AE">
        <w:rPr>
          <w:rFonts w:ascii="Calibri" w:hAnsi="Calibri" w:cs="Calibri"/>
          <w:sz w:val="20"/>
          <w:szCs w:val="20"/>
          <w:lang w:val="en-AU"/>
        </w:rPr>
        <w:t> </w:t>
      </w:r>
      <w:r w:rsidRPr="004F71AE">
        <w:rPr>
          <w:rFonts w:ascii="GHEA Grapalat" w:hAnsi="GHEA Grapalat"/>
          <w:sz w:val="20"/>
          <w:szCs w:val="20"/>
          <w:lang w:val="en-AU"/>
        </w:rPr>
        <w:t xml:space="preserve">date of publication of this notice. Moreover, an application in writing must be submitted to the contracting authority for receiving the hard copy of the invitation.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In case of a request to provide the invitation electronically, the contracting authority shall ensure the free of charge provision of the invitation electronically within the</w:t>
      </w:r>
      <w:r w:rsidRPr="004F71AE">
        <w:rPr>
          <w:rFonts w:ascii="Calibri" w:hAnsi="Calibri" w:cs="Calibri"/>
          <w:sz w:val="20"/>
          <w:szCs w:val="20"/>
        </w:rPr>
        <w:t> </w:t>
      </w:r>
      <w:r w:rsidRPr="004F71AE">
        <w:rPr>
          <w:rFonts w:ascii="GHEA Grapalat" w:hAnsi="GHEA Grapalat"/>
          <w:sz w:val="20"/>
          <w:szCs w:val="20"/>
          <w:lang w:val="en-AU"/>
        </w:rPr>
        <w:t xml:space="preserve">working day following the date of receipt of the application.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 xml:space="preserve">Failure to receive the invitation shall not limit the bidder's right to participate in this procedure. </w:t>
      </w:r>
    </w:p>
    <w:p w:rsidR="007B2389" w:rsidRPr="004F71AE" w:rsidRDefault="007B2389" w:rsidP="007B2389">
      <w:pPr>
        <w:spacing w:line="360" w:lineRule="auto"/>
        <w:jc w:val="both"/>
        <w:rPr>
          <w:rFonts w:ascii="GHEA Grapalat" w:hAnsi="GHEA Grapalat"/>
          <w:sz w:val="20"/>
          <w:szCs w:val="20"/>
          <w:lang w:val="en-AU"/>
        </w:rPr>
      </w:pPr>
      <w:r w:rsidRPr="004F71AE">
        <w:rPr>
          <w:rFonts w:ascii="GHEA Grapalat" w:hAnsi="GHEA Grapalat"/>
          <w:sz w:val="20"/>
          <w:szCs w:val="20"/>
          <w:lang w:val="en-AU"/>
        </w:rPr>
        <w:t>The bids for the price quotation must be submitted to the following address:</w:t>
      </w:r>
      <w:r w:rsidRPr="004F71AE">
        <w:rPr>
          <w:rFonts w:ascii="Calibri" w:hAnsi="Calibri" w:cs="Calibri"/>
          <w:sz w:val="20"/>
          <w:szCs w:val="20"/>
        </w:rPr>
        <w:t> </w:t>
      </w:r>
      <w:r w:rsidRPr="004F71AE">
        <w:rPr>
          <w:rFonts w:ascii="GHEA Grapalat" w:hAnsi="GHEA Grapalat"/>
          <w:b/>
          <w:sz w:val="20"/>
          <w:szCs w:val="20"/>
          <w:lang w:val="en-AU"/>
        </w:rPr>
        <w:t xml:space="preserve">Republic of Armenia marz Aragatsotn, </w:t>
      </w:r>
      <w:r w:rsidR="005261A5">
        <w:rPr>
          <w:rFonts w:ascii="GHEA Grapalat" w:hAnsi="GHEA Grapalat"/>
          <w:b/>
          <w:sz w:val="20"/>
          <w:szCs w:val="20"/>
          <w:lang w:val="en-AU"/>
        </w:rPr>
        <w:t>Artashavan</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1F147C" w:rsidRPr="004F71AE">
        <w:rPr>
          <w:rFonts w:ascii="GHEA Grapalat" w:hAnsi="GHEA Grapalat"/>
          <w:b/>
          <w:sz w:val="20"/>
          <w:szCs w:val="20"/>
          <w:lang w:val="en-AU"/>
        </w:rPr>
        <w:t>SNCO</w:t>
      </w:r>
      <w:r w:rsidR="001F147C" w:rsidRPr="004F71AE">
        <w:rPr>
          <w:rFonts w:ascii="GHEA Grapalat" w:hAnsi="GHEA Grapalat"/>
          <w:sz w:val="20"/>
          <w:szCs w:val="20"/>
          <w:lang w:val="en-AU"/>
        </w:rPr>
        <w:t xml:space="preserve"> </w:t>
      </w:r>
      <w:r w:rsidRPr="004F71AE">
        <w:rPr>
          <w:rFonts w:ascii="GHEA Grapalat" w:hAnsi="GHEA Grapalat"/>
          <w:sz w:val="20"/>
          <w:szCs w:val="20"/>
          <w:lang w:val="en-AU"/>
        </w:rPr>
        <w:t xml:space="preserve">in hard copy, by </w:t>
      </w:r>
      <w:r w:rsidR="007E21AC">
        <w:rPr>
          <w:rFonts w:ascii="GHEA Grapalat" w:hAnsi="GHEA Grapalat"/>
          <w:b/>
          <w:sz w:val="20"/>
          <w:szCs w:val="20"/>
        </w:rPr>
        <w:t>14։00</w:t>
      </w:r>
      <w:r w:rsidRPr="004F71AE">
        <w:rPr>
          <w:rFonts w:ascii="GHEA Grapalat" w:hAnsi="GHEA Grapalat"/>
          <w:sz w:val="20"/>
          <w:szCs w:val="20"/>
          <w:lang w:val="en-AU"/>
        </w:rPr>
        <w:t xml:space="preserve"> o'clock of the </w:t>
      </w:r>
      <w:r w:rsidR="00601E29">
        <w:rPr>
          <w:rFonts w:ascii="GHEA Grapalat" w:hAnsi="GHEA Grapalat"/>
          <w:color w:val="FF0000"/>
          <w:sz w:val="20"/>
          <w:szCs w:val="20"/>
          <w:lang w:val="hy-AM"/>
        </w:rPr>
        <w:t>5</w:t>
      </w:r>
      <w:r w:rsidR="00892E54" w:rsidRPr="00892E54">
        <w:rPr>
          <w:rFonts w:ascii="GHEA Grapalat" w:hAnsi="GHEA Grapalat"/>
          <w:color w:val="FF0000"/>
          <w:sz w:val="20"/>
          <w:szCs w:val="20"/>
          <w:lang w:val="en-AU"/>
        </w:rPr>
        <w:t xml:space="preserve"> day </w:t>
      </w:r>
      <w:r w:rsidRPr="004F71AE">
        <w:rPr>
          <w:rFonts w:ascii="GHEA Grapalat" w:hAnsi="GHEA Grapalat"/>
          <w:sz w:val="20"/>
          <w:szCs w:val="20"/>
          <w:lang w:val="en-AU"/>
        </w:rPr>
        <w:t xml:space="preserve">from the date of publication of this notice.  The bids may, in addition to Armenian, also be submitted in English or Russian. </w:t>
      </w:r>
    </w:p>
    <w:p w:rsidR="007B2389" w:rsidRPr="004F71AE" w:rsidRDefault="007B2389" w:rsidP="007B2389">
      <w:pPr>
        <w:spacing w:line="360" w:lineRule="auto"/>
        <w:jc w:val="both"/>
        <w:rPr>
          <w:rFonts w:ascii="GHEA Grapalat" w:hAnsi="GHEA Grapalat"/>
          <w:b/>
          <w:sz w:val="20"/>
          <w:szCs w:val="20"/>
          <w:lang w:val="en-AU"/>
        </w:rPr>
      </w:pPr>
      <w:r w:rsidRPr="004F71AE">
        <w:rPr>
          <w:rFonts w:ascii="GHEA Grapalat" w:hAnsi="GHEA Grapalat"/>
          <w:sz w:val="20"/>
          <w:szCs w:val="20"/>
          <w:lang w:val="en-AU"/>
        </w:rPr>
        <w:t xml:space="preserve">The bid opening will take place at the following address: </w:t>
      </w:r>
      <w:r w:rsidRPr="004F71AE">
        <w:rPr>
          <w:rFonts w:ascii="GHEA Grapalat" w:hAnsi="GHEA Grapalat"/>
          <w:b/>
          <w:sz w:val="20"/>
          <w:szCs w:val="20"/>
          <w:lang w:val="en-AU"/>
        </w:rPr>
        <w:t xml:space="preserve">Republic of Armenia marz Aragatsotn, </w:t>
      </w:r>
      <w:r w:rsidR="005261A5">
        <w:rPr>
          <w:rFonts w:ascii="GHEA Grapalat" w:hAnsi="GHEA Grapalat"/>
          <w:b/>
          <w:sz w:val="20"/>
          <w:szCs w:val="20"/>
          <w:lang w:val="en-AU"/>
        </w:rPr>
        <w:t>Artashavan</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7053BF" w:rsidRPr="004F71AE">
        <w:rPr>
          <w:rFonts w:ascii="GHEA Grapalat" w:hAnsi="GHEA Grapalat"/>
          <w:b/>
          <w:sz w:val="20"/>
          <w:szCs w:val="20"/>
          <w:lang w:val="en-AU"/>
        </w:rPr>
        <w:t>SNCO</w:t>
      </w:r>
      <w:r w:rsidRPr="004F71AE">
        <w:rPr>
          <w:rFonts w:ascii="GHEA Grapalat" w:hAnsi="GHEA Grapalat"/>
          <w:b/>
          <w:sz w:val="20"/>
          <w:szCs w:val="20"/>
          <w:lang w:val="en-AU"/>
        </w:rPr>
        <w:t xml:space="preserve">, </w:t>
      </w:r>
      <w:r w:rsidRPr="004F71AE">
        <w:rPr>
          <w:rFonts w:ascii="GHEA Grapalat" w:hAnsi="GHEA Grapalat"/>
          <w:sz w:val="20"/>
          <w:szCs w:val="20"/>
          <w:lang w:val="en-AU"/>
        </w:rPr>
        <w:t>on</w:t>
      </w:r>
      <w:r w:rsidRPr="004F71AE">
        <w:rPr>
          <w:rFonts w:ascii="GHEA Grapalat" w:hAnsi="GHEA Grapalat"/>
          <w:b/>
          <w:sz w:val="20"/>
          <w:szCs w:val="20"/>
          <w:lang w:val="en-AU"/>
        </w:rPr>
        <w:t xml:space="preserve"> </w:t>
      </w:r>
      <w:r w:rsidR="00DF7780">
        <w:rPr>
          <w:rFonts w:ascii="GHEA Grapalat" w:hAnsi="GHEA Grapalat"/>
          <w:b/>
          <w:lang w:val="af-ZA"/>
        </w:rPr>
        <w:t>«24» «09»</w:t>
      </w:r>
      <w:r w:rsidR="006C494B">
        <w:rPr>
          <w:rFonts w:ascii="GHEA Grapalat" w:hAnsi="GHEA Grapalat"/>
          <w:b/>
          <w:lang w:val="af-ZA"/>
        </w:rPr>
        <w:t xml:space="preserve"> 2024</w:t>
      </w:r>
      <w:r w:rsidRPr="004F71AE">
        <w:rPr>
          <w:rFonts w:ascii="GHEA Grapalat" w:hAnsi="GHEA Grapalat"/>
          <w:b/>
        </w:rPr>
        <w:t>,</w:t>
      </w:r>
      <w:r w:rsidRPr="004F71AE">
        <w:rPr>
          <w:rFonts w:ascii="GHEA Grapalat" w:hAnsi="GHEA Grapalat"/>
          <w:b/>
          <w:sz w:val="20"/>
          <w:szCs w:val="20"/>
          <w:lang w:val="en-AU"/>
        </w:rPr>
        <w:t xml:space="preserve"> </w:t>
      </w:r>
      <w:r w:rsidRPr="004F71AE">
        <w:rPr>
          <w:rFonts w:ascii="GHEA Grapalat" w:hAnsi="GHEA Grapalat"/>
          <w:sz w:val="20"/>
          <w:szCs w:val="20"/>
          <w:lang w:val="en-AU"/>
        </w:rPr>
        <w:t>at</w:t>
      </w:r>
      <w:r w:rsidRPr="004F71AE">
        <w:rPr>
          <w:rFonts w:ascii="GHEA Grapalat" w:hAnsi="GHEA Grapalat"/>
          <w:sz w:val="20"/>
          <w:szCs w:val="20"/>
        </w:rPr>
        <w:t xml:space="preserve"> </w:t>
      </w:r>
      <w:r w:rsidR="007E21AC">
        <w:rPr>
          <w:rFonts w:ascii="GHEA Grapalat" w:hAnsi="GHEA Grapalat"/>
          <w:b/>
          <w:sz w:val="20"/>
          <w:szCs w:val="20"/>
        </w:rPr>
        <w:t>14։00</w:t>
      </w:r>
      <w:r w:rsidR="00892E54">
        <w:rPr>
          <w:rFonts w:ascii="GHEA Grapalat" w:hAnsi="GHEA Grapalat"/>
          <w:b/>
          <w:sz w:val="20"/>
          <w:szCs w:val="20"/>
          <w:lang w:val="hy-AM"/>
        </w:rPr>
        <w:t xml:space="preserve"> </w:t>
      </w:r>
      <w:r w:rsidRPr="004F71AE">
        <w:rPr>
          <w:rFonts w:ascii="GHEA Grapalat" w:hAnsi="GHEA Grapalat"/>
          <w:sz w:val="20"/>
          <w:szCs w:val="20"/>
          <w:lang w:val="en-AU"/>
        </w:rPr>
        <w:t>o'clock</w:t>
      </w:r>
      <w:r w:rsidRPr="004F71AE">
        <w:rPr>
          <w:rFonts w:ascii="GHEA Grapalat" w:hAnsi="GHEA Grapalat"/>
          <w:b/>
          <w:sz w:val="20"/>
          <w:szCs w:val="20"/>
          <w:lang w:val="en-AU"/>
        </w:rPr>
        <w:t xml:space="preserve">.   </w:t>
      </w:r>
    </w:p>
    <w:p w:rsidR="00A04B60" w:rsidRPr="00B24460" w:rsidRDefault="00A04B60" w:rsidP="00A04B60">
      <w:pPr>
        <w:pStyle w:val="afd"/>
        <w:ind w:firstLine="567"/>
        <w:jc w:val="both"/>
        <w:rPr>
          <w:rFonts w:ascii="GHEA Grapalat" w:hAnsi="GHEA Grapalat"/>
          <w:i/>
          <w:sz w:val="20"/>
          <w:szCs w:val="20"/>
          <w:lang w:val="af-ZA"/>
        </w:rPr>
      </w:pPr>
      <w:r w:rsidRPr="00B24460">
        <w:rPr>
          <w:rFonts w:ascii="GHEA Grapalat" w:hAnsi="GHEA Grapalat"/>
          <w:i/>
          <w:sz w:val="20"/>
          <w:szCs w:val="20"/>
          <w:lang w:val="af-ZA"/>
        </w:rPr>
        <w:t>The appeal regarding this procedure is carried out in accordance with the procedure established by the RA Law "On Purchases" and the RA Civil Procedure Code.</w:t>
      </w:r>
    </w:p>
    <w:p w:rsidR="007B2389" w:rsidRPr="004F71AE" w:rsidRDefault="007B2389" w:rsidP="007B2389">
      <w:pPr>
        <w:ind w:right="-7"/>
        <w:jc w:val="both"/>
        <w:rPr>
          <w:rFonts w:ascii="GHEA Grapalat" w:hAnsi="GHEA Grapalat"/>
          <w:sz w:val="20"/>
          <w:szCs w:val="20"/>
          <w:lang w:val="hy-AM"/>
        </w:rPr>
      </w:pPr>
      <w:r w:rsidRPr="004F71AE">
        <w:rPr>
          <w:rFonts w:ascii="GHEA Grapalat" w:hAnsi="GHEA Grapalat"/>
          <w:sz w:val="20"/>
          <w:szCs w:val="20"/>
          <w:lang w:val="en-AU"/>
        </w:rPr>
        <w:t xml:space="preserve">For receiving additional information concerning this notice, you may apply to </w:t>
      </w:r>
      <w:r w:rsidR="003D40FF" w:rsidRPr="004F71AE">
        <w:rPr>
          <w:rFonts w:ascii="GHEA Grapalat" w:hAnsi="GHEA Grapalat"/>
          <w:b/>
          <w:color w:val="FF0000"/>
          <w:sz w:val="20"/>
          <w:szCs w:val="20"/>
        </w:rPr>
        <w:t>V. Galstyan</w:t>
      </w:r>
      <w:r w:rsidRPr="004F71AE">
        <w:rPr>
          <w:rFonts w:ascii="GHEA Grapalat" w:hAnsi="GHEA Grapalat"/>
          <w:sz w:val="20"/>
          <w:szCs w:val="20"/>
          <w:lang w:val="en-AU"/>
        </w:rPr>
        <w:t>, Secretary of the Appraisal Commission</w:t>
      </w:r>
    </w:p>
    <w:p w:rsidR="007B2389" w:rsidRPr="004F71AE" w:rsidRDefault="007B2389" w:rsidP="007B2389">
      <w:pPr>
        <w:ind w:right="-7"/>
        <w:jc w:val="both"/>
        <w:rPr>
          <w:rFonts w:ascii="GHEA Grapalat" w:hAnsi="GHEA Grapalat"/>
          <w:sz w:val="20"/>
          <w:szCs w:val="20"/>
          <w:lang w:val="hy-AM"/>
        </w:rPr>
      </w:pPr>
    </w:p>
    <w:p w:rsidR="007B2389" w:rsidRPr="004F71AE" w:rsidRDefault="007B2389" w:rsidP="007B2389">
      <w:pPr>
        <w:ind w:right="-7"/>
        <w:rPr>
          <w:rFonts w:ascii="GHEA Grapalat" w:hAnsi="GHEA Grapalat" w:cs="Sylfaen"/>
          <w:sz w:val="20"/>
          <w:szCs w:val="20"/>
          <w:lang w:val="hy-AM"/>
        </w:rPr>
      </w:pPr>
      <w:proofErr w:type="gramStart"/>
      <w:r w:rsidRPr="004F71AE">
        <w:rPr>
          <w:rFonts w:ascii="GHEA Grapalat" w:hAnsi="GHEA Grapalat" w:cs="Sylfaen"/>
          <w:sz w:val="20"/>
          <w:szCs w:val="20"/>
        </w:rPr>
        <w:t xml:space="preserve">Phone </w:t>
      </w:r>
      <w:r w:rsidR="00AE606A">
        <w:rPr>
          <w:rFonts w:ascii="GHEA Grapalat" w:hAnsi="GHEA Grapalat" w:cs="Sylfaen"/>
          <w:b/>
          <w:sz w:val="20"/>
          <w:szCs w:val="20"/>
        </w:rPr>
        <w:t xml:space="preserve"> </w:t>
      </w:r>
      <w:r w:rsidR="00F132C5">
        <w:rPr>
          <w:rFonts w:ascii="GHEA Grapalat" w:hAnsi="GHEA Grapalat" w:cs="Sylfaen"/>
          <w:b/>
          <w:sz w:val="20"/>
          <w:szCs w:val="20"/>
        </w:rPr>
        <w:t>093</w:t>
      </w:r>
      <w:proofErr w:type="gramEnd"/>
      <w:r w:rsidR="00F132C5">
        <w:rPr>
          <w:rFonts w:ascii="GHEA Grapalat" w:hAnsi="GHEA Grapalat" w:cs="Sylfaen"/>
          <w:b/>
          <w:sz w:val="20"/>
          <w:szCs w:val="20"/>
        </w:rPr>
        <w:t xml:space="preserve"> 25 65 41</w:t>
      </w:r>
    </w:p>
    <w:p w:rsidR="007B2389" w:rsidRPr="004F71AE" w:rsidRDefault="007B2389" w:rsidP="007B2389">
      <w:pPr>
        <w:ind w:right="-7"/>
        <w:jc w:val="both"/>
        <w:rPr>
          <w:rFonts w:ascii="GHEA Grapalat" w:hAnsi="GHEA Grapalat" w:cs="Sylfaen"/>
          <w:sz w:val="20"/>
          <w:szCs w:val="20"/>
        </w:rPr>
      </w:pPr>
      <w:r w:rsidRPr="004F71AE">
        <w:rPr>
          <w:rFonts w:ascii="Calibri" w:hAnsi="Calibri" w:cs="Calibri"/>
          <w:sz w:val="20"/>
          <w:szCs w:val="20"/>
        </w:rPr>
        <w:t> </w:t>
      </w:r>
      <w:r w:rsidRPr="004F71AE">
        <w:rPr>
          <w:rFonts w:ascii="GHEA Grapalat" w:hAnsi="GHEA Grapalat" w:cs="Sylfaen"/>
          <w:sz w:val="20"/>
          <w:szCs w:val="20"/>
        </w:rPr>
        <w:t xml:space="preserve">E-mail: </w:t>
      </w:r>
      <w:r w:rsidR="005261A5">
        <w:rPr>
          <w:rFonts w:ascii="GHEA Grapalat" w:hAnsi="GHEA Grapalat" w:cs="Sylfaen"/>
          <w:b/>
          <w:sz w:val="20"/>
          <w:szCs w:val="20"/>
        </w:rPr>
        <w:t>artashavan</w:t>
      </w:r>
      <w:r w:rsidR="0039274C">
        <w:rPr>
          <w:rFonts w:ascii="GHEA Grapalat" w:hAnsi="GHEA Grapalat" w:cs="Sylfaen"/>
          <w:b/>
          <w:sz w:val="20"/>
          <w:szCs w:val="20"/>
        </w:rPr>
        <w:t>@schools.am</w:t>
      </w:r>
    </w:p>
    <w:p w:rsidR="00B80C21" w:rsidRPr="004F71AE" w:rsidRDefault="007B2389" w:rsidP="007B2389">
      <w:pPr>
        <w:pStyle w:val="afd"/>
        <w:spacing w:after="0"/>
        <w:rPr>
          <w:rFonts w:ascii="GHEA Grapalat" w:hAnsi="GHEA Grapalat" w:cs="Sylfaen"/>
          <w:sz w:val="20"/>
          <w:szCs w:val="20"/>
          <w:lang w:val="hy-AM"/>
        </w:rPr>
      </w:pPr>
      <w:r w:rsidRPr="004F71AE">
        <w:rPr>
          <w:rFonts w:ascii="GHEA Grapalat" w:hAnsi="GHEA Grapalat"/>
          <w:sz w:val="20"/>
          <w:szCs w:val="20"/>
          <w:lang w:val="en-AU"/>
        </w:rPr>
        <w:t xml:space="preserve">Contracting authority </w:t>
      </w:r>
      <w:r w:rsidR="005261A5">
        <w:rPr>
          <w:rFonts w:ascii="GHEA Grapalat" w:hAnsi="GHEA Grapalat"/>
          <w:b/>
          <w:sz w:val="20"/>
          <w:szCs w:val="20"/>
          <w:lang w:val="en-AU"/>
        </w:rPr>
        <w:t>Artashavan</w:t>
      </w:r>
      <w:r w:rsidR="005702E5">
        <w:rPr>
          <w:rFonts w:ascii="GHEA Grapalat" w:hAnsi="GHEA Grapalat"/>
          <w:b/>
          <w:sz w:val="20"/>
          <w:szCs w:val="20"/>
          <w:lang w:val="en-AU"/>
        </w:rPr>
        <w:t xml:space="preserve"> </w:t>
      </w:r>
      <w:r w:rsidR="00FE25AC">
        <w:rPr>
          <w:rFonts w:ascii="GHEA Grapalat" w:hAnsi="GHEA Grapalat"/>
          <w:b/>
          <w:sz w:val="20"/>
          <w:szCs w:val="20"/>
          <w:lang w:val="en-AU"/>
        </w:rPr>
        <w:t>secondary</w:t>
      </w:r>
      <w:r w:rsidR="005702E5">
        <w:rPr>
          <w:rFonts w:ascii="GHEA Grapalat" w:hAnsi="GHEA Grapalat"/>
          <w:b/>
          <w:sz w:val="20"/>
          <w:szCs w:val="20"/>
          <w:lang w:val="en-AU"/>
        </w:rPr>
        <w:t xml:space="preserve"> school </w:t>
      </w:r>
      <w:r w:rsidR="007053BF" w:rsidRPr="004F71AE">
        <w:rPr>
          <w:rFonts w:ascii="GHEA Grapalat" w:hAnsi="GHEA Grapalat"/>
          <w:b/>
          <w:sz w:val="20"/>
          <w:szCs w:val="20"/>
          <w:lang w:val="en-AU"/>
        </w:rPr>
        <w:t>SNCO</w:t>
      </w:r>
    </w:p>
    <w:p w:rsidR="00B80C21" w:rsidRPr="004F71AE" w:rsidRDefault="00B80C21" w:rsidP="00B80C21">
      <w:pPr>
        <w:pStyle w:val="afd"/>
        <w:spacing w:after="0"/>
        <w:ind w:firstLine="567"/>
        <w:jc w:val="right"/>
        <w:rPr>
          <w:rFonts w:ascii="GHEA Grapalat" w:hAnsi="GHEA Grapalat" w:cs="Sylfaen"/>
          <w:sz w:val="20"/>
          <w:szCs w:val="20"/>
          <w:lang w:val="hy-AM"/>
        </w:rPr>
      </w:pPr>
    </w:p>
    <w:p w:rsidR="00B80C21" w:rsidRPr="004F71AE" w:rsidRDefault="00B80C21" w:rsidP="00B80C21">
      <w:pPr>
        <w:pStyle w:val="afd"/>
        <w:spacing w:after="0"/>
        <w:ind w:firstLine="567"/>
        <w:jc w:val="right"/>
        <w:rPr>
          <w:rFonts w:ascii="GHEA Grapalat" w:hAnsi="GHEA Grapalat" w:cs="Sylfaen"/>
          <w:sz w:val="20"/>
          <w:szCs w:val="20"/>
        </w:rPr>
      </w:pPr>
    </w:p>
    <w:p w:rsidR="00B80C21" w:rsidRDefault="00B80C21"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Default="00D549AE" w:rsidP="00B80C21">
      <w:pPr>
        <w:pStyle w:val="afd"/>
        <w:spacing w:after="0"/>
        <w:ind w:firstLine="567"/>
        <w:jc w:val="right"/>
        <w:rPr>
          <w:rFonts w:ascii="GHEA Grapalat" w:hAnsi="GHEA Grapalat" w:cs="Sylfaen"/>
          <w:sz w:val="20"/>
          <w:szCs w:val="20"/>
        </w:rPr>
      </w:pPr>
    </w:p>
    <w:p w:rsidR="00D549AE" w:rsidRPr="004F71AE" w:rsidRDefault="00D549AE" w:rsidP="00B80C21">
      <w:pPr>
        <w:pStyle w:val="afd"/>
        <w:spacing w:after="0"/>
        <w:ind w:firstLine="567"/>
        <w:jc w:val="right"/>
        <w:rPr>
          <w:rFonts w:ascii="GHEA Grapalat" w:hAnsi="GHEA Grapalat" w:cs="Sylfaen"/>
          <w:sz w:val="20"/>
          <w:szCs w:val="20"/>
        </w:rPr>
      </w:pPr>
    </w:p>
    <w:p w:rsidR="00632DD8" w:rsidRPr="004F71AE" w:rsidRDefault="00632DD8" w:rsidP="00B80C21">
      <w:pPr>
        <w:pStyle w:val="afd"/>
        <w:spacing w:after="0"/>
        <w:ind w:firstLine="567"/>
        <w:jc w:val="right"/>
        <w:rPr>
          <w:rFonts w:ascii="GHEA Grapalat" w:hAnsi="GHEA Grapalat" w:cs="Sylfaen"/>
          <w:sz w:val="20"/>
          <w:szCs w:val="20"/>
          <w:lang w:val="hy-AM"/>
        </w:rPr>
      </w:pPr>
    </w:p>
    <w:p w:rsidR="00632DD8" w:rsidRDefault="00632DD8" w:rsidP="00B80C21">
      <w:pPr>
        <w:pStyle w:val="afd"/>
        <w:spacing w:after="0"/>
        <w:ind w:firstLine="567"/>
        <w:jc w:val="right"/>
        <w:rPr>
          <w:rFonts w:ascii="GHEA Grapalat" w:hAnsi="GHEA Grapalat" w:cs="Sylfaen"/>
          <w:sz w:val="20"/>
          <w:szCs w:val="20"/>
          <w:lang w:val="hy-AM"/>
        </w:rPr>
      </w:pPr>
    </w:p>
    <w:p w:rsidR="00A04B60" w:rsidRDefault="00A04B60" w:rsidP="00B80C21">
      <w:pPr>
        <w:pStyle w:val="afd"/>
        <w:spacing w:after="0"/>
        <w:ind w:firstLine="567"/>
        <w:jc w:val="right"/>
        <w:rPr>
          <w:rFonts w:ascii="GHEA Grapalat" w:hAnsi="GHEA Grapalat" w:cs="Sylfaen"/>
          <w:sz w:val="20"/>
          <w:szCs w:val="20"/>
          <w:lang w:val="hy-AM"/>
        </w:rPr>
      </w:pPr>
    </w:p>
    <w:p w:rsidR="00A04B60" w:rsidRDefault="00A04B60" w:rsidP="00B80C21">
      <w:pPr>
        <w:pStyle w:val="afd"/>
        <w:spacing w:after="0"/>
        <w:ind w:firstLine="567"/>
        <w:jc w:val="right"/>
        <w:rPr>
          <w:rFonts w:ascii="GHEA Grapalat" w:hAnsi="GHEA Grapalat" w:cs="Sylfaen"/>
          <w:sz w:val="20"/>
          <w:szCs w:val="20"/>
          <w:lang w:val="hy-AM"/>
        </w:rPr>
      </w:pPr>
    </w:p>
    <w:p w:rsidR="00A04B60" w:rsidRPr="004F71AE" w:rsidRDefault="00A04B60" w:rsidP="00B80C21">
      <w:pPr>
        <w:pStyle w:val="afd"/>
        <w:spacing w:after="0"/>
        <w:ind w:firstLine="567"/>
        <w:jc w:val="right"/>
        <w:rPr>
          <w:rFonts w:ascii="GHEA Grapalat" w:hAnsi="GHEA Grapalat" w:cs="Sylfaen"/>
          <w:sz w:val="20"/>
          <w:szCs w:val="20"/>
          <w:lang w:val="hy-AM"/>
        </w:rPr>
      </w:pPr>
    </w:p>
    <w:p w:rsidR="00B80C21" w:rsidRPr="004F71AE" w:rsidRDefault="00B80C21" w:rsidP="00B80C21">
      <w:pPr>
        <w:pStyle w:val="afd"/>
        <w:spacing w:after="0"/>
        <w:ind w:firstLine="567"/>
        <w:jc w:val="right"/>
        <w:rPr>
          <w:rFonts w:ascii="GHEA Grapalat" w:hAnsi="GHEA Grapalat" w:cs="Sylfaen"/>
          <w:sz w:val="20"/>
          <w:szCs w:val="20"/>
          <w:lang w:val="af-ZA"/>
        </w:rPr>
      </w:pPr>
      <w:r w:rsidRPr="004F71AE">
        <w:rPr>
          <w:rFonts w:ascii="GHEA Grapalat" w:hAnsi="GHEA Grapalat" w:cs="Sylfaen"/>
          <w:sz w:val="20"/>
          <w:szCs w:val="20"/>
          <w:lang w:val="hy-AM"/>
        </w:rPr>
        <w:t>Հաստատված</w:t>
      </w:r>
      <w:r w:rsidR="00356C38" w:rsidRPr="004F71AE">
        <w:rPr>
          <w:rFonts w:ascii="GHEA Grapalat" w:hAnsi="GHEA Grapalat" w:cs="Sylfaen"/>
          <w:sz w:val="20"/>
          <w:szCs w:val="20"/>
          <w:lang w:val="hy-AM"/>
        </w:rPr>
        <w:t xml:space="preserve"> </w:t>
      </w:r>
      <w:r w:rsidRPr="004F71AE">
        <w:rPr>
          <w:rFonts w:ascii="GHEA Grapalat" w:hAnsi="GHEA Grapalat" w:cs="Sylfaen"/>
          <w:sz w:val="20"/>
          <w:szCs w:val="20"/>
          <w:lang w:val="hy-AM"/>
        </w:rPr>
        <w:t>է</w:t>
      </w:r>
    </w:p>
    <w:p w:rsidR="00B80C21" w:rsidRPr="004F71AE" w:rsidRDefault="0039274C" w:rsidP="00B80C21">
      <w:pPr>
        <w:pStyle w:val="afd"/>
        <w:spacing w:after="0"/>
        <w:ind w:firstLine="567"/>
        <w:jc w:val="right"/>
        <w:rPr>
          <w:rFonts w:ascii="GHEA Grapalat" w:hAnsi="GHEA Grapalat" w:cs="Sylfaen"/>
          <w:sz w:val="20"/>
          <w:szCs w:val="20"/>
          <w:lang w:val="af-ZA"/>
        </w:rPr>
      </w:pPr>
      <w:r>
        <w:rPr>
          <w:rFonts w:ascii="GHEA Grapalat" w:hAnsi="GHEA Grapalat"/>
          <w:b/>
          <w:sz w:val="20"/>
          <w:szCs w:val="20"/>
          <w:lang w:val="af-ZA"/>
        </w:rPr>
        <w:t>ՀՀԱՄ-</w:t>
      </w:r>
      <w:r w:rsidR="00DF7780">
        <w:rPr>
          <w:rFonts w:ascii="GHEA Grapalat" w:hAnsi="GHEA Grapalat"/>
          <w:b/>
          <w:sz w:val="20"/>
          <w:szCs w:val="20"/>
          <w:lang w:val="af-ZA"/>
        </w:rPr>
        <w:t>ԱՐՏԱՇԱՎԱՆ</w:t>
      </w:r>
      <w:r>
        <w:rPr>
          <w:rFonts w:ascii="GHEA Grapalat" w:hAnsi="GHEA Grapalat"/>
          <w:b/>
          <w:sz w:val="20"/>
          <w:szCs w:val="20"/>
          <w:lang w:val="af-ZA"/>
        </w:rPr>
        <w:t>-ՄԴ-</w:t>
      </w:r>
      <w:r w:rsidR="007712B3">
        <w:rPr>
          <w:rFonts w:ascii="GHEA Grapalat" w:hAnsi="GHEA Grapalat"/>
          <w:b/>
          <w:sz w:val="20"/>
          <w:szCs w:val="20"/>
          <w:lang w:val="af-ZA"/>
        </w:rPr>
        <w:t>ՀՄԱԱՇՁԲ</w:t>
      </w:r>
      <w:r>
        <w:rPr>
          <w:rFonts w:ascii="GHEA Grapalat" w:hAnsi="GHEA Grapalat"/>
          <w:b/>
          <w:sz w:val="20"/>
          <w:szCs w:val="20"/>
          <w:lang w:val="af-ZA"/>
        </w:rPr>
        <w:t xml:space="preserve"> -24/01</w:t>
      </w:r>
      <w:r w:rsidR="00B80C21" w:rsidRPr="004F71AE">
        <w:rPr>
          <w:rFonts w:ascii="GHEA Grapalat" w:hAnsi="GHEA Grapalat" w:cs="Sylfaen"/>
          <w:sz w:val="20"/>
          <w:szCs w:val="20"/>
          <w:lang w:val="hy-AM"/>
        </w:rPr>
        <w:t>ծածկա</w:t>
      </w:r>
      <w:r w:rsidR="00B80C21" w:rsidRPr="004F71AE">
        <w:rPr>
          <w:rFonts w:ascii="GHEA Grapalat" w:hAnsi="GHEA Grapalat" w:cs="Times Armenian"/>
          <w:sz w:val="20"/>
          <w:szCs w:val="20"/>
          <w:lang w:val="hy-AM"/>
        </w:rPr>
        <w:t>գ</w:t>
      </w:r>
      <w:r w:rsidR="00B80C21" w:rsidRPr="004F71AE">
        <w:rPr>
          <w:rFonts w:ascii="GHEA Grapalat" w:hAnsi="GHEA Grapalat" w:cs="Sylfaen"/>
          <w:sz w:val="20"/>
          <w:szCs w:val="20"/>
          <w:lang w:val="hy-AM"/>
        </w:rPr>
        <w:t>րով</w:t>
      </w:r>
    </w:p>
    <w:p w:rsidR="00B80C21" w:rsidRPr="004F71AE" w:rsidRDefault="00D440CF" w:rsidP="00B80C21">
      <w:pPr>
        <w:pStyle w:val="afd"/>
        <w:spacing w:after="0"/>
        <w:ind w:firstLine="567"/>
        <w:jc w:val="right"/>
        <w:rPr>
          <w:rFonts w:ascii="GHEA Grapalat" w:hAnsi="GHEA Grapalat" w:cs="Times Armenian"/>
          <w:sz w:val="20"/>
          <w:szCs w:val="20"/>
          <w:lang w:val="af-ZA"/>
        </w:rPr>
      </w:pPr>
      <w:r w:rsidRPr="00A04A2F">
        <w:rPr>
          <w:rFonts w:ascii="GHEA Grapalat" w:hAnsi="GHEA Grapalat" w:cs="Sylfaen"/>
          <w:sz w:val="20"/>
          <w:szCs w:val="20"/>
          <w:lang w:val="hy-AM"/>
        </w:rPr>
        <w:t>Հրատապ</w:t>
      </w:r>
      <w:r w:rsidRPr="00D440CF">
        <w:rPr>
          <w:rFonts w:ascii="GHEA Grapalat" w:hAnsi="GHEA Grapalat" w:cs="Sylfaen"/>
          <w:sz w:val="20"/>
          <w:szCs w:val="20"/>
          <w:lang w:val="af-ZA"/>
        </w:rPr>
        <w:t xml:space="preserve"> </w:t>
      </w:r>
      <w:r w:rsidRPr="00A04A2F">
        <w:rPr>
          <w:rFonts w:ascii="GHEA Grapalat" w:hAnsi="GHEA Grapalat" w:cs="Sylfaen"/>
          <w:sz w:val="20"/>
          <w:szCs w:val="20"/>
          <w:lang w:val="hy-AM"/>
        </w:rPr>
        <w:t>մեկ</w:t>
      </w:r>
      <w:r w:rsidRPr="00D440CF">
        <w:rPr>
          <w:rFonts w:ascii="GHEA Grapalat" w:hAnsi="GHEA Grapalat" w:cs="Sylfaen"/>
          <w:sz w:val="20"/>
          <w:szCs w:val="20"/>
          <w:lang w:val="af-ZA"/>
        </w:rPr>
        <w:t xml:space="preserve"> </w:t>
      </w:r>
      <w:r w:rsidRPr="00A04A2F">
        <w:rPr>
          <w:rFonts w:ascii="GHEA Grapalat" w:hAnsi="GHEA Grapalat" w:cs="Sylfaen"/>
          <w:sz w:val="20"/>
          <w:szCs w:val="20"/>
          <w:lang w:val="hy-AM"/>
        </w:rPr>
        <w:t>անձ</w:t>
      </w:r>
      <w:r w:rsidR="00B80C21" w:rsidRPr="004F71AE">
        <w:rPr>
          <w:rFonts w:ascii="GHEA Grapalat" w:hAnsi="GHEA Grapalat" w:cs="Times Armenian"/>
          <w:sz w:val="20"/>
          <w:szCs w:val="20"/>
          <w:lang w:val="af-ZA"/>
        </w:rPr>
        <w:t xml:space="preserve"> գնահատող </w:t>
      </w:r>
      <w:r w:rsidR="00B80C21" w:rsidRPr="00A04A2F">
        <w:rPr>
          <w:rFonts w:ascii="GHEA Grapalat" w:hAnsi="GHEA Grapalat" w:cs="Sylfaen"/>
          <w:sz w:val="20"/>
          <w:szCs w:val="20"/>
          <w:lang w:val="hy-AM"/>
        </w:rPr>
        <w:t>հանձնաժողովի</w:t>
      </w:r>
    </w:p>
    <w:p w:rsidR="00B80C21" w:rsidRPr="004F71AE" w:rsidRDefault="00B80C21" w:rsidP="00B80C21">
      <w:pPr>
        <w:pStyle w:val="afd"/>
        <w:spacing w:after="0"/>
        <w:ind w:firstLine="567"/>
        <w:jc w:val="right"/>
        <w:rPr>
          <w:rFonts w:ascii="GHEA Grapalat" w:hAnsi="GHEA Grapalat"/>
          <w:sz w:val="20"/>
          <w:szCs w:val="20"/>
          <w:lang w:val="af-ZA"/>
        </w:rPr>
      </w:pPr>
      <w:r w:rsidRPr="004F71AE">
        <w:rPr>
          <w:rFonts w:ascii="GHEA Grapalat" w:hAnsi="GHEA Grapalat" w:cs="Sylfaen"/>
          <w:b/>
          <w:sz w:val="20"/>
          <w:szCs w:val="20"/>
          <w:lang w:val="af-ZA"/>
        </w:rPr>
        <w:t xml:space="preserve"> </w:t>
      </w:r>
      <w:r w:rsidR="00DF7780">
        <w:rPr>
          <w:rFonts w:ascii="GHEA Grapalat" w:hAnsi="GHEA Grapalat"/>
          <w:b/>
          <w:lang w:val="af-ZA"/>
        </w:rPr>
        <w:t>«20» «09»</w:t>
      </w:r>
      <w:r w:rsidR="006C494B">
        <w:rPr>
          <w:rFonts w:ascii="GHEA Grapalat" w:hAnsi="GHEA Grapalat"/>
          <w:b/>
          <w:lang w:val="af-ZA"/>
        </w:rPr>
        <w:t xml:space="preserve"> 2024</w:t>
      </w:r>
      <w:r w:rsidR="006634BB" w:rsidRPr="004F71AE">
        <w:rPr>
          <w:rFonts w:ascii="GHEA Grapalat" w:hAnsi="GHEA Grapalat"/>
          <w:b/>
          <w:lang w:val="af-ZA"/>
        </w:rPr>
        <w:t xml:space="preserve"> </w:t>
      </w:r>
      <w:r w:rsidR="006634BB" w:rsidRPr="004F71AE">
        <w:rPr>
          <w:rFonts w:ascii="GHEA Grapalat" w:hAnsi="GHEA Grapalat"/>
          <w:b/>
        </w:rPr>
        <w:t>թ</w:t>
      </w:r>
      <w:r w:rsidR="006634BB" w:rsidRPr="004F71AE">
        <w:rPr>
          <w:rFonts w:ascii="GHEA Grapalat" w:hAnsi="GHEA Grapalat"/>
          <w:b/>
          <w:lang w:val="af-ZA"/>
        </w:rPr>
        <w:t xml:space="preserve">. </w:t>
      </w:r>
      <w:r w:rsidRPr="004F71AE">
        <w:rPr>
          <w:rFonts w:ascii="GHEA Grapalat" w:hAnsi="GHEA Grapalat" w:cs="Times Armenian"/>
          <w:b/>
          <w:sz w:val="20"/>
          <w:szCs w:val="20"/>
          <w:lang w:val="af-ZA"/>
        </w:rPr>
        <w:t>–ի</w:t>
      </w:r>
      <w:r w:rsidR="006634BB" w:rsidRPr="004F71AE">
        <w:rPr>
          <w:rFonts w:ascii="GHEA Grapalat" w:hAnsi="GHEA Grapalat" w:cs="Times Armenian"/>
          <w:b/>
          <w:sz w:val="20"/>
          <w:szCs w:val="20"/>
          <w:lang w:val="af-ZA"/>
        </w:rPr>
        <w:t xml:space="preserve"> </w:t>
      </w:r>
      <w:r w:rsidRPr="004F71AE">
        <w:rPr>
          <w:rFonts w:ascii="GHEA Grapalat" w:hAnsi="GHEA Grapalat" w:cs="Times Armenian"/>
          <w:b/>
          <w:sz w:val="20"/>
          <w:szCs w:val="20"/>
          <w:lang w:val="af-ZA"/>
        </w:rPr>
        <w:t xml:space="preserve">N </w:t>
      </w:r>
      <w:r w:rsidRPr="004F71AE">
        <w:rPr>
          <w:rFonts w:ascii="GHEA Grapalat" w:hAnsi="GHEA Grapalat" w:cs="Times Armenian"/>
          <w:b/>
          <w:sz w:val="20"/>
          <w:szCs w:val="20"/>
          <w:u w:val="single"/>
          <w:lang w:val="hy-AM"/>
        </w:rPr>
        <w:t>1</w:t>
      </w:r>
      <w:r w:rsidR="006634BB" w:rsidRPr="004F71AE">
        <w:rPr>
          <w:rFonts w:ascii="GHEA Grapalat" w:hAnsi="GHEA Grapalat" w:cs="Times Armenian"/>
          <w:b/>
          <w:sz w:val="20"/>
          <w:szCs w:val="20"/>
          <w:lang w:val="af-ZA"/>
        </w:rPr>
        <w:t xml:space="preserve"> </w:t>
      </w:r>
      <w:r w:rsidRPr="004F71AE">
        <w:rPr>
          <w:rFonts w:ascii="GHEA Grapalat" w:hAnsi="GHEA Grapalat" w:cs="Sylfaen"/>
          <w:sz w:val="20"/>
          <w:szCs w:val="20"/>
        </w:rPr>
        <w:t>որոշմամբ</w:t>
      </w: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4008C8" w:rsidP="00B80C21">
      <w:pPr>
        <w:spacing w:after="120"/>
        <w:ind w:right="-7" w:firstLine="567"/>
        <w:jc w:val="center"/>
        <w:rPr>
          <w:rFonts w:ascii="GHEA Grapalat" w:hAnsi="GHEA Grapalat"/>
          <w:b/>
          <w:lang w:val="af-ZA"/>
        </w:rPr>
      </w:pPr>
      <w:r w:rsidRPr="004F71AE">
        <w:rPr>
          <w:rFonts w:ascii="GHEA Grapalat" w:hAnsi="GHEA Grapalat"/>
          <w:b/>
          <w:sz w:val="20"/>
          <w:szCs w:val="20"/>
          <w:lang w:val="af-ZA"/>
        </w:rPr>
        <w:t>«</w:t>
      </w:r>
      <w:r w:rsidR="00601E29">
        <w:rPr>
          <w:rFonts w:ascii="GHEA Grapalat" w:hAnsi="GHEA Grapalat"/>
          <w:b/>
          <w:sz w:val="20"/>
          <w:szCs w:val="20"/>
          <w:lang w:val="af-ZA"/>
        </w:rPr>
        <w:t>Արտաշավանի Գ. Ասատրյանի անվան միջնակարգ դպրոց</w:t>
      </w:r>
      <w:r w:rsidR="00356C38" w:rsidRPr="004F71AE">
        <w:rPr>
          <w:rFonts w:ascii="GHEA Grapalat" w:hAnsi="GHEA Grapalat" w:cs="Sylfaen"/>
          <w:b/>
          <w:lang w:val="af-ZA"/>
        </w:rPr>
        <w:t>»</w:t>
      </w:r>
      <w:r w:rsidR="009C05A3" w:rsidRPr="004F71AE">
        <w:rPr>
          <w:rFonts w:ascii="GHEA Grapalat" w:hAnsi="GHEA Grapalat"/>
          <w:b/>
          <w:sz w:val="20"/>
          <w:szCs w:val="20"/>
          <w:lang w:val="af-ZA"/>
        </w:rPr>
        <w:t xml:space="preserve"> ՊՈԱԿ</w:t>
      </w:r>
    </w:p>
    <w:p w:rsidR="00B80C21" w:rsidRPr="004F71AE" w:rsidRDefault="00B80C21" w:rsidP="00B80C21">
      <w:pPr>
        <w:tabs>
          <w:tab w:val="left" w:pos="5968"/>
        </w:tabs>
        <w:spacing w:after="120"/>
        <w:ind w:right="-7" w:firstLine="567"/>
        <w:rPr>
          <w:rFonts w:ascii="GHEA Grapalat" w:hAnsi="GHEA Grapalat"/>
          <w:lang w:val="af-ZA"/>
        </w:rPr>
      </w:pPr>
      <w:r w:rsidRPr="004F71AE">
        <w:rPr>
          <w:rFonts w:ascii="GHEA Grapalat" w:hAnsi="GHEA Grapalat"/>
          <w:lang w:val="af-ZA"/>
        </w:rPr>
        <w:tab/>
      </w: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lang w:val="af-ZA"/>
        </w:rPr>
      </w:pPr>
    </w:p>
    <w:p w:rsidR="00B80C21" w:rsidRPr="004F71AE" w:rsidRDefault="00B80C21" w:rsidP="00B80C21">
      <w:pPr>
        <w:spacing w:after="120"/>
        <w:ind w:right="-7" w:firstLine="567"/>
        <w:jc w:val="center"/>
        <w:rPr>
          <w:rFonts w:ascii="GHEA Grapalat" w:hAnsi="GHEA Grapalat" w:cs="Sylfaen"/>
          <w:lang w:val="af-ZA"/>
        </w:rPr>
      </w:pPr>
      <w:r w:rsidRPr="004F71AE">
        <w:rPr>
          <w:rFonts w:ascii="GHEA Grapalat" w:hAnsi="GHEA Grapalat" w:cs="Sylfaen"/>
        </w:rPr>
        <w:t>ՀՐԱՎԵՐ</w:t>
      </w:r>
    </w:p>
    <w:p w:rsidR="00B80C21" w:rsidRPr="004F71AE" w:rsidRDefault="00B80C21" w:rsidP="00B80C21">
      <w:pPr>
        <w:spacing w:after="120"/>
        <w:ind w:right="-7" w:firstLine="567"/>
        <w:jc w:val="center"/>
        <w:rPr>
          <w:rFonts w:ascii="GHEA Grapalat" w:hAnsi="GHEA Grapalat" w:cs="Sylfaen"/>
          <w:lang w:val="af-ZA"/>
        </w:rPr>
      </w:pPr>
    </w:p>
    <w:p w:rsidR="00B80C21" w:rsidRPr="004F71AE" w:rsidRDefault="00B80C21" w:rsidP="00B80C21">
      <w:pPr>
        <w:spacing w:after="120"/>
        <w:ind w:right="-7" w:firstLine="567"/>
        <w:jc w:val="center"/>
        <w:rPr>
          <w:rFonts w:ascii="GHEA Grapalat" w:hAnsi="GHEA Grapalat" w:cs="Sylfaen"/>
          <w:sz w:val="22"/>
          <w:szCs w:val="22"/>
          <w:lang w:val="af-ZA"/>
        </w:rPr>
      </w:pPr>
    </w:p>
    <w:p w:rsidR="00B80C21" w:rsidRPr="004F71AE" w:rsidRDefault="00601E29" w:rsidP="00B80C21">
      <w:pPr>
        <w:pStyle w:val="afd"/>
        <w:ind w:right="-7"/>
        <w:jc w:val="center"/>
        <w:rPr>
          <w:rFonts w:ascii="GHEA Grapalat" w:hAnsi="GHEA Grapalat"/>
          <w:sz w:val="22"/>
          <w:szCs w:val="22"/>
          <w:lang w:val="af-ZA"/>
        </w:rPr>
      </w:pPr>
      <w:r>
        <w:rPr>
          <w:rFonts w:ascii="GHEA Grapalat" w:hAnsi="GHEA Grapalat"/>
          <w:b/>
          <w:sz w:val="22"/>
          <w:szCs w:val="22"/>
          <w:lang w:val="af-ZA"/>
        </w:rPr>
        <w:t>ԱՐՏԱՇԱՎԱՆԻ Գ. ԱՍԱՏՐՅԱՆԻ ԱՆՎԱՆ ՄԻՋՆԱԿԱՐԳ ԴՊՐՈՑ</w:t>
      </w:r>
      <w:r w:rsidR="00C22211" w:rsidRPr="004F71AE">
        <w:rPr>
          <w:rFonts w:ascii="GHEA Grapalat" w:hAnsi="GHEA Grapalat"/>
          <w:b/>
          <w:sz w:val="22"/>
          <w:szCs w:val="22"/>
          <w:lang w:val="af-ZA"/>
        </w:rPr>
        <w:t xml:space="preserve"> ՊՈԱԿ</w:t>
      </w:r>
      <w:r w:rsidR="00C22211" w:rsidRPr="004F71AE">
        <w:rPr>
          <w:rFonts w:ascii="GHEA Grapalat" w:hAnsi="GHEA Grapalat" w:cs="Sylfaen"/>
          <w:b/>
          <w:sz w:val="22"/>
          <w:szCs w:val="22"/>
        </w:rPr>
        <w:t>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ԿԱՐԻՔՆԵՐԻ</w:t>
      </w:r>
      <w:r w:rsidR="00C22211" w:rsidRPr="004F71AE">
        <w:rPr>
          <w:rFonts w:ascii="GHEA Grapalat" w:hAnsi="GHEA Grapalat" w:cs="Sylfaen"/>
          <w:b/>
          <w:sz w:val="22"/>
          <w:szCs w:val="22"/>
          <w:lang w:val="af-ZA"/>
        </w:rPr>
        <w:t xml:space="preserve"> </w:t>
      </w:r>
      <w:r w:rsidR="00C22211" w:rsidRPr="004F71AE">
        <w:rPr>
          <w:rFonts w:ascii="GHEA Grapalat" w:hAnsi="GHEA Grapalat" w:cs="Sylfaen"/>
          <w:b/>
          <w:sz w:val="22"/>
          <w:szCs w:val="22"/>
        </w:rPr>
        <w:t>ՀԱՄԱՐ</w:t>
      </w:r>
      <w:r w:rsidR="00C22211" w:rsidRPr="004F71AE">
        <w:rPr>
          <w:rFonts w:ascii="GHEA Grapalat" w:hAnsi="GHEA Grapalat" w:cs="Times Armenian"/>
          <w:b/>
          <w:sz w:val="22"/>
          <w:szCs w:val="22"/>
          <w:lang w:val="af-ZA"/>
        </w:rPr>
        <w:t xml:space="preserve">` </w:t>
      </w:r>
      <w:r w:rsidR="00DA335D">
        <w:rPr>
          <w:rFonts w:ascii="GHEA Grapalat" w:hAnsi="GHEA Grapalat"/>
          <w:b/>
          <w:sz w:val="22"/>
          <w:szCs w:val="22"/>
          <w:lang w:val="af-ZA"/>
        </w:rPr>
        <w:t>ՏԱՐԱԾՔԻ ԲԱՐԵԿԱՐԳՄԱՆ</w:t>
      </w:r>
      <w:r w:rsidR="00C22211" w:rsidRPr="004F71AE">
        <w:rPr>
          <w:rFonts w:ascii="GHEA Grapalat" w:hAnsi="GHEA Grapalat"/>
          <w:b/>
          <w:sz w:val="22"/>
          <w:szCs w:val="22"/>
          <w:lang w:val="af-ZA"/>
        </w:rPr>
        <w:t xml:space="preserve">» </w:t>
      </w:r>
      <w:r w:rsidR="00C22211" w:rsidRPr="004F71AE">
        <w:rPr>
          <w:rFonts w:ascii="GHEA Grapalat" w:hAnsi="GHEA Grapalat"/>
          <w:b/>
          <w:sz w:val="22"/>
          <w:szCs w:val="22"/>
          <w:lang w:val="hy-AM"/>
        </w:rPr>
        <w:t>ԱՇԽԱՏԱՆՔՆԵՐԻ</w:t>
      </w:r>
      <w:r w:rsidR="00C22211" w:rsidRPr="004F71AE">
        <w:rPr>
          <w:rFonts w:ascii="GHEA Grapalat" w:hAnsi="GHEA Grapalat"/>
          <w:b/>
          <w:sz w:val="22"/>
          <w:szCs w:val="22"/>
          <w:lang w:val="af-ZA"/>
        </w:rPr>
        <w:t xml:space="preserve"> </w:t>
      </w:r>
      <w:r w:rsidR="00C22211" w:rsidRPr="004F71AE">
        <w:rPr>
          <w:rFonts w:ascii="GHEA Grapalat" w:hAnsi="GHEA Grapalat" w:cs="Sylfaen"/>
          <w:sz w:val="22"/>
          <w:szCs w:val="22"/>
        </w:rPr>
        <w:t>ՁԵՌՔԲԵՐՄԱՆ</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ՆՊԱՏԱԿՈՎ</w:t>
      </w:r>
      <w:r w:rsidR="00C22211" w:rsidRPr="004F71AE">
        <w:rPr>
          <w:rFonts w:ascii="GHEA Grapalat" w:hAnsi="GHEA Grapalat" w:cs="Sylfaen"/>
          <w:sz w:val="22"/>
          <w:szCs w:val="22"/>
          <w:lang w:val="af-ZA"/>
        </w:rPr>
        <w:t xml:space="preserve"> </w:t>
      </w:r>
      <w:r w:rsidR="00C22211" w:rsidRPr="004F71AE">
        <w:rPr>
          <w:rFonts w:ascii="GHEA Grapalat" w:hAnsi="GHEA Grapalat" w:cs="Sylfaen"/>
          <w:sz w:val="22"/>
          <w:szCs w:val="22"/>
        </w:rPr>
        <w:t>ՀԱՅՏԱՐԱՐՎԱԾ</w:t>
      </w:r>
      <w:r w:rsidR="00C22211" w:rsidRPr="004F71AE">
        <w:rPr>
          <w:rFonts w:ascii="GHEA Grapalat" w:hAnsi="GHEA Grapalat" w:cs="Sylfaen"/>
          <w:sz w:val="22"/>
          <w:szCs w:val="22"/>
          <w:lang w:val="af-ZA"/>
        </w:rPr>
        <w:t xml:space="preserve"> </w:t>
      </w:r>
      <w:r w:rsidR="00D440CF">
        <w:rPr>
          <w:rFonts w:ascii="GHEA Grapalat" w:hAnsi="GHEA Grapalat" w:cs="Sylfaen"/>
          <w:sz w:val="22"/>
          <w:szCs w:val="22"/>
        </w:rPr>
        <w:t>հրատապ</w:t>
      </w:r>
      <w:r w:rsidR="00D440CF" w:rsidRPr="00D440CF">
        <w:rPr>
          <w:rFonts w:ascii="GHEA Grapalat" w:hAnsi="GHEA Grapalat" w:cs="Sylfaen"/>
          <w:sz w:val="22"/>
          <w:szCs w:val="22"/>
          <w:lang w:val="af-ZA"/>
        </w:rPr>
        <w:t xml:space="preserve"> </w:t>
      </w:r>
      <w:r w:rsidR="00D440CF">
        <w:rPr>
          <w:rFonts w:ascii="GHEA Grapalat" w:hAnsi="GHEA Grapalat" w:cs="Sylfaen"/>
          <w:sz w:val="22"/>
          <w:szCs w:val="22"/>
        </w:rPr>
        <w:t>մեկ</w:t>
      </w:r>
      <w:r w:rsidR="00D440CF" w:rsidRPr="00D440CF">
        <w:rPr>
          <w:rFonts w:ascii="GHEA Grapalat" w:hAnsi="GHEA Grapalat" w:cs="Sylfaen"/>
          <w:sz w:val="22"/>
          <w:szCs w:val="22"/>
          <w:lang w:val="af-ZA"/>
        </w:rPr>
        <w:t xml:space="preserve"> </w:t>
      </w:r>
      <w:r w:rsidR="00D440CF">
        <w:rPr>
          <w:rFonts w:ascii="GHEA Grapalat" w:hAnsi="GHEA Grapalat" w:cs="Sylfaen"/>
          <w:sz w:val="22"/>
          <w:szCs w:val="22"/>
        </w:rPr>
        <w:t>անձ</w:t>
      </w:r>
    </w:p>
    <w:p w:rsidR="00B80C21" w:rsidRPr="004F71AE" w:rsidRDefault="00B80C21" w:rsidP="00B80C21">
      <w:pPr>
        <w:pStyle w:val="afd"/>
        <w:ind w:right="-7"/>
        <w:jc w:val="center"/>
        <w:rPr>
          <w:rFonts w:ascii="GHEA Grapalat" w:hAnsi="GHEA Grapalat"/>
          <w:szCs w:val="22"/>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B80C21" w:rsidP="00B80C21">
      <w:pPr>
        <w:pStyle w:val="afd"/>
        <w:ind w:right="-7" w:firstLine="567"/>
        <w:jc w:val="center"/>
        <w:rPr>
          <w:rFonts w:ascii="GHEA Grapalat" w:hAnsi="GHEA Grapalat"/>
          <w:lang w:val="af-ZA"/>
        </w:rPr>
      </w:pPr>
    </w:p>
    <w:p w:rsidR="00B80C21" w:rsidRPr="004F71AE" w:rsidRDefault="005D0B03" w:rsidP="005D0B03">
      <w:pPr>
        <w:ind w:firstLine="567"/>
        <w:jc w:val="both"/>
        <w:rPr>
          <w:rFonts w:ascii="GHEA Grapalat" w:hAnsi="GHEA Grapalat"/>
          <w:b/>
          <w:sz w:val="20"/>
          <w:szCs w:val="22"/>
          <w:lang w:val="af-ZA"/>
        </w:rPr>
      </w:pPr>
      <w:r w:rsidRPr="004F71AE">
        <w:rPr>
          <w:rFonts w:ascii="GHEA Grapalat" w:hAnsi="GHEA Grapalat" w:cs="Sylfaen"/>
          <w:b/>
          <w:sz w:val="22"/>
          <w:szCs w:val="22"/>
        </w:rPr>
        <w:t>Հարգելի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մասնակից</w:t>
      </w:r>
      <w:r w:rsidRPr="004F71AE">
        <w:rPr>
          <w:rFonts w:ascii="GHEA Grapalat" w:hAnsi="GHEA Grapalat" w:cs="Sylfaen"/>
          <w:b/>
          <w:sz w:val="22"/>
          <w:szCs w:val="22"/>
          <w:lang w:val="af-ZA"/>
        </w:rPr>
        <w:t xml:space="preserve"> </w:t>
      </w:r>
      <w:r w:rsidRPr="004F71AE">
        <w:rPr>
          <w:rFonts w:ascii="GHEA Grapalat" w:hAnsi="GHEA Grapalat" w:cs="Sylfaen"/>
          <w:b/>
          <w:sz w:val="22"/>
          <w:szCs w:val="22"/>
        </w:rPr>
        <w:t>նախքան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կազմելը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և</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ներկայացնելը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խնդրում</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ենք</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մանրամասնորեն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ուսումնասիրել</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սույն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քանի</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որ</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հրավերին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չհամապատասխանող</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հայտերը</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ենթակա</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են</w:t>
      </w:r>
      <w:r w:rsidRPr="004F71AE">
        <w:rPr>
          <w:rFonts w:ascii="GHEA Grapalat" w:hAnsi="GHEA Grapalat" w:cs="Times Armenian"/>
          <w:b/>
          <w:sz w:val="22"/>
          <w:szCs w:val="22"/>
          <w:lang w:val="af-ZA"/>
        </w:rPr>
        <w:t xml:space="preserve"> </w:t>
      </w:r>
      <w:r w:rsidRPr="004F71AE">
        <w:rPr>
          <w:rFonts w:ascii="GHEA Grapalat" w:hAnsi="GHEA Grapalat" w:cs="Sylfaen"/>
          <w:b/>
          <w:sz w:val="22"/>
          <w:szCs w:val="22"/>
        </w:rPr>
        <w:t>մերժման</w:t>
      </w:r>
      <w:r w:rsidRPr="004F71AE">
        <w:rPr>
          <w:rFonts w:ascii="GHEA Grapalat" w:hAnsi="GHEA Grapalat" w:cs="Sylfaen"/>
          <w:b/>
          <w:sz w:val="22"/>
          <w:szCs w:val="22"/>
          <w:lang w:val="af-ZA"/>
        </w:rPr>
        <w:t>:</w:t>
      </w:r>
    </w:p>
    <w:p w:rsidR="00B80C21" w:rsidRPr="004F71AE" w:rsidRDefault="00B80C21" w:rsidP="00B80C21">
      <w:pPr>
        <w:ind w:firstLine="567"/>
        <w:jc w:val="center"/>
        <w:rPr>
          <w:rFonts w:ascii="GHEA Grapalat" w:hAnsi="GHEA Grapalat" w:cs="Sylfaen"/>
          <w:b/>
          <w:sz w:val="22"/>
          <w:szCs w:val="22"/>
          <w:lang w:val="af-ZA"/>
        </w:rPr>
      </w:pPr>
    </w:p>
    <w:p w:rsidR="005D0B03" w:rsidRPr="004F71AE" w:rsidRDefault="005D0B03" w:rsidP="00B80C21">
      <w:pPr>
        <w:ind w:firstLine="567"/>
        <w:jc w:val="center"/>
        <w:rPr>
          <w:rFonts w:ascii="GHEA Grapalat" w:hAnsi="GHEA Grapalat" w:cs="Sylfaen"/>
          <w:b/>
          <w:sz w:val="20"/>
          <w:szCs w:val="20"/>
          <w:lang w:val="af-ZA"/>
        </w:rPr>
      </w:pPr>
    </w:p>
    <w:p w:rsidR="00461ED0" w:rsidRPr="004F71AE" w:rsidRDefault="00461ED0" w:rsidP="00B80C21">
      <w:pPr>
        <w:ind w:firstLine="567"/>
        <w:jc w:val="center"/>
        <w:rPr>
          <w:rFonts w:ascii="GHEA Grapalat" w:hAnsi="GHEA Grapalat" w:cs="Sylfaen"/>
          <w:b/>
          <w:sz w:val="20"/>
          <w:szCs w:val="20"/>
          <w:lang w:val="af-ZA"/>
        </w:rPr>
      </w:pPr>
    </w:p>
    <w:p w:rsidR="00461ED0" w:rsidRPr="004F71AE" w:rsidRDefault="00461ED0" w:rsidP="00B80C21">
      <w:pPr>
        <w:ind w:firstLine="567"/>
        <w:jc w:val="center"/>
        <w:rPr>
          <w:rFonts w:ascii="GHEA Grapalat" w:hAnsi="GHEA Grapalat" w:cs="Sylfaen"/>
          <w:b/>
          <w:sz w:val="20"/>
          <w:szCs w:val="20"/>
          <w:lang w:val="af-ZA"/>
        </w:rPr>
      </w:pPr>
    </w:p>
    <w:p w:rsidR="005D0B03" w:rsidRDefault="005D0B03" w:rsidP="00B80C21">
      <w:pPr>
        <w:ind w:firstLine="567"/>
        <w:jc w:val="center"/>
        <w:rPr>
          <w:rFonts w:ascii="GHEA Grapalat" w:hAnsi="GHEA Grapalat" w:cs="Sylfaen"/>
          <w:b/>
          <w:sz w:val="20"/>
          <w:szCs w:val="20"/>
          <w:lang w:val="af-ZA"/>
        </w:rPr>
      </w:pPr>
    </w:p>
    <w:p w:rsidR="00D549AE" w:rsidRDefault="00D549AE" w:rsidP="00B80C21">
      <w:pPr>
        <w:ind w:firstLine="567"/>
        <w:jc w:val="center"/>
        <w:rPr>
          <w:rFonts w:ascii="GHEA Grapalat" w:hAnsi="GHEA Grapalat" w:cs="Sylfaen"/>
          <w:b/>
          <w:sz w:val="20"/>
          <w:szCs w:val="20"/>
          <w:lang w:val="af-ZA"/>
        </w:rPr>
      </w:pPr>
    </w:p>
    <w:p w:rsidR="00D549AE" w:rsidRPr="004F71AE" w:rsidRDefault="00D549AE" w:rsidP="00B80C21">
      <w:pPr>
        <w:ind w:firstLine="567"/>
        <w:jc w:val="center"/>
        <w:rPr>
          <w:rFonts w:ascii="GHEA Grapalat" w:hAnsi="GHEA Grapalat" w:cs="Sylfaen"/>
          <w:b/>
          <w:sz w:val="20"/>
          <w:szCs w:val="20"/>
          <w:lang w:val="af-ZA"/>
        </w:rPr>
      </w:pPr>
    </w:p>
    <w:p w:rsidR="005D0B03" w:rsidRPr="004F71AE" w:rsidRDefault="005D0B03" w:rsidP="00B80C21">
      <w:pPr>
        <w:ind w:firstLine="567"/>
        <w:jc w:val="center"/>
        <w:rPr>
          <w:rFonts w:ascii="GHEA Grapalat" w:hAnsi="GHEA Grapalat" w:cs="Sylfaen"/>
          <w:b/>
          <w:sz w:val="20"/>
          <w:szCs w:val="20"/>
          <w:lang w:val="af-ZA"/>
        </w:rPr>
      </w:pPr>
    </w:p>
    <w:p w:rsidR="00B80C21" w:rsidRPr="004F71AE" w:rsidRDefault="00B80C21" w:rsidP="00B80C21">
      <w:pPr>
        <w:ind w:firstLine="567"/>
        <w:jc w:val="center"/>
        <w:rPr>
          <w:rFonts w:ascii="GHEA Grapalat" w:hAnsi="GHEA Grapalat" w:cs="Sylfaen"/>
          <w:b/>
          <w:sz w:val="20"/>
          <w:szCs w:val="20"/>
          <w:lang w:val="af-ZA"/>
        </w:rPr>
      </w:pPr>
      <w:r w:rsidRPr="004F71AE">
        <w:rPr>
          <w:rFonts w:ascii="GHEA Grapalat" w:hAnsi="GHEA Grapalat" w:cs="Sylfaen"/>
          <w:b/>
          <w:sz w:val="20"/>
          <w:szCs w:val="20"/>
        </w:rPr>
        <w:t>ԲՈՎԱՆԴԱԿՈւԹՅՈւՆ</w:t>
      </w:r>
    </w:p>
    <w:p w:rsidR="00B80C21" w:rsidRPr="004F71AE" w:rsidRDefault="00B80C21" w:rsidP="00B80C21">
      <w:pPr>
        <w:ind w:firstLine="567"/>
        <w:jc w:val="center"/>
        <w:rPr>
          <w:rFonts w:ascii="GHEA Grapalat" w:hAnsi="GHEA Grapalat"/>
          <w:b/>
          <w:sz w:val="20"/>
          <w:szCs w:val="20"/>
          <w:lang w:val="af-ZA"/>
        </w:rPr>
      </w:pPr>
    </w:p>
    <w:p w:rsidR="00B80C21" w:rsidRPr="004F71AE" w:rsidRDefault="00601E29" w:rsidP="00B80C21">
      <w:pPr>
        <w:ind w:firstLine="567"/>
        <w:jc w:val="center"/>
        <w:rPr>
          <w:rFonts w:ascii="GHEA Grapalat" w:hAnsi="GHEA Grapalat"/>
          <w:sz w:val="20"/>
          <w:lang w:val="af-ZA"/>
        </w:rPr>
      </w:pPr>
      <w:r>
        <w:rPr>
          <w:rFonts w:ascii="GHEA Grapalat" w:hAnsi="GHEA Grapalat"/>
          <w:b/>
          <w:sz w:val="22"/>
          <w:szCs w:val="22"/>
          <w:lang w:val="af-ZA"/>
        </w:rPr>
        <w:t>ԱՐՏԱՇԱՎԱՆԻ Գ. ԱՍԱՏՐՅԱՆԻ ԱՆՎԱՆ ՄԻՋՆԱԿԱՐԳ ԴՊՐՈՑ</w:t>
      </w:r>
      <w:r w:rsidR="00604DE0" w:rsidRPr="004F71AE">
        <w:rPr>
          <w:rFonts w:ascii="GHEA Grapalat" w:hAnsi="GHEA Grapalat"/>
          <w:b/>
          <w:sz w:val="22"/>
          <w:szCs w:val="22"/>
          <w:lang w:val="af-ZA"/>
        </w:rPr>
        <w:t xml:space="preserve"> </w:t>
      </w:r>
      <w:r w:rsidR="00C1060D" w:rsidRPr="004F71AE">
        <w:rPr>
          <w:rFonts w:ascii="GHEA Grapalat" w:hAnsi="GHEA Grapalat"/>
          <w:b/>
          <w:sz w:val="22"/>
          <w:szCs w:val="22"/>
          <w:lang w:val="af-ZA"/>
        </w:rPr>
        <w:t>ՊՈԱԿ</w:t>
      </w:r>
      <w:r w:rsidR="00C1060D" w:rsidRPr="004F71AE">
        <w:rPr>
          <w:rFonts w:ascii="GHEA Grapalat" w:hAnsi="GHEA Grapalat" w:cs="Sylfaen"/>
          <w:b/>
          <w:sz w:val="22"/>
          <w:szCs w:val="22"/>
        </w:rPr>
        <w:t>Ի</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ԿԱՐԻՔՆԵՐԻՀԱՄԱՐ</w:t>
      </w:r>
      <w:r w:rsidR="00C1060D" w:rsidRPr="004F71AE">
        <w:rPr>
          <w:rFonts w:ascii="GHEA Grapalat" w:hAnsi="GHEA Grapalat" w:cs="Times Armenian"/>
          <w:b/>
          <w:sz w:val="22"/>
          <w:szCs w:val="22"/>
          <w:lang w:val="af-ZA"/>
        </w:rPr>
        <w:t xml:space="preserve">` </w:t>
      </w:r>
      <w:r w:rsidR="00C1060D" w:rsidRPr="004F71AE">
        <w:rPr>
          <w:rFonts w:ascii="GHEA Grapalat" w:hAnsi="GHEA Grapalat" w:cs="Sylfaen"/>
          <w:b/>
          <w:sz w:val="22"/>
          <w:szCs w:val="22"/>
          <w:lang w:val="af-ZA"/>
        </w:rPr>
        <w:t>«</w:t>
      </w:r>
      <w:r w:rsidR="00C1060D" w:rsidRPr="004F71AE">
        <w:rPr>
          <w:rFonts w:ascii="GHEA Grapalat" w:hAnsi="GHEA Grapalat"/>
          <w:b/>
          <w:sz w:val="22"/>
          <w:szCs w:val="22"/>
          <w:lang w:val="af-ZA"/>
        </w:rPr>
        <w:t xml:space="preserve"> ՀՀ ԱՐԱԳԱԾՈՏՆԻ ՄԱՐԶԻ </w:t>
      </w:r>
      <w:r>
        <w:rPr>
          <w:rFonts w:ascii="GHEA Grapalat" w:hAnsi="GHEA Grapalat"/>
          <w:b/>
          <w:sz w:val="22"/>
          <w:szCs w:val="22"/>
          <w:lang w:val="af-ZA"/>
        </w:rPr>
        <w:t>ԱՐՏԱՇԱՎԱՆԻ Գ. ԱՍԱՏՐՅԱՆԻ ԱՆՎԱՆ ՄԻՋՆԱԿԱՐԳ ԴՊՐՈՑ</w:t>
      </w:r>
      <w:r w:rsidR="00105634" w:rsidRPr="004F71AE">
        <w:rPr>
          <w:rFonts w:ascii="GHEA Grapalat" w:hAnsi="GHEA Grapalat"/>
          <w:b/>
          <w:sz w:val="22"/>
          <w:szCs w:val="22"/>
          <w:lang w:val="af-ZA"/>
        </w:rPr>
        <w:t xml:space="preserve"> ՊՈԱԿԻ </w:t>
      </w:r>
      <w:r w:rsidR="00DA335D">
        <w:rPr>
          <w:rFonts w:ascii="GHEA Grapalat" w:hAnsi="GHEA Grapalat"/>
          <w:b/>
          <w:sz w:val="22"/>
          <w:szCs w:val="22"/>
          <w:lang w:val="af-ZA"/>
        </w:rPr>
        <w:t>ՏԱՐԱԾՔԻ ԲԱՐԵԿԱՐԳՄԱՆ</w:t>
      </w:r>
      <w:r w:rsidR="00105634" w:rsidRPr="004F71AE">
        <w:rPr>
          <w:rFonts w:ascii="GHEA Grapalat" w:hAnsi="GHEA Grapalat"/>
          <w:b/>
          <w:sz w:val="22"/>
          <w:szCs w:val="22"/>
          <w:lang w:val="af-ZA"/>
        </w:rPr>
        <w:t>»</w:t>
      </w:r>
      <w:r w:rsidR="00105634" w:rsidRPr="004F71AE">
        <w:rPr>
          <w:rFonts w:ascii="GHEA Grapalat" w:hAnsi="GHEA Grapalat"/>
          <w:b/>
          <w:sz w:val="22"/>
          <w:szCs w:val="22"/>
          <w:lang w:val="hy-AM"/>
        </w:rPr>
        <w:t xml:space="preserve"> ԱՇԽԱՏԱՆՔՆԵՐԻ</w:t>
      </w:r>
      <w:r w:rsidR="00105634" w:rsidRPr="004F71AE">
        <w:rPr>
          <w:rFonts w:ascii="GHEA Grapalat" w:hAnsi="GHEA Grapalat"/>
          <w:b/>
          <w:sz w:val="22"/>
          <w:szCs w:val="22"/>
          <w:lang w:val="af-ZA"/>
        </w:rPr>
        <w:t xml:space="preserve"> </w:t>
      </w:r>
      <w:r w:rsidR="00C1060D" w:rsidRPr="004F71AE">
        <w:rPr>
          <w:rFonts w:ascii="GHEA Grapalat" w:hAnsi="GHEA Grapalat" w:cs="Sylfaen"/>
          <w:b/>
          <w:sz w:val="22"/>
          <w:szCs w:val="22"/>
        </w:rPr>
        <w:t>ՁԵՌՔԲԵՐՄԱՆ</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ՆՊԱՏԱԿՈՎ</w:t>
      </w:r>
      <w:r w:rsidR="00C1060D" w:rsidRPr="004F71AE">
        <w:rPr>
          <w:rFonts w:ascii="GHEA Grapalat" w:hAnsi="GHEA Grapalat" w:cs="Sylfaen"/>
          <w:b/>
          <w:sz w:val="22"/>
          <w:szCs w:val="22"/>
          <w:lang w:val="af-ZA"/>
        </w:rPr>
        <w:t xml:space="preserve"> </w:t>
      </w:r>
      <w:r w:rsidR="00C1060D" w:rsidRPr="004F71AE">
        <w:rPr>
          <w:rFonts w:ascii="GHEA Grapalat" w:hAnsi="GHEA Grapalat" w:cs="Sylfaen"/>
          <w:b/>
          <w:sz w:val="22"/>
          <w:szCs w:val="22"/>
        </w:rPr>
        <w:t>ՀԱՅՏԱՐԱՐՎԱԾ</w:t>
      </w:r>
      <w:r w:rsidR="00C1060D" w:rsidRPr="004F71AE">
        <w:rPr>
          <w:rFonts w:ascii="GHEA Grapalat" w:hAnsi="GHEA Grapalat" w:cs="Sylfaen"/>
          <w:b/>
          <w:sz w:val="22"/>
          <w:szCs w:val="22"/>
          <w:lang w:val="af-ZA"/>
        </w:rPr>
        <w:t xml:space="preserve"> </w:t>
      </w:r>
      <w:r w:rsidR="00D440CF">
        <w:rPr>
          <w:rFonts w:ascii="GHEA Grapalat" w:hAnsi="GHEA Grapalat"/>
          <w:b/>
          <w:sz w:val="20"/>
          <w:lang w:val="af-ZA"/>
        </w:rPr>
        <w:t>ՀՐԱՏԱՊ ՄԵԿ ԱՆՁ</w:t>
      </w:r>
      <w:r w:rsidR="00604DE0" w:rsidRPr="004F71AE">
        <w:rPr>
          <w:rFonts w:ascii="GHEA Grapalat" w:hAnsi="GHEA Grapalat"/>
          <w:b/>
          <w:sz w:val="20"/>
          <w:lang w:val="af-ZA"/>
        </w:rPr>
        <w:t xml:space="preserve"> ՀՐԱՎԵՐԻ</w:t>
      </w:r>
    </w:p>
    <w:p w:rsidR="00B80C21" w:rsidRPr="004F71AE" w:rsidRDefault="00B80C21" w:rsidP="00B80C21">
      <w:pPr>
        <w:ind w:firstLine="567"/>
        <w:jc w:val="center"/>
        <w:rPr>
          <w:rFonts w:ascii="GHEA Grapalat" w:hAnsi="GHEA Grapalat" w:cs="Sylfaen"/>
          <w:b/>
          <w:sz w:val="20"/>
          <w:szCs w:val="22"/>
          <w:lang w:val="af-ZA"/>
        </w:rPr>
      </w:pPr>
    </w:p>
    <w:p w:rsidR="00B80C21" w:rsidRPr="004F71AE" w:rsidRDefault="00B80C21" w:rsidP="00B80C21">
      <w:pPr>
        <w:ind w:firstLine="567"/>
        <w:jc w:val="center"/>
        <w:rPr>
          <w:rFonts w:ascii="GHEA Grapalat" w:hAnsi="GHEA Grapalat" w:cs="Sylfaen"/>
          <w:b/>
          <w:sz w:val="20"/>
          <w:szCs w:val="22"/>
          <w:lang w:val="af-ZA"/>
        </w:rPr>
      </w:pPr>
    </w:p>
    <w:p w:rsidR="00B80C21" w:rsidRPr="004F71AE" w:rsidRDefault="00B80C21" w:rsidP="00B80C21">
      <w:pPr>
        <w:ind w:firstLine="567"/>
        <w:jc w:val="center"/>
        <w:rPr>
          <w:rFonts w:ascii="GHEA Grapalat" w:hAnsi="GHEA Grapalat"/>
          <w:sz w:val="20"/>
          <w:lang w:val="af-ZA"/>
        </w:rPr>
      </w:pPr>
      <w:proofErr w:type="gramStart"/>
      <w:r w:rsidRPr="004F71AE">
        <w:rPr>
          <w:rFonts w:ascii="GHEA Grapalat" w:hAnsi="GHEA Grapalat" w:cs="Sylfaen"/>
          <w:b/>
          <w:sz w:val="20"/>
          <w:szCs w:val="22"/>
        </w:rPr>
        <w:t>ՄԱՍ</w:t>
      </w:r>
      <w:r w:rsidRPr="004F71AE">
        <w:rPr>
          <w:rFonts w:ascii="GHEA Grapalat" w:hAnsi="GHEA Grapalat" w:cs="Times Armenian"/>
          <w:b/>
          <w:sz w:val="20"/>
          <w:szCs w:val="22"/>
          <w:lang w:val="af-ZA"/>
        </w:rPr>
        <w:t xml:space="preserve">  I</w:t>
      </w:r>
      <w:proofErr w:type="gramEnd"/>
      <w:r w:rsidRPr="004F71AE">
        <w:rPr>
          <w:rFonts w:ascii="GHEA Grapalat" w:hAnsi="GHEA Grapalat" w:cs="Times Armenian"/>
          <w:b/>
          <w:sz w:val="20"/>
          <w:szCs w:val="22"/>
          <w:lang w:val="af-ZA"/>
        </w:rPr>
        <w:t>.</w:t>
      </w:r>
    </w:p>
    <w:p w:rsidR="00B80C21" w:rsidRPr="004F71AE" w:rsidRDefault="00B80C21" w:rsidP="00B80C21">
      <w:pPr>
        <w:ind w:firstLine="567"/>
        <w:jc w:val="both"/>
        <w:rPr>
          <w:rFonts w:ascii="GHEA Grapalat" w:hAnsi="GHEA Grapalat"/>
          <w:sz w:val="20"/>
          <w:lang w:val="af-ZA"/>
        </w:rPr>
      </w:pP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sz w:val="20"/>
          <w:lang w:val="af-ZA"/>
        </w:rPr>
        <w:t xml:space="preserve"> </w:t>
      </w:r>
      <w:r w:rsidRPr="004F71AE">
        <w:rPr>
          <w:rFonts w:ascii="GHEA Grapalat" w:hAnsi="GHEA Grapalat" w:cs="Sylfaen"/>
          <w:sz w:val="20"/>
        </w:rPr>
        <w:t>բնութա</w:t>
      </w:r>
      <w:r w:rsidRPr="004F71AE">
        <w:rPr>
          <w:rFonts w:ascii="GHEA Grapalat" w:hAnsi="GHEA Grapalat" w:cs="Times Armenian"/>
          <w:sz w:val="20"/>
        </w:rPr>
        <w:t>գ</w:t>
      </w:r>
      <w:r w:rsidRPr="004F71AE">
        <w:rPr>
          <w:rFonts w:ascii="GHEA Grapalat" w:hAnsi="GHEA Grapalat" w:cs="Sylfaen"/>
          <w:sz w:val="20"/>
        </w:rPr>
        <w:t>իրը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2.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մասնակցության</w:t>
      </w:r>
      <w:r w:rsidRPr="004F71AE">
        <w:rPr>
          <w:rFonts w:ascii="GHEA Grapalat" w:hAnsi="GHEA Grapalat" w:cs="Times Armenian"/>
          <w:sz w:val="20"/>
          <w:lang w:val="af-ZA"/>
        </w:rPr>
        <w:t xml:space="preserve"> </w:t>
      </w:r>
      <w:r w:rsidRPr="004F71AE">
        <w:rPr>
          <w:rFonts w:ascii="GHEA Grapalat" w:hAnsi="GHEA Grapalat" w:cs="Sylfaen"/>
          <w:sz w:val="20"/>
        </w:rPr>
        <w:t>իրավունքի</w:t>
      </w:r>
      <w:r w:rsidRPr="004F71AE">
        <w:rPr>
          <w:rFonts w:ascii="GHEA Grapalat" w:hAnsi="GHEA Grapalat" w:cs="Times Armenian"/>
          <w:sz w:val="20"/>
          <w:lang w:val="af-ZA"/>
        </w:rPr>
        <w:t xml:space="preserve"> </w:t>
      </w:r>
      <w:r w:rsidRPr="004F71AE">
        <w:rPr>
          <w:rFonts w:ascii="GHEA Grapalat" w:hAnsi="GHEA Grapalat" w:cs="Sylfaen"/>
          <w:sz w:val="20"/>
        </w:rPr>
        <w:t>պահանջները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դրանց</w:t>
      </w:r>
      <w:r w:rsidRPr="004F71AE">
        <w:rPr>
          <w:rFonts w:ascii="GHEA Grapalat" w:hAnsi="GHEA Grapalat" w:cs="Sylfaen"/>
          <w:sz w:val="20"/>
          <w:lang w:val="af-ZA"/>
        </w:rPr>
        <w:t xml:space="preserve"> </w:t>
      </w:r>
      <w:r w:rsidRPr="004F71AE">
        <w:rPr>
          <w:rFonts w:ascii="GHEA Grapalat" w:hAnsi="GHEA Grapalat" w:cs="Sylfaen"/>
          <w:sz w:val="20"/>
        </w:rPr>
        <w:t>գնահատման</w:t>
      </w:r>
      <w:r w:rsidRPr="004F71AE">
        <w:rPr>
          <w:rFonts w:ascii="GHEA Grapalat" w:hAnsi="GHEA Grapalat" w:cs="Sylfaen"/>
          <w:sz w:val="20"/>
          <w:lang w:val="af-ZA"/>
        </w:rPr>
        <w:t xml:space="preserve"> </w:t>
      </w:r>
      <w:r w:rsidRPr="004F71AE">
        <w:rPr>
          <w:rFonts w:ascii="GHEA Grapalat" w:hAnsi="GHEA Grapalat" w:cs="Sylfaen"/>
          <w:sz w:val="20"/>
        </w:rPr>
        <w:t>կարգը</w:t>
      </w:r>
      <w:r w:rsidRPr="004F71AE">
        <w:rPr>
          <w:rFonts w:ascii="GHEA Grapalat" w:hAnsi="GHEA Grapalat" w:cs="Times Armenian"/>
          <w:sz w:val="20"/>
          <w:lang w:val="af-ZA"/>
        </w:rPr>
        <w:t xml:space="preserve">, ընտրված մասնակից ճանաչվելու դեպքում </w:t>
      </w:r>
      <w:r w:rsidRPr="004F71AE">
        <w:rPr>
          <w:rFonts w:ascii="GHEA Grapalat" w:hAnsi="GHEA Grapalat" w:cs="Sylfaen"/>
          <w:sz w:val="20"/>
        </w:rPr>
        <w:t>որակավորման</w:t>
      </w:r>
      <w:r w:rsidRPr="004F71AE">
        <w:rPr>
          <w:rFonts w:ascii="GHEA Grapalat" w:hAnsi="GHEA Grapalat" w:cs="Times Armenian"/>
          <w:sz w:val="20"/>
          <w:lang w:val="af-ZA"/>
        </w:rPr>
        <w:t xml:space="preserve"> ապահովում ներկայացնելու պայմանները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3. </w:t>
      </w:r>
      <w:r w:rsidRPr="004F71AE">
        <w:rPr>
          <w:rFonts w:ascii="GHEA Grapalat" w:hAnsi="GHEA Grapalat" w:cs="Sylfaen"/>
          <w:sz w:val="20"/>
        </w:rPr>
        <w:t>Հրավերի</w:t>
      </w:r>
      <w:r w:rsidRPr="004F71AE">
        <w:rPr>
          <w:rFonts w:ascii="GHEA Grapalat" w:hAnsi="GHEA Grapalat" w:cs="Times Armenian"/>
          <w:sz w:val="20"/>
          <w:lang w:val="af-ZA"/>
        </w:rPr>
        <w:t xml:space="preserve"> </w:t>
      </w:r>
      <w:r w:rsidRPr="004F71AE">
        <w:rPr>
          <w:rFonts w:ascii="GHEA Grapalat" w:hAnsi="GHEA Grapalat" w:cs="Sylfaen"/>
          <w:sz w:val="20"/>
        </w:rPr>
        <w:t>պարզաբանումը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հրավերում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 xml:space="preserve">4.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ներկայացնելու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5.</w:t>
      </w:r>
      <w:r w:rsidRPr="004F71AE">
        <w:rPr>
          <w:rFonts w:ascii="GHEA Grapalat" w:hAnsi="GHEA Grapalat"/>
          <w:sz w:val="20"/>
          <w:lang w:val="af-ZA"/>
        </w:rPr>
        <w:tab/>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նային</w:t>
      </w:r>
      <w:r w:rsidRPr="004F71AE">
        <w:rPr>
          <w:rFonts w:ascii="GHEA Grapalat" w:hAnsi="GHEA Grapalat" w:cs="Times Armenian"/>
          <w:sz w:val="20"/>
          <w:lang w:val="af-ZA"/>
        </w:rPr>
        <w:t xml:space="preserve"> </w:t>
      </w:r>
      <w:r w:rsidRPr="004F71AE">
        <w:rPr>
          <w:rFonts w:ascii="GHEA Grapalat" w:hAnsi="GHEA Grapalat" w:cs="Sylfaen"/>
          <w:sz w:val="20"/>
        </w:rPr>
        <w:t>առաջարկը</w:t>
      </w:r>
      <w:r w:rsidRPr="004F71AE">
        <w:rPr>
          <w:rFonts w:ascii="GHEA Grapalat" w:hAnsi="GHEA Grapalat" w:cs="Times Armenian"/>
          <w:sz w:val="20"/>
          <w:lang w:val="af-ZA"/>
        </w:rPr>
        <w:tab/>
        <w:t xml:space="preserve"> </w:t>
      </w:r>
    </w:p>
    <w:p w:rsidR="005D0B03" w:rsidRPr="004F71AE" w:rsidRDefault="005D0B03" w:rsidP="00360A9C">
      <w:pPr>
        <w:ind w:firstLine="284"/>
        <w:jc w:val="both"/>
        <w:rPr>
          <w:rFonts w:ascii="GHEA Grapalat" w:hAnsi="GHEA Grapalat"/>
          <w:sz w:val="20"/>
          <w:lang w:val="af-ZA"/>
        </w:rPr>
      </w:pPr>
      <w:r w:rsidRPr="004F71AE">
        <w:rPr>
          <w:rFonts w:ascii="GHEA Grapalat" w:hAnsi="GHEA Grapalat"/>
          <w:sz w:val="20"/>
          <w:lang w:val="af-ZA"/>
        </w:rPr>
        <w:t xml:space="preserve">6. </w:t>
      </w:r>
      <w:r w:rsidRPr="004F71AE">
        <w:rPr>
          <w:rFonts w:ascii="GHEA Grapalat" w:hAnsi="GHEA Grapalat" w:cs="Sylfaen"/>
          <w:sz w:val="20"/>
        </w:rPr>
        <w:t>Հայտի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ործողության</w:t>
      </w:r>
      <w:r w:rsidRPr="004F71AE">
        <w:rPr>
          <w:rFonts w:ascii="GHEA Grapalat" w:hAnsi="GHEA Grapalat" w:cs="Times Armenian"/>
          <w:sz w:val="20"/>
          <w:lang w:val="af-ZA"/>
        </w:rPr>
        <w:t xml:space="preserve"> </w:t>
      </w:r>
      <w:r w:rsidRPr="004F71AE">
        <w:rPr>
          <w:rFonts w:ascii="GHEA Grapalat" w:hAnsi="GHEA Grapalat" w:cs="Sylfaen"/>
          <w:sz w:val="20"/>
        </w:rPr>
        <w:t>ժամկետը</w:t>
      </w:r>
      <w:r w:rsidRPr="004F71AE">
        <w:rPr>
          <w:rFonts w:ascii="GHEA Grapalat" w:hAnsi="GHEA Grapalat" w:cs="Times Armenian"/>
          <w:sz w:val="20"/>
          <w:lang w:val="af-ZA"/>
        </w:rPr>
        <w:t xml:space="preserve">, </w:t>
      </w:r>
      <w:r w:rsidRPr="004F71AE">
        <w:rPr>
          <w:rFonts w:ascii="GHEA Grapalat" w:hAnsi="GHEA Grapalat" w:cs="Sylfaen"/>
          <w:sz w:val="20"/>
        </w:rPr>
        <w:t>հայտերում</w:t>
      </w:r>
      <w:r w:rsidRPr="004F71AE">
        <w:rPr>
          <w:rFonts w:ascii="GHEA Grapalat" w:hAnsi="GHEA Grapalat" w:cs="Times Armenian"/>
          <w:sz w:val="20"/>
          <w:lang w:val="af-ZA"/>
        </w:rPr>
        <w:t xml:space="preserve"> </w:t>
      </w:r>
      <w:r w:rsidRPr="004F71AE">
        <w:rPr>
          <w:rFonts w:ascii="GHEA Grapalat" w:hAnsi="GHEA Grapalat" w:cs="Sylfaen"/>
          <w:sz w:val="20"/>
        </w:rPr>
        <w:t>փոփոխություն</w:t>
      </w:r>
      <w:r w:rsidRPr="004F71AE">
        <w:rPr>
          <w:rFonts w:ascii="GHEA Grapalat" w:hAnsi="GHEA Grapalat" w:cs="Times Armenian"/>
          <w:sz w:val="20"/>
          <w:lang w:val="af-ZA"/>
        </w:rPr>
        <w:t xml:space="preserve"> </w:t>
      </w:r>
      <w:r w:rsidRPr="004F71AE">
        <w:rPr>
          <w:rFonts w:ascii="GHEA Grapalat" w:hAnsi="GHEA Grapalat" w:cs="Sylfaen"/>
          <w:sz w:val="20"/>
        </w:rPr>
        <w:t>կատարելու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դրանք</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վերցնելու</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p>
    <w:p w:rsidR="005D0B03" w:rsidRPr="004F71AE" w:rsidRDefault="005D0B03" w:rsidP="005D0B03">
      <w:pPr>
        <w:ind w:firstLine="284"/>
        <w:jc w:val="both"/>
        <w:rPr>
          <w:rFonts w:ascii="GHEA Grapalat" w:hAnsi="GHEA Grapalat" w:cs="Sylfaen"/>
          <w:sz w:val="20"/>
          <w:lang w:val="af-ZA"/>
        </w:rPr>
      </w:pPr>
      <w:r w:rsidRPr="004F71AE">
        <w:rPr>
          <w:rFonts w:ascii="GHEA Grapalat" w:hAnsi="GHEA Grapalat"/>
          <w:sz w:val="20"/>
          <w:lang w:val="af-ZA"/>
        </w:rPr>
        <w:t>8. Հ</w:t>
      </w:r>
      <w:r w:rsidRPr="004F71AE">
        <w:rPr>
          <w:rFonts w:ascii="GHEA Grapalat" w:hAnsi="GHEA Grapalat" w:cs="Sylfaen"/>
          <w:sz w:val="20"/>
        </w:rPr>
        <w:t>այտերի</w:t>
      </w:r>
      <w:r w:rsidRPr="004F71AE">
        <w:rPr>
          <w:rFonts w:ascii="GHEA Grapalat" w:hAnsi="GHEA Grapalat" w:cs="Sylfaen"/>
          <w:sz w:val="20"/>
          <w:lang w:val="af-ZA"/>
        </w:rPr>
        <w:t xml:space="preserve"> </w:t>
      </w:r>
      <w:r w:rsidRPr="004F71AE">
        <w:rPr>
          <w:rFonts w:ascii="GHEA Grapalat" w:hAnsi="GHEA Grapalat" w:cs="Sylfaen"/>
          <w:sz w:val="20"/>
        </w:rPr>
        <w:t>բացումը</w:t>
      </w:r>
      <w:r w:rsidRPr="004F71AE">
        <w:rPr>
          <w:rFonts w:ascii="GHEA Grapalat" w:hAnsi="GHEA Grapalat" w:cs="Sylfaen"/>
          <w:sz w:val="20"/>
          <w:lang w:val="af-ZA"/>
        </w:rPr>
        <w:t xml:space="preserve">, </w:t>
      </w:r>
      <w:r w:rsidRPr="004F71AE">
        <w:rPr>
          <w:rFonts w:ascii="GHEA Grapalat" w:hAnsi="GHEA Grapalat" w:cs="Sylfaen"/>
          <w:sz w:val="20"/>
        </w:rPr>
        <w:t>գնահատումը</w:t>
      </w:r>
      <w:r w:rsidRPr="004F71AE">
        <w:rPr>
          <w:rFonts w:ascii="GHEA Grapalat" w:hAnsi="GHEA Grapalat" w:cs="Sylfaen"/>
          <w:sz w:val="20"/>
          <w:lang w:val="af-ZA"/>
        </w:rPr>
        <w:t xml:space="preserve">  </w:t>
      </w:r>
      <w:r w:rsidRPr="004F71AE">
        <w:rPr>
          <w:rFonts w:ascii="GHEA Grapalat" w:hAnsi="GHEA Grapalat" w:cs="Sylfaen"/>
          <w:sz w:val="20"/>
        </w:rPr>
        <w:t>և</w:t>
      </w:r>
      <w:r w:rsidRPr="004F71AE">
        <w:rPr>
          <w:rFonts w:ascii="GHEA Grapalat" w:hAnsi="GHEA Grapalat" w:cs="Sylfaen"/>
          <w:sz w:val="20"/>
          <w:lang w:val="af-ZA"/>
        </w:rPr>
        <w:t xml:space="preserve"> </w:t>
      </w:r>
      <w:r w:rsidRPr="004F71AE">
        <w:rPr>
          <w:rFonts w:ascii="GHEA Grapalat" w:hAnsi="GHEA Grapalat" w:cs="Sylfaen"/>
          <w:sz w:val="20"/>
        </w:rPr>
        <w:t>արդյունքների</w:t>
      </w:r>
      <w:r w:rsidRPr="004F71AE">
        <w:rPr>
          <w:rFonts w:ascii="GHEA Grapalat" w:hAnsi="GHEA Grapalat" w:cs="Sylfaen"/>
          <w:sz w:val="20"/>
          <w:lang w:val="af-ZA"/>
        </w:rPr>
        <w:t xml:space="preserve"> </w:t>
      </w:r>
      <w:r w:rsidRPr="004F71AE">
        <w:rPr>
          <w:rFonts w:ascii="GHEA Grapalat" w:hAnsi="GHEA Grapalat" w:cs="Sylfaen"/>
          <w:sz w:val="20"/>
        </w:rPr>
        <w:t>ամփոփումը</w:t>
      </w:r>
      <w:r w:rsidRPr="004F71AE">
        <w:rPr>
          <w:rFonts w:ascii="GHEA Grapalat" w:hAnsi="GHEA Grapalat" w:cs="Sylfaen"/>
          <w:sz w:val="20"/>
          <w:lang w:val="af-ZA"/>
        </w:rPr>
        <w:tab/>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9.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կնքումը</w:t>
      </w:r>
      <w:r w:rsidRPr="004F71AE">
        <w:rPr>
          <w:rFonts w:ascii="GHEA Grapalat" w:hAnsi="GHEA Grapalat" w:cs="Times Armenian"/>
          <w:sz w:val="20"/>
          <w:lang w:val="af-ZA"/>
        </w:rPr>
        <w:tab/>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10. Որակավորման և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րի</w:t>
      </w:r>
      <w:r w:rsidRPr="004F71AE">
        <w:rPr>
          <w:rFonts w:ascii="GHEA Grapalat" w:hAnsi="GHEA Grapalat" w:cs="Times Armenian"/>
          <w:sz w:val="20"/>
          <w:lang w:val="af-ZA"/>
        </w:rPr>
        <w:t xml:space="preserve"> </w:t>
      </w:r>
      <w:r w:rsidRPr="004F71AE">
        <w:rPr>
          <w:rFonts w:ascii="GHEA Grapalat" w:hAnsi="GHEA Grapalat" w:cs="Sylfaen"/>
          <w:sz w:val="20"/>
        </w:rPr>
        <w:t>ապահովումները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11.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 xml:space="preserve"> </w:t>
      </w:r>
      <w:r w:rsidRPr="004F71AE">
        <w:rPr>
          <w:rFonts w:ascii="GHEA Grapalat" w:hAnsi="GHEA Grapalat" w:cs="Sylfaen"/>
          <w:sz w:val="20"/>
        </w:rPr>
        <w:t>չկայացած</w:t>
      </w:r>
      <w:r w:rsidRPr="004F71AE">
        <w:rPr>
          <w:rFonts w:ascii="GHEA Grapalat" w:hAnsi="GHEA Grapalat" w:cs="Times Armenian"/>
          <w:sz w:val="20"/>
          <w:lang w:val="af-ZA"/>
        </w:rPr>
        <w:t xml:space="preserve"> </w:t>
      </w:r>
      <w:r w:rsidRPr="004F71AE">
        <w:rPr>
          <w:rFonts w:ascii="GHEA Grapalat" w:hAnsi="GHEA Grapalat" w:cs="Sylfaen"/>
          <w:sz w:val="20"/>
        </w:rPr>
        <w:t>հայտարարելը</w:t>
      </w:r>
      <w:r w:rsidRPr="004F71AE">
        <w:rPr>
          <w:rFonts w:ascii="GHEA Grapalat" w:hAnsi="GHEA Grapalat" w:cs="Times Armenian"/>
          <w:sz w:val="20"/>
          <w:lang w:val="af-ZA"/>
        </w:rPr>
        <w:tab/>
        <w:t xml:space="preserve"> </w:t>
      </w:r>
    </w:p>
    <w:p w:rsidR="005D0B03" w:rsidRPr="004F71AE" w:rsidRDefault="005D0B03" w:rsidP="005D0B03">
      <w:pPr>
        <w:ind w:firstLine="284"/>
        <w:jc w:val="both"/>
        <w:rPr>
          <w:rFonts w:ascii="GHEA Grapalat" w:hAnsi="GHEA Grapalat"/>
          <w:sz w:val="20"/>
          <w:lang w:val="af-ZA"/>
        </w:rPr>
      </w:pPr>
      <w:r w:rsidRPr="004F71AE">
        <w:rPr>
          <w:rFonts w:ascii="GHEA Grapalat" w:hAnsi="GHEA Grapalat"/>
          <w:sz w:val="20"/>
          <w:lang w:val="af-ZA"/>
        </w:rPr>
        <w:t xml:space="preserve">12. </w:t>
      </w:r>
      <w:r w:rsidRPr="004F71AE">
        <w:rPr>
          <w:rFonts w:ascii="GHEA Grapalat" w:hAnsi="GHEA Grapalat" w:cs="Sylfaen"/>
          <w:sz w:val="20"/>
        </w:rPr>
        <w:t>Գնման</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ործողությունները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կամ</w:t>
      </w:r>
      <w:r w:rsidRPr="004F71AE">
        <w:rPr>
          <w:rFonts w:ascii="GHEA Grapalat" w:hAnsi="GHEA Grapalat" w:cs="Times Armenian"/>
          <w:sz w:val="20"/>
          <w:lang w:val="af-ZA"/>
        </w:rPr>
        <w:t xml:space="preserve">) </w:t>
      </w:r>
      <w:r w:rsidRPr="004F71AE">
        <w:rPr>
          <w:rFonts w:ascii="GHEA Grapalat" w:hAnsi="GHEA Grapalat" w:cs="Sylfaen"/>
          <w:sz w:val="20"/>
        </w:rPr>
        <w:t>ընդունված</w:t>
      </w:r>
      <w:r w:rsidRPr="004F71AE">
        <w:rPr>
          <w:rFonts w:ascii="GHEA Grapalat" w:hAnsi="GHEA Grapalat" w:cs="Times Armenian"/>
          <w:sz w:val="20"/>
          <w:lang w:val="af-ZA"/>
        </w:rPr>
        <w:t xml:space="preserve"> </w:t>
      </w:r>
      <w:r w:rsidRPr="004F71AE">
        <w:rPr>
          <w:rFonts w:ascii="GHEA Grapalat" w:hAnsi="GHEA Grapalat" w:cs="Sylfaen"/>
          <w:sz w:val="20"/>
        </w:rPr>
        <w:t>որոշումները</w:t>
      </w:r>
      <w:r w:rsidRPr="004F71AE">
        <w:rPr>
          <w:rFonts w:ascii="GHEA Grapalat" w:hAnsi="GHEA Grapalat" w:cs="Times Armenian"/>
          <w:sz w:val="20"/>
          <w:lang w:val="af-ZA"/>
        </w:rPr>
        <w:t xml:space="preserve"> </w:t>
      </w:r>
      <w:r w:rsidRPr="004F71AE">
        <w:rPr>
          <w:rFonts w:ascii="GHEA Grapalat" w:hAnsi="GHEA Grapalat" w:cs="Sylfaen"/>
          <w:sz w:val="20"/>
        </w:rPr>
        <w:t>բողոքարկելու</w:t>
      </w:r>
      <w:r w:rsidRPr="004F71AE">
        <w:rPr>
          <w:rFonts w:ascii="GHEA Grapalat" w:hAnsi="GHEA Grapalat" w:cs="Times Armenian"/>
          <w:sz w:val="20"/>
          <w:lang w:val="af-ZA"/>
        </w:rPr>
        <w:t xml:space="preserve"> </w:t>
      </w:r>
      <w:r w:rsidRPr="004F71AE">
        <w:rPr>
          <w:rFonts w:ascii="GHEA Grapalat" w:hAnsi="GHEA Grapalat" w:cs="Sylfaen"/>
          <w:sz w:val="20"/>
        </w:rPr>
        <w:t>մասնակցի</w:t>
      </w:r>
      <w:r w:rsidRPr="004F71AE">
        <w:rPr>
          <w:rFonts w:ascii="GHEA Grapalat" w:hAnsi="GHEA Grapalat" w:cs="Times Armenian"/>
          <w:sz w:val="20"/>
          <w:lang w:val="af-ZA"/>
        </w:rPr>
        <w:t xml:space="preserve"> </w:t>
      </w:r>
      <w:r w:rsidRPr="004F71AE">
        <w:rPr>
          <w:rFonts w:ascii="GHEA Grapalat" w:hAnsi="GHEA Grapalat" w:cs="Sylfaen"/>
          <w:sz w:val="20"/>
        </w:rPr>
        <w:t>իրավունքը</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ը</w:t>
      </w:r>
      <w:r w:rsidRPr="004F71AE">
        <w:rPr>
          <w:rFonts w:ascii="GHEA Grapalat" w:hAnsi="GHEA Grapalat" w:cs="Times Armenian"/>
          <w:sz w:val="20"/>
          <w:lang w:val="af-ZA"/>
        </w:rPr>
        <w:tab/>
      </w: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567"/>
        <w:jc w:val="center"/>
        <w:rPr>
          <w:rFonts w:ascii="GHEA Grapalat" w:hAnsi="GHEA Grapalat"/>
          <w:b/>
          <w:sz w:val="20"/>
          <w:lang w:val="af-ZA"/>
        </w:rPr>
      </w:pPr>
      <w:proofErr w:type="gramStart"/>
      <w:r w:rsidRPr="004F71AE">
        <w:rPr>
          <w:rFonts w:ascii="GHEA Grapalat" w:hAnsi="GHEA Grapalat" w:cs="Sylfaen"/>
          <w:b/>
          <w:sz w:val="20"/>
        </w:rPr>
        <w:t>ՄԱՍ</w:t>
      </w:r>
      <w:r w:rsidRPr="004F71AE">
        <w:rPr>
          <w:rFonts w:ascii="GHEA Grapalat" w:hAnsi="GHEA Grapalat" w:cs="Times Armenian"/>
          <w:b/>
          <w:sz w:val="20"/>
          <w:lang w:val="af-ZA"/>
        </w:rPr>
        <w:t xml:space="preserve">  II</w:t>
      </w:r>
      <w:proofErr w:type="gramEnd"/>
      <w:r w:rsidRPr="004F71AE">
        <w:rPr>
          <w:rFonts w:ascii="GHEA Grapalat" w:hAnsi="GHEA Grapalat" w:cs="Times Armenian"/>
          <w:b/>
          <w:sz w:val="20"/>
          <w:lang w:val="af-ZA"/>
        </w:rPr>
        <w:t xml:space="preserve">.  </w:t>
      </w:r>
      <w:r w:rsidR="001C6F13" w:rsidRPr="001C6F13">
        <w:rPr>
          <w:rFonts w:ascii="GHEA Grapalat" w:hAnsi="GHEA Grapalat" w:cs="Sylfaen"/>
          <w:b/>
          <w:sz w:val="22"/>
          <w:szCs w:val="22"/>
        </w:rPr>
        <w:t>ՀՐԱՏԱՊ</w:t>
      </w:r>
      <w:r w:rsidR="001C6F13" w:rsidRPr="001C6F13">
        <w:rPr>
          <w:rFonts w:ascii="GHEA Grapalat" w:hAnsi="GHEA Grapalat" w:cs="Sylfaen"/>
          <w:b/>
          <w:sz w:val="22"/>
          <w:szCs w:val="22"/>
          <w:lang w:val="af-ZA"/>
        </w:rPr>
        <w:t xml:space="preserve"> </w:t>
      </w:r>
      <w:r w:rsidR="001C6F13" w:rsidRPr="001C6F13">
        <w:rPr>
          <w:rFonts w:ascii="GHEA Grapalat" w:hAnsi="GHEA Grapalat" w:cs="Sylfaen"/>
          <w:b/>
          <w:sz w:val="22"/>
          <w:szCs w:val="22"/>
        </w:rPr>
        <w:t>ՄԵԿ</w:t>
      </w:r>
      <w:r w:rsidR="001C6F13" w:rsidRPr="001C6F13">
        <w:rPr>
          <w:rFonts w:ascii="GHEA Grapalat" w:hAnsi="GHEA Grapalat" w:cs="Sylfaen"/>
          <w:b/>
          <w:sz w:val="22"/>
          <w:szCs w:val="22"/>
          <w:lang w:val="af-ZA"/>
        </w:rPr>
        <w:t xml:space="preserve"> </w:t>
      </w:r>
      <w:r w:rsidR="001C6F13" w:rsidRPr="001C6F13">
        <w:rPr>
          <w:rFonts w:ascii="GHEA Grapalat" w:hAnsi="GHEA Grapalat" w:cs="Sylfaen"/>
          <w:b/>
          <w:sz w:val="22"/>
          <w:szCs w:val="22"/>
        </w:rPr>
        <w:t>ԱՆՁ</w:t>
      </w:r>
      <w:r w:rsidR="001C6F13" w:rsidRPr="001C6F13">
        <w:rPr>
          <w:rFonts w:ascii="GHEA Grapalat" w:hAnsi="GHEA Grapalat" w:cs="Sylfaen"/>
          <w:b/>
          <w:sz w:val="20"/>
          <w:lang w:val="af-ZA"/>
        </w:rPr>
        <w:t xml:space="preserve"> </w:t>
      </w:r>
      <w:r w:rsidR="001C6F13" w:rsidRPr="001C6F13">
        <w:rPr>
          <w:rFonts w:ascii="GHEA Grapalat" w:hAnsi="GHEA Grapalat" w:cs="Sylfaen"/>
          <w:b/>
          <w:sz w:val="20"/>
        </w:rPr>
        <w:t>ՀԱՅՏԸ</w:t>
      </w:r>
      <w:r w:rsidR="001C6F13">
        <w:rPr>
          <w:rFonts w:ascii="GHEA Grapalat" w:hAnsi="GHEA Grapalat" w:cs="Sylfaen"/>
          <w:b/>
          <w:sz w:val="20"/>
          <w:lang w:val="hy-AM"/>
        </w:rPr>
        <w:t xml:space="preserve"> </w:t>
      </w:r>
      <w:r w:rsidRPr="004F71AE">
        <w:rPr>
          <w:rFonts w:ascii="GHEA Grapalat" w:hAnsi="GHEA Grapalat" w:cs="Sylfaen"/>
          <w:b/>
          <w:sz w:val="20"/>
        </w:rPr>
        <w:t>ՊԱՏՐԱՍՏԵԼՈՒ</w:t>
      </w:r>
      <w:r w:rsidR="001C6F13">
        <w:rPr>
          <w:rFonts w:ascii="GHEA Grapalat" w:hAnsi="GHEA Grapalat" w:cs="Sylfaen"/>
          <w:b/>
          <w:sz w:val="20"/>
          <w:lang w:val="hy-AM"/>
        </w:rPr>
        <w:t xml:space="preserve"> </w:t>
      </w:r>
      <w:r w:rsidRPr="004F71AE">
        <w:rPr>
          <w:rFonts w:ascii="GHEA Grapalat" w:hAnsi="GHEA Grapalat" w:cs="Sylfaen"/>
          <w:b/>
          <w:sz w:val="20"/>
        </w:rPr>
        <w:t>ՀՐԱՀԱՆԳ</w:t>
      </w:r>
    </w:p>
    <w:p w:rsidR="00B80C21" w:rsidRPr="004F71AE" w:rsidRDefault="00B80C21" w:rsidP="00B80C21">
      <w:pPr>
        <w:ind w:firstLine="567"/>
        <w:jc w:val="both"/>
        <w:rPr>
          <w:rFonts w:ascii="GHEA Grapalat" w:hAnsi="GHEA Grapalat"/>
          <w:sz w:val="20"/>
          <w:lang w:val="af-ZA"/>
        </w:rPr>
      </w:pPr>
    </w:p>
    <w:p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1.</w:t>
      </w:r>
      <w:r w:rsidRPr="004F71AE">
        <w:rPr>
          <w:rFonts w:ascii="GHEA Grapalat" w:hAnsi="GHEA Grapalat"/>
          <w:sz w:val="20"/>
          <w:lang w:val="af-ZA"/>
        </w:rPr>
        <w:tab/>
      </w:r>
      <w:r w:rsidRPr="004F71AE">
        <w:rPr>
          <w:rFonts w:ascii="GHEA Grapalat" w:hAnsi="GHEA Grapalat" w:cs="Sylfaen"/>
          <w:sz w:val="20"/>
        </w:rPr>
        <w:t>Ընդհանուրդ</w:t>
      </w:r>
      <w:r w:rsidR="005D0B03" w:rsidRPr="004F71AE">
        <w:rPr>
          <w:rFonts w:ascii="GHEA Grapalat" w:hAnsi="GHEA Grapalat" w:cs="Sylfaen"/>
          <w:sz w:val="20"/>
          <w:lang w:val="af-ZA"/>
        </w:rPr>
        <w:t xml:space="preserve"> </w:t>
      </w:r>
      <w:r w:rsidRPr="004F71AE">
        <w:rPr>
          <w:rFonts w:ascii="GHEA Grapalat" w:hAnsi="GHEA Grapalat" w:cs="Sylfaen"/>
          <w:sz w:val="20"/>
        </w:rPr>
        <w:t>րույթներ</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sz w:val="20"/>
          <w:lang w:val="af-ZA"/>
        </w:rPr>
      </w:pPr>
      <w:r w:rsidRPr="004F71AE">
        <w:rPr>
          <w:rFonts w:ascii="GHEA Grapalat" w:hAnsi="GHEA Grapalat"/>
          <w:sz w:val="20"/>
          <w:lang w:val="af-ZA"/>
        </w:rPr>
        <w:t>2.</w:t>
      </w:r>
      <w:r w:rsidRPr="004F71AE">
        <w:rPr>
          <w:rFonts w:ascii="GHEA Grapalat" w:hAnsi="GHEA Grapalat"/>
          <w:sz w:val="20"/>
          <w:lang w:val="af-ZA"/>
        </w:rPr>
        <w:tab/>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005D0B03" w:rsidRPr="004F71AE">
        <w:rPr>
          <w:rFonts w:ascii="GHEA Grapalat" w:hAnsi="GHEA Grapalat" w:cs="Sylfae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sz w:val="20"/>
          <w:lang w:val="af-ZA"/>
        </w:rPr>
        <w:t>3.</w:t>
      </w:r>
      <w:r w:rsidRPr="004F71AE">
        <w:rPr>
          <w:rFonts w:ascii="GHEA Grapalat" w:hAnsi="GHEA Grapalat"/>
          <w:sz w:val="20"/>
          <w:lang w:val="af-ZA"/>
        </w:rPr>
        <w:tab/>
      </w:r>
      <w:r w:rsidRPr="004F71AE">
        <w:rPr>
          <w:rFonts w:ascii="GHEA Grapalat" w:hAnsi="GHEA Grapalat" w:cs="Sylfaen"/>
          <w:sz w:val="20"/>
        </w:rPr>
        <w:t>Հավելվածներ</w:t>
      </w:r>
      <w:r w:rsidRPr="004F71AE">
        <w:rPr>
          <w:rFonts w:ascii="GHEA Grapalat" w:hAnsi="GHEA Grapalat" w:cs="Times Armenian"/>
          <w:sz w:val="20"/>
          <w:lang w:val="af-ZA"/>
        </w:rPr>
        <w:t xml:space="preserve"> 1-7</w:t>
      </w:r>
      <w:r w:rsidRPr="004F71AE">
        <w:rPr>
          <w:rFonts w:ascii="GHEA Grapalat" w:hAnsi="GHEA Grapalat" w:cs="Times Armenian"/>
          <w:sz w:val="20"/>
          <w:lang w:val="af-ZA"/>
        </w:rPr>
        <w:tab/>
      </w: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p>
    <w:p w:rsidR="00B80C21" w:rsidRPr="004F71AE" w:rsidRDefault="00B80C21" w:rsidP="00B80C21">
      <w:pPr>
        <w:ind w:firstLine="1134"/>
        <w:jc w:val="both"/>
        <w:rPr>
          <w:rFonts w:ascii="GHEA Grapalat" w:hAnsi="GHEA Grapalat" w:cs="Times Armenian"/>
          <w:sz w:val="20"/>
          <w:lang w:val="af-ZA"/>
        </w:rPr>
      </w:pPr>
      <w:r w:rsidRPr="004F71AE">
        <w:rPr>
          <w:rFonts w:ascii="GHEA Grapalat" w:hAnsi="GHEA Grapalat" w:cs="Times Armenian"/>
          <w:sz w:val="20"/>
          <w:lang w:val="af-ZA"/>
        </w:rPr>
        <w:br w:type="page"/>
      </w:r>
      <w:r w:rsidRPr="004F71AE">
        <w:rPr>
          <w:rFonts w:ascii="GHEA Grapalat" w:hAnsi="GHEA Grapalat" w:cs="Times Armenian"/>
          <w:sz w:val="20"/>
          <w:lang w:val="af-ZA"/>
        </w:rPr>
        <w:lastRenderedPageBreak/>
        <w:tab/>
      </w:r>
    </w:p>
    <w:p w:rsidR="00B80C21" w:rsidRPr="004F71AE" w:rsidRDefault="005D0B03" w:rsidP="00B80C21">
      <w:pPr>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տրամադրվում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լրումն</w:t>
      </w:r>
      <w:r w:rsidRPr="004F71AE">
        <w:rPr>
          <w:rFonts w:ascii="GHEA Grapalat" w:hAnsi="GHEA Grapalat" w:cs="Sylfaen"/>
          <w:sz w:val="20"/>
          <w:lang w:val="af-ZA"/>
        </w:rPr>
        <w:t xml:space="preserve"> </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00BD4C5F" w:rsidRPr="004F71AE">
        <w:rPr>
          <w:rFonts w:ascii="GHEA Grapalat" w:hAnsi="GHEA Grapalat"/>
          <w:b/>
          <w:sz w:val="20"/>
          <w:szCs w:val="20"/>
          <w:lang w:val="af-ZA"/>
        </w:rPr>
        <w:t xml:space="preserve"> </w:t>
      </w:r>
      <w:r w:rsidR="00B80C21" w:rsidRPr="004F71AE">
        <w:rPr>
          <w:rFonts w:ascii="GHEA Grapalat" w:hAnsi="GHEA Grapalat" w:cs="Sylfaen"/>
          <w:sz w:val="20"/>
        </w:rPr>
        <w:t>ծածկա</w:t>
      </w:r>
      <w:r w:rsidR="00B80C21" w:rsidRPr="004F71AE">
        <w:rPr>
          <w:rFonts w:ascii="GHEA Grapalat" w:hAnsi="GHEA Grapalat" w:cs="Times Armenian"/>
          <w:sz w:val="20"/>
        </w:rPr>
        <w:t>գ</w:t>
      </w:r>
      <w:r w:rsidR="00B80C21" w:rsidRPr="004F71AE">
        <w:rPr>
          <w:rFonts w:ascii="GHEA Grapalat" w:hAnsi="GHEA Grapalat" w:cs="Sylfaen"/>
          <w:sz w:val="20"/>
        </w:rPr>
        <w:t>րովանցկացվող</w:t>
      </w:r>
      <w:r w:rsidR="001C6F13">
        <w:rPr>
          <w:rFonts w:ascii="GHEA Grapalat" w:hAnsi="GHEA Grapalat" w:cs="Sylfaen"/>
          <w:sz w:val="20"/>
          <w:lang w:val="hy-AM"/>
        </w:rPr>
        <w:t xml:space="preserve"> </w:t>
      </w:r>
      <w:r w:rsidR="001C6F13">
        <w:rPr>
          <w:rFonts w:ascii="GHEA Grapalat" w:hAnsi="GHEA Grapalat" w:cs="Sylfaen"/>
          <w:sz w:val="22"/>
          <w:szCs w:val="22"/>
        </w:rPr>
        <w:t>հրատապ</w:t>
      </w:r>
      <w:r w:rsidR="001C6F13" w:rsidRPr="00D440CF">
        <w:rPr>
          <w:rFonts w:ascii="GHEA Grapalat" w:hAnsi="GHEA Grapalat" w:cs="Sylfaen"/>
          <w:sz w:val="22"/>
          <w:szCs w:val="22"/>
          <w:lang w:val="af-ZA"/>
        </w:rPr>
        <w:t xml:space="preserve"> </w:t>
      </w:r>
      <w:r w:rsidR="001C6F13">
        <w:rPr>
          <w:rFonts w:ascii="GHEA Grapalat" w:hAnsi="GHEA Grapalat" w:cs="Sylfaen"/>
          <w:sz w:val="22"/>
          <w:szCs w:val="22"/>
        </w:rPr>
        <w:t>մեկ</w:t>
      </w:r>
      <w:r w:rsidR="001C6F13" w:rsidRPr="00D440CF">
        <w:rPr>
          <w:rFonts w:ascii="GHEA Grapalat" w:hAnsi="GHEA Grapalat" w:cs="Sylfaen"/>
          <w:sz w:val="22"/>
          <w:szCs w:val="22"/>
          <w:lang w:val="af-ZA"/>
        </w:rPr>
        <w:t xml:space="preserve"> </w:t>
      </w:r>
      <w:proofErr w:type="gramStart"/>
      <w:r w:rsidR="001C6F13">
        <w:rPr>
          <w:rFonts w:ascii="GHEA Grapalat" w:hAnsi="GHEA Grapalat" w:cs="Sylfaen"/>
          <w:sz w:val="22"/>
          <w:szCs w:val="22"/>
        </w:rPr>
        <w:t>անձ</w:t>
      </w:r>
      <w:r w:rsidR="001C6F13" w:rsidRPr="001C6F13">
        <w:rPr>
          <w:rFonts w:ascii="GHEA Grapalat" w:hAnsi="GHEA Grapalat" w:cs="Sylfaen"/>
          <w:sz w:val="20"/>
          <w:lang w:val="af-ZA"/>
        </w:rPr>
        <w:t xml:space="preserve"> </w:t>
      </w:r>
      <w:r w:rsidR="00B80C21" w:rsidRPr="004F71AE">
        <w:rPr>
          <w:rFonts w:ascii="GHEA Grapalat" w:hAnsi="GHEA Grapalat" w:cs="Times Armenian"/>
          <w:sz w:val="20"/>
          <w:lang w:val="af-ZA"/>
        </w:rPr>
        <w:t xml:space="preserve"> (</w:t>
      </w:r>
      <w:proofErr w:type="gramEnd"/>
      <w:r w:rsidR="00B80C21" w:rsidRPr="004F71AE">
        <w:rPr>
          <w:rFonts w:ascii="GHEA Grapalat" w:hAnsi="GHEA Grapalat" w:cs="Sylfaen"/>
          <w:sz w:val="20"/>
        </w:rPr>
        <w:t>այսուհետև</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ընթացակար</w:t>
      </w:r>
      <w:r w:rsidR="00B80C21" w:rsidRPr="004F71AE">
        <w:rPr>
          <w:rFonts w:ascii="GHEA Grapalat" w:hAnsi="GHEA Grapalat" w:cs="Times Armenian"/>
          <w:sz w:val="20"/>
        </w:rPr>
        <w:t>գ</w:t>
      </w:r>
      <w:r w:rsidR="00B80C21" w:rsidRPr="004F71AE">
        <w:rPr>
          <w:rFonts w:ascii="GHEA Grapalat" w:hAnsi="GHEA Grapalat" w:cs="Times Armenian"/>
          <w:sz w:val="20"/>
          <w:lang w:val="af-ZA"/>
        </w:rPr>
        <w:t xml:space="preserve">) </w:t>
      </w:r>
      <w:r w:rsidR="00B80C21" w:rsidRPr="004F71AE">
        <w:rPr>
          <w:rFonts w:ascii="GHEA Grapalat" w:hAnsi="GHEA Grapalat" w:cs="Sylfaen"/>
          <w:sz w:val="20"/>
        </w:rPr>
        <w:t>հայտարարության</w:t>
      </w:r>
      <w:r w:rsidR="00B80C21" w:rsidRPr="004F71AE">
        <w:rPr>
          <w:rFonts w:ascii="GHEA Grapalat" w:hAnsi="GHEA Grapalat" w:cs="Times Armenian"/>
          <w:sz w:val="20"/>
          <w:lang w:val="af-ZA"/>
        </w:rPr>
        <w:t>։</w:t>
      </w:r>
    </w:p>
    <w:p w:rsidR="005D0B03" w:rsidRPr="004F71AE" w:rsidRDefault="005D0B03" w:rsidP="005D0B03">
      <w:pPr>
        <w:jc w:val="both"/>
        <w:rPr>
          <w:rFonts w:ascii="GHEA Grapalat" w:hAnsi="GHEA Grapalat"/>
          <w:sz w:val="20"/>
          <w:lang w:val="af-ZA"/>
        </w:rPr>
      </w:pPr>
      <w:proofErr w:type="gramStart"/>
      <w:r w:rsidRPr="004F71AE">
        <w:rPr>
          <w:rFonts w:ascii="GHEA Grapalat" w:hAnsi="GHEA Grapalat" w:cs="Sylfaen"/>
          <w:sz w:val="20"/>
        </w:rPr>
        <w:t>ծածկա</w:t>
      </w:r>
      <w:r w:rsidRPr="004F71AE">
        <w:rPr>
          <w:rFonts w:ascii="GHEA Grapalat" w:hAnsi="GHEA Grapalat" w:cs="Times Armenian"/>
          <w:sz w:val="20"/>
        </w:rPr>
        <w:t>գ</w:t>
      </w:r>
      <w:r w:rsidRPr="004F71AE">
        <w:rPr>
          <w:rFonts w:ascii="GHEA Grapalat" w:hAnsi="GHEA Grapalat" w:cs="Sylfaen"/>
          <w:sz w:val="20"/>
        </w:rPr>
        <w:t>րով</w:t>
      </w:r>
      <w:proofErr w:type="gramEnd"/>
      <w:r w:rsidRPr="004F71AE">
        <w:rPr>
          <w:rFonts w:ascii="GHEA Grapalat" w:hAnsi="GHEA Grapalat"/>
          <w:sz w:val="20"/>
          <w:lang w:val="af-ZA"/>
        </w:rPr>
        <w:t xml:space="preserve"> </w:t>
      </w:r>
      <w:r w:rsidRPr="004F71AE">
        <w:rPr>
          <w:rFonts w:ascii="GHEA Grapalat" w:hAnsi="GHEA Grapalat" w:cs="Sylfaen"/>
          <w:sz w:val="20"/>
        </w:rPr>
        <w:t>անցկացվող</w:t>
      </w:r>
      <w:r w:rsidRPr="004F71AE">
        <w:rPr>
          <w:rFonts w:ascii="GHEA Grapalat" w:hAnsi="GHEA Grapalat" w:cs="Times Armenian"/>
          <w:sz w:val="20"/>
          <w:lang w:val="af-ZA"/>
        </w:rPr>
        <w:t xml:space="preserve"> </w:t>
      </w:r>
      <w:r w:rsidRPr="004F71AE">
        <w:rPr>
          <w:rFonts w:ascii="GHEA Grapalat" w:hAnsi="GHEA Grapalat" w:cs="Sylfaen"/>
          <w:sz w:val="20"/>
        </w:rPr>
        <w:t>բաց</w:t>
      </w:r>
      <w:r w:rsidRPr="004F71AE">
        <w:rPr>
          <w:rFonts w:ascii="GHEA Grapalat" w:hAnsi="GHEA Grapalat" w:cs="Times Armenian"/>
          <w:sz w:val="20"/>
          <w:lang w:val="af-ZA"/>
        </w:rPr>
        <w:t xml:space="preserve"> </w:t>
      </w:r>
      <w:r w:rsidRPr="004F71AE">
        <w:rPr>
          <w:rFonts w:ascii="GHEA Grapalat" w:hAnsi="GHEA Grapalat" w:cs="Times Armenian"/>
          <w:sz w:val="20"/>
        </w:rPr>
        <w:t>մրցույթ</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այսուհետև</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հայտարարության</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հրավերը</w:t>
      </w:r>
      <w:r w:rsidRPr="004F71AE">
        <w:rPr>
          <w:rFonts w:ascii="GHEA Grapalat" w:hAnsi="GHEA Grapalat" w:cs="Times Armenian"/>
          <w:sz w:val="20"/>
          <w:lang w:val="af-ZA"/>
        </w:rPr>
        <w:t xml:space="preserve"> </w:t>
      </w:r>
      <w:r w:rsidRPr="004F71AE">
        <w:rPr>
          <w:rFonts w:ascii="GHEA Grapalat" w:hAnsi="GHEA Grapalat" w:cs="Sylfaen"/>
          <w:sz w:val="20"/>
        </w:rPr>
        <w:t>կազմվել</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Sylfae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օրենսդրության</w:t>
      </w:r>
      <w:r w:rsidRPr="004F71AE">
        <w:rPr>
          <w:rFonts w:ascii="GHEA Grapalat" w:hAnsi="GHEA Grapalat" w:cs="Times Armenian"/>
          <w:sz w:val="20"/>
          <w:lang w:val="af-ZA"/>
        </w:rPr>
        <w:t xml:space="preserve">, </w:t>
      </w:r>
      <w:r w:rsidRPr="004F71AE">
        <w:rPr>
          <w:rFonts w:ascii="GHEA Grapalat" w:hAnsi="GHEA Grapalat" w:cs="Sylfaen"/>
          <w:sz w:val="20"/>
        </w:rPr>
        <w:t>այդ</w:t>
      </w:r>
      <w:r w:rsidRPr="004F71AE">
        <w:rPr>
          <w:rFonts w:ascii="GHEA Grapalat" w:hAnsi="GHEA Grapalat" w:cs="Times Armenian"/>
          <w:sz w:val="20"/>
          <w:lang w:val="af-ZA"/>
        </w:rPr>
        <w:t xml:space="preserve"> </w:t>
      </w:r>
      <w:r w:rsidRPr="004F71AE">
        <w:rPr>
          <w:rFonts w:ascii="GHEA Grapalat" w:hAnsi="GHEA Grapalat" w:cs="Sylfaen"/>
          <w:sz w:val="20"/>
        </w:rPr>
        <w:t>թվում</w:t>
      </w:r>
      <w:r w:rsidRPr="004F71AE">
        <w:rPr>
          <w:rFonts w:ascii="GHEA Grapalat" w:hAnsi="GHEA Grapalat" w:cs="Times Armenian"/>
          <w:sz w:val="20"/>
          <w:lang w:val="af-ZA"/>
        </w:rPr>
        <w:t>`</w:t>
      </w:r>
      <w:r w:rsidRPr="004F71AE">
        <w:rPr>
          <w:rFonts w:ascii="GHEA Grapalat" w:hAnsi="GHEA Grapalat"/>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օրենքի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Օրենք</w:t>
      </w:r>
      <w:r w:rsidRPr="004F71AE">
        <w:rPr>
          <w:rFonts w:ascii="GHEA Grapalat" w:hAnsi="GHEA Grapalat" w:cs="Times Armenian"/>
          <w:sz w:val="20"/>
          <w:lang w:val="af-ZA"/>
        </w:rPr>
        <w:t xml:space="preserve">), </w:t>
      </w:r>
      <w:r w:rsidRPr="004F71AE">
        <w:rPr>
          <w:rFonts w:ascii="GHEA Grapalat" w:hAnsi="GHEA Grapalat" w:cs="Sylfaen"/>
          <w:sz w:val="20"/>
        </w:rPr>
        <w:t>ՀՀ</w:t>
      </w:r>
      <w:r w:rsidRPr="004F71AE">
        <w:rPr>
          <w:rFonts w:ascii="GHEA Grapalat" w:hAnsi="GHEA Grapalat" w:cs="Times Armenian"/>
          <w:sz w:val="20"/>
          <w:lang w:val="af-ZA"/>
        </w:rPr>
        <w:t xml:space="preserve"> </w:t>
      </w:r>
      <w:r w:rsidRPr="004F71AE">
        <w:rPr>
          <w:rFonts w:ascii="GHEA Grapalat" w:hAnsi="GHEA Grapalat" w:cs="Sylfaen"/>
          <w:sz w:val="20"/>
        </w:rPr>
        <w:t>կառավարության</w:t>
      </w:r>
      <w:r w:rsidRPr="004F71AE">
        <w:rPr>
          <w:rFonts w:ascii="GHEA Grapalat" w:hAnsi="GHEA Grapalat" w:cs="Times Armenian"/>
          <w:sz w:val="20"/>
          <w:lang w:val="af-ZA"/>
        </w:rPr>
        <w:t xml:space="preserve"> 2017</w:t>
      </w:r>
      <w:r w:rsidRPr="004F71AE">
        <w:rPr>
          <w:rFonts w:ascii="GHEA Grapalat" w:hAnsi="GHEA Grapalat" w:cs="Sylfaen"/>
          <w:sz w:val="20"/>
        </w:rPr>
        <w:t>թ</w:t>
      </w:r>
      <w:r w:rsidRPr="004F71AE">
        <w:rPr>
          <w:rFonts w:ascii="GHEA Grapalat" w:hAnsi="GHEA Grapalat" w:cs="Times Armenian"/>
          <w:sz w:val="20"/>
          <w:lang w:val="af-ZA"/>
        </w:rPr>
        <w:t>. մայիսի 4-ի N 526-</w:t>
      </w:r>
      <w:r w:rsidRPr="004F71AE">
        <w:rPr>
          <w:rFonts w:ascii="GHEA Grapalat" w:hAnsi="GHEA Grapalat" w:cs="Sylfaen"/>
          <w:sz w:val="20"/>
        </w:rPr>
        <w:t>Ն</w:t>
      </w:r>
      <w:r w:rsidRPr="004F71AE">
        <w:rPr>
          <w:rFonts w:ascii="GHEA Grapalat" w:hAnsi="GHEA Grapalat" w:cs="Times Armenian"/>
          <w:sz w:val="20"/>
          <w:lang w:val="af-ZA"/>
        </w:rPr>
        <w:t xml:space="preserve"> </w:t>
      </w:r>
      <w:r w:rsidRPr="004F71AE">
        <w:rPr>
          <w:rFonts w:ascii="GHEA Grapalat" w:hAnsi="GHEA Grapalat" w:cs="Sylfaen"/>
          <w:sz w:val="20"/>
        </w:rPr>
        <w:t>որոշմամբ</w:t>
      </w:r>
      <w:r w:rsidRPr="004F71AE">
        <w:rPr>
          <w:rFonts w:ascii="GHEA Grapalat" w:hAnsi="GHEA Grapalat" w:cs="Times Armenian"/>
          <w:sz w:val="20"/>
          <w:lang w:val="af-ZA"/>
        </w:rPr>
        <w:t xml:space="preserve"> </w:t>
      </w:r>
      <w:r w:rsidRPr="004F71AE">
        <w:rPr>
          <w:rFonts w:ascii="GHEA Grapalat" w:hAnsi="GHEA Grapalat" w:cs="Sylfaen"/>
          <w:sz w:val="20"/>
        </w:rPr>
        <w:t>հաստատված</w:t>
      </w:r>
      <w:r w:rsidRPr="004F71AE">
        <w:rPr>
          <w:rFonts w:ascii="GHEA Grapalat" w:hAnsi="GHEA Grapalat" w:cs="Times Armenian"/>
          <w:sz w:val="20"/>
          <w:lang w:val="af-ZA"/>
        </w:rPr>
        <w:t xml:space="preserve"> «</w:t>
      </w:r>
      <w:r w:rsidRPr="004F71AE">
        <w:rPr>
          <w:rFonts w:ascii="GHEA Grapalat" w:hAnsi="GHEA Grapalat" w:cs="Sylfaen"/>
          <w:sz w:val="20"/>
        </w:rPr>
        <w:t>Գնումների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ործընթացի</w:t>
      </w:r>
      <w:r w:rsidRPr="004F71AE">
        <w:rPr>
          <w:rFonts w:ascii="GHEA Grapalat" w:hAnsi="GHEA Grapalat" w:cs="Times Armenian"/>
          <w:sz w:val="20"/>
          <w:lang w:val="af-ZA"/>
        </w:rPr>
        <w:t xml:space="preserve"> </w:t>
      </w:r>
      <w:r w:rsidRPr="004F71AE">
        <w:rPr>
          <w:rFonts w:ascii="GHEA Grapalat" w:hAnsi="GHEA Grapalat" w:cs="Sylfaen"/>
          <w:sz w:val="20"/>
        </w:rPr>
        <w:t>կազմակերպման</w:t>
      </w:r>
      <w:r w:rsidRPr="004F71AE">
        <w:rPr>
          <w:rFonts w:ascii="GHEA Grapalat" w:hAnsi="GHEA Grapalat"/>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Կար</w:t>
      </w:r>
      <w:r w:rsidRPr="004F71AE">
        <w:rPr>
          <w:rFonts w:ascii="GHEA Grapalat" w:hAnsi="GHEA Grapalat" w:cs="Times Armenian"/>
          <w:sz w:val="20"/>
        </w:rPr>
        <w:t>գ</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այլ</w:t>
      </w:r>
      <w:r w:rsidRPr="004F71AE">
        <w:rPr>
          <w:rFonts w:ascii="GHEA Grapalat" w:hAnsi="GHEA Grapalat" w:cs="Times Armenian"/>
          <w:sz w:val="20"/>
          <w:lang w:val="af-ZA"/>
        </w:rPr>
        <w:t xml:space="preserve"> </w:t>
      </w:r>
      <w:r w:rsidRPr="004F71AE">
        <w:rPr>
          <w:rFonts w:ascii="GHEA Grapalat" w:hAnsi="GHEA Grapalat" w:cs="Sylfaen"/>
          <w:sz w:val="20"/>
        </w:rPr>
        <w:t>իրավական</w:t>
      </w:r>
      <w:r w:rsidRPr="004F71AE">
        <w:rPr>
          <w:rFonts w:ascii="GHEA Grapalat" w:hAnsi="GHEA Grapalat" w:cs="Times Armenian"/>
          <w:sz w:val="20"/>
          <w:lang w:val="af-ZA"/>
        </w:rPr>
        <w:t xml:space="preserve"> </w:t>
      </w:r>
      <w:r w:rsidRPr="004F71AE">
        <w:rPr>
          <w:rFonts w:ascii="GHEA Grapalat" w:hAnsi="GHEA Grapalat" w:cs="Sylfaen"/>
          <w:sz w:val="20"/>
        </w:rPr>
        <w:t>ակտերի</w:t>
      </w:r>
      <w:r w:rsidRPr="004F71AE">
        <w:rPr>
          <w:rFonts w:ascii="GHEA Grapalat" w:hAnsi="GHEA Grapalat" w:cs="Times Armenian"/>
          <w:sz w:val="20"/>
          <w:lang w:val="af-ZA"/>
        </w:rPr>
        <w:t xml:space="preserve"> </w:t>
      </w:r>
      <w:r w:rsidRPr="004F71AE">
        <w:rPr>
          <w:rFonts w:ascii="GHEA Grapalat" w:hAnsi="GHEA Grapalat" w:cs="Sylfaen"/>
          <w:sz w:val="20"/>
        </w:rPr>
        <w:t>պահանջներին</w:t>
      </w:r>
      <w:r w:rsidRPr="004F71AE">
        <w:rPr>
          <w:rFonts w:ascii="GHEA Grapalat" w:hAnsi="GHEA Grapalat" w:cs="Times Armenian"/>
          <w:sz w:val="20"/>
          <w:lang w:val="af-ZA"/>
        </w:rPr>
        <w:t xml:space="preserve"> </w:t>
      </w:r>
      <w:r w:rsidRPr="004F71AE">
        <w:rPr>
          <w:rFonts w:ascii="GHEA Grapalat" w:hAnsi="GHEA Grapalat" w:cs="Sylfaen"/>
          <w:sz w:val="20"/>
        </w:rPr>
        <w:t>համապատասխան</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նպատակ</w:t>
      </w:r>
      <w:r w:rsidRPr="004F71AE">
        <w:rPr>
          <w:rFonts w:ascii="GHEA Grapalat" w:hAnsi="GHEA Grapalat" w:cs="Times Armenian"/>
          <w:sz w:val="20"/>
          <w:lang w:val="af-ZA"/>
        </w:rPr>
        <w:t xml:space="preserve"> </w:t>
      </w:r>
      <w:r w:rsidRPr="004F71AE">
        <w:rPr>
          <w:rFonts w:ascii="GHEA Grapalat" w:hAnsi="GHEA Grapalat" w:cs="Sylfaen"/>
          <w:sz w:val="20"/>
        </w:rPr>
        <w:t>ունի</w:t>
      </w:r>
      <w:r w:rsidRPr="004F71AE">
        <w:rPr>
          <w:rFonts w:ascii="GHEA Grapalat" w:hAnsi="GHEA Grapalat" w:cs="Sylfaen"/>
          <w:sz w:val="20"/>
          <w:lang w:val="af-ZA"/>
        </w:rPr>
        <w:t xml:space="preserve"> </w:t>
      </w:r>
      <w:r w:rsidR="00B80C21" w:rsidRPr="004F71AE">
        <w:rPr>
          <w:rFonts w:ascii="GHEA Grapalat" w:hAnsi="GHEA Grapalat"/>
          <w:sz w:val="20"/>
          <w:lang w:val="af-ZA"/>
        </w:rPr>
        <w:t>«</w:t>
      </w:r>
      <w:r w:rsidR="00601E29">
        <w:rPr>
          <w:rFonts w:ascii="GHEA Grapalat" w:hAnsi="GHEA Grapalat"/>
          <w:b/>
          <w:sz w:val="20"/>
          <w:szCs w:val="20"/>
          <w:lang w:val="af-ZA"/>
        </w:rPr>
        <w:t>Արտաշավանի Գ. Ասատրյանի անվան միջնակարգ դպրոց</w:t>
      </w:r>
      <w:r w:rsidR="009C05A3" w:rsidRPr="004F71AE">
        <w:rPr>
          <w:rFonts w:ascii="GHEA Grapalat" w:hAnsi="GHEA Grapalat"/>
          <w:b/>
          <w:sz w:val="20"/>
          <w:szCs w:val="20"/>
          <w:lang w:val="af-ZA"/>
        </w:rPr>
        <w:t xml:space="preserve"> ՊՈԱԿ</w:t>
      </w:r>
      <w:r w:rsidR="00B80C21" w:rsidRPr="004F71AE">
        <w:rPr>
          <w:rFonts w:ascii="GHEA Grapalat" w:hAnsi="GHEA Grapalat"/>
          <w:sz w:val="20"/>
          <w:lang w:val="af-ZA"/>
        </w:rPr>
        <w:t>»-</w:t>
      </w:r>
      <w:r w:rsidR="00B80C21" w:rsidRPr="004F71AE">
        <w:rPr>
          <w:rFonts w:ascii="GHEA Grapalat" w:hAnsi="GHEA Grapalat"/>
          <w:sz w:val="20"/>
        </w:rPr>
        <w:t>ի</w:t>
      </w:r>
      <w:r w:rsidRPr="004F71AE">
        <w:rPr>
          <w:rFonts w:ascii="GHEA Grapalat" w:hAnsi="GHEA Grapalat"/>
          <w:sz w:val="20"/>
          <w:lang w:val="af-ZA"/>
        </w:rPr>
        <w:t xml:space="preserve"> </w:t>
      </w:r>
      <w:r w:rsidRPr="004F71AE">
        <w:rPr>
          <w:rFonts w:ascii="GHEA Grapalat" w:hAnsi="GHEA Grapalat" w:cs="Times Armenian"/>
          <w:sz w:val="20"/>
          <w:lang w:val="af-ZA"/>
        </w:rPr>
        <w:t>(</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պատվիրատու</w:t>
      </w:r>
      <w:r w:rsidRPr="004F71AE">
        <w:rPr>
          <w:rFonts w:ascii="GHEA Grapalat" w:hAnsi="GHEA Grapalat" w:cs="Times Armenian"/>
          <w:sz w:val="20"/>
          <w:lang w:val="af-ZA"/>
        </w:rPr>
        <w:t xml:space="preserve">) </w:t>
      </w:r>
      <w:r w:rsidRPr="004F71AE">
        <w:rPr>
          <w:rFonts w:ascii="GHEA Grapalat" w:hAnsi="GHEA Grapalat" w:cs="Sylfaen"/>
          <w:sz w:val="20"/>
        </w:rPr>
        <w:t>կողմից</w:t>
      </w:r>
      <w:r w:rsidRPr="004F71AE">
        <w:rPr>
          <w:rFonts w:ascii="GHEA Grapalat" w:hAnsi="GHEA Grapalat" w:cs="Times Armenian"/>
          <w:sz w:val="20"/>
          <w:lang w:val="af-ZA"/>
        </w:rPr>
        <w:t xml:space="preserve"> </w:t>
      </w:r>
      <w:r w:rsidRPr="004F71AE">
        <w:rPr>
          <w:rFonts w:ascii="GHEA Grapalat" w:hAnsi="GHEA Grapalat" w:cs="Sylfaen"/>
          <w:sz w:val="20"/>
        </w:rPr>
        <w:t>հայտարարված</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ին</w:t>
      </w:r>
      <w:r w:rsidRPr="004F71AE">
        <w:rPr>
          <w:rFonts w:ascii="GHEA Grapalat" w:hAnsi="GHEA Grapalat" w:cs="Sylfaen"/>
          <w:sz w:val="20"/>
          <w:lang w:val="af-ZA"/>
        </w:rPr>
        <w:t xml:space="preserve"> </w:t>
      </w:r>
      <w:r w:rsidRPr="004F71AE">
        <w:rPr>
          <w:rFonts w:ascii="GHEA Grapalat" w:hAnsi="GHEA Grapalat" w:cs="Sylfaen"/>
          <w:sz w:val="20"/>
        </w:rPr>
        <w:t>մասնակցելու</w:t>
      </w:r>
      <w:r w:rsidRPr="004F71AE">
        <w:rPr>
          <w:rFonts w:ascii="GHEA Grapalat" w:hAnsi="GHEA Grapalat" w:cs="Times Armenian"/>
          <w:sz w:val="20"/>
          <w:lang w:val="af-ZA"/>
        </w:rPr>
        <w:t xml:space="preserve"> </w:t>
      </w:r>
      <w:r w:rsidRPr="004F71AE">
        <w:rPr>
          <w:rFonts w:ascii="GHEA Grapalat" w:hAnsi="GHEA Grapalat" w:cs="Sylfaen"/>
          <w:sz w:val="20"/>
        </w:rPr>
        <w:t>մտադրություն</w:t>
      </w:r>
      <w:r w:rsidRPr="004F71AE">
        <w:rPr>
          <w:rFonts w:ascii="GHEA Grapalat" w:hAnsi="GHEA Grapalat" w:cs="Times Armenian"/>
          <w:sz w:val="20"/>
          <w:lang w:val="af-ZA"/>
        </w:rPr>
        <w:t xml:space="preserve"> </w:t>
      </w:r>
      <w:r w:rsidRPr="004F71AE">
        <w:rPr>
          <w:rFonts w:ascii="GHEA Grapalat" w:hAnsi="GHEA Grapalat" w:cs="Sylfaen"/>
          <w:sz w:val="20"/>
        </w:rPr>
        <w:t>ունեցող</w:t>
      </w:r>
      <w:r w:rsidRPr="004F71AE">
        <w:rPr>
          <w:rFonts w:ascii="GHEA Grapalat" w:hAnsi="GHEA Grapalat" w:cs="Times Armenian"/>
          <w:sz w:val="20"/>
          <w:lang w:val="af-ZA"/>
        </w:rPr>
        <w:t xml:space="preserve"> </w:t>
      </w:r>
      <w:r w:rsidRPr="004F71AE">
        <w:rPr>
          <w:rFonts w:ascii="GHEA Grapalat" w:hAnsi="GHEA Grapalat" w:cs="Sylfaen"/>
          <w:sz w:val="20"/>
        </w:rPr>
        <w:t>անձանց</w:t>
      </w:r>
      <w:r w:rsidRPr="004F71AE">
        <w:rPr>
          <w:rFonts w:ascii="GHEA Grapalat" w:hAnsi="GHEA Grapalat" w:cs="Times Armenian"/>
          <w:sz w:val="20"/>
          <w:lang w:val="af-ZA"/>
        </w:rPr>
        <w:t xml:space="preserve"> (</w:t>
      </w:r>
      <w:r w:rsidRPr="004F71AE">
        <w:rPr>
          <w:rFonts w:ascii="GHEA Grapalat" w:hAnsi="GHEA Grapalat" w:cs="Sylfaen"/>
          <w:sz w:val="20"/>
        </w:rPr>
        <w:t>այսուհետ</w:t>
      </w:r>
      <w:r w:rsidRPr="004F71AE">
        <w:rPr>
          <w:rFonts w:ascii="GHEA Grapalat" w:hAnsi="GHEA Grapalat" w:cs="Times Armenian"/>
          <w:sz w:val="20"/>
          <w:lang w:val="af-ZA"/>
        </w:rPr>
        <w:t xml:space="preserve">`  </w:t>
      </w:r>
      <w:r w:rsidRPr="004F71AE">
        <w:rPr>
          <w:rFonts w:ascii="GHEA Grapalat" w:hAnsi="GHEA Grapalat" w:cs="Sylfaen"/>
          <w:sz w:val="20"/>
        </w:rPr>
        <w:t>մասնակից</w:t>
      </w:r>
      <w:r w:rsidRPr="004F71AE">
        <w:rPr>
          <w:rFonts w:ascii="GHEA Grapalat" w:hAnsi="GHEA Grapalat" w:cs="Times Armenian"/>
          <w:sz w:val="20"/>
          <w:lang w:val="af-ZA"/>
        </w:rPr>
        <w:t xml:space="preserve">) </w:t>
      </w:r>
      <w:r w:rsidRPr="004F71AE">
        <w:rPr>
          <w:rFonts w:ascii="GHEA Grapalat" w:hAnsi="GHEA Grapalat" w:cs="Sylfaen"/>
          <w:sz w:val="20"/>
        </w:rPr>
        <w:t>տեղեկացնելու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պայմանների</w:t>
      </w:r>
      <w:r w:rsidRPr="004F71AE">
        <w:rPr>
          <w:rFonts w:ascii="GHEA Grapalat" w:hAnsi="GHEA Grapalat" w:cs="Times Armenian"/>
          <w:sz w:val="20"/>
          <w:lang w:val="af-ZA"/>
        </w:rPr>
        <w:t xml:space="preserve">` </w:t>
      </w:r>
      <w:r w:rsidRPr="004F71AE">
        <w:rPr>
          <w:rFonts w:ascii="GHEA Grapalat" w:hAnsi="GHEA Grapalat" w:cs="Times Armenian"/>
          <w:sz w:val="20"/>
        </w:rPr>
        <w:t>գ</w:t>
      </w:r>
      <w:r w:rsidRPr="004F71AE">
        <w:rPr>
          <w:rFonts w:ascii="GHEA Grapalat" w:hAnsi="GHEA Grapalat" w:cs="Sylfaen"/>
          <w:sz w:val="20"/>
        </w:rPr>
        <w:t>նման</w:t>
      </w:r>
      <w:r w:rsidRPr="004F71AE">
        <w:rPr>
          <w:rFonts w:ascii="GHEA Grapalat" w:hAnsi="GHEA Grapalat" w:cs="Times Armenian"/>
          <w:sz w:val="20"/>
          <w:lang w:val="af-ZA"/>
        </w:rPr>
        <w:t xml:space="preserve"> </w:t>
      </w:r>
      <w:r w:rsidRPr="004F71AE">
        <w:rPr>
          <w:rFonts w:ascii="GHEA Grapalat" w:hAnsi="GHEA Grapalat" w:cs="Sylfaen"/>
          <w:sz w:val="20"/>
        </w:rPr>
        <w:t>առարկայի</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անցկացման</w:t>
      </w:r>
      <w:r w:rsidRPr="004F71AE">
        <w:rPr>
          <w:rFonts w:ascii="GHEA Grapalat" w:hAnsi="GHEA Grapalat" w:cs="Times Armenian"/>
          <w:sz w:val="20"/>
          <w:lang w:val="af-ZA"/>
        </w:rPr>
        <w:t xml:space="preserve">, </w:t>
      </w:r>
      <w:r w:rsidRPr="004F71AE">
        <w:rPr>
          <w:rFonts w:ascii="GHEA Grapalat" w:hAnsi="GHEA Grapalat" w:cs="Sylfaen"/>
          <w:sz w:val="20"/>
          <w:lang w:val="hy-AM"/>
        </w:rPr>
        <w:t>ընտրված մասնակցին</w:t>
      </w:r>
      <w:r w:rsidRPr="004F71AE">
        <w:rPr>
          <w:rFonts w:ascii="GHEA Grapalat" w:hAnsi="GHEA Grapalat" w:cs="Times Armenian"/>
          <w:sz w:val="20"/>
          <w:lang w:val="af-ZA"/>
        </w:rPr>
        <w:t xml:space="preserve"> </w:t>
      </w:r>
      <w:r w:rsidRPr="004F71AE">
        <w:rPr>
          <w:rFonts w:ascii="GHEA Grapalat" w:hAnsi="GHEA Grapalat" w:cs="Sylfaen"/>
          <w:sz w:val="20"/>
        </w:rPr>
        <w:t>որոշելու</w:t>
      </w:r>
      <w:r w:rsidRPr="004F71AE">
        <w:rPr>
          <w:rFonts w:ascii="GHEA Grapalat" w:hAnsi="GHEA Grapalat" w:cs="Times Armenian"/>
          <w:sz w:val="20"/>
          <w:lang w:val="af-ZA"/>
        </w:rPr>
        <w:t xml:space="preserve"> </w:t>
      </w:r>
      <w:r w:rsidRPr="004F71AE">
        <w:rPr>
          <w:rFonts w:ascii="GHEA Grapalat" w:hAnsi="GHEA Grapalat" w:cs="Sylfaen"/>
          <w:sz w:val="20"/>
        </w:rPr>
        <w:t>և</w:t>
      </w:r>
      <w:r w:rsidRPr="004F71AE">
        <w:rPr>
          <w:rFonts w:ascii="GHEA Grapalat" w:hAnsi="GHEA Grapalat" w:cs="Times Armenian"/>
          <w:sz w:val="20"/>
          <w:lang w:val="af-ZA"/>
        </w:rPr>
        <w:t xml:space="preserve"> </w:t>
      </w:r>
      <w:r w:rsidRPr="004F71AE">
        <w:rPr>
          <w:rFonts w:ascii="GHEA Grapalat" w:hAnsi="GHEA Grapalat" w:cs="Sylfaen"/>
          <w:sz w:val="20"/>
        </w:rPr>
        <w:t>նրա</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պայմանա</w:t>
      </w:r>
      <w:r w:rsidRPr="004F71AE">
        <w:rPr>
          <w:rFonts w:ascii="GHEA Grapalat" w:hAnsi="GHEA Grapalat" w:cs="Times Armenian"/>
          <w:sz w:val="20"/>
        </w:rPr>
        <w:t>գ</w:t>
      </w:r>
      <w:r w:rsidRPr="004F71AE">
        <w:rPr>
          <w:rFonts w:ascii="GHEA Grapalat" w:hAnsi="GHEA Grapalat" w:cs="Sylfaen"/>
          <w:sz w:val="20"/>
        </w:rPr>
        <w:t>իր</w:t>
      </w:r>
      <w:r w:rsidRPr="004F71AE">
        <w:rPr>
          <w:rFonts w:ascii="GHEA Grapalat" w:hAnsi="GHEA Grapalat" w:cs="Times Armenian"/>
          <w:sz w:val="20"/>
          <w:lang w:val="af-ZA"/>
        </w:rPr>
        <w:t xml:space="preserve"> </w:t>
      </w:r>
      <w:r w:rsidRPr="004F71AE">
        <w:rPr>
          <w:rFonts w:ascii="GHEA Grapalat" w:hAnsi="GHEA Grapalat" w:cs="Sylfaen"/>
          <w:sz w:val="20"/>
        </w:rPr>
        <w:t>կնքելու</w:t>
      </w:r>
      <w:r w:rsidRPr="004F71AE">
        <w:rPr>
          <w:rFonts w:ascii="GHEA Grapalat" w:hAnsi="GHEA Grapalat" w:cs="Times Armenian"/>
          <w:sz w:val="20"/>
          <w:lang w:val="af-ZA"/>
        </w:rPr>
        <w:t xml:space="preserve"> </w:t>
      </w:r>
      <w:r w:rsidRPr="004F71AE">
        <w:rPr>
          <w:rFonts w:ascii="GHEA Grapalat" w:hAnsi="GHEA Grapalat" w:cs="Sylfaen"/>
          <w:sz w:val="20"/>
        </w:rPr>
        <w:t>մասին</w:t>
      </w:r>
      <w:r w:rsidRPr="004F71AE">
        <w:rPr>
          <w:rFonts w:ascii="GHEA Grapalat" w:hAnsi="GHEA Grapalat" w:cs="Times Armenian"/>
          <w:sz w:val="20"/>
          <w:lang w:val="af-ZA"/>
        </w:rPr>
        <w:t xml:space="preserve">, </w:t>
      </w:r>
      <w:r w:rsidRPr="004F71AE">
        <w:rPr>
          <w:rFonts w:ascii="GHEA Grapalat" w:hAnsi="GHEA Grapalat" w:cs="Sylfaen"/>
          <w:sz w:val="20"/>
        </w:rPr>
        <w:t>ինչպես</w:t>
      </w:r>
      <w:r w:rsidRPr="004F71AE">
        <w:rPr>
          <w:rFonts w:ascii="GHEA Grapalat" w:hAnsi="GHEA Grapalat" w:cs="Times Armenian"/>
          <w:sz w:val="20"/>
          <w:lang w:val="af-ZA"/>
        </w:rPr>
        <w:t xml:space="preserve"> </w:t>
      </w:r>
      <w:r w:rsidRPr="004F71AE">
        <w:rPr>
          <w:rFonts w:ascii="GHEA Grapalat" w:hAnsi="GHEA Grapalat" w:cs="Sylfaen"/>
          <w:sz w:val="20"/>
        </w:rPr>
        <w:t>նաև</w:t>
      </w:r>
      <w:r w:rsidRPr="004F71AE">
        <w:rPr>
          <w:rFonts w:ascii="GHEA Grapalat" w:hAnsi="GHEA Grapalat" w:cs="Times Armenian"/>
          <w:sz w:val="20"/>
          <w:lang w:val="af-ZA"/>
        </w:rPr>
        <w:t xml:space="preserve"> </w:t>
      </w:r>
      <w:r w:rsidRPr="004F71AE">
        <w:rPr>
          <w:rFonts w:ascii="GHEA Grapalat" w:hAnsi="GHEA Grapalat" w:cs="Sylfaen"/>
          <w:sz w:val="20"/>
        </w:rPr>
        <w:t>օժանդակելու</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հայտը</w:t>
      </w:r>
      <w:r w:rsidRPr="004F71AE">
        <w:rPr>
          <w:rFonts w:ascii="GHEA Grapalat" w:hAnsi="GHEA Grapalat" w:cs="Times Armenian"/>
          <w:sz w:val="20"/>
          <w:lang w:val="af-ZA"/>
        </w:rPr>
        <w:t xml:space="preserve"> </w:t>
      </w:r>
      <w:r w:rsidRPr="004F71AE">
        <w:rPr>
          <w:rFonts w:ascii="GHEA Grapalat" w:hAnsi="GHEA Grapalat" w:cs="Sylfaen"/>
          <w:sz w:val="20"/>
        </w:rPr>
        <w:t>պատրաստելիս</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sz w:val="20"/>
          <w:lang w:val="af-ZA"/>
        </w:rPr>
      </w:pPr>
      <w:r w:rsidRPr="004F71AE">
        <w:rPr>
          <w:rFonts w:ascii="GHEA Grapalat" w:hAnsi="GHEA Grapalat" w:cs="Sylfaen"/>
          <w:sz w:val="20"/>
        </w:rPr>
        <w:t>Հայտեր</w:t>
      </w:r>
      <w:r w:rsidRPr="004F71AE">
        <w:rPr>
          <w:rFonts w:ascii="GHEA Grapalat" w:hAnsi="GHEA Grapalat" w:cs="Times Armenian"/>
          <w:sz w:val="20"/>
          <w:lang w:val="af-ZA"/>
        </w:rPr>
        <w:t xml:space="preserve"> </w:t>
      </w:r>
      <w:r w:rsidRPr="004F71AE">
        <w:rPr>
          <w:rFonts w:ascii="GHEA Grapalat" w:hAnsi="GHEA Grapalat" w:cs="Sylfaen"/>
          <w:sz w:val="20"/>
        </w:rPr>
        <w:t>կարող</w:t>
      </w:r>
      <w:r w:rsidRPr="004F71AE">
        <w:rPr>
          <w:rFonts w:ascii="GHEA Grapalat" w:hAnsi="GHEA Grapalat" w:cs="Times Armenian"/>
          <w:sz w:val="20"/>
          <w:lang w:val="af-ZA"/>
        </w:rPr>
        <w:t xml:space="preserve"> </w:t>
      </w:r>
      <w:r w:rsidRPr="004F71AE">
        <w:rPr>
          <w:rFonts w:ascii="GHEA Grapalat" w:hAnsi="GHEA Grapalat" w:cs="Sylfaen"/>
          <w:sz w:val="20"/>
        </w:rPr>
        <w:t>են</w:t>
      </w:r>
      <w:r w:rsidRPr="004F71AE">
        <w:rPr>
          <w:rFonts w:ascii="GHEA Grapalat" w:hAnsi="GHEA Grapalat" w:cs="Times Armenian"/>
          <w:sz w:val="20"/>
          <w:lang w:val="af-ZA"/>
        </w:rPr>
        <w:t xml:space="preserve"> </w:t>
      </w:r>
      <w:r w:rsidRPr="004F71AE">
        <w:rPr>
          <w:rFonts w:ascii="GHEA Grapalat" w:hAnsi="GHEA Grapalat" w:cs="Sylfaen"/>
          <w:sz w:val="20"/>
        </w:rPr>
        <w:t>ներկայացնել</w:t>
      </w:r>
      <w:r w:rsidRPr="004F71AE">
        <w:rPr>
          <w:rFonts w:ascii="GHEA Grapalat" w:hAnsi="GHEA Grapalat" w:cs="Times Armenian"/>
          <w:sz w:val="20"/>
          <w:lang w:val="af-ZA"/>
        </w:rPr>
        <w:t xml:space="preserve"> </w:t>
      </w:r>
      <w:r w:rsidRPr="004F71AE">
        <w:rPr>
          <w:rFonts w:ascii="GHEA Grapalat" w:hAnsi="GHEA Grapalat" w:cs="Sylfaen"/>
          <w:sz w:val="20"/>
        </w:rPr>
        <w:t>բոլոր</w:t>
      </w:r>
      <w:r w:rsidRPr="004F71AE">
        <w:rPr>
          <w:rFonts w:ascii="GHEA Grapalat" w:hAnsi="GHEA Grapalat" w:cs="Sylfaen"/>
          <w:sz w:val="20"/>
          <w:lang w:val="af-ZA"/>
        </w:rPr>
        <w:t xml:space="preserve"> </w:t>
      </w:r>
      <w:r w:rsidRPr="004F71AE">
        <w:rPr>
          <w:rFonts w:ascii="GHEA Grapalat" w:hAnsi="GHEA Grapalat" w:cs="Sylfaen"/>
          <w:sz w:val="20"/>
        </w:rPr>
        <w:t>անձիք</w:t>
      </w:r>
      <w:r w:rsidRPr="004F71AE">
        <w:rPr>
          <w:rFonts w:ascii="GHEA Grapalat" w:hAnsi="GHEA Grapalat" w:cs="Times Armenian"/>
          <w:sz w:val="20"/>
          <w:lang w:val="af-ZA"/>
        </w:rPr>
        <w:t xml:space="preserve">, </w:t>
      </w:r>
      <w:r w:rsidRPr="004F71AE">
        <w:rPr>
          <w:rFonts w:ascii="GHEA Grapalat" w:hAnsi="GHEA Grapalat" w:cs="Sylfaen"/>
          <w:sz w:val="20"/>
        </w:rPr>
        <w:t>անկախ</w:t>
      </w:r>
      <w:r w:rsidRPr="004F71AE">
        <w:rPr>
          <w:rFonts w:ascii="GHEA Grapalat" w:hAnsi="GHEA Grapalat" w:cs="Times Armenian"/>
          <w:sz w:val="20"/>
          <w:lang w:val="af-ZA"/>
        </w:rPr>
        <w:t xml:space="preserve"> </w:t>
      </w:r>
      <w:r w:rsidRPr="004F71AE">
        <w:rPr>
          <w:rFonts w:ascii="GHEA Grapalat" w:hAnsi="GHEA Grapalat" w:cs="Sylfaen"/>
          <w:sz w:val="20"/>
        </w:rPr>
        <w:t>նրանց</w:t>
      </w:r>
      <w:r w:rsidRPr="004F71AE">
        <w:rPr>
          <w:rFonts w:ascii="GHEA Grapalat" w:hAnsi="GHEA Grapalat" w:cs="Times Armenian"/>
          <w:sz w:val="20"/>
          <w:lang w:val="af-ZA"/>
        </w:rPr>
        <w:t xml:space="preserve">` </w:t>
      </w:r>
      <w:r w:rsidRPr="004F71AE">
        <w:rPr>
          <w:rFonts w:ascii="GHEA Grapalat" w:hAnsi="GHEA Grapalat" w:cs="Sylfaen"/>
          <w:sz w:val="20"/>
        </w:rPr>
        <w:t>օտարերկրյա</w:t>
      </w:r>
      <w:r w:rsidRPr="004F71AE">
        <w:rPr>
          <w:rFonts w:ascii="GHEA Grapalat" w:hAnsi="GHEA Grapalat" w:cs="Times Armenian"/>
          <w:sz w:val="20"/>
          <w:lang w:val="af-ZA"/>
        </w:rPr>
        <w:t xml:space="preserve"> </w:t>
      </w:r>
      <w:r w:rsidRPr="004F71AE">
        <w:rPr>
          <w:rFonts w:ascii="GHEA Grapalat" w:hAnsi="GHEA Grapalat" w:cs="Sylfaen"/>
          <w:sz w:val="20"/>
        </w:rPr>
        <w:t>ֆիզիկական</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կազմակերպություն</w:t>
      </w:r>
      <w:r w:rsidRPr="004F71AE">
        <w:rPr>
          <w:rFonts w:ascii="GHEA Grapalat" w:hAnsi="GHEA Grapalat" w:cs="Times Armenian"/>
          <w:sz w:val="20"/>
          <w:lang w:val="af-ZA"/>
        </w:rPr>
        <w:t xml:space="preserve">, </w:t>
      </w:r>
      <w:r w:rsidRPr="004F71AE">
        <w:rPr>
          <w:rFonts w:ascii="GHEA Grapalat" w:hAnsi="GHEA Grapalat" w:cs="Sylfaen"/>
          <w:sz w:val="20"/>
        </w:rPr>
        <w:t>քաղաքացիություն</w:t>
      </w:r>
      <w:r w:rsidRPr="004F71AE">
        <w:rPr>
          <w:rFonts w:ascii="GHEA Grapalat" w:hAnsi="GHEA Grapalat" w:cs="Times Armenian"/>
          <w:sz w:val="20"/>
          <w:lang w:val="af-ZA"/>
        </w:rPr>
        <w:t xml:space="preserve"> </w:t>
      </w:r>
      <w:r w:rsidRPr="004F71AE">
        <w:rPr>
          <w:rFonts w:ascii="GHEA Grapalat" w:hAnsi="GHEA Grapalat" w:cs="Sylfaen"/>
          <w:sz w:val="20"/>
        </w:rPr>
        <w:t>չունեցող</w:t>
      </w:r>
      <w:r w:rsidRPr="004F71AE">
        <w:rPr>
          <w:rFonts w:ascii="GHEA Grapalat" w:hAnsi="GHEA Grapalat" w:cs="Times Armenian"/>
          <w:sz w:val="20"/>
          <w:lang w:val="af-ZA"/>
        </w:rPr>
        <w:t xml:space="preserve"> </w:t>
      </w:r>
      <w:r w:rsidRPr="004F71AE">
        <w:rPr>
          <w:rFonts w:ascii="GHEA Grapalat" w:hAnsi="GHEA Grapalat" w:cs="Sylfaen"/>
          <w:sz w:val="20"/>
        </w:rPr>
        <w:t>անձ</w:t>
      </w:r>
      <w:r w:rsidRPr="004F71AE">
        <w:rPr>
          <w:rFonts w:ascii="GHEA Grapalat" w:hAnsi="GHEA Grapalat" w:cs="Times Armenian"/>
          <w:sz w:val="20"/>
          <w:lang w:val="af-ZA"/>
        </w:rPr>
        <w:t xml:space="preserve"> </w:t>
      </w:r>
      <w:r w:rsidRPr="004F71AE">
        <w:rPr>
          <w:rFonts w:ascii="GHEA Grapalat" w:hAnsi="GHEA Grapalat" w:cs="Sylfaen"/>
          <w:sz w:val="20"/>
        </w:rPr>
        <w:t>լինելու</w:t>
      </w:r>
      <w:r w:rsidRPr="004F71AE">
        <w:rPr>
          <w:rFonts w:ascii="GHEA Grapalat" w:hAnsi="GHEA Grapalat" w:cs="Times Armenian"/>
          <w:sz w:val="20"/>
          <w:lang w:val="af-ZA"/>
        </w:rPr>
        <w:t xml:space="preserve"> </w:t>
      </w:r>
      <w:r w:rsidRPr="004F71AE">
        <w:rPr>
          <w:rFonts w:ascii="GHEA Grapalat" w:hAnsi="GHEA Grapalat" w:cs="Sylfaen"/>
          <w:sz w:val="20"/>
        </w:rPr>
        <w:t>հան</w:t>
      </w:r>
      <w:r w:rsidRPr="004F71AE">
        <w:rPr>
          <w:rFonts w:ascii="GHEA Grapalat" w:hAnsi="GHEA Grapalat" w:cs="Times Armenian"/>
          <w:sz w:val="20"/>
        </w:rPr>
        <w:t>գ</w:t>
      </w:r>
      <w:r w:rsidRPr="004F71AE">
        <w:rPr>
          <w:rFonts w:ascii="GHEA Grapalat" w:hAnsi="GHEA Grapalat" w:cs="Sylfaen"/>
          <w:sz w:val="20"/>
        </w:rPr>
        <w:t>ամանքից</w:t>
      </w:r>
      <w:r w:rsidRPr="004F71AE">
        <w:rPr>
          <w:rFonts w:ascii="GHEA Grapalat" w:hAnsi="GHEA Grapalat" w:cs="Times Armenian"/>
          <w:sz w:val="20"/>
          <w:lang w:val="af-ZA"/>
        </w:rPr>
        <w:t>։</w:t>
      </w:r>
    </w:p>
    <w:p w:rsidR="005D0B03"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Սույն</w:t>
      </w:r>
      <w:r w:rsidRPr="004F71AE">
        <w:rPr>
          <w:rFonts w:ascii="GHEA Grapalat" w:hAnsi="GHEA Grapalat" w:cs="Times Armenian"/>
          <w:sz w:val="20"/>
          <w:lang w:val="af-ZA"/>
        </w:rPr>
        <w:t xml:space="preserve"> </w:t>
      </w:r>
      <w:r w:rsidRPr="004F71AE">
        <w:rPr>
          <w:rFonts w:ascii="GHEA Grapalat" w:hAnsi="GHEA Grapalat" w:cs="Sylfaen"/>
          <w:sz w:val="20"/>
        </w:rPr>
        <w:t>ընթացակար</w:t>
      </w:r>
      <w:r w:rsidRPr="004F71AE">
        <w:rPr>
          <w:rFonts w:ascii="GHEA Grapalat" w:hAnsi="GHEA Grapalat" w:cs="Times Armenian"/>
          <w:sz w:val="20"/>
        </w:rPr>
        <w:t>գ</w:t>
      </w:r>
      <w:r w:rsidRPr="004F71AE">
        <w:rPr>
          <w:rFonts w:ascii="GHEA Grapalat" w:hAnsi="GHEA Grapalat" w:cs="Sylfaen"/>
          <w:sz w:val="20"/>
        </w:rPr>
        <w:t>ի</w:t>
      </w:r>
      <w:r w:rsidRPr="004F71AE">
        <w:rPr>
          <w:rFonts w:ascii="GHEA Grapalat" w:hAnsi="GHEA Grapalat" w:cs="Times Armenian"/>
          <w:sz w:val="20"/>
          <w:lang w:val="af-ZA"/>
        </w:rPr>
        <w:t xml:space="preserve"> </w:t>
      </w:r>
      <w:r w:rsidRPr="004F71AE">
        <w:rPr>
          <w:rFonts w:ascii="GHEA Grapalat" w:hAnsi="GHEA Grapalat" w:cs="Sylfaen"/>
          <w:sz w:val="20"/>
        </w:rPr>
        <w:t>հետ</w:t>
      </w:r>
      <w:r w:rsidRPr="004F71AE">
        <w:rPr>
          <w:rFonts w:ascii="GHEA Grapalat" w:hAnsi="GHEA Grapalat" w:cs="Times Armenian"/>
          <w:sz w:val="20"/>
          <w:lang w:val="af-ZA"/>
        </w:rPr>
        <w:t xml:space="preserve"> </w:t>
      </w:r>
      <w:r w:rsidRPr="004F71AE">
        <w:rPr>
          <w:rFonts w:ascii="GHEA Grapalat" w:hAnsi="GHEA Grapalat" w:cs="Sylfaen"/>
          <w:sz w:val="20"/>
        </w:rPr>
        <w:t>կապված</w:t>
      </w:r>
      <w:r w:rsidRPr="004F71AE">
        <w:rPr>
          <w:rFonts w:ascii="GHEA Grapalat" w:hAnsi="GHEA Grapalat" w:cs="Times Armenian"/>
          <w:sz w:val="20"/>
          <w:lang w:val="af-ZA"/>
        </w:rPr>
        <w:t xml:space="preserve"> </w:t>
      </w:r>
      <w:r w:rsidRPr="004F71AE">
        <w:rPr>
          <w:rFonts w:ascii="GHEA Grapalat" w:hAnsi="GHEA Grapalat" w:cs="Sylfaen"/>
          <w:sz w:val="20"/>
        </w:rPr>
        <w:t>հարաբերությունների</w:t>
      </w:r>
      <w:r w:rsidRPr="004F71AE">
        <w:rPr>
          <w:rFonts w:ascii="GHEA Grapalat" w:hAnsi="GHEA Grapalat" w:cs="Times Armenian"/>
          <w:sz w:val="20"/>
          <w:lang w:val="af-ZA"/>
        </w:rPr>
        <w:t xml:space="preserve"> </w:t>
      </w:r>
      <w:r w:rsidRPr="004F71AE">
        <w:rPr>
          <w:rFonts w:ascii="GHEA Grapalat" w:hAnsi="GHEA Grapalat" w:cs="Sylfaen"/>
          <w:sz w:val="20"/>
        </w:rPr>
        <w:t>նկատմամբ</w:t>
      </w:r>
      <w:r w:rsidRPr="004F71AE">
        <w:rPr>
          <w:rFonts w:ascii="GHEA Grapalat" w:hAnsi="GHEA Grapalat" w:cs="Times Armenian"/>
          <w:sz w:val="20"/>
          <w:lang w:val="af-ZA"/>
        </w:rPr>
        <w:t xml:space="preserve"> </w:t>
      </w:r>
      <w:r w:rsidRPr="004F71AE">
        <w:rPr>
          <w:rFonts w:ascii="GHEA Grapalat" w:hAnsi="GHEA Grapalat" w:cs="Sylfaen"/>
          <w:sz w:val="20"/>
        </w:rPr>
        <w:t>կիրառվում</w:t>
      </w:r>
      <w:r w:rsidRPr="004F71AE">
        <w:rPr>
          <w:rFonts w:ascii="GHEA Grapalat" w:hAnsi="GHEA Grapalat" w:cs="Times Armenian"/>
          <w:sz w:val="20"/>
          <w:lang w:val="af-ZA"/>
        </w:rPr>
        <w:t xml:space="preserve"> </w:t>
      </w:r>
      <w:r w:rsidRPr="004F71AE">
        <w:rPr>
          <w:rFonts w:ascii="GHEA Grapalat" w:hAnsi="GHEA Grapalat" w:cs="Sylfaen"/>
          <w:sz w:val="20"/>
        </w:rPr>
        <w:t>է</w:t>
      </w:r>
      <w:r w:rsidRPr="004F71AE">
        <w:rPr>
          <w:rFonts w:ascii="GHEA Grapalat" w:hAnsi="GHEA Grapalat" w:cs="Times Armenian"/>
          <w:sz w:val="20"/>
          <w:lang w:val="af-ZA"/>
        </w:rPr>
        <w:t xml:space="preserve"> </w:t>
      </w:r>
      <w:r w:rsidRPr="004F71AE">
        <w:rPr>
          <w:rFonts w:ascii="GHEA Grapalat" w:hAnsi="GHEA Grapalat" w:cs="Sylfaen"/>
          <w:sz w:val="20"/>
        </w:rPr>
        <w:t>Հայաստանի</w:t>
      </w:r>
      <w:r w:rsidRPr="004F71AE">
        <w:rPr>
          <w:rFonts w:ascii="GHEA Grapalat" w:hAnsi="GHEA Grapalat" w:cs="Times Armenia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իրավունքը։</w:t>
      </w:r>
      <w:r w:rsidRPr="004F71AE">
        <w:rPr>
          <w:rFonts w:ascii="GHEA Grapalat" w:hAnsi="GHEA Grapalat" w:cs="Sylfaen"/>
          <w:sz w:val="20"/>
          <w:lang w:val="af-ZA"/>
        </w:rPr>
        <w:t xml:space="preserve"> </w:t>
      </w:r>
      <w:r w:rsidRPr="004F71AE">
        <w:rPr>
          <w:rFonts w:ascii="GHEA Grapalat" w:hAnsi="GHEA Grapalat" w:cs="Sylfaen"/>
          <w:sz w:val="20"/>
        </w:rPr>
        <w:t>Սույն</w:t>
      </w:r>
      <w:r w:rsidRPr="004F71AE">
        <w:rPr>
          <w:rFonts w:ascii="GHEA Grapalat" w:hAnsi="GHEA Grapalat" w:cs="Sylfaen"/>
          <w:sz w:val="20"/>
          <w:lang w:val="af-ZA"/>
        </w:rPr>
        <w:t xml:space="preserve"> </w:t>
      </w:r>
      <w:r w:rsidRPr="004F71AE">
        <w:rPr>
          <w:rFonts w:ascii="GHEA Grapalat" w:hAnsi="GHEA Grapalat" w:cs="Sylfaen"/>
          <w:sz w:val="20"/>
        </w:rPr>
        <w:t>ընթացակարգի</w:t>
      </w:r>
      <w:r w:rsidRPr="004F71AE">
        <w:rPr>
          <w:rFonts w:ascii="GHEA Grapalat" w:hAnsi="GHEA Grapalat" w:cs="Sylfaen"/>
          <w:sz w:val="20"/>
          <w:lang w:val="af-ZA"/>
        </w:rPr>
        <w:t xml:space="preserve"> </w:t>
      </w:r>
      <w:r w:rsidRPr="004F71AE">
        <w:rPr>
          <w:rFonts w:ascii="GHEA Grapalat" w:hAnsi="GHEA Grapalat" w:cs="Sylfaen"/>
          <w:sz w:val="20"/>
        </w:rPr>
        <w:t>հետ</w:t>
      </w:r>
      <w:r w:rsidRPr="004F71AE">
        <w:rPr>
          <w:rFonts w:ascii="GHEA Grapalat" w:hAnsi="GHEA Grapalat" w:cs="Sylfaen"/>
          <w:sz w:val="20"/>
          <w:lang w:val="af-ZA"/>
        </w:rPr>
        <w:t xml:space="preserve"> </w:t>
      </w:r>
      <w:r w:rsidRPr="004F71AE">
        <w:rPr>
          <w:rFonts w:ascii="GHEA Grapalat" w:hAnsi="GHEA Grapalat" w:cs="Sylfaen"/>
          <w:sz w:val="20"/>
        </w:rPr>
        <w:t>կապված</w:t>
      </w:r>
      <w:r w:rsidRPr="004F71AE">
        <w:rPr>
          <w:rFonts w:ascii="GHEA Grapalat" w:hAnsi="GHEA Grapalat" w:cs="Sylfaen"/>
          <w:sz w:val="20"/>
          <w:lang w:val="af-ZA"/>
        </w:rPr>
        <w:t xml:space="preserve"> </w:t>
      </w:r>
      <w:r w:rsidRPr="004F71AE">
        <w:rPr>
          <w:rFonts w:ascii="GHEA Grapalat" w:hAnsi="GHEA Grapalat" w:cs="Sylfaen"/>
          <w:sz w:val="20"/>
        </w:rPr>
        <w:t>վեճերը</w:t>
      </w:r>
      <w:r w:rsidRPr="004F71AE">
        <w:rPr>
          <w:rFonts w:ascii="GHEA Grapalat" w:hAnsi="GHEA Grapalat" w:cs="Sylfaen"/>
          <w:sz w:val="20"/>
          <w:lang w:val="af-ZA"/>
        </w:rPr>
        <w:t xml:space="preserve"> </w:t>
      </w:r>
      <w:r w:rsidRPr="004F71AE">
        <w:rPr>
          <w:rFonts w:ascii="GHEA Grapalat" w:hAnsi="GHEA Grapalat" w:cs="Sylfaen"/>
          <w:sz w:val="20"/>
        </w:rPr>
        <w:t>ենթակա</w:t>
      </w:r>
      <w:r w:rsidRPr="004F71AE">
        <w:rPr>
          <w:rFonts w:ascii="GHEA Grapalat" w:hAnsi="GHEA Grapalat" w:cs="Sylfaen"/>
          <w:sz w:val="20"/>
          <w:lang w:val="af-ZA"/>
        </w:rPr>
        <w:t xml:space="preserve"> </w:t>
      </w:r>
      <w:r w:rsidRPr="004F71AE">
        <w:rPr>
          <w:rFonts w:ascii="GHEA Grapalat" w:hAnsi="GHEA Grapalat" w:cs="Sylfaen"/>
          <w:sz w:val="20"/>
        </w:rPr>
        <w:t>են</w:t>
      </w:r>
      <w:r w:rsidRPr="004F71AE">
        <w:rPr>
          <w:rFonts w:ascii="GHEA Grapalat" w:hAnsi="GHEA Grapalat" w:cs="Sylfaen"/>
          <w:sz w:val="20"/>
          <w:lang w:val="af-ZA"/>
        </w:rPr>
        <w:t xml:space="preserve"> </w:t>
      </w:r>
      <w:r w:rsidRPr="004F71AE">
        <w:rPr>
          <w:rFonts w:ascii="GHEA Grapalat" w:hAnsi="GHEA Grapalat" w:cs="Sylfaen"/>
          <w:sz w:val="20"/>
        </w:rPr>
        <w:t>քննության</w:t>
      </w:r>
      <w:r w:rsidRPr="004F71AE">
        <w:rPr>
          <w:rFonts w:ascii="GHEA Grapalat" w:hAnsi="GHEA Grapalat" w:cs="Sylfaen"/>
          <w:sz w:val="20"/>
          <w:lang w:val="af-ZA"/>
        </w:rPr>
        <w:t xml:space="preserve"> </w:t>
      </w:r>
      <w:r w:rsidRPr="004F71AE">
        <w:rPr>
          <w:rFonts w:ascii="GHEA Grapalat" w:hAnsi="GHEA Grapalat" w:cs="Sylfaen"/>
          <w:sz w:val="20"/>
        </w:rPr>
        <w:t>Հայաստանի</w:t>
      </w:r>
      <w:r w:rsidRPr="004F71AE">
        <w:rPr>
          <w:rFonts w:ascii="GHEA Grapalat" w:hAnsi="GHEA Grapalat" w:cs="Sylfaen"/>
          <w:sz w:val="20"/>
          <w:lang w:val="af-ZA"/>
        </w:rPr>
        <w:t xml:space="preserve"> </w:t>
      </w:r>
      <w:r w:rsidRPr="004F71AE">
        <w:rPr>
          <w:rFonts w:ascii="GHEA Grapalat" w:hAnsi="GHEA Grapalat" w:cs="Sylfaen"/>
          <w:sz w:val="20"/>
        </w:rPr>
        <w:t>Հանրապետության</w:t>
      </w:r>
      <w:r w:rsidRPr="004F71AE">
        <w:rPr>
          <w:rFonts w:ascii="GHEA Grapalat" w:hAnsi="GHEA Grapalat" w:cs="Sylfaen"/>
          <w:sz w:val="20"/>
          <w:lang w:val="af-ZA"/>
        </w:rPr>
        <w:t xml:space="preserve"> </w:t>
      </w:r>
      <w:r w:rsidRPr="004F71AE">
        <w:rPr>
          <w:rFonts w:ascii="GHEA Grapalat" w:hAnsi="GHEA Grapalat" w:cs="Sylfaen"/>
          <w:sz w:val="20"/>
        </w:rPr>
        <w:t>դատարաններում։</w:t>
      </w:r>
      <w:r w:rsidRPr="004F71AE">
        <w:rPr>
          <w:rFonts w:ascii="GHEA Grapalat" w:hAnsi="GHEA Grapalat" w:cs="Sylfaen"/>
          <w:sz w:val="20"/>
          <w:lang w:val="af-ZA"/>
        </w:rPr>
        <w:t xml:space="preserve"> </w:t>
      </w:r>
    </w:p>
    <w:p w:rsidR="00B80C21" w:rsidRPr="004F71AE" w:rsidRDefault="005D0B03" w:rsidP="005D0B03">
      <w:pPr>
        <w:ind w:firstLine="567"/>
        <w:jc w:val="both"/>
        <w:rPr>
          <w:rFonts w:ascii="GHEA Grapalat" w:hAnsi="GHEA Grapalat" w:cs="Sylfaen"/>
          <w:sz w:val="20"/>
          <w:lang w:val="af-ZA"/>
        </w:rPr>
      </w:pPr>
      <w:r w:rsidRPr="004F71AE">
        <w:rPr>
          <w:rFonts w:ascii="GHEA Grapalat" w:hAnsi="GHEA Grapalat" w:cs="Sylfaen"/>
          <w:sz w:val="20"/>
        </w:rPr>
        <w:t>Գնահատող</w:t>
      </w:r>
      <w:r w:rsidRPr="004F71AE">
        <w:rPr>
          <w:rFonts w:ascii="GHEA Grapalat" w:hAnsi="GHEA Grapalat" w:cs="Sylfaen"/>
          <w:sz w:val="20"/>
          <w:lang w:val="af-ZA"/>
        </w:rPr>
        <w:t xml:space="preserve"> </w:t>
      </w:r>
      <w:r w:rsidRPr="004F71AE">
        <w:rPr>
          <w:rFonts w:ascii="GHEA Grapalat" w:hAnsi="GHEA Grapalat" w:cs="Sylfaen"/>
          <w:sz w:val="20"/>
        </w:rPr>
        <w:t>հանձնաժողովի</w:t>
      </w:r>
      <w:r w:rsidRPr="004F71AE">
        <w:rPr>
          <w:rFonts w:ascii="GHEA Grapalat" w:hAnsi="GHEA Grapalat" w:cs="Sylfaen"/>
          <w:sz w:val="20"/>
          <w:lang w:val="af-ZA"/>
        </w:rPr>
        <w:t xml:space="preserve"> </w:t>
      </w:r>
      <w:r w:rsidRPr="004F71AE">
        <w:rPr>
          <w:rFonts w:ascii="GHEA Grapalat" w:hAnsi="GHEA Grapalat" w:cs="Sylfaen"/>
          <w:sz w:val="20"/>
        </w:rPr>
        <w:t>քարտուղարի</w:t>
      </w:r>
      <w:r w:rsidRPr="004F71AE">
        <w:rPr>
          <w:rFonts w:ascii="GHEA Grapalat" w:hAnsi="GHEA Grapalat" w:cs="Sylfaen"/>
          <w:sz w:val="20"/>
          <w:lang w:val="af-ZA"/>
        </w:rPr>
        <w:t xml:space="preserve"> </w:t>
      </w:r>
      <w:r w:rsidRPr="004F71AE">
        <w:rPr>
          <w:rFonts w:ascii="GHEA Grapalat" w:hAnsi="GHEA Grapalat" w:cs="Sylfaen"/>
          <w:sz w:val="20"/>
        </w:rPr>
        <w:t>էլեկտրոնային</w:t>
      </w:r>
      <w:r w:rsidRPr="004F71AE">
        <w:rPr>
          <w:rFonts w:ascii="GHEA Grapalat" w:hAnsi="GHEA Grapalat" w:cs="Sylfaen"/>
          <w:sz w:val="20"/>
          <w:lang w:val="af-ZA"/>
        </w:rPr>
        <w:t xml:space="preserve"> </w:t>
      </w:r>
      <w:r w:rsidRPr="004F71AE">
        <w:rPr>
          <w:rFonts w:ascii="GHEA Grapalat" w:hAnsi="GHEA Grapalat" w:cs="Sylfaen"/>
          <w:sz w:val="20"/>
        </w:rPr>
        <w:t>փոստի</w:t>
      </w:r>
      <w:r w:rsidRPr="004F71AE">
        <w:rPr>
          <w:rFonts w:ascii="GHEA Grapalat" w:hAnsi="GHEA Grapalat" w:cs="Sylfaen"/>
          <w:sz w:val="20"/>
          <w:lang w:val="af-ZA"/>
        </w:rPr>
        <w:t xml:space="preserve"> </w:t>
      </w:r>
      <w:r w:rsidRPr="004F71AE">
        <w:rPr>
          <w:rFonts w:ascii="GHEA Grapalat" w:hAnsi="GHEA Grapalat" w:cs="Sylfaen"/>
          <w:sz w:val="20"/>
        </w:rPr>
        <w:t>հասցեն</w:t>
      </w:r>
      <w:r w:rsidRPr="004F71AE">
        <w:rPr>
          <w:rFonts w:ascii="GHEA Grapalat" w:hAnsi="GHEA Grapalat" w:cs="Sylfaen"/>
          <w:sz w:val="20"/>
          <w:lang w:val="af-ZA"/>
        </w:rPr>
        <w:t xml:space="preserve"> </w:t>
      </w:r>
      <w:r w:rsidRPr="004F71AE">
        <w:rPr>
          <w:rFonts w:ascii="GHEA Grapalat" w:hAnsi="GHEA Grapalat" w:cs="Sylfaen"/>
          <w:sz w:val="20"/>
        </w:rPr>
        <w:t>է</w:t>
      </w:r>
      <w:r w:rsidRPr="004F71AE">
        <w:rPr>
          <w:rFonts w:ascii="GHEA Grapalat" w:hAnsi="GHEA Grapalat" w:cs="Sylfaen"/>
          <w:sz w:val="20"/>
          <w:lang w:val="af-ZA"/>
        </w:rPr>
        <w:t>`</w:t>
      </w:r>
      <w:r w:rsidR="00B80C21" w:rsidRPr="004F71AE">
        <w:rPr>
          <w:rFonts w:ascii="GHEA Grapalat" w:hAnsi="GHEA Grapalat" w:cs="Sylfaen"/>
          <w:sz w:val="20"/>
          <w:lang w:val="af-ZA"/>
        </w:rPr>
        <w:t xml:space="preserve"> </w:t>
      </w:r>
      <w:r w:rsidR="00B80C21" w:rsidRPr="004F71AE">
        <w:rPr>
          <w:rFonts w:ascii="GHEA Grapalat" w:hAnsi="GHEA Grapalat" w:cs="Sylfaen"/>
          <w:b/>
          <w:sz w:val="20"/>
          <w:lang w:val="af-ZA"/>
        </w:rPr>
        <w:t>«</w:t>
      </w:r>
      <w:r w:rsidR="005261A5">
        <w:rPr>
          <w:rFonts w:ascii="GHEA Grapalat" w:hAnsi="GHEA Grapalat" w:cs="Sylfaen"/>
          <w:b/>
          <w:sz w:val="20"/>
          <w:lang w:val="af-ZA"/>
        </w:rPr>
        <w:t>artashavan</w:t>
      </w:r>
      <w:r w:rsidR="0039274C">
        <w:rPr>
          <w:rFonts w:ascii="GHEA Grapalat" w:hAnsi="GHEA Grapalat" w:cs="Sylfaen"/>
          <w:b/>
          <w:sz w:val="20"/>
          <w:lang w:val="af-ZA"/>
        </w:rPr>
        <w:t>@schools.am</w:t>
      </w:r>
      <w:r w:rsidR="00B80C21" w:rsidRPr="004F71AE">
        <w:rPr>
          <w:rFonts w:ascii="GHEA Grapalat" w:hAnsi="GHEA Grapalat" w:cs="Sylfaen"/>
          <w:b/>
          <w:sz w:val="20"/>
          <w:lang w:val="af-ZA"/>
        </w:rPr>
        <w:t>»</w:t>
      </w:r>
      <w:r w:rsidRPr="004F71AE">
        <w:rPr>
          <w:rFonts w:ascii="GHEA Grapalat" w:hAnsi="GHEA Grapalat" w:cs="Sylfaen"/>
          <w:b/>
          <w:sz w:val="20"/>
          <w:lang w:val="af-ZA"/>
        </w:rPr>
        <w:t>:</w:t>
      </w:r>
    </w:p>
    <w:p w:rsidR="00B80C21" w:rsidRPr="004F71AE" w:rsidRDefault="00B80C21" w:rsidP="00B80C21">
      <w:pPr>
        <w:jc w:val="center"/>
        <w:rPr>
          <w:rFonts w:ascii="GHEA Grapalat" w:hAnsi="GHEA Grapalat"/>
          <w:szCs w:val="22"/>
          <w:lang w:val="af-ZA"/>
        </w:rPr>
      </w:pPr>
      <w:r w:rsidRPr="004F71AE">
        <w:rPr>
          <w:rFonts w:ascii="GHEA Grapalat" w:hAnsi="GHEA Grapalat"/>
          <w:sz w:val="16"/>
          <w:szCs w:val="16"/>
          <w:lang w:val="af-ZA"/>
        </w:rPr>
        <w:br w:type="page"/>
      </w:r>
      <w:proofErr w:type="gramStart"/>
      <w:r w:rsidRPr="004F71AE">
        <w:rPr>
          <w:rFonts w:ascii="GHEA Grapalat" w:hAnsi="GHEA Grapalat" w:cs="Sylfaen"/>
          <w:szCs w:val="22"/>
        </w:rPr>
        <w:lastRenderedPageBreak/>
        <w:t>ՄԱՍ</w:t>
      </w:r>
      <w:r w:rsidRPr="004F71AE">
        <w:rPr>
          <w:rFonts w:ascii="GHEA Grapalat" w:hAnsi="GHEA Grapalat" w:cs="Times Armenian"/>
          <w:szCs w:val="22"/>
          <w:lang w:val="af-ZA"/>
        </w:rPr>
        <w:t xml:space="preserve">  I</w:t>
      </w:r>
      <w:proofErr w:type="gramEnd"/>
    </w:p>
    <w:p w:rsidR="00B80C21" w:rsidRPr="004F71AE" w:rsidRDefault="00B80C21" w:rsidP="00B80C21">
      <w:pPr>
        <w:pStyle w:val="3"/>
        <w:ind w:firstLine="567"/>
        <w:rPr>
          <w:rFonts w:ascii="GHEA Grapalat" w:hAnsi="GHEA Grapalat"/>
          <w:color w:val="auto"/>
          <w:szCs w:val="22"/>
          <w:lang w:val="af-ZA"/>
        </w:rPr>
      </w:pPr>
    </w:p>
    <w:p w:rsidR="00B80C21" w:rsidRPr="004F71AE" w:rsidRDefault="00B80C21" w:rsidP="00B80C21">
      <w:pPr>
        <w:numPr>
          <w:ilvl w:val="0"/>
          <w:numId w:val="3"/>
        </w:numPr>
        <w:jc w:val="center"/>
        <w:rPr>
          <w:rFonts w:ascii="GHEA Grapalat" w:hAnsi="GHEA Grapalat" w:cs="Sylfaen"/>
          <w:b/>
          <w:sz w:val="20"/>
        </w:rPr>
      </w:pPr>
      <w:r w:rsidRPr="004F71AE">
        <w:rPr>
          <w:rFonts w:ascii="GHEA Grapalat" w:hAnsi="GHEA Grapalat" w:cs="Sylfaen"/>
          <w:b/>
          <w:sz w:val="20"/>
        </w:rPr>
        <w:t>ԳՆՄԱՆ  ԱՌԱՐԿԱՅԻ  ԲՆՈՒԹԱԳԻՐԸ</w:t>
      </w:r>
    </w:p>
    <w:p w:rsidR="00B80C21" w:rsidRPr="004F71AE" w:rsidRDefault="00B80C21" w:rsidP="00B80C21">
      <w:pPr>
        <w:ind w:left="360"/>
        <w:jc w:val="center"/>
        <w:rPr>
          <w:rFonts w:ascii="GHEA Grapalat" w:hAnsi="GHEA Grapalat" w:cs="Sylfaen"/>
          <w:b/>
          <w:sz w:val="20"/>
        </w:rPr>
      </w:pPr>
    </w:p>
    <w:p w:rsidR="00B80C21" w:rsidRPr="004F71AE" w:rsidRDefault="00B80C21" w:rsidP="00B80C21">
      <w:pPr>
        <w:pStyle w:val="3"/>
        <w:ind w:firstLine="567"/>
        <w:jc w:val="both"/>
        <w:rPr>
          <w:rFonts w:ascii="GHEA Grapalat" w:hAnsi="GHEA Grapalat" w:cs="Times Armenian"/>
          <w:color w:val="auto"/>
          <w:sz w:val="22"/>
          <w:lang w:val="hy-AM"/>
        </w:rPr>
      </w:pPr>
      <w:r w:rsidRPr="004F71AE">
        <w:rPr>
          <w:rFonts w:ascii="GHEA Grapalat" w:hAnsi="GHEA Grapalat" w:cs="Sylfaen"/>
          <w:color w:val="auto"/>
          <w:sz w:val="22"/>
        </w:rPr>
        <w:t>1.1 Գնման</w:t>
      </w:r>
      <w:r w:rsidR="009D7C7C" w:rsidRPr="004F71AE">
        <w:rPr>
          <w:rFonts w:ascii="GHEA Grapalat" w:hAnsi="GHEA Grapalat" w:cs="Sylfaen"/>
          <w:color w:val="auto"/>
          <w:sz w:val="22"/>
        </w:rPr>
        <w:t xml:space="preserve"> </w:t>
      </w:r>
      <w:r w:rsidRPr="004F71AE">
        <w:rPr>
          <w:rFonts w:ascii="GHEA Grapalat" w:hAnsi="GHEA Grapalat" w:cs="Sylfaen"/>
          <w:color w:val="auto"/>
          <w:sz w:val="22"/>
        </w:rPr>
        <w:t xml:space="preserve">առարկա է </w:t>
      </w:r>
      <w:proofErr w:type="gramStart"/>
      <w:r w:rsidRPr="004F71AE">
        <w:rPr>
          <w:rFonts w:ascii="GHEA Grapalat" w:hAnsi="GHEA Grapalat" w:cs="Sylfaen"/>
          <w:color w:val="auto"/>
          <w:sz w:val="22"/>
        </w:rPr>
        <w:t xml:space="preserve">հանդիսանում  </w:t>
      </w:r>
      <w:r w:rsidRPr="004F71AE">
        <w:rPr>
          <w:rFonts w:ascii="GHEA Grapalat" w:hAnsi="GHEA Grapalat" w:cs="Sylfaen"/>
          <w:b/>
          <w:color w:val="auto"/>
          <w:sz w:val="22"/>
        </w:rPr>
        <w:t>ՀՀ</w:t>
      </w:r>
      <w:proofErr w:type="gramEnd"/>
      <w:r w:rsidRPr="004F71AE">
        <w:rPr>
          <w:rFonts w:ascii="GHEA Grapalat" w:hAnsi="GHEA Grapalat" w:cs="Sylfaen"/>
          <w:b/>
          <w:color w:val="auto"/>
          <w:sz w:val="22"/>
        </w:rPr>
        <w:t xml:space="preserve"> Արագածոտնի մարզի </w:t>
      </w:r>
      <w:r w:rsidR="00601E29">
        <w:rPr>
          <w:rFonts w:ascii="GHEA Grapalat" w:hAnsi="GHEA Grapalat" w:cs="Sylfaen"/>
          <w:b/>
          <w:color w:val="auto"/>
          <w:sz w:val="22"/>
        </w:rPr>
        <w:t>Արտաշավանի Գ. Ասատրյանի անվան միջնակարգ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ի</w:t>
      </w:r>
      <w:r w:rsidRPr="004F71AE">
        <w:rPr>
          <w:rFonts w:ascii="GHEA Grapalat" w:hAnsi="GHEA Grapalat" w:cs="Sylfaen"/>
          <w:color w:val="auto"/>
          <w:sz w:val="22"/>
        </w:rPr>
        <w:t xml:space="preserve"> կարիքների համար` </w:t>
      </w:r>
      <w:r w:rsidRPr="004F71AE">
        <w:rPr>
          <w:rFonts w:ascii="GHEA Grapalat" w:hAnsi="GHEA Grapalat" w:cs="Sylfaen"/>
          <w:b/>
          <w:color w:val="auto"/>
          <w:sz w:val="22"/>
        </w:rPr>
        <w:t xml:space="preserve">«ՀՀ Արագածոտնի մարզի </w:t>
      </w:r>
      <w:r w:rsidR="00601E29">
        <w:rPr>
          <w:rFonts w:ascii="GHEA Grapalat" w:hAnsi="GHEA Grapalat" w:cs="Sylfaen"/>
          <w:b/>
          <w:color w:val="auto"/>
          <w:sz w:val="22"/>
        </w:rPr>
        <w:t>Արտաշավանի Գ. Ասատրյանի անվան միջնակարգ դպրոց</w:t>
      </w:r>
      <w:r w:rsidR="009C05A3" w:rsidRPr="004F71AE">
        <w:rPr>
          <w:rFonts w:ascii="GHEA Grapalat" w:hAnsi="GHEA Grapalat" w:cs="Sylfaen"/>
          <w:b/>
          <w:color w:val="auto"/>
          <w:sz w:val="22"/>
        </w:rPr>
        <w:t xml:space="preserve"> ՊՈԱԿ</w:t>
      </w:r>
      <w:r w:rsidRPr="004F71AE">
        <w:rPr>
          <w:rFonts w:ascii="GHEA Grapalat" w:hAnsi="GHEA Grapalat" w:cs="Sylfaen"/>
          <w:b/>
          <w:color w:val="auto"/>
          <w:sz w:val="22"/>
        </w:rPr>
        <w:t xml:space="preserve">ի </w:t>
      </w:r>
      <w:r w:rsidR="00DA335D">
        <w:rPr>
          <w:rFonts w:ascii="GHEA Grapalat" w:hAnsi="GHEA Grapalat" w:cs="Sylfaen"/>
          <w:b/>
          <w:color w:val="auto"/>
          <w:sz w:val="22"/>
        </w:rPr>
        <w:t>Տարածքի բարեկարգման</w:t>
      </w:r>
      <w:r w:rsidRPr="004F71AE">
        <w:rPr>
          <w:rFonts w:ascii="GHEA Grapalat" w:hAnsi="GHEA Grapalat" w:cs="Sylfaen"/>
          <w:b/>
          <w:color w:val="auto"/>
          <w:sz w:val="22"/>
          <w:lang w:val="hy-AM"/>
        </w:rPr>
        <w:t xml:space="preserve"> </w:t>
      </w:r>
      <w:r w:rsidR="005E6593" w:rsidRPr="004F71AE">
        <w:rPr>
          <w:rFonts w:ascii="GHEA Grapalat" w:hAnsi="GHEA Grapalat" w:cs="Sylfaen"/>
          <w:b/>
          <w:color w:val="auto"/>
          <w:sz w:val="22"/>
          <w:lang w:val="hy-AM"/>
        </w:rPr>
        <w:t>աշխատանքներ</w:t>
      </w:r>
      <w:r w:rsidRPr="004F71AE">
        <w:rPr>
          <w:rFonts w:ascii="GHEA Grapalat" w:hAnsi="GHEA Grapalat" w:cs="Sylfaen"/>
          <w:b/>
          <w:color w:val="auto"/>
          <w:sz w:val="22"/>
          <w:lang w:val="hy-AM"/>
        </w:rPr>
        <w:t>ի</w:t>
      </w:r>
      <w:r w:rsidRPr="004F71AE">
        <w:rPr>
          <w:rFonts w:ascii="GHEA Grapalat" w:hAnsi="GHEA Grapalat" w:cs="Sylfaen"/>
          <w:color w:val="auto"/>
          <w:sz w:val="22"/>
        </w:rPr>
        <w:t xml:space="preserve"> ձեռքբերումը</w:t>
      </w:r>
      <w:r w:rsidRPr="004F71AE">
        <w:rPr>
          <w:rFonts w:ascii="GHEA Grapalat" w:hAnsi="GHEA Grapalat"/>
          <w:color w:val="auto"/>
          <w:sz w:val="22"/>
        </w:rPr>
        <w:t xml:space="preserve"> (այսուհետ` նաև աշխատանք)</w:t>
      </w:r>
      <w:r w:rsidRPr="004F71AE">
        <w:rPr>
          <w:rFonts w:ascii="GHEA Grapalat" w:hAnsi="GHEA Grapalat"/>
          <w:color w:val="auto"/>
          <w:sz w:val="22"/>
          <w:lang w:val="af-ZA"/>
        </w:rPr>
        <w:t xml:space="preserve">, </w:t>
      </w:r>
      <w:r w:rsidRPr="004F71AE">
        <w:rPr>
          <w:rFonts w:ascii="GHEA Grapalat" w:hAnsi="GHEA Grapalat"/>
          <w:color w:val="auto"/>
          <w:sz w:val="22"/>
        </w:rPr>
        <w:t>որոնք</w:t>
      </w:r>
      <w:r w:rsidR="005D0B03" w:rsidRPr="004F71AE">
        <w:rPr>
          <w:rFonts w:ascii="GHEA Grapalat" w:hAnsi="GHEA Grapalat"/>
          <w:color w:val="auto"/>
          <w:sz w:val="22"/>
        </w:rPr>
        <w:t xml:space="preserve"> </w:t>
      </w:r>
      <w:r w:rsidRPr="004F71AE">
        <w:rPr>
          <w:rFonts w:ascii="GHEA Grapalat" w:hAnsi="GHEA Grapalat"/>
          <w:color w:val="auto"/>
          <w:sz w:val="22"/>
        </w:rPr>
        <w:t>խմբավորված</w:t>
      </w:r>
      <w:r w:rsidR="0053011D" w:rsidRPr="004F71AE">
        <w:rPr>
          <w:rFonts w:ascii="GHEA Grapalat" w:hAnsi="GHEA Grapalat"/>
          <w:color w:val="auto"/>
          <w:sz w:val="22"/>
        </w:rPr>
        <w:t xml:space="preserve"> </w:t>
      </w:r>
      <w:r w:rsidRPr="004F71AE">
        <w:rPr>
          <w:rFonts w:ascii="GHEA Grapalat" w:hAnsi="GHEA Grapalat"/>
          <w:color w:val="auto"/>
          <w:sz w:val="22"/>
        </w:rPr>
        <w:t>են</w:t>
      </w:r>
      <w:r w:rsidRPr="004F71AE">
        <w:rPr>
          <w:rFonts w:ascii="GHEA Grapalat" w:hAnsi="GHEA Grapalat"/>
          <w:color w:val="auto"/>
          <w:sz w:val="22"/>
          <w:lang w:val="af-ZA"/>
        </w:rPr>
        <w:t xml:space="preserve"> </w:t>
      </w:r>
      <w:r w:rsidR="005645E5" w:rsidRPr="004F71AE">
        <w:rPr>
          <w:rFonts w:ascii="GHEA Grapalat" w:hAnsi="GHEA Grapalat"/>
          <w:color w:val="auto"/>
          <w:sz w:val="22"/>
          <w:lang w:val="af-ZA"/>
        </w:rPr>
        <w:t xml:space="preserve"> </w:t>
      </w:r>
      <w:r w:rsidR="006F4582" w:rsidRPr="004F71AE">
        <w:rPr>
          <w:rFonts w:ascii="GHEA Grapalat" w:hAnsi="GHEA Grapalat"/>
          <w:color w:val="FF0000"/>
          <w:sz w:val="22"/>
        </w:rPr>
        <w:t>1</w:t>
      </w:r>
      <w:r w:rsidR="005645E5" w:rsidRPr="004F71AE">
        <w:rPr>
          <w:rFonts w:ascii="GHEA Grapalat" w:hAnsi="GHEA Grapalat"/>
          <w:color w:val="auto"/>
          <w:sz w:val="22"/>
          <w:lang w:val="af-ZA"/>
        </w:rPr>
        <w:t xml:space="preserve"> </w:t>
      </w:r>
      <w:r w:rsidRPr="004F71AE">
        <w:rPr>
          <w:rFonts w:ascii="GHEA Grapalat" w:hAnsi="GHEA Grapalat"/>
          <w:color w:val="auto"/>
          <w:sz w:val="22"/>
          <w:lang w:val="af-ZA"/>
        </w:rPr>
        <w:t>«</w:t>
      </w:r>
      <w:r w:rsidR="006F4582" w:rsidRPr="004F71AE">
        <w:rPr>
          <w:rFonts w:ascii="GHEA Grapalat" w:hAnsi="GHEA Grapalat"/>
          <w:b/>
          <w:color w:val="FF0000"/>
          <w:sz w:val="22"/>
        </w:rPr>
        <w:t>մեկ</w:t>
      </w:r>
      <w:r w:rsidRPr="004F71AE">
        <w:rPr>
          <w:rFonts w:ascii="GHEA Grapalat" w:hAnsi="GHEA Grapalat"/>
          <w:color w:val="auto"/>
          <w:sz w:val="22"/>
          <w:lang w:val="af-ZA"/>
        </w:rPr>
        <w:t xml:space="preserve">» </w:t>
      </w:r>
      <w:r w:rsidRPr="004F71AE">
        <w:rPr>
          <w:rFonts w:ascii="GHEA Grapalat" w:hAnsi="GHEA Grapalat" w:cs="Sylfaen"/>
          <w:color w:val="auto"/>
          <w:sz w:val="22"/>
        </w:rPr>
        <w:t>չափաբաժիներում</w:t>
      </w:r>
      <w:r w:rsidRPr="004F71AE">
        <w:rPr>
          <w:rFonts w:ascii="GHEA Grapalat" w:hAnsi="GHEA Grapalat" w:cs="Times Armenian"/>
          <w:color w:val="auto"/>
          <w:sz w:val="22"/>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082274" w:rsidRPr="004F71AE" w:rsidTr="005D6396">
        <w:tc>
          <w:tcPr>
            <w:tcW w:w="3544" w:type="dxa"/>
            <w:gridSpan w:val="2"/>
            <w:tcBorders>
              <w:top w:val="single" w:sz="4" w:space="0" w:color="auto"/>
              <w:left w:val="single" w:sz="4" w:space="0" w:color="auto"/>
              <w:bottom w:val="single" w:sz="4" w:space="0" w:color="auto"/>
              <w:right w:val="single" w:sz="4" w:space="0" w:color="auto"/>
            </w:tcBorders>
            <w:vAlign w:val="center"/>
          </w:tcPr>
          <w:p w:rsidR="00082274" w:rsidRPr="004F71AE" w:rsidRDefault="00082274" w:rsidP="001C26F0">
            <w:pPr>
              <w:pStyle w:val="25"/>
              <w:spacing w:line="240" w:lineRule="auto"/>
              <w:ind w:firstLine="0"/>
              <w:jc w:val="center"/>
              <w:rPr>
                <w:rFonts w:ascii="GHEA Grapalat" w:hAnsi="GHEA Grapalat"/>
                <w:b/>
                <w:bCs/>
                <w:iCs/>
                <w:sz w:val="14"/>
                <w:szCs w:val="14"/>
              </w:rPr>
            </w:pPr>
            <w:r w:rsidRPr="004F71AE">
              <w:rPr>
                <w:rFonts w:ascii="GHEA Grapalat" w:hAnsi="GHEA Grapalat"/>
                <w:b/>
                <w:bCs/>
                <w:iCs/>
                <w:sz w:val="14"/>
                <w:szCs w:val="14"/>
              </w:rPr>
              <w:t xml:space="preserve">Չափաբաժինների </w:t>
            </w:r>
          </w:p>
        </w:tc>
        <w:tc>
          <w:tcPr>
            <w:tcW w:w="6806" w:type="dxa"/>
            <w:tcBorders>
              <w:top w:val="single" w:sz="4" w:space="0" w:color="auto"/>
              <w:left w:val="single" w:sz="4" w:space="0" w:color="auto"/>
              <w:bottom w:val="single" w:sz="4" w:space="0" w:color="auto"/>
              <w:right w:val="single" w:sz="4" w:space="0" w:color="auto"/>
            </w:tcBorders>
            <w:vAlign w:val="center"/>
          </w:tcPr>
          <w:p w:rsidR="00082274" w:rsidRPr="004F71AE" w:rsidRDefault="00082274" w:rsidP="001C26F0">
            <w:pPr>
              <w:pStyle w:val="25"/>
              <w:spacing w:line="240" w:lineRule="auto"/>
              <w:ind w:firstLine="0"/>
              <w:jc w:val="center"/>
              <w:rPr>
                <w:rFonts w:ascii="GHEA Grapalat" w:hAnsi="GHEA Grapalat"/>
                <w:b/>
                <w:bCs/>
                <w:iCs/>
              </w:rPr>
            </w:pPr>
            <w:r w:rsidRPr="004F71AE">
              <w:rPr>
                <w:rFonts w:ascii="GHEA Grapalat" w:hAnsi="GHEA Grapalat"/>
                <w:b/>
                <w:bCs/>
                <w:iCs/>
              </w:rPr>
              <w:t>Չափաբաժնի անվանումը</w:t>
            </w:r>
          </w:p>
        </w:tc>
      </w:tr>
      <w:tr w:rsidR="00082274" w:rsidRPr="004F71AE" w:rsidTr="001C26F0">
        <w:trPr>
          <w:trHeight w:val="306"/>
        </w:trPr>
        <w:tc>
          <w:tcPr>
            <w:tcW w:w="1843" w:type="dxa"/>
            <w:vAlign w:val="center"/>
          </w:tcPr>
          <w:p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rPr>
              <w:t>համարները</w:t>
            </w:r>
          </w:p>
        </w:tc>
        <w:tc>
          <w:tcPr>
            <w:tcW w:w="1701" w:type="dxa"/>
            <w:vAlign w:val="center"/>
          </w:tcPr>
          <w:p w:rsidR="00082274" w:rsidRPr="004F71AE" w:rsidRDefault="00082274" w:rsidP="001C26F0">
            <w:pPr>
              <w:pStyle w:val="25"/>
              <w:spacing w:line="240" w:lineRule="auto"/>
              <w:jc w:val="center"/>
              <w:rPr>
                <w:rFonts w:ascii="GHEA Grapalat" w:hAnsi="GHEA Grapalat"/>
                <w:b/>
                <w:bCs/>
                <w:iCs/>
                <w:sz w:val="14"/>
                <w:szCs w:val="14"/>
              </w:rPr>
            </w:pPr>
            <w:r w:rsidRPr="004F71AE">
              <w:rPr>
                <w:rFonts w:ascii="GHEA Grapalat" w:hAnsi="GHEA Grapalat"/>
                <w:b/>
                <w:bCs/>
                <w:iCs/>
                <w:sz w:val="14"/>
                <w:szCs w:val="14"/>
                <w:lang w:val="hy-AM"/>
              </w:rPr>
              <w:t>գնման</w:t>
            </w:r>
            <w:r w:rsidRPr="004F71AE">
              <w:rPr>
                <w:rFonts w:ascii="GHEA Grapalat" w:hAnsi="GHEA Grapalat"/>
                <w:b/>
                <w:bCs/>
                <w:iCs/>
                <w:sz w:val="14"/>
                <w:szCs w:val="14"/>
                <w:lang w:val="en-US"/>
              </w:rPr>
              <w:t xml:space="preserve"> </w:t>
            </w:r>
            <w:r w:rsidRPr="004F71AE">
              <w:rPr>
                <w:rFonts w:ascii="GHEA Grapalat" w:hAnsi="GHEA Grapalat"/>
                <w:b/>
                <w:bCs/>
                <w:iCs/>
                <w:sz w:val="14"/>
                <w:szCs w:val="14"/>
                <w:lang w:val="hy-AM"/>
              </w:rPr>
              <w:t xml:space="preserve"> գինը</w:t>
            </w:r>
          </w:p>
        </w:tc>
        <w:tc>
          <w:tcPr>
            <w:tcW w:w="6806" w:type="dxa"/>
            <w:vAlign w:val="center"/>
          </w:tcPr>
          <w:p w:rsidR="00082274" w:rsidRPr="004F71AE" w:rsidRDefault="00082274" w:rsidP="001C26F0">
            <w:pPr>
              <w:pStyle w:val="25"/>
              <w:spacing w:line="240" w:lineRule="auto"/>
              <w:ind w:firstLine="0"/>
              <w:jc w:val="center"/>
              <w:rPr>
                <w:rFonts w:ascii="GHEA Grapalat" w:hAnsi="GHEA Grapalat"/>
                <w:b/>
                <w:bCs/>
                <w:iCs/>
              </w:rPr>
            </w:pPr>
          </w:p>
        </w:tc>
      </w:tr>
      <w:tr w:rsidR="00082274" w:rsidRPr="006F59D9" w:rsidTr="001C26F0">
        <w:tc>
          <w:tcPr>
            <w:tcW w:w="1843" w:type="dxa"/>
            <w:vAlign w:val="center"/>
          </w:tcPr>
          <w:p w:rsidR="00082274" w:rsidRPr="004F71AE" w:rsidRDefault="00082274" w:rsidP="001C26F0">
            <w:pPr>
              <w:pStyle w:val="25"/>
              <w:spacing w:line="240" w:lineRule="auto"/>
              <w:ind w:firstLine="0"/>
              <w:jc w:val="center"/>
              <w:rPr>
                <w:rFonts w:ascii="GHEA Grapalat" w:hAnsi="GHEA Grapalat"/>
                <w:sz w:val="16"/>
              </w:rPr>
            </w:pPr>
            <w:r w:rsidRPr="004F71AE">
              <w:rPr>
                <w:rFonts w:ascii="GHEA Grapalat" w:hAnsi="GHEA Grapalat"/>
                <w:sz w:val="16"/>
              </w:rPr>
              <w:t>1</w:t>
            </w:r>
          </w:p>
        </w:tc>
        <w:tc>
          <w:tcPr>
            <w:tcW w:w="1701" w:type="dxa"/>
            <w:vAlign w:val="center"/>
          </w:tcPr>
          <w:p w:rsidR="00082274" w:rsidRPr="004F71AE" w:rsidRDefault="005434E9" w:rsidP="005702E5">
            <w:pPr>
              <w:jc w:val="center"/>
              <w:rPr>
                <w:rFonts w:ascii="Sylfaen" w:hAnsi="Sylfaen" w:cs="Arial"/>
                <w:b/>
                <w:bCs/>
                <w:sz w:val="18"/>
                <w:szCs w:val="18"/>
                <w:lang w:val="ru-RU"/>
              </w:rPr>
            </w:pPr>
            <w:r>
              <w:rPr>
                <w:rFonts w:ascii="Sylfaen" w:hAnsi="Sylfaen" w:cs="Arial"/>
                <w:b/>
                <w:bCs/>
                <w:color w:val="FF0000"/>
                <w:szCs w:val="18"/>
              </w:rPr>
              <w:t>8</w:t>
            </w:r>
            <w:r>
              <w:rPr>
                <w:b/>
                <w:bCs/>
                <w:color w:val="FF0000"/>
                <w:szCs w:val="18"/>
              </w:rPr>
              <w:t>․</w:t>
            </w:r>
            <w:r>
              <w:rPr>
                <w:rFonts w:ascii="Sylfaen" w:hAnsi="Sylfaen" w:cs="Arial"/>
                <w:b/>
                <w:bCs/>
                <w:color w:val="FF0000"/>
                <w:szCs w:val="18"/>
              </w:rPr>
              <w:t>007</w:t>
            </w:r>
            <w:r>
              <w:rPr>
                <w:b/>
                <w:bCs/>
                <w:color w:val="FF0000"/>
                <w:szCs w:val="18"/>
              </w:rPr>
              <w:t>․</w:t>
            </w:r>
            <w:r>
              <w:rPr>
                <w:rFonts w:ascii="Sylfaen" w:hAnsi="Sylfaen" w:cs="Arial"/>
                <w:b/>
                <w:bCs/>
                <w:color w:val="FF0000"/>
                <w:szCs w:val="18"/>
              </w:rPr>
              <w:t>208</w:t>
            </w:r>
          </w:p>
        </w:tc>
        <w:tc>
          <w:tcPr>
            <w:tcW w:w="6806" w:type="dxa"/>
            <w:vAlign w:val="center"/>
          </w:tcPr>
          <w:p w:rsidR="00082274" w:rsidRPr="004F71AE" w:rsidRDefault="00082274" w:rsidP="001C26F0">
            <w:pPr>
              <w:jc w:val="both"/>
              <w:rPr>
                <w:rFonts w:ascii="GHEA Grapalat" w:hAnsi="GHEA Grapalat"/>
                <w:sz w:val="20"/>
                <w:szCs w:val="20"/>
                <w:u w:val="single"/>
                <w:vertAlign w:val="subscript"/>
                <w:lang w:val="af-ZA"/>
              </w:rPr>
            </w:pPr>
            <w:r w:rsidRPr="004F71AE">
              <w:rPr>
                <w:rFonts w:ascii="GHEA Grapalat" w:hAnsi="GHEA Grapalat" w:cs="Sylfaen"/>
                <w:b/>
                <w:sz w:val="22"/>
                <w:lang w:val="hy-AM"/>
              </w:rPr>
              <w:t>ՀՀ</w:t>
            </w:r>
            <w:r w:rsidRPr="004F71AE">
              <w:rPr>
                <w:rFonts w:ascii="GHEA Grapalat" w:hAnsi="GHEA Grapalat" w:cs="Sylfaen"/>
                <w:b/>
                <w:sz w:val="22"/>
                <w:lang w:val="af-ZA"/>
              </w:rPr>
              <w:t xml:space="preserve"> </w:t>
            </w:r>
            <w:r w:rsidRPr="004F71AE">
              <w:rPr>
                <w:rFonts w:ascii="GHEA Grapalat" w:hAnsi="GHEA Grapalat" w:cs="Sylfaen"/>
                <w:b/>
                <w:sz w:val="22"/>
                <w:lang w:val="hy-AM"/>
              </w:rPr>
              <w:t>Արագածոտնի</w:t>
            </w:r>
            <w:r w:rsidRPr="004F71AE">
              <w:rPr>
                <w:rFonts w:ascii="GHEA Grapalat" w:hAnsi="GHEA Grapalat" w:cs="Sylfaen"/>
                <w:b/>
                <w:sz w:val="22"/>
                <w:lang w:val="af-ZA"/>
              </w:rPr>
              <w:t xml:space="preserve"> </w:t>
            </w:r>
            <w:r w:rsidRPr="004F71AE">
              <w:rPr>
                <w:rFonts w:ascii="GHEA Grapalat" w:hAnsi="GHEA Grapalat" w:cs="Sylfaen"/>
                <w:b/>
                <w:sz w:val="22"/>
                <w:lang w:val="hy-AM"/>
              </w:rPr>
              <w:t>մարզի</w:t>
            </w:r>
            <w:r w:rsidRPr="004F71AE">
              <w:rPr>
                <w:rFonts w:ascii="GHEA Grapalat" w:hAnsi="GHEA Grapalat" w:cs="Sylfaen"/>
                <w:b/>
                <w:sz w:val="22"/>
                <w:lang w:val="af-ZA"/>
              </w:rPr>
              <w:t xml:space="preserve"> </w:t>
            </w:r>
            <w:r w:rsidR="00601E29">
              <w:rPr>
                <w:rFonts w:ascii="GHEA Grapalat" w:hAnsi="GHEA Grapalat" w:cs="Sylfaen"/>
                <w:b/>
                <w:sz w:val="22"/>
                <w:lang w:val="hy-AM"/>
              </w:rPr>
              <w:t>Արտաշավանի Գ. Ասատրյանի անվան միջնակարգ դպրոց</w:t>
            </w:r>
            <w:r w:rsidRPr="004F71AE">
              <w:rPr>
                <w:rFonts w:ascii="GHEA Grapalat" w:hAnsi="GHEA Grapalat" w:cs="Sylfaen"/>
                <w:b/>
                <w:sz w:val="22"/>
                <w:lang w:val="af-ZA"/>
              </w:rPr>
              <w:t xml:space="preserve"> </w:t>
            </w:r>
            <w:r w:rsidRPr="004F71AE">
              <w:rPr>
                <w:rFonts w:ascii="GHEA Grapalat" w:hAnsi="GHEA Grapalat" w:cs="Sylfaen"/>
                <w:b/>
                <w:sz w:val="22"/>
                <w:lang w:val="hy-AM"/>
              </w:rPr>
              <w:t>ՊՈԱԿի</w:t>
            </w:r>
            <w:r w:rsidRPr="004F71AE">
              <w:rPr>
                <w:rFonts w:ascii="GHEA Grapalat" w:hAnsi="GHEA Grapalat" w:cs="Sylfaen"/>
                <w:b/>
                <w:sz w:val="22"/>
                <w:lang w:val="af-ZA"/>
              </w:rPr>
              <w:t xml:space="preserve"> </w:t>
            </w:r>
            <w:r w:rsidR="00DA335D">
              <w:rPr>
                <w:rFonts w:ascii="GHEA Grapalat" w:hAnsi="GHEA Grapalat" w:cs="Sylfaen"/>
                <w:b/>
                <w:sz w:val="22"/>
                <w:lang w:val="af-ZA"/>
              </w:rPr>
              <w:t>Տարածքի բարեկարգման</w:t>
            </w:r>
            <w:r w:rsidRPr="004F71AE">
              <w:rPr>
                <w:rFonts w:ascii="GHEA Grapalat" w:hAnsi="GHEA Grapalat" w:cs="Sylfaen"/>
                <w:b/>
                <w:sz w:val="22"/>
                <w:lang w:val="hy-AM"/>
              </w:rPr>
              <w:t xml:space="preserve"> աշխատանքներ</w:t>
            </w:r>
          </w:p>
        </w:tc>
      </w:tr>
    </w:tbl>
    <w:p w:rsidR="00B80C21" w:rsidRPr="004F71AE" w:rsidRDefault="00B80C21" w:rsidP="00B80C21">
      <w:pPr>
        <w:ind w:firstLine="567"/>
        <w:rPr>
          <w:rFonts w:ascii="GHEA Grapalat" w:hAnsi="GHEA Grapalat" w:cs="Sylfaen"/>
          <w:sz w:val="20"/>
          <w:lang w:val="af-ZA"/>
        </w:rPr>
      </w:pPr>
    </w:p>
    <w:p w:rsidR="0015630E" w:rsidRPr="00E6597C" w:rsidRDefault="0015630E" w:rsidP="0015630E">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15630E" w:rsidRPr="00E6597C" w:rsidRDefault="0015630E" w:rsidP="0015630E">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15630E"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015CC3">
        <w:rPr>
          <w:rFonts w:ascii="GHEA Grapalat" w:hAnsi="GHEA Grapalat" w:cs="Sylfaen"/>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15630E" w:rsidRPr="00015CC3" w:rsidRDefault="0015630E" w:rsidP="0015630E">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rsidR="0015630E" w:rsidRPr="00015CC3" w:rsidRDefault="0015630E" w:rsidP="0015630E">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15630E" w:rsidRPr="00015CC3" w:rsidRDefault="0015630E" w:rsidP="0015630E">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15630E" w:rsidRPr="00015CC3" w:rsidRDefault="0015630E" w:rsidP="0015630E">
      <w:pPr>
        <w:pStyle w:val="ac"/>
        <w:numPr>
          <w:ilvl w:val="0"/>
          <w:numId w:val="37"/>
        </w:numPr>
        <w:shd w:val="clear" w:color="auto" w:fill="FFFFFF"/>
        <w:ind w:left="0" w:firstLine="720"/>
        <w:contextualSpacing w:val="0"/>
        <w:jc w:val="both"/>
        <w:rPr>
          <w:rFonts w:ascii="GHEA Grapalat" w:hAnsi="GHEA Grapalat" w:cs="Arial"/>
          <w:sz w:val="20"/>
          <w:lang w:val="es-ES"/>
        </w:rPr>
      </w:pPr>
      <w:r w:rsidRPr="00015CC3">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15630E" w:rsidRPr="00015CC3" w:rsidRDefault="0015630E" w:rsidP="0015630E">
      <w:pPr>
        <w:pStyle w:val="ac"/>
        <w:numPr>
          <w:ilvl w:val="0"/>
          <w:numId w:val="37"/>
        </w:numPr>
        <w:shd w:val="clear" w:color="auto" w:fill="FFFFFF"/>
        <w:ind w:left="0" w:firstLine="720"/>
        <w:contextualSpacing w:val="0"/>
        <w:jc w:val="both"/>
        <w:rPr>
          <w:rFonts w:ascii="GHEA Grapalat" w:hAnsi="GHEA Grapalat" w:cs="Arial"/>
          <w:sz w:val="20"/>
          <w:lang w:val="es-ES"/>
        </w:rPr>
      </w:pPr>
      <w:r w:rsidRPr="00015CC3">
        <w:rPr>
          <w:rFonts w:ascii="GHEA Grapalat" w:hAnsi="GHEA Grapalat" w:cs="Arial"/>
          <w:sz w:val="20"/>
          <w:lang w:val="es-ES"/>
        </w:rPr>
        <w:t>որպես ընտրված մասնակից հրաժարվել կամ զրկվել է պայմանագիր կնքելու իրավունքից:</w:t>
      </w:r>
    </w:p>
    <w:p w:rsidR="0015630E" w:rsidRPr="00E6597C" w:rsidRDefault="0015630E" w:rsidP="0015630E">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rsidR="0015630E" w:rsidRDefault="0015630E" w:rsidP="0015630E">
      <w:pPr>
        <w:ind w:firstLine="720"/>
        <w:jc w:val="both"/>
        <w:rPr>
          <w:rFonts w:ascii="GHEA Grapalat" w:hAnsi="GHEA Grapalat"/>
          <w:color w:val="000000"/>
          <w:lang w:val="es-ES"/>
        </w:rPr>
      </w:pPr>
      <w:r w:rsidRPr="00E6597C">
        <w:rPr>
          <w:rFonts w:ascii="GHEA Grapalat" w:hAnsi="GHEA Grapalat" w:cs="Tahoma"/>
          <w:sz w:val="20"/>
          <w:szCs w:val="20"/>
          <w:lang w:val="es-ES"/>
        </w:rPr>
        <w:t xml:space="preserve">2.3 </w:t>
      </w:r>
      <w:r w:rsidRPr="00BA7559">
        <w:rPr>
          <w:rFonts w:ascii="GHEA Grapalat" w:hAnsi="GHEA Grapalat" w:cs="Sylfaen"/>
          <w:sz w:val="20"/>
          <w:szCs w:val="20"/>
        </w:rPr>
        <w:t>Մասնակիցի՝</w:t>
      </w:r>
      <w:r w:rsidRPr="00BA7559">
        <w:rPr>
          <w:rFonts w:ascii="GHEA Grapalat" w:hAnsi="GHEA Grapalat" w:cs="Sylfaen"/>
          <w:sz w:val="20"/>
          <w:szCs w:val="20"/>
          <w:lang w:val="es-ES"/>
        </w:rPr>
        <w:t xml:space="preserve"> </w:t>
      </w:r>
      <w:r w:rsidRPr="00BA7559">
        <w:rPr>
          <w:rFonts w:ascii="GHEA Grapalat" w:hAnsi="GHEA Grapalat" w:cs="Sylfaen"/>
          <w:sz w:val="20"/>
          <w:szCs w:val="20"/>
          <w:lang w:val="hy-AM"/>
        </w:rPr>
        <w:t>Օ</w:t>
      </w:r>
      <w:r w:rsidRPr="00BA7559">
        <w:rPr>
          <w:rFonts w:ascii="GHEA Grapalat" w:hAnsi="GHEA Grapalat" w:cs="Sylfaen"/>
          <w:sz w:val="20"/>
          <w:szCs w:val="20"/>
        </w:rPr>
        <w:t>րենքի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հոդվածի</w:t>
      </w:r>
      <w:r w:rsidRPr="00BA7559">
        <w:rPr>
          <w:rFonts w:ascii="GHEA Grapalat" w:hAnsi="GHEA Grapalat" w:cs="Sylfaen"/>
          <w:sz w:val="20"/>
          <w:szCs w:val="20"/>
          <w:lang w:val="es-ES"/>
        </w:rPr>
        <w:t xml:space="preserve"> 1-</w:t>
      </w:r>
      <w:r w:rsidRPr="00BA7559">
        <w:rPr>
          <w:rFonts w:ascii="GHEA Grapalat" w:hAnsi="GHEA Grapalat" w:cs="Sylfaen"/>
          <w:sz w:val="20"/>
          <w:szCs w:val="20"/>
        </w:rPr>
        <w:t>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մասի</w:t>
      </w:r>
      <w:r w:rsidRPr="00BA7559">
        <w:rPr>
          <w:rFonts w:ascii="GHEA Grapalat" w:hAnsi="GHEA Grapalat" w:cs="Sylfaen"/>
          <w:sz w:val="20"/>
          <w:szCs w:val="20"/>
          <w:lang w:val="es-ES"/>
        </w:rPr>
        <w:t xml:space="preserve"> 6-</w:t>
      </w:r>
      <w:r w:rsidRPr="00BA7559">
        <w:rPr>
          <w:rFonts w:ascii="GHEA Grapalat" w:hAnsi="GHEA Grapalat" w:cs="Sylfaen"/>
          <w:sz w:val="20"/>
          <w:szCs w:val="20"/>
        </w:rPr>
        <w:t>րդ</w:t>
      </w:r>
      <w:r w:rsidRPr="00BA7559">
        <w:rPr>
          <w:rFonts w:ascii="GHEA Grapalat" w:hAnsi="GHEA Grapalat" w:cs="Sylfaen"/>
          <w:sz w:val="20"/>
          <w:szCs w:val="20"/>
          <w:lang w:val="es-ES"/>
        </w:rPr>
        <w:t xml:space="preserve"> </w:t>
      </w:r>
      <w:r w:rsidRPr="00BA7559">
        <w:rPr>
          <w:rFonts w:ascii="GHEA Grapalat" w:hAnsi="GHEA Grapalat" w:cs="Sylfaen"/>
          <w:sz w:val="20"/>
          <w:szCs w:val="20"/>
        </w:rPr>
        <w:t>կետով</w:t>
      </w:r>
      <w:r w:rsidRPr="00BA7559">
        <w:rPr>
          <w:rFonts w:ascii="GHEA Grapalat" w:hAnsi="GHEA Grapalat" w:cs="Sylfaen"/>
          <w:sz w:val="20"/>
          <w:szCs w:val="20"/>
          <w:lang w:val="es-ES"/>
        </w:rPr>
        <w:t xml:space="preserve"> </w:t>
      </w:r>
      <w:r w:rsidRPr="00BA7559">
        <w:rPr>
          <w:rFonts w:ascii="GHEA Grapalat" w:hAnsi="GHEA Grapalat" w:cs="Sylfaen"/>
          <w:sz w:val="20"/>
          <w:szCs w:val="20"/>
        </w:rPr>
        <w:t>նախատեսված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ցուցակում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ներառվելը</w:t>
      </w:r>
      <w:r w:rsidRPr="00BA7559">
        <w:rPr>
          <w:rFonts w:ascii="GHEA Grapalat" w:hAnsi="GHEA Grapalat" w:cs="Sylfaen"/>
          <w:sz w:val="20"/>
          <w:szCs w:val="20"/>
          <w:lang w:val="es-ES"/>
        </w:rPr>
        <w:t xml:space="preserve">, </w:t>
      </w:r>
      <w:r w:rsidRPr="00BA7559">
        <w:rPr>
          <w:rFonts w:ascii="GHEA Grapalat" w:hAnsi="GHEA Grapalat" w:cs="Sylfaen"/>
          <w:sz w:val="20"/>
          <w:szCs w:val="20"/>
        </w:rPr>
        <w:t>դրանում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գտնվելու</w:t>
      </w:r>
      <w:r w:rsidRPr="00BA7559">
        <w:rPr>
          <w:rFonts w:ascii="GHEA Grapalat" w:hAnsi="GHEA Grapalat" w:cs="Sylfaen"/>
          <w:sz w:val="20"/>
          <w:szCs w:val="20"/>
          <w:lang w:val="es-ES"/>
        </w:rPr>
        <w:t xml:space="preserve"> </w:t>
      </w:r>
      <w:r w:rsidRPr="00BA7559">
        <w:rPr>
          <w:rFonts w:ascii="GHEA Grapalat" w:hAnsi="GHEA Grapalat" w:cs="Sylfaen"/>
          <w:sz w:val="20"/>
          <w:szCs w:val="20"/>
        </w:rPr>
        <w:t>ժամանակահատվածում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ինքնաբերաբար</w:t>
      </w:r>
      <w:r w:rsidRPr="00BA7559">
        <w:rPr>
          <w:rFonts w:ascii="GHEA Grapalat" w:hAnsi="GHEA Grapalat" w:cs="Sylfaen"/>
          <w:sz w:val="20"/>
          <w:szCs w:val="20"/>
          <w:lang w:val="es-ES"/>
        </w:rPr>
        <w:t xml:space="preserve"> </w:t>
      </w:r>
      <w:r w:rsidRPr="00BA7559">
        <w:rPr>
          <w:rFonts w:ascii="GHEA Grapalat" w:hAnsi="GHEA Grapalat" w:cs="Sylfaen"/>
          <w:sz w:val="20"/>
          <w:szCs w:val="20"/>
        </w:rPr>
        <w:t>հանգեցնում</w:t>
      </w:r>
      <w:r w:rsidRPr="00BA7559">
        <w:rPr>
          <w:rFonts w:ascii="GHEA Grapalat" w:hAnsi="GHEA Grapalat" w:cs="Sylfaen"/>
          <w:sz w:val="20"/>
          <w:szCs w:val="20"/>
          <w:lang w:val="es-ES"/>
        </w:rPr>
        <w:t xml:space="preserve"> </w:t>
      </w:r>
      <w:r w:rsidRPr="00BA7559">
        <w:rPr>
          <w:rFonts w:ascii="GHEA Grapalat" w:hAnsi="GHEA Grapalat" w:cs="Sylfaen"/>
          <w:sz w:val="20"/>
          <w:szCs w:val="20"/>
        </w:rPr>
        <w:t>է</w:t>
      </w:r>
      <w:r w:rsidRPr="00BA7559">
        <w:rPr>
          <w:rFonts w:ascii="GHEA Grapalat" w:hAnsi="GHEA Grapalat" w:cs="Sylfaen"/>
          <w:sz w:val="20"/>
          <w:szCs w:val="20"/>
          <w:lang w:val="es-ES"/>
        </w:rPr>
        <w:t xml:space="preserve"> </w:t>
      </w:r>
      <w:r w:rsidRPr="00BA7559">
        <w:rPr>
          <w:rFonts w:ascii="GHEA Grapalat" w:hAnsi="GHEA Grapalat" w:cs="Sylfaen"/>
          <w:sz w:val="20"/>
          <w:szCs w:val="20"/>
        </w:rPr>
        <w:t>վերջինիս</w:t>
      </w:r>
      <w:r w:rsidRPr="00BA7559">
        <w:rPr>
          <w:rFonts w:ascii="GHEA Grapalat" w:hAnsi="GHEA Grapalat" w:cs="Sylfaen"/>
          <w:sz w:val="20"/>
          <w:szCs w:val="20"/>
          <w:lang w:val="es-ES"/>
        </w:rPr>
        <w:t xml:space="preserve"> </w:t>
      </w:r>
      <w:r w:rsidRPr="00BA7559">
        <w:rPr>
          <w:rFonts w:ascii="GHEA Grapalat" w:hAnsi="GHEA Grapalat" w:cs="Sylfaen"/>
          <w:sz w:val="20"/>
          <w:szCs w:val="20"/>
        </w:rPr>
        <w:t>հետ</w:t>
      </w:r>
      <w:r w:rsidRPr="00BA7559">
        <w:rPr>
          <w:rFonts w:ascii="GHEA Grapalat" w:hAnsi="GHEA Grapalat" w:cs="Sylfaen"/>
          <w:sz w:val="20"/>
          <w:szCs w:val="20"/>
          <w:lang w:val="es-ES"/>
        </w:rPr>
        <w:t xml:space="preserve"> </w:t>
      </w:r>
      <w:r w:rsidRPr="00BA7559">
        <w:rPr>
          <w:rFonts w:ascii="GHEA Grapalat" w:hAnsi="GHEA Grapalat" w:cs="Sylfaen"/>
          <w:sz w:val="20"/>
          <w:szCs w:val="20"/>
        </w:rPr>
        <w:t>փոխկապակցված</w:t>
      </w:r>
      <w:r w:rsidRPr="00BA7559">
        <w:rPr>
          <w:rFonts w:ascii="GHEA Grapalat" w:hAnsi="GHEA Grapalat" w:cs="Sylfaen"/>
          <w:sz w:val="20"/>
          <w:szCs w:val="20"/>
          <w:lang w:val="es-ES"/>
        </w:rPr>
        <w:t xml:space="preserve"> </w:t>
      </w:r>
      <w:r w:rsidRPr="00BA7559">
        <w:rPr>
          <w:rFonts w:ascii="GHEA Grapalat" w:hAnsi="GHEA Grapalat" w:cs="Sylfaen"/>
          <w:sz w:val="20"/>
          <w:szCs w:val="20"/>
        </w:rPr>
        <w:t>անձանց</w:t>
      </w:r>
      <w:r w:rsidRPr="00BA7559">
        <w:rPr>
          <w:rFonts w:ascii="GHEA Grapalat" w:hAnsi="GHEA Grapalat" w:cs="Sylfaen"/>
          <w:sz w:val="20"/>
          <w:szCs w:val="20"/>
          <w:lang w:val="es-ES"/>
        </w:rPr>
        <w:t xml:space="preserve"> </w:t>
      </w:r>
      <w:r w:rsidRPr="00BA7559">
        <w:rPr>
          <w:rFonts w:ascii="GHEA Grapalat" w:hAnsi="GHEA Grapalat" w:cs="Sylfaen"/>
          <w:sz w:val="20"/>
          <w:szCs w:val="20"/>
        </w:rPr>
        <w:t>գնումների</w:t>
      </w:r>
      <w:r w:rsidRPr="00BA7559">
        <w:rPr>
          <w:rFonts w:ascii="GHEA Grapalat" w:hAnsi="GHEA Grapalat" w:cs="Sylfaen"/>
          <w:sz w:val="20"/>
          <w:szCs w:val="20"/>
          <w:lang w:val="es-ES"/>
        </w:rPr>
        <w:t xml:space="preserve"> </w:t>
      </w:r>
      <w:r w:rsidRPr="00BA7559">
        <w:rPr>
          <w:rFonts w:ascii="GHEA Grapalat" w:hAnsi="GHEA Grapalat" w:cs="Sylfaen"/>
          <w:sz w:val="20"/>
          <w:szCs w:val="20"/>
        </w:rPr>
        <w:t>գործընթացին</w:t>
      </w:r>
      <w:r w:rsidRPr="00BA7559">
        <w:rPr>
          <w:rFonts w:ascii="GHEA Grapalat" w:hAnsi="GHEA Grapalat" w:cs="Sylfaen"/>
          <w:sz w:val="20"/>
          <w:szCs w:val="20"/>
          <w:lang w:val="es-ES"/>
        </w:rPr>
        <w:t xml:space="preserve"> </w:t>
      </w:r>
      <w:r w:rsidRPr="00BA7559">
        <w:rPr>
          <w:rFonts w:ascii="GHEA Grapalat" w:hAnsi="GHEA Grapalat" w:cs="Sylfaen"/>
          <w:sz w:val="20"/>
          <w:szCs w:val="20"/>
        </w:rPr>
        <w:t>մասնակցության</w:t>
      </w:r>
      <w:r w:rsidRPr="00BA7559">
        <w:rPr>
          <w:rFonts w:ascii="GHEA Grapalat" w:hAnsi="GHEA Grapalat" w:cs="Sylfaen"/>
          <w:sz w:val="20"/>
          <w:szCs w:val="20"/>
          <w:lang w:val="es-ES"/>
        </w:rPr>
        <w:t xml:space="preserve"> </w:t>
      </w:r>
      <w:r w:rsidRPr="00BA7559">
        <w:rPr>
          <w:rFonts w:ascii="GHEA Grapalat" w:hAnsi="GHEA Grapalat" w:cs="Sylfaen"/>
          <w:sz w:val="20"/>
          <w:szCs w:val="20"/>
        </w:rPr>
        <w:t>իրավունքի</w:t>
      </w:r>
      <w:r w:rsidRPr="00BA7559">
        <w:rPr>
          <w:rFonts w:ascii="GHEA Grapalat" w:hAnsi="GHEA Grapalat" w:cs="Sylfaen"/>
          <w:sz w:val="20"/>
          <w:szCs w:val="20"/>
          <w:lang w:val="es-ES"/>
        </w:rPr>
        <w:t xml:space="preserve"> </w:t>
      </w:r>
      <w:r w:rsidRPr="00BA7559">
        <w:rPr>
          <w:rFonts w:ascii="GHEA Grapalat" w:hAnsi="GHEA Grapalat" w:cs="Sylfaen"/>
          <w:sz w:val="20"/>
          <w:szCs w:val="20"/>
        </w:rPr>
        <w:t>սահմանափակման</w:t>
      </w:r>
      <w:r w:rsidRPr="00BA7559">
        <w:rPr>
          <w:rFonts w:ascii="GHEA Grapalat" w:hAnsi="GHEA Grapalat" w:cs="Sylfaen"/>
          <w:sz w:val="20"/>
          <w:szCs w:val="20"/>
          <w:lang w:val="es-ES"/>
        </w:rPr>
        <w:t>:</w:t>
      </w:r>
      <w:r w:rsidRPr="00401C4E">
        <w:rPr>
          <w:rFonts w:ascii="GHEA Grapalat" w:hAnsi="GHEA Grapalat"/>
          <w:color w:val="000000"/>
          <w:lang w:val="es-ES"/>
        </w:rPr>
        <w:t xml:space="preserve"> </w:t>
      </w:r>
    </w:p>
    <w:p w:rsidR="0015630E" w:rsidRPr="00E6597C" w:rsidRDefault="0015630E" w:rsidP="0015630E">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lastRenderedPageBreak/>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15630E" w:rsidRPr="00E6597C" w:rsidRDefault="0015630E" w:rsidP="0015630E">
      <w:pPr>
        <w:pStyle w:val="aff5"/>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15630E" w:rsidRPr="00E6597C" w:rsidRDefault="0015630E" w:rsidP="0015630E">
      <w:pPr>
        <w:pStyle w:val="af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15630E" w:rsidRPr="00E6597C" w:rsidRDefault="0015630E" w:rsidP="0015630E">
      <w:pPr>
        <w:pStyle w:val="aff5"/>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15630E" w:rsidRPr="00E6597C" w:rsidRDefault="0015630E" w:rsidP="0015630E">
      <w:pPr>
        <w:pStyle w:val="aff5"/>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15630E" w:rsidRPr="00E6597C" w:rsidRDefault="0015630E" w:rsidP="0015630E">
      <w:pPr>
        <w:pStyle w:val="aff5"/>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15630E" w:rsidRPr="00E6597C" w:rsidRDefault="0015630E" w:rsidP="0015630E">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rsidR="0015630E" w:rsidRPr="006D197A" w:rsidRDefault="0015630E" w:rsidP="0015630E">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ընտրված մասնակից ճանաչվելու դեպքում</w:t>
      </w:r>
      <w:r w:rsidRPr="00217530">
        <w:rPr>
          <w:rFonts w:ascii="GHEA Grapalat" w:hAnsi="GHEA Grapalat"/>
          <w:color w:val="000000"/>
          <w:sz w:val="20"/>
          <w:szCs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rsidR="0015630E" w:rsidRPr="00E6597C" w:rsidRDefault="0015630E" w:rsidP="0015630E">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15630E" w:rsidRPr="00E6597C" w:rsidRDefault="0015630E" w:rsidP="0015630E">
      <w:pPr>
        <w:pStyle w:val="25"/>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15630E" w:rsidRPr="00E6597C" w:rsidRDefault="0015630E" w:rsidP="0015630E">
      <w:pPr>
        <w:pStyle w:val="25"/>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rsidR="0015630E" w:rsidRPr="00E6597C" w:rsidRDefault="0015630E" w:rsidP="0015630E">
      <w:pPr>
        <w:pStyle w:val="25"/>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rsidR="00332B2B" w:rsidRDefault="00332B2B" w:rsidP="0015630E">
      <w:pPr>
        <w:jc w:val="center"/>
        <w:rPr>
          <w:rFonts w:ascii="GHEA Grapalat" w:hAnsi="GHEA Grapalat"/>
          <w:b/>
          <w:sz w:val="20"/>
          <w:lang w:val="af-ZA"/>
        </w:rPr>
      </w:pPr>
    </w:p>
    <w:p w:rsidR="0015630E" w:rsidRPr="00E6597C" w:rsidRDefault="0015630E" w:rsidP="0015630E">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15630E" w:rsidRPr="00E6597C" w:rsidRDefault="0015630E" w:rsidP="0015630E">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rsidR="0015630E" w:rsidRPr="00B14560" w:rsidRDefault="0015630E" w:rsidP="0015630E">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lastRenderedPageBreak/>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Pr>
          <w:rFonts w:ascii="GHEA Grapalat" w:hAnsi="GHEA Grapalat" w:cs="Sylfaen"/>
          <w:sz w:val="20"/>
          <w:lang w:val="hy-AM"/>
        </w:rPr>
        <w:t>:</w:t>
      </w:r>
      <w:r>
        <w:rPr>
          <w:rStyle w:val="aff6"/>
          <w:rFonts w:ascii="GHEA Grapalat" w:hAnsi="GHEA Grapalat" w:cs="Sylfaen"/>
          <w:sz w:val="20"/>
        </w:rPr>
        <w:footnoteReference w:id="1"/>
      </w:r>
    </w:p>
    <w:p w:rsidR="0015630E" w:rsidRPr="00E6597C" w:rsidRDefault="0015630E" w:rsidP="0015630E">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rsidR="0015630E" w:rsidRPr="00E6597C" w:rsidRDefault="0015630E" w:rsidP="0015630E">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rsidR="0015630E" w:rsidRPr="00E6597C" w:rsidRDefault="0015630E" w:rsidP="0015630E">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rsidR="0015630E" w:rsidRDefault="0015630E" w:rsidP="0015630E">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5D0B03" w:rsidRPr="00332B2B" w:rsidRDefault="0015630E" w:rsidP="00332B2B">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Pr>
          <w:rFonts w:ascii="GHEA Grapalat" w:hAnsi="GHEA Grapalat" w:cs="Sylfaen"/>
          <w:sz w:val="20"/>
          <w:lang w:val="hy-AM"/>
        </w:rPr>
        <w:t>:</w:t>
      </w:r>
      <w:r>
        <w:rPr>
          <w:rStyle w:val="aff6"/>
          <w:rFonts w:ascii="GHEA Grapalat" w:hAnsi="GHEA Grapalat" w:cs="Sylfaen"/>
          <w:sz w:val="20"/>
          <w:lang w:val="hy-AM"/>
        </w:rPr>
        <w:footnoteReference w:id="2"/>
      </w:r>
    </w:p>
    <w:p w:rsidR="00332B2B" w:rsidRDefault="00332B2B" w:rsidP="00F00220">
      <w:pPr>
        <w:jc w:val="center"/>
        <w:rPr>
          <w:rFonts w:ascii="GHEA Grapalat" w:hAnsi="GHEA Grapalat"/>
          <w:b/>
          <w:sz w:val="20"/>
          <w:lang w:val="hy-AM"/>
        </w:rPr>
      </w:pPr>
    </w:p>
    <w:p w:rsidR="005D0B03" w:rsidRPr="004F71AE" w:rsidRDefault="005D0B03" w:rsidP="00F00220">
      <w:pPr>
        <w:jc w:val="center"/>
        <w:rPr>
          <w:rFonts w:ascii="GHEA Grapalat" w:hAnsi="GHEA Grapalat" w:cs="Arial"/>
          <w:b/>
          <w:sz w:val="20"/>
          <w:lang w:val="hy-AM"/>
        </w:rPr>
      </w:pPr>
      <w:r w:rsidRPr="004F71AE">
        <w:rPr>
          <w:rFonts w:ascii="GHEA Grapalat" w:hAnsi="GHEA Grapalat"/>
          <w:b/>
          <w:sz w:val="20"/>
          <w:lang w:val="hy-AM"/>
        </w:rPr>
        <w:t xml:space="preserve">4.  </w:t>
      </w:r>
      <w:r w:rsidRPr="004F71AE">
        <w:rPr>
          <w:rFonts w:ascii="GHEA Grapalat" w:hAnsi="GHEA Grapalat" w:cs="Sylfaen"/>
          <w:b/>
          <w:sz w:val="20"/>
          <w:lang w:val="hy-AM"/>
        </w:rPr>
        <w:t>ՀԱՅՏԸ</w:t>
      </w:r>
      <w:r w:rsidRPr="004F71AE">
        <w:rPr>
          <w:rFonts w:ascii="GHEA Grapalat" w:hAnsi="GHEA Grapalat" w:cs="Arial"/>
          <w:b/>
          <w:sz w:val="20"/>
          <w:lang w:val="hy-AM"/>
        </w:rPr>
        <w:t xml:space="preserve"> </w:t>
      </w:r>
      <w:r w:rsidRPr="004F71AE">
        <w:rPr>
          <w:rFonts w:ascii="GHEA Grapalat" w:hAnsi="GHEA Grapalat" w:cs="Sylfaen"/>
          <w:b/>
          <w:sz w:val="20"/>
          <w:lang w:val="hy-AM"/>
        </w:rPr>
        <w:t>ՆԵՐԿԱՅԱՑՆԵԼՈՒ</w:t>
      </w:r>
      <w:r w:rsidRPr="004F71AE">
        <w:rPr>
          <w:rFonts w:ascii="GHEA Grapalat" w:hAnsi="GHEA Grapalat" w:cs="Arial"/>
          <w:b/>
          <w:sz w:val="20"/>
          <w:lang w:val="hy-AM"/>
        </w:rPr>
        <w:t xml:space="preserve"> </w:t>
      </w:r>
      <w:r w:rsidRPr="004F71AE">
        <w:rPr>
          <w:rFonts w:ascii="GHEA Grapalat" w:hAnsi="GHEA Grapalat" w:cs="Sylfaen"/>
          <w:b/>
          <w:sz w:val="20"/>
          <w:lang w:val="hy-AM"/>
        </w:rPr>
        <w:t>ԿԱՐԳԸ</w:t>
      </w:r>
      <w:r w:rsidRPr="004F71AE">
        <w:rPr>
          <w:rFonts w:ascii="GHEA Grapalat" w:hAnsi="GHEA Grapalat"/>
          <w:b/>
          <w:sz w:val="20"/>
          <w:lang w:val="hy-AM"/>
        </w:rPr>
        <w:t xml:space="preserve"> </w:t>
      </w:r>
    </w:p>
    <w:p w:rsidR="005D0B03" w:rsidRPr="004F71AE" w:rsidRDefault="005D0B03" w:rsidP="005D0B03">
      <w:pPr>
        <w:ind w:firstLine="567"/>
        <w:jc w:val="both"/>
        <w:rPr>
          <w:rFonts w:ascii="GHEA Grapalat" w:hAnsi="GHEA Grapalat"/>
          <w:sz w:val="20"/>
          <w:lang w:val="hy-AM"/>
        </w:rPr>
      </w:pPr>
      <w:r w:rsidRPr="004F71AE">
        <w:rPr>
          <w:rFonts w:ascii="GHEA Grapalat" w:hAnsi="GHEA Grapalat"/>
          <w:sz w:val="20"/>
          <w:lang w:val="hy-AM"/>
        </w:rPr>
        <w:t>4</w:t>
      </w:r>
      <w:r w:rsidRPr="004F71AE">
        <w:rPr>
          <w:rFonts w:ascii="GHEA Grapalat" w:hAnsi="GHEA Grapalat" w:cs="Sylfaen"/>
          <w:sz w:val="20"/>
          <w:lang w:val="hy-AM"/>
        </w:rPr>
        <w:t>.1 Սույն ընթացակարգին մասնակցելու համար մասնակիցը հանձնաժողովին ներկայացնում է հայտ</w:t>
      </w:r>
      <w:r w:rsidRPr="004F71AE">
        <w:rPr>
          <w:rFonts w:ascii="GHEA Grapalat" w:hAnsi="GHEA Grapalat" w:cs="Tahoma"/>
          <w:sz w:val="20"/>
          <w:lang w:val="hy-AM"/>
        </w:rPr>
        <w:t>։</w:t>
      </w:r>
      <w:r w:rsidRPr="004F71AE">
        <w:rPr>
          <w:rFonts w:ascii="GHEA Grapalat" w:hAnsi="GHEA Grapalat"/>
          <w:sz w:val="20"/>
          <w:lang w:val="hy-AM"/>
        </w:rPr>
        <w:t xml:space="preserve"> </w:t>
      </w:r>
      <w:r w:rsidRPr="004F71AE">
        <w:rPr>
          <w:rFonts w:ascii="GHEA Grapalat" w:hAnsi="GHEA Grapalat" w:cs="Sylfaen"/>
          <w:sz w:val="20"/>
          <w:lang w:val="hy-AM"/>
        </w:rPr>
        <w:t>Հայտը սույն հրավերի հիման վրա մասնակցի կողմից ներկայացվող առաջարկն է:</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rPr>
        <w:t>Մասնակիցը</w:t>
      </w:r>
      <w:r w:rsidRPr="004F71AE">
        <w:rPr>
          <w:rFonts w:ascii="GHEA Grapalat" w:hAnsi="GHEA Grapalat"/>
          <w:lang w:val="hy-AM"/>
        </w:rPr>
        <w:t xml:space="preserve"> </w:t>
      </w:r>
      <w:r w:rsidRPr="004F71AE">
        <w:rPr>
          <w:rFonts w:ascii="GHEA Grapalat" w:hAnsi="GHEA Grapalat" w:cs="Sylfaen"/>
        </w:rPr>
        <w:t>կարող</w:t>
      </w:r>
      <w:r w:rsidRPr="004F71AE">
        <w:rPr>
          <w:rFonts w:ascii="GHEA Grapalat" w:hAnsi="GHEA Grapalat"/>
          <w:lang w:val="hy-AM"/>
        </w:rPr>
        <w:t xml:space="preserve"> </w:t>
      </w:r>
      <w:r w:rsidRPr="004F71AE">
        <w:rPr>
          <w:rFonts w:ascii="GHEA Grapalat" w:hAnsi="GHEA Grapalat" w:cs="Sylfaen"/>
        </w:rPr>
        <w:t>է</w:t>
      </w:r>
      <w:r w:rsidRPr="004F71AE">
        <w:rPr>
          <w:rFonts w:ascii="GHEA Grapalat" w:hAnsi="GHEA Grapalat"/>
          <w:lang w:val="hy-AM"/>
        </w:rPr>
        <w:t xml:space="preserve"> </w:t>
      </w:r>
      <w:r w:rsidRPr="004F71AE">
        <w:rPr>
          <w:rFonts w:ascii="GHEA Grapalat" w:hAnsi="GHEA Grapalat" w:cs="Sylfaen"/>
        </w:rPr>
        <w:t>հայտ</w:t>
      </w:r>
      <w:r w:rsidRPr="004F71AE">
        <w:rPr>
          <w:rFonts w:ascii="GHEA Grapalat" w:hAnsi="GHEA Grapalat"/>
          <w:lang w:val="hy-AM"/>
        </w:rPr>
        <w:t xml:space="preserve"> </w:t>
      </w:r>
      <w:r w:rsidRPr="004F71AE">
        <w:rPr>
          <w:rFonts w:ascii="GHEA Grapalat" w:hAnsi="GHEA Grapalat" w:cs="Sylfaen"/>
        </w:rPr>
        <w:t>ներկայացնել</w:t>
      </w:r>
      <w:r w:rsidRPr="004F71AE">
        <w:rPr>
          <w:rFonts w:ascii="GHEA Grapalat" w:hAnsi="GHEA Grapalat"/>
          <w:lang w:val="hy-AM"/>
        </w:rPr>
        <w:t xml:space="preserve"> </w:t>
      </w:r>
      <w:r w:rsidRPr="004F71AE">
        <w:rPr>
          <w:rFonts w:ascii="GHEA Grapalat" w:hAnsi="GHEA Grapalat" w:cs="Sylfaen"/>
        </w:rPr>
        <w:t>ինչպես</w:t>
      </w:r>
      <w:r w:rsidRPr="004F71AE">
        <w:rPr>
          <w:rFonts w:ascii="GHEA Grapalat" w:hAnsi="GHEA Grapalat"/>
          <w:lang w:val="hy-AM"/>
        </w:rPr>
        <w:t xml:space="preserve"> </w:t>
      </w:r>
      <w:r w:rsidRPr="004F71AE">
        <w:rPr>
          <w:rFonts w:ascii="GHEA Grapalat" w:hAnsi="GHEA Grapalat" w:cs="Sylfaen"/>
        </w:rPr>
        <w:t>յուրաքանչյուր</w:t>
      </w:r>
      <w:r w:rsidRPr="004F71AE">
        <w:rPr>
          <w:rFonts w:ascii="GHEA Grapalat" w:hAnsi="GHEA Grapalat"/>
          <w:lang w:val="hy-AM"/>
        </w:rPr>
        <w:t xml:space="preserve"> </w:t>
      </w:r>
      <w:r w:rsidRPr="004F71AE">
        <w:rPr>
          <w:rFonts w:ascii="GHEA Grapalat" w:hAnsi="GHEA Grapalat" w:cs="Sylfaen"/>
        </w:rPr>
        <w:t>չափաբաժնի</w:t>
      </w:r>
      <w:r w:rsidRPr="004F71AE">
        <w:rPr>
          <w:rFonts w:ascii="GHEA Grapalat" w:hAnsi="GHEA Grapalat"/>
          <w:lang w:val="hy-AM"/>
        </w:rPr>
        <w:t xml:space="preserve">, </w:t>
      </w:r>
      <w:r w:rsidRPr="004F71AE">
        <w:rPr>
          <w:rFonts w:ascii="GHEA Grapalat" w:hAnsi="GHEA Grapalat" w:cs="Sylfaen"/>
        </w:rPr>
        <w:t>այնպես</w:t>
      </w:r>
      <w:r w:rsidRPr="004F71AE">
        <w:rPr>
          <w:rFonts w:ascii="GHEA Grapalat" w:hAnsi="GHEA Grapalat"/>
          <w:lang w:val="hy-AM"/>
        </w:rPr>
        <w:t xml:space="preserve"> </w:t>
      </w:r>
      <w:r w:rsidRPr="004F71AE">
        <w:rPr>
          <w:rFonts w:ascii="GHEA Grapalat" w:hAnsi="GHEA Grapalat" w:cs="Sylfaen"/>
        </w:rPr>
        <w:t>էլ</w:t>
      </w:r>
      <w:r w:rsidRPr="004F71AE">
        <w:rPr>
          <w:rFonts w:ascii="GHEA Grapalat" w:hAnsi="GHEA Grapalat"/>
          <w:lang w:val="hy-AM"/>
        </w:rPr>
        <w:t xml:space="preserve"> </w:t>
      </w:r>
      <w:r w:rsidRPr="004F71AE">
        <w:rPr>
          <w:rFonts w:ascii="GHEA Grapalat" w:hAnsi="GHEA Grapalat" w:cs="Sylfaen"/>
        </w:rPr>
        <w:t>մի</w:t>
      </w:r>
      <w:r w:rsidRPr="004F71AE">
        <w:rPr>
          <w:rFonts w:ascii="GHEA Grapalat" w:hAnsi="GHEA Grapalat"/>
          <w:lang w:val="hy-AM"/>
        </w:rPr>
        <w:t xml:space="preserve"> </w:t>
      </w:r>
      <w:r w:rsidRPr="004F71AE">
        <w:rPr>
          <w:rFonts w:ascii="GHEA Grapalat" w:hAnsi="GHEA Grapalat" w:cs="Sylfaen"/>
        </w:rPr>
        <w:t>քանի</w:t>
      </w:r>
      <w:r w:rsidRPr="004F71AE">
        <w:rPr>
          <w:rFonts w:ascii="GHEA Grapalat" w:hAnsi="GHEA Grapalat"/>
          <w:lang w:val="hy-AM"/>
        </w:rPr>
        <w:t xml:space="preserve"> </w:t>
      </w:r>
      <w:r w:rsidRPr="004F71AE">
        <w:rPr>
          <w:rFonts w:ascii="GHEA Grapalat" w:hAnsi="GHEA Grapalat" w:cs="Sylfaen"/>
        </w:rPr>
        <w:t>կամ</w:t>
      </w:r>
      <w:r w:rsidRPr="004F71AE">
        <w:rPr>
          <w:rFonts w:ascii="GHEA Grapalat" w:hAnsi="GHEA Grapalat"/>
          <w:lang w:val="hy-AM"/>
        </w:rPr>
        <w:t xml:space="preserve"> </w:t>
      </w:r>
      <w:r w:rsidRPr="004F71AE">
        <w:rPr>
          <w:rFonts w:ascii="GHEA Grapalat" w:hAnsi="GHEA Grapalat" w:cs="Sylfaen"/>
        </w:rPr>
        <w:t>բոլոր</w:t>
      </w:r>
      <w:r w:rsidRPr="004F71AE">
        <w:rPr>
          <w:rFonts w:ascii="GHEA Grapalat" w:hAnsi="GHEA Grapalat"/>
          <w:lang w:val="hy-AM"/>
        </w:rPr>
        <w:t xml:space="preserve"> </w:t>
      </w:r>
      <w:r w:rsidRPr="004F71AE">
        <w:rPr>
          <w:rFonts w:ascii="GHEA Grapalat" w:hAnsi="GHEA Grapalat" w:cs="Sylfaen"/>
        </w:rPr>
        <w:t>չափաբաժինների</w:t>
      </w:r>
      <w:r w:rsidRPr="004F71AE">
        <w:rPr>
          <w:rFonts w:ascii="GHEA Grapalat" w:hAnsi="GHEA Grapalat"/>
          <w:lang w:val="hy-AM"/>
        </w:rPr>
        <w:t xml:space="preserve"> </w:t>
      </w:r>
      <w:r w:rsidRPr="004F71AE">
        <w:rPr>
          <w:rFonts w:ascii="GHEA Grapalat" w:hAnsi="GHEA Grapalat" w:cs="Sylfaen"/>
        </w:rPr>
        <w:t>համար</w:t>
      </w:r>
      <w:r w:rsidRPr="004F71AE">
        <w:rPr>
          <w:rFonts w:ascii="GHEA Grapalat" w:hAnsi="GHEA Grapalat" w:cs="Sylfaen"/>
          <w:szCs w:val="24"/>
          <w:lang w:val="hy-AM"/>
        </w:rPr>
        <w:t xml:space="preserve">։  </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Հայտը ներկայացվում է մինչև դրա համար սույն հրավերով սահմանված ժամկետի ավարտը։</w:t>
      </w:r>
    </w:p>
    <w:p w:rsidR="005D0B03" w:rsidRPr="004F71AE" w:rsidRDefault="005D0B03" w:rsidP="005D0B03">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Հայտի պատրաստման կարգը նկարագրված է սույն հրավերի 2-րդ մասում` </w:t>
      </w:r>
      <w:r w:rsidR="00D440CF">
        <w:rPr>
          <w:rFonts w:ascii="GHEA Grapalat" w:hAnsi="GHEA Grapalat" w:cs="Sylfaen"/>
          <w:szCs w:val="24"/>
          <w:lang w:val="hy-AM"/>
        </w:rPr>
        <w:t>հրատապ մեկ անձ</w:t>
      </w:r>
      <w:r w:rsidRPr="004F71AE">
        <w:rPr>
          <w:rFonts w:ascii="GHEA Grapalat" w:hAnsi="GHEA Grapalat" w:cs="Sylfaen"/>
          <w:szCs w:val="24"/>
          <w:lang w:val="hy-AM"/>
        </w:rPr>
        <w:t xml:space="preserve"> մրցույթի հայտերը պատրաստելու հրահանգում։</w:t>
      </w:r>
    </w:p>
    <w:p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 xml:space="preserve">4.2  Ընթացակարգի հայտերն անհրաժեշտ է ներկայացնել </w:t>
      </w:r>
      <w:r w:rsidRPr="004F71AE">
        <w:rPr>
          <w:rFonts w:ascii="GHEA Grapalat" w:hAnsi="GHEA Grapalat" w:cs="Sylfaen"/>
        </w:rPr>
        <w:t>հանձնաժողովին</w:t>
      </w:r>
      <w:r w:rsidRPr="004F71AE">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601E29">
        <w:rPr>
          <w:rFonts w:ascii="GHEA Grapalat" w:hAnsi="GHEA Grapalat" w:cs="Sylfaen"/>
          <w:b/>
          <w:color w:val="FF0000"/>
          <w:szCs w:val="24"/>
          <w:highlight w:val="yellow"/>
          <w:lang w:val="hy-AM"/>
        </w:rPr>
        <w:t>5-րդ</w:t>
      </w:r>
      <w:r w:rsidR="003D5AFC">
        <w:rPr>
          <w:rFonts w:ascii="GHEA Grapalat" w:hAnsi="GHEA Grapalat" w:cs="Sylfaen"/>
          <w:b/>
          <w:color w:val="FF0000"/>
          <w:szCs w:val="24"/>
          <w:highlight w:val="yellow"/>
          <w:lang w:val="hy-AM"/>
        </w:rPr>
        <w:t xml:space="preserve"> օրը</w:t>
      </w:r>
      <w:r w:rsidR="00E43D23" w:rsidRPr="00E43D23">
        <w:rPr>
          <w:rFonts w:ascii="GHEA Grapalat" w:hAnsi="GHEA Grapalat" w:cs="Sylfaen"/>
          <w:b/>
          <w:color w:val="FF0000"/>
          <w:szCs w:val="24"/>
          <w:highlight w:val="yellow"/>
          <w:lang w:val="hy-AM"/>
        </w:rPr>
        <w:t xml:space="preserve"> ժամը </w:t>
      </w:r>
      <w:r w:rsidR="007E21AC">
        <w:rPr>
          <w:rFonts w:ascii="GHEA Grapalat" w:hAnsi="GHEA Grapalat" w:cs="Sylfaen"/>
          <w:b/>
          <w:color w:val="FF0000"/>
          <w:szCs w:val="24"/>
          <w:highlight w:val="yellow"/>
          <w:lang w:val="hy-AM"/>
        </w:rPr>
        <w:t>14։00</w:t>
      </w:r>
      <w:r w:rsidR="00E43D23" w:rsidRPr="00105634">
        <w:rPr>
          <w:rFonts w:ascii="GHEA Grapalat" w:hAnsi="GHEA Grapalat" w:cs="Sylfaen"/>
          <w:b/>
          <w:szCs w:val="24"/>
          <w:lang w:val="hy-AM"/>
        </w:rPr>
        <w:t>-</w:t>
      </w:r>
      <w:r w:rsidRPr="004F71AE">
        <w:rPr>
          <w:rFonts w:ascii="GHEA Grapalat" w:hAnsi="GHEA Grapalat" w:cs="Sylfaen"/>
          <w:b/>
          <w:szCs w:val="24"/>
          <w:lang w:val="hy-AM"/>
        </w:rPr>
        <w:t>ն, «</w:t>
      </w:r>
      <w:r w:rsidRPr="004F71AE">
        <w:rPr>
          <w:rFonts w:ascii="GHEA Grapalat" w:hAnsi="GHEA Grapalat"/>
          <w:b/>
        </w:rPr>
        <w:t>Արագածոտնի մարզ</w:t>
      </w:r>
      <w:r w:rsidR="00541149" w:rsidRPr="004F71AE">
        <w:rPr>
          <w:rFonts w:ascii="GHEA Grapalat" w:hAnsi="GHEA Grapalat"/>
          <w:b/>
          <w:lang w:val="hy-AM"/>
        </w:rPr>
        <w:t>ի</w:t>
      </w:r>
      <w:r w:rsidRPr="004F71AE">
        <w:rPr>
          <w:rFonts w:ascii="GHEA Grapalat" w:hAnsi="GHEA Grapalat"/>
          <w:b/>
        </w:rPr>
        <w:t xml:space="preserve"> </w:t>
      </w:r>
      <w:r w:rsidR="00601E29">
        <w:rPr>
          <w:rFonts w:ascii="GHEA Grapalat" w:hAnsi="GHEA Grapalat"/>
          <w:b/>
        </w:rPr>
        <w:t>Արտաշավանի Գ. Ասատրյանի անվան միջնակարգ դպրոց</w:t>
      </w:r>
      <w:r w:rsidR="009C05A3" w:rsidRPr="004F71AE">
        <w:rPr>
          <w:rFonts w:ascii="GHEA Grapalat" w:hAnsi="GHEA Grapalat"/>
          <w:b/>
        </w:rPr>
        <w:t xml:space="preserve"> ՊՈԱԿ</w:t>
      </w:r>
      <w:r w:rsidR="000F71E3" w:rsidRPr="004F71AE">
        <w:rPr>
          <w:rFonts w:ascii="GHEA Grapalat" w:hAnsi="GHEA Grapalat"/>
          <w:b/>
        </w:rPr>
        <w:t xml:space="preserve"> </w:t>
      </w:r>
      <w:r w:rsidRPr="004F71AE">
        <w:rPr>
          <w:rFonts w:ascii="GHEA Grapalat" w:hAnsi="GHEA Grapalat" w:cs="Sylfaen"/>
          <w:szCs w:val="24"/>
          <w:lang w:val="hy-AM"/>
        </w:rPr>
        <w:t>հասցեով:</w:t>
      </w:r>
    </w:p>
    <w:p w:rsidR="00B80C21" w:rsidRPr="004F71AE" w:rsidRDefault="00B80C21" w:rsidP="00B80C21">
      <w:pPr>
        <w:pStyle w:val="25"/>
        <w:spacing w:line="240" w:lineRule="auto"/>
        <w:ind w:firstLine="567"/>
        <w:rPr>
          <w:rFonts w:ascii="GHEA Grapalat" w:hAnsi="GHEA Grapalat" w:cs="Sylfaen"/>
          <w:szCs w:val="24"/>
          <w:lang w:val="hy-AM"/>
        </w:rPr>
      </w:pPr>
      <w:r w:rsidRPr="004F71AE">
        <w:rPr>
          <w:rFonts w:ascii="GHEA Grapalat" w:hAnsi="GHEA Grapalat" w:cs="Sylfaen"/>
          <w:szCs w:val="24"/>
          <w:lang w:val="hy-AM"/>
        </w:rPr>
        <w:t>Ընթացակարգի հայտերը ստանում և հայտերի գրանցամատյանում գրանցում է հանձնաժողովի քարտուղար «</w:t>
      </w:r>
      <w:r w:rsidR="006F7927" w:rsidRPr="004F71AE">
        <w:rPr>
          <w:rFonts w:ascii="GHEA Grapalat" w:hAnsi="GHEA Grapalat"/>
          <w:b/>
          <w:color w:val="FF0000"/>
          <w:lang w:val="hy-AM"/>
        </w:rPr>
        <w:t>Վ</w:t>
      </w:r>
      <w:r w:rsidR="006F7927" w:rsidRPr="004F71AE">
        <w:rPr>
          <w:rFonts w:ascii="Cambria Math" w:hAnsi="Cambria Math" w:cs="Cambria Math"/>
          <w:b/>
          <w:color w:val="FF0000"/>
          <w:lang w:val="hy-AM"/>
        </w:rPr>
        <w:t>․</w:t>
      </w:r>
      <w:r w:rsidR="006F7927" w:rsidRPr="004F71AE">
        <w:rPr>
          <w:rFonts w:ascii="GHEA Grapalat" w:hAnsi="GHEA Grapalat"/>
          <w:b/>
          <w:color w:val="FF0000"/>
          <w:lang w:val="hy-AM"/>
        </w:rPr>
        <w:t xml:space="preserve"> </w:t>
      </w:r>
      <w:r w:rsidR="006F7927" w:rsidRPr="004F71AE">
        <w:rPr>
          <w:rFonts w:ascii="GHEA Grapalat" w:hAnsi="GHEA Grapalat" w:cs="GHEA Grapalat"/>
          <w:b/>
          <w:color w:val="FF0000"/>
          <w:lang w:val="hy-AM"/>
        </w:rPr>
        <w:t>Գալստյան</w:t>
      </w:r>
      <w:r w:rsidRPr="004F71A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Pr="004F71AE">
        <w:rPr>
          <w:rFonts w:ascii="GHEA Grapalat" w:hAnsi="GHEA Grapalat"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rsidR="00343ADE" w:rsidRPr="00E6597C" w:rsidRDefault="00343ADE" w:rsidP="00343ADE">
      <w:pPr>
        <w:pStyle w:val="25"/>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rsidR="00343ADE" w:rsidRPr="00E6597C" w:rsidRDefault="00343ADE" w:rsidP="00343ADE">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w:t>
      </w:r>
      <w:r>
        <w:rPr>
          <w:rFonts w:ascii="GHEA Grapalat" w:hAnsi="GHEA Grapalat" w:cs="Sylfaen"/>
          <w:sz w:val="20"/>
          <w:lang w:val="hy-AM"/>
        </w:rPr>
        <w:t>հրավերով</w:t>
      </w:r>
      <w:r w:rsidRPr="00E6597C">
        <w:rPr>
          <w:rFonts w:ascii="GHEA Grapalat" w:hAnsi="GHEA Grapalat" w:cs="Sylfaen"/>
          <w:sz w:val="20"/>
          <w:lang w:val="hy-AM"/>
        </w:rPr>
        <w:t xml:space="preserve"> սահմանված կարգով և ժամկետում, որակավորման ապահովում ներկայացնելու պարտավորության մասին. </w:t>
      </w:r>
    </w:p>
    <w:p w:rsidR="00343ADE" w:rsidRPr="00E6597C" w:rsidRDefault="00343ADE" w:rsidP="00343ADE">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343ADE" w:rsidRPr="00807F3D" w:rsidRDefault="00343ADE" w:rsidP="00343ADE">
      <w:pPr>
        <w:pStyle w:val="25"/>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3ADE" w:rsidRPr="00807F3D" w:rsidRDefault="00343ADE" w:rsidP="00343ADE">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807F3D">
        <w:rPr>
          <w:rFonts w:ascii="GHEA Grapalat" w:hAnsi="GHEA Grapalat"/>
          <w:sz w:val="20"/>
          <w:lang w:val="hy-AM"/>
        </w:rPr>
        <w:t xml:space="preserve">Ընդ որում </w:t>
      </w:r>
      <w:r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807F3D">
        <w:rPr>
          <w:rFonts w:ascii="Cambria Math" w:hAnsi="Cambria Math" w:cs="Sylfaen"/>
          <w:sz w:val="20"/>
          <w:lang w:val="hy-AM"/>
        </w:rPr>
        <w:t>․</w:t>
      </w:r>
      <w:r>
        <w:rPr>
          <w:rStyle w:val="aff6"/>
          <w:rFonts w:ascii="Cambria Math" w:hAnsi="Cambria Math" w:cs="Sylfaen"/>
          <w:sz w:val="20"/>
          <w:lang w:val="hy-AM"/>
        </w:rPr>
        <w:footnoteReference w:id="3"/>
      </w:r>
    </w:p>
    <w:bookmarkEnd w:id="4"/>
    <w:p w:rsidR="00343ADE" w:rsidRPr="00807F3D" w:rsidRDefault="00343ADE" w:rsidP="00343ADE">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իր կողմից հաստատված գնային առաջարկ</w:t>
      </w:r>
    </w:p>
    <w:p w:rsidR="00343ADE" w:rsidRPr="00E6597C" w:rsidRDefault="00343ADE" w:rsidP="00343ADE">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հայտի ապահովում կանխիկ փողի կամ բանկային երաշխիքի ձևով:</w:t>
      </w:r>
      <w:r>
        <w:rPr>
          <w:rStyle w:val="aff6"/>
          <w:rFonts w:ascii="GHEA Grapalat" w:hAnsi="GHEA Grapalat" w:cs="Sylfaen"/>
          <w:sz w:val="20"/>
          <w:lang w:val="hy-AM"/>
        </w:rPr>
        <w:footnoteReference w:id="4"/>
      </w:r>
    </w:p>
    <w:p w:rsidR="00343ADE" w:rsidRPr="004605D7" w:rsidRDefault="00343ADE" w:rsidP="00343ADE">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r w:rsidRPr="00B23933">
        <w:rPr>
          <w:rFonts w:ascii="GHEA Grapalat" w:hAnsi="GHEA Grapalat" w:cs="Sylfaen"/>
          <w:sz w:val="20"/>
          <w:szCs w:val="24"/>
          <w:lang w:val="hy-AM" w:eastAsia="en-US"/>
        </w:rPr>
        <w:t xml:space="preserve"> </w:t>
      </w:r>
      <w:r>
        <w:rPr>
          <w:rFonts w:ascii="GHEA Grapalat" w:hAnsi="GHEA Grapalat" w:cs="Sylfaen"/>
          <w:sz w:val="20"/>
          <w:szCs w:val="24"/>
          <w:lang w:val="hy-AM" w:eastAsia="en-US"/>
        </w:rPr>
        <w:t xml:space="preserve">իր կողմից հաստատված </w:t>
      </w:r>
      <w:r w:rsidRPr="00DD1884">
        <w:rPr>
          <w:rFonts w:ascii="GHEA Grapalat" w:hAnsi="GHEA Grapalat" w:cs="Sylfaen"/>
          <w:sz w:val="20"/>
          <w:szCs w:val="24"/>
          <w:lang w:val="hy-AM" w:eastAsia="en-US"/>
        </w:rPr>
        <w:t xml:space="preserve">հավաստում՝ </w:t>
      </w:r>
      <w:r>
        <w:rPr>
          <w:rFonts w:ascii="GHEA Grapalat" w:hAnsi="GHEA Grapalat" w:cs="Sylfaen"/>
          <w:sz w:val="20"/>
          <w:szCs w:val="24"/>
          <w:lang w:val="hy-AM" w:eastAsia="en-US"/>
        </w:rPr>
        <w:t xml:space="preserve">սույն </w:t>
      </w:r>
      <w:r w:rsidRPr="00DD1884">
        <w:rPr>
          <w:rFonts w:ascii="GHEA Grapalat" w:hAnsi="GHEA Grapalat" w:cs="Sylfaen"/>
          <w:sz w:val="20"/>
          <w:szCs w:val="24"/>
          <w:lang w:val="hy-AM" w:eastAsia="en-US"/>
        </w:rPr>
        <w:t xml:space="preserve">հրավերին կցված նախագծային փաստաթղթերով, որը հանդիսանում է </w:t>
      </w:r>
      <w:r>
        <w:rPr>
          <w:rFonts w:ascii="GHEA Grapalat" w:hAnsi="GHEA Grapalat" w:cs="Sylfaen"/>
          <w:sz w:val="20"/>
          <w:szCs w:val="24"/>
          <w:lang w:val="hy-AM" w:eastAsia="en-US"/>
        </w:rPr>
        <w:t xml:space="preserve">նաև </w:t>
      </w:r>
      <w:r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DE151B">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Pr>
          <w:rFonts w:ascii="GHEA Grapalat" w:hAnsi="GHEA Grapalat" w:cs="Sylfaen"/>
          <w:sz w:val="20"/>
          <w:szCs w:val="24"/>
          <w:lang w:val="hy-AM" w:eastAsia="en-US"/>
        </w:rPr>
        <w:t xml:space="preserve">գրավոր </w:t>
      </w:r>
      <w:r w:rsidRPr="00DD1884">
        <w:rPr>
          <w:rFonts w:ascii="GHEA Grapalat" w:hAnsi="GHEA Grapalat" w:cs="Sylfaen"/>
          <w:sz w:val="20"/>
          <w:szCs w:val="24"/>
          <w:lang w:val="hy-AM" w:eastAsia="en-US"/>
        </w:rPr>
        <w:t>համաձայնեցնելով</w:t>
      </w:r>
      <w:r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Pr="00B23933">
        <w:rPr>
          <w:rFonts w:ascii="GHEA Grapalat" w:hAnsi="GHEA Grapalat" w:cs="Sylfaen"/>
          <w:sz w:val="20"/>
          <w:szCs w:val="24"/>
          <w:vertAlign w:val="superscript"/>
          <w:lang w:val="hy-AM" w:eastAsia="en-US"/>
        </w:rPr>
        <w:t>8</w:t>
      </w:r>
    </w:p>
    <w:p w:rsidR="00343ADE" w:rsidRPr="00E6597C" w:rsidRDefault="00343ADE" w:rsidP="00343ADE">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343ADE" w:rsidRPr="00E6597C" w:rsidRDefault="00343ADE" w:rsidP="00343ADE">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343ADE" w:rsidRPr="00E6597C" w:rsidRDefault="00343ADE" w:rsidP="00343ADE">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343ADE" w:rsidRPr="00E6597C" w:rsidRDefault="00343ADE" w:rsidP="00343ADE">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343ADE" w:rsidRPr="00E6597C" w:rsidRDefault="00343ADE" w:rsidP="00343ADE">
      <w:pPr>
        <w:pStyle w:val="norm"/>
        <w:spacing w:line="240" w:lineRule="auto"/>
        <w:rPr>
          <w:rFonts w:ascii="GHEA Grapalat" w:hAnsi="GHEA Grapalat" w:cs="Sylfaen"/>
          <w:sz w:val="20"/>
          <w:szCs w:val="24"/>
          <w:lang w:val="hy-AM" w:eastAsia="en-US"/>
        </w:rPr>
      </w:pPr>
    </w:p>
    <w:p w:rsidR="00343ADE" w:rsidRPr="00E6597C" w:rsidRDefault="00343ADE" w:rsidP="00343ADE">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rsidR="00343ADE" w:rsidRPr="00E6597C" w:rsidRDefault="00343ADE" w:rsidP="00343ADE">
      <w:pPr>
        <w:jc w:val="center"/>
        <w:rPr>
          <w:rFonts w:ascii="GHEA Grapalat" w:hAnsi="GHEA Grapalat" w:cs="Arial"/>
          <w:b/>
          <w:sz w:val="20"/>
          <w:lang w:val="es-ES"/>
        </w:rPr>
      </w:pPr>
    </w:p>
    <w:p w:rsidR="00343ADE" w:rsidRPr="00E6597C" w:rsidRDefault="00343ADE" w:rsidP="00343ADE">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rsidR="00343ADE" w:rsidRPr="00FB1EC7" w:rsidRDefault="00343ADE" w:rsidP="00343ADE">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lastRenderedPageBreak/>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rsidR="00343ADE" w:rsidRPr="00FB1EC7" w:rsidRDefault="00343ADE" w:rsidP="00343ADE">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FB1EC7">
        <w:rPr>
          <w:rFonts w:ascii="GHEA Grapalat" w:hAnsi="GHEA Grapalat" w:cs="Sylfaen"/>
          <w:sz w:val="20"/>
          <w:szCs w:val="24"/>
          <w:lang w:val="hy-AM" w:eastAsia="en-US"/>
        </w:rPr>
        <w:t xml:space="preserve">բ. </w:t>
      </w:r>
      <w:r w:rsidRPr="0046082C">
        <w:rPr>
          <w:rFonts w:ascii="GHEA Grapalat" w:hAnsi="GHEA Grapalat" w:cs="Sylfaen"/>
          <w:sz w:val="20"/>
          <w:szCs w:val="24"/>
          <w:highlight w:val="yellow"/>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ՄԳ-ն ընտրված մասնակցի առաջարկած գինն է.</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ՆԳ-ն սույն հրավերով հրապարակված շինարարական աշխատանքների նախահաշվային գինն է.</w:t>
      </w:r>
    </w:p>
    <w:p w:rsidR="00343ADE" w:rsidRPr="0046082C" w:rsidRDefault="00343ADE" w:rsidP="00343ADE">
      <w:pPr>
        <w:pStyle w:val="norm"/>
        <w:spacing w:line="240" w:lineRule="auto"/>
        <w:ind w:firstLine="567"/>
        <w:rPr>
          <w:rFonts w:ascii="GHEA Grapalat" w:hAnsi="GHEA Grapalat" w:cs="Sylfaen"/>
          <w:sz w:val="20"/>
          <w:szCs w:val="24"/>
          <w:highlight w:val="yellow"/>
          <w:lang w:val="hy-AM" w:eastAsia="en-US"/>
        </w:rPr>
      </w:pPr>
      <w:r w:rsidRPr="0046082C">
        <w:rPr>
          <w:rFonts w:ascii="GHEA Grapalat" w:hAnsi="GHEA Grapalat" w:cs="Sylfaen"/>
          <w:sz w:val="20"/>
          <w:szCs w:val="24"/>
          <w:highlight w:val="yellow"/>
          <w:lang w:val="hy-AM" w:eastAsia="en-US"/>
        </w:rPr>
        <w:t>ԿԾ-ն տվյալ կատարողական ակտով ներկայացված աշխատանքների ծավալն է՝ գումարային արտահայտությամբ.</w:t>
      </w:r>
    </w:p>
    <w:p w:rsidR="00343ADE" w:rsidRPr="00A1337A" w:rsidRDefault="00343ADE" w:rsidP="00343ADE">
      <w:pPr>
        <w:pStyle w:val="norm"/>
        <w:spacing w:line="240" w:lineRule="auto"/>
        <w:ind w:firstLine="567"/>
        <w:rPr>
          <w:rFonts w:ascii="GHEA Grapalat" w:hAnsi="GHEA Grapalat" w:cs="Sylfaen"/>
          <w:sz w:val="20"/>
          <w:szCs w:val="24"/>
          <w:vertAlign w:val="superscript"/>
          <w:lang w:val="es-ES" w:eastAsia="en-US"/>
        </w:rPr>
      </w:pPr>
      <w:r w:rsidRPr="0046082C">
        <w:rPr>
          <w:rFonts w:ascii="GHEA Grapalat" w:hAnsi="GHEA Grapalat" w:cs="Sylfaen"/>
          <w:sz w:val="20"/>
          <w:szCs w:val="24"/>
          <w:highlight w:val="yellow"/>
          <w:lang w:val="hy-AM" w:eastAsia="en-US"/>
        </w:rPr>
        <w:t>ՎԳ –ն ծավալաթերթ-նախահաշվով սահմանված աշխատանքների դիմաց վճարվող գումարն է:</w:t>
      </w:r>
      <w:r w:rsidRPr="0046082C">
        <w:rPr>
          <w:rFonts w:ascii="GHEA Grapalat" w:hAnsi="GHEA Grapalat" w:cs="Sylfaen"/>
          <w:sz w:val="20"/>
          <w:szCs w:val="24"/>
          <w:highlight w:val="yellow"/>
          <w:vertAlign w:val="superscript"/>
          <w:lang w:val="hy-AM" w:eastAsia="en-US"/>
        </w:rPr>
        <w:t>8</w:t>
      </w:r>
    </w:p>
    <w:p w:rsidR="00343ADE" w:rsidRPr="00E6597C" w:rsidDel="00086481" w:rsidRDefault="00343ADE" w:rsidP="00343ADE">
      <w:pPr>
        <w:pStyle w:val="norm"/>
        <w:spacing w:line="240" w:lineRule="auto"/>
        <w:ind w:firstLine="567"/>
        <w:rPr>
          <w:del w:id="6" w:author="Sergey Shahnazaryan" w:date="2024-02-09T13:16:00Z"/>
          <w:rFonts w:ascii="GHEA Grapalat" w:hAnsi="GHEA Grapalat" w:cs="Sylfaen"/>
          <w:sz w:val="20"/>
          <w:szCs w:val="24"/>
          <w:lang w:val="es-ES" w:eastAsia="en-US"/>
        </w:rPr>
      </w:pPr>
    </w:p>
    <w:p w:rsidR="00343ADE" w:rsidRPr="00E6597C" w:rsidRDefault="00343ADE" w:rsidP="00343ADE">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Մասնակցի հայտը ենթակա չէ մերժման, եթե`</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343ADE" w:rsidRPr="00E6597C" w:rsidRDefault="00343ADE" w:rsidP="00343ADE">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343ADE" w:rsidRPr="00E6597C" w:rsidRDefault="00343ADE" w:rsidP="00343ADE">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343ADE" w:rsidRPr="00E6597C" w:rsidRDefault="00343ADE" w:rsidP="00343ADE">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343ADE" w:rsidRPr="00E6597C" w:rsidRDefault="00343ADE" w:rsidP="00343ADE">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343ADE" w:rsidRPr="00E6597C" w:rsidRDefault="00343ADE" w:rsidP="00343ADE">
      <w:pPr>
        <w:pStyle w:val="25"/>
        <w:spacing w:line="240" w:lineRule="auto"/>
        <w:ind w:firstLine="567"/>
        <w:rPr>
          <w:rFonts w:ascii="GHEA Grapalat" w:hAnsi="GHEA Grapalat"/>
          <w:lang w:val="es-ES"/>
        </w:rPr>
      </w:pPr>
    </w:p>
    <w:p w:rsidR="00343ADE" w:rsidRPr="00E6597C" w:rsidRDefault="00343ADE" w:rsidP="00343ADE">
      <w:pPr>
        <w:jc w:val="center"/>
        <w:rPr>
          <w:rFonts w:ascii="GHEA Grapalat" w:hAnsi="GHEA Grapalat"/>
          <w:b/>
          <w:sz w:val="20"/>
          <w:lang w:val="es-ES"/>
        </w:rPr>
      </w:pPr>
      <w:r w:rsidRPr="00E6597C">
        <w:rPr>
          <w:rFonts w:ascii="GHEA Grapalat" w:hAnsi="GHEA Grapalat"/>
          <w:b/>
          <w:sz w:val="20"/>
          <w:lang w:val="es-ES"/>
        </w:rPr>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rsidR="00343ADE" w:rsidRPr="00E6597C" w:rsidRDefault="00343ADE" w:rsidP="00343ADE">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343ADE" w:rsidRPr="00E6597C" w:rsidRDefault="00343ADE" w:rsidP="00343ADE">
      <w:pPr>
        <w:pStyle w:val="af6"/>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rsidR="00343ADE" w:rsidRPr="00E6597C" w:rsidRDefault="00343ADE" w:rsidP="00343ADE">
      <w:pPr>
        <w:pStyle w:val="af6"/>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rsidR="00C92CE6" w:rsidRDefault="00C92CE6" w:rsidP="00CF3D64">
      <w:pPr>
        <w:ind w:firstLine="567"/>
        <w:jc w:val="center"/>
        <w:rPr>
          <w:rFonts w:ascii="GHEA Grapalat" w:hAnsi="GHEA Grapalat"/>
          <w:b/>
          <w:sz w:val="20"/>
          <w:lang w:val="af-ZA"/>
        </w:rPr>
      </w:pPr>
    </w:p>
    <w:p w:rsidR="00CF3D64" w:rsidRPr="004F71AE" w:rsidRDefault="00CF3D64" w:rsidP="00CF3D64">
      <w:pPr>
        <w:ind w:firstLine="567"/>
        <w:jc w:val="center"/>
        <w:rPr>
          <w:rFonts w:ascii="GHEA Grapalat" w:hAnsi="GHEA Grapalat"/>
          <w:b/>
          <w:sz w:val="20"/>
          <w:lang w:val="hy-AM"/>
        </w:rPr>
      </w:pPr>
      <w:r w:rsidRPr="004F71AE">
        <w:rPr>
          <w:rFonts w:ascii="GHEA Grapalat" w:hAnsi="GHEA Grapalat"/>
          <w:b/>
          <w:sz w:val="20"/>
          <w:lang w:val="af-ZA"/>
        </w:rPr>
        <w:t>8.  ՀԱՅՏԵՐԻ ԲԱՑՈՒՄԸ</w:t>
      </w:r>
      <w:r w:rsidRPr="004F71AE">
        <w:rPr>
          <w:rFonts w:ascii="GHEA Grapalat" w:hAnsi="GHEA Grapalat"/>
          <w:b/>
          <w:sz w:val="20"/>
          <w:lang w:val="hy-AM"/>
        </w:rPr>
        <w:t xml:space="preserve">, </w:t>
      </w:r>
      <w:r w:rsidRPr="004F71AE">
        <w:rPr>
          <w:rFonts w:ascii="GHEA Grapalat" w:hAnsi="GHEA Grapalat"/>
          <w:b/>
          <w:sz w:val="20"/>
          <w:lang w:val="af-ZA"/>
        </w:rPr>
        <w:t xml:space="preserve">ԳՆԱՀԱՏՈՒՄԸ  ԵՎ  </w:t>
      </w:r>
    </w:p>
    <w:p w:rsidR="00CF3D64" w:rsidRPr="004F71AE" w:rsidRDefault="00CF3D64" w:rsidP="00CF3D64">
      <w:pPr>
        <w:ind w:firstLine="567"/>
        <w:jc w:val="center"/>
        <w:rPr>
          <w:rFonts w:ascii="GHEA Grapalat" w:hAnsi="GHEA Grapalat"/>
          <w:b/>
          <w:sz w:val="20"/>
          <w:lang w:val="af-ZA"/>
        </w:rPr>
      </w:pPr>
      <w:r w:rsidRPr="004F71AE">
        <w:rPr>
          <w:rFonts w:ascii="GHEA Grapalat" w:hAnsi="GHEA Grapalat"/>
          <w:b/>
          <w:sz w:val="20"/>
          <w:lang w:val="af-ZA"/>
        </w:rPr>
        <w:t xml:space="preserve">ԱՐԴՅՈՒՆՔՆԵՐԻ ԱՄՓՈՓՈՒՄԸ </w:t>
      </w:r>
    </w:p>
    <w:p w:rsidR="00CF3D64" w:rsidRPr="004F71AE" w:rsidRDefault="00CF3D64" w:rsidP="00CF3D64">
      <w:pPr>
        <w:pStyle w:val="25"/>
        <w:spacing w:line="240" w:lineRule="auto"/>
        <w:ind w:firstLine="567"/>
        <w:rPr>
          <w:rFonts w:ascii="GHEA Grapalat" w:hAnsi="GHEA Grapalat" w:cs="Tahoma"/>
        </w:rPr>
      </w:pPr>
      <w:r w:rsidRPr="004F71AE">
        <w:rPr>
          <w:rFonts w:ascii="GHEA Grapalat" w:hAnsi="GHEA Grapalat"/>
        </w:rPr>
        <w:t xml:space="preserve">8.1 </w:t>
      </w:r>
      <w:r w:rsidRPr="004F71AE">
        <w:rPr>
          <w:rFonts w:ascii="GHEA Grapalat" w:hAnsi="GHEA Grapalat" w:cs="Sylfaen"/>
          <w:lang w:val="hy-AM"/>
        </w:rPr>
        <w:t>Հայտերի</w:t>
      </w:r>
      <w:r w:rsidRPr="004F71AE">
        <w:rPr>
          <w:rFonts w:ascii="GHEA Grapalat" w:hAnsi="GHEA Grapalat" w:cs="Sylfaen"/>
        </w:rPr>
        <w:t xml:space="preserve"> </w:t>
      </w:r>
      <w:r w:rsidRPr="004F71AE">
        <w:rPr>
          <w:rFonts w:ascii="GHEA Grapalat" w:hAnsi="GHEA Grapalat" w:cs="Sylfaen"/>
          <w:lang w:val="hy-AM"/>
        </w:rPr>
        <w:t>բացումը</w:t>
      </w:r>
      <w:r w:rsidRPr="004F71AE">
        <w:rPr>
          <w:rFonts w:ascii="GHEA Grapalat" w:hAnsi="GHEA Grapalat" w:cs="Sylfaen"/>
        </w:rPr>
        <w:t xml:space="preserve"> </w:t>
      </w:r>
      <w:r w:rsidRPr="004F71AE">
        <w:rPr>
          <w:rFonts w:ascii="GHEA Grapalat" w:hAnsi="GHEA Grapalat" w:cs="Sylfaen"/>
          <w:lang w:val="hy-AM"/>
        </w:rPr>
        <w:t>կկատարվի</w:t>
      </w:r>
      <w:r w:rsidRPr="004F71AE">
        <w:rPr>
          <w:rFonts w:ascii="GHEA Grapalat" w:hAnsi="GHEA Grapalat" w:cs="Sylfaen"/>
        </w:rPr>
        <w:t xml:space="preserve"> հանձնաժողովի հայտերի բացման նիստում</w:t>
      </w:r>
      <w:r w:rsidRPr="004F71AE" w:rsidDel="00D63E9A">
        <w:rPr>
          <w:rFonts w:ascii="GHEA Grapalat" w:hAnsi="GHEA Grapalat" w:cs="Sylfaen"/>
          <w:szCs w:val="24"/>
        </w:rPr>
        <w:t xml:space="preserve"> </w:t>
      </w:r>
      <w:r w:rsidRPr="004F71AE">
        <w:rPr>
          <w:rFonts w:ascii="GHEA Grapalat" w:hAnsi="GHEA Grapalat" w:cs="Sylfaen"/>
          <w:szCs w:val="24"/>
        </w:rPr>
        <w:t xml:space="preserve">`  </w:t>
      </w:r>
      <w:r w:rsidRPr="004F71AE">
        <w:rPr>
          <w:rFonts w:ascii="GHEA Grapalat" w:hAnsi="GHEA Grapalat" w:cs="Sylfaen"/>
          <w:szCs w:val="24"/>
          <w:lang w:val="hy-AM"/>
        </w:rPr>
        <w:t>սույն</w:t>
      </w:r>
      <w:r w:rsidRPr="004F71AE">
        <w:rPr>
          <w:rFonts w:ascii="GHEA Grapalat" w:hAnsi="GHEA Grapalat" w:cs="Sylfaen"/>
          <w:szCs w:val="24"/>
        </w:rPr>
        <w:t xml:space="preserve"> </w:t>
      </w:r>
      <w:r w:rsidRPr="004F71AE">
        <w:rPr>
          <w:rFonts w:ascii="GHEA Grapalat" w:hAnsi="GHEA Grapalat" w:cs="Sylfaen"/>
          <w:szCs w:val="24"/>
          <w:lang w:val="hy-AM"/>
        </w:rPr>
        <w:t>ընթացակարգի</w:t>
      </w:r>
      <w:r w:rsidRPr="004F71AE">
        <w:rPr>
          <w:rFonts w:ascii="GHEA Grapalat" w:hAnsi="GHEA Grapalat" w:cs="Sylfaen"/>
          <w:szCs w:val="24"/>
        </w:rPr>
        <w:t xml:space="preserve"> </w:t>
      </w:r>
      <w:r w:rsidRPr="004F71AE">
        <w:rPr>
          <w:rFonts w:ascii="GHEA Grapalat" w:hAnsi="GHEA Grapalat" w:cs="Sylfaen"/>
          <w:szCs w:val="24"/>
          <w:lang w:val="hy-AM"/>
        </w:rPr>
        <w:t>հայտարարությունը</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w:t>
      </w:r>
      <w:r w:rsidRPr="004F71AE">
        <w:rPr>
          <w:rFonts w:ascii="GHEA Grapalat" w:hAnsi="GHEA Grapalat" w:cs="Sylfaen"/>
          <w:szCs w:val="24"/>
          <w:lang w:val="hy-AM"/>
        </w:rPr>
        <w:t>հրավերը</w:t>
      </w:r>
      <w:r w:rsidRPr="004F71AE">
        <w:rPr>
          <w:rFonts w:ascii="GHEA Grapalat" w:hAnsi="GHEA Grapalat" w:cs="Sylfaen"/>
          <w:szCs w:val="24"/>
        </w:rPr>
        <w:t xml:space="preserve"> տեղեկագրում </w:t>
      </w:r>
      <w:r w:rsidRPr="004F71AE">
        <w:rPr>
          <w:rFonts w:ascii="GHEA Grapalat" w:hAnsi="GHEA Grapalat" w:cs="Sylfaen"/>
          <w:szCs w:val="24"/>
          <w:lang w:val="hy-AM"/>
        </w:rPr>
        <w:t>հրապարակվելու</w:t>
      </w:r>
      <w:r w:rsidRPr="004F71AE">
        <w:rPr>
          <w:rFonts w:ascii="GHEA Grapalat" w:hAnsi="GHEA Grapalat" w:cs="Sylfaen"/>
          <w:szCs w:val="24"/>
        </w:rPr>
        <w:t xml:space="preserve"> </w:t>
      </w:r>
      <w:r w:rsidRPr="004F71AE">
        <w:rPr>
          <w:rFonts w:ascii="GHEA Grapalat" w:hAnsi="GHEA Grapalat" w:cs="Sylfaen"/>
          <w:szCs w:val="24"/>
          <w:lang w:val="hy-AM"/>
        </w:rPr>
        <w:t>օրվանից</w:t>
      </w:r>
      <w:r w:rsidRPr="004F71AE">
        <w:rPr>
          <w:rFonts w:ascii="GHEA Grapalat" w:hAnsi="GHEA Grapalat" w:cs="Sylfaen"/>
          <w:szCs w:val="24"/>
        </w:rPr>
        <w:t xml:space="preserve"> </w:t>
      </w:r>
      <w:r w:rsidRPr="004F71AE">
        <w:rPr>
          <w:rFonts w:ascii="GHEA Grapalat" w:hAnsi="GHEA Grapalat" w:cs="Sylfaen"/>
          <w:szCs w:val="24"/>
          <w:lang w:val="hy-AM"/>
        </w:rPr>
        <w:t>հաշված</w:t>
      </w:r>
      <w:r w:rsidRPr="004F71AE">
        <w:rPr>
          <w:rFonts w:ascii="GHEA Grapalat" w:hAnsi="GHEA Grapalat" w:cs="Sylfaen"/>
          <w:szCs w:val="24"/>
        </w:rPr>
        <w:t xml:space="preserve"> </w:t>
      </w:r>
      <w:r w:rsidR="00601E29">
        <w:rPr>
          <w:rFonts w:ascii="GHEA Grapalat" w:hAnsi="GHEA Grapalat" w:cs="Sylfaen"/>
          <w:color w:val="FF0000"/>
          <w:szCs w:val="24"/>
          <w:highlight w:val="yellow"/>
        </w:rPr>
        <w:t>5-րդ</w:t>
      </w:r>
      <w:r w:rsidR="003D5AFC">
        <w:rPr>
          <w:rFonts w:ascii="GHEA Grapalat" w:hAnsi="GHEA Grapalat" w:cs="Sylfaen"/>
          <w:color w:val="FF0000"/>
          <w:szCs w:val="24"/>
          <w:highlight w:val="yellow"/>
        </w:rPr>
        <w:t xml:space="preserve"> օրը</w:t>
      </w:r>
      <w:r w:rsidR="00E43D23" w:rsidRPr="00B06D33">
        <w:rPr>
          <w:rFonts w:ascii="GHEA Grapalat" w:hAnsi="GHEA Grapalat" w:cs="Sylfaen"/>
          <w:color w:val="FF0000"/>
          <w:szCs w:val="24"/>
          <w:highlight w:val="yellow"/>
        </w:rPr>
        <w:t xml:space="preserve"> ժամը </w:t>
      </w:r>
      <w:r w:rsidR="007E21AC">
        <w:rPr>
          <w:rFonts w:ascii="GHEA Grapalat" w:hAnsi="GHEA Grapalat" w:cs="Sylfaen"/>
          <w:color w:val="FF0000"/>
          <w:szCs w:val="24"/>
          <w:highlight w:val="yellow"/>
        </w:rPr>
        <w:t>14։00</w:t>
      </w:r>
      <w:r w:rsidRPr="00B06D33">
        <w:rPr>
          <w:rFonts w:ascii="GHEA Grapalat" w:hAnsi="GHEA Grapalat" w:cs="Sylfaen"/>
          <w:szCs w:val="24"/>
          <w:highlight w:val="yellow"/>
          <w:lang w:val="hy-AM"/>
        </w:rPr>
        <w:t>-</w:t>
      </w:r>
      <w:r w:rsidRPr="004F71AE">
        <w:rPr>
          <w:rFonts w:ascii="GHEA Grapalat" w:hAnsi="GHEA Grapalat" w:cs="Sylfaen"/>
          <w:szCs w:val="24"/>
          <w:lang w:val="hy-AM"/>
        </w:rPr>
        <w:t>ին։</w:t>
      </w:r>
      <w:r w:rsidRPr="004F71AE">
        <w:rPr>
          <w:rFonts w:ascii="GHEA Grapalat" w:hAnsi="GHEA Grapalat" w:cs="Sylfaen"/>
          <w:szCs w:val="24"/>
        </w:rPr>
        <w:t xml:space="preserve"> </w:t>
      </w:r>
    </w:p>
    <w:p w:rsidR="0056138C" w:rsidRPr="00E6597C" w:rsidRDefault="0056138C" w:rsidP="0056138C">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5736A7">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5736A7">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5736A7">
        <w:rPr>
          <w:rFonts w:ascii="GHEA Grapalat" w:hAnsi="GHEA Grapalat" w:cs="Sylfaen"/>
          <w:sz w:val="20"/>
          <w:lang w:val="hy-AM"/>
        </w:rPr>
        <w:t>սույն</w:t>
      </w:r>
      <w:r w:rsidRPr="00E6597C">
        <w:rPr>
          <w:rFonts w:ascii="GHEA Grapalat" w:hAnsi="GHEA Grapalat" w:cs="Sylfaen"/>
          <w:sz w:val="20"/>
          <w:lang w:val="af-ZA"/>
        </w:rPr>
        <w:t xml:space="preserve"> </w:t>
      </w:r>
      <w:r w:rsidRPr="005736A7">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5736A7">
        <w:rPr>
          <w:rFonts w:ascii="GHEA Grapalat" w:hAnsi="GHEA Grapalat" w:cs="Sylfaen"/>
          <w:sz w:val="20"/>
          <w:lang w:val="hy-AM"/>
        </w:rPr>
        <w:t>շրջանակում</w:t>
      </w:r>
      <w:r w:rsidRPr="00E6597C">
        <w:rPr>
          <w:rFonts w:ascii="GHEA Grapalat" w:hAnsi="GHEA Grapalat" w:cs="Sylfaen"/>
          <w:sz w:val="20"/>
          <w:lang w:val="af-ZA"/>
        </w:rPr>
        <w:t xml:space="preserve"> </w:t>
      </w:r>
      <w:r w:rsidRPr="005736A7">
        <w:rPr>
          <w:rFonts w:ascii="GHEA Grapalat" w:hAnsi="GHEA Grapalat" w:cs="Sylfaen"/>
          <w:sz w:val="20"/>
          <w:lang w:val="hy-AM"/>
        </w:rPr>
        <w:t>գնվելիք</w:t>
      </w:r>
      <w:r w:rsidRPr="00E6597C">
        <w:rPr>
          <w:rFonts w:ascii="GHEA Grapalat" w:hAnsi="GHEA Grapalat" w:cs="Sylfaen"/>
          <w:sz w:val="20"/>
          <w:lang w:val="af-ZA"/>
        </w:rPr>
        <w:t xml:space="preserve"> </w:t>
      </w:r>
      <w:r w:rsidRPr="005736A7">
        <w:rPr>
          <w:rFonts w:ascii="GHEA Grapalat" w:hAnsi="GHEA Grapalat" w:cs="Sylfaen"/>
          <w:sz w:val="20"/>
          <w:lang w:val="hy-AM"/>
        </w:rPr>
        <w:t>աշխատանքների</w:t>
      </w:r>
      <w:r>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5736A7">
        <w:rPr>
          <w:rFonts w:ascii="GHEA Grapalat" w:hAnsi="GHEA Grapalat" w:cs="Sylfaen"/>
          <w:sz w:val="20"/>
          <w:lang w:val="hy-AM"/>
        </w:rPr>
        <w:t>ինչպես</w:t>
      </w:r>
      <w:r w:rsidRPr="00E6597C">
        <w:rPr>
          <w:rFonts w:ascii="GHEA Grapalat" w:hAnsi="GHEA Grapalat" w:cs="Sylfaen"/>
          <w:sz w:val="20"/>
          <w:lang w:val="af-ZA"/>
        </w:rPr>
        <w:t xml:space="preserve"> </w:t>
      </w:r>
      <w:r w:rsidRPr="005736A7">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sz w:val="20"/>
          <w:szCs w:val="20"/>
          <w:lang w:val="hy-AM"/>
        </w:rPr>
        <w:lastRenderedPageBreak/>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56138C" w:rsidRPr="00E6597C" w:rsidRDefault="0056138C" w:rsidP="0056138C">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proofErr w:type="gramStart"/>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Pr>
          <w:rFonts w:ascii="GHEA Grapalat" w:hAnsi="GHEA Grapalat" w:cs="Sylfaen"/>
          <w:sz w:val="20"/>
          <w:lang w:val="hy-AM"/>
        </w:rPr>
        <w:t>քսան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Pr>
          <w:rFonts w:ascii="GHEA Grapalat" w:hAnsi="GHEA Grapalat" w:cs="Sylfaen"/>
          <w:sz w:val="20"/>
          <w:lang w:val="hy-AM"/>
        </w:rPr>
        <w:t>և/կամ հայտի ապահովումը</w:t>
      </w:r>
      <w:r w:rsidRPr="00A71D81">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Pr>
          <w:rFonts w:ascii="GHEA Grapalat" w:hAnsi="GHEA Grapalat" w:cs="Sylfaen"/>
          <w:szCs w:val="24"/>
          <w:lang w:val="hy-AM"/>
        </w:rPr>
        <w:t>այդպիսին չճանաչված</w:t>
      </w:r>
      <w:r w:rsidRPr="00015CC3" w:rsidDel="006F3F15">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rsidR="00C33D69" w:rsidRPr="004F71AE" w:rsidRDefault="008A6781" w:rsidP="00A74A6F">
      <w:pPr>
        <w:pStyle w:val="af6"/>
        <w:spacing w:line="240" w:lineRule="auto"/>
        <w:ind w:firstLine="567"/>
        <w:rPr>
          <w:rFonts w:ascii="GHEA Grapalat" w:hAnsi="GHEA Grapalat" w:cs="Sylfaen"/>
          <w:i w:val="0"/>
          <w:szCs w:val="24"/>
          <w:lang w:val="af-ZA"/>
        </w:rPr>
      </w:pPr>
      <w:r w:rsidRPr="004F71AE">
        <w:rPr>
          <w:rFonts w:ascii="GHEA Grapalat" w:hAnsi="GHEA Grapalat" w:cs="Sylfaen"/>
          <w:i w:val="0"/>
          <w:szCs w:val="24"/>
          <w:lang w:val="af-ZA"/>
        </w:rPr>
        <w:t xml:space="preserve">8.4 </w:t>
      </w:r>
      <w:r w:rsidRPr="004F71AE">
        <w:rPr>
          <w:rFonts w:ascii="GHEA Grapalat" w:hAnsi="GHEA Grapalat" w:cs="Sylfaen"/>
          <w:i w:val="0"/>
          <w:szCs w:val="24"/>
          <w:lang w:val="hy-AM"/>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հայտում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անհամապատասխանություն</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տեղ</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գտել</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թվերով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գումարների</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միջև</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հիմք</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է</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ընդունվում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տառերով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գրված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hy-AM"/>
        </w:rPr>
        <w:t>գումարը։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Եթե</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առաջարկվող</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գները</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ներկայացված</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երկու</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կամ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ավելի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արժույթներով</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ապա</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դրանք</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համեմատվում</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են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Հայաստանի</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Հանրապետության</w:t>
      </w:r>
      <w:r w:rsidRPr="004F71AE">
        <w:rPr>
          <w:rFonts w:ascii="GHEA Grapalat" w:hAnsi="GHEA Grapalat" w:cs="Sylfaen"/>
          <w:i w:val="0"/>
          <w:szCs w:val="24"/>
          <w:lang w:val="af-ZA"/>
        </w:rPr>
        <w:t xml:space="preserve"> </w:t>
      </w:r>
      <w:r w:rsidRPr="004F71AE">
        <w:rPr>
          <w:rFonts w:ascii="GHEA Grapalat" w:hAnsi="GHEA Grapalat" w:cs="Sylfaen"/>
          <w:i w:val="0"/>
          <w:szCs w:val="24"/>
          <w:lang w:val="ru-RU"/>
        </w:rPr>
        <w:t>դրամով</w:t>
      </w:r>
      <w:r w:rsidRPr="004F71AE">
        <w:rPr>
          <w:rFonts w:ascii="GHEA Grapalat" w:hAnsi="GHEA Grapalat" w:cs="Sylfaen"/>
          <w:i w:val="0"/>
          <w:szCs w:val="24"/>
          <w:lang w:val="af-ZA"/>
        </w:rPr>
        <w:t>`</w:t>
      </w:r>
      <w:r w:rsidR="00C33D69" w:rsidRPr="004F71AE">
        <w:rPr>
          <w:rFonts w:ascii="GHEA Grapalat" w:hAnsi="GHEA Grapalat" w:cs="Sylfaen"/>
          <w:i w:val="0"/>
          <w:szCs w:val="24"/>
          <w:lang w:val="af-ZA"/>
        </w:rPr>
        <w:t xml:space="preserve"> </w:t>
      </w:r>
      <w:r w:rsidR="00732B01" w:rsidRPr="004F71AE">
        <w:rPr>
          <w:rFonts w:ascii="GHEA Grapalat" w:hAnsi="GHEA Grapalat" w:cs="Sylfaen"/>
          <w:b/>
          <w:i w:val="0"/>
          <w:color w:val="FF0000"/>
          <w:szCs w:val="24"/>
          <w:lang w:val="hy-AM"/>
        </w:rPr>
        <w:t xml:space="preserve">հայտերի բացման օրվա դրությամբ ՀՀ կենտրոնական բանկի սահմանած </w:t>
      </w:r>
      <w:r w:rsidR="00732B01" w:rsidRPr="004F71AE">
        <w:rPr>
          <w:rFonts w:ascii="GHEA Grapalat" w:hAnsi="GHEA Grapalat" w:cs="Sylfaen"/>
          <w:b/>
          <w:i w:val="0"/>
          <w:color w:val="FF0000"/>
          <w:szCs w:val="24"/>
          <w:lang w:val="ru-RU"/>
        </w:rPr>
        <w:t>փոխարժեքով</w:t>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vertAlign w:val="superscript"/>
          <w:lang w:val="af-ZA"/>
        </w:rPr>
        <w:t>10</w:t>
      </w:r>
      <w:r w:rsidR="00C33D69" w:rsidRPr="004F71AE">
        <w:rPr>
          <w:rStyle w:val="aff6"/>
          <w:rFonts w:ascii="GHEA Grapalat" w:hAnsi="GHEA Grapalat" w:cs="Sylfaen"/>
          <w:i w:val="0"/>
          <w:color w:val="FFFFFF"/>
          <w:szCs w:val="24"/>
          <w:lang w:val="af-ZA"/>
        </w:rPr>
        <w:footnoteReference w:id="5"/>
      </w:r>
      <w:r w:rsidR="00C33D69" w:rsidRPr="004F71AE">
        <w:rPr>
          <w:rFonts w:ascii="GHEA Grapalat" w:hAnsi="GHEA Grapalat" w:cs="Sylfaen"/>
          <w:i w:val="0"/>
          <w:szCs w:val="24"/>
          <w:lang w:val="af-ZA"/>
        </w:rPr>
        <w:t xml:space="preserve"> </w:t>
      </w:r>
      <w:r w:rsidR="00C33D69" w:rsidRPr="004F71AE">
        <w:rPr>
          <w:rFonts w:ascii="GHEA Grapalat" w:hAnsi="GHEA Grapalat" w:cs="Sylfaen"/>
          <w:i w:val="0"/>
          <w:szCs w:val="24"/>
          <w:lang w:val="ru-RU"/>
        </w:rPr>
        <w:t>փոխարժեքով։</w:t>
      </w:r>
      <w:r w:rsidR="00C33D69" w:rsidRPr="004F71AE">
        <w:rPr>
          <w:rFonts w:ascii="GHEA Grapalat" w:hAnsi="GHEA Grapalat" w:cs="Sylfaen"/>
          <w:i w:val="0"/>
          <w:szCs w:val="24"/>
          <w:lang w:val="af-ZA"/>
        </w:rPr>
        <w:t xml:space="preserve"> </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5</w:t>
      </w:r>
      <w:r w:rsidRPr="00E6597C">
        <w:rPr>
          <w:rFonts w:ascii="GHEA Grapalat" w:hAnsi="GHEA Grapalat"/>
          <w:sz w:val="20"/>
          <w:lang w:val="af-ZA" w:eastAsia="x-none"/>
        </w:rPr>
        <w:t xml:space="preserve">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այդպիսին չճանաչված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և այդպիսին չճանաչված</w:t>
      </w:r>
      <w:r w:rsidRPr="00015CC3" w:rsidDel="006F3F15">
        <w:rPr>
          <w:rFonts w:ascii="GHEA Grapalat" w:hAnsi="GHEA Grapalat" w:cs="Sylfaen"/>
          <w:sz w:val="20"/>
          <w:szCs w:val="24"/>
          <w:lang w:val="hy-AM" w:eastAsia="en-US"/>
        </w:rPr>
        <w:t xml:space="preserve"> </w:t>
      </w:r>
      <w:r w:rsidRPr="00015CC3">
        <w:rPr>
          <w:rFonts w:ascii="GHEA Grapalat" w:hAnsi="GHEA Grapalat" w:cs="Sylfaen"/>
          <w:sz w:val="20"/>
          <w:szCs w:val="24"/>
          <w:lang w:val="hy-AM" w:eastAsia="en-US"/>
        </w:rPr>
        <w:t>մասնակիցներին որոշելու նպատակով հանձնաժողովի նիստում</w:t>
      </w:r>
      <w:r w:rsidRPr="00265A5A">
        <w:rPr>
          <w:rFonts w:ascii="GHEA Grapalat" w:hAnsi="GHEA Grapalat" w:cs="Sylfaen"/>
          <w:sz w:val="20"/>
          <w:szCs w:val="24"/>
          <w:lang w:val="hy-AM" w:eastAsia="en-US"/>
        </w:rPr>
        <w:t xml:space="preserve"> հավասար գներ ներկայացրած մասնակիցների հետ վարվում են միաժամանակյա բանակցություններ, եթե նիստին ներկա են </w:t>
      </w:r>
      <w:r>
        <w:rPr>
          <w:rFonts w:ascii="GHEA Grapalat" w:hAnsi="GHEA Grapalat" w:cs="Sylfaen"/>
          <w:sz w:val="20"/>
          <w:szCs w:val="24"/>
          <w:lang w:val="hy-AM" w:eastAsia="en-US"/>
        </w:rPr>
        <w:t>այդ</w:t>
      </w:r>
      <w:r w:rsidRPr="00265A5A">
        <w:rPr>
          <w:rFonts w:ascii="GHEA Grapalat" w:hAnsi="GHEA Grapalat" w:cs="Sylfaen"/>
          <w:sz w:val="20"/>
          <w:szCs w:val="24"/>
          <w:lang w:val="hy-AM" w:eastAsia="en-US"/>
        </w:rPr>
        <w:t xml:space="preserve"> 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proofErr w:type="gramStart"/>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proofErr w:type="gramEnd"/>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56138C" w:rsidRPr="00265A5A"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rsidR="0056138C" w:rsidRPr="00265A5A"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Pr="00265A5A">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265A5A" w:rsidDel="006F3F15">
        <w:rPr>
          <w:rFonts w:ascii="GHEA Grapalat" w:hAnsi="GHEA Grapalat" w:cs="Sylfaen"/>
          <w:sz w:val="20"/>
          <w:lang w:val="hy-AM"/>
        </w:rPr>
        <w:t xml:space="preserve"> </w:t>
      </w:r>
      <w:r w:rsidRPr="00265A5A">
        <w:rPr>
          <w:rFonts w:ascii="GHEA Grapalat" w:hAnsi="GHEA Grapalat" w:cs="Sylfaen"/>
          <w:sz w:val="20"/>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rsidR="0056138C" w:rsidRPr="00265A5A" w:rsidRDefault="0056138C" w:rsidP="0056138C">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265A5A">
        <w:rPr>
          <w:rFonts w:ascii="GHEA Grapalat" w:hAnsi="GHEA Grapalat" w:cs="Sylfaen"/>
          <w:sz w:val="20"/>
          <w:szCs w:val="24"/>
          <w:lang w:val="hy-AM" w:eastAsia="en-US"/>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6138C" w:rsidRPr="00265A5A" w:rsidRDefault="0056138C" w:rsidP="0056138C">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rsidR="0056138C" w:rsidRPr="00E6597C" w:rsidRDefault="0056138C" w:rsidP="0056138C">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eastAsia="x-none"/>
        </w:rPr>
        <w:t xml:space="preserve"> </w:t>
      </w:r>
      <w:r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6597C">
        <w:rPr>
          <w:rFonts w:ascii="GHEA Grapalat" w:hAnsi="GHEA Grapalat"/>
          <w:sz w:val="20"/>
          <w:szCs w:val="20"/>
          <w:lang w:val="hy-AM" w:eastAsia="x-none"/>
        </w:rPr>
        <w:t xml:space="preserve">հայտում ներառված </w:t>
      </w:r>
      <w:r w:rsidRPr="00E6597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eastAsia="x-none"/>
        </w:rPr>
        <w:t>:</w:t>
      </w:r>
    </w:p>
    <w:p w:rsidR="0056138C" w:rsidRPr="00E6597C" w:rsidRDefault="0056138C" w:rsidP="0056138C">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hy-AM" w:eastAsia="x-none"/>
        </w:rPr>
        <w:t>8</w:t>
      </w:r>
      <w:r>
        <w:rPr>
          <w:rFonts w:ascii="GHEA Grapalat" w:hAnsi="GHEA Grapalat"/>
          <w:sz w:val="20"/>
          <w:lang w:val="af-ZA" w:eastAsia="x-none"/>
        </w:rPr>
        <w:t xml:space="preserve"> </w:t>
      </w:r>
      <w:r w:rsidRPr="00E6597C">
        <w:rPr>
          <w:rFonts w:ascii="GHEA Grapalat" w:hAnsi="GHEA Grapalat"/>
          <w:sz w:val="20"/>
          <w:lang w:val="af-ZA" w:eastAsia="x-none"/>
        </w:rPr>
        <w:t>Եթե հայտերի բացման</w:t>
      </w:r>
      <w:r w:rsidRPr="00E6597C">
        <w:rPr>
          <w:rFonts w:ascii="GHEA Grapalat" w:hAnsi="GHEA Grapalat"/>
          <w:sz w:val="20"/>
          <w:lang w:val="hy-AM" w:eastAsia="x-none"/>
        </w:rPr>
        <w:t xml:space="preserve"> և գնահատման</w:t>
      </w:r>
      <w:r w:rsidRPr="00E6597C">
        <w:rPr>
          <w:rFonts w:ascii="GHEA Grapalat" w:hAnsi="GHEA Grapalat"/>
          <w:sz w:val="20"/>
          <w:lang w:val="af-ZA" w:eastAsia="x-none"/>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7" w:name="_Hlk9262487"/>
      <w:r w:rsidRPr="00E6597C">
        <w:rPr>
          <w:rFonts w:ascii="GHEA Grapalat" w:hAnsi="GHEA Grapalat" w:cs="Sylfaen"/>
          <w:sz w:val="20"/>
          <w:szCs w:val="24"/>
          <w:lang w:val="hy-AM" w:eastAsia="en-US"/>
        </w:rPr>
        <w:t xml:space="preserve"> </w:t>
      </w:r>
      <w:bookmarkEnd w:id="7"/>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rsidR="0056138C" w:rsidRPr="00E6597C" w:rsidRDefault="0056138C" w:rsidP="0056138C">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56138C" w:rsidRPr="00E6597C" w:rsidRDefault="0056138C" w:rsidP="0056138C">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hy-AM" w:eastAsia="en-US"/>
        </w:rPr>
        <w:t>9</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rsidR="0056138C" w:rsidRPr="00F40755"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lang w:val="hy-AM"/>
        </w:rPr>
        <w:t>10</w:t>
      </w:r>
      <w:r w:rsidRPr="00E6597C">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w:t>
      </w:r>
      <w:r w:rsidRPr="00F40755">
        <w:rPr>
          <w:rFonts w:ascii="GHEA Grapalat" w:hAnsi="GHEA Grapalat" w:cs="Sylfaen"/>
          <w:szCs w:val="24"/>
        </w:rPr>
        <w:t xml:space="preserve"> </w:t>
      </w:r>
      <w:r w:rsidRPr="00F40755">
        <w:rPr>
          <w:rFonts w:ascii="GHEA Grapalat" w:hAnsi="GHEA Grapalat" w:cs="Sylfaen"/>
          <w:szCs w:val="24"/>
          <w:lang w:val="hy-AM"/>
        </w:rPr>
        <w:t>չի</w:t>
      </w:r>
      <w:r w:rsidRPr="00F40755">
        <w:rPr>
          <w:rFonts w:ascii="GHEA Grapalat" w:hAnsi="GHEA Grapalat" w:cs="Sylfaen"/>
          <w:szCs w:val="24"/>
        </w:rPr>
        <w:t xml:space="preserve"> </w:t>
      </w:r>
      <w:r w:rsidRPr="00F40755">
        <w:rPr>
          <w:rFonts w:ascii="GHEA Grapalat" w:hAnsi="GHEA Grapalat" w:cs="Sylfaen"/>
          <w:szCs w:val="24"/>
          <w:lang w:val="hy-AM"/>
        </w:rPr>
        <w:t>կարող</w:t>
      </w:r>
      <w:r w:rsidRPr="00F40755">
        <w:rPr>
          <w:rFonts w:ascii="GHEA Grapalat" w:hAnsi="GHEA Grapalat" w:cs="Sylfaen"/>
          <w:szCs w:val="24"/>
        </w:rPr>
        <w:t xml:space="preserve"> </w:t>
      </w:r>
      <w:r w:rsidRPr="00F40755">
        <w:rPr>
          <w:rFonts w:ascii="GHEA Grapalat" w:hAnsi="GHEA Grapalat" w:cs="Sylfaen"/>
          <w:szCs w:val="24"/>
          <w:lang w:val="hy-AM"/>
        </w:rPr>
        <w:t>մասնակցել</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աշխատանքներին</w:t>
      </w:r>
      <w:r w:rsidRPr="00F40755">
        <w:rPr>
          <w:rFonts w:ascii="GHEA Grapalat" w:hAnsi="GHEA Grapalat" w:cs="Sylfaen"/>
          <w:szCs w:val="24"/>
        </w:rPr>
        <w:t xml:space="preserve">, </w:t>
      </w:r>
      <w:r w:rsidRPr="00F40755">
        <w:rPr>
          <w:rFonts w:ascii="GHEA Grapalat" w:hAnsi="GHEA Grapalat" w:cs="Sylfaen"/>
          <w:szCs w:val="24"/>
          <w:lang w:val="hy-AM"/>
        </w:rPr>
        <w:t>եթե հանձնաժողովի գործունեության ընթացքումպարզվում</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որ</w:t>
      </w:r>
      <w:r w:rsidRPr="00F40755">
        <w:rPr>
          <w:rFonts w:ascii="GHEA Grapalat" w:hAnsi="GHEA Grapalat" w:cs="Sylfaen"/>
          <w:szCs w:val="24"/>
        </w:rPr>
        <w:t xml:space="preserve"> </w:t>
      </w:r>
      <w:r w:rsidRPr="00F40755">
        <w:rPr>
          <w:rFonts w:ascii="GHEA Grapalat" w:hAnsi="GHEA Grapalat" w:cs="Sylfaen"/>
          <w:szCs w:val="24"/>
          <w:lang w:val="hy-AM"/>
        </w:rPr>
        <w:t>վերջիններիս</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իրենց</w:t>
      </w:r>
      <w:r w:rsidRPr="00F40755">
        <w:rPr>
          <w:rFonts w:ascii="GHEA Grapalat" w:hAnsi="GHEA Grapalat" w:cs="Sylfaen"/>
          <w:szCs w:val="24"/>
        </w:rPr>
        <w:t xml:space="preserve"> </w:t>
      </w:r>
      <w:r w:rsidRPr="00F40755">
        <w:rPr>
          <w:rFonts w:ascii="GHEA Grapalat" w:hAnsi="GHEA Grapalat" w:cs="Sylfaen"/>
          <w:szCs w:val="24"/>
          <w:lang w:val="hy-AM"/>
        </w:rPr>
        <w:t>մերձավոր</w:t>
      </w:r>
      <w:r w:rsidRPr="00F40755">
        <w:rPr>
          <w:rFonts w:ascii="GHEA Grapalat" w:hAnsi="GHEA Grapalat" w:cs="Sylfaen"/>
          <w:szCs w:val="24"/>
        </w:rPr>
        <w:t xml:space="preserve"> </w:t>
      </w:r>
      <w:r w:rsidRPr="00F40755">
        <w:rPr>
          <w:rFonts w:ascii="GHEA Grapalat" w:hAnsi="GHEA Grapalat" w:cs="Sylfaen"/>
          <w:szCs w:val="24"/>
          <w:lang w:val="hy-AM"/>
        </w:rPr>
        <w:t>ազգակցությամբ</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խնամիությամբ</w:t>
      </w:r>
      <w:r w:rsidRPr="00F40755">
        <w:rPr>
          <w:rFonts w:ascii="GHEA Grapalat" w:hAnsi="GHEA Grapalat" w:cs="Sylfaen"/>
          <w:szCs w:val="24"/>
        </w:rPr>
        <w:t xml:space="preserve"> </w:t>
      </w:r>
      <w:r w:rsidRPr="00F40755">
        <w:rPr>
          <w:rFonts w:ascii="GHEA Grapalat" w:hAnsi="GHEA Grapalat" w:cs="Sylfaen"/>
          <w:szCs w:val="24"/>
          <w:lang w:val="hy-AM"/>
        </w:rPr>
        <w:t>կապված</w:t>
      </w:r>
      <w:r w:rsidRPr="00F40755">
        <w:rPr>
          <w:rFonts w:ascii="GHEA Grapalat" w:hAnsi="GHEA Grapalat" w:cs="Sylfaen"/>
          <w:szCs w:val="24"/>
        </w:rPr>
        <w:t xml:space="preserve"> </w:t>
      </w:r>
      <w:r w:rsidRPr="00F40755">
        <w:rPr>
          <w:rFonts w:ascii="GHEA Grapalat" w:hAnsi="GHEA Grapalat" w:cs="Sylfaen"/>
          <w:szCs w:val="24"/>
          <w:lang w:val="hy-AM"/>
        </w:rPr>
        <w:t>անձը</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ամուսին</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w:t>
      </w:r>
      <w:r w:rsidRPr="00F40755">
        <w:rPr>
          <w:rFonts w:ascii="GHEA Grapalat" w:hAnsi="GHEA Grapalat" w:cs="Sylfaen"/>
          <w:szCs w:val="24"/>
        </w:rPr>
        <w:t>,</w:t>
      </w:r>
      <w:r w:rsidRPr="00F40755">
        <w:rPr>
          <w:rFonts w:ascii="GHEA Grapalat" w:hAnsi="GHEA Grapalat" w:cs="Sylfaen"/>
          <w:szCs w:val="24"/>
          <w:lang w:val="hy-AM"/>
        </w:rPr>
        <w:t>տատ, պապ, թոռ,</w:t>
      </w:r>
      <w:r w:rsidRPr="00F40755">
        <w:rPr>
          <w:rFonts w:ascii="GHEA Grapalat" w:hAnsi="GHEA Grapalat" w:cs="Sylfaen"/>
          <w:szCs w:val="24"/>
        </w:rPr>
        <w:t xml:space="preserve"> </w:t>
      </w:r>
      <w:r w:rsidRPr="00F40755">
        <w:rPr>
          <w:rFonts w:ascii="GHEA Grapalat" w:hAnsi="GHEA Grapalat" w:cs="Sylfaen"/>
          <w:szCs w:val="24"/>
          <w:lang w:val="hy-AM"/>
        </w:rPr>
        <w:t>ինչպես</w:t>
      </w:r>
      <w:r w:rsidRPr="00F40755">
        <w:rPr>
          <w:rFonts w:ascii="GHEA Grapalat" w:hAnsi="GHEA Grapalat" w:cs="Sylfaen"/>
          <w:szCs w:val="24"/>
        </w:rPr>
        <w:t xml:space="preserve"> </w:t>
      </w:r>
      <w:r w:rsidRPr="00F40755">
        <w:rPr>
          <w:rFonts w:ascii="GHEA Grapalat" w:hAnsi="GHEA Grapalat" w:cs="Sylfaen"/>
          <w:szCs w:val="24"/>
          <w:lang w:val="hy-AM"/>
        </w:rPr>
        <w:t>նաև</w:t>
      </w:r>
      <w:r w:rsidRPr="00F40755">
        <w:rPr>
          <w:rFonts w:ascii="GHEA Grapalat" w:hAnsi="GHEA Grapalat" w:cs="Sylfaen"/>
          <w:szCs w:val="24"/>
        </w:rPr>
        <w:t xml:space="preserve"> </w:t>
      </w:r>
      <w:r w:rsidRPr="00F40755">
        <w:rPr>
          <w:rFonts w:ascii="GHEA Grapalat" w:hAnsi="GHEA Grapalat" w:cs="Sylfaen"/>
          <w:szCs w:val="24"/>
          <w:lang w:val="hy-AM"/>
        </w:rPr>
        <w:t>ամուսնու</w:t>
      </w:r>
      <w:r w:rsidRPr="00F40755">
        <w:rPr>
          <w:rFonts w:ascii="GHEA Grapalat" w:hAnsi="GHEA Grapalat" w:cs="Sylfaen"/>
          <w:szCs w:val="24"/>
        </w:rPr>
        <w:t xml:space="preserve"> </w:t>
      </w:r>
      <w:r w:rsidRPr="00F40755">
        <w:rPr>
          <w:rFonts w:ascii="GHEA Grapalat" w:hAnsi="GHEA Grapalat" w:cs="Sylfaen"/>
          <w:szCs w:val="24"/>
          <w:lang w:val="hy-AM"/>
        </w:rPr>
        <w:t>ծնող</w:t>
      </w:r>
      <w:r w:rsidRPr="00F40755">
        <w:rPr>
          <w:rFonts w:ascii="GHEA Grapalat" w:hAnsi="GHEA Grapalat" w:cs="Sylfaen"/>
          <w:szCs w:val="24"/>
        </w:rPr>
        <w:t xml:space="preserve">, </w:t>
      </w:r>
      <w:r w:rsidRPr="00F40755">
        <w:rPr>
          <w:rFonts w:ascii="GHEA Grapalat" w:hAnsi="GHEA Grapalat" w:cs="Sylfaen"/>
          <w:szCs w:val="24"/>
          <w:lang w:val="hy-AM"/>
        </w:rPr>
        <w:t>երեխա</w:t>
      </w:r>
      <w:r w:rsidRPr="00F40755">
        <w:rPr>
          <w:rFonts w:ascii="GHEA Grapalat" w:hAnsi="GHEA Grapalat" w:cs="Sylfaen"/>
          <w:szCs w:val="24"/>
        </w:rPr>
        <w:t xml:space="preserve">, </w:t>
      </w:r>
      <w:r w:rsidRPr="00F40755">
        <w:rPr>
          <w:rFonts w:ascii="GHEA Grapalat" w:hAnsi="GHEA Grapalat" w:cs="Sylfaen"/>
          <w:szCs w:val="24"/>
          <w:lang w:val="hy-AM"/>
        </w:rPr>
        <w:t>եղբայր,</w:t>
      </w:r>
      <w:r w:rsidRPr="00F40755">
        <w:rPr>
          <w:rFonts w:ascii="GHEA Grapalat" w:hAnsi="GHEA Grapalat" w:cs="Sylfaen"/>
          <w:szCs w:val="24"/>
        </w:rPr>
        <w:t xml:space="preserve"> </w:t>
      </w:r>
      <w:r w:rsidRPr="00F40755">
        <w:rPr>
          <w:rFonts w:ascii="GHEA Grapalat" w:hAnsi="GHEA Grapalat" w:cs="Sylfaen"/>
          <w:szCs w:val="24"/>
          <w:lang w:val="hy-AM"/>
        </w:rPr>
        <w:t>քույր, տատ, պապ, թոռ</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այդ</w:t>
      </w:r>
      <w:r w:rsidRPr="00F40755">
        <w:rPr>
          <w:rFonts w:ascii="GHEA Grapalat" w:hAnsi="GHEA Grapalat" w:cs="Sylfaen"/>
          <w:szCs w:val="24"/>
        </w:rPr>
        <w:t xml:space="preserve"> </w:t>
      </w:r>
      <w:r w:rsidRPr="00F40755">
        <w:rPr>
          <w:rFonts w:ascii="GHEA Grapalat" w:hAnsi="GHEA Grapalat" w:cs="Sylfaen"/>
          <w:szCs w:val="24"/>
          <w:lang w:val="hy-AM"/>
        </w:rPr>
        <w:t>անձի</w:t>
      </w:r>
      <w:r w:rsidRPr="00F40755">
        <w:rPr>
          <w:rFonts w:ascii="GHEA Grapalat" w:hAnsi="GHEA Grapalat" w:cs="Sylfaen"/>
          <w:szCs w:val="24"/>
        </w:rPr>
        <w:t xml:space="preserve"> </w:t>
      </w:r>
      <w:r w:rsidRPr="00F40755">
        <w:rPr>
          <w:rFonts w:ascii="GHEA Grapalat" w:hAnsi="GHEA Grapalat" w:cs="Sylfaen"/>
          <w:szCs w:val="24"/>
          <w:lang w:val="hy-AM"/>
        </w:rPr>
        <w:t>կողմից</w:t>
      </w:r>
      <w:r w:rsidRPr="00F40755">
        <w:rPr>
          <w:rFonts w:ascii="GHEA Grapalat" w:hAnsi="GHEA Grapalat" w:cs="Sylfaen"/>
          <w:szCs w:val="24"/>
        </w:rPr>
        <w:t xml:space="preserve"> </w:t>
      </w:r>
      <w:r w:rsidRPr="00F40755">
        <w:rPr>
          <w:rFonts w:ascii="GHEA Grapalat" w:hAnsi="GHEA Grapalat" w:cs="Sylfaen"/>
          <w:szCs w:val="24"/>
          <w:lang w:val="hy-AM"/>
        </w:rPr>
        <w:t>հիմնադրված</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բաժնեմաս</w:t>
      </w:r>
      <w:r w:rsidRPr="00F40755">
        <w:rPr>
          <w:rFonts w:ascii="GHEA Grapalat" w:hAnsi="GHEA Grapalat" w:cs="Sylfaen"/>
          <w:szCs w:val="24"/>
        </w:rPr>
        <w:t xml:space="preserve"> (</w:t>
      </w:r>
      <w:r w:rsidRPr="00F40755">
        <w:rPr>
          <w:rFonts w:ascii="GHEA Grapalat" w:hAnsi="GHEA Grapalat" w:cs="Sylfaen"/>
          <w:szCs w:val="24"/>
          <w:lang w:val="hy-AM"/>
        </w:rPr>
        <w:t>փայաբաժին</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կազմակերպությունը</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ընթացակարգին</w:t>
      </w:r>
      <w:r w:rsidRPr="00F40755">
        <w:rPr>
          <w:rFonts w:ascii="GHEA Grapalat" w:hAnsi="GHEA Grapalat" w:cs="Sylfaen"/>
          <w:szCs w:val="24"/>
        </w:rPr>
        <w:t xml:space="preserve"> </w:t>
      </w:r>
      <w:r w:rsidRPr="00F40755">
        <w:rPr>
          <w:rFonts w:ascii="GHEA Grapalat" w:hAnsi="GHEA Grapalat" w:cs="Sylfaen"/>
          <w:szCs w:val="24"/>
          <w:lang w:val="hy-AM"/>
        </w:rPr>
        <w:t>մասնակցելու</w:t>
      </w:r>
      <w:r w:rsidRPr="00F40755">
        <w:rPr>
          <w:rFonts w:ascii="GHEA Grapalat" w:hAnsi="GHEA Grapalat" w:cs="Sylfaen"/>
          <w:szCs w:val="24"/>
        </w:rPr>
        <w:t xml:space="preserve"> </w:t>
      </w:r>
      <w:r w:rsidRPr="00F40755">
        <w:rPr>
          <w:rFonts w:ascii="GHEA Grapalat" w:hAnsi="GHEA Grapalat" w:cs="Sylfaen"/>
          <w:szCs w:val="24"/>
          <w:lang w:val="hy-AM"/>
        </w:rPr>
        <w:t>համար</w:t>
      </w:r>
      <w:r w:rsidRPr="00F40755">
        <w:rPr>
          <w:rFonts w:ascii="GHEA Grapalat" w:hAnsi="GHEA Grapalat" w:cs="Sylfaen"/>
          <w:szCs w:val="24"/>
        </w:rPr>
        <w:t xml:space="preserve"> </w:t>
      </w:r>
      <w:r w:rsidRPr="00F40755">
        <w:rPr>
          <w:rFonts w:ascii="GHEA Grapalat" w:hAnsi="GHEA Grapalat" w:cs="Sylfaen"/>
          <w:szCs w:val="24"/>
          <w:lang w:val="hy-AM"/>
        </w:rPr>
        <w:t>ներկայացրել</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w:t>
      </w:r>
      <w:r w:rsidRPr="00F40755">
        <w:rPr>
          <w:rFonts w:ascii="GHEA Grapalat" w:hAnsi="GHEA Grapalat" w:cs="Sylfaen"/>
          <w:szCs w:val="24"/>
        </w:rPr>
        <w:t>:</w:t>
      </w:r>
      <w:r w:rsidRPr="00F40755">
        <w:rPr>
          <w:rFonts w:ascii="GHEA Grapalat" w:hAnsi="GHEA Grapalat" w:cs="Sylfaen"/>
          <w:szCs w:val="24"/>
          <w:lang w:val="hy-AM"/>
        </w:rPr>
        <w:t xml:space="preserve"> Եթե</w:t>
      </w:r>
      <w:r w:rsidRPr="00F40755">
        <w:rPr>
          <w:rFonts w:ascii="GHEA Grapalat" w:hAnsi="GHEA Grapalat" w:cs="Sylfaen"/>
          <w:szCs w:val="24"/>
        </w:rPr>
        <w:t xml:space="preserve"> </w:t>
      </w:r>
      <w:r w:rsidRPr="00F40755">
        <w:rPr>
          <w:rFonts w:ascii="GHEA Grapalat" w:hAnsi="GHEA Grapalat" w:cs="Sylfaen"/>
          <w:szCs w:val="24"/>
          <w:lang w:val="hy-AM"/>
        </w:rPr>
        <w:t>առկա</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սույն</w:t>
      </w:r>
      <w:r w:rsidRPr="00F40755">
        <w:rPr>
          <w:rFonts w:ascii="GHEA Grapalat" w:hAnsi="GHEA Grapalat" w:cs="Sylfaen"/>
          <w:szCs w:val="24"/>
        </w:rPr>
        <w:t xml:space="preserve"> </w:t>
      </w:r>
      <w:r w:rsidRPr="00F40755">
        <w:rPr>
          <w:rFonts w:ascii="GHEA Grapalat" w:hAnsi="GHEA Grapalat" w:cs="Sylfaen"/>
          <w:szCs w:val="24"/>
          <w:lang w:val="hy-AM"/>
        </w:rPr>
        <w:t>կետով</w:t>
      </w:r>
      <w:r w:rsidRPr="00F40755">
        <w:rPr>
          <w:rFonts w:ascii="GHEA Grapalat" w:hAnsi="GHEA Grapalat" w:cs="Sylfaen"/>
          <w:szCs w:val="24"/>
        </w:rPr>
        <w:t xml:space="preserve"> </w:t>
      </w:r>
      <w:r w:rsidRPr="00F40755">
        <w:rPr>
          <w:rFonts w:ascii="GHEA Grapalat" w:hAnsi="GHEA Grapalat" w:cs="Sylfaen"/>
          <w:szCs w:val="24"/>
          <w:lang w:val="hy-AM"/>
        </w:rPr>
        <w:t>նախատեսված</w:t>
      </w:r>
      <w:r w:rsidRPr="00F40755">
        <w:rPr>
          <w:rFonts w:ascii="GHEA Grapalat" w:hAnsi="GHEA Grapalat" w:cs="Sylfaen"/>
          <w:szCs w:val="24"/>
        </w:rPr>
        <w:t xml:space="preserve"> </w:t>
      </w:r>
      <w:r w:rsidRPr="00F40755">
        <w:rPr>
          <w:rFonts w:ascii="GHEA Grapalat" w:hAnsi="GHEA Grapalat" w:cs="Sylfaen"/>
          <w:szCs w:val="24"/>
          <w:lang w:val="hy-AM"/>
        </w:rPr>
        <w:t>պայմանը</w:t>
      </w:r>
      <w:r w:rsidRPr="00F40755">
        <w:rPr>
          <w:rFonts w:ascii="GHEA Grapalat" w:hAnsi="GHEA Grapalat" w:cs="Sylfaen"/>
          <w:szCs w:val="24"/>
        </w:rPr>
        <w:t xml:space="preserve">, </w:t>
      </w:r>
      <w:r w:rsidRPr="00F40755">
        <w:rPr>
          <w:rFonts w:ascii="GHEA Grapalat" w:hAnsi="GHEA Grapalat" w:cs="Sylfaen"/>
          <w:szCs w:val="24"/>
          <w:lang w:val="hy-AM"/>
        </w:rPr>
        <w:t>ապա</w:t>
      </w:r>
      <w:r w:rsidRPr="00F40755">
        <w:rPr>
          <w:rFonts w:ascii="GHEA Grapalat" w:hAnsi="GHEA Grapalat" w:cs="Sylfaen"/>
          <w:szCs w:val="24"/>
        </w:rPr>
        <w:t xml:space="preserve"> </w:t>
      </w:r>
      <w:r w:rsidRPr="00F40755">
        <w:rPr>
          <w:rFonts w:ascii="GHEA Grapalat" w:hAnsi="GHEA Grapalat" w:cs="Sylfaen"/>
          <w:szCs w:val="24"/>
          <w:lang w:val="hy-AM"/>
        </w:rPr>
        <w:t xml:space="preserve"> սույն ընթացակարգի</w:t>
      </w:r>
      <w:r w:rsidRPr="00F40755">
        <w:rPr>
          <w:rFonts w:ascii="GHEA Grapalat" w:hAnsi="GHEA Grapalat" w:cs="Sylfaen"/>
          <w:szCs w:val="24"/>
        </w:rPr>
        <w:t xml:space="preserve"> </w:t>
      </w:r>
      <w:r w:rsidRPr="00F40755">
        <w:rPr>
          <w:rFonts w:ascii="GHEA Grapalat" w:hAnsi="GHEA Grapalat" w:cs="Sylfaen"/>
          <w:szCs w:val="24"/>
          <w:lang w:val="hy-AM"/>
        </w:rPr>
        <w:t>առնչությամբ</w:t>
      </w:r>
      <w:r w:rsidRPr="00F40755">
        <w:rPr>
          <w:rFonts w:ascii="GHEA Grapalat" w:hAnsi="GHEA Grapalat" w:cs="Sylfaen"/>
          <w:szCs w:val="24"/>
        </w:rPr>
        <w:t xml:space="preserve"> </w:t>
      </w:r>
      <w:r w:rsidRPr="00F40755">
        <w:rPr>
          <w:rFonts w:ascii="GHEA Grapalat" w:hAnsi="GHEA Grapalat" w:cs="Sylfaen"/>
          <w:szCs w:val="24"/>
          <w:lang w:val="hy-AM"/>
        </w:rPr>
        <w:t>շահերի</w:t>
      </w:r>
      <w:r w:rsidRPr="00F40755">
        <w:rPr>
          <w:rFonts w:ascii="GHEA Grapalat" w:hAnsi="GHEA Grapalat" w:cs="Sylfaen"/>
          <w:szCs w:val="24"/>
        </w:rPr>
        <w:t xml:space="preserve"> </w:t>
      </w:r>
      <w:r w:rsidRPr="00F40755">
        <w:rPr>
          <w:rFonts w:ascii="GHEA Grapalat" w:hAnsi="GHEA Grapalat" w:cs="Sylfaen"/>
          <w:szCs w:val="24"/>
          <w:lang w:val="hy-AM"/>
        </w:rPr>
        <w:t>բախում</w:t>
      </w:r>
      <w:r w:rsidRPr="00F40755">
        <w:rPr>
          <w:rFonts w:ascii="GHEA Grapalat" w:hAnsi="GHEA Grapalat" w:cs="Sylfaen"/>
          <w:szCs w:val="24"/>
        </w:rPr>
        <w:t xml:space="preserve"> </w:t>
      </w:r>
      <w:r w:rsidRPr="00F40755">
        <w:rPr>
          <w:rFonts w:ascii="GHEA Grapalat" w:hAnsi="GHEA Grapalat" w:cs="Sylfaen"/>
          <w:szCs w:val="24"/>
          <w:lang w:val="hy-AM"/>
        </w:rPr>
        <w:t>ունեցող</w:t>
      </w:r>
      <w:r w:rsidRPr="00F40755">
        <w:rPr>
          <w:rFonts w:ascii="GHEA Grapalat" w:hAnsi="GHEA Grapalat" w:cs="Sylfaen"/>
          <w:szCs w:val="24"/>
        </w:rPr>
        <w:t xml:space="preserve"> </w:t>
      </w:r>
      <w:r w:rsidRPr="00F40755">
        <w:rPr>
          <w:rFonts w:ascii="GHEA Grapalat" w:hAnsi="GHEA Grapalat" w:cs="Sylfaen"/>
          <w:szCs w:val="24"/>
          <w:lang w:val="hy-AM"/>
        </w:rPr>
        <w:t>հանձնաժողովի</w:t>
      </w:r>
      <w:r w:rsidRPr="00F40755">
        <w:rPr>
          <w:rFonts w:ascii="GHEA Grapalat" w:hAnsi="GHEA Grapalat" w:cs="Sylfaen"/>
          <w:szCs w:val="24"/>
        </w:rPr>
        <w:t xml:space="preserve"> </w:t>
      </w:r>
      <w:r w:rsidRPr="00F40755">
        <w:rPr>
          <w:rFonts w:ascii="GHEA Grapalat" w:hAnsi="GHEA Grapalat" w:cs="Sylfaen"/>
          <w:szCs w:val="24"/>
          <w:lang w:val="hy-AM"/>
        </w:rPr>
        <w:t>անդամը</w:t>
      </w:r>
      <w:r w:rsidRPr="00F40755">
        <w:rPr>
          <w:rFonts w:ascii="GHEA Grapalat" w:hAnsi="GHEA Grapalat" w:cs="Sylfaen"/>
          <w:szCs w:val="24"/>
        </w:rPr>
        <w:t xml:space="preserve"> </w:t>
      </w:r>
      <w:r w:rsidRPr="00F40755">
        <w:rPr>
          <w:rFonts w:ascii="GHEA Grapalat" w:hAnsi="GHEA Grapalat" w:cs="Sylfaen"/>
          <w:szCs w:val="24"/>
          <w:lang w:val="hy-AM"/>
        </w:rPr>
        <w:t>կամ</w:t>
      </w:r>
      <w:r w:rsidRPr="00F40755">
        <w:rPr>
          <w:rFonts w:ascii="GHEA Grapalat" w:hAnsi="GHEA Grapalat" w:cs="Sylfaen"/>
          <w:szCs w:val="24"/>
        </w:rPr>
        <w:t xml:space="preserve"> </w:t>
      </w:r>
      <w:r w:rsidRPr="00F40755">
        <w:rPr>
          <w:rFonts w:ascii="GHEA Grapalat" w:hAnsi="GHEA Grapalat" w:cs="Sylfaen"/>
          <w:szCs w:val="24"/>
          <w:lang w:val="hy-AM"/>
        </w:rPr>
        <w:t>քարտուղարը անհապաղ</w:t>
      </w:r>
      <w:r w:rsidRPr="00F40755">
        <w:rPr>
          <w:rFonts w:ascii="GHEA Grapalat" w:hAnsi="GHEA Grapalat" w:cs="Sylfaen"/>
          <w:szCs w:val="24"/>
        </w:rPr>
        <w:t xml:space="preserve"> </w:t>
      </w:r>
      <w:r w:rsidRPr="00F40755">
        <w:rPr>
          <w:rFonts w:ascii="GHEA Grapalat" w:hAnsi="GHEA Grapalat" w:cs="Sylfaen"/>
          <w:szCs w:val="24"/>
          <w:lang w:val="hy-AM"/>
        </w:rPr>
        <w:t>ինքնաբացարկ</w:t>
      </w:r>
      <w:r w:rsidRPr="00F40755">
        <w:rPr>
          <w:rFonts w:ascii="GHEA Grapalat" w:hAnsi="GHEA Grapalat" w:cs="Sylfaen"/>
          <w:szCs w:val="24"/>
        </w:rPr>
        <w:t xml:space="preserve"> </w:t>
      </w:r>
      <w:r w:rsidRPr="00F40755">
        <w:rPr>
          <w:rFonts w:ascii="GHEA Grapalat" w:hAnsi="GHEA Grapalat" w:cs="Sylfaen"/>
          <w:szCs w:val="24"/>
          <w:lang w:val="hy-AM"/>
        </w:rPr>
        <w:t>է</w:t>
      </w:r>
      <w:r w:rsidRPr="00F40755">
        <w:rPr>
          <w:rFonts w:ascii="GHEA Grapalat" w:hAnsi="GHEA Grapalat" w:cs="Sylfaen"/>
          <w:szCs w:val="24"/>
        </w:rPr>
        <w:t xml:space="preserve"> </w:t>
      </w:r>
      <w:r w:rsidRPr="00F40755">
        <w:rPr>
          <w:rFonts w:ascii="GHEA Grapalat" w:hAnsi="GHEA Grapalat" w:cs="Sylfaen"/>
          <w:szCs w:val="24"/>
          <w:lang w:val="hy-AM"/>
        </w:rPr>
        <w:t>հայտնում</w:t>
      </w:r>
      <w:r w:rsidRPr="00F40755">
        <w:rPr>
          <w:rFonts w:ascii="GHEA Grapalat" w:hAnsi="GHEA Grapalat" w:cs="Sylfaen"/>
          <w:szCs w:val="24"/>
        </w:rPr>
        <w:t xml:space="preserve"> </w:t>
      </w:r>
      <w:r w:rsidRPr="00F40755">
        <w:rPr>
          <w:rFonts w:ascii="GHEA Grapalat" w:hAnsi="GHEA Grapalat" w:cs="Sylfaen"/>
          <w:szCs w:val="24"/>
          <w:lang w:val="hy-AM"/>
        </w:rPr>
        <w:t>սույնընթացակարգից</w:t>
      </w:r>
      <w:r w:rsidRPr="00F40755">
        <w:rPr>
          <w:rFonts w:ascii="GHEA Grapalat" w:hAnsi="GHEA Grapalat" w:cs="Sylfaen"/>
          <w:szCs w:val="24"/>
        </w:rPr>
        <w:t xml:space="preserve">: </w:t>
      </w:r>
    </w:p>
    <w:p w:rsidR="0056138C" w:rsidRPr="00E6597C" w:rsidRDefault="0056138C" w:rsidP="0056138C">
      <w:pPr>
        <w:pStyle w:val="25"/>
        <w:spacing w:line="240" w:lineRule="auto"/>
        <w:ind w:firstLine="567"/>
        <w:rPr>
          <w:rFonts w:ascii="GHEA Grapalat" w:hAnsi="GHEA Grapalat" w:cs="Sylfaen"/>
          <w:szCs w:val="24"/>
          <w:lang w:val="hy-AM"/>
        </w:rPr>
      </w:pPr>
    </w:p>
    <w:p w:rsidR="0056138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1</w:t>
      </w:r>
      <w:r w:rsidRPr="004605D7">
        <w:rPr>
          <w:rFonts w:ascii="GHEA Grapalat" w:hAnsi="GHEA Grapalat" w:cs="Sylfaen"/>
          <w:szCs w:val="24"/>
          <w:lang w:val="hy-AM"/>
        </w:rPr>
        <w:t xml:space="preserve">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rsidR="0056138C" w:rsidRPr="00E6597C" w:rsidRDefault="0056138C" w:rsidP="0056138C">
      <w:pPr>
        <w:pStyle w:val="25"/>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Pr>
          <w:rFonts w:ascii="GHEA Grapalat" w:hAnsi="GHEA Grapalat" w:cs="Sylfaen"/>
          <w:szCs w:val="24"/>
          <w:lang w:val="hy-AM"/>
        </w:rPr>
        <w:t>2</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rsidR="0056138C" w:rsidRDefault="0056138C" w:rsidP="0056138C">
      <w:pPr>
        <w:pStyle w:val="25"/>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6138C" w:rsidRPr="0023252B"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p>
    <w:p w:rsidR="0056138C" w:rsidRPr="0023252B" w:rsidRDefault="0056138C" w:rsidP="0056138C">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w:t>
      </w:r>
      <w:r w:rsidRPr="0023252B">
        <w:rPr>
          <w:rFonts w:ascii="GHEA Grapalat" w:hAnsi="GHEA Grapalat" w:cs="Sylfaen"/>
          <w:sz w:val="20"/>
          <w:lang w:val="hy-AM"/>
        </w:rPr>
        <w:t>3</w:t>
      </w:r>
      <w:r w:rsidRPr="0023252B">
        <w:rPr>
          <w:rFonts w:ascii="GHEA Grapalat" w:hAnsi="GHEA Grapalat" w:cs="Sylfaen"/>
          <w:sz w:val="20"/>
          <w:lang w:val="af-ZA"/>
        </w:rPr>
        <w:t xml:space="preserve"> </w:t>
      </w:r>
      <w:r w:rsidRPr="0023252B">
        <w:rPr>
          <w:rFonts w:ascii="GHEA Grapalat" w:hAnsi="GHEA Grapalat" w:cs="Sylfaen"/>
          <w:sz w:val="20"/>
        </w:rPr>
        <w:t>Օրենքի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հոդվածի</w:t>
      </w:r>
      <w:r w:rsidRPr="0023252B">
        <w:rPr>
          <w:rFonts w:ascii="GHEA Grapalat" w:hAnsi="GHEA Grapalat" w:cs="Sylfaen"/>
          <w:sz w:val="20"/>
          <w:lang w:val="af-ZA"/>
        </w:rPr>
        <w:t xml:space="preserve"> 1-</w:t>
      </w:r>
      <w:r w:rsidRPr="0023252B">
        <w:rPr>
          <w:rFonts w:ascii="GHEA Grapalat" w:hAnsi="GHEA Grapalat" w:cs="Sylfaen"/>
          <w:sz w:val="20"/>
        </w:rPr>
        <w:t>ին</w:t>
      </w:r>
      <w:r w:rsidRPr="0023252B">
        <w:rPr>
          <w:rFonts w:ascii="GHEA Grapalat" w:hAnsi="GHEA Grapalat" w:cs="Sylfaen"/>
          <w:sz w:val="20"/>
          <w:lang w:val="af-ZA"/>
        </w:rPr>
        <w:t xml:space="preserve"> </w:t>
      </w:r>
      <w:r w:rsidRPr="0023252B">
        <w:rPr>
          <w:rFonts w:ascii="GHEA Grapalat" w:hAnsi="GHEA Grapalat" w:cs="Sylfaen"/>
          <w:sz w:val="20"/>
        </w:rPr>
        <w:t>մասի</w:t>
      </w:r>
      <w:r w:rsidRPr="0023252B">
        <w:rPr>
          <w:rFonts w:ascii="GHEA Grapalat" w:hAnsi="GHEA Grapalat" w:cs="Sylfaen"/>
          <w:sz w:val="20"/>
          <w:lang w:val="af-ZA"/>
        </w:rPr>
        <w:t xml:space="preserve"> 6-</w:t>
      </w:r>
      <w:r w:rsidRPr="0023252B">
        <w:rPr>
          <w:rFonts w:ascii="GHEA Grapalat" w:hAnsi="GHEA Grapalat" w:cs="Sylfaen"/>
          <w:sz w:val="20"/>
        </w:rPr>
        <w:t>րդ</w:t>
      </w:r>
      <w:r w:rsidRPr="0023252B">
        <w:rPr>
          <w:rFonts w:ascii="GHEA Grapalat" w:hAnsi="GHEA Grapalat" w:cs="Sylfaen"/>
          <w:sz w:val="20"/>
          <w:lang w:val="af-ZA"/>
        </w:rPr>
        <w:t xml:space="preserve"> </w:t>
      </w:r>
      <w:r w:rsidRPr="0023252B">
        <w:rPr>
          <w:rFonts w:ascii="GHEA Grapalat" w:hAnsi="GHEA Grapalat" w:cs="Sylfaen"/>
          <w:sz w:val="20"/>
        </w:rPr>
        <w:t>կետով</w:t>
      </w:r>
      <w:r w:rsidRPr="0023252B">
        <w:rPr>
          <w:rFonts w:ascii="GHEA Grapalat" w:hAnsi="GHEA Grapalat" w:cs="Sylfaen"/>
          <w:sz w:val="20"/>
          <w:lang w:val="af-ZA"/>
        </w:rPr>
        <w:t xml:space="preserve"> </w:t>
      </w:r>
      <w:r w:rsidRPr="0023252B">
        <w:rPr>
          <w:rFonts w:ascii="GHEA Grapalat" w:hAnsi="GHEA Grapalat" w:cs="Sylfaen"/>
          <w:sz w:val="20"/>
        </w:rPr>
        <w:t>նախատեսված</w:t>
      </w:r>
      <w:r w:rsidRPr="0023252B">
        <w:rPr>
          <w:rFonts w:ascii="GHEA Grapalat" w:hAnsi="GHEA Grapalat" w:cs="Sylfaen"/>
          <w:sz w:val="20"/>
          <w:lang w:val="af-ZA"/>
        </w:rPr>
        <w:t xml:space="preserve"> </w:t>
      </w:r>
      <w:r w:rsidRPr="0023252B">
        <w:rPr>
          <w:rFonts w:ascii="GHEA Grapalat" w:hAnsi="GHEA Grapalat" w:cs="Sylfaen"/>
          <w:sz w:val="20"/>
        </w:rPr>
        <w:t>հիմքերն</w:t>
      </w:r>
      <w:r w:rsidRPr="0023252B">
        <w:rPr>
          <w:rFonts w:ascii="GHEA Grapalat" w:hAnsi="GHEA Grapalat" w:cs="Sylfaen"/>
          <w:sz w:val="20"/>
          <w:lang w:val="af-ZA"/>
        </w:rPr>
        <w:t xml:space="preserve"> </w:t>
      </w:r>
      <w:r w:rsidRPr="0023252B">
        <w:rPr>
          <w:rFonts w:ascii="GHEA Grapalat" w:hAnsi="GHEA Grapalat" w:cs="Sylfaen"/>
          <w:sz w:val="20"/>
        </w:rPr>
        <w:t>ի</w:t>
      </w:r>
      <w:r w:rsidRPr="0023252B">
        <w:rPr>
          <w:rFonts w:ascii="GHEA Grapalat" w:hAnsi="GHEA Grapalat" w:cs="Sylfaen"/>
          <w:sz w:val="20"/>
          <w:lang w:val="af-ZA"/>
        </w:rPr>
        <w:t xml:space="preserve"> </w:t>
      </w:r>
      <w:r w:rsidRPr="0023252B">
        <w:rPr>
          <w:rFonts w:ascii="GHEA Grapalat" w:hAnsi="GHEA Grapalat" w:cs="Sylfaen"/>
          <w:sz w:val="20"/>
        </w:rPr>
        <w:t>հայտ</w:t>
      </w:r>
      <w:r w:rsidRPr="0023252B">
        <w:rPr>
          <w:rFonts w:ascii="GHEA Grapalat" w:hAnsi="GHEA Grapalat" w:cs="Sylfaen"/>
          <w:sz w:val="20"/>
          <w:lang w:val="af-ZA"/>
        </w:rPr>
        <w:t xml:space="preserve"> </w:t>
      </w:r>
      <w:r w:rsidRPr="0023252B">
        <w:rPr>
          <w:rFonts w:ascii="GHEA Grapalat" w:hAnsi="GHEA Grapalat" w:cs="Sylfaen"/>
          <w:sz w:val="20"/>
        </w:rPr>
        <w:t>գալու</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lang w:val="ru-RU"/>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ru-RU"/>
        </w:rPr>
        <w:t>ղեկավարի</w:t>
      </w:r>
      <w:r w:rsidRPr="0023252B">
        <w:rPr>
          <w:rFonts w:ascii="GHEA Grapalat" w:hAnsi="GHEA Grapalat" w:cs="Sylfaen"/>
          <w:sz w:val="20"/>
          <w:lang w:val="af-ZA"/>
        </w:rPr>
        <w:t xml:space="preserve"> </w:t>
      </w:r>
      <w:r w:rsidRPr="0023252B">
        <w:rPr>
          <w:rFonts w:ascii="GHEA Grapalat" w:hAnsi="GHEA Grapalat" w:cs="Sylfaen"/>
          <w:sz w:val="20"/>
          <w:lang w:val="ru-RU"/>
        </w:rPr>
        <w:t>պատճառաբանված</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հիման</w:t>
      </w:r>
      <w:r w:rsidRPr="0023252B">
        <w:rPr>
          <w:rFonts w:ascii="GHEA Grapalat" w:hAnsi="GHEA Grapalat" w:cs="Sylfaen"/>
          <w:sz w:val="20"/>
          <w:lang w:val="af-ZA"/>
        </w:rPr>
        <w:t xml:space="preserve"> </w:t>
      </w:r>
      <w:r w:rsidRPr="0023252B">
        <w:rPr>
          <w:rFonts w:ascii="GHEA Grapalat" w:hAnsi="GHEA Grapalat" w:cs="Sylfaen"/>
          <w:sz w:val="20"/>
          <w:lang w:val="ru-RU"/>
        </w:rPr>
        <w:t>վրա</w:t>
      </w:r>
      <w:r w:rsidRPr="0023252B">
        <w:rPr>
          <w:rFonts w:ascii="GHEA Grapalat" w:hAnsi="GHEA Grapalat" w:cs="Sylfaen"/>
          <w:sz w:val="20"/>
          <w:lang w:val="af-ZA"/>
        </w:rPr>
        <w:t xml:space="preserve">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մարմինը</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մասնակցին</w:t>
      </w:r>
      <w:r w:rsidRPr="0023252B">
        <w:rPr>
          <w:rFonts w:ascii="GHEA Grapalat" w:hAnsi="GHEA Grapalat" w:cs="Sylfaen"/>
          <w:sz w:val="20"/>
          <w:lang w:val="af-ZA"/>
        </w:rPr>
        <w:t xml:space="preserve"> </w:t>
      </w:r>
      <w:r w:rsidRPr="0023252B">
        <w:rPr>
          <w:rFonts w:ascii="GHEA Grapalat" w:hAnsi="GHEA Grapalat" w:cs="Sylfaen"/>
          <w:sz w:val="20"/>
          <w:lang w:val="ru-RU"/>
        </w:rPr>
        <w:t>ներառում</w:t>
      </w:r>
      <w:r w:rsidRPr="0023252B">
        <w:rPr>
          <w:rFonts w:ascii="GHEA Grapalat" w:hAnsi="GHEA Grapalat" w:cs="Sylfaen"/>
          <w:sz w:val="20"/>
          <w:lang w:val="af-ZA"/>
        </w:rPr>
        <w:t xml:space="preserve"> </w:t>
      </w:r>
      <w:r w:rsidRPr="0023252B">
        <w:rPr>
          <w:rFonts w:ascii="GHEA Grapalat" w:hAnsi="GHEA Grapalat" w:cs="Sylfaen"/>
          <w:sz w:val="20"/>
          <w:lang w:val="ru-RU"/>
        </w:rPr>
        <w:t>է</w:t>
      </w:r>
      <w:r w:rsidRPr="0023252B">
        <w:rPr>
          <w:rFonts w:ascii="GHEA Grapalat" w:hAnsi="GHEA Grapalat" w:cs="Sylfaen"/>
          <w:sz w:val="20"/>
          <w:lang w:val="af-ZA"/>
        </w:rPr>
        <w:t xml:space="preserve"> </w:t>
      </w:r>
      <w:r w:rsidRPr="0023252B">
        <w:rPr>
          <w:rFonts w:ascii="GHEA Grapalat" w:hAnsi="GHEA Grapalat" w:cs="Sylfaen"/>
          <w:sz w:val="20"/>
          <w:lang w:val="ru-RU"/>
        </w:rPr>
        <w:t>գնումների</w:t>
      </w:r>
      <w:r w:rsidRPr="0023252B">
        <w:rPr>
          <w:rFonts w:ascii="GHEA Grapalat" w:hAnsi="GHEA Grapalat" w:cs="Sylfaen"/>
          <w:sz w:val="20"/>
          <w:lang w:val="af-ZA"/>
        </w:rPr>
        <w:t xml:space="preserve"> </w:t>
      </w:r>
      <w:r w:rsidRPr="0023252B">
        <w:rPr>
          <w:rFonts w:ascii="GHEA Grapalat" w:hAnsi="GHEA Grapalat" w:cs="Sylfaen"/>
          <w:sz w:val="20"/>
          <w:lang w:val="ru-RU"/>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ru-RU"/>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ru-RU"/>
        </w:rPr>
        <w:t>իրավունք</w:t>
      </w:r>
      <w:r w:rsidRPr="0023252B">
        <w:rPr>
          <w:rFonts w:ascii="GHEA Grapalat" w:hAnsi="GHEA Grapalat" w:cs="Sylfaen"/>
          <w:sz w:val="20"/>
          <w:lang w:val="af-ZA"/>
        </w:rPr>
        <w:t xml:space="preserve"> </w:t>
      </w:r>
      <w:r w:rsidRPr="0023252B">
        <w:rPr>
          <w:rFonts w:ascii="GHEA Grapalat" w:hAnsi="GHEA Grapalat" w:cs="Sylfaen"/>
          <w:sz w:val="20"/>
          <w:lang w:val="ru-RU"/>
        </w:rPr>
        <w:t>չունեցող</w:t>
      </w:r>
      <w:r w:rsidRPr="0023252B">
        <w:rPr>
          <w:rFonts w:ascii="GHEA Grapalat" w:hAnsi="GHEA Grapalat" w:cs="Sylfaen"/>
          <w:sz w:val="20"/>
          <w:lang w:val="af-ZA"/>
        </w:rPr>
        <w:t xml:space="preserve"> </w:t>
      </w:r>
      <w:r w:rsidRPr="0023252B">
        <w:rPr>
          <w:rFonts w:ascii="GHEA Grapalat" w:hAnsi="GHEA Grapalat" w:cs="Sylfaen"/>
          <w:sz w:val="20"/>
          <w:lang w:val="ru-RU"/>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ru-RU"/>
        </w:rPr>
        <w:t>ցուցակում</w:t>
      </w:r>
      <w:r w:rsidRPr="0023252B">
        <w:rPr>
          <w:rFonts w:ascii="GHEA Grapalat" w:hAnsi="GHEA Grapalat" w:cs="Sylfaen"/>
          <w:sz w:val="20"/>
          <w:lang w:val="hy-AM"/>
        </w:rPr>
        <w:t>: Պատվիրատուի ղեկավարի պատճառաբանված որոշումը լիազորված մարմինը հրապարակում է տեղեկագրում:</w:t>
      </w:r>
    </w:p>
    <w:p w:rsidR="0056138C" w:rsidRPr="00015CC3" w:rsidRDefault="0056138C" w:rsidP="0056138C">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հայտարարությունը </w:t>
      </w:r>
      <w:r w:rsidRPr="0023252B">
        <w:rPr>
          <w:rFonts w:ascii="GHEA Grapalat" w:hAnsi="GHEA Grapalat" w:cs="Sylfaen"/>
          <w:sz w:val="20"/>
          <w:lang w:val="af-ZA"/>
        </w:rPr>
        <w:t>(</w:t>
      </w:r>
      <w:r w:rsidRPr="0023252B">
        <w:rPr>
          <w:rFonts w:ascii="GHEA Grapalat" w:hAnsi="GHEA Grapalat" w:cs="Sylfaen"/>
          <w:sz w:val="20"/>
          <w:lang w:val="hy-AM"/>
        </w:rPr>
        <w:t>ծանուցումը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lastRenderedPageBreak/>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rsidR="0056138C" w:rsidRPr="00015CC3" w:rsidRDefault="0056138C" w:rsidP="0056138C">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015CC3">
        <w:rPr>
          <w:rFonts w:ascii="GHEA Grapalat" w:hAnsi="GHEA Grapalat" w:cs="Sylfaen"/>
          <w:sz w:val="20"/>
          <w:lang w:val="af-ZA"/>
        </w:rPr>
        <w:t>թե՝</w:t>
      </w:r>
    </w:p>
    <w:p w:rsidR="0056138C" w:rsidRPr="00015CC3" w:rsidRDefault="0056138C" w:rsidP="0056138C">
      <w:pPr>
        <w:pStyle w:val="ac"/>
        <w:numPr>
          <w:ilvl w:val="0"/>
          <w:numId w:val="18"/>
        </w:numPr>
        <w:shd w:val="clear" w:color="auto" w:fill="FFFFFF"/>
        <w:ind w:left="0" w:firstLine="426"/>
        <w:contextualSpacing w:val="0"/>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w:t>
      </w:r>
      <w:r w:rsidRPr="0056138C">
        <w:rPr>
          <w:rFonts w:ascii="GHEA Grapalat" w:hAnsi="GHEA Grapalat" w:cs="Sylfaen"/>
          <w:sz w:val="20"/>
          <w:lang w:val="af-ZA"/>
        </w:rPr>
        <w:t xml:space="preserve"> </w:t>
      </w:r>
      <w:r w:rsidRPr="00015CC3">
        <w:rPr>
          <w:rFonts w:ascii="GHEA Grapalat" w:hAnsi="GHEA Grapalat" w:cs="Sylfaen"/>
          <w:sz w:val="20"/>
        </w:rPr>
        <w:t>որոշումը</w:t>
      </w:r>
      <w:r w:rsidRPr="0056138C">
        <w:rPr>
          <w:rFonts w:ascii="GHEA Grapalat" w:hAnsi="GHEA Grapalat" w:cs="Sylfaen"/>
          <w:sz w:val="20"/>
          <w:lang w:val="af-ZA"/>
        </w:rPr>
        <w:t xml:space="preserve"> </w:t>
      </w:r>
      <w:r w:rsidRPr="00015CC3">
        <w:rPr>
          <w:rFonts w:ascii="GHEA Grapalat" w:hAnsi="GHEA Grapalat" w:cs="Sylfaen"/>
          <w:sz w:val="20"/>
        </w:rPr>
        <w:t>ներկայացվելու</w:t>
      </w:r>
      <w:r w:rsidRPr="0056138C">
        <w:rPr>
          <w:rFonts w:ascii="GHEA Grapalat" w:hAnsi="GHEA Grapalat" w:cs="Sylfaen"/>
          <w:sz w:val="20"/>
          <w:lang w:val="af-ZA"/>
        </w:rPr>
        <w:t xml:space="preserve"> </w:t>
      </w:r>
      <w:r w:rsidRPr="00015CC3">
        <w:rPr>
          <w:rFonts w:ascii="GHEA Grapalat" w:hAnsi="GHEA Grapalat" w:cs="Sylfaen"/>
          <w:sz w:val="20"/>
        </w:rPr>
        <w:t>վերջնաժամկետը</w:t>
      </w:r>
      <w:r w:rsidRPr="0056138C">
        <w:rPr>
          <w:rFonts w:ascii="GHEA Grapalat" w:hAnsi="GHEA Grapalat" w:cs="Sylfaen"/>
          <w:sz w:val="20"/>
          <w:lang w:val="af-ZA"/>
        </w:rPr>
        <w:t xml:space="preserve"> </w:t>
      </w:r>
      <w:r w:rsidRPr="00015CC3">
        <w:rPr>
          <w:rFonts w:ascii="GHEA Grapalat" w:hAnsi="GHEA Grapalat" w:cs="Sylfaen"/>
          <w:sz w:val="20"/>
        </w:rPr>
        <w:t>լրանալու</w:t>
      </w:r>
      <w:r w:rsidRPr="0056138C">
        <w:rPr>
          <w:rFonts w:ascii="GHEA Grapalat" w:hAnsi="GHEA Grapalat" w:cs="Sylfaen"/>
          <w:sz w:val="20"/>
          <w:lang w:val="af-ZA"/>
        </w:rPr>
        <w:t xml:space="preserve"> </w:t>
      </w:r>
      <w:r w:rsidRPr="00015CC3">
        <w:rPr>
          <w:rFonts w:ascii="GHEA Grapalat" w:hAnsi="GHEA Grapalat" w:cs="Sylfaen"/>
          <w:sz w:val="20"/>
        </w:rPr>
        <w:t>օրվա</w:t>
      </w:r>
      <w:r w:rsidRPr="0056138C">
        <w:rPr>
          <w:rFonts w:ascii="GHEA Grapalat" w:hAnsi="GHEA Grapalat" w:cs="Sylfaen"/>
          <w:sz w:val="20"/>
          <w:lang w:val="af-ZA"/>
        </w:rPr>
        <w:t xml:space="preserve"> </w:t>
      </w:r>
      <w:r w:rsidRPr="00015CC3">
        <w:rPr>
          <w:rFonts w:ascii="GHEA Grapalat" w:hAnsi="GHEA Grapalat" w:cs="Sylfaen"/>
          <w:sz w:val="20"/>
        </w:rPr>
        <w:t>դրությամբ</w:t>
      </w:r>
      <w:r w:rsidRPr="0056138C">
        <w:rPr>
          <w:rFonts w:ascii="GHEA Grapalat" w:hAnsi="GHEA Grapalat" w:cs="Sylfaen"/>
          <w:sz w:val="20"/>
          <w:lang w:val="af-ZA"/>
        </w:rPr>
        <w:t xml:space="preserve"> </w:t>
      </w:r>
      <w:r w:rsidRPr="00015CC3">
        <w:rPr>
          <w:rFonts w:ascii="GHEA Grapalat" w:hAnsi="GHEA Grapalat" w:cs="Sylfaen"/>
          <w:sz w:val="20"/>
        </w:rPr>
        <w:t>մասնակիցը</w:t>
      </w:r>
      <w:r w:rsidRPr="0056138C">
        <w:rPr>
          <w:rFonts w:ascii="GHEA Grapalat" w:hAnsi="GHEA Grapalat" w:cs="Sylfaen"/>
          <w:sz w:val="20"/>
          <w:lang w:val="af-ZA"/>
        </w:rPr>
        <w:t xml:space="preserve"> </w:t>
      </w:r>
      <w:r w:rsidRPr="00015CC3">
        <w:rPr>
          <w:rFonts w:ascii="GHEA Grapalat" w:hAnsi="GHEA Grapalat" w:cs="Sylfaen"/>
          <w:sz w:val="20"/>
        </w:rPr>
        <w:t>կամ</w:t>
      </w:r>
      <w:r w:rsidRPr="0056138C">
        <w:rPr>
          <w:rFonts w:ascii="GHEA Grapalat" w:hAnsi="GHEA Grapalat" w:cs="Sylfaen"/>
          <w:sz w:val="20"/>
          <w:lang w:val="af-ZA"/>
        </w:rPr>
        <w:t xml:space="preserve"> </w:t>
      </w:r>
      <w:r w:rsidRPr="00015CC3">
        <w:rPr>
          <w:rFonts w:ascii="GHEA Grapalat" w:hAnsi="GHEA Grapalat" w:cs="Sylfaen"/>
          <w:sz w:val="20"/>
        </w:rPr>
        <w:t>պայմանագիրը</w:t>
      </w:r>
      <w:r w:rsidRPr="0056138C">
        <w:rPr>
          <w:rFonts w:ascii="GHEA Grapalat" w:hAnsi="GHEA Grapalat" w:cs="Sylfaen"/>
          <w:sz w:val="20"/>
          <w:lang w:val="af-ZA"/>
        </w:rPr>
        <w:t xml:space="preserve"> </w:t>
      </w:r>
      <w:r w:rsidRPr="00015CC3">
        <w:rPr>
          <w:rFonts w:ascii="GHEA Grapalat" w:hAnsi="GHEA Grapalat" w:cs="Sylfaen"/>
          <w:sz w:val="20"/>
        </w:rPr>
        <w:t>կնքած</w:t>
      </w:r>
      <w:r w:rsidRPr="0056138C">
        <w:rPr>
          <w:rFonts w:ascii="GHEA Grapalat" w:hAnsi="GHEA Grapalat" w:cs="Sylfaen"/>
          <w:sz w:val="20"/>
          <w:lang w:val="af-ZA"/>
        </w:rPr>
        <w:t xml:space="preserve"> </w:t>
      </w:r>
      <w:r w:rsidRPr="00015CC3">
        <w:rPr>
          <w:rFonts w:ascii="GHEA Grapalat" w:hAnsi="GHEA Grapalat" w:cs="Sylfaen"/>
          <w:sz w:val="20"/>
        </w:rPr>
        <w:t>անձը</w:t>
      </w:r>
      <w:r w:rsidRPr="0056138C">
        <w:rPr>
          <w:rFonts w:ascii="GHEA Grapalat" w:hAnsi="GHEA Grapalat" w:cs="Sylfaen"/>
          <w:sz w:val="20"/>
          <w:lang w:val="af-ZA"/>
        </w:rPr>
        <w:t xml:space="preserve"> </w:t>
      </w:r>
      <w:r w:rsidRPr="00015CC3">
        <w:rPr>
          <w:rFonts w:ascii="GHEA Grapalat" w:hAnsi="GHEA Grapalat" w:cs="Sylfaen"/>
          <w:sz w:val="20"/>
        </w:rPr>
        <w:t>վճարել</w:t>
      </w:r>
      <w:r w:rsidRPr="0056138C">
        <w:rPr>
          <w:rFonts w:ascii="GHEA Grapalat" w:hAnsi="GHEA Grapalat" w:cs="Sylfaen"/>
          <w:sz w:val="20"/>
          <w:lang w:val="af-ZA"/>
        </w:rPr>
        <w:t xml:space="preserve"> </w:t>
      </w:r>
      <w:r w:rsidRPr="00015CC3">
        <w:rPr>
          <w:rFonts w:ascii="GHEA Grapalat" w:hAnsi="GHEA Grapalat" w:cs="Sylfaen"/>
          <w:sz w:val="20"/>
        </w:rPr>
        <w:t>է</w:t>
      </w:r>
      <w:r w:rsidRPr="0056138C">
        <w:rPr>
          <w:rFonts w:ascii="GHEA Grapalat" w:hAnsi="GHEA Grapalat" w:cs="Sylfaen"/>
          <w:sz w:val="20"/>
          <w:lang w:val="af-ZA"/>
        </w:rPr>
        <w:t xml:space="preserve">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56138C" w:rsidRPr="0023252B" w:rsidRDefault="0056138C" w:rsidP="0056138C">
      <w:pPr>
        <w:pStyle w:val="ac"/>
        <w:numPr>
          <w:ilvl w:val="0"/>
          <w:numId w:val="18"/>
        </w:numPr>
        <w:shd w:val="clear" w:color="auto" w:fill="FFFFFF"/>
        <w:ind w:left="0" w:firstLine="375"/>
        <w:contextualSpacing w:val="0"/>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w:t>
      </w:r>
      <w:r w:rsidRPr="0056138C">
        <w:rPr>
          <w:rFonts w:ascii="GHEA Grapalat" w:hAnsi="GHEA Grapalat" w:cs="Sylfaen"/>
          <w:sz w:val="20"/>
          <w:lang w:val="af-ZA"/>
        </w:rPr>
        <w:t xml:space="preserve"> </w:t>
      </w:r>
      <w:r w:rsidRPr="0023252B">
        <w:rPr>
          <w:rFonts w:ascii="GHEA Grapalat" w:hAnsi="GHEA Grapalat" w:cs="Sylfaen"/>
          <w:sz w:val="20"/>
        </w:rPr>
        <w:t>որոշումը</w:t>
      </w:r>
      <w:r w:rsidRPr="0056138C">
        <w:rPr>
          <w:rFonts w:ascii="GHEA Grapalat" w:hAnsi="GHEA Grapalat" w:cs="Sylfaen"/>
          <w:sz w:val="20"/>
          <w:lang w:val="af-ZA"/>
        </w:rPr>
        <w:t xml:space="preserve"> </w:t>
      </w:r>
      <w:r w:rsidRPr="0023252B">
        <w:rPr>
          <w:rFonts w:ascii="GHEA Grapalat" w:hAnsi="GHEA Grapalat" w:cs="Sylfaen"/>
          <w:sz w:val="20"/>
        </w:rPr>
        <w:t>ներկայացվելու</w:t>
      </w:r>
      <w:r w:rsidRPr="0056138C">
        <w:rPr>
          <w:rFonts w:ascii="GHEA Grapalat" w:hAnsi="GHEA Grapalat" w:cs="Sylfaen"/>
          <w:sz w:val="20"/>
          <w:lang w:val="af-ZA"/>
        </w:rPr>
        <w:t xml:space="preserve"> </w:t>
      </w:r>
      <w:r w:rsidRPr="0023252B">
        <w:rPr>
          <w:rFonts w:ascii="GHEA Grapalat" w:hAnsi="GHEA Grapalat" w:cs="Sylfaen"/>
          <w:sz w:val="20"/>
        </w:rPr>
        <w:t>վերջնաժամկետը</w:t>
      </w:r>
      <w:r w:rsidRPr="0056138C">
        <w:rPr>
          <w:rFonts w:ascii="GHEA Grapalat" w:hAnsi="GHEA Grapalat" w:cs="Sylfaen"/>
          <w:sz w:val="20"/>
          <w:lang w:val="af-ZA"/>
        </w:rPr>
        <w:t xml:space="preserve"> </w:t>
      </w:r>
      <w:r w:rsidRPr="0023252B">
        <w:rPr>
          <w:rFonts w:ascii="GHEA Grapalat" w:hAnsi="GHEA Grapalat" w:cs="Sylfaen"/>
          <w:sz w:val="20"/>
        </w:rPr>
        <w:t>լրանալուց</w:t>
      </w:r>
      <w:r w:rsidRPr="0023252B">
        <w:rPr>
          <w:rFonts w:ascii="GHEA Grapalat" w:hAnsi="GHEA Grapalat" w:cs="Sylfaen"/>
          <w:sz w:val="20"/>
          <w:lang w:val="af-ZA"/>
        </w:rPr>
        <w:t xml:space="preserve"> </w:t>
      </w:r>
      <w:r w:rsidRPr="0023252B">
        <w:rPr>
          <w:rFonts w:ascii="GHEA Grapalat" w:hAnsi="GHEA Grapalat" w:cs="Sylfaen"/>
          <w:sz w:val="20"/>
        </w:rPr>
        <w:t>հետո</w:t>
      </w:r>
      <w:r w:rsidRPr="0023252B">
        <w:rPr>
          <w:rFonts w:ascii="GHEA Grapalat" w:hAnsi="GHEA Grapalat" w:cs="Sylfaen"/>
          <w:sz w:val="20"/>
          <w:lang w:val="af-ZA"/>
        </w:rPr>
        <w:t xml:space="preserve">, </w:t>
      </w:r>
      <w:r w:rsidRPr="0023252B">
        <w:rPr>
          <w:rFonts w:ascii="GHEA Grapalat" w:hAnsi="GHEA Grapalat" w:cs="Sylfaen"/>
          <w:sz w:val="20"/>
        </w:rPr>
        <w:t>բայց</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af-ZA"/>
        </w:rPr>
        <w:t xml:space="preserve"> </w:t>
      </w:r>
      <w:r w:rsidRPr="0023252B">
        <w:rPr>
          <w:rFonts w:ascii="GHEA Grapalat" w:hAnsi="GHEA Grapalat" w:cs="Sylfaen"/>
          <w:sz w:val="20"/>
          <w:lang w:val="hy-AM"/>
        </w:rPr>
        <w:t xml:space="preserve"> </w:t>
      </w:r>
      <w:r w:rsidRPr="0023252B">
        <w:rPr>
          <w:rFonts w:ascii="GHEA Grapalat" w:hAnsi="GHEA Grapalat" w:cs="Sylfaen"/>
          <w:sz w:val="20"/>
        </w:rPr>
        <w:t>լիազորված</w:t>
      </w:r>
      <w:r w:rsidRPr="0056138C">
        <w:rPr>
          <w:rFonts w:ascii="GHEA Grapalat" w:hAnsi="GHEA Grapalat" w:cs="Sylfaen"/>
          <w:sz w:val="20"/>
          <w:lang w:val="af-ZA"/>
        </w:rPr>
        <w:t xml:space="preserve"> </w:t>
      </w:r>
      <w:r w:rsidRPr="0023252B">
        <w:rPr>
          <w:rFonts w:ascii="GHEA Grapalat" w:hAnsi="GHEA Grapalat" w:cs="Sylfaen"/>
          <w:sz w:val="20"/>
        </w:rPr>
        <w:t>մարմնի</w:t>
      </w:r>
      <w:r w:rsidRPr="0056138C">
        <w:rPr>
          <w:rFonts w:ascii="GHEA Grapalat" w:hAnsi="GHEA Grapalat" w:cs="Sylfaen"/>
          <w:sz w:val="20"/>
          <w:lang w:val="af-ZA"/>
        </w:rPr>
        <w:t xml:space="preserve"> </w:t>
      </w:r>
      <w:r w:rsidRPr="0023252B">
        <w:rPr>
          <w:rFonts w:ascii="GHEA Grapalat" w:hAnsi="GHEA Grapalat" w:cs="Sylfaen"/>
          <w:sz w:val="20"/>
        </w:rPr>
        <w:t>կողմից</w:t>
      </w:r>
      <w:r w:rsidRPr="0056138C">
        <w:rPr>
          <w:rFonts w:ascii="GHEA Grapalat" w:hAnsi="GHEA Grapalat" w:cs="Sylfaen"/>
          <w:sz w:val="20"/>
          <w:lang w:val="af-ZA"/>
        </w:rPr>
        <w:t xml:space="preserve"> </w:t>
      </w:r>
      <w:r w:rsidRPr="0023252B">
        <w:rPr>
          <w:rFonts w:ascii="GHEA Grapalat" w:hAnsi="GHEA Grapalat" w:cs="Sylfaen"/>
          <w:sz w:val="20"/>
        </w:rPr>
        <w:t>մասնակցին</w:t>
      </w:r>
      <w:r w:rsidRPr="0056138C">
        <w:rPr>
          <w:rFonts w:ascii="GHEA Grapalat" w:hAnsi="GHEA Grapalat" w:cs="Sylfaen"/>
          <w:sz w:val="20"/>
          <w:lang w:val="af-ZA"/>
        </w:rPr>
        <w:t xml:space="preserve">  </w:t>
      </w:r>
      <w:r w:rsidRPr="0023252B">
        <w:rPr>
          <w:rFonts w:ascii="GHEA Grapalat" w:hAnsi="GHEA Grapalat" w:cs="Sylfaen"/>
          <w:sz w:val="20"/>
        </w:rPr>
        <w:t>ցուցակում</w:t>
      </w:r>
      <w:r w:rsidRPr="0056138C">
        <w:rPr>
          <w:rFonts w:ascii="GHEA Grapalat" w:hAnsi="GHEA Grapalat" w:cs="Sylfaen"/>
          <w:sz w:val="20"/>
          <w:lang w:val="af-ZA"/>
        </w:rPr>
        <w:t xml:space="preserve"> </w:t>
      </w:r>
      <w:r w:rsidRPr="0023252B">
        <w:rPr>
          <w:rFonts w:ascii="GHEA Grapalat" w:hAnsi="GHEA Grapalat" w:cs="Sylfaen"/>
          <w:sz w:val="20"/>
        </w:rPr>
        <w:t>ներառելու</w:t>
      </w:r>
      <w:r w:rsidRPr="0056138C">
        <w:rPr>
          <w:rFonts w:ascii="GHEA Grapalat" w:hAnsi="GHEA Grapalat" w:cs="Sylfaen"/>
          <w:sz w:val="20"/>
          <w:lang w:val="af-ZA"/>
        </w:rPr>
        <w:t xml:space="preserve"> </w:t>
      </w:r>
      <w:r w:rsidRPr="0023252B">
        <w:rPr>
          <w:rFonts w:ascii="GHEA Grapalat" w:hAnsi="GHEA Grapalat" w:cs="Sylfaen"/>
          <w:sz w:val="20"/>
        </w:rPr>
        <w:t>համար</w:t>
      </w:r>
      <w:r w:rsidRPr="0056138C">
        <w:rPr>
          <w:rFonts w:ascii="GHEA Grapalat" w:hAnsi="GHEA Grapalat" w:cs="Sylfaen"/>
          <w:sz w:val="20"/>
          <w:lang w:val="af-ZA"/>
        </w:rPr>
        <w:t xml:space="preserve"> </w:t>
      </w:r>
      <w:r w:rsidRPr="0023252B">
        <w:rPr>
          <w:rFonts w:ascii="GHEA Grapalat" w:hAnsi="GHEA Grapalat" w:cs="Sylfaen"/>
          <w:sz w:val="20"/>
        </w:rPr>
        <w:t>սահմանված</w:t>
      </w:r>
      <w:r w:rsidRPr="0056138C">
        <w:rPr>
          <w:rFonts w:ascii="GHEA Grapalat" w:hAnsi="GHEA Grapalat" w:cs="Sylfaen"/>
          <w:sz w:val="20"/>
          <w:lang w:val="af-ZA"/>
        </w:rPr>
        <w:t xml:space="preserve"> </w:t>
      </w:r>
      <w:r w:rsidRPr="0023252B">
        <w:rPr>
          <w:rFonts w:ascii="GHEA Grapalat" w:hAnsi="GHEA Grapalat" w:cs="Sylfaen"/>
          <w:sz w:val="20"/>
        </w:rPr>
        <w:t>քառասունօրյա</w:t>
      </w:r>
      <w:r w:rsidRPr="0056138C">
        <w:rPr>
          <w:rFonts w:ascii="GHEA Grapalat" w:hAnsi="GHEA Grapalat" w:cs="Sylfaen"/>
          <w:sz w:val="20"/>
          <w:lang w:val="af-ZA"/>
        </w:rPr>
        <w:t xml:space="preserve"> </w:t>
      </w:r>
      <w:r w:rsidRPr="0023252B">
        <w:rPr>
          <w:rFonts w:ascii="GHEA Grapalat" w:hAnsi="GHEA Grapalat" w:cs="Sylfaen"/>
          <w:sz w:val="20"/>
        </w:rPr>
        <w:t>ժամկետը</w:t>
      </w:r>
      <w:r w:rsidRPr="0056138C">
        <w:rPr>
          <w:rFonts w:ascii="GHEA Grapalat" w:hAnsi="GHEA Grapalat" w:cs="Sylfaen"/>
          <w:sz w:val="20"/>
          <w:lang w:val="af-ZA"/>
        </w:rPr>
        <w:t xml:space="preserve"> </w:t>
      </w:r>
      <w:r w:rsidRPr="0023252B">
        <w:rPr>
          <w:rFonts w:ascii="GHEA Grapalat" w:hAnsi="GHEA Grapalat" w:cs="Sylfaen"/>
          <w:sz w:val="20"/>
        </w:rPr>
        <w:t>լրանալը</w:t>
      </w:r>
      <w:r w:rsidRPr="0023252B">
        <w:rPr>
          <w:rFonts w:ascii="GHEA Grapalat" w:hAnsi="GHEA Grapalat" w:cs="Sylfaen"/>
          <w:sz w:val="20"/>
          <w:lang w:val="hy-AM"/>
        </w:rPr>
        <w:t xml:space="preserve"> , </w:t>
      </w:r>
      <w:r w:rsidRPr="0023252B">
        <w:rPr>
          <w:rFonts w:ascii="GHEA Grapalat" w:hAnsi="GHEA Grapalat" w:cs="Sylfaen"/>
          <w:sz w:val="20"/>
          <w:lang w:val="af-ZA"/>
        </w:rPr>
        <w:t xml:space="preserve"> </w:t>
      </w:r>
      <w:r w:rsidRPr="0023252B">
        <w:rPr>
          <w:rFonts w:ascii="GHEA Grapalat" w:hAnsi="GHEA Grapalat" w:cs="Sylfaen"/>
          <w:sz w:val="20"/>
          <w:lang w:val="ru-RU"/>
        </w:rPr>
        <w:t>իսկ</w:t>
      </w:r>
      <w:r w:rsidRPr="0023252B">
        <w:rPr>
          <w:rFonts w:ascii="GHEA Grapalat" w:hAnsi="GHEA Grapalat" w:cs="Sylfaen"/>
          <w:sz w:val="20"/>
          <w:lang w:val="af-ZA"/>
        </w:rPr>
        <w:t xml:space="preserve"> </w:t>
      </w:r>
      <w:r w:rsidRPr="0023252B">
        <w:rPr>
          <w:rFonts w:ascii="GHEA Grapalat" w:hAnsi="GHEA Grapalat" w:cs="Sylfaen"/>
          <w:sz w:val="20"/>
          <w:lang w:val="ru-RU"/>
        </w:rPr>
        <w:t>որոշումն</w:t>
      </w:r>
      <w:r w:rsidRPr="0023252B">
        <w:rPr>
          <w:rFonts w:ascii="GHEA Grapalat" w:hAnsi="GHEA Grapalat" w:cs="Sylfaen"/>
          <w:sz w:val="20"/>
          <w:lang w:val="af-ZA"/>
        </w:rPr>
        <w:t xml:space="preserve"> </w:t>
      </w:r>
      <w:r w:rsidRPr="0023252B">
        <w:rPr>
          <w:rFonts w:ascii="GHEA Grapalat" w:hAnsi="GHEA Grapalat" w:cs="Sylfaen"/>
          <w:sz w:val="20"/>
          <w:lang w:val="ru-RU"/>
        </w:rPr>
        <w:t>ստանալուն</w:t>
      </w:r>
      <w:r w:rsidRPr="0023252B">
        <w:rPr>
          <w:rFonts w:ascii="GHEA Grapalat" w:hAnsi="GHEA Grapalat" w:cs="Sylfaen"/>
          <w:sz w:val="20"/>
          <w:lang w:val="af-ZA"/>
        </w:rPr>
        <w:t xml:space="preserve"> </w:t>
      </w:r>
      <w:r w:rsidRPr="0023252B">
        <w:rPr>
          <w:rFonts w:ascii="GHEA Grapalat" w:hAnsi="GHEA Grapalat" w:cs="Sylfaen"/>
          <w:sz w:val="20"/>
          <w:lang w:val="ru-RU"/>
        </w:rPr>
        <w:t>հաջորդող</w:t>
      </w:r>
      <w:r w:rsidRPr="0023252B">
        <w:rPr>
          <w:rFonts w:ascii="GHEA Grapalat" w:hAnsi="GHEA Grapalat" w:cs="Sylfaen"/>
          <w:sz w:val="20"/>
          <w:lang w:val="af-ZA"/>
        </w:rPr>
        <w:t xml:space="preserve"> </w:t>
      </w:r>
      <w:r w:rsidRPr="0023252B">
        <w:rPr>
          <w:rFonts w:ascii="GHEA Grapalat" w:hAnsi="GHEA Grapalat" w:cs="Sylfaen"/>
          <w:sz w:val="20"/>
          <w:lang w:val="ru-RU"/>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ru-RU"/>
        </w:rPr>
        <w:t>օրվա</w:t>
      </w:r>
      <w:r w:rsidRPr="0023252B">
        <w:rPr>
          <w:rFonts w:ascii="GHEA Grapalat" w:hAnsi="GHEA Grapalat" w:cs="Sylfaen"/>
          <w:sz w:val="20"/>
          <w:lang w:val="af-ZA"/>
        </w:rPr>
        <w:t xml:space="preserve"> </w:t>
      </w:r>
      <w:r w:rsidRPr="0023252B">
        <w:rPr>
          <w:rFonts w:ascii="GHEA Grapalat" w:hAnsi="GHEA Grapalat" w:cs="Sylfaen"/>
          <w:sz w:val="20"/>
          <w:lang w:val="ru-RU"/>
        </w:rPr>
        <w:t>դրությամբ</w:t>
      </w:r>
      <w:r w:rsidRPr="0023252B">
        <w:rPr>
          <w:rFonts w:ascii="GHEA Grapalat" w:hAnsi="GHEA Grapalat" w:cs="Sylfaen"/>
          <w:sz w:val="20"/>
          <w:lang w:val="af-ZA"/>
        </w:rPr>
        <w:t xml:space="preserve"> </w:t>
      </w:r>
      <w:r w:rsidRPr="0023252B">
        <w:rPr>
          <w:rFonts w:ascii="GHEA Grapalat" w:hAnsi="GHEA Grapalat" w:cs="Sylfaen"/>
          <w:sz w:val="20"/>
          <w:lang w:val="ru-RU"/>
        </w:rPr>
        <w:t>մասնակցի</w:t>
      </w:r>
      <w:r w:rsidRPr="0023252B">
        <w:rPr>
          <w:rFonts w:ascii="GHEA Grapalat" w:hAnsi="GHEA Grapalat" w:cs="Sylfaen"/>
          <w:sz w:val="20"/>
          <w:lang w:val="af-ZA"/>
        </w:rPr>
        <w:t xml:space="preserve"> </w:t>
      </w:r>
      <w:r w:rsidRPr="0023252B">
        <w:rPr>
          <w:rFonts w:ascii="GHEA Grapalat" w:hAnsi="GHEA Grapalat" w:cs="Sylfaen"/>
          <w:sz w:val="20"/>
          <w:lang w:val="ru-RU"/>
        </w:rPr>
        <w:t>կողմից</w:t>
      </w:r>
      <w:r w:rsidRPr="0023252B">
        <w:rPr>
          <w:rFonts w:ascii="GHEA Grapalat" w:hAnsi="GHEA Grapalat" w:cs="Sylfaen"/>
          <w:sz w:val="20"/>
          <w:lang w:val="af-ZA"/>
        </w:rPr>
        <w:t xml:space="preserve"> </w:t>
      </w:r>
      <w:r w:rsidRPr="0023252B">
        <w:rPr>
          <w:rFonts w:ascii="GHEA Grapalat" w:hAnsi="GHEA Grapalat" w:cs="Sylfaen"/>
          <w:sz w:val="20"/>
          <w:lang w:val="ru-RU"/>
        </w:rPr>
        <w:t>որոշման</w:t>
      </w:r>
      <w:r w:rsidRPr="0023252B">
        <w:rPr>
          <w:rFonts w:ascii="GHEA Grapalat" w:hAnsi="GHEA Grapalat" w:cs="Sylfaen"/>
          <w:sz w:val="20"/>
          <w:lang w:val="af-ZA"/>
        </w:rPr>
        <w:t xml:space="preserve"> </w:t>
      </w:r>
      <w:r w:rsidRPr="0023252B">
        <w:rPr>
          <w:rFonts w:ascii="GHEA Grapalat" w:hAnsi="GHEA Grapalat" w:cs="Sylfaen"/>
          <w:sz w:val="20"/>
          <w:lang w:val="ru-RU"/>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ru-RU"/>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ru-RU"/>
        </w:rPr>
        <w:t>հարուցված</w:t>
      </w:r>
      <w:r w:rsidRPr="0023252B">
        <w:rPr>
          <w:rFonts w:ascii="GHEA Grapalat" w:hAnsi="GHEA Grapalat" w:cs="Sylfaen"/>
          <w:sz w:val="20"/>
          <w:lang w:val="af-ZA"/>
        </w:rPr>
        <w:t xml:space="preserve"> </w:t>
      </w:r>
      <w:r w:rsidRPr="0023252B">
        <w:rPr>
          <w:rFonts w:ascii="GHEA Grapalat" w:hAnsi="GHEA Grapalat" w:cs="Sylfaen"/>
          <w:sz w:val="20"/>
          <w:lang w:val="ru-RU"/>
        </w:rPr>
        <w:t>և</w:t>
      </w:r>
      <w:r w:rsidRPr="0023252B">
        <w:rPr>
          <w:rFonts w:ascii="GHEA Grapalat" w:hAnsi="GHEA Grapalat" w:cs="Sylfaen"/>
          <w:sz w:val="20"/>
          <w:lang w:val="af-ZA"/>
        </w:rPr>
        <w:t xml:space="preserve"> </w:t>
      </w:r>
      <w:r w:rsidRPr="0023252B">
        <w:rPr>
          <w:rFonts w:ascii="GHEA Grapalat" w:hAnsi="GHEA Grapalat" w:cs="Sylfaen"/>
          <w:sz w:val="20"/>
          <w:lang w:val="ru-RU"/>
        </w:rPr>
        <w:t>չավարտված</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գործի</w:t>
      </w:r>
      <w:r w:rsidRPr="0023252B">
        <w:rPr>
          <w:rFonts w:ascii="GHEA Grapalat" w:hAnsi="GHEA Grapalat" w:cs="Sylfaen"/>
          <w:sz w:val="20"/>
          <w:lang w:val="af-ZA"/>
        </w:rPr>
        <w:t xml:space="preserve"> </w:t>
      </w:r>
      <w:r w:rsidRPr="0023252B">
        <w:rPr>
          <w:rFonts w:ascii="GHEA Grapalat" w:hAnsi="GHEA Grapalat" w:cs="Sylfaen"/>
          <w:sz w:val="20"/>
          <w:lang w:val="ru-RU"/>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ru-RU"/>
        </w:rPr>
        <w:t>դեպքում</w:t>
      </w:r>
      <w:r w:rsidRPr="0023252B">
        <w:rPr>
          <w:rFonts w:ascii="GHEA Grapalat" w:hAnsi="GHEA Grapalat" w:cs="Sylfaen"/>
          <w:sz w:val="20"/>
          <w:lang w:val="af-ZA"/>
        </w:rPr>
        <w:t xml:space="preserve">` </w:t>
      </w:r>
      <w:r w:rsidRPr="0023252B">
        <w:rPr>
          <w:rFonts w:ascii="GHEA Grapalat" w:hAnsi="GHEA Grapalat" w:cs="Sylfaen"/>
          <w:sz w:val="20"/>
        </w:rPr>
        <w:t>ոչ</w:t>
      </w:r>
      <w:r w:rsidRPr="0023252B">
        <w:rPr>
          <w:rFonts w:ascii="GHEA Grapalat" w:hAnsi="GHEA Grapalat" w:cs="Sylfaen"/>
          <w:sz w:val="20"/>
          <w:lang w:val="af-ZA"/>
        </w:rPr>
        <w:t xml:space="preserve"> </w:t>
      </w:r>
      <w:r w:rsidRPr="0023252B">
        <w:rPr>
          <w:rFonts w:ascii="GHEA Grapalat" w:hAnsi="GHEA Grapalat" w:cs="Sylfaen"/>
          <w:sz w:val="20"/>
        </w:rPr>
        <w:t>ուշ</w:t>
      </w:r>
      <w:r w:rsidRPr="0023252B">
        <w:rPr>
          <w:rFonts w:ascii="GHEA Grapalat" w:hAnsi="GHEA Grapalat" w:cs="Sylfaen"/>
          <w:sz w:val="20"/>
          <w:lang w:val="af-ZA"/>
        </w:rPr>
        <w:t xml:space="preserve">, </w:t>
      </w:r>
      <w:r w:rsidRPr="0023252B">
        <w:rPr>
          <w:rFonts w:ascii="GHEA Grapalat" w:hAnsi="GHEA Grapalat" w:cs="Sylfaen"/>
          <w:sz w:val="20"/>
        </w:rPr>
        <w:t>քան</w:t>
      </w:r>
      <w:r w:rsidRPr="0023252B">
        <w:rPr>
          <w:rFonts w:ascii="GHEA Grapalat" w:hAnsi="GHEA Grapalat" w:cs="Sylfaen"/>
          <w:sz w:val="20"/>
          <w:lang w:val="hy-AM"/>
        </w:rPr>
        <w:t xml:space="preserve"> </w:t>
      </w:r>
      <w:r w:rsidRPr="0023252B">
        <w:rPr>
          <w:rFonts w:ascii="GHEA Grapalat" w:hAnsi="GHEA Grapalat" w:cs="Sylfaen"/>
          <w:sz w:val="20"/>
          <w:lang w:val="ru-RU"/>
        </w:rPr>
        <w:t>տվյալ</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գործով</w:t>
      </w:r>
      <w:r w:rsidRPr="0023252B">
        <w:rPr>
          <w:rFonts w:ascii="GHEA Grapalat" w:hAnsi="GHEA Grapalat" w:cs="Sylfaen"/>
          <w:sz w:val="20"/>
          <w:lang w:val="af-ZA"/>
        </w:rPr>
        <w:t xml:space="preserve"> </w:t>
      </w:r>
      <w:r w:rsidRPr="0023252B">
        <w:rPr>
          <w:rFonts w:ascii="GHEA Grapalat" w:hAnsi="GHEA Grapalat" w:cs="Sylfaen"/>
          <w:sz w:val="20"/>
          <w:lang w:val="ru-RU"/>
        </w:rPr>
        <w:t>եզրափակիչ</w:t>
      </w:r>
      <w:r w:rsidRPr="0023252B">
        <w:rPr>
          <w:rFonts w:ascii="GHEA Grapalat" w:hAnsi="GHEA Grapalat" w:cs="Sylfaen"/>
          <w:sz w:val="20"/>
          <w:lang w:val="af-ZA"/>
        </w:rPr>
        <w:t xml:space="preserve"> </w:t>
      </w:r>
      <w:r w:rsidRPr="0023252B">
        <w:rPr>
          <w:rFonts w:ascii="GHEA Grapalat" w:hAnsi="GHEA Grapalat" w:cs="Sylfaen"/>
          <w:sz w:val="20"/>
          <w:lang w:val="ru-RU"/>
        </w:rPr>
        <w:t>դատական</w:t>
      </w:r>
      <w:r w:rsidRPr="0023252B">
        <w:rPr>
          <w:rFonts w:ascii="GHEA Grapalat" w:hAnsi="GHEA Grapalat" w:cs="Sylfaen"/>
          <w:sz w:val="20"/>
          <w:lang w:val="af-ZA"/>
        </w:rPr>
        <w:t xml:space="preserve"> </w:t>
      </w:r>
      <w:r w:rsidRPr="0023252B">
        <w:rPr>
          <w:rFonts w:ascii="GHEA Grapalat" w:hAnsi="GHEA Grapalat" w:cs="Sylfaen"/>
          <w:sz w:val="20"/>
          <w:lang w:val="ru-RU"/>
        </w:rPr>
        <w:t>ակտն</w:t>
      </w:r>
      <w:r w:rsidRPr="0023252B">
        <w:rPr>
          <w:rFonts w:ascii="GHEA Grapalat" w:hAnsi="GHEA Grapalat" w:cs="Sylfaen"/>
          <w:sz w:val="20"/>
          <w:lang w:val="af-ZA"/>
        </w:rPr>
        <w:t xml:space="preserve"> </w:t>
      </w:r>
      <w:r w:rsidRPr="0023252B">
        <w:rPr>
          <w:rFonts w:ascii="GHEA Grapalat" w:hAnsi="GHEA Grapalat" w:cs="Sylfaen"/>
          <w:sz w:val="20"/>
          <w:lang w:val="ru-RU"/>
        </w:rPr>
        <w:t>ուժի</w:t>
      </w:r>
      <w:r w:rsidRPr="0023252B">
        <w:rPr>
          <w:rFonts w:ascii="GHEA Grapalat" w:hAnsi="GHEA Grapalat" w:cs="Sylfaen"/>
          <w:sz w:val="20"/>
          <w:lang w:val="af-ZA"/>
        </w:rPr>
        <w:t xml:space="preserve"> </w:t>
      </w:r>
      <w:r w:rsidRPr="0023252B">
        <w:rPr>
          <w:rFonts w:ascii="GHEA Grapalat" w:hAnsi="GHEA Grapalat" w:cs="Sylfaen"/>
          <w:sz w:val="20"/>
          <w:lang w:val="ru-RU"/>
        </w:rPr>
        <w:t>մեջ</w:t>
      </w:r>
      <w:r w:rsidRPr="0023252B">
        <w:rPr>
          <w:rFonts w:ascii="GHEA Grapalat" w:hAnsi="GHEA Grapalat" w:cs="Sylfaen"/>
          <w:sz w:val="20"/>
          <w:lang w:val="af-ZA"/>
        </w:rPr>
        <w:t xml:space="preserve"> </w:t>
      </w:r>
      <w:r w:rsidRPr="0023252B">
        <w:rPr>
          <w:rFonts w:ascii="GHEA Grapalat" w:hAnsi="GHEA Grapalat" w:cs="Sylfaen"/>
          <w:sz w:val="20"/>
          <w:lang w:val="ru-RU"/>
        </w:rPr>
        <w:t>մտնելը</w:t>
      </w:r>
      <w:r w:rsidRPr="0056138C">
        <w:rPr>
          <w:rFonts w:ascii="GHEA Grapalat" w:hAnsi="GHEA Grapalat" w:cs="Sylfaen"/>
          <w:sz w:val="20"/>
          <w:lang w:val="af-ZA"/>
        </w:rPr>
        <w:t xml:space="preserve"> </w:t>
      </w:r>
      <w:r w:rsidRPr="0023252B">
        <w:rPr>
          <w:rFonts w:ascii="GHEA Grapalat" w:hAnsi="GHEA Grapalat" w:cs="Sylfaen"/>
          <w:sz w:val="20"/>
          <w:lang w:val="af-ZA"/>
        </w:rPr>
        <w:t xml:space="preserve">, </w:t>
      </w:r>
      <w:r w:rsidRPr="0023252B">
        <w:rPr>
          <w:rFonts w:ascii="GHEA Grapalat" w:hAnsi="GHEA Grapalat" w:cs="Sylfaen"/>
          <w:sz w:val="20"/>
        </w:rPr>
        <w:t>ապա</w:t>
      </w:r>
      <w:r w:rsidRPr="0023252B">
        <w:rPr>
          <w:rFonts w:ascii="GHEA Grapalat" w:hAnsi="GHEA Grapalat" w:cs="Sylfaen"/>
          <w:sz w:val="20"/>
          <w:lang w:val="af-ZA"/>
        </w:rPr>
        <w:t xml:space="preserve"> </w:t>
      </w:r>
      <w:r w:rsidRPr="0023252B">
        <w:rPr>
          <w:rFonts w:ascii="GHEA Grapalat" w:hAnsi="GHEA Grapalat" w:cs="Sylfaen"/>
          <w:sz w:val="20"/>
        </w:rPr>
        <w:t>պատվիրատուն</w:t>
      </w:r>
      <w:r w:rsidRPr="0023252B">
        <w:rPr>
          <w:rFonts w:ascii="GHEA Grapalat" w:hAnsi="GHEA Grapalat" w:cs="Sylfaen"/>
          <w:sz w:val="20"/>
          <w:lang w:val="af-ZA"/>
        </w:rPr>
        <w:t xml:space="preserve"> </w:t>
      </w:r>
      <w:r w:rsidRPr="0023252B">
        <w:rPr>
          <w:rFonts w:ascii="GHEA Grapalat" w:hAnsi="GHEA Grapalat" w:cs="Sylfaen"/>
          <w:sz w:val="20"/>
        </w:rPr>
        <w:t>դրա</w:t>
      </w:r>
      <w:r w:rsidRPr="0023252B">
        <w:rPr>
          <w:rFonts w:ascii="GHEA Grapalat" w:hAnsi="GHEA Grapalat" w:cs="Sylfaen"/>
          <w:sz w:val="20"/>
          <w:lang w:val="af-ZA"/>
        </w:rPr>
        <w:t xml:space="preserve"> </w:t>
      </w:r>
      <w:r w:rsidRPr="0023252B">
        <w:rPr>
          <w:rFonts w:ascii="GHEA Grapalat" w:hAnsi="GHEA Grapalat" w:cs="Sylfaen"/>
          <w:sz w:val="20"/>
        </w:rPr>
        <w:t>մասին</w:t>
      </w:r>
      <w:r w:rsidRPr="0023252B">
        <w:rPr>
          <w:rFonts w:ascii="GHEA Grapalat" w:hAnsi="GHEA Grapalat" w:cs="Sylfaen"/>
          <w:sz w:val="20"/>
          <w:lang w:val="af-ZA"/>
        </w:rPr>
        <w:t xml:space="preserve"> </w:t>
      </w:r>
      <w:r w:rsidRPr="0023252B">
        <w:rPr>
          <w:rFonts w:ascii="GHEA Grapalat" w:hAnsi="GHEA Grapalat" w:cs="Sylfaen"/>
          <w:sz w:val="20"/>
        </w:rPr>
        <w:t>գրավոր</w:t>
      </w:r>
      <w:r w:rsidRPr="0023252B">
        <w:rPr>
          <w:rFonts w:ascii="GHEA Grapalat" w:hAnsi="GHEA Grapalat" w:cs="Sylfaen"/>
          <w:sz w:val="20"/>
          <w:lang w:val="af-ZA"/>
        </w:rPr>
        <w:t xml:space="preserve"> </w:t>
      </w:r>
      <w:r w:rsidRPr="0023252B">
        <w:rPr>
          <w:rFonts w:ascii="GHEA Grapalat" w:hAnsi="GHEA Grapalat" w:cs="Sylfaen"/>
          <w:sz w:val="20"/>
        </w:rPr>
        <w:t>տեղեկացնում</w:t>
      </w:r>
      <w:r w:rsidRPr="0023252B">
        <w:rPr>
          <w:rFonts w:ascii="GHEA Grapalat" w:hAnsi="GHEA Grapalat" w:cs="Sylfaen"/>
          <w:sz w:val="20"/>
          <w:lang w:val="af-ZA"/>
        </w:rPr>
        <w:t xml:space="preserve"> </w:t>
      </w:r>
      <w:r w:rsidRPr="0023252B">
        <w:rPr>
          <w:rFonts w:ascii="GHEA Grapalat" w:hAnsi="GHEA Grapalat" w:cs="Sylfaen"/>
          <w:sz w:val="20"/>
        </w:rPr>
        <w:t>է</w:t>
      </w:r>
      <w:r w:rsidRPr="0023252B">
        <w:rPr>
          <w:rFonts w:ascii="GHEA Grapalat" w:hAnsi="GHEA Grapalat" w:cs="Sylfaen"/>
          <w:sz w:val="20"/>
          <w:lang w:val="af-ZA"/>
        </w:rPr>
        <w:t xml:space="preserve"> </w:t>
      </w:r>
      <w:r w:rsidRPr="0023252B">
        <w:rPr>
          <w:rFonts w:ascii="GHEA Grapalat" w:hAnsi="GHEA Grapalat" w:cs="Sylfaen"/>
          <w:sz w:val="20"/>
        </w:rPr>
        <w:t>լիազորված</w:t>
      </w:r>
      <w:r w:rsidRPr="0023252B">
        <w:rPr>
          <w:rFonts w:ascii="GHEA Grapalat" w:hAnsi="GHEA Grapalat" w:cs="Sylfaen"/>
          <w:sz w:val="20"/>
          <w:lang w:val="af-ZA"/>
        </w:rPr>
        <w:t xml:space="preserve"> </w:t>
      </w:r>
      <w:r w:rsidRPr="0023252B">
        <w:rPr>
          <w:rFonts w:ascii="GHEA Grapalat" w:hAnsi="GHEA Grapalat" w:cs="Sylfaen"/>
          <w:sz w:val="20"/>
        </w:rPr>
        <w:t>մարմին</w:t>
      </w:r>
      <w:r w:rsidRPr="0023252B">
        <w:rPr>
          <w:rFonts w:ascii="GHEA Grapalat" w:hAnsi="GHEA Grapalat" w:cs="Sylfaen"/>
          <w:sz w:val="20"/>
          <w:lang w:val="af-ZA"/>
        </w:rPr>
        <w:t xml:space="preserve">, </w:t>
      </w:r>
      <w:r w:rsidRPr="0023252B">
        <w:rPr>
          <w:rFonts w:ascii="GHEA Grapalat" w:hAnsi="GHEA Grapalat" w:cs="Sylfaen"/>
          <w:sz w:val="20"/>
        </w:rPr>
        <w:t>որի</w:t>
      </w:r>
      <w:r w:rsidRPr="0023252B">
        <w:rPr>
          <w:rFonts w:ascii="GHEA Grapalat" w:hAnsi="GHEA Grapalat" w:cs="Sylfaen"/>
          <w:sz w:val="20"/>
          <w:lang w:val="af-ZA"/>
        </w:rPr>
        <w:t xml:space="preserve"> </w:t>
      </w:r>
      <w:r w:rsidRPr="0023252B">
        <w:rPr>
          <w:rFonts w:ascii="GHEA Grapalat" w:hAnsi="GHEA Grapalat" w:cs="Sylfaen"/>
          <w:sz w:val="20"/>
        </w:rPr>
        <w:t>հիման</w:t>
      </w:r>
      <w:r w:rsidRPr="0023252B">
        <w:rPr>
          <w:rFonts w:ascii="GHEA Grapalat" w:hAnsi="GHEA Grapalat" w:cs="Sylfaen"/>
          <w:sz w:val="20"/>
          <w:lang w:val="af-ZA"/>
        </w:rPr>
        <w:t xml:space="preserve"> </w:t>
      </w:r>
      <w:r w:rsidRPr="0023252B">
        <w:rPr>
          <w:rFonts w:ascii="GHEA Grapalat" w:hAnsi="GHEA Grapalat" w:cs="Sylfaen"/>
          <w:sz w:val="20"/>
        </w:rPr>
        <w:t>վրա</w:t>
      </w:r>
      <w:r w:rsidRPr="0023252B">
        <w:rPr>
          <w:rFonts w:ascii="GHEA Grapalat" w:hAnsi="GHEA Grapalat" w:cs="Sylfaen"/>
          <w:sz w:val="20"/>
          <w:lang w:val="af-ZA"/>
        </w:rPr>
        <w:t xml:space="preserve"> </w:t>
      </w:r>
      <w:r w:rsidRPr="0023252B">
        <w:rPr>
          <w:rFonts w:ascii="GHEA Grapalat" w:hAnsi="GHEA Grapalat" w:cs="Sylfaen"/>
          <w:sz w:val="20"/>
        </w:rPr>
        <w:t>մասնակիցը</w:t>
      </w:r>
      <w:r w:rsidRPr="0023252B">
        <w:rPr>
          <w:rFonts w:ascii="GHEA Grapalat" w:hAnsi="GHEA Grapalat" w:cs="Sylfaen"/>
          <w:sz w:val="20"/>
          <w:lang w:val="af-ZA"/>
        </w:rPr>
        <w:t xml:space="preserve"> </w:t>
      </w:r>
      <w:r w:rsidRPr="0023252B">
        <w:rPr>
          <w:rFonts w:ascii="GHEA Grapalat" w:hAnsi="GHEA Grapalat" w:cs="Sylfaen"/>
          <w:sz w:val="20"/>
        </w:rPr>
        <w:t>չի</w:t>
      </w:r>
      <w:r w:rsidRPr="0023252B">
        <w:rPr>
          <w:rFonts w:ascii="GHEA Grapalat" w:hAnsi="GHEA Grapalat" w:cs="Sylfaen"/>
          <w:sz w:val="20"/>
          <w:lang w:val="af-ZA"/>
        </w:rPr>
        <w:t xml:space="preserve"> </w:t>
      </w:r>
      <w:r w:rsidRPr="0023252B">
        <w:rPr>
          <w:rFonts w:ascii="GHEA Grapalat" w:hAnsi="GHEA Grapalat" w:cs="Sylfaen"/>
          <w:sz w:val="20"/>
        </w:rPr>
        <w:t>ներառվում</w:t>
      </w:r>
      <w:r w:rsidRPr="0023252B">
        <w:rPr>
          <w:rFonts w:ascii="GHEA Grapalat" w:hAnsi="GHEA Grapalat" w:cs="Sylfaen"/>
          <w:sz w:val="20"/>
          <w:lang w:val="af-ZA"/>
        </w:rPr>
        <w:t xml:space="preserve"> </w:t>
      </w:r>
      <w:r w:rsidRPr="0023252B">
        <w:rPr>
          <w:rFonts w:ascii="GHEA Grapalat" w:hAnsi="GHEA Grapalat" w:cs="Sylfaen"/>
          <w:sz w:val="20"/>
        </w:rPr>
        <w:t>ցուցակում</w:t>
      </w:r>
      <w:r w:rsidRPr="0023252B">
        <w:rPr>
          <w:rFonts w:ascii="GHEA Grapalat" w:hAnsi="GHEA Grapalat" w:cs="Sylfaen"/>
          <w:sz w:val="20"/>
          <w:lang w:val="af-ZA"/>
        </w:rPr>
        <w:t>:</w:t>
      </w:r>
    </w:p>
    <w:p w:rsidR="0056138C" w:rsidRPr="00015CC3" w:rsidRDefault="0056138C" w:rsidP="0056138C">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rsidR="0056138C" w:rsidRPr="00015CC3" w:rsidRDefault="0056138C" w:rsidP="0056138C">
      <w:pPr>
        <w:ind w:firstLine="375"/>
        <w:jc w:val="both"/>
        <w:rPr>
          <w:rFonts w:ascii="GHEA Grapalat" w:hAnsi="GHEA Grapalat" w:cs="Sylfaen"/>
          <w:sz w:val="20"/>
          <w:lang w:val="af-ZA"/>
        </w:rPr>
      </w:pPr>
    </w:p>
    <w:p w:rsidR="0056138C" w:rsidRPr="00015CC3" w:rsidRDefault="0056138C" w:rsidP="0056138C">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8.1</w:t>
      </w:r>
      <w:r w:rsidRPr="00015CC3">
        <w:rPr>
          <w:rFonts w:ascii="GHEA Grapalat" w:hAnsi="GHEA Grapalat"/>
          <w:color w:val="000000"/>
          <w:sz w:val="20"/>
          <w:szCs w:val="20"/>
          <w:lang w:val="hy-AM"/>
        </w:rPr>
        <w:t>4</w:t>
      </w:r>
      <w:r w:rsidRPr="00015CC3">
        <w:rPr>
          <w:rFonts w:ascii="GHEA Grapalat" w:hAnsi="GHEA Grapalat"/>
          <w:color w:val="000000"/>
          <w:sz w:val="20"/>
          <w:szCs w:val="20"/>
          <w:lang w:val="af-ZA"/>
        </w:rPr>
        <w:t xml:space="preserve"> </w:t>
      </w:r>
      <w:r w:rsidRPr="00015CC3">
        <w:rPr>
          <w:rFonts w:ascii="GHEA Grapalat" w:hAnsi="GHEA Grapalat"/>
          <w:color w:val="000000"/>
          <w:sz w:val="20"/>
          <w:szCs w:val="20"/>
        </w:rPr>
        <w:t>Ե</w:t>
      </w:r>
      <w:r w:rsidRPr="00015CC3">
        <w:rPr>
          <w:rFonts w:ascii="GHEA Grapalat" w:hAnsi="GHEA Grapalat"/>
          <w:color w:val="000000"/>
          <w:sz w:val="20"/>
          <w:szCs w:val="20"/>
          <w:lang w:val="hy-AM"/>
        </w:rPr>
        <w:t>թե մասնակից</w:t>
      </w:r>
      <w:r w:rsidRPr="00015CC3">
        <w:rPr>
          <w:rFonts w:ascii="GHEA Grapalat" w:hAnsi="GHEA Grapalat"/>
          <w:color w:val="000000"/>
          <w:sz w:val="20"/>
          <w:szCs w:val="20"/>
        </w:rPr>
        <w:t>ն</w:t>
      </w:r>
      <w:r w:rsidRPr="00015CC3">
        <w:rPr>
          <w:rFonts w:ascii="GHEA Grapalat" w:hAnsi="GHEA Grapalat"/>
          <w:color w:val="000000"/>
          <w:sz w:val="20"/>
          <w:szCs w:val="20"/>
          <w:lang w:val="hy-AM"/>
        </w:rPr>
        <w:t xml:space="preserve"> </w:t>
      </w:r>
      <w:r w:rsidRPr="00015CC3">
        <w:rPr>
          <w:rFonts w:ascii="GHEA Grapalat" w:hAnsi="GHEA Grapalat"/>
          <w:color w:val="000000"/>
          <w:sz w:val="20"/>
          <w:szCs w:val="20"/>
        </w:rPr>
        <w:t>Օ</w:t>
      </w:r>
      <w:r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015CC3">
        <w:rPr>
          <w:rFonts w:ascii="GHEA Grapalat" w:hAnsi="GHEA Grapalat" w:cs="Sylfaen"/>
          <w:sz w:val="20"/>
          <w:szCs w:val="20"/>
          <w:lang w:val="af-ZA"/>
        </w:rPr>
        <w:t>:</w:t>
      </w:r>
    </w:p>
    <w:p w:rsidR="0056138C" w:rsidRPr="00E6597C" w:rsidRDefault="0056138C" w:rsidP="0056138C">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w:t>
      </w:r>
      <w:r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8.8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փաստաթղթերը</w:t>
      </w:r>
      <w:r w:rsidRPr="00015CC3">
        <w:rPr>
          <w:rFonts w:ascii="GHEA Grapalat" w:hAnsi="GHEA Grapalat" w:cs="Sylfaen"/>
          <w:sz w:val="20"/>
          <w:szCs w:val="24"/>
          <w:lang w:val="af-ZA" w:eastAsia="en-US"/>
        </w:rPr>
        <w:t xml:space="preserve"> մասնակիցը </w:t>
      </w:r>
      <w:r w:rsidRPr="00015CC3">
        <w:rPr>
          <w:rFonts w:ascii="GHEA Grapalat" w:hAnsi="GHEA Grapalat" w:cs="Sylfaen"/>
          <w:sz w:val="20"/>
          <w:szCs w:val="24"/>
          <w:lang w:eastAsia="en-US"/>
        </w:rPr>
        <w:t>սահմանված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ժամկետում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հանձնա</w:t>
      </w:r>
      <w:r w:rsidRPr="00015CC3">
        <w:rPr>
          <w:rFonts w:ascii="GHEA Grapalat" w:hAnsi="GHEA Grapalat" w:cs="Sylfaen"/>
          <w:sz w:val="20"/>
          <w:szCs w:val="24"/>
          <w:lang w:val="af-ZA" w:eastAsia="en-US"/>
        </w:rPr>
        <w:softHyphen/>
      </w:r>
      <w:r w:rsidRPr="00015CC3">
        <w:rPr>
          <w:rFonts w:ascii="GHEA Grapalat" w:hAnsi="GHEA Grapalat" w:cs="Sylfaen"/>
          <w:sz w:val="20"/>
          <w:szCs w:val="24"/>
          <w:lang w:val="ru-RU" w:eastAsia="en-US"/>
        </w:rPr>
        <w:t>ժողովի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ներկայաց</w:t>
      </w:r>
      <w:r w:rsidRPr="00015CC3">
        <w:rPr>
          <w:rFonts w:ascii="GHEA Grapalat" w:hAnsi="GHEA Grapalat" w:cs="Sylfaen"/>
          <w:sz w:val="20"/>
          <w:szCs w:val="24"/>
          <w:lang w:eastAsia="en-US"/>
        </w:rPr>
        <w:t>ն</w:t>
      </w:r>
      <w:r w:rsidRPr="00015CC3">
        <w:rPr>
          <w:rFonts w:ascii="GHEA Grapalat" w:hAnsi="GHEA Grapalat" w:cs="Sylfaen"/>
          <w:sz w:val="20"/>
          <w:szCs w:val="24"/>
          <w:lang w:val="ru-RU" w:eastAsia="en-US"/>
        </w:rPr>
        <w:t>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է</w:t>
      </w:r>
      <w:r w:rsidRPr="00015CC3">
        <w:rPr>
          <w:rFonts w:ascii="GHEA Grapalat" w:hAnsi="GHEA Grapalat" w:cs="Sylfaen"/>
          <w:sz w:val="20"/>
          <w:szCs w:val="24"/>
          <w:lang w:val="af-ZA" w:eastAsia="en-US"/>
        </w:rPr>
        <w:t xml:space="preserve"> 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Քարտուղարը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պարտավոր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փաստաթղթերն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օրը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հաստատել</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դրանց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ստանալու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հանգամանքը՝</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հրավերում</w:t>
      </w:r>
      <w:r w:rsidRPr="00015CC3">
        <w:rPr>
          <w:rFonts w:ascii="GHEA Grapalat" w:hAnsi="GHEA Grapalat" w:cs="Sylfaen"/>
          <w:sz w:val="20"/>
          <w:szCs w:val="24"/>
          <w:lang w:val="hy-AM"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փոստից</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մասնակցի</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հավաստում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ուղարկելու</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միջոցով</w:t>
      </w:r>
      <w:r w:rsidRPr="00015CC3">
        <w:rPr>
          <w:rFonts w:ascii="GHEA Grapalat" w:hAnsi="GHEA Grapalat" w:cs="Sylfaen"/>
          <w:sz w:val="20"/>
          <w:szCs w:val="24"/>
          <w:lang w:val="af-ZA" w:eastAsia="en-US"/>
        </w:rPr>
        <w:t>:</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1</w:t>
      </w:r>
      <w:r>
        <w:rPr>
          <w:rFonts w:ascii="GHEA Grapalat" w:hAnsi="GHEA Grapalat" w:cs="Sylfaen"/>
          <w:szCs w:val="24"/>
          <w:lang w:val="hy-AM"/>
        </w:rPr>
        <w:t>6</w:t>
      </w:r>
      <w:r>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w:t>
      </w:r>
      <w:r>
        <w:rPr>
          <w:rFonts w:ascii="GHEA Grapalat" w:hAnsi="GHEA Grapalat" w:cs="Sylfaen"/>
          <w:sz w:val="20"/>
          <w:lang w:val="hy-AM"/>
        </w:rPr>
        <w:t>7</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rsidR="0056138C" w:rsidRPr="00E6597C" w:rsidRDefault="0056138C" w:rsidP="0056138C">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6138C" w:rsidRPr="00F84B2C" w:rsidRDefault="0056138C" w:rsidP="0056138C">
      <w:pPr>
        <w:pStyle w:val="25"/>
        <w:spacing w:line="240" w:lineRule="auto"/>
        <w:ind w:firstLine="567"/>
        <w:rPr>
          <w:rFonts w:ascii="GHEA Grapalat" w:hAnsi="GHEA Grapalat"/>
          <w:lang w:val="hy-AM"/>
        </w:rPr>
      </w:pPr>
      <w:r w:rsidRPr="00E6597C">
        <w:rPr>
          <w:rFonts w:ascii="GHEA Grapalat" w:hAnsi="GHEA Grapalat"/>
        </w:rPr>
        <w:t>8</w:t>
      </w:r>
      <w:r w:rsidRPr="00E6597C">
        <w:rPr>
          <w:rFonts w:ascii="GHEA Grapalat" w:hAnsi="GHEA Grapalat"/>
          <w:lang w:val="hy-AM"/>
        </w:rPr>
        <w:t>.</w:t>
      </w:r>
      <w:r w:rsidRPr="004605D7">
        <w:rPr>
          <w:rFonts w:ascii="GHEA Grapalat" w:hAnsi="GHEA Grapalat"/>
        </w:rPr>
        <w:t>1</w:t>
      </w:r>
      <w:r>
        <w:rPr>
          <w:rFonts w:ascii="GHEA Grapalat" w:hAnsi="GHEA Grapalat"/>
          <w:lang w:val="hy-AM"/>
        </w:rPr>
        <w:t>8</w:t>
      </w:r>
      <w:r w:rsidRPr="00E6597C">
        <w:rPr>
          <w:rFonts w:ascii="GHEA Grapalat" w:hAnsi="GHEA Grapalat" w:cs="Sylfaen"/>
        </w:rPr>
        <w:t xml:space="preserve"> Հայտերի</w:t>
      </w:r>
      <w:r w:rsidRPr="00E6597C">
        <w:rPr>
          <w:rFonts w:ascii="GHEA Grapalat" w:hAnsi="GHEA Grapalat" w:cs="Arial"/>
        </w:rPr>
        <w:t xml:space="preserve"> </w:t>
      </w:r>
      <w:r w:rsidRPr="00E6597C">
        <w:rPr>
          <w:rFonts w:ascii="GHEA Grapalat" w:hAnsi="GHEA Grapalat" w:cs="Sylfaen"/>
        </w:rPr>
        <w:t>գնահատումը</w:t>
      </w:r>
      <w:r w:rsidRPr="00E6597C">
        <w:rPr>
          <w:rFonts w:ascii="GHEA Grapalat" w:hAnsi="GHEA Grapalat" w:cs="Arial"/>
        </w:rPr>
        <w:t xml:space="preserve"> </w:t>
      </w:r>
      <w:r w:rsidRPr="00E6597C">
        <w:rPr>
          <w:rFonts w:ascii="GHEA Grapalat" w:hAnsi="GHEA Grapalat" w:cs="Sylfaen"/>
        </w:rPr>
        <w:t>և</w:t>
      </w:r>
      <w:r w:rsidRPr="00E6597C">
        <w:rPr>
          <w:rFonts w:ascii="GHEA Grapalat" w:hAnsi="GHEA Grapalat" w:cs="Arial"/>
        </w:rPr>
        <w:t xml:space="preserve"> </w:t>
      </w:r>
      <w:r w:rsidRPr="00E6597C">
        <w:rPr>
          <w:rFonts w:ascii="GHEA Grapalat" w:hAnsi="GHEA Grapalat" w:cs="Sylfaen"/>
        </w:rPr>
        <w:t>ընտրված մասնակցի որոշումն</w:t>
      </w:r>
      <w:r w:rsidRPr="00E6597C">
        <w:rPr>
          <w:rFonts w:ascii="GHEA Grapalat" w:hAnsi="GHEA Grapalat" w:cs="Arial"/>
        </w:rPr>
        <w:t xml:space="preserve"> </w:t>
      </w:r>
      <w:r w:rsidRPr="00E6597C">
        <w:rPr>
          <w:rFonts w:ascii="GHEA Grapalat" w:hAnsi="GHEA Grapalat" w:cs="Sylfaen"/>
        </w:rPr>
        <w:t>իրականացվում</w:t>
      </w:r>
      <w:r w:rsidRPr="00E6597C">
        <w:rPr>
          <w:rFonts w:ascii="GHEA Grapalat" w:hAnsi="GHEA Grapalat" w:cs="Arial"/>
        </w:rPr>
        <w:t xml:space="preserve"> </w:t>
      </w:r>
      <w:r w:rsidRPr="00E6597C">
        <w:rPr>
          <w:rFonts w:ascii="GHEA Grapalat" w:hAnsi="GHEA Grapalat" w:cs="Sylfaen"/>
        </w:rPr>
        <w:t>է</w:t>
      </w:r>
      <w:r w:rsidRPr="00E6597C">
        <w:rPr>
          <w:rFonts w:ascii="GHEA Grapalat" w:hAnsi="GHEA Grapalat" w:cs="Arial"/>
        </w:rPr>
        <w:t xml:space="preserve"> </w:t>
      </w:r>
      <w:r w:rsidRPr="00E6597C">
        <w:rPr>
          <w:rFonts w:ascii="GHEA Grapalat" w:hAnsi="GHEA Grapalat" w:cs="Sylfaen"/>
        </w:rPr>
        <w:t>ըստ</w:t>
      </w:r>
      <w:r w:rsidRPr="00E6597C">
        <w:rPr>
          <w:rFonts w:ascii="GHEA Grapalat" w:hAnsi="GHEA Grapalat" w:cs="Arial"/>
        </w:rPr>
        <w:t xml:space="preserve"> </w:t>
      </w:r>
      <w:r w:rsidRPr="00E6597C">
        <w:rPr>
          <w:rFonts w:ascii="GHEA Grapalat" w:hAnsi="GHEA Grapalat" w:cs="Sylfaen"/>
        </w:rPr>
        <w:t>առանձին</w:t>
      </w:r>
      <w:r w:rsidRPr="00E6597C">
        <w:rPr>
          <w:rFonts w:ascii="GHEA Grapalat" w:hAnsi="GHEA Grapalat" w:cs="Arial"/>
        </w:rPr>
        <w:t xml:space="preserve"> </w:t>
      </w:r>
      <w:r w:rsidRPr="00E6597C">
        <w:rPr>
          <w:rFonts w:ascii="GHEA Grapalat" w:hAnsi="GHEA Grapalat" w:cs="Sylfaen"/>
        </w:rPr>
        <w:t>չափաբաժինների</w:t>
      </w:r>
      <w:r>
        <w:rPr>
          <w:rFonts w:ascii="GHEA Grapalat" w:hAnsi="GHEA Grapalat" w:cs="Sylfaen"/>
          <w:vertAlign w:val="superscript"/>
          <w:lang w:val="hy-AM"/>
        </w:rPr>
        <w:t>:</w:t>
      </w:r>
      <w:r>
        <w:rPr>
          <w:rStyle w:val="aff6"/>
          <w:rFonts w:ascii="GHEA Grapalat" w:hAnsi="GHEA Grapalat" w:cs="Sylfaen"/>
          <w:lang w:val="hy-AM"/>
        </w:rPr>
        <w:footnoteReference w:id="6"/>
      </w:r>
    </w:p>
    <w:p w:rsidR="0056138C" w:rsidRPr="00E6597C" w:rsidRDefault="0056138C" w:rsidP="0056138C">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hy-AM" w:eastAsia="x-none"/>
        </w:rPr>
        <w:t>9</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w:t>
      </w:r>
      <w:r>
        <w:rPr>
          <w:rFonts w:ascii="GHEA Grapalat" w:hAnsi="GHEA Grapalat"/>
          <w:sz w:val="20"/>
          <w:szCs w:val="20"/>
          <w:lang w:val="hy-AM" w:eastAsia="x-none"/>
        </w:rPr>
        <w:t>8</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Pr>
          <w:rFonts w:ascii="GHEA Grapalat" w:hAnsi="GHEA Grapalat" w:cs="Sylfaen"/>
          <w:szCs w:val="24"/>
          <w:lang w:val="hy-AM"/>
        </w:rPr>
        <w:t>20</w:t>
      </w:r>
      <w:r w:rsidRPr="004605D7">
        <w:rPr>
          <w:rFonts w:ascii="GHEA Grapalat" w:hAnsi="GHEA Grapalat" w:cs="Sylfaen"/>
          <w:szCs w:val="24"/>
        </w:rPr>
        <w:t xml:space="preserve">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lastRenderedPageBreak/>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rsidR="0056138C" w:rsidRPr="00E6597C" w:rsidRDefault="0056138C" w:rsidP="0056138C">
      <w:pPr>
        <w:pStyle w:val="25"/>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2</w:t>
      </w:r>
      <w:r>
        <w:rPr>
          <w:rFonts w:ascii="GHEA Grapalat" w:hAnsi="GHEA Grapalat" w:cs="Sylfaen"/>
          <w:szCs w:val="24"/>
          <w:lang w:val="hy-AM"/>
        </w:rPr>
        <w:t>1</w:t>
      </w:r>
      <w:r w:rsidRPr="004605D7">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rsidR="0056138C" w:rsidRPr="00E6597C" w:rsidRDefault="0056138C" w:rsidP="0056138C">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2</w:t>
      </w:r>
      <w:r>
        <w:rPr>
          <w:rFonts w:ascii="GHEA Grapalat" w:hAnsi="GHEA Grapalat"/>
          <w:spacing w:val="-6"/>
          <w:sz w:val="20"/>
          <w:lang w:val="hy-AM"/>
        </w:rPr>
        <w:t>2</w:t>
      </w:r>
      <w:r w:rsidRPr="004605D7">
        <w:rPr>
          <w:rFonts w:ascii="GHEA Grapalat" w:hAnsi="GHEA Grapalat"/>
          <w:spacing w:val="-6"/>
          <w:sz w:val="20"/>
          <w:lang w:val="af-ZA"/>
        </w:rPr>
        <w:t xml:space="preserve">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66DD6" w:rsidRPr="004F71AE" w:rsidRDefault="00666DD6" w:rsidP="00666DD6">
      <w:pPr>
        <w:pStyle w:val="25"/>
        <w:spacing w:line="240" w:lineRule="auto"/>
        <w:ind w:firstLine="567"/>
        <w:rPr>
          <w:rFonts w:ascii="GHEA Grapalat" w:hAnsi="GHEA Grapalat" w:cs="Sylfaen"/>
          <w:szCs w:val="24"/>
        </w:rPr>
      </w:pPr>
      <w:r w:rsidRPr="004F71AE">
        <w:rPr>
          <w:rFonts w:ascii="GHEA Grapalat" w:hAnsi="GHEA Grapalat" w:cs="Sylfaen"/>
          <w:szCs w:val="24"/>
          <w:lang w:val="hy-AM"/>
        </w:rPr>
        <w:t>8.23 Անգործության</w:t>
      </w:r>
      <w:r w:rsidRPr="004F71AE">
        <w:rPr>
          <w:rFonts w:ascii="GHEA Grapalat" w:hAnsi="GHEA Grapalat" w:cs="Sylfaen"/>
          <w:szCs w:val="24"/>
        </w:rPr>
        <w:t xml:space="preserve"> </w:t>
      </w:r>
      <w:r w:rsidRPr="004F71AE">
        <w:rPr>
          <w:rFonts w:ascii="GHEA Grapalat" w:hAnsi="GHEA Grapalat" w:cs="Sylfaen"/>
          <w:szCs w:val="24"/>
          <w:lang w:val="hy-AM"/>
        </w:rPr>
        <w:t>ժամկետը</w:t>
      </w:r>
      <w:r w:rsidRPr="004F71AE">
        <w:rPr>
          <w:rFonts w:ascii="GHEA Grapalat" w:hAnsi="GHEA Grapalat" w:cs="Sylfaen"/>
          <w:szCs w:val="24"/>
        </w:rPr>
        <w:t xml:space="preserve"> </w:t>
      </w:r>
      <w:r w:rsidRPr="004F71AE">
        <w:rPr>
          <w:rFonts w:ascii="GHEA Grapalat" w:hAnsi="GHEA Grapalat" w:cs="Sylfaen"/>
          <w:szCs w:val="24"/>
          <w:lang w:val="hy-AM"/>
        </w:rPr>
        <w:t>պայմանագիր</w:t>
      </w:r>
      <w:r w:rsidRPr="004F71AE">
        <w:rPr>
          <w:rFonts w:ascii="GHEA Grapalat" w:hAnsi="GHEA Grapalat" w:cs="Sylfaen"/>
          <w:szCs w:val="24"/>
        </w:rPr>
        <w:t xml:space="preserve"> </w:t>
      </w:r>
      <w:r w:rsidRPr="004F71AE">
        <w:rPr>
          <w:rFonts w:ascii="GHEA Grapalat" w:hAnsi="GHEA Grapalat" w:cs="Sylfaen"/>
          <w:szCs w:val="24"/>
          <w:lang w:val="hy-AM"/>
        </w:rPr>
        <w:t>կնքելու</w:t>
      </w:r>
      <w:r w:rsidRPr="004F71AE">
        <w:rPr>
          <w:rFonts w:ascii="GHEA Grapalat" w:hAnsi="GHEA Grapalat" w:cs="Sylfaen"/>
          <w:szCs w:val="24"/>
        </w:rPr>
        <w:t xml:space="preserve"> </w:t>
      </w:r>
      <w:r w:rsidRPr="004F71AE">
        <w:rPr>
          <w:rFonts w:ascii="GHEA Grapalat" w:hAnsi="GHEA Grapalat" w:cs="Sylfaen"/>
          <w:szCs w:val="24"/>
          <w:lang w:val="hy-AM"/>
        </w:rPr>
        <w:t>մասին</w:t>
      </w:r>
      <w:r w:rsidRPr="004F71AE">
        <w:rPr>
          <w:rFonts w:ascii="GHEA Grapalat" w:hAnsi="GHEA Grapalat" w:cs="Sylfaen"/>
          <w:szCs w:val="24"/>
        </w:rPr>
        <w:t xml:space="preserve"> </w:t>
      </w:r>
      <w:r w:rsidRPr="004F71AE">
        <w:rPr>
          <w:rFonts w:ascii="GHEA Grapalat" w:hAnsi="GHEA Grapalat" w:cs="Sylfaen"/>
          <w:szCs w:val="24"/>
          <w:lang w:val="hy-AM"/>
        </w:rPr>
        <w:t>որոշման</w:t>
      </w:r>
      <w:r w:rsidRPr="004F71AE">
        <w:rPr>
          <w:rFonts w:ascii="GHEA Grapalat" w:hAnsi="GHEA Grapalat" w:cs="Sylfaen"/>
          <w:szCs w:val="24"/>
        </w:rPr>
        <w:t xml:space="preserve"> </w:t>
      </w:r>
      <w:r w:rsidRPr="004F71AE">
        <w:rPr>
          <w:rFonts w:ascii="GHEA Grapalat" w:hAnsi="GHEA Grapalat" w:cs="Sylfaen"/>
          <w:szCs w:val="24"/>
          <w:lang w:val="hy-AM"/>
        </w:rPr>
        <w:t>հայտարարության</w:t>
      </w:r>
      <w:r w:rsidRPr="004F71AE">
        <w:rPr>
          <w:rFonts w:ascii="GHEA Grapalat" w:hAnsi="GHEA Grapalat" w:cs="Sylfaen"/>
          <w:szCs w:val="24"/>
        </w:rPr>
        <w:t xml:space="preserve"> </w:t>
      </w:r>
      <w:r w:rsidRPr="004F71AE">
        <w:rPr>
          <w:rFonts w:ascii="GHEA Grapalat" w:hAnsi="GHEA Grapalat" w:cs="Sylfaen"/>
          <w:szCs w:val="24"/>
          <w:lang w:val="hy-AM"/>
        </w:rPr>
        <w:t>հրապարակման</w:t>
      </w:r>
      <w:r w:rsidRPr="004F71AE">
        <w:rPr>
          <w:rFonts w:ascii="GHEA Grapalat" w:hAnsi="GHEA Grapalat" w:cs="Sylfaen"/>
          <w:szCs w:val="24"/>
        </w:rPr>
        <w:t xml:space="preserve"> </w:t>
      </w:r>
      <w:r w:rsidRPr="004F71AE">
        <w:rPr>
          <w:rFonts w:ascii="GHEA Grapalat" w:hAnsi="GHEA Grapalat" w:cs="Sylfaen"/>
          <w:szCs w:val="24"/>
          <w:lang w:val="hy-AM"/>
        </w:rPr>
        <w:t>օրվան</w:t>
      </w:r>
      <w:r w:rsidRPr="004F71AE">
        <w:rPr>
          <w:rFonts w:ascii="GHEA Grapalat" w:hAnsi="GHEA Grapalat" w:cs="Sylfaen"/>
          <w:szCs w:val="24"/>
        </w:rPr>
        <w:t xml:space="preserve"> </w:t>
      </w:r>
      <w:r w:rsidRPr="004F71AE">
        <w:rPr>
          <w:rFonts w:ascii="GHEA Grapalat" w:hAnsi="GHEA Grapalat" w:cs="Sylfaen"/>
          <w:szCs w:val="24"/>
          <w:lang w:val="hy-AM"/>
        </w:rPr>
        <w:t>հաջորդող</w:t>
      </w:r>
      <w:r w:rsidRPr="004F71AE">
        <w:rPr>
          <w:rFonts w:ascii="GHEA Grapalat" w:hAnsi="GHEA Grapalat" w:cs="Sylfaen"/>
          <w:szCs w:val="24"/>
        </w:rPr>
        <w:t xml:space="preserve"> </w:t>
      </w:r>
      <w:r w:rsidRPr="004F71AE">
        <w:rPr>
          <w:rFonts w:ascii="GHEA Grapalat" w:hAnsi="GHEA Grapalat" w:cs="Sylfaen"/>
          <w:szCs w:val="24"/>
          <w:lang w:val="hy-AM"/>
        </w:rPr>
        <w:t>օրվա</w:t>
      </w:r>
      <w:r w:rsidRPr="004F71AE">
        <w:rPr>
          <w:rFonts w:ascii="GHEA Grapalat" w:hAnsi="GHEA Grapalat" w:cs="Sylfaen"/>
          <w:szCs w:val="24"/>
        </w:rPr>
        <w:t xml:space="preserve"> </w:t>
      </w:r>
      <w:r w:rsidRPr="004F71AE">
        <w:rPr>
          <w:rFonts w:ascii="GHEA Grapalat" w:hAnsi="GHEA Grapalat" w:cs="Sylfaen"/>
          <w:szCs w:val="24"/>
          <w:lang w:val="hy-AM"/>
        </w:rPr>
        <w:t>և</w:t>
      </w:r>
      <w:r w:rsidRPr="004F71AE">
        <w:rPr>
          <w:rFonts w:ascii="GHEA Grapalat" w:hAnsi="GHEA Grapalat" w:cs="Sylfaen"/>
          <w:szCs w:val="24"/>
        </w:rPr>
        <w:t xml:space="preserve"> պ</w:t>
      </w:r>
      <w:r w:rsidRPr="004F71AE">
        <w:rPr>
          <w:rFonts w:ascii="GHEA Grapalat" w:hAnsi="GHEA Grapalat" w:cs="Sylfaen"/>
          <w:szCs w:val="24"/>
          <w:lang w:val="hy-AM"/>
        </w:rPr>
        <w:t>ատվիրատուի</w:t>
      </w:r>
      <w:r w:rsidRPr="004F71AE">
        <w:rPr>
          <w:rFonts w:ascii="GHEA Grapalat" w:hAnsi="GHEA Grapalat" w:cs="Sylfaen"/>
          <w:szCs w:val="24"/>
        </w:rPr>
        <w:t xml:space="preserve"> </w:t>
      </w:r>
      <w:r w:rsidRPr="004F71AE">
        <w:rPr>
          <w:rFonts w:ascii="GHEA Grapalat" w:hAnsi="GHEA Grapalat" w:cs="Sylfaen"/>
          <w:szCs w:val="24"/>
          <w:lang w:val="hy-AM"/>
        </w:rPr>
        <w:t>կողմից</w:t>
      </w:r>
      <w:r w:rsidRPr="004F71AE">
        <w:rPr>
          <w:rFonts w:ascii="GHEA Grapalat" w:hAnsi="GHEA Grapalat" w:cs="Sylfaen"/>
          <w:szCs w:val="24"/>
        </w:rPr>
        <w:t xml:space="preserve"> </w:t>
      </w:r>
      <w:r w:rsidRPr="004F71AE">
        <w:rPr>
          <w:rFonts w:ascii="GHEA Grapalat" w:hAnsi="GHEA Grapalat" w:cs="Sylfaen"/>
          <w:szCs w:val="24"/>
          <w:lang w:val="hy-AM"/>
        </w:rPr>
        <w:t>պայմանագիրը</w:t>
      </w:r>
      <w:r w:rsidRPr="004F71AE">
        <w:rPr>
          <w:rFonts w:ascii="GHEA Grapalat" w:hAnsi="GHEA Grapalat" w:cs="Sylfaen"/>
          <w:szCs w:val="24"/>
        </w:rPr>
        <w:t xml:space="preserve"> </w:t>
      </w:r>
      <w:r w:rsidRPr="004F71AE">
        <w:rPr>
          <w:rFonts w:ascii="GHEA Grapalat" w:hAnsi="GHEA Grapalat" w:cs="Sylfaen"/>
          <w:szCs w:val="24"/>
          <w:lang w:val="hy-AM"/>
        </w:rPr>
        <w:t>կնքելու</w:t>
      </w:r>
      <w:r w:rsidRPr="004F71AE">
        <w:rPr>
          <w:rFonts w:ascii="GHEA Grapalat" w:hAnsi="GHEA Grapalat" w:cs="Sylfaen"/>
          <w:szCs w:val="24"/>
        </w:rPr>
        <w:t xml:space="preserve"> </w:t>
      </w:r>
      <w:r w:rsidRPr="004F71AE">
        <w:rPr>
          <w:rFonts w:ascii="GHEA Grapalat" w:hAnsi="GHEA Grapalat" w:cs="Sylfaen"/>
          <w:szCs w:val="24"/>
          <w:lang w:val="hy-AM"/>
        </w:rPr>
        <w:t>իրավասության</w:t>
      </w:r>
      <w:r w:rsidRPr="004F71AE">
        <w:rPr>
          <w:rFonts w:ascii="GHEA Grapalat" w:hAnsi="GHEA Grapalat" w:cs="Sylfaen"/>
          <w:szCs w:val="24"/>
        </w:rPr>
        <w:t xml:space="preserve"> </w:t>
      </w:r>
      <w:r w:rsidRPr="004F71AE">
        <w:rPr>
          <w:rFonts w:ascii="GHEA Grapalat" w:hAnsi="GHEA Grapalat" w:cs="Sylfaen"/>
          <w:szCs w:val="24"/>
          <w:lang w:val="hy-AM"/>
        </w:rPr>
        <w:t>առաջացման</w:t>
      </w:r>
      <w:r w:rsidRPr="004F71AE">
        <w:rPr>
          <w:rFonts w:ascii="GHEA Grapalat" w:hAnsi="GHEA Grapalat" w:cs="Sylfaen"/>
          <w:szCs w:val="24"/>
        </w:rPr>
        <w:t xml:space="preserve"> </w:t>
      </w:r>
      <w:r w:rsidRPr="004F71AE">
        <w:rPr>
          <w:rFonts w:ascii="GHEA Grapalat" w:hAnsi="GHEA Grapalat" w:cs="Sylfaen"/>
          <w:szCs w:val="24"/>
          <w:lang w:val="hy-AM"/>
        </w:rPr>
        <w:t>օրվա</w:t>
      </w:r>
      <w:r w:rsidRPr="004F71AE">
        <w:rPr>
          <w:rFonts w:ascii="GHEA Grapalat" w:hAnsi="GHEA Grapalat" w:cs="Sylfaen"/>
          <w:szCs w:val="24"/>
        </w:rPr>
        <w:t xml:space="preserve"> </w:t>
      </w:r>
      <w:r w:rsidRPr="004F71AE">
        <w:rPr>
          <w:rFonts w:ascii="GHEA Grapalat" w:hAnsi="GHEA Grapalat" w:cs="Sylfaen"/>
          <w:szCs w:val="24"/>
          <w:lang w:val="hy-AM"/>
        </w:rPr>
        <w:t>միջև</w:t>
      </w:r>
      <w:r w:rsidRPr="004F71AE">
        <w:rPr>
          <w:rFonts w:ascii="GHEA Grapalat" w:hAnsi="GHEA Grapalat" w:cs="Sylfaen"/>
          <w:szCs w:val="24"/>
        </w:rPr>
        <w:t xml:space="preserve"> </w:t>
      </w:r>
      <w:r w:rsidRPr="004F71AE">
        <w:rPr>
          <w:rFonts w:ascii="GHEA Grapalat" w:hAnsi="GHEA Grapalat" w:cs="Sylfaen"/>
          <w:szCs w:val="24"/>
          <w:lang w:val="hy-AM"/>
        </w:rPr>
        <w:t>ընկած</w:t>
      </w:r>
      <w:r w:rsidRPr="004F71AE">
        <w:rPr>
          <w:rFonts w:ascii="GHEA Grapalat" w:hAnsi="GHEA Grapalat" w:cs="Sylfaen"/>
          <w:szCs w:val="24"/>
        </w:rPr>
        <w:t xml:space="preserve"> </w:t>
      </w:r>
      <w:r w:rsidRPr="004F71AE">
        <w:rPr>
          <w:rFonts w:ascii="GHEA Grapalat" w:hAnsi="GHEA Grapalat" w:cs="Sylfaen"/>
          <w:szCs w:val="24"/>
          <w:lang w:val="hy-AM"/>
        </w:rPr>
        <w:t>ժամանակահատվածն</w:t>
      </w:r>
      <w:r w:rsidRPr="004F71AE">
        <w:rPr>
          <w:rFonts w:ascii="GHEA Grapalat" w:hAnsi="GHEA Grapalat" w:cs="Sylfaen"/>
          <w:szCs w:val="24"/>
        </w:rPr>
        <w:t xml:space="preserve"> </w:t>
      </w:r>
      <w:r w:rsidRPr="004F71AE">
        <w:rPr>
          <w:rFonts w:ascii="GHEA Grapalat" w:hAnsi="GHEA Grapalat" w:cs="Sylfaen"/>
          <w:szCs w:val="24"/>
          <w:lang w:val="hy-AM"/>
        </w:rPr>
        <w:t>է։</w:t>
      </w:r>
    </w:p>
    <w:p w:rsidR="00666DD6" w:rsidRPr="004F71AE" w:rsidRDefault="00666DD6" w:rsidP="00666DD6">
      <w:pPr>
        <w:pStyle w:val="25"/>
        <w:spacing w:line="240" w:lineRule="auto"/>
        <w:ind w:firstLine="567"/>
        <w:rPr>
          <w:rFonts w:ascii="GHEA Grapalat" w:hAnsi="GHEA Grapalat" w:cs="Sylfaen"/>
          <w:lang w:val="hy-AM"/>
        </w:rPr>
      </w:pP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սույն</w:t>
      </w:r>
      <w:r w:rsidRPr="004F71AE">
        <w:rPr>
          <w:rFonts w:ascii="GHEA Grapalat" w:hAnsi="GHEA Grapalat" w:cs="Arial"/>
          <w:lang w:val="es-ES"/>
        </w:rPr>
        <w:t xml:space="preserve"> </w:t>
      </w:r>
      <w:r w:rsidRPr="004F71AE">
        <w:rPr>
          <w:rFonts w:ascii="GHEA Grapalat" w:hAnsi="GHEA Grapalat" w:cs="Sylfaen"/>
          <w:lang w:val="es-ES"/>
        </w:rPr>
        <w:t>ընթացակարգի</w:t>
      </w:r>
      <w:r w:rsidRPr="004F71AE">
        <w:rPr>
          <w:rFonts w:ascii="GHEA Grapalat" w:hAnsi="GHEA Grapalat" w:cs="Arial"/>
          <w:lang w:val="es-ES"/>
        </w:rPr>
        <w:t xml:space="preserve"> </w:t>
      </w:r>
      <w:r w:rsidRPr="004F71AE">
        <w:rPr>
          <w:rFonts w:ascii="GHEA Grapalat" w:hAnsi="GHEA Grapalat" w:cs="Sylfaen"/>
          <w:lang w:val="es-ES"/>
        </w:rPr>
        <w:t xml:space="preserve">դեպքում </w:t>
      </w:r>
      <w:r w:rsidRPr="0056138C">
        <w:rPr>
          <w:rFonts w:ascii="GHEA Grapalat" w:hAnsi="GHEA Grapalat" w:cs="Sylfaen"/>
          <w:highlight w:val="yellow"/>
          <w:lang w:val="es-ES"/>
        </w:rPr>
        <w:t>«</w:t>
      </w:r>
      <w:r w:rsidR="0056138C" w:rsidRPr="0056138C">
        <w:rPr>
          <w:rFonts w:ascii="GHEA Grapalat" w:hAnsi="GHEA Grapalat" w:cs="Sylfaen"/>
          <w:highlight w:val="yellow"/>
          <w:lang w:val="es-ES"/>
        </w:rPr>
        <w:t>10</w:t>
      </w:r>
      <w:r w:rsidRPr="0056138C">
        <w:rPr>
          <w:rFonts w:ascii="GHEA Grapalat" w:hAnsi="GHEA Grapalat" w:cs="Sylfaen"/>
          <w:highlight w:val="yellow"/>
          <w:lang w:val="es-ES"/>
        </w:rPr>
        <w:t>» օրացուցային</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օր</w:t>
      </w:r>
      <w:r w:rsidRPr="0056138C">
        <w:rPr>
          <w:rFonts w:ascii="GHEA Grapalat" w:hAnsi="GHEA Grapalat" w:cs="Arial"/>
          <w:highlight w:val="yellow"/>
          <w:lang w:val="es-ES"/>
        </w:rPr>
        <w:t xml:space="preserve"> </w:t>
      </w:r>
      <w:r w:rsidRPr="0056138C">
        <w:rPr>
          <w:rFonts w:ascii="GHEA Grapalat" w:hAnsi="GHEA Grapalat" w:cs="Sylfaen"/>
          <w:highlight w:val="yellow"/>
          <w:lang w:val="es-ES"/>
        </w:rPr>
        <w:t>է</w:t>
      </w:r>
      <w:r w:rsidRPr="0056138C">
        <w:rPr>
          <w:rFonts w:ascii="GHEA Grapalat" w:hAnsi="GHEA Grapalat" w:cs="Tahoma"/>
          <w:highlight w:val="yellow"/>
          <w:lang w:val="es-ES"/>
        </w:rPr>
        <w:t>։</w:t>
      </w:r>
      <w:r w:rsidRPr="004F71AE">
        <w:rPr>
          <w:rFonts w:ascii="GHEA Grapalat" w:hAnsi="GHEA Grapalat"/>
          <w:lang w:val="es-ES"/>
        </w:rPr>
        <w:t xml:space="preserve"> </w:t>
      </w:r>
      <w:r w:rsidRPr="004F71AE">
        <w:rPr>
          <w:rFonts w:ascii="GHEA Grapalat" w:hAnsi="GHEA Grapalat" w:cs="Sylfaen"/>
          <w:lang w:val="es-ES"/>
        </w:rPr>
        <w:t>Անգործության</w:t>
      </w:r>
      <w:r w:rsidRPr="004F71AE">
        <w:rPr>
          <w:rFonts w:ascii="GHEA Grapalat" w:hAnsi="GHEA Grapalat" w:cs="Arial"/>
          <w:lang w:val="es-ES"/>
        </w:rPr>
        <w:t xml:space="preserve"> </w:t>
      </w:r>
      <w:r w:rsidRPr="004F71AE">
        <w:rPr>
          <w:rFonts w:ascii="GHEA Grapalat" w:hAnsi="GHEA Grapalat" w:cs="Sylfaen"/>
          <w:lang w:val="es-ES"/>
        </w:rPr>
        <w:t>ժամկետը</w:t>
      </w:r>
      <w:r w:rsidRPr="004F71AE">
        <w:rPr>
          <w:rFonts w:ascii="GHEA Grapalat" w:hAnsi="GHEA Grapalat" w:cs="Arial"/>
          <w:lang w:val="es-ES"/>
        </w:rPr>
        <w:t xml:space="preserve"> </w:t>
      </w:r>
      <w:r w:rsidRPr="004F71AE">
        <w:rPr>
          <w:rFonts w:ascii="GHEA Grapalat" w:hAnsi="GHEA Grapalat" w:cs="Sylfaen"/>
          <w:lang w:val="es-ES"/>
        </w:rPr>
        <w:t>կիրառելի</w:t>
      </w:r>
      <w:r w:rsidRPr="004F71AE">
        <w:rPr>
          <w:rFonts w:ascii="GHEA Grapalat" w:hAnsi="GHEA Grapalat" w:cs="Sylfaen"/>
          <w:lang w:val="hy-AM"/>
        </w:rPr>
        <w:t>.</w:t>
      </w:r>
    </w:p>
    <w:p w:rsidR="00666DD6" w:rsidRPr="004F71AE" w:rsidRDefault="00666DD6" w:rsidP="00666DD6">
      <w:pPr>
        <w:ind w:firstLine="567"/>
        <w:jc w:val="both"/>
        <w:rPr>
          <w:rFonts w:ascii="GHEA Grapalat" w:hAnsi="GHEA Grapalat" w:cs="Arial"/>
          <w:sz w:val="20"/>
          <w:szCs w:val="20"/>
          <w:lang w:val="hy-AM"/>
        </w:rPr>
      </w:pPr>
      <w:r w:rsidRPr="004F71AE">
        <w:rPr>
          <w:rFonts w:ascii="GHEA Grapalat" w:hAnsi="GHEA Grapalat" w:cs="Sylfaen"/>
          <w:sz w:val="20"/>
          <w:szCs w:val="20"/>
          <w:lang w:val="hy-AM"/>
        </w:rPr>
        <w:t>-</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չէ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եթե</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միայն</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մեկ</w:t>
      </w:r>
      <w:r w:rsidRPr="004F71AE">
        <w:rPr>
          <w:rFonts w:ascii="GHEA Grapalat" w:hAnsi="GHEA Grapalat" w:cs="Arial"/>
          <w:sz w:val="20"/>
          <w:szCs w:val="20"/>
          <w:lang w:val="es-ES"/>
        </w:rPr>
        <w:t xml:space="preserve"> մ</w:t>
      </w:r>
      <w:r w:rsidRPr="004F71AE">
        <w:rPr>
          <w:rFonts w:ascii="GHEA Grapalat" w:hAnsi="GHEA Grapalat" w:cs="Sylfaen"/>
          <w:sz w:val="20"/>
          <w:szCs w:val="20"/>
          <w:lang w:val="es-ES"/>
        </w:rPr>
        <w:t>ասնակից է հայտ ներկայացրել</w:t>
      </w:r>
      <w:r w:rsidRPr="004F71AE">
        <w:rPr>
          <w:rFonts w:ascii="GHEA Grapalat" w:hAnsi="GHEA Grapalat"/>
          <w:sz w:val="20"/>
          <w:szCs w:val="20"/>
          <w:lang w:val="es-ES"/>
        </w:rPr>
        <w:t xml:space="preserve">, </w:t>
      </w:r>
      <w:r w:rsidRPr="004F71AE">
        <w:rPr>
          <w:rFonts w:ascii="GHEA Grapalat" w:hAnsi="GHEA Grapalat" w:cs="Sylfaen"/>
          <w:sz w:val="20"/>
          <w:szCs w:val="20"/>
          <w:lang w:val="es-ES"/>
        </w:rPr>
        <w:t>որի</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հետ</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կնքվում</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es-ES"/>
        </w:rPr>
        <w:t xml:space="preserve"> </w:t>
      </w:r>
      <w:r w:rsidRPr="004F71AE">
        <w:rPr>
          <w:rFonts w:ascii="GHEA Grapalat" w:hAnsi="GHEA Grapalat" w:cs="Sylfaen"/>
          <w:sz w:val="20"/>
          <w:szCs w:val="20"/>
          <w:lang w:val="es-ES"/>
        </w:rPr>
        <w:t>պայմանագիր</w:t>
      </w:r>
      <w:r w:rsidRPr="004F71AE">
        <w:rPr>
          <w:rFonts w:ascii="GHEA Grapalat" w:hAnsi="GHEA Grapalat" w:cs="Arial"/>
          <w:sz w:val="20"/>
          <w:szCs w:val="20"/>
          <w:lang w:val="hy-AM"/>
        </w:rPr>
        <w:t>,</w:t>
      </w:r>
    </w:p>
    <w:p w:rsidR="00666DD6" w:rsidRPr="004F71AE" w:rsidRDefault="00666DD6" w:rsidP="00666DD6">
      <w:pPr>
        <w:ind w:firstLine="567"/>
        <w:jc w:val="both"/>
        <w:rPr>
          <w:rFonts w:ascii="GHEA Grapalat" w:hAnsi="GHEA Grapalat" w:cs="Sylfaen"/>
          <w:sz w:val="20"/>
          <w:szCs w:val="20"/>
          <w:lang w:val="es-ES"/>
        </w:rPr>
      </w:pPr>
      <w:r w:rsidRPr="004F71A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66DD6" w:rsidRPr="004F71AE" w:rsidRDefault="00666DD6" w:rsidP="00666DD6">
      <w:pPr>
        <w:ind w:firstLine="567"/>
        <w:jc w:val="both"/>
        <w:rPr>
          <w:rFonts w:ascii="GHEA Grapalat" w:hAnsi="GHEA Grapalat" w:cs="Sylfaen"/>
          <w:sz w:val="20"/>
          <w:lang w:val="es-ES"/>
        </w:rPr>
      </w:pPr>
      <w:r w:rsidRPr="004F71AE">
        <w:rPr>
          <w:rFonts w:ascii="GHEA Grapalat" w:hAnsi="GHEA Grapalat" w:cs="Sylfaen"/>
          <w:sz w:val="20"/>
          <w:lang w:val="hy-AM"/>
        </w:rPr>
        <w:t>Պատվիրատուն</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պայմանագիրը</w:t>
      </w:r>
      <w:r w:rsidRPr="004F71AE">
        <w:rPr>
          <w:rFonts w:ascii="GHEA Grapalat" w:hAnsi="GHEA Grapalat" w:cs="Sylfaen"/>
          <w:sz w:val="20"/>
          <w:lang w:val="es-ES"/>
        </w:rPr>
        <w:t xml:space="preserve"> </w:t>
      </w:r>
      <w:r w:rsidRPr="004F71AE">
        <w:rPr>
          <w:rFonts w:ascii="GHEA Grapalat" w:hAnsi="GHEA Grapalat" w:cs="Sylfaen"/>
          <w:sz w:val="20"/>
          <w:lang w:val="hy-AM"/>
        </w:rPr>
        <w:t>կնքում</w:t>
      </w:r>
      <w:r w:rsidRPr="004F71AE">
        <w:rPr>
          <w:rFonts w:ascii="GHEA Grapalat" w:hAnsi="GHEA Grapalat" w:cs="Sylfaen"/>
          <w:sz w:val="20"/>
          <w:lang w:val="es-ES"/>
        </w:rPr>
        <w:t xml:space="preserve"> </w:t>
      </w:r>
      <w:r w:rsidRPr="004F71AE">
        <w:rPr>
          <w:rFonts w:ascii="GHEA Grapalat" w:hAnsi="GHEA Grapalat" w:cs="Sylfaen"/>
          <w:sz w:val="20"/>
          <w:lang w:val="hy-AM"/>
        </w:rPr>
        <w:t>է</w:t>
      </w:r>
      <w:r w:rsidRPr="004F71AE">
        <w:rPr>
          <w:rFonts w:ascii="GHEA Grapalat" w:hAnsi="GHEA Grapalat" w:cs="Sylfaen"/>
          <w:sz w:val="20"/>
          <w:lang w:val="es-ES"/>
        </w:rPr>
        <w:t xml:space="preserve">, </w:t>
      </w:r>
      <w:r w:rsidRPr="004F71AE">
        <w:rPr>
          <w:rFonts w:ascii="GHEA Grapalat" w:hAnsi="GHEA Grapalat" w:cs="Sylfaen"/>
          <w:sz w:val="20"/>
          <w:lang w:val="hy-AM"/>
        </w:rPr>
        <w:t>եթե</w:t>
      </w:r>
      <w:r w:rsidRPr="004F71AE">
        <w:rPr>
          <w:rFonts w:ascii="GHEA Grapalat" w:hAnsi="GHEA Grapalat" w:cs="Sylfaen"/>
          <w:sz w:val="20"/>
          <w:lang w:val="es-ES"/>
        </w:rPr>
        <w:t xml:space="preserve"> </w:t>
      </w:r>
      <w:r w:rsidRPr="004F71AE">
        <w:rPr>
          <w:rFonts w:ascii="GHEA Grapalat" w:hAnsi="GHEA Grapalat" w:cs="Sylfaen"/>
          <w:sz w:val="20"/>
          <w:lang w:val="hy-AM"/>
        </w:rPr>
        <w:t>սույն</w:t>
      </w:r>
      <w:r w:rsidRPr="004F71AE">
        <w:rPr>
          <w:rFonts w:ascii="GHEA Grapalat" w:hAnsi="GHEA Grapalat" w:cs="Sylfaen"/>
          <w:sz w:val="20"/>
          <w:lang w:val="es-ES"/>
        </w:rPr>
        <w:t xml:space="preserve"> </w:t>
      </w:r>
      <w:r w:rsidRPr="004F71AE">
        <w:rPr>
          <w:rFonts w:ascii="GHEA Grapalat" w:hAnsi="GHEA Grapalat" w:cs="Sylfaen"/>
          <w:sz w:val="20"/>
          <w:lang w:val="hy-AM"/>
        </w:rPr>
        <w:t>կետով</w:t>
      </w:r>
      <w:r w:rsidRPr="004F71AE">
        <w:rPr>
          <w:rFonts w:ascii="GHEA Grapalat" w:hAnsi="GHEA Grapalat" w:cs="Sylfaen"/>
          <w:sz w:val="20"/>
          <w:lang w:val="es-ES"/>
        </w:rPr>
        <w:t xml:space="preserve"> </w:t>
      </w:r>
      <w:r w:rsidRPr="004F71AE">
        <w:rPr>
          <w:rFonts w:ascii="GHEA Grapalat" w:hAnsi="GHEA Grapalat" w:cs="Sylfaen"/>
          <w:sz w:val="20"/>
          <w:lang w:val="hy-AM"/>
        </w:rPr>
        <w:t>նախատեսված</w:t>
      </w:r>
      <w:r w:rsidRPr="004F71AE">
        <w:rPr>
          <w:rFonts w:ascii="GHEA Grapalat" w:hAnsi="GHEA Grapalat" w:cs="Sylfaen"/>
          <w:sz w:val="20"/>
          <w:lang w:val="es-ES"/>
        </w:rPr>
        <w:t xml:space="preserve"> </w:t>
      </w:r>
      <w:r w:rsidRPr="004F71AE">
        <w:rPr>
          <w:rFonts w:ascii="GHEA Grapalat" w:hAnsi="GHEA Grapalat" w:cs="Sylfaen"/>
          <w:sz w:val="20"/>
          <w:lang w:val="hy-AM"/>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hy-AM"/>
        </w:rPr>
        <w:t>ժամկետում</w:t>
      </w:r>
      <w:r w:rsidRPr="004F71AE">
        <w:rPr>
          <w:rFonts w:ascii="GHEA Grapalat" w:hAnsi="GHEA Grapalat" w:cs="Sylfaen"/>
          <w:sz w:val="20"/>
          <w:lang w:val="es-ES"/>
        </w:rPr>
        <w:t xml:space="preserve"> </w:t>
      </w:r>
      <w:r w:rsidRPr="004F71AE">
        <w:rPr>
          <w:rFonts w:ascii="GHEA Grapalat" w:hAnsi="GHEA Grapalat" w:cs="Sylfaen"/>
          <w:sz w:val="20"/>
          <w:lang w:val="hy-AM"/>
        </w:rPr>
        <w:t>որևէ</w:t>
      </w:r>
      <w:r w:rsidRPr="004F71AE">
        <w:rPr>
          <w:rFonts w:ascii="GHEA Grapalat" w:hAnsi="GHEA Grapalat" w:cs="Sylfaen"/>
          <w:sz w:val="20"/>
          <w:lang w:val="es-ES"/>
        </w:rPr>
        <w:t xml:space="preserve"> մ</w:t>
      </w:r>
      <w:r w:rsidRPr="004F71AE">
        <w:rPr>
          <w:rFonts w:ascii="GHEA Grapalat" w:hAnsi="GHEA Grapalat" w:cs="Sylfaen"/>
          <w:sz w:val="20"/>
          <w:lang w:val="hy-AM"/>
        </w:rPr>
        <w:t>ասնակից</w:t>
      </w:r>
      <w:r w:rsidRPr="004F71AE">
        <w:rPr>
          <w:rFonts w:ascii="GHEA Grapalat" w:hAnsi="GHEA Grapalat" w:cs="Sylfaen"/>
          <w:sz w:val="20"/>
          <w:lang w:val="es-ES"/>
        </w:rPr>
        <w:t xml:space="preserve"> </w:t>
      </w:r>
      <w:r w:rsidRPr="004F71AE">
        <w:rPr>
          <w:rFonts w:ascii="GHEA Grapalat" w:hAnsi="GHEA Grapalat" w:cs="Sylfaen"/>
          <w:sz w:val="20"/>
          <w:lang w:val="hy-AM"/>
        </w:rPr>
        <w:t>չի</w:t>
      </w:r>
      <w:r w:rsidRPr="004F71AE">
        <w:rPr>
          <w:rFonts w:ascii="GHEA Grapalat" w:hAnsi="GHEA Grapalat" w:cs="Sylfaen"/>
          <w:sz w:val="20"/>
          <w:lang w:val="es-ES"/>
        </w:rPr>
        <w:t xml:space="preserve"> </w:t>
      </w:r>
      <w:r w:rsidRPr="004F71AE">
        <w:rPr>
          <w:rFonts w:ascii="GHEA Grapalat" w:hAnsi="GHEA Grapalat" w:cs="Sylfaen"/>
          <w:sz w:val="20"/>
          <w:lang w:val="hy-AM"/>
        </w:rPr>
        <w:t>բողոքարկում</w:t>
      </w:r>
      <w:r w:rsidRPr="004F71AE">
        <w:rPr>
          <w:rFonts w:ascii="GHEA Grapalat" w:hAnsi="GHEA Grapalat" w:cs="Sylfaen"/>
          <w:sz w:val="20"/>
          <w:lang w:val="es-ES"/>
        </w:rPr>
        <w:t xml:space="preserve"> </w:t>
      </w:r>
      <w:r w:rsidRPr="004F71AE">
        <w:rPr>
          <w:rFonts w:ascii="GHEA Grapalat" w:hAnsi="GHEA Grapalat" w:cs="Sylfaen"/>
          <w:sz w:val="20"/>
          <w:lang w:val="hy-AM"/>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hy-AM"/>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մասին</w:t>
      </w:r>
      <w:r w:rsidRPr="004F71AE">
        <w:rPr>
          <w:rFonts w:ascii="GHEA Grapalat" w:hAnsi="GHEA Grapalat" w:cs="Sylfaen"/>
          <w:sz w:val="20"/>
          <w:lang w:val="es-ES"/>
        </w:rPr>
        <w:t xml:space="preserve"> </w:t>
      </w:r>
      <w:r w:rsidRPr="004F71AE">
        <w:rPr>
          <w:rFonts w:ascii="GHEA Grapalat" w:hAnsi="GHEA Grapalat" w:cs="Sylfaen"/>
          <w:sz w:val="20"/>
          <w:lang w:val="hy-AM"/>
        </w:rPr>
        <w:t>որոշումը։</w:t>
      </w:r>
      <w:r w:rsidRPr="004F71AE">
        <w:rPr>
          <w:rFonts w:ascii="GHEA Grapalat" w:hAnsi="GHEA Grapalat" w:cs="Sylfaen"/>
          <w:sz w:val="20"/>
          <w:lang w:val="es-ES"/>
        </w:rPr>
        <w:t xml:space="preserve"> </w:t>
      </w:r>
      <w:r w:rsidRPr="004F71AE">
        <w:rPr>
          <w:rFonts w:ascii="GHEA Grapalat" w:hAnsi="GHEA Grapalat" w:cs="Sylfaen"/>
          <w:sz w:val="20"/>
          <w:lang w:val="ru-RU"/>
        </w:rPr>
        <w:t>Մինչև</w:t>
      </w:r>
      <w:r w:rsidRPr="004F71AE">
        <w:rPr>
          <w:rFonts w:ascii="GHEA Grapalat" w:hAnsi="GHEA Grapalat" w:cs="Sylfaen"/>
          <w:sz w:val="20"/>
          <w:lang w:val="es-ES"/>
        </w:rPr>
        <w:t xml:space="preserve"> </w:t>
      </w:r>
      <w:r w:rsidRPr="004F71AE">
        <w:rPr>
          <w:rFonts w:ascii="GHEA Grapalat" w:hAnsi="GHEA Grapalat" w:cs="Sylfaen"/>
          <w:sz w:val="20"/>
          <w:lang w:val="ru-RU"/>
        </w:rPr>
        <w:t>անգործության</w:t>
      </w:r>
      <w:r w:rsidRPr="004F71AE">
        <w:rPr>
          <w:rFonts w:ascii="GHEA Grapalat" w:hAnsi="GHEA Grapalat" w:cs="Sylfaen"/>
          <w:sz w:val="20"/>
          <w:lang w:val="es-ES"/>
        </w:rPr>
        <w:t xml:space="preserve"> </w:t>
      </w:r>
      <w:r w:rsidRPr="004F71AE">
        <w:rPr>
          <w:rFonts w:ascii="GHEA Grapalat" w:hAnsi="GHEA Grapalat" w:cs="Sylfaen"/>
          <w:sz w:val="20"/>
          <w:lang w:val="ru-RU"/>
        </w:rPr>
        <w:t>ժամկետը</w:t>
      </w:r>
      <w:r w:rsidRPr="004F71AE">
        <w:rPr>
          <w:rFonts w:ascii="GHEA Grapalat" w:hAnsi="GHEA Grapalat" w:cs="Sylfaen"/>
          <w:sz w:val="20"/>
          <w:lang w:val="es-ES"/>
        </w:rPr>
        <w:t xml:space="preserve"> </w:t>
      </w:r>
      <w:r w:rsidRPr="004F71AE">
        <w:rPr>
          <w:rFonts w:ascii="GHEA Grapalat" w:hAnsi="GHEA Grapalat" w:cs="Sylfaen"/>
          <w:sz w:val="20"/>
          <w:lang w:val="ru-RU"/>
        </w:rPr>
        <w:t>լրանալը</w:t>
      </w:r>
      <w:r w:rsidRPr="004F71AE">
        <w:rPr>
          <w:rFonts w:ascii="GHEA Grapalat" w:hAnsi="GHEA Grapalat" w:cs="Sylfaen"/>
          <w:sz w:val="20"/>
          <w:lang w:val="es-ES"/>
        </w:rPr>
        <w:t xml:space="preserve"> </w:t>
      </w:r>
      <w:r w:rsidRPr="004F71AE">
        <w:rPr>
          <w:rFonts w:ascii="GHEA Grapalat" w:hAnsi="GHEA Grapalat" w:cs="Sylfaen"/>
          <w:sz w:val="20"/>
          <w:lang w:val="ru-RU"/>
        </w:rPr>
        <w:t>կամ</w:t>
      </w:r>
      <w:r w:rsidRPr="004F71AE">
        <w:rPr>
          <w:rFonts w:ascii="GHEA Grapalat" w:hAnsi="GHEA Grapalat" w:cs="Sylfaen"/>
          <w:sz w:val="20"/>
          <w:lang w:val="es-ES"/>
        </w:rPr>
        <w:t xml:space="preserve"> </w:t>
      </w:r>
      <w:r w:rsidRPr="004F71AE">
        <w:rPr>
          <w:rFonts w:ascii="GHEA Grapalat" w:hAnsi="GHEA Grapalat" w:cs="Sylfaen"/>
          <w:sz w:val="20"/>
          <w:lang w:val="ru-RU"/>
        </w:rPr>
        <w:t>առանց</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w:t>
      </w:r>
      <w:r w:rsidRPr="004F71AE">
        <w:rPr>
          <w:rFonts w:ascii="GHEA Grapalat" w:hAnsi="GHEA Grapalat" w:cs="Sylfaen"/>
          <w:sz w:val="20"/>
          <w:lang w:val="es-ES"/>
        </w:rPr>
        <w:t xml:space="preserve"> </w:t>
      </w:r>
      <w:r w:rsidRPr="004F71AE">
        <w:rPr>
          <w:rFonts w:ascii="GHEA Grapalat" w:hAnsi="GHEA Grapalat" w:cs="Sylfaen"/>
          <w:sz w:val="20"/>
          <w:lang w:val="ru-RU"/>
        </w:rPr>
        <w:t>կնքելու</w:t>
      </w:r>
      <w:r w:rsidRPr="004F71AE">
        <w:rPr>
          <w:rFonts w:ascii="GHEA Grapalat" w:hAnsi="GHEA Grapalat" w:cs="Sylfaen"/>
          <w:sz w:val="20"/>
          <w:lang w:val="es-ES"/>
        </w:rPr>
        <w:t xml:space="preserve"> </w:t>
      </w:r>
      <w:r w:rsidRPr="004F71AE">
        <w:rPr>
          <w:rFonts w:ascii="GHEA Grapalat" w:hAnsi="GHEA Grapalat" w:cs="Sylfaen"/>
          <w:sz w:val="20"/>
          <w:lang w:val="hy-AM"/>
        </w:rPr>
        <w:t xml:space="preserve"> կամ գնման ընթացակարգը չկայացած հայտարարելու </w:t>
      </w:r>
      <w:r w:rsidRPr="004F71AE">
        <w:rPr>
          <w:rFonts w:ascii="GHEA Grapalat" w:hAnsi="GHEA Grapalat" w:cs="Sylfaen"/>
          <w:sz w:val="20"/>
          <w:lang w:val="ru-RU"/>
        </w:rPr>
        <w:t>մասին</w:t>
      </w:r>
      <w:r w:rsidRPr="004F71AE">
        <w:rPr>
          <w:rFonts w:ascii="GHEA Grapalat" w:hAnsi="GHEA Grapalat" w:cs="Sylfaen"/>
          <w:sz w:val="20"/>
          <w:lang w:val="es-ES"/>
        </w:rPr>
        <w:t xml:space="preserve"> </w:t>
      </w:r>
      <w:r w:rsidRPr="004F71AE">
        <w:rPr>
          <w:rFonts w:ascii="GHEA Grapalat" w:hAnsi="GHEA Grapalat" w:cs="Sylfaen"/>
          <w:sz w:val="20"/>
          <w:lang w:val="ru-RU"/>
        </w:rPr>
        <w:t>հայտարարության</w:t>
      </w:r>
      <w:r w:rsidRPr="004F71AE">
        <w:rPr>
          <w:rFonts w:ascii="GHEA Grapalat" w:hAnsi="GHEA Grapalat" w:cs="Sylfaen"/>
          <w:sz w:val="20"/>
          <w:lang w:val="es-ES"/>
        </w:rPr>
        <w:t xml:space="preserve"> </w:t>
      </w:r>
      <w:r w:rsidRPr="004F71AE">
        <w:rPr>
          <w:rFonts w:ascii="GHEA Grapalat" w:hAnsi="GHEA Grapalat" w:cs="Sylfaen"/>
          <w:sz w:val="20"/>
          <w:lang w:val="ru-RU"/>
        </w:rPr>
        <w:t>հրապարակման</w:t>
      </w:r>
      <w:r w:rsidRPr="004F71AE">
        <w:rPr>
          <w:rFonts w:ascii="GHEA Grapalat" w:hAnsi="GHEA Grapalat" w:cs="Sylfaen"/>
          <w:sz w:val="20"/>
          <w:lang w:val="es-ES"/>
        </w:rPr>
        <w:t xml:space="preserve"> </w:t>
      </w:r>
      <w:r w:rsidRPr="004F71AE">
        <w:rPr>
          <w:rFonts w:ascii="GHEA Grapalat" w:hAnsi="GHEA Grapalat" w:cs="Sylfaen"/>
          <w:sz w:val="20"/>
          <w:lang w:val="ru-RU"/>
        </w:rPr>
        <w:t>կնք</w:t>
      </w:r>
      <w:r w:rsidRPr="004F71AE">
        <w:rPr>
          <w:rFonts w:ascii="GHEA Grapalat" w:hAnsi="GHEA Grapalat" w:cs="Sylfaen"/>
          <w:sz w:val="20"/>
        </w:rPr>
        <w:t>վ</w:t>
      </w:r>
      <w:r w:rsidRPr="004F71AE">
        <w:rPr>
          <w:rFonts w:ascii="GHEA Grapalat" w:hAnsi="GHEA Grapalat" w:cs="Sylfaen"/>
          <w:sz w:val="20"/>
          <w:lang w:val="ru-RU"/>
        </w:rPr>
        <w:t>ած</w:t>
      </w:r>
      <w:r w:rsidRPr="004F71AE">
        <w:rPr>
          <w:rFonts w:ascii="GHEA Grapalat" w:hAnsi="GHEA Grapalat" w:cs="Sylfaen"/>
          <w:sz w:val="20"/>
          <w:lang w:val="es-ES"/>
        </w:rPr>
        <w:t xml:space="preserve"> </w:t>
      </w:r>
      <w:r w:rsidRPr="004F71AE">
        <w:rPr>
          <w:rFonts w:ascii="GHEA Grapalat" w:hAnsi="GHEA Grapalat" w:cs="Sylfaen"/>
          <w:sz w:val="20"/>
          <w:lang w:val="ru-RU"/>
        </w:rPr>
        <w:t>պայմանագիրն</w:t>
      </w:r>
      <w:r w:rsidRPr="004F71AE">
        <w:rPr>
          <w:rFonts w:ascii="GHEA Grapalat" w:hAnsi="GHEA Grapalat" w:cs="Sylfaen"/>
          <w:sz w:val="20"/>
          <w:lang w:val="es-ES"/>
        </w:rPr>
        <w:t xml:space="preserve"> </w:t>
      </w:r>
      <w:r w:rsidRPr="004F71AE">
        <w:rPr>
          <w:rFonts w:ascii="GHEA Grapalat" w:hAnsi="GHEA Grapalat" w:cs="Sylfaen"/>
          <w:sz w:val="20"/>
          <w:lang w:val="ru-RU"/>
        </w:rPr>
        <w:t>առ</w:t>
      </w:r>
      <w:r w:rsidRPr="004F71AE">
        <w:rPr>
          <w:rFonts w:ascii="GHEA Grapalat" w:hAnsi="GHEA Grapalat" w:cs="Sylfaen"/>
          <w:sz w:val="20"/>
          <w:lang w:val="es-ES"/>
        </w:rPr>
        <w:t xml:space="preserve"> </w:t>
      </w:r>
      <w:r w:rsidRPr="004F71AE">
        <w:rPr>
          <w:rFonts w:ascii="GHEA Grapalat" w:hAnsi="GHEA Grapalat" w:cs="Sylfaen"/>
          <w:sz w:val="20"/>
          <w:lang w:val="ru-RU"/>
        </w:rPr>
        <w:t>ոչինչ</w:t>
      </w:r>
      <w:r w:rsidRPr="004F71AE">
        <w:rPr>
          <w:rFonts w:ascii="GHEA Grapalat" w:hAnsi="GHEA Grapalat" w:cs="Sylfaen"/>
          <w:sz w:val="20"/>
          <w:lang w:val="es-ES"/>
        </w:rPr>
        <w:t xml:space="preserve"> </w:t>
      </w:r>
      <w:r w:rsidRPr="004F71AE">
        <w:rPr>
          <w:rFonts w:ascii="GHEA Grapalat" w:hAnsi="GHEA Grapalat" w:cs="Sylfaen"/>
          <w:sz w:val="20"/>
          <w:lang w:val="ru-RU"/>
        </w:rPr>
        <w:t>է։</w:t>
      </w:r>
    </w:p>
    <w:p w:rsidR="00666DD6" w:rsidRPr="004F71AE" w:rsidRDefault="00666DD6" w:rsidP="00666DD6">
      <w:pPr>
        <w:ind w:firstLine="567"/>
        <w:jc w:val="center"/>
        <w:rPr>
          <w:rFonts w:ascii="GHEA Grapalat" w:hAnsi="GHEA Grapalat"/>
          <w:b/>
          <w:sz w:val="20"/>
          <w:lang w:val="es-ES"/>
        </w:rPr>
      </w:pPr>
    </w:p>
    <w:p w:rsidR="00666DD6" w:rsidRPr="004F71AE" w:rsidRDefault="00666DD6" w:rsidP="00666DD6">
      <w:pPr>
        <w:jc w:val="center"/>
        <w:rPr>
          <w:rFonts w:ascii="GHEA Grapalat" w:hAnsi="GHEA Grapalat" w:cs="Arial"/>
          <w:b/>
          <w:iCs/>
          <w:sz w:val="20"/>
          <w:lang w:val="af-ZA"/>
        </w:rPr>
      </w:pPr>
      <w:r w:rsidRPr="004F71AE">
        <w:rPr>
          <w:rFonts w:ascii="GHEA Grapalat" w:hAnsi="GHEA Grapalat"/>
          <w:b/>
          <w:iCs/>
          <w:sz w:val="20"/>
          <w:lang w:val="es-ES"/>
        </w:rPr>
        <w:t>9</w:t>
      </w:r>
      <w:r w:rsidRPr="004F71AE">
        <w:rPr>
          <w:rFonts w:ascii="GHEA Grapalat" w:hAnsi="GHEA Grapalat"/>
          <w:b/>
          <w:iCs/>
          <w:sz w:val="20"/>
          <w:lang w:val="af-ZA"/>
        </w:rPr>
        <w:t xml:space="preserve">. </w:t>
      </w:r>
      <w:r w:rsidRPr="004F71AE">
        <w:rPr>
          <w:rFonts w:ascii="GHEA Grapalat" w:hAnsi="GHEA Grapalat" w:cs="Sylfaen"/>
          <w:b/>
          <w:iCs/>
          <w:sz w:val="20"/>
          <w:lang w:val="af-ZA"/>
        </w:rPr>
        <w:t>ՊԱՅՄԱՆԱԳՐԻ</w:t>
      </w:r>
      <w:r w:rsidRPr="004F71AE">
        <w:rPr>
          <w:rFonts w:ascii="GHEA Grapalat" w:hAnsi="GHEA Grapalat" w:cs="Arial"/>
          <w:b/>
          <w:iCs/>
          <w:sz w:val="20"/>
          <w:lang w:val="af-ZA"/>
        </w:rPr>
        <w:t xml:space="preserve"> </w:t>
      </w:r>
      <w:r w:rsidRPr="004F71AE">
        <w:rPr>
          <w:rFonts w:ascii="GHEA Grapalat" w:hAnsi="GHEA Grapalat" w:cs="Sylfaen"/>
          <w:b/>
          <w:iCs/>
          <w:sz w:val="20"/>
          <w:lang w:val="af-ZA"/>
        </w:rPr>
        <w:t>ԿՆՔՈՒՄԸ</w:t>
      </w:r>
      <w:r w:rsidRPr="004F71AE">
        <w:rPr>
          <w:rFonts w:ascii="GHEA Grapalat" w:hAnsi="GHEA Grapalat" w:cs="Arial"/>
          <w:b/>
          <w:iCs/>
          <w:sz w:val="20"/>
          <w:lang w:val="af-ZA"/>
        </w:rPr>
        <w:t xml:space="preserve"> </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w:t>
      </w:r>
      <w:r>
        <w:rPr>
          <w:rFonts w:ascii="GHEA Grapalat" w:hAnsi="GHEA Grapalat" w:cs="Sylfaen"/>
          <w:sz w:val="20"/>
          <w:lang w:val="hy-AM"/>
        </w:rPr>
        <w:t>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Pr>
          <w:rFonts w:ascii="GHEA Grapalat" w:hAnsi="GHEA Grapalat" w:cs="Sylfaen"/>
          <w:sz w:val="20"/>
          <w:lang w:val="hy-AM"/>
        </w:rPr>
        <w:t>օրը</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2</w:t>
      </w:r>
      <w:r>
        <w:rPr>
          <w:rFonts w:ascii="GHEA Grapalat" w:hAnsi="GHEA Grapalat" w:cs="Sylfaen"/>
          <w:sz w:val="20"/>
          <w:lang w:val="hy-AM"/>
        </w:rPr>
        <w:t>3</w:t>
      </w:r>
      <w:r w:rsidRPr="004605D7">
        <w:rPr>
          <w:rFonts w:ascii="GHEA Grapalat" w:hAnsi="GHEA Grapalat" w:cs="Sylfaen"/>
          <w:sz w:val="20"/>
          <w:lang w:val="af-ZA"/>
        </w:rPr>
        <w:t xml:space="preserve">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Pr>
          <w:rFonts w:ascii="GHEA Grapalat" w:hAnsi="GHEA Grapalat" w:cs="Sylfaen"/>
          <w:sz w:val="20"/>
          <w:lang w:val="hy-AM"/>
        </w:rPr>
        <w:t>չորրորդ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rsidR="0056138C" w:rsidRPr="00F84B2C" w:rsidRDefault="0056138C" w:rsidP="0056138C">
      <w:pPr>
        <w:ind w:firstLine="567"/>
        <w:jc w:val="both"/>
        <w:rPr>
          <w:rFonts w:ascii="GHEA Grapalat" w:hAnsi="GHEA Grapalat" w:cs="Sylfaen"/>
          <w:sz w:val="20"/>
          <w:lang w:val="hy-AM"/>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4B72E3">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4B72E3">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4B72E3">
        <w:rPr>
          <w:rFonts w:ascii="GHEA Grapalat" w:hAnsi="GHEA Grapalat" w:cs="Sylfaen"/>
          <w:sz w:val="20"/>
          <w:lang w:val="hy-AM"/>
        </w:rPr>
        <w:t>պայմանագրի</w:t>
      </w:r>
      <w:r w:rsidRPr="007E2C83">
        <w:rPr>
          <w:rFonts w:ascii="GHEA Grapalat" w:hAnsi="GHEA Grapalat" w:cs="Sylfaen"/>
          <w:sz w:val="20"/>
          <w:lang w:val="af-ZA"/>
        </w:rPr>
        <w:t xml:space="preserve"> </w:t>
      </w:r>
      <w:r w:rsidRPr="004B72E3">
        <w:rPr>
          <w:rFonts w:ascii="GHEA Grapalat" w:hAnsi="GHEA Grapalat" w:cs="Sylfaen"/>
          <w:sz w:val="20"/>
          <w:lang w:val="hy-AM"/>
        </w:rPr>
        <w:t>ապահովում</w:t>
      </w:r>
      <w:r>
        <w:rPr>
          <w:rFonts w:ascii="GHEA Grapalat" w:hAnsi="GHEA Grapalat" w:cs="Sylfaen"/>
          <w:sz w:val="20"/>
          <w:lang w:val="hy-AM"/>
        </w:rPr>
        <w:t>ներ</w:t>
      </w:r>
      <w:r w:rsidRPr="004B72E3">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B14560">
        <w:rPr>
          <w:rFonts w:ascii="GHEA Grapalat" w:hAnsi="GHEA Grapalat" w:cs="Sylfaen"/>
          <w:sz w:val="20"/>
          <w:lang w:val="hy-AM"/>
        </w:rPr>
        <w:t>և</w:t>
      </w:r>
      <w:r w:rsidRPr="00E6597C">
        <w:rPr>
          <w:rFonts w:ascii="GHEA Grapalat" w:hAnsi="GHEA Grapalat" w:cs="Sylfaen"/>
          <w:sz w:val="20"/>
          <w:lang w:val="af-ZA"/>
        </w:rPr>
        <w:t xml:space="preserve"> </w:t>
      </w:r>
      <w:r w:rsidRPr="00B14560">
        <w:rPr>
          <w:rFonts w:ascii="GHEA Grapalat" w:hAnsi="GHEA Grapalat" w:cs="Sylfaen"/>
          <w:sz w:val="20"/>
          <w:lang w:val="hy-AM"/>
        </w:rPr>
        <w:t>հաստատմանը</w:t>
      </w:r>
      <w:r w:rsidRPr="00E6597C">
        <w:rPr>
          <w:rFonts w:ascii="GHEA Grapalat" w:hAnsi="GHEA Grapalat" w:cs="Sylfaen"/>
          <w:sz w:val="20"/>
          <w:lang w:val="af-ZA"/>
        </w:rPr>
        <w:t xml:space="preserve"> </w:t>
      </w:r>
      <w:r w:rsidRPr="00B14560">
        <w:rPr>
          <w:rFonts w:ascii="GHEA Grapalat" w:hAnsi="GHEA Grapalat" w:cs="Sylfaen"/>
          <w:sz w:val="20"/>
          <w:lang w:val="hy-AM"/>
        </w:rPr>
        <w:t>հաջորդող</w:t>
      </w:r>
      <w:r w:rsidRPr="00E6597C">
        <w:rPr>
          <w:rFonts w:ascii="GHEA Grapalat" w:hAnsi="GHEA Grapalat" w:cs="Sylfaen"/>
          <w:sz w:val="20"/>
          <w:lang w:val="af-ZA"/>
        </w:rPr>
        <w:t xml:space="preserve"> </w:t>
      </w:r>
      <w:r w:rsidRPr="00B14560">
        <w:rPr>
          <w:rFonts w:ascii="GHEA Grapalat" w:hAnsi="GHEA Grapalat" w:cs="Sylfaen"/>
          <w:sz w:val="20"/>
          <w:lang w:val="hy-AM"/>
        </w:rPr>
        <w:t>աշխատանքային</w:t>
      </w:r>
      <w:r w:rsidRPr="00E6597C">
        <w:rPr>
          <w:rFonts w:ascii="GHEA Grapalat" w:hAnsi="GHEA Grapalat" w:cs="Sylfaen"/>
          <w:sz w:val="20"/>
          <w:lang w:val="af-ZA"/>
        </w:rPr>
        <w:t xml:space="preserve"> </w:t>
      </w:r>
      <w:r w:rsidRPr="00B14560">
        <w:rPr>
          <w:rFonts w:ascii="GHEA Grapalat" w:hAnsi="GHEA Grapalat" w:cs="Sylfaen"/>
          <w:sz w:val="20"/>
          <w:lang w:val="hy-AM"/>
        </w:rPr>
        <w:t>օրը</w:t>
      </w:r>
      <w:r w:rsidRPr="00E6597C">
        <w:rPr>
          <w:rFonts w:ascii="GHEA Grapalat" w:hAnsi="GHEA Grapalat" w:cs="Sylfaen"/>
          <w:sz w:val="20"/>
          <w:lang w:val="af-ZA"/>
        </w:rPr>
        <w:t xml:space="preserve"> </w:t>
      </w:r>
      <w:r w:rsidRPr="00B14560">
        <w:rPr>
          <w:rFonts w:ascii="GHEA Grapalat" w:hAnsi="GHEA Grapalat" w:cs="Sylfaen"/>
          <w:sz w:val="20"/>
          <w:lang w:val="hy-AM"/>
        </w:rPr>
        <w:t>ուղեկցող</w:t>
      </w:r>
      <w:r w:rsidRPr="00E6597C">
        <w:rPr>
          <w:rFonts w:ascii="GHEA Grapalat" w:hAnsi="GHEA Grapalat" w:cs="Sylfaen"/>
          <w:sz w:val="20"/>
          <w:lang w:val="af-ZA"/>
        </w:rPr>
        <w:t xml:space="preserve"> </w:t>
      </w:r>
      <w:r w:rsidRPr="00B14560">
        <w:rPr>
          <w:rFonts w:ascii="GHEA Grapalat" w:hAnsi="GHEA Grapalat" w:cs="Sylfaen"/>
          <w:sz w:val="20"/>
          <w:lang w:val="hy-AM"/>
        </w:rPr>
        <w:t>գրությամբ</w:t>
      </w:r>
      <w:r w:rsidRPr="00E6597C">
        <w:rPr>
          <w:rFonts w:ascii="GHEA Grapalat" w:hAnsi="GHEA Grapalat" w:cs="Sylfaen"/>
          <w:sz w:val="20"/>
          <w:lang w:val="af-ZA"/>
        </w:rPr>
        <w:t xml:space="preserve"> </w:t>
      </w:r>
      <w:r w:rsidRPr="00B14560">
        <w:rPr>
          <w:rFonts w:ascii="GHEA Grapalat" w:hAnsi="GHEA Grapalat" w:cs="Sylfaen"/>
          <w:sz w:val="20"/>
          <w:lang w:val="hy-AM"/>
        </w:rPr>
        <w:t>տրամադրվում</w:t>
      </w:r>
      <w:r w:rsidRPr="00E6597C">
        <w:rPr>
          <w:rFonts w:ascii="GHEA Grapalat" w:hAnsi="GHEA Grapalat" w:cs="Sylfaen"/>
          <w:sz w:val="20"/>
          <w:lang w:val="af-ZA"/>
        </w:rPr>
        <w:t xml:space="preserve"> </w:t>
      </w:r>
      <w:r w:rsidRPr="00B14560">
        <w:rPr>
          <w:rFonts w:ascii="GHEA Grapalat" w:hAnsi="GHEA Grapalat" w:cs="Sylfaen"/>
          <w:sz w:val="20"/>
          <w:lang w:val="hy-AM"/>
        </w:rPr>
        <w:t>է</w:t>
      </w:r>
      <w:r w:rsidRPr="00E6597C">
        <w:rPr>
          <w:rFonts w:ascii="GHEA Grapalat" w:hAnsi="GHEA Grapalat" w:cs="Sylfaen"/>
          <w:sz w:val="20"/>
          <w:lang w:val="af-ZA"/>
        </w:rPr>
        <w:t xml:space="preserve"> </w:t>
      </w:r>
      <w:r w:rsidRPr="00B14560">
        <w:rPr>
          <w:rFonts w:ascii="GHEA Grapalat" w:hAnsi="GHEA Grapalat" w:cs="Sylfaen"/>
          <w:sz w:val="20"/>
          <w:lang w:val="hy-AM"/>
        </w:rPr>
        <w:t>ընտրված</w:t>
      </w:r>
      <w:r w:rsidRPr="00E6597C">
        <w:rPr>
          <w:rFonts w:ascii="GHEA Grapalat" w:hAnsi="GHEA Grapalat" w:cs="Sylfaen"/>
          <w:sz w:val="20"/>
          <w:lang w:val="af-ZA"/>
        </w:rPr>
        <w:t xml:space="preserve"> </w:t>
      </w:r>
      <w:r w:rsidRPr="00B14560">
        <w:rPr>
          <w:rFonts w:ascii="GHEA Grapalat" w:hAnsi="GHEA Grapalat" w:cs="Sylfaen"/>
          <w:sz w:val="20"/>
          <w:lang w:val="hy-AM"/>
        </w:rPr>
        <w:t>մասնակցին</w:t>
      </w:r>
      <w:r w:rsidRPr="00E6597C">
        <w:rPr>
          <w:rFonts w:ascii="GHEA Grapalat" w:hAnsi="GHEA Grapalat" w:cs="Sylfaen"/>
          <w:sz w:val="20"/>
          <w:lang w:val="hy-AM"/>
        </w:rPr>
        <w:t>:</w:t>
      </w:r>
    </w:p>
    <w:p w:rsidR="0056138C" w:rsidRPr="00E6597C" w:rsidRDefault="0056138C" w:rsidP="0056138C">
      <w:pPr>
        <w:pStyle w:val="af6"/>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rsidR="0056138C" w:rsidRPr="00E6597C" w:rsidRDefault="0056138C" w:rsidP="0056138C">
      <w:pPr>
        <w:jc w:val="center"/>
        <w:rPr>
          <w:rFonts w:ascii="GHEA Grapalat" w:hAnsi="GHEA Grapalat"/>
          <w:b/>
          <w:iCs/>
          <w:sz w:val="20"/>
          <w:lang w:val="af-ZA"/>
        </w:rPr>
      </w:pPr>
    </w:p>
    <w:p w:rsidR="0056138C" w:rsidRPr="00E6597C" w:rsidRDefault="0056138C" w:rsidP="0056138C">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rsidR="0056138C" w:rsidRPr="00E6597C" w:rsidRDefault="0056138C" w:rsidP="0056138C">
      <w:pPr>
        <w:jc w:val="center"/>
        <w:rPr>
          <w:rFonts w:ascii="GHEA Grapalat" w:hAnsi="GHEA Grapalat"/>
          <w:b/>
          <w:iCs/>
          <w:sz w:val="20"/>
          <w:lang w:val="af-ZA"/>
        </w:rPr>
      </w:pPr>
    </w:p>
    <w:p w:rsidR="0056138C" w:rsidRDefault="0056138C" w:rsidP="0056138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4B72E3">
        <w:rPr>
          <w:rFonts w:ascii="GHEA Grapalat" w:hAnsi="GHEA Grapalat" w:cs="Sylfaen"/>
          <w:sz w:val="20"/>
          <w:lang w:val="af-ZA"/>
        </w:rPr>
        <w:t xml:space="preserve"> </w:t>
      </w:r>
      <w:r w:rsidRPr="004B72E3">
        <w:rPr>
          <w:rFonts w:ascii="GHEA Grapalat" w:hAnsi="GHEA Grapalat" w:cs="Sylfaen"/>
          <w:sz w:val="20"/>
          <w:lang w:val="ru-RU"/>
        </w:rPr>
        <w:t>մասնակիցը</w:t>
      </w:r>
      <w:r w:rsidRPr="004B72E3">
        <w:rPr>
          <w:rFonts w:ascii="GHEA Grapalat" w:hAnsi="GHEA Grapalat" w:cs="Sylfaen"/>
          <w:sz w:val="20"/>
          <w:lang w:val="af-ZA"/>
        </w:rPr>
        <w:t xml:space="preserve"> </w:t>
      </w:r>
      <w:r w:rsidRPr="004B72E3">
        <w:rPr>
          <w:rFonts w:ascii="GHEA Grapalat" w:hAnsi="GHEA Grapalat" w:cs="Sylfaen"/>
          <w:sz w:val="20"/>
          <w:lang w:val="ru-RU"/>
        </w:rPr>
        <w:t>պարտավոր</w:t>
      </w:r>
      <w:r w:rsidRPr="004B72E3">
        <w:rPr>
          <w:rFonts w:ascii="GHEA Grapalat" w:hAnsi="GHEA Grapalat" w:cs="Sylfaen"/>
          <w:sz w:val="20"/>
          <w:lang w:val="af-ZA"/>
        </w:rPr>
        <w:t xml:space="preserve"> </w:t>
      </w:r>
      <w:r w:rsidRPr="004B72E3">
        <w:rPr>
          <w:rFonts w:ascii="GHEA Grapalat" w:hAnsi="GHEA Grapalat" w:cs="Sylfaen"/>
          <w:sz w:val="20"/>
          <w:lang w:val="ru-RU"/>
        </w:rPr>
        <w:t>է</w:t>
      </w:r>
      <w:r w:rsidRPr="004B72E3">
        <w:rPr>
          <w:rFonts w:ascii="GHEA Grapalat" w:hAnsi="GHEA Grapalat" w:cs="Sylfaen"/>
          <w:sz w:val="20"/>
          <w:lang w:val="af-ZA"/>
        </w:rPr>
        <w:t xml:space="preserve"> </w:t>
      </w:r>
      <w:r w:rsidRPr="004B72E3">
        <w:rPr>
          <w:rFonts w:ascii="GHEA Grapalat" w:hAnsi="GHEA Grapalat" w:cs="Sylfaen"/>
          <w:sz w:val="20"/>
          <w:lang w:val="ru-RU"/>
        </w:rPr>
        <w:t>ներկայացնել</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w:t>
      </w:r>
      <w:r w:rsidRPr="004B72E3">
        <w:rPr>
          <w:rFonts w:ascii="GHEA Grapalat" w:hAnsi="GHEA Grapalat" w:cs="Sylfaen"/>
          <w:sz w:val="20"/>
          <w:lang w:val="af-ZA"/>
        </w:rPr>
        <w:t xml:space="preserve"> </w:t>
      </w:r>
      <w:r w:rsidRPr="004B72E3">
        <w:rPr>
          <w:rFonts w:ascii="GHEA Grapalat" w:hAnsi="GHEA Grapalat" w:cs="Sylfaen"/>
          <w:sz w:val="20"/>
          <w:lang w:val="hy-AM"/>
        </w:rPr>
        <w:t>և</w:t>
      </w:r>
      <w:r w:rsidRPr="004B72E3">
        <w:rPr>
          <w:rFonts w:ascii="GHEA Grapalat" w:hAnsi="GHEA Grapalat" w:cs="Sylfaen"/>
          <w:sz w:val="20"/>
          <w:lang w:val="af-ZA"/>
        </w:rPr>
        <w:t xml:space="preserve"> </w:t>
      </w:r>
      <w:r w:rsidRPr="004B72E3">
        <w:rPr>
          <w:rFonts w:ascii="GHEA Grapalat" w:hAnsi="GHEA Grapalat" w:cs="Sylfaen"/>
          <w:sz w:val="20"/>
          <w:lang w:val="ru-RU"/>
        </w:rPr>
        <w:t>պայմանագրի</w:t>
      </w:r>
      <w:r w:rsidRPr="004B72E3">
        <w:rPr>
          <w:rFonts w:ascii="GHEA Grapalat" w:hAnsi="GHEA Grapalat" w:cs="Sylfaen"/>
          <w:sz w:val="20"/>
          <w:lang w:val="hy-AM"/>
        </w:rPr>
        <w:t xml:space="preserve"> </w:t>
      </w:r>
      <w:r w:rsidRPr="004B72E3">
        <w:rPr>
          <w:rFonts w:ascii="GHEA Grapalat" w:hAnsi="GHEA Grapalat" w:cs="Sylfaen"/>
          <w:sz w:val="20"/>
          <w:lang w:val="ru-RU"/>
        </w:rPr>
        <w:t>ապահովում</w:t>
      </w:r>
      <w:r w:rsidRPr="004B72E3">
        <w:rPr>
          <w:rFonts w:ascii="GHEA Grapalat" w:hAnsi="GHEA Grapalat" w:cs="Sylfaen"/>
          <w:sz w:val="20"/>
          <w:lang w:val="hy-AM"/>
        </w:rPr>
        <w:t>ներ</w:t>
      </w:r>
      <w:r w:rsidRPr="004B72E3">
        <w:rPr>
          <w:rFonts w:ascii="GHEA Grapalat" w:hAnsi="GHEA Grapalat" w:cs="Sylfaen"/>
          <w:sz w:val="20"/>
          <w:lang w:val="ru-RU"/>
        </w:rPr>
        <w:t>։</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Եթե ապահովումը ներկայացվում է բանկային երաշխիքի ձևով, </w:t>
      </w:r>
      <w:r w:rsidRPr="004B72E3">
        <w:rPr>
          <w:rFonts w:ascii="GHEA Grapalat" w:hAnsi="GHEA Grapalat" w:cs="Sylfaen"/>
          <w:sz w:val="20"/>
          <w:lang w:val="hy-AM"/>
        </w:rPr>
        <w:lastRenderedPageBreak/>
        <w:t>ապա սույն կետով նախատեսված ժամկետը սահմանվում է 10 աշխատանքային օր։ Ընտրված</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հետ</w:t>
      </w:r>
      <w:r w:rsidRPr="004B72E3">
        <w:rPr>
          <w:rFonts w:ascii="GHEA Grapalat" w:hAnsi="GHEA Grapalat" w:cs="Sylfaen"/>
          <w:sz w:val="20"/>
          <w:lang w:val="af-ZA"/>
        </w:rPr>
        <w:t xml:space="preserve"> </w:t>
      </w:r>
      <w:r w:rsidRPr="004B72E3">
        <w:rPr>
          <w:rFonts w:ascii="GHEA Grapalat" w:hAnsi="GHEA Grapalat" w:cs="Sylfaen"/>
          <w:sz w:val="20"/>
          <w:lang w:val="hy-AM"/>
        </w:rPr>
        <w:t>պայմանագիր</w:t>
      </w:r>
      <w:r w:rsidRPr="004B72E3">
        <w:rPr>
          <w:rFonts w:ascii="GHEA Grapalat" w:hAnsi="GHEA Grapalat" w:cs="Sylfaen"/>
          <w:sz w:val="20"/>
          <w:lang w:val="af-ZA"/>
        </w:rPr>
        <w:t xml:space="preserve"> </w:t>
      </w:r>
      <w:r w:rsidRPr="004B72E3">
        <w:rPr>
          <w:rFonts w:ascii="GHEA Grapalat" w:hAnsi="GHEA Grapalat" w:cs="Sylfaen"/>
          <w:sz w:val="20"/>
          <w:lang w:val="hy-AM"/>
        </w:rPr>
        <w:t>կնքվում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եթե</w:t>
      </w:r>
      <w:r w:rsidRPr="004B72E3">
        <w:rPr>
          <w:rFonts w:ascii="GHEA Grapalat" w:hAnsi="GHEA Grapalat" w:cs="Sylfaen"/>
          <w:sz w:val="20"/>
          <w:lang w:val="af-ZA"/>
        </w:rPr>
        <w:t xml:space="preserve"> </w:t>
      </w:r>
      <w:r w:rsidRPr="004B72E3">
        <w:rPr>
          <w:rFonts w:ascii="GHEA Grapalat" w:hAnsi="GHEA Grapalat" w:cs="Sylfaen"/>
          <w:sz w:val="20"/>
          <w:lang w:val="hy-AM"/>
        </w:rPr>
        <w:t>վերջինս</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ներկայացնում</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որակավորման և</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պայմանագրի </w:t>
      </w:r>
      <w:r w:rsidRPr="004B72E3">
        <w:rPr>
          <w:rFonts w:ascii="GHEA Grapalat" w:hAnsi="GHEA Grapalat" w:cs="Sylfaen"/>
          <w:sz w:val="20"/>
          <w:lang w:val="af-ZA"/>
        </w:rPr>
        <w:t>(</w:t>
      </w:r>
      <w:r w:rsidRPr="004B72E3">
        <w:rPr>
          <w:rFonts w:ascii="GHEA Grapalat" w:hAnsi="GHEA Grapalat" w:cs="Sylfaen"/>
          <w:sz w:val="20"/>
          <w:lang w:val="hy-AM"/>
        </w:rPr>
        <w:t>կանխավճարի</w:t>
      </w:r>
      <w:r w:rsidRPr="004B72E3">
        <w:rPr>
          <w:rFonts w:ascii="GHEA Grapalat" w:hAnsi="GHEA Grapalat" w:cs="Sylfaen"/>
          <w:sz w:val="20"/>
          <w:lang w:val="af-ZA"/>
        </w:rPr>
        <w:t xml:space="preserve">) </w:t>
      </w:r>
      <w:r w:rsidRPr="004B72E3">
        <w:rPr>
          <w:rFonts w:ascii="GHEA Grapalat" w:hAnsi="GHEA Grapalat" w:cs="Sylfaen"/>
          <w:sz w:val="20"/>
          <w:lang w:val="hy-AM"/>
        </w:rPr>
        <w:t xml:space="preserve"> ապահովումները</w:t>
      </w:r>
      <w:r>
        <w:rPr>
          <w:rStyle w:val="aff6"/>
          <w:rFonts w:ascii="GHEA Grapalat" w:hAnsi="GHEA Grapalat" w:cs="Sylfaen"/>
          <w:sz w:val="20"/>
          <w:lang w:val="hy-AM"/>
        </w:rPr>
        <w:footnoteReference w:id="7"/>
      </w:r>
    </w:p>
    <w:p w:rsidR="0056138C" w:rsidRDefault="0056138C" w:rsidP="0056138C">
      <w:pPr>
        <w:ind w:firstLine="567"/>
        <w:jc w:val="both"/>
        <w:rPr>
          <w:rFonts w:ascii="GHEA Grapalat" w:hAnsi="GHEA Grapalat" w:cs="Arial"/>
          <w:sz w:val="20"/>
          <w:lang w:val="af-ZA"/>
        </w:rPr>
      </w:pPr>
      <w:r w:rsidRPr="00E6597C">
        <w:rPr>
          <w:rFonts w:ascii="GHEA Grapalat" w:hAnsi="GHEA Grapalat" w:cs="Sylfaen"/>
          <w:sz w:val="20"/>
          <w:lang w:val="hy-AM"/>
        </w:rPr>
        <w:t>10.2</w:t>
      </w:r>
      <w:r w:rsidRPr="00E6597C">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7F147C">
        <w:rPr>
          <w:rFonts w:ascii="GHEA Grapalat" w:hAnsi="GHEA Grapalat" w:cs="Sylfaen"/>
          <w:sz w:val="20"/>
          <w:lang w:val="af-ZA"/>
        </w:rPr>
        <w:t xml:space="preserve"> </w:t>
      </w:r>
      <w:r w:rsidRPr="00015CC3">
        <w:rPr>
          <w:rFonts w:ascii="GHEA Grapalat" w:hAnsi="GHEA Grapalat" w:cs="Sylfaen"/>
          <w:sz w:val="20"/>
          <w:lang w:val="hy-AM"/>
        </w:rPr>
        <w:t>ապահովման</w:t>
      </w:r>
      <w:r w:rsidRPr="007F147C">
        <w:rPr>
          <w:rFonts w:ascii="GHEA Grapalat" w:hAnsi="GHEA Grapalat" w:cs="Sylfaen"/>
          <w:sz w:val="20"/>
          <w:lang w:val="af-ZA"/>
        </w:rPr>
        <w:t xml:space="preserve"> </w:t>
      </w:r>
      <w:r w:rsidRPr="00015CC3">
        <w:rPr>
          <w:rFonts w:ascii="GHEA Grapalat" w:hAnsi="GHEA Grapalat" w:cs="Sylfaen"/>
          <w:sz w:val="20"/>
          <w:lang w:val="hy-AM"/>
        </w:rPr>
        <w:t>չափը</w:t>
      </w:r>
      <w:r w:rsidRPr="007F147C">
        <w:rPr>
          <w:rFonts w:ascii="GHEA Grapalat" w:hAnsi="GHEA Grapalat" w:cs="Sylfaen"/>
          <w:sz w:val="20"/>
          <w:lang w:val="af-ZA"/>
        </w:rPr>
        <w:t xml:space="preserve"> </w:t>
      </w:r>
      <w:r w:rsidRPr="00015CC3">
        <w:rPr>
          <w:rFonts w:ascii="GHEA Grapalat" w:hAnsi="GHEA Grapalat" w:cs="Sylfaen"/>
          <w:sz w:val="20"/>
          <w:lang w:val="hy-AM"/>
        </w:rPr>
        <w:t>հավասար</w:t>
      </w:r>
      <w:r w:rsidRPr="007F147C">
        <w:rPr>
          <w:rFonts w:ascii="GHEA Grapalat" w:hAnsi="GHEA Grapalat" w:cs="Sylfaen"/>
          <w:sz w:val="20"/>
          <w:lang w:val="af-ZA"/>
        </w:rPr>
        <w:t xml:space="preserve"> </w:t>
      </w:r>
      <w:r w:rsidRPr="00015CC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աշխատանքների</w:t>
      </w:r>
      <w:r w:rsidRPr="00BA41C0">
        <w:rPr>
          <w:rFonts w:ascii="GHEA Grapalat" w:hAnsi="GHEA Grapalat" w:cs="Sylfaen"/>
          <w:sz w:val="20"/>
          <w:lang w:val="hy-AM"/>
        </w:rPr>
        <w:t xml:space="preserve"> գնման գնի </w:t>
      </w:r>
      <w:r>
        <w:rPr>
          <w:rFonts w:ascii="GHEA Grapalat" w:hAnsi="GHEA Grapalat" w:cs="Sylfaen"/>
          <w:sz w:val="20"/>
          <w:lang w:val="hy-AM"/>
        </w:rPr>
        <w:t xml:space="preserve">15 տոկոսին:  Եթե աշխատանքների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բանկերի</w:t>
      </w:r>
      <w:r w:rsidRPr="00EE5DD1">
        <w:rPr>
          <w:rFonts w:ascii="GHEA Grapalat" w:hAnsi="GHEA Grapalat" w:cs="Sylfaen"/>
          <w:sz w:val="20"/>
          <w:lang w:val="af-ZA"/>
        </w:rPr>
        <w:t xml:space="preserve"> </w:t>
      </w:r>
      <w:r w:rsidRPr="00D533CD">
        <w:rPr>
          <w:rFonts w:ascii="GHEA Grapalat" w:hAnsi="GHEA Grapalat" w:cs="Sylfaen"/>
          <w:sz w:val="20"/>
        </w:rPr>
        <w:t>կողմից</w:t>
      </w:r>
      <w:r w:rsidRPr="00EE5DD1">
        <w:rPr>
          <w:rFonts w:ascii="GHEA Grapalat" w:hAnsi="GHEA Grapalat" w:cs="Sylfaen"/>
          <w:sz w:val="20"/>
          <w:lang w:val="af-ZA"/>
        </w:rPr>
        <w:t xml:space="preserve"> </w:t>
      </w:r>
      <w:r w:rsidRPr="00D533CD">
        <w:rPr>
          <w:rFonts w:ascii="GHEA Grapalat" w:hAnsi="GHEA Grapalat" w:cs="Sylfaen"/>
          <w:sz w:val="20"/>
        </w:rPr>
        <w:t>տրամադրված</w:t>
      </w:r>
      <w:r w:rsidRPr="00EE5DD1">
        <w:rPr>
          <w:rFonts w:ascii="GHEA Grapalat" w:hAnsi="GHEA Grapalat" w:cs="Sylfaen"/>
          <w:sz w:val="20"/>
          <w:lang w:val="af-ZA"/>
        </w:rPr>
        <w:t xml:space="preserve"> </w:t>
      </w:r>
      <w:r w:rsidRPr="00D533CD">
        <w:rPr>
          <w:rFonts w:ascii="GHEA Grapalat" w:hAnsi="GHEA Grapalat" w:cs="Sylfaen"/>
          <w:sz w:val="20"/>
        </w:rPr>
        <w:t>երաշխիքների</w:t>
      </w:r>
      <w:r w:rsidRPr="00E34136">
        <w:rPr>
          <w:rFonts w:ascii="GHEA Grapalat" w:hAnsi="GHEA Grapalat" w:cs="Sylfaen"/>
          <w:sz w:val="20"/>
          <w:lang w:val="af-ZA"/>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sidRPr="007F147C">
        <w:rPr>
          <w:rFonts w:ascii="GHEA Grapalat" w:hAnsi="GHEA Grapalat" w:cs="Sylfaen"/>
          <w:sz w:val="20"/>
          <w:lang w:val="af-ZA"/>
        </w:rPr>
        <w:t>0-</w:t>
      </w:r>
      <w:r>
        <w:rPr>
          <w:rFonts w:ascii="GHEA Grapalat" w:hAnsi="GHEA Grapalat" w:cs="Sylfaen"/>
          <w:sz w:val="20"/>
        </w:rPr>
        <w:t>րդ</w:t>
      </w:r>
      <w:r w:rsidRPr="007F147C">
        <w:rPr>
          <w:rFonts w:ascii="GHEA Grapalat" w:hAnsi="GHEA Grapalat" w:cs="Sylfaen"/>
          <w:sz w:val="20"/>
          <w:lang w:val="af-ZA"/>
        </w:rPr>
        <w:t xml:space="preserve"> </w:t>
      </w:r>
      <w:r>
        <w:rPr>
          <w:rFonts w:ascii="GHEA Grapalat" w:hAnsi="GHEA Grapalat" w:cs="Sylfaen"/>
          <w:sz w:val="20"/>
        </w:rPr>
        <w:t>աշխատանքային</w:t>
      </w:r>
      <w:r w:rsidRPr="007F147C">
        <w:rPr>
          <w:rFonts w:ascii="GHEA Grapalat" w:hAnsi="GHEA Grapalat" w:cs="Sylfaen"/>
          <w:sz w:val="20"/>
          <w:lang w:val="af-ZA"/>
        </w:rPr>
        <w:t xml:space="preserve"> </w:t>
      </w:r>
      <w:r>
        <w:rPr>
          <w:rFonts w:ascii="GHEA Grapalat" w:hAnsi="GHEA Grapalat" w:cs="Sylfaen"/>
          <w:sz w:val="20"/>
        </w:rPr>
        <w:t>օրը</w:t>
      </w:r>
      <w:r w:rsidRPr="007F147C">
        <w:rPr>
          <w:rFonts w:ascii="GHEA Grapalat" w:hAnsi="GHEA Grapalat" w:cs="Sylfaen"/>
          <w:sz w:val="20"/>
          <w:lang w:val="af-ZA"/>
        </w:rPr>
        <w:t xml:space="preserve"> </w:t>
      </w:r>
      <w:r w:rsidRPr="00AF27D0">
        <w:rPr>
          <w:rFonts w:ascii="GHEA Grapalat" w:hAnsi="GHEA Grapalat" w:cs="Arial"/>
          <w:sz w:val="20"/>
        </w:rPr>
        <w:t>ներառյալ</w:t>
      </w:r>
      <w:r w:rsidRPr="007F147C">
        <w:rPr>
          <w:rFonts w:ascii="GHEA Grapalat" w:hAnsi="GHEA Grapalat" w:cs="Arial"/>
          <w:sz w:val="20"/>
          <w:lang w:val="af-ZA"/>
        </w:rPr>
        <w:t>:</w:t>
      </w:r>
      <w:r>
        <w:rPr>
          <w:rStyle w:val="aff6"/>
          <w:rFonts w:ascii="GHEA Grapalat" w:hAnsi="GHEA Grapalat" w:cs="Arial"/>
          <w:sz w:val="20"/>
          <w:lang w:val="af-ZA"/>
        </w:rPr>
        <w:footnoteReference w:id="8"/>
      </w:r>
      <w:r w:rsidRPr="006D197A">
        <w:rPr>
          <w:rStyle w:val="aff6"/>
          <w:rFonts w:ascii="GHEA Grapalat" w:hAnsi="GHEA Grapalat" w:cs="Arial"/>
          <w:sz w:val="20"/>
          <w:lang w:val="af-ZA"/>
        </w:rPr>
        <w:t xml:space="preserve"> </w:t>
      </w:r>
    </w:p>
    <w:p w:rsidR="0056138C" w:rsidRDefault="0056138C" w:rsidP="0056138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w:t>
      </w:r>
      <w:r w:rsidRPr="00120F8A">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56138C"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56138C"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56138C" w:rsidRPr="00D90E1A" w:rsidRDefault="0056138C" w:rsidP="0056138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Pr>
          <w:rStyle w:val="aff6"/>
          <w:rFonts w:ascii="GHEA Grapalat" w:hAnsi="GHEA Grapalat" w:cs="Arial"/>
          <w:sz w:val="20"/>
          <w:lang w:val="hy-AM"/>
        </w:rPr>
        <w:footnoteReference w:id="9"/>
      </w:r>
    </w:p>
    <w:p w:rsidR="0056138C" w:rsidRPr="00265A5A" w:rsidRDefault="0056138C" w:rsidP="0056138C">
      <w:pPr>
        <w:pStyle w:val="aff5"/>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6138C" w:rsidRPr="00E6597C" w:rsidRDefault="0056138C" w:rsidP="0056138C">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6138C" w:rsidRPr="00FF3C84" w:rsidRDefault="0056138C" w:rsidP="0056138C">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Pr>
          <w:rFonts w:ascii="GHEA Grapalat" w:hAnsi="GHEA Grapalat" w:cs="Sylfaen"/>
          <w:sz w:val="20"/>
          <w:lang w:val="hy-AM"/>
        </w:rPr>
        <w:t xml:space="preserve">գնման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DC658B">
        <w:rPr>
          <w:rFonts w:ascii="GHEA Grapalat" w:hAnsi="GHEA Grapalat" w:cs="Sylfaen"/>
          <w:sz w:val="20"/>
          <w:lang w:val="hy-AM"/>
        </w:rPr>
        <w:t xml:space="preserve"> </w:t>
      </w:r>
      <w:r>
        <w:rPr>
          <w:rFonts w:ascii="GHEA Grapalat" w:hAnsi="GHEA Grapalat" w:cs="Sylfaen"/>
          <w:sz w:val="20"/>
          <w:lang w:val="hy-AM"/>
        </w:rPr>
        <w:t xml:space="preserve">Եթե պայմանագրի նախագծով նախատեսված աշխատանքների գնման գինը պակաս է կնքվելիք պայմանագրի գնից, ապա պայմանագրի </w:t>
      </w:r>
      <w:r>
        <w:rPr>
          <w:rFonts w:ascii="GHEA Grapalat" w:hAnsi="GHEA Grapalat" w:cs="Sylfaen"/>
          <w:sz w:val="20"/>
          <w:lang w:val="hy-AM"/>
        </w:rPr>
        <w:lastRenderedPageBreak/>
        <w:t>ապահովման չափը հաշվարկվում է պայմանագրի գնի նկատմամբ:</w:t>
      </w:r>
      <w:r w:rsidRPr="00FF3C84">
        <w:rPr>
          <w:rFonts w:ascii="GHEA Grapalat" w:hAnsi="GHEA Grapalat" w:cs="Sylfaen"/>
          <w:sz w:val="20"/>
          <w:lang w:val="hy-AM"/>
        </w:rPr>
        <w:t xml:space="preserve"> Պայմանագրի ապահովումը ներկայացվում է բանկային երախիքի </w:t>
      </w:r>
      <w:r w:rsidRPr="004605D7">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4605D7">
        <w:rPr>
          <w:rFonts w:ascii="GHEA Grapalat" w:hAnsi="GHEA Grapalat" w:cs="Sylfaen"/>
          <w:sz w:val="20"/>
          <w:lang w:val="hy-AM"/>
        </w:rPr>
        <w:t>խ</w:t>
      </w:r>
      <w:r w:rsidRPr="00FF3C84">
        <w:rPr>
          <w:rFonts w:ascii="GHEA Grapalat" w:hAnsi="GHEA Grapalat" w:cs="Sylfaen"/>
          <w:sz w:val="20"/>
          <w:lang w:val="hy-AM"/>
        </w:rPr>
        <w:t>ի</w:t>
      </w:r>
      <w:r w:rsidRPr="00741F8D">
        <w:rPr>
          <w:rFonts w:ascii="GHEA Grapalat" w:hAnsi="GHEA Grapalat" w:cs="Sylfaen"/>
          <w:sz w:val="20"/>
          <w:lang w:val="hy-AM"/>
        </w:rPr>
        <w:t>կ</w:t>
      </w:r>
      <w:r w:rsidRPr="00FF3C84">
        <w:rPr>
          <w:rFonts w:ascii="GHEA Grapalat" w:hAnsi="GHEA Grapalat" w:cs="Sylfaen"/>
          <w:sz w:val="20"/>
          <w:lang w:val="hy-AM"/>
        </w:rPr>
        <w:t xml:space="preserve"> փողի ձևով:</w:t>
      </w:r>
      <w:r>
        <w:rPr>
          <w:rStyle w:val="aff6"/>
          <w:rFonts w:ascii="GHEA Grapalat" w:hAnsi="GHEA Grapalat" w:cs="Sylfaen"/>
          <w:sz w:val="20"/>
          <w:lang w:val="hy-AM"/>
        </w:rPr>
        <w:footnoteReference w:id="10"/>
      </w:r>
    </w:p>
    <w:p w:rsidR="0056138C" w:rsidRPr="004B72E3" w:rsidRDefault="0056138C" w:rsidP="0056138C">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Pr="00A71D81">
        <w:rPr>
          <w:rFonts w:ascii="GHEA Grapalat" w:hAnsi="GHEA Grapalat" w:cs="Sylfaen"/>
          <w:sz w:val="20"/>
          <w:lang w:val="hy-AM"/>
        </w:rPr>
        <w:t xml:space="preserve">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rsidR="0056138C" w:rsidRPr="00E6597C" w:rsidRDefault="0056138C" w:rsidP="0056138C">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6138C" w:rsidRPr="00E6597C" w:rsidRDefault="0056138C" w:rsidP="0056138C">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56138C" w:rsidRDefault="0056138C" w:rsidP="0056138C">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w:t>
      </w:r>
      <w:r>
        <w:rPr>
          <w:rFonts w:ascii="GHEA Grapalat" w:hAnsi="GHEA Grapalat" w:cs="Arial"/>
          <w:sz w:val="20"/>
          <w:lang w:val="hy-AM"/>
        </w:rPr>
        <w:t xml:space="preserve"> բանկային </w:t>
      </w:r>
      <w:r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6138C" w:rsidRPr="00E6597C" w:rsidRDefault="0056138C" w:rsidP="0056138C">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rsidR="0056138C" w:rsidRPr="00015CC3"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w:t>
      </w:r>
      <w:r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6138C"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56138C" w:rsidRPr="00043681" w:rsidRDefault="0056138C" w:rsidP="0056138C">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rsidR="0056138C" w:rsidRPr="006608ED" w:rsidRDefault="0056138C" w:rsidP="0056138C">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rsidR="0056138C" w:rsidRPr="006608ED" w:rsidRDefault="0056138C" w:rsidP="0056138C">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56138C" w:rsidRPr="007C7FCA" w:rsidRDefault="0056138C" w:rsidP="0056138C">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rsidR="0056138C" w:rsidRPr="00DB7A9F"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hy-AM"/>
        </w:rPr>
      </w:pPr>
    </w:p>
    <w:p w:rsidR="0056138C" w:rsidRPr="00131A59" w:rsidRDefault="0056138C" w:rsidP="0056138C">
      <w:pPr>
        <w:pStyle w:val="aff5"/>
        <w:shd w:val="clear" w:color="auto" w:fill="FFFFFF"/>
        <w:spacing w:before="0" w:beforeAutospacing="0" w:after="0" w:afterAutospacing="0"/>
        <w:ind w:firstLine="375"/>
        <w:jc w:val="both"/>
        <w:rPr>
          <w:rFonts w:ascii="GHEA Grapalat" w:hAnsi="GHEA Grapalat" w:cs="Sylfaen"/>
          <w:sz w:val="20"/>
          <w:lang w:val="af-ZA"/>
        </w:rPr>
      </w:pPr>
    </w:p>
    <w:p w:rsidR="0056138C" w:rsidRPr="00E6597C" w:rsidRDefault="0056138C" w:rsidP="0056138C">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56138C" w:rsidRPr="00E6597C" w:rsidRDefault="0056138C" w:rsidP="0056138C">
      <w:pPr>
        <w:jc w:val="center"/>
        <w:rPr>
          <w:rFonts w:ascii="GHEA Grapalat" w:hAnsi="GHEA Grapalat"/>
          <w:b/>
          <w:sz w:val="20"/>
          <w:lang w:val="af-ZA"/>
        </w:rPr>
      </w:pP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37-</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56138C" w:rsidRPr="00BC42E1" w:rsidRDefault="0056138C" w:rsidP="0056138C">
      <w:pPr>
        <w:ind w:firstLine="567"/>
        <w:jc w:val="both"/>
        <w:rPr>
          <w:rFonts w:ascii="GHEA Grapalat" w:hAnsi="GHEA Grapalat" w:cs="Sylfaen"/>
          <w:color w:val="FFFFFF"/>
          <w:sz w:val="20"/>
          <w:lang w:val="hy-AM"/>
        </w:rPr>
      </w:pPr>
      <w:r w:rsidRPr="00E6597C">
        <w:rPr>
          <w:rFonts w:ascii="GHEA Grapalat" w:hAnsi="GHEA Grapalat" w:cs="Sylfaen"/>
          <w:sz w:val="20"/>
          <w:lang w:val="af-ZA"/>
        </w:rPr>
        <w:lastRenderedPageBreak/>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4605D7">
        <w:rPr>
          <w:rFonts w:ascii="GHEA Grapalat" w:hAnsi="GHEA Grapalat" w:cs="Sylfaen"/>
          <w:sz w:val="20"/>
          <w:lang w:val="af-ZA"/>
        </w:rPr>
        <w:t>:</w:t>
      </w:r>
      <w:r>
        <w:rPr>
          <w:rStyle w:val="aff6"/>
          <w:rFonts w:ascii="GHEA Grapalat" w:hAnsi="GHEA Grapalat" w:cs="Sylfaen"/>
          <w:sz w:val="20"/>
          <w:lang w:val="af-ZA"/>
        </w:rPr>
        <w:footnoteReference w:id="11"/>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rsidR="0056138C" w:rsidRPr="00E6597C" w:rsidRDefault="0056138C" w:rsidP="0056138C">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rsidR="0056138C" w:rsidRPr="00E6597C" w:rsidRDefault="0056138C" w:rsidP="0056138C">
      <w:pPr>
        <w:ind w:firstLine="567"/>
        <w:jc w:val="both"/>
        <w:rPr>
          <w:rFonts w:ascii="GHEA Grapalat" w:hAnsi="GHEA Grapalat" w:cs="Sylfaen"/>
          <w:sz w:val="20"/>
          <w:lang w:val="af-ZA"/>
        </w:rPr>
      </w:pPr>
    </w:p>
    <w:p w:rsidR="0056138C" w:rsidRPr="00E6597C" w:rsidRDefault="0056138C" w:rsidP="0056138C">
      <w:pPr>
        <w:pStyle w:val="af6"/>
        <w:spacing w:line="240" w:lineRule="auto"/>
        <w:rPr>
          <w:rFonts w:ascii="GHEA Grapalat" w:hAnsi="GHEA Grapalat"/>
          <w:i w:val="0"/>
          <w:sz w:val="18"/>
          <w:szCs w:val="18"/>
          <w:u w:val="single"/>
          <w:lang w:val="af-ZA"/>
        </w:rPr>
      </w:pP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ԻՐԱՎՈՒՆՔԸ ԵՎ ԿԱՐԳԸ</w:t>
      </w:r>
    </w:p>
    <w:p w:rsidR="0056138C" w:rsidRPr="00E6597C" w:rsidRDefault="0056138C" w:rsidP="0056138C">
      <w:pPr>
        <w:jc w:val="center"/>
        <w:rPr>
          <w:rFonts w:ascii="GHEA Grapalat" w:hAnsi="GHEA Grapalat"/>
          <w:b/>
          <w:sz w:val="20"/>
          <w:lang w:val="af-ZA"/>
        </w:rPr>
      </w:pPr>
    </w:p>
    <w:p w:rsidR="0056138C" w:rsidRPr="00E6597C" w:rsidRDefault="0056138C" w:rsidP="0056138C">
      <w:pPr>
        <w:ind w:firstLine="567"/>
        <w:jc w:val="center"/>
        <w:rPr>
          <w:rFonts w:ascii="GHEA Grapalat" w:hAnsi="GHEA Grapalat" w:cs="Sylfaen"/>
          <w:b/>
          <w:szCs w:val="22"/>
          <w:lang w:val="es-ES"/>
        </w:rPr>
      </w:pPr>
    </w:p>
    <w:p w:rsidR="0056138C" w:rsidRPr="00E6597C" w:rsidRDefault="0056138C" w:rsidP="0056138C">
      <w:pPr>
        <w:ind w:firstLine="567"/>
        <w:jc w:val="center"/>
        <w:rPr>
          <w:rFonts w:ascii="GHEA Grapalat" w:hAnsi="GHEA Grapalat" w:cs="Sylfaen"/>
          <w:b/>
          <w:szCs w:val="22"/>
          <w:lang w:val="es-ES"/>
        </w:rPr>
      </w:pP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rsidR="0056138C" w:rsidRPr="004B72E3" w:rsidRDefault="0056138C" w:rsidP="0056138C">
      <w:pPr>
        <w:pStyle w:val="aff5"/>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56138C" w:rsidRPr="004B72E3" w:rsidRDefault="0056138C" w:rsidP="0056138C">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B80C21" w:rsidRPr="004F71AE" w:rsidRDefault="00F037D5" w:rsidP="0056138C">
      <w:pPr>
        <w:jc w:val="center"/>
        <w:rPr>
          <w:rFonts w:ascii="GHEA Grapalat" w:hAnsi="GHEA Grapalat"/>
          <w:b/>
          <w:szCs w:val="22"/>
          <w:lang w:val="af-ZA"/>
        </w:rPr>
      </w:pPr>
      <w:r w:rsidRPr="004F71AE">
        <w:rPr>
          <w:rFonts w:ascii="GHEA Grapalat" w:hAnsi="GHEA Grapalat" w:cs="Sylfaen"/>
          <w:b/>
          <w:szCs w:val="22"/>
          <w:lang w:val="es-ES"/>
        </w:rPr>
        <w:br w:type="page"/>
      </w:r>
      <w:r w:rsidR="00B80C21" w:rsidRPr="004F71AE">
        <w:rPr>
          <w:rFonts w:ascii="GHEA Grapalat" w:hAnsi="GHEA Grapalat" w:cs="Sylfaen"/>
          <w:b/>
          <w:szCs w:val="22"/>
          <w:lang w:val="es-ES"/>
        </w:rPr>
        <w:lastRenderedPageBreak/>
        <w:t>ՄԱՍ</w:t>
      </w:r>
      <w:r w:rsidR="00B80C21" w:rsidRPr="004F71AE">
        <w:rPr>
          <w:rFonts w:ascii="GHEA Grapalat" w:hAnsi="GHEA Grapalat"/>
          <w:b/>
          <w:szCs w:val="22"/>
          <w:lang w:val="af-ZA"/>
        </w:rPr>
        <w:t xml:space="preserve">  II</w:t>
      </w:r>
    </w:p>
    <w:p w:rsidR="00B80C21" w:rsidRPr="004F71AE" w:rsidRDefault="00B80C21" w:rsidP="00B80C21">
      <w:pPr>
        <w:pStyle w:val="afd"/>
        <w:spacing w:after="0"/>
        <w:ind w:right="-7"/>
        <w:jc w:val="center"/>
        <w:rPr>
          <w:rFonts w:ascii="GHEA Grapalat" w:hAnsi="GHEA Grapalat"/>
          <w:b/>
          <w:szCs w:val="22"/>
          <w:lang w:val="af-ZA"/>
        </w:rPr>
      </w:pPr>
      <w:r w:rsidRPr="004F71AE">
        <w:rPr>
          <w:rFonts w:ascii="GHEA Grapalat" w:hAnsi="GHEA Grapalat" w:cs="Sylfaen"/>
          <w:b/>
          <w:szCs w:val="22"/>
          <w:lang w:val="es-ES"/>
        </w:rPr>
        <w:t>ՀՐԱՀԱՆԳ</w:t>
      </w:r>
    </w:p>
    <w:p w:rsidR="00B80C21" w:rsidRPr="004F71AE" w:rsidRDefault="005B3F48" w:rsidP="00B80C21">
      <w:pPr>
        <w:pStyle w:val="afd"/>
        <w:spacing w:after="0"/>
        <w:ind w:right="-7"/>
        <w:jc w:val="center"/>
        <w:rPr>
          <w:rFonts w:ascii="GHEA Grapalat" w:hAnsi="GHEA Grapalat"/>
          <w:b/>
          <w:szCs w:val="22"/>
          <w:lang w:val="af-ZA"/>
        </w:rPr>
      </w:pPr>
      <w:r w:rsidRPr="005B3F48">
        <w:rPr>
          <w:rFonts w:ascii="GHEA Grapalat" w:hAnsi="GHEA Grapalat" w:cs="Sylfaen"/>
          <w:b/>
          <w:szCs w:val="22"/>
          <w:lang w:val="hy-AM"/>
        </w:rPr>
        <w:t>ՀՐԱՏԱՊ ՄԵԿ ԱՆՁ</w:t>
      </w:r>
      <w:r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ՄՐՑՈՒՅԹԻ</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ՀԱՅՏԸ</w:t>
      </w:r>
      <w:r w:rsidR="00E42626" w:rsidRPr="004F71AE">
        <w:rPr>
          <w:rFonts w:ascii="GHEA Grapalat" w:hAnsi="GHEA Grapalat" w:cs="Sylfaen"/>
          <w:b/>
          <w:szCs w:val="22"/>
          <w:lang w:val="af-ZA"/>
        </w:rPr>
        <w:t xml:space="preserve"> </w:t>
      </w:r>
      <w:r w:rsidR="00B80C21" w:rsidRPr="004F71AE">
        <w:rPr>
          <w:rFonts w:ascii="GHEA Grapalat" w:hAnsi="GHEA Grapalat" w:cs="Sylfaen"/>
          <w:b/>
          <w:szCs w:val="22"/>
          <w:lang w:val="es-ES"/>
        </w:rPr>
        <w:t>ՊԱՏՐԱՍՏԵԼՈՒ</w:t>
      </w:r>
    </w:p>
    <w:p w:rsidR="00B80C21" w:rsidRPr="004F71AE" w:rsidRDefault="00B80C21" w:rsidP="00B80C21">
      <w:pPr>
        <w:ind w:firstLine="567"/>
        <w:jc w:val="center"/>
        <w:rPr>
          <w:rFonts w:ascii="GHEA Grapalat" w:hAnsi="GHEA Grapalat"/>
          <w:sz w:val="12"/>
          <w:szCs w:val="22"/>
          <w:lang w:val="af-ZA"/>
        </w:rPr>
      </w:pPr>
    </w:p>
    <w:p w:rsidR="0056138C" w:rsidRPr="00E6597C" w:rsidRDefault="0056138C" w:rsidP="0056138C">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szCs w:val="22"/>
          <w:lang w:val="af-ZA"/>
        </w:rPr>
        <w:t xml:space="preserve"> </w:t>
      </w: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rsidR="0056138C" w:rsidRPr="00E6597C" w:rsidRDefault="0056138C" w:rsidP="003D77C0">
      <w:pPr>
        <w:ind w:left="-142" w:firstLine="284"/>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Pr="00E6597C">
        <w:rPr>
          <w:rFonts w:ascii="GHEA Grapalat" w:hAnsi="GHEA Grapalat" w:cs="Sylfaen"/>
          <w:sz w:val="20"/>
          <w:lang w:val="af-ZA"/>
        </w:rPr>
        <w:t xml:space="preserve">, </w:t>
      </w:r>
      <w:r w:rsidRPr="00E6597C">
        <w:rPr>
          <w:rFonts w:ascii="GHEA Grapalat" w:hAnsi="GHEA Grapalat" w:cs="Sylfaen"/>
          <w:sz w:val="20"/>
          <w:lang w:val="ru-RU"/>
        </w:rPr>
        <w:t>հայերենից</w:t>
      </w:r>
      <w:r w:rsidRPr="00E6597C">
        <w:rPr>
          <w:rFonts w:ascii="GHEA Grapalat" w:hAnsi="GHEA Grapalat" w:cs="Sylfaen"/>
          <w:sz w:val="20"/>
          <w:lang w:val="af-ZA"/>
        </w:rPr>
        <w:t xml:space="preserve"> </w:t>
      </w:r>
      <w:r w:rsidRPr="00E6597C">
        <w:rPr>
          <w:rFonts w:ascii="GHEA Grapalat" w:hAnsi="GHEA Grapalat" w:cs="Sylfaen"/>
          <w:sz w:val="20"/>
          <w:lang w:val="ru-RU"/>
        </w:rPr>
        <w:t>բացի</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նաև</w:t>
      </w:r>
      <w:r w:rsidRPr="00E6597C">
        <w:rPr>
          <w:rFonts w:ascii="GHEA Grapalat" w:hAnsi="GHEA Grapalat" w:cs="Sylfaen"/>
          <w:sz w:val="20"/>
          <w:lang w:val="af-ZA"/>
        </w:rPr>
        <w:t xml:space="preserve"> </w:t>
      </w:r>
      <w:r w:rsidRPr="00E6597C">
        <w:rPr>
          <w:rFonts w:ascii="GHEA Grapalat" w:hAnsi="GHEA Grapalat" w:cs="Sylfaen"/>
          <w:sz w:val="20"/>
          <w:lang w:val="ru-RU"/>
        </w:rPr>
        <w:t>անգլերեն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ռուսերեն։</w:t>
      </w:r>
      <w:r w:rsidRPr="00E6597C">
        <w:rPr>
          <w:rFonts w:ascii="GHEA Grapalat" w:hAnsi="GHEA Grapalat" w:cs="Sylfaen"/>
          <w:sz w:val="20"/>
          <w:lang w:val="af-ZA"/>
        </w:rPr>
        <w:t xml:space="preserve"> </w:t>
      </w:r>
    </w:p>
    <w:p w:rsidR="0056138C" w:rsidRPr="00E6597C" w:rsidRDefault="0056138C" w:rsidP="003D77C0">
      <w:pPr>
        <w:ind w:left="-142" w:firstLine="284"/>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56138C" w:rsidRPr="00E6597C" w:rsidRDefault="0056138C" w:rsidP="003D77C0">
      <w:pPr>
        <w:ind w:left="-142" w:firstLine="284"/>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w:t>
      </w:r>
      <w:r w:rsidR="00601E29">
        <w:rPr>
          <w:rFonts w:ascii="GHEA Grapalat" w:hAnsi="GHEA Grapalat"/>
          <w:sz w:val="20"/>
          <w:szCs w:val="20"/>
          <w:lang w:val="af-ZA"/>
        </w:rPr>
        <w:t>5-րդ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56138C" w:rsidRPr="00E6597C" w:rsidRDefault="0056138C" w:rsidP="003D77C0">
      <w:pPr>
        <w:ind w:left="-142" w:firstLine="284"/>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rsidR="0056138C" w:rsidRPr="00E6597C" w:rsidRDefault="0056138C" w:rsidP="003D77C0">
      <w:pPr>
        <w:pStyle w:val="norm"/>
        <w:spacing w:line="276" w:lineRule="auto"/>
        <w:ind w:left="-142" w:firstLine="284"/>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rsidR="0056138C" w:rsidRPr="000E08D1" w:rsidRDefault="0056138C" w:rsidP="003D77C0">
      <w:pPr>
        <w:pStyle w:val="norm"/>
        <w:spacing w:line="240" w:lineRule="auto"/>
        <w:ind w:left="-142" w:firstLine="284"/>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Style w:val="aff6"/>
          <w:rFonts w:ascii="GHEA Grapalat" w:hAnsi="GHEA Grapalat" w:cs="Sylfaen"/>
          <w:sz w:val="20"/>
          <w:szCs w:val="24"/>
          <w:lang w:val="af-ZA" w:eastAsia="en-US"/>
        </w:rPr>
        <w:footnoteReference w:id="12"/>
      </w:r>
    </w:p>
    <w:p w:rsidR="0056138C" w:rsidRPr="000E08D1" w:rsidRDefault="0056138C" w:rsidP="003D77C0">
      <w:pPr>
        <w:ind w:left="-142" w:firstLine="284"/>
        <w:jc w:val="both"/>
        <w:rPr>
          <w:rFonts w:ascii="GHEA Grapalat" w:hAnsi="GHEA Grapalat"/>
          <w:sz w:val="20"/>
          <w:vertAlign w:val="superscript"/>
          <w:lang w:val="hy-AM"/>
        </w:rPr>
      </w:pPr>
      <w:r w:rsidRPr="00FF3C84">
        <w:rPr>
          <w:rFonts w:ascii="GHEA Grapalat" w:hAnsi="GHEA Grapalat" w:cs="Sylfaen"/>
          <w:sz w:val="20"/>
          <w:lang w:val="af-ZA"/>
        </w:rPr>
        <w:t>2.</w:t>
      </w:r>
      <w:r w:rsidRPr="000E08D1">
        <w:rPr>
          <w:rFonts w:ascii="GHEA Grapalat" w:hAnsi="GHEA Grapalat" w:cs="Sylfaen"/>
          <w:sz w:val="20"/>
          <w:lang w:val="af-ZA"/>
        </w:rPr>
        <w:t xml:space="preserve">4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 որը ներկայացվում է կանխիկ փողի կամ բանկային երաշխիքի ձևով</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3)</w:t>
      </w:r>
      <w:r w:rsidRPr="000E08D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բնօրինակը</w:t>
      </w:r>
      <w:r w:rsidRPr="000E08D1">
        <w:rPr>
          <w:rFonts w:ascii="GHEA Grapalat" w:hAnsi="GHEA Grapalat" w:cs="Sylfaen"/>
          <w:sz w:val="20"/>
          <w:lang w:val="af-ZA"/>
        </w:rPr>
        <w:t>:</w:t>
      </w:r>
      <w:r w:rsidRPr="000E08D1">
        <w:rPr>
          <w:rStyle w:val="aff6"/>
          <w:rFonts w:ascii="GHEA Grapalat" w:hAnsi="GHEA Grapalat" w:cs="Sylfaen"/>
          <w:sz w:val="20"/>
          <w:lang w:val="af-ZA"/>
        </w:rPr>
        <w:footnoteReference w:id="13"/>
      </w:r>
      <w:r w:rsidRPr="000E08D1" w:rsidDel="00B26608">
        <w:rPr>
          <w:rFonts w:ascii="GHEA Grapalat" w:hAnsi="GHEA Grapalat" w:cs="Sylfaen"/>
          <w:sz w:val="20"/>
          <w:lang w:val="hy-AM"/>
        </w:rPr>
        <w:t xml:space="preserve"> </w:t>
      </w:r>
    </w:p>
    <w:p w:rsidR="0056138C" w:rsidRPr="000E08D1" w:rsidRDefault="0056138C" w:rsidP="003D77C0">
      <w:pPr>
        <w:ind w:left="-142" w:firstLine="284"/>
        <w:jc w:val="both"/>
        <w:rPr>
          <w:rFonts w:ascii="GHEA Grapalat" w:hAnsi="GHEA Grapalat" w:cs="Sylfaen"/>
          <w:sz w:val="20"/>
          <w:lang w:val="af-ZA"/>
        </w:rPr>
      </w:pPr>
      <w:r w:rsidRPr="000E08D1">
        <w:rPr>
          <w:rFonts w:ascii="GHEA Grapalat" w:hAnsi="GHEA Grapalat" w:cs="Sylfaen"/>
          <w:sz w:val="20"/>
          <w:lang w:val="af-ZA"/>
        </w:rPr>
        <w:t xml:space="preserve">2.5 </w:t>
      </w:r>
      <w:r w:rsidRPr="000E08D1">
        <w:rPr>
          <w:rFonts w:ascii="GHEA Grapalat" w:hAnsi="GHEA Grapalat" w:cs="Sylfaen"/>
          <w:sz w:val="20"/>
          <w:lang w:val="hy-AM"/>
        </w:rPr>
        <w:t>գնային</w:t>
      </w:r>
      <w:r w:rsidRPr="000E08D1">
        <w:rPr>
          <w:rFonts w:ascii="GHEA Grapalat" w:hAnsi="GHEA Grapalat" w:cs="Sylfaen"/>
          <w:sz w:val="20"/>
          <w:lang w:val="af-ZA"/>
        </w:rPr>
        <w:t xml:space="preserve"> </w:t>
      </w:r>
      <w:r w:rsidRPr="000E08D1">
        <w:rPr>
          <w:rFonts w:ascii="GHEA Grapalat" w:hAnsi="GHEA Grapalat" w:cs="Sylfaen"/>
          <w:sz w:val="20"/>
          <w:lang w:val="hy-AM"/>
        </w:rPr>
        <w:t>առաջարկ</w:t>
      </w:r>
      <w:r w:rsidRPr="000E08D1">
        <w:rPr>
          <w:rFonts w:ascii="GHEA Grapalat" w:hAnsi="GHEA Grapalat" w:cs="Sylfaen"/>
          <w:sz w:val="20"/>
          <w:lang w:val="af-ZA"/>
        </w:rPr>
        <w:t xml:space="preserve">` </w:t>
      </w:r>
      <w:r w:rsidRPr="000E08D1">
        <w:rPr>
          <w:rFonts w:ascii="GHEA Grapalat" w:hAnsi="GHEA Grapalat" w:cs="Sylfaen"/>
          <w:sz w:val="20"/>
          <w:lang w:val="hy-AM"/>
        </w:rPr>
        <w:t>համաձայն</w:t>
      </w:r>
      <w:r w:rsidRPr="000E08D1">
        <w:rPr>
          <w:rFonts w:ascii="GHEA Grapalat" w:hAnsi="GHEA Grapalat" w:cs="Sylfaen"/>
          <w:sz w:val="20"/>
          <w:lang w:val="af-ZA"/>
        </w:rPr>
        <w:t xml:space="preserve"> </w:t>
      </w:r>
      <w:r w:rsidRPr="000E08D1">
        <w:rPr>
          <w:rFonts w:ascii="GHEA Grapalat" w:hAnsi="GHEA Grapalat" w:cs="Sylfaen"/>
          <w:sz w:val="20"/>
          <w:lang w:val="hy-AM"/>
        </w:rPr>
        <w:t>հավելված</w:t>
      </w:r>
      <w:r w:rsidRPr="000E08D1">
        <w:rPr>
          <w:rFonts w:ascii="GHEA Grapalat" w:hAnsi="GHEA Grapalat" w:cs="Sylfaen"/>
          <w:sz w:val="20"/>
          <w:lang w:val="af-ZA"/>
        </w:rPr>
        <w:t xml:space="preserve"> N 2-</w:t>
      </w:r>
      <w:r w:rsidRPr="000E08D1">
        <w:rPr>
          <w:rFonts w:ascii="GHEA Grapalat" w:hAnsi="GHEA Grapalat" w:cs="Sylfaen"/>
          <w:sz w:val="20"/>
          <w:lang w:val="hy-AM"/>
        </w:rPr>
        <w:t>ի</w:t>
      </w:r>
      <w:r w:rsidRPr="000E08D1">
        <w:rPr>
          <w:rFonts w:ascii="GHEA Grapalat" w:hAnsi="GHEA Grapalat" w:cs="Sylfaen"/>
          <w:sz w:val="20"/>
          <w:lang w:val="af-ZA"/>
        </w:rPr>
        <w:t xml:space="preserve">: Գնային առաջարկը </w:t>
      </w:r>
      <w:r w:rsidRPr="000E08D1">
        <w:rPr>
          <w:rFonts w:ascii="GHEA Grapalat" w:hAnsi="GHEA Grapalat" w:cs="Sylfaen"/>
          <w:sz w:val="20"/>
          <w:lang w:val="hy-AM"/>
        </w:rPr>
        <w:t>ներկայացվում</w:t>
      </w:r>
      <w:r w:rsidRPr="000E08D1">
        <w:rPr>
          <w:rFonts w:ascii="GHEA Grapalat" w:hAnsi="GHEA Grapalat" w:cs="Sylfaen"/>
          <w:sz w:val="20"/>
          <w:lang w:val="af-ZA"/>
        </w:rPr>
        <w:t xml:space="preserve"> </w:t>
      </w:r>
      <w:r w:rsidRPr="000E08D1">
        <w:rPr>
          <w:rFonts w:ascii="GHEA Grapalat" w:hAnsi="GHEA Grapalat" w:cs="Sylfaen"/>
          <w:sz w:val="20"/>
          <w:lang w:val="hy-AM"/>
        </w:rPr>
        <w:t>է</w:t>
      </w:r>
      <w:r w:rsidRPr="000E08D1">
        <w:rPr>
          <w:rFonts w:ascii="GHEA Grapalat" w:hAnsi="GHEA Grapalat" w:cs="Sylfaen"/>
          <w:sz w:val="20"/>
          <w:lang w:val="af-ZA"/>
        </w:rPr>
        <w:t xml:space="preserve"> </w:t>
      </w:r>
      <w:r w:rsidRPr="000E08D1">
        <w:rPr>
          <w:rFonts w:ascii="GHEA Grapalat" w:hAnsi="GHEA Grapalat" w:cs="Sylfaen"/>
          <w:sz w:val="20"/>
          <w:szCs w:val="20"/>
          <w:lang w:val="hy-AM"/>
        </w:rPr>
        <w:t xml:space="preserve">արժեք, </w:t>
      </w:r>
      <w:r w:rsidRPr="000E08D1">
        <w:rPr>
          <w:rFonts w:ascii="GHEA Grapalat" w:hAnsi="GHEA Grapalat" w:cs="Sylfaen"/>
          <w:sz w:val="20"/>
          <w:lang w:val="af-ZA"/>
        </w:rPr>
        <w:t xml:space="preserve">(ինքնարժեքի և կանխատեսվող շահույթի հանրագումարը) </w:t>
      </w:r>
      <w:r w:rsidRPr="000E08D1">
        <w:rPr>
          <w:rFonts w:ascii="GHEA Grapalat" w:hAnsi="GHEA Grapalat" w:cs="Sylfaen"/>
          <w:sz w:val="20"/>
          <w:lang w:val="hy-AM"/>
        </w:rPr>
        <w:t>և</w:t>
      </w:r>
      <w:r w:rsidRPr="000E08D1">
        <w:rPr>
          <w:rFonts w:ascii="GHEA Grapalat" w:hAnsi="GHEA Grapalat" w:cs="Sylfaen"/>
          <w:sz w:val="20"/>
          <w:lang w:val="af-ZA"/>
        </w:rPr>
        <w:t xml:space="preserve"> </w:t>
      </w:r>
      <w:r w:rsidRPr="000E08D1">
        <w:rPr>
          <w:rFonts w:ascii="GHEA Grapalat" w:hAnsi="GHEA Grapalat" w:cs="Sylfaen"/>
          <w:sz w:val="20"/>
          <w:lang w:val="hy-AM"/>
        </w:rPr>
        <w:t>ավելացված</w:t>
      </w:r>
      <w:r w:rsidRPr="000E08D1">
        <w:rPr>
          <w:rFonts w:ascii="GHEA Grapalat" w:hAnsi="GHEA Grapalat" w:cs="Sylfaen"/>
          <w:sz w:val="20"/>
          <w:lang w:val="af-ZA"/>
        </w:rPr>
        <w:t xml:space="preserve"> </w:t>
      </w:r>
      <w:r w:rsidRPr="000E08D1">
        <w:rPr>
          <w:rFonts w:ascii="GHEA Grapalat" w:hAnsi="GHEA Grapalat" w:cs="Sylfaen"/>
          <w:sz w:val="20"/>
          <w:lang w:val="hy-AM"/>
        </w:rPr>
        <w:t>արժեքի</w:t>
      </w:r>
      <w:r w:rsidRPr="000E08D1">
        <w:rPr>
          <w:rFonts w:ascii="GHEA Grapalat" w:hAnsi="GHEA Grapalat" w:cs="Sylfaen"/>
          <w:sz w:val="20"/>
          <w:lang w:val="af-ZA"/>
        </w:rPr>
        <w:t xml:space="preserve"> </w:t>
      </w:r>
      <w:r w:rsidRPr="000E08D1">
        <w:rPr>
          <w:rFonts w:ascii="GHEA Grapalat" w:hAnsi="GHEA Grapalat" w:cs="Sylfaen"/>
          <w:sz w:val="20"/>
          <w:lang w:val="hy-AM"/>
        </w:rPr>
        <w:t>հարկ</w:t>
      </w:r>
      <w:r w:rsidRPr="000E08D1" w:rsidDel="001A1F55">
        <w:rPr>
          <w:rFonts w:ascii="GHEA Grapalat" w:hAnsi="GHEA Grapalat" w:cs="Sylfaen"/>
          <w:sz w:val="20"/>
          <w:lang w:val="af-ZA"/>
        </w:rPr>
        <w:t xml:space="preserve"> </w:t>
      </w:r>
      <w:r w:rsidRPr="000E08D1">
        <w:rPr>
          <w:rFonts w:ascii="GHEA Grapalat" w:hAnsi="GHEA Grapalat" w:cs="Sylfaen"/>
          <w:sz w:val="20"/>
          <w:lang w:val="hy-AM"/>
        </w:rPr>
        <w:t>ընդհանրական</w:t>
      </w:r>
      <w:r w:rsidRPr="000E08D1">
        <w:rPr>
          <w:rFonts w:ascii="GHEA Grapalat" w:hAnsi="GHEA Grapalat" w:cs="Sylfaen"/>
          <w:sz w:val="20"/>
          <w:lang w:val="af-ZA"/>
        </w:rPr>
        <w:t xml:space="preserve"> </w:t>
      </w:r>
      <w:r w:rsidRPr="000E08D1">
        <w:rPr>
          <w:rFonts w:ascii="GHEA Grapalat" w:hAnsi="GHEA Grapalat" w:cs="Sylfaen"/>
          <w:sz w:val="20"/>
          <w:lang w:val="hy-AM"/>
        </w:rPr>
        <w:t>բաղադրիչներից</w:t>
      </w:r>
      <w:r w:rsidRPr="000E08D1">
        <w:rPr>
          <w:rFonts w:ascii="GHEA Grapalat" w:hAnsi="GHEA Grapalat" w:cs="Sylfaen"/>
          <w:sz w:val="20"/>
          <w:lang w:val="af-ZA"/>
        </w:rPr>
        <w:t xml:space="preserve"> </w:t>
      </w:r>
      <w:r w:rsidRPr="000E08D1">
        <w:rPr>
          <w:rFonts w:ascii="GHEA Grapalat" w:hAnsi="GHEA Grapalat" w:cs="Sylfaen"/>
          <w:sz w:val="20"/>
          <w:lang w:val="hy-AM"/>
        </w:rPr>
        <w:t>բաղկացած</w:t>
      </w:r>
      <w:r w:rsidRPr="000E08D1">
        <w:rPr>
          <w:rFonts w:ascii="GHEA Grapalat" w:hAnsi="GHEA Grapalat" w:cs="Sylfaen"/>
          <w:sz w:val="20"/>
          <w:lang w:val="af-ZA"/>
        </w:rPr>
        <w:t xml:space="preserve"> </w:t>
      </w:r>
      <w:r w:rsidRPr="000E08D1">
        <w:rPr>
          <w:rFonts w:ascii="GHEA Grapalat" w:hAnsi="GHEA Grapalat" w:cs="Sylfaen"/>
          <w:sz w:val="20"/>
          <w:lang w:val="hy-AM"/>
        </w:rPr>
        <w:t>հաշվարկի</w:t>
      </w:r>
      <w:r w:rsidRPr="000E08D1">
        <w:rPr>
          <w:rFonts w:ascii="GHEA Grapalat" w:hAnsi="GHEA Grapalat" w:cs="Sylfaen"/>
          <w:sz w:val="20"/>
          <w:lang w:val="af-ZA"/>
        </w:rPr>
        <w:t xml:space="preserve"> </w:t>
      </w:r>
      <w:r w:rsidRPr="000E08D1">
        <w:rPr>
          <w:rFonts w:ascii="GHEA Grapalat" w:hAnsi="GHEA Grapalat" w:cs="Sylfaen"/>
          <w:sz w:val="20"/>
          <w:lang w:val="hy-AM"/>
        </w:rPr>
        <w:t>ձևով։</w:t>
      </w:r>
      <w:r w:rsidRPr="000E08D1">
        <w:rPr>
          <w:rFonts w:ascii="GHEA Grapalat" w:hAnsi="GHEA Grapalat" w:cs="Sylfaen"/>
          <w:sz w:val="20"/>
          <w:lang w:val="af-ZA"/>
        </w:rPr>
        <w:t xml:space="preserve"> </w:t>
      </w:r>
      <w:r w:rsidRPr="000E08D1">
        <w:rPr>
          <w:rFonts w:ascii="GHEA Grapalat" w:hAnsi="GHEA Grapalat" w:cs="Sylfaen"/>
          <w:sz w:val="20"/>
        </w:rPr>
        <w:t>Ա</w:t>
      </w:r>
      <w:r w:rsidRPr="000E08D1">
        <w:rPr>
          <w:rFonts w:ascii="GHEA Grapalat" w:hAnsi="GHEA Grapalat" w:cs="Sylfaen"/>
          <w:sz w:val="20"/>
          <w:lang w:val="hy-AM"/>
        </w:rPr>
        <w:t>րժեքի</w:t>
      </w:r>
      <w:r w:rsidRPr="000E08D1">
        <w:rPr>
          <w:rFonts w:ascii="GHEA Grapalat" w:hAnsi="GHEA Grapalat" w:cs="Sylfaen"/>
          <w:sz w:val="20"/>
          <w:lang w:val="af-ZA"/>
        </w:rPr>
        <w:t xml:space="preserve"> </w:t>
      </w:r>
      <w:r w:rsidRPr="000E08D1">
        <w:rPr>
          <w:rFonts w:ascii="GHEA Grapalat" w:hAnsi="GHEA Grapalat" w:cs="Sylfaen"/>
          <w:sz w:val="20"/>
          <w:lang w:val="ru-RU"/>
        </w:rPr>
        <w:t>բաղադրիչների</w:t>
      </w:r>
      <w:r w:rsidRPr="000E08D1">
        <w:rPr>
          <w:rFonts w:ascii="GHEA Grapalat" w:hAnsi="GHEA Grapalat" w:cs="Sylfaen"/>
          <w:sz w:val="20"/>
          <w:lang w:val="af-ZA"/>
        </w:rPr>
        <w:t xml:space="preserve"> </w:t>
      </w:r>
      <w:r w:rsidRPr="000E08D1">
        <w:rPr>
          <w:rFonts w:ascii="GHEA Grapalat" w:hAnsi="GHEA Grapalat" w:cs="Sylfaen"/>
          <w:sz w:val="20"/>
          <w:lang w:val="ru-RU"/>
        </w:rPr>
        <w:t>հաշվարկ</w:t>
      </w:r>
      <w:r w:rsidRPr="000E08D1">
        <w:rPr>
          <w:rFonts w:ascii="GHEA Grapalat" w:hAnsi="GHEA Grapalat" w:cs="Sylfaen"/>
          <w:sz w:val="20"/>
          <w:lang w:val="af-ZA"/>
        </w:rPr>
        <w:t xml:space="preserve">` </w:t>
      </w:r>
      <w:r w:rsidRPr="000E08D1">
        <w:rPr>
          <w:rFonts w:ascii="GHEA Grapalat" w:hAnsi="GHEA Grapalat" w:cs="Sylfaen"/>
          <w:sz w:val="20"/>
          <w:lang w:val="ru-RU"/>
        </w:rPr>
        <w:t>բացվածք</w:t>
      </w:r>
      <w:r w:rsidRPr="000E08D1">
        <w:rPr>
          <w:rFonts w:ascii="GHEA Grapalat" w:hAnsi="GHEA Grapalat" w:cs="Sylfaen"/>
          <w:sz w:val="20"/>
          <w:lang w:val="af-ZA"/>
        </w:rPr>
        <w:t xml:space="preserve"> </w:t>
      </w:r>
      <w:r w:rsidRPr="000E08D1">
        <w:rPr>
          <w:rFonts w:ascii="GHEA Grapalat" w:hAnsi="GHEA Grapalat" w:cs="Sylfaen"/>
          <w:sz w:val="20"/>
          <w:lang w:val="ru-RU"/>
        </w:rPr>
        <w:t>կամ</w:t>
      </w:r>
      <w:r w:rsidRPr="000E08D1">
        <w:rPr>
          <w:rFonts w:ascii="GHEA Grapalat" w:hAnsi="GHEA Grapalat" w:cs="Sylfaen"/>
          <w:sz w:val="20"/>
          <w:lang w:val="af-ZA"/>
        </w:rPr>
        <w:t xml:space="preserve"> </w:t>
      </w:r>
      <w:r w:rsidRPr="000E08D1">
        <w:rPr>
          <w:rFonts w:ascii="GHEA Grapalat" w:hAnsi="GHEA Grapalat" w:cs="Sylfaen"/>
          <w:sz w:val="20"/>
          <w:lang w:val="ru-RU"/>
        </w:rPr>
        <w:t>այլ</w:t>
      </w:r>
      <w:r w:rsidRPr="000E08D1">
        <w:rPr>
          <w:rFonts w:ascii="GHEA Grapalat" w:hAnsi="GHEA Grapalat" w:cs="Sylfaen"/>
          <w:sz w:val="20"/>
          <w:lang w:val="af-ZA"/>
        </w:rPr>
        <w:t xml:space="preserve"> </w:t>
      </w:r>
      <w:r w:rsidRPr="000E08D1">
        <w:rPr>
          <w:rFonts w:ascii="GHEA Grapalat" w:hAnsi="GHEA Grapalat" w:cs="Sylfaen"/>
          <w:sz w:val="20"/>
          <w:lang w:val="ru-RU"/>
        </w:rPr>
        <w:t>մանրամասներ</w:t>
      </w:r>
      <w:r w:rsidRPr="000E08D1">
        <w:rPr>
          <w:rFonts w:ascii="GHEA Grapalat" w:hAnsi="GHEA Grapalat" w:cs="Sylfaen"/>
          <w:sz w:val="20"/>
          <w:lang w:val="af-ZA"/>
        </w:rPr>
        <w:t xml:space="preserve"> </w:t>
      </w:r>
      <w:r w:rsidRPr="000E08D1">
        <w:rPr>
          <w:rFonts w:ascii="GHEA Grapalat" w:hAnsi="GHEA Grapalat" w:cs="Sylfaen"/>
          <w:sz w:val="20"/>
          <w:lang w:val="ru-RU"/>
        </w:rPr>
        <w:t>չեն</w:t>
      </w:r>
      <w:r w:rsidRPr="000E08D1">
        <w:rPr>
          <w:rFonts w:ascii="GHEA Grapalat" w:hAnsi="GHEA Grapalat" w:cs="Sylfaen"/>
          <w:sz w:val="20"/>
          <w:lang w:val="af-ZA"/>
        </w:rPr>
        <w:t xml:space="preserve"> </w:t>
      </w:r>
      <w:r w:rsidRPr="000E08D1">
        <w:rPr>
          <w:rFonts w:ascii="GHEA Grapalat" w:hAnsi="GHEA Grapalat" w:cs="Sylfaen"/>
          <w:sz w:val="20"/>
          <w:lang w:val="ru-RU"/>
        </w:rPr>
        <w:t>պահանջվում</w:t>
      </w:r>
      <w:r w:rsidRPr="000E08D1">
        <w:rPr>
          <w:rFonts w:ascii="GHEA Grapalat" w:hAnsi="GHEA Grapalat" w:cs="Sylfaen"/>
          <w:sz w:val="20"/>
          <w:lang w:val="af-ZA"/>
        </w:rPr>
        <w:t xml:space="preserve"> </w:t>
      </w:r>
      <w:r w:rsidRPr="000E08D1">
        <w:rPr>
          <w:rFonts w:ascii="GHEA Grapalat" w:hAnsi="GHEA Grapalat" w:cs="Sylfaen"/>
          <w:sz w:val="20"/>
          <w:lang w:val="ru-RU"/>
        </w:rPr>
        <w:t>և</w:t>
      </w:r>
      <w:r w:rsidRPr="000E08D1">
        <w:rPr>
          <w:rFonts w:ascii="GHEA Grapalat" w:hAnsi="GHEA Grapalat" w:cs="Sylfaen"/>
          <w:sz w:val="20"/>
          <w:lang w:val="af-ZA"/>
        </w:rPr>
        <w:t xml:space="preserve"> </w:t>
      </w:r>
      <w:r w:rsidRPr="000E08D1">
        <w:rPr>
          <w:rFonts w:ascii="GHEA Grapalat" w:hAnsi="GHEA Grapalat" w:cs="Sylfaen"/>
          <w:sz w:val="20"/>
          <w:lang w:val="ru-RU"/>
        </w:rPr>
        <w:t>ներկայացվում</w:t>
      </w:r>
      <w:r w:rsidRPr="000E08D1">
        <w:rPr>
          <w:rFonts w:ascii="GHEA Grapalat" w:hAnsi="GHEA Grapalat" w:cs="Sylfaen"/>
          <w:sz w:val="20"/>
          <w:lang w:val="af-ZA"/>
        </w:rPr>
        <w:t>.</w:t>
      </w:r>
    </w:p>
    <w:p w:rsidR="0056138C" w:rsidRPr="009F5C16" w:rsidDel="00C20953" w:rsidRDefault="0056138C" w:rsidP="003D77C0">
      <w:pPr>
        <w:pStyle w:val="norm"/>
        <w:spacing w:line="240" w:lineRule="auto"/>
        <w:ind w:left="-142" w:firstLine="284"/>
        <w:rPr>
          <w:del w:id="8" w:author="Sergey Shahnazaryan" w:date="2024-02-09T13:46:00Z"/>
          <w:rFonts w:ascii="GHEA Grapalat" w:hAnsi="GHEA Grapalat" w:cs="Sylfaen"/>
          <w:sz w:val="20"/>
          <w:szCs w:val="24"/>
          <w:lang w:val="af-ZA" w:eastAsia="en-US"/>
        </w:rPr>
      </w:pPr>
      <w:r w:rsidRPr="000E08D1">
        <w:rPr>
          <w:rFonts w:ascii="GHEA Grapalat" w:hAnsi="GHEA Grapalat"/>
          <w:sz w:val="20"/>
          <w:lang w:val="af-ZA"/>
        </w:rPr>
        <w:t xml:space="preserve">2.6 </w:t>
      </w:r>
      <w:r w:rsidRPr="000E08D1">
        <w:rPr>
          <w:rFonts w:ascii="GHEA Grapalat" w:hAnsi="GHEA Grapalat" w:cs="Sylfaen"/>
          <w:sz w:val="20"/>
          <w:szCs w:val="24"/>
          <w:lang w:eastAsia="en-US"/>
        </w:rPr>
        <w:t>շինարարական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աշխատանքների</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գնման</w:t>
      </w:r>
      <w:r w:rsidRPr="000E08D1">
        <w:rPr>
          <w:rFonts w:ascii="GHEA Grapalat" w:hAnsi="GHEA Grapalat" w:cs="Sylfaen"/>
          <w:sz w:val="20"/>
          <w:szCs w:val="24"/>
          <w:lang w:val="af-ZA" w:eastAsia="en-US"/>
        </w:rPr>
        <w:t xml:space="preserve"> </w:t>
      </w:r>
      <w:r w:rsidRPr="000E08D1">
        <w:rPr>
          <w:rFonts w:ascii="GHEA Grapalat" w:hAnsi="GHEA Grapalat" w:cs="Sylfaen"/>
          <w:sz w:val="20"/>
          <w:szCs w:val="24"/>
          <w:lang w:eastAsia="en-US"/>
        </w:rPr>
        <w:t>դեպքում</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իր</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կողմից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w:t>
      </w:r>
      <w:r w:rsidRPr="005C4D07">
        <w:rPr>
          <w:rFonts w:ascii="GHEA Grapalat" w:hAnsi="GHEA Grapalat" w:cs="Sylfaen"/>
          <w:sz w:val="20"/>
          <w:szCs w:val="24"/>
          <w:lang w:val="af-ZA" w:eastAsia="en-US"/>
        </w:rPr>
        <w:t xml:space="preserve"> </w:t>
      </w:r>
      <w:r w:rsidRPr="006E3999">
        <w:rPr>
          <w:rFonts w:ascii="GHEA Grapalat" w:hAnsi="GHEA Grapalat" w:cs="Sylfaen"/>
          <w:sz w:val="20"/>
          <w:lang w:val="af-ZA"/>
        </w:rPr>
        <w:t>համաձայն հ</w:t>
      </w:r>
      <w:r w:rsidRPr="006E3999">
        <w:rPr>
          <w:rFonts w:ascii="GHEA Grapalat" w:hAnsi="GHEA Grapalat" w:cs="Sylfaen"/>
          <w:sz w:val="20"/>
          <w:lang w:val="ru-RU"/>
        </w:rPr>
        <w:t>ավելված</w:t>
      </w:r>
      <w:r w:rsidRPr="006E3999">
        <w:rPr>
          <w:rFonts w:ascii="GHEA Grapalat" w:hAnsi="GHEA Grapalat" w:cs="Sylfaen"/>
          <w:sz w:val="20"/>
          <w:lang w:val="af-ZA"/>
        </w:rPr>
        <w:t xml:space="preserve"> N 1</w:t>
      </w:r>
      <w:r w:rsidRPr="006E3999">
        <w:rPr>
          <w:rFonts w:ascii="GHEA Grapalat" w:hAnsi="GHEA Grapalat" w:cs="Sylfaen"/>
          <w:sz w:val="20"/>
          <w:lang w:val="hy-AM"/>
        </w:rPr>
        <w:t>.1</w:t>
      </w:r>
      <w:r w:rsidRPr="006E3999">
        <w:rPr>
          <w:rFonts w:ascii="GHEA Grapalat" w:hAnsi="GHEA Grapalat" w:cs="Sylfaen"/>
          <w:sz w:val="20"/>
          <w:lang w:val="af-ZA"/>
        </w:rPr>
        <w:t>-ի</w:t>
      </w:r>
      <w:r>
        <w:rPr>
          <w:rFonts w:ascii="GHEA Grapalat" w:hAnsi="GHEA Grapalat" w:cs="Sylfaen"/>
          <w:sz w:val="20"/>
          <w:lang w:val="hy-AM"/>
        </w:rPr>
        <w:t>,</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հրավերին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կցված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նախագծային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փաստաթղթերով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հանդիսանում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անբաժանելի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սահմանված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սպասարկման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պայմաններին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համապատասխանող</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նյութերի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կամ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ու</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սարքավորումների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տեղադրման</w:t>
      </w:r>
      <w:r w:rsidRPr="005C4D07">
        <w:rPr>
          <w:rFonts w:ascii="GHEA Grapalat" w:hAnsi="GHEA Grapalat" w:cs="Sylfaen"/>
          <w:sz w:val="20"/>
          <w:szCs w:val="24"/>
          <w:lang w:val="af-ZA" w:eastAsia="en-US"/>
        </w:rPr>
        <w:t xml:space="preserve"> </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օգտագործման</w:t>
      </w:r>
      <w:r w:rsidRPr="00715D2E">
        <w:rPr>
          <w:rFonts w:ascii="GHEA Grapalat" w:hAnsi="GHEA Grapalat" w:cs="Sylfaen"/>
          <w:sz w:val="20"/>
          <w:szCs w:val="24"/>
          <w:lang w:val="af-ZA"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պարտավորության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մասին՝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մինչև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տեղադրումը</w:t>
      </w:r>
      <w:r w:rsidRPr="005C4D07">
        <w:rPr>
          <w:rFonts w:ascii="GHEA Grapalat" w:hAnsi="GHEA Grapalat" w:cs="Sylfaen"/>
          <w:sz w:val="20"/>
          <w:szCs w:val="24"/>
          <w:lang w:val="af-ZA" w:eastAsia="en-US"/>
        </w:rPr>
        <w:t xml:space="preserve"> </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օգտագործումը</w:t>
      </w:r>
      <w:r w:rsidRPr="002C10A9">
        <w:rPr>
          <w:rFonts w:ascii="GHEA Grapalat" w:hAnsi="GHEA Grapalat" w:cs="Sylfaen"/>
          <w:sz w:val="20"/>
          <w:szCs w:val="24"/>
          <w:lang w:val="hy-AM" w:eastAsia="en-US"/>
        </w:rPr>
        <w:t>)</w:t>
      </w:r>
      <w:r>
        <w:rPr>
          <w:rFonts w:ascii="GHEA Grapalat" w:hAnsi="GHEA Grapalat" w:cs="Sylfaen"/>
          <w:sz w:val="20"/>
          <w:szCs w:val="24"/>
          <w:lang w:val="hy-AM" w:eastAsia="en-US"/>
        </w:rPr>
        <w:t xml:space="preserve"> </w:t>
      </w:r>
      <w:r w:rsidRPr="005C4D07">
        <w:rPr>
          <w:rFonts w:ascii="GHEA Grapalat" w:hAnsi="GHEA Grapalat" w:cs="Sylfaen"/>
          <w:sz w:val="20"/>
          <w:szCs w:val="24"/>
          <w:lang w:eastAsia="en-US"/>
        </w:rPr>
        <w:t>դրանց</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տեխնիկական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բնութագրերը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ապրանքային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նշանները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ֆիրմային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անվանումները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մակնիշները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երաշխիքային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ժամկետները</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նախապես</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գրավոր </w:t>
      </w:r>
      <w:r w:rsidRPr="005C4D07">
        <w:rPr>
          <w:rFonts w:ascii="GHEA Grapalat" w:hAnsi="GHEA Grapalat" w:cs="Sylfaen"/>
          <w:sz w:val="20"/>
          <w:szCs w:val="24"/>
          <w:lang w:eastAsia="en-US"/>
        </w:rPr>
        <w:t>համաձայնեցնելով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պատվիրատուի</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հետ</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Սույն</w:t>
      </w:r>
      <w:r w:rsidRPr="005C4D07">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կետով </w:t>
      </w:r>
      <w:r w:rsidRPr="005C4D07">
        <w:rPr>
          <w:rFonts w:ascii="GHEA Grapalat" w:hAnsi="GHEA Grapalat" w:cs="Sylfaen"/>
          <w:sz w:val="20"/>
          <w:szCs w:val="24"/>
          <w:lang w:eastAsia="en-US"/>
        </w:rPr>
        <w:t>նախատեսված</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հավաստումն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առանձին</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հավելվածով</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հաստատվում</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է</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նաև</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կնքվելիք</w:t>
      </w:r>
      <w:r w:rsidRPr="005C4D07">
        <w:rPr>
          <w:rFonts w:ascii="GHEA Grapalat" w:hAnsi="GHEA Grapalat" w:cs="Sylfaen"/>
          <w:sz w:val="20"/>
          <w:szCs w:val="24"/>
          <w:lang w:val="af-ZA" w:eastAsia="en-US"/>
        </w:rPr>
        <w:t xml:space="preserve"> </w:t>
      </w:r>
      <w:r w:rsidRPr="005C4D07">
        <w:rPr>
          <w:rFonts w:ascii="GHEA Grapalat" w:hAnsi="GHEA Grapalat" w:cs="Sylfaen"/>
          <w:sz w:val="20"/>
          <w:szCs w:val="24"/>
          <w:lang w:eastAsia="en-US"/>
        </w:rPr>
        <w:t>պայմանագրով</w:t>
      </w:r>
      <w:r>
        <w:rPr>
          <w:rFonts w:ascii="GHEA Grapalat" w:hAnsi="GHEA Grapalat" w:cs="Sylfaen"/>
          <w:sz w:val="20"/>
          <w:szCs w:val="24"/>
          <w:lang w:val="hy-AM" w:eastAsia="en-US"/>
        </w:rPr>
        <w:t>:</w:t>
      </w:r>
      <w:r w:rsidRPr="000E08D1">
        <w:rPr>
          <w:rStyle w:val="aff6"/>
          <w:rFonts w:ascii="GHEA Grapalat" w:hAnsi="GHEA Grapalat" w:cs="Sylfaen"/>
          <w:sz w:val="20"/>
          <w:szCs w:val="24"/>
          <w:lang w:val="af-ZA" w:eastAsia="en-US"/>
        </w:rPr>
        <w:footnoteReference w:id="14"/>
      </w:r>
    </w:p>
    <w:p w:rsidR="0056138C" w:rsidRPr="000E08D1" w:rsidRDefault="0056138C" w:rsidP="0056138C">
      <w:pPr>
        <w:ind w:firstLine="567"/>
        <w:jc w:val="both"/>
        <w:rPr>
          <w:rFonts w:ascii="GHEA Grapalat" w:hAnsi="GHEA Grapalat"/>
          <w:sz w:val="20"/>
          <w:lang w:val="af-ZA"/>
        </w:rPr>
      </w:pPr>
    </w:p>
    <w:p w:rsidR="00732B01" w:rsidRPr="004F71AE" w:rsidRDefault="00732B01" w:rsidP="00027F83">
      <w:pPr>
        <w:ind w:left="-284" w:firstLine="426"/>
        <w:jc w:val="center"/>
        <w:rPr>
          <w:rFonts w:ascii="GHEA Grapalat" w:hAnsi="GHEA Grapalat" w:cs="Sylfaen"/>
          <w:b/>
          <w:sz w:val="20"/>
          <w:lang w:val="af-ZA"/>
        </w:rPr>
      </w:pPr>
      <w:r w:rsidRPr="004F71AE">
        <w:rPr>
          <w:rFonts w:ascii="GHEA Grapalat" w:hAnsi="GHEA Grapalat"/>
          <w:b/>
          <w:sz w:val="20"/>
          <w:lang w:val="af-ZA"/>
        </w:rPr>
        <w:t xml:space="preserve">3. </w:t>
      </w:r>
      <w:r w:rsidRPr="004F71AE">
        <w:rPr>
          <w:rFonts w:ascii="GHEA Grapalat" w:hAnsi="GHEA Grapalat" w:cs="Sylfaen"/>
          <w:b/>
          <w:sz w:val="20"/>
          <w:lang w:val="es-ES"/>
        </w:rPr>
        <w:t>ՀԱՅՏԸ</w:t>
      </w:r>
      <w:r w:rsidRPr="004F71AE">
        <w:rPr>
          <w:rFonts w:ascii="GHEA Grapalat" w:hAnsi="GHEA Grapalat" w:cs="Arial"/>
          <w:b/>
          <w:sz w:val="20"/>
          <w:lang w:val="af-ZA"/>
        </w:rPr>
        <w:t xml:space="preserve">  </w:t>
      </w:r>
      <w:r w:rsidRPr="004F71AE">
        <w:rPr>
          <w:rFonts w:ascii="GHEA Grapalat" w:hAnsi="GHEA Grapalat" w:cs="Sylfaen"/>
          <w:b/>
          <w:sz w:val="20"/>
          <w:lang w:val="es-ES"/>
        </w:rPr>
        <w:t>ՊԱՏՐԱՍՏԵԼՈՒ</w:t>
      </w:r>
      <w:r w:rsidRPr="004F71AE">
        <w:rPr>
          <w:rFonts w:ascii="GHEA Grapalat" w:hAnsi="GHEA Grapalat" w:cs="Arial"/>
          <w:b/>
          <w:sz w:val="20"/>
          <w:lang w:val="af-ZA"/>
        </w:rPr>
        <w:t xml:space="preserve">  </w:t>
      </w:r>
      <w:r w:rsidRPr="004F71AE">
        <w:rPr>
          <w:rFonts w:ascii="GHEA Grapalat" w:hAnsi="GHEA Grapalat" w:cs="Sylfaen"/>
          <w:b/>
          <w:sz w:val="20"/>
          <w:lang w:val="es-ES"/>
        </w:rPr>
        <w:t>ԿԱՐԳԸ</w:t>
      </w:r>
    </w:p>
    <w:p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sz w:val="20"/>
          <w:szCs w:val="20"/>
          <w:lang w:val="af-ZA"/>
        </w:rPr>
        <w:t xml:space="preserve">3.1 </w:t>
      </w:r>
      <w:r w:rsidRPr="004F71AE">
        <w:rPr>
          <w:rFonts w:ascii="GHEA Grapalat" w:hAnsi="GHEA Grapalat" w:cs="Sylfaen"/>
          <w:sz w:val="20"/>
          <w:szCs w:val="20"/>
          <w:lang w:val="ru-RU"/>
        </w:rPr>
        <w:t>Մասնակիցը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հայտը</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ներկայացնում</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է</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սույն</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հրավերով</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սահմանված</w:t>
      </w:r>
      <w:r w:rsidRPr="004F71AE">
        <w:rPr>
          <w:rFonts w:ascii="GHEA Grapalat" w:hAnsi="GHEA Grapalat" w:cs="Sylfaen"/>
          <w:sz w:val="20"/>
          <w:szCs w:val="20"/>
          <w:lang w:val="af-ZA"/>
        </w:rPr>
        <w:t xml:space="preserve"> </w:t>
      </w:r>
      <w:r w:rsidRPr="004F71AE">
        <w:rPr>
          <w:rFonts w:ascii="GHEA Grapalat" w:hAnsi="GHEA Grapalat" w:cs="Sylfaen"/>
          <w:sz w:val="20"/>
          <w:szCs w:val="20"/>
          <w:lang w:val="ru-RU"/>
        </w:rPr>
        <w:t>կարգով։</w:t>
      </w:r>
      <w:r w:rsidRPr="004F71AE">
        <w:rPr>
          <w:rFonts w:ascii="GHEA Grapalat" w:hAnsi="GHEA Grapalat" w:cs="Sylfaen"/>
          <w:sz w:val="20"/>
          <w:szCs w:val="20"/>
          <w:lang w:val="af-ZA"/>
        </w:rPr>
        <w:t xml:space="preserve"> </w:t>
      </w:r>
    </w:p>
    <w:p w:rsidR="00732B01" w:rsidRPr="004F71AE" w:rsidRDefault="00732B01" w:rsidP="00027F83">
      <w:pPr>
        <w:ind w:left="-284" w:firstLine="426"/>
        <w:jc w:val="both"/>
        <w:rPr>
          <w:rFonts w:ascii="GHEA Grapalat" w:hAnsi="GHEA Grapalat" w:cs="Sylfaen"/>
          <w:sz w:val="20"/>
          <w:lang w:val="af-ZA"/>
        </w:rPr>
      </w:pPr>
      <w:r w:rsidRPr="004F71AE">
        <w:rPr>
          <w:rFonts w:ascii="GHEA Grapalat" w:hAnsi="GHEA Grapalat"/>
          <w:sz w:val="20"/>
          <w:szCs w:val="20"/>
        </w:rPr>
        <w:t>Մ</w:t>
      </w:r>
      <w:r w:rsidRPr="004F71AE">
        <w:rPr>
          <w:rFonts w:ascii="GHEA Grapalat" w:hAnsi="GHEA Grapalat" w:cs="Sylfaen"/>
          <w:sz w:val="20"/>
          <w:szCs w:val="20"/>
        </w:rPr>
        <w:t>ասնակցի</w:t>
      </w:r>
      <w:r w:rsidRPr="004F71AE">
        <w:rPr>
          <w:rFonts w:ascii="GHEA Grapalat" w:hAnsi="GHEA Grapalat"/>
          <w:sz w:val="20"/>
          <w:szCs w:val="20"/>
          <w:lang w:val="af-ZA"/>
        </w:rPr>
        <w:t xml:space="preserve"> </w:t>
      </w:r>
      <w:r w:rsidRPr="004F71AE">
        <w:rPr>
          <w:rFonts w:ascii="GHEA Grapalat" w:hAnsi="GHEA Grapalat" w:cs="Sylfaen"/>
          <w:sz w:val="20"/>
          <w:szCs w:val="20"/>
        </w:rPr>
        <w:t>առաջարկները</w:t>
      </w:r>
      <w:r w:rsidRPr="004F71AE">
        <w:rPr>
          <w:rFonts w:ascii="GHEA Grapalat" w:hAnsi="GHEA Grapalat"/>
          <w:sz w:val="20"/>
          <w:szCs w:val="20"/>
          <w:lang w:val="af-ZA"/>
        </w:rPr>
        <w:t xml:space="preserve">, </w:t>
      </w:r>
      <w:r w:rsidRPr="004F71AE">
        <w:rPr>
          <w:rFonts w:ascii="GHEA Grapalat" w:hAnsi="GHEA Grapalat" w:cs="Sylfaen"/>
          <w:sz w:val="20"/>
          <w:szCs w:val="20"/>
        </w:rPr>
        <w:t>դրանց</w:t>
      </w:r>
      <w:r w:rsidRPr="004F71AE">
        <w:rPr>
          <w:rFonts w:ascii="GHEA Grapalat" w:hAnsi="GHEA Grapalat"/>
          <w:sz w:val="20"/>
          <w:szCs w:val="20"/>
          <w:lang w:val="af-ZA"/>
        </w:rPr>
        <w:t xml:space="preserve"> </w:t>
      </w:r>
      <w:r w:rsidRPr="004F71AE">
        <w:rPr>
          <w:rFonts w:ascii="GHEA Grapalat" w:hAnsi="GHEA Grapalat" w:cs="Sylfaen"/>
          <w:sz w:val="20"/>
          <w:szCs w:val="20"/>
        </w:rPr>
        <w:t>վերաբերող</w:t>
      </w:r>
      <w:r w:rsidRPr="004F71AE">
        <w:rPr>
          <w:rFonts w:ascii="GHEA Grapalat" w:hAnsi="GHEA Grapalat"/>
          <w:sz w:val="20"/>
          <w:szCs w:val="20"/>
          <w:lang w:val="af-ZA"/>
        </w:rPr>
        <w:t xml:space="preserve"> </w:t>
      </w:r>
      <w:r w:rsidRPr="004F71AE">
        <w:rPr>
          <w:rFonts w:ascii="GHEA Grapalat" w:hAnsi="GHEA Grapalat" w:cs="Sylfaen"/>
          <w:sz w:val="20"/>
          <w:szCs w:val="20"/>
        </w:rPr>
        <w:t>փաստաթղթերը</w:t>
      </w:r>
      <w:r w:rsidRPr="004F71AE">
        <w:rPr>
          <w:rFonts w:ascii="GHEA Grapalat" w:hAnsi="GHEA Grapalat"/>
          <w:sz w:val="20"/>
          <w:szCs w:val="20"/>
          <w:lang w:val="af-ZA"/>
        </w:rPr>
        <w:t xml:space="preserve"> </w:t>
      </w:r>
      <w:r w:rsidRPr="004F71AE">
        <w:rPr>
          <w:rFonts w:ascii="GHEA Grapalat" w:hAnsi="GHEA Grapalat" w:cs="Sylfaen"/>
          <w:sz w:val="20"/>
          <w:szCs w:val="20"/>
        </w:rPr>
        <w:t>դրվում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մեջ</w:t>
      </w:r>
      <w:r w:rsidRPr="004F71AE">
        <w:rPr>
          <w:rFonts w:ascii="GHEA Grapalat" w:hAnsi="GHEA Grapalat"/>
          <w:sz w:val="20"/>
          <w:szCs w:val="20"/>
          <w:lang w:val="af-ZA"/>
        </w:rPr>
        <w:t xml:space="preserve">, </w:t>
      </w:r>
      <w:r w:rsidRPr="004F71AE">
        <w:rPr>
          <w:rFonts w:ascii="GHEA Grapalat" w:hAnsi="GHEA Grapalat" w:cs="Sylfaen"/>
          <w:sz w:val="20"/>
          <w:szCs w:val="20"/>
        </w:rPr>
        <w:t>որը</w:t>
      </w:r>
      <w:r w:rsidRPr="004F71AE">
        <w:rPr>
          <w:rFonts w:ascii="GHEA Grapalat" w:hAnsi="GHEA Grapalat"/>
          <w:sz w:val="20"/>
          <w:szCs w:val="20"/>
          <w:lang w:val="af-ZA"/>
        </w:rPr>
        <w:t xml:space="preserve"> </w:t>
      </w:r>
      <w:r w:rsidRPr="004F71AE">
        <w:rPr>
          <w:rFonts w:ascii="GHEA Grapalat" w:hAnsi="GHEA Grapalat" w:cs="Sylfaen"/>
          <w:sz w:val="20"/>
          <w:szCs w:val="20"/>
        </w:rPr>
        <w:t>սոսնձում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այն</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ներկայացնողը</w:t>
      </w:r>
      <w:r w:rsidRPr="004F71AE">
        <w:rPr>
          <w:rFonts w:ascii="GHEA Grapalat" w:hAnsi="GHEA Grapalat"/>
          <w:color w:val="FF0000"/>
          <w:sz w:val="20"/>
          <w:szCs w:val="20"/>
          <w:lang w:val="af-ZA"/>
        </w:rPr>
        <w:t xml:space="preserve">: </w:t>
      </w:r>
      <w:r w:rsidRPr="004F71AE">
        <w:rPr>
          <w:rFonts w:ascii="GHEA Grapalat" w:hAnsi="GHEA Grapalat" w:cs="Sylfaen"/>
          <w:b/>
          <w:color w:val="FF0000"/>
          <w:sz w:val="20"/>
          <w:szCs w:val="20"/>
          <w:highlight w:val="yellow"/>
        </w:rPr>
        <w:t>Ծրարում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ներառված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կազմվում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են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բնօրինակից</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lang w:val="af-ZA"/>
        </w:rPr>
        <w:t>/</w:t>
      </w:r>
      <w:r w:rsidRPr="004F71AE">
        <w:rPr>
          <w:rFonts w:ascii="GHEA Grapalat" w:hAnsi="GHEA Grapalat" w:cs="Sylfaen"/>
          <w:b/>
          <w:color w:val="FF0000"/>
          <w:sz w:val="20"/>
          <w:szCs w:val="20"/>
          <w:highlight w:val="yellow"/>
          <w:lang w:val="es-ES"/>
        </w:rPr>
        <w:t>բացառությամբ</w:t>
      </w:r>
      <w:r w:rsidRPr="004F71AE">
        <w:rPr>
          <w:rFonts w:ascii="GHEA Grapalat" w:hAnsi="GHEA Grapalat" w:cs="Sylfaen"/>
          <w:b/>
          <w:color w:val="FF0000"/>
          <w:sz w:val="20"/>
          <w:szCs w:val="20"/>
          <w:highlight w:val="yellow"/>
          <w:lang w:val="af-ZA"/>
        </w:rPr>
        <w:t xml:space="preserve"> </w:t>
      </w:r>
      <w:r w:rsidR="00601E29">
        <w:rPr>
          <w:rFonts w:ascii="GHEA Grapalat" w:hAnsi="GHEA Grapalat" w:cs="Sylfaen"/>
          <w:b/>
          <w:color w:val="FF0000"/>
          <w:sz w:val="20"/>
          <w:szCs w:val="20"/>
          <w:highlight w:val="yellow"/>
          <w:lang w:val="af-ZA"/>
        </w:rPr>
        <w:t>5-րդ</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կողմից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տրամադրված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կամ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հաստատված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փաստաթղթերի</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որոնց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դեպքում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ներկայացվում</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է</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դրանց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բնօրինակից</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պատճենահանված</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lang w:val="es-ES"/>
        </w:rPr>
        <w:t>տարբերակը</w:t>
      </w:r>
      <w:r w:rsidRPr="004F71AE">
        <w:rPr>
          <w:rFonts w:ascii="GHEA Grapalat" w:hAnsi="GHEA Grapalat" w:cs="Sylfaen"/>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2 (</w:t>
      </w:r>
      <w:r w:rsidRPr="004F71AE">
        <w:rPr>
          <w:rFonts w:ascii="GHEA Grapalat" w:hAnsi="GHEA Grapalat"/>
          <w:b/>
          <w:color w:val="FF0000"/>
          <w:sz w:val="20"/>
          <w:szCs w:val="20"/>
          <w:highlight w:val="yellow"/>
        </w:rPr>
        <w:t>երկու</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օրինակ</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պատճեններից</w:t>
      </w:r>
      <w:r w:rsidRPr="004F71AE">
        <w:rPr>
          <w:rFonts w:ascii="GHEA Grapalat" w:hAnsi="GHEA Grapalat"/>
          <w:b/>
          <w:color w:val="FF0000"/>
          <w:sz w:val="20"/>
          <w:szCs w:val="20"/>
          <w:highlight w:val="yellow"/>
          <w:lang w:val="af-ZA"/>
        </w:rPr>
        <w:t>:</w:t>
      </w:r>
      <w:r w:rsidRPr="004F71AE">
        <w:rPr>
          <w:rFonts w:ascii="GHEA Grapalat" w:hAnsi="GHEA Grapalat"/>
          <w:sz w:val="20"/>
          <w:szCs w:val="20"/>
          <w:lang w:val="af-ZA"/>
        </w:rPr>
        <w:t xml:space="preserve"> </w:t>
      </w:r>
      <w:r w:rsidRPr="000104E2">
        <w:rPr>
          <w:rFonts w:ascii="GHEA Grapalat" w:hAnsi="GHEA Grapalat" w:cs="Sylfaen"/>
          <w:b/>
          <w:color w:val="FF0000"/>
          <w:sz w:val="20"/>
          <w:szCs w:val="20"/>
          <w:highlight w:val="yellow"/>
        </w:rPr>
        <w:t>Փաստաթղթերի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փաթեթների</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վրա</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համապատասխանաբար</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գրվում</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բնօրինակ</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և</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պատճեն</w:t>
      </w:r>
      <w:r w:rsidRPr="009C356F">
        <w:rPr>
          <w:rFonts w:ascii="GHEA Grapalat" w:hAnsi="GHEA Grapalat" w:cs="Sylfaen"/>
          <w:b/>
          <w:color w:val="FF0000"/>
          <w:sz w:val="20"/>
          <w:szCs w:val="20"/>
          <w:highlight w:val="yellow"/>
          <w:lang w:val="af-ZA"/>
        </w:rPr>
        <w:t xml:space="preserve">» </w:t>
      </w:r>
      <w:r w:rsidRPr="000104E2">
        <w:rPr>
          <w:rFonts w:ascii="GHEA Grapalat" w:hAnsi="GHEA Grapalat" w:cs="Sylfaen"/>
          <w:b/>
          <w:color w:val="FF0000"/>
          <w:sz w:val="20"/>
          <w:szCs w:val="20"/>
          <w:highlight w:val="yellow"/>
        </w:rPr>
        <w:t>բառերը</w:t>
      </w:r>
      <w:r w:rsidRPr="009C356F">
        <w:rPr>
          <w:rFonts w:ascii="GHEA Grapalat" w:hAnsi="GHEA Grapalat" w:cs="Sylfaen"/>
          <w:b/>
          <w:color w:val="FF0000"/>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lang w:val="ru-RU"/>
        </w:rPr>
        <w:t>Հայտում</w:t>
      </w:r>
      <w:r w:rsidRPr="004F71AE">
        <w:rPr>
          <w:rFonts w:ascii="GHEA Grapalat" w:hAnsi="GHEA Grapalat" w:cs="Sylfaen"/>
          <w:sz w:val="20"/>
          <w:lang w:val="af-ZA"/>
        </w:rPr>
        <w:t xml:space="preserve"> </w:t>
      </w:r>
      <w:r w:rsidRPr="004F71AE">
        <w:rPr>
          <w:rFonts w:ascii="GHEA Grapalat" w:hAnsi="GHEA Grapalat" w:cs="Sylfaen"/>
          <w:sz w:val="20"/>
          <w:lang w:val="ru-RU"/>
        </w:rPr>
        <w:t>ներառվող</w:t>
      </w:r>
      <w:r w:rsidRPr="004F71AE">
        <w:rPr>
          <w:rFonts w:ascii="GHEA Grapalat" w:hAnsi="GHEA Grapalat" w:cs="Sylfaen"/>
          <w:sz w:val="20"/>
          <w:lang w:val="af-ZA"/>
        </w:rPr>
        <w:t xml:space="preserve"> </w:t>
      </w:r>
      <w:r w:rsidRPr="004F71AE">
        <w:rPr>
          <w:rFonts w:ascii="GHEA Grapalat" w:hAnsi="GHEA Grapalat" w:cs="Sylfaen"/>
          <w:sz w:val="20"/>
          <w:lang w:val="ru-RU"/>
        </w:rPr>
        <w:t>բնօրինակ</w:t>
      </w:r>
      <w:r w:rsidRPr="004F71AE">
        <w:rPr>
          <w:rFonts w:ascii="GHEA Grapalat" w:hAnsi="GHEA Grapalat" w:cs="Sylfaen"/>
          <w:sz w:val="20"/>
          <w:lang w:val="af-ZA"/>
        </w:rPr>
        <w:t xml:space="preserve"> </w:t>
      </w:r>
      <w:r w:rsidRPr="004F71AE">
        <w:rPr>
          <w:rFonts w:ascii="GHEA Grapalat" w:hAnsi="GHEA Grapalat" w:cs="Sylfaen"/>
          <w:sz w:val="20"/>
          <w:lang w:val="ru-RU"/>
        </w:rPr>
        <w:t>փաստաթղթերի</w:t>
      </w:r>
      <w:r w:rsidRPr="004F71AE">
        <w:rPr>
          <w:rFonts w:ascii="GHEA Grapalat" w:hAnsi="GHEA Grapalat" w:cs="Sylfaen"/>
          <w:sz w:val="20"/>
          <w:lang w:val="af-ZA"/>
        </w:rPr>
        <w:t xml:space="preserve"> </w:t>
      </w:r>
      <w:r w:rsidRPr="004F71AE">
        <w:rPr>
          <w:rFonts w:ascii="GHEA Grapalat" w:hAnsi="GHEA Grapalat" w:cs="Sylfaen"/>
          <w:sz w:val="20"/>
          <w:lang w:val="ru-RU"/>
        </w:rPr>
        <w:t>փոխարեն</w:t>
      </w:r>
      <w:r w:rsidRPr="004F71AE">
        <w:rPr>
          <w:rFonts w:ascii="GHEA Grapalat" w:hAnsi="GHEA Grapalat" w:cs="Sylfaen"/>
          <w:sz w:val="20"/>
          <w:lang w:val="af-ZA"/>
        </w:rPr>
        <w:t xml:space="preserve"> </w:t>
      </w:r>
      <w:r w:rsidRPr="004F71AE">
        <w:rPr>
          <w:rFonts w:ascii="GHEA Grapalat" w:hAnsi="GHEA Grapalat" w:cs="Sylfaen"/>
          <w:sz w:val="20"/>
          <w:lang w:val="ru-RU"/>
        </w:rPr>
        <w:t>կարող</w:t>
      </w:r>
      <w:r w:rsidRPr="004F71AE">
        <w:rPr>
          <w:rFonts w:ascii="GHEA Grapalat" w:hAnsi="GHEA Grapalat" w:cs="Sylfaen"/>
          <w:sz w:val="20"/>
          <w:lang w:val="af-ZA"/>
        </w:rPr>
        <w:t xml:space="preserve"> </w:t>
      </w:r>
      <w:r w:rsidRPr="004F71AE">
        <w:rPr>
          <w:rFonts w:ascii="GHEA Grapalat" w:hAnsi="GHEA Grapalat" w:cs="Sylfaen"/>
          <w:sz w:val="20"/>
          <w:lang w:val="ru-RU"/>
        </w:rPr>
        <w:t>են</w:t>
      </w:r>
      <w:r w:rsidRPr="004F71AE">
        <w:rPr>
          <w:rFonts w:ascii="GHEA Grapalat" w:hAnsi="GHEA Grapalat" w:cs="Sylfaen"/>
          <w:sz w:val="20"/>
          <w:lang w:val="af-ZA"/>
        </w:rPr>
        <w:t xml:space="preserve"> </w:t>
      </w:r>
      <w:r w:rsidRPr="004F71AE">
        <w:rPr>
          <w:rFonts w:ascii="GHEA Grapalat" w:hAnsi="GHEA Grapalat" w:cs="Sylfaen"/>
          <w:sz w:val="20"/>
          <w:lang w:val="ru-RU"/>
        </w:rPr>
        <w:t>ներկայացվել</w:t>
      </w:r>
      <w:r w:rsidRPr="004F71AE">
        <w:rPr>
          <w:rFonts w:ascii="GHEA Grapalat" w:hAnsi="GHEA Grapalat" w:cs="Sylfaen"/>
          <w:sz w:val="20"/>
          <w:lang w:val="af-ZA"/>
        </w:rPr>
        <w:t xml:space="preserve"> </w:t>
      </w:r>
      <w:r w:rsidRPr="004F71AE">
        <w:rPr>
          <w:rFonts w:ascii="GHEA Grapalat" w:hAnsi="GHEA Grapalat" w:cs="Sylfaen"/>
          <w:sz w:val="20"/>
          <w:lang w:val="ru-RU"/>
        </w:rPr>
        <w:t>դրանց</w:t>
      </w:r>
      <w:r w:rsidRPr="004F71AE">
        <w:rPr>
          <w:rFonts w:ascii="GHEA Grapalat" w:hAnsi="GHEA Grapalat" w:cs="Sylfaen"/>
          <w:sz w:val="20"/>
          <w:lang w:val="af-ZA"/>
        </w:rPr>
        <w:t xml:space="preserve"> </w:t>
      </w:r>
      <w:r w:rsidRPr="004F71AE">
        <w:rPr>
          <w:rFonts w:ascii="GHEA Grapalat" w:hAnsi="GHEA Grapalat" w:cs="Sylfaen"/>
          <w:sz w:val="20"/>
          <w:lang w:val="ru-RU"/>
        </w:rPr>
        <w:t>նոտարական</w:t>
      </w:r>
      <w:r w:rsidRPr="004F71AE">
        <w:rPr>
          <w:rFonts w:ascii="GHEA Grapalat" w:hAnsi="GHEA Grapalat" w:cs="Sylfaen"/>
          <w:sz w:val="20"/>
          <w:lang w:val="af-ZA"/>
        </w:rPr>
        <w:t xml:space="preserve"> </w:t>
      </w:r>
      <w:r w:rsidRPr="004F71AE">
        <w:rPr>
          <w:rFonts w:ascii="GHEA Grapalat" w:hAnsi="GHEA Grapalat" w:cs="Sylfaen"/>
          <w:sz w:val="20"/>
          <w:lang w:val="ru-RU"/>
        </w:rPr>
        <w:t>կարգով</w:t>
      </w:r>
      <w:r w:rsidRPr="004F71AE">
        <w:rPr>
          <w:rFonts w:ascii="GHEA Grapalat" w:hAnsi="GHEA Grapalat" w:cs="Sylfaen"/>
          <w:sz w:val="20"/>
          <w:lang w:val="af-ZA"/>
        </w:rPr>
        <w:t xml:space="preserve"> </w:t>
      </w:r>
      <w:r w:rsidRPr="004F71AE">
        <w:rPr>
          <w:rFonts w:ascii="GHEA Grapalat" w:hAnsi="GHEA Grapalat" w:cs="Sylfaen"/>
          <w:sz w:val="20"/>
          <w:lang w:val="ru-RU"/>
        </w:rPr>
        <w:t>վավերացված</w:t>
      </w:r>
      <w:r w:rsidRPr="004F71AE">
        <w:rPr>
          <w:rFonts w:ascii="GHEA Grapalat" w:hAnsi="GHEA Grapalat" w:cs="Sylfaen"/>
          <w:sz w:val="20"/>
          <w:lang w:val="af-ZA"/>
        </w:rPr>
        <w:t xml:space="preserve"> </w:t>
      </w:r>
      <w:r w:rsidRPr="004F71AE">
        <w:rPr>
          <w:rFonts w:ascii="GHEA Grapalat" w:hAnsi="GHEA Grapalat" w:cs="Sylfaen"/>
          <w:sz w:val="20"/>
          <w:lang w:val="ru-RU"/>
        </w:rPr>
        <w:t>օրինակները։</w:t>
      </w:r>
    </w:p>
    <w:p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cs="Sylfaen"/>
          <w:b/>
          <w:color w:val="FF0000"/>
          <w:sz w:val="20"/>
          <w:szCs w:val="20"/>
          <w:highlight w:val="yellow"/>
        </w:rPr>
        <w:t>Ծրարը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և</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սույն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հրավերով</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նախատեսված</w:t>
      </w:r>
      <w:r w:rsidRPr="004F71AE">
        <w:rPr>
          <w:rFonts w:ascii="GHEA Grapalat" w:hAnsi="GHEA Grapalat"/>
          <w:b/>
          <w:color w:val="FF0000"/>
          <w:sz w:val="20"/>
          <w:szCs w:val="20"/>
          <w:highlight w:val="yellow"/>
          <w:lang w:val="af-ZA"/>
        </w:rPr>
        <w:t xml:space="preserve">` </w:t>
      </w:r>
      <w:r w:rsidRPr="004F71AE">
        <w:rPr>
          <w:rFonts w:ascii="GHEA Grapalat" w:hAnsi="GHEA Grapalat"/>
          <w:b/>
          <w:color w:val="FF0000"/>
          <w:sz w:val="20"/>
          <w:szCs w:val="20"/>
          <w:highlight w:val="yellow"/>
        </w:rPr>
        <w:t>մ</w:t>
      </w:r>
      <w:r w:rsidRPr="004F71AE">
        <w:rPr>
          <w:rFonts w:ascii="GHEA Grapalat" w:hAnsi="GHEA Grapalat" w:cs="Sylfaen"/>
          <w:b/>
          <w:color w:val="FF0000"/>
          <w:sz w:val="20"/>
          <w:szCs w:val="20"/>
          <w:highlight w:val="yellow"/>
        </w:rPr>
        <w:t>ասնակցի</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կազմած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փաստաթղթերն</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ստորագրում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է</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դրանք</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ներկայացնող</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կամ</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վերջինիս</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լիազորված</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անձը</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այսուհետ</w:t>
      </w:r>
      <w:r w:rsidRPr="004F71AE">
        <w:rPr>
          <w:rFonts w:ascii="GHEA Grapalat" w:hAnsi="GHEA Grapalat"/>
          <w:b/>
          <w:color w:val="FF0000"/>
          <w:sz w:val="20"/>
          <w:szCs w:val="20"/>
          <w:highlight w:val="yellow"/>
          <w:lang w:val="af-ZA"/>
        </w:rPr>
        <w:t xml:space="preserve">` </w:t>
      </w:r>
      <w:r w:rsidRPr="004F71AE">
        <w:rPr>
          <w:rFonts w:ascii="GHEA Grapalat" w:hAnsi="GHEA Grapalat" w:cs="Sylfaen"/>
          <w:b/>
          <w:color w:val="FF0000"/>
          <w:sz w:val="20"/>
          <w:szCs w:val="20"/>
          <w:highlight w:val="yellow"/>
        </w:rPr>
        <w:t>գործակալ</w:t>
      </w:r>
      <w:r w:rsidRPr="004F71AE">
        <w:rPr>
          <w:rFonts w:ascii="GHEA Grapalat" w:hAnsi="GHEA Grapalat"/>
          <w:b/>
          <w:color w:val="FF0000"/>
          <w:sz w:val="20"/>
          <w:szCs w:val="20"/>
          <w:highlight w:val="yellow"/>
          <w:lang w:val="af-ZA"/>
        </w:rPr>
        <w:t>)</w:t>
      </w:r>
      <w:r w:rsidRPr="004F71AE">
        <w:rPr>
          <w:rFonts w:ascii="GHEA Grapalat" w:hAnsi="GHEA Grapalat"/>
          <w:sz w:val="20"/>
          <w:szCs w:val="20"/>
          <w:highlight w:val="yellow"/>
          <w:lang w:val="af-ZA"/>
        </w:rPr>
        <w:t>:</w:t>
      </w:r>
      <w:r w:rsidRPr="004F71AE">
        <w:rPr>
          <w:rFonts w:ascii="GHEA Grapalat" w:hAnsi="GHEA Grapalat"/>
          <w:sz w:val="20"/>
          <w:szCs w:val="20"/>
          <w:lang w:val="af-ZA"/>
        </w:rPr>
        <w:t xml:space="preserve"> </w:t>
      </w:r>
      <w:r w:rsidRPr="004F71AE">
        <w:rPr>
          <w:rFonts w:ascii="GHEA Grapalat" w:hAnsi="GHEA Grapalat" w:cs="Sylfaen"/>
          <w:sz w:val="20"/>
          <w:szCs w:val="20"/>
        </w:rPr>
        <w:t>Եթե</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ներկայացնում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գործակալը</w:t>
      </w:r>
      <w:r w:rsidRPr="004F71AE">
        <w:rPr>
          <w:rFonts w:ascii="GHEA Grapalat" w:hAnsi="GHEA Grapalat"/>
          <w:sz w:val="20"/>
          <w:szCs w:val="20"/>
          <w:lang w:val="af-ZA"/>
        </w:rPr>
        <w:t xml:space="preserve">, </w:t>
      </w:r>
      <w:r w:rsidRPr="004F71AE">
        <w:rPr>
          <w:rFonts w:ascii="GHEA Grapalat" w:hAnsi="GHEA Grapalat" w:cs="Sylfaen"/>
          <w:sz w:val="20"/>
          <w:szCs w:val="20"/>
        </w:rPr>
        <w:t>ապա</w:t>
      </w:r>
      <w:r w:rsidRPr="004F71AE">
        <w:rPr>
          <w:rFonts w:ascii="GHEA Grapalat" w:hAnsi="GHEA Grapalat"/>
          <w:sz w:val="20"/>
          <w:szCs w:val="20"/>
          <w:lang w:val="af-ZA"/>
        </w:rPr>
        <w:t xml:space="preserve"> </w:t>
      </w:r>
      <w:r w:rsidRPr="004F71AE">
        <w:rPr>
          <w:rFonts w:ascii="GHEA Grapalat" w:hAnsi="GHEA Grapalat" w:cs="Sylfaen"/>
          <w:sz w:val="20"/>
          <w:szCs w:val="20"/>
        </w:rPr>
        <w:t>հայտով</w:t>
      </w:r>
      <w:r w:rsidRPr="004F71AE">
        <w:rPr>
          <w:rFonts w:ascii="GHEA Grapalat" w:hAnsi="GHEA Grapalat"/>
          <w:sz w:val="20"/>
          <w:szCs w:val="20"/>
          <w:lang w:val="af-ZA"/>
        </w:rPr>
        <w:t xml:space="preserve"> </w:t>
      </w:r>
      <w:r w:rsidRPr="004F71AE">
        <w:rPr>
          <w:rFonts w:ascii="GHEA Grapalat" w:hAnsi="GHEA Grapalat" w:cs="Sylfaen"/>
          <w:sz w:val="20"/>
          <w:szCs w:val="20"/>
        </w:rPr>
        <w:t>ներկայացվում</w:t>
      </w:r>
      <w:r w:rsidRPr="004F71AE">
        <w:rPr>
          <w:rFonts w:ascii="GHEA Grapalat" w:hAnsi="GHEA Grapalat"/>
          <w:sz w:val="20"/>
          <w:szCs w:val="20"/>
          <w:lang w:val="af-ZA"/>
        </w:rPr>
        <w:t xml:space="preserve"> </w:t>
      </w:r>
      <w:r w:rsidRPr="004F71AE">
        <w:rPr>
          <w:rFonts w:ascii="GHEA Grapalat" w:hAnsi="GHEA Grapalat" w:cs="Sylfaen"/>
          <w:sz w:val="20"/>
          <w:szCs w:val="20"/>
        </w:rPr>
        <w:t>է</w:t>
      </w:r>
      <w:r w:rsidRPr="004F71AE">
        <w:rPr>
          <w:rFonts w:ascii="GHEA Grapalat" w:hAnsi="GHEA Grapalat"/>
          <w:sz w:val="20"/>
          <w:szCs w:val="20"/>
          <w:lang w:val="af-ZA"/>
        </w:rPr>
        <w:t xml:space="preserve"> </w:t>
      </w:r>
      <w:r w:rsidRPr="004F71AE">
        <w:rPr>
          <w:rFonts w:ascii="GHEA Grapalat" w:hAnsi="GHEA Grapalat" w:cs="Sylfaen"/>
          <w:sz w:val="20"/>
          <w:szCs w:val="20"/>
        </w:rPr>
        <w:t>վերջինիս</w:t>
      </w:r>
      <w:r w:rsidRPr="004F71AE">
        <w:rPr>
          <w:rFonts w:ascii="GHEA Grapalat" w:hAnsi="GHEA Grapalat"/>
          <w:sz w:val="20"/>
          <w:szCs w:val="20"/>
          <w:lang w:val="af-ZA"/>
        </w:rPr>
        <w:t xml:space="preserve"> </w:t>
      </w:r>
      <w:r w:rsidRPr="004F71AE">
        <w:rPr>
          <w:rFonts w:ascii="GHEA Grapalat" w:hAnsi="GHEA Grapalat" w:cs="Sylfaen"/>
          <w:sz w:val="20"/>
          <w:szCs w:val="20"/>
        </w:rPr>
        <w:t>այդ</w:t>
      </w:r>
      <w:r w:rsidRPr="004F71AE">
        <w:rPr>
          <w:rFonts w:ascii="GHEA Grapalat" w:hAnsi="GHEA Grapalat"/>
          <w:sz w:val="20"/>
          <w:szCs w:val="20"/>
          <w:lang w:val="af-ZA"/>
        </w:rPr>
        <w:t xml:space="preserve"> </w:t>
      </w:r>
      <w:r w:rsidRPr="004F71AE">
        <w:rPr>
          <w:rFonts w:ascii="GHEA Grapalat" w:hAnsi="GHEA Grapalat" w:cs="Sylfaen"/>
          <w:sz w:val="20"/>
          <w:szCs w:val="20"/>
        </w:rPr>
        <w:t>լիազորությունը</w:t>
      </w:r>
      <w:r w:rsidRPr="004F71AE">
        <w:rPr>
          <w:rFonts w:ascii="GHEA Grapalat" w:hAnsi="GHEA Grapalat"/>
          <w:sz w:val="20"/>
          <w:szCs w:val="20"/>
          <w:lang w:val="af-ZA"/>
        </w:rPr>
        <w:t xml:space="preserve"> </w:t>
      </w:r>
      <w:r w:rsidRPr="004F71AE">
        <w:rPr>
          <w:rFonts w:ascii="GHEA Grapalat" w:hAnsi="GHEA Grapalat" w:cs="Sylfaen"/>
          <w:sz w:val="20"/>
          <w:szCs w:val="20"/>
        </w:rPr>
        <w:t>վերապահված</w:t>
      </w:r>
      <w:r w:rsidRPr="004F71AE">
        <w:rPr>
          <w:rFonts w:ascii="GHEA Grapalat" w:hAnsi="GHEA Grapalat"/>
          <w:sz w:val="20"/>
          <w:szCs w:val="20"/>
          <w:lang w:val="af-ZA"/>
        </w:rPr>
        <w:t xml:space="preserve"> </w:t>
      </w:r>
      <w:r w:rsidRPr="004F71AE">
        <w:rPr>
          <w:rFonts w:ascii="GHEA Grapalat" w:hAnsi="GHEA Grapalat" w:cs="Sylfaen"/>
          <w:sz w:val="20"/>
          <w:szCs w:val="20"/>
        </w:rPr>
        <w:t>լինելու</w:t>
      </w:r>
      <w:r w:rsidRPr="004F71AE">
        <w:rPr>
          <w:rFonts w:ascii="GHEA Grapalat" w:hAnsi="GHEA Grapalat"/>
          <w:sz w:val="20"/>
          <w:szCs w:val="20"/>
          <w:lang w:val="af-ZA"/>
        </w:rPr>
        <w:t xml:space="preserve"> </w:t>
      </w:r>
      <w:r w:rsidRPr="004F71AE">
        <w:rPr>
          <w:rFonts w:ascii="GHEA Grapalat" w:hAnsi="GHEA Grapalat" w:cs="Sylfaen"/>
          <w:sz w:val="20"/>
          <w:szCs w:val="20"/>
        </w:rPr>
        <w:t>մասին</w:t>
      </w:r>
      <w:r w:rsidRPr="004F71AE">
        <w:rPr>
          <w:rFonts w:ascii="GHEA Grapalat" w:hAnsi="GHEA Grapalat" w:cs="Sylfaen"/>
          <w:sz w:val="20"/>
          <w:szCs w:val="20"/>
          <w:lang w:val="af-ZA"/>
        </w:rPr>
        <w:t xml:space="preserve"> </w:t>
      </w:r>
      <w:r w:rsidRPr="004F71AE">
        <w:rPr>
          <w:rFonts w:ascii="GHEA Grapalat" w:hAnsi="GHEA Grapalat" w:cs="Sylfaen"/>
          <w:sz w:val="20"/>
          <w:szCs w:val="20"/>
        </w:rPr>
        <w:t>փաստաթուղթ</w:t>
      </w:r>
      <w:r w:rsidRPr="004F71AE">
        <w:rPr>
          <w:rFonts w:ascii="GHEA Grapalat" w:hAnsi="GHEA Grapalat" w:cs="Sylfaen"/>
          <w:sz w:val="20"/>
          <w:szCs w:val="20"/>
          <w:lang w:val="af-ZA"/>
        </w:rPr>
        <w:t>:</w:t>
      </w:r>
    </w:p>
    <w:p w:rsidR="00732B01" w:rsidRPr="004F71AE" w:rsidRDefault="00732B01" w:rsidP="00027F83">
      <w:pPr>
        <w:ind w:left="-284" w:firstLine="426"/>
        <w:jc w:val="both"/>
        <w:rPr>
          <w:rFonts w:ascii="GHEA Grapalat" w:hAnsi="GHEA Grapalat"/>
          <w:sz w:val="20"/>
          <w:szCs w:val="20"/>
          <w:lang w:val="af-ZA"/>
        </w:rPr>
      </w:pPr>
      <w:r w:rsidRPr="004F71AE">
        <w:rPr>
          <w:rFonts w:ascii="GHEA Grapalat" w:hAnsi="GHEA Grapalat"/>
          <w:sz w:val="20"/>
          <w:szCs w:val="20"/>
          <w:lang w:val="af-ZA"/>
        </w:rPr>
        <w:t xml:space="preserve">3.2 </w:t>
      </w:r>
      <w:r w:rsidRPr="004F71AE">
        <w:rPr>
          <w:rFonts w:ascii="GHEA Grapalat" w:hAnsi="GHEA Grapalat" w:cs="Sylfaen"/>
          <w:sz w:val="20"/>
          <w:szCs w:val="20"/>
        </w:rPr>
        <w:t>Սույն</w:t>
      </w:r>
      <w:r w:rsidRPr="004F71AE">
        <w:rPr>
          <w:rFonts w:ascii="GHEA Grapalat" w:hAnsi="GHEA Grapalat"/>
          <w:sz w:val="20"/>
          <w:szCs w:val="20"/>
          <w:lang w:val="af-ZA"/>
        </w:rPr>
        <w:t xml:space="preserve"> </w:t>
      </w:r>
      <w:r w:rsidRPr="004F71AE">
        <w:rPr>
          <w:rFonts w:ascii="GHEA Grapalat" w:hAnsi="GHEA Grapalat"/>
          <w:sz w:val="20"/>
          <w:szCs w:val="20"/>
        </w:rPr>
        <w:t>հրահանգի</w:t>
      </w:r>
      <w:r w:rsidRPr="004F71AE">
        <w:rPr>
          <w:rFonts w:ascii="GHEA Grapalat" w:hAnsi="GHEA Grapalat"/>
          <w:sz w:val="20"/>
          <w:szCs w:val="20"/>
          <w:lang w:val="af-ZA"/>
        </w:rPr>
        <w:t xml:space="preserve"> 3.1 </w:t>
      </w:r>
      <w:r w:rsidRPr="004F71AE">
        <w:rPr>
          <w:rFonts w:ascii="GHEA Grapalat" w:hAnsi="GHEA Grapalat"/>
          <w:sz w:val="20"/>
          <w:szCs w:val="20"/>
        </w:rPr>
        <w:t>կետում</w:t>
      </w:r>
      <w:r w:rsidRPr="004F71AE">
        <w:rPr>
          <w:rFonts w:ascii="GHEA Grapalat" w:hAnsi="GHEA Grapalat"/>
          <w:sz w:val="20"/>
          <w:szCs w:val="20"/>
          <w:lang w:val="af-ZA"/>
        </w:rPr>
        <w:t xml:space="preserve"> </w:t>
      </w:r>
      <w:r w:rsidRPr="004F71AE">
        <w:rPr>
          <w:rFonts w:ascii="GHEA Grapalat" w:hAnsi="GHEA Grapalat" w:cs="Sylfaen"/>
          <w:sz w:val="20"/>
          <w:szCs w:val="20"/>
        </w:rPr>
        <w:t>նշված</w:t>
      </w:r>
      <w:r w:rsidRPr="004F71AE">
        <w:rPr>
          <w:rFonts w:ascii="GHEA Grapalat" w:hAnsi="GHEA Grapalat"/>
          <w:sz w:val="20"/>
          <w:szCs w:val="20"/>
          <w:lang w:val="af-ZA"/>
        </w:rPr>
        <w:t xml:space="preserve"> </w:t>
      </w:r>
      <w:r w:rsidRPr="004F71AE">
        <w:rPr>
          <w:rFonts w:ascii="GHEA Grapalat" w:hAnsi="GHEA Grapalat" w:cs="Sylfaen"/>
          <w:sz w:val="20"/>
          <w:szCs w:val="20"/>
        </w:rPr>
        <w:t>ծրարի</w:t>
      </w:r>
      <w:r w:rsidRPr="004F71AE">
        <w:rPr>
          <w:rFonts w:ascii="GHEA Grapalat" w:hAnsi="GHEA Grapalat"/>
          <w:sz w:val="20"/>
          <w:szCs w:val="20"/>
          <w:lang w:val="af-ZA"/>
        </w:rPr>
        <w:t xml:space="preserve"> </w:t>
      </w:r>
      <w:r w:rsidRPr="004F71AE">
        <w:rPr>
          <w:rFonts w:ascii="GHEA Grapalat" w:hAnsi="GHEA Grapalat" w:cs="Sylfaen"/>
          <w:sz w:val="20"/>
          <w:szCs w:val="20"/>
        </w:rPr>
        <w:t>վրա</w:t>
      </w:r>
      <w:r w:rsidRPr="004F71AE">
        <w:rPr>
          <w:rFonts w:ascii="GHEA Grapalat" w:hAnsi="GHEA Grapalat"/>
          <w:sz w:val="20"/>
          <w:szCs w:val="20"/>
          <w:lang w:val="af-ZA"/>
        </w:rPr>
        <w:t xml:space="preserve"> </w:t>
      </w:r>
      <w:r w:rsidRPr="004F71AE">
        <w:rPr>
          <w:rFonts w:ascii="GHEA Grapalat" w:hAnsi="GHEA Grapalat" w:cs="Sylfaen"/>
          <w:sz w:val="20"/>
          <w:szCs w:val="20"/>
        </w:rPr>
        <w:t>հայտը</w:t>
      </w:r>
      <w:r w:rsidRPr="004F71AE">
        <w:rPr>
          <w:rFonts w:ascii="GHEA Grapalat" w:hAnsi="GHEA Grapalat"/>
          <w:sz w:val="20"/>
          <w:szCs w:val="20"/>
          <w:lang w:val="af-ZA"/>
        </w:rPr>
        <w:t xml:space="preserve"> </w:t>
      </w:r>
      <w:r w:rsidRPr="004F71AE">
        <w:rPr>
          <w:rFonts w:ascii="GHEA Grapalat" w:hAnsi="GHEA Grapalat" w:cs="Sylfaen"/>
          <w:sz w:val="20"/>
          <w:szCs w:val="20"/>
        </w:rPr>
        <w:t>կազմելու</w:t>
      </w:r>
      <w:r w:rsidRPr="004F71AE">
        <w:rPr>
          <w:rFonts w:ascii="GHEA Grapalat" w:hAnsi="GHEA Grapalat"/>
          <w:sz w:val="20"/>
          <w:szCs w:val="20"/>
          <w:lang w:val="af-ZA"/>
        </w:rPr>
        <w:t xml:space="preserve"> </w:t>
      </w:r>
      <w:r w:rsidRPr="004F71AE">
        <w:rPr>
          <w:rFonts w:ascii="GHEA Grapalat" w:hAnsi="GHEA Grapalat" w:cs="Sylfaen"/>
          <w:sz w:val="20"/>
          <w:szCs w:val="20"/>
        </w:rPr>
        <w:t>լեզվով</w:t>
      </w:r>
      <w:r w:rsidRPr="004F71AE">
        <w:rPr>
          <w:rFonts w:ascii="GHEA Grapalat" w:hAnsi="GHEA Grapalat"/>
          <w:sz w:val="20"/>
          <w:szCs w:val="20"/>
          <w:lang w:val="af-ZA"/>
        </w:rPr>
        <w:t xml:space="preserve"> </w:t>
      </w:r>
      <w:r w:rsidRPr="004F71AE">
        <w:rPr>
          <w:rFonts w:ascii="GHEA Grapalat" w:hAnsi="GHEA Grapalat" w:cs="Sylfaen"/>
          <w:sz w:val="20"/>
          <w:szCs w:val="20"/>
        </w:rPr>
        <w:t>նշվում</w:t>
      </w:r>
      <w:r w:rsidRPr="004F71AE">
        <w:rPr>
          <w:rFonts w:ascii="GHEA Grapalat" w:hAnsi="GHEA Grapalat"/>
          <w:sz w:val="20"/>
          <w:szCs w:val="20"/>
          <w:lang w:val="af-ZA"/>
        </w:rPr>
        <w:t xml:space="preserve"> </w:t>
      </w:r>
      <w:r w:rsidRPr="004F71AE">
        <w:rPr>
          <w:rFonts w:ascii="GHEA Grapalat" w:hAnsi="GHEA Grapalat" w:cs="Sylfaen"/>
          <w:sz w:val="20"/>
          <w:szCs w:val="20"/>
        </w:rPr>
        <w:t>են</w:t>
      </w:r>
      <w:r w:rsidRPr="004F71AE">
        <w:rPr>
          <w:rFonts w:ascii="GHEA Grapalat" w:hAnsi="GHEA Grapalat"/>
          <w:sz w:val="20"/>
          <w:szCs w:val="20"/>
          <w:lang w:val="af-ZA"/>
        </w:rPr>
        <w:t xml:space="preserve">` </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sz w:val="20"/>
          <w:szCs w:val="20"/>
          <w:lang w:val="af-ZA"/>
        </w:rPr>
        <w:t>1</w:t>
      </w:r>
      <w:r w:rsidRPr="004F71AE">
        <w:rPr>
          <w:rFonts w:ascii="GHEA Grapalat" w:hAnsi="GHEA Grapalat"/>
          <w:b/>
          <w:sz w:val="20"/>
          <w:szCs w:val="20"/>
          <w:u w:val="single"/>
          <w:lang w:val="af-ZA"/>
        </w:rPr>
        <w:t xml:space="preserve">) </w:t>
      </w:r>
      <w:r w:rsidRPr="004F71AE">
        <w:rPr>
          <w:rFonts w:ascii="GHEA Grapalat" w:hAnsi="GHEA Grapalat"/>
          <w:b/>
          <w:sz w:val="20"/>
          <w:szCs w:val="20"/>
          <w:u w:val="single"/>
        </w:rPr>
        <w:t>պ</w:t>
      </w:r>
      <w:r w:rsidRPr="004F71AE">
        <w:rPr>
          <w:rFonts w:ascii="GHEA Grapalat" w:hAnsi="GHEA Grapalat" w:cs="Sylfaen"/>
          <w:b/>
          <w:sz w:val="20"/>
          <w:szCs w:val="20"/>
          <w:u w:val="single"/>
        </w:rPr>
        <w:t>ատվիրատուի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ներկայացման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հասցեն</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2) </w:t>
      </w:r>
      <w:r w:rsidRPr="004F71AE">
        <w:rPr>
          <w:rFonts w:ascii="GHEA Grapalat" w:hAnsi="GHEA Grapalat"/>
          <w:b/>
          <w:sz w:val="20"/>
          <w:szCs w:val="20"/>
          <w:u w:val="single"/>
        </w:rPr>
        <w:t>ընթացակարգի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ծածկագիրը</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3) «</w:t>
      </w:r>
      <w:r w:rsidRPr="004F71AE">
        <w:rPr>
          <w:rFonts w:ascii="GHEA Grapalat" w:hAnsi="GHEA Grapalat" w:cs="Sylfaen"/>
          <w:b/>
          <w:sz w:val="20"/>
          <w:szCs w:val="20"/>
          <w:u w:val="single"/>
        </w:rPr>
        <w:t>չբացել</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մինչև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նիստը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բառերը</w:t>
      </w:r>
      <w:r w:rsidRPr="004F71AE">
        <w:rPr>
          <w:rFonts w:ascii="GHEA Grapalat" w:hAnsi="GHEA Grapalat"/>
          <w:b/>
          <w:sz w:val="20"/>
          <w:szCs w:val="20"/>
          <w:u w:val="single"/>
          <w:lang w:val="af-ZA"/>
        </w:rPr>
        <w:t>.</w:t>
      </w:r>
    </w:p>
    <w:p w:rsidR="00732B01" w:rsidRPr="004F71AE" w:rsidRDefault="00732B01" w:rsidP="00027F83">
      <w:pPr>
        <w:ind w:left="-284" w:firstLine="426"/>
        <w:rPr>
          <w:rFonts w:ascii="GHEA Grapalat" w:hAnsi="GHEA Grapalat"/>
          <w:b/>
          <w:sz w:val="20"/>
          <w:szCs w:val="20"/>
          <w:u w:val="single"/>
          <w:lang w:val="af-ZA"/>
        </w:rPr>
      </w:pPr>
      <w:r w:rsidRPr="004F71AE">
        <w:rPr>
          <w:rFonts w:ascii="GHEA Grapalat" w:hAnsi="GHEA Grapalat"/>
          <w:b/>
          <w:sz w:val="20"/>
          <w:szCs w:val="20"/>
          <w:u w:val="single"/>
          <w:lang w:val="af-ZA"/>
        </w:rPr>
        <w:t xml:space="preserve">4) </w:t>
      </w:r>
      <w:r w:rsidRPr="004F71AE">
        <w:rPr>
          <w:rFonts w:ascii="GHEA Grapalat" w:hAnsi="GHEA Grapalat"/>
          <w:b/>
          <w:sz w:val="20"/>
          <w:szCs w:val="20"/>
          <w:u w:val="single"/>
        </w:rPr>
        <w:t>մ</w:t>
      </w:r>
      <w:r w:rsidRPr="004F71AE">
        <w:rPr>
          <w:rFonts w:ascii="GHEA Grapalat" w:hAnsi="GHEA Grapalat" w:cs="Sylfaen"/>
          <w:b/>
          <w:sz w:val="20"/>
          <w:szCs w:val="20"/>
          <w:u w:val="single"/>
        </w:rPr>
        <w:t>ասնակցի</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անվանումը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անունը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գտնվելու</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վայրը</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b/>
          <w:sz w:val="20"/>
          <w:szCs w:val="20"/>
          <w:u w:val="single"/>
          <w:lang w:val="af-ZA"/>
        </w:rPr>
        <w:t xml:space="preserve"> </w:t>
      </w:r>
      <w:r w:rsidRPr="004F71AE">
        <w:rPr>
          <w:rFonts w:ascii="GHEA Grapalat" w:hAnsi="GHEA Grapalat" w:cs="Sylfaen"/>
          <w:b/>
          <w:sz w:val="20"/>
          <w:szCs w:val="20"/>
          <w:u w:val="single"/>
        </w:rPr>
        <w:t>հեռախոսահամարը</w:t>
      </w:r>
      <w:r w:rsidRPr="004F71AE">
        <w:rPr>
          <w:rFonts w:ascii="GHEA Grapalat" w:hAnsi="GHEA Grapalat"/>
          <w:b/>
          <w:sz w:val="20"/>
          <w:szCs w:val="20"/>
          <w:u w:val="single"/>
          <w:lang w:val="af-ZA"/>
        </w:rPr>
        <w:t>:</w:t>
      </w:r>
    </w:p>
    <w:p w:rsidR="00732B01" w:rsidRPr="004F71AE" w:rsidRDefault="00732B01" w:rsidP="00027F83">
      <w:pPr>
        <w:ind w:left="-284" w:firstLine="426"/>
        <w:jc w:val="both"/>
        <w:rPr>
          <w:rFonts w:ascii="GHEA Grapalat" w:hAnsi="GHEA Grapalat" w:cs="Sylfaen"/>
          <w:sz w:val="20"/>
          <w:szCs w:val="20"/>
          <w:lang w:val="af-ZA"/>
        </w:rPr>
      </w:pPr>
      <w:r w:rsidRPr="004F71AE">
        <w:rPr>
          <w:rFonts w:ascii="GHEA Grapalat" w:hAnsi="GHEA Grapalat" w:cs="Sylfaen"/>
          <w:b/>
          <w:sz w:val="20"/>
          <w:szCs w:val="20"/>
          <w:u w:val="single"/>
          <w:lang w:val="af-ZA"/>
        </w:rPr>
        <w:t xml:space="preserve">3.3 </w:t>
      </w:r>
      <w:r w:rsidRPr="004F71AE">
        <w:rPr>
          <w:rFonts w:ascii="GHEA Grapalat" w:hAnsi="GHEA Grapalat" w:cs="Sylfaen"/>
          <w:b/>
          <w:sz w:val="20"/>
          <w:szCs w:val="20"/>
          <w:u w:val="single"/>
        </w:rPr>
        <w:t>Սույն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հրահանգի</w:t>
      </w:r>
      <w:r w:rsidRPr="004F71AE">
        <w:rPr>
          <w:rFonts w:ascii="GHEA Grapalat" w:hAnsi="GHEA Grapalat" w:cs="Sylfaen"/>
          <w:b/>
          <w:sz w:val="20"/>
          <w:szCs w:val="20"/>
          <w:u w:val="single"/>
          <w:lang w:val="af-ZA"/>
        </w:rPr>
        <w:t xml:space="preserve"> 3.1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3.2 </w:t>
      </w:r>
      <w:r w:rsidRPr="004F71AE">
        <w:rPr>
          <w:rFonts w:ascii="GHEA Grapalat" w:hAnsi="GHEA Grapalat" w:cs="Sylfaen"/>
          <w:b/>
          <w:sz w:val="20"/>
          <w:szCs w:val="20"/>
          <w:u w:val="single"/>
        </w:rPr>
        <w:t>կետերի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պահանջներին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չհամապատասխանող</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հանձնաժողովը</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հայտերի</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բացման</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նիստում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մերժում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է</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և</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նույնությամբ</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վերադարձնում</w:t>
      </w:r>
      <w:r w:rsidRPr="004F71AE">
        <w:rPr>
          <w:rFonts w:ascii="GHEA Grapalat" w:hAnsi="GHEA Grapalat" w:cs="Sylfaen"/>
          <w:b/>
          <w:sz w:val="20"/>
          <w:szCs w:val="20"/>
          <w:u w:val="single"/>
          <w:lang w:val="af-ZA"/>
        </w:rPr>
        <w:t xml:space="preserve"> </w:t>
      </w:r>
      <w:r w:rsidRPr="004F71AE">
        <w:rPr>
          <w:rFonts w:ascii="GHEA Grapalat" w:hAnsi="GHEA Grapalat" w:cs="Sylfaen"/>
          <w:b/>
          <w:sz w:val="20"/>
          <w:szCs w:val="20"/>
          <w:u w:val="single"/>
        </w:rPr>
        <w:t>ներկայացնողին</w:t>
      </w:r>
      <w:r w:rsidRPr="004F71AE">
        <w:rPr>
          <w:rFonts w:ascii="GHEA Grapalat" w:hAnsi="GHEA Grapalat" w:cs="Sylfaen"/>
          <w:sz w:val="20"/>
          <w:szCs w:val="20"/>
          <w:lang w:val="af-ZA"/>
        </w:rPr>
        <w:t>:</w:t>
      </w:r>
    </w:p>
    <w:p w:rsidR="00784CE3" w:rsidRPr="004F71AE" w:rsidRDefault="00784CE3" w:rsidP="00B80C21">
      <w:pPr>
        <w:pStyle w:val="norm"/>
        <w:spacing w:line="240" w:lineRule="auto"/>
        <w:ind w:firstLine="284"/>
        <w:jc w:val="right"/>
        <w:rPr>
          <w:rFonts w:ascii="GHEA Grapalat" w:hAnsi="GHEA Grapalat" w:cs="Sylfaen"/>
          <w:b/>
          <w:sz w:val="20"/>
          <w:lang w:val="es-ES"/>
        </w:rPr>
      </w:pPr>
    </w:p>
    <w:p w:rsidR="00B80C21" w:rsidRPr="004F71AE" w:rsidRDefault="00B80C21" w:rsidP="00B80C21">
      <w:pPr>
        <w:pStyle w:val="norm"/>
        <w:spacing w:line="240" w:lineRule="auto"/>
        <w:ind w:firstLine="284"/>
        <w:jc w:val="right"/>
        <w:rPr>
          <w:rFonts w:ascii="GHEA Grapalat" w:hAnsi="GHEA Grapalat" w:cs="Arial"/>
          <w:b/>
          <w:sz w:val="20"/>
          <w:lang w:val="af-ZA"/>
        </w:rPr>
      </w:pPr>
      <w:r w:rsidRPr="004F71AE">
        <w:rPr>
          <w:rFonts w:ascii="GHEA Grapalat" w:hAnsi="GHEA Grapalat" w:cs="Sylfaen"/>
          <w:b/>
          <w:sz w:val="20"/>
          <w:lang w:val="es-ES"/>
        </w:rPr>
        <w:t>Հավելված</w:t>
      </w:r>
      <w:r w:rsidRPr="004F71AE">
        <w:rPr>
          <w:rFonts w:ascii="GHEA Grapalat" w:hAnsi="GHEA Grapalat" w:cs="Arial"/>
          <w:b/>
          <w:sz w:val="20"/>
          <w:lang w:val="af-ZA"/>
        </w:rPr>
        <w:t xml:space="preserve">  N 1</w:t>
      </w:r>
    </w:p>
    <w:p w:rsidR="00B80C21" w:rsidRPr="004F71AE" w:rsidRDefault="0039274C" w:rsidP="00B80C21">
      <w:pPr>
        <w:pStyle w:val="31"/>
        <w:spacing w:line="240" w:lineRule="auto"/>
        <w:jc w:val="right"/>
        <w:rPr>
          <w:rFonts w:ascii="GHEA Grapalat" w:hAnsi="GHEA Grapalat" w:cs="Arial"/>
          <w:b/>
          <w:lang w:val="af-ZA"/>
        </w:rPr>
      </w:pPr>
      <w:r>
        <w:rPr>
          <w:rFonts w:ascii="GHEA Grapalat" w:hAnsi="GHEA Grapalat"/>
          <w:b/>
          <w:lang w:val="af-ZA"/>
        </w:rPr>
        <w:t>ՀՀԱՄ-</w:t>
      </w:r>
      <w:r w:rsidR="00DF7780">
        <w:rPr>
          <w:rFonts w:ascii="GHEA Grapalat" w:hAnsi="GHEA Grapalat"/>
          <w:b/>
          <w:lang w:val="af-ZA"/>
        </w:rPr>
        <w:t>ԱՐՏԱՇԱՎԱՆ</w:t>
      </w:r>
      <w:r>
        <w:rPr>
          <w:rFonts w:ascii="GHEA Grapalat" w:hAnsi="GHEA Grapalat"/>
          <w:b/>
          <w:lang w:val="af-ZA"/>
        </w:rPr>
        <w:t>-ՄԴ-</w:t>
      </w:r>
      <w:r w:rsidR="007712B3">
        <w:rPr>
          <w:rFonts w:ascii="GHEA Grapalat" w:hAnsi="GHEA Grapalat"/>
          <w:b/>
          <w:lang w:val="af-ZA"/>
        </w:rPr>
        <w:t>ՀՄԱԱՇՁԲ</w:t>
      </w:r>
      <w:r>
        <w:rPr>
          <w:rFonts w:ascii="GHEA Grapalat" w:hAnsi="GHEA Grapalat"/>
          <w:b/>
          <w:lang w:val="af-ZA"/>
        </w:rPr>
        <w:t xml:space="preserve"> -24/01</w:t>
      </w:r>
      <w:r w:rsidR="0030128F" w:rsidRPr="004F71AE">
        <w:rPr>
          <w:rFonts w:ascii="GHEA Grapalat" w:hAnsi="GHEA Grapalat"/>
          <w:b/>
          <w:lang w:val="af-ZA"/>
        </w:rPr>
        <w:t xml:space="preserve"> </w:t>
      </w:r>
      <w:r w:rsidR="00B80C21" w:rsidRPr="004F71AE">
        <w:rPr>
          <w:rFonts w:ascii="GHEA Grapalat" w:hAnsi="GHEA Grapalat" w:cs="Sylfaen"/>
          <w:b/>
          <w:lang w:val="es-ES"/>
        </w:rPr>
        <w:t>ծածկագրով</w:t>
      </w:r>
    </w:p>
    <w:p w:rsidR="00B80C21" w:rsidRPr="004F71AE" w:rsidRDefault="00D440CF" w:rsidP="00B80C21">
      <w:pPr>
        <w:pStyle w:val="31"/>
        <w:spacing w:line="240" w:lineRule="auto"/>
        <w:jc w:val="right"/>
        <w:rPr>
          <w:rFonts w:ascii="GHEA Grapalat" w:hAnsi="GHEA Grapalat" w:cs="Arial"/>
          <w:b/>
          <w:lang w:val="af-ZA"/>
        </w:rPr>
      </w:pPr>
      <w:r>
        <w:rPr>
          <w:rFonts w:ascii="GHEA Grapalat" w:hAnsi="GHEA Grapalat" w:cs="Sylfaen"/>
          <w:b/>
          <w:lang w:val="es-ES"/>
        </w:rPr>
        <w:t>Հրատապ մեկ անձ</w:t>
      </w:r>
      <w:r w:rsidR="00343787" w:rsidRPr="004F71AE">
        <w:rPr>
          <w:rFonts w:ascii="GHEA Grapalat" w:hAnsi="GHEA Grapalat" w:cs="Sylfaen"/>
          <w:b/>
          <w:lang w:val="hy-AM"/>
        </w:rPr>
        <w:t xml:space="preserve"> </w:t>
      </w:r>
      <w:r w:rsidR="00B80C21" w:rsidRPr="004F71AE">
        <w:rPr>
          <w:rFonts w:ascii="GHEA Grapalat" w:hAnsi="GHEA Grapalat" w:cs="Sylfaen"/>
          <w:b/>
          <w:lang w:val="es-ES"/>
        </w:rPr>
        <w:t>հրավերի</w:t>
      </w:r>
    </w:p>
    <w:p w:rsidR="00E55B81" w:rsidRPr="004F71AE" w:rsidRDefault="00B80C21" w:rsidP="00E55B81">
      <w:pPr>
        <w:jc w:val="center"/>
        <w:rPr>
          <w:rFonts w:ascii="GHEA Grapalat" w:hAnsi="GHEA Grapalat" w:cs="Sylfaen"/>
          <w:b/>
          <w:lang w:val="af-ZA"/>
        </w:rPr>
      </w:pPr>
      <w:r w:rsidRPr="004F71AE">
        <w:rPr>
          <w:rFonts w:ascii="GHEA Grapalat" w:hAnsi="GHEA Grapalat" w:cs="Sylfaen"/>
          <w:b/>
          <w:lang w:val="es-ES"/>
        </w:rPr>
        <w:t>ԴԻՄՈՒՄ</w:t>
      </w:r>
      <w:r w:rsidR="00752E4E" w:rsidRPr="004F71AE">
        <w:rPr>
          <w:rFonts w:ascii="GHEA Grapalat" w:hAnsi="GHEA Grapalat" w:cs="Sylfaen"/>
          <w:b/>
          <w:lang w:val="af-ZA"/>
        </w:rPr>
        <w:t xml:space="preserve"> </w:t>
      </w:r>
      <w:r w:rsidRPr="004F71AE">
        <w:rPr>
          <w:rFonts w:ascii="GHEA Grapalat" w:hAnsi="GHEA Grapalat" w:cs="Sylfaen"/>
          <w:b/>
          <w:lang w:val="es-ES"/>
        </w:rPr>
        <w:t>ՀԱՅՏԱՐԱՐՈՒԹՅՈՒՆ</w:t>
      </w:r>
      <w:r w:rsidRPr="004F71AE">
        <w:rPr>
          <w:rFonts w:ascii="GHEA Grapalat" w:hAnsi="GHEA Grapalat" w:cs="Sylfaen"/>
          <w:b/>
          <w:lang w:val="af-ZA"/>
        </w:rPr>
        <w:t>*</w:t>
      </w:r>
    </w:p>
    <w:p w:rsidR="00B80C21" w:rsidRPr="004F71AE" w:rsidRDefault="00D440CF" w:rsidP="00E55B81">
      <w:pPr>
        <w:jc w:val="center"/>
        <w:rPr>
          <w:rFonts w:ascii="GHEA Grapalat" w:hAnsi="GHEA Grapalat" w:cs="Arial"/>
          <w:lang w:val="af-ZA"/>
        </w:rPr>
      </w:pPr>
      <w:r>
        <w:rPr>
          <w:rFonts w:ascii="GHEA Grapalat" w:hAnsi="GHEA Grapalat" w:cs="Sylfaen"/>
          <w:lang w:val="es-ES"/>
        </w:rPr>
        <w:t>Հրատապ մեկ անձ</w:t>
      </w:r>
      <w:r w:rsidR="005B3F48">
        <w:rPr>
          <w:rFonts w:ascii="GHEA Grapalat" w:hAnsi="GHEA Grapalat" w:cs="Sylfaen"/>
          <w:lang w:val="hy-AM"/>
        </w:rPr>
        <w:t>ի</w:t>
      </w:r>
      <w:r w:rsidR="00B80C21" w:rsidRPr="004F71AE">
        <w:rPr>
          <w:rFonts w:ascii="GHEA Grapalat" w:hAnsi="GHEA Grapalat" w:cs="Sylfaen"/>
          <w:lang w:val="es-ES"/>
        </w:rPr>
        <w:t>ն</w:t>
      </w:r>
      <w:r w:rsidR="00752E4E" w:rsidRPr="004F71AE">
        <w:rPr>
          <w:rFonts w:ascii="GHEA Grapalat" w:hAnsi="GHEA Grapalat" w:cs="Sylfaen"/>
          <w:lang w:val="af-ZA"/>
        </w:rPr>
        <w:t xml:space="preserve"> </w:t>
      </w:r>
      <w:r w:rsidR="00B80C21" w:rsidRPr="004F71AE">
        <w:rPr>
          <w:rFonts w:ascii="GHEA Grapalat" w:hAnsi="GHEA Grapalat" w:cs="Sylfaen"/>
          <w:lang w:val="es-ES"/>
        </w:rPr>
        <w:t>մասնակցելու</w:t>
      </w:r>
    </w:p>
    <w:p w:rsidR="00E55B81" w:rsidRPr="004F71AE" w:rsidRDefault="00E55B81" w:rsidP="00B80C21">
      <w:pPr>
        <w:jc w:val="both"/>
        <w:rPr>
          <w:rFonts w:ascii="GHEA Grapalat" w:hAnsi="GHEA Grapalat"/>
          <w:sz w:val="12"/>
          <w:szCs w:val="22"/>
          <w:u w:val="single"/>
          <w:lang w:val="af-ZA"/>
        </w:rPr>
      </w:pPr>
    </w:p>
    <w:p w:rsidR="00B80C21" w:rsidRPr="004F71AE" w:rsidRDefault="00B80C21" w:rsidP="00E55B81">
      <w:pPr>
        <w:jc w:val="both"/>
        <w:rPr>
          <w:rFonts w:ascii="GHEA Grapalat" w:hAnsi="GHEA Grapalat" w:cs="Arial"/>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00E55B81" w:rsidRPr="004F71AE">
        <w:rPr>
          <w:rFonts w:ascii="GHEA Grapalat" w:hAnsi="GHEA Grapalat"/>
          <w:sz w:val="22"/>
          <w:szCs w:val="22"/>
          <w:u w:val="single"/>
          <w:lang w:val="af-ZA"/>
        </w:rPr>
        <w:t xml:space="preserve"> </w:t>
      </w:r>
      <w:r w:rsidR="00E55B81" w:rsidRPr="004F71AE">
        <w:rPr>
          <w:rFonts w:ascii="GHEA Grapalat" w:hAnsi="GHEA Grapalat" w:cs="Sylfaen"/>
          <w:sz w:val="20"/>
          <w:szCs w:val="20"/>
          <w:lang w:val="es-ES"/>
        </w:rPr>
        <w:t>հ</w:t>
      </w:r>
      <w:r w:rsidRPr="004F71AE">
        <w:rPr>
          <w:rFonts w:ascii="GHEA Grapalat" w:hAnsi="GHEA Grapalat" w:cs="Sylfaen"/>
          <w:sz w:val="20"/>
          <w:szCs w:val="20"/>
          <w:lang w:val="es-ES"/>
        </w:rPr>
        <w:t>այտնում</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ցանկություն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ունի</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մասնակցել</w:t>
      </w:r>
    </w:p>
    <w:p w:rsidR="00E55B81" w:rsidRPr="004F71AE" w:rsidRDefault="00B80C21" w:rsidP="00E55B81">
      <w:pPr>
        <w:jc w:val="both"/>
        <w:rPr>
          <w:rFonts w:ascii="GHEA Grapalat" w:hAnsi="GHEA Grapalat"/>
          <w:sz w:val="22"/>
          <w:szCs w:val="22"/>
          <w:vertAlign w:val="superscript"/>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rsidR="00B80C21" w:rsidRPr="004F71AE" w:rsidRDefault="00B80C21" w:rsidP="00E55B81">
      <w:pPr>
        <w:jc w:val="both"/>
        <w:rPr>
          <w:rFonts w:ascii="GHEA Grapalat" w:hAnsi="GHEA Grapalat"/>
          <w:sz w:val="22"/>
          <w:szCs w:val="22"/>
          <w:vertAlign w:val="superscript"/>
          <w:lang w:val="af-ZA"/>
        </w:rPr>
      </w:pPr>
      <w:r w:rsidRPr="004F71AE">
        <w:rPr>
          <w:rFonts w:ascii="GHEA Grapalat" w:hAnsi="GHEA Grapalat"/>
          <w:b/>
          <w:sz w:val="22"/>
          <w:szCs w:val="22"/>
          <w:lang w:val="es-ES"/>
        </w:rPr>
        <w:t>ՀՀ</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Արագածոտնի</w:t>
      </w:r>
      <w:r w:rsidR="00E55B81" w:rsidRPr="004F71AE">
        <w:rPr>
          <w:rFonts w:ascii="GHEA Grapalat" w:hAnsi="GHEA Grapalat"/>
          <w:b/>
          <w:sz w:val="22"/>
          <w:szCs w:val="22"/>
          <w:lang w:val="af-ZA"/>
        </w:rPr>
        <w:t xml:space="preserve"> </w:t>
      </w:r>
      <w:r w:rsidRPr="004F71AE">
        <w:rPr>
          <w:rFonts w:ascii="GHEA Grapalat" w:hAnsi="GHEA Grapalat"/>
          <w:b/>
          <w:sz w:val="22"/>
          <w:szCs w:val="22"/>
          <w:lang w:val="es-ES"/>
        </w:rPr>
        <w:t>մարզի</w:t>
      </w:r>
      <w:r w:rsidR="00E55B81" w:rsidRPr="004F71AE">
        <w:rPr>
          <w:rFonts w:ascii="GHEA Grapalat" w:hAnsi="GHEA Grapalat"/>
          <w:b/>
          <w:sz w:val="22"/>
          <w:szCs w:val="22"/>
          <w:lang w:val="af-ZA"/>
        </w:rPr>
        <w:t xml:space="preserve"> </w:t>
      </w:r>
      <w:r w:rsidR="00601E29">
        <w:rPr>
          <w:rFonts w:ascii="GHEA Grapalat" w:hAnsi="GHEA Grapalat"/>
          <w:b/>
          <w:sz w:val="22"/>
          <w:szCs w:val="22"/>
          <w:lang w:val="af-ZA"/>
        </w:rPr>
        <w:t>Արտաշավանի Գ. Ասատրյանի անվան միջնակարգ դպրոց</w:t>
      </w:r>
      <w:r w:rsidR="009C05A3" w:rsidRPr="004F71AE">
        <w:rPr>
          <w:rFonts w:ascii="GHEA Grapalat" w:hAnsi="GHEA Grapalat"/>
          <w:b/>
          <w:sz w:val="22"/>
          <w:szCs w:val="22"/>
          <w:lang w:val="af-ZA"/>
        </w:rPr>
        <w:t xml:space="preserve"> ՊՈԱԿ</w:t>
      </w:r>
      <w:r w:rsidRPr="004F71AE">
        <w:rPr>
          <w:rFonts w:ascii="GHEA Grapalat" w:hAnsi="GHEA Grapalat"/>
          <w:b/>
          <w:sz w:val="22"/>
          <w:szCs w:val="22"/>
          <w:lang w:val="es-ES"/>
        </w:rPr>
        <w:t>ի</w:t>
      </w:r>
      <w:r w:rsidR="009F4727" w:rsidRPr="004F71AE">
        <w:rPr>
          <w:rFonts w:ascii="GHEA Grapalat" w:hAnsi="GHEA Grapalat"/>
          <w:b/>
          <w:sz w:val="22"/>
          <w:szCs w:val="22"/>
          <w:lang w:val="af-ZA"/>
        </w:rPr>
        <w:t xml:space="preserve"> </w:t>
      </w:r>
      <w:r w:rsidRPr="004F71AE">
        <w:rPr>
          <w:rFonts w:ascii="GHEA Grapalat" w:hAnsi="GHEA Grapalat" w:cs="Sylfaen"/>
          <w:sz w:val="20"/>
          <w:szCs w:val="20"/>
          <w:lang w:val="es-ES"/>
        </w:rPr>
        <w:t>կողմից</w:t>
      </w:r>
      <w:r w:rsidR="00752E4E" w:rsidRPr="004F71AE">
        <w:rPr>
          <w:rFonts w:ascii="GHEA Grapalat" w:hAnsi="GHEA Grapalat" w:cs="Sylfaen"/>
          <w:sz w:val="20"/>
          <w:szCs w:val="20"/>
          <w:lang w:val="af-ZA"/>
        </w:rPr>
        <w:t xml:space="preserve"> </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00752E4E" w:rsidRPr="004F71AE">
        <w:rPr>
          <w:rFonts w:ascii="GHEA Grapalat" w:hAnsi="GHEA Grapalat"/>
          <w:b/>
          <w:sz w:val="20"/>
          <w:szCs w:val="20"/>
          <w:lang w:val="af-ZA"/>
        </w:rPr>
        <w:t xml:space="preserve"> </w:t>
      </w:r>
      <w:r w:rsidRPr="004F71AE">
        <w:rPr>
          <w:rFonts w:ascii="GHEA Grapalat" w:hAnsi="GHEA Grapalat" w:cs="Sylfaen"/>
          <w:sz w:val="20"/>
          <w:szCs w:val="20"/>
          <w:lang w:val="es-ES"/>
        </w:rPr>
        <w:t>ծածկագրով</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հայտարարված</w:t>
      </w:r>
      <w:r w:rsidR="00752E4E" w:rsidRPr="004F71AE">
        <w:rPr>
          <w:rFonts w:ascii="GHEA Grapalat" w:hAnsi="GHEA Grapalat" w:cs="Sylfaen"/>
          <w:sz w:val="20"/>
          <w:szCs w:val="20"/>
          <w:lang w:val="af-ZA"/>
        </w:rPr>
        <w:t xml:space="preserve"> </w:t>
      </w:r>
      <w:r w:rsidR="00D440CF">
        <w:rPr>
          <w:rFonts w:ascii="GHEA Grapalat" w:hAnsi="GHEA Grapalat" w:cs="Sylfaen"/>
          <w:sz w:val="20"/>
          <w:szCs w:val="20"/>
          <w:lang w:val="es-ES"/>
        </w:rPr>
        <w:t>հրատապ մեկ անձ</w:t>
      </w:r>
      <w:r w:rsidR="00E55B81" w:rsidRPr="004F71AE">
        <w:rPr>
          <w:rFonts w:ascii="GHEA Grapalat" w:hAnsi="GHEA Grapalat" w:cs="Sylfaen"/>
          <w:sz w:val="20"/>
          <w:szCs w:val="20"/>
          <w:lang w:val="af-ZA"/>
        </w:rPr>
        <w:t xml:space="preserve"> </w:t>
      </w:r>
      <w:r w:rsidRPr="004F71AE">
        <w:rPr>
          <w:rFonts w:ascii="GHEA Grapalat" w:hAnsi="GHEA Grapalat"/>
          <w:u w:val="single"/>
          <w:lang w:val="af-ZA"/>
        </w:rPr>
        <w:tab/>
      </w:r>
      <w:r w:rsidRPr="004F71AE">
        <w:rPr>
          <w:rFonts w:ascii="GHEA Grapalat" w:hAnsi="GHEA Grapalat"/>
          <w:u w:val="single"/>
          <w:lang w:val="af-ZA"/>
        </w:rPr>
        <w:tab/>
      </w:r>
      <w:r w:rsidR="00E55B81" w:rsidRPr="004F71AE">
        <w:rPr>
          <w:rFonts w:ascii="GHEA Grapalat" w:hAnsi="GHEA Grapalat"/>
          <w:lang w:val="af-ZA"/>
        </w:rPr>
        <w:t xml:space="preserve"> </w:t>
      </w:r>
      <w:r w:rsidRPr="004F71AE">
        <w:rPr>
          <w:rFonts w:ascii="GHEA Grapalat" w:hAnsi="GHEA Grapalat" w:cs="Sylfaen"/>
          <w:sz w:val="20"/>
          <w:szCs w:val="20"/>
          <w:lang w:val="es-ES"/>
        </w:rPr>
        <w:t>չափաբաժնին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չափաբաժիններին</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հրավերի</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պահանջներին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համապատասխան</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ներկայացնում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w:t>
      </w:r>
      <w:r w:rsidRPr="004F71AE">
        <w:rPr>
          <w:rFonts w:ascii="GHEA Grapalat" w:hAnsi="GHEA Grapalat" w:cs="Sylfaen"/>
          <w:sz w:val="20"/>
          <w:szCs w:val="20"/>
          <w:lang w:val="af-ZA"/>
        </w:rPr>
        <w:t>:</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sz w:val="22"/>
          <w:szCs w:val="22"/>
          <w:u w:val="single"/>
          <w:lang w:val="af-ZA"/>
        </w:rPr>
        <w:tab/>
      </w:r>
      <w:r w:rsidRPr="004F71AE">
        <w:rPr>
          <w:rFonts w:ascii="GHEA Grapalat" w:hAnsi="GHEA Grapalat"/>
          <w:sz w:val="22"/>
          <w:szCs w:val="22"/>
          <w:u w:val="single"/>
          <w:lang w:val="af-ZA"/>
        </w:rPr>
        <w:tab/>
      </w:r>
      <w:r w:rsidRPr="004F71AE">
        <w:rPr>
          <w:rFonts w:ascii="GHEA Grapalat" w:hAnsi="GHEA Grapalat"/>
          <w:lang w:val="af-ZA"/>
        </w:rPr>
        <w:t>-</w:t>
      </w:r>
      <w:r w:rsidRPr="004F71AE">
        <w:rPr>
          <w:rFonts w:ascii="GHEA Grapalat" w:hAnsi="GHEA Grapalat" w:cs="Sylfaen"/>
          <w:sz w:val="20"/>
          <w:szCs w:val="20"/>
          <w:lang w:val="es-ES"/>
        </w:rPr>
        <w:t>ն</w:t>
      </w:r>
      <w:r w:rsidR="00E55B81"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հայտնում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և</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հավաստում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r w:rsidRPr="004F71AE">
        <w:rPr>
          <w:rFonts w:ascii="GHEA Grapalat" w:hAnsi="GHEA Grapalat" w:cs="Arial"/>
          <w:sz w:val="20"/>
          <w:szCs w:val="20"/>
          <w:lang w:val="af-ZA"/>
        </w:rPr>
        <w:t xml:space="preserve">, </w:t>
      </w:r>
      <w:r w:rsidRPr="004F71AE">
        <w:rPr>
          <w:rFonts w:ascii="GHEA Grapalat" w:hAnsi="GHEA Grapalat" w:cs="Sylfaen"/>
          <w:sz w:val="20"/>
          <w:szCs w:val="20"/>
          <w:lang w:val="es-ES"/>
        </w:rPr>
        <w:t>որ</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հանդիսանում</w:t>
      </w:r>
      <w:r w:rsidR="00752E4E" w:rsidRPr="004F71AE">
        <w:rPr>
          <w:rFonts w:ascii="GHEA Grapalat" w:hAnsi="GHEA Grapalat" w:cs="Sylfaen"/>
          <w:sz w:val="20"/>
          <w:szCs w:val="20"/>
          <w:lang w:val="af-ZA"/>
        </w:rPr>
        <w:t xml:space="preserve"> </w:t>
      </w:r>
      <w:r w:rsidRPr="004F71AE">
        <w:rPr>
          <w:rFonts w:ascii="GHEA Grapalat" w:hAnsi="GHEA Grapalat" w:cs="Sylfaen"/>
          <w:sz w:val="20"/>
          <w:szCs w:val="20"/>
          <w:lang w:val="es-ES"/>
        </w:rPr>
        <w:t>է</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af-ZA"/>
        </w:rPr>
        <w:t xml:space="preserve"> </w:t>
      </w:r>
      <w:r w:rsidRPr="004F71AE">
        <w:rPr>
          <w:rFonts w:ascii="GHEA Grapalat" w:hAnsi="GHEA Grapalat" w:cs="Sylfaen"/>
          <w:vertAlign w:val="superscript"/>
          <w:lang w:val="es-ES"/>
        </w:rPr>
        <w:t>անվանումը</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u w:val="single"/>
          <w:lang w:val="af-ZA"/>
        </w:rPr>
        <w:tab/>
      </w:r>
      <w:r w:rsidRPr="004F71AE">
        <w:rPr>
          <w:rFonts w:ascii="GHEA Grapalat" w:hAnsi="GHEA Grapalat" w:cs="Sylfaen"/>
          <w:sz w:val="20"/>
          <w:szCs w:val="20"/>
          <w:lang w:val="es-ES"/>
        </w:rPr>
        <w:t>ռեզիդենտ</w:t>
      </w:r>
      <w:r w:rsidRPr="004F71AE">
        <w:rPr>
          <w:rFonts w:ascii="GHEA Grapalat" w:hAnsi="GHEA Grapalat" w:cs="Sylfaen"/>
          <w:sz w:val="20"/>
          <w:szCs w:val="20"/>
          <w:lang w:val="af-ZA"/>
        </w:rPr>
        <w:t xml:space="preserve">:  </w:t>
      </w:r>
    </w:p>
    <w:p w:rsidR="00B80C21" w:rsidRPr="004F71AE" w:rsidRDefault="00B80C21" w:rsidP="00E55B81">
      <w:pPr>
        <w:jc w:val="both"/>
        <w:rPr>
          <w:rFonts w:ascii="GHEA Grapalat" w:hAnsi="GHEA Grapalat" w:cs="Arial"/>
          <w:vertAlign w:val="superscript"/>
          <w:lang w:val="af-ZA"/>
        </w:rPr>
      </w:pPr>
      <w:r w:rsidRPr="004F71AE">
        <w:rPr>
          <w:rFonts w:ascii="GHEA Grapalat" w:hAnsi="GHEA Grapalat" w:cs="Arial"/>
          <w:vertAlign w:val="superscript"/>
          <w:lang w:val="es-ES"/>
        </w:rPr>
        <w:t>երկրի</w:t>
      </w:r>
      <w:r w:rsidR="00E55B81"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անվանումը</w:t>
      </w:r>
    </w:p>
    <w:p w:rsidR="00B80C21" w:rsidRPr="004F71AE" w:rsidRDefault="008D7A99" w:rsidP="00E55B81">
      <w:pPr>
        <w:jc w:val="both"/>
        <w:rPr>
          <w:rFonts w:ascii="GHEA Grapalat" w:hAnsi="GHEA Grapalat" w:cs="Sylfaen"/>
          <w:sz w:val="20"/>
          <w:szCs w:val="20"/>
          <w:lang w:val="af-ZA"/>
        </w:rPr>
      </w:pPr>
      <w:r w:rsidRPr="004F71AE">
        <w:rPr>
          <w:rFonts w:ascii="GHEA Grapalat" w:hAnsi="GHEA Grapalat"/>
          <w:sz w:val="20"/>
          <w:szCs w:val="20"/>
          <w:lang w:val="af-ZA"/>
        </w:rPr>
        <w:t>___________________________</w:t>
      </w:r>
      <w:r w:rsidR="00B80C21" w:rsidRPr="004F71AE">
        <w:rPr>
          <w:rFonts w:ascii="GHEA Grapalat" w:hAnsi="GHEA Grapalat"/>
          <w:sz w:val="20"/>
          <w:szCs w:val="20"/>
          <w:lang w:val="af-ZA"/>
        </w:rPr>
        <w:t>-</w:t>
      </w:r>
      <w:r w:rsidR="00B80C21" w:rsidRPr="004F71AE">
        <w:rPr>
          <w:rFonts w:ascii="GHEA Grapalat" w:hAnsi="GHEA Grapalat" w:cs="Sylfaen"/>
          <w:sz w:val="20"/>
          <w:szCs w:val="20"/>
          <w:lang w:val="es-ES"/>
        </w:rPr>
        <w:t>ի՝</w:t>
      </w:r>
    </w:p>
    <w:p w:rsidR="00B80C21" w:rsidRPr="004F71AE" w:rsidRDefault="00B80C21" w:rsidP="00E55B81">
      <w:pPr>
        <w:jc w:val="both"/>
        <w:rPr>
          <w:rFonts w:ascii="GHEA Grapalat" w:hAnsi="GHEA Grapalat" w:cs="Sylfaen"/>
          <w:sz w:val="20"/>
          <w:szCs w:val="20"/>
          <w:lang w:val="af-ZA"/>
        </w:rPr>
      </w:pPr>
      <w:r w:rsidRPr="004F71AE">
        <w:rPr>
          <w:rFonts w:ascii="GHEA Grapalat" w:hAnsi="GHEA Grapalat" w:cs="Sylfaen"/>
          <w:vertAlign w:val="superscript"/>
          <w:lang w:val="es-ES"/>
        </w:rPr>
        <w:t>մասնակցի</w:t>
      </w:r>
      <w:r w:rsidR="00E55B81"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անվանումը</w:t>
      </w:r>
    </w:p>
    <w:p w:rsidR="00B80C21" w:rsidRPr="004F71AE" w:rsidRDefault="00B80C21" w:rsidP="00E55B81">
      <w:pPr>
        <w:numPr>
          <w:ilvl w:val="0"/>
          <w:numId w:val="18"/>
        </w:numPr>
        <w:rPr>
          <w:rFonts w:ascii="GHEA Grapalat" w:hAnsi="GHEA Grapalat" w:cs="Arial"/>
          <w:szCs w:val="22"/>
          <w:u w:val="single"/>
          <w:lang w:val="af-ZA"/>
        </w:rPr>
      </w:pPr>
      <w:r w:rsidRPr="004F71AE">
        <w:rPr>
          <w:rFonts w:ascii="GHEA Grapalat" w:hAnsi="GHEA Grapalat" w:cs="Arial"/>
          <w:b/>
          <w:sz w:val="20"/>
          <w:szCs w:val="20"/>
          <w:lang w:val="es-ES"/>
        </w:rPr>
        <w:t>հարկ</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վճարողի</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հաշվառման</w:t>
      </w:r>
      <w:r w:rsidRPr="004F71AE">
        <w:rPr>
          <w:rFonts w:ascii="GHEA Grapalat" w:hAnsi="GHEA Grapalat" w:cs="Arial"/>
          <w:b/>
          <w:sz w:val="20"/>
          <w:szCs w:val="20"/>
          <w:lang w:val="af-ZA"/>
        </w:rPr>
        <w:t xml:space="preserve"> </w:t>
      </w:r>
      <w:r w:rsidRPr="004F71AE">
        <w:rPr>
          <w:rFonts w:ascii="GHEA Grapalat" w:hAnsi="GHEA Grapalat" w:cs="Arial"/>
          <w:b/>
          <w:sz w:val="20"/>
          <w:szCs w:val="20"/>
          <w:lang w:val="es-ES"/>
        </w:rPr>
        <w:t>համարն</w:t>
      </w:r>
      <w:r w:rsidRPr="004F71AE">
        <w:rPr>
          <w:rFonts w:ascii="GHEA Grapalat" w:hAnsi="GHEA Grapalat" w:cs="Arial"/>
          <w:b/>
          <w:sz w:val="20"/>
          <w:szCs w:val="20"/>
          <w:lang w:val="af-ZA"/>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af-ZA"/>
        </w:rPr>
        <w:t>`</w:t>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r>
      <w:r w:rsidRPr="004F71AE">
        <w:rPr>
          <w:rFonts w:ascii="GHEA Grapalat" w:hAnsi="GHEA Grapalat" w:cs="Arial"/>
          <w:szCs w:val="22"/>
          <w:u w:val="single"/>
          <w:lang w:val="af-ZA"/>
        </w:rPr>
        <w:tab/>
        <w:t>.</w:t>
      </w:r>
    </w:p>
    <w:p w:rsidR="00B80C21" w:rsidRPr="004F71AE" w:rsidRDefault="00B80C21" w:rsidP="00E55B81">
      <w:pPr>
        <w:jc w:val="both"/>
        <w:rPr>
          <w:rFonts w:ascii="GHEA Grapalat" w:hAnsi="GHEA Grapalat" w:cs="Arial"/>
          <w:vertAlign w:val="superscript"/>
          <w:lang w:val="es-ES"/>
        </w:rPr>
      </w:pPr>
      <w:r w:rsidRPr="004F71AE">
        <w:rPr>
          <w:rFonts w:ascii="GHEA Grapalat" w:hAnsi="GHEA Grapalat" w:cs="Arial"/>
          <w:vertAlign w:val="superscript"/>
          <w:lang w:val="af-ZA"/>
        </w:rPr>
        <w:t xml:space="preserve"> </w:t>
      </w:r>
      <w:r w:rsidRPr="004F71AE">
        <w:rPr>
          <w:rFonts w:ascii="GHEA Grapalat" w:hAnsi="GHEA Grapalat" w:cs="Arial"/>
          <w:vertAlign w:val="superscript"/>
          <w:lang w:val="es-ES"/>
        </w:rPr>
        <w:t>հարկի վճարողի հաշվառման համարը</w:t>
      </w:r>
    </w:p>
    <w:p w:rsidR="00B80C21" w:rsidRPr="004F71AE" w:rsidRDefault="00B80C21" w:rsidP="00E55B81">
      <w:pPr>
        <w:numPr>
          <w:ilvl w:val="0"/>
          <w:numId w:val="18"/>
        </w:numPr>
        <w:jc w:val="both"/>
        <w:rPr>
          <w:rFonts w:ascii="GHEA Grapalat" w:hAnsi="GHEA Grapalat"/>
          <w:sz w:val="22"/>
          <w:szCs w:val="22"/>
          <w:u w:val="single"/>
          <w:lang w:val="es-ES"/>
        </w:rPr>
      </w:pPr>
      <w:r w:rsidRPr="004F71AE">
        <w:rPr>
          <w:rFonts w:ascii="GHEA Grapalat" w:hAnsi="GHEA Grapalat" w:cs="Sylfaen"/>
          <w:b/>
          <w:sz w:val="20"/>
          <w:szCs w:val="20"/>
          <w:lang w:val="es-ES"/>
        </w:rPr>
        <w:t>էլեկտրոնային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փոստի</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հասցեն</w:t>
      </w:r>
      <w:r w:rsidR="00E55B81" w:rsidRPr="004F71AE">
        <w:rPr>
          <w:rFonts w:ascii="GHEA Grapalat" w:hAnsi="GHEA Grapalat" w:cs="Sylfaen"/>
          <w:b/>
          <w:sz w:val="20"/>
          <w:szCs w:val="20"/>
          <w:lang w:val="es-ES"/>
        </w:rPr>
        <w:t xml:space="preserve"> </w:t>
      </w:r>
      <w:r w:rsidRPr="004F71AE">
        <w:rPr>
          <w:rFonts w:ascii="GHEA Grapalat" w:hAnsi="GHEA Grapalat" w:cs="Sylfaen"/>
          <w:b/>
          <w:sz w:val="20"/>
          <w:szCs w:val="20"/>
          <w:lang w:val="es-ES"/>
        </w:rPr>
        <w:t>է</w:t>
      </w:r>
      <w:r w:rsidRPr="004F71AE">
        <w:rPr>
          <w:rFonts w:ascii="GHEA Grapalat" w:hAnsi="GHEA Grapalat" w:cs="Arial"/>
          <w:b/>
          <w:sz w:val="20"/>
          <w:szCs w:val="20"/>
          <w:lang w:val="es-ES"/>
        </w:rPr>
        <w:t>`</w:t>
      </w:r>
      <w:r w:rsidR="00E55B81" w:rsidRPr="004F71AE">
        <w:rPr>
          <w:rFonts w:ascii="GHEA Grapalat" w:hAnsi="GHEA Grapalat" w:cs="Arial"/>
          <w:b/>
          <w:sz w:val="20"/>
          <w:szCs w:val="20"/>
          <w:lang w:val="es-ES"/>
        </w:rPr>
        <w:t xml:space="preserve"> </w:t>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r>
      <w:r w:rsidRPr="004F71AE">
        <w:rPr>
          <w:rFonts w:ascii="GHEA Grapalat" w:hAnsi="GHEA Grapalat"/>
          <w:u w:val="single"/>
          <w:lang w:val="es-ES"/>
        </w:rPr>
        <w:tab/>
        <w:t>.</w:t>
      </w:r>
    </w:p>
    <w:p w:rsidR="00B80C21" w:rsidRPr="004F71AE" w:rsidRDefault="00B80C21" w:rsidP="00E55B81">
      <w:pPr>
        <w:jc w:val="both"/>
        <w:rPr>
          <w:rFonts w:ascii="GHEA Grapalat" w:hAnsi="GHEA Grapalat"/>
          <w:sz w:val="10"/>
          <w:szCs w:val="10"/>
          <w:lang w:val="es-ES"/>
        </w:rPr>
      </w:pPr>
      <w:r w:rsidRPr="004F71AE">
        <w:rPr>
          <w:rFonts w:ascii="GHEA Grapalat" w:hAnsi="GHEA Grapalat" w:cs="Arial"/>
          <w:vertAlign w:val="superscript"/>
          <w:lang w:val="es-ES"/>
        </w:rPr>
        <w:t xml:space="preserve">                                                                                        էլեկտրոնային փոստի հասցեն</w:t>
      </w:r>
    </w:p>
    <w:p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գործունեության հասցեն է՝</w:t>
      </w:r>
      <w:r w:rsidRPr="004F71AE">
        <w:rPr>
          <w:rFonts w:ascii="GHEA Grapalat" w:hAnsi="GHEA Grapalat"/>
          <w:sz w:val="20"/>
          <w:szCs w:val="20"/>
          <w:lang w:val="hy-AM"/>
        </w:rPr>
        <w:t xml:space="preserve"> -------------------------------------------------</w:t>
      </w:r>
      <w:r w:rsidRPr="004F71AE">
        <w:rPr>
          <w:rFonts w:ascii="GHEA Grapalat" w:hAnsi="GHEA Grapalat"/>
          <w:sz w:val="20"/>
          <w:szCs w:val="20"/>
        </w:rPr>
        <w:t>.</w:t>
      </w:r>
    </w:p>
    <w:p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գործունեության հասցեն</w:t>
      </w:r>
    </w:p>
    <w:p w:rsidR="00B80C21" w:rsidRPr="004F71AE" w:rsidRDefault="00B80C21" w:rsidP="00E55B81">
      <w:pPr>
        <w:numPr>
          <w:ilvl w:val="0"/>
          <w:numId w:val="18"/>
        </w:numPr>
        <w:jc w:val="both"/>
        <w:rPr>
          <w:rFonts w:ascii="GHEA Grapalat" w:hAnsi="GHEA Grapalat" w:cs="Arial"/>
          <w:vertAlign w:val="superscript"/>
          <w:lang w:val="es-ES"/>
        </w:rPr>
      </w:pPr>
      <w:r w:rsidRPr="004F71AE">
        <w:rPr>
          <w:rFonts w:ascii="GHEA Grapalat" w:hAnsi="GHEA Grapalat"/>
          <w:b/>
          <w:sz w:val="20"/>
          <w:szCs w:val="20"/>
          <w:lang w:val="hy-AM"/>
        </w:rPr>
        <w:t>հեռախոսահամարն է՝</w:t>
      </w:r>
      <w:r w:rsidRPr="004F71AE">
        <w:rPr>
          <w:rFonts w:ascii="GHEA Grapalat" w:hAnsi="GHEA Grapalat"/>
          <w:sz w:val="20"/>
          <w:szCs w:val="20"/>
          <w:lang w:val="hy-AM"/>
        </w:rPr>
        <w:t xml:space="preserve"> -------------------------------------------------:</w:t>
      </w:r>
    </w:p>
    <w:p w:rsidR="00B80C21" w:rsidRPr="004F71AE" w:rsidRDefault="00B80C21" w:rsidP="00E55B81">
      <w:pPr>
        <w:jc w:val="both"/>
        <w:rPr>
          <w:rFonts w:ascii="GHEA Grapalat" w:hAnsi="GHEA Grapalat"/>
          <w:sz w:val="16"/>
          <w:szCs w:val="16"/>
          <w:lang w:val="hy-AM"/>
        </w:rPr>
      </w:pPr>
      <w:r w:rsidRPr="004F71AE">
        <w:rPr>
          <w:rFonts w:ascii="GHEA Grapalat" w:hAnsi="GHEA Grapalat"/>
          <w:sz w:val="16"/>
          <w:szCs w:val="16"/>
          <w:lang w:val="hy-AM"/>
        </w:rPr>
        <w:t xml:space="preserve">                                                                             հեռախոսի համարը</w:t>
      </w:r>
    </w:p>
    <w:p w:rsidR="00B80C21" w:rsidRPr="004F71AE" w:rsidRDefault="00B80C21" w:rsidP="00E55B81">
      <w:pPr>
        <w:ind w:firstLine="709"/>
        <w:jc w:val="both"/>
        <w:rPr>
          <w:rFonts w:ascii="GHEA Grapalat" w:hAnsi="GHEA Grapalat"/>
          <w:sz w:val="20"/>
          <w:lang w:val="hy-AM"/>
        </w:rPr>
      </w:pPr>
      <w:r w:rsidRPr="004F71AE">
        <w:rPr>
          <w:rFonts w:ascii="GHEA Grapalat" w:hAnsi="GHEA Grapalat" w:cs="Arial"/>
          <w:sz w:val="20"/>
          <w:szCs w:val="20"/>
          <w:lang w:val="hy-AM"/>
        </w:rPr>
        <w:t>Սույնով</w:t>
      </w:r>
      <w:r w:rsidR="00E55B81" w:rsidRPr="004F71AE">
        <w:rPr>
          <w:rFonts w:ascii="GHEA Grapalat" w:hAnsi="GHEA Grapalat" w:cs="Arial"/>
          <w:sz w:val="20"/>
          <w:szCs w:val="20"/>
          <w:lang w:val="hy-AM"/>
        </w:rPr>
        <w:t xml:space="preserve"> __________________________</w:t>
      </w:r>
      <w:r w:rsidRPr="004F71AE">
        <w:rPr>
          <w:rFonts w:ascii="GHEA Grapalat" w:hAnsi="GHEA Grapalat"/>
          <w:lang w:val="hy-AM"/>
        </w:rPr>
        <w:t>-</w:t>
      </w:r>
      <w:r w:rsidRPr="004F71AE">
        <w:rPr>
          <w:rFonts w:ascii="GHEA Grapalat" w:hAnsi="GHEA Grapalat" w:cs="Arial"/>
          <w:sz w:val="20"/>
          <w:szCs w:val="20"/>
          <w:lang w:val="hy-AM"/>
        </w:rPr>
        <w:t>ն հայտարարում և հավաստում է, որ՝</w:t>
      </w:r>
    </w:p>
    <w:p w:rsidR="00B80C21" w:rsidRPr="004F71AE" w:rsidRDefault="00E55B81" w:rsidP="00E55B81">
      <w:pPr>
        <w:jc w:val="both"/>
        <w:rPr>
          <w:rFonts w:ascii="GHEA Grapalat" w:hAnsi="GHEA Grapalat"/>
          <w:sz w:val="16"/>
          <w:vertAlign w:val="superscript"/>
          <w:lang w:val="hy-AM"/>
        </w:rPr>
      </w:pPr>
      <w:r w:rsidRPr="004F71AE">
        <w:rPr>
          <w:rFonts w:ascii="GHEA Grapalat" w:hAnsi="GHEA Grapalat"/>
          <w:sz w:val="20"/>
          <w:lang w:val="hy-AM"/>
        </w:rPr>
        <w:t xml:space="preserve">                                 </w:t>
      </w:r>
      <w:r w:rsidR="00B80C21" w:rsidRPr="004F71AE">
        <w:rPr>
          <w:rFonts w:ascii="GHEA Grapalat" w:hAnsi="GHEA Grapalat" w:cs="Sylfaen"/>
          <w:vertAlign w:val="superscript"/>
          <w:lang w:val="hy-AM"/>
        </w:rPr>
        <w:t>մասնակցի անվանում</w:t>
      </w:r>
    </w:p>
    <w:p w:rsidR="00B80C21" w:rsidRPr="004F71AE" w:rsidRDefault="00B80C21" w:rsidP="00E55B81">
      <w:pPr>
        <w:ind w:firstLine="708"/>
        <w:jc w:val="both"/>
        <w:rPr>
          <w:rFonts w:ascii="GHEA Grapalat" w:hAnsi="GHEA Grapalat" w:cs="Sylfaen"/>
          <w:sz w:val="20"/>
          <w:lang w:val="hy-AM"/>
        </w:rPr>
      </w:pPr>
      <w:r w:rsidRPr="004F71AE">
        <w:rPr>
          <w:rFonts w:ascii="GHEA Grapalat" w:hAnsi="GHEA Grapalat" w:cs="Arial"/>
          <w:sz w:val="20"/>
          <w:szCs w:val="20"/>
          <w:lang w:val="hy-AM"/>
        </w:rPr>
        <w:t xml:space="preserve">1) բավարարում է </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 xml:space="preserve"> հրավերով սահմանված մասնակցության իրավունքի պահանջներին  և </w:t>
      </w:r>
      <w:r w:rsidRPr="004F71A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p>
    <w:p w:rsidR="00B80C21" w:rsidRPr="004F71AE" w:rsidRDefault="00B80C21" w:rsidP="005B1A74">
      <w:pPr>
        <w:ind w:firstLine="708"/>
        <w:jc w:val="both"/>
        <w:rPr>
          <w:rFonts w:ascii="GHEA Grapalat" w:hAnsi="GHEA Grapalat" w:cs="Arial"/>
          <w:sz w:val="22"/>
          <w:szCs w:val="22"/>
          <w:lang w:val="hy-AM"/>
        </w:rPr>
      </w:pPr>
      <w:r w:rsidRPr="004F71AE">
        <w:rPr>
          <w:rFonts w:ascii="GHEA Grapalat" w:hAnsi="GHEA Grapalat" w:cs="Arial"/>
          <w:sz w:val="20"/>
          <w:szCs w:val="20"/>
          <w:lang w:val="hy-AM"/>
        </w:rPr>
        <w:t xml:space="preserve">2) </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ն մասնակցելու շրջանակում`</w:t>
      </w:r>
    </w:p>
    <w:p w:rsidR="00BA6017" w:rsidRPr="004F71AE" w:rsidRDefault="00BA6017" w:rsidP="00BA6017">
      <w:pPr>
        <w:numPr>
          <w:ilvl w:val="0"/>
          <w:numId w:val="18"/>
        </w:numPr>
        <w:ind w:left="0" w:firstLine="720"/>
        <w:jc w:val="both"/>
        <w:rPr>
          <w:rFonts w:ascii="GHEA Grapalat" w:hAnsi="GHEA Grapalat" w:cs="Arial"/>
          <w:sz w:val="20"/>
          <w:szCs w:val="20"/>
          <w:lang w:val="es-ES"/>
        </w:rPr>
      </w:pPr>
      <w:r w:rsidRPr="004F71AE">
        <w:rPr>
          <w:rFonts w:ascii="GHEA Grapalat" w:hAnsi="GHEA Grapalat" w:cs="Arial"/>
          <w:sz w:val="20"/>
          <w:szCs w:val="20"/>
          <w:lang w:val="es-ES"/>
        </w:rPr>
        <w:t xml:space="preserve">թույլ չի տվել և (կամ) թույլ չի տալու </w:t>
      </w:r>
      <w:r w:rsidRPr="004F71AE">
        <w:rPr>
          <w:rFonts w:ascii="GHEA Grapalat" w:hAnsi="GHEA Grapalat" w:cs="Arial"/>
          <w:sz w:val="20"/>
          <w:szCs w:val="20"/>
          <w:lang w:val="hy-AM"/>
        </w:rPr>
        <w:t xml:space="preserve">անբարեխիղճ մրցակցություն, </w:t>
      </w:r>
      <w:r w:rsidRPr="004F71AE">
        <w:rPr>
          <w:rFonts w:ascii="GHEA Grapalat" w:hAnsi="GHEA Grapalat" w:cs="Arial"/>
          <w:sz w:val="20"/>
          <w:szCs w:val="20"/>
          <w:lang w:val="es-ES"/>
        </w:rPr>
        <w:t>գերիշխող դիրքի չարաշահում և հակամրցակցային համաձայնություն,</w:t>
      </w:r>
    </w:p>
    <w:p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es-ES"/>
        </w:rPr>
        <w:t>բացակայում է հրավերով սահմանված`</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-ին</w:t>
      </w:r>
      <w:r w:rsidRPr="004F71AE">
        <w:rPr>
          <w:rFonts w:ascii="GHEA Grapalat" w:hAnsi="GHEA Grapalat"/>
          <w:sz w:val="22"/>
          <w:szCs w:val="22"/>
          <w:lang w:val="es-ES"/>
        </w:rPr>
        <w:t xml:space="preserve"> </w:t>
      </w:r>
    </w:p>
    <w:p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փոխկապակցված անձանց և (կամ)</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w:t>
      </w:r>
      <w:r w:rsidRPr="004F71AE">
        <w:rPr>
          <w:rFonts w:ascii="GHEA Grapalat" w:hAnsi="GHEA Grapalat"/>
          <w:sz w:val="22"/>
          <w:szCs w:val="22"/>
          <w:u w:val="single"/>
          <w:lang w:val="es-ES"/>
        </w:rPr>
        <w:t xml:space="preserve">  </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rsidR="00BA6017" w:rsidRPr="004F71AE" w:rsidRDefault="00BA6017" w:rsidP="00BA6017">
      <w:pPr>
        <w:jc w:val="both"/>
        <w:rPr>
          <w:rFonts w:ascii="GHEA Grapalat" w:hAnsi="GHEA Grapalat"/>
          <w:sz w:val="22"/>
          <w:szCs w:val="22"/>
          <w:u w:val="single"/>
          <w:lang w:val="es-ES"/>
        </w:rPr>
      </w:pPr>
      <w:r w:rsidRPr="004F71AE">
        <w:rPr>
          <w:rFonts w:ascii="GHEA Grapalat" w:hAnsi="GHEA Grapalat" w:cs="Arial"/>
          <w:sz w:val="20"/>
          <w:szCs w:val="20"/>
          <w:lang w:val="es-ES"/>
        </w:rPr>
        <w:t>կողմից հիմնադրված կամ ավելի քան հիսուն տոկոս</w:t>
      </w:r>
      <w:r w:rsidRPr="004F71AE">
        <w:rPr>
          <w:rFonts w:ascii="GHEA Grapalat" w:hAnsi="GHEA Grapalat"/>
          <w:sz w:val="22"/>
          <w:szCs w:val="22"/>
          <w:lang w:val="es-ES"/>
        </w:rPr>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t xml:space="preserve">                   </w:t>
      </w:r>
      <w:r w:rsidRPr="004F71AE">
        <w:rPr>
          <w:rFonts w:ascii="GHEA Grapalat" w:hAnsi="GHEA Grapalat" w:cs="Arial"/>
          <w:sz w:val="20"/>
          <w:szCs w:val="20"/>
          <w:lang w:val="es-ES"/>
        </w:rPr>
        <w:t>-ին</w:t>
      </w:r>
    </w:p>
    <w:p w:rsidR="00BA6017" w:rsidRPr="004F71AE" w:rsidRDefault="00BA6017" w:rsidP="00BA6017">
      <w:pPr>
        <w:jc w:val="both"/>
        <w:rPr>
          <w:rFonts w:ascii="GHEA Grapalat" w:hAnsi="GHEA Grapalat"/>
          <w:sz w:val="22"/>
          <w:szCs w:val="22"/>
          <w:lang w:val="es-ES"/>
        </w:rPr>
      </w:pPr>
      <w:r w:rsidRPr="004F71AE">
        <w:rPr>
          <w:rFonts w:ascii="GHEA Grapalat" w:hAnsi="GHEA Grapalat" w:cs="Sylfaen"/>
          <w:vertAlign w:val="superscript"/>
          <w:lang w:val="es-ES"/>
        </w:rPr>
        <w:t xml:space="preserve">                                                                     </w:t>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es-ES"/>
        </w:rPr>
        <w:tab/>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p>
    <w:p w:rsidR="00BA6017" w:rsidRPr="004F71AE" w:rsidRDefault="00BA6017" w:rsidP="00BA6017">
      <w:pPr>
        <w:jc w:val="both"/>
        <w:rPr>
          <w:rFonts w:ascii="GHEA Grapalat" w:hAnsi="GHEA Grapalat" w:cs="Arial"/>
          <w:sz w:val="20"/>
          <w:szCs w:val="20"/>
          <w:lang w:val="es-ES"/>
        </w:rPr>
      </w:pPr>
      <w:r w:rsidRPr="004F71A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BA6017" w:rsidRPr="004F71AE" w:rsidRDefault="00BA6017" w:rsidP="00BA6017">
      <w:pPr>
        <w:jc w:val="both"/>
        <w:rPr>
          <w:rFonts w:ascii="GHEA Grapalat" w:hAnsi="GHEA Grapalat" w:cs="Arial"/>
          <w:sz w:val="20"/>
          <w:szCs w:val="20"/>
          <w:lang w:val="es-ES"/>
        </w:rPr>
      </w:pPr>
    </w:p>
    <w:p w:rsidR="00BA6017" w:rsidRPr="004F71AE" w:rsidRDefault="00BA6017" w:rsidP="00BA6017">
      <w:pPr>
        <w:numPr>
          <w:ilvl w:val="0"/>
          <w:numId w:val="18"/>
        </w:numPr>
        <w:ind w:left="0" w:firstLine="720"/>
        <w:jc w:val="both"/>
        <w:rPr>
          <w:rFonts w:ascii="GHEA Grapalat" w:hAnsi="GHEA Grapalat"/>
          <w:sz w:val="22"/>
          <w:szCs w:val="22"/>
          <w:lang w:val="es-ES"/>
        </w:rPr>
      </w:pPr>
      <w:r w:rsidRPr="004F71AE">
        <w:rPr>
          <w:rFonts w:ascii="GHEA Grapalat" w:hAnsi="GHEA Grapalat" w:cs="Arial"/>
          <w:sz w:val="20"/>
          <w:szCs w:val="20"/>
          <w:lang w:val="hy-AM"/>
        </w:rPr>
        <w:t>Ս</w:t>
      </w:r>
      <w:r w:rsidRPr="004F71AE">
        <w:rPr>
          <w:rFonts w:ascii="GHEA Grapalat" w:hAnsi="GHEA Grapalat" w:cs="Arial"/>
          <w:sz w:val="20"/>
          <w:szCs w:val="20"/>
          <w:lang w:val="es-ES"/>
        </w:rPr>
        <w:t xml:space="preserve">տորև ներկայացնում </w:t>
      </w:r>
      <w:r w:rsidRPr="004F71AE">
        <w:rPr>
          <w:rFonts w:ascii="GHEA Grapalat" w:hAnsi="GHEA Grapalat" w:cs="Arial"/>
          <w:sz w:val="20"/>
          <w:szCs w:val="20"/>
          <w:lang w:val="hy-AM"/>
        </w:rPr>
        <w:t xml:space="preserve">է </w:t>
      </w:r>
      <w:r w:rsidRPr="004F71AE">
        <w:rPr>
          <w:rFonts w:ascii="GHEA Grapalat" w:hAnsi="GHEA Grapalat"/>
          <w:sz w:val="22"/>
          <w:szCs w:val="22"/>
          <w:u w:val="single"/>
          <w:lang w:val="es-ES"/>
        </w:rPr>
        <w:tab/>
        <w:t xml:space="preserve">                   </w:t>
      </w:r>
      <w:r w:rsidRPr="004F71AE">
        <w:rPr>
          <w:rFonts w:ascii="GHEA Grapalat" w:hAnsi="GHEA Grapalat"/>
          <w:sz w:val="22"/>
          <w:szCs w:val="22"/>
          <w:u w:val="single"/>
          <w:lang w:val="es-ES"/>
        </w:rPr>
        <w:tab/>
      </w:r>
      <w:r w:rsidRPr="004F71AE">
        <w:rPr>
          <w:rFonts w:ascii="GHEA Grapalat" w:hAnsi="GHEA Grapalat"/>
          <w:sz w:val="22"/>
          <w:szCs w:val="22"/>
          <w:u w:val="single"/>
          <w:lang w:val="es-ES"/>
        </w:rPr>
        <w:tab/>
      </w:r>
      <w:r w:rsidRPr="004F71AE">
        <w:rPr>
          <w:rFonts w:ascii="GHEA Grapalat" w:hAnsi="GHEA Grapalat" w:cs="Arial"/>
          <w:sz w:val="20"/>
          <w:szCs w:val="20"/>
          <w:lang w:val="es-ES"/>
        </w:rPr>
        <w:t>-ի իրական շահառուների վերաբերյալ</w:t>
      </w:r>
    </w:p>
    <w:p w:rsidR="00BA6017" w:rsidRPr="004F71AE" w:rsidRDefault="00BA6017" w:rsidP="00BA6017">
      <w:pPr>
        <w:jc w:val="both"/>
        <w:rPr>
          <w:rFonts w:ascii="GHEA Grapalat" w:hAnsi="GHEA Grapalat" w:cs="Arial"/>
          <w:vertAlign w:val="superscript"/>
          <w:lang w:val="hy-AM"/>
        </w:rPr>
      </w:pPr>
      <w:r w:rsidRPr="004F71AE">
        <w:rPr>
          <w:rFonts w:ascii="GHEA Grapalat" w:hAnsi="GHEA Grapalat"/>
          <w:vertAlign w:val="superscript"/>
          <w:lang w:val="es-ES"/>
        </w:rPr>
        <w:t xml:space="preserve"> </w:t>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r>
      <w:r w:rsidRPr="004F71AE">
        <w:rPr>
          <w:rFonts w:ascii="GHEA Grapalat" w:hAnsi="GHEA Grapalat"/>
          <w:vertAlign w:val="superscript"/>
          <w:lang w:val="es-ES"/>
        </w:rPr>
        <w:tab/>
        <w:t xml:space="preserve"> </w:t>
      </w:r>
      <w:r w:rsidRPr="004F71AE">
        <w:rPr>
          <w:rFonts w:ascii="GHEA Grapalat" w:hAnsi="GHEA Grapalat"/>
          <w:vertAlign w:val="superscript"/>
          <w:lang w:val="hy-AM"/>
        </w:rPr>
        <w:t xml:space="preserve">     </w:t>
      </w:r>
      <w:r w:rsidRPr="004F71AE">
        <w:rPr>
          <w:rFonts w:ascii="GHEA Grapalat" w:hAnsi="GHEA Grapalat"/>
          <w:vertAlign w:val="superscript"/>
          <w:lang w:val="es-ES"/>
        </w:rPr>
        <w:t xml:space="preserve">      </w:t>
      </w:r>
      <w:r w:rsidRPr="004F71AE">
        <w:rPr>
          <w:rFonts w:ascii="GHEA Grapalat" w:hAnsi="GHEA Grapalat" w:cs="Sylfaen"/>
          <w:vertAlign w:val="superscript"/>
          <w:lang w:val="hy-AM"/>
        </w:rPr>
        <w:t>մասնակցի</w:t>
      </w:r>
      <w:r w:rsidRPr="004F71AE">
        <w:rPr>
          <w:rFonts w:ascii="GHEA Grapalat" w:hAnsi="GHEA Grapalat" w:cs="Arial"/>
          <w:vertAlign w:val="superscript"/>
          <w:lang w:val="hy-AM"/>
        </w:rPr>
        <w:t xml:space="preserve"> </w:t>
      </w:r>
      <w:r w:rsidRPr="004F71AE">
        <w:rPr>
          <w:rFonts w:ascii="GHEA Grapalat" w:hAnsi="GHEA Grapalat" w:cs="Sylfaen"/>
          <w:vertAlign w:val="superscript"/>
          <w:lang w:val="hy-AM"/>
        </w:rPr>
        <w:t>անվանումը</w:t>
      </w:r>
      <w:r w:rsidRPr="004F71AE">
        <w:rPr>
          <w:rFonts w:ascii="GHEA Grapalat" w:hAnsi="GHEA Grapalat" w:cs="Arial"/>
          <w:vertAlign w:val="superscript"/>
          <w:lang w:val="hy-AM"/>
        </w:rPr>
        <w:t xml:space="preserve"> </w:t>
      </w:r>
    </w:p>
    <w:p w:rsidR="00BA6017" w:rsidRPr="004F71AE" w:rsidRDefault="00BA6017" w:rsidP="00BA6017">
      <w:pPr>
        <w:jc w:val="both"/>
        <w:rPr>
          <w:rFonts w:ascii="GHEA Grapalat" w:hAnsi="GHEA Grapalat" w:cs="Arial"/>
          <w:sz w:val="18"/>
          <w:szCs w:val="18"/>
          <w:vertAlign w:val="superscript"/>
          <w:lang w:val="es-ES"/>
        </w:rPr>
      </w:pPr>
      <w:r w:rsidRPr="004F71AE">
        <w:rPr>
          <w:rFonts w:ascii="GHEA Grapalat" w:hAnsi="GHEA Grapalat" w:cs="Arial"/>
          <w:sz w:val="20"/>
          <w:szCs w:val="20"/>
          <w:lang w:val="es-ES"/>
        </w:rPr>
        <w:t>տեղեկություններ պարունակող կայքէջի հղումը՝ ----</w:t>
      </w:r>
      <w:r w:rsidRPr="004F71AE">
        <w:rPr>
          <w:rFonts w:ascii="GHEA Grapalat" w:hAnsi="GHEA Grapalat" w:cs="Arial"/>
          <w:sz w:val="20"/>
          <w:szCs w:val="20"/>
          <w:lang w:val="hy-AM"/>
        </w:rPr>
        <w:t>-------------------</w:t>
      </w:r>
      <w:r w:rsidRPr="004F71AE">
        <w:rPr>
          <w:rFonts w:ascii="GHEA Grapalat" w:hAnsi="GHEA Grapalat" w:cs="Arial"/>
          <w:sz w:val="20"/>
          <w:szCs w:val="20"/>
          <w:lang w:val="es-ES"/>
        </w:rPr>
        <w:t>-----------------------------</w:t>
      </w:r>
      <w:r w:rsidRPr="004F71AE">
        <w:rPr>
          <w:rFonts w:cs="Arial"/>
          <w:sz w:val="18"/>
          <w:szCs w:val="18"/>
          <w:lang w:val="hy-AM"/>
        </w:rPr>
        <w:t>**</w:t>
      </w:r>
      <w:r w:rsidRPr="004F71AE">
        <w:rPr>
          <w:rFonts w:ascii="GHEA Grapalat" w:hAnsi="GHEA Grapalat" w:cs="Arial"/>
          <w:sz w:val="18"/>
          <w:szCs w:val="18"/>
          <w:vertAlign w:val="superscript"/>
          <w:lang w:val="es-ES"/>
        </w:rPr>
        <w:t xml:space="preserve"> </w:t>
      </w:r>
    </w:p>
    <w:p w:rsidR="00BA6017" w:rsidRPr="004F71AE" w:rsidRDefault="00BA6017" w:rsidP="00BA6017">
      <w:pPr>
        <w:jc w:val="right"/>
        <w:rPr>
          <w:rFonts w:ascii="GHEA Grapalat" w:hAnsi="GHEA Grapalat"/>
          <w:sz w:val="10"/>
          <w:szCs w:val="10"/>
          <w:lang w:val="es-ES"/>
        </w:rPr>
      </w:pPr>
    </w:p>
    <w:p w:rsidR="00BA6017" w:rsidRPr="004F71AE" w:rsidRDefault="00BA6017" w:rsidP="00BA6017">
      <w:pPr>
        <w:ind w:firstLine="708"/>
        <w:jc w:val="both"/>
        <w:rPr>
          <w:rFonts w:ascii="GHEA Grapalat" w:hAnsi="GHEA Grapalat"/>
          <w:sz w:val="20"/>
          <w:lang w:val="hy-AM"/>
        </w:rPr>
      </w:pPr>
      <w:r w:rsidRPr="004F71AE">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w:t>
      </w:r>
      <w:r w:rsidRPr="004F71AE">
        <w:rPr>
          <w:rFonts w:ascii="GHEA Grapalat" w:hAnsi="GHEA Grapalat"/>
          <w:sz w:val="20"/>
          <w:lang w:val="hy-AM"/>
        </w:rPr>
        <w:t>մակնիշները</w:t>
      </w:r>
      <w:r w:rsidRPr="004F71AE">
        <w:rPr>
          <w:rFonts w:ascii="GHEA Grapalat" w:hAnsi="GHEA Grapalat"/>
          <w:sz w:val="20"/>
          <w:lang w:val="es-ES"/>
        </w:rPr>
        <w:t>, արտադրողները և երաշխիքային ժամկետները:***</w:t>
      </w:r>
    </w:p>
    <w:p w:rsidR="00BA6017" w:rsidRPr="004F71AE" w:rsidRDefault="00BA6017" w:rsidP="00BA6017">
      <w:pPr>
        <w:jc w:val="both"/>
        <w:rPr>
          <w:rFonts w:ascii="GHEA Grapalat" w:hAnsi="GHEA Grapalat" w:cs="Arial"/>
          <w:sz w:val="20"/>
          <w:vertAlign w:val="superscript"/>
          <w:lang w:val="es-ES"/>
        </w:rPr>
      </w:pPr>
      <w:r w:rsidRPr="004F71AE">
        <w:rPr>
          <w:rFonts w:ascii="GHEA Grapalat" w:hAnsi="GHEA Grapalat"/>
          <w:sz w:val="20"/>
          <w:lang w:val="es-ES"/>
        </w:rPr>
        <w:t xml:space="preserve">   </w:t>
      </w:r>
      <w:r w:rsidRPr="004F71AE">
        <w:rPr>
          <w:rFonts w:ascii="GHEA Grapalat" w:hAnsi="GHEA Grapalat"/>
          <w:sz w:val="20"/>
          <w:lang w:val="hy-AM"/>
        </w:rPr>
        <w:t xml:space="preserve">___________________________________________________ </w:t>
      </w:r>
      <w:r w:rsidRPr="004F71AE">
        <w:rPr>
          <w:rFonts w:ascii="GHEA Grapalat" w:hAnsi="GHEA Grapalat"/>
          <w:sz w:val="20"/>
          <w:lang w:val="hy-AM"/>
        </w:rPr>
        <w:tab/>
        <w:t xml:space="preserve">                _____________</w:t>
      </w:r>
      <w:r w:rsidRPr="004F71AE">
        <w:rPr>
          <w:rFonts w:ascii="GHEA Grapalat" w:hAnsi="GHEA Grapalat"/>
          <w:sz w:val="20"/>
          <w:u w:val="single"/>
          <w:lang w:val="es-ES"/>
        </w:rPr>
        <w:tab/>
      </w:r>
      <w:r w:rsidRPr="004F71AE">
        <w:rPr>
          <w:rFonts w:ascii="GHEA Grapalat" w:hAnsi="GHEA Grapalat"/>
          <w:sz w:val="20"/>
          <w:u w:val="single"/>
          <w:lang w:val="es-ES"/>
        </w:rPr>
        <w:tab/>
      </w:r>
      <w:r w:rsidRPr="004F71AE">
        <w:rPr>
          <w:rFonts w:ascii="GHEA Grapalat" w:hAnsi="GHEA Grapalat"/>
          <w:sz w:val="20"/>
          <w:lang w:val="es-ES"/>
        </w:rPr>
        <w:tab/>
      </w:r>
      <w:r w:rsidRPr="004F71AE">
        <w:rPr>
          <w:rFonts w:ascii="GHEA Grapalat" w:hAnsi="GHEA Grapalat"/>
          <w:sz w:val="20"/>
          <w:lang w:val="es-ES"/>
        </w:rPr>
        <w:tab/>
      </w:r>
      <w:r w:rsidRPr="004F71AE">
        <w:rPr>
          <w:rFonts w:ascii="GHEA Grapalat" w:hAnsi="GHEA Grapalat"/>
          <w:sz w:val="20"/>
          <w:lang w:val="hy-AM"/>
        </w:rPr>
        <w:t xml:space="preserve"> </w:t>
      </w:r>
      <w:r w:rsidRPr="004F71AE">
        <w:rPr>
          <w:rFonts w:ascii="GHEA Grapalat" w:hAnsi="GHEA Grapalat" w:cs="Sylfaen"/>
          <w:sz w:val="20"/>
          <w:vertAlign w:val="superscript"/>
          <w:lang w:val="hy-AM"/>
        </w:rPr>
        <w:t>Մասնակցի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անվանումը</w:t>
      </w:r>
      <w:r w:rsidRPr="004F71AE">
        <w:rPr>
          <w:rFonts w:ascii="GHEA Grapalat" w:hAnsi="GHEA Grapalat" w:cs="Arial"/>
          <w:sz w:val="20"/>
          <w:vertAlign w:val="superscript"/>
          <w:lang w:val="hy-AM"/>
        </w:rPr>
        <w:t xml:space="preserve"> </w:t>
      </w:r>
      <w:r w:rsidRPr="004F71AE">
        <w:rPr>
          <w:rFonts w:ascii="GHEA Grapalat" w:hAnsi="GHEA Grapalat"/>
          <w:sz w:val="20"/>
          <w:vertAlign w:val="superscript"/>
          <w:lang w:val="hy-AM"/>
        </w:rPr>
        <w:t xml:space="preserve"> (</w:t>
      </w:r>
      <w:r w:rsidRPr="004F71AE">
        <w:rPr>
          <w:rFonts w:ascii="GHEA Grapalat" w:hAnsi="GHEA Grapalat" w:cs="Sylfaen"/>
          <w:sz w:val="20"/>
          <w:vertAlign w:val="superscript"/>
          <w:lang w:val="hy-AM"/>
        </w:rPr>
        <w:t>ղեկավարի</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պաշտոնը</w:t>
      </w:r>
      <w:r w:rsidRPr="004F71AE">
        <w:rPr>
          <w:rFonts w:ascii="GHEA Grapalat" w:hAnsi="GHEA Grapalat" w:cs="Arial"/>
          <w:sz w:val="20"/>
          <w:vertAlign w:val="superscript"/>
          <w:lang w:val="hy-AM"/>
        </w:rPr>
        <w:t>, ա</w:t>
      </w:r>
      <w:r w:rsidRPr="004F71AE">
        <w:rPr>
          <w:rFonts w:ascii="GHEA Grapalat" w:hAnsi="GHEA Grapalat" w:cs="Sylfaen"/>
          <w:sz w:val="20"/>
          <w:vertAlign w:val="superscript"/>
          <w:lang w:val="hy-AM"/>
        </w:rPr>
        <w:t>նուն</w:t>
      </w:r>
      <w:r w:rsidRPr="004F71AE">
        <w:rPr>
          <w:rFonts w:ascii="GHEA Grapalat" w:hAnsi="GHEA Grapalat" w:cs="Arial"/>
          <w:sz w:val="20"/>
          <w:vertAlign w:val="superscript"/>
          <w:lang w:val="hy-AM"/>
        </w:rPr>
        <w:t xml:space="preserve"> </w:t>
      </w:r>
      <w:r w:rsidRPr="004F71AE">
        <w:rPr>
          <w:rFonts w:ascii="GHEA Grapalat" w:hAnsi="GHEA Grapalat" w:cs="Sylfaen"/>
          <w:sz w:val="20"/>
          <w:vertAlign w:val="superscript"/>
          <w:lang w:val="hy-AM"/>
        </w:rPr>
        <w:t>ազգանունը</w:t>
      </w:r>
      <w:r w:rsidRPr="004F71AE">
        <w:rPr>
          <w:rFonts w:ascii="GHEA Grapalat" w:hAnsi="GHEA Grapalat" w:cs="Arial"/>
          <w:sz w:val="20"/>
          <w:vertAlign w:val="superscript"/>
          <w:lang w:val="hy-AM"/>
        </w:rPr>
        <w:t xml:space="preserve">)                                             </w:t>
      </w:r>
      <w:r w:rsidRPr="004F71AE">
        <w:rPr>
          <w:rFonts w:ascii="GHEA Grapalat" w:hAnsi="GHEA Grapalat" w:cs="Arial"/>
          <w:sz w:val="20"/>
          <w:vertAlign w:val="superscript"/>
          <w:lang w:val="es-ES"/>
        </w:rPr>
        <w:t xml:space="preserve">               </w:t>
      </w:r>
      <w:r w:rsidRPr="004F71AE">
        <w:rPr>
          <w:rFonts w:ascii="GHEA Grapalat" w:hAnsi="GHEA Grapalat" w:cs="Sylfaen"/>
          <w:sz w:val="20"/>
          <w:vertAlign w:val="superscript"/>
          <w:lang w:val="hy-AM"/>
        </w:rPr>
        <w:t>ստորագրությունը</w:t>
      </w:r>
      <w:r w:rsidRPr="004F71AE">
        <w:rPr>
          <w:rFonts w:ascii="GHEA Grapalat" w:hAnsi="GHEA Grapalat" w:cs="Arial"/>
          <w:sz w:val="20"/>
          <w:vertAlign w:val="superscript"/>
          <w:lang w:val="hy-AM"/>
        </w:rPr>
        <w:t>)</w:t>
      </w:r>
    </w:p>
    <w:p w:rsidR="00BA6017" w:rsidRPr="004F71AE" w:rsidRDefault="00BA6017" w:rsidP="00BA6017">
      <w:pPr>
        <w:jc w:val="both"/>
        <w:rPr>
          <w:rFonts w:ascii="GHEA Grapalat" w:hAnsi="GHEA Grapalat" w:cs="Arial"/>
          <w:sz w:val="20"/>
          <w:vertAlign w:val="superscript"/>
          <w:lang w:val="es-ES"/>
        </w:rPr>
      </w:pPr>
    </w:p>
    <w:p w:rsidR="00BA6017" w:rsidRPr="004F71AE" w:rsidRDefault="00BA6017" w:rsidP="00BA6017">
      <w:pPr>
        <w:jc w:val="both"/>
        <w:rPr>
          <w:rFonts w:ascii="GHEA Grapalat" w:hAnsi="GHEA Grapalat"/>
          <w:sz w:val="20"/>
          <w:lang w:val="hy-AM"/>
        </w:rPr>
      </w:pPr>
      <w:r w:rsidRPr="004F71AE">
        <w:rPr>
          <w:rFonts w:ascii="GHEA Grapalat" w:hAnsi="GHEA Grapalat"/>
          <w:sz w:val="20"/>
          <w:lang w:val="hy-AM"/>
        </w:rPr>
        <w:t xml:space="preserve">    </w:t>
      </w:r>
    </w:p>
    <w:p w:rsidR="00BA6017" w:rsidRPr="004F71AE" w:rsidRDefault="00BA6017" w:rsidP="00BA6017">
      <w:pPr>
        <w:jc w:val="right"/>
        <w:rPr>
          <w:rFonts w:ascii="GHEA Grapalat" w:hAnsi="GHEA Grapalat" w:cs="Arial"/>
          <w:sz w:val="20"/>
          <w:lang w:val="hy-AM"/>
        </w:rPr>
      </w:pPr>
      <w:r w:rsidRPr="004F71AE">
        <w:rPr>
          <w:rFonts w:ascii="GHEA Grapalat" w:hAnsi="GHEA Grapalat" w:cs="Sylfaen"/>
          <w:sz w:val="20"/>
          <w:lang w:val="hy-AM"/>
        </w:rPr>
        <w:t>Կ</w:t>
      </w:r>
      <w:r w:rsidRPr="004F71AE">
        <w:rPr>
          <w:rFonts w:ascii="GHEA Grapalat" w:hAnsi="GHEA Grapalat" w:cs="Arial"/>
          <w:sz w:val="20"/>
          <w:lang w:val="hy-AM"/>
        </w:rPr>
        <w:t xml:space="preserve">. </w:t>
      </w:r>
      <w:r w:rsidRPr="004F71AE">
        <w:rPr>
          <w:rFonts w:ascii="GHEA Grapalat" w:hAnsi="GHEA Grapalat" w:cs="Sylfaen"/>
          <w:sz w:val="20"/>
          <w:lang w:val="hy-AM"/>
        </w:rPr>
        <w:t>Տ</w:t>
      </w:r>
      <w:r w:rsidRPr="004F71AE">
        <w:rPr>
          <w:rFonts w:ascii="GHEA Grapalat" w:hAnsi="GHEA Grapalat" w:cs="Arial"/>
          <w:sz w:val="20"/>
          <w:lang w:val="hy-AM"/>
        </w:rPr>
        <w:t>.</w:t>
      </w:r>
      <w:r w:rsidRPr="004F71AE">
        <w:rPr>
          <w:rFonts w:ascii="GHEA Grapalat" w:hAnsi="GHEA Grapalat" w:cs="Arial"/>
          <w:sz w:val="20"/>
          <w:lang w:val="hy-AM"/>
        </w:rPr>
        <w:tab/>
      </w:r>
      <w:r w:rsidRPr="004F71AE">
        <w:rPr>
          <w:rFonts w:ascii="GHEA Grapalat" w:hAnsi="GHEA Grapalat" w:cs="Arial"/>
          <w:sz w:val="20"/>
          <w:lang w:val="hy-AM"/>
        </w:rPr>
        <w:tab/>
        <w:t xml:space="preserve"> </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4F71AE">
        <w:rPr>
          <w:rFonts w:ascii="Calibri" w:hAnsi="Calibri" w:cs="Calibri"/>
          <w:sz w:val="16"/>
          <w:szCs w:val="16"/>
          <w:lang w:val="hy-AM"/>
        </w:rPr>
        <w:t> </w:t>
      </w:r>
      <w:r w:rsidRPr="004F71AE">
        <w:rPr>
          <w:rFonts w:ascii="GHEA Grapalat" w:hAnsi="GHEA Grapalat" w:cs="GHEA Grapalat"/>
          <w:sz w:val="16"/>
          <w:szCs w:val="16"/>
          <w:lang w:val="hy-AM"/>
        </w:rPr>
        <w:t>մասին»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օրենքի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համաձայն՝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իրավաբանական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անձանց</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պետական</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ռեգիստրի</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գործակալությունում</w:t>
      </w:r>
      <w:r w:rsidRPr="004F71AE">
        <w:rPr>
          <w:rFonts w:ascii="GHEA Grapalat" w:hAnsi="GHEA Grapalat"/>
          <w:sz w:val="16"/>
          <w:szCs w:val="16"/>
          <w:lang w:val="hy-AM"/>
        </w:rPr>
        <w:t xml:space="preserve"> </w:t>
      </w:r>
      <w:r w:rsidRPr="004F71AE">
        <w:rPr>
          <w:rFonts w:ascii="GHEA Grapalat" w:hAnsi="GHEA Grapalat" w:cs="GHEA Grapalat"/>
          <w:sz w:val="16"/>
          <w:szCs w:val="16"/>
          <w:lang w:val="hy-AM"/>
        </w:rPr>
        <w:t>գրանցած՝</w:t>
      </w:r>
      <w:r w:rsidRPr="004F71AE">
        <w:rPr>
          <w:rFonts w:ascii="GHEA Grapalat" w:hAnsi="GHEA Grapalat"/>
          <w:sz w:val="16"/>
          <w:szCs w:val="16"/>
          <w:lang w:val="hy-AM"/>
        </w:rPr>
        <w:t xml:space="preserve"> իր իրական շահառուների վերաբերյալ տեղեկություններ պարունակող կայքէջի հղումը՝ </w:t>
      </w: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rsidR="00BA6017" w:rsidRPr="004F71AE" w:rsidRDefault="00BA6017" w:rsidP="00BA6017">
      <w:pPr>
        <w:pStyle w:val="aff3"/>
        <w:jc w:val="both"/>
        <w:rPr>
          <w:rFonts w:ascii="GHEA Grapalat" w:hAnsi="GHEA Grapalat"/>
          <w:sz w:val="16"/>
          <w:szCs w:val="16"/>
          <w:lang w:val="hy-AM"/>
        </w:rPr>
      </w:pPr>
      <w:r w:rsidRPr="004F71AE">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BA6017" w:rsidRPr="004F71AE" w:rsidRDefault="00BA6017" w:rsidP="00BA6017">
      <w:pPr>
        <w:pStyle w:val="aff3"/>
        <w:jc w:val="both"/>
        <w:rPr>
          <w:rFonts w:ascii="GHEA Grapalat" w:hAnsi="GHEA Grapalat"/>
          <w:sz w:val="16"/>
          <w:szCs w:val="16"/>
          <w:lang w:val="hy-AM"/>
        </w:rPr>
      </w:pPr>
    </w:p>
    <w:p w:rsidR="00BA6017" w:rsidRPr="004F71AE" w:rsidRDefault="00BA6017" w:rsidP="00BA6017">
      <w:pPr>
        <w:jc w:val="both"/>
        <w:rPr>
          <w:rFonts w:ascii="GHEA Grapalat" w:hAnsi="GHEA Grapalat" w:cs="Sylfaen"/>
          <w:sz w:val="16"/>
          <w:szCs w:val="16"/>
          <w:lang w:val="hy-AM"/>
        </w:rPr>
      </w:pPr>
      <w:r w:rsidRPr="004F71AE">
        <w:rPr>
          <w:rFonts w:ascii="GHEA Grapalat" w:hAnsi="GHEA Grapalat"/>
          <w:sz w:val="16"/>
          <w:szCs w:val="16"/>
          <w:lang w:val="hy-AM" w:eastAsia="ru-RU"/>
        </w:rPr>
        <w:t>*** պարբերությունը և հավելված 1.1 հանվում են, եթե գնման առարկան չի հանդիսանում շինարարական աշխատանքներ</w:t>
      </w:r>
    </w:p>
    <w:p w:rsidR="00B80C21" w:rsidRPr="004F71AE" w:rsidRDefault="002772BD" w:rsidP="00BA6017">
      <w:pPr>
        <w:pStyle w:val="31"/>
        <w:spacing w:line="240" w:lineRule="auto"/>
        <w:jc w:val="right"/>
        <w:rPr>
          <w:rFonts w:ascii="GHEA Grapalat" w:hAnsi="GHEA Grapalat"/>
          <w:b/>
          <w:lang w:val="hy-AM"/>
        </w:rPr>
      </w:pPr>
      <w:r w:rsidRPr="004F71AE">
        <w:rPr>
          <w:rFonts w:ascii="GHEA Grapalat" w:hAnsi="GHEA Grapalat" w:cs="Sylfaen"/>
          <w:b/>
          <w:lang w:val="hy-AM"/>
        </w:rPr>
        <w:br w:type="page"/>
      </w:r>
    </w:p>
    <w:p w:rsidR="003D77C0" w:rsidRPr="003D77C0" w:rsidRDefault="003D77C0" w:rsidP="003D77C0">
      <w:pPr>
        <w:pStyle w:val="3"/>
        <w:ind w:firstLine="567"/>
        <w:jc w:val="right"/>
        <w:rPr>
          <w:rFonts w:ascii="GHEA Grapalat" w:hAnsi="GHEA Grapalat" w:cs="Arial"/>
          <w:b/>
          <w:i/>
          <w:color w:val="auto"/>
          <w:lang w:val="hy-AM"/>
        </w:rPr>
      </w:pPr>
      <w:r w:rsidRPr="003D77C0">
        <w:rPr>
          <w:rFonts w:ascii="GHEA Grapalat" w:hAnsi="GHEA Grapalat" w:cs="Sylfaen"/>
          <w:b/>
          <w:i/>
          <w:color w:val="auto"/>
          <w:lang w:val="hy-AM"/>
        </w:rPr>
        <w:lastRenderedPageBreak/>
        <w:t>Հավելված</w:t>
      </w:r>
      <w:r w:rsidRPr="003D77C0">
        <w:rPr>
          <w:rFonts w:ascii="GHEA Grapalat" w:hAnsi="GHEA Grapalat" w:cs="Arial"/>
          <w:b/>
          <w:i/>
          <w:color w:val="auto"/>
          <w:lang w:val="hy-AM"/>
        </w:rPr>
        <w:t xml:space="preserve"> 1.1</w:t>
      </w:r>
    </w:p>
    <w:p w:rsidR="003D77C0" w:rsidRPr="003D77C0" w:rsidRDefault="003D77C0" w:rsidP="003D77C0">
      <w:pPr>
        <w:pStyle w:val="31"/>
        <w:spacing w:line="240" w:lineRule="auto"/>
        <w:jc w:val="right"/>
        <w:rPr>
          <w:rFonts w:ascii="GHEA Grapalat" w:hAnsi="GHEA Grapalat" w:cs="Arial"/>
          <w:b/>
          <w:lang w:val="hy-AM"/>
        </w:rPr>
      </w:pPr>
      <w:r w:rsidRPr="003D77C0">
        <w:rPr>
          <w:rFonts w:ascii="GHEA Grapalat" w:hAnsi="GHEA Grapalat"/>
          <w:sz w:val="24"/>
          <w:szCs w:val="24"/>
          <w:lang w:val="hy-AM"/>
        </w:rPr>
        <w:t>«</w:t>
      </w:r>
      <w:r w:rsidR="0039274C">
        <w:rPr>
          <w:rFonts w:ascii="GHEA Grapalat" w:hAnsi="GHEA Grapalat"/>
          <w:b/>
          <w:lang w:val="af-ZA"/>
        </w:rPr>
        <w:t>ՀՀԱՄ-</w:t>
      </w:r>
      <w:r w:rsidR="00DF7780">
        <w:rPr>
          <w:rFonts w:ascii="GHEA Grapalat" w:hAnsi="GHEA Grapalat"/>
          <w:b/>
          <w:lang w:val="af-ZA"/>
        </w:rPr>
        <w:t>ԱՐՏԱՇԱՎԱՆ</w:t>
      </w:r>
      <w:r w:rsidR="0039274C">
        <w:rPr>
          <w:rFonts w:ascii="GHEA Grapalat" w:hAnsi="GHEA Grapalat"/>
          <w:b/>
          <w:lang w:val="af-ZA"/>
        </w:rPr>
        <w:t>-ՄԴ-</w:t>
      </w:r>
      <w:r w:rsidR="007712B3">
        <w:rPr>
          <w:rFonts w:ascii="GHEA Grapalat" w:hAnsi="GHEA Grapalat"/>
          <w:b/>
          <w:lang w:val="af-ZA"/>
        </w:rPr>
        <w:t>ՀՄԱԱՇՁԲ</w:t>
      </w:r>
      <w:r w:rsidR="0039274C">
        <w:rPr>
          <w:rFonts w:ascii="GHEA Grapalat" w:hAnsi="GHEA Grapalat"/>
          <w:b/>
          <w:lang w:val="af-ZA"/>
        </w:rPr>
        <w:t xml:space="preserve"> -24/01</w:t>
      </w:r>
      <w:r w:rsidRPr="003D77C0">
        <w:rPr>
          <w:rFonts w:ascii="GHEA Grapalat" w:hAnsi="GHEA Grapalat"/>
          <w:sz w:val="24"/>
          <w:szCs w:val="24"/>
          <w:lang w:val="hy-AM"/>
        </w:rPr>
        <w:t>»</w:t>
      </w:r>
      <w:r w:rsidRPr="003D77C0">
        <w:rPr>
          <w:rFonts w:ascii="GHEA Grapalat" w:hAnsi="GHEA Grapalat" w:cs="Sylfaen"/>
          <w:b/>
          <w:lang w:val="hy-AM"/>
        </w:rPr>
        <w:t>*</w:t>
      </w:r>
      <w:r w:rsidRPr="003D77C0">
        <w:rPr>
          <w:rFonts w:ascii="GHEA Grapalat" w:hAnsi="GHEA Grapalat"/>
          <w:b/>
          <w:lang w:val="hy-AM"/>
        </w:rPr>
        <w:t xml:space="preserve">  </w:t>
      </w:r>
      <w:r w:rsidRPr="003D77C0">
        <w:rPr>
          <w:rFonts w:ascii="GHEA Grapalat" w:hAnsi="GHEA Grapalat" w:cs="Sylfaen"/>
          <w:b/>
          <w:lang w:val="hy-AM"/>
        </w:rPr>
        <w:t>ծածկագրով</w:t>
      </w:r>
    </w:p>
    <w:p w:rsidR="003D77C0" w:rsidRPr="007B5542" w:rsidRDefault="00D440CF" w:rsidP="003D77C0">
      <w:pPr>
        <w:pStyle w:val="31"/>
        <w:spacing w:line="240" w:lineRule="auto"/>
        <w:jc w:val="right"/>
        <w:rPr>
          <w:rFonts w:ascii="GHEA Grapalat" w:hAnsi="GHEA Grapalat" w:cs="Arial"/>
          <w:b/>
          <w:lang w:val="hy-AM"/>
        </w:rPr>
      </w:pPr>
      <w:r>
        <w:rPr>
          <w:rFonts w:ascii="GHEA Grapalat" w:hAnsi="GHEA Grapalat" w:cs="Sylfaen"/>
          <w:b/>
          <w:lang w:val="es-ES"/>
        </w:rPr>
        <w:t>Հրատապ մեկ անձ</w:t>
      </w:r>
      <w:r w:rsidR="00444424" w:rsidRPr="004F71AE">
        <w:rPr>
          <w:rFonts w:ascii="GHEA Grapalat" w:hAnsi="GHEA Grapalat" w:cs="Sylfaen"/>
          <w:b/>
          <w:lang w:val="hy-AM"/>
        </w:rPr>
        <w:t xml:space="preserve"> </w:t>
      </w:r>
      <w:r w:rsidR="003D77C0" w:rsidRPr="007B5542">
        <w:rPr>
          <w:rFonts w:ascii="GHEA Grapalat" w:hAnsi="GHEA Grapalat" w:cs="Arial"/>
          <w:b/>
          <w:lang w:val="hy-AM"/>
        </w:rPr>
        <w:t xml:space="preserve">մրցույթի </w:t>
      </w:r>
      <w:r w:rsidR="003D77C0" w:rsidRPr="007B5542">
        <w:rPr>
          <w:rFonts w:ascii="GHEA Grapalat" w:hAnsi="GHEA Grapalat" w:cs="Sylfaen"/>
          <w:b/>
          <w:lang w:val="hy-AM"/>
        </w:rPr>
        <w:t>հրավերի</w:t>
      </w:r>
    </w:p>
    <w:p w:rsidR="003D77C0" w:rsidRPr="007B5542" w:rsidRDefault="003D77C0" w:rsidP="003D77C0">
      <w:pPr>
        <w:ind w:left="-66"/>
        <w:jc w:val="center"/>
        <w:rPr>
          <w:rFonts w:ascii="GHEA Grapalat" w:hAnsi="GHEA Grapalat"/>
          <w:b/>
          <w:lang w:val="hy-AM"/>
        </w:rPr>
      </w:pPr>
    </w:p>
    <w:p w:rsidR="003D77C0" w:rsidRDefault="003D77C0" w:rsidP="003D77C0">
      <w:pPr>
        <w:pStyle w:val="3"/>
        <w:ind w:firstLine="567"/>
        <w:rPr>
          <w:rFonts w:ascii="GHEA Grapalat" w:hAnsi="GHEA Grapalat"/>
          <w:b/>
          <w:lang w:val="hy-AM"/>
        </w:rPr>
      </w:pPr>
    </w:p>
    <w:p w:rsidR="003D77C0" w:rsidRPr="003D77C0" w:rsidRDefault="003D77C0" w:rsidP="003D77C0">
      <w:pPr>
        <w:pStyle w:val="3"/>
        <w:ind w:firstLine="567"/>
        <w:jc w:val="center"/>
        <w:rPr>
          <w:rFonts w:ascii="GHEA Grapalat" w:hAnsi="GHEA Grapalat"/>
          <w:b/>
          <w:color w:val="auto"/>
          <w:lang w:val="hy-AM"/>
        </w:rPr>
      </w:pPr>
      <w:r w:rsidRPr="003D77C0">
        <w:rPr>
          <w:rFonts w:ascii="GHEA Grapalat" w:hAnsi="GHEA Grapalat"/>
          <w:b/>
          <w:color w:val="auto"/>
          <w:lang w:val="hy-AM"/>
        </w:rPr>
        <w:t>ՀԱՎԱՍՏՈՒՄ</w:t>
      </w:r>
    </w:p>
    <w:p w:rsidR="003D77C0" w:rsidRPr="003D77C0" w:rsidRDefault="003D77C0" w:rsidP="003D77C0">
      <w:pPr>
        <w:pStyle w:val="3"/>
        <w:ind w:firstLine="567"/>
        <w:jc w:val="both"/>
        <w:rPr>
          <w:rFonts w:ascii="GHEA Grapalat" w:hAnsi="GHEA Grapalat"/>
          <w:b/>
          <w:color w:val="auto"/>
          <w:lang w:val="hy-AM"/>
        </w:rPr>
      </w:pPr>
      <w:r w:rsidRPr="003D77C0">
        <w:rPr>
          <w:rFonts w:ascii="GHEA Grapalat" w:hAnsi="GHEA Grapalat" w:cs="Sylfaen"/>
          <w:b/>
          <w:color w:val="auto"/>
          <w:lang w:val="hy-AM"/>
        </w:rPr>
        <w:t>հրավերով սահմանված տեխնիկական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բնութագրերին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երաշխիքային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սպասարկման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պայմաններին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համապատասխանող</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նյութերի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և</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կամ</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ու</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սարքավորումների</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տեղադրման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պարտավորության</w:t>
      </w:r>
      <w:r w:rsidRPr="003D77C0">
        <w:rPr>
          <w:rFonts w:ascii="GHEA Grapalat" w:hAnsi="GHEA Grapalat" w:cs="Sylfaen"/>
          <w:b/>
          <w:color w:val="auto"/>
          <w:lang w:val="af-ZA"/>
        </w:rPr>
        <w:t xml:space="preserve"> </w:t>
      </w:r>
      <w:r w:rsidRPr="003D77C0">
        <w:rPr>
          <w:rFonts w:ascii="GHEA Grapalat" w:hAnsi="GHEA Grapalat" w:cs="Sylfaen"/>
          <w:b/>
          <w:color w:val="auto"/>
          <w:lang w:val="hy-AM"/>
        </w:rPr>
        <w:t>մասին</w:t>
      </w:r>
    </w:p>
    <w:p w:rsidR="003D77C0" w:rsidRPr="009F5C16" w:rsidRDefault="003D77C0" w:rsidP="003D77C0">
      <w:pPr>
        <w:ind w:firstLine="567"/>
        <w:jc w:val="both"/>
        <w:rPr>
          <w:rFonts w:ascii="GHEA Grapalat" w:hAnsi="GHEA Grapalat" w:cs="Arial"/>
          <w:sz w:val="20"/>
          <w:szCs w:val="20"/>
          <w:u w:val="single"/>
          <w:lang w:val="es-ES"/>
        </w:rPr>
      </w:pPr>
    </w:p>
    <w:p w:rsidR="003D77C0" w:rsidRPr="009F5C16" w:rsidRDefault="003D77C0" w:rsidP="003D77C0">
      <w:pPr>
        <w:ind w:firstLine="567"/>
        <w:jc w:val="both"/>
        <w:rPr>
          <w:rFonts w:ascii="GHEA Grapalat" w:hAnsi="GHEA Grapalat" w:cs="Arial"/>
          <w:sz w:val="20"/>
          <w:szCs w:val="20"/>
          <w:u w:val="single"/>
          <w:lang w:val="es-ES"/>
        </w:rPr>
      </w:pPr>
    </w:p>
    <w:p w:rsidR="003D77C0" w:rsidRPr="009F5C16" w:rsidRDefault="003D77C0" w:rsidP="00444424">
      <w:pPr>
        <w:rPr>
          <w:rFonts w:ascii="GHEA Grapalat" w:hAnsi="GHEA Grapalat" w:cs="Arial"/>
          <w:sz w:val="20"/>
          <w:szCs w:val="20"/>
          <w:lang w:val="es-ES"/>
        </w:rPr>
      </w:pPr>
      <w:r w:rsidRPr="009F5C16">
        <w:rPr>
          <w:rFonts w:ascii="GHEA Grapalat" w:hAnsi="GHEA Grapalat"/>
          <w:sz w:val="22"/>
          <w:szCs w:val="22"/>
          <w:u w:val="single"/>
          <w:lang w:val="es-ES"/>
        </w:rPr>
        <w:t xml:space="preserve">                      </w:t>
      </w:r>
      <w:r w:rsidR="00444424">
        <w:rPr>
          <w:rFonts w:ascii="GHEA Grapalat" w:hAnsi="GHEA Grapalat"/>
          <w:sz w:val="22"/>
          <w:szCs w:val="22"/>
          <w:u w:val="single"/>
          <w:lang w:val="es-ES"/>
        </w:rPr>
        <w:t xml:space="preserve">                               -</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Pr="009F5C16">
        <w:rPr>
          <w:rFonts w:ascii="GHEA Grapalat" w:hAnsi="GHEA Grapalat" w:cs="Arial"/>
          <w:sz w:val="20"/>
          <w:szCs w:val="20"/>
          <w:lang w:val="es-ES"/>
        </w:rPr>
        <w:t>«</w:t>
      </w:r>
      <w:r w:rsidR="0039274C">
        <w:rPr>
          <w:rFonts w:ascii="GHEA Grapalat" w:hAnsi="GHEA Grapalat"/>
          <w:b/>
          <w:lang w:val="af-ZA"/>
        </w:rPr>
        <w:t>ՀՀԱՄ-</w:t>
      </w:r>
      <w:r w:rsidR="00DF7780">
        <w:rPr>
          <w:rFonts w:ascii="GHEA Grapalat" w:hAnsi="GHEA Grapalat"/>
          <w:b/>
          <w:lang w:val="af-ZA"/>
        </w:rPr>
        <w:t>ԱՐՏԱՇԱՎԱՆ</w:t>
      </w:r>
      <w:r w:rsidR="0039274C">
        <w:rPr>
          <w:rFonts w:ascii="GHEA Grapalat" w:hAnsi="GHEA Grapalat"/>
          <w:b/>
          <w:lang w:val="af-ZA"/>
        </w:rPr>
        <w:t>-ՄԴ-</w:t>
      </w:r>
      <w:r w:rsidR="007712B3">
        <w:rPr>
          <w:rFonts w:ascii="GHEA Grapalat" w:hAnsi="GHEA Grapalat"/>
          <w:b/>
          <w:lang w:val="af-ZA"/>
        </w:rPr>
        <w:t>ՀՄԱԱՇՁԲ</w:t>
      </w:r>
      <w:r w:rsidR="0039274C">
        <w:rPr>
          <w:rFonts w:ascii="GHEA Grapalat" w:hAnsi="GHEA Grapalat"/>
          <w:b/>
          <w:lang w:val="af-ZA"/>
        </w:rPr>
        <w:t xml:space="preserve"> -24/01</w:t>
      </w:r>
      <w:r w:rsidRPr="009F5C16">
        <w:rPr>
          <w:rFonts w:ascii="GHEA Grapalat" w:hAnsi="GHEA Grapalat" w:cs="Arial"/>
          <w:sz w:val="20"/>
          <w:szCs w:val="20"/>
          <w:lang w:val="es-ES"/>
        </w:rPr>
        <w:t>»</w:t>
      </w:r>
      <w:r w:rsidRPr="009F5C16">
        <w:rPr>
          <w:rStyle w:val="aff6"/>
          <w:rFonts w:ascii="GHEA Grapalat" w:hAnsi="GHEA Grapalat" w:cs="Arial"/>
          <w:sz w:val="20"/>
          <w:szCs w:val="20"/>
          <w:lang w:val="es-ES"/>
        </w:rPr>
        <w:t>*</w:t>
      </w:r>
      <w:r w:rsidRPr="009F5C16">
        <w:rPr>
          <w:rFonts w:ascii="GHEA Grapalat" w:hAnsi="GHEA Grapalat" w:cs="Arial"/>
          <w:sz w:val="20"/>
          <w:szCs w:val="20"/>
          <w:lang w:val="es-ES"/>
        </w:rPr>
        <w:t xml:space="preserve"> </w:t>
      </w:r>
    </w:p>
    <w:p w:rsidR="003D77C0" w:rsidRPr="009F5C16" w:rsidRDefault="003D77C0" w:rsidP="003D77C0">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rsidR="003D77C0" w:rsidRPr="00DD1884" w:rsidRDefault="003D77C0" w:rsidP="003D77C0">
      <w:pPr>
        <w:jc w:val="both"/>
        <w:rPr>
          <w:lang w:val="es-ES"/>
        </w:rPr>
      </w:pPr>
      <w:r w:rsidRPr="009F5C16">
        <w:rPr>
          <w:rFonts w:ascii="GHEA Grapalat" w:hAnsi="GHEA Grapalat" w:cs="Arial"/>
          <w:sz w:val="20"/>
          <w:szCs w:val="20"/>
          <w:lang w:val="es-ES"/>
        </w:rPr>
        <w:t xml:space="preserve">ծածկագրով </w:t>
      </w:r>
      <w:r w:rsidR="00D440CF">
        <w:rPr>
          <w:rFonts w:ascii="GHEA Grapalat" w:hAnsi="GHEA Grapalat" w:cs="Arial"/>
          <w:b/>
          <w:sz w:val="20"/>
          <w:szCs w:val="20"/>
          <w:lang w:val="hy-AM"/>
        </w:rPr>
        <w:t>Հրատապ մեկ անձ</w:t>
      </w:r>
      <w:r w:rsidR="00444424" w:rsidRPr="004F71AE">
        <w:rPr>
          <w:rFonts w:ascii="GHEA Grapalat" w:hAnsi="GHEA Grapalat" w:cs="Sylfaen"/>
          <w:b/>
          <w:lang w:val="hy-AM"/>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rsidR="003D77C0" w:rsidRPr="009F5C16" w:rsidRDefault="003D77C0" w:rsidP="003D77C0">
      <w:pPr>
        <w:rPr>
          <w:lang w:val="es-ES"/>
        </w:rPr>
      </w:pPr>
    </w:p>
    <w:p w:rsidR="003D77C0" w:rsidRPr="009F5C16" w:rsidRDefault="003D77C0" w:rsidP="003D77C0">
      <w:pPr>
        <w:pStyle w:val="3"/>
        <w:ind w:firstLine="567"/>
        <w:rPr>
          <w:rFonts w:ascii="GHEA Grapalat" w:hAnsi="GHEA Grapalat"/>
          <w:b/>
          <w:lang w:val="es-ES"/>
        </w:rPr>
      </w:pPr>
    </w:p>
    <w:p w:rsidR="003D77C0" w:rsidRPr="00CE1C61" w:rsidRDefault="003D77C0" w:rsidP="003D77C0">
      <w:pPr>
        <w:pStyle w:val="3"/>
        <w:ind w:firstLine="567"/>
        <w:rPr>
          <w:rFonts w:ascii="GHEA Grapalat" w:hAnsi="GHEA Grapalat"/>
          <w:b/>
          <w:lang w:val="es-ES"/>
        </w:rPr>
      </w:pPr>
    </w:p>
    <w:p w:rsidR="003D77C0" w:rsidRPr="007B5542" w:rsidRDefault="003D77C0" w:rsidP="003D77C0">
      <w:pPr>
        <w:rPr>
          <w:rFonts w:ascii="GHEA Grapalat" w:hAnsi="GHEA Grapalat"/>
          <w:sz w:val="20"/>
          <w:lang w:val="es-ES"/>
        </w:rPr>
      </w:pPr>
    </w:p>
    <w:p w:rsidR="003D77C0" w:rsidRPr="009F5C16" w:rsidRDefault="003D77C0" w:rsidP="003D77C0">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rsidR="003D77C0" w:rsidRPr="0053699F" w:rsidRDefault="003D77C0" w:rsidP="003D77C0">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rsidR="003D77C0" w:rsidRPr="0053699F" w:rsidRDefault="003D77C0" w:rsidP="003D77C0">
      <w:pPr>
        <w:jc w:val="right"/>
        <w:rPr>
          <w:rFonts w:ascii="GHEA Grapalat" w:hAnsi="GHEA Grapalat" w:cs="Sylfaen"/>
          <w:sz w:val="20"/>
          <w:lang w:val="hy-AM"/>
        </w:rPr>
      </w:pPr>
    </w:p>
    <w:p w:rsidR="003D77C0" w:rsidRPr="0053699F" w:rsidRDefault="003D77C0" w:rsidP="003D77C0">
      <w:pPr>
        <w:jc w:val="right"/>
        <w:rPr>
          <w:rFonts w:ascii="GHEA Grapalat" w:hAnsi="GHEA Grapalat" w:cs="Sylfaen"/>
          <w:sz w:val="20"/>
          <w:lang w:val="hy-AM"/>
        </w:rPr>
      </w:pPr>
    </w:p>
    <w:p w:rsidR="003D77C0" w:rsidRPr="007B5542" w:rsidRDefault="003D77C0" w:rsidP="003D77C0">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3D77C0" w:rsidRPr="007B5542" w:rsidRDefault="003D77C0" w:rsidP="003D77C0">
      <w:pPr>
        <w:jc w:val="right"/>
        <w:rPr>
          <w:rFonts w:ascii="GHEA Grapalat" w:hAnsi="GHEA Grapalat"/>
          <w:sz w:val="20"/>
          <w:lang w:val="hy-AM"/>
        </w:rPr>
      </w:pPr>
    </w:p>
    <w:p w:rsidR="003D77C0" w:rsidRPr="007B5542" w:rsidRDefault="003D77C0" w:rsidP="003D77C0">
      <w:pPr>
        <w:jc w:val="right"/>
        <w:rPr>
          <w:rFonts w:ascii="GHEA Grapalat" w:hAnsi="GHEA Grapalat"/>
          <w:sz w:val="20"/>
          <w:lang w:val="hy-AM"/>
        </w:rPr>
      </w:pPr>
    </w:p>
    <w:p w:rsidR="003D77C0" w:rsidRPr="00E6597C" w:rsidRDefault="003D77C0" w:rsidP="003D77C0">
      <w:pPr>
        <w:pStyle w:val="aff3"/>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E20FA4" w:rsidRDefault="00E20FA4" w:rsidP="00632457">
      <w:pPr>
        <w:pStyle w:val="3"/>
        <w:ind w:firstLine="567"/>
        <w:jc w:val="right"/>
        <w:rPr>
          <w:rFonts w:ascii="GHEA Grapalat" w:eastAsia="Times New Roman" w:hAnsi="GHEA Grapalat" w:cs="Times New Roman"/>
          <w:b/>
          <w:bCs w:val="0"/>
          <w:color w:val="auto"/>
          <w:spacing w:val="0"/>
          <w:sz w:val="20"/>
          <w:szCs w:val="20"/>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Default="00E20FA4" w:rsidP="00E20FA4">
      <w:pPr>
        <w:rPr>
          <w:lang w:val="af-ZA"/>
        </w:rPr>
      </w:pPr>
    </w:p>
    <w:p w:rsidR="00E20FA4" w:rsidRPr="00E20FA4" w:rsidRDefault="00E20FA4" w:rsidP="00E20FA4">
      <w:pPr>
        <w:rPr>
          <w:lang w:val="af-ZA"/>
        </w:rPr>
      </w:pPr>
    </w:p>
    <w:p w:rsidR="00632457" w:rsidRPr="004F71AE" w:rsidRDefault="00632457" w:rsidP="00632457">
      <w:pPr>
        <w:pStyle w:val="3"/>
        <w:ind w:firstLine="567"/>
        <w:jc w:val="right"/>
        <w:rPr>
          <w:rFonts w:ascii="GHEA Grapalat" w:eastAsia="Times New Roman" w:hAnsi="GHEA Grapalat" w:cs="Times New Roman"/>
          <w:b/>
          <w:bCs w:val="0"/>
          <w:color w:val="auto"/>
          <w:spacing w:val="0"/>
          <w:sz w:val="20"/>
          <w:szCs w:val="20"/>
          <w:lang w:val="af-ZA"/>
        </w:rPr>
      </w:pPr>
      <w:r w:rsidRPr="004F71AE">
        <w:rPr>
          <w:rFonts w:ascii="GHEA Grapalat" w:eastAsia="Times New Roman" w:hAnsi="GHEA Grapalat" w:cs="Times New Roman"/>
          <w:b/>
          <w:bCs w:val="0"/>
          <w:color w:val="auto"/>
          <w:spacing w:val="0"/>
          <w:sz w:val="20"/>
          <w:szCs w:val="20"/>
          <w:lang w:val="af-ZA"/>
        </w:rPr>
        <w:t>Հավելված 1.2**</w:t>
      </w:r>
    </w:p>
    <w:p w:rsidR="00632457" w:rsidRPr="004F71AE" w:rsidRDefault="0039274C" w:rsidP="00632457">
      <w:pPr>
        <w:pStyle w:val="31"/>
        <w:spacing w:line="240" w:lineRule="auto"/>
        <w:jc w:val="right"/>
        <w:rPr>
          <w:rFonts w:ascii="GHEA Grapalat" w:hAnsi="GHEA Grapalat" w:cs="Arial"/>
          <w:b/>
          <w:lang w:val="af-ZA"/>
        </w:rPr>
      </w:pPr>
      <w:r>
        <w:rPr>
          <w:rFonts w:ascii="GHEA Grapalat" w:hAnsi="GHEA Grapalat"/>
          <w:b/>
          <w:lang w:val="af-ZA"/>
        </w:rPr>
        <w:t>ՀՀԱՄ-</w:t>
      </w:r>
      <w:r w:rsidR="00DF7780">
        <w:rPr>
          <w:rFonts w:ascii="GHEA Grapalat" w:hAnsi="GHEA Grapalat"/>
          <w:b/>
          <w:lang w:val="af-ZA"/>
        </w:rPr>
        <w:t>ԱՐՏԱՇԱՎԱՆ</w:t>
      </w:r>
      <w:r>
        <w:rPr>
          <w:rFonts w:ascii="GHEA Grapalat" w:hAnsi="GHEA Grapalat"/>
          <w:b/>
          <w:lang w:val="af-ZA"/>
        </w:rPr>
        <w:t>-ՄԴ-</w:t>
      </w:r>
      <w:r w:rsidR="007712B3">
        <w:rPr>
          <w:rFonts w:ascii="GHEA Grapalat" w:hAnsi="GHEA Grapalat"/>
          <w:b/>
          <w:lang w:val="af-ZA"/>
        </w:rPr>
        <w:t>ՀՄԱԱՇՁԲ</w:t>
      </w:r>
      <w:r>
        <w:rPr>
          <w:rFonts w:ascii="GHEA Grapalat" w:hAnsi="GHEA Grapalat"/>
          <w:b/>
          <w:lang w:val="af-ZA"/>
        </w:rPr>
        <w:t xml:space="preserve"> -24/01</w:t>
      </w:r>
      <w:r w:rsidR="00632457" w:rsidRPr="004F71AE">
        <w:rPr>
          <w:rFonts w:ascii="GHEA Grapalat" w:hAnsi="GHEA Grapalat" w:cs="Sylfaen"/>
          <w:b/>
          <w:lang w:val="es-ES"/>
        </w:rPr>
        <w:t>ծածկագրով</w:t>
      </w:r>
    </w:p>
    <w:p w:rsidR="00632457" w:rsidRPr="004F71AE" w:rsidRDefault="001C6F13" w:rsidP="00632457">
      <w:pPr>
        <w:pStyle w:val="31"/>
        <w:spacing w:line="240" w:lineRule="auto"/>
        <w:jc w:val="right"/>
        <w:rPr>
          <w:rFonts w:ascii="GHEA Grapalat" w:hAnsi="GHEA Grapalat" w:cs="Arial"/>
          <w:b/>
          <w:lang w:val="af-ZA"/>
        </w:rPr>
      </w:pPr>
      <w:proofErr w:type="gramStart"/>
      <w:r>
        <w:rPr>
          <w:rFonts w:ascii="GHEA Grapalat" w:hAnsi="GHEA Grapalat" w:cs="Sylfaen"/>
          <w:sz w:val="22"/>
          <w:szCs w:val="22"/>
        </w:rPr>
        <w:t>հրատապ</w:t>
      </w:r>
      <w:proofErr w:type="gramEnd"/>
      <w:r w:rsidRPr="00D440CF">
        <w:rPr>
          <w:rFonts w:ascii="GHEA Grapalat" w:hAnsi="GHEA Grapalat" w:cs="Sylfaen"/>
          <w:sz w:val="22"/>
          <w:szCs w:val="22"/>
          <w:lang w:val="af-ZA"/>
        </w:rPr>
        <w:t xml:space="preserve"> </w:t>
      </w:r>
      <w:r>
        <w:rPr>
          <w:rFonts w:ascii="GHEA Grapalat" w:hAnsi="GHEA Grapalat" w:cs="Sylfaen"/>
          <w:sz w:val="22"/>
          <w:szCs w:val="22"/>
        </w:rPr>
        <w:t>մեկ</w:t>
      </w:r>
      <w:r w:rsidRPr="00D440CF">
        <w:rPr>
          <w:rFonts w:ascii="GHEA Grapalat" w:hAnsi="GHEA Grapalat" w:cs="Sylfaen"/>
          <w:sz w:val="22"/>
          <w:szCs w:val="22"/>
          <w:lang w:val="af-ZA"/>
        </w:rPr>
        <w:t xml:space="preserve"> </w:t>
      </w:r>
      <w:r>
        <w:rPr>
          <w:rFonts w:ascii="GHEA Grapalat" w:hAnsi="GHEA Grapalat" w:cs="Sylfaen"/>
          <w:sz w:val="22"/>
          <w:szCs w:val="22"/>
        </w:rPr>
        <w:t>անձ</w:t>
      </w:r>
      <w:r w:rsidRPr="004F71AE">
        <w:rPr>
          <w:rFonts w:ascii="GHEA Grapalat" w:hAnsi="GHEA Grapalat" w:cs="Sylfaen"/>
          <w:b/>
          <w:lang w:val="es-ES"/>
        </w:rPr>
        <w:t xml:space="preserve"> </w:t>
      </w:r>
      <w:r w:rsidR="00632457" w:rsidRPr="004F71AE">
        <w:rPr>
          <w:rFonts w:ascii="GHEA Grapalat" w:hAnsi="GHEA Grapalat" w:cs="Sylfaen"/>
          <w:b/>
          <w:lang w:val="es-ES"/>
        </w:rPr>
        <w:t>հրավերի</w:t>
      </w:r>
    </w:p>
    <w:p w:rsidR="00DA23BC" w:rsidRPr="004F71AE" w:rsidRDefault="00DA23BC" w:rsidP="00DA23BC">
      <w:pPr>
        <w:pStyle w:val="31"/>
        <w:spacing w:line="240" w:lineRule="auto"/>
        <w:ind w:firstLine="0"/>
        <w:jc w:val="center"/>
        <w:rPr>
          <w:rFonts w:ascii="GHEA Grapalat" w:hAnsi="GHEA Grapalat"/>
          <w:b/>
          <w:lang w:val="hy-AM"/>
        </w:rPr>
      </w:pPr>
      <w:r w:rsidRPr="004F71AE">
        <w:rPr>
          <w:rFonts w:ascii="GHEA Grapalat" w:hAnsi="GHEA Grapalat"/>
          <w:b/>
          <w:lang w:val="hy-AM"/>
        </w:rPr>
        <w:t>ՁԵՎ</w:t>
      </w:r>
    </w:p>
    <w:p w:rsidR="00DA23BC" w:rsidRPr="004F71AE" w:rsidRDefault="00DA23BC" w:rsidP="00DA23BC">
      <w:pPr>
        <w:ind w:left="360" w:hanging="360"/>
        <w:jc w:val="center"/>
        <w:rPr>
          <w:rFonts w:ascii="GHEA Grapalat" w:eastAsia="GHEA Grapalat" w:hAnsi="GHEA Grapalat" w:cs="GHEA Grapalat"/>
          <w:lang w:val="hy-AM"/>
        </w:rPr>
      </w:pPr>
      <w:r w:rsidRPr="004F71AE">
        <w:rPr>
          <w:rFonts w:ascii="GHEA Grapalat" w:eastAsia="GHEA Grapalat" w:hAnsi="GHEA Grapalat" w:cs="GHEA Grapalat"/>
          <w:lang w:val="hy-AM"/>
        </w:rPr>
        <w:t>ԻՐԱԿԱՆ ՇԱՀԱՌՈՒՆԵՐԻ ՎԵՐԱԲԵՐՅԱԼ ՀԱՅՏԱՐԱՐԱԳՐԻ</w:t>
      </w:r>
    </w:p>
    <w:p w:rsidR="00DA23BC" w:rsidRPr="004F71AE"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4F71AE">
        <w:rPr>
          <w:rFonts w:ascii="GHEA Grapalat" w:eastAsia="GHEA Grapalat" w:hAnsi="GHEA Grapalat" w:cs="GHEA Grapalat"/>
          <w:b/>
          <w:color w:val="000000"/>
          <w:sz w:val="22"/>
          <w:szCs w:val="22"/>
        </w:rPr>
        <w:t>Կազմակերպությունը</w:t>
      </w:r>
    </w:p>
    <w:p w:rsidR="00DA23BC" w:rsidRPr="004F71AE"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99"/>
        <w:gridCol w:w="4394"/>
      </w:tblGrid>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Անվանումը լատինատառ</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Պետական գրանցման համարը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օրը, ամիսը, տարին</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հասցեն</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Գրանցման պետությունը</w:t>
            </w:r>
          </w:p>
        </w:tc>
        <w:tc>
          <w:tcPr>
            <w:tcW w:w="4394" w:type="dxa"/>
          </w:tcPr>
          <w:p w:rsidR="00DA23BC" w:rsidRPr="004F71AE" w:rsidRDefault="00DA23BC" w:rsidP="00A607CE">
            <w:pPr>
              <w:rPr>
                <w:rFonts w:ascii="GHEA Grapalat" w:eastAsia="GHEA Grapalat" w:hAnsi="GHEA Grapalat" w:cs="GHEA Grapalat"/>
                <w:sz w:val="22"/>
                <w:szCs w:val="22"/>
              </w:rPr>
            </w:pPr>
          </w:p>
        </w:tc>
      </w:tr>
      <w:tr w:rsidR="00DA23BC" w:rsidRPr="004F71AE" w:rsidTr="00BE5A5F">
        <w:trPr>
          <w:trHeight w:val="20"/>
        </w:trPr>
        <w:tc>
          <w:tcPr>
            <w:tcW w:w="6499" w:type="dxa"/>
            <w:shd w:val="clear" w:color="auto" w:fill="D9E2F3"/>
          </w:tcPr>
          <w:p w:rsidR="00DA23BC" w:rsidRPr="004F71AE"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Գործադիր մարմնի ղեկավարի անունը և ազգանունը</w:t>
            </w:r>
          </w:p>
        </w:tc>
        <w:tc>
          <w:tcPr>
            <w:tcW w:w="4394" w:type="dxa"/>
          </w:tcPr>
          <w:p w:rsidR="00DA23BC" w:rsidRPr="004F71AE" w:rsidRDefault="00DA23BC" w:rsidP="00A607CE">
            <w:pPr>
              <w:rPr>
                <w:rFonts w:ascii="GHEA Grapalat" w:eastAsia="GHEA Grapalat" w:hAnsi="GHEA Grapalat" w:cs="GHEA Grapalat"/>
                <w:sz w:val="22"/>
                <w:szCs w:val="22"/>
              </w:rPr>
            </w:pPr>
          </w:p>
        </w:tc>
      </w:tr>
    </w:tbl>
    <w:p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21"/>
        <w:gridCol w:w="3260"/>
      </w:tblGrid>
      <w:tr w:rsidR="00DA23BC" w:rsidRPr="004F71AE" w:rsidTr="00B71181">
        <w:tc>
          <w:tcPr>
            <w:tcW w:w="7621" w:type="dxa"/>
            <w:shd w:val="clear" w:color="auto" w:fill="D9E2F3"/>
          </w:tcPr>
          <w:p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անունը և ազգանունը</w:t>
            </w:r>
          </w:p>
        </w:tc>
        <w:tc>
          <w:tcPr>
            <w:tcW w:w="3260" w:type="dxa"/>
          </w:tcPr>
          <w:p w:rsidR="00DA23BC" w:rsidRPr="004F71AE" w:rsidRDefault="00DA23BC" w:rsidP="00A607CE">
            <w:pPr>
              <w:rPr>
                <w:rFonts w:ascii="GHEA Grapalat" w:eastAsia="GHEA Grapalat" w:hAnsi="GHEA Grapalat" w:cs="GHEA Grapalat"/>
                <w:sz w:val="22"/>
              </w:rPr>
            </w:pPr>
          </w:p>
        </w:tc>
      </w:tr>
      <w:tr w:rsidR="00DA23BC" w:rsidRPr="004F71AE" w:rsidTr="00B71181">
        <w:tc>
          <w:tcPr>
            <w:tcW w:w="7621" w:type="dxa"/>
            <w:shd w:val="clear" w:color="auto" w:fill="D9E2F3"/>
          </w:tcPr>
          <w:p w:rsidR="00DA23BC" w:rsidRPr="004F71AE" w:rsidRDefault="00DA23BC" w:rsidP="00A607CE">
            <w:pPr>
              <w:numPr>
                <w:ilvl w:val="2"/>
                <w:numId w:val="34"/>
              </w:numPr>
              <w:pBdr>
                <w:top w:val="nil"/>
                <w:left w:val="nil"/>
                <w:bottom w:val="nil"/>
                <w:right w:val="nil"/>
                <w:between w:val="nil"/>
              </w:pBdr>
              <w:spacing w:line="259" w:lineRule="auto"/>
              <w:ind w:left="0" w:firstLine="0"/>
              <w:rPr>
                <w:rFonts w:ascii="GHEA Grapalat" w:eastAsia="GHEA Grapalat" w:hAnsi="GHEA Grapalat" w:cs="GHEA Grapalat"/>
                <w:color w:val="000000"/>
                <w:sz w:val="22"/>
              </w:rPr>
            </w:pPr>
            <w:r w:rsidRPr="004F71AE">
              <w:rPr>
                <w:rFonts w:ascii="GHEA Grapalat" w:eastAsia="GHEA Grapalat" w:hAnsi="GHEA Grapalat" w:cs="GHEA Grapalat"/>
                <w:color w:val="000000"/>
                <w:sz w:val="22"/>
              </w:rPr>
              <w:t>Հայտարարագիրը ներկայացնող անձի պաշտոնը</w:t>
            </w:r>
          </w:p>
        </w:tc>
        <w:tc>
          <w:tcPr>
            <w:tcW w:w="3260" w:type="dxa"/>
          </w:tcPr>
          <w:p w:rsidR="00DA23BC" w:rsidRPr="004F71AE" w:rsidRDefault="00DA23BC" w:rsidP="00A607CE">
            <w:pPr>
              <w:rPr>
                <w:rFonts w:ascii="GHEA Grapalat" w:eastAsia="GHEA Grapalat" w:hAnsi="GHEA Grapalat" w:cs="GHEA Grapalat"/>
                <w:sz w:val="22"/>
              </w:rPr>
            </w:pPr>
          </w:p>
        </w:tc>
      </w:tr>
    </w:tbl>
    <w:p w:rsidR="00DA23BC" w:rsidRPr="004F71AE" w:rsidRDefault="00DA23BC" w:rsidP="00A607CE">
      <w:pPr>
        <w:numPr>
          <w:ilvl w:val="1"/>
          <w:numId w:val="34"/>
        </w:numPr>
        <w:pBdr>
          <w:top w:val="nil"/>
          <w:left w:val="nil"/>
          <w:bottom w:val="nil"/>
          <w:right w:val="nil"/>
          <w:between w:val="nil"/>
        </w:pBdr>
        <w:spacing w:line="259" w:lineRule="auto"/>
        <w:ind w:left="788" w:hanging="431"/>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6"/>
        <w:gridCol w:w="3685"/>
      </w:tblGrid>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ստորագրման օրը, ամիսը, տարին</w:t>
            </w:r>
          </w:p>
        </w:tc>
        <w:tc>
          <w:tcPr>
            <w:tcW w:w="3685" w:type="dxa"/>
          </w:tcPr>
          <w:p w:rsidR="00DA23BC" w:rsidRPr="004F71AE" w:rsidRDefault="00DA23BC" w:rsidP="00B71181">
            <w:pPr>
              <w:rPr>
                <w:rFonts w:ascii="GHEA Grapalat" w:eastAsia="GHEA Grapalat" w:hAnsi="GHEA Grapalat" w:cs="GHEA Grapalat"/>
                <w:sz w:val="22"/>
                <w:szCs w:val="22"/>
              </w:rPr>
            </w:pPr>
          </w:p>
        </w:tc>
      </w:tr>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Հայտարարագրի էջերի քանակը</w:t>
            </w:r>
          </w:p>
        </w:tc>
        <w:tc>
          <w:tcPr>
            <w:tcW w:w="3685" w:type="dxa"/>
          </w:tcPr>
          <w:p w:rsidR="00DA23BC" w:rsidRPr="004F71AE" w:rsidRDefault="00DA23BC" w:rsidP="00B71181">
            <w:pPr>
              <w:rPr>
                <w:rFonts w:ascii="GHEA Grapalat" w:eastAsia="GHEA Grapalat" w:hAnsi="GHEA Grapalat" w:cs="GHEA Grapalat"/>
                <w:sz w:val="22"/>
                <w:szCs w:val="22"/>
              </w:rPr>
            </w:pPr>
          </w:p>
        </w:tc>
      </w:tr>
      <w:tr w:rsidR="00DA23BC" w:rsidRPr="004F71AE" w:rsidTr="00B71181">
        <w:trPr>
          <w:trHeight w:val="113"/>
        </w:trPr>
        <w:tc>
          <w:tcPr>
            <w:tcW w:w="7196" w:type="dxa"/>
            <w:shd w:val="clear" w:color="auto" w:fill="D9E2F3"/>
          </w:tcPr>
          <w:p w:rsidR="00DA23BC" w:rsidRPr="004F71AE"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4F71AE">
              <w:rPr>
                <w:rFonts w:ascii="GHEA Grapalat" w:eastAsia="GHEA Grapalat" w:hAnsi="GHEA Grapalat" w:cs="GHEA Grapalat"/>
                <w:color w:val="000000"/>
                <w:sz w:val="22"/>
                <w:szCs w:val="22"/>
              </w:rPr>
              <w:t>Հայտարարագիրը ներկայացնող անձի ստորագրությունը</w:t>
            </w:r>
          </w:p>
        </w:tc>
        <w:tc>
          <w:tcPr>
            <w:tcW w:w="3685" w:type="dxa"/>
          </w:tcPr>
          <w:p w:rsidR="00DA23BC" w:rsidRPr="004F71AE" w:rsidRDefault="00DA23BC" w:rsidP="00B71181">
            <w:pPr>
              <w:rPr>
                <w:rFonts w:ascii="GHEA Grapalat" w:eastAsia="GHEA Grapalat" w:hAnsi="GHEA Grapalat" w:cs="GHEA Grapalat"/>
                <w:sz w:val="22"/>
                <w:szCs w:val="22"/>
              </w:rPr>
            </w:pPr>
          </w:p>
        </w:tc>
      </w:tr>
    </w:tbl>
    <w:p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b/>
          <w:color w:val="000000"/>
          <w:sz w:val="22"/>
          <w:szCs w:val="22"/>
        </w:rPr>
        <w:t>Բաժնետոմսերի</w:t>
      </w:r>
      <w:r w:rsidRPr="007468AC">
        <w:rPr>
          <w:rFonts w:ascii="GHEA Grapalat" w:eastAsia="GHEA Grapalat" w:hAnsi="GHEA Grapalat" w:cs="GHEA Grapalat"/>
          <w:color w:val="000000"/>
          <w:sz w:val="22"/>
          <w:szCs w:val="22"/>
        </w:rPr>
        <w:t xml:space="preserve"> </w:t>
      </w:r>
      <w:r w:rsidRPr="007468AC">
        <w:rPr>
          <w:rFonts w:ascii="GHEA Grapalat" w:eastAsia="GHEA Grapalat" w:hAnsi="GHEA Grapalat" w:cs="GHEA Grapalat"/>
          <w:b/>
          <w:color w:val="000000"/>
          <w:sz w:val="22"/>
          <w:szCs w:val="22"/>
        </w:rPr>
        <w:t>ցուցակման տվյալները</w:t>
      </w:r>
    </w:p>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rsidTr="004D0585">
        <w:tc>
          <w:tcPr>
            <w:tcW w:w="7338"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Ֆոնդային բորսայի անվանումը</w:t>
            </w:r>
          </w:p>
        </w:tc>
        <w:tc>
          <w:tcPr>
            <w:tcW w:w="3543"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Հղումը բորսայում առկա փաստաթղթերին</w:t>
            </w:r>
          </w:p>
        </w:tc>
        <w:tc>
          <w:tcPr>
            <w:tcW w:w="3543" w:type="dxa"/>
            <w:vAlign w:val="center"/>
          </w:tcPr>
          <w:p w:rsidR="00DA23BC" w:rsidRPr="007468AC" w:rsidRDefault="00DA23BC" w:rsidP="00A607CE">
            <w:pPr>
              <w:rPr>
                <w:rFonts w:ascii="GHEA Grapalat" w:eastAsia="GHEA Grapalat" w:hAnsi="GHEA Grapalat" w:cs="GHEA Grapalat"/>
                <w:sz w:val="22"/>
                <w:szCs w:val="22"/>
              </w:rPr>
            </w:pPr>
          </w:p>
        </w:tc>
      </w:tr>
    </w:tbl>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38"/>
        <w:gridCol w:w="3543"/>
      </w:tblGrid>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r w:rsidR="00DA23BC" w:rsidRPr="007468AC" w:rsidTr="004D0585">
        <w:tc>
          <w:tcPr>
            <w:tcW w:w="7338" w:type="dxa"/>
            <w:shd w:val="clear" w:color="auto" w:fill="D9E2F3"/>
            <w:vAlign w:val="center"/>
          </w:tcPr>
          <w:p w:rsidR="00DA23BC" w:rsidRPr="007468AC" w:rsidRDefault="00DA23BC" w:rsidP="004D058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3543" w:type="dxa"/>
            <w:vAlign w:val="center"/>
          </w:tcPr>
          <w:p w:rsidR="00DA23BC" w:rsidRPr="007468AC" w:rsidRDefault="00DA23BC" w:rsidP="004D0585">
            <w:pPr>
              <w:rPr>
                <w:rFonts w:ascii="GHEA Grapalat" w:eastAsia="GHEA Grapalat" w:hAnsi="GHEA Grapalat" w:cs="GHEA Grapalat"/>
                <w:sz w:val="22"/>
                <w:szCs w:val="22"/>
              </w:rPr>
            </w:pPr>
          </w:p>
        </w:tc>
      </w:tr>
    </w:tbl>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iCs/>
          <w:sz w:val="22"/>
          <w:szCs w:val="22"/>
        </w:rPr>
      </w:pPr>
      <w:r w:rsidRPr="007468AC">
        <w:rPr>
          <w:rFonts w:ascii="GHEA Grapalat" w:eastAsia="GHEA Grapalat" w:hAnsi="GHEA Grapalat" w:cs="GHEA Grapalat"/>
          <w:iCs/>
          <w:sz w:val="22"/>
          <w:szCs w:val="2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1"/>
        <w:gridCol w:w="5670"/>
      </w:tblGrid>
      <w:tr w:rsidR="00DA23BC" w:rsidRPr="007468AC" w:rsidTr="00A607CE">
        <w:tc>
          <w:tcPr>
            <w:tcW w:w="5211"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5670"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A607CE">
        <w:tc>
          <w:tcPr>
            <w:tcW w:w="5211"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5670" w:type="dxa"/>
            <w:vAlign w:val="center"/>
          </w:tcPr>
          <w:p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Ուղղակի մասնակցություն</w:t>
            </w:r>
          </w:p>
          <w:p w:rsidR="00DA23BC" w:rsidRPr="007468AC" w:rsidRDefault="00DA23BC" w:rsidP="00A607CE">
            <w:pPr>
              <w:rPr>
                <w:rFonts w:ascii="GHEA Grapalat" w:eastAsia="GHEA Grapalat" w:hAnsi="GHEA Grapalat" w:cs="GHEA Grapalat"/>
                <w:sz w:val="22"/>
                <w:szCs w:val="22"/>
              </w:rPr>
            </w:pPr>
            <w:r w:rsidRPr="007468AC">
              <w:rPr>
                <w:rFonts w:ascii="MS Gothic" w:eastAsia="MS Gothic" w:hAnsi="MS Gothic" w:cs="GHEA Grapalat" w:hint="eastAsia"/>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A607CE">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Պետության, համայնքի կամ միջազգային կազմակերպության մասնակցությունը</w:t>
      </w:r>
    </w:p>
    <w:p w:rsidR="00DA23BC" w:rsidRPr="007468AC" w:rsidRDefault="00DA23BC" w:rsidP="00A607CE">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6804"/>
      </w:tblGrid>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Պետության անվանումը</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Համայնքի անվանումը</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A607CE">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804" w:type="dxa"/>
            <w:vAlign w:val="center"/>
          </w:tcPr>
          <w:p w:rsidR="00DA23BC" w:rsidRPr="007468AC" w:rsidRDefault="00DA23BC" w:rsidP="00A607CE">
            <w:pPr>
              <w:rPr>
                <w:rFonts w:ascii="GHEA Grapalat" w:eastAsia="GHEA Grapalat" w:hAnsi="GHEA Grapalat" w:cs="GHEA Grapalat"/>
                <w:sz w:val="22"/>
                <w:szCs w:val="22"/>
              </w:rPr>
            </w:pPr>
          </w:p>
        </w:tc>
      </w:tr>
      <w:tr w:rsidR="00DA23BC" w:rsidRPr="007468AC" w:rsidTr="00B71181">
        <w:tc>
          <w:tcPr>
            <w:tcW w:w="4077" w:type="dxa"/>
            <w:shd w:val="clear" w:color="auto" w:fill="D9E2F3"/>
            <w:vAlign w:val="center"/>
          </w:tcPr>
          <w:p w:rsidR="00DA23BC" w:rsidRPr="007468AC" w:rsidRDefault="00DA23BC" w:rsidP="00B7118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804" w:type="dxa"/>
            <w:vAlign w:val="center"/>
          </w:tcPr>
          <w:p w:rsidR="00DA23BC" w:rsidRPr="007468AC" w:rsidRDefault="00DA23BC" w:rsidP="00B71181">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Ուղղակի մասնակցություն</w:t>
            </w:r>
            <w:r w:rsidR="00B71181">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B7118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4252"/>
      </w:tblGrid>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Միջազգային կազմակերպության անվանումը լատինատառ</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4252" w:type="dxa"/>
            <w:vAlign w:val="center"/>
          </w:tcPr>
          <w:p w:rsidR="00DA23BC" w:rsidRPr="007468AC" w:rsidRDefault="00DA23BC" w:rsidP="005A7538">
            <w:pPr>
              <w:rPr>
                <w:rFonts w:ascii="GHEA Grapalat" w:eastAsia="GHEA Grapalat" w:hAnsi="GHEA Grapalat" w:cs="GHEA Grapalat"/>
                <w:sz w:val="22"/>
                <w:szCs w:val="22"/>
              </w:rPr>
            </w:pPr>
          </w:p>
        </w:tc>
      </w:tr>
      <w:tr w:rsidR="00DA23BC" w:rsidRPr="007468AC" w:rsidTr="005A7538">
        <w:tc>
          <w:tcPr>
            <w:tcW w:w="6629" w:type="dxa"/>
            <w:shd w:val="clear" w:color="auto" w:fill="D9E2F3"/>
            <w:vAlign w:val="center"/>
          </w:tcPr>
          <w:p w:rsidR="00DA23BC" w:rsidRPr="007468AC" w:rsidRDefault="00DA23BC" w:rsidP="005A7538">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4252" w:type="dxa"/>
            <w:vAlign w:val="center"/>
          </w:tcPr>
          <w:p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Ուղղակի մասնակցություն</w:t>
            </w:r>
          </w:p>
          <w:p w:rsidR="00DA23BC" w:rsidRPr="007468AC" w:rsidRDefault="00DA23BC" w:rsidP="005A7538">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Անուղղակի մասնակցություն</w:t>
            </w:r>
          </w:p>
        </w:tc>
      </w:tr>
    </w:tbl>
    <w:p w:rsidR="00DA23BC" w:rsidRPr="007468AC" w:rsidRDefault="00DA23BC" w:rsidP="007468AC">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lastRenderedPageBreak/>
        <w:t>Իրական շահառուի տվյալները</w:t>
      </w:r>
    </w:p>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5386"/>
      </w:tblGrid>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Անունը (լատինատառ)</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Ազգանունը (լատինատառ)</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Քաղաքացիությունը</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49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Ծննդյան օրը, ամիսը, տարին</w:t>
            </w:r>
          </w:p>
        </w:tc>
        <w:tc>
          <w:tcPr>
            <w:tcW w:w="538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5528"/>
      </w:tblGrid>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տեսակը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Փաստաթղթի համարը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Տրամադրման օրը, ամիսը, տարին</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Տրամադրող մարմինը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5353"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ՀԾՀ կամ համարժեք համարը</w:t>
            </w:r>
          </w:p>
        </w:tc>
        <w:tc>
          <w:tcPr>
            <w:tcW w:w="5528"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4536"/>
      </w:tblGrid>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Պետությունը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Համայնքը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Վարչատարածքային միավորը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r w:rsidR="00DA23BC" w:rsidRPr="007468AC" w:rsidTr="006F5552">
        <w:tc>
          <w:tcPr>
            <w:tcW w:w="6345" w:type="dxa"/>
            <w:shd w:val="clear" w:color="auto" w:fill="D9E2F3"/>
            <w:vAlign w:val="center"/>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Փողոցի անվանումը, շենքը (տունը), բնակարանը</w:t>
            </w:r>
          </w:p>
        </w:tc>
        <w:tc>
          <w:tcPr>
            <w:tcW w:w="4536" w:type="dxa"/>
            <w:vAlign w:val="center"/>
          </w:tcPr>
          <w:p w:rsidR="00DA23BC" w:rsidRPr="007468AC" w:rsidRDefault="00DA23BC" w:rsidP="006F5552">
            <w:pPr>
              <w:rPr>
                <w:rFonts w:ascii="GHEA Grapalat" w:eastAsia="GHEA Grapalat" w:hAnsi="GHEA Grapalat" w:cs="GHEA Grapalat"/>
                <w:sz w:val="22"/>
                <w:szCs w:val="22"/>
              </w:rPr>
            </w:pPr>
          </w:p>
        </w:tc>
      </w:tr>
    </w:tbl>
    <w:p w:rsidR="00DA23BC" w:rsidRPr="007468AC" w:rsidRDefault="00DA23BC" w:rsidP="006F5552">
      <w:pPr>
        <w:numPr>
          <w:ilvl w:val="1"/>
          <w:numId w:val="34"/>
        </w:numPr>
        <w:pBdr>
          <w:top w:val="nil"/>
          <w:left w:val="nil"/>
          <w:bottom w:val="nil"/>
          <w:right w:val="nil"/>
          <w:between w:val="nil"/>
        </w:pBd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945"/>
      </w:tblGrid>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A23BC" w:rsidRPr="007468AC" w:rsidTr="006F5552">
        <w:trPr>
          <w:trHeight w:val="20"/>
        </w:trPr>
        <w:tc>
          <w:tcPr>
            <w:tcW w:w="3936" w:type="dxa"/>
            <w:shd w:val="clear" w:color="auto" w:fill="D9E2F3"/>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945" w:type="dxa"/>
            <w:shd w:val="clear" w:color="auto" w:fill="FFFFFF"/>
          </w:tcPr>
          <w:p w:rsidR="00DA23BC" w:rsidRPr="007468AC" w:rsidRDefault="00DA23BC" w:rsidP="006F5552">
            <w:pPr>
              <w:rPr>
                <w:rFonts w:ascii="GHEA Grapalat" w:eastAsia="GHEA Grapalat" w:hAnsi="GHEA Grapalat" w:cs="GHEA Grapalat"/>
                <w:sz w:val="22"/>
                <w:szCs w:val="22"/>
              </w:rPr>
            </w:pPr>
          </w:p>
        </w:tc>
      </w:tr>
      <w:tr w:rsidR="00DA23BC" w:rsidRPr="007468AC" w:rsidTr="006F5552">
        <w:trPr>
          <w:trHeight w:val="20"/>
        </w:trPr>
        <w:tc>
          <w:tcPr>
            <w:tcW w:w="3936" w:type="dxa"/>
            <w:shd w:val="clear" w:color="auto" w:fill="D9E2F3"/>
          </w:tcPr>
          <w:p w:rsidR="00DA23BC" w:rsidRPr="007468AC" w:rsidRDefault="00DA23BC" w:rsidP="006F5552">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945" w:type="dxa"/>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6F5552">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6F5552">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GHEA Grapalat" w:hAnsi="GHEA Grapalat" w:cs="GHEA Grapalat"/>
                <w:sz w:val="22"/>
                <w:szCs w:val="22"/>
              </w:rPr>
              <w:t xml:space="preserve"> տվյալ իրավաբանական անձի նկատմամբ իրականացնում է իրական (փաստացի) վերահսկողություն այլ միջոցներով</w:t>
            </w:r>
          </w:p>
        </w:tc>
      </w:tr>
      <w:tr w:rsidR="00DA23BC" w:rsidRPr="007468AC" w:rsidTr="006F5552">
        <w:trPr>
          <w:trHeight w:val="20"/>
        </w:trPr>
        <w:tc>
          <w:tcPr>
            <w:tcW w:w="10881" w:type="dxa"/>
            <w:gridSpan w:val="2"/>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w:t>
            </w:r>
            <w:r w:rsidRPr="007468AC">
              <w:rPr>
                <w:rFonts w:ascii="GHEA Grapalat" w:hAnsi="GHEA Grapalat"/>
                <w:sz w:val="22"/>
                <w:szCs w:val="22"/>
              </w:rPr>
              <w:t xml:space="preserve"> </w:t>
            </w:r>
            <w:r w:rsidRPr="007468AC">
              <w:rPr>
                <w:rFonts w:ascii="GHEA Grapalat" w:eastAsia="GHEA Grapalat" w:hAnsi="GHEA Grapalat" w:cs="GHEA Grapalat"/>
                <w:sz w:val="22"/>
                <w:szCs w:val="22"/>
              </w:rPr>
              <w:t>այն դեպքում, երբ առկա չէ «ա» և «բ» կետերի պահանջներին համապատասխանող ֆիզիկական անձ</w:t>
            </w:r>
          </w:p>
        </w:tc>
      </w:tr>
    </w:tbl>
    <w:p w:rsidR="00DA23BC" w:rsidRPr="007468AC" w:rsidRDefault="00DA23BC" w:rsidP="006F5552">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373"/>
      </w:tblGrid>
      <w:tr w:rsidR="00DA23BC" w:rsidRPr="007468AC" w:rsidTr="00516155">
        <w:trPr>
          <w:trHeight w:val="924"/>
        </w:trPr>
        <w:tc>
          <w:tcPr>
            <w:tcW w:w="10881" w:type="dxa"/>
            <w:gridSpan w:val="2"/>
            <w:vAlign w:val="center"/>
          </w:tcPr>
          <w:p w:rsidR="00DA23BC" w:rsidRPr="007468AC" w:rsidRDefault="00DA23BC" w:rsidP="006F5552">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A23BC" w:rsidRPr="007468AC" w:rsidTr="00516155">
        <w:trPr>
          <w:trHeight w:val="20"/>
        </w:trPr>
        <w:tc>
          <w:tcPr>
            <w:tcW w:w="4508" w:type="dxa"/>
            <w:shd w:val="clear" w:color="auto" w:fill="D9E2F3"/>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չափը (%)</w:t>
            </w:r>
          </w:p>
        </w:tc>
        <w:tc>
          <w:tcPr>
            <w:tcW w:w="6373" w:type="dxa"/>
            <w:shd w:val="clear" w:color="auto" w:fill="auto"/>
          </w:tcPr>
          <w:p w:rsidR="00DA23BC" w:rsidRPr="007468AC" w:rsidRDefault="00DA23BC" w:rsidP="00516155">
            <w:pPr>
              <w:rPr>
                <w:rFonts w:ascii="GHEA Grapalat" w:eastAsia="GHEA Grapalat" w:hAnsi="GHEA Grapalat" w:cs="GHEA Grapalat"/>
                <w:sz w:val="22"/>
                <w:szCs w:val="22"/>
              </w:rPr>
            </w:pPr>
          </w:p>
        </w:tc>
      </w:tr>
      <w:tr w:rsidR="00DA23BC" w:rsidRPr="007468AC" w:rsidTr="00516155">
        <w:trPr>
          <w:trHeight w:val="20"/>
        </w:trPr>
        <w:tc>
          <w:tcPr>
            <w:tcW w:w="4508" w:type="dxa"/>
            <w:shd w:val="clear" w:color="auto" w:fill="D9E2F3"/>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Մասնակցության տեսակը</w:t>
            </w:r>
          </w:p>
        </w:tc>
        <w:tc>
          <w:tcPr>
            <w:tcW w:w="6373" w:type="dxa"/>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Ուղղակի մասնակցություն</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Անուղղակի մասնակցություն</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բ</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իրավունք ունի նշանակելու կամ հեռացնելու իրավաբանական անձի կառավարման մարմինների անդամների մեծամասնությանը</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գ</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դ</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 xml:space="preserve">իրավաբանական անձի նկատմամբ իրականացնում է իրական (փաստացի) վերահսկողություն </w:t>
            </w:r>
            <w:r w:rsidRPr="007468AC">
              <w:rPr>
                <w:rFonts w:ascii="GHEA Grapalat" w:eastAsia="GHEA Grapalat" w:hAnsi="GHEA Grapalat" w:cs="GHEA Grapalat"/>
                <w:sz w:val="22"/>
                <w:szCs w:val="22"/>
              </w:rPr>
              <w:lastRenderedPageBreak/>
              <w:t>այլ միջոցներով</w:t>
            </w:r>
          </w:p>
        </w:tc>
      </w:tr>
      <w:tr w:rsidR="00DA23BC" w:rsidRPr="007468AC" w:rsidTr="00516155">
        <w:trPr>
          <w:trHeight w:val="20"/>
        </w:trPr>
        <w:tc>
          <w:tcPr>
            <w:tcW w:w="10881" w:type="dxa"/>
            <w:gridSpan w:val="2"/>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lastRenderedPageBreak/>
              <w:t>☐</w:t>
            </w:r>
            <w:r w:rsidRPr="007468AC">
              <w:rPr>
                <w:rFonts w:ascii="GHEA Grapalat" w:eastAsia="GHEA Grapalat" w:hAnsi="GHEA Grapalat" w:cs="GHEA Grapalat"/>
                <w:sz w:val="22"/>
                <w:szCs w:val="22"/>
              </w:rPr>
              <w:tab/>
              <w:t>ե</w:t>
            </w:r>
            <w:r w:rsidRPr="007468AC">
              <w:rPr>
                <w:rFonts w:ascii="Cambria Math" w:eastAsia="Cambria Math" w:hAnsi="Cambria Math" w:cs="Cambria Math"/>
                <w:sz w:val="22"/>
                <w:szCs w:val="22"/>
              </w:rPr>
              <w:t>․</w:t>
            </w:r>
            <w:r w:rsidRPr="007468AC">
              <w:rPr>
                <w:rFonts w:ascii="GHEA Grapalat" w:eastAsia="Cambria Math" w:hAnsi="GHEA Grapalat" w:cs="Cambria Math"/>
                <w:sz w:val="22"/>
                <w:szCs w:val="22"/>
              </w:rPr>
              <w:t xml:space="preserve"> </w:t>
            </w:r>
            <w:r w:rsidRPr="007468AC">
              <w:rPr>
                <w:rFonts w:ascii="GHEA Grapalat" w:eastAsia="GHEA Grapalat" w:hAnsi="GHEA Grapalat" w:cs="GHEA Grapalat"/>
                <w:sz w:val="22"/>
                <w:szCs w:val="2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A23BC" w:rsidRPr="007468AC" w:rsidRDefault="00DA23BC" w:rsidP="007468AC">
      <w:pPr>
        <w:numPr>
          <w:ilvl w:val="1"/>
          <w:numId w:val="34"/>
        </w:numPr>
        <w:pBdr>
          <w:top w:val="nil"/>
          <w:left w:val="nil"/>
          <w:bottom w:val="nil"/>
          <w:right w:val="nil"/>
          <w:between w:val="nil"/>
        </w:pBdr>
        <w:spacing w:before="240"/>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կարգավիճակի վերաբերյալ տեղեկությունները</w:t>
      </w: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 դառնալու օրը, ամիսը, տարին</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նկատմամբ վերահսկողության իրականացումը</w:t>
            </w:r>
          </w:p>
        </w:tc>
        <w:tc>
          <w:tcPr>
            <w:tcW w:w="5103" w:type="dxa"/>
            <w:vAlign w:val="center"/>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Theme="minorHAnsi" w:eastAsia="MS Gothic" w:hAnsiTheme="minorHAnsi" w:cs="Segoe UI Symbol"/>
                <w:sz w:val="22"/>
                <w:szCs w:val="22"/>
                <w:lang w:val="ru-RU"/>
              </w:rPr>
              <w:t xml:space="preserve"> </w:t>
            </w:r>
            <w:r w:rsidRPr="007468AC">
              <w:rPr>
                <w:rFonts w:ascii="GHEA Grapalat" w:eastAsia="GHEA Grapalat" w:hAnsi="GHEA Grapalat" w:cs="GHEA Grapalat"/>
                <w:sz w:val="22"/>
                <w:szCs w:val="22"/>
              </w:rPr>
              <w:t xml:space="preserve">Առանձին </w:t>
            </w:r>
          </w:p>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00516155">
              <w:rPr>
                <w:rFonts w:ascii="GHEA Grapalat" w:eastAsia="GHEA Grapalat" w:hAnsi="GHEA Grapalat" w:cs="GHEA Grapalat"/>
                <w:sz w:val="22"/>
                <w:szCs w:val="22"/>
              </w:rPr>
              <w:t xml:space="preserve"> </w:t>
            </w:r>
            <w:r w:rsidRPr="007468AC">
              <w:rPr>
                <w:rFonts w:ascii="GHEA Grapalat" w:eastAsia="GHEA Grapalat" w:hAnsi="GHEA Grapalat" w:cs="GHEA Grapalat"/>
                <w:sz w:val="22"/>
                <w:szCs w:val="22"/>
              </w:rPr>
              <w:t>Փոխկապակցված անձանց հետ համատեղ</w:t>
            </w: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Ընդերքօգտագործման ոլորտի հաշվետու կազմակերպության իրական շահառուն հանդիսանում է պաշտոնատար անձ կամ նրա ընտանիքի անդամ</w:t>
            </w:r>
          </w:p>
        </w:tc>
        <w:tc>
          <w:tcPr>
            <w:tcW w:w="5103" w:type="dxa"/>
            <w:vAlign w:val="center"/>
          </w:tcPr>
          <w:p w:rsidR="00DA23BC" w:rsidRPr="007468AC" w:rsidRDefault="00DA23BC" w:rsidP="00516155">
            <w:pPr>
              <w:rPr>
                <w:rFonts w:ascii="GHEA Grapalat" w:eastAsia="GHEA Grapalat" w:hAnsi="GHEA Grapalat" w:cs="GHEA Grapalat"/>
                <w:sz w:val="22"/>
                <w:szCs w:val="22"/>
              </w:rPr>
            </w:pP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Այո</w:t>
            </w:r>
            <w:r w:rsidR="00516155">
              <w:rPr>
                <w:rFonts w:ascii="GHEA Grapalat" w:eastAsia="GHEA Grapalat" w:hAnsi="GHEA Grapalat" w:cs="GHEA Grapalat"/>
                <w:sz w:val="22"/>
                <w:szCs w:val="22"/>
                <w:lang w:val="ru-RU"/>
              </w:rPr>
              <w:t xml:space="preserve">  </w:t>
            </w:r>
            <w:r w:rsidRPr="007468AC">
              <w:rPr>
                <w:rFonts w:ascii="Segoe UI Symbol" w:eastAsia="MS Gothic" w:hAnsi="Segoe UI Symbol" w:cs="Segoe UI Symbol"/>
                <w:sz w:val="22"/>
                <w:szCs w:val="22"/>
              </w:rPr>
              <w:t>☐</w:t>
            </w:r>
            <w:r w:rsidRPr="007468AC">
              <w:rPr>
                <w:rFonts w:ascii="GHEA Grapalat" w:eastAsia="GHEA Grapalat" w:hAnsi="GHEA Grapalat" w:cs="GHEA Grapalat"/>
                <w:sz w:val="22"/>
                <w:szCs w:val="22"/>
              </w:rPr>
              <w:tab/>
              <w:t>Ոչ</w:t>
            </w:r>
          </w:p>
        </w:tc>
      </w:tr>
    </w:tbl>
    <w:p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5103"/>
      </w:tblGrid>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Էլ</w:t>
            </w:r>
            <w:r w:rsidRPr="007468AC">
              <w:rPr>
                <w:rFonts w:ascii="Cambria Math" w:eastAsia="Cambria Math" w:hAnsi="Cambria Math" w:cs="Cambria Math"/>
                <w:color w:val="000000"/>
                <w:sz w:val="22"/>
                <w:szCs w:val="22"/>
              </w:rPr>
              <w:t>․</w:t>
            </w:r>
            <w:r w:rsidRPr="007468AC">
              <w:rPr>
                <w:rFonts w:ascii="GHEA Grapalat" w:eastAsia="GHEA Grapalat" w:hAnsi="GHEA Grapalat" w:cs="GHEA Grapalat"/>
                <w:color w:val="000000"/>
                <w:sz w:val="22"/>
                <w:szCs w:val="22"/>
              </w:rPr>
              <w:t xml:space="preserve"> փոստի հասցեն</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r w:rsidR="00DA23BC" w:rsidRPr="007468AC" w:rsidTr="00516155">
        <w:tc>
          <w:tcPr>
            <w:tcW w:w="5778" w:type="dxa"/>
            <w:shd w:val="clear" w:color="auto" w:fill="D9E2F3"/>
            <w:vAlign w:val="center"/>
          </w:tcPr>
          <w:p w:rsidR="00DA23BC" w:rsidRPr="007468AC" w:rsidRDefault="00DA23BC" w:rsidP="00516155">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Հեռախոսահամարը</w:t>
            </w:r>
          </w:p>
        </w:tc>
        <w:tc>
          <w:tcPr>
            <w:tcW w:w="5103" w:type="dxa"/>
            <w:vAlign w:val="center"/>
          </w:tcPr>
          <w:p w:rsidR="00DA23BC" w:rsidRPr="007468AC" w:rsidRDefault="00DA23BC" w:rsidP="00516155">
            <w:pPr>
              <w:rPr>
                <w:rFonts w:ascii="GHEA Grapalat" w:eastAsia="GHEA Grapalat" w:hAnsi="GHEA Grapalat" w:cs="GHEA Grapalat"/>
                <w:sz w:val="22"/>
                <w:szCs w:val="22"/>
              </w:rPr>
            </w:pPr>
          </w:p>
        </w:tc>
      </w:tr>
    </w:tbl>
    <w:p w:rsidR="00DA23BC" w:rsidRPr="007468AC" w:rsidRDefault="00DA23BC" w:rsidP="00516155">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Միջանկյալ իրավաբանական անձինք</w:t>
      </w:r>
    </w:p>
    <w:p w:rsidR="00DA23BC" w:rsidRPr="007468AC" w:rsidRDefault="00DA23BC" w:rsidP="00516155">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Անվանումը լատինատառ</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Պետական գրանցման համարը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օրը, ամիսը, տարին</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հասցեն</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Գրանցման պետությունը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r w:rsidR="00DA23BC" w:rsidRPr="007468AC" w:rsidTr="00516155">
        <w:tc>
          <w:tcPr>
            <w:tcW w:w="6487" w:type="dxa"/>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Գործադիր մարմնի ղեկավարի անունը և ազգանունը</w:t>
            </w:r>
          </w:p>
        </w:tc>
        <w:tc>
          <w:tcPr>
            <w:tcW w:w="4253" w:type="dxa"/>
            <w:vAlign w:val="center"/>
          </w:tcPr>
          <w:p w:rsidR="00DA23BC" w:rsidRPr="007468AC"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4253"/>
      </w:tblGrid>
      <w:tr w:rsidR="00DA23BC" w:rsidRPr="007468AC" w:rsidTr="00516155">
        <w:trPr>
          <w:trHeight w:val="20"/>
        </w:trPr>
        <w:tc>
          <w:tcPr>
            <w:tcW w:w="6487" w:type="dxa"/>
            <w:vMerge w:val="restart"/>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Իրական շահառու(ներ)ի անունը և ազգանունը, ում համար կազմակերպությունը հանդիսանում է միջանկյալ իրավաբանական անձ</w:t>
            </w: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r w:rsidR="00DA23BC" w:rsidRPr="007468AC" w:rsidTr="00516155">
        <w:trPr>
          <w:trHeight w:val="20"/>
        </w:trPr>
        <w:tc>
          <w:tcPr>
            <w:tcW w:w="6487" w:type="dxa"/>
            <w:vMerge/>
            <w:shd w:val="clear" w:color="auto" w:fill="D9E2F3"/>
            <w:vAlign w:val="center"/>
          </w:tcPr>
          <w:p w:rsidR="00DA23BC" w:rsidRPr="007468AC"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4253" w:type="dxa"/>
          </w:tcPr>
          <w:p w:rsidR="00DA23BC" w:rsidRPr="007468AC"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1"/>
          <w:numId w:val="34"/>
        </w:numPr>
        <w:pBdr>
          <w:top w:val="nil"/>
          <w:left w:val="nil"/>
          <w:bottom w:val="nil"/>
          <w:right w:val="nil"/>
          <w:between w:val="nil"/>
        </w:pBdr>
        <w:ind w:left="788" w:hanging="431"/>
        <w:rPr>
          <w:rFonts w:ascii="GHEA Grapalat" w:eastAsia="GHEA Grapalat" w:hAnsi="GHEA Grapalat" w:cs="GHEA Grapalat"/>
          <w:sz w:val="22"/>
          <w:szCs w:val="22"/>
        </w:rPr>
      </w:pPr>
      <w:r w:rsidRPr="007468AC">
        <w:rPr>
          <w:rFonts w:ascii="GHEA Grapalat" w:eastAsia="GHEA Grapalat" w:hAnsi="GHEA Grapalat" w:cs="GHEA Grapalat"/>
          <w:sz w:val="22"/>
          <w:szCs w:val="2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5103"/>
      </w:tblGrid>
      <w:tr w:rsidR="00DA23BC" w:rsidRPr="007468AC" w:rsidTr="001157F1">
        <w:trPr>
          <w:trHeight w:val="113"/>
        </w:trPr>
        <w:tc>
          <w:tcPr>
            <w:tcW w:w="5637" w:type="dxa"/>
            <w:shd w:val="clear" w:color="auto" w:fill="D9E2F3"/>
          </w:tcPr>
          <w:p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Ֆոնդային բորսայի անվանումը</w:t>
            </w:r>
          </w:p>
        </w:tc>
        <w:tc>
          <w:tcPr>
            <w:tcW w:w="5103" w:type="dxa"/>
          </w:tcPr>
          <w:p w:rsidR="00DA23BC" w:rsidRPr="00061920" w:rsidRDefault="00DA23BC" w:rsidP="001157F1">
            <w:pPr>
              <w:rPr>
                <w:rFonts w:ascii="GHEA Grapalat" w:eastAsia="GHEA Grapalat" w:hAnsi="GHEA Grapalat" w:cs="GHEA Grapalat"/>
                <w:sz w:val="22"/>
                <w:szCs w:val="22"/>
              </w:rPr>
            </w:pPr>
          </w:p>
        </w:tc>
      </w:tr>
      <w:tr w:rsidR="00DA23BC" w:rsidRPr="007468AC" w:rsidTr="001157F1">
        <w:trPr>
          <w:trHeight w:val="113"/>
        </w:trPr>
        <w:tc>
          <w:tcPr>
            <w:tcW w:w="5637" w:type="dxa"/>
            <w:shd w:val="clear" w:color="auto" w:fill="D9E2F3"/>
          </w:tcPr>
          <w:p w:rsidR="00DA23BC" w:rsidRPr="00061920" w:rsidRDefault="00DA23BC" w:rsidP="001157F1">
            <w:pPr>
              <w:numPr>
                <w:ilvl w:val="2"/>
                <w:numId w:val="34"/>
              </w:numPr>
              <w:pBdr>
                <w:top w:val="nil"/>
                <w:left w:val="nil"/>
                <w:bottom w:val="nil"/>
                <w:right w:val="nil"/>
                <w:between w:val="nil"/>
              </w:pBdr>
              <w:ind w:left="0" w:firstLine="0"/>
              <w:rPr>
                <w:rFonts w:ascii="GHEA Grapalat" w:eastAsia="GHEA Grapalat" w:hAnsi="GHEA Grapalat" w:cs="GHEA Grapalat"/>
                <w:color w:val="000000"/>
                <w:sz w:val="22"/>
                <w:szCs w:val="22"/>
              </w:rPr>
            </w:pPr>
            <w:r w:rsidRPr="00061920">
              <w:rPr>
                <w:rFonts w:ascii="GHEA Grapalat" w:eastAsia="GHEA Grapalat" w:hAnsi="GHEA Grapalat" w:cs="GHEA Grapalat"/>
                <w:color w:val="000000"/>
                <w:sz w:val="22"/>
                <w:szCs w:val="22"/>
              </w:rPr>
              <w:t>Հղումը բորսայում առկա փաստաթղթերին</w:t>
            </w:r>
          </w:p>
        </w:tc>
        <w:tc>
          <w:tcPr>
            <w:tcW w:w="5103" w:type="dxa"/>
          </w:tcPr>
          <w:p w:rsidR="00DA23BC" w:rsidRPr="00061920" w:rsidRDefault="00DA23BC" w:rsidP="001157F1">
            <w:pPr>
              <w:rPr>
                <w:rFonts w:ascii="GHEA Grapalat" w:eastAsia="GHEA Grapalat" w:hAnsi="GHEA Grapalat" w:cs="GHEA Grapalat"/>
                <w:sz w:val="22"/>
                <w:szCs w:val="22"/>
              </w:rPr>
            </w:pPr>
          </w:p>
        </w:tc>
      </w:tr>
    </w:tbl>
    <w:p w:rsidR="00DA23BC" w:rsidRPr="007468AC" w:rsidRDefault="00DA23BC" w:rsidP="001157F1">
      <w:pPr>
        <w:numPr>
          <w:ilvl w:val="0"/>
          <w:numId w:val="34"/>
        </w:numPr>
        <w:pBdr>
          <w:top w:val="nil"/>
          <w:left w:val="nil"/>
          <w:bottom w:val="nil"/>
          <w:right w:val="nil"/>
          <w:between w:val="nil"/>
        </w:pBdr>
        <w:rPr>
          <w:rFonts w:ascii="GHEA Grapalat" w:eastAsia="GHEA Grapalat" w:hAnsi="GHEA Grapalat" w:cs="GHEA Grapalat"/>
          <w:b/>
          <w:color w:val="000000"/>
          <w:sz w:val="22"/>
          <w:szCs w:val="22"/>
        </w:rPr>
      </w:pPr>
      <w:r w:rsidRPr="007468AC">
        <w:rPr>
          <w:rFonts w:ascii="GHEA Grapalat" w:eastAsia="GHEA Grapalat" w:hAnsi="GHEA Grapalat" w:cs="GHEA Grapalat"/>
          <w:b/>
          <w:color w:val="000000"/>
          <w:sz w:val="22"/>
          <w:szCs w:val="22"/>
        </w:rPr>
        <w:t>Լրացուցիչ նշումներ</w:t>
      </w:r>
    </w:p>
    <w:p w:rsidR="00DA23BC" w:rsidRPr="007468AC" w:rsidRDefault="00DA23BC" w:rsidP="001157F1">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8"/>
      </w:tblGrid>
      <w:tr w:rsidR="00DA23BC" w:rsidRPr="007468AC" w:rsidTr="001157F1">
        <w:tc>
          <w:tcPr>
            <w:tcW w:w="10598" w:type="dxa"/>
            <w:shd w:val="clear" w:color="auto" w:fill="DEEAF6"/>
          </w:tcPr>
          <w:p w:rsidR="00DA23BC" w:rsidRPr="007468AC" w:rsidRDefault="00DA23BC" w:rsidP="001157F1">
            <w:pPr>
              <w:rPr>
                <w:rFonts w:ascii="GHEA Grapalat" w:eastAsia="GHEA Grapalat" w:hAnsi="GHEA Grapalat" w:cs="GHEA Grapalat"/>
                <w:color w:val="000000"/>
                <w:sz w:val="22"/>
                <w:szCs w:val="22"/>
              </w:rPr>
            </w:pPr>
            <w:r w:rsidRPr="007468AC">
              <w:rPr>
                <w:rFonts w:ascii="GHEA Grapalat" w:eastAsia="GHEA Grapalat" w:hAnsi="GHEA Grapalat" w:cs="GHEA Grapalat"/>
                <w:color w:val="000000"/>
                <w:sz w:val="22"/>
                <w:szCs w:val="22"/>
              </w:rPr>
              <w:t>Լրացուցիչ տեղեկություններ կամ հավելյալ պարզաբանումներ, որոնք առնչվում են հայտարարագրում լրացված կամ լրացման ենթակա տվյալներին</w:t>
            </w:r>
          </w:p>
        </w:tc>
      </w:tr>
      <w:tr w:rsidR="00DA23BC" w:rsidRPr="007468AC" w:rsidTr="001157F1">
        <w:trPr>
          <w:trHeight w:val="1134"/>
        </w:trPr>
        <w:tc>
          <w:tcPr>
            <w:tcW w:w="10598" w:type="dxa"/>
            <w:shd w:val="clear" w:color="auto" w:fill="auto"/>
          </w:tcPr>
          <w:p w:rsidR="00DA23BC" w:rsidRPr="007468AC" w:rsidRDefault="00DA23BC" w:rsidP="001157F1">
            <w:pPr>
              <w:rPr>
                <w:rFonts w:ascii="GHEA Grapalat" w:eastAsia="GHEA Grapalat" w:hAnsi="GHEA Grapalat" w:cs="GHEA Grapalat"/>
                <w:b/>
                <w:color w:val="000000"/>
                <w:sz w:val="22"/>
                <w:szCs w:val="22"/>
              </w:rPr>
            </w:pPr>
          </w:p>
        </w:tc>
      </w:tr>
    </w:tbl>
    <w:p w:rsidR="00DA23BC" w:rsidRDefault="00DA23BC"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Default="001157F1" w:rsidP="00DA23BC">
      <w:pPr>
        <w:spacing w:line="360" w:lineRule="auto"/>
        <w:jc w:val="center"/>
        <w:rPr>
          <w:rFonts w:ascii="GHEA Grapalat" w:eastAsia="GHEA Grapalat" w:hAnsi="GHEA Grapalat" w:cs="GHEA Grapalat"/>
          <w:b/>
        </w:rPr>
      </w:pPr>
    </w:p>
    <w:p w:rsidR="001157F1" w:rsidRPr="004F71AE" w:rsidRDefault="001157F1" w:rsidP="00DA23BC">
      <w:pPr>
        <w:spacing w:line="360" w:lineRule="auto"/>
        <w:jc w:val="center"/>
        <w:rPr>
          <w:rFonts w:ascii="GHEA Grapalat" w:eastAsia="GHEA Grapalat" w:hAnsi="GHEA Grapalat" w:cs="GHEA Grapalat"/>
          <w:b/>
        </w:rPr>
      </w:pPr>
    </w:p>
    <w:p w:rsidR="00DA23BC" w:rsidRPr="004F71AE" w:rsidRDefault="00DA23BC" w:rsidP="00DA23BC">
      <w:pPr>
        <w:spacing w:line="360" w:lineRule="auto"/>
        <w:jc w:val="center"/>
        <w:rPr>
          <w:rFonts w:ascii="GHEA Grapalat" w:eastAsia="GHEA Grapalat" w:hAnsi="GHEA Grapalat" w:cs="GHEA Grapalat"/>
          <w:b/>
          <w:sz w:val="18"/>
          <w:szCs w:val="18"/>
        </w:rPr>
      </w:pPr>
      <w:r w:rsidRPr="004F71AE">
        <w:rPr>
          <w:rFonts w:ascii="GHEA Grapalat" w:eastAsia="GHEA Grapalat" w:hAnsi="GHEA Grapalat" w:cs="GHEA Grapalat"/>
          <w:b/>
          <w:sz w:val="18"/>
          <w:szCs w:val="18"/>
        </w:rPr>
        <w:t>I. Հայտարարագրի լրացման կարգը</w:t>
      </w:r>
    </w:p>
    <w:p w:rsidR="00DA23BC" w:rsidRPr="004F71AE" w:rsidRDefault="00DA23BC" w:rsidP="00DA23BC">
      <w:pPr>
        <w:pBdr>
          <w:top w:val="nil"/>
          <w:left w:val="nil"/>
          <w:bottom w:val="nil"/>
          <w:right w:val="nil"/>
          <w:between w:val="nil"/>
        </w:pBdr>
        <w:spacing w:line="360" w:lineRule="auto"/>
        <w:ind w:left="567"/>
        <w:jc w:val="center"/>
        <w:rPr>
          <w:rFonts w:ascii="GHEA Grapalat" w:eastAsia="GHEA Grapalat" w:hAnsi="GHEA Grapalat" w:cs="GHEA Grapalat"/>
          <w:color w:val="000000"/>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ներկայացնող անձը» ենթաբաժնում լրացվում է այն ֆիզիկական անձի տվյալները ով ստորագրում է </w:t>
      </w:r>
      <w:r w:rsidRPr="004F71AE">
        <w:rPr>
          <w:rFonts w:ascii="GHEA Grapalat" w:eastAsia="GHEA Grapalat" w:hAnsi="GHEA Grapalat" w:cs="GHEA Grapalat"/>
          <w:sz w:val="18"/>
          <w:szCs w:val="18"/>
          <w:lang w:val="hy-AM"/>
        </w:rPr>
        <w:t xml:space="preserve">սույն ընթացակարգի </w:t>
      </w:r>
      <w:r w:rsidRPr="004F71AE">
        <w:rPr>
          <w:rFonts w:ascii="GHEA Grapalat" w:eastAsia="GHEA Grapalat" w:hAnsi="GHEA Grapalat" w:cs="GHEA Grapalat"/>
          <w:sz w:val="18"/>
          <w:szCs w:val="18"/>
        </w:rPr>
        <w:t>հայտում ներառվող փաստաթղթերը.</w:t>
      </w:r>
    </w:p>
    <w:p w:rsidR="00DA23BC" w:rsidRPr="004F71AE" w:rsidRDefault="00DA23BC" w:rsidP="00DA23BC">
      <w:pPr>
        <w:numPr>
          <w:ilvl w:val="1"/>
          <w:numId w:val="35"/>
        </w:numP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A23BC" w:rsidRPr="004F71AE" w:rsidRDefault="00DA23BC" w:rsidP="00DA23BC">
      <w:pPr>
        <w:spacing w:line="276" w:lineRule="auto"/>
        <w:ind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w:t>
      </w:r>
      <w:r w:rsidRPr="004F71AE">
        <w:rPr>
          <w:rFonts w:ascii="GHEA Grapalat" w:eastAsia="GHEA Grapalat" w:hAnsi="GHEA Grapalat" w:cs="GHEA Grapalat"/>
          <w:color w:val="000000"/>
          <w:sz w:val="18"/>
          <w:szCs w:val="18"/>
        </w:rPr>
        <w:t xml:space="preserve"> 2-րդ բաժինը (Բաժնետոմսերի ցուցակման տվյալները)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լրացվում է, եթե Կազմակերպության կամ Կազմակերպություն</w:t>
      </w:r>
      <w:r w:rsidRPr="004F71AE">
        <w:rPr>
          <w:rFonts w:ascii="GHEA Grapalat" w:eastAsia="GHEA Grapalat" w:hAnsi="GHEA Grapalat" w:cs="GHEA Grapalat"/>
          <w:sz w:val="18"/>
          <w:szCs w:val="18"/>
        </w:rPr>
        <w:t xml:space="preserve">ն </w:t>
      </w:r>
      <w:r w:rsidRPr="004F71AE">
        <w:rPr>
          <w:rFonts w:ascii="GHEA Grapalat" w:eastAsia="GHEA Grapalat" w:hAnsi="GHEA Grapalat"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F71AE">
        <w:rPr>
          <w:rFonts w:ascii="GHEA Grapalat" w:eastAsia="GHEA Grapalat" w:hAnsi="GHEA Grapalat" w:cs="GHEA Grapalat"/>
          <w:sz w:val="18"/>
          <w:szCs w:val="18"/>
        </w:rPr>
        <w:t>այս</w:t>
      </w:r>
      <w:r w:rsidRPr="004F71AE">
        <w:rPr>
          <w:rFonts w:ascii="GHEA Grapalat" w:eastAsia="GHEA Grapalat" w:hAnsi="GHEA Grapalat" w:cs="GHEA Grapalat"/>
          <w:color w:val="000000"/>
          <w:sz w:val="18"/>
          <w:szCs w:val="18"/>
        </w:rPr>
        <w:t xml:space="preserve"> բաժինը լրացվում է Կազմակերպության կամ </w:t>
      </w:r>
      <w:r w:rsidRPr="004F71AE">
        <w:rPr>
          <w:rFonts w:ascii="GHEA Grapalat" w:eastAsia="GHEA Grapalat" w:hAnsi="GHEA Grapalat" w:cs="GHEA Grapalat"/>
          <w:sz w:val="18"/>
          <w:szCs w:val="18"/>
        </w:rPr>
        <w:t>Կազմակերպությունն</w:t>
      </w:r>
      <w:r w:rsidRPr="004F71AE">
        <w:rPr>
          <w:rFonts w:ascii="GHEA Grapalat" w:eastAsia="GHEA Grapalat" w:hAnsi="GHEA Grapalat" w:cs="GHEA Grapalat"/>
          <w:color w:val="000000"/>
          <w:sz w:val="18"/>
          <w:szCs w:val="18"/>
        </w:rPr>
        <w:t xml:space="preserve"> ամբողջությամբ վերահսկող այլ իրավաբանական անձի համար։ </w:t>
      </w:r>
      <w:r w:rsidRPr="004F71AE">
        <w:rPr>
          <w:rFonts w:ascii="GHEA Grapalat" w:eastAsia="GHEA Grapalat" w:hAnsi="GHEA Grapalat"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«Վերահսկողության մակարդակը» ենթաբաժինը լրացվում է, եթե հայտարարագրի 2</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 xml:space="preserve">Հայտարարագրի </w:t>
      </w:r>
      <w:r w:rsidR="00601E29">
        <w:rPr>
          <w:rFonts w:ascii="GHEA Grapalat" w:eastAsia="GHEA Grapalat" w:hAnsi="GHEA Grapalat" w:cs="GHEA Grapalat"/>
          <w:color w:val="000000"/>
          <w:sz w:val="18"/>
          <w:szCs w:val="18"/>
        </w:rPr>
        <w:t>5-րդ</w:t>
      </w:r>
      <w:r w:rsidRPr="004F71AE">
        <w:rPr>
          <w:rFonts w:ascii="GHEA Grapalat" w:eastAsia="GHEA Grapalat" w:hAnsi="GHEA Grapalat" w:cs="GHEA Grapalat"/>
          <w:color w:val="000000"/>
          <w:sz w:val="18"/>
          <w:szCs w:val="18"/>
        </w:rPr>
        <w:t xml:space="preserve"> բաժինը (Պետության, համայնքի կամ միջազգային կազմակերպության մասնակցությունը)</w:t>
      </w:r>
      <w:r w:rsidRPr="004F71AE">
        <w:rPr>
          <w:rFonts w:ascii="GHEA Grapalat" w:eastAsia="GHEA Grapalat" w:hAnsi="GHEA Grapalat" w:cs="GHEA Grapalat"/>
          <w:b/>
          <w:color w:val="000000"/>
          <w:sz w:val="18"/>
          <w:szCs w:val="18"/>
        </w:rPr>
        <w:t xml:space="preserve"> </w:t>
      </w:r>
      <w:r w:rsidRPr="004F71AE">
        <w:rPr>
          <w:rFonts w:ascii="GHEA Grapalat" w:eastAsia="GHEA Grapalat" w:hAnsi="GHEA Grapalat" w:cs="GHEA Grapalat"/>
          <w:color w:val="000000"/>
          <w:sz w:val="18"/>
          <w:szCs w:val="18"/>
        </w:rPr>
        <w:t xml:space="preserve">լրացվում է, եթե Կազմակերպության կանոնադրական կապիտալում ուղղակի կամ անուղղակի մասնակցություն ունի որևէ </w:t>
      </w:r>
      <w:r w:rsidRPr="004F71AE">
        <w:rPr>
          <w:rFonts w:ascii="GHEA Grapalat" w:eastAsia="GHEA Grapalat" w:hAnsi="GHEA Grapalat" w:cs="GHEA Grapalat"/>
          <w:color w:val="000000"/>
          <w:sz w:val="18"/>
          <w:szCs w:val="18"/>
        </w:rPr>
        <w:lastRenderedPageBreak/>
        <w:t>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color w:val="000000"/>
          <w:sz w:val="18"/>
          <w:szCs w:val="18"/>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հաշվառման հասցեն» ենթաբաժնում լրացվում է իրական շահառուի հաշվառման վայրի հասցեն.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 հանդիսանալու հիմքերը (բացառությամբ ընդերքօգտագործման ոլորտի հաշվետու կազմակերպությունների</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r w:rsidRPr="004F71AE">
        <w:rPr>
          <w:rFonts w:ascii="GHEA Grapalat" w:eastAsia="GHEA Grapalat" w:hAnsi="GHEA Grapalat" w:cs="GHEA Grapalat"/>
          <w:sz w:val="18"/>
          <w:szCs w:val="18"/>
        </w:rPr>
        <w:lastRenderedPageBreak/>
        <w:t>մասնակցություն</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բ</w:t>
      </w:r>
      <w:r w:rsidRPr="004F71AE">
        <w:rPr>
          <w:rFonts w:ascii="Cambria Math" w:eastAsia="GHEA Grapalat" w:hAnsi="Cambria Math" w:cs="GHEA Grapalat"/>
          <w:sz w:val="18"/>
          <w:szCs w:val="18"/>
        </w:rPr>
        <w:t>․</w:t>
      </w:r>
      <w:r w:rsidRPr="004F71AE">
        <w:rPr>
          <w:rFonts w:ascii="GHEA Grapalat" w:eastAsia="GHEA Grapalat" w:hAnsi="GHEA Grapalat" w:cs="GHEA Grapalat"/>
          <w:sz w:val="18"/>
          <w:szCs w:val="18"/>
        </w:rPr>
        <w:t xml:space="preserve"> 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գ</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bookmarkStart w:id="9" w:name="_heading=h.gjdgxs" w:colFirst="0" w:colLast="0"/>
      <w:bookmarkEnd w:id="9"/>
      <w:r w:rsidRPr="004F71AE">
        <w:rPr>
          <w:rFonts w:ascii="GHEA Grapalat" w:eastAsia="GHEA Grapalat" w:hAnsi="GHEA Grapalat" w:cs="GHEA Grapalat"/>
          <w:sz w:val="18"/>
          <w:szCs w:val="18"/>
        </w:rPr>
        <w:t>«Իրական շահառու հանդիսանալու հիմքերը (ընդերքօգտագործման ոլորտի հաշվետու կազմակերպությունների համար</w:t>
      </w:r>
      <w:proofErr w:type="gramStart"/>
      <w:r w:rsidRPr="004F71AE">
        <w:rPr>
          <w:rFonts w:ascii="GHEA Grapalat" w:eastAsia="GHEA Grapalat" w:hAnsi="GHEA Grapalat" w:cs="GHEA Grapalat"/>
          <w:sz w:val="18"/>
          <w:szCs w:val="18"/>
        </w:rPr>
        <w:t>)»</w:t>
      </w:r>
      <w:proofErr w:type="gramEnd"/>
      <w:r w:rsidRPr="004F71AE">
        <w:rPr>
          <w:rFonts w:ascii="GHEA Grapalat" w:eastAsia="GHEA Grapalat" w:hAnsi="GHEA Grapalat" w:cs="GHEA Grapalat"/>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F71AE">
        <w:rPr>
          <w:rFonts w:ascii="Cambria Math" w:eastAsia="Cambria Math" w:hAnsi="Cambria Math" w:cs="Cambria Math"/>
          <w:sz w:val="18"/>
          <w:szCs w:val="18"/>
        </w:rPr>
        <w:t>․</w:t>
      </w:r>
      <w:r w:rsidRPr="004F71AE">
        <w:rPr>
          <w:rFonts w:ascii="GHEA Grapalat" w:eastAsia="GHEA Grapalat" w:hAnsi="GHEA Grapalat"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4F71AE">
        <w:rPr>
          <w:rFonts w:ascii="Cambria Math" w:eastAsia="GHEA Grapalat" w:hAnsi="Cambria Math" w:cs="GHEA Grapalat"/>
          <w:sz w:val="18"/>
          <w:szCs w:val="18"/>
        </w:rPr>
        <w:t>․</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ա</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ա</w:t>
      </w:r>
      <w:r w:rsidRPr="004F71AE">
        <w:rPr>
          <w:rFonts w:ascii="GHEA Grapalat" w:eastAsia="GHEA Grapalat" w:hAnsi="GHEA Grapalat"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F71AE">
        <w:rPr>
          <w:rFonts w:ascii="GHEA Grapalat" w:eastAsia="GHEA Grapalat" w:hAnsi="GHEA Grapalat" w:cs="GHEA Grapalat"/>
          <w:sz w:val="18"/>
          <w:szCs w:val="18"/>
        </w:rPr>
        <w:t>բ</w:t>
      </w:r>
      <w:proofErr w:type="gramEnd"/>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բ</w:t>
      </w:r>
      <w:r w:rsidRPr="004F71AE">
        <w:rPr>
          <w:rFonts w:ascii="GHEA Grapalat" w:eastAsia="GHEA Grapalat" w:hAnsi="GHEA Grapalat"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proofErr w:type="gramStart"/>
      <w:r w:rsidRPr="004F71AE">
        <w:rPr>
          <w:rFonts w:ascii="GHEA Grapalat" w:eastAsia="GHEA Grapalat" w:hAnsi="GHEA Grapalat" w:cs="GHEA Grapalat"/>
          <w:sz w:val="18"/>
          <w:szCs w:val="18"/>
        </w:rPr>
        <w:t>գ</w:t>
      </w:r>
      <w:proofErr w:type="gramEnd"/>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գ</w:t>
      </w:r>
      <w:r w:rsidRPr="004F71AE">
        <w:rPr>
          <w:rFonts w:ascii="GHEA Grapalat" w:eastAsia="GHEA Grapalat" w:hAnsi="GHEA Grapalat"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դ</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դ</w:t>
      </w:r>
      <w:r w:rsidRPr="004F71AE">
        <w:rPr>
          <w:rFonts w:ascii="GHEA Grapalat" w:eastAsia="GHEA Grapalat" w:hAnsi="GHEA Grapalat" w:cs="GHEA Grapalat"/>
          <w:sz w:val="18"/>
          <w:szCs w:val="18"/>
        </w:rPr>
        <w:t>»</w:t>
      </w:r>
      <w:r w:rsidRPr="004F71AE">
        <w:rPr>
          <w:rFonts w:ascii="GHEA Grapalat" w:eastAsia="GHEA Grapalat" w:hAnsi="GHEA Grapalat" w:cs="GHEA Grapalat"/>
          <w:b/>
          <w:sz w:val="18"/>
          <w:szCs w:val="18"/>
        </w:rPr>
        <w:t xml:space="preserve"> </w:t>
      </w:r>
      <w:r w:rsidRPr="004F71AE">
        <w:rPr>
          <w:rFonts w:ascii="GHEA Grapalat" w:eastAsia="GHEA Grapalat" w:hAnsi="GHEA Grapalat"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A23BC" w:rsidRPr="004F71AE" w:rsidRDefault="00DA23BC" w:rsidP="00DA23BC">
      <w:pPr>
        <w:pBdr>
          <w:top w:val="nil"/>
          <w:left w:val="nil"/>
          <w:bottom w:val="nil"/>
          <w:right w:val="nil"/>
          <w:between w:val="nil"/>
        </w:pBdr>
        <w:spacing w:line="360" w:lineRule="auto"/>
        <w:ind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ե</w:t>
      </w:r>
      <w:r w:rsidRPr="004F71AE">
        <w:rPr>
          <w:rFonts w:ascii="Cambria Math" w:eastAsia="GHEA Grapalat" w:hAnsi="Cambria Math" w:cs="GHEA Grapalat"/>
          <w:sz w:val="18"/>
          <w:szCs w:val="18"/>
        </w:rPr>
        <w:t xml:space="preserve">․ </w:t>
      </w:r>
      <w:r w:rsidRPr="004F71AE">
        <w:rPr>
          <w:rFonts w:ascii="GHEA Grapalat" w:eastAsia="GHEA Grapalat" w:hAnsi="GHEA Grapalat" w:cs="GHEA Grapalat"/>
          <w:sz w:val="18"/>
          <w:szCs w:val="18"/>
        </w:rPr>
        <w:t>Այս ենթաբաժնի «</w:t>
      </w:r>
      <w:r w:rsidRPr="004F71AE">
        <w:rPr>
          <w:rFonts w:ascii="GHEA Grapalat" w:eastAsia="GHEA Grapalat" w:hAnsi="GHEA Grapalat" w:cs="GHEA Grapalat"/>
          <w:b/>
          <w:sz w:val="18"/>
          <w:szCs w:val="18"/>
        </w:rPr>
        <w:t>ե</w:t>
      </w:r>
      <w:r w:rsidRPr="004F71AE">
        <w:rPr>
          <w:rFonts w:ascii="GHEA Grapalat" w:eastAsia="GHEA Grapalat" w:hAnsi="GHEA Grapalat"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w:t>
      </w:r>
      <w:r w:rsidRPr="004F71AE">
        <w:rPr>
          <w:rFonts w:ascii="GHEA Grapalat" w:eastAsia="GHEA Grapalat" w:hAnsi="GHEA Grapalat" w:cs="GHEA Grapalat"/>
          <w:sz w:val="18"/>
          <w:szCs w:val="18"/>
        </w:rPr>
        <w:lastRenderedPageBreak/>
        <w:t xml:space="preserve">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w:t>
      </w:r>
      <w:r w:rsidR="00601E29">
        <w:rPr>
          <w:rFonts w:ascii="GHEA Grapalat" w:eastAsia="GHEA Grapalat" w:hAnsi="GHEA Grapalat" w:cs="GHEA Grapalat"/>
          <w:sz w:val="18"/>
          <w:szCs w:val="18"/>
        </w:rPr>
        <w:t>5-րդ</w:t>
      </w:r>
      <w:r w:rsidRPr="004F71AE">
        <w:rPr>
          <w:rFonts w:ascii="GHEA Grapalat" w:eastAsia="GHEA Grapalat" w:hAnsi="GHEA Grapalat" w:cs="GHEA Grapalat"/>
          <w:sz w:val="18"/>
          <w:szCs w:val="18"/>
        </w:rPr>
        <w:t xml:space="preserve"> հոդվածի 1-ին մասի 5</w:t>
      </w:r>
      <w:r w:rsidR="00601E29">
        <w:rPr>
          <w:rFonts w:ascii="GHEA Grapalat" w:eastAsia="GHEA Grapalat" w:hAnsi="GHEA Grapalat" w:cs="GHEA Grapalat"/>
          <w:sz w:val="18"/>
          <w:szCs w:val="18"/>
        </w:rPr>
        <w:t>5-րդ</w:t>
      </w:r>
      <w:r w:rsidRPr="004F71AE">
        <w:rPr>
          <w:rFonts w:ascii="GHEA Grapalat" w:eastAsia="GHEA Grapalat" w:hAnsi="GHEA Grapalat" w:cs="GHEA Grapalat"/>
          <w:sz w:val="18"/>
          <w:szCs w:val="18"/>
        </w:rPr>
        <w:t xml:space="preserve"> կետի իմաստով պաշտոնատար անձ կամ նրա ընտանիքի անդամ հանդիսանալու վերաբերյալ.</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8"/>
          <w:szCs w:val="18"/>
        </w:rPr>
      </w:pPr>
      <w:r w:rsidRPr="004F71AE">
        <w:rPr>
          <w:rFonts w:ascii="GHEA Grapalat" w:eastAsia="GHEA Grapalat" w:hAnsi="GHEA Grapalat"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F71AE">
        <w:rPr>
          <w:rFonts w:ascii="GHEA Grapalat" w:eastAsia="GHEA Grapalat" w:hAnsi="GHEA Grapalat" w:cs="GHEA Grapalat"/>
          <w:color w:val="000000"/>
          <w:sz w:val="18"/>
          <w:szCs w:val="18"/>
        </w:rPr>
        <w:t xml:space="preserve">ենթակա է լրացման յուրաքանչյուր </w:t>
      </w:r>
      <w:r w:rsidRPr="004F71AE">
        <w:rPr>
          <w:rFonts w:ascii="GHEA Grapalat" w:eastAsia="GHEA Grapalat" w:hAnsi="GHEA Grapalat" w:cs="GHEA Grapalat"/>
          <w:sz w:val="18"/>
          <w:szCs w:val="18"/>
        </w:rPr>
        <w:t xml:space="preserve">միջանկյալ իրավաբանական անձի համար առանձին՝ բոլոր միջանկյալ իրավաբանական անձանց քանակով։ </w:t>
      </w:r>
      <w:r w:rsidRPr="004F71AE">
        <w:rPr>
          <w:rFonts w:ascii="GHEA Grapalat" w:eastAsia="GHEA Grapalat" w:hAnsi="GHEA Grapalat" w:cs="GHEA Grapalat"/>
          <w:color w:val="000000"/>
          <w:sz w:val="18"/>
          <w:szCs w:val="18"/>
        </w:rPr>
        <w:t>Այս բաժնում ենթաբաժինները լրացվում են հետևյալ կանոններով</w:t>
      </w:r>
      <w:r w:rsidRPr="004F71AE">
        <w:rPr>
          <w:rFonts w:ascii="Cambria Math" w:eastAsia="GHEA Grapalat" w:hAnsi="Cambria Math" w:cs="GHEA Grapalat"/>
          <w:color w:val="000000"/>
          <w:sz w:val="18"/>
          <w:szCs w:val="18"/>
        </w:rPr>
        <w:t>․</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«Իրական շահառուի տվյալները» ենթաբաժնում լրացվում են այն իրական </w:t>
      </w:r>
      <w:proofErr w:type="gramStart"/>
      <w:r w:rsidRPr="004F71AE">
        <w:rPr>
          <w:rFonts w:ascii="GHEA Grapalat" w:eastAsia="GHEA Grapalat" w:hAnsi="GHEA Grapalat" w:cs="GHEA Grapalat"/>
          <w:sz w:val="18"/>
          <w:szCs w:val="18"/>
        </w:rPr>
        <w:t>շահառու(</w:t>
      </w:r>
      <w:proofErr w:type="gramEnd"/>
      <w:r w:rsidRPr="004F71AE">
        <w:rPr>
          <w:rFonts w:ascii="GHEA Grapalat" w:eastAsia="GHEA Grapalat" w:hAnsi="GHEA Grapalat" w:cs="GHEA Grapalat"/>
          <w:sz w:val="18"/>
          <w:szCs w:val="18"/>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A23BC" w:rsidRPr="004F71AE" w:rsidRDefault="00DA23BC" w:rsidP="00DA23BC">
      <w:pPr>
        <w:numPr>
          <w:ilvl w:val="1"/>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A23BC" w:rsidRPr="004F71AE" w:rsidRDefault="00DA23BC" w:rsidP="00DA23BC">
      <w:pPr>
        <w:pBdr>
          <w:top w:val="nil"/>
          <w:left w:val="nil"/>
          <w:bottom w:val="nil"/>
          <w:right w:val="nil"/>
          <w:between w:val="nil"/>
        </w:pBdr>
        <w:spacing w:line="360" w:lineRule="auto"/>
        <w:ind w:left="1789" w:firstLine="567"/>
        <w:jc w:val="both"/>
        <w:rPr>
          <w:rFonts w:ascii="GHEA Grapalat" w:eastAsia="GHEA Grapalat" w:hAnsi="GHEA Grapalat" w:cs="GHEA Grapalat"/>
          <w:sz w:val="18"/>
          <w:szCs w:val="18"/>
        </w:rPr>
      </w:pP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A23BC" w:rsidRPr="004F71AE" w:rsidRDefault="00DA23BC" w:rsidP="00DA23BC">
      <w:pPr>
        <w:numPr>
          <w:ilvl w:val="0"/>
          <w:numId w:val="35"/>
        </w:numPr>
        <w:pBdr>
          <w:top w:val="nil"/>
          <w:left w:val="nil"/>
          <w:bottom w:val="nil"/>
          <w:right w:val="nil"/>
          <w:between w:val="nil"/>
        </w:pBdr>
        <w:spacing w:line="360" w:lineRule="auto"/>
        <w:ind w:left="0" w:firstLine="567"/>
        <w:jc w:val="both"/>
        <w:rPr>
          <w:rFonts w:ascii="GHEA Grapalat" w:eastAsia="GHEA Grapalat" w:hAnsi="GHEA Grapalat" w:cs="GHEA Grapalat"/>
          <w:sz w:val="18"/>
          <w:szCs w:val="18"/>
        </w:rPr>
      </w:pPr>
      <w:r w:rsidRPr="004F71AE">
        <w:rPr>
          <w:rFonts w:ascii="GHEA Grapalat" w:eastAsia="GHEA Grapalat" w:hAnsi="GHEA Grapalat" w:cs="GHEA Grapalat"/>
          <w:sz w:val="18"/>
          <w:szCs w:val="18"/>
        </w:rPr>
        <w:t xml:space="preserve">Հայտարարագիրը լրացնում և ստորագրում է հայտը ներկայացնող անձը։ </w:t>
      </w: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cs="Sylfaen"/>
          <w:sz w:val="16"/>
          <w:szCs w:val="16"/>
          <w:lang w:val="hy-AM" w:eastAsia="ru-RU"/>
        </w:rPr>
      </w:pPr>
    </w:p>
    <w:p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w:t>
      </w:r>
      <w:r w:rsidRPr="004F71AE">
        <w:rPr>
          <w:rFonts w:ascii="GHEA Grapalat" w:hAnsi="GHEA Grapalat"/>
          <w:sz w:val="16"/>
          <w:szCs w:val="16"/>
          <w:lang w:val="af-ZA"/>
        </w:rPr>
        <w:t xml:space="preserve"> </w:t>
      </w:r>
      <w:r w:rsidRPr="004F71AE">
        <w:rPr>
          <w:rFonts w:ascii="GHEA Grapalat" w:hAnsi="GHEA Grapalat"/>
          <w:sz w:val="16"/>
          <w:szCs w:val="16"/>
          <w:lang w:val="hy-AM"/>
        </w:rPr>
        <w:t>լրացվում</w:t>
      </w:r>
      <w:r w:rsidRPr="004F71AE">
        <w:rPr>
          <w:rFonts w:ascii="GHEA Grapalat" w:hAnsi="GHEA Grapalat"/>
          <w:sz w:val="16"/>
          <w:szCs w:val="16"/>
          <w:lang w:val="af-ZA"/>
        </w:rPr>
        <w:t xml:space="preserve"> </w:t>
      </w:r>
      <w:r w:rsidRPr="004F71AE">
        <w:rPr>
          <w:rFonts w:ascii="GHEA Grapalat" w:hAnsi="GHEA Grapalat"/>
          <w:sz w:val="16"/>
          <w:szCs w:val="16"/>
          <w:lang w:val="hy-AM"/>
        </w:rPr>
        <w:t>է</w:t>
      </w:r>
      <w:r w:rsidRPr="004F71AE">
        <w:rPr>
          <w:rFonts w:ascii="GHEA Grapalat" w:hAnsi="GHEA Grapalat"/>
          <w:sz w:val="16"/>
          <w:szCs w:val="16"/>
          <w:lang w:val="af-ZA"/>
        </w:rPr>
        <w:t xml:space="preserve"> </w:t>
      </w:r>
      <w:r w:rsidRPr="004F71AE">
        <w:rPr>
          <w:rFonts w:ascii="GHEA Grapalat" w:hAnsi="GHEA Grapalat"/>
          <w:sz w:val="16"/>
          <w:szCs w:val="16"/>
          <w:lang w:val="hy-AM"/>
        </w:rPr>
        <w:t>հանձնաժողովի</w:t>
      </w:r>
      <w:r w:rsidRPr="004F71AE">
        <w:rPr>
          <w:rFonts w:ascii="GHEA Grapalat" w:hAnsi="GHEA Grapalat"/>
          <w:sz w:val="16"/>
          <w:szCs w:val="16"/>
          <w:lang w:val="af-ZA"/>
        </w:rPr>
        <w:t xml:space="preserve"> </w:t>
      </w:r>
      <w:r w:rsidRPr="004F71AE">
        <w:rPr>
          <w:rFonts w:ascii="GHEA Grapalat" w:hAnsi="GHEA Grapalat"/>
          <w:sz w:val="16"/>
          <w:szCs w:val="16"/>
          <w:lang w:val="hy-AM"/>
        </w:rPr>
        <w:t>քարտուղարի</w:t>
      </w:r>
      <w:r w:rsidRPr="004F71AE">
        <w:rPr>
          <w:rFonts w:ascii="GHEA Grapalat" w:hAnsi="GHEA Grapalat"/>
          <w:sz w:val="16"/>
          <w:szCs w:val="16"/>
          <w:lang w:val="af-ZA"/>
        </w:rPr>
        <w:t xml:space="preserve"> </w:t>
      </w:r>
      <w:r w:rsidRPr="004F71AE">
        <w:rPr>
          <w:rFonts w:ascii="GHEA Grapalat" w:hAnsi="GHEA Grapalat"/>
          <w:sz w:val="16"/>
          <w:szCs w:val="16"/>
          <w:lang w:val="hy-AM"/>
        </w:rPr>
        <w:t>կողմից</w:t>
      </w:r>
      <w:r w:rsidRPr="004F71AE">
        <w:rPr>
          <w:rFonts w:ascii="GHEA Grapalat" w:hAnsi="GHEA Grapalat"/>
          <w:sz w:val="16"/>
          <w:szCs w:val="16"/>
          <w:lang w:val="af-ZA"/>
        </w:rPr>
        <w:t xml:space="preserve">` </w:t>
      </w:r>
      <w:r w:rsidRPr="004F71AE">
        <w:rPr>
          <w:rFonts w:ascii="GHEA Grapalat" w:hAnsi="GHEA Grapalat"/>
          <w:sz w:val="16"/>
          <w:szCs w:val="16"/>
          <w:lang w:val="hy-AM"/>
        </w:rPr>
        <w:t>մինչև</w:t>
      </w:r>
      <w:r w:rsidRPr="004F71AE">
        <w:rPr>
          <w:rFonts w:ascii="GHEA Grapalat" w:hAnsi="GHEA Grapalat"/>
          <w:sz w:val="16"/>
          <w:szCs w:val="16"/>
          <w:lang w:val="af-ZA"/>
        </w:rPr>
        <w:t xml:space="preserve"> </w:t>
      </w:r>
      <w:r w:rsidRPr="004F71AE">
        <w:rPr>
          <w:rFonts w:ascii="GHEA Grapalat" w:hAnsi="GHEA Grapalat"/>
          <w:sz w:val="16"/>
          <w:szCs w:val="16"/>
          <w:lang w:val="hy-AM"/>
        </w:rPr>
        <w:t>հրավերը</w:t>
      </w:r>
      <w:r w:rsidRPr="004F71AE">
        <w:rPr>
          <w:rFonts w:ascii="GHEA Grapalat" w:hAnsi="GHEA Grapalat"/>
          <w:sz w:val="16"/>
          <w:szCs w:val="16"/>
          <w:lang w:val="af-ZA"/>
        </w:rPr>
        <w:t xml:space="preserve"> </w:t>
      </w:r>
      <w:r w:rsidRPr="004F71AE">
        <w:rPr>
          <w:rFonts w:ascii="GHEA Grapalat" w:hAnsi="GHEA Grapalat"/>
          <w:sz w:val="16"/>
          <w:szCs w:val="16"/>
          <w:lang w:val="hy-AM"/>
        </w:rPr>
        <w:t>տեղեկագրում</w:t>
      </w:r>
      <w:r w:rsidRPr="004F71AE">
        <w:rPr>
          <w:rFonts w:ascii="GHEA Grapalat" w:hAnsi="GHEA Grapalat"/>
          <w:sz w:val="16"/>
          <w:szCs w:val="16"/>
          <w:lang w:val="af-ZA"/>
        </w:rPr>
        <w:t xml:space="preserve"> </w:t>
      </w:r>
      <w:r w:rsidRPr="004F71AE">
        <w:rPr>
          <w:rFonts w:ascii="GHEA Grapalat" w:hAnsi="GHEA Grapalat"/>
          <w:sz w:val="16"/>
          <w:szCs w:val="16"/>
          <w:lang w:val="hy-AM"/>
        </w:rPr>
        <w:t>հրապարակելը:</w:t>
      </w:r>
    </w:p>
    <w:p w:rsidR="00DA23BC" w:rsidRPr="004F71AE" w:rsidRDefault="00DA23BC" w:rsidP="00DA23BC">
      <w:pPr>
        <w:pStyle w:val="31"/>
        <w:spacing w:line="240" w:lineRule="auto"/>
        <w:ind w:left="360" w:firstLine="0"/>
        <w:rPr>
          <w:rFonts w:ascii="GHEA Grapalat" w:hAnsi="GHEA Grapalat"/>
          <w:sz w:val="16"/>
          <w:szCs w:val="16"/>
          <w:lang w:val="hy-AM"/>
        </w:rPr>
      </w:pPr>
      <w:r w:rsidRPr="004F71AE">
        <w:rPr>
          <w:rFonts w:ascii="GHEA Grapalat" w:hAnsi="GHEA Grapalat" w:cs="Sylfaen"/>
          <w:sz w:val="16"/>
          <w:szCs w:val="16"/>
          <w:lang w:val="hy-AM" w:eastAsia="ru-RU"/>
        </w:rPr>
        <w:t>** 1.2</w:t>
      </w:r>
      <w:r w:rsidRPr="004F71AE">
        <w:rPr>
          <w:rFonts w:ascii="GHEA Grapalat" w:hAnsi="GHEA Grapalat"/>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C32A81" w:rsidRPr="004F71AE" w:rsidRDefault="001C26F0" w:rsidP="00DA23BC">
      <w:pPr>
        <w:pStyle w:val="31"/>
        <w:spacing w:line="240" w:lineRule="auto"/>
        <w:ind w:firstLine="0"/>
        <w:jc w:val="right"/>
        <w:rPr>
          <w:rFonts w:ascii="GHEA Grapalat" w:hAnsi="GHEA Grapalat" w:cs="Sylfaen"/>
          <w:b/>
          <w:lang w:val="hy-AM"/>
        </w:rPr>
      </w:pPr>
      <w:r w:rsidRPr="004F71AE">
        <w:rPr>
          <w:rFonts w:ascii="GHEA Grapalat" w:hAnsi="GHEA Grapalat"/>
          <w:b/>
          <w:lang w:val="hy-AM"/>
        </w:rPr>
        <w:br w:type="page"/>
      </w:r>
    </w:p>
    <w:p w:rsidR="001C26F0" w:rsidRPr="004F71AE" w:rsidRDefault="001C26F0" w:rsidP="00B80C21">
      <w:pPr>
        <w:pStyle w:val="31"/>
        <w:spacing w:line="240" w:lineRule="auto"/>
        <w:ind w:firstLine="0"/>
        <w:jc w:val="right"/>
        <w:rPr>
          <w:rFonts w:ascii="GHEA Grapalat" w:hAnsi="GHEA Grapalat" w:cs="Sylfaen"/>
          <w:b/>
          <w:lang w:val="hy-AM"/>
        </w:rPr>
      </w:pPr>
    </w:p>
    <w:p w:rsidR="00B80C21" w:rsidRPr="004F71AE" w:rsidRDefault="00B80C21" w:rsidP="00B80C21">
      <w:pPr>
        <w:pStyle w:val="31"/>
        <w:spacing w:line="240" w:lineRule="auto"/>
        <w:ind w:firstLine="0"/>
        <w:jc w:val="right"/>
        <w:rPr>
          <w:rFonts w:ascii="GHEA Grapalat" w:hAnsi="GHEA Grapalat" w:cs="Arial"/>
          <w:b/>
          <w:lang w:val="hy-AM"/>
        </w:rPr>
      </w:pPr>
      <w:r w:rsidRPr="004F71AE">
        <w:rPr>
          <w:rFonts w:ascii="GHEA Grapalat" w:hAnsi="GHEA Grapalat" w:cs="Sylfaen"/>
          <w:b/>
          <w:lang w:val="hy-AM"/>
        </w:rPr>
        <w:t>Հավելված</w:t>
      </w:r>
      <w:r w:rsidRPr="004F71AE">
        <w:rPr>
          <w:rFonts w:ascii="GHEA Grapalat" w:hAnsi="GHEA Grapalat" w:cs="Arial"/>
          <w:b/>
          <w:lang w:val="hy-AM"/>
        </w:rPr>
        <w:t>2</w:t>
      </w:r>
    </w:p>
    <w:p w:rsidR="00B80C21" w:rsidRPr="004F71AE" w:rsidRDefault="0039274C" w:rsidP="00B80C21">
      <w:pPr>
        <w:pStyle w:val="31"/>
        <w:spacing w:line="240" w:lineRule="auto"/>
        <w:jc w:val="right"/>
        <w:rPr>
          <w:rFonts w:ascii="GHEA Grapalat" w:hAnsi="GHEA Grapalat" w:cs="Arial"/>
          <w:b/>
          <w:lang w:val="hy-AM"/>
        </w:rPr>
      </w:pPr>
      <w:r>
        <w:rPr>
          <w:rFonts w:ascii="GHEA Grapalat" w:hAnsi="GHEA Grapalat"/>
          <w:b/>
          <w:lang w:val="af-ZA"/>
        </w:rPr>
        <w:t>ՀՀԱՄ-</w:t>
      </w:r>
      <w:r w:rsidR="00DF7780">
        <w:rPr>
          <w:rFonts w:ascii="GHEA Grapalat" w:hAnsi="GHEA Grapalat"/>
          <w:b/>
          <w:lang w:val="af-ZA"/>
        </w:rPr>
        <w:t>ԱՐՏԱՇԱՎԱՆ</w:t>
      </w:r>
      <w:r>
        <w:rPr>
          <w:rFonts w:ascii="GHEA Grapalat" w:hAnsi="GHEA Grapalat"/>
          <w:b/>
          <w:lang w:val="af-ZA"/>
        </w:rPr>
        <w:t>-ՄԴ-</w:t>
      </w:r>
      <w:r w:rsidR="007712B3">
        <w:rPr>
          <w:rFonts w:ascii="GHEA Grapalat" w:hAnsi="GHEA Grapalat"/>
          <w:b/>
          <w:lang w:val="af-ZA"/>
        </w:rPr>
        <w:t>ՀՄԱԱՇՁԲ</w:t>
      </w:r>
      <w:r>
        <w:rPr>
          <w:rFonts w:ascii="GHEA Grapalat" w:hAnsi="GHEA Grapalat"/>
          <w:b/>
          <w:lang w:val="af-ZA"/>
        </w:rPr>
        <w:t xml:space="preserve"> -24/01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Arial"/>
          <w:b/>
          <w:lang w:val="hy-AM"/>
        </w:rPr>
      </w:pPr>
      <w:r>
        <w:rPr>
          <w:rFonts w:ascii="GHEA Grapalat" w:hAnsi="GHEA Grapalat" w:cs="Sylfaen"/>
          <w:b/>
          <w:lang w:val="hy-AM"/>
        </w:rPr>
        <w:t>հրատապ մեկ անձ</w:t>
      </w:r>
      <w:r w:rsidR="00B80C21" w:rsidRPr="004F71AE">
        <w:rPr>
          <w:rFonts w:ascii="GHEA Grapalat" w:hAnsi="GHEA Grapalat" w:cs="Sylfaen"/>
          <w:b/>
          <w:lang w:val="hy-AM"/>
        </w:rPr>
        <w:t>հրավերի</w:t>
      </w:r>
    </w:p>
    <w:p w:rsidR="00B80C21" w:rsidRPr="004F71AE" w:rsidRDefault="00B80C21" w:rsidP="00B80C21">
      <w:pPr>
        <w:rPr>
          <w:rFonts w:ascii="GHEA Grapalat" w:hAnsi="GHEA Grapalat"/>
          <w:lang w:val="hy-AM"/>
        </w:rPr>
      </w:pPr>
    </w:p>
    <w:p w:rsidR="00B80C21" w:rsidRPr="004F71AE" w:rsidRDefault="00B80C21" w:rsidP="00B80C21">
      <w:pPr>
        <w:ind w:firstLine="567"/>
        <w:jc w:val="center"/>
        <w:rPr>
          <w:rFonts w:ascii="GHEA Grapalat" w:hAnsi="GHEA Grapalat"/>
          <w:sz w:val="20"/>
          <w:lang w:val="hy-AM"/>
        </w:rPr>
      </w:pPr>
    </w:p>
    <w:p w:rsidR="00B80C21" w:rsidRPr="004F71AE" w:rsidRDefault="00B80C21" w:rsidP="00B80C21">
      <w:pPr>
        <w:ind w:left="-66"/>
        <w:jc w:val="center"/>
        <w:rPr>
          <w:rFonts w:ascii="GHEA Grapalat" w:hAnsi="GHEA Grapalat"/>
          <w:b/>
          <w:sz w:val="20"/>
          <w:lang w:val="hy-AM"/>
        </w:rPr>
      </w:pPr>
      <w:r w:rsidRPr="004F71AE">
        <w:rPr>
          <w:rFonts w:ascii="GHEA Grapalat" w:hAnsi="GHEA Grapalat"/>
          <w:b/>
          <w:sz w:val="20"/>
          <w:lang w:val="hy-AM"/>
        </w:rPr>
        <w:t>Գ Ն Ա Յ Ի Ն   Ա Ռ Ա Ջ Ա Ր Կ</w:t>
      </w:r>
    </w:p>
    <w:p w:rsidR="00B80C21" w:rsidRPr="004F71AE" w:rsidRDefault="00B80C21" w:rsidP="00B80C21">
      <w:pPr>
        <w:ind w:firstLine="567"/>
        <w:rPr>
          <w:rFonts w:ascii="GHEA Grapalat" w:hAnsi="GHEA Grapalat"/>
          <w:lang w:val="hy-AM"/>
        </w:rPr>
      </w:pPr>
    </w:p>
    <w:p w:rsidR="00B80C21" w:rsidRPr="004F71AE" w:rsidRDefault="00B80C21" w:rsidP="00B80C21">
      <w:pPr>
        <w:ind w:firstLine="567"/>
        <w:jc w:val="both"/>
        <w:rPr>
          <w:rFonts w:ascii="GHEA Grapalat" w:hAnsi="GHEA Grapalat" w:cs="Arial"/>
          <w:lang w:val="hy-AM"/>
        </w:rPr>
      </w:pPr>
      <w:r w:rsidRPr="004F71AE">
        <w:rPr>
          <w:rFonts w:ascii="GHEA Grapalat" w:hAnsi="GHEA Grapalat" w:cs="Arial"/>
          <w:sz w:val="20"/>
          <w:szCs w:val="20"/>
          <w:lang w:val="hy-AM"/>
        </w:rPr>
        <w:t xml:space="preserve">Ուսումնասիրելով </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Pr="004F71AE">
        <w:rPr>
          <w:rFonts w:ascii="GHEA Grapalat" w:hAnsi="GHEA Grapalat" w:cs="Arial"/>
          <w:sz w:val="20"/>
          <w:szCs w:val="20"/>
          <w:lang w:val="hy-AM"/>
        </w:rPr>
        <w:t xml:space="preserve">ծածկագրով </w:t>
      </w:r>
      <w:r w:rsidR="00D440CF">
        <w:rPr>
          <w:rFonts w:ascii="GHEA Grapalat" w:hAnsi="GHEA Grapalat" w:cs="Arial"/>
          <w:sz w:val="20"/>
          <w:szCs w:val="20"/>
          <w:lang w:val="hy-AM"/>
        </w:rPr>
        <w:t>հրատապ մեկ անձ</w:t>
      </w:r>
      <w:r w:rsidRPr="004F71AE">
        <w:rPr>
          <w:rFonts w:ascii="GHEA Grapalat" w:hAnsi="GHEA Grapalat" w:cs="Arial"/>
          <w:sz w:val="20"/>
          <w:szCs w:val="20"/>
          <w:lang w:val="hy-AM"/>
        </w:rPr>
        <w:t xml:space="preserve"> հրավերը, այդ թվում կնքվելիք  պայմանագրի նախագիծը</w:t>
      </w:r>
      <w:r w:rsidRPr="004F71AE">
        <w:rPr>
          <w:rFonts w:ascii="GHEA Grapalat" w:hAnsi="GHEA Grapalat" w:cs="Arial"/>
          <w:lang w:val="hy-AM"/>
        </w:rPr>
        <w:t xml:space="preserve">, </w:t>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sz w:val="20"/>
          <w:u w:val="single"/>
          <w:lang w:val="hy-AM"/>
        </w:rPr>
        <w:tab/>
      </w:r>
      <w:r w:rsidRPr="004F71AE">
        <w:rPr>
          <w:rFonts w:ascii="GHEA Grapalat" w:hAnsi="GHEA Grapalat" w:cs="Arial"/>
          <w:sz w:val="20"/>
          <w:szCs w:val="20"/>
          <w:lang w:val="hy-AM"/>
        </w:rPr>
        <w:t>-ն առաջարկում է</w:t>
      </w:r>
    </w:p>
    <w:p w:rsidR="00B80C21" w:rsidRPr="004F71AE" w:rsidRDefault="00B80C21" w:rsidP="00B80C21">
      <w:pPr>
        <w:ind w:firstLine="567"/>
        <w:jc w:val="both"/>
        <w:rPr>
          <w:rFonts w:ascii="GHEA Grapalat" w:hAnsi="GHEA Grapalat" w:cs="Arial"/>
        </w:rPr>
      </w:pPr>
      <w:bookmarkStart w:id="10" w:name="_Hlk23147299"/>
      <w:r w:rsidRPr="004F71AE">
        <w:rPr>
          <w:rFonts w:ascii="GHEA Grapalat" w:hAnsi="GHEA Grapalat" w:cs="Sylfaen"/>
          <w:vertAlign w:val="superscript"/>
          <w:lang w:val="hy-AM"/>
        </w:rPr>
        <w:t xml:space="preserve">                                                                                     մասնակցի անվանումը</w:t>
      </w:r>
    </w:p>
    <w:bookmarkEnd w:id="10"/>
    <w:p w:rsidR="00B80C21" w:rsidRPr="004F71AE" w:rsidRDefault="00B80C21" w:rsidP="00B80C21">
      <w:pPr>
        <w:jc w:val="both"/>
        <w:rPr>
          <w:rFonts w:ascii="GHEA Grapalat" w:hAnsi="GHEA Grapalat"/>
          <w:sz w:val="20"/>
          <w:lang w:val="hy-AM"/>
        </w:rPr>
      </w:pPr>
      <w:r w:rsidRPr="004F71AE">
        <w:rPr>
          <w:rFonts w:ascii="GHEA Grapalat" w:hAnsi="GHEA Grapalat" w:cs="Arial"/>
          <w:sz w:val="20"/>
          <w:szCs w:val="20"/>
          <w:lang w:val="es-ES"/>
        </w:rPr>
        <w:t>պայմանագիրը կատարել ներքոհիշյալ ընդհանուր գներով.</w:t>
      </w:r>
    </w:p>
    <w:p w:rsidR="00B80C21" w:rsidRPr="004F71AE" w:rsidRDefault="00B80C21" w:rsidP="00B80C21">
      <w:pPr>
        <w:jc w:val="center"/>
        <w:rPr>
          <w:rFonts w:ascii="GHEA Grapalat" w:hAnsi="GHEA Grapalat"/>
          <w:sz w:val="20"/>
          <w:lang w:val="hy-AM"/>
        </w:rPr>
      </w:pPr>
      <w:r w:rsidRPr="004F71AE">
        <w:rPr>
          <w:rFonts w:ascii="GHEA Grapalat" w:hAnsi="GHEA Grapalat"/>
          <w:sz w:val="20"/>
          <w:lang w:val="es-ES"/>
        </w:rPr>
        <w:t>ՀՀ դրամ</w:t>
      </w:r>
    </w:p>
    <w:tbl>
      <w:tblPr>
        <w:tblW w:w="984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9"/>
        <w:gridCol w:w="4012"/>
        <w:gridCol w:w="1643"/>
        <w:gridCol w:w="1701"/>
        <w:gridCol w:w="1701"/>
      </w:tblGrid>
      <w:tr w:rsidR="00256141" w:rsidRPr="006F59D9" w:rsidTr="00767191">
        <w:trPr>
          <w:cantSplit/>
          <w:trHeight w:val="916"/>
          <w:jc w:val="center"/>
        </w:trPr>
        <w:tc>
          <w:tcPr>
            <w:tcW w:w="789"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Չափա-</w:t>
            </w:r>
          </w:p>
          <w:p w:rsidR="00256141" w:rsidRPr="004F71AE" w:rsidRDefault="00256141" w:rsidP="00294002">
            <w:pPr>
              <w:jc w:val="center"/>
              <w:rPr>
                <w:rFonts w:ascii="GHEA Grapalat" w:hAnsi="GHEA Grapalat"/>
                <w:b/>
                <w:bCs/>
                <w:sz w:val="16"/>
                <w:lang w:val="es-ES"/>
              </w:rPr>
            </w:pPr>
            <w:r w:rsidRPr="004F71AE">
              <w:rPr>
                <w:rFonts w:ascii="GHEA Grapalat" w:hAnsi="GHEA Grapalat"/>
                <w:b/>
                <w:bCs/>
                <w:sz w:val="16"/>
                <w:szCs w:val="18"/>
                <w:lang w:val="es-ES"/>
              </w:rPr>
              <w:t>բաժինների համարները</w:t>
            </w:r>
          </w:p>
        </w:tc>
        <w:tc>
          <w:tcPr>
            <w:tcW w:w="4012"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Cs/>
                <w:sz w:val="16"/>
                <w:szCs w:val="18"/>
                <w:lang w:val="es-ES"/>
              </w:rPr>
            </w:pPr>
            <w:r w:rsidRPr="004F71AE">
              <w:rPr>
                <w:rFonts w:ascii="GHEA Grapalat" w:hAnsi="GHEA Grapalat"/>
                <w:b/>
                <w:bCs/>
                <w:sz w:val="16"/>
                <w:szCs w:val="18"/>
                <w:lang w:val="es-ES"/>
              </w:rPr>
              <w:t xml:space="preserve">Արժեք </w:t>
            </w:r>
            <w:r w:rsidRPr="004F71AE">
              <w:rPr>
                <w:rFonts w:ascii="GHEA Grapalat" w:hAnsi="GHEA Grapalat"/>
                <w:bCs/>
                <w:sz w:val="16"/>
                <w:szCs w:val="18"/>
                <w:lang w:val="es-ES"/>
              </w:rPr>
              <w:t>(ինքնարժեքի և կանխատեսվող շահույթի հանրագումարը)</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ԱԱՀ**</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Ընդհանուր գինը</w:t>
            </w:r>
          </w:p>
          <w:p w:rsidR="00256141" w:rsidRPr="004F71AE" w:rsidRDefault="00256141" w:rsidP="00294002">
            <w:pPr>
              <w:jc w:val="center"/>
              <w:rPr>
                <w:rFonts w:ascii="GHEA Grapalat" w:hAnsi="GHEA Grapalat"/>
                <w:b/>
                <w:bCs/>
                <w:sz w:val="16"/>
                <w:szCs w:val="18"/>
                <w:lang w:val="es-ES"/>
              </w:rPr>
            </w:pPr>
            <w:r w:rsidRPr="004F71AE">
              <w:rPr>
                <w:rFonts w:ascii="GHEA Grapalat" w:hAnsi="GHEA Grapalat"/>
                <w:b/>
                <w:bCs/>
                <w:sz w:val="16"/>
                <w:szCs w:val="18"/>
                <w:lang w:val="es-ES"/>
              </w:rPr>
              <w:t xml:space="preserve"> /տառերով և թվերով/</w:t>
            </w:r>
          </w:p>
        </w:tc>
      </w:tr>
      <w:tr w:rsidR="00256141" w:rsidRPr="004F71AE" w:rsidTr="00767191">
        <w:trPr>
          <w:jc w:val="center"/>
        </w:trPr>
        <w:tc>
          <w:tcPr>
            <w:tcW w:w="789" w:type="dxa"/>
            <w:tcBorders>
              <w:top w:val="single" w:sz="4" w:space="0" w:color="auto"/>
              <w:left w:val="single" w:sz="4" w:space="0" w:color="auto"/>
              <w:bottom w:val="single" w:sz="4" w:space="0" w:color="auto"/>
              <w:right w:val="single" w:sz="4" w:space="0" w:color="auto"/>
            </w:tcBorders>
            <w:shd w:val="clear" w:color="auto" w:fill="99CCFF"/>
            <w:vAlign w:val="center"/>
          </w:tcPr>
          <w:p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1</w:t>
            </w:r>
          </w:p>
        </w:tc>
        <w:tc>
          <w:tcPr>
            <w:tcW w:w="4012"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b/>
                <w:sz w:val="16"/>
                <w:lang w:val="es-ES"/>
              </w:rPr>
            </w:pPr>
            <w:r w:rsidRPr="004F71AE">
              <w:rPr>
                <w:rFonts w:ascii="GHEA Grapalat" w:hAnsi="GHEA Grapalat"/>
                <w:b/>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256141" w:rsidRPr="004F71AE" w:rsidRDefault="00256141" w:rsidP="00294002">
            <w:pPr>
              <w:jc w:val="center"/>
              <w:rPr>
                <w:rFonts w:ascii="GHEA Grapalat" w:hAnsi="GHEA Grapalat"/>
                <w:sz w:val="16"/>
                <w:lang w:val="es-ES"/>
              </w:rPr>
            </w:pPr>
            <w:r w:rsidRPr="004F71AE">
              <w:rPr>
                <w:rFonts w:ascii="GHEA Grapalat" w:hAnsi="GHEA Grapalat"/>
                <w:b/>
                <w:sz w:val="16"/>
                <w:lang w:val="es-ES"/>
              </w:rPr>
              <w:t>5=3+4</w:t>
            </w:r>
          </w:p>
        </w:tc>
      </w:tr>
      <w:tr w:rsidR="00767191" w:rsidRPr="006F59D9" w:rsidTr="00767191">
        <w:trPr>
          <w:trHeight w:val="20"/>
          <w:jc w:val="center"/>
        </w:trPr>
        <w:tc>
          <w:tcPr>
            <w:tcW w:w="789" w:type="dxa"/>
            <w:tcBorders>
              <w:top w:val="single" w:sz="4" w:space="0" w:color="auto"/>
              <w:left w:val="single" w:sz="4" w:space="0" w:color="auto"/>
              <w:bottom w:val="single" w:sz="4" w:space="0" w:color="auto"/>
              <w:right w:val="single" w:sz="4" w:space="0" w:color="auto"/>
            </w:tcBorders>
            <w:vAlign w:val="center"/>
          </w:tcPr>
          <w:p w:rsidR="00767191" w:rsidRPr="004F71AE" w:rsidRDefault="00767191" w:rsidP="00294002">
            <w:pPr>
              <w:jc w:val="center"/>
              <w:rPr>
                <w:rFonts w:ascii="GHEA Grapalat" w:hAnsi="GHEA Grapalat"/>
                <w:b/>
                <w:bCs/>
                <w:sz w:val="16"/>
                <w:szCs w:val="18"/>
                <w:lang w:val="es-ES"/>
              </w:rPr>
            </w:pPr>
            <w:r w:rsidRPr="004F71AE">
              <w:rPr>
                <w:rFonts w:ascii="GHEA Grapalat" w:hAnsi="GHEA Grapalat"/>
                <w:b/>
                <w:bCs/>
                <w:sz w:val="16"/>
                <w:szCs w:val="18"/>
                <w:lang w:val="es-ES"/>
              </w:rPr>
              <w:t>1</w:t>
            </w:r>
          </w:p>
        </w:tc>
        <w:tc>
          <w:tcPr>
            <w:tcW w:w="4012" w:type="dxa"/>
            <w:tcBorders>
              <w:top w:val="single" w:sz="4" w:space="0" w:color="auto"/>
              <w:left w:val="single" w:sz="4" w:space="0" w:color="auto"/>
              <w:bottom w:val="single" w:sz="4" w:space="0" w:color="auto"/>
              <w:right w:val="single" w:sz="4" w:space="0" w:color="auto"/>
            </w:tcBorders>
            <w:vAlign w:val="center"/>
          </w:tcPr>
          <w:p w:rsidR="00767191" w:rsidRPr="004F71AE" w:rsidRDefault="006F4582" w:rsidP="00767191">
            <w:pPr>
              <w:rPr>
                <w:rFonts w:ascii="GHEA Grapalat" w:hAnsi="GHEA Grapalat"/>
                <w:szCs w:val="20"/>
                <w:u w:val="single"/>
                <w:vertAlign w:val="subscript"/>
                <w:lang w:val="af-ZA"/>
              </w:rPr>
            </w:pPr>
            <w:r w:rsidRPr="004F71AE">
              <w:rPr>
                <w:rFonts w:ascii="GHEA Grapalat" w:hAnsi="GHEA Grapalat" w:cs="Sylfaen"/>
                <w:sz w:val="22"/>
              </w:rPr>
              <w:t>ՀՀ</w:t>
            </w:r>
            <w:r w:rsidRPr="004F71AE">
              <w:rPr>
                <w:rFonts w:ascii="GHEA Grapalat" w:hAnsi="GHEA Grapalat" w:cs="Sylfaen"/>
                <w:sz w:val="22"/>
                <w:lang w:val="es-ES"/>
              </w:rPr>
              <w:t xml:space="preserve"> </w:t>
            </w:r>
            <w:r w:rsidRPr="004F71AE">
              <w:rPr>
                <w:rFonts w:ascii="GHEA Grapalat" w:hAnsi="GHEA Grapalat" w:cs="Sylfaen"/>
                <w:sz w:val="22"/>
              </w:rPr>
              <w:t>Արագածոտնի</w:t>
            </w:r>
            <w:r w:rsidRPr="004F71AE">
              <w:rPr>
                <w:rFonts w:ascii="GHEA Grapalat" w:hAnsi="GHEA Grapalat" w:cs="Sylfaen"/>
                <w:sz w:val="22"/>
                <w:lang w:val="es-ES"/>
              </w:rPr>
              <w:t xml:space="preserve"> </w:t>
            </w:r>
            <w:r w:rsidRPr="004F71AE">
              <w:rPr>
                <w:rFonts w:ascii="GHEA Grapalat" w:hAnsi="GHEA Grapalat" w:cs="Sylfaen"/>
                <w:sz w:val="22"/>
              </w:rPr>
              <w:t>մարզի</w:t>
            </w:r>
            <w:r w:rsidRPr="004F71AE">
              <w:rPr>
                <w:rFonts w:ascii="GHEA Grapalat" w:hAnsi="GHEA Grapalat" w:cs="Sylfaen"/>
                <w:sz w:val="22"/>
                <w:lang w:val="es-ES"/>
              </w:rPr>
              <w:t xml:space="preserve"> </w:t>
            </w:r>
            <w:r w:rsidR="00601E29">
              <w:rPr>
                <w:rFonts w:ascii="GHEA Grapalat" w:hAnsi="GHEA Grapalat" w:cs="Sylfaen"/>
                <w:sz w:val="22"/>
              </w:rPr>
              <w:t>Արտաշավանի</w:t>
            </w:r>
            <w:r w:rsidR="00601E29" w:rsidRPr="00601E29">
              <w:rPr>
                <w:rFonts w:ascii="GHEA Grapalat" w:hAnsi="GHEA Grapalat" w:cs="Sylfaen"/>
                <w:sz w:val="22"/>
                <w:lang w:val="es-ES"/>
              </w:rPr>
              <w:t xml:space="preserve"> </w:t>
            </w:r>
            <w:r w:rsidR="00601E29">
              <w:rPr>
                <w:rFonts w:ascii="GHEA Grapalat" w:hAnsi="GHEA Grapalat" w:cs="Sylfaen"/>
                <w:sz w:val="22"/>
              </w:rPr>
              <w:t>Գ</w:t>
            </w:r>
            <w:r w:rsidR="00601E29" w:rsidRPr="00601E29">
              <w:rPr>
                <w:rFonts w:ascii="GHEA Grapalat" w:hAnsi="GHEA Grapalat" w:cs="Sylfaen"/>
                <w:sz w:val="22"/>
                <w:lang w:val="es-ES"/>
              </w:rPr>
              <w:t xml:space="preserve">. </w:t>
            </w:r>
            <w:r w:rsidR="00601E29">
              <w:rPr>
                <w:rFonts w:ascii="GHEA Grapalat" w:hAnsi="GHEA Grapalat" w:cs="Sylfaen"/>
                <w:sz w:val="22"/>
              </w:rPr>
              <w:t>Ասատրյանի</w:t>
            </w:r>
            <w:r w:rsidR="00601E29" w:rsidRPr="00601E29">
              <w:rPr>
                <w:rFonts w:ascii="GHEA Grapalat" w:hAnsi="GHEA Grapalat" w:cs="Sylfaen"/>
                <w:sz w:val="22"/>
                <w:lang w:val="es-ES"/>
              </w:rPr>
              <w:t xml:space="preserve"> </w:t>
            </w:r>
            <w:r w:rsidR="00601E29">
              <w:rPr>
                <w:rFonts w:ascii="GHEA Grapalat" w:hAnsi="GHEA Grapalat" w:cs="Sylfaen"/>
                <w:sz w:val="22"/>
              </w:rPr>
              <w:t>անվան</w:t>
            </w:r>
            <w:r w:rsidR="00601E29" w:rsidRPr="00601E29">
              <w:rPr>
                <w:rFonts w:ascii="GHEA Grapalat" w:hAnsi="GHEA Grapalat" w:cs="Sylfaen"/>
                <w:sz w:val="22"/>
                <w:lang w:val="es-ES"/>
              </w:rPr>
              <w:t xml:space="preserve"> </w:t>
            </w:r>
            <w:r w:rsidR="00601E29">
              <w:rPr>
                <w:rFonts w:ascii="GHEA Grapalat" w:hAnsi="GHEA Grapalat" w:cs="Sylfaen"/>
                <w:sz w:val="22"/>
              </w:rPr>
              <w:t>միջնակարգ</w:t>
            </w:r>
            <w:r w:rsidR="00601E29" w:rsidRPr="00601E29">
              <w:rPr>
                <w:rFonts w:ascii="GHEA Grapalat" w:hAnsi="GHEA Grapalat" w:cs="Sylfaen"/>
                <w:sz w:val="22"/>
                <w:lang w:val="es-ES"/>
              </w:rPr>
              <w:t xml:space="preserve"> </w:t>
            </w:r>
            <w:r w:rsidR="00601E29">
              <w:rPr>
                <w:rFonts w:ascii="GHEA Grapalat" w:hAnsi="GHEA Grapalat" w:cs="Sylfaen"/>
                <w:sz w:val="22"/>
              </w:rPr>
              <w:t>դպրոց</w:t>
            </w:r>
            <w:r w:rsidR="009C05A3" w:rsidRPr="004F71AE">
              <w:rPr>
                <w:rFonts w:ascii="GHEA Grapalat" w:hAnsi="GHEA Grapalat" w:cs="Sylfaen"/>
                <w:sz w:val="22"/>
                <w:lang w:val="es-ES"/>
              </w:rPr>
              <w:t xml:space="preserve"> </w:t>
            </w:r>
            <w:r w:rsidR="009C05A3" w:rsidRPr="004F71AE">
              <w:rPr>
                <w:rFonts w:ascii="GHEA Grapalat" w:hAnsi="GHEA Grapalat" w:cs="Sylfaen"/>
                <w:sz w:val="22"/>
              </w:rPr>
              <w:t>ՊՈԱԿ</w:t>
            </w:r>
            <w:r w:rsidRPr="004F71AE">
              <w:rPr>
                <w:rFonts w:ascii="GHEA Grapalat" w:hAnsi="GHEA Grapalat" w:cs="Sylfaen"/>
                <w:sz w:val="22"/>
              </w:rPr>
              <w:t>ի</w:t>
            </w:r>
            <w:r w:rsidRPr="004F71AE">
              <w:rPr>
                <w:rFonts w:ascii="GHEA Grapalat" w:hAnsi="GHEA Grapalat" w:cs="Sylfaen"/>
                <w:sz w:val="22"/>
                <w:lang w:val="es-ES"/>
              </w:rPr>
              <w:t xml:space="preserve"> </w:t>
            </w:r>
            <w:r w:rsidR="00DA335D">
              <w:rPr>
                <w:rFonts w:ascii="GHEA Grapalat" w:hAnsi="GHEA Grapalat" w:cs="Sylfaen"/>
                <w:sz w:val="22"/>
                <w:lang w:val="es-ES"/>
              </w:rPr>
              <w:t>Տարածքի բարեկարգման</w:t>
            </w:r>
            <w:r w:rsidRPr="004F71AE">
              <w:rPr>
                <w:rFonts w:ascii="GHEA Grapalat" w:hAnsi="GHEA Grapalat" w:cs="Sylfaen"/>
                <w:sz w:val="22"/>
                <w:lang w:val="hy-AM"/>
              </w:rPr>
              <w:t xml:space="preserve">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67191" w:rsidRPr="004F71AE" w:rsidRDefault="00767191" w:rsidP="00294002">
            <w:pPr>
              <w:jc w:val="center"/>
              <w:rPr>
                <w:rFonts w:ascii="GHEA Grapalat" w:hAnsi="GHEA Grapalat"/>
                <w:lang w:val="es-ES"/>
              </w:rPr>
            </w:pPr>
          </w:p>
        </w:tc>
      </w:tr>
    </w:tbl>
    <w:p w:rsidR="00B80C21" w:rsidRPr="004F71AE" w:rsidRDefault="00B80C21" w:rsidP="00B80C21">
      <w:pPr>
        <w:rPr>
          <w:rFonts w:ascii="GHEA Grapalat" w:hAnsi="GHEA Grapalat"/>
          <w:sz w:val="18"/>
          <w:szCs w:val="18"/>
          <w:lang w:val="es-ES"/>
        </w:rPr>
      </w:pPr>
    </w:p>
    <w:p w:rsidR="00B80C21" w:rsidRPr="004F71AE" w:rsidRDefault="00B80C21" w:rsidP="00B80C21">
      <w:pPr>
        <w:rPr>
          <w:rFonts w:ascii="GHEA Grapalat" w:hAnsi="GHEA Grapalat"/>
          <w:sz w:val="18"/>
          <w:szCs w:val="18"/>
          <w:lang w:val="es-ES"/>
        </w:rPr>
      </w:pPr>
    </w:p>
    <w:p w:rsidR="00B80C21" w:rsidRPr="004F71AE" w:rsidRDefault="00B80C21" w:rsidP="00B80C21">
      <w:pPr>
        <w:rPr>
          <w:rFonts w:ascii="GHEA Grapalat" w:hAnsi="GHEA Grapalat"/>
          <w:sz w:val="18"/>
          <w:szCs w:val="18"/>
          <w:lang w:val="hy-AM"/>
        </w:rPr>
      </w:pPr>
    </w:p>
    <w:p w:rsidR="00B80C21" w:rsidRPr="004F71AE" w:rsidRDefault="00B80C21" w:rsidP="00B80C21">
      <w:pPr>
        <w:ind w:left="720" w:firstLine="720"/>
        <w:jc w:val="both"/>
        <w:rPr>
          <w:rFonts w:ascii="GHEA Grapalat" w:hAnsi="GHEA Grapalat"/>
          <w:sz w:val="20"/>
          <w:lang w:val="hy-AM"/>
        </w:rPr>
      </w:pPr>
      <w:r w:rsidRPr="004F71AE">
        <w:rPr>
          <w:rFonts w:ascii="GHEA Grapalat" w:hAnsi="GHEA Grapalat"/>
          <w:sz w:val="20"/>
          <w:lang w:val="hy-AM"/>
        </w:rPr>
        <w:t xml:space="preserve">___________________________________________ </w:t>
      </w:r>
      <w:r w:rsidRPr="004F71AE">
        <w:rPr>
          <w:rFonts w:ascii="GHEA Grapalat" w:hAnsi="GHEA Grapalat"/>
          <w:sz w:val="20"/>
          <w:lang w:val="hy-AM"/>
        </w:rPr>
        <w:tab/>
        <w:t xml:space="preserve">_____________ </w:t>
      </w:r>
    </w:p>
    <w:p w:rsidR="00B80C21" w:rsidRPr="004F71AE" w:rsidRDefault="00B80C21" w:rsidP="00B80C21">
      <w:pPr>
        <w:jc w:val="both"/>
        <w:rPr>
          <w:rFonts w:ascii="GHEA Grapalat" w:hAnsi="GHEA Grapalat"/>
          <w:sz w:val="20"/>
          <w:vertAlign w:val="superscript"/>
          <w:lang w:val="hy-AM"/>
        </w:rPr>
      </w:pPr>
      <w:r w:rsidRPr="004F71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71AE">
        <w:rPr>
          <w:rFonts w:ascii="GHEA Grapalat" w:hAnsi="GHEA Grapalat"/>
          <w:sz w:val="20"/>
          <w:vertAlign w:val="superscript"/>
          <w:lang w:val="hy-AM"/>
        </w:rPr>
        <w:tab/>
      </w:r>
    </w:p>
    <w:p w:rsidR="00B80C21" w:rsidRPr="004F71AE" w:rsidRDefault="00B80C21" w:rsidP="00B80C21">
      <w:pPr>
        <w:jc w:val="right"/>
        <w:rPr>
          <w:rFonts w:ascii="GHEA Grapalat" w:hAnsi="GHEA Grapalat"/>
          <w:sz w:val="20"/>
          <w:lang w:val="hy-AM"/>
        </w:rPr>
      </w:pPr>
    </w:p>
    <w:p w:rsidR="00B80C21" w:rsidRPr="004F71AE" w:rsidRDefault="00B80C21" w:rsidP="00B80C21">
      <w:pPr>
        <w:jc w:val="right"/>
        <w:rPr>
          <w:rFonts w:ascii="GHEA Grapalat" w:hAnsi="GHEA Grapalat"/>
          <w:sz w:val="20"/>
          <w:lang w:val="hy-AM"/>
        </w:rPr>
      </w:pPr>
      <w:r w:rsidRPr="004F71AE">
        <w:rPr>
          <w:rFonts w:ascii="GHEA Grapalat" w:hAnsi="GHEA Grapalat"/>
          <w:sz w:val="20"/>
          <w:lang w:val="hy-AM"/>
        </w:rPr>
        <w:t>Կ. Տ.</w:t>
      </w:r>
      <w:r w:rsidRPr="004F71AE">
        <w:rPr>
          <w:rStyle w:val="aff6"/>
          <w:rFonts w:ascii="GHEA Grapalat" w:hAnsi="GHEA Grapalat"/>
          <w:sz w:val="20"/>
          <w:lang w:val="hy-AM"/>
        </w:rPr>
        <w:footnoteReference w:id="15"/>
      </w:r>
      <w:r w:rsidRPr="004F71AE">
        <w:rPr>
          <w:rFonts w:ascii="GHEA Grapalat" w:hAnsi="GHEA Grapalat"/>
          <w:sz w:val="20"/>
          <w:lang w:val="hy-AM"/>
        </w:rPr>
        <w:tab/>
      </w:r>
      <w:r w:rsidRPr="004F71AE">
        <w:rPr>
          <w:rFonts w:ascii="GHEA Grapalat" w:hAnsi="GHEA Grapalat"/>
          <w:sz w:val="20"/>
          <w:lang w:val="hy-AM"/>
        </w:rPr>
        <w:tab/>
      </w:r>
    </w:p>
    <w:p w:rsidR="00B80C21" w:rsidRPr="004F71AE" w:rsidRDefault="00B80C21" w:rsidP="00B80C21">
      <w:pPr>
        <w:jc w:val="right"/>
        <w:rPr>
          <w:rFonts w:ascii="GHEA Grapalat" w:hAnsi="GHEA Grapalat"/>
          <w:sz w:val="20"/>
          <w:lang w:val="hy-AM"/>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rPr>
          <w:rFonts w:ascii="GHEA Grapalat" w:hAnsi="GHEA Grapalat" w:cs="Sylfaen"/>
          <w:sz w:val="16"/>
          <w:szCs w:val="16"/>
          <w:lang w:val="hy-AM" w:eastAsia="ru-RU"/>
        </w:rPr>
      </w:pPr>
    </w:p>
    <w:p w:rsidR="00B80C21" w:rsidRPr="004F71AE" w:rsidRDefault="00B80C21" w:rsidP="00B80C21">
      <w:pPr>
        <w:pStyle w:val="31"/>
        <w:spacing w:line="240" w:lineRule="auto"/>
        <w:jc w:val="right"/>
        <w:rPr>
          <w:rFonts w:ascii="GHEA Grapalat" w:hAnsi="GHEA Grapalat"/>
          <w:lang w:val="hy-AM"/>
        </w:rPr>
      </w:pPr>
    </w:p>
    <w:p w:rsidR="00B80C21" w:rsidRPr="004F71AE" w:rsidRDefault="00B80C21" w:rsidP="00B80C21">
      <w:pPr>
        <w:pStyle w:val="31"/>
        <w:spacing w:line="240" w:lineRule="auto"/>
        <w:jc w:val="right"/>
        <w:rPr>
          <w:rFonts w:ascii="GHEA Grapalat" w:hAnsi="GHEA Grapalat"/>
          <w:lang w:val="hy-AM"/>
        </w:rPr>
      </w:pPr>
    </w:p>
    <w:p w:rsidR="00B80C21" w:rsidRPr="004F71AE" w:rsidRDefault="00B80C21" w:rsidP="00B80C21">
      <w:pPr>
        <w:pStyle w:val="31"/>
        <w:spacing w:line="240" w:lineRule="auto"/>
        <w:jc w:val="right"/>
        <w:rPr>
          <w:rFonts w:ascii="GHEA Grapalat" w:hAnsi="GHEA Grapalat"/>
          <w:lang w:val="hy-AM" w:eastAsia="ru-RU"/>
        </w:rPr>
      </w:pPr>
    </w:p>
    <w:p w:rsidR="00C93028" w:rsidRPr="004F71AE" w:rsidRDefault="00B80C21" w:rsidP="00B80C21">
      <w:pPr>
        <w:pStyle w:val="31"/>
        <w:spacing w:line="240" w:lineRule="auto"/>
        <w:jc w:val="right"/>
        <w:rPr>
          <w:rFonts w:ascii="GHEA Grapalat" w:hAnsi="GHEA Grapalat"/>
          <w:lang w:val="hy-AM" w:eastAsia="ru-RU"/>
        </w:rPr>
      </w:pPr>
      <w:r w:rsidRPr="004F71AE">
        <w:rPr>
          <w:rFonts w:ascii="GHEA Grapalat" w:hAnsi="GHEA Grapalat"/>
          <w:lang w:val="hy-AM" w:eastAsia="ru-RU"/>
        </w:rPr>
        <w:br w:type="page"/>
      </w:r>
    </w:p>
    <w:p w:rsidR="00B80C21" w:rsidRPr="004F71AE" w:rsidRDefault="00B80C21" w:rsidP="00B80C21">
      <w:pPr>
        <w:pStyle w:val="31"/>
        <w:spacing w:line="240" w:lineRule="auto"/>
        <w:jc w:val="right"/>
        <w:rPr>
          <w:rFonts w:ascii="GHEA Grapalat" w:hAnsi="GHEA Grapalat" w:cs="Arial"/>
          <w:b/>
          <w:lang w:val="hy-AM"/>
        </w:rPr>
      </w:pPr>
      <w:r w:rsidRPr="004F71AE">
        <w:rPr>
          <w:rFonts w:ascii="GHEA Grapalat" w:hAnsi="GHEA Grapalat" w:cs="Sylfaen"/>
          <w:b/>
          <w:lang w:val="hy-AM"/>
        </w:rPr>
        <w:lastRenderedPageBreak/>
        <w:t>Հավելված</w:t>
      </w:r>
      <w:r w:rsidRPr="004F71AE">
        <w:rPr>
          <w:rFonts w:ascii="GHEA Grapalat" w:hAnsi="GHEA Grapalat" w:cs="Arial"/>
          <w:b/>
          <w:lang w:val="hy-AM"/>
        </w:rPr>
        <w:t>4.1</w:t>
      </w:r>
    </w:p>
    <w:p w:rsidR="00B80C21" w:rsidRPr="004F71AE" w:rsidRDefault="0039274C" w:rsidP="00B80C21">
      <w:pPr>
        <w:pStyle w:val="31"/>
        <w:spacing w:line="240" w:lineRule="auto"/>
        <w:jc w:val="right"/>
        <w:rPr>
          <w:rFonts w:ascii="GHEA Grapalat" w:hAnsi="GHEA Grapalat" w:cs="Arial"/>
          <w:b/>
          <w:lang w:val="hy-AM"/>
        </w:rPr>
      </w:pPr>
      <w:r>
        <w:rPr>
          <w:rFonts w:ascii="GHEA Grapalat" w:hAnsi="GHEA Grapalat"/>
          <w:b/>
          <w:lang w:val="af-ZA"/>
        </w:rPr>
        <w:t>ՀՀԱՄ-</w:t>
      </w:r>
      <w:r w:rsidR="00DF7780">
        <w:rPr>
          <w:rFonts w:ascii="GHEA Grapalat" w:hAnsi="GHEA Grapalat"/>
          <w:b/>
          <w:lang w:val="af-ZA"/>
        </w:rPr>
        <w:t>ԱՐՏԱՇԱՎԱՆ</w:t>
      </w:r>
      <w:r>
        <w:rPr>
          <w:rFonts w:ascii="GHEA Grapalat" w:hAnsi="GHEA Grapalat"/>
          <w:b/>
          <w:lang w:val="af-ZA"/>
        </w:rPr>
        <w:t>-ՄԴ-</w:t>
      </w:r>
      <w:r w:rsidR="007712B3">
        <w:rPr>
          <w:rFonts w:ascii="GHEA Grapalat" w:hAnsi="GHEA Grapalat"/>
          <w:b/>
          <w:lang w:val="af-ZA"/>
        </w:rPr>
        <w:t>ՀՄԱԱՇՁԲ</w:t>
      </w:r>
      <w:r>
        <w:rPr>
          <w:rFonts w:ascii="GHEA Grapalat" w:hAnsi="GHEA Grapalat"/>
          <w:b/>
          <w:lang w:val="af-ZA"/>
        </w:rPr>
        <w:t xml:space="preserve"> -24/01</w:t>
      </w:r>
      <w:r w:rsidR="008E7C90" w:rsidRPr="004F71AE">
        <w:rPr>
          <w:rFonts w:ascii="GHEA Grapalat" w:hAnsi="GHEA Grapalat"/>
          <w:b/>
          <w:lang w:val="af-ZA"/>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հրավերի</w:t>
      </w:r>
    </w:p>
    <w:p w:rsidR="00B80C21" w:rsidRPr="004F71AE" w:rsidRDefault="00B80C21" w:rsidP="00B80C21">
      <w:pPr>
        <w:pStyle w:val="31"/>
        <w:spacing w:line="240" w:lineRule="auto"/>
        <w:jc w:val="right"/>
        <w:rPr>
          <w:rFonts w:ascii="GHEA Grapalat" w:hAnsi="GHEA Grapalat" w:cs="Sylfaen"/>
          <w:b/>
          <w:lang w:val="hy-AM"/>
        </w:rPr>
      </w:pP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(որակավորման ապահովում)</w:t>
      </w:r>
    </w:p>
    <w:p w:rsidR="00B80C21" w:rsidRPr="004F71AE" w:rsidRDefault="00B80C21" w:rsidP="00B80C21">
      <w:pPr>
        <w:rPr>
          <w:rFonts w:ascii="GHEA Grapalat" w:hAnsi="GHEA Grapalat" w:cs="GHEA Grapalat"/>
          <w:b/>
          <w:sz w:val="20"/>
          <w:szCs w:val="20"/>
          <w:lang w:val="hy-AM"/>
        </w:rPr>
      </w:pPr>
    </w:p>
    <w:p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rsidR="00B80C21" w:rsidRPr="004F71AE" w:rsidRDefault="00B80C21" w:rsidP="00B80C21">
      <w:pPr>
        <w:rPr>
          <w:rFonts w:ascii="GHEA Grapalat" w:hAnsi="GHEA Grapalat" w:cs="GHEA Grapalat"/>
          <w:sz w:val="20"/>
          <w:szCs w:val="20"/>
          <w:lang w:val="hy-AM"/>
        </w:rPr>
      </w:pPr>
    </w:p>
    <w:p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80C21" w:rsidRPr="004F71AE" w:rsidRDefault="00B80C21" w:rsidP="00B80C21">
      <w:pPr>
        <w:ind w:firstLine="708"/>
        <w:jc w:val="both"/>
        <w:rPr>
          <w:rFonts w:ascii="GHEA Grapalat" w:hAnsi="GHEA Grapalat" w:cs="GHEA Grapalat"/>
          <w:sz w:val="20"/>
          <w:szCs w:val="20"/>
          <w:lang w:val="hy-AM"/>
        </w:rPr>
      </w:pPr>
    </w:p>
    <w:p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rsidR="00B80C21" w:rsidRPr="004F71AE" w:rsidRDefault="00B80C21" w:rsidP="00B80C21">
      <w:pPr>
        <w:numPr>
          <w:ilvl w:val="1"/>
          <w:numId w:val="7"/>
        </w:numPr>
        <w:ind w:left="0" w:firstLine="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Ընկերությունը մասնակցում է </w:t>
      </w:r>
      <w:r w:rsidR="00601E29">
        <w:rPr>
          <w:rFonts w:ascii="GHEA Grapalat" w:hAnsi="GHEA Grapalat" w:cs="GHEA Grapalat"/>
          <w:sz w:val="20"/>
          <w:szCs w:val="20"/>
          <w:u w:val="single"/>
          <w:lang w:val="hy-AM"/>
        </w:rPr>
        <w:t>Արտաշավանի Գ. Ասատրյանի անվան միջնակարգ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կազմակերպված` </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Pr="004F71AE">
        <w:rPr>
          <w:rFonts w:ascii="GHEA Grapalat" w:hAnsi="GHEA Grapalat" w:cs="GHEA Grapalat"/>
          <w:sz w:val="20"/>
          <w:szCs w:val="20"/>
          <w:lang w:val="pt-BR"/>
        </w:rPr>
        <w:t>ծածկագրով գնման ընթացակարգին:</w:t>
      </w:r>
    </w:p>
    <w:p w:rsidR="00F764A5" w:rsidRPr="00E6597C" w:rsidRDefault="00F764A5" w:rsidP="00F764A5">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F764A5" w:rsidRPr="00E6597C" w:rsidRDefault="00F764A5" w:rsidP="00F764A5">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F764A5" w:rsidRPr="00E6597C" w:rsidRDefault="00F764A5" w:rsidP="00F764A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F764A5" w:rsidRPr="00E6597C" w:rsidRDefault="00F764A5" w:rsidP="00F764A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F764A5" w:rsidRPr="00E6597C" w:rsidRDefault="00F764A5" w:rsidP="00F764A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F764A5" w:rsidRPr="00E6597C" w:rsidRDefault="00F764A5" w:rsidP="00F764A5">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F764A5" w:rsidRPr="00E6597C" w:rsidRDefault="00F764A5" w:rsidP="00F764A5">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F764A5" w:rsidRPr="00E6597C" w:rsidRDefault="00F764A5" w:rsidP="00F764A5">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F764A5" w:rsidRPr="00E6597C" w:rsidRDefault="00F764A5" w:rsidP="00F764A5">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F764A5" w:rsidRPr="00E6597C" w:rsidRDefault="00F764A5" w:rsidP="00F764A5">
      <w:pPr>
        <w:jc w:val="both"/>
        <w:rPr>
          <w:rFonts w:ascii="GHEA Grapalat" w:hAnsi="GHEA Grapalat" w:cs="GHEA Grapalat"/>
          <w:sz w:val="20"/>
          <w:szCs w:val="20"/>
          <w:lang w:val="hy-AM"/>
        </w:rPr>
      </w:pPr>
    </w:p>
    <w:p w:rsidR="00F764A5" w:rsidRPr="00E6597C" w:rsidRDefault="00F764A5" w:rsidP="00F764A5">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lastRenderedPageBreak/>
        <w:t>Այլ պայմաններ</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F764A5" w:rsidRPr="00E6597C" w:rsidDel="00A13215"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F764A5" w:rsidRPr="00E6597C" w:rsidRDefault="00F764A5" w:rsidP="00F764A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80C21" w:rsidRPr="004F71AE" w:rsidRDefault="00B80C21" w:rsidP="00B80C21">
      <w:pPr>
        <w:ind w:firstLine="567"/>
        <w:jc w:val="both"/>
        <w:rPr>
          <w:rFonts w:ascii="GHEA Grapalat" w:hAnsi="GHEA Grapalat" w:cs="GHEA Grapalat"/>
          <w:sz w:val="20"/>
          <w:szCs w:val="20"/>
          <w:lang w:val="hy-AM"/>
        </w:rPr>
      </w:pPr>
    </w:p>
    <w:p w:rsidR="00B80C21" w:rsidRPr="004F71AE" w:rsidRDefault="00B80C21" w:rsidP="00B80C21">
      <w:pPr>
        <w:ind w:firstLine="567"/>
        <w:jc w:val="center"/>
        <w:rPr>
          <w:rFonts w:ascii="GHEA Grapalat" w:hAnsi="GHEA Grapalat" w:cs="GHEA Grapalat"/>
          <w:sz w:val="20"/>
          <w:szCs w:val="20"/>
          <w:lang w:val="hy-AM"/>
        </w:rPr>
      </w:pPr>
      <w:r w:rsidRPr="004F71AE">
        <w:rPr>
          <w:rFonts w:ascii="GHEA Grapalat" w:hAnsi="GHEA Grapalat" w:cs="GHEA Grapalat"/>
          <w:b/>
          <w:sz w:val="20"/>
          <w:szCs w:val="20"/>
          <w:lang w:val="hy-AM"/>
        </w:rPr>
        <w:t>3. Ընկերության հասցեն, բանկային վավերապայմանները`</w:t>
      </w:r>
    </w:p>
    <w:p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անվանումը</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 հասցեն</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vertAlign w:val="superscript"/>
          <w:lang w:val="hy-AM"/>
        </w:rPr>
      </w:pPr>
      <w:r w:rsidRPr="004F71AE">
        <w:rPr>
          <w:rFonts w:ascii="GHEA Grapalat" w:hAnsi="GHEA Grapalat"/>
          <w:sz w:val="18"/>
          <w:szCs w:val="18"/>
          <w:vertAlign w:val="superscript"/>
          <w:lang w:val="hy-AM"/>
        </w:rPr>
        <w:t xml:space="preserve">              ընկերությանը սպասարկող բանկի անվանումը</w:t>
      </w:r>
    </w:p>
    <w:p w:rsidR="00B80C21" w:rsidRPr="004F71AE" w:rsidRDefault="00B80C21" w:rsidP="00B80C21">
      <w:pPr>
        <w:jc w:val="both"/>
        <w:rPr>
          <w:rFonts w:ascii="GHEA Grapalat" w:hAnsi="GHEA Grapalat"/>
          <w:sz w:val="18"/>
          <w:szCs w:val="18"/>
          <w:u w:val="single"/>
          <w:vertAlign w:val="superscript"/>
          <w:lang w:val="hy-AM"/>
        </w:rPr>
      </w:pP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r w:rsidRPr="004F71AE">
        <w:rPr>
          <w:rFonts w:ascii="GHEA Grapalat" w:hAnsi="GHEA Grapalat"/>
          <w:sz w:val="18"/>
          <w:szCs w:val="18"/>
          <w:u w:val="single"/>
          <w:vertAlign w:val="superscript"/>
          <w:lang w:val="hy-AM"/>
        </w:rPr>
        <w:tab/>
      </w:r>
    </w:p>
    <w:p w:rsidR="00B80C21" w:rsidRPr="004F71AE" w:rsidRDefault="00B80C21" w:rsidP="00B80C21">
      <w:pPr>
        <w:jc w:val="both"/>
        <w:rPr>
          <w:rFonts w:ascii="GHEA Grapalat" w:hAnsi="GHEA Grapalat"/>
          <w:sz w:val="18"/>
          <w:szCs w:val="18"/>
          <w:u w:val="single"/>
          <w:vertAlign w:val="superscript"/>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rsidR="00B80C21" w:rsidRPr="004F71AE" w:rsidRDefault="00B80C21" w:rsidP="00B80C21">
      <w:pPr>
        <w:jc w:val="both"/>
        <w:rPr>
          <w:rFonts w:ascii="GHEA Grapalat" w:hAnsi="GHEA Grapalat"/>
          <w:sz w:val="20"/>
          <w:szCs w:val="20"/>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rsidR="00B80C21" w:rsidRPr="004F71AE" w:rsidRDefault="00B80C21" w:rsidP="00B80C21">
      <w:pPr>
        <w:jc w:val="both"/>
        <w:rPr>
          <w:rFonts w:ascii="GHEA Grapalat" w:hAnsi="GHEA Grapalat"/>
          <w:sz w:val="18"/>
          <w:szCs w:val="18"/>
          <w:vertAlign w:val="superscript"/>
          <w:lang w:val="hy-AM"/>
        </w:rPr>
      </w:pPr>
    </w:p>
    <w:p w:rsidR="00B80C21" w:rsidRPr="004F71AE" w:rsidRDefault="00B80C21" w:rsidP="00B80C21">
      <w:pPr>
        <w:jc w:val="both"/>
        <w:rPr>
          <w:rFonts w:ascii="GHEA Grapalat" w:hAnsi="GHEA Grapalat" w:cs="GHEA Grapalat"/>
          <w:sz w:val="18"/>
          <w:szCs w:val="18"/>
          <w:lang w:val="hy-AM"/>
        </w:rPr>
      </w:pPr>
    </w:p>
    <w:p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rsidR="00B80C21" w:rsidRPr="004F71AE" w:rsidRDefault="00B80C21" w:rsidP="002C25EC">
            <w:pPr>
              <w:jc w:val="center"/>
              <w:rPr>
                <w:rFonts w:ascii="GHEA Grapalat" w:hAnsi="GHEA Grapalat" w:cs="Arial"/>
                <w:bCs/>
                <w:sz w:val="20"/>
                <w:szCs w:val="20"/>
              </w:rPr>
            </w:pP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ՀՎՀՀ</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w:t>
            </w:r>
            <w:r w:rsidR="00702F0B">
              <w:rPr>
                <w:rFonts w:ascii="GHEA Grapalat" w:hAnsi="GHEA Grapalat" w:cs="Sylfaen"/>
                <w:sz w:val="20"/>
                <w:szCs w:val="20"/>
                <w:lang w:val="ru-RU"/>
              </w:rPr>
              <w:t xml:space="preserve"> </w:t>
            </w:r>
            <w:r w:rsidRPr="004F71AE">
              <w:rPr>
                <w:rFonts w:ascii="GHEA Grapalat" w:hAnsi="GHEA Grapalat" w:cs="Sylfaen"/>
                <w:sz w:val="20"/>
                <w:szCs w:val="20"/>
              </w:rPr>
              <w:t>ՀԾՀ</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11. Շահառուի ՀՎՀՀ`</w:t>
            </w:r>
            <w:r w:rsidR="008C038A" w:rsidRPr="004F71AE">
              <w:rPr>
                <w:rFonts w:ascii="GHEA Grapalat" w:hAnsi="GHEA Grapalat" w:cs="Sylfaen"/>
                <w:sz w:val="20"/>
                <w:szCs w:val="20"/>
              </w:rPr>
              <w:t xml:space="preserve"> </w:t>
            </w:r>
            <w:r w:rsidR="005434E9">
              <w:rPr>
                <w:rFonts w:ascii="GHEA Grapalat" w:hAnsi="GHEA Grapalat" w:cs="Sylfaen"/>
                <w:b/>
                <w:color w:val="FF0000"/>
                <w:sz w:val="20"/>
                <w:szCs w:val="20"/>
                <w:lang w:val="hy-AM"/>
              </w:rPr>
              <w:t>05005996</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762966" w:rsidRPr="004F71AE">
              <w:rPr>
                <w:rFonts w:ascii="GHEA Grapalat" w:hAnsi="GHEA Grapalat" w:cs="Sylfaen"/>
                <w:sz w:val="20"/>
                <w:szCs w:val="20"/>
              </w:rPr>
              <w:t xml:space="preserve"> </w:t>
            </w:r>
            <w:r w:rsidR="00E65E05" w:rsidRPr="004F71AE">
              <w:rPr>
                <w:rFonts w:ascii="GHEA Grapalat" w:hAnsi="GHEA Grapalat" w:cs="Sylfaen"/>
                <w:b/>
                <w:sz w:val="20"/>
                <w:szCs w:val="20"/>
                <w:lang w:val="hy-AM"/>
              </w:rPr>
              <w:t>Կենտրոնական գանձապետարան</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5434E9">
              <w:rPr>
                <w:rFonts w:ascii="GHEA Grapalat" w:hAnsi="GHEA Grapalat" w:cs="Arial"/>
                <w:b/>
                <w:color w:val="FF0000"/>
                <w:sz w:val="20"/>
                <w:szCs w:val="20"/>
              </w:rPr>
              <w:t>900448000142</w:t>
            </w:r>
          </w:p>
        </w:tc>
      </w:tr>
      <w:tr w:rsidR="00B80C21" w:rsidRPr="004F71AE" w:rsidTr="002C25EC">
        <w:trPr>
          <w:trHeight w:val="9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և</w:t>
            </w:r>
            <w:r w:rsidR="00702F0B" w:rsidRPr="00702F0B">
              <w:rPr>
                <w:rFonts w:ascii="GHEA Grapalat" w:hAnsi="GHEA Grapalat" w:cs="Sylfaen"/>
                <w:sz w:val="20"/>
                <w:szCs w:val="20"/>
              </w:rPr>
              <w:t xml:space="preserve"> </w:t>
            </w:r>
            <w:r w:rsidRPr="004F71AE">
              <w:rPr>
                <w:rFonts w:ascii="GHEA Grapalat" w:hAnsi="GHEA Grapalat" w:cs="Sylfaen"/>
                <w:sz w:val="20"/>
                <w:szCs w:val="20"/>
              </w:rPr>
              <w:t>բառերով)</w:t>
            </w:r>
            <w:r w:rsidR="00702F0B" w:rsidRPr="00702F0B">
              <w:rPr>
                <w:rFonts w:ascii="GHEA Grapalat" w:hAnsi="GHEA Grapalat" w:cs="Sylfaen"/>
                <w:sz w:val="20"/>
                <w:szCs w:val="20"/>
              </w:rPr>
              <w:t xml:space="preserve"> </w:t>
            </w:r>
            <w:r w:rsidRPr="004F71AE">
              <w:rPr>
                <w:rFonts w:ascii="GHEA Grapalat" w:hAnsi="GHEA Grapalat" w:cs="Sylfaen"/>
                <w:sz w:val="20"/>
                <w:szCs w:val="20"/>
              </w:rPr>
              <w:t>(</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(որակավորման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rsidTr="002C25EC">
        <w:trPr>
          <w:trHeight w:val="424"/>
        </w:trPr>
        <w:tc>
          <w:tcPr>
            <w:tcW w:w="10980" w:type="dxa"/>
            <w:gridSpan w:val="2"/>
            <w:tcBorders>
              <w:top w:val="single" w:sz="4" w:space="0" w:color="auto"/>
              <w:left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rsidR="00B80C21" w:rsidRPr="004F71AE" w:rsidRDefault="00B80C21" w:rsidP="002C25EC">
            <w:pPr>
              <w:jc w:val="right"/>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jc w:val="right"/>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rsidR="00B80C21" w:rsidRPr="004F71AE" w:rsidRDefault="00B80C21" w:rsidP="002C25EC">
            <w:pPr>
              <w:jc w:val="right"/>
              <w:rPr>
                <w:rFonts w:ascii="GHEA Grapalat" w:hAnsi="GHEA Grapalat" w:cs="Sylfaen"/>
                <w:sz w:val="20"/>
                <w:szCs w:val="20"/>
              </w:rPr>
            </w:pPr>
          </w:p>
        </w:tc>
      </w:tr>
      <w:tr w:rsidR="00B80C21" w:rsidRPr="004F71AE" w:rsidTr="002C25EC">
        <w:trPr>
          <w:trHeight w:val="2058"/>
        </w:trPr>
        <w:tc>
          <w:tcPr>
            <w:tcW w:w="5616" w:type="dxa"/>
            <w:tcBorders>
              <w:top w:val="single" w:sz="4" w:space="0" w:color="auto"/>
              <w:left w:val="single" w:sz="4" w:space="0" w:color="auto"/>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rsidR="00B80C21" w:rsidRPr="004F71AE" w:rsidRDefault="00B80C21" w:rsidP="002C25EC">
            <w:pPr>
              <w:rPr>
                <w:rFonts w:ascii="GHEA Grapalat" w:hAnsi="GHEA Grapalat" w:cs="Tahoma"/>
                <w:sz w:val="20"/>
                <w:szCs w:val="20"/>
                <w:lang w:val="hy-AM"/>
              </w:rPr>
            </w:pPr>
          </w:p>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rsidR="00B80C21" w:rsidRPr="004F71AE" w:rsidRDefault="00B80C21" w:rsidP="002C25EC">
            <w:pPr>
              <w:jc w:val="right"/>
              <w:rPr>
                <w:rFonts w:ascii="GHEA Grapalat" w:hAnsi="GHEA Grapalat" w:cs="Arial"/>
                <w:sz w:val="20"/>
                <w:szCs w:val="20"/>
                <w:lang w:val="hy-AM"/>
              </w:rPr>
            </w:pPr>
          </w:p>
        </w:tc>
      </w:tr>
      <w:tr w:rsidR="00B80C21" w:rsidRPr="004F71AE" w:rsidTr="002C25EC">
        <w:trPr>
          <w:trHeight w:val="80"/>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Arial"/>
                <w:sz w:val="20"/>
                <w:szCs w:val="20"/>
              </w:rPr>
            </w:pPr>
          </w:p>
        </w:tc>
      </w:tr>
    </w:tbl>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xml:space="preserve">* Վճարման պահանջագիրը լրացվում է համաձայն սույն հրավերով սահմանված «Վճարման պահանջագրի պարտադիր վավերապայմանների </w:t>
      </w:r>
    </w:p>
    <w:p w:rsidR="00C93028" w:rsidRPr="004F71AE" w:rsidRDefault="00B80C21" w:rsidP="0071563C">
      <w:pPr>
        <w:jc w:val="right"/>
        <w:rPr>
          <w:rFonts w:ascii="GHEA Grapalat" w:hAnsi="GHEA Grapalat"/>
          <w:b/>
          <w:lang w:val="hy-AM"/>
        </w:rPr>
      </w:pPr>
      <w:r w:rsidRPr="004F71AE">
        <w:rPr>
          <w:rFonts w:ascii="GHEA Grapalat" w:hAnsi="GHEA Grapalat"/>
          <w:b/>
          <w:lang w:val="hy-AM"/>
        </w:rPr>
        <w:br w:type="page"/>
      </w:r>
    </w:p>
    <w:p w:rsidR="00702F0B" w:rsidRPr="00E6597C" w:rsidRDefault="00702F0B" w:rsidP="00702F0B">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702F0B" w:rsidRPr="00E6597C" w:rsidRDefault="00702F0B" w:rsidP="00702F0B">
      <w:pPr>
        <w:jc w:val="center"/>
        <w:rPr>
          <w:rFonts w:ascii="GHEA Grapalat" w:hAnsi="GHEA Grapalat"/>
          <w:b/>
          <w:sz w:val="22"/>
          <w:szCs w:val="22"/>
          <w:lang w:val="nl-NL"/>
        </w:rPr>
      </w:pPr>
    </w:p>
    <w:tbl>
      <w:tblPr>
        <w:tblW w:w="11484"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454"/>
        <w:gridCol w:w="1134"/>
        <w:gridCol w:w="4536"/>
        <w:gridCol w:w="2640"/>
      </w:tblGrid>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Հ/Հ</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&lt;&lt;Վճարման պահանջագիր&gt;&gt; փաստաթղթի վավերապայմանները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Նշված դաշտի/</w:t>
            </w:r>
          </w:p>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վավերապայմանի առկայությունը փաստաթղթում</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lang w:val="hy-AM"/>
              </w:rPr>
            </w:pPr>
            <w:r w:rsidRPr="00081F87">
              <w:rPr>
                <w:rFonts w:ascii="GHEA Grapalat" w:hAnsi="GHEA Grapalat"/>
                <w:b/>
                <w:sz w:val="16"/>
                <w:szCs w:val="16"/>
              </w:rPr>
              <w:t>Վավերապայմանի լրացման պահանջը</w:t>
            </w:r>
            <w:r w:rsidRPr="00081F87">
              <w:rPr>
                <w:rFonts w:ascii="GHEA Grapalat" w:hAnsi="GHEA Grapalat"/>
                <w:b/>
                <w:sz w:val="16"/>
                <w:szCs w:val="16"/>
                <w:lang w:val="hy-AM"/>
              </w:rPr>
              <w:t xml:space="preserve"> </w:t>
            </w:r>
          </w:p>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Վավերապայմանը</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 xml:space="preserve">լրացնող կողմը` </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շահառուն կամ վճարողը</w:t>
            </w:r>
          </w:p>
          <w:p w:rsidR="00702F0B" w:rsidRPr="00081F87" w:rsidRDefault="00702F0B" w:rsidP="00273C8C">
            <w:pPr>
              <w:ind w:left="-588" w:firstLine="588"/>
              <w:jc w:val="center"/>
              <w:rPr>
                <w:rFonts w:ascii="GHEA Grapalat" w:hAnsi="GHEA Grapalat"/>
                <w:b/>
                <w:sz w:val="16"/>
                <w:szCs w:val="16"/>
              </w:rPr>
            </w:pPr>
            <w:r w:rsidRPr="00081F87">
              <w:rPr>
                <w:rFonts w:ascii="GHEA Grapalat" w:hAnsi="GHEA Grapalat"/>
                <w:b/>
                <w:sz w:val="16"/>
                <w:szCs w:val="16"/>
              </w:rPr>
              <w:t>(</w:t>
            </w:r>
            <w:r w:rsidRPr="00081F87">
              <w:rPr>
                <w:rFonts w:ascii="GHEA Grapalat" w:hAnsi="GHEA Grapalat"/>
                <w:b/>
                <w:sz w:val="16"/>
                <w:szCs w:val="16"/>
                <w:lang w:val="hy-AM"/>
              </w:rPr>
              <w:t>գնումների գործընթացի հետ կապված</w:t>
            </w:r>
            <w:r w:rsidRPr="00081F87">
              <w:rPr>
                <w:rFonts w:ascii="GHEA Grapalat" w:hAnsi="GHEA Grapalat"/>
                <w:b/>
                <w:sz w:val="16"/>
                <w:szCs w:val="16"/>
              </w:rPr>
              <w: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2</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3</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b/>
                <w:sz w:val="16"/>
                <w:szCs w:val="16"/>
              </w:rPr>
            </w:pPr>
            <w:r w:rsidRPr="00081F87">
              <w:rPr>
                <w:rFonts w:ascii="GHEA Grapalat" w:hAnsi="GHEA Grapalat"/>
                <w:b/>
                <w:sz w:val="16"/>
                <w:szCs w:val="16"/>
              </w:rPr>
              <w:t>5</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անվանումը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Փաստաթղթի վրա նախապես լրացված է &lt;Վճարման պահանջագիր&gt;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վճարման պահանջագրի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կողմից` վճարողի բանկին վճարման պահանջագիրը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sz w:val="16"/>
                <w:szCs w:val="16"/>
              </w:rPr>
              <w:t>ներկայացման ամսաթիվը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132" w:hanging="132"/>
              <w:jc w:val="center"/>
              <w:rPr>
                <w:rFonts w:ascii="GHEA Grapalat" w:hAnsi="GHEA Grapalat"/>
                <w:sz w:val="16"/>
                <w:szCs w:val="16"/>
                <w:lang w:val="hy-AM"/>
              </w:rPr>
            </w:pPr>
            <w:r w:rsidRPr="00081F87">
              <w:rPr>
                <w:rFonts w:ascii="GHEA Grapalat" w:hAnsi="GHEA Grapalat"/>
                <w:sz w:val="16"/>
                <w:szCs w:val="16"/>
              </w:rPr>
              <w:t>լրացվում է շահառուի կողմից` վճարողի բանկին վճարման պահանջագրի ներկայացման օրը</w:t>
            </w:r>
            <w:r w:rsidRPr="00081F87">
              <w:rPr>
                <w:rFonts w:ascii="GHEA Grapalat" w:hAnsi="GHEA Grapalat"/>
                <w:sz w:val="16"/>
                <w:szCs w:val="16"/>
                <w:lang w:val="hy-AM"/>
              </w:rPr>
              <w:t xml:space="preserve">: </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702F0B">
            <w:pPr>
              <w:pStyle w:val="ac"/>
              <w:numPr>
                <w:ilvl w:val="0"/>
                <w:numId w:val="17"/>
              </w:numPr>
              <w:ind w:hanging="436"/>
              <w:jc w:val="both"/>
              <w:rPr>
                <w:rFonts w:ascii="GHEA Grapalat" w:hAnsi="GHEA Grapalat" w:cs="Times Armenian"/>
                <w:color w:val="auto"/>
                <w:sz w:val="16"/>
                <w:szCs w:val="16"/>
              </w:rPr>
            </w:pP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both"/>
              <w:rPr>
                <w:rFonts w:ascii="GHEA Grapalat" w:hAnsi="GHEA Grapalat"/>
                <w:sz w:val="16"/>
                <w:szCs w:val="16"/>
              </w:rPr>
            </w:pPr>
            <w:r w:rsidRPr="00081F87">
              <w:rPr>
                <w:rFonts w:ascii="GHEA Grapalat" w:hAnsi="GHEA Grapalat" w:cs="Sylfaen"/>
                <w:sz w:val="16"/>
                <w:szCs w:val="16"/>
                <w:lang w:val="hy-AM"/>
              </w:rPr>
              <w:t>Վճարողի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81F87">
              <w:rPr>
                <w:rFonts w:ascii="GHEA Grapalat" w:hAnsi="GHEA Grapalat"/>
                <w:sz w:val="16"/>
                <w:szCs w:val="16"/>
                <w:lang w:val="hy-AM"/>
              </w:rPr>
              <w:t xml:space="preserve"> </w:t>
            </w:r>
            <w:r w:rsidRPr="00081F87">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ind w:left="252" w:hanging="252"/>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5.</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անվանումը (վճարողի բանկը)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6.</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հաշվի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7.</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ՀՎՀՀ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8.</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ՀԾՀ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9.</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w:t>
            </w:r>
            <w:r w:rsidRPr="00081F87">
              <w:rPr>
                <w:rFonts w:ascii="GHEA Grapalat" w:hAnsi="GHEA Grapalat" w:cs="Sylfaen"/>
                <w:sz w:val="16"/>
                <w:szCs w:val="16"/>
                <w:lang w:val="hy-AM"/>
              </w:rPr>
              <w:t>ի  անվանումը</w:t>
            </w:r>
            <w:r w:rsidRPr="00081F87">
              <w:rPr>
                <w:rFonts w:ascii="GHEA Grapalat" w:hAnsi="GHEA Grapalat" w:cs="Sylfaen"/>
                <w:sz w:val="16"/>
                <w:szCs w:val="16"/>
              </w:rPr>
              <w:t>,</w:t>
            </w:r>
            <w:r w:rsidRPr="00081F87">
              <w:rPr>
                <w:rFonts w:ascii="GHEA Grapalat" w:hAnsi="GHEA Grapalat" w:cs="Sylfaen"/>
                <w:sz w:val="16"/>
                <w:szCs w:val="16"/>
                <w:lang w:val="hy-AM"/>
              </w:rPr>
              <w:t xml:space="preserve"> կամ անուն ազգանուն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10.</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w:t>
            </w:r>
            <w:r w:rsidRPr="00081F87">
              <w:rPr>
                <w:rFonts w:ascii="GHEA Grapalat" w:hAnsi="GHEA Grapalat"/>
                <w:sz w:val="16"/>
                <w:szCs w:val="16"/>
                <w:lang w:val="hy-AM"/>
              </w:rPr>
              <w:t>ԾՀ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rPr>
              <w:t xml:space="preserve"> (</w:t>
            </w:r>
            <w:r w:rsidRPr="00081F87">
              <w:rPr>
                <w:rFonts w:ascii="GHEA Grapalat" w:hAnsi="GHEA Grapalat" w:cs="Sylfaen"/>
                <w:sz w:val="16"/>
                <w:szCs w:val="16"/>
                <w:lang w:val="hy-AM"/>
              </w:rPr>
              <w:t>գնումների հետ կապված գործընթացում չի լրացվում</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ru-RU"/>
              </w:rPr>
              <w:t>(</w:t>
            </w:r>
            <w:r w:rsidRPr="00081F87">
              <w:rPr>
                <w:rFonts w:ascii="GHEA Grapalat" w:hAnsi="GHEA Grapalat" w:cs="Sylfaen"/>
                <w:sz w:val="16"/>
                <w:szCs w:val="16"/>
                <w:lang w:val="hy-AM"/>
              </w:rPr>
              <w:t>չի լրացվում</w:t>
            </w:r>
            <w:r w:rsidRPr="00081F87">
              <w:rPr>
                <w:rFonts w:ascii="GHEA Grapalat" w:hAnsi="GHEA Grapalat" w:cs="Sylfaen"/>
                <w:sz w:val="16"/>
                <w:szCs w:val="16"/>
                <w:lang w:val="ru-RU"/>
              </w:rPr>
              <w:t>)</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11.</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ՀՎՀՀ</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12.</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շահառուին սպասարկող ֆինանսական կազմակերպության (մասնաճյուղի) անվանումը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13.</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հաշվի համարը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 այն բանկային (</w:t>
            </w:r>
            <w:r w:rsidRPr="00081F87">
              <w:rPr>
                <w:rFonts w:ascii="GHEA Grapalat" w:hAnsi="GHEA Grapalat"/>
                <w:sz w:val="16"/>
                <w:szCs w:val="16"/>
                <w:lang w:val="hy-AM"/>
              </w:rPr>
              <w:t>գանձապետական</w:t>
            </w:r>
            <w:r w:rsidRPr="00081F87">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նախապես լրացվում է շահառուի 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14.</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գումարը (թվերով և բառերով)</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լրացվում է վճարողի կողմից</w:t>
            </w:r>
            <w:r w:rsidRPr="00081F87">
              <w:rPr>
                <w:rFonts w:ascii="GHEA Grapalat" w:hAnsi="GHEA Grapalat"/>
                <w:sz w:val="16"/>
                <w:szCs w:val="16"/>
                <w:lang w:val="hy-AM"/>
              </w:rPr>
              <w:t xml:space="preserve"> </w:t>
            </w:r>
          </w:p>
        </w:tc>
      </w:tr>
      <w:tr w:rsidR="00081F87" w:rsidRPr="006F59D9"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15.</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Ակցեպտավորված գումարը՝  (թվերով</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և</w:t>
            </w:r>
            <w:r w:rsidRPr="00081F87">
              <w:rPr>
                <w:rFonts w:ascii="GHEA Grapalat" w:hAnsi="GHEA Grapalat" w:cs="Arial"/>
                <w:sz w:val="16"/>
                <w:szCs w:val="16"/>
                <w:lang w:val="hy-AM"/>
              </w:rPr>
              <w:t xml:space="preserve"> </w:t>
            </w:r>
            <w:r w:rsidRPr="00081F87">
              <w:rPr>
                <w:rFonts w:ascii="GHEA Grapalat" w:hAnsi="GHEA Grapalat" w:cs="Sylfaen"/>
                <w:sz w:val="16"/>
                <w:szCs w:val="16"/>
                <w:lang w:val="hy-AM"/>
              </w:rPr>
              <w:t xml:space="preserve">բառերով)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ոչ պարտադիր</w:t>
            </w:r>
          </w:p>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(չի լրացվում եւ չի կիրառվում)</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16.</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արժույթը (բառերով և կոդով)</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վճարողի կողմից</w:t>
            </w:r>
          </w:p>
        </w:tc>
      </w:tr>
      <w:tr w:rsidR="00081F87" w:rsidRPr="006F59D9"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17.</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գործարքի նպատակը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Պարտադիր </w:t>
            </w:r>
            <w:r w:rsidRPr="00081F87">
              <w:rPr>
                <w:rFonts w:ascii="GHEA Grapalat" w:hAnsi="GHEA Grapalat"/>
                <w:sz w:val="16"/>
                <w:szCs w:val="16"/>
                <w:lang w:val="hy-AM"/>
              </w:rPr>
              <w:t xml:space="preserve">լրացվում է </w:t>
            </w:r>
            <w:r w:rsidRPr="00081F87">
              <w:rPr>
                <w:rFonts w:ascii="GHEA Grapalat" w:hAnsi="GHEA Grapalat"/>
                <w:sz w:val="16"/>
                <w:szCs w:val="16"/>
              </w:rPr>
              <w:t>«</w:t>
            </w:r>
            <w:r w:rsidRPr="00081F87">
              <w:rPr>
                <w:rFonts w:ascii="GHEA Grapalat" w:hAnsi="GHEA Grapalat"/>
                <w:sz w:val="16"/>
                <w:szCs w:val="16"/>
                <w:lang w:val="hy-AM"/>
              </w:rPr>
              <w:t xml:space="preserve">որակավորման ապահովման </w:t>
            </w:r>
            <w:r w:rsidRPr="00081F87">
              <w:rPr>
                <w:rFonts w:ascii="GHEA Grapalat" w:hAnsi="GHEA Grapalat"/>
                <w:sz w:val="16"/>
                <w:szCs w:val="16"/>
                <w:lang w:val="hy-AM"/>
              </w:rPr>
              <w:lastRenderedPageBreak/>
              <w:t>համար</w:t>
            </w:r>
            <w:r w:rsidRPr="00081F87">
              <w:rPr>
                <w:rFonts w:ascii="GHEA Grapalat" w:hAnsi="GHEA Grapalat"/>
                <w:sz w:val="16"/>
                <w:szCs w:val="16"/>
              </w:rPr>
              <w:t>»</w:t>
            </w:r>
            <w:r w:rsidRPr="00081F87">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lastRenderedPageBreak/>
              <w:t xml:space="preserve">նախապես լրացվում է շահառուի </w:t>
            </w:r>
            <w:r w:rsidRPr="00081F87">
              <w:rPr>
                <w:rFonts w:ascii="GHEA Grapalat" w:hAnsi="GHEA Grapalat"/>
                <w:sz w:val="16"/>
                <w:szCs w:val="16"/>
                <w:lang w:val="hy-AM"/>
              </w:rPr>
              <w:lastRenderedPageBreak/>
              <w:t>կողմից` հրավերով</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lastRenderedPageBreak/>
              <w:t>18.</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կատարման հիմքերը՝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81F87">
              <w:rPr>
                <w:rFonts w:ascii="GHEA Grapalat" w:hAnsi="GHEA Grapalat"/>
                <w:sz w:val="16"/>
                <w:szCs w:val="16"/>
                <w:lang w:val="hy-AM"/>
              </w:rPr>
              <w:t>,</w:t>
            </w:r>
            <w:r w:rsidRPr="00081F87">
              <w:rPr>
                <w:rFonts w:ascii="GHEA Grapalat" w:hAnsi="GHEA Grapalat" w:cs="Arial"/>
                <w:sz w:val="16"/>
                <w:szCs w:val="16"/>
                <w:lang w:val="hy-AM"/>
              </w:rPr>
              <w:t xml:space="preserve"> </w:t>
            </w:r>
            <w:r w:rsidRPr="00081F87">
              <w:rPr>
                <w:rFonts w:ascii="GHEA Grapalat" w:hAnsi="GHEA Grapalat"/>
                <w:sz w:val="16"/>
                <w:szCs w:val="16"/>
              </w:rPr>
              <w:t xml:space="preserve"> գնման ընթացակարգի ծածկագիրը</w:t>
            </w:r>
            <w:r w:rsidRPr="00081F87">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 xml:space="preserve">լրացվում է </w:t>
            </w:r>
            <w:r w:rsidRPr="00081F87">
              <w:rPr>
                <w:rFonts w:ascii="GHEA Grapalat" w:hAnsi="GHEA Grapalat"/>
                <w:sz w:val="16"/>
                <w:szCs w:val="16"/>
                <w:lang w:val="hy-AM"/>
              </w:rPr>
              <w:t>շահառու</w:t>
            </w:r>
            <w:r w:rsidRPr="00081F87">
              <w:rPr>
                <w:rFonts w:ascii="GHEA Grapalat" w:hAnsi="GHEA Grapalat"/>
                <w:sz w:val="16"/>
                <w:szCs w:val="16"/>
              </w:rPr>
              <w:t>ի կողմից</w:t>
            </w:r>
          </w:p>
        </w:tc>
      </w:tr>
      <w:tr w:rsidR="00081F87" w:rsidRPr="006F59D9"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Del="0010680B" w:rsidRDefault="00702F0B" w:rsidP="00273C8C">
            <w:pPr>
              <w:jc w:val="center"/>
              <w:rPr>
                <w:rFonts w:ascii="GHEA Grapalat" w:hAnsi="GHEA Grapalat"/>
                <w:sz w:val="16"/>
                <w:szCs w:val="16"/>
                <w:lang w:val="hy-AM"/>
              </w:rPr>
            </w:pPr>
            <w:r w:rsidRPr="00081F87">
              <w:rPr>
                <w:rFonts w:ascii="GHEA Grapalat" w:hAnsi="GHEA Grapalat"/>
                <w:sz w:val="16"/>
                <w:szCs w:val="16"/>
                <w:lang w:val="hy-AM"/>
              </w:rPr>
              <w:t>19.</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cs="Sylfaen"/>
                <w:sz w:val="16"/>
                <w:szCs w:val="16"/>
                <w:lang w:val="hy-AM"/>
              </w:rPr>
              <w:t xml:space="preserve">Վճարման պայմանները՝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cs="Sylfaen"/>
                <w:sz w:val="16"/>
                <w:szCs w:val="16"/>
                <w:lang w:val="hy-AM"/>
              </w:rPr>
            </w:pPr>
            <w:r w:rsidRPr="00081F87">
              <w:rPr>
                <w:rFonts w:ascii="GHEA Grapalat" w:hAnsi="GHEA Grapalat"/>
                <w:sz w:val="16"/>
                <w:szCs w:val="16"/>
              </w:rPr>
              <w:t>պարտադիր</w:t>
            </w:r>
            <w:r w:rsidRPr="00081F87">
              <w:rPr>
                <w:rFonts w:ascii="GHEA Grapalat" w:hAnsi="GHEA Grapalat" w:cs="Sylfaen"/>
                <w:sz w:val="16"/>
                <w:szCs w:val="16"/>
                <w:lang w:val="hy-AM"/>
              </w:rPr>
              <w:t xml:space="preserve"> </w:t>
            </w:r>
          </w:p>
          <w:p w:rsidR="00702F0B" w:rsidRPr="00081F87" w:rsidRDefault="00702F0B" w:rsidP="00273C8C">
            <w:pPr>
              <w:jc w:val="center"/>
              <w:rPr>
                <w:rFonts w:ascii="GHEA Grapalat" w:hAnsi="GHEA Grapalat" w:cs="Sylfaen"/>
                <w:sz w:val="16"/>
                <w:szCs w:val="16"/>
                <w:lang w:val="hy-AM"/>
              </w:rPr>
            </w:pPr>
            <w:r w:rsidRPr="00081F87">
              <w:rPr>
                <w:rFonts w:ascii="GHEA Grapalat" w:hAnsi="GHEA Grapalat" w:cs="Sylfaen"/>
                <w:sz w:val="16"/>
                <w:szCs w:val="16"/>
                <w:lang w:val="hy-AM"/>
              </w:rPr>
              <w:t xml:space="preserve">լրացվում է &lt;ակցեպտավորված վճարում&gt; բառերը, </w:t>
            </w:r>
          </w:p>
          <w:p w:rsidR="00702F0B" w:rsidRPr="00081F87" w:rsidRDefault="00702F0B" w:rsidP="00273C8C">
            <w:pPr>
              <w:jc w:val="center"/>
              <w:rPr>
                <w:rFonts w:ascii="GHEA Grapalat" w:hAnsi="GHEA Grapalat"/>
                <w:sz w:val="16"/>
                <w:szCs w:val="16"/>
                <w:lang w:val="hy-AM"/>
              </w:rPr>
            </w:pPr>
            <w:r w:rsidRPr="00081F87">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նախապես լրացվում է շահառուի կողմից </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20.</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առդիր էջերի քանակը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081F87">
              <w:rPr>
                <w:rFonts w:ascii="GHEA Grapalat" w:hAnsi="GHEA Grapalat"/>
                <w:sz w:val="16"/>
                <w:szCs w:val="16"/>
                <w:lang w:val="hy-AM"/>
              </w:rPr>
              <w:t xml:space="preserve"> </w:t>
            </w:r>
            <w:r w:rsidRPr="00081F87">
              <w:rPr>
                <w:rFonts w:ascii="GHEA Grapalat" w:hAnsi="GHEA Grapalat"/>
                <w:sz w:val="16"/>
                <w:szCs w:val="16"/>
              </w:rPr>
              <w:t>(</w:t>
            </w:r>
            <w:r w:rsidRPr="00081F87">
              <w:rPr>
                <w:rFonts w:ascii="GHEA Grapalat" w:hAnsi="GHEA Grapalat"/>
                <w:sz w:val="16"/>
                <w:szCs w:val="16"/>
                <w:lang w:val="hy-AM"/>
              </w:rPr>
              <w:t>վճարողի բանկին</w:t>
            </w:r>
            <w:r w:rsidRPr="00081F87">
              <w:rPr>
                <w:rFonts w:ascii="GHEA Grapalat" w:hAnsi="GHEA Grapalat"/>
                <w:sz w:val="16"/>
                <w:szCs w:val="16"/>
              </w:rPr>
              <w:t>)</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Եթ ե լրացվել է &lt;</w:t>
            </w:r>
            <w:r w:rsidRPr="00081F87">
              <w:rPr>
                <w:rFonts w:ascii="GHEA Grapalat" w:hAnsi="GHEA Grapalat" w:cs="Sylfaen"/>
                <w:sz w:val="16"/>
                <w:szCs w:val="16"/>
                <w:lang w:val="hy-AM"/>
              </w:rPr>
              <w:t>Վճարման կատարման հիմքեր&gt; դաշտը ապա այս տվյալը պարտադիր լրացվում է</w:t>
            </w:r>
            <w:r w:rsidRPr="00081F87">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շահառուի</w:t>
            </w:r>
            <w:r w:rsidRPr="00081F87">
              <w:rPr>
                <w:rFonts w:ascii="GHEA Grapalat" w:hAnsi="GHEA Grapalat"/>
                <w:sz w:val="16"/>
                <w:szCs w:val="16"/>
                <w:lang w:val="hy-AM"/>
              </w:rPr>
              <w:t xml:space="preserve"> </w:t>
            </w:r>
            <w:r w:rsidRPr="00081F87">
              <w:rPr>
                <w:rFonts w:ascii="GHEA Grapalat" w:hAnsi="GHEA Grapalat"/>
                <w:sz w:val="16"/>
                <w:szCs w:val="16"/>
              </w:rPr>
              <w:t>կողմից</w:t>
            </w:r>
          </w:p>
        </w:tc>
      </w:tr>
      <w:tr w:rsidR="00081F87" w:rsidRPr="006F59D9"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այս դաշտը լրացվում</w:t>
            </w:r>
            <w:r w:rsidRPr="00081F87">
              <w:rPr>
                <w:rFonts w:ascii="GHEA Grapalat" w:hAnsi="GHEA Grapalat"/>
                <w:sz w:val="16"/>
                <w:szCs w:val="16"/>
                <w:lang w:val="hy-AM"/>
              </w:rPr>
              <w:t xml:space="preserve"> է վճարողի կողմից պահանջագրի ներկայացման դեպքում: Ընդ որում</w:t>
            </w:r>
            <w:r w:rsidRPr="00081F87">
              <w:rPr>
                <w:rFonts w:ascii="GHEA Grapalat" w:hAnsi="GHEA Grapalat"/>
                <w:sz w:val="16"/>
                <w:szCs w:val="16"/>
              </w:rPr>
              <w:t xml:space="preserve"> եթե </w:t>
            </w:r>
            <w:r w:rsidRPr="00081F87">
              <w:rPr>
                <w:rFonts w:ascii="GHEA Grapalat" w:hAnsi="GHEA Grapalat" w:cs="Sylfaen"/>
                <w:sz w:val="16"/>
                <w:szCs w:val="16"/>
                <w:lang w:val="hy-AM"/>
              </w:rPr>
              <w:t xml:space="preserve">Վճարման պայմաններ դաշտում </w:t>
            </w:r>
            <w:r w:rsidRPr="00081F87">
              <w:rPr>
                <w:rFonts w:ascii="GHEA Grapalat" w:hAnsi="GHEA Grapalat"/>
                <w:sz w:val="16"/>
                <w:szCs w:val="16"/>
                <w:lang w:val="hy-AM"/>
              </w:rPr>
              <w:t>նշված է &lt;ակցեպտավորված վճարում&gt; ապա</w:t>
            </w:r>
            <w:r w:rsidRPr="00081F87">
              <w:rPr>
                <w:rFonts w:ascii="GHEA Grapalat" w:hAnsi="GHEA Grapalat" w:cs="Sylfaen"/>
                <w:sz w:val="16"/>
                <w:szCs w:val="16"/>
                <w:lang w:val="hy-AM"/>
              </w:rPr>
              <w:t xml:space="preserve"> </w:t>
            </w:r>
            <w:r w:rsidRPr="00081F87">
              <w:rPr>
                <w:rFonts w:ascii="GHEA Grapalat" w:hAnsi="GHEA Grapalat"/>
                <w:sz w:val="16"/>
                <w:szCs w:val="16"/>
              </w:rPr>
              <w:t>վճարող</w:t>
            </w:r>
            <w:r w:rsidRPr="00081F87">
              <w:rPr>
                <w:rFonts w:ascii="GHEA Grapalat" w:hAnsi="GHEA Grapalat"/>
                <w:sz w:val="16"/>
                <w:szCs w:val="16"/>
                <w:lang w:val="hy-AM"/>
              </w:rPr>
              <w:t xml:space="preserve">ը ստորագրելով՝ </w:t>
            </w:r>
            <w:r w:rsidRPr="00081F87">
              <w:rPr>
                <w:rFonts w:ascii="GHEA Grapalat" w:hAnsi="GHEA Grapalat" w:cs="Sylfaen"/>
                <w:sz w:val="16"/>
                <w:szCs w:val="16"/>
                <w:lang w:val="hy-AM"/>
              </w:rPr>
              <w:t xml:space="preserve">նախապես </w:t>
            </w:r>
            <w:r w:rsidRPr="00081F87">
              <w:rPr>
                <w:rFonts w:ascii="GHEA Grapalat" w:hAnsi="GHEA Grapalat"/>
                <w:sz w:val="16"/>
                <w:szCs w:val="16"/>
                <w:lang w:val="hy-AM"/>
              </w:rPr>
              <w:t xml:space="preserve">համաձայնվում  </w:t>
            </w:r>
            <w:r w:rsidRPr="00081F87">
              <w:rPr>
                <w:rFonts w:ascii="GHEA Grapalat" w:hAnsi="GHEA Grapalat" w:cs="Sylfaen"/>
                <w:sz w:val="16"/>
                <w:szCs w:val="16"/>
                <w:lang w:val="hy-AM"/>
              </w:rPr>
              <w:t xml:space="preserve">  </w:t>
            </w:r>
            <w:r w:rsidRPr="00081F87">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702F0B" w:rsidRPr="00081F87" w:rsidRDefault="00702F0B" w:rsidP="00273C8C">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ստորագրվում է վճարողի կողմից կամ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դրվում է վճարողի էլեկտրոնային ստորագրությունը</w:t>
            </w:r>
          </w:p>
          <w:p w:rsidR="00702F0B" w:rsidRPr="00081F87" w:rsidRDefault="00702F0B" w:rsidP="00273C8C">
            <w:pPr>
              <w:jc w:val="center"/>
              <w:rPr>
                <w:rFonts w:ascii="GHEA Grapalat" w:hAnsi="GHEA Grapalat"/>
                <w:sz w:val="16"/>
                <w:szCs w:val="16"/>
                <w:lang w:val="hy-AM"/>
              </w:rPr>
            </w:pPr>
          </w:p>
        </w:tc>
      </w:tr>
      <w:tr w:rsidR="00081F87" w:rsidRPr="006F59D9"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w:t>
            </w:r>
            <w:r w:rsidRPr="00081F87">
              <w:rPr>
                <w:rFonts w:ascii="GHEA Grapalat" w:hAnsi="GHEA Grapalat"/>
                <w:sz w:val="16"/>
                <w:szCs w:val="16"/>
              </w:rPr>
              <w:t>1.բ.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 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կնիքի առկայության դեպքում</w:t>
            </w:r>
            <w:r w:rsidRPr="00081F87">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 xml:space="preserve">կնքվում է վճարողի կողմից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r w:rsidRPr="00081F87">
              <w:rPr>
                <w:rFonts w:ascii="GHEA Grapalat" w:hAnsi="GHEA Grapalat"/>
                <w:sz w:val="16"/>
                <w:szCs w:val="16"/>
                <w:lang w:val="hy-AM"/>
              </w:rPr>
              <w:t>՝</w:t>
            </w:r>
            <w:r w:rsidRPr="00081F87">
              <w:rPr>
                <w:rFonts w:ascii="GHEA Grapalat" w:hAnsi="GHEA Grapalat"/>
                <w:sz w:val="16"/>
                <w:szCs w:val="16"/>
              </w:rPr>
              <w:t xml:space="preserve"> </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ստորագրվում է շահառուի կողմից</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lang w:val="hy-AM"/>
              </w:rPr>
              <w:t>22</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 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պարտադիր` </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կնքվում է շահառուի կողմից</w:t>
            </w:r>
            <w:r w:rsidRPr="00081F87">
              <w:rPr>
                <w:rFonts w:ascii="GHEA Grapalat" w:hAnsi="GHEA Grapalat"/>
                <w:sz w:val="16"/>
                <w:szCs w:val="16"/>
                <w:lang w:val="hy-AM"/>
              </w:rPr>
              <w:t xml:space="preserve"> </w:t>
            </w:r>
          </w:p>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թղթային եղանակով բանկ ներկայացնելիս</w:t>
            </w: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w:t>
            </w:r>
            <w:r w:rsidRPr="00081F87">
              <w:rPr>
                <w:rFonts w:ascii="GHEA Grapalat" w:hAnsi="GHEA Grapalat"/>
                <w:sz w:val="16"/>
                <w:szCs w:val="16"/>
                <w:lang w:val="hy-AM"/>
              </w:rPr>
              <w:t xml:space="preserve"> </w:t>
            </w:r>
            <w:r w:rsidRPr="00081F87">
              <w:rPr>
                <w:rFonts w:ascii="GHEA Grapalat" w:hAnsi="GHEA Grapalat"/>
                <w:sz w:val="16"/>
                <w:szCs w:val="16"/>
              </w:rPr>
              <w:t>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vAlign w:val="center"/>
          </w:tcPr>
          <w:p w:rsidR="00702F0B" w:rsidRPr="00081F87" w:rsidRDefault="00702F0B" w:rsidP="00273C8C">
            <w:pP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վճարողին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 xml:space="preserve">կնիքը </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վճարման պահանջագիրը վճարողին սպասարկող ֆինանսական կազմակերպության</w:t>
            </w:r>
            <w:r w:rsidRPr="00081F87">
              <w:rPr>
                <w:rFonts w:ascii="GHEA Grapalat" w:hAnsi="GHEA Grapalat"/>
                <w:sz w:val="16"/>
                <w:szCs w:val="16"/>
                <w:lang w:val="hy-AM"/>
              </w:rPr>
              <w:t>ը</w:t>
            </w:r>
            <w:r w:rsidRPr="00081F87">
              <w:rPr>
                <w:rFonts w:ascii="GHEA Grapalat" w:hAnsi="GHEA Grapalat"/>
                <w:sz w:val="16"/>
                <w:szCs w:val="16"/>
              </w:rPr>
              <w:t xml:space="preserve"> թղթային եղանակով ներկայաց</w:t>
            </w:r>
            <w:r w:rsidRPr="00081F87">
              <w:rPr>
                <w:rFonts w:ascii="GHEA Grapalat" w:hAnsi="GHEA Grapalat"/>
                <w:sz w:val="16"/>
                <w:szCs w:val="16"/>
                <w:lang w:val="hy-AM"/>
              </w:rPr>
              <w:t>ված լի</w:t>
            </w:r>
            <w:r w:rsidRPr="00081F87">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rPr>
              <w:t>2</w:t>
            </w:r>
            <w:r w:rsidRPr="00081F87">
              <w:rPr>
                <w:rFonts w:ascii="GHEA Grapalat" w:hAnsi="GHEA Grapalat"/>
                <w:sz w:val="16"/>
                <w:szCs w:val="16"/>
                <w:lang w:val="hy-AM"/>
              </w:rPr>
              <w:t>3</w:t>
            </w:r>
            <w:r w:rsidRPr="00081F87">
              <w:rPr>
                <w:rFonts w:ascii="GHEA Grapalat" w:hAnsi="GHEA Grapalat"/>
                <w:sz w:val="16"/>
                <w:szCs w:val="16"/>
              </w:rPr>
              <w:t>.</w:t>
            </w:r>
            <w:r w:rsidRPr="00081F87">
              <w:rPr>
                <w:rFonts w:ascii="GHEA Grapalat" w:hAnsi="GHEA Grapalat"/>
                <w:sz w:val="16"/>
                <w:szCs w:val="16"/>
                <w:lang w:val="hy-AM"/>
              </w:rPr>
              <w:t>գ</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lang w:val="hy-AM"/>
              </w:rPr>
            </w:pPr>
            <w:r w:rsidRPr="00081F87">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.ա.</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շահառուին սպասարկող ֆինանսական կազմակերպության (մասնաճյուղի) աշխատակցի ստորագրությունը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ոչ 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վճարման պահանջագիրը շահառուին սպասարկող ֆինանսական կազմակերպության</w:t>
            </w:r>
            <w:r w:rsidRPr="00081F87">
              <w:rPr>
                <w:rFonts w:ascii="GHEA Grapalat" w:hAnsi="GHEA Grapalat"/>
                <w:sz w:val="16"/>
                <w:szCs w:val="16"/>
                <w:lang w:val="hy-AM"/>
              </w:rPr>
              <w:t xml:space="preserve">ը </w:t>
            </w:r>
            <w:r w:rsidRPr="00081F87">
              <w:rPr>
                <w:rFonts w:ascii="GHEA Grapalat" w:hAnsi="GHEA Grapalat"/>
                <w:sz w:val="16"/>
                <w:szCs w:val="16"/>
              </w:rPr>
              <w:t xml:space="preserve"> 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w:t>
            </w:r>
            <w:r w:rsidRPr="00081F87">
              <w:rPr>
                <w:rFonts w:ascii="GHEA Grapalat" w:hAnsi="GHEA Grapalat"/>
                <w:sz w:val="16"/>
                <w:szCs w:val="16"/>
              </w:rPr>
              <w:t xml:space="preserve">աշխատակցի ստորագրությունը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.բ.</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 xml:space="preserve">շահառռւին սպասարկող ֆինանսական կազմակերպության (մասնաճյուղի) </w:t>
            </w:r>
            <w:r w:rsidRPr="00081F87">
              <w:rPr>
                <w:rFonts w:ascii="GHEA Grapalat" w:hAnsi="GHEA Grapalat"/>
                <w:sz w:val="16"/>
                <w:szCs w:val="16"/>
                <w:lang w:val="hy-AM"/>
              </w:rPr>
              <w:t>դրոշմա</w:t>
            </w:r>
            <w:r w:rsidRPr="00081F87">
              <w:rPr>
                <w:rFonts w:ascii="GHEA Grapalat" w:hAnsi="GHEA Grapalat"/>
                <w:sz w:val="16"/>
                <w:szCs w:val="16"/>
              </w:rPr>
              <w:t>կնիքը</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դրոշմակնիքը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է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r w:rsidR="00081F87" w:rsidRPr="00081F87" w:rsidTr="00081F87">
        <w:tc>
          <w:tcPr>
            <w:tcW w:w="72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2</w:t>
            </w:r>
            <w:r w:rsidRPr="00081F87">
              <w:rPr>
                <w:rFonts w:ascii="GHEA Grapalat" w:hAnsi="GHEA Grapalat"/>
                <w:sz w:val="16"/>
                <w:szCs w:val="16"/>
                <w:lang w:val="hy-AM"/>
              </w:rPr>
              <w:t>4</w:t>
            </w:r>
            <w:r w:rsidRPr="00081F87">
              <w:rPr>
                <w:rFonts w:ascii="GHEA Grapalat" w:hAnsi="GHEA Grapalat"/>
                <w:sz w:val="16"/>
                <w:szCs w:val="16"/>
              </w:rPr>
              <w:t>.գ</w:t>
            </w:r>
          </w:p>
        </w:tc>
        <w:tc>
          <w:tcPr>
            <w:tcW w:w="245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շահառռւին սպասարկող ֆինանսական կազմակերպության ամսաթիվը, ժամը, րոպեն</w:t>
            </w:r>
          </w:p>
        </w:tc>
        <w:tc>
          <w:tcPr>
            <w:tcW w:w="1134"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rPr>
              <w:t>Պարտադիր</w:t>
            </w:r>
          </w:p>
        </w:tc>
        <w:tc>
          <w:tcPr>
            <w:tcW w:w="4536"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ոչ </w:t>
            </w:r>
            <w:r w:rsidRPr="00081F87">
              <w:rPr>
                <w:rFonts w:ascii="GHEA Grapalat" w:hAnsi="GHEA Grapalat"/>
                <w:sz w:val="16"/>
                <w:szCs w:val="16"/>
              </w:rPr>
              <w:t>պարտադիր</w:t>
            </w:r>
          </w:p>
          <w:p w:rsidR="00702F0B" w:rsidRPr="00081F87" w:rsidRDefault="00702F0B" w:rsidP="00273C8C">
            <w:pPr>
              <w:jc w:val="center"/>
              <w:rPr>
                <w:rFonts w:ascii="GHEA Grapalat" w:hAnsi="GHEA Grapalat"/>
                <w:sz w:val="16"/>
                <w:szCs w:val="16"/>
              </w:rPr>
            </w:pPr>
            <w:r w:rsidRPr="00081F87">
              <w:rPr>
                <w:rFonts w:ascii="GHEA Grapalat" w:hAnsi="GHEA Grapalat"/>
                <w:sz w:val="16"/>
                <w:szCs w:val="16"/>
                <w:lang w:val="hy-AM"/>
              </w:rPr>
              <w:t xml:space="preserve">լրացվում է </w:t>
            </w:r>
            <w:r w:rsidRPr="00081F87">
              <w:rPr>
                <w:rFonts w:ascii="GHEA Grapalat" w:hAnsi="GHEA Grapalat"/>
                <w:sz w:val="16"/>
                <w:szCs w:val="16"/>
              </w:rPr>
              <w:t xml:space="preserve">վճարման պահանջագիրը </w:t>
            </w:r>
            <w:r w:rsidRPr="00081F87">
              <w:rPr>
                <w:rFonts w:ascii="GHEA Grapalat" w:hAnsi="GHEA Grapalat"/>
                <w:sz w:val="16"/>
                <w:szCs w:val="16"/>
                <w:lang w:val="hy-AM"/>
              </w:rPr>
              <w:t xml:space="preserve">վերջինիս </w:t>
            </w:r>
            <w:r w:rsidRPr="00081F87">
              <w:rPr>
                <w:rFonts w:ascii="GHEA Grapalat" w:hAnsi="GHEA Grapalat"/>
                <w:sz w:val="16"/>
                <w:szCs w:val="16"/>
              </w:rPr>
              <w:t>ներկայաց</w:t>
            </w:r>
            <w:r w:rsidRPr="00081F87">
              <w:rPr>
                <w:rFonts w:ascii="GHEA Grapalat" w:hAnsi="GHEA Grapalat"/>
                <w:sz w:val="16"/>
                <w:szCs w:val="16"/>
                <w:lang w:val="hy-AM"/>
              </w:rPr>
              <w:t>վ</w:t>
            </w:r>
            <w:r w:rsidRPr="00081F87">
              <w:rPr>
                <w:rFonts w:ascii="GHEA Grapalat" w:hAnsi="GHEA Grapalat"/>
                <w:sz w:val="16"/>
                <w:szCs w:val="16"/>
              </w:rPr>
              <w:t>ելու դեպքում</w:t>
            </w:r>
            <w:r w:rsidRPr="00081F87">
              <w:rPr>
                <w:rFonts w:ascii="GHEA Grapalat" w:hAnsi="GHEA Grapalat"/>
                <w:sz w:val="16"/>
                <w:szCs w:val="16"/>
                <w:lang w:val="hy-AM"/>
              </w:rPr>
              <w:t xml:space="preserve">,   որտեղ </w:t>
            </w:r>
            <w:r w:rsidRPr="00081F87" w:rsidDel="00DF049B">
              <w:rPr>
                <w:rFonts w:ascii="GHEA Grapalat" w:hAnsi="GHEA Grapalat"/>
                <w:sz w:val="16"/>
                <w:szCs w:val="16"/>
                <w:lang w:val="hy-AM"/>
              </w:rPr>
              <w:t xml:space="preserve"> </w:t>
            </w:r>
            <w:r w:rsidRPr="00081F87">
              <w:rPr>
                <w:rFonts w:ascii="GHEA Grapalat" w:hAnsi="GHEA Grapalat"/>
                <w:sz w:val="16"/>
                <w:szCs w:val="16"/>
                <w:lang w:val="hy-AM"/>
              </w:rPr>
              <w:t xml:space="preserve"> սույն տվյալները</w:t>
            </w:r>
            <w:r w:rsidRPr="00081F87">
              <w:rPr>
                <w:rFonts w:ascii="GHEA Grapalat" w:hAnsi="GHEA Grapalat"/>
                <w:sz w:val="16"/>
                <w:szCs w:val="16"/>
              </w:rPr>
              <w:t xml:space="preserve"> </w:t>
            </w:r>
            <w:r w:rsidRPr="00081F87">
              <w:rPr>
                <w:rFonts w:ascii="GHEA Grapalat" w:hAnsi="GHEA Grapalat"/>
                <w:sz w:val="16"/>
                <w:szCs w:val="16"/>
                <w:lang w:val="hy-AM"/>
              </w:rPr>
              <w:t xml:space="preserve">դրվում են </w:t>
            </w:r>
            <w:r w:rsidRPr="00081F87">
              <w:rPr>
                <w:rFonts w:ascii="GHEA Grapalat" w:hAnsi="GHEA Grapalat"/>
                <w:sz w:val="16"/>
                <w:szCs w:val="16"/>
              </w:rPr>
              <w:t>թղթային եղանակով ներկայաց</w:t>
            </w:r>
            <w:r w:rsidRPr="00081F87">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702F0B" w:rsidRPr="00081F87" w:rsidRDefault="00702F0B" w:rsidP="00273C8C">
            <w:pPr>
              <w:jc w:val="center"/>
              <w:rPr>
                <w:rFonts w:ascii="GHEA Grapalat" w:hAnsi="GHEA Grapalat"/>
                <w:sz w:val="16"/>
                <w:szCs w:val="16"/>
              </w:rPr>
            </w:pPr>
          </w:p>
        </w:tc>
      </w:tr>
    </w:tbl>
    <w:p w:rsidR="00C93028" w:rsidRPr="00702F0B" w:rsidRDefault="00C93028" w:rsidP="0071563C">
      <w:pPr>
        <w:jc w:val="right"/>
        <w:rPr>
          <w:rFonts w:ascii="GHEA Grapalat" w:hAnsi="GHEA Grapalat"/>
          <w:b/>
        </w:rPr>
      </w:pPr>
    </w:p>
    <w:p w:rsidR="00B80C21" w:rsidRPr="004F71AE" w:rsidRDefault="00B80C21" w:rsidP="0071563C">
      <w:pPr>
        <w:jc w:val="right"/>
        <w:rPr>
          <w:rFonts w:ascii="GHEA Grapalat" w:hAnsi="GHEA Grapalat" w:cs="Sylfaen"/>
          <w:b/>
          <w:lang w:val="hy-AM"/>
        </w:rPr>
      </w:pPr>
      <w:r w:rsidRPr="004F71AE">
        <w:rPr>
          <w:rFonts w:ascii="GHEA Grapalat" w:hAnsi="GHEA Grapalat" w:cs="Sylfaen"/>
          <w:b/>
          <w:lang w:val="hy-AM"/>
        </w:rPr>
        <w:lastRenderedPageBreak/>
        <w:t>Հավելված 5.1</w:t>
      </w:r>
    </w:p>
    <w:p w:rsidR="00B80C21" w:rsidRPr="004F71AE" w:rsidRDefault="0039274C"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DF7780">
        <w:rPr>
          <w:rFonts w:ascii="GHEA Grapalat" w:hAnsi="GHEA Grapalat"/>
          <w:b/>
          <w:lang w:val="af-ZA"/>
        </w:rPr>
        <w:t>ԱՐՏԱՇԱՎԱՆ</w:t>
      </w:r>
      <w:r>
        <w:rPr>
          <w:rFonts w:ascii="GHEA Grapalat" w:hAnsi="GHEA Grapalat"/>
          <w:b/>
          <w:lang w:val="af-ZA"/>
        </w:rPr>
        <w:t>-ՄԴ-</w:t>
      </w:r>
      <w:r w:rsidR="007712B3">
        <w:rPr>
          <w:rFonts w:ascii="GHEA Grapalat" w:hAnsi="GHEA Grapalat"/>
          <w:b/>
          <w:lang w:val="af-ZA"/>
        </w:rPr>
        <w:t>ՀՄԱԱՇՁԲ</w:t>
      </w:r>
      <w:r>
        <w:rPr>
          <w:rFonts w:ascii="GHEA Grapalat" w:hAnsi="GHEA Grapalat"/>
          <w:b/>
          <w:lang w:val="af-ZA"/>
        </w:rPr>
        <w:t xml:space="preserve"> -24/01</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 xml:space="preserve"> հրավերի</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20"/>
          <w:szCs w:val="20"/>
          <w:lang w:val="hy-AM"/>
        </w:rPr>
        <w:t xml:space="preserve">ՏՈւԺԱՆՔԻ ՄԱՍԻՆ ՀԱՄԱՁԱՅՆԱԳԻՐ </w:t>
      </w:r>
    </w:p>
    <w:p w:rsidR="00B80C21" w:rsidRPr="004F71AE" w:rsidRDefault="00B80C21" w:rsidP="00B80C21">
      <w:pPr>
        <w:jc w:val="center"/>
        <w:rPr>
          <w:rFonts w:ascii="GHEA Grapalat" w:hAnsi="GHEA Grapalat" w:cs="GHEA Grapalat"/>
          <w:b/>
          <w:sz w:val="20"/>
          <w:szCs w:val="20"/>
          <w:lang w:val="hy-AM"/>
        </w:rPr>
      </w:pPr>
      <w:r w:rsidRPr="004F71AE">
        <w:rPr>
          <w:rFonts w:ascii="GHEA Grapalat" w:hAnsi="GHEA Grapalat" w:cs="GHEA Grapalat"/>
          <w:b/>
          <w:sz w:val="18"/>
          <w:szCs w:val="18"/>
          <w:lang w:val="hy-AM"/>
        </w:rPr>
        <w:t>(պայմանագրի ապահովում)</w:t>
      </w:r>
    </w:p>
    <w:p w:rsidR="00B80C21" w:rsidRPr="004F71AE" w:rsidRDefault="00B80C21" w:rsidP="00B80C21">
      <w:pPr>
        <w:rPr>
          <w:rFonts w:ascii="GHEA Grapalat" w:hAnsi="GHEA Grapalat" w:cs="GHEA Grapalat"/>
          <w:b/>
          <w:sz w:val="20"/>
          <w:szCs w:val="20"/>
          <w:lang w:val="hy-AM"/>
        </w:rPr>
      </w:pPr>
    </w:p>
    <w:p w:rsidR="00B80C21" w:rsidRPr="004F71AE" w:rsidRDefault="00B80C21" w:rsidP="00B80C21">
      <w:pPr>
        <w:rPr>
          <w:rFonts w:ascii="GHEA Grapalat" w:hAnsi="GHEA Grapalat" w:cs="GHEA Grapalat"/>
          <w:sz w:val="20"/>
          <w:szCs w:val="20"/>
          <w:lang w:val="hy-AM"/>
        </w:rPr>
      </w:pPr>
      <w:r w:rsidRPr="004F71AE">
        <w:rPr>
          <w:rFonts w:ascii="GHEA Grapalat" w:hAnsi="GHEA Grapalat" w:cs="GHEA Grapalat"/>
          <w:sz w:val="20"/>
          <w:szCs w:val="20"/>
          <w:lang w:val="hy-AM"/>
        </w:rPr>
        <w:t xml:space="preserve">     ք. Երևան</w:t>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cs="GHEA Grapalat"/>
          <w:sz w:val="20"/>
          <w:szCs w:val="20"/>
          <w:lang w:val="hy-AM"/>
        </w:rPr>
        <w:tab/>
      </w:r>
      <w:r w:rsidRPr="004F71AE">
        <w:rPr>
          <w:rFonts w:ascii="GHEA Grapalat" w:hAnsi="GHEA Grapalat"/>
          <w:sz w:val="20"/>
          <w:szCs w:val="20"/>
          <w:lang w:val="hy-AM"/>
        </w:rPr>
        <w:t>«»</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lang w:val="hy-AM"/>
        </w:rPr>
        <w:t xml:space="preserve"> 20   թ.**</w:t>
      </w:r>
    </w:p>
    <w:p w:rsidR="00B80C21" w:rsidRPr="004F71AE" w:rsidRDefault="00B80C21" w:rsidP="00B80C21">
      <w:pPr>
        <w:rPr>
          <w:rFonts w:ascii="GHEA Grapalat" w:hAnsi="GHEA Grapalat" w:cs="GHEA Grapalat"/>
          <w:sz w:val="20"/>
          <w:szCs w:val="20"/>
          <w:lang w:val="hy-AM"/>
        </w:rPr>
      </w:pPr>
    </w:p>
    <w:p w:rsidR="00B80C21" w:rsidRPr="004F71AE" w:rsidRDefault="00B80C21" w:rsidP="00B80C21">
      <w:pPr>
        <w:jc w:val="both"/>
        <w:rPr>
          <w:rFonts w:ascii="GHEA Grapalat" w:hAnsi="GHEA Grapalat" w:cs="GHEA Grapalat"/>
          <w:sz w:val="20"/>
          <w:szCs w:val="20"/>
          <w:u w:val="single"/>
          <w:vertAlign w:val="subscript"/>
          <w:lang w:val="hy-AM"/>
        </w:rPr>
      </w:pP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u w:val="single"/>
          <w:vertAlign w:val="subscript"/>
          <w:lang w:val="hy-AM"/>
        </w:rPr>
        <w:tab/>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 xml:space="preserve">ի դեմս Ընկերության տնօրեն </w:t>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cs="GHEA Grapalat"/>
          <w:sz w:val="20"/>
          <w:szCs w:val="20"/>
          <w:lang w:val="hy-AM"/>
        </w:rPr>
      </w:pPr>
      <w:r w:rsidRPr="004F71AE">
        <w:rPr>
          <w:rFonts w:ascii="GHEA Grapalat" w:hAnsi="GHEA Grapalat"/>
          <w:sz w:val="20"/>
          <w:szCs w:val="20"/>
          <w:vertAlign w:val="superscript"/>
          <w:lang w:val="hy-AM"/>
        </w:rPr>
        <w:t xml:space="preserve">       Ընկերության անվանումը</w:t>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cs="GHEA Grapalat"/>
          <w:sz w:val="20"/>
          <w:szCs w:val="20"/>
          <w:vertAlign w:val="subscript"/>
          <w:lang w:val="hy-AM"/>
        </w:rPr>
        <w:tab/>
      </w:r>
      <w:r w:rsidRPr="004F71AE">
        <w:rPr>
          <w:rFonts w:ascii="GHEA Grapalat" w:hAnsi="GHEA Grapalat"/>
          <w:sz w:val="20"/>
          <w:szCs w:val="20"/>
          <w:vertAlign w:val="superscript"/>
          <w:lang w:val="hy-AM"/>
        </w:rPr>
        <w:t>Ընկերության տնօրենի անուն ազգանունը, անձնագրային տվյալները</w:t>
      </w:r>
      <w:r w:rsidRPr="004F71AE">
        <w:rPr>
          <w:rFonts w:ascii="GHEA Grapalat" w:hAnsi="GHEA Grapalat" w:cs="GHEA Grapalat"/>
          <w:sz w:val="20"/>
          <w:szCs w:val="20"/>
          <w:vertAlign w:val="subscript"/>
          <w:lang w:val="hy-AM"/>
        </w:rPr>
        <w:t xml:space="preserve">, </w:t>
      </w:r>
      <w:r w:rsidRPr="004F71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80C21" w:rsidRPr="004F71AE" w:rsidRDefault="00B80C21" w:rsidP="00B80C21">
      <w:pPr>
        <w:ind w:firstLine="708"/>
        <w:jc w:val="both"/>
        <w:rPr>
          <w:rFonts w:ascii="GHEA Grapalat" w:hAnsi="GHEA Grapalat" w:cs="GHEA Grapalat"/>
          <w:sz w:val="20"/>
          <w:szCs w:val="20"/>
          <w:lang w:val="hy-AM"/>
        </w:rPr>
      </w:pPr>
    </w:p>
    <w:p w:rsidR="00B80C21" w:rsidRPr="004F71AE" w:rsidRDefault="00B80C21" w:rsidP="00B80C21">
      <w:pPr>
        <w:numPr>
          <w:ilvl w:val="0"/>
          <w:numId w:val="6"/>
        </w:numPr>
        <w:jc w:val="center"/>
        <w:rPr>
          <w:rFonts w:ascii="GHEA Grapalat" w:hAnsi="GHEA Grapalat" w:cs="GHEA Grapalat"/>
          <w:b/>
          <w:bCs/>
          <w:sz w:val="20"/>
          <w:szCs w:val="20"/>
          <w:lang w:val="pt-BR"/>
        </w:rPr>
      </w:pPr>
      <w:r w:rsidRPr="004F71AE">
        <w:rPr>
          <w:rFonts w:ascii="GHEA Grapalat" w:hAnsi="GHEA Grapalat" w:cs="GHEA Grapalat"/>
          <w:b/>
          <w:sz w:val="20"/>
          <w:szCs w:val="20"/>
          <w:lang w:val="hy-AM"/>
        </w:rPr>
        <w:t xml:space="preserve"> Հ</w:t>
      </w:r>
      <w:r w:rsidRPr="004F71AE">
        <w:rPr>
          <w:rFonts w:ascii="GHEA Grapalat" w:hAnsi="GHEA Grapalat" w:cs="GHEA Grapalat"/>
          <w:b/>
          <w:sz w:val="20"/>
          <w:szCs w:val="20"/>
        </w:rPr>
        <w:t>ամաձայնության առարկան</w:t>
      </w:r>
    </w:p>
    <w:p w:rsidR="00B80C21" w:rsidRPr="004F71AE" w:rsidRDefault="00B80C21" w:rsidP="00B80C21">
      <w:pPr>
        <w:jc w:val="both"/>
        <w:rPr>
          <w:rFonts w:ascii="GHEA Grapalat" w:hAnsi="GHEA Grapalat" w:cs="GHEA Grapalat"/>
          <w:b/>
          <w:bCs/>
          <w:sz w:val="20"/>
          <w:szCs w:val="20"/>
          <w:lang w:val="pt-BR"/>
        </w:rPr>
      </w:pPr>
      <w:r w:rsidRPr="004F71AE">
        <w:rPr>
          <w:rFonts w:ascii="GHEA Grapalat" w:hAnsi="GHEA Grapalat" w:cs="GHEA Grapalat"/>
          <w:sz w:val="20"/>
          <w:szCs w:val="20"/>
          <w:lang w:val="pt-BR"/>
        </w:rPr>
        <w:tab/>
      </w:r>
      <w:r w:rsidRPr="004F71AE">
        <w:rPr>
          <w:rFonts w:ascii="GHEA Grapalat" w:hAnsi="GHEA Grapalat" w:cs="GHEA Grapalat"/>
          <w:sz w:val="20"/>
          <w:szCs w:val="20"/>
          <w:lang w:val="pt-BR"/>
        </w:rPr>
        <w:tab/>
      </w:r>
    </w:p>
    <w:p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1.1 Ընկերությունը մասնակցում է </w:t>
      </w:r>
      <w:r w:rsidR="00601E29">
        <w:rPr>
          <w:rFonts w:ascii="GHEA Grapalat" w:hAnsi="GHEA Grapalat" w:cs="GHEA Grapalat"/>
          <w:sz w:val="20"/>
          <w:szCs w:val="20"/>
          <w:u w:val="single"/>
          <w:lang w:val="hy-AM"/>
        </w:rPr>
        <w:t>Արտաշավանի Գ. Ասատրյանի անվան միջնակարգ դպրոց</w:t>
      </w:r>
      <w:r w:rsidR="009C05A3" w:rsidRPr="004F71AE">
        <w:rPr>
          <w:rFonts w:ascii="GHEA Grapalat" w:hAnsi="GHEA Grapalat" w:cs="GHEA Grapalat"/>
          <w:sz w:val="20"/>
          <w:szCs w:val="20"/>
          <w:u w:val="single"/>
          <w:lang w:val="hy-AM"/>
        </w:rPr>
        <w:t xml:space="preserve"> ՊՈԱԿ</w:t>
      </w:r>
      <w:r w:rsidRPr="004F71AE">
        <w:rPr>
          <w:rFonts w:ascii="GHEA Grapalat" w:hAnsi="GHEA Grapalat" w:cs="GHEA Grapalat"/>
          <w:sz w:val="20"/>
          <w:szCs w:val="20"/>
          <w:u w:val="single"/>
          <w:lang w:val="pt-BR"/>
        </w:rPr>
        <w:tab/>
      </w:r>
      <w:r w:rsidRPr="004F71AE">
        <w:rPr>
          <w:rFonts w:ascii="GHEA Grapalat" w:hAnsi="GHEA Grapalat" w:cs="GHEA Grapalat"/>
          <w:sz w:val="20"/>
          <w:szCs w:val="20"/>
          <w:lang w:val="pt-BR"/>
        </w:rPr>
        <w:t xml:space="preserve">*  (այսուհետ` Պատվիրատու) կողմից </w:t>
      </w:r>
    </w:p>
    <w:p w:rsidR="00B80C21" w:rsidRPr="004F71AE" w:rsidRDefault="00B80C21" w:rsidP="00B80C21">
      <w:pPr>
        <w:ind w:left="426"/>
        <w:jc w:val="both"/>
        <w:rPr>
          <w:rFonts w:ascii="GHEA Grapalat" w:hAnsi="GHEA Grapalat" w:cs="GHEA Grapalat"/>
          <w:sz w:val="20"/>
          <w:szCs w:val="20"/>
          <w:lang w:val="pt-BR"/>
        </w:rPr>
      </w:pPr>
      <w:r w:rsidRPr="004F71AE">
        <w:rPr>
          <w:rFonts w:ascii="GHEA Grapalat" w:hAnsi="GHEA Grapalat"/>
          <w:sz w:val="20"/>
          <w:szCs w:val="20"/>
          <w:vertAlign w:val="superscript"/>
          <w:lang w:val="hy-AM"/>
        </w:rPr>
        <w:t>պատվիրատուի անվանումը</w:t>
      </w:r>
    </w:p>
    <w:p w:rsidR="00B80C21" w:rsidRPr="004F71AE" w:rsidRDefault="00B80C21" w:rsidP="00B80C21">
      <w:pPr>
        <w:jc w:val="both"/>
        <w:rPr>
          <w:rFonts w:ascii="GHEA Grapalat" w:hAnsi="GHEA Grapalat" w:cs="GHEA Grapalat"/>
          <w:sz w:val="20"/>
          <w:szCs w:val="20"/>
          <w:lang w:val="pt-BR"/>
        </w:rPr>
      </w:pPr>
      <w:r w:rsidRPr="004F71AE">
        <w:rPr>
          <w:rFonts w:ascii="GHEA Grapalat" w:hAnsi="GHEA Grapalat" w:cs="GHEA Grapalat"/>
          <w:sz w:val="20"/>
          <w:szCs w:val="20"/>
          <w:lang w:val="pt-BR"/>
        </w:rPr>
        <w:t xml:space="preserve">կազմակերպված` </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Pr="004F71AE">
        <w:rPr>
          <w:rFonts w:ascii="GHEA Grapalat" w:hAnsi="GHEA Grapalat" w:cs="GHEA Grapalat"/>
          <w:sz w:val="20"/>
          <w:szCs w:val="20"/>
          <w:lang w:val="pt-BR"/>
        </w:rPr>
        <w:t>ծածկագրով գնման ընթացակարգին:</w:t>
      </w:r>
    </w:p>
    <w:p w:rsidR="00273C8C" w:rsidRPr="00E6597C" w:rsidRDefault="00273C8C" w:rsidP="00273C8C">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273C8C" w:rsidRPr="00E6597C" w:rsidRDefault="00273C8C" w:rsidP="00273C8C">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Ընկերությունը</w:t>
      </w:r>
      <w:r w:rsidRPr="00E6597C">
        <w:rPr>
          <w:rFonts w:ascii="GHEA Grapalat" w:hAnsi="GHEA Grapalat" w:cs="GHEA Grapalat"/>
          <w:color w:val="000000"/>
          <w:sz w:val="20"/>
          <w:szCs w:val="20"/>
          <w:lang w:val="hy-AM"/>
        </w:rPr>
        <w:t xml:space="preserve"> սույն </w:t>
      </w:r>
      <w:r w:rsidRPr="00E6597C">
        <w:rPr>
          <w:rFonts w:ascii="GHEA Grapalat" w:hAnsi="GHEA Grapalat" w:cs="GHEA Grapalat"/>
          <w:color w:val="000000"/>
          <w:sz w:val="20"/>
          <w:szCs w:val="20"/>
          <w:lang w:val="pt-BR"/>
        </w:rPr>
        <w:t>տուժանքի համաձայնագ</w:t>
      </w:r>
      <w:r w:rsidRPr="00E6597C">
        <w:rPr>
          <w:rFonts w:ascii="GHEA Grapalat" w:hAnsi="GHEA Grapalat" w:cs="GHEA Grapalat"/>
          <w:color w:val="000000"/>
          <w:sz w:val="20"/>
          <w:szCs w:val="20"/>
          <w:lang w:val="hy-AM"/>
        </w:rPr>
        <w:t>ր</w:t>
      </w:r>
      <w:r w:rsidRPr="00E6597C">
        <w:rPr>
          <w:rFonts w:ascii="GHEA Grapalat" w:hAnsi="GHEA Grapalat" w:cs="GHEA Grapalat"/>
          <w:color w:val="000000"/>
          <w:sz w:val="20"/>
          <w:szCs w:val="20"/>
          <w:lang w:val="pt-BR"/>
        </w:rPr>
        <w:t>ի</w:t>
      </w:r>
      <w:r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Pr="00E6597C">
        <w:rPr>
          <w:rFonts w:ascii="GHEA Grapalat" w:hAnsi="GHEA Grapalat" w:cs="GHEA Grapalat"/>
          <w:color w:val="000000"/>
          <w:sz w:val="20"/>
          <w:szCs w:val="20"/>
          <w:lang w:val="hy-AM"/>
        </w:rPr>
        <w:t xml:space="preserve"> ստորագրմամբ անհետկանչելիորեն  համաձայնվում է, որ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273C8C" w:rsidRPr="00E6597C" w:rsidRDefault="00273C8C" w:rsidP="00273C8C">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273C8C" w:rsidRPr="00E6597C" w:rsidRDefault="00273C8C" w:rsidP="00273C8C">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273C8C" w:rsidRPr="00E6597C" w:rsidRDefault="00273C8C" w:rsidP="00273C8C">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73C8C" w:rsidRPr="00E6597C" w:rsidRDefault="00273C8C" w:rsidP="00273C8C">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265A5A">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273C8C" w:rsidRPr="00E6597C" w:rsidRDefault="00273C8C" w:rsidP="00273C8C">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273C8C" w:rsidRPr="00E6597C" w:rsidRDefault="00273C8C" w:rsidP="00273C8C">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273C8C" w:rsidRPr="00E6597C" w:rsidRDefault="00273C8C" w:rsidP="00273C8C">
      <w:pPr>
        <w:jc w:val="both"/>
        <w:rPr>
          <w:rFonts w:ascii="GHEA Grapalat" w:hAnsi="GHEA Grapalat" w:cs="GHEA Grapalat"/>
          <w:sz w:val="20"/>
          <w:szCs w:val="20"/>
          <w:lang w:val="hy-AM"/>
        </w:rPr>
      </w:pPr>
    </w:p>
    <w:p w:rsidR="00273C8C" w:rsidRPr="00015CC3" w:rsidRDefault="00273C8C" w:rsidP="00273C8C">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015CC3">
        <w:rPr>
          <w:rFonts w:ascii="GHEA Grapalat" w:hAnsi="GHEA Grapalat" w:cs="GHEA Grapalat"/>
          <w:b/>
          <w:bCs/>
          <w:sz w:val="20"/>
          <w:szCs w:val="20"/>
          <w:lang w:val="hy-AM"/>
        </w:rPr>
        <w:t>Այլ պայմաններ</w:t>
      </w:r>
    </w:p>
    <w:p w:rsidR="00273C8C" w:rsidRPr="00015CC3" w:rsidRDefault="00273C8C" w:rsidP="00273C8C">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273C8C" w:rsidRPr="00E6597C" w:rsidDel="00A13215"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73C8C" w:rsidRPr="00E6597C" w:rsidRDefault="00273C8C" w:rsidP="00273C8C">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73C8C" w:rsidRPr="00E6597C" w:rsidRDefault="00273C8C" w:rsidP="00273C8C">
      <w:pPr>
        <w:ind w:firstLine="567"/>
        <w:jc w:val="both"/>
        <w:rPr>
          <w:rFonts w:ascii="GHEA Grapalat" w:hAnsi="GHEA Grapalat" w:cs="GHEA Grapalat"/>
          <w:sz w:val="20"/>
          <w:szCs w:val="20"/>
          <w:lang w:val="hy-AM"/>
        </w:rPr>
      </w:pPr>
    </w:p>
    <w:p w:rsidR="00273C8C" w:rsidRPr="00E6597C" w:rsidRDefault="00273C8C" w:rsidP="00273C8C">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B80C21" w:rsidRPr="004F71AE" w:rsidRDefault="00B80C21" w:rsidP="00B80C21">
      <w:pPr>
        <w:jc w:val="both"/>
        <w:rPr>
          <w:rFonts w:ascii="GHEA Grapalat" w:hAnsi="GHEA Grapalat" w:cs="GHEA Grapalat"/>
          <w:sz w:val="20"/>
          <w:szCs w:val="20"/>
          <w:u w:val="single"/>
          <w:lang w:val="hy-AM"/>
        </w:rPr>
      </w:pP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r w:rsidRPr="004F71AE">
        <w:rPr>
          <w:rFonts w:ascii="GHEA Grapalat" w:hAnsi="GHEA Grapalat" w:cs="GHEA Grapalat"/>
          <w:sz w:val="20"/>
          <w:szCs w:val="20"/>
          <w:u w:val="single"/>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անվանումը</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հասցեն</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ընկերությանը սպասարկող բանկի անվանումը</w:t>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բանկային հաշվեհամարը</w:t>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հարկ վճարողի հաշվառման համարը</w:t>
      </w:r>
    </w:p>
    <w:p w:rsidR="00B80C21" w:rsidRPr="004F71AE" w:rsidRDefault="00B80C21" w:rsidP="00B80C21">
      <w:pPr>
        <w:jc w:val="both"/>
        <w:rPr>
          <w:rFonts w:ascii="GHEA Grapalat" w:hAnsi="GHEA Grapalat"/>
          <w:sz w:val="20"/>
          <w:szCs w:val="20"/>
          <w:u w:val="single"/>
          <w:vertAlign w:val="superscript"/>
          <w:lang w:val="hy-AM"/>
        </w:rPr>
      </w:pP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r w:rsidRPr="004F71AE">
        <w:rPr>
          <w:rFonts w:ascii="GHEA Grapalat" w:hAnsi="GHEA Grapalat"/>
          <w:sz w:val="20"/>
          <w:szCs w:val="20"/>
          <w:u w:val="single"/>
          <w:vertAlign w:val="superscript"/>
          <w:lang w:val="hy-AM"/>
        </w:rPr>
        <w:tab/>
      </w:r>
    </w:p>
    <w:p w:rsidR="00B80C21" w:rsidRPr="004F71AE" w:rsidRDefault="00B80C21" w:rsidP="00B80C21">
      <w:pPr>
        <w:jc w:val="both"/>
        <w:rPr>
          <w:rFonts w:ascii="GHEA Grapalat" w:hAnsi="GHEA Grapalat"/>
          <w:sz w:val="20"/>
          <w:szCs w:val="20"/>
          <w:vertAlign w:val="superscript"/>
          <w:lang w:val="hy-AM"/>
        </w:rPr>
      </w:pPr>
      <w:r w:rsidRPr="004F71AE">
        <w:rPr>
          <w:rFonts w:ascii="GHEA Grapalat" w:hAnsi="GHEA Grapalat"/>
          <w:sz w:val="20"/>
          <w:szCs w:val="20"/>
          <w:vertAlign w:val="superscript"/>
          <w:lang w:val="hy-AM"/>
        </w:rPr>
        <w:t xml:space="preserve">       ընկերության տնօրենի անունը, ազգանունը և ստորագրությունը</w:t>
      </w: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Կ.Տ</w:t>
      </w:r>
    </w:p>
    <w:p w:rsidR="00B80C21" w:rsidRPr="004F71AE" w:rsidRDefault="00B80C21" w:rsidP="00B80C21">
      <w:pPr>
        <w:jc w:val="both"/>
        <w:rPr>
          <w:rFonts w:ascii="GHEA Grapalat" w:hAnsi="GHEA Grapalat"/>
          <w:sz w:val="20"/>
          <w:szCs w:val="20"/>
          <w:lang w:val="hy-AM"/>
        </w:rPr>
      </w:pPr>
    </w:p>
    <w:p w:rsidR="00B80C21" w:rsidRPr="004F71AE" w:rsidRDefault="00B80C21" w:rsidP="00B80C21">
      <w:pPr>
        <w:jc w:val="both"/>
        <w:rPr>
          <w:rFonts w:ascii="GHEA Grapalat" w:hAnsi="GHEA Grapalat"/>
          <w:sz w:val="20"/>
          <w:szCs w:val="20"/>
          <w:lang w:val="hy-AM"/>
        </w:rPr>
      </w:pPr>
      <w:r w:rsidRPr="004F71AE">
        <w:rPr>
          <w:rFonts w:ascii="GHEA Grapalat" w:hAnsi="GHEA Grapalat"/>
          <w:sz w:val="20"/>
          <w:szCs w:val="20"/>
          <w:lang w:val="hy-AM"/>
        </w:rPr>
        <w:t>Օր/ամիս/տարի</w:t>
      </w:r>
    </w:p>
    <w:p w:rsidR="00B80C21" w:rsidRPr="004F71AE" w:rsidRDefault="00B80C21" w:rsidP="00B80C21">
      <w:pPr>
        <w:jc w:val="center"/>
        <w:rPr>
          <w:rFonts w:ascii="GHEA Grapalat" w:hAnsi="GHEA Grapalat" w:cs="GHEA Grapalat"/>
          <w:sz w:val="20"/>
          <w:szCs w:val="20"/>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rsidR="00B80C21" w:rsidRPr="004F71AE" w:rsidRDefault="00B80C21" w:rsidP="00B80C21">
      <w:pPr>
        <w:pStyle w:val="31"/>
        <w:spacing w:line="240" w:lineRule="auto"/>
        <w:jc w:val="right"/>
        <w:rPr>
          <w:rFonts w:ascii="GHEA Grapalat" w:hAnsi="GHEA Grapalat"/>
          <w:b/>
          <w:lang w:val="hy-AM"/>
        </w:rPr>
      </w:pPr>
      <w:r w:rsidRPr="004F71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b/>
                <w:bCs/>
                <w:sz w:val="20"/>
                <w:szCs w:val="20"/>
                <w:lang w:val="hy-AM"/>
              </w:rPr>
            </w:pPr>
            <w:r w:rsidRPr="004F71AE">
              <w:rPr>
                <w:rFonts w:ascii="GHEA Grapalat" w:hAnsi="GHEA Grapalat" w:cs="Sylfaen"/>
                <w:sz w:val="20"/>
                <w:szCs w:val="20"/>
              </w:rPr>
              <w:lastRenderedPageBreak/>
              <w:t xml:space="preserve">1.                                                              </w:t>
            </w:r>
            <w:r w:rsidRPr="004F71AE">
              <w:rPr>
                <w:rFonts w:ascii="GHEA Grapalat" w:hAnsi="GHEA Grapalat" w:cs="Sylfaen"/>
                <w:b/>
                <w:bCs/>
                <w:sz w:val="20"/>
                <w:szCs w:val="20"/>
              </w:rPr>
              <w:t xml:space="preserve">ՎՃԱՐՄԱՆՊԱՀԱՆՋԱԳԻՐ* </w:t>
            </w:r>
          </w:p>
          <w:p w:rsidR="00B80C21" w:rsidRPr="004F71AE" w:rsidRDefault="00B80C21" w:rsidP="002C25EC">
            <w:pPr>
              <w:jc w:val="center"/>
              <w:rPr>
                <w:rFonts w:ascii="GHEA Grapalat" w:hAnsi="GHEA Grapalat" w:cs="Arial"/>
                <w:bCs/>
                <w:sz w:val="20"/>
                <w:szCs w:val="20"/>
              </w:rPr>
            </w:pP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2</w:t>
            </w:r>
            <w:r w:rsidRPr="004F71AE">
              <w:rPr>
                <w:rFonts w:ascii="GHEA Grapalat" w:hAnsi="GHEA Grapalat" w:cs="Sylfaen"/>
                <w:sz w:val="20"/>
                <w:szCs w:val="20"/>
              </w:rPr>
              <w:t>.</w:t>
            </w:r>
            <w:r w:rsidRPr="004F71AE">
              <w:rPr>
                <w:rFonts w:ascii="GHEA Grapalat" w:hAnsi="GHEA Grapalat" w:cs="Sylfaen"/>
                <w:sz w:val="20"/>
                <w:szCs w:val="20"/>
                <w:lang w:val="hy-AM"/>
              </w:rPr>
              <w:t xml:space="preserve"> Թիվ </w:t>
            </w:r>
          </w:p>
        </w:tc>
      </w:tr>
      <w:tr w:rsidR="00B80C21" w:rsidRPr="004F71AE" w:rsidTr="002C25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3</w:t>
            </w:r>
            <w:r w:rsidRPr="004F71AE">
              <w:rPr>
                <w:rFonts w:ascii="GHEA Grapalat" w:hAnsi="GHEA Grapalat" w:cs="Sylfaen"/>
                <w:sz w:val="20"/>
                <w:szCs w:val="20"/>
              </w:rPr>
              <w:t>.                                                         Ներկայացմանամսաթիվը</w:t>
            </w:r>
            <w:r w:rsidRPr="004F71AE">
              <w:rPr>
                <w:rFonts w:ascii="GHEA Grapalat" w:hAnsi="GHEA Grapalat" w:cs="Arial"/>
                <w:sz w:val="20"/>
                <w:szCs w:val="20"/>
              </w:rPr>
              <w:t xml:space="preserve">`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tc>
      </w:tr>
      <w:tr w:rsidR="00B80C21" w:rsidRPr="004F71AE" w:rsidTr="002C25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4</w:t>
            </w:r>
            <w:r w:rsidRPr="004F71AE">
              <w:rPr>
                <w:rFonts w:ascii="GHEA Grapalat" w:hAnsi="GHEA Grapalat" w:cs="Sylfaen"/>
                <w:sz w:val="20"/>
                <w:szCs w:val="20"/>
              </w:rPr>
              <w:t xml:space="preserve">. </w:t>
            </w:r>
            <w:r w:rsidRPr="004F71AE">
              <w:rPr>
                <w:rFonts w:ascii="GHEA Grapalat" w:hAnsi="GHEA Grapalat" w:cs="Sylfaen"/>
                <w:sz w:val="20"/>
                <w:szCs w:val="20"/>
                <w:lang w:val="hy-AM"/>
              </w:rPr>
              <w:t>Վճարողի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Sylfaen"/>
                <w:sz w:val="20"/>
                <w:szCs w:val="20"/>
              </w:rPr>
              <w:t xml:space="preserve">(Ընկերություն </w:t>
            </w:r>
            <w:r w:rsidRPr="004F71AE">
              <w:rPr>
                <w:rFonts w:ascii="GHEA Grapalat" w:hAnsi="GHEA Grapalat" w:cs="Arial"/>
                <w:sz w:val="20"/>
                <w:szCs w:val="20"/>
              </w:rPr>
              <w:t>`</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5</w:t>
            </w:r>
            <w:r w:rsidRPr="004F71AE">
              <w:rPr>
                <w:rFonts w:ascii="GHEA Grapalat" w:hAnsi="GHEA Grapalat" w:cs="Sylfaen"/>
                <w:sz w:val="20"/>
                <w:szCs w:val="20"/>
              </w:rPr>
              <w:t>. Վճարողի</w:t>
            </w:r>
            <w:r w:rsidRPr="004F71AE">
              <w:rPr>
                <w:rFonts w:ascii="GHEA Grapalat" w:hAnsi="GHEA Grapalat" w:cs="Sylfaen"/>
                <w:sz w:val="20"/>
                <w:szCs w:val="20"/>
                <w:lang w:val="hy-AM"/>
              </w:rPr>
              <w:t xml:space="preserve">ն սպասարկող Ֆինանսական կազմակերպություն </w:t>
            </w:r>
            <w:r w:rsidRPr="004F71AE">
              <w:rPr>
                <w:rFonts w:ascii="GHEA Grapalat" w:hAnsi="GHEA Grapalat" w:cs="Sylfaen"/>
                <w:sz w:val="20"/>
                <w:szCs w:val="20"/>
              </w:rPr>
              <w:t>(բանկ)</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6</w:t>
            </w:r>
            <w:r w:rsidRPr="004F71AE">
              <w:rPr>
                <w:rFonts w:ascii="GHEA Grapalat" w:hAnsi="GHEA Grapalat" w:cs="Sylfaen"/>
                <w:sz w:val="20"/>
                <w:szCs w:val="20"/>
              </w:rPr>
              <w:t>. Վճարողիհաշվիհամարը</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7</w:t>
            </w:r>
            <w:r w:rsidRPr="004F71AE">
              <w:rPr>
                <w:rFonts w:ascii="GHEA Grapalat" w:hAnsi="GHEA Grapalat" w:cs="Sylfaen"/>
                <w:sz w:val="20"/>
                <w:szCs w:val="20"/>
              </w:rPr>
              <w:t>. ՎճարողիՀՎՀՀ</w:t>
            </w:r>
            <w:r w:rsidRPr="004F71AE">
              <w:rPr>
                <w:rFonts w:ascii="GHEA Grapalat" w:hAnsi="GHEA Grapalat" w:cs="Arial"/>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8</w:t>
            </w:r>
            <w:r w:rsidRPr="004F71AE">
              <w:rPr>
                <w:rFonts w:ascii="GHEA Grapalat" w:hAnsi="GHEA Grapalat" w:cs="Sylfaen"/>
                <w:sz w:val="20"/>
                <w:szCs w:val="20"/>
              </w:rPr>
              <w:t>. ՎճարողիՀԾՀ</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lang w:val="hy-AM"/>
              </w:rPr>
              <w:t>9</w:t>
            </w:r>
            <w:r w:rsidRPr="004F71AE">
              <w:rPr>
                <w:rFonts w:ascii="GHEA Grapalat" w:hAnsi="GHEA Grapalat" w:cs="Sylfaen"/>
                <w:sz w:val="20"/>
                <w:szCs w:val="20"/>
              </w:rPr>
              <w:t>. Շահառու</w:t>
            </w:r>
            <w:r w:rsidRPr="004F71AE">
              <w:rPr>
                <w:rFonts w:ascii="GHEA Grapalat" w:hAnsi="GHEA Grapalat" w:cs="Sylfaen"/>
                <w:sz w:val="20"/>
                <w:szCs w:val="20"/>
                <w:lang w:val="hy-AM"/>
              </w:rPr>
              <w:t>ի  անվանումը</w:t>
            </w:r>
            <w:r w:rsidRPr="004F71AE">
              <w:rPr>
                <w:rFonts w:ascii="GHEA Grapalat" w:hAnsi="GHEA Grapalat" w:cs="Sylfaen"/>
                <w:sz w:val="20"/>
                <w:szCs w:val="20"/>
              </w:rPr>
              <w:t>,</w:t>
            </w:r>
            <w:r w:rsidRPr="004F71AE">
              <w:rPr>
                <w:rFonts w:ascii="GHEA Grapalat" w:hAnsi="GHEA Grapalat" w:cs="Sylfaen"/>
                <w:sz w:val="20"/>
                <w:szCs w:val="20"/>
                <w:lang w:val="hy-AM"/>
              </w:rPr>
              <w:t xml:space="preserve"> կամ անուն ազգանուն </w:t>
            </w:r>
            <w:r w:rsidRPr="004F71AE">
              <w:rPr>
                <w:rFonts w:ascii="GHEA Grapalat" w:hAnsi="GHEA Grapalat" w:cs="Arial"/>
                <w:sz w:val="20"/>
                <w:szCs w:val="20"/>
              </w:rPr>
              <w:t>`</w:t>
            </w:r>
          </w:p>
        </w:tc>
      </w:tr>
      <w:tr w:rsidR="00B80C21" w:rsidRPr="004F71AE" w:rsidTr="002C25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ru-RU"/>
              </w:rPr>
            </w:pPr>
            <w:r w:rsidRPr="004F71AE">
              <w:rPr>
                <w:rFonts w:ascii="GHEA Grapalat" w:hAnsi="GHEA Grapalat" w:cs="Sylfaen"/>
                <w:sz w:val="20"/>
                <w:szCs w:val="20"/>
                <w:lang w:val="ru-RU"/>
              </w:rPr>
              <w:t xml:space="preserve">10. </w:t>
            </w:r>
            <w:r w:rsidRPr="004F71AE">
              <w:rPr>
                <w:rFonts w:ascii="GHEA Grapalat" w:hAnsi="GHEA Grapalat" w:cs="Sylfaen"/>
                <w:sz w:val="20"/>
                <w:szCs w:val="20"/>
              </w:rPr>
              <w:t xml:space="preserve"> Շահառուի ՀԾՀ</w:t>
            </w:r>
            <w:r w:rsidRPr="004F71AE">
              <w:rPr>
                <w:rFonts w:ascii="GHEA Grapalat" w:hAnsi="GHEA Grapalat" w:cs="Sylfaen"/>
                <w:sz w:val="20"/>
                <w:szCs w:val="20"/>
                <w:lang w:val="ru-RU"/>
              </w:rPr>
              <w:t xml:space="preserve"> (</w:t>
            </w:r>
            <w:r w:rsidRPr="004F71AE">
              <w:rPr>
                <w:rFonts w:ascii="GHEA Grapalat" w:hAnsi="GHEA Grapalat" w:cs="Sylfaen"/>
                <w:sz w:val="20"/>
                <w:szCs w:val="20"/>
                <w:lang w:val="hy-AM"/>
              </w:rPr>
              <w:t>չի լրացվում</w:t>
            </w:r>
            <w:r w:rsidRPr="004F71AE">
              <w:rPr>
                <w:rFonts w:ascii="GHEA Grapalat" w:hAnsi="GHEA Grapalat" w:cs="Sylfaen"/>
                <w:sz w:val="20"/>
                <w:szCs w:val="20"/>
                <w:lang w:val="ru-RU"/>
              </w:rPr>
              <w:t>)</w:t>
            </w:r>
          </w:p>
        </w:tc>
      </w:tr>
      <w:tr w:rsidR="00B80C21" w:rsidRPr="004F71AE" w:rsidTr="002C25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 xml:space="preserve">11. Շահառուի </w:t>
            </w:r>
            <w:r w:rsidRPr="004F71AE">
              <w:rPr>
                <w:rFonts w:ascii="GHEA Grapalat" w:hAnsi="GHEA Grapalat" w:cs="Sylfaen"/>
                <w:b/>
                <w:sz w:val="20"/>
                <w:szCs w:val="20"/>
                <w:lang w:val="hy-AM"/>
              </w:rPr>
              <w:t>ՀՎՀՀ`</w:t>
            </w:r>
            <w:r w:rsidR="005434E9">
              <w:rPr>
                <w:rFonts w:ascii="GHEA Grapalat" w:hAnsi="GHEA Grapalat" w:cs="Sylfaen"/>
                <w:b/>
                <w:sz w:val="20"/>
                <w:szCs w:val="20"/>
                <w:lang w:val="hy-AM"/>
              </w:rPr>
              <w:t>05005996</w:t>
            </w:r>
          </w:p>
        </w:tc>
      </w:tr>
      <w:tr w:rsidR="00B80C21" w:rsidRPr="004F71AE" w:rsidTr="002C25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12.Շահառուին սպասարկող Ֆինանսական կազմակերպություն (բանկ)`</w:t>
            </w:r>
            <w:r w:rsidR="00E65E05" w:rsidRPr="004F71AE">
              <w:rPr>
                <w:rFonts w:ascii="GHEA Grapalat" w:hAnsi="GHEA Grapalat" w:cs="Sylfaen"/>
                <w:b/>
                <w:sz w:val="20"/>
                <w:szCs w:val="20"/>
                <w:lang w:val="hy-AM"/>
              </w:rPr>
              <w:t>Կենտրոնական գանձապետարան</w:t>
            </w:r>
          </w:p>
        </w:tc>
      </w:tr>
      <w:tr w:rsidR="00B80C21" w:rsidRPr="004F71AE" w:rsidTr="002C25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A50FB6">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3</w:t>
            </w:r>
            <w:r w:rsidRPr="004F71AE">
              <w:rPr>
                <w:rFonts w:ascii="GHEA Grapalat" w:hAnsi="GHEA Grapalat" w:cs="Sylfaen"/>
                <w:sz w:val="20"/>
                <w:szCs w:val="20"/>
              </w:rPr>
              <w:t>.Շահառուիհաշվիհամարը</w:t>
            </w:r>
            <w:r w:rsidRPr="004F71AE">
              <w:rPr>
                <w:rFonts w:ascii="GHEA Grapalat" w:hAnsi="GHEA Grapalat" w:cs="Arial"/>
                <w:sz w:val="20"/>
                <w:szCs w:val="20"/>
              </w:rPr>
              <w:t xml:space="preserve"> (</w:t>
            </w:r>
            <w:r w:rsidRPr="004F71AE">
              <w:rPr>
                <w:rFonts w:ascii="GHEA Grapalat" w:hAnsi="GHEA Grapalat" w:cs="Sylfaen"/>
                <w:sz w:val="20"/>
                <w:szCs w:val="20"/>
              </w:rPr>
              <w:t>հշ</w:t>
            </w:r>
            <w:r w:rsidRPr="004F71AE">
              <w:rPr>
                <w:rFonts w:ascii="GHEA Grapalat" w:hAnsi="GHEA Grapalat" w:cs="Arial"/>
                <w:sz w:val="20"/>
                <w:szCs w:val="20"/>
              </w:rPr>
              <w:t>.N)</w:t>
            </w:r>
            <w:r w:rsidR="00940738" w:rsidRPr="004F71AE">
              <w:rPr>
                <w:rFonts w:ascii="GHEA Grapalat" w:hAnsi="GHEA Grapalat" w:cs="Arial"/>
                <w:sz w:val="20"/>
                <w:szCs w:val="20"/>
              </w:rPr>
              <w:t xml:space="preserve"> </w:t>
            </w:r>
            <w:r w:rsidR="005434E9">
              <w:rPr>
                <w:rFonts w:ascii="GHEA Grapalat" w:hAnsi="GHEA Grapalat" w:cs="Arial"/>
                <w:b/>
                <w:sz w:val="20"/>
                <w:szCs w:val="20"/>
              </w:rPr>
              <w:t>900448000142</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4</w:t>
            </w:r>
            <w:r w:rsidRPr="004F71AE">
              <w:rPr>
                <w:rFonts w:ascii="GHEA Grapalat" w:hAnsi="GHEA Grapalat" w:cs="Sylfaen"/>
                <w:sz w:val="20"/>
                <w:szCs w:val="20"/>
              </w:rPr>
              <w:t>.Գումարը</w:t>
            </w:r>
            <w:r w:rsidRPr="004F71AE">
              <w:rPr>
                <w:rFonts w:ascii="GHEA Grapalat" w:hAnsi="GHEA Grapalat" w:cs="Arial"/>
                <w:sz w:val="20"/>
                <w:szCs w:val="20"/>
                <w:lang w:val="ru-RU"/>
              </w:rPr>
              <w:t>(</w:t>
            </w:r>
            <w:r w:rsidRPr="004F71AE">
              <w:rPr>
                <w:rFonts w:ascii="GHEA Grapalat" w:hAnsi="GHEA Grapalat" w:cs="Sylfaen"/>
                <w:sz w:val="20"/>
                <w:szCs w:val="20"/>
              </w:rPr>
              <w:t>թվերովևբառերով</w:t>
            </w:r>
            <w:r w:rsidRPr="004F71AE">
              <w:rPr>
                <w:rFonts w:ascii="GHEA Grapalat" w:hAnsi="GHEA Grapalat" w:cs="Sylfaen"/>
                <w:sz w:val="20"/>
                <w:szCs w:val="20"/>
                <w:lang w:val="ru-RU"/>
              </w:rPr>
              <w:t>)</w:t>
            </w:r>
            <w:r w:rsidRPr="004F71AE">
              <w:rPr>
                <w:rFonts w:ascii="GHEA Grapalat" w:hAnsi="GHEA Grapalat" w:cs="Arial"/>
                <w:sz w:val="20"/>
                <w:szCs w:val="20"/>
              </w:rPr>
              <w:t>`</w:t>
            </w:r>
          </w:p>
        </w:tc>
      </w:tr>
      <w:tr w:rsidR="00B80C21" w:rsidRPr="004F71AE" w:rsidTr="002C25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15. </w:t>
            </w:r>
            <w:r w:rsidRPr="004F71AE">
              <w:rPr>
                <w:rFonts w:ascii="GHEA Grapalat" w:hAnsi="GHEA Grapalat" w:cs="Sylfaen"/>
                <w:sz w:val="20"/>
                <w:szCs w:val="20"/>
                <w:lang w:val="hy-AM"/>
              </w:rPr>
              <w:t xml:space="preserve">Ակցեպտավորված գումարը՝ </w:t>
            </w:r>
            <w:r w:rsidRPr="004F71AE">
              <w:rPr>
                <w:rFonts w:ascii="GHEA Grapalat" w:hAnsi="GHEA Grapalat" w:cs="Sylfaen"/>
                <w:sz w:val="20"/>
                <w:szCs w:val="20"/>
              </w:rPr>
              <w:t xml:space="preserve"> (թվերովևբառերով)(</w:t>
            </w:r>
            <w:r w:rsidRPr="004F71AE">
              <w:rPr>
                <w:rFonts w:ascii="GHEA Grapalat" w:hAnsi="GHEA Grapalat" w:cs="Sylfaen"/>
                <w:sz w:val="20"/>
                <w:szCs w:val="20"/>
                <w:lang w:val="hy-AM"/>
              </w:rPr>
              <w:t>նախատեսված է նշված գումարի մասնակի ակցեպտի համար, որը չի կիրառվում</w:t>
            </w:r>
            <w:r w:rsidRPr="004F71AE">
              <w:rPr>
                <w:rFonts w:ascii="GHEA Grapalat" w:hAnsi="GHEA Grapalat" w:cs="Sylfaen"/>
                <w:sz w:val="20"/>
                <w:szCs w:val="20"/>
              </w:rPr>
              <w: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ru-RU"/>
              </w:rPr>
              <w:t>6</w:t>
            </w:r>
            <w:r w:rsidRPr="004F71AE">
              <w:rPr>
                <w:rFonts w:ascii="GHEA Grapalat" w:hAnsi="GHEA Grapalat" w:cs="Sylfaen"/>
                <w:sz w:val="20"/>
                <w:szCs w:val="20"/>
              </w:rPr>
              <w:t>.Արժույթը</w:t>
            </w:r>
            <w:r w:rsidRPr="004F71AE">
              <w:rPr>
                <w:rFonts w:ascii="GHEA Grapalat" w:hAnsi="GHEA Grapalat" w:cs="Arial"/>
                <w:sz w:val="20"/>
                <w:szCs w:val="20"/>
              </w:rPr>
              <w:t xml:space="preserve"> (</w:t>
            </w:r>
            <w:r w:rsidRPr="004F71AE">
              <w:rPr>
                <w:rFonts w:ascii="GHEA Grapalat" w:hAnsi="GHEA Grapalat" w:cs="Sylfaen"/>
                <w:sz w:val="20"/>
                <w:szCs w:val="20"/>
              </w:rPr>
              <w:t>բառերովևկոդով</w:t>
            </w:r>
            <w:r w:rsidRPr="004F71AE">
              <w:rPr>
                <w:rFonts w:ascii="GHEA Grapalat" w:hAnsi="GHEA Grapalat" w:cs="Arial"/>
                <w:sz w:val="20"/>
                <w:szCs w:val="20"/>
              </w:rPr>
              <w:t>)`</w:t>
            </w:r>
          </w:p>
        </w:tc>
      </w:tr>
      <w:tr w:rsidR="00B80C21" w:rsidRPr="004F71AE" w:rsidTr="002C25EC">
        <w:trPr>
          <w:trHeight w:val="12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r w:rsidRPr="004F71AE">
              <w:rPr>
                <w:rFonts w:ascii="GHEA Grapalat" w:hAnsi="GHEA Grapalat" w:cs="Sylfaen"/>
                <w:sz w:val="20"/>
                <w:szCs w:val="20"/>
              </w:rPr>
              <w:t>1</w:t>
            </w:r>
            <w:r w:rsidRPr="004F71AE">
              <w:rPr>
                <w:rFonts w:ascii="GHEA Grapalat" w:hAnsi="GHEA Grapalat" w:cs="Sylfaen"/>
                <w:sz w:val="20"/>
                <w:szCs w:val="20"/>
                <w:lang w:val="hy-AM"/>
              </w:rPr>
              <w:t>7</w:t>
            </w:r>
            <w:r w:rsidRPr="004F71AE">
              <w:rPr>
                <w:rFonts w:ascii="GHEA Grapalat" w:hAnsi="GHEA Grapalat" w:cs="Sylfaen"/>
                <w:sz w:val="20"/>
                <w:szCs w:val="20"/>
              </w:rPr>
              <w:t>.Գործարքի</w:t>
            </w:r>
            <w:r w:rsidRPr="004F71AE">
              <w:rPr>
                <w:rFonts w:ascii="GHEA Grapalat" w:hAnsi="GHEA Grapalat" w:cs="Arial"/>
                <w:sz w:val="20"/>
                <w:szCs w:val="20"/>
              </w:rPr>
              <w:t xml:space="preserve"> (</w:t>
            </w:r>
            <w:r w:rsidRPr="004F71AE">
              <w:rPr>
                <w:rFonts w:ascii="GHEA Grapalat" w:hAnsi="GHEA Grapalat" w:cs="Sylfaen"/>
                <w:sz w:val="20"/>
                <w:szCs w:val="20"/>
              </w:rPr>
              <w:t>վճարման</w:t>
            </w:r>
            <w:r w:rsidRPr="004F71AE">
              <w:rPr>
                <w:rFonts w:ascii="GHEA Grapalat" w:hAnsi="GHEA Grapalat" w:cs="Arial"/>
                <w:sz w:val="20"/>
                <w:szCs w:val="20"/>
              </w:rPr>
              <w:t xml:space="preserve">) </w:t>
            </w:r>
            <w:r w:rsidRPr="004F71AE">
              <w:rPr>
                <w:rFonts w:ascii="GHEA Grapalat" w:hAnsi="GHEA Grapalat" w:cs="Sylfaen"/>
                <w:sz w:val="20"/>
                <w:szCs w:val="20"/>
              </w:rPr>
              <w:t>նպատակը</w:t>
            </w:r>
            <w:r w:rsidRPr="004F71AE">
              <w:rPr>
                <w:rFonts w:ascii="GHEA Grapalat" w:hAnsi="GHEA Grapalat" w:cs="Arial"/>
                <w:sz w:val="20"/>
                <w:szCs w:val="20"/>
              </w:rPr>
              <w:t>`</w:t>
            </w:r>
            <w:r w:rsidRPr="004F71AE">
              <w:rPr>
                <w:rFonts w:ascii="GHEA Grapalat" w:hAnsi="GHEA Grapalat" w:cs="Sylfaen"/>
                <w:bCs/>
                <w:sz w:val="20"/>
                <w:szCs w:val="20"/>
              </w:rPr>
              <w:t>(</w:t>
            </w:r>
            <w:r w:rsidRPr="004F71AE">
              <w:rPr>
                <w:rFonts w:ascii="GHEA Grapalat" w:hAnsi="GHEA Grapalat" w:cs="Sylfaen"/>
                <w:bCs/>
                <w:sz w:val="20"/>
                <w:szCs w:val="20"/>
                <w:lang w:val="hy-AM"/>
              </w:rPr>
              <w:t>պայմանագրի կատարման</w:t>
            </w:r>
            <w:r w:rsidRPr="004F71AE">
              <w:rPr>
                <w:rFonts w:ascii="GHEA Grapalat" w:hAnsi="GHEA Grapalat" w:cs="Sylfaen"/>
                <w:bCs/>
                <w:sz w:val="20"/>
                <w:szCs w:val="20"/>
              </w:rPr>
              <w:t xml:space="preserve"> ապահովմ</w:t>
            </w:r>
            <w:r w:rsidRPr="004F71AE">
              <w:rPr>
                <w:rFonts w:ascii="GHEA Grapalat" w:hAnsi="GHEA Grapalat" w:cs="Sylfaen"/>
                <w:bCs/>
                <w:sz w:val="20"/>
                <w:szCs w:val="20"/>
                <w:lang w:val="hy-AM"/>
              </w:rPr>
              <w:t>ան համար</w:t>
            </w:r>
            <w:r w:rsidRPr="004F71AE">
              <w:rPr>
                <w:rFonts w:ascii="GHEA Grapalat" w:hAnsi="GHEA Grapalat" w:cs="Sylfaen"/>
                <w:bCs/>
                <w:sz w:val="20"/>
                <w:szCs w:val="20"/>
              </w:rPr>
              <w:t>)</w:t>
            </w:r>
          </w:p>
        </w:tc>
      </w:tr>
      <w:tr w:rsidR="00B80C21" w:rsidRPr="004F71AE" w:rsidTr="002C25EC">
        <w:trPr>
          <w:trHeight w:val="424"/>
        </w:trPr>
        <w:tc>
          <w:tcPr>
            <w:tcW w:w="10980" w:type="dxa"/>
            <w:gridSpan w:val="2"/>
            <w:tcBorders>
              <w:top w:val="single" w:sz="4" w:space="0" w:color="auto"/>
              <w:left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rPr>
            </w:pPr>
            <w:r w:rsidRPr="004F71AE">
              <w:rPr>
                <w:rFonts w:ascii="GHEA Grapalat" w:hAnsi="GHEA Grapalat" w:cs="Sylfaen"/>
                <w:sz w:val="20"/>
                <w:szCs w:val="20"/>
              </w:rPr>
              <w:t>1</w:t>
            </w:r>
            <w:r w:rsidRPr="004F71AE">
              <w:rPr>
                <w:rFonts w:ascii="GHEA Grapalat" w:hAnsi="GHEA Grapalat" w:cs="Sylfaen"/>
                <w:sz w:val="20"/>
                <w:szCs w:val="20"/>
                <w:lang w:val="hy-AM"/>
              </w:rPr>
              <w:t>8</w:t>
            </w:r>
            <w:r w:rsidRPr="004F71AE">
              <w:rPr>
                <w:rFonts w:ascii="GHEA Grapalat" w:hAnsi="GHEA Grapalat" w:cs="Sylfaen"/>
                <w:sz w:val="20"/>
                <w:szCs w:val="20"/>
              </w:rPr>
              <w:t xml:space="preserve">. </w:t>
            </w:r>
            <w:r w:rsidRPr="004F71AE">
              <w:rPr>
                <w:rFonts w:ascii="GHEA Grapalat" w:hAnsi="GHEA Grapalat" w:cs="Sylfaen"/>
                <w:sz w:val="20"/>
                <w:szCs w:val="20"/>
                <w:lang w:val="hy-AM"/>
              </w:rPr>
              <w:t xml:space="preserve">Վճարման կատարման հիմքերը՝ </w:t>
            </w:r>
            <w:r w:rsidRPr="004F71AE">
              <w:rPr>
                <w:rFonts w:ascii="GHEA Grapalat" w:hAnsi="GHEA Grapalat" w:cs="Sylfaen"/>
                <w:sz w:val="20"/>
                <w:szCs w:val="20"/>
              </w:rPr>
              <w:t>(</w:t>
            </w:r>
            <w:r w:rsidRPr="004F71AE">
              <w:rPr>
                <w:rFonts w:ascii="GHEA Grapalat" w:hAnsi="GHEA Grapalat" w:cs="Sylfaen"/>
                <w:sz w:val="20"/>
                <w:szCs w:val="20"/>
                <w:lang w:val="hy-AM"/>
              </w:rPr>
              <w:t>Փաստաթղթերի</w:t>
            </w:r>
            <w:r w:rsidRPr="004F71AE">
              <w:rPr>
                <w:rFonts w:ascii="GHEA Grapalat" w:hAnsi="GHEA Grapalat" w:cs="Arial"/>
                <w:sz w:val="20"/>
                <w:szCs w:val="20"/>
                <w:lang w:val="hy-AM"/>
              </w:rPr>
              <w:t xml:space="preserve"> անվանումը</w:t>
            </w:r>
            <w:r w:rsidRPr="004F71AE">
              <w:rPr>
                <w:rFonts w:ascii="GHEA Grapalat" w:hAnsi="GHEA Grapalat" w:cs="Arial"/>
                <w:sz w:val="20"/>
                <w:szCs w:val="20"/>
              </w:rPr>
              <w:t>,</w:t>
            </w:r>
            <w:r w:rsidRPr="004F71AE">
              <w:rPr>
                <w:rFonts w:ascii="GHEA Grapalat" w:hAnsi="GHEA Grapalat" w:cs="Arial"/>
                <w:sz w:val="20"/>
                <w:szCs w:val="20"/>
                <w:lang w:val="hy-AM"/>
              </w:rPr>
              <w:t xml:space="preserve"> այդ թվում՝ տուժանքի մասին համաձայնագիրը, </w:t>
            </w:r>
            <w:r w:rsidRPr="004F71AE">
              <w:rPr>
                <w:rFonts w:ascii="GHEA Grapalat" w:hAnsi="GHEA Grapalat" w:cs="Sylfaen"/>
                <w:sz w:val="20"/>
                <w:szCs w:val="20"/>
                <w:lang w:val="hy-AM"/>
              </w:rPr>
              <w:t>դրանցհամարները</w:t>
            </w:r>
            <w:r w:rsidRPr="004F71AE">
              <w:rPr>
                <w:rFonts w:ascii="GHEA Grapalat" w:hAnsi="GHEA Grapalat" w:cs="Arial"/>
                <w:sz w:val="20"/>
                <w:szCs w:val="20"/>
                <w:lang w:val="hy-AM"/>
              </w:rPr>
              <w:t>,</w:t>
            </w:r>
            <w:r w:rsidRPr="004F71AE">
              <w:rPr>
                <w:rFonts w:ascii="GHEA Grapalat" w:hAnsi="GHEA Grapalat" w:cs="Sylfaen"/>
                <w:sz w:val="20"/>
                <w:szCs w:val="20"/>
                <w:lang w:val="hy-AM"/>
              </w:rPr>
              <w:t>պ</w:t>
            </w:r>
            <w:r w:rsidRPr="004F71AE">
              <w:rPr>
                <w:rFonts w:ascii="GHEA Grapalat" w:hAnsi="GHEA Grapalat" w:cs="Sylfaen"/>
                <w:sz w:val="20"/>
                <w:szCs w:val="20"/>
              </w:rPr>
              <w:t>այմանագրի ծածկագիրը</w:t>
            </w:r>
            <w:r w:rsidRPr="004F71AE">
              <w:rPr>
                <w:rFonts w:ascii="GHEA Grapalat" w:hAnsi="GHEA Grapalat" w:cs="Arial"/>
                <w:sz w:val="20"/>
                <w:szCs w:val="20"/>
                <w:lang w:val="hy-AM"/>
              </w:rPr>
              <w:t xml:space="preserve"> որի հիման վրա կատարվում է  գանձումը</w:t>
            </w:r>
            <w:r w:rsidRPr="004F71AE">
              <w:rPr>
                <w:rFonts w:ascii="GHEA Grapalat" w:hAnsi="GHEA Grapalat" w:cs="Arial"/>
                <w:sz w:val="20"/>
                <w:szCs w:val="20"/>
              </w:rPr>
              <w:t>)</w:t>
            </w:r>
            <w:r w:rsidRPr="004F71AE">
              <w:rPr>
                <w:rFonts w:ascii="GHEA Grapalat" w:hAnsi="GHEA Grapalat" w:cs="Sylfaen"/>
                <w:sz w:val="20"/>
                <w:szCs w:val="20"/>
              </w:rPr>
              <w:t>`</w:t>
            </w:r>
          </w:p>
        </w:tc>
      </w:tr>
      <w:tr w:rsidR="00B80C21" w:rsidRPr="004F71AE" w:rsidTr="002C25EC">
        <w:trPr>
          <w:trHeight w:val="80"/>
        </w:trPr>
        <w:tc>
          <w:tcPr>
            <w:tcW w:w="10980" w:type="dxa"/>
            <w:gridSpan w:val="2"/>
            <w:tcBorders>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Arial"/>
                <w:sz w:val="20"/>
                <w:szCs w:val="20"/>
                <w:lang w:val="hy-AM"/>
              </w:rPr>
            </w:pP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lang w:val="hy-AM"/>
              </w:rPr>
            </w:pPr>
            <w:r w:rsidRPr="004F71AE">
              <w:rPr>
                <w:rFonts w:ascii="GHEA Grapalat" w:hAnsi="GHEA Grapalat" w:cs="Sylfaen"/>
                <w:sz w:val="20"/>
                <w:szCs w:val="20"/>
                <w:lang w:val="hy-AM"/>
              </w:rPr>
              <w:t>19. Վճարման պայմանները՝                                &lt;ակցեպտավորված վճարում&gt;</w:t>
            </w:r>
          </w:p>
        </w:tc>
      </w:tr>
      <w:tr w:rsidR="00B80C21" w:rsidRPr="004F71AE" w:rsidTr="002C25E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 xml:space="preserve">20. Առդիր էջերի քանակը՝    </w:t>
            </w:r>
            <w:r w:rsidRPr="004F71AE">
              <w:rPr>
                <w:rFonts w:ascii="GHEA Grapalat" w:hAnsi="GHEA Grapalat" w:cs="Arial"/>
                <w:sz w:val="20"/>
                <w:szCs w:val="20"/>
              </w:rPr>
              <w:t xml:space="preserve">--- </w:t>
            </w:r>
            <w:r w:rsidRPr="004F71AE">
              <w:rPr>
                <w:rFonts w:ascii="GHEA Grapalat" w:hAnsi="GHEA Grapalat" w:cs="Sylfaen"/>
                <w:sz w:val="20"/>
                <w:szCs w:val="20"/>
              </w:rPr>
              <w:t>էջ</w:t>
            </w: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Courier New" w:hAnsi="Courier New" w:cs="Courier New"/>
                <w:sz w:val="20"/>
                <w:szCs w:val="20"/>
              </w:rPr>
              <w:t> </w:t>
            </w:r>
            <w:r w:rsidRPr="004F71AE">
              <w:rPr>
                <w:rFonts w:ascii="GHEA Grapalat" w:hAnsi="GHEA Grapalat" w:cs="Arial"/>
                <w:sz w:val="20"/>
                <w:szCs w:val="20"/>
                <w:lang w:val="hy-AM"/>
              </w:rPr>
              <w:t>22</w:t>
            </w:r>
            <w:r w:rsidRPr="004F71AE">
              <w:rPr>
                <w:rFonts w:ascii="GHEA Grapalat" w:hAnsi="GHEA Grapalat" w:cs="Arial"/>
                <w:sz w:val="20"/>
                <w:szCs w:val="20"/>
              </w:rPr>
              <w:t>.</w:t>
            </w:r>
            <w:r w:rsidRPr="004F71AE">
              <w:rPr>
                <w:rFonts w:ascii="GHEA Grapalat" w:hAnsi="GHEA Grapalat" w:cs="Sylfaen"/>
                <w:sz w:val="20"/>
                <w:szCs w:val="20"/>
              </w:rPr>
              <w:t>ա. Շահառուի ստորագրությունները</w:t>
            </w: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lang w:val="hy-AM"/>
              </w:rPr>
              <w:t>22</w:t>
            </w:r>
            <w:r w:rsidRPr="004F71AE">
              <w:rPr>
                <w:rFonts w:ascii="GHEA Grapalat" w:hAnsi="GHEA Grapalat" w:cs="Sylfaen"/>
                <w:sz w:val="20"/>
                <w:szCs w:val="20"/>
              </w:rPr>
              <w:t>.բ.</w:t>
            </w: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Arial"/>
                <w:sz w:val="20"/>
                <w:szCs w:val="20"/>
                <w:lang w:val="hy-AM"/>
              </w:rPr>
              <w:t>2</w:t>
            </w:r>
            <w:r w:rsidRPr="004F71AE">
              <w:rPr>
                <w:rFonts w:ascii="GHEA Grapalat" w:hAnsi="GHEA Grapalat" w:cs="Arial"/>
                <w:sz w:val="20"/>
                <w:szCs w:val="20"/>
              </w:rPr>
              <w:t>1.</w:t>
            </w:r>
            <w:r w:rsidRPr="004F71AE">
              <w:rPr>
                <w:rFonts w:ascii="GHEA Grapalat" w:hAnsi="GHEA Grapalat" w:cs="Sylfaen"/>
                <w:sz w:val="20"/>
                <w:szCs w:val="20"/>
              </w:rPr>
              <w:t xml:space="preserve">ա. </w:t>
            </w:r>
            <w:r w:rsidRPr="004F71AE">
              <w:rPr>
                <w:rFonts w:ascii="Courier New" w:hAnsi="Courier New" w:cs="Courier New"/>
                <w:sz w:val="20"/>
                <w:szCs w:val="20"/>
              </w:rPr>
              <w:t> </w:t>
            </w:r>
            <w:r w:rsidRPr="004F71AE">
              <w:rPr>
                <w:rFonts w:ascii="GHEA Grapalat" w:hAnsi="GHEA Grapalat" w:cs="Sylfaen"/>
                <w:sz w:val="20"/>
                <w:szCs w:val="20"/>
              </w:rPr>
              <w:t>Վճարողի ստորագրությունները`</w:t>
            </w:r>
          </w:p>
          <w:p w:rsidR="00B80C21" w:rsidRPr="004F71AE" w:rsidRDefault="00B80C21" w:rsidP="002C25EC">
            <w:pPr>
              <w:jc w:val="right"/>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Tahoma"/>
                <w:sz w:val="20"/>
                <w:szCs w:val="20"/>
              </w:rPr>
              <w:t xml:space="preserve">                                               /____________________/</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Tahoma"/>
                <w:sz w:val="20"/>
                <w:szCs w:val="20"/>
              </w:rPr>
              <w:t>/____________________/</w:t>
            </w:r>
          </w:p>
          <w:p w:rsidR="00B80C21" w:rsidRPr="004F71AE" w:rsidRDefault="00B80C21" w:rsidP="002C25EC">
            <w:pPr>
              <w:jc w:val="right"/>
              <w:rPr>
                <w:rFonts w:ascii="GHEA Grapalat" w:hAnsi="GHEA Grapalat" w:cs="Sylfaen"/>
                <w:sz w:val="20"/>
                <w:szCs w:val="20"/>
              </w:rPr>
            </w:pPr>
          </w:p>
          <w:p w:rsidR="00B80C21" w:rsidRPr="004F71AE" w:rsidRDefault="00B80C21" w:rsidP="002C25EC">
            <w:pPr>
              <w:jc w:val="right"/>
              <w:rPr>
                <w:rFonts w:ascii="GHEA Grapalat" w:hAnsi="GHEA Grapalat" w:cs="Sylfaen"/>
                <w:sz w:val="20"/>
                <w:szCs w:val="20"/>
              </w:rPr>
            </w:pPr>
            <w:r w:rsidRPr="004F71AE">
              <w:rPr>
                <w:rFonts w:ascii="GHEA Grapalat" w:hAnsi="GHEA Grapalat" w:cs="Sylfaen"/>
                <w:sz w:val="20"/>
                <w:szCs w:val="20"/>
                <w:lang w:val="hy-AM"/>
              </w:rPr>
              <w:t>2</w:t>
            </w:r>
            <w:r w:rsidRPr="004F71AE">
              <w:rPr>
                <w:rFonts w:ascii="GHEA Grapalat" w:hAnsi="GHEA Grapalat" w:cs="Sylfaen"/>
                <w:sz w:val="20"/>
                <w:szCs w:val="20"/>
              </w:rPr>
              <w:t>1.բ.                                                                    Կ.Տ.</w:t>
            </w:r>
          </w:p>
          <w:p w:rsidR="00B80C21" w:rsidRPr="004F71AE" w:rsidRDefault="00B80C21" w:rsidP="002C25EC">
            <w:pPr>
              <w:jc w:val="right"/>
              <w:rPr>
                <w:rFonts w:ascii="GHEA Grapalat" w:hAnsi="GHEA Grapalat" w:cs="Sylfaen"/>
                <w:sz w:val="20"/>
                <w:szCs w:val="20"/>
              </w:rPr>
            </w:pPr>
          </w:p>
        </w:tc>
      </w:tr>
      <w:tr w:rsidR="00B80C21" w:rsidRPr="004F71AE" w:rsidTr="002C25EC">
        <w:trPr>
          <w:trHeight w:val="2058"/>
        </w:trPr>
        <w:tc>
          <w:tcPr>
            <w:tcW w:w="5616" w:type="dxa"/>
            <w:tcBorders>
              <w:top w:val="single" w:sz="4" w:space="0" w:color="auto"/>
              <w:left w:val="single" w:sz="4" w:space="0" w:color="auto"/>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4</w:t>
            </w:r>
            <w:r w:rsidRPr="004F71AE">
              <w:rPr>
                <w:rFonts w:ascii="GHEA Grapalat" w:hAnsi="GHEA Grapalat" w:cs="Tahoma"/>
                <w:sz w:val="20"/>
                <w:szCs w:val="20"/>
              </w:rPr>
              <w:t xml:space="preserve">.ա.   </w:t>
            </w:r>
            <w:r w:rsidRPr="004F71AE">
              <w:rPr>
                <w:rFonts w:ascii="GHEA Grapalat" w:hAnsi="GHEA Grapalat" w:cs="Tahoma"/>
                <w:sz w:val="20"/>
                <w:szCs w:val="20"/>
                <w:lang w:val="hy-AM"/>
              </w:rPr>
              <w:t>Շահառուին  սպասարկող ֆինանսական կազմակերպություն</w:t>
            </w:r>
          </w:p>
          <w:p w:rsidR="00B80C21" w:rsidRPr="004F71AE" w:rsidRDefault="00B80C21" w:rsidP="002C25EC">
            <w:pPr>
              <w:rPr>
                <w:rFonts w:ascii="GHEA Grapalat" w:hAnsi="GHEA Grapalat" w:cs="Tahoma"/>
                <w:sz w:val="20"/>
                <w:szCs w:val="20"/>
                <w:lang w:val="hy-AM"/>
              </w:rPr>
            </w:pPr>
          </w:p>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 xml:space="preserve">   /____________________/</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                                                       /ստորագրություն/</w:t>
            </w:r>
          </w:p>
          <w:p w:rsidR="00B80C21" w:rsidRPr="004F71AE" w:rsidRDefault="00B80C21" w:rsidP="002C25EC">
            <w:pPr>
              <w:rPr>
                <w:rFonts w:ascii="GHEA Grapalat" w:hAnsi="GHEA Grapalat" w:cs="Tahoma"/>
                <w:sz w:val="20"/>
                <w:szCs w:val="20"/>
              </w:rPr>
            </w:pPr>
          </w:p>
          <w:p w:rsidR="00B80C21" w:rsidRPr="004F71AE" w:rsidRDefault="00B80C21" w:rsidP="002C25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B80C21" w:rsidRPr="004F71AE" w:rsidRDefault="00B80C21" w:rsidP="002C25EC">
            <w:pPr>
              <w:rPr>
                <w:rFonts w:ascii="GHEA Grapalat" w:hAnsi="GHEA Grapalat" w:cs="Tahoma"/>
                <w:sz w:val="20"/>
                <w:szCs w:val="20"/>
              </w:rPr>
            </w:pPr>
            <w:r w:rsidRPr="004F71AE">
              <w:rPr>
                <w:rFonts w:ascii="GHEA Grapalat" w:hAnsi="GHEA Grapalat" w:cs="Tahoma"/>
                <w:sz w:val="20"/>
                <w:szCs w:val="20"/>
              </w:rPr>
              <w:t>2</w:t>
            </w:r>
            <w:r w:rsidRPr="004F71AE">
              <w:rPr>
                <w:rFonts w:ascii="GHEA Grapalat" w:hAnsi="GHEA Grapalat" w:cs="Tahoma"/>
                <w:sz w:val="20"/>
                <w:szCs w:val="20"/>
                <w:lang w:val="hy-AM"/>
              </w:rPr>
              <w:t>3</w:t>
            </w:r>
            <w:r w:rsidRPr="004F71AE">
              <w:rPr>
                <w:rFonts w:ascii="GHEA Grapalat" w:hAnsi="GHEA Grapalat" w:cs="Tahoma"/>
                <w:sz w:val="20"/>
                <w:szCs w:val="20"/>
              </w:rPr>
              <w:t xml:space="preserve">.ա.   </w:t>
            </w:r>
            <w:r w:rsidRPr="004F71AE">
              <w:rPr>
                <w:rFonts w:ascii="GHEA Grapalat" w:hAnsi="GHEA Grapalat" w:cs="Tahoma"/>
                <w:sz w:val="20"/>
                <w:szCs w:val="20"/>
                <w:lang w:val="hy-AM"/>
              </w:rPr>
              <w:t>Վճարողին  սպասարկող ֆինանսական կազմակերպություն</w:t>
            </w: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p>
          <w:p w:rsidR="00B80C21" w:rsidRPr="004F71AE" w:rsidRDefault="00B80C21" w:rsidP="002C25EC">
            <w:pPr>
              <w:jc w:val="right"/>
              <w:rPr>
                <w:rFonts w:ascii="GHEA Grapalat" w:hAnsi="GHEA Grapalat" w:cs="Tahoma"/>
                <w:sz w:val="20"/>
                <w:szCs w:val="20"/>
              </w:rPr>
            </w:pPr>
            <w:r w:rsidRPr="004F71AE">
              <w:rPr>
                <w:rFonts w:ascii="GHEA Grapalat" w:hAnsi="GHEA Grapalat" w:cs="Tahoma"/>
                <w:sz w:val="20"/>
                <w:szCs w:val="20"/>
              </w:rPr>
              <w:t>/____________________/</w:t>
            </w:r>
          </w:p>
          <w:p w:rsidR="00B80C21" w:rsidRPr="004F71AE" w:rsidRDefault="00B80C21" w:rsidP="002C25EC">
            <w:pPr>
              <w:jc w:val="center"/>
              <w:rPr>
                <w:rFonts w:ascii="GHEA Grapalat" w:hAnsi="GHEA Grapalat" w:cs="Sylfaen"/>
                <w:sz w:val="20"/>
                <w:szCs w:val="20"/>
              </w:rPr>
            </w:pPr>
            <w:r w:rsidRPr="004F71AE">
              <w:rPr>
                <w:rFonts w:ascii="GHEA Grapalat" w:hAnsi="GHEA Grapalat" w:cs="Sylfaen"/>
                <w:sz w:val="20"/>
                <w:szCs w:val="20"/>
              </w:rPr>
              <w:t>/ստորագրություն/</w:t>
            </w:r>
          </w:p>
          <w:p w:rsidR="00B80C21" w:rsidRPr="004F71AE" w:rsidRDefault="00B80C21" w:rsidP="002C25EC">
            <w:pPr>
              <w:jc w:val="right"/>
              <w:rPr>
                <w:rFonts w:ascii="GHEA Grapalat" w:hAnsi="GHEA Grapalat" w:cs="Arial"/>
                <w:sz w:val="20"/>
                <w:szCs w:val="20"/>
                <w:lang w:val="hy-AM"/>
              </w:rPr>
            </w:pPr>
          </w:p>
        </w:tc>
      </w:tr>
      <w:tr w:rsidR="00B80C21" w:rsidRPr="004F71AE" w:rsidTr="002C25EC">
        <w:trPr>
          <w:trHeight w:val="2194"/>
        </w:trPr>
        <w:tc>
          <w:tcPr>
            <w:tcW w:w="5616" w:type="dxa"/>
            <w:tcBorders>
              <w:top w:val="nil"/>
              <w:left w:val="single" w:sz="4" w:space="0" w:color="auto"/>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24.բ.                                                       Կ.Տ.</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w:t>
            </w:r>
            <w:r w:rsidRPr="004F71AE">
              <w:rPr>
                <w:rFonts w:ascii="GHEA Grapalat" w:hAnsi="GHEA Grapalat" w:cs="Sylfaen"/>
                <w:sz w:val="20"/>
                <w:szCs w:val="20"/>
                <w:lang w:val="hy-AM"/>
              </w:rPr>
              <w:t>4</w:t>
            </w:r>
            <w:r w:rsidRPr="004F71AE">
              <w:rPr>
                <w:rFonts w:ascii="GHEA Grapalat" w:hAnsi="GHEA Grapalat" w:cs="Sylfaen"/>
                <w:sz w:val="20"/>
                <w:szCs w:val="20"/>
              </w:rPr>
              <w:t>.</w:t>
            </w:r>
            <w:r w:rsidRPr="004F71AE">
              <w:rPr>
                <w:rFonts w:ascii="GHEA Grapalat" w:hAnsi="GHEA Grapalat" w:cs="Sylfaen"/>
                <w:sz w:val="20"/>
                <w:szCs w:val="20"/>
                <w:lang w:val="hy-AM"/>
              </w:rPr>
              <w:t>գ</w:t>
            </w:r>
            <w:r w:rsidRPr="004F71AE">
              <w:rPr>
                <w:rFonts w:ascii="GHEA Grapalat" w:hAnsi="GHEA Grapalat" w:cs="Tahoma"/>
                <w:sz w:val="20"/>
                <w:szCs w:val="20"/>
              </w:rPr>
              <w:t xml:space="preserve">                                                 "___" </w:t>
            </w:r>
            <w:r w:rsidRPr="004F71AE">
              <w:rPr>
                <w:rFonts w:ascii="GHEA Grapalat" w:hAnsi="GHEA Grapalat" w:cs="Sylfaen"/>
                <w:sz w:val="20"/>
                <w:szCs w:val="20"/>
              </w:rPr>
              <w:t xml:space="preserve">___ </w:t>
            </w:r>
            <w:r w:rsidRPr="004F71AE">
              <w:rPr>
                <w:rFonts w:ascii="GHEA Grapalat" w:hAnsi="GHEA Grapalat" w:cs="Tahoma"/>
                <w:sz w:val="20"/>
                <w:szCs w:val="20"/>
              </w:rPr>
              <w:t xml:space="preserve">20___ </w:t>
            </w:r>
            <w:r w:rsidRPr="004F71AE">
              <w:rPr>
                <w:rFonts w:ascii="GHEA Grapalat" w:hAnsi="GHEA Grapalat" w:cs="Sylfaen"/>
                <w:sz w:val="20"/>
                <w:szCs w:val="20"/>
              </w:rPr>
              <w:t>թ.</w:t>
            </w:r>
          </w:p>
        </w:tc>
        <w:tc>
          <w:tcPr>
            <w:tcW w:w="5364" w:type="dxa"/>
            <w:tcBorders>
              <w:top w:val="nil"/>
              <w:left w:val="nil"/>
              <w:bottom w:val="single" w:sz="4" w:space="0" w:color="auto"/>
              <w:right w:val="single" w:sz="4" w:space="0" w:color="auto"/>
            </w:tcBorders>
            <w:noWrap/>
            <w:vAlign w:val="bottom"/>
          </w:tcPr>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 xml:space="preserve">23.բ.                                                                 Կ.Տ.    </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r w:rsidRPr="004F71AE">
              <w:rPr>
                <w:rFonts w:ascii="GHEA Grapalat" w:hAnsi="GHEA Grapalat" w:cs="Sylfaen"/>
                <w:sz w:val="20"/>
                <w:szCs w:val="20"/>
              </w:rPr>
              <w:t>23.</w:t>
            </w:r>
            <w:r w:rsidRPr="004F71AE">
              <w:rPr>
                <w:rFonts w:ascii="GHEA Grapalat" w:hAnsi="GHEA Grapalat" w:cs="Sylfaen"/>
                <w:sz w:val="20"/>
                <w:szCs w:val="20"/>
                <w:lang w:val="hy-AM"/>
              </w:rPr>
              <w:t>գ</w:t>
            </w:r>
            <w:r w:rsidRPr="004F71AE">
              <w:rPr>
                <w:rFonts w:ascii="GHEA Grapalat" w:hAnsi="GHEA Grapalat" w:cs="Sylfaen"/>
                <w:sz w:val="20"/>
                <w:szCs w:val="20"/>
              </w:rPr>
              <w:t xml:space="preserve">.Կատարման ամսաթիվը`           </w:t>
            </w:r>
            <w:r w:rsidRPr="004F71AE">
              <w:rPr>
                <w:rFonts w:ascii="GHEA Grapalat" w:hAnsi="GHEA Grapalat" w:cs="Tahoma"/>
                <w:sz w:val="20"/>
                <w:szCs w:val="20"/>
              </w:rPr>
              <w:t xml:space="preserve">"___" </w:t>
            </w:r>
            <w:r w:rsidRPr="004F71AE">
              <w:rPr>
                <w:rFonts w:ascii="GHEA Grapalat" w:hAnsi="GHEA Grapalat" w:cs="Sylfaen"/>
                <w:sz w:val="20"/>
                <w:szCs w:val="20"/>
              </w:rPr>
              <w:t xml:space="preserve">___ </w:t>
            </w:r>
            <w:r w:rsidRPr="004F71AE">
              <w:rPr>
                <w:rFonts w:ascii="GHEA Grapalat" w:hAnsi="GHEA Grapalat" w:cs="Tahoma"/>
                <w:sz w:val="20"/>
                <w:szCs w:val="20"/>
              </w:rPr>
              <w:t>20___</w:t>
            </w:r>
            <w:r w:rsidRPr="004F71AE">
              <w:rPr>
                <w:rFonts w:ascii="GHEA Grapalat" w:hAnsi="GHEA Grapalat" w:cs="Sylfaen"/>
                <w:sz w:val="20"/>
                <w:szCs w:val="20"/>
              </w:rPr>
              <w:t>թ.</w:t>
            </w:r>
          </w:p>
          <w:p w:rsidR="00B80C21" w:rsidRPr="004F71AE" w:rsidRDefault="00B80C21" w:rsidP="002C25EC">
            <w:pPr>
              <w:rPr>
                <w:rFonts w:ascii="GHEA Grapalat" w:hAnsi="GHEA Grapalat" w:cs="Sylfaen"/>
                <w:sz w:val="20"/>
                <w:szCs w:val="20"/>
              </w:rPr>
            </w:pPr>
          </w:p>
          <w:p w:rsidR="00B80C21" w:rsidRPr="004F71AE" w:rsidRDefault="00B80C21" w:rsidP="002C25EC">
            <w:pPr>
              <w:rPr>
                <w:rFonts w:ascii="GHEA Grapalat" w:hAnsi="GHEA Grapalat" w:cs="Sylfaen"/>
                <w:sz w:val="20"/>
                <w:szCs w:val="20"/>
              </w:rPr>
            </w:pPr>
          </w:p>
          <w:p w:rsidR="00B80C21" w:rsidRPr="004F71AE" w:rsidRDefault="00B80C21" w:rsidP="002C25EC">
            <w:pPr>
              <w:jc w:val="right"/>
              <w:rPr>
                <w:rFonts w:ascii="GHEA Grapalat" w:hAnsi="GHEA Grapalat" w:cs="Arial"/>
                <w:sz w:val="20"/>
                <w:szCs w:val="20"/>
              </w:rPr>
            </w:pPr>
          </w:p>
        </w:tc>
      </w:tr>
    </w:tbl>
    <w:p w:rsidR="00B80C21" w:rsidRPr="004F71AE" w:rsidRDefault="00B80C21" w:rsidP="00B80C21">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F71AE">
        <w:rPr>
          <w:rFonts w:ascii="GHEA Grapalat" w:hAnsi="GHEA Grapalat"/>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B80C21" w:rsidRPr="004F71AE" w:rsidRDefault="00B80C21" w:rsidP="0071563C">
      <w:pPr>
        <w:jc w:val="center"/>
        <w:rPr>
          <w:rFonts w:ascii="GHEA Grapalat" w:hAnsi="GHEA Grapalat"/>
        </w:rPr>
      </w:pPr>
      <w:r w:rsidRPr="004F71AE">
        <w:rPr>
          <w:rFonts w:ascii="GHEA Grapalat" w:hAnsi="GHEA Grapalat"/>
          <w:b/>
          <w:lang w:val="hy-AM"/>
        </w:rPr>
        <w:br w:type="page"/>
      </w:r>
    </w:p>
    <w:p w:rsidR="00273C8C" w:rsidRPr="00E6597C" w:rsidRDefault="00273C8C" w:rsidP="00273C8C">
      <w:pPr>
        <w:jc w:val="center"/>
        <w:rPr>
          <w:rFonts w:ascii="GHEA Grapalat" w:hAnsi="GHEA Grapalat"/>
          <w:b/>
          <w:sz w:val="22"/>
          <w:szCs w:val="22"/>
          <w:lang w:val="nl-NL"/>
        </w:rPr>
      </w:pP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273C8C" w:rsidRPr="00E6597C" w:rsidRDefault="00273C8C" w:rsidP="00273C8C">
      <w:pPr>
        <w:jc w:val="center"/>
        <w:rPr>
          <w:rFonts w:ascii="GHEA Grapalat" w:hAnsi="GHEA Grapalat"/>
          <w:b/>
          <w:sz w:val="22"/>
          <w:szCs w:val="22"/>
          <w:lang w:val="nl-NL"/>
        </w:rPr>
      </w:pPr>
    </w:p>
    <w:tbl>
      <w:tblPr>
        <w:tblW w:w="11446"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28"/>
        <w:gridCol w:w="1083"/>
        <w:gridCol w:w="5863"/>
        <w:gridCol w:w="1752"/>
      </w:tblGrid>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Հ/Հ</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&lt;&lt;Վճարման պահանջագիր&gt;&gt; փաստաթղթի վավերապայմանները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Նշված դաշտի/</w:t>
            </w:r>
          </w:p>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վավերապայմանի առկայությունը փաստաթղթում</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lang w:val="hy-AM"/>
              </w:rPr>
            </w:pPr>
            <w:r w:rsidRPr="00273C8C">
              <w:rPr>
                <w:rFonts w:ascii="GHEA Grapalat" w:hAnsi="GHEA Grapalat"/>
                <w:b/>
                <w:sz w:val="16"/>
                <w:szCs w:val="16"/>
              </w:rPr>
              <w:t>Վավերապայմանի լրացման պահանջը</w:t>
            </w:r>
            <w:r w:rsidRPr="00273C8C">
              <w:rPr>
                <w:rFonts w:ascii="GHEA Grapalat" w:hAnsi="GHEA Grapalat"/>
                <w:b/>
                <w:sz w:val="16"/>
                <w:szCs w:val="16"/>
                <w:lang w:val="hy-AM"/>
              </w:rPr>
              <w:t xml:space="preserve"> </w:t>
            </w:r>
          </w:p>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Վավերապայմանը</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 xml:space="preserve">լրացնող կողմը` </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շահառուն կամ վճարողը</w:t>
            </w:r>
          </w:p>
          <w:p w:rsidR="00273C8C" w:rsidRPr="00273C8C" w:rsidRDefault="00273C8C" w:rsidP="00273C8C">
            <w:pPr>
              <w:ind w:left="-588" w:firstLine="588"/>
              <w:jc w:val="center"/>
              <w:rPr>
                <w:rFonts w:ascii="GHEA Grapalat" w:hAnsi="GHEA Grapalat"/>
                <w:b/>
                <w:sz w:val="16"/>
                <w:szCs w:val="16"/>
              </w:rPr>
            </w:pPr>
            <w:r w:rsidRPr="00273C8C">
              <w:rPr>
                <w:rFonts w:ascii="GHEA Grapalat" w:hAnsi="GHEA Grapalat"/>
                <w:b/>
                <w:sz w:val="16"/>
                <w:szCs w:val="16"/>
              </w:rPr>
              <w:t>(</w:t>
            </w:r>
            <w:r w:rsidRPr="00273C8C">
              <w:rPr>
                <w:rFonts w:ascii="GHEA Grapalat" w:hAnsi="GHEA Grapalat"/>
                <w:b/>
                <w:sz w:val="16"/>
                <w:szCs w:val="16"/>
                <w:lang w:val="hy-AM"/>
              </w:rPr>
              <w:t>գնումների գործընթացի հետ կապված</w:t>
            </w:r>
            <w:r w:rsidRPr="00273C8C">
              <w:rPr>
                <w:rFonts w:ascii="GHEA Grapalat" w:hAnsi="GHEA Grapalat"/>
                <w:b/>
                <w:sz w:val="16"/>
                <w:szCs w:val="16"/>
              </w:rPr>
              <w: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2</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3</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4</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b/>
                <w:sz w:val="16"/>
                <w:szCs w:val="16"/>
              </w:rPr>
            </w:pPr>
            <w:r w:rsidRPr="00273C8C">
              <w:rPr>
                <w:rFonts w:ascii="GHEA Grapalat" w:hAnsi="GHEA Grapalat"/>
                <w:b/>
                <w:sz w:val="16"/>
                <w:szCs w:val="16"/>
              </w:rPr>
              <w:t>5</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անվանումը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Փաստաթղթի վրա նախապես լրացված է &lt;Վճարման պահանջագիր&gt;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վճարման պահանջագրի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 կողմից` վճարողի բանկին վճարման պահանջագիրը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sz w:val="16"/>
                <w:szCs w:val="16"/>
              </w:rPr>
              <w:t>ներկայացման ամսաթիվը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p w:rsidR="00273C8C" w:rsidRPr="00273C8C" w:rsidRDefault="00273C8C" w:rsidP="00F24EA7">
            <w:pPr>
              <w:jc w:val="both"/>
              <w:rPr>
                <w:rFonts w:ascii="GHEA Grapalat" w:hAnsi="GHEA Grapalat"/>
                <w:sz w:val="16"/>
                <w:szCs w:val="16"/>
              </w:rPr>
            </w:pP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132" w:hanging="132"/>
              <w:jc w:val="center"/>
              <w:rPr>
                <w:rFonts w:ascii="GHEA Grapalat" w:hAnsi="GHEA Grapalat"/>
                <w:sz w:val="16"/>
                <w:szCs w:val="16"/>
                <w:lang w:val="hy-AM"/>
              </w:rPr>
            </w:pPr>
            <w:r w:rsidRPr="00273C8C">
              <w:rPr>
                <w:rFonts w:ascii="GHEA Grapalat" w:hAnsi="GHEA Grapalat"/>
                <w:sz w:val="16"/>
                <w:szCs w:val="16"/>
              </w:rPr>
              <w:t>լրացվում է շահառուի կողմից` վճարողի բանկին վճարման պահանջագրի ներկայացման օրը</w:t>
            </w:r>
            <w:r w:rsidRPr="00273C8C">
              <w:rPr>
                <w:rFonts w:ascii="GHEA Grapalat" w:hAnsi="GHEA Grapalat"/>
                <w:sz w:val="16"/>
                <w:szCs w:val="16"/>
                <w:lang w:val="hy-AM"/>
              </w:rPr>
              <w:t xml:space="preserve">: </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pStyle w:val="ac"/>
              <w:numPr>
                <w:ilvl w:val="0"/>
                <w:numId w:val="26"/>
              </w:numPr>
              <w:ind w:hanging="436"/>
              <w:jc w:val="both"/>
              <w:rPr>
                <w:rFonts w:ascii="GHEA Grapalat" w:hAnsi="GHEA Grapalat" w:cs="Times Armenian"/>
                <w:sz w:val="16"/>
                <w:szCs w:val="16"/>
              </w:rPr>
            </w:pP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both"/>
              <w:rPr>
                <w:rFonts w:ascii="GHEA Grapalat" w:hAnsi="GHEA Grapalat"/>
                <w:sz w:val="16"/>
                <w:szCs w:val="16"/>
              </w:rPr>
            </w:pPr>
            <w:r w:rsidRPr="00273C8C">
              <w:rPr>
                <w:rFonts w:ascii="GHEA Grapalat" w:hAnsi="GHEA Grapalat" w:cs="Sylfaen"/>
                <w:sz w:val="16"/>
                <w:szCs w:val="16"/>
                <w:lang w:val="hy-AM"/>
              </w:rPr>
              <w:t>Վճարողի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Լրացվում է վճարողի կողմից</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ind w:left="252" w:hanging="252"/>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5.</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անվանումը (վճարողի բանկը)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 xml:space="preserve">պարտադիր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6.</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հաշվի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7.</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ՀՎՀՀ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8.</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ՀԾՀ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9.</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w:t>
            </w:r>
            <w:r w:rsidRPr="00273C8C">
              <w:rPr>
                <w:rFonts w:ascii="GHEA Grapalat" w:hAnsi="GHEA Grapalat" w:cs="Sylfaen"/>
                <w:sz w:val="16"/>
                <w:szCs w:val="16"/>
                <w:lang w:val="hy-AM"/>
              </w:rPr>
              <w:t>ի  անվանումը</w:t>
            </w:r>
            <w:r w:rsidRPr="00273C8C">
              <w:rPr>
                <w:rFonts w:ascii="GHEA Grapalat" w:hAnsi="GHEA Grapalat" w:cs="Sylfaen"/>
                <w:sz w:val="16"/>
                <w:szCs w:val="16"/>
              </w:rPr>
              <w:t>,</w:t>
            </w:r>
            <w:r w:rsidRPr="00273C8C">
              <w:rPr>
                <w:rFonts w:ascii="GHEA Grapalat" w:hAnsi="GHEA Grapalat" w:cs="Sylfaen"/>
                <w:sz w:val="16"/>
                <w:szCs w:val="16"/>
                <w:lang w:val="hy-AM"/>
              </w:rPr>
              <w:t xml:space="preserve"> կամ անուն ազգանուն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10.</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w:t>
            </w:r>
            <w:r w:rsidRPr="00273C8C">
              <w:rPr>
                <w:rFonts w:ascii="GHEA Grapalat" w:hAnsi="GHEA Grapalat"/>
                <w:sz w:val="16"/>
                <w:szCs w:val="16"/>
                <w:lang w:val="hy-AM"/>
              </w:rPr>
              <w:t>ԾՀ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cs="Sylfaen"/>
                <w:sz w:val="16"/>
                <w:szCs w:val="16"/>
              </w:rPr>
              <w:t xml:space="preserve"> (</w:t>
            </w:r>
            <w:r w:rsidRPr="00273C8C">
              <w:rPr>
                <w:rFonts w:ascii="GHEA Grapalat" w:hAnsi="GHEA Grapalat" w:cs="Sylfaen"/>
                <w:sz w:val="16"/>
                <w:szCs w:val="16"/>
                <w:lang w:val="hy-AM"/>
              </w:rPr>
              <w:t>գնումների հետ կապված գործընթացում չի լրացվում</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ru-RU"/>
              </w:rPr>
              <w:t>(</w:t>
            </w:r>
            <w:r w:rsidRPr="00273C8C">
              <w:rPr>
                <w:rFonts w:ascii="GHEA Grapalat" w:hAnsi="GHEA Grapalat" w:cs="Sylfaen"/>
                <w:sz w:val="16"/>
                <w:szCs w:val="16"/>
                <w:lang w:val="hy-AM"/>
              </w:rPr>
              <w:t>չի լրացվում</w:t>
            </w:r>
            <w:r w:rsidRPr="00273C8C">
              <w:rPr>
                <w:rFonts w:ascii="GHEA Grapalat" w:hAnsi="GHEA Grapalat" w:cs="Sylfaen"/>
                <w:sz w:val="16"/>
                <w:szCs w:val="16"/>
                <w:lang w:val="ru-RU"/>
              </w:rPr>
              <w:t>)</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11.</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ՀՎՀՀ</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12.</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շահառուին սպասարկող ֆինանսական կազմակերպության (մասնաճյուղի) անվանումը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13.</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հաշվի համարը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 այն բանկային (</w:t>
            </w:r>
            <w:r w:rsidR="00273C8C" w:rsidRPr="00273C8C">
              <w:rPr>
                <w:rFonts w:ascii="GHEA Grapalat" w:hAnsi="GHEA Grapalat"/>
                <w:sz w:val="16"/>
                <w:szCs w:val="16"/>
                <w:lang w:val="hy-AM"/>
              </w:rPr>
              <w:t>գանձապետական</w:t>
            </w:r>
            <w:r w:rsidR="00273C8C" w:rsidRPr="00273C8C">
              <w:rPr>
                <w:rFonts w:ascii="GHEA Grapalat" w:hAnsi="GHEA Grapalat"/>
                <w:sz w:val="16"/>
                <w:szCs w:val="16"/>
              </w:rPr>
              <w:t>) հաշվի համարը, որի վրա պետք է փոխանցվեն վճարողից գանձված միջոցները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14.</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գումարը (թվերով և բառերով)</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շահառուին վճարման ենթակա գումարը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լրացվում է վճարողի կողմից</w:t>
            </w:r>
            <w:r w:rsidRPr="00273C8C">
              <w:rPr>
                <w:rFonts w:ascii="GHEA Grapalat" w:hAnsi="GHEA Grapalat"/>
                <w:sz w:val="16"/>
                <w:szCs w:val="16"/>
                <w:lang w:val="hy-AM"/>
              </w:rPr>
              <w:t xml:space="preserve"> </w:t>
            </w:r>
          </w:p>
        </w:tc>
      </w:tr>
      <w:tr w:rsidR="00273C8C" w:rsidRPr="006F59D9"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15.</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Ակցեպտավորված գումարը՝  (թվերով</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և</w:t>
            </w:r>
            <w:r w:rsidRPr="00273C8C">
              <w:rPr>
                <w:rFonts w:ascii="GHEA Grapalat" w:hAnsi="GHEA Grapalat" w:cs="Arial"/>
                <w:sz w:val="16"/>
                <w:szCs w:val="16"/>
                <w:lang w:val="hy-AM"/>
              </w:rPr>
              <w:t xml:space="preserve"> </w:t>
            </w:r>
            <w:r w:rsidRPr="00273C8C">
              <w:rPr>
                <w:rFonts w:ascii="GHEA Grapalat" w:hAnsi="GHEA Grapalat" w:cs="Sylfaen"/>
                <w:sz w:val="16"/>
                <w:szCs w:val="16"/>
                <w:lang w:val="hy-AM"/>
              </w:rPr>
              <w:t xml:space="preserve">բառերով)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lang w:val="hy-AM"/>
              </w:rPr>
              <w:t>ոչ պարտադիր</w:t>
            </w:r>
            <w:r w:rsidR="00F24EA7" w:rsidRPr="00F24EA7">
              <w:rPr>
                <w:rFonts w:ascii="GHEA Grapalat" w:hAnsi="GHEA Grapalat"/>
                <w:sz w:val="16"/>
                <w:szCs w:val="16"/>
                <w:lang w:val="hy-AM"/>
              </w:rPr>
              <w:t xml:space="preserve"> </w:t>
            </w:r>
            <w:r w:rsidRPr="00273C8C">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cs="Sylfaen"/>
                <w:sz w:val="16"/>
                <w:szCs w:val="16"/>
                <w:lang w:val="hy-AM"/>
              </w:rPr>
              <w:t>(չի լրացվում եւ չի կիրառվում)</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16.</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արժույթը (բառերով և կոդով)</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վճարողի կողմից</w:t>
            </w:r>
          </w:p>
        </w:tc>
      </w:tr>
      <w:tr w:rsidR="00273C8C" w:rsidRPr="006F59D9"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lastRenderedPageBreak/>
              <w:t>17.</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գործարքի նպատակը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 xml:space="preserve">Պարտադիր </w:t>
            </w:r>
            <w:r w:rsidRPr="00273C8C">
              <w:rPr>
                <w:rFonts w:ascii="GHEA Grapalat" w:hAnsi="GHEA Grapalat"/>
                <w:sz w:val="16"/>
                <w:szCs w:val="16"/>
                <w:lang w:val="hy-AM"/>
              </w:rPr>
              <w:t xml:space="preserve">լրացվում է </w:t>
            </w:r>
            <w:r w:rsidRPr="00273C8C">
              <w:rPr>
                <w:rFonts w:ascii="GHEA Grapalat" w:hAnsi="GHEA Grapalat"/>
                <w:sz w:val="16"/>
                <w:szCs w:val="16"/>
              </w:rPr>
              <w:t>«</w:t>
            </w:r>
            <w:r w:rsidRPr="00273C8C">
              <w:rPr>
                <w:rFonts w:ascii="GHEA Grapalat" w:hAnsi="GHEA Grapalat"/>
                <w:sz w:val="16"/>
                <w:szCs w:val="16"/>
                <w:lang w:val="hy-AM"/>
              </w:rPr>
              <w:t>պայմանագրի կատարման ապահովման համար</w:t>
            </w:r>
            <w:r w:rsidRPr="00273C8C">
              <w:rPr>
                <w:rFonts w:ascii="GHEA Grapalat" w:hAnsi="GHEA Grapalat"/>
                <w:sz w:val="16"/>
                <w:szCs w:val="16"/>
              </w:rPr>
              <w:t>»</w:t>
            </w:r>
            <w:r w:rsidRPr="00273C8C">
              <w:rPr>
                <w:rFonts w:ascii="GHEA Grapalat" w:hAnsi="GHEA Grapalat"/>
                <w:sz w:val="16"/>
                <w:szCs w:val="16"/>
                <w:lang w:val="hy-AM"/>
              </w:rPr>
              <w:t xml:space="preserve"> բառերը</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նախապես լրացվում է շահառուի կողմից` հրավերով</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18.</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կատարման հիմքերը՝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00273C8C" w:rsidRPr="00273C8C">
              <w:rPr>
                <w:rFonts w:ascii="GHEA Grapalat" w:hAnsi="GHEA Grapalat"/>
                <w:sz w:val="16"/>
                <w:szCs w:val="16"/>
                <w:lang w:val="hy-AM"/>
              </w:rPr>
              <w:t>,</w:t>
            </w:r>
            <w:r w:rsidR="00273C8C" w:rsidRPr="00273C8C">
              <w:rPr>
                <w:rFonts w:ascii="GHEA Grapalat" w:hAnsi="GHEA Grapalat" w:cs="Arial"/>
                <w:sz w:val="16"/>
                <w:szCs w:val="16"/>
                <w:lang w:val="hy-AM"/>
              </w:rPr>
              <w:t xml:space="preserve"> </w:t>
            </w:r>
            <w:r w:rsidR="00273C8C" w:rsidRPr="00273C8C">
              <w:rPr>
                <w:rFonts w:ascii="GHEA Grapalat" w:hAnsi="GHEA Grapalat"/>
                <w:sz w:val="16"/>
                <w:szCs w:val="16"/>
              </w:rPr>
              <w:t xml:space="preserve"> գնման ընթացակարգի ծածկագիրը</w:t>
            </w:r>
            <w:r w:rsidR="00273C8C" w:rsidRPr="00273C8C">
              <w:rPr>
                <w:rFonts w:ascii="GHEA Grapalat" w:hAnsi="GHEA Grapalat" w:cs="Arial"/>
                <w:sz w:val="16"/>
                <w:szCs w:val="16"/>
                <w:lang w:val="hy-AM"/>
              </w:rPr>
              <w:t xml:space="preserve"> ըստ տուժանքի մասին համաձայնագրի,</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 xml:space="preserve">լրացվում է </w:t>
            </w:r>
            <w:r w:rsidRPr="00273C8C">
              <w:rPr>
                <w:rFonts w:ascii="GHEA Grapalat" w:hAnsi="GHEA Grapalat"/>
                <w:sz w:val="16"/>
                <w:szCs w:val="16"/>
                <w:lang w:val="hy-AM"/>
              </w:rPr>
              <w:t>շահառու</w:t>
            </w:r>
            <w:r w:rsidRPr="00273C8C">
              <w:rPr>
                <w:rFonts w:ascii="GHEA Grapalat" w:hAnsi="GHEA Grapalat"/>
                <w:sz w:val="16"/>
                <w:szCs w:val="16"/>
              </w:rPr>
              <w:t>ի կողմից</w:t>
            </w:r>
          </w:p>
        </w:tc>
      </w:tr>
      <w:tr w:rsidR="00273C8C" w:rsidRPr="006F59D9"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Del="0010680B" w:rsidRDefault="00273C8C" w:rsidP="00273C8C">
            <w:pPr>
              <w:jc w:val="center"/>
              <w:rPr>
                <w:rFonts w:ascii="GHEA Grapalat" w:hAnsi="GHEA Grapalat"/>
                <w:sz w:val="16"/>
                <w:szCs w:val="16"/>
                <w:lang w:val="hy-AM"/>
              </w:rPr>
            </w:pPr>
            <w:r w:rsidRPr="00273C8C">
              <w:rPr>
                <w:rFonts w:ascii="GHEA Grapalat" w:hAnsi="GHEA Grapalat"/>
                <w:sz w:val="16"/>
                <w:szCs w:val="16"/>
                <w:lang w:val="hy-AM"/>
              </w:rPr>
              <w:t>19.</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cs="Sylfaen"/>
                <w:sz w:val="16"/>
                <w:szCs w:val="16"/>
                <w:lang w:val="hy-AM"/>
              </w:rPr>
              <w:t xml:space="preserve">Վճարման պայմանները՝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cs="Sylfaen"/>
                <w:sz w:val="16"/>
                <w:szCs w:val="16"/>
                <w:lang w:val="hy-AM"/>
              </w:rPr>
            </w:pPr>
            <w:r w:rsidRPr="00273C8C">
              <w:rPr>
                <w:rFonts w:ascii="GHEA Grapalat" w:hAnsi="GHEA Grapalat"/>
                <w:sz w:val="16"/>
                <w:szCs w:val="16"/>
              </w:rPr>
              <w:t>պարտադիր</w:t>
            </w:r>
            <w:r w:rsidRPr="00273C8C">
              <w:rPr>
                <w:rFonts w:ascii="GHEA Grapalat" w:hAnsi="GHEA Grapalat" w:cs="Sylfaen"/>
                <w:sz w:val="16"/>
                <w:szCs w:val="16"/>
                <w:lang w:val="hy-AM"/>
              </w:rPr>
              <w:t xml:space="preserve"> </w:t>
            </w:r>
            <w:r w:rsidR="00F24EA7" w:rsidRPr="00F24EA7">
              <w:rPr>
                <w:rFonts w:ascii="GHEA Grapalat" w:hAnsi="GHEA Grapalat" w:cs="Sylfaen"/>
                <w:sz w:val="16"/>
                <w:szCs w:val="16"/>
              </w:rPr>
              <w:t xml:space="preserve"> </w:t>
            </w:r>
            <w:r w:rsidRPr="00273C8C">
              <w:rPr>
                <w:rFonts w:ascii="GHEA Grapalat" w:hAnsi="GHEA Grapalat" w:cs="Sylfaen"/>
                <w:sz w:val="16"/>
                <w:szCs w:val="16"/>
                <w:lang w:val="hy-AM"/>
              </w:rPr>
              <w:t xml:space="preserve">լրացվում է &lt;ակցեպտավորված վճարում&gt; բառերը, </w:t>
            </w:r>
          </w:p>
          <w:p w:rsidR="00273C8C" w:rsidRPr="00273C8C" w:rsidRDefault="00273C8C" w:rsidP="00F24EA7">
            <w:pPr>
              <w:jc w:val="both"/>
              <w:rPr>
                <w:rFonts w:ascii="GHEA Grapalat" w:hAnsi="GHEA Grapalat"/>
                <w:sz w:val="16"/>
                <w:szCs w:val="16"/>
                <w:lang w:val="hy-AM"/>
              </w:rPr>
            </w:pPr>
            <w:r w:rsidRPr="00273C8C">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նախապես լրացվում է շահառուի կողմից </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20.</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առդիր էջերի քանակը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ոչ պարտադիր</w:t>
            </w:r>
            <w:r w:rsidR="00F24EA7" w:rsidRPr="00F24EA7">
              <w:rPr>
                <w:rFonts w:ascii="GHEA Grapalat" w:hAnsi="GHEA Grapalat"/>
                <w:sz w:val="16"/>
                <w:szCs w:val="16"/>
              </w:rPr>
              <w:t xml:space="preserve"> </w:t>
            </w:r>
            <w:r w:rsidRPr="00273C8C">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273C8C">
              <w:rPr>
                <w:rFonts w:ascii="GHEA Grapalat" w:hAnsi="GHEA Grapalat"/>
                <w:sz w:val="16"/>
                <w:szCs w:val="16"/>
                <w:lang w:val="hy-AM"/>
              </w:rPr>
              <w:t xml:space="preserve"> </w:t>
            </w:r>
            <w:r w:rsidRPr="00273C8C">
              <w:rPr>
                <w:rFonts w:ascii="GHEA Grapalat" w:hAnsi="GHEA Grapalat"/>
                <w:sz w:val="16"/>
                <w:szCs w:val="16"/>
              </w:rPr>
              <w:t>(</w:t>
            </w:r>
            <w:r w:rsidRPr="00273C8C">
              <w:rPr>
                <w:rFonts w:ascii="GHEA Grapalat" w:hAnsi="GHEA Grapalat"/>
                <w:sz w:val="16"/>
                <w:szCs w:val="16"/>
                <w:lang w:val="hy-AM"/>
              </w:rPr>
              <w:t>վճարողի բանկին</w:t>
            </w:r>
            <w:r w:rsidRPr="00273C8C">
              <w:rPr>
                <w:rFonts w:ascii="GHEA Grapalat" w:hAnsi="GHEA Grapalat"/>
                <w:sz w:val="16"/>
                <w:szCs w:val="16"/>
              </w:rPr>
              <w:t>)</w:t>
            </w:r>
          </w:p>
          <w:p w:rsidR="00273C8C" w:rsidRPr="00273C8C" w:rsidRDefault="00273C8C" w:rsidP="00F24EA7">
            <w:pPr>
              <w:jc w:val="both"/>
              <w:rPr>
                <w:rFonts w:ascii="GHEA Grapalat" w:hAnsi="GHEA Grapalat"/>
                <w:sz w:val="16"/>
                <w:szCs w:val="16"/>
              </w:rPr>
            </w:pPr>
            <w:r w:rsidRPr="00273C8C">
              <w:rPr>
                <w:rFonts w:ascii="GHEA Grapalat" w:hAnsi="GHEA Grapalat"/>
                <w:sz w:val="16"/>
                <w:szCs w:val="16"/>
                <w:lang w:val="hy-AM"/>
              </w:rPr>
              <w:t>Եթ ե լրացվել է &lt;</w:t>
            </w:r>
            <w:r w:rsidRPr="00273C8C">
              <w:rPr>
                <w:rFonts w:ascii="GHEA Grapalat" w:hAnsi="GHEA Grapalat" w:cs="Sylfaen"/>
                <w:sz w:val="16"/>
                <w:szCs w:val="16"/>
                <w:lang w:val="hy-AM"/>
              </w:rPr>
              <w:t>Վճարման կատարման հիմքեր&gt; դաշտը ապա այս տվյալը պարտադիր լրացվում է</w:t>
            </w:r>
            <w:r w:rsidRPr="00273C8C">
              <w:rPr>
                <w:rFonts w:ascii="GHEA Grapalat" w:hAnsi="GHEA Grapalat" w:cs="Sylfaen"/>
                <w:sz w:val="16"/>
                <w:szCs w:val="16"/>
              </w:rPr>
              <w:t>:</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լրացվում է շահառուի</w:t>
            </w:r>
            <w:r w:rsidRPr="00273C8C">
              <w:rPr>
                <w:rFonts w:ascii="GHEA Grapalat" w:hAnsi="GHEA Grapalat"/>
                <w:sz w:val="16"/>
                <w:szCs w:val="16"/>
                <w:lang w:val="hy-AM"/>
              </w:rPr>
              <w:t xml:space="preserve"> </w:t>
            </w:r>
            <w:r w:rsidRPr="00273C8C">
              <w:rPr>
                <w:rFonts w:ascii="GHEA Grapalat" w:hAnsi="GHEA Grapalat"/>
                <w:sz w:val="16"/>
                <w:szCs w:val="16"/>
              </w:rPr>
              <w:t>կողմից</w:t>
            </w:r>
          </w:p>
        </w:tc>
      </w:tr>
      <w:tr w:rsidR="00273C8C" w:rsidRPr="006F59D9"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lang w:val="hy-AM"/>
              </w:rPr>
            </w:pPr>
            <w:r w:rsidRPr="00273C8C">
              <w:rPr>
                <w:rFonts w:ascii="GHEA Grapalat" w:hAnsi="GHEA Grapalat"/>
                <w:sz w:val="16"/>
                <w:szCs w:val="16"/>
              </w:rPr>
              <w:t>Պ</w:t>
            </w:r>
            <w:r w:rsidR="00273C8C" w:rsidRPr="00273C8C">
              <w:rPr>
                <w:rFonts w:ascii="GHEA Grapalat" w:hAnsi="GHEA Grapalat"/>
                <w:sz w:val="16"/>
                <w:szCs w:val="16"/>
              </w:rPr>
              <w:t>արտադիր</w:t>
            </w:r>
            <w:r w:rsidRPr="00F24EA7">
              <w:rPr>
                <w:rFonts w:ascii="GHEA Grapalat" w:hAnsi="GHEA Grapalat"/>
                <w:sz w:val="16"/>
                <w:szCs w:val="16"/>
              </w:rPr>
              <w:t xml:space="preserve"> </w:t>
            </w:r>
            <w:r w:rsidR="00273C8C" w:rsidRPr="00273C8C">
              <w:rPr>
                <w:rFonts w:ascii="GHEA Grapalat" w:hAnsi="GHEA Grapalat"/>
                <w:sz w:val="16"/>
                <w:szCs w:val="16"/>
              </w:rPr>
              <w:t>այս դաշտը լրացվում</w:t>
            </w:r>
            <w:r w:rsidR="00273C8C" w:rsidRPr="00273C8C">
              <w:rPr>
                <w:rFonts w:ascii="GHEA Grapalat" w:hAnsi="GHEA Grapalat"/>
                <w:sz w:val="16"/>
                <w:szCs w:val="16"/>
                <w:lang w:val="hy-AM"/>
              </w:rPr>
              <w:t xml:space="preserve"> է վճարողի կողմից պահանջագրի ներկայացման դեպքում: Ընդ որում</w:t>
            </w:r>
            <w:r w:rsidR="00273C8C" w:rsidRPr="00273C8C">
              <w:rPr>
                <w:rFonts w:ascii="GHEA Grapalat" w:hAnsi="GHEA Grapalat"/>
                <w:sz w:val="16"/>
                <w:szCs w:val="16"/>
              </w:rPr>
              <w:t xml:space="preserve"> եթե </w:t>
            </w:r>
            <w:r w:rsidR="00273C8C" w:rsidRPr="00273C8C">
              <w:rPr>
                <w:rFonts w:ascii="GHEA Grapalat" w:hAnsi="GHEA Grapalat" w:cs="Sylfaen"/>
                <w:sz w:val="16"/>
                <w:szCs w:val="16"/>
                <w:lang w:val="hy-AM"/>
              </w:rPr>
              <w:t xml:space="preserve">Վճարման պայմաններ դաշտում </w:t>
            </w:r>
            <w:r w:rsidR="00273C8C" w:rsidRPr="00273C8C">
              <w:rPr>
                <w:rFonts w:ascii="GHEA Grapalat" w:hAnsi="GHEA Grapalat"/>
                <w:sz w:val="16"/>
                <w:szCs w:val="16"/>
                <w:lang w:val="hy-AM"/>
              </w:rPr>
              <w:t>նշված է &lt;ակցեպտավորված վճարում&gt; ապա</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rPr>
              <w:t>վճարող</w:t>
            </w:r>
            <w:r w:rsidR="00273C8C" w:rsidRPr="00273C8C">
              <w:rPr>
                <w:rFonts w:ascii="GHEA Grapalat" w:hAnsi="GHEA Grapalat"/>
                <w:sz w:val="16"/>
                <w:szCs w:val="16"/>
                <w:lang w:val="hy-AM"/>
              </w:rPr>
              <w:t xml:space="preserve">ը ստորագրելով՝ </w:t>
            </w:r>
            <w:r w:rsidR="00273C8C" w:rsidRPr="00273C8C">
              <w:rPr>
                <w:rFonts w:ascii="GHEA Grapalat" w:hAnsi="GHEA Grapalat" w:cs="Sylfaen"/>
                <w:sz w:val="16"/>
                <w:szCs w:val="16"/>
                <w:lang w:val="hy-AM"/>
              </w:rPr>
              <w:t xml:space="preserve">նախապես </w:t>
            </w:r>
            <w:r w:rsidR="00273C8C" w:rsidRPr="00273C8C">
              <w:rPr>
                <w:rFonts w:ascii="GHEA Grapalat" w:hAnsi="GHEA Grapalat"/>
                <w:sz w:val="16"/>
                <w:szCs w:val="16"/>
                <w:lang w:val="hy-AM"/>
              </w:rPr>
              <w:t xml:space="preserve">համաձայնվում  </w:t>
            </w:r>
            <w:r w:rsidR="00273C8C" w:rsidRPr="00273C8C">
              <w:rPr>
                <w:rFonts w:ascii="GHEA Grapalat" w:hAnsi="GHEA Grapalat" w:cs="Sylfaen"/>
                <w:sz w:val="16"/>
                <w:szCs w:val="16"/>
                <w:lang w:val="hy-AM"/>
              </w:rPr>
              <w:t xml:space="preserve">  </w:t>
            </w:r>
            <w:r w:rsidR="00273C8C" w:rsidRPr="00273C8C">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273C8C" w:rsidRPr="00273C8C" w:rsidRDefault="00273C8C" w:rsidP="00F24EA7">
            <w:pPr>
              <w:jc w:val="both"/>
              <w:rPr>
                <w:rFonts w:ascii="GHEA Grapalat" w:hAnsi="GHEA Grapalat"/>
                <w:sz w:val="16"/>
                <w:szCs w:val="16"/>
                <w:lang w:val="hy-AM"/>
              </w:rPr>
            </w:pP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ստորագրվում է վճարողի կողմից կամ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դրվում է վճարողի էլեկտրոնային ստորագրությունը</w:t>
            </w:r>
          </w:p>
          <w:p w:rsidR="00273C8C" w:rsidRPr="00273C8C" w:rsidRDefault="00273C8C" w:rsidP="00273C8C">
            <w:pPr>
              <w:jc w:val="center"/>
              <w:rPr>
                <w:rFonts w:ascii="GHEA Grapalat" w:hAnsi="GHEA Grapalat"/>
                <w:sz w:val="16"/>
                <w:szCs w:val="16"/>
                <w:lang w:val="hy-AM"/>
              </w:rPr>
            </w:pPr>
          </w:p>
        </w:tc>
      </w:tr>
      <w:tr w:rsidR="00273C8C" w:rsidRPr="006F59D9"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w:t>
            </w:r>
            <w:r w:rsidRPr="00273C8C">
              <w:rPr>
                <w:rFonts w:ascii="GHEA Grapalat" w:hAnsi="GHEA Grapalat"/>
                <w:sz w:val="16"/>
                <w:szCs w:val="16"/>
              </w:rPr>
              <w:t>1.բ.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 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lang w:val="hy-AM"/>
              </w:rPr>
            </w:pPr>
            <w:r w:rsidRPr="00273C8C">
              <w:rPr>
                <w:rFonts w:ascii="GHEA Grapalat" w:hAnsi="GHEA Grapalat"/>
                <w:sz w:val="16"/>
                <w:szCs w:val="16"/>
              </w:rPr>
              <w:t>պարտադիր` կնիքի առկայության դեպքում</w:t>
            </w:r>
            <w:r w:rsidRPr="00273C8C">
              <w:rPr>
                <w:rFonts w:ascii="GHEA Grapalat" w:hAnsi="GHEA Grapalat"/>
                <w:sz w:val="16"/>
                <w:szCs w:val="16"/>
                <w:lang w:val="hy-AM"/>
              </w:rPr>
              <w:t>, երբ վճարողը պահանջագիրը ներկայացնում է թղթային եղանակով</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 xml:space="preserve">կնքվում է վճարողի կողմից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w:t>
            </w:r>
            <w:r w:rsidRPr="00273C8C">
              <w:rPr>
                <w:rFonts w:ascii="GHEA Grapalat" w:hAnsi="GHEA Grapalat"/>
                <w:sz w:val="16"/>
                <w:szCs w:val="16"/>
                <w:lang w:val="hy-AM"/>
              </w:rPr>
              <w:t>՝</w:t>
            </w:r>
            <w:r w:rsidRPr="00273C8C">
              <w:rPr>
                <w:rFonts w:ascii="GHEA Grapalat" w:hAnsi="GHEA Grapalat"/>
                <w:sz w:val="16"/>
                <w:szCs w:val="16"/>
              </w:rPr>
              <w:t xml:space="preserve"> լրացվում է բանկ ներկայացնելիս</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ստորագրվում է շահառուի կողմից</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lang w:val="hy-AM"/>
              </w:rPr>
              <w:t>22</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 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F24EA7">
            <w:pPr>
              <w:jc w:val="both"/>
              <w:rPr>
                <w:rFonts w:ascii="GHEA Grapalat" w:hAnsi="GHEA Grapalat"/>
                <w:sz w:val="16"/>
                <w:szCs w:val="16"/>
              </w:rPr>
            </w:pPr>
            <w:r w:rsidRPr="00273C8C">
              <w:rPr>
                <w:rFonts w:ascii="GHEA Grapalat" w:hAnsi="GHEA Grapalat"/>
                <w:sz w:val="16"/>
                <w:szCs w:val="16"/>
              </w:rPr>
              <w:t>պարտադիր` կնիքի առկայության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կնքվում է շահառուի կողմից</w:t>
            </w:r>
            <w:r w:rsidRPr="00273C8C">
              <w:rPr>
                <w:rFonts w:ascii="GHEA Grapalat" w:hAnsi="GHEA Grapalat"/>
                <w:sz w:val="16"/>
                <w:szCs w:val="16"/>
                <w:lang w:val="hy-AM"/>
              </w:rPr>
              <w:t xml:space="preserve"> </w:t>
            </w:r>
          </w:p>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թղթային եղանակով բանկ ներկայացնելիս</w:t>
            </w: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վճարողին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F24EA7" w:rsidP="00F24EA7">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w:t>
            </w:r>
            <w:r w:rsidR="00273C8C" w:rsidRPr="00273C8C">
              <w:rPr>
                <w:rFonts w:ascii="GHEA Grapalat" w:hAnsi="GHEA Grapalat"/>
                <w:sz w:val="16"/>
                <w:szCs w:val="16"/>
                <w:lang w:val="hy-AM"/>
              </w:rPr>
              <w:t xml:space="preserve"> </w:t>
            </w:r>
            <w:r w:rsidR="00273C8C" w:rsidRPr="00273C8C">
              <w:rPr>
                <w:rFonts w:ascii="GHEA Grapalat" w:hAnsi="GHEA Grapalat"/>
                <w:sz w:val="16"/>
                <w:szCs w:val="16"/>
              </w:rPr>
              <w:t>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vAlign w:val="center"/>
          </w:tcPr>
          <w:p w:rsidR="00273C8C" w:rsidRPr="00273C8C" w:rsidRDefault="00273C8C" w:rsidP="00273C8C">
            <w:pP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վճարողին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 xml:space="preserve">կնիքը </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վճարման պահանջագիրը վճարողին սպասարկող ֆինանսական կազմակերպության</w:t>
            </w:r>
            <w:r w:rsidR="00273C8C" w:rsidRPr="00273C8C">
              <w:rPr>
                <w:rFonts w:ascii="GHEA Grapalat" w:hAnsi="GHEA Grapalat"/>
                <w:sz w:val="16"/>
                <w:szCs w:val="16"/>
                <w:lang w:val="hy-AM"/>
              </w:rPr>
              <w:t>ը</w:t>
            </w:r>
            <w:r w:rsidR="00273C8C" w:rsidRPr="00273C8C">
              <w:rPr>
                <w:rFonts w:ascii="GHEA Grapalat" w:hAnsi="GHEA Grapalat"/>
                <w:sz w:val="16"/>
                <w:szCs w:val="16"/>
              </w:rPr>
              <w:t xml:space="preserve"> թղթային եղանակով ներկայաց</w:t>
            </w:r>
            <w:r w:rsidR="00273C8C" w:rsidRPr="00273C8C">
              <w:rPr>
                <w:rFonts w:ascii="GHEA Grapalat" w:hAnsi="GHEA Grapalat"/>
                <w:sz w:val="16"/>
                <w:szCs w:val="16"/>
                <w:lang w:val="hy-AM"/>
              </w:rPr>
              <w:t>ված լի</w:t>
            </w:r>
            <w:r w:rsidR="00273C8C" w:rsidRPr="00273C8C">
              <w:rPr>
                <w:rFonts w:ascii="GHEA Grapalat" w:hAnsi="GHEA Grapalat"/>
                <w:sz w:val="16"/>
                <w:szCs w:val="16"/>
              </w:rPr>
              <w:t>նելու դեպքում</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rPr>
              <w:t>2</w:t>
            </w:r>
            <w:r w:rsidRPr="00273C8C">
              <w:rPr>
                <w:rFonts w:ascii="GHEA Grapalat" w:hAnsi="GHEA Grapalat"/>
                <w:sz w:val="16"/>
                <w:szCs w:val="16"/>
                <w:lang w:val="hy-AM"/>
              </w:rPr>
              <w:t>3</w:t>
            </w:r>
            <w:r w:rsidRPr="00273C8C">
              <w:rPr>
                <w:rFonts w:ascii="GHEA Grapalat" w:hAnsi="GHEA Grapalat"/>
                <w:sz w:val="16"/>
                <w:szCs w:val="16"/>
              </w:rPr>
              <w:t>.</w:t>
            </w:r>
            <w:r w:rsidRPr="00273C8C">
              <w:rPr>
                <w:rFonts w:ascii="GHEA Grapalat" w:hAnsi="GHEA Grapalat"/>
                <w:sz w:val="16"/>
                <w:szCs w:val="16"/>
                <w:lang w:val="hy-AM"/>
              </w:rPr>
              <w:t>գ</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lang w:val="hy-AM"/>
              </w:rPr>
            </w:pPr>
            <w:r w:rsidRPr="00273C8C">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3122D9" w:rsidP="003122D9">
            <w:pPr>
              <w:jc w:val="both"/>
              <w:rPr>
                <w:rFonts w:ascii="GHEA Grapalat" w:hAnsi="GHEA Grapalat"/>
                <w:sz w:val="16"/>
                <w:szCs w:val="16"/>
              </w:rPr>
            </w:pPr>
            <w:r w:rsidRPr="00273C8C">
              <w:rPr>
                <w:rFonts w:ascii="GHEA Grapalat" w:hAnsi="GHEA Grapalat"/>
                <w:sz w:val="16"/>
                <w:szCs w:val="16"/>
              </w:rPr>
              <w:t>Պ</w:t>
            </w:r>
            <w:r w:rsidR="00273C8C" w:rsidRPr="00273C8C">
              <w:rPr>
                <w:rFonts w:ascii="GHEA Grapalat" w:hAnsi="GHEA Grapalat"/>
                <w:sz w:val="16"/>
                <w:szCs w:val="16"/>
              </w:rPr>
              <w:t>արտադիր</w:t>
            </w:r>
            <w:r w:rsidRPr="003122D9">
              <w:rPr>
                <w:rFonts w:ascii="GHEA Grapalat" w:hAnsi="GHEA Grapalat"/>
                <w:sz w:val="16"/>
                <w:szCs w:val="16"/>
              </w:rPr>
              <w:t xml:space="preserve"> </w:t>
            </w:r>
            <w:r w:rsidR="00273C8C" w:rsidRPr="00273C8C">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.ա.</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շահառուին սպասարկող ֆինանսական կազմակերպության (մասնաճյուղի) աշխատակցի ստորագրությունը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rPr>
              <w:t>ոչ 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վճարման պահանջագիրը շահառուին սպասարկող ֆինանսական կազմակերպության</w:t>
            </w:r>
            <w:r w:rsidRPr="00273C8C">
              <w:rPr>
                <w:rFonts w:ascii="GHEA Grapalat" w:hAnsi="GHEA Grapalat"/>
                <w:sz w:val="16"/>
                <w:szCs w:val="16"/>
                <w:lang w:val="hy-AM"/>
              </w:rPr>
              <w:t xml:space="preserve">ը </w:t>
            </w:r>
            <w:r w:rsidRPr="00273C8C">
              <w:rPr>
                <w:rFonts w:ascii="GHEA Grapalat" w:hAnsi="GHEA Grapalat"/>
                <w:sz w:val="16"/>
                <w:szCs w:val="16"/>
              </w:rPr>
              <w:t xml:space="preserve"> 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w:t>
            </w:r>
            <w:r w:rsidRPr="00273C8C">
              <w:rPr>
                <w:rFonts w:ascii="GHEA Grapalat" w:hAnsi="GHEA Grapalat"/>
                <w:sz w:val="16"/>
                <w:szCs w:val="16"/>
              </w:rPr>
              <w:t xml:space="preserve">աշխատակցի ստորագրությունը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.բ.</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 xml:space="preserve">շահառռւին սպասարկող ֆինանսական կազմակերպության (մասնաճյուղի) </w:t>
            </w:r>
            <w:r w:rsidRPr="00273C8C">
              <w:rPr>
                <w:rFonts w:ascii="GHEA Grapalat" w:hAnsi="GHEA Grapalat"/>
                <w:sz w:val="16"/>
                <w:szCs w:val="16"/>
                <w:lang w:val="hy-AM"/>
              </w:rPr>
              <w:t>դրոշմա</w:t>
            </w:r>
            <w:r w:rsidRPr="00273C8C">
              <w:rPr>
                <w:rFonts w:ascii="GHEA Grapalat" w:hAnsi="GHEA Grapalat"/>
                <w:sz w:val="16"/>
                <w:szCs w:val="16"/>
              </w:rPr>
              <w:t>կնիքը</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դրոշմակնիքը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է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r w:rsidR="00273C8C" w:rsidRPr="00273C8C" w:rsidTr="00273C8C">
        <w:tc>
          <w:tcPr>
            <w:tcW w:w="720"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2</w:t>
            </w:r>
            <w:r w:rsidRPr="00273C8C">
              <w:rPr>
                <w:rFonts w:ascii="GHEA Grapalat" w:hAnsi="GHEA Grapalat"/>
                <w:sz w:val="16"/>
                <w:szCs w:val="16"/>
                <w:lang w:val="hy-AM"/>
              </w:rPr>
              <w:t>4</w:t>
            </w:r>
            <w:r w:rsidRPr="00273C8C">
              <w:rPr>
                <w:rFonts w:ascii="GHEA Grapalat" w:hAnsi="GHEA Grapalat"/>
                <w:sz w:val="16"/>
                <w:szCs w:val="16"/>
              </w:rPr>
              <w:t>.գ</w:t>
            </w:r>
          </w:p>
        </w:tc>
        <w:tc>
          <w:tcPr>
            <w:tcW w:w="2028"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շահառռւին սպասարկող ֆինանսական կազմակերպության ամսաթիվը, ժամը, րոպեն</w:t>
            </w:r>
          </w:p>
        </w:tc>
        <w:tc>
          <w:tcPr>
            <w:tcW w:w="1083"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r w:rsidRPr="00273C8C">
              <w:rPr>
                <w:rFonts w:ascii="GHEA Grapalat" w:hAnsi="GHEA Grapalat"/>
                <w:sz w:val="16"/>
                <w:szCs w:val="16"/>
              </w:rPr>
              <w:t>Պարտադիր</w:t>
            </w:r>
          </w:p>
        </w:tc>
        <w:tc>
          <w:tcPr>
            <w:tcW w:w="5863" w:type="dxa"/>
            <w:tcBorders>
              <w:top w:val="single" w:sz="4" w:space="0" w:color="auto"/>
              <w:left w:val="single" w:sz="4" w:space="0" w:color="auto"/>
              <w:bottom w:val="single" w:sz="4" w:space="0" w:color="auto"/>
              <w:right w:val="single" w:sz="4" w:space="0" w:color="auto"/>
            </w:tcBorders>
          </w:tcPr>
          <w:p w:rsidR="00273C8C" w:rsidRPr="00273C8C" w:rsidRDefault="00273C8C" w:rsidP="003122D9">
            <w:pPr>
              <w:jc w:val="both"/>
              <w:rPr>
                <w:rFonts w:ascii="GHEA Grapalat" w:hAnsi="GHEA Grapalat"/>
                <w:sz w:val="16"/>
                <w:szCs w:val="16"/>
              </w:rPr>
            </w:pPr>
            <w:r w:rsidRPr="00273C8C">
              <w:rPr>
                <w:rFonts w:ascii="GHEA Grapalat" w:hAnsi="GHEA Grapalat"/>
                <w:sz w:val="16"/>
                <w:szCs w:val="16"/>
                <w:lang w:val="hy-AM"/>
              </w:rPr>
              <w:t xml:space="preserve">ոչ </w:t>
            </w:r>
            <w:r w:rsidRPr="00273C8C">
              <w:rPr>
                <w:rFonts w:ascii="GHEA Grapalat" w:hAnsi="GHEA Grapalat"/>
                <w:sz w:val="16"/>
                <w:szCs w:val="16"/>
              </w:rPr>
              <w:t>պարտադիր</w:t>
            </w:r>
            <w:r w:rsidR="003122D9" w:rsidRPr="003122D9">
              <w:rPr>
                <w:rFonts w:ascii="GHEA Grapalat" w:hAnsi="GHEA Grapalat"/>
                <w:sz w:val="16"/>
                <w:szCs w:val="16"/>
              </w:rPr>
              <w:t xml:space="preserve"> </w:t>
            </w:r>
            <w:r w:rsidRPr="00273C8C">
              <w:rPr>
                <w:rFonts w:ascii="GHEA Grapalat" w:hAnsi="GHEA Grapalat"/>
                <w:sz w:val="16"/>
                <w:szCs w:val="16"/>
                <w:lang w:val="hy-AM"/>
              </w:rPr>
              <w:t xml:space="preserve">լրացվում է </w:t>
            </w:r>
            <w:r w:rsidRPr="00273C8C">
              <w:rPr>
                <w:rFonts w:ascii="GHEA Grapalat" w:hAnsi="GHEA Grapalat"/>
                <w:sz w:val="16"/>
                <w:szCs w:val="16"/>
              </w:rPr>
              <w:t xml:space="preserve">վճարման պահանջագիրը </w:t>
            </w:r>
            <w:r w:rsidRPr="00273C8C">
              <w:rPr>
                <w:rFonts w:ascii="GHEA Grapalat" w:hAnsi="GHEA Grapalat"/>
                <w:sz w:val="16"/>
                <w:szCs w:val="16"/>
                <w:lang w:val="hy-AM"/>
              </w:rPr>
              <w:t xml:space="preserve">վերջինիս </w:t>
            </w:r>
            <w:r w:rsidRPr="00273C8C">
              <w:rPr>
                <w:rFonts w:ascii="GHEA Grapalat" w:hAnsi="GHEA Grapalat"/>
                <w:sz w:val="16"/>
                <w:szCs w:val="16"/>
              </w:rPr>
              <w:t>ներկայաց</w:t>
            </w:r>
            <w:r w:rsidRPr="00273C8C">
              <w:rPr>
                <w:rFonts w:ascii="GHEA Grapalat" w:hAnsi="GHEA Grapalat"/>
                <w:sz w:val="16"/>
                <w:szCs w:val="16"/>
                <w:lang w:val="hy-AM"/>
              </w:rPr>
              <w:t>վ</w:t>
            </w:r>
            <w:r w:rsidRPr="00273C8C">
              <w:rPr>
                <w:rFonts w:ascii="GHEA Grapalat" w:hAnsi="GHEA Grapalat"/>
                <w:sz w:val="16"/>
                <w:szCs w:val="16"/>
              </w:rPr>
              <w:t>ելու դեպքում</w:t>
            </w:r>
            <w:r w:rsidRPr="00273C8C">
              <w:rPr>
                <w:rFonts w:ascii="GHEA Grapalat" w:hAnsi="GHEA Grapalat"/>
                <w:sz w:val="16"/>
                <w:szCs w:val="16"/>
                <w:lang w:val="hy-AM"/>
              </w:rPr>
              <w:t xml:space="preserve">,   որտեղ </w:t>
            </w:r>
            <w:r w:rsidRPr="00273C8C" w:rsidDel="00DF049B">
              <w:rPr>
                <w:rFonts w:ascii="GHEA Grapalat" w:hAnsi="GHEA Grapalat"/>
                <w:sz w:val="16"/>
                <w:szCs w:val="16"/>
                <w:lang w:val="hy-AM"/>
              </w:rPr>
              <w:t xml:space="preserve"> </w:t>
            </w:r>
            <w:r w:rsidRPr="00273C8C">
              <w:rPr>
                <w:rFonts w:ascii="GHEA Grapalat" w:hAnsi="GHEA Grapalat"/>
                <w:sz w:val="16"/>
                <w:szCs w:val="16"/>
                <w:lang w:val="hy-AM"/>
              </w:rPr>
              <w:t xml:space="preserve"> սույն տվյալները</w:t>
            </w:r>
            <w:r w:rsidRPr="00273C8C">
              <w:rPr>
                <w:rFonts w:ascii="GHEA Grapalat" w:hAnsi="GHEA Grapalat"/>
                <w:sz w:val="16"/>
                <w:szCs w:val="16"/>
              </w:rPr>
              <w:t xml:space="preserve"> </w:t>
            </w:r>
            <w:r w:rsidRPr="00273C8C">
              <w:rPr>
                <w:rFonts w:ascii="GHEA Grapalat" w:hAnsi="GHEA Grapalat"/>
                <w:sz w:val="16"/>
                <w:szCs w:val="16"/>
                <w:lang w:val="hy-AM"/>
              </w:rPr>
              <w:t xml:space="preserve">դրվում են </w:t>
            </w:r>
            <w:r w:rsidRPr="00273C8C">
              <w:rPr>
                <w:rFonts w:ascii="GHEA Grapalat" w:hAnsi="GHEA Grapalat"/>
                <w:sz w:val="16"/>
                <w:szCs w:val="16"/>
              </w:rPr>
              <w:t>թղթային եղանակով ներկայաց</w:t>
            </w:r>
            <w:r w:rsidRPr="00273C8C">
              <w:rPr>
                <w:rFonts w:ascii="GHEA Grapalat" w:hAnsi="GHEA Grapalat"/>
                <w:sz w:val="16"/>
                <w:szCs w:val="16"/>
                <w:lang w:val="hy-AM"/>
              </w:rPr>
              <w:t>ված պահանջագրի վրա</w:t>
            </w:r>
          </w:p>
        </w:tc>
        <w:tc>
          <w:tcPr>
            <w:tcW w:w="1752" w:type="dxa"/>
            <w:tcBorders>
              <w:top w:val="single" w:sz="4" w:space="0" w:color="auto"/>
              <w:left w:val="single" w:sz="4" w:space="0" w:color="auto"/>
              <w:bottom w:val="single" w:sz="4" w:space="0" w:color="auto"/>
              <w:right w:val="single" w:sz="4" w:space="0" w:color="auto"/>
            </w:tcBorders>
          </w:tcPr>
          <w:p w:rsidR="00273C8C" w:rsidRPr="00273C8C" w:rsidRDefault="00273C8C" w:rsidP="00273C8C">
            <w:pPr>
              <w:jc w:val="center"/>
              <w:rPr>
                <w:rFonts w:ascii="GHEA Grapalat" w:hAnsi="GHEA Grapalat"/>
                <w:sz w:val="16"/>
                <w:szCs w:val="16"/>
              </w:rPr>
            </w:pPr>
          </w:p>
        </w:tc>
      </w:tr>
    </w:tbl>
    <w:p w:rsidR="00B80C21" w:rsidRPr="004F71AE" w:rsidRDefault="00B80C21" w:rsidP="00B80C21">
      <w:pPr>
        <w:pStyle w:val="31"/>
        <w:spacing w:line="240" w:lineRule="auto"/>
        <w:jc w:val="right"/>
        <w:rPr>
          <w:rFonts w:ascii="GHEA Grapalat" w:hAnsi="GHEA Grapalat"/>
        </w:rPr>
      </w:pPr>
    </w:p>
    <w:p w:rsidR="003122D9" w:rsidRDefault="003122D9" w:rsidP="00B80C21">
      <w:pPr>
        <w:pStyle w:val="31"/>
        <w:spacing w:line="240" w:lineRule="auto"/>
        <w:jc w:val="right"/>
        <w:rPr>
          <w:rFonts w:ascii="GHEA Grapalat" w:hAnsi="GHEA Grapalat" w:cs="Sylfaen"/>
          <w:b/>
        </w:rPr>
      </w:pPr>
    </w:p>
    <w:p w:rsidR="003122D9" w:rsidRDefault="003122D9" w:rsidP="00B80C21">
      <w:pPr>
        <w:pStyle w:val="31"/>
        <w:spacing w:line="240" w:lineRule="auto"/>
        <w:jc w:val="right"/>
        <w:rPr>
          <w:rFonts w:ascii="GHEA Grapalat" w:hAnsi="GHEA Grapalat" w:cs="Sylfaen"/>
          <w:b/>
        </w:rPr>
      </w:pPr>
    </w:p>
    <w:p w:rsidR="003122D9" w:rsidRDefault="003122D9" w:rsidP="00B80C21">
      <w:pPr>
        <w:pStyle w:val="31"/>
        <w:spacing w:line="240" w:lineRule="auto"/>
        <w:jc w:val="right"/>
        <w:rPr>
          <w:rFonts w:ascii="GHEA Grapalat" w:hAnsi="GHEA Grapalat" w:cs="Sylfaen"/>
          <w:b/>
        </w:rPr>
      </w:pPr>
    </w:p>
    <w:p w:rsidR="00B80C21" w:rsidRPr="004F71AE" w:rsidRDefault="00B80C21" w:rsidP="00B80C21">
      <w:pPr>
        <w:pStyle w:val="31"/>
        <w:spacing w:line="240" w:lineRule="auto"/>
        <w:jc w:val="right"/>
        <w:rPr>
          <w:rFonts w:ascii="GHEA Grapalat" w:hAnsi="GHEA Grapalat" w:cs="Sylfaen"/>
          <w:b/>
          <w:lang w:val="hy-AM"/>
        </w:rPr>
      </w:pPr>
      <w:r w:rsidRPr="004F71AE">
        <w:rPr>
          <w:rFonts w:ascii="GHEA Grapalat" w:hAnsi="GHEA Grapalat" w:cs="Sylfaen"/>
          <w:b/>
          <w:lang w:val="hy-AM"/>
        </w:rPr>
        <w:t>Հավելված 7</w:t>
      </w:r>
    </w:p>
    <w:p w:rsidR="00B80C21" w:rsidRPr="004F71AE" w:rsidRDefault="0039274C" w:rsidP="00B80C21">
      <w:pPr>
        <w:pStyle w:val="31"/>
        <w:spacing w:line="240" w:lineRule="auto"/>
        <w:jc w:val="right"/>
        <w:rPr>
          <w:rFonts w:ascii="GHEA Grapalat" w:hAnsi="GHEA Grapalat" w:cs="Sylfaen"/>
          <w:b/>
          <w:lang w:val="hy-AM"/>
        </w:rPr>
      </w:pPr>
      <w:r>
        <w:rPr>
          <w:rFonts w:ascii="GHEA Grapalat" w:hAnsi="GHEA Grapalat"/>
          <w:b/>
          <w:lang w:val="af-ZA"/>
        </w:rPr>
        <w:t>ՀՀԱՄ-</w:t>
      </w:r>
      <w:r w:rsidR="00DF7780">
        <w:rPr>
          <w:rFonts w:ascii="GHEA Grapalat" w:hAnsi="GHEA Grapalat"/>
          <w:b/>
          <w:lang w:val="af-ZA"/>
        </w:rPr>
        <w:t>ԱՐՏԱՇԱՎԱՆ</w:t>
      </w:r>
      <w:r>
        <w:rPr>
          <w:rFonts w:ascii="GHEA Grapalat" w:hAnsi="GHEA Grapalat"/>
          <w:b/>
          <w:lang w:val="af-ZA"/>
        </w:rPr>
        <w:t>-ՄԴ-</w:t>
      </w:r>
      <w:r w:rsidR="007712B3">
        <w:rPr>
          <w:rFonts w:ascii="GHEA Grapalat" w:hAnsi="GHEA Grapalat"/>
          <w:b/>
          <w:lang w:val="af-ZA"/>
        </w:rPr>
        <w:t>ՀՄԱԱՇՁԲ</w:t>
      </w:r>
      <w:r>
        <w:rPr>
          <w:rFonts w:ascii="GHEA Grapalat" w:hAnsi="GHEA Grapalat"/>
          <w:b/>
          <w:lang w:val="af-ZA"/>
        </w:rPr>
        <w:t xml:space="preserve"> -24/01</w:t>
      </w:r>
      <w:r w:rsidR="0008740D">
        <w:rPr>
          <w:rFonts w:ascii="GHEA Grapalat" w:hAnsi="GHEA Grapalat"/>
          <w:b/>
          <w:lang w:val="hy-AM"/>
        </w:rPr>
        <w:t xml:space="preserve"> </w:t>
      </w:r>
      <w:r w:rsidR="00B80C21" w:rsidRPr="004F71AE">
        <w:rPr>
          <w:rFonts w:ascii="GHEA Grapalat" w:hAnsi="GHEA Grapalat" w:cs="Sylfaen"/>
          <w:b/>
          <w:lang w:val="hy-AM"/>
        </w:rPr>
        <w:t>ծածկագրով</w:t>
      </w:r>
    </w:p>
    <w:p w:rsidR="00B80C21" w:rsidRPr="004F71AE" w:rsidRDefault="00D440CF" w:rsidP="00B80C21">
      <w:pPr>
        <w:pStyle w:val="31"/>
        <w:spacing w:line="240" w:lineRule="auto"/>
        <w:jc w:val="right"/>
        <w:rPr>
          <w:rFonts w:ascii="GHEA Grapalat" w:hAnsi="GHEA Grapalat" w:cs="Sylfaen"/>
          <w:b/>
          <w:lang w:val="hy-AM"/>
        </w:rPr>
      </w:pPr>
      <w:r>
        <w:rPr>
          <w:rFonts w:ascii="GHEA Grapalat" w:hAnsi="GHEA Grapalat" w:cs="Sylfaen"/>
          <w:b/>
          <w:lang w:val="hy-AM"/>
        </w:rPr>
        <w:t>հրատապ մեկ անձ</w:t>
      </w:r>
      <w:r w:rsidR="00B80C21" w:rsidRPr="004F71AE">
        <w:rPr>
          <w:rFonts w:ascii="GHEA Grapalat" w:hAnsi="GHEA Grapalat" w:cs="Sylfaen"/>
          <w:b/>
          <w:lang w:val="hy-AM"/>
        </w:rPr>
        <w:t xml:space="preserve"> հրավերի</w:t>
      </w:r>
    </w:p>
    <w:p w:rsidR="00B80C21" w:rsidRPr="003122D9" w:rsidRDefault="00695F9C" w:rsidP="003122D9">
      <w:pPr>
        <w:ind w:left="-142" w:firstLine="142"/>
        <w:jc w:val="center"/>
        <w:rPr>
          <w:rFonts w:ascii="GHEA Grapalat" w:hAnsi="GHEA Grapalat"/>
          <w:b/>
          <w:lang w:val="hy-AM"/>
        </w:rPr>
      </w:pPr>
      <w:r w:rsidRPr="004F71AE">
        <w:rPr>
          <w:rFonts w:ascii="GHEA Grapalat" w:hAnsi="GHEA Grapalat" w:cs="Sylfaen"/>
          <w:b/>
          <w:lang w:val="hy-AM"/>
        </w:rPr>
        <w:t xml:space="preserve">ՀՀ ԱՐԱԳԱԾՈՏՆԻ ՄԱՐԶԻ </w:t>
      </w:r>
      <w:r w:rsidR="00601E29">
        <w:rPr>
          <w:rFonts w:ascii="GHEA Grapalat" w:hAnsi="GHEA Grapalat" w:cs="Sylfaen"/>
          <w:b/>
          <w:lang w:val="hy-AM"/>
        </w:rPr>
        <w:t>ԱՐՏԱՇԱՎԱՆԻ Գ. ԱՍԱՏՐՅԱՆԻ ԱՆՎԱՆ ՄԻՋՆԱԿԱՐԳ ԴՊՐՈՑ</w:t>
      </w:r>
      <w:r w:rsidR="009C05A3" w:rsidRPr="004F71AE">
        <w:rPr>
          <w:rFonts w:ascii="GHEA Grapalat" w:hAnsi="GHEA Grapalat" w:cs="Sylfaen"/>
          <w:b/>
          <w:lang w:val="hy-AM"/>
        </w:rPr>
        <w:t xml:space="preserve"> ՊՈԱԿ</w:t>
      </w:r>
      <w:r w:rsidR="00762966" w:rsidRPr="004F71AE">
        <w:rPr>
          <w:rFonts w:ascii="GHEA Grapalat" w:hAnsi="GHEA Grapalat" w:cs="Sylfaen"/>
          <w:b/>
          <w:lang w:val="hy-AM"/>
        </w:rPr>
        <w:t xml:space="preserve">Ի </w:t>
      </w:r>
      <w:r w:rsidR="00B80C21" w:rsidRPr="004F71AE">
        <w:rPr>
          <w:rFonts w:ascii="GHEA Grapalat" w:hAnsi="GHEA Grapalat" w:cs="Sylfaen"/>
          <w:b/>
          <w:lang w:val="hy-AM"/>
        </w:rPr>
        <w:t>ԿԱՐԻՔՆԵՐԻ</w:t>
      </w:r>
      <w:r w:rsidR="00924258" w:rsidRPr="004F71AE">
        <w:rPr>
          <w:rFonts w:ascii="GHEA Grapalat" w:hAnsi="GHEA Grapalat" w:cs="Sylfaen"/>
          <w:b/>
          <w:lang w:val="hy-AM"/>
        </w:rPr>
        <w:t xml:space="preserve"> </w:t>
      </w:r>
      <w:r w:rsidR="00B80C21" w:rsidRPr="004F71AE">
        <w:rPr>
          <w:rFonts w:ascii="GHEA Grapalat" w:hAnsi="GHEA Grapalat" w:cs="Sylfaen"/>
          <w:b/>
          <w:lang w:val="hy-AM"/>
        </w:rPr>
        <w:t>ՀԱՄԱՐ</w:t>
      </w:r>
      <w:r w:rsidR="00924258" w:rsidRPr="004F71AE">
        <w:rPr>
          <w:rFonts w:ascii="GHEA Grapalat" w:hAnsi="GHEA Grapalat" w:cs="Sylfaen"/>
          <w:b/>
          <w:lang w:val="hy-AM"/>
        </w:rPr>
        <w:t xml:space="preserve"> </w:t>
      </w:r>
      <w:r w:rsidR="00B80C21" w:rsidRPr="004F71AE">
        <w:rPr>
          <w:rFonts w:ascii="GHEA Grapalat" w:hAnsi="GHEA Grapalat" w:cs="Sylfaen"/>
          <w:b/>
          <w:lang w:val="hy-AM"/>
        </w:rPr>
        <w:t>ԱՇԽԱՏԱՆՔՆԵՐԻ  ԿԱՏԱՐՄԱՆ</w:t>
      </w:r>
      <w:r w:rsidR="003122D9" w:rsidRPr="003122D9">
        <w:rPr>
          <w:rFonts w:ascii="GHEA Grapalat" w:hAnsi="GHEA Grapalat"/>
          <w:b/>
          <w:lang w:val="hy-AM"/>
        </w:rPr>
        <w:t xml:space="preserve"> </w:t>
      </w:r>
      <w:r w:rsidR="00B80C21" w:rsidRPr="004F71AE">
        <w:rPr>
          <w:rFonts w:ascii="GHEA Grapalat" w:hAnsi="GHEA Grapalat" w:cs="Sylfaen"/>
          <w:b/>
          <w:lang w:val="hy-AM"/>
        </w:rPr>
        <w:t>ՊԵՏԱԿԱՆ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ԳՆՄԱՆ</w:t>
      </w:r>
      <w:r w:rsidR="00924258" w:rsidRPr="004F71AE">
        <w:rPr>
          <w:rFonts w:ascii="GHEA Grapalat" w:hAnsi="GHEA Grapalat" w:cs="Sylfaen"/>
          <w:b/>
          <w:lang w:val="hy-AM"/>
        </w:rPr>
        <w:t xml:space="preserve"> </w:t>
      </w:r>
      <w:r w:rsidR="00B80C21" w:rsidRPr="004F71AE">
        <w:rPr>
          <w:rFonts w:ascii="GHEA Grapalat" w:hAnsi="GHEA Grapalat" w:cs="Sylfaen"/>
          <w:b/>
          <w:lang w:val="hy-AM"/>
        </w:rPr>
        <w:t>ՊԱՅՄԱՆԱԳԻՐ</w:t>
      </w:r>
    </w:p>
    <w:p w:rsidR="00B80C21" w:rsidRPr="004F71AE" w:rsidRDefault="00B80C21" w:rsidP="00B80C21">
      <w:pPr>
        <w:ind w:left="-142" w:firstLine="142"/>
        <w:jc w:val="center"/>
        <w:rPr>
          <w:rFonts w:ascii="GHEA Grapalat" w:hAnsi="GHEA Grapalat"/>
          <w:b/>
          <w:u w:val="single"/>
          <w:lang w:val="hy-AM"/>
        </w:rPr>
      </w:pPr>
      <w:r w:rsidRPr="004F71AE">
        <w:rPr>
          <w:rFonts w:ascii="GHEA Grapalat" w:hAnsi="GHEA Grapalat"/>
          <w:b/>
          <w:lang w:val="hy-AM"/>
        </w:rPr>
        <w:t xml:space="preserve">N </w:t>
      </w:r>
      <w:r w:rsidRPr="004F71AE">
        <w:rPr>
          <w:rFonts w:ascii="GHEA Grapalat" w:hAnsi="GHEA Grapalat"/>
          <w:sz w:val="20"/>
          <w:szCs w:val="20"/>
          <w:lang w:val="hy-AM"/>
        </w:rPr>
        <w:t>«</w:t>
      </w:r>
      <w:r w:rsidR="0039274C">
        <w:rPr>
          <w:rFonts w:ascii="GHEA Grapalat" w:hAnsi="GHEA Grapalat"/>
          <w:b/>
          <w:sz w:val="20"/>
          <w:szCs w:val="20"/>
          <w:lang w:val="af-ZA"/>
        </w:rPr>
        <w:t>ՀՀԱՄ-</w:t>
      </w:r>
      <w:r w:rsidR="00DF7780">
        <w:rPr>
          <w:rFonts w:ascii="GHEA Grapalat" w:hAnsi="GHEA Grapalat"/>
          <w:b/>
          <w:sz w:val="20"/>
          <w:szCs w:val="20"/>
          <w:lang w:val="af-ZA"/>
        </w:rPr>
        <w:t>ԱՐՏԱՇԱՎԱՆ</w:t>
      </w:r>
      <w:r w:rsidR="0039274C">
        <w:rPr>
          <w:rFonts w:ascii="GHEA Grapalat" w:hAnsi="GHEA Grapalat"/>
          <w:b/>
          <w:sz w:val="20"/>
          <w:szCs w:val="20"/>
          <w:lang w:val="af-ZA"/>
        </w:rPr>
        <w:t>-ՄԴ-</w:t>
      </w:r>
      <w:r w:rsidR="007712B3">
        <w:rPr>
          <w:rFonts w:ascii="GHEA Grapalat" w:hAnsi="GHEA Grapalat"/>
          <w:b/>
          <w:sz w:val="20"/>
          <w:szCs w:val="20"/>
          <w:lang w:val="af-ZA"/>
        </w:rPr>
        <w:t>ՀՄԱԱՇՁԲ</w:t>
      </w:r>
      <w:r w:rsidR="0039274C">
        <w:rPr>
          <w:rFonts w:ascii="GHEA Grapalat" w:hAnsi="GHEA Grapalat"/>
          <w:b/>
          <w:sz w:val="20"/>
          <w:szCs w:val="20"/>
          <w:lang w:val="af-ZA"/>
        </w:rPr>
        <w:t xml:space="preserve"> -24/01</w:t>
      </w:r>
      <w:r w:rsidRPr="004F71AE">
        <w:rPr>
          <w:rFonts w:ascii="GHEA Grapalat" w:hAnsi="GHEA Grapalat"/>
          <w:sz w:val="20"/>
          <w:szCs w:val="20"/>
          <w:lang w:val="hy-AM"/>
        </w:rPr>
        <w:t>»</w:t>
      </w:r>
    </w:p>
    <w:p w:rsidR="00094F22" w:rsidRPr="004F71AE" w:rsidRDefault="00786514" w:rsidP="00094F22">
      <w:pPr>
        <w:tabs>
          <w:tab w:val="left" w:pos="720"/>
          <w:tab w:val="left" w:pos="1440"/>
          <w:tab w:val="left" w:pos="8865"/>
        </w:tabs>
        <w:jc w:val="both"/>
        <w:rPr>
          <w:rFonts w:ascii="GHEA Grapalat" w:hAnsi="GHEA Grapalat" w:cs="Sylfaen"/>
          <w:sz w:val="20"/>
          <w:lang w:val="hy-AM"/>
        </w:rPr>
      </w:pPr>
      <w:r w:rsidRPr="004F71AE">
        <w:rPr>
          <w:rFonts w:ascii="GHEA Grapalat" w:hAnsi="GHEA Grapalat" w:cs="Sylfaen"/>
          <w:sz w:val="20"/>
          <w:lang w:val="hy-AM"/>
        </w:rPr>
        <w:t>գ</w:t>
      </w:r>
      <w:r w:rsidR="00094F22" w:rsidRPr="004F71AE">
        <w:rPr>
          <w:rFonts w:ascii="GHEA Grapalat" w:hAnsi="GHEA Grapalat" w:cs="Sylfaen"/>
          <w:sz w:val="20"/>
          <w:lang w:val="hy-AM"/>
        </w:rPr>
        <w:t xml:space="preserve">. </w:t>
      </w:r>
      <w:r w:rsidR="00094F22" w:rsidRPr="004F71AE">
        <w:rPr>
          <w:rFonts w:ascii="GHEA Grapalat" w:hAnsi="GHEA Grapalat" w:cs="Sylfaen"/>
          <w:sz w:val="20"/>
          <w:u w:val="single"/>
          <w:lang w:val="hy-AM"/>
        </w:rPr>
        <w:t xml:space="preserve">           </w:t>
      </w:r>
      <w:r w:rsidR="00094F22" w:rsidRPr="004F71AE">
        <w:rPr>
          <w:rFonts w:ascii="GHEA Grapalat" w:hAnsi="GHEA Grapalat" w:cs="Sylfaen"/>
          <w:sz w:val="20"/>
          <w:lang w:val="hy-AM"/>
        </w:rPr>
        <w:t xml:space="preserve">                                                                                                       </w:t>
      </w:r>
      <w:r w:rsidR="00094F22" w:rsidRPr="004F71AE">
        <w:rPr>
          <w:rFonts w:ascii="GHEA Grapalat" w:hAnsi="GHEA Grapalat"/>
          <w:lang w:val="hy-AM"/>
        </w:rPr>
        <w:t>«</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u w:val="single"/>
          <w:lang w:val="hy-AM"/>
        </w:rPr>
        <w:t xml:space="preserve">          </w:t>
      </w:r>
      <w:r w:rsidR="00094F22" w:rsidRPr="004F71AE">
        <w:rPr>
          <w:rFonts w:ascii="GHEA Grapalat" w:hAnsi="GHEA Grapalat"/>
          <w:lang w:val="hy-AM"/>
        </w:rPr>
        <w:t xml:space="preserve"> </w:t>
      </w:r>
      <w:r w:rsidR="00094F22" w:rsidRPr="004F71AE">
        <w:rPr>
          <w:rFonts w:ascii="GHEA Grapalat" w:hAnsi="GHEA Grapalat" w:cs="Sylfaen"/>
          <w:sz w:val="20"/>
          <w:lang w:val="hy-AM"/>
        </w:rPr>
        <w:t>20   թ.</w:t>
      </w:r>
    </w:p>
    <w:p w:rsidR="00094F22" w:rsidRPr="004F71AE" w:rsidRDefault="00094F22" w:rsidP="00094F22">
      <w:pPr>
        <w:jc w:val="both"/>
        <w:rPr>
          <w:rFonts w:ascii="GHEA Grapalat" w:hAnsi="GHEA Grapalat"/>
          <w:lang w:val="hy-AM"/>
        </w:rPr>
      </w:pPr>
    </w:p>
    <w:p w:rsidR="00094F22" w:rsidRPr="004F71AE" w:rsidRDefault="00094F22" w:rsidP="00094F22">
      <w:pPr>
        <w:ind w:firstLine="720"/>
        <w:jc w:val="both"/>
        <w:rPr>
          <w:rFonts w:ascii="GHEA Grapalat" w:hAnsi="GHEA Grapalat" w:cs="Sylfaen"/>
          <w:sz w:val="20"/>
          <w:szCs w:val="20"/>
          <w:lang w:val="pt-BR"/>
        </w:rPr>
      </w:pPr>
      <w:r w:rsidRPr="004F71AE">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08740D" w:rsidRPr="00E6597C" w:rsidRDefault="0008740D" w:rsidP="0008740D">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08740D" w:rsidRPr="007F0FB8" w:rsidRDefault="0008740D" w:rsidP="0008740D">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AD0AD8">
        <w:rPr>
          <w:rFonts w:ascii="GHEA Grapalat" w:hAnsi="GHEA Grapalat" w:cs="Arial"/>
          <w:sz w:val="20"/>
          <w:szCs w:val="20"/>
          <w:lang w:val="es-ES"/>
        </w:rPr>
        <w:t>(</w:t>
      </w:r>
      <w:r w:rsidRPr="00AD0AD8">
        <w:rPr>
          <w:rFonts w:ascii="GHEA Grapalat" w:hAnsi="GHEA Grapalat" w:cs="Arial"/>
          <w:sz w:val="20"/>
          <w:szCs w:val="20"/>
          <w:lang w:val="hy-AM"/>
        </w:rPr>
        <w:t>կամ</w:t>
      </w:r>
      <w:r w:rsidRPr="00AD0AD8">
        <w:rPr>
          <w:rFonts w:ascii="GHEA Grapalat" w:hAnsi="GHEA Grapalat" w:cs="Arial"/>
          <w:sz w:val="20"/>
          <w:szCs w:val="20"/>
          <w:lang w:val="es-ES"/>
        </w:rPr>
        <w:t>)</w:t>
      </w:r>
      <w:r w:rsidRPr="00AD0AD8">
        <w:rPr>
          <w:rFonts w:ascii="GHEA Grapalat" w:hAnsi="GHEA Grapalat" w:cs="Arial"/>
          <w:sz w:val="20"/>
          <w:szCs w:val="20"/>
          <w:lang w:val="hy-AM"/>
        </w:rPr>
        <w:t xml:space="preserve"> սարքերի ու սարքավորումների</w:t>
      </w:r>
      <w:r>
        <w:rPr>
          <w:rFonts w:ascii="GHEA Grapalat" w:hAnsi="GHEA Grapalat" w:cs="Arial"/>
          <w:sz w:val="20"/>
          <w:szCs w:val="20"/>
          <w:lang w:val="hy-AM"/>
        </w:rPr>
        <w:t xml:space="preserve"> տեղադրումը </w:t>
      </w:r>
      <w:r w:rsidRPr="00AD0AD8">
        <w:rPr>
          <w:rFonts w:ascii="GHEA Grapalat" w:hAnsi="GHEA Grapalat" w:cs="Arial"/>
          <w:sz w:val="20"/>
          <w:szCs w:val="20"/>
          <w:lang w:val="es-ES"/>
        </w:rPr>
        <w:t>(</w:t>
      </w:r>
      <w:r>
        <w:rPr>
          <w:rFonts w:ascii="GHEA Grapalat" w:hAnsi="GHEA Grapalat" w:cs="Arial"/>
          <w:sz w:val="20"/>
          <w:szCs w:val="20"/>
          <w:lang w:val="es-ES"/>
        </w:rPr>
        <w:t>օգտագործ</w:t>
      </w:r>
      <w:r>
        <w:rPr>
          <w:rFonts w:ascii="GHEA Grapalat" w:hAnsi="GHEA Grapalat" w:cs="Arial"/>
          <w:sz w:val="20"/>
          <w:szCs w:val="20"/>
          <w:lang w:val="hy-AM"/>
        </w:rPr>
        <w:t>ումը</w:t>
      </w:r>
      <w:r w:rsidRPr="00AD0AD8">
        <w:rPr>
          <w:rFonts w:ascii="GHEA Grapalat" w:hAnsi="GHEA Grapalat" w:cs="Arial"/>
          <w:sz w:val="20"/>
          <w:szCs w:val="20"/>
          <w:lang w:val="es-ES"/>
        </w:rPr>
        <w:t>)</w:t>
      </w:r>
      <w:r>
        <w:rPr>
          <w:rFonts w:ascii="GHEA Grapalat" w:hAnsi="GHEA Grapalat" w:cs="Arial"/>
          <w:sz w:val="20"/>
          <w:szCs w:val="20"/>
          <w:lang w:val="hy-AM"/>
        </w:rPr>
        <w:t xml:space="preserve"> և</w:t>
      </w:r>
      <w:r w:rsidRPr="00E6597C">
        <w:rPr>
          <w:rFonts w:ascii="GHEA Grapalat" w:hAnsi="GHEA Grapalat" w:cs="Sylfaen"/>
          <w:sz w:val="20"/>
          <w:szCs w:val="20"/>
          <w:lang w:val="pt-BR"/>
        </w:rPr>
        <w:t xml:space="preserve"> 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DA335D">
        <w:rPr>
          <w:rFonts w:ascii="GHEA Grapalat" w:hAnsi="GHEA Grapalat"/>
          <w:b/>
          <w:color w:val="FF0000"/>
          <w:lang w:val="af-ZA"/>
        </w:rPr>
        <w:t>Տարածքի բարեկարգման</w:t>
      </w:r>
      <w:r>
        <w:rPr>
          <w:rFonts w:ascii="GHEA Grapalat" w:hAnsi="GHEA Grapalat"/>
          <w:b/>
          <w:color w:val="FF0000"/>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sidR="0039274C">
        <w:rPr>
          <w:rFonts w:ascii="GHEA Grapalat" w:hAnsi="GHEA Grapalat"/>
          <w:b/>
          <w:lang w:val="af-ZA"/>
        </w:rPr>
        <w:t>ՀՀԱՄ-</w:t>
      </w:r>
      <w:r w:rsidR="00DF7780">
        <w:rPr>
          <w:rFonts w:ascii="GHEA Grapalat" w:hAnsi="GHEA Grapalat"/>
          <w:b/>
          <w:lang w:val="af-ZA"/>
        </w:rPr>
        <w:t>ԱՐՏԱՇԱՎԱՆ</w:t>
      </w:r>
      <w:r w:rsidR="0039274C">
        <w:rPr>
          <w:rFonts w:ascii="GHEA Grapalat" w:hAnsi="GHEA Grapalat"/>
          <w:b/>
          <w:lang w:val="af-ZA"/>
        </w:rPr>
        <w:t>-ՄԴ-</w:t>
      </w:r>
      <w:r w:rsidR="007712B3">
        <w:rPr>
          <w:rFonts w:ascii="GHEA Grapalat" w:hAnsi="GHEA Grapalat"/>
          <w:b/>
          <w:lang w:val="af-ZA"/>
        </w:rPr>
        <w:t>ՀՄԱԱՇՁԲ</w:t>
      </w:r>
      <w:r w:rsidR="0039274C">
        <w:rPr>
          <w:rFonts w:ascii="GHEA Grapalat" w:hAnsi="GHEA Grapalat"/>
          <w:b/>
          <w:lang w:val="af-ZA"/>
        </w:rPr>
        <w:t xml:space="preserve"> -24/01</w:t>
      </w:r>
      <w:r>
        <w:rPr>
          <w:rFonts w:ascii="GHEA Grapalat" w:hAnsi="GHEA Grapalat"/>
          <w:b/>
          <w:lang w:val="hy-AM"/>
        </w:rPr>
        <w:t xml:space="preserve"> </w:t>
      </w:r>
      <w:r>
        <w:rPr>
          <w:rFonts w:ascii="GHEA Grapalat" w:hAnsi="GHEA Grapalat" w:cs="Tahoma"/>
          <w:sz w:val="20"/>
          <w:szCs w:val="20"/>
          <w:lang w:val="hy-AM"/>
        </w:rPr>
        <w:t xml:space="preserve">ծածկագրով գնման ընթացակարգին մասնակցելու շրջանակում Կապալառուի կողմից հայտով ներկայացված՝ </w:t>
      </w:r>
      <w:r>
        <w:rPr>
          <w:rFonts w:ascii="GHEA Grapalat" w:hAnsi="GHEA Grapalat" w:cs="Sylfaen"/>
          <w:sz w:val="20"/>
          <w:lang w:val="hy-AM"/>
        </w:rPr>
        <w:t xml:space="preserve">նախագծային փաստաթղթերով </w:t>
      </w:r>
      <w:r w:rsidRPr="007F0FB8">
        <w:rPr>
          <w:rFonts w:ascii="GHEA Grapalat" w:hAnsi="GHEA Grapalat" w:cs="Sylfaen"/>
          <w:sz w:val="20"/>
          <w:lang w:val="hy-AM"/>
        </w:rPr>
        <w:t>սահմանված</w:t>
      </w:r>
      <w:r w:rsidRPr="005C4D07">
        <w:rPr>
          <w:rFonts w:ascii="GHEA Grapalat" w:hAnsi="GHEA Grapalat" w:cs="Sylfaen"/>
          <w:sz w:val="20"/>
          <w:lang w:val="af-ZA"/>
        </w:rPr>
        <w:t xml:space="preserve"> </w:t>
      </w:r>
      <w:r w:rsidRPr="007F0FB8">
        <w:rPr>
          <w:rFonts w:ascii="GHEA Grapalat" w:hAnsi="GHEA Grapalat" w:cs="Sylfaen"/>
          <w:sz w:val="20"/>
          <w:lang w:val="hy-AM"/>
        </w:rPr>
        <w:t>տեխնիկական</w:t>
      </w:r>
      <w:r w:rsidRPr="005C4D07">
        <w:rPr>
          <w:rFonts w:ascii="GHEA Grapalat" w:hAnsi="GHEA Grapalat" w:cs="Sylfaen"/>
          <w:sz w:val="20"/>
          <w:lang w:val="af-ZA"/>
        </w:rPr>
        <w:t xml:space="preserve"> </w:t>
      </w:r>
      <w:r w:rsidRPr="007F0FB8">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7F0FB8">
        <w:rPr>
          <w:rFonts w:ascii="GHEA Grapalat" w:hAnsi="GHEA Grapalat" w:cs="Sylfaen"/>
          <w:sz w:val="20"/>
          <w:lang w:val="hy-AM"/>
        </w:rPr>
        <w:t>սպասարկման</w:t>
      </w:r>
      <w:r w:rsidRPr="005C4D07">
        <w:rPr>
          <w:rFonts w:ascii="GHEA Grapalat" w:hAnsi="GHEA Grapalat" w:cs="Sylfaen"/>
          <w:sz w:val="20"/>
          <w:lang w:val="af-ZA"/>
        </w:rPr>
        <w:t xml:space="preserve"> </w:t>
      </w:r>
      <w:r w:rsidRPr="007F0FB8">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7F0FB8">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7F0FB8">
        <w:rPr>
          <w:rFonts w:ascii="GHEA Grapalat" w:hAnsi="GHEA Grapalat" w:cs="Sylfaen"/>
          <w:sz w:val="20"/>
          <w:lang w:val="hy-AM"/>
        </w:rPr>
        <w:t>նյութերի</w:t>
      </w:r>
      <w:r w:rsidRPr="005C4D07">
        <w:rPr>
          <w:rFonts w:ascii="GHEA Grapalat" w:hAnsi="GHEA Grapalat" w:cs="Sylfaen"/>
          <w:sz w:val="20"/>
          <w:lang w:val="af-ZA"/>
        </w:rPr>
        <w:t xml:space="preserve"> </w:t>
      </w:r>
      <w:r w:rsidRPr="007F0FB8">
        <w:rPr>
          <w:rFonts w:ascii="GHEA Grapalat" w:hAnsi="GHEA Grapalat" w:cs="Sylfaen"/>
          <w:sz w:val="20"/>
          <w:lang w:val="hy-AM"/>
        </w:rPr>
        <w:t>և</w:t>
      </w:r>
      <w:r w:rsidRPr="005C4D07">
        <w:rPr>
          <w:rFonts w:ascii="GHEA Grapalat" w:hAnsi="GHEA Grapalat" w:cs="Sylfaen"/>
          <w:sz w:val="20"/>
          <w:lang w:val="af-ZA"/>
        </w:rPr>
        <w:t xml:space="preserve"> (</w:t>
      </w:r>
      <w:r w:rsidRPr="007F0FB8">
        <w:rPr>
          <w:rFonts w:ascii="GHEA Grapalat" w:hAnsi="GHEA Grapalat" w:cs="Sylfaen"/>
          <w:sz w:val="20"/>
          <w:lang w:val="hy-AM"/>
        </w:rPr>
        <w:t>կամ</w:t>
      </w:r>
      <w:r w:rsidRPr="005C4D07">
        <w:rPr>
          <w:rFonts w:ascii="GHEA Grapalat" w:hAnsi="GHEA Grapalat" w:cs="Sylfaen"/>
          <w:sz w:val="20"/>
          <w:lang w:val="af-ZA"/>
        </w:rPr>
        <w:t xml:space="preserve">) </w:t>
      </w:r>
      <w:r w:rsidRPr="007F0FB8">
        <w:rPr>
          <w:rFonts w:ascii="GHEA Grapalat" w:hAnsi="GHEA Grapalat" w:cs="Sylfaen"/>
          <w:sz w:val="20"/>
          <w:lang w:val="hy-AM"/>
        </w:rPr>
        <w:t>սարքերի</w:t>
      </w:r>
      <w:r w:rsidRPr="005C4D07">
        <w:rPr>
          <w:rFonts w:ascii="GHEA Grapalat" w:hAnsi="GHEA Grapalat" w:cs="Sylfaen"/>
          <w:sz w:val="20"/>
          <w:lang w:val="af-ZA"/>
        </w:rPr>
        <w:t xml:space="preserve"> </w:t>
      </w:r>
      <w:r w:rsidRPr="007F0FB8">
        <w:rPr>
          <w:rFonts w:ascii="GHEA Grapalat" w:hAnsi="GHEA Grapalat" w:cs="Sylfaen"/>
          <w:sz w:val="20"/>
          <w:lang w:val="hy-AM"/>
        </w:rPr>
        <w:t>ու</w:t>
      </w:r>
      <w:r w:rsidRPr="005C4D07">
        <w:rPr>
          <w:rFonts w:ascii="GHEA Grapalat" w:hAnsi="GHEA Grapalat" w:cs="Sylfaen"/>
          <w:sz w:val="20"/>
          <w:lang w:val="af-ZA"/>
        </w:rPr>
        <w:t xml:space="preserve"> </w:t>
      </w:r>
      <w:r w:rsidRPr="007F0FB8">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7F0FB8">
        <w:rPr>
          <w:rFonts w:ascii="GHEA Grapalat" w:hAnsi="GHEA Grapalat" w:cs="Sylfaen"/>
          <w:sz w:val="20"/>
          <w:lang w:val="hy-AM"/>
        </w:rPr>
        <w:t>տեղադրման</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օգտագործման</w:t>
      </w:r>
      <w:r w:rsidRPr="00715D2E">
        <w:rPr>
          <w:rFonts w:ascii="GHEA Grapalat" w:hAnsi="GHEA Grapalat" w:cs="Sylfaen"/>
          <w:sz w:val="20"/>
          <w:lang w:val="af-ZA"/>
        </w:rPr>
        <w:t>)</w:t>
      </w:r>
      <w:r>
        <w:rPr>
          <w:rFonts w:ascii="GHEA Grapalat" w:hAnsi="GHEA Grapalat" w:cs="Sylfaen"/>
          <w:sz w:val="20"/>
          <w:lang w:val="hy-AM"/>
        </w:rPr>
        <w:t xml:space="preserve"> </w:t>
      </w:r>
      <w:r w:rsidRPr="007F0FB8">
        <w:rPr>
          <w:rFonts w:ascii="GHEA Grapalat" w:hAnsi="GHEA Grapalat" w:cs="Sylfaen"/>
          <w:sz w:val="20"/>
          <w:lang w:val="hy-AM"/>
        </w:rPr>
        <w:t>պարտավորության</w:t>
      </w:r>
      <w:r w:rsidRPr="005C4D07">
        <w:rPr>
          <w:rFonts w:ascii="GHEA Grapalat" w:hAnsi="GHEA Grapalat" w:cs="Sylfaen"/>
          <w:sz w:val="20"/>
          <w:lang w:val="af-ZA"/>
        </w:rPr>
        <w:t xml:space="preserve"> </w:t>
      </w:r>
      <w:r w:rsidRPr="007F0FB8">
        <w:rPr>
          <w:rFonts w:ascii="GHEA Grapalat" w:hAnsi="GHEA Grapalat" w:cs="Sylfaen"/>
          <w:sz w:val="20"/>
          <w:lang w:val="hy-AM"/>
        </w:rPr>
        <w:t>մասին</w:t>
      </w:r>
      <w:r>
        <w:rPr>
          <w:rFonts w:ascii="GHEA Grapalat" w:hAnsi="GHEA Grapalat" w:cs="Sylfaen"/>
          <w:sz w:val="20"/>
          <w:lang w:val="hy-AM"/>
        </w:rPr>
        <w:t xml:space="preserve"> հավաստումը</w:t>
      </w:r>
      <w:r w:rsidRPr="007F0FB8">
        <w:rPr>
          <w:rFonts w:ascii="GHEA Grapalat" w:hAnsi="GHEA Grapalat" w:cs="Sylfaen"/>
          <w:sz w:val="20"/>
          <w:lang w:val="hy-AM"/>
        </w:rPr>
        <w:t>:</w:t>
      </w:r>
    </w:p>
    <w:p w:rsidR="0008740D" w:rsidRPr="00FB1EC7" w:rsidRDefault="0008740D" w:rsidP="0008740D">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Pr="00FB1EC7">
        <w:rPr>
          <w:rFonts w:ascii="GHEA Grapalat" w:hAnsi="GHEA Grapalat"/>
          <w:sz w:val="20"/>
          <w:szCs w:val="20"/>
          <w:lang w:val="es-ES"/>
        </w:rPr>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ahoma"/>
          <w:sz w:val="20"/>
          <w:szCs w:val="20"/>
          <w:lang w:val="es-ES"/>
        </w:rPr>
        <w:t>։</w:t>
      </w:r>
    </w:p>
    <w:p w:rsidR="00CA29E7" w:rsidRPr="004F71AE" w:rsidRDefault="00CA29E7" w:rsidP="00CA29E7">
      <w:pPr>
        <w:tabs>
          <w:tab w:val="left" w:pos="1134"/>
        </w:tabs>
        <w:ind w:firstLine="720"/>
        <w:jc w:val="both"/>
        <w:rPr>
          <w:rFonts w:ascii="GHEA Grapalat" w:hAnsi="GHEA Grapalat" w:cs="Times Armenian"/>
          <w:lang w:val="pt-BR"/>
        </w:rPr>
      </w:pPr>
      <w:r w:rsidRPr="004F71AE">
        <w:rPr>
          <w:rFonts w:ascii="GHEA Grapalat" w:hAnsi="GHEA Grapalat"/>
          <w:sz w:val="20"/>
          <w:szCs w:val="20"/>
          <w:lang w:val="pt-BR"/>
        </w:rPr>
        <w:t>1.3</w:t>
      </w:r>
      <w:r w:rsidRPr="004F71AE">
        <w:rPr>
          <w:rFonts w:ascii="GHEA Grapalat" w:hAnsi="GHEA Grapalat"/>
          <w:sz w:val="20"/>
          <w:szCs w:val="20"/>
          <w:lang w:val="pt-BR"/>
        </w:rPr>
        <w:tab/>
      </w:r>
      <w:r w:rsidRPr="004F71AE">
        <w:rPr>
          <w:rFonts w:ascii="GHEA Grapalat" w:hAnsi="GHEA Grapalat"/>
          <w:sz w:val="20"/>
          <w:szCs w:val="20"/>
          <w:lang w:val="es-ES"/>
        </w:rPr>
        <w:t>Պ</w:t>
      </w:r>
      <w:r w:rsidRPr="004F71AE">
        <w:rPr>
          <w:rFonts w:ascii="GHEA Grapalat" w:hAnsi="GHEA Grapalat" w:cs="Sylfaen"/>
          <w:sz w:val="20"/>
          <w:szCs w:val="20"/>
          <w:lang w:val="pt-BR"/>
        </w:rPr>
        <w:t>այմանագրով</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նախատեսված</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ա</w:t>
      </w:r>
      <w:r w:rsidRPr="004F71AE">
        <w:rPr>
          <w:rFonts w:ascii="GHEA Grapalat" w:hAnsi="GHEA Grapalat" w:cs="Sylfaen"/>
          <w:sz w:val="20"/>
          <w:szCs w:val="20"/>
          <w:lang w:val="pt-BR"/>
        </w:rPr>
        <w:t>շխատանքները</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սկսվում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են</w:t>
      </w:r>
      <w:r w:rsidRPr="004F71AE">
        <w:rPr>
          <w:rFonts w:ascii="GHEA Grapalat" w:hAnsi="GHEA Grapalat" w:cs="Times Armenian"/>
          <w:sz w:val="20"/>
          <w:szCs w:val="20"/>
          <w:lang w:val="pt-BR"/>
        </w:rPr>
        <w:t xml:space="preserve"> </w:t>
      </w:r>
      <w:r w:rsidRPr="004F71AE">
        <w:rPr>
          <w:rFonts w:ascii="GHEA Grapalat" w:hAnsi="GHEA Grapalat" w:cs="Times Armenian"/>
          <w:sz w:val="20"/>
          <w:szCs w:val="20"/>
          <w:lang w:val="es-ES"/>
        </w:rPr>
        <w:t>պ</w:t>
      </w:r>
      <w:r w:rsidRPr="004F71AE">
        <w:rPr>
          <w:rFonts w:ascii="GHEA Grapalat" w:hAnsi="GHEA Grapalat" w:cs="Sylfaen"/>
          <w:sz w:val="20"/>
          <w:szCs w:val="20"/>
          <w:lang w:val="pt-BR"/>
        </w:rPr>
        <w:t>այմանագիրն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ուժի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մեջ</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մտնելուց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հետո</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և</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սահմանվում</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է</w:t>
      </w:r>
      <w:r w:rsidRPr="004F71AE">
        <w:rPr>
          <w:rFonts w:ascii="GHEA Grapalat" w:hAnsi="GHEA Grapalat" w:cs="Times Armenian"/>
          <w:sz w:val="20"/>
          <w:szCs w:val="20"/>
          <w:lang w:val="pt-BR"/>
        </w:rPr>
        <w:t>`</w:t>
      </w:r>
      <w:r w:rsidR="00FD7C0C" w:rsidRPr="004F71AE">
        <w:rPr>
          <w:rFonts w:ascii="GHEA Grapalat" w:hAnsi="GHEA Grapalat" w:cs="Times Armenian"/>
          <w:lang w:val="pt-BR"/>
        </w:rPr>
        <w:t xml:space="preserve"> </w:t>
      </w:r>
      <w:r w:rsidR="005434E9">
        <w:rPr>
          <w:rFonts w:ascii="GHEA Grapalat" w:hAnsi="GHEA Grapalat"/>
          <w:b/>
          <w:color w:val="FF0000"/>
          <w:sz w:val="20"/>
          <w:szCs w:val="20"/>
          <w:lang w:val="hy-AM"/>
        </w:rPr>
        <w:t xml:space="preserve">պայմանագիրն ուժի մեջ մտնելու </w:t>
      </w:r>
      <w:r w:rsidR="000A47D0" w:rsidRPr="000A47D0">
        <w:rPr>
          <w:rFonts w:ascii="GHEA Grapalat" w:hAnsi="GHEA Grapalat"/>
          <w:b/>
          <w:color w:val="FF0000"/>
          <w:sz w:val="20"/>
          <w:szCs w:val="20"/>
          <w:lang w:val="hy-AM"/>
        </w:rPr>
        <w:t>օրվանից</w:t>
      </w:r>
      <w:r w:rsidR="00343787" w:rsidRPr="004F71AE">
        <w:rPr>
          <w:rFonts w:ascii="GHEA Grapalat" w:hAnsi="GHEA Grapalat"/>
          <w:b/>
          <w:color w:val="FF0000"/>
          <w:sz w:val="20"/>
          <w:szCs w:val="20"/>
          <w:lang w:val="hy-AM"/>
        </w:rPr>
        <w:t xml:space="preserve"> </w:t>
      </w:r>
      <w:r w:rsidR="005434E9">
        <w:rPr>
          <w:rFonts w:ascii="GHEA Grapalat" w:hAnsi="GHEA Grapalat"/>
          <w:b/>
          <w:color w:val="FF0000"/>
          <w:sz w:val="20"/>
          <w:szCs w:val="20"/>
          <w:lang w:val="hy-AM"/>
        </w:rPr>
        <w:t>50 օրացուցային օր</w:t>
      </w:r>
      <w:r w:rsidRPr="004F71AE">
        <w:rPr>
          <w:rFonts w:ascii="GHEA Grapalat" w:hAnsi="GHEA Grapalat" w:cs="Times Armenian"/>
          <w:lang w:val="pt-BR"/>
        </w:rPr>
        <w:t>:</w:t>
      </w:r>
    </w:p>
    <w:p w:rsidR="00CA29E7" w:rsidRPr="004F71AE" w:rsidRDefault="00CA29E7" w:rsidP="00CA29E7">
      <w:pPr>
        <w:tabs>
          <w:tab w:val="left" w:pos="1134"/>
        </w:tabs>
        <w:ind w:firstLine="720"/>
        <w:jc w:val="both"/>
        <w:rPr>
          <w:rFonts w:ascii="GHEA Grapalat" w:hAnsi="GHEA Grapalat" w:cs="Times Armenian"/>
          <w:vertAlign w:val="superscript"/>
          <w:lang w:val="pt-BR"/>
        </w:rPr>
      </w:pPr>
      <w:r w:rsidRPr="004F71AE">
        <w:rPr>
          <w:rFonts w:ascii="GHEA Grapalat" w:hAnsi="GHEA Grapalat" w:cs="Sylfaen"/>
          <w:vertAlign w:val="superscript"/>
          <w:lang w:val="pt-BR"/>
        </w:rPr>
        <w:t xml:space="preserve">                                                                        աշխատանքների</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կատարման</w:t>
      </w:r>
      <w:r w:rsidRPr="004F71AE">
        <w:rPr>
          <w:rFonts w:ascii="GHEA Grapalat" w:hAnsi="GHEA Grapalat" w:cs="Times Armenian"/>
          <w:vertAlign w:val="superscript"/>
          <w:lang w:val="pt-BR"/>
        </w:rPr>
        <w:t xml:space="preserve"> </w:t>
      </w:r>
      <w:r w:rsidRPr="004F71AE">
        <w:rPr>
          <w:rFonts w:ascii="GHEA Grapalat" w:hAnsi="GHEA Grapalat" w:cs="Sylfaen"/>
          <w:vertAlign w:val="superscript"/>
          <w:lang w:val="pt-BR"/>
        </w:rPr>
        <w:t>վերջնաժամկետը</w:t>
      </w:r>
    </w:p>
    <w:p w:rsidR="00CD76D4" w:rsidRPr="00FB1EC7" w:rsidRDefault="00CD76D4" w:rsidP="00CD76D4">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rsidR="00CD76D4" w:rsidRPr="00E6597C" w:rsidRDefault="00CD76D4" w:rsidP="00CD76D4">
      <w:pPr>
        <w:tabs>
          <w:tab w:val="left" w:pos="1134"/>
        </w:tabs>
        <w:ind w:firstLine="720"/>
        <w:jc w:val="both"/>
        <w:rPr>
          <w:rFonts w:ascii="GHEA Grapalat" w:hAnsi="GHEA Grapalat"/>
          <w:lang w:val="es-ES"/>
        </w:rPr>
      </w:pP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A0797B" w:rsidRPr="00FB1EC7" w:rsidRDefault="00A0797B" w:rsidP="00A0797B">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կատարվում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Կապալառուի</w:t>
      </w:r>
      <w:r w:rsidRPr="00717204">
        <w:rPr>
          <w:rFonts w:ascii="GHEA Grapalat" w:hAnsi="GHEA Grapalat" w:cs="Sylfaen"/>
          <w:sz w:val="20"/>
          <w:szCs w:val="20"/>
          <w:lang w:val="pt-BR"/>
        </w:rPr>
        <w:t xml:space="preserve"> աշխատանքային և տեխնիկական ռեսուրսով, շինարարական նյութերով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717204">
        <w:rPr>
          <w:rFonts w:ascii="GHEA Grapalat" w:hAnsi="GHEA Grapalat" w:cs="Sylfaen"/>
          <w:sz w:val="20"/>
          <w:szCs w:val="20"/>
          <w:lang w:val="pt-BR"/>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b/>
          <w:i/>
          <w:sz w:val="20"/>
          <w:szCs w:val="20"/>
          <w:lang w:val="es-ES"/>
        </w:rPr>
      </w:pP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A0797B" w:rsidRPr="00E6597C" w:rsidRDefault="00A0797B" w:rsidP="00A0797B">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Pr="009F5C16">
        <w:rPr>
          <w:rFonts w:ascii="GHEA Grapalat" w:hAnsi="GHEA Grapalat" w:cs="Times Armenian"/>
          <w:sz w:val="20"/>
          <w:szCs w:val="20"/>
          <w:lang w:val="hy-AM"/>
        </w:rPr>
        <w:t>սույն պայմանագրի 1.1 կամ 1.2 կետով</w:t>
      </w:r>
      <w:r w:rsidRPr="00E6597C">
        <w:rPr>
          <w:rFonts w:ascii="GHEA Grapalat" w:hAnsi="GHEA Grapalat" w:cs="Sylfaen"/>
          <w:sz w:val="20"/>
          <w:szCs w:val="20"/>
          <w:lang w:val="pt-BR"/>
        </w:rPr>
        <w:t xml:space="preserve"> 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A0797B" w:rsidRPr="00E6597C" w:rsidRDefault="00A0797B" w:rsidP="00A0797B">
      <w:pPr>
        <w:tabs>
          <w:tab w:val="left" w:pos="1276"/>
        </w:tabs>
        <w:ind w:firstLine="720"/>
        <w:jc w:val="both"/>
        <w:rPr>
          <w:rFonts w:ascii="GHEA Grapalat" w:hAnsi="GHEA Grapalat"/>
          <w:b/>
          <w:i/>
          <w:sz w:val="20"/>
          <w:szCs w:val="20"/>
          <w:lang w:val="es-ES"/>
        </w:rPr>
      </w:pPr>
    </w:p>
    <w:p w:rsidR="00A0797B" w:rsidRPr="00E6597C" w:rsidRDefault="00A0797B" w:rsidP="00A0797B">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A0797B" w:rsidRPr="00E6597C" w:rsidRDefault="00A0797B" w:rsidP="00A0797B">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A0797B" w:rsidRPr="00E6597C" w:rsidRDefault="00A0797B" w:rsidP="00A0797B">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A0797B" w:rsidRPr="00E6597C" w:rsidRDefault="00A0797B" w:rsidP="00A0797B">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A0797B" w:rsidRDefault="00A0797B" w:rsidP="00A0797B">
      <w:pPr>
        <w:tabs>
          <w:tab w:val="left" w:pos="1276"/>
        </w:tabs>
        <w:ind w:firstLine="720"/>
        <w:jc w:val="both"/>
        <w:rPr>
          <w:ins w:id="13" w:author="Sergey Shahnazaryan" w:date="2024-02-09T13:51:00Z"/>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A0797B" w:rsidRDefault="00A0797B" w:rsidP="00A0797B">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Pr="00A0797B">
        <w:rPr>
          <w:rFonts w:ascii="GHEA Grapalat" w:hAnsi="GHEA Grapalat" w:cs="Times Armenian"/>
          <w:sz w:val="20"/>
          <w:szCs w:val="20"/>
          <w:u w:val="single"/>
          <w:lang w:val="hy-AM"/>
        </w:rPr>
        <w:t>5</w:t>
      </w:r>
      <w:r>
        <w:rPr>
          <w:rFonts w:ascii="GHEA Grapalat" w:hAnsi="GHEA Grapalat" w:cs="Times Armenian"/>
          <w:sz w:val="20"/>
          <w:szCs w:val="20"/>
          <w:lang w:val="hy-AM"/>
        </w:rPr>
        <w:t xml:space="preserve"> օրվա ընթացքում:</w:t>
      </w:r>
    </w:p>
    <w:p w:rsidR="00A0797B" w:rsidRPr="007F0FB8" w:rsidRDefault="00A0797B" w:rsidP="00A0797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Կապալա</w:t>
      </w:r>
      <w:r w:rsidR="00D90B93">
        <w:rPr>
          <w:rFonts w:ascii="GHEA Grapalat" w:hAnsi="GHEA Grapalat" w:cs="Sylfaen"/>
          <w:sz w:val="20"/>
          <w:szCs w:val="20"/>
          <w:lang w:val="hy-AM"/>
        </w:rPr>
        <w:t>ռ</w:t>
      </w:r>
      <w:r>
        <w:rPr>
          <w:rFonts w:ascii="GHEA Grapalat" w:hAnsi="GHEA Grapalat" w:cs="Sylfaen"/>
          <w:sz w:val="20"/>
          <w:szCs w:val="20"/>
          <w:lang w:val="hy-AM"/>
        </w:rPr>
        <w:t xml:space="preserve">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w:t>
      </w:r>
      <w:r w:rsidR="00D90B93">
        <w:rPr>
          <w:rFonts w:ascii="GHEA Grapalat" w:hAnsi="GHEA Grapalat" w:cs="Sylfaen"/>
          <w:sz w:val="20"/>
          <w:szCs w:val="20"/>
          <w:lang w:val="hy-AM"/>
        </w:rPr>
        <w:t>ւ</w:t>
      </w:r>
      <w:r>
        <w:rPr>
          <w:rFonts w:ascii="GHEA Grapalat" w:hAnsi="GHEA Grapalat" w:cs="Sylfaen"/>
          <w:sz w:val="20"/>
          <w:szCs w:val="20"/>
          <w:lang w:val="hy-AM"/>
        </w:rPr>
        <w:t>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Համաձայնո</w:t>
      </w:r>
      <w:r w:rsidR="00D90B93">
        <w:rPr>
          <w:rFonts w:ascii="GHEA Grapalat" w:hAnsi="GHEA Grapalat" w:cs="Sylfaen"/>
          <w:sz w:val="20"/>
          <w:szCs w:val="20"/>
          <w:lang w:val="hy-AM"/>
        </w:rPr>
        <w:t>ւ</w:t>
      </w:r>
      <w:r>
        <w:rPr>
          <w:rFonts w:ascii="GHEA Grapalat" w:hAnsi="GHEA Grapalat" w:cs="Sylfaen"/>
          <w:sz w:val="20"/>
          <w:szCs w:val="20"/>
          <w:lang w:val="hy-AM"/>
        </w:rPr>
        <w:t xml:space="preserve">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rsidR="00D90B93" w:rsidRPr="00E6597C" w:rsidRDefault="00D90B93" w:rsidP="00D90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D90B93" w:rsidRPr="00E6597C" w:rsidRDefault="00D90B93" w:rsidP="00D90B9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784CE3" w:rsidRPr="00CD76D4" w:rsidRDefault="00D90B93" w:rsidP="00D90B9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r w:rsidR="00784CE3" w:rsidRPr="004F71AE">
        <w:rPr>
          <w:rFonts w:ascii="GHEA Grapalat" w:hAnsi="GHEA Grapalat"/>
          <w:b/>
          <w:sz w:val="20"/>
          <w:szCs w:val="20"/>
          <w:lang w:val="es-ES"/>
        </w:rPr>
        <w:tab/>
      </w:r>
    </w:p>
    <w:p w:rsidR="00A95CE3" w:rsidRPr="00E6597C" w:rsidRDefault="00AB016B" w:rsidP="00A95CE3">
      <w:pPr>
        <w:tabs>
          <w:tab w:val="left" w:pos="1276"/>
        </w:tabs>
        <w:ind w:firstLine="720"/>
        <w:jc w:val="both"/>
        <w:rPr>
          <w:rFonts w:ascii="GHEA Grapalat" w:hAnsi="GHEA Grapalat"/>
          <w:b/>
          <w:sz w:val="20"/>
          <w:szCs w:val="20"/>
          <w:lang w:val="es-ES"/>
        </w:rPr>
      </w:pPr>
      <w:r w:rsidRPr="004F71AE">
        <w:rPr>
          <w:rFonts w:ascii="GHEA Grapalat" w:hAnsi="GHEA Grapalat"/>
          <w:b/>
          <w:sz w:val="20"/>
          <w:szCs w:val="20"/>
          <w:lang w:val="es-ES"/>
        </w:rPr>
        <w:t>3</w:t>
      </w:r>
      <w:r w:rsidR="00A95CE3" w:rsidRPr="00E6597C">
        <w:rPr>
          <w:rFonts w:ascii="GHEA Grapalat" w:hAnsi="GHEA Grapalat"/>
          <w:b/>
          <w:sz w:val="20"/>
          <w:szCs w:val="20"/>
          <w:lang w:val="es-ES"/>
        </w:rPr>
        <w:t xml:space="preserve">3.4. </w:t>
      </w:r>
      <w:r w:rsidR="00A95CE3" w:rsidRPr="00E6597C">
        <w:rPr>
          <w:rFonts w:ascii="GHEA Grapalat" w:hAnsi="GHEA Grapalat" w:cs="Sylfaen"/>
          <w:b/>
          <w:sz w:val="20"/>
          <w:szCs w:val="20"/>
          <w:lang w:val="pt-BR"/>
        </w:rPr>
        <w:t>Կապալառուն</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պարտավոր</w:t>
      </w:r>
      <w:r w:rsidR="00A95CE3" w:rsidRPr="00E6597C">
        <w:rPr>
          <w:rFonts w:ascii="GHEA Grapalat" w:hAnsi="GHEA Grapalat" w:cs="Times Armenian"/>
          <w:b/>
          <w:sz w:val="20"/>
          <w:szCs w:val="20"/>
          <w:lang w:val="es-ES"/>
        </w:rPr>
        <w:t xml:space="preserve"> </w:t>
      </w:r>
      <w:r w:rsidR="00A95CE3" w:rsidRPr="00E6597C">
        <w:rPr>
          <w:rFonts w:ascii="GHEA Grapalat" w:hAnsi="GHEA Grapalat" w:cs="Sylfaen"/>
          <w:b/>
          <w:sz w:val="20"/>
          <w:szCs w:val="20"/>
          <w:lang w:val="pt-BR"/>
        </w:rPr>
        <w:t>է</w:t>
      </w:r>
      <w:r w:rsidR="00A95CE3" w:rsidRPr="00E6597C">
        <w:rPr>
          <w:rFonts w:ascii="GHEA Grapalat" w:hAnsi="GHEA Grapalat" w:cs="Times Armenian"/>
          <w:b/>
          <w:sz w:val="20"/>
          <w:szCs w:val="20"/>
          <w:lang w:val="es-ES"/>
        </w:rPr>
        <w:t>`</w:t>
      </w:r>
    </w:p>
    <w:p w:rsidR="00A95CE3" w:rsidRPr="00FB1EC7"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Pr="00A95CE3">
        <w:rPr>
          <w:rFonts w:ascii="GHEA Grapalat" w:hAnsi="GHEA Grapalat" w:cs="Times Armenian"/>
          <w:sz w:val="20"/>
          <w:szCs w:val="20"/>
          <w:u w:val="single"/>
          <w:lang w:val="hy-AM"/>
        </w:rPr>
        <w:t>100</w:t>
      </w:r>
      <w:r w:rsidRPr="00A95CE3">
        <w:rPr>
          <w:rFonts w:ascii="GHEA Grapalat" w:hAnsi="GHEA Grapalat" w:cs="Times Armenian"/>
          <w:sz w:val="20"/>
          <w:szCs w:val="20"/>
          <w:u w:val="single"/>
          <w:lang w:val="es-ES"/>
        </w:rPr>
        <w:t xml:space="preserve"> </w:t>
      </w:r>
      <w:r w:rsidRPr="00A95CE3">
        <w:rPr>
          <w:rFonts w:ascii="GHEA Grapalat" w:hAnsi="GHEA Grapalat" w:cs="Sylfaen"/>
          <w:sz w:val="20"/>
          <w:szCs w:val="20"/>
          <w:u w:val="single"/>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6D0D29">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աշխատանքային և տեխնիկական ռեսուրսով</w:t>
      </w:r>
      <w:r w:rsidRPr="00FB1EC7" w:rsidDel="00E934F6">
        <w:rPr>
          <w:rFonts w:ascii="GHEA Grapalat" w:hAnsi="GHEA Grapalat" w:cs="Sylfaen"/>
          <w:sz w:val="20"/>
          <w:szCs w:val="20"/>
          <w:lang w:val="pt-BR"/>
        </w:rPr>
        <w:t xml:space="preserve"> </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717204">
        <w:rPr>
          <w:rFonts w:ascii="GHEA Grapalat" w:hAnsi="GHEA Grapalat" w:cs="Sylfaen"/>
          <w:sz w:val="20"/>
          <w:szCs w:val="20"/>
          <w:lang w:val="pt-BR"/>
        </w:rPr>
        <w:t xml:space="preserve"> շինարարական նյութերով, միջոցներով</w:t>
      </w:r>
      <w:r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ու</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պատշաճ</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որակով</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նախագծին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717204">
        <w:rPr>
          <w:rFonts w:ascii="GHEA Grapalat" w:hAnsi="GHEA Grapalat" w:cs="Sylfaen"/>
          <w:sz w:val="20"/>
          <w:szCs w:val="20"/>
          <w:lang w:val="pt-BR"/>
        </w:rPr>
        <w:t>։</w:t>
      </w:r>
    </w:p>
    <w:p w:rsidR="00A95CE3" w:rsidRPr="00E6597C" w:rsidRDefault="00A95CE3" w:rsidP="00A95CE3">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A95CE3" w:rsidRDefault="00A95CE3" w:rsidP="00A95CE3">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Pr="00FB1EC7">
        <w:rPr>
          <w:rFonts w:ascii="GHEA Grapalat" w:hAnsi="GHEA Grapalat" w:cs="Sylfaen"/>
          <w:sz w:val="20"/>
          <w:szCs w:val="20"/>
          <w:lang w:val="pt-BR"/>
        </w:rPr>
        <w:t>Ապահովել</w:t>
      </w:r>
      <w:r>
        <w:rPr>
          <w:rFonts w:ascii="GHEA Grapalat" w:hAnsi="GHEA Grapalat" w:cs="Sylfaen"/>
          <w:sz w:val="20"/>
          <w:szCs w:val="20"/>
          <w:lang w:val="hy-AM"/>
        </w:rPr>
        <w:t>՝</w:t>
      </w:r>
    </w:p>
    <w:p w:rsidR="00A95CE3" w:rsidRDefault="00A95CE3" w:rsidP="00A95CE3">
      <w:pPr>
        <w:tabs>
          <w:tab w:val="left" w:pos="1276"/>
        </w:tabs>
        <w:ind w:firstLine="720"/>
        <w:jc w:val="both"/>
        <w:rPr>
          <w:ins w:id="14"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Pr="00FB1EC7">
        <w:rPr>
          <w:rFonts w:ascii="GHEA Grapalat" w:hAnsi="GHEA Grapalat" w:cs="Sylfaen"/>
          <w:sz w:val="20"/>
          <w:szCs w:val="20"/>
          <w:lang w:val="pt-BR"/>
        </w:rPr>
        <w:t xml:space="preserve"> համապատասխան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Pr="00FB1EC7">
        <w:rPr>
          <w:rFonts w:ascii="GHEA Grapalat" w:hAnsi="GHEA Grapalat" w:cs="Sylfaen"/>
          <w:sz w:val="20"/>
          <w:szCs w:val="20"/>
          <w:lang w:val="pt-BR"/>
        </w:rPr>
        <w:t>ջեռուցման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717204">
        <w:rPr>
          <w:rFonts w:ascii="GHEA Grapalat" w:hAnsi="GHEA Grapalat" w:cs="Sylfaen"/>
          <w:sz w:val="20"/>
          <w:szCs w:val="20"/>
          <w:lang w:val="pt-BR"/>
        </w:rPr>
        <w:t>, oդափոխության</w:t>
      </w:r>
      <w:r w:rsidRPr="00FB1EC7">
        <w:rPr>
          <w:rFonts w:ascii="GHEA Grapalat" w:hAnsi="GHEA Grapalat" w:cs="Sylfaen"/>
          <w:sz w:val="20"/>
          <w:szCs w:val="20"/>
          <w:lang w:val="pt-BR"/>
        </w:rPr>
        <w:t>և</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717204">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del w:id="15" w:author="Sergey Shahnazaryan" w:date="2024-02-09T13:52:00Z">
        <w:r w:rsidRPr="00717204" w:rsidDel="00E149D8">
          <w:rPr>
            <w:rFonts w:ascii="GHEA Grapalat" w:hAnsi="GHEA Grapalat" w:cs="Sylfaen"/>
            <w:sz w:val="20"/>
            <w:szCs w:val="20"/>
            <w:lang w:val="pt-BR"/>
          </w:rPr>
          <w:delText>։</w:delText>
        </w:r>
      </w:del>
      <w:ins w:id="16" w:author="Sergey Shahnazaryan" w:date="2024-02-09T13:52:00Z">
        <w:r>
          <w:rPr>
            <w:rFonts w:ascii="GHEA Grapalat" w:hAnsi="GHEA Grapalat" w:cs="Sylfaen"/>
            <w:sz w:val="20"/>
            <w:szCs w:val="20"/>
            <w:lang w:val="hy-AM"/>
          </w:rPr>
          <w:t>.</w:t>
        </w:r>
      </w:ins>
    </w:p>
    <w:p w:rsidR="00A95CE3" w:rsidRPr="009C51BA" w:rsidRDefault="00A95CE3" w:rsidP="00A95CE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rsidR="00A95CE3" w:rsidRPr="00E6597C" w:rsidDel="00E149D8" w:rsidRDefault="00A95CE3" w:rsidP="00A95CE3">
      <w:pPr>
        <w:tabs>
          <w:tab w:val="left" w:pos="1276"/>
        </w:tabs>
        <w:ind w:firstLine="720"/>
        <w:jc w:val="both"/>
        <w:rPr>
          <w:del w:id="17" w:author="Sergey Shahnazaryan" w:date="2024-02-09T13:52:00Z"/>
          <w:rFonts w:ascii="GHEA Grapalat" w:hAnsi="GHEA Grapalat"/>
          <w:sz w:val="20"/>
          <w:szCs w:val="20"/>
          <w:lang w:val="es-ES"/>
        </w:rPr>
      </w:pP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3024A2">
        <w:rPr>
          <w:rFonts w:ascii="GHEA Grapalat" w:hAnsi="GHEA Grapalat" w:cs="Times Armenian"/>
          <w:sz w:val="20"/>
          <w:szCs w:val="20"/>
          <w:lang w:val="es-ES"/>
        </w:rPr>
        <w:t>(</w:t>
      </w:r>
      <w:r>
        <w:rPr>
          <w:rFonts w:ascii="GHEA Grapalat" w:hAnsi="GHEA Grapalat" w:cs="Times Armenian"/>
          <w:sz w:val="20"/>
          <w:szCs w:val="20"/>
          <w:lang w:val="hy-AM"/>
        </w:rPr>
        <w:t>շահագործման</w:t>
      </w:r>
      <w:r w:rsidRPr="003024A2">
        <w:rPr>
          <w:rFonts w:ascii="GHEA Grapalat" w:hAnsi="GHEA Grapalat" w:cs="Times Armenian"/>
          <w:sz w:val="20"/>
          <w:szCs w:val="20"/>
          <w:lang w:val="es-ES"/>
        </w:rPr>
        <w:t>)</w:t>
      </w:r>
      <w:r>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A95CE3" w:rsidRPr="00E6597C" w:rsidRDefault="00A95CE3" w:rsidP="00A95CE3">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A95CE3">
        <w:rPr>
          <w:rFonts w:ascii="GHEA Grapalat" w:hAnsi="GHEA Grapalat" w:cs="Sylfaen"/>
          <w:b/>
          <w:sz w:val="20"/>
          <w:szCs w:val="20"/>
          <w:u w:val="single"/>
          <w:lang w:val="hy-AM"/>
        </w:rPr>
        <w:t>365 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Pr>
          <w:rStyle w:val="aff6"/>
          <w:rFonts w:ascii="GHEA Grapalat" w:hAnsi="GHEA Grapalat" w:cs="Sylfaen"/>
          <w:sz w:val="20"/>
          <w:szCs w:val="20"/>
          <w:lang w:val="hy-AM"/>
        </w:rPr>
        <w:footnoteReference w:id="16"/>
      </w:r>
    </w:p>
    <w:p w:rsidR="00A95CE3" w:rsidRPr="00E6597C" w:rsidRDefault="00A95CE3" w:rsidP="00A95CE3">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և (կամ) սարքերի ու սարքավորումների </w:t>
      </w:r>
      <w:r>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Pr>
          <w:rStyle w:val="aff6"/>
          <w:rFonts w:ascii="GHEA Grapalat" w:hAnsi="GHEA Grapalat" w:cs="Sylfaen"/>
          <w:sz w:val="20"/>
          <w:szCs w:val="20"/>
          <w:lang w:val="pt-BR"/>
        </w:rPr>
        <w:footnoteReference w:id="17"/>
      </w:r>
      <w:r w:rsidRPr="00E6597C">
        <w:rPr>
          <w:rFonts w:ascii="GHEA Grapalat" w:hAnsi="GHEA Grapalat" w:cs="Times Armenian"/>
          <w:color w:val="FFFFFF"/>
          <w:sz w:val="20"/>
          <w:szCs w:val="20"/>
          <w:lang w:val="es-ES"/>
        </w:rPr>
        <w:t xml:space="preserve"> </w:t>
      </w:r>
    </w:p>
    <w:p w:rsidR="00A95CE3" w:rsidRPr="00E6597C" w:rsidRDefault="00A95CE3" w:rsidP="00A95CE3">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6C1B03" w:rsidRPr="00E6597C" w:rsidRDefault="006C1B03" w:rsidP="006C1B03">
      <w:pPr>
        <w:tabs>
          <w:tab w:val="left" w:pos="1276"/>
        </w:tabs>
        <w:ind w:firstLine="720"/>
        <w:jc w:val="both"/>
        <w:rPr>
          <w:rFonts w:ascii="GHEA Grapalat" w:hAnsi="GHEA Grapalat" w:cs="Sylfaen"/>
          <w:sz w:val="16"/>
          <w:szCs w:val="16"/>
          <w:u w:val="single"/>
          <w:lang w:val="es-ES"/>
        </w:rPr>
      </w:pPr>
    </w:p>
    <w:p w:rsidR="00817B93" w:rsidRPr="00E6597C" w:rsidRDefault="00817B93" w:rsidP="00817B93">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817B93" w:rsidRDefault="00817B93" w:rsidP="00817B93">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817B93" w:rsidRDefault="00817B93" w:rsidP="00817B93">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Pr="003024A2">
        <w:rPr>
          <w:rFonts w:ascii="GHEA Grapalat" w:hAnsi="GHEA Grapalat"/>
          <w:sz w:val="20"/>
          <w:lang w:val="hy-AM"/>
        </w:rPr>
        <w:t>Ընդ որում սույն պայմանագրի շրջանակ</w:t>
      </w:r>
      <w:r>
        <w:rPr>
          <w:rFonts w:ascii="GHEA Grapalat" w:hAnsi="GHEA Grapalat"/>
          <w:sz w:val="20"/>
          <w:lang w:val="hy-AM"/>
        </w:rPr>
        <w:t>ներ</w:t>
      </w:r>
      <w:r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Pr>
          <w:rFonts w:ascii="GHEA Grapalat" w:hAnsi="GHEA Grapalat"/>
          <w:sz w:val="20"/>
          <w:lang w:val="hy-AM"/>
        </w:rPr>
        <w:t>՝ ամենօրյա ռեժիմով</w:t>
      </w:r>
      <w:r w:rsidRPr="003024A2">
        <w:rPr>
          <w:rFonts w:ascii="GHEA Grapalat" w:hAnsi="GHEA Grapalat"/>
          <w:sz w:val="20"/>
          <w:lang w:val="hy-AM"/>
        </w:rPr>
        <w:t xml:space="preserve"> ապահովել է </w:t>
      </w:r>
      <w:r>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Pr="006D3529">
        <w:rPr>
          <w:rFonts w:ascii="GHEA Grapalat" w:hAnsi="GHEA Grapalat"/>
          <w:sz w:val="20"/>
          <w:lang w:val="hy-AM"/>
        </w:rPr>
        <w:t xml:space="preserve"> </w:t>
      </w:r>
      <w:r w:rsidRPr="00974B7A">
        <w:rPr>
          <w:rFonts w:ascii="GHEA Grapalat" w:hAnsi="GHEA Grapalat"/>
          <w:sz w:val="20"/>
          <w:lang w:val="hy-AM"/>
        </w:rPr>
        <w:t>շինարարական հրապարակի պատշաճ</w:t>
      </w:r>
      <w:r>
        <w:rPr>
          <w:rFonts w:ascii="GHEA Grapalat" w:hAnsi="GHEA Grapalat"/>
          <w:sz w:val="20"/>
          <w:lang w:val="hy-AM"/>
        </w:rPr>
        <w:t xml:space="preserve">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aff6"/>
          <w:rFonts w:ascii="GHEA Grapalat" w:hAnsi="GHEA Grapalat"/>
          <w:sz w:val="20"/>
          <w:lang w:val="hy-AM"/>
        </w:rPr>
        <w:footnoteReference w:id="18"/>
      </w:r>
    </w:p>
    <w:p w:rsidR="00817B93" w:rsidRPr="00E6597C" w:rsidRDefault="00817B93" w:rsidP="00817B93">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817B93">
        <w:rPr>
          <w:rFonts w:ascii="GHEA Grapalat" w:hAnsi="GHEA Grapalat" w:cs="Sylfaen"/>
          <w:b/>
          <w:sz w:val="20"/>
          <w:u w:val="single"/>
          <w:lang w:val="hy-AM"/>
        </w:rPr>
        <w:t>2 օրինակ</w:t>
      </w:r>
      <w:r w:rsidRPr="00E6597C">
        <w:rPr>
          <w:rFonts w:ascii="GHEA Grapalat" w:hAnsi="GHEA Grapalat" w:cs="Sylfaen"/>
          <w:sz w:val="20"/>
          <w:lang w:val="hy-AM"/>
        </w:rPr>
        <w:t xml:space="preserve"> </w:t>
      </w:r>
      <w:r w:rsidRPr="00E6597C">
        <w:rPr>
          <w:rFonts w:ascii="GHEA Grapalat" w:hAnsi="GHEA Grapalat" w:cs="Sylfaen"/>
          <w:sz w:val="20"/>
          <w:szCs w:val="20"/>
          <w:lang w:val="hy-AM"/>
        </w:rPr>
        <w:t xml:space="preserve">(հավելված N 3): </w:t>
      </w:r>
    </w:p>
    <w:p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817B93" w:rsidRPr="00E6597C" w:rsidRDefault="00817B93" w:rsidP="00817B93">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817B93" w:rsidRPr="00E6597C" w:rsidRDefault="00817B93" w:rsidP="00817B93">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w:t>
      </w:r>
      <w:r w:rsidRPr="00817B93">
        <w:rPr>
          <w:rFonts w:ascii="GHEA Grapalat" w:hAnsi="GHEA Grapalat" w:cs="Sylfaen"/>
          <w:b/>
          <w:sz w:val="20"/>
          <w:szCs w:val="20"/>
          <w:u w:val="single"/>
          <w:lang w:val="hy-AM"/>
        </w:rPr>
        <w:t>5 աշխատանքային օրվա</w:t>
      </w:r>
      <w:r w:rsidRPr="00E6597C">
        <w:rPr>
          <w:rFonts w:ascii="GHEA Grapalat" w:hAnsi="GHEA Grapalat" w:cs="Sylfaen"/>
          <w:sz w:val="20"/>
          <w:szCs w:val="20"/>
          <w:lang w:val="hy-AM"/>
        </w:rPr>
        <w:t xml:space="preserve">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817B93" w:rsidRPr="00E6597C" w:rsidRDefault="00817B93" w:rsidP="00817B93">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817B93" w:rsidRPr="00E6597C" w:rsidRDefault="00817B93" w:rsidP="00817B93">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817B93" w:rsidRPr="00E6597C" w:rsidRDefault="00817B93" w:rsidP="00817B93">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w:t>
      </w:r>
      <w:r w:rsidR="00601E29">
        <w:rPr>
          <w:rFonts w:ascii="GHEA Grapalat" w:hAnsi="GHEA Grapalat" w:cs="Sylfaen"/>
          <w:sz w:val="20"/>
          <w:lang w:val="hy-AM"/>
        </w:rPr>
        <w:t>5-րդ</w:t>
      </w:r>
      <w:r w:rsidRPr="00E6597C">
        <w:rPr>
          <w:rFonts w:ascii="GHEA Grapalat" w:hAnsi="GHEA Grapalat" w:cs="Sylfaen"/>
          <w:sz w:val="20"/>
          <w:lang w:val="hy-AM"/>
        </w:rPr>
        <w:t xml:space="preserve">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817B93" w:rsidRPr="00E6597C" w:rsidRDefault="00817B93" w:rsidP="00817B93">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CA29E7" w:rsidRPr="004F71AE" w:rsidRDefault="00CA29E7" w:rsidP="00CA29E7">
      <w:pPr>
        <w:tabs>
          <w:tab w:val="left" w:pos="1276"/>
        </w:tabs>
        <w:ind w:firstLine="720"/>
        <w:jc w:val="both"/>
        <w:rPr>
          <w:rFonts w:ascii="GHEA Grapalat" w:hAnsi="GHEA Grapalat"/>
          <w:b/>
          <w:sz w:val="20"/>
          <w:szCs w:val="20"/>
          <w:lang w:val="hy-AM"/>
        </w:rPr>
      </w:pPr>
      <w:r w:rsidRPr="004F71AE">
        <w:rPr>
          <w:rFonts w:ascii="GHEA Grapalat" w:hAnsi="GHEA Grapalat"/>
          <w:b/>
          <w:sz w:val="20"/>
          <w:szCs w:val="20"/>
          <w:lang w:val="hy-AM"/>
        </w:rPr>
        <w:t xml:space="preserve">5. </w:t>
      </w:r>
      <w:r w:rsidRPr="004F71AE">
        <w:rPr>
          <w:rFonts w:ascii="GHEA Grapalat" w:hAnsi="GHEA Grapalat" w:cs="Sylfaen"/>
          <w:b/>
          <w:sz w:val="20"/>
          <w:szCs w:val="20"/>
          <w:lang w:val="hy-AM"/>
        </w:rPr>
        <w:t>ԱՇԽԱՏԱՆՔԻ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ԳԻՆԸ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ՎԱՐՁԱՏՐՈՒԹՅՈՒՆԸ</w:t>
      </w:r>
    </w:p>
    <w:p w:rsidR="00CA29E7" w:rsidRPr="004F71AE" w:rsidRDefault="00CA29E7" w:rsidP="00CA29E7">
      <w:pPr>
        <w:tabs>
          <w:tab w:val="left" w:pos="1276"/>
        </w:tabs>
        <w:ind w:firstLine="720"/>
        <w:jc w:val="both"/>
        <w:rPr>
          <w:rFonts w:ascii="GHEA Grapalat" w:hAnsi="GHEA Grapalat" w:cs="Times Armenian"/>
          <w:sz w:val="20"/>
          <w:szCs w:val="20"/>
          <w:lang w:val="hy-AM"/>
        </w:rPr>
      </w:pPr>
      <w:r w:rsidRPr="004F71AE">
        <w:rPr>
          <w:rFonts w:ascii="GHEA Grapalat" w:hAnsi="GHEA Grapalat"/>
          <w:sz w:val="20"/>
          <w:szCs w:val="20"/>
          <w:lang w:val="hy-AM"/>
        </w:rPr>
        <w:t xml:space="preserve">5.1 Սույն </w:t>
      </w:r>
      <w:r w:rsidRPr="004F71AE">
        <w:rPr>
          <w:rFonts w:ascii="GHEA Grapalat" w:hAnsi="GHEA Grapalat" w:cs="Sylfaen"/>
          <w:sz w:val="20"/>
          <w:szCs w:val="20"/>
          <w:lang w:val="hy-AM"/>
        </w:rPr>
        <w:t>պայմանագրի</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ընդհանուր</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գինը</w:t>
      </w:r>
      <w:r w:rsidRPr="004F71AE">
        <w:rPr>
          <w:rFonts w:ascii="GHEA Grapalat" w:hAnsi="GHEA Grapalat" w:cs="Times Armenian"/>
          <w:sz w:val="20"/>
          <w:szCs w:val="20"/>
          <w:lang w:val="hy-AM"/>
        </w:rPr>
        <w:t xml:space="preserve"> </w:t>
      </w:r>
      <w:r w:rsidRPr="004F71AE">
        <w:rPr>
          <w:rFonts w:ascii="GHEA Grapalat" w:hAnsi="GHEA Grapalat" w:cs="Sylfaen"/>
          <w:sz w:val="20"/>
          <w:szCs w:val="20"/>
          <w:lang w:val="hy-AM"/>
        </w:rPr>
        <w:t>կազմում</w:t>
      </w:r>
      <w:r w:rsidRPr="004F71AE">
        <w:rPr>
          <w:rFonts w:ascii="GHEA Grapalat" w:hAnsi="GHEA Grapalat" w:cs="Times Armenian"/>
          <w:sz w:val="20"/>
          <w:szCs w:val="20"/>
          <w:lang w:val="hy-AM"/>
        </w:rPr>
        <w:t xml:space="preserve"> </w:t>
      </w:r>
      <w:r w:rsidRPr="004F71AE">
        <w:rPr>
          <w:rFonts w:ascii="GHEA Grapalat" w:hAnsi="GHEA Grapalat" w:cs="Sylfaen"/>
          <w:b/>
          <w:sz w:val="22"/>
          <w:szCs w:val="20"/>
          <w:lang w:val="hy-AM"/>
        </w:rPr>
        <w:t>է</w:t>
      </w:r>
      <w:r w:rsidRPr="004F71AE">
        <w:rPr>
          <w:rFonts w:ascii="GHEA Grapalat" w:hAnsi="GHEA Grapalat" w:cs="Times Armenian"/>
          <w:b/>
          <w:sz w:val="22"/>
          <w:szCs w:val="20"/>
          <w:lang w:val="hy-AM"/>
        </w:rPr>
        <w:t xml:space="preserve"> </w:t>
      </w:r>
      <w:r w:rsidR="00B24546" w:rsidRPr="004F71AE">
        <w:rPr>
          <w:rFonts w:ascii="Sylfaen" w:hAnsi="Sylfaen" w:cs="Calibri"/>
          <w:b/>
          <w:szCs w:val="22"/>
          <w:lang w:val="hy-AM"/>
        </w:rPr>
        <w:t>————————</w:t>
      </w:r>
      <w:r w:rsidRPr="004F71AE">
        <w:rPr>
          <w:rFonts w:ascii="Sylfaen" w:hAnsi="Sylfaen" w:cs="Sylfaen"/>
          <w:b/>
          <w:sz w:val="22"/>
          <w:lang w:val="hy-AM"/>
        </w:rPr>
        <w:t xml:space="preserve"> (</w:t>
      </w:r>
      <w:r w:rsidR="00B24546" w:rsidRPr="004F71AE">
        <w:rPr>
          <w:rFonts w:ascii="Sylfaen" w:hAnsi="Sylfaen" w:cs="Sylfaen"/>
          <w:b/>
          <w:sz w:val="22"/>
          <w:lang w:val="hy-AM"/>
        </w:rPr>
        <w:t>———————————</w:t>
      </w:r>
      <w:r w:rsidRPr="004F71AE">
        <w:rPr>
          <w:rFonts w:ascii="Sylfaen" w:hAnsi="Sylfaen" w:cs="Sylfaen"/>
          <w:b/>
          <w:sz w:val="22"/>
          <w:lang w:val="hy-AM"/>
        </w:rPr>
        <w:t>)</w:t>
      </w:r>
      <w:r w:rsidRPr="004F71AE">
        <w:rPr>
          <w:rFonts w:ascii="GHEA Grapalat" w:hAnsi="GHEA Grapalat" w:cs="Times Armenian"/>
          <w:b/>
          <w:szCs w:val="20"/>
          <w:lang w:val="hy-AM"/>
        </w:rPr>
        <w:t xml:space="preserve"> </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ՀՀ</w:t>
      </w:r>
      <w:r w:rsidRPr="004F71AE">
        <w:rPr>
          <w:rFonts w:ascii="GHEA Grapalat" w:hAnsi="GHEA Grapalat" w:cs="Times Armenian"/>
          <w:b/>
          <w:sz w:val="22"/>
          <w:szCs w:val="20"/>
          <w:lang w:val="hy-AM"/>
        </w:rPr>
        <w:t xml:space="preserve"> </w:t>
      </w:r>
      <w:r w:rsidRPr="004F71AE">
        <w:rPr>
          <w:rFonts w:ascii="GHEA Grapalat" w:hAnsi="GHEA Grapalat" w:cs="Sylfaen"/>
          <w:b/>
          <w:sz w:val="22"/>
          <w:szCs w:val="20"/>
          <w:lang w:val="hy-AM"/>
        </w:rPr>
        <w:t xml:space="preserve">դրամ, որից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 xml:space="preserve">  (</w:t>
      </w:r>
      <w:r w:rsidR="00B24546" w:rsidRPr="004F71AE">
        <w:rPr>
          <w:rFonts w:ascii="GHEA Grapalat" w:hAnsi="GHEA Grapalat" w:cs="Sylfaen"/>
          <w:b/>
          <w:sz w:val="20"/>
          <w:szCs w:val="20"/>
          <w:lang w:val="hy-AM"/>
        </w:rPr>
        <w:t>—————————————————</w:t>
      </w:r>
      <w:r w:rsidRPr="004F71AE">
        <w:rPr>
          <w:rFonts w:ascii="GHEA Grapalat" w:hAnsi="GHEA Grapalat" w:cs="Sylfaen"/>
          <w:b/>
          <w:sz w:val="20"/>
          <w:szCs w:val="20"/>
          <w:lang w:val="hy-AM"/>
        </w:rPr>
        <w:t>)</w:t>
      </w:r>
      <w:r w:rsidRPr="004F71AE">
        <w:rPr>
          <w:rFonts w:ascii="GHEA Grapalat" w:hAnsi="GHEA Grapalat" w:cs="Tahoma"/>
          <w:sz w:val="20"/>
          <w:szCs w:val="20"/>
          <w:lang w:val="hy-AM"/>
        </w:rPr>
        <w:t>։</w:t>
      </w:r>
      <w:r w:rsidRPr="004F71AE">
        <w:rPr>
          <w:rFonts w:ascii="GHEA Grapalat" w:hAnsi="GHEA Grapalat" w:cs="Times Armenian"/>
          <w:sz w:val="20"/>
          <w:szCs w:val="20"/>
          <w:lang w:val="hy-AM"/>
        </w:rPr>
        <w:t xml:space="preserve"> </w:t>
      </w:r>
    </w:p>
    <w:p w:rsidR="00CA29E7" w:rsidRPr="004F71AE" w:rsidRDefault="00CA29E7" w:rsidP="00CA29E7">
      <w:pPr>
        <w:ind w:firstLine="720"/>
        <w:jc w:val="both"/>
        <w:rPr>
          <w:rFonts w:ascii="GHEA Grapalat" w:hAnsi="GHEA Grapalat" w:cs="Sylfaen"/>
          <w:sz w:val="20"/>
          <w:lang w:val="hy-AM"/>
        </w:rPr>
      </w:pPr>
      <w:r w:rsidRPr="004F71AE">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34C8F" w:rsidRPr="00E6597C" w:rsidRDefault="00434C8F" w:rsidP="00434C8F">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434C8F" w:rsidRDefault="00434C8F" w:rsidP="00434C8F">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rsidR="001C27A4" w:rsidRPr="004F71AE" w:rsidRDefault="001C27A4" w:rsidP="001C27A4">
      <w:pPr>
        <w:tabs>
          <w:tab w:val="num" w:pos="0"/>
          <w:tab w:val="left" w:pos="720"/>
          <w:tab w:val="num" w:pos="900"/>
        </w:tabs>
        <w:jc w:val="both"/>
        <w:rPr>
          <w:rFonts w:ascii="GHEA Grapalat" w:hAnsi="GHEA Grapalat" w:cs="Sylfaen"/>
          <w:sz w:val="20"/>
          <w:szCs w:val="20"/>
          <w:lang w:val="hy-AM"/>
        </w:rPr>
      </w:pPr>
      <w:r w:rsidRPr="004F71AE">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E91C9D" w:rsidRPr="004F71AE">
        <w:rPr>
          <w:rFonts w:ascii="GHEA Grapalat" w:hAnsi="GHEA Grapalat" w:cs="Sylfaen"/>
          <w:b/>
          <w:sz w:val="20"/>
          <w:szCs w:val="20"/>
          <w:lang w:val="hy-AM"/>
        </w:rPr>
        <w:t>30</w:t>
      </w:r>
      <w:r w:rsidRPr="004F71AE">
        <w:rPr>
          <w:rFonts w:ascii="GHEA Grapalat" w:hAnsi="GHEA Grapalat" w:cs="Sylfaen"/>
          <w:b/>
          <w:sz w:val="20"/>
          <w:szCs w:val="20"/>
          <w:lang w:val="hy-AM"/>
        </w:rPr>
        <w:t>-</w:t>
      </w:r>
      <w:r w:rsidRPr="004F71AE">
        <w:rPr>
          <w:rFonts w:ascii="GHEA Grapalat" w:hAnsi="GHEA Grapalat" w:cs="Sylfaen"/>
          <w:sz w:val="20"/>
          <w:szCs w:val="20"/>
          <w:lang w:val="hy-AM"/>
        </w:rPr>
        <w:t xml:space="preserve">ը։ </w:t>
      </w:r>
    </w:p>
    <w:p w:rsidR="00434C8F" w:rsidRDefault="00434C8F" w:rsidP="00434C8F">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Pr>
          <w:rStyle w:val="aff6"/>
          <w:rFonts w:ascii="GHEA Grapalat" w:hAnsi="GHEA Grapalat"/>
          <w:sz w:val="20"/>
          <w:lang w:val="hy-AM"/>
        </w:rPr>
        <w:footnoteReference w:id="19"/>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FB1EC7">
        <w:rPr>
          <w:rFonts w:ascii="GHEA Grapalat" w:hAnsi="GHEA Grapalat" w:cs="Sylfaen"/>
          <w:sz w:val="20"/>
          <w:szCs w:val="20"/>
          <w:lang w:val="hy-AM"/>
        </w:rPr>
        <w:t xml:space="preserve">5.4 </w:t>
      </w:r>
      <w:r w:rsidRPr="005B7978">
        <w:rPr>
          <w:rFonts w:ascii="GHEA Grapalat" w:hAnsi="GHEA Grapalat" w:cs="Sylfaen"/>
          <w:b/>
          <w:sz w:val="20"/>
          <w:szCs w:val="20"/>
          <w:lang w:val="hy-AM"/>
        </w:rPr>
        <w:t>Պայմանագրի շրջանակում կատարողական ակտերի դիմաց վճարումներն իրականացվում են հետևյալ բանաձևով՝ ՎԳ=ՄԳ/ՆԳxԿԾ, որտեղ՝</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ՄԳ-ն պայմանագրի 5.1 կետում նշված գինն է (եթե ներառված են մեկից ավել չափաբաժիններ, ապա տվյալ չափաբաժնի գինն է).</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ՆԳ-ն հրավերով հրապարակված շինարարական աշխատանքների նախահաշվային գինն է.</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ԿԾ-ն տվյալ կատարողական ակտով ներկայացված աշխատանքների ծավալն է գումարային արտահայտությամբ.</w:t>
      </w:r>
    </w:p>
    <w:p w:rsidR="00434C8F" w:rsidRPr="005B7978" w:rsidRDefault="00434C8F" w:rsidP="00434C8F">
      <w:pPr>
        <w:tabs>
          <w:tab w:val="left" w:pos="1276"/>
        </w:tabs>
        <w:ind w:firstLine="720"/>
        <w:jc w:val="both"/>
        <w:rPr>
          <w:rFonts w:ascii="GHEA Grapalat" w:hAnsi="GHEA Grapalat" w:cs="Sylfaen"/>
          <w:b/>
          <w:sz w:val="20"/>
          <w:szCs w:val="20"/>
          <w:lang w:val="hy-AM"/>
        </w:rPr>
      </w:pPr>
      <w:r w:rsidRPr="005B7978">
        <w:rPr>
          <w:rFonts w:ascii="GHEA Grapalat" w:hAnsi="GHEA Grapalat" w:cs="Sylfaen"/>
          <w:b/>
          <w:sz w:val="20"/>
          <w:szCs w:val="20"/>
          <w:lang w:val="hy-AM"/>
        </w:rPr>
        <w:t>ՎԳ –ն ծավալաթերթ-նախահաշվով սահմանված աշխատանքների դիմաց վճարվող գումարն է:</w:t>
      </w:r>
    </w:p>
    <w:p w:rsidR="006E6FE2" w:rsidRPr="00E6597C" w:rsidRDefault="006E6FE2" w:rsidP="006E6FE2">
      <w:pPr>
        <w:tabs>
          <w:tab w:val="left" w:pos="1276"/>
        </w:tabs>
        <w:ind w:firstLine="720"/>
        <w:jc w:val="both"/>
        <w:rPr>
          <w:rFonts w:ascii="GHEA Grapalat" w:hAnsi="GHEA Grapalat" w:cs="Sylfaen"/>
          <w:lang w:val="hy-AM"/>
        </w:rPr>
      </w:pPr>
    </w:p>
    <w:p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30656" w:rsidRPr="004605D7" w:rsidRDefault="00630656" w:rsidP="00630656">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Pr="00742B5B">
        <w:rPr>
          <w:rStyle w:val="aff6"/>
          <w:rFonts w:ascii="GHEA Grapalat" w:hAnsi="GHEA Grapalat" w:cs="Sylfaen"/>
          <w:sz w:val="20"/>
          <w:szCs w:val="20"/>
          <w:lang w:val="hy-AM"/>
        </w:rPr>
        <w:footnoteReference w:id="20"/>
      </w:r>
      <w:r>
        <w:rPr>
          <w:rFonts w:ascii="GHEA Grapalat" w:hAnsi="GHEA Grapalat" w:cs="Sylfaen"/>
          <w:sz w:val="20"/>
          <w:szCs w:val="20"/>
          <w:lang w:val="hy-AM"/>
        </w:rPr>
        <w:t xml:space="preserve"> </w:t>
      </w:r>
      <w:r w:rsidRPr="00742B5B">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630656" w:rsidRDefault="00630656" w:rsidP="00630656">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630656" w:rsidRPr="00717204" w:rsidRDefault="00630656" w:rsidP="00630656">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Pr>
          <w:rStyle w:val="aff6"/>
          <w:rFonts w:ascii="GHEA Grapalat" w:hAnsi="GHEA Grapalat" w:cs="Sylfaen"/>
          <w:sz w:val="20"/>
          <w:szCs w:val="20"/>
          <w:lang w:val="hy-AM"/>
        </w:rPr>
        <w:footnoteReference w:id="21"/>
      </w:r>
    </w:p>
    <w:p w:rsidR="00630656" w:rsidRPr="00717204" w:rsidRDefault="00630656" w:rsidP="00630656">
      <w:pPr>
        <w:tabs>
          <w:tab w:val="left" w:pos="1276"/>
        </w:tabs>
        <w:ind w:firstLine="720"/>
        <w:jc w:val="both"/>
        <w:rPr>
          <w:rFonts w:ascii="GHEA Grapalat" w:hAnsi="GHEA Grapalat" w:cs="Sylfaen"/>
          <w:sz w:val="20"/>
          <w:szCs w:val="20"/>
          <w:lang w:val="hy-AM"/>
        </w:rPr>
      </w:pPr>
    </w:p>
    <w:tbl>
      <w:tblPr>
        <w:tblStyle w:val="afff2"/>
        <w:tblW w:w="0" w:type="auto"/>
        <w:tblLook w:val="04A0" w:firstRow="1" w:lastRow="0" w:firstColumn="1" w:lastColumn="0" w:noHBand="0" w:noVBand="1"/>
      </w:tblPr>
      <w:tblGrid>
        <w:gridCol w:w="2631"/>
        <w:gridCol w:w="2631"/>
        <w:gridCol w:w="2632"/>
      </w:tblGrid>
      <w:tr w:rsidR="00630656" w:rsidRPr="00717204" w:rsidTr="006E4880">
        <w:tc>
          <w:tcPr>
            <w:tcW w:w="2631" w:type="dxa"/>
          </w:tcPr>
          <w:p w:rsidR="00630656" w:rsidRPr="009C18DC" w:rsidRDefault="00630656" w:rsidP="006E4880">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r w:rsidR="00630656" w:rsidRPr="00717204" w:rsidTr="006E4880">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1" w:type="dxa"/>
          </w:tcPr>
          <w:p w:rsidR="00630656" w:rsidRDefault="00630656" w:rsidP="006E4880">
            <w:pPr>
              <w:tabs>
                <w:tab w:val="left" w:pos="1276"/>
              </w:tabs>
              <w:ind w:firstLine="720"/>
              <w:jc w:val="both"/>
              <w:rPr>
                <w:rFonts w:ascii="GHEA Grapalat" w:hAnsi="GHEA Grapalat" w:cs="Sylfaen"/>
                <w:sz w:val="20"/>
                <w:szCs w:val="20"/>
                <w:lang w:val="hy-AM"/>
              </w:rPr>
            </w:pPr>
          </w:p>
        </w:tc>
        <w:tc>
          <w:tcPr>
            <w:tcW w:w="2632" w:type="dxa"/>
          </w:tcPr>
          <w:p w:rsidR="00630656" w:rsidRDefault="00630656" w:rsidP="006E4880">
            <w:pPr>
              <w:tabs>
                <w:tab w:val="left" w:pos="1276"/>
              </w:tabs>
              <w:ind w:firstLine="720"/>
              <w:jc w:val="both"/>
              <w:rPr>
                <w:rFonts w:ascii="GHEA Grapalat" w:hAnsi="GHEA Grapalat" w:cs="Sylfaen"/>
                <w:sz w:val="20"/>
                <w:szCs w:val="20"/>
                <w:lang w:val="hy-AM"/>
              </w:rPr>
            </w:pPr>
          </w:p>
        </w:tc>
      </w:tr>
    </w:tbl>
    <w:p w:rsidR="00630656" w:rsidRPr="00717204" w:rsidRDefault="00630656" w:rsidP="00630656">
      <w:pPr>
        <w:tabs>
          <w:tab w:val="left" w:pos="1276"/>
        </w:tabs>
        <w:ind w:firstLine="720"/>
        <w:jc w:val="both"/>
        <w:rPr>
          <w:rFonts w:ascii="GHEA Grapalat" w:hAnsi="GHEA Grapalat" w:cs="Sylfaen"/>
          <w:sz w:val="20"/>
          <w:szCs w:val="20"/>
          <w:lang w:val="hy-AM"/>
        </w:rPr>
      </w:pP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630656" w:rsidRPr="00E6597C" w:rsidRDefault="00630656" w:rsidP="00630656">
      <w:pPr>
        <w:tabs>
          <w:tab w:val="left" w:pos="1276"/>
        </w:tabs>
        <w:ind w:firstLine="720"/>
        <w:jc w:val="both"/>
        <w:rPr>
          <w:rFonts w:ascii="GHEA Grapalat" w:hAnsi="GHEA Grapalat"/>
          <w:sz w:val="20"/>
          <w:szCs w:val="20"/>
          <w:lang w:val="hy-AM"/>
        </w:rPr>
      </w:pPr>
    </w:p>
    <w:p w:rsidR="00630656" w:rsidRPr="00E6597C" w:rsidRDefault="00630656" w:rsidP="00630656">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6E6FE2" w:rsidRPr="00E6597C" w:rsidRDefault="006E6FE2" w:rsidP="006E6FE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630656" w:rsidRPr="00E6597C" w:rsidRDefault="00630656" w:rsidP="00630656">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630656" w:rsidRPr="004605D7"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szCs w:val="20"/>
          <w:lang w:val="hy-AM"/>
        </w:rPr>
        <w:t>:</w:t>
      </w:r>
      <w:r>
        <w:rPr>
          <w:rStyle w:val="aff6"/>
          <w:rFonts w:ascii="GHEA Grapalat" w:hAnsi="GHEA Grapalat" w:cs="Sylfaen"/>
          <w:sz w:val="20"/>
          <w:szCs w:val="20"/>
          <w:lang w:val="hy-AM"/>
        </w:rPr>
        <w:footnoteReference w:id="22"/>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30656" w:rsidRPr="00E6597C" w:rsidRDefault="00630656" w:rsidP="00630656">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630656" w:rsidRPr="00E6597C" w:rsidRDefault="00630656" w:rsidP="00630656">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630656" w:rsidRPr="00E6597C"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Pr>
          <w:rStyle w:val="aff6"/>
          <w:rFonts w:ascii="GHEA Grapalat" w:hAnsi="GHEA Grapalat" w:cs="Sylfaen"/>
          <w:sz w:val="20"/>
          <w:szCs w:val="20"/>
          <w:lang w:val="hy-AM"/>
        </w:rPr>
        <w:footnoteReference w:id="23"/>
      </w:r>
    </w:p>
    <w:p w:rsidR="00630656" w:rsidRPr="004605D7" w:rsidRDefault="00630656" w:rsidP="00630656">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E6597C">
        <w:rPr>
          <w:rFonts w:ascii="GHEA Grapalat" w:hAnsi="GHEA Grapalat" w:cs="Sylfaen"/>
          <w:sz w:val="20"/>
          <w:szCs w:val="20"/>
          <w:lang w:val="hy-AM"/>
        </w:rPr>
        <w:lastRenderedPageBreak/>
        <w:t>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Pr>
          <w:rStyle w:val="aff6"/>
          <w:rFonts w:ascii="GHEA Grapalat" w:hAnsi="GHEA Grapalat" w:cs="Sylfaen"/>
          <w:sz w:val="20"/>
          <w:szCs w:val="20"/>
          <w:lang w:val="hy-AM"/>
        </w:rPr>
        <w:footnoteReference w:id="24"/>
      </w:r>
    </w:p>
    <w:p w:rsidR="00630656" w:rsidRPr="00E6597C" w:rsidRDefault="00630656" w:rsidP="00630656">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Pr="00717204">
        <w:rPr>
          <w:rFonts w:ascii="GHEA Grapalat" w:hAnsi="GHEA Grapalat" w:cs="Sylfaen"/>
          <w:sz w:val="20"/>
          <w:lang w:val="hy-AM"/>
        </w:rPr>
        <w:t xml:space="preserve">7 </w:t>
      </w:r>
      <w:r w:rsidRPr="004605D7">
        <w:rPr>
          <w:rFonts w:ascii="GHEA Grapalat" w:hAnsi="GHEA Grapalat" w:cs="Sylfaen"/>
          <w:sz w:val="20"/>
          <w:lang w:val="hy-AM"/>
        </w:rPr>
        <w:t xml:space="preserve">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630656" w:rsidRPr="00E6597C" w:rsidRDefault="00630656" w:rsidP="00630656">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630656" w:rsidRPr="00E6597C" w:rsidRDefault="00630656" w:rsidP="00630656">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630656" w:rsidRPr="00E6597C" w:rsidRDefault="00630656" w:rsidP="00630656">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630656" w:rsidRPr="004605D7" w:rsidRDefault="00630656" w:rsidP="00630656">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rsidR="00630656" w:rsidRPr="00E6597C" w:rsidRDefault="00630656" w:rsidP="00630656">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630656" w:rsidRPr="00E6597C" w:rsidRDefault="00630656" w:rsidP="00630656">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1D1CC4" w:rsidRPr="004F71AE" w:rsidRDefault="001D1CC4" w:rsidP="005B3FAE">
      <w:pPr>
        <w:tabs>
          <w:tab w:val="left" w:pos="1276"/>
        </w:tabs>
        <w:ind w:firstLine="720"/>
        <w:jc w:val="both"/>
        <w:rPr>
          <w:rFonts w:ascii="GHEA Grapalat" w:hAnsi="GHEA Grapalat"/>
          <w:sz w:val="20"/>
          <w:szCs w:val="20"/>
          <w:lang w:val="hy-AM"/>
        </w:rPr>
      </w:pPr>
    </w:p>
    <w:p w:rsidR="00094F22" w:rsidRPr="004F71AE" w:rsidRDefault="00CA29E7" w:rsidP="00CA29E7">
      <w:pPr>
        <w:ind w:firstLine="709"/>
        <w:jc w:val="both"/>
        <w:rPr>
          <w:rFonts w:ascii="GHEA Grapalat" w:hAnsi="GHEA Grapalat" w:cs="Sylfaen"/>
          <w:b/>
          <w:lang w:val="hy-AM"/>
        </w:rPr>
      </w:pPr>
      <w:r w:rsidRPr="004F71AE">
        <w:rPr>
          <w:rFonts w:ascii="GHEA Grapalat" w:hAnsi="GHEA Grapalat"/>
          <w:b/>
          <w:sz w:val="20"/>
          <w:szCs w:val="20"/>
          <w:lang w:val="hy-AM"/>
        </w:rPr>
        <w:t xml:space="preserve">9. </w:t>
      </w:r>
      <w:r w:rsidRPr="004F71AE">
        <w:rPr>
          <w:rFonts w:ascii="GHEA Grapalat" w:hAnsi="GHEA Grapalat" w:cs="Sylfaen"/>
          <w:b/>
          <w:sz w:val="20"/>
          <w:szCs w:val="20"/>
          <w:lang w:val="hy-AM"/>
        </w:rPr>
        <w:t>ԿՈՂՄԵՐԻ</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ՀԱՍՑԵՆԵՐԸ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ԲԱՆԿԱՅԻՆ</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ՎԱՎԵՐԱՊԱՅՄԱՆՆԵՐԸ</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ԵՎ</w:t>
      </w:r>
      <w:r w:rsidRPr="004F71AE">
        <w:rPr>
          <w:rFonts w:ascii="GHEA Grapalat" w:hAnsi="GHEA Grapalat" w:cs="Times Armenian"/>
          <w:b/>
          <w:sz w:val="20"/>
          <w:szCs w:val="20"/>
          <w:lang w:val="hy-AM"/>
        </w:rPr>
        <w:t xml:space="preserve"> </w:t>
      </w:r>
      <w:r w:rsidRPr="004F71AE">
        <w:rPr>
          <w:rFonts w:ascii="GHEA Grapalat" w:hAnsi="GHEA Grapalat" w:cs="Sylfaen"/>
          <w:b/>
          <w:sz w:val="20"/>
          <w:szCs w:val="20"/>
          <w:lang w:val="hy-AM"/>
        </w:rPr>
        <w:t>ՍՏՈՐԱԳՐՈՒԹՅՈՒՆՆԵՐԸ</w:t>
      </w: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sz w:val="20"/>
                <w:szCs w:val="20"/>
                <w:lang w:val="nb-NO"/>
              </w:rPr>
            </w:pPr>
            <w:r w:rsidRPr="004F71AE">
              <w:rPr>
                <w:rFonts w:ascii="GHEA Grapalat" w:hAnsi="GHEA Grapalat" w:cs="Sylfaen"/>
                <w:b/>
                <w:bCs/>
                <w:sz w:val="20"/>
                <w:szCs w:val="20"/>
                <w:lang w:val="nb-NO"/>
              </w:rPr>
              <w:t>ՊԱՏՎԻՐԱՏՈՒ</w:t>
            </w:r>
          </w:p>
          <w:p w:rsidR="009B3A9B" w:rsidRPr="004F71AE" w:rsidRDefault="009B3A9B" w:rsidP="00562B77">
            <w:pPr>
              <w:pBdr>
                <w:bottom w:val="single" w:sz="6" w:space="1" w:color="auto"/>
              </w:pBdr>
              <w:rPr>
                <w:rFonts w:ascii="GHEA Grapalat" w:hAnsi="GHEA Grapalat"/>
                <w:lang w:val="ru-RU"/>
              </w:rPr>
            </w:pP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sz w:val="20"/>
                <w:szCs w:val="20"/>
                <w:lang w:val="ru-RU"/>
              </w:rPr>
            </w:pPr>
            <w:r w:rsidRPr="004F71AE">
              <w:rPr>
                <w:rFonts w:ascii="GHEA Grapalat" w:hAnsi="GHEA Grapalat" w:cs="Sylfaen"/>
                <w:b/>
                <w:bCs/>
                <w:sz w:val="20"/>
                <w:szCs w:val="20"/>
                <w:lang w:val="pt-BR"/>
              </w:rPr>
              <w:t>ԿԱՊԱԼԱՌՈՒ</w:t>
            </w:r>
          </w:p>
          <w:p w:rsidR="00094F22" w:rsidRPr="004F71AE" w:rsidRDefault="00094F22" w:rsidP="00562B77">
            <w:pPr>
              <w:pBdr>
                <w:bottom w:val="single" w:sz="6" w:space="1" w:color="auto"/>
              </w:pBdr>
              <w:jc w:val="center"/>
              <w:rPr>
                <w:rFonts w:ascii="GHEA Grapalat" w:hAnsi="GHEA Grapalat"/>
                <w:lang w:val="ru-RU"/>
              </w:rPr>
            </w:pPr>
          </w:p>
          <w:p w:rsidR="009B3A9B" w:rsidRPr="004F71AE" w:rsidRDefault="009B3A9B" w:rsidP="00562B77">
            <w:pPr>
              <w:pBdr>
                <w:bottom w:val="single" w:sz="6" w:space="1" w:color="auto"/>
              </w:pBdr>
              <w:jc w:val="center"/>
              <w:rPr>
                <w:rFonts w:ascii="GHEA Grapalat" w:hAnsi="GHEA Grapalat"/>
                <w:lang w:val="ru-RU"/>
              </w:rPr>
            </w:pP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tabs>
          <w:tab w:val="left" w:pos="1276"/>
        </w:tabs>
        <w:ind w:firstLine="720"/>
        <w:jc w:val="both"/>
        <w:rPr>
          <w:rFonts w:ascii="GHEA Grapalat" w:hAnsi="GHEA Grapalat"/>
          <w:sz w:val="20"/>
          <w:szCs w:val="20"/>
          <w:u w:val="single"/>
          <w:lang w:val="nb-NO"/>
        </w:rPr>
      </w:pPr>
      <w:r w:rsidRPr="004F71AE">
        <w:rPr>
          <w:rFonts w:ascii="GHEA Grapalat" w:hAnsi="GHEA Grapalat" w:cs="Sylfaen"/>
          <w:sz w:val="20"/>
          <w:szCs w:val="20"/>
          <w:lang w:val="pt-BR"/>
        </w:rPr>
        <w:t>Անհրաժեշտության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դեպքում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պայմանագրի նախագծում</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կարող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են</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ներառվել</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ՀՀ</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օրենսդրությանը</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չհակասող</w:t>
      </w:r>
      <w:r w:rsidRPr="004F71AE">
        <w:rPr>
          <w:rFonts w:ascii="GHEA Grapalat" w:hAnsi="GHEA Grapalat" w:cs="Sylfaen"/>
          <w:sz w:val="20"/>
          <w:szCs w:val="20"/>
          <w:lang w:val="nb-NO"/>
        </w:rPr>
        <w:t xml:space="preserve"> </w:t>
      </w:r>
      <w:r w:rsidRPr="004F71AE">
        <w:rPr>
          <w:rFonts w:ascii="GHEA Grapalat" w:hAnsi="GHEA Grapalat" w:cs="Sylfaen"/>
          <w:sz w:val="20"/>
          <w:szCs w:val="20"/>
          <w:lang w:val="pt-BR"/>
        </w:rPr>
        <w:t>դրույթներ</w:t>
      </w:r>
      <w:r w:rsidRPr="004F71AE">
        <w:rPr>
          <w:rFonts w:ascii="GHEA Grapalat" w:hAnsi="GHEA Grapalat" w:cs="Sylfaen"/>
          <w:sz w:val="20"/>
          <w:szCs w:val="20"/>
          <w:lang w:val="nb-NO"/>
        </w:rPr>
        <w:t>։</w:t>
      </w:r>
    </w:p>
    <w:p w:rsidR="006F59D9" w:rsidRDefault="00094F22" w:rsidP="004D256B">
      <w:pPr>
        <w:ind w:firstLine="567"/>
        <w:jc w:val="right"/>
        <w:rPr>
          <w:rFonts w:ascii="GHEA Grapalat" w:hAnsi="GHEA Grapalat"/>
          <w:sz w:val="20"/>
          <w:szCs w:val="20"/>
          <w:lang w:val="hy-AM"/>
        </w:rPr>
      </w:pPr>
      <w:r w:rsidRPr="004F71AE">
        <w:rPr>
          <w:rFonts w:ascii="GHEA Grapalat" w:hAnsi="GHEA Grapalat"/>
          <w:sz w:val="20"/>
          <w:szCs w:val="20"/>
          <w:lang w:val="hy-AM"/>
        </w:rPr>
        <w:br w:type="page"/>
      </w:r>
    </w:p>
    <w:p w:rsidR="00094F22" w:rsidRPr="004F71AE" w:rsidRDefault="00094F22" w:rsidP="004D256B">
      <w:pPr>
        <w:ind w:firstLine="567"/>
        <w:jc w:val="right"/>
        <w:rPr>
          <w:rFonts w:ascii="GHEA Grapalat" w:hAnsi="GHEA Grapalat" w:cs="Arial"/>
          <w:sz w:val="20"/>
          <w:szCs w:val="20"/>
          <w:lang w:val="hy-AM"/>
        </w:rPr>
      </w:pPr>
      <w:r w:rsidRPr="004F71AE">
        <w:rPr>
          <w:rFonts w:ascii="GHEA Grapalat" w:hAnsi="GHEA Grapalat" w:cs="Sylfaen"/>
          <w:sz w:val="20"/>
          <w:szCs w:val="20"/>
          <w:lang w:val="hy-AM"/>
        </w:rPr>
        <w:lastRenderedPageBreak/>
        <w:t>Հավելված</w:t>
      </w:r>
      <w:r w:rsidRPr="004F71AE">
        <w:rPr>
          <w:rFonts w:ascii="GHEA Grapalat" w:hAnsi="GHEA Grapalat" w:cs="Arial"/>
          <w:sz w:val="20"/>
          <w:szCs w:val="20"/>
          <w:lang w:val="hy-AM"/>
        </w:rPr>
        <w:t xml:space="preserve"> </w:t>
      </w:r>
      <w:r w:rsidRPr="004F71AE">
        <w:rPr>
          <w:rFonts w:ascii="GHEA Grapalat" w:hAnsi="GHEA Grapalat" w:cs="Sylfaen"/>
          <w:sz w:val="20"/>
          <w:szCs w:val="20"/>
          <w:lang w:val="hy-AM"/>
        </w:rPr>
        <w:t>թիվ</w:t>
      </w:r>
      <w:r w:rsidRPr="004F71AE">
        <w:rPr>
          <w:rFonts w:ascii="GHEA Grapalat" w:hAnsi="GHEA Grapalat" w:cs="Arial"/>
          <w:sz w:val="20"/>
          <w:szCs w:val="20"/>
          <w:lang w:val="hy-AM"/>
        </w:rPr>
        <w:t xml:space="preserve"> 1</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hy-AM"/>
        </w:rPr>
        <w:t>«</w:t>
      </w:r>
      <w:r w:rsidRPr="004F71AE">
        <w:rPr>
          <w:rFonts w:ascii="GHEA Grapalat" w:hAnsi="GHEA Grapalat"/>
          <w:sz w:val="20"/>
          <w:szCs w:val="20"/>
          <w:lang w:val="pt-BR"/>
        </w:rPr>
        <w:t xml:space="preserve">           </w:t>
      </w:r>
      <w:r w:rsidRPr="004F71AE">
        <w:rPr>
          <w:rFonts w:ascii="GHEA Grapalat" w:hAnsi="GHEA Grapalat"/>
          <w:sz w:val="20"/>
          <w:szCs w:val="20"/>
          <w:lang w:val="hy-AM"/>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jc w:val="center"/>
        <w:rPr>
          <w:rFonts w:ascii="GHEA Grapalat" w:hAnsi="GHEA Grapalat" w:cs="Sylfaen"/>
          <w:b/>
          <w:lang w:val="hy-AM"/>
        </w:rPr>
      </w:pPr>
    </w:p>
    <w:p w:rsidR="00094F22" w:rsidRPr="004F71AE" w:rsidRDefault="00094F22" w:rsidP="00094F22">
      <w:pPr>
        <w:jc w:val="center"/>
        <w:rPr>
          <w:rFonts w:ascii="GHEA Grapalat" w:hAnsi="GHEA Grapalat"/>
          <w:b/>
          <w:lang w:val="hy-AM"/>
        </w:rPr>
      </w:pPr>
    </w:p>
    <w:p w:rsidR="00094F22" w:rsidRPr="004F71AE" w:rsidRDefault="00094F22" w:rsidP="00094F22">
      <w:pPr>
        <w:jc w:val="center"/>
        <w:rPr>
          <w:rFonts w:ascii="GHEA Grapalat" w:hAnsi="GHEA Grapalat"/>
          <w:b/>
          <w:lang w:val="hy-AM"/>
        </w:rPr>
      </w:pPr>
    </w:p>
    <w:p w:rsidR="00094F22" w:rsidRPr="004F71AE" w:rsidRDefault="00094F22" w:rsidP="00094F22">
      <w:pPr>
        <w:jc w:val="center"/>
        <w:rPr>
          <w:rFonts w:ascii="GHEA Grapalat" w:hAnsi="GHEA Grapalat"/>
          <w:b/>
          <w:lang w:val="hy-AM"/>
        </w:rPr>
      </w:pPr>
    </w:p>
    <w:p w:rsidR="00094F22" w:rsidRPr="004F71AE" w:rsidRDefault="008B493C" w:rsidP="00094F22">
      <w:pPr>
        <w:jc w:val="center"/>
        <w:rPr>
          <w:rFonts w:ascii="GHEA Grapalat" w:hAnsi="GHEA Grapalat" w:cs="Sylfaen"/>
          <w:b/>
          <w:sz w:val="20"/>
          <w:lang w:val="pt-BR"/>
        </w:rPr>
      </w:pPr>
      <w:r w:rsidRPr="004F71AE">
        <w:rPr>
          <w:rFonts w:ascii="GHEA Grapalat" w:hAnsi="GHEA Grapalat" w:cs="Sylfaen"/>
          <w:b/>
          <w:sz w:val="20"/>
          <w:lang w:val="pt-BR"/>
        </w:rPr>
        <w:t>ԾԱՎԱԼԱԹԵՐԹ-ՆԱԽԱՀԱՇԻՎ*</w:t>
      </w:r>
    </w:p>
    <w:p w:rsidR="00094F22" w:rsidRPr="004F71AE" w:rsidRDefault="00094F22" w:rsidP="00094F22">
      <w:pPr>
        <w:ind w:firstLine="567"/>
        <w:jc w:val="right"/>
        <w:rPr>
          <w:rFonts w:ascii="GHEA Grapalat" w:hAnsi="GHEA Grapalat" w:cs="Sylfaen"/>
          <w:b/>
          <w:sz w:val="20"/>
          <w:lang w:val="pt-BR"/>
        </w:rPr>
      </w:pPr>
    </w:p>
    <w:p w:rsidR="00094F22" w:rsidRPr="004F71AE" w:rsidRDefault="00DA335D" w:rsidP="00094F22">
      <w:pPr>
        <w:ind w:firstLine="567"/>
        <w:jc w:val="center"/>
        <w:rPr>
          <w:rFonts w:ascii="GHEA Grapalat" w:hAnsi="GHEA Grapalat"/>
          <w:b/>
          <w:sz w:val="20"/>
          <w:lang w:val="pt-BR"/>
        </w:rPr>
      </w:pPr>
      <w:r>
        <w:rPr>
          <w:rFonts w:ascii="GHEA Grapalat" w:hAnsi="GHEA Grapalat" w:cs="Sylfaen"/>
          <w:b/>
          <w:sz w:val="20"/>
          <w:lang w:val="pt-BR"/>
        </w:rPr>
        <w:t>Տարածքի բարեկարգման</w:t>
      </w:r>
      <w:r w:rsidR="008B493C" w:rsidRPr="004F71AE">
        <w:rPr>
          <w:rFonts w:ascii="GHEA Grapalat" w:hAnsi="GHEA Grapalat" w:cs="Sylfaen"/>
          <w:b/>
          <w:sz w:val="20"/>
          <w:lang w:val="pt-BR"/>
        </w:rPr>
        <w:t xml:space="preserve">  ԱՇԽԱՏԱՆՔՆԵՐԻ</w:t>
      </w:r>
      <w:r w:rsidR="008B493C" w:rsidRPr="004F71AE">
        <w:rPr>
          <w:rFonts w:ascii="GHEA Grapalat" w:hAnsi="GHEA Grapalat" w:cs="Times Armenian"/>
          <w:b/>
          <w:sz w:val="20"/>
          <w:lang w:val="pt-BR"/>
        </w:rPr>
        <w:t xml:space="preserve"> </w:t>
      </w:r>
      <w:r w:rsidR="00E40256" w:rsidRPr="004F71AE">
        <w:rPr>
          <w:rFonts w:ascii="GHEA Grapalat" w:hAnsi="GHEA Grapalat" w:cs="Sylfaen"/>
          <w:b/>
          <w:sz w:val="20"/>
          <w:lang w:val="pt-BR"/>
        </w:rPr>
        <w:t>ԿԱՏԱՐՄԱՆ</w:t>
      </w: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hy-AM"/>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center"/>
        <w:rPr>
          <w:rFonts w:ascii="GHEA Grapalat" w:hAnsi="GHEA Grapalat"/>
          <w:lang w:val="hy-AM"/>
        </w:rPr>
      </w:pPr>
      <w:r w:rsidRPr="004F71AE">
        <w:rPr>
          <w:rFonts w:ascii="GHEA Grapalat" w:hAnsi="GHEA Grapalat"/>
          <w:lang w:val="hy-AM"/>
        </w:rPr>
        <w:t>Ներկայացված</w:t>
      </w:r>
      <w:r w:rsidRPr="004F71AE">
        <w:rPr>
          <w:rFonts w:ascii="GHEA Grapalat" w:hAnsi="GHEA Grapalat"/>
          <w:lang w:val="pt-BR"/>
        </w:rPr>
        <w:t xml:space="preserve"> </w:t>
      </w:r>
      <w:r w:rsidRPr="004F71AE">
        <w:rPr>
          <w:rFonts w:ascii="GHEA Grapalat" w:hAnsi="GHEA Grapalat"/>
          <w:lang w:val="hy-AM"/>
        </w:rPr>
        <w:t>է</w:t>
      </w:r>
      <w:r w:rsidRPr="004F71AE">
        <w:rPr>
          <w:rFonts w:ascii="GHEA Grapalat" w:hAnsi="GHEA Grapalat"/>
          <w:lang w:val="pt-BR"/>
        </w:rPr>
        <w:t xml:space="preserve"> </w:t>
      </w:r>
      <w:r w:rsidRPr="004F71AE">
        <w:rPr>
          <w:rFonts w:ascii="GHEA Grapalat" w:hAnsi="GHEA Grapalat"/>
          <w:lang w:val="hy-AM"/>
        </w:rPr>
        <w:t>կից</w:t>
      </w:r>
      <w:r w:rsidRPr="004F71AE">
        <w:rPr>
          <w:rFonts w:ascii="GHEA Grapalat" w:hAnsi="GHEA Grapalat"/>
          <w:lang w:val="pt-BR"/>
        </w:rPr>
        <w:t xml:space="preserve"> </w:t>
      </w:r>
      <w:r w:rsidRPr="004F71AE">
        <w:rPr>
          <w:rFonts w:ascii="GHEA Grapalat" w:hAnsi="GHEA Grapalat"/>
          <w:lang w:val="hy-AM"/>
        </w:rPr>
        <w:t>ֆայլում</w:t>
      </w:r>
    </w:p>
    <w:p w:rsidR="00E91503" w:rsidRPr="004F71AE" w:rsidRDefault="00E91503" w:rsidP="00094F22">
      <w:pPr>
        <w:ind w:firstLine="567"/>
        <w:jc w:val="center"/>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hy-AM"/>
        </w:rPr>
      </w:pPr>
    </w:p>
    <w:p w:rsidR="001E741E" w:rsidRPr="004F71AE" w:rsidRDefault="001E741E" w:rsidP="001E741E">
      <w:pPr>
        <w:ind w:left="927"/>
        <w:jc w:val="center"/>
        <w:rPr>
          <w:rFonts w:ascii="GHEA Grapalat" w:hAnsi="GHEA Grapalat"/>
          <w:color w:val="FF0000"/>
          <w:lang w:val="pt-BR"/>
        </w:rPr>
      </w:pPr>
    </w:p>
    <w:p w:rsidR="007578E4" w:rsidRPr="004F71AE" w:rsidRDefault="007578E4" w:rsidP="007578E4">
      <w:pPr>
        <w:pStyle w:val="ac"/>
        <w:ind w:left="1287" w:firstLine="0"/>
        <w:rPr>
          <w:rFonts w:ascii="GHEA Grapalat" w:hAnsi="GHEA Grapalat"/>
          <w:color w:val="FF0000"/>
          <w:lang w:val="hy-AM"/>
        </w:rPr>
      </w:pPr>
    </w:p>
    <w:p w:rsidR="005E0E0F" w:rsidRPr="004F71AE" w:rsidRDefault="005E0E0F" w:rsidP="009A16FA">
      <w:pPr>
        <w:ind w:left="927"/>
        <w:rPr>
          <w:rFonts w:ascii="GHEA Grapalat" w:hAnsi="GHEA Grapalat"/>
          <w:color w:val="FF0000"/>
          <w:lang w:val="hy-AM"/>
        </w:rPr>
      </w:pPr>
    </w:p>
    <w:p w:rsidR="00094F22" w:rsidRPr="004F71AE" w:rsidRDefault="00094F22" w:rsidP="00094F22">
      <w:pPr>
        <w:ind w:firstLine="567"/>
        <w:jc w:val="right"/>
        <w:rPr>
          <w:rFonts w:ascii="GHEA Grapalat" w:hAnsi="GHEA Grapalat"/>
          <w:lang w:val="hy-AM"/>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C321CE">
      <w:pPr>
        <w:ind w:firstLine="567"/>
        <w:jc w:val="center"/>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rPr>
          <w:rFonts w:ascii="GHEA Grapalat" w:hAnsi="GHEA Grapalat"/>
          <w:lang w:val="pt-BR"/>
        </w:rPr>
      </w:pPr>
      <w:r w:rsidRPr="004F71AE">
        <w:rPr>
          <w:rFonts w:ascii="GHEA Grapalat" w:hAnsi="GHEA Grapalat" w:cs="Sylfaen"/>
          <w:sz w:val="22"/>
          <w:szCs w:val="22"/>
          <w:lang w:val="af-ZA"/>
        </w:rPr>
        <w:t>* Կապալառուն աշխատանքները կատարում է</w:t>
      </w:r>
      <w:r w:rsidRPr="004F71AE">
        <w:rPr>
          <w:rFonts w:ascii="GHEA Grapalat" w:hAnsi="GHEA Grapalat" w:cs="Sylfaen"/>
          <w:sz w:val="22"/>
          <w:szCs w:val="22"/>
          <w:lang w:val="pt-BR"/>
        </w:rPr>
        <w:t xml:space="preserve"> </w:t>
      </w:r>
      <w:r w:rsidR="00B07E01">
        <w:rPr>
          <w:rFonts w:ascii="GHEA Grapalat" w:hAnsi="GHEA Grapalat" w:cs="Sylfaen"/>
          <w:sz w:val="22"/>
          <w:szCs w:val="22"/>
          <w:lang w:val="hy-AM"/>
        </w:rPr>
        <w:t>Գ. Արտաշավան, 2-րդ փողոց, 7 շեն</w:t>
      </w:r>
      <w:r w:rsidR="00BD7387">
        <w:rPr>
          <w:rFonts w:ascii="GHEA Grapalat" w:hAnsi="GHEA Grapalat" w:cs="Sylfaen"/>
          <w:sz w:val="22"/>
          <w:szCs w:val="22"/>
          <w:lang w:val="hy-AM"/>
        </w:rPr>
        <w:t xml:space="preserve"> </w:t>
      </w:r>
      <w:r w:rsidRPr="004F71AE">
        <w:rPr>
          <w:rFonts w:ascii="GHEA Grapalat" w:hAnsi="GHEA Grapalat" w:cs="Sylfaen"/>
          <w:sz w:val="22"/>
          <w:szCs w:val="22"/>
          <w:lang w:val="af-ZA"/>
        </w:rPr>
        <w:t>հասցեում:</w:t>
      </w: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094F22" w:rsidRPr="004F71AE" w:rsidRDefault="00094F22" w:rsidP="00094F22">
      <w:pPr>
        <w:ind w:firstLine="567"/>
        <w:jc w:val="right"/>
        <w:rPr>
          <w:rFonts w:ascii="GHEA Grapalat" w:hAnsi="GHEA Grapalat"/>
          <w:lang w:val="pt-BR"/>
        </w:rPr>
      </w:pPr>
    </w:p>
    <w:p w:rsidR="00331525" w:rsidRDefault="00331525"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Default="00843183" w:rsidP="00094F22">
      <w:pPr>
        <w:ind w:firstLine="567"/>
        <w:jc w:val="right"/>
        <w:rPr>
          <w:rFonts w:ascii="GHEA Grapalat" w:hAnsi="GHEA Grapalat" w:cs="Sylfaen"/>
          <w:sz w:val="20"/>
          <w:szCs w:val="20"/>
          <w:lang w:val="pt-BR"/>
        </w:rPr>
      </w:pPr>
    </w:p>
    <w:p w:rsidR="00843183" w:rsidRPr="004F71AE" w:rsidRDefault="00843183" w:rsidP="00094F22">
      <w:pPr>
        <w:ind w:firstLine="567"/>
        <w:jc w:val="right"/>
        <w:rPr>
          <w:rFonts w:ascii="GHEA Grapalat" w:hAnsi="GHEA Grapalat" w:cs="Sylfaen"/>
          <w:sz w:val="20"/>
          <w:szCs w:val="20"/>
          <w:lang w:val="pt-BR"/>
        </w:rPr>
      </w:pPr>
    </w:p>
    <w:p w:rsidR="00305DAB" w:rsidRPr="004F71AE" w:rsidRDefault="00305DAB" w:rsidP="00094F22">
      <w:pPr>
        <w:ind w:firstLine="567"/>
        <w:jc w:val="right"/>
        <w:rPr>
          <w:rFonts w:ascii="GHEA Grapalat" w:hAnsi="GHEA Grapalat" w:cs="Sylfaen"/>
          <w:sz w:val="20"/>
          <w:szCs w:val="20"/>
          <w:lang w:val="pt-BR"/>
        </w:rPr>
      </w:pP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2</w:t>
      </w:r>
    </w:p>
    <w:p w:rsidR="00094F22" w:rsidRPr="004F71AE" w:rsidRDefault="00094F22" w:rsidP="00094F22">
      <w:pPr>
        <w:ind w:firstLine="567"/>
        <w:jc w:val="right"/>
        <w:rPr>
          <w:rFonts w:ascii="GHEA Grapalat" w:hAnsi="GHEA Grapalat" w:cs="Arial"/>
          <w:sz w:val="20"/>
          <w:szCs w:val="20"/>
          <w:lang w:val="pt-BR"/>
        </w:rPr>
      </w:pPr>
      <w:proofErr w:type="gramStart"/>
      <w:r w:rsidRPr="004F71AE">
        <w:rPr>
          <w:rFonts w:ascii="GHEA Grapalat" w:hAnsi="GHEA Grapalat"/>
          <w:sz w:val="20"/>
          <w:szCs w:val="20"/>
          <w:lang w:val="ru-RU"/>
        </w:rPr>
        <w:t>«</w:t>
      </w:r>
      <w:r w:rsidRPr="004F71AE">
        <w:rPr>
          <w:rFonts w:ascii="GHEA Grapalat" w:hAnsi="GHEA Grapalat"/>
          <w:sz w:val="20"/>
          <w:szCs w:val="20"/>
          <w:lang w:val="pt-BR"/>
        </w:rPr>
        <w:t xml:space="preserve">  </w:t>
      </w:r>
      <w:proofErr w:type="gramEnd"/>
      <w:r w:rsidRPr="004F71AE">
        <w:rPr>
          <w:rFonts w:ascii="GHEA Grapalat" w:hAnsi="GHEA Grapalat"/>
          <w:sz w:val="20"/>
          <w:szCs w:val="20"/>
          <w:lang w:val="pt-BR"/>
        </w:rPr>
        <w:t xml:space="preserve">         </w:t>
      </w:r>
      <w:r w:rsidRPr="004F71AE">
        <w:rPr>
          <w:rFonts w:ascii="GHEA Grapalat" w:hAnsi="GHEA Grapalat"/>
          <w:sz w:val="20"/>
          <w:szCs w:val="20"/>
          <w:lang w:val="ru-RU"/>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jc w:val="center"/>
        <w:rPr>
          <w:rFonts w:ascii="GHEA Grapalat" w:hAnsi="GHEA Grapalat" w:cs="Sylfaen"/>
          <w:b/>
          <w:lang w:val="pt-BR"/>
        </w:rPr>
      </w:pPr>
    </w:p>
    <w:p w:rsidR="00094F22" w:rsidRPr="004F71AE" w:rsidRDefault="00094F22" w:rsidP="00094F22">
      <w:pPr>
        <w:jc w:val="center"/>
        <w:rPr>
          <w:rFonts w:ascii="GHEA Grapalat" w:hAnsi="GHEA Grapalat" w:cs="Sylfaen"/>
          <w:b/>
          <w:lang w:val="pt-BR"/>
        </w:rPr>
      </w:pPr>
    </w:p>
    <w:p w:rsidR="00094F22" w:rsidRPr="004F71AE" w:rsidRDefault="00C55EA5" w:rsidP="00094F22">
      <w:pPr>
        <w:jc w:val="center"/>
        <w:rPr>
          <w:rFonts w:ascii="GHEA Grapalat" w:hAnsi="GHEA Grapalat"/>
          <w:b/>
          <w:sz w:val="20"/>
          <w:szCs w:val="20"/>
          <w:lang w:val="pt-BR"/>
        </w:rPr>
      </w:pPr>
      <w:r w:rsidRPr="004F71AE">
        <w:rPr>
          <w:rFonts w:ascii="GHEA Grapalat" w:hAnsi="GHEA Grapalat" w:cs="Sylfaen"/>
          <w:b/>
          <w:sz w:val="20"/>
          <w:szCs w:val="20"/>
          <w:lang w:val="pt-BR"/>
        </w:rPr>
        <w:t>ՕՐԱՑՈՒՑԱՅԻՆ</w:t>
      </w:r>
      <w:r w:rsidRPr="004F71AE">
        <w:rPr>
          <w:rFonts w:ascii="GHEA Grapalat" w:hAnsi="GHEA Grapalat" w:cs="Times Armenian"/>
          <w:b/>
          <w:sz w:val="20"/>
          <w:szCs w:val="20"/>
          <w:lang w:val="pt-BR"/>
        </w:rPr>
        <w:t xml:space="preserve"> </w:t>
      </w:r>
      <w:r w:rsidRPr="004F71AE">
        <w:rPr>
          <w:rFonts w:ascii="GHEA Grapalat" w:hAnsi="GHEA Grapalat" w:cs="Sylfaen"/>
          <w:b/>
          <w:sz w:val="20"/>
          <w:szCs w:val="20"/>
          <w:lang w:val="pt-BR"/>
        </w:rPr>
        <w:t>ԳՐԱՖԻԿ</w:t>
      </w:r>
    </w:p>
    <w:p w:rsidR="00094F22" w:rsidRPr="004F71AE" w:rsidRDefault="00DA335D" w:rsidP="00094F22">
      <w:pPr>
        <w:ind w:firstLine="567"/>
        <w:jc w:val="center"/>
        <w:rPr>
          <w:rFonts w:ascii="GHEA Grapalat" w:hAnsi="GHEA Grapalat" w:cs="Sylfaen"/>
          <w:b/>
          <w:sz w:val="18"/>
          <w:szCs w:val="18"/>
          <w:lang w:val="pt-BR"/>
        </w:rPr>
      </w:pPr>
      <w:r>
        <w:rPr>
          <w:rFonts w:ascii="GHEA Grapalat" w:hAnsi="GHEA Grapalat" w:cs="Sylfaen"/>
          <w:b/>
          <w:sz w:val="20"/>
          <w:lang w:val="pt-BR"/>
        </w:rPr>
        <w:t>Տարածքի բարեկարգման</w:t>
      </w:r>
      <w:r w:rsidR="00C55EA5" w:rsidRPr="004F71AE">
        <w:rPr>
          <w:rFonts w:ascii="GHEA Grapalat" w:hAnsi="GHEA Grapalat" w:cs="Sylfaen"/>
          <w:b/>
          <w:sz w:val="20"/>
          <w:lang w:val="pt-BR"/>
        </w:rPr>
        <w:t xml:space="preserve">  </w:t>
      </w:r>
      <w:r w:rsidR="00C55EA5" w:rsidRPr="004F71AE">
        <w:rPr>
          <w:rFonts w:ascii="GHEA Grapalat" w:hAnsi="GHEA Grapalat" w:cs="Sylfaen"/>
          <w:b/>
          <w:sz w:val="18"/>
          <w:szCs w:val="18"/>
          <w:lang w:val="pt-BR"/>
        </w:rPr>
        <w:t>ԱՇԽԱՏԱՆՔՆԵՐԻ</w:t>
      </w:r>
      <w:r w:rsidR="00C55EA5" w:rsidRPr="004F71AE">
        <w:rPr>
          <w:rFonts w:ascii="GHEA Grapalat" w:hAnsi="GHEA Grapalat" w:cs="Times Armenian"/>
          <w:b/>
          <w:sz w:val="18"/>
          <w:szCs w:val="18"/>
          <w:lang w:val="pt-BR"/>
        </w:rPr>
        <w:t xml:space="preserve"> </w:t>
      </w:r>
      <w:r w:rsidR="00C55EA5" w:rsidRPr="004F71AE">
        <w:rPr>
          <w:rFonts w:ascii="GHEA Grapalat" w:hAnsi="GHEA Grapalat" w:cs="Sylfaen"/>
          <w:b/>
          <w:sz w:val="18"/>
          <w:szCs w:val="18"/>
          <w:lang w:val="pt-BR"/>
        </w:rPr>
        <w:t>ԿԱՏԱՐՄԱՆ</w:t>
      </w:r>
    </w:p>
    <w:p w:rsidR="00094F22" w:rsidRPr="004F71AE" w:rsidRDefault="00094F22" w:rsidP="00094F22">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7"/>
        <w:gridCol w:w="4553"/>
        <w:gridCol w:w="2945"/>
        <w:gridCol w:w="1996"/>
      </w:tblGrid>
      <w:tr w:rsidR="00094F22" w:rsidRPr="004F71AE" w:rsidTr="00562B77">
        <w:trPr>
          <w:cantSplit/>
          <w:trHeight w:val="508"/>
          <w:jc w:val="center"/>
        </w:trPr>
        <w:tc>
          <w:tcPr>
            <w:tcW w:w="627" w:type="dxa"/>
            <w:vMerge w:val="restart"/>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sz w:val="20"/>
                <w:szCs w:val="20"/>
                <w:lang w:val="pt-BR"/>
              </w:rPr>
              <w:t xml:space="preserve">N </w:t>
            </w:r>
            <w:r w:rsidRPr="004F71AE">
              <w:rPr>
                <w:rFonts w:ascii="GHEA Grapalat" w:hAnsi="GHEA Grapalat" w:cs="Sylfaen"/>
                <w:sz w:val="20"/>
                <w:szCs w:val="20"/>
                <w:lang w:val="pt-BR"/>
              </w:rPr>
              <w:t>ը</w:t>
            </w:r>
            <w:r w:rsidRPr="004F71AE">
              <w:rPr>
                <w:rFonts w:ascii="GHEA Grapalat" w:hAnsi="GHEA Grapalat" w:cs="Arial"/>
                <w:sz w:val="20"/>
                <w:szCs w:val="20"/>
                <w:lang w:val="pt-BR"/>
              </w:rPr>
              <w:t>/</w:t>
            </w:r>
            <w:r w:rsidRPr="004F71AE">
              <w:rPr>
                <w:rFonts w:ascii="GHEA Grapalat" w:hAnsi="GHEA Grapalat" w:cs="Sylfaen"/>
                <w:sz w:val="20"/>
                <w:szCs w:val="20"/>
                <w:lang w:val="pt-BR"/>
              </w:rPr>
              <w:t>կ</w:t>
            </w:r>
          </w:p>
        </w:tc>
        <w:tc>
          <w:tcPr>
            <w:tcW w:w="4553" w:type="dxa"/>
            <w:vMerge w:val="restart"/>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Կապալառուի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կողմից</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կատարվելիք</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առանձին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տեսակների</w:t>
            </w:r>
          </w:p>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անվանումներ</w:t>
            </w:r>
          </w:p>
        </w:tc>
        <w:tc>
          <w:tcPr>
            <w:tcW w:w="4941" w:type="dxa"/>
            <w:gridSpan w:val="2"/>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Աշխատանքների</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կատարման</w:t>
            </w:r>
            <w:r w:rsidRPr="004F71AE">
              <w:rPr>
                <w:rFonts w:ascii="GHEA Grapalat" w:hAnsi="GHEA Grapalat" w:cs="Times Armenian"/>
                <w:sz w:val="20"/>
                <w:szCs w:val="20"/>
                <w:lang w:val="pt-BR"/>
              </w:rPr>
              <w:t xml:space="preserve"> </w:t>
            </w:r>
            <w:r w:rsidRPr="004F71AE">
              <w:rPr>
                <w:rFonts w:ascii="GHEA Grapalat" w:hAnsi="GHEA Grapalat" w:cs="Sylfaen"/>
                <w:sz w:val="20"/>
                <w:szCs w:val="20"/>
                <w:lang w:val="pt-BR"/>
              </w:rPr>
              <w:t>ժամկետը</w:t>
            </w:r>
          </w:p>
        </w:tc>
      </w:tr>
      <w:tr w:rsidR="00094F22" w:rsidRPr="004F71AE" w:rsidTr="00562B77">
        <w:trPr>
          <w:cantSplit/>
          <w:trHeight w:val="567"/>
          <w:jc w:val="center"/>
        </w:trPr>
        <w:tc>
          <w:tcPr>
            <w:tcW w:w="627" w:type="dxa"/>
            <w:vMerge/>
            <w:vAlign w:val="center"/>
          </w:tcPr>
          <w:p w:rsidR="00094F22" w:rsidRPr="004F71AE" w:rsidRDefault="00094F22" w:rsidP="00562B77">
            <w:pPr>
              <w:jc w:val="both"/>
              <w:rPr>
                <w:rFonts w:ascii="GHEA Grapalat" w:hAnsi="GHEA Grapalat"/>
                <w:sz w:val="20"/>
                <w:szCs w:val="20"/>
                <w:lang w:val="pt-BR"/>
              </w:rPr>
            </w:pPr>
          </w:p>
        </w:tc>
        <w:tc>
          <w:tcPr>
            <w:tcW w:w="4553" w:type="dxa"/>
            <w:vMerge/>
          </w:tcPr>
          <w:p w:rsidR="00094F22" w:rsidRPr="004F71AE" w:rsidRDefault="00094F22" w:rsidP="00562B77">
            <w:pPr>
              <w:rPr>
                <w:rFonts w:ascii="GHEA Grapalat" w:hAnsi="GHEA Grapalat"/>
                <w:sz w:val="20"/>
                <w:szCs w:val="20"/>
                <w:lang w:val="pt-BR"/>
              </w:rPr>
            </w:pPr>
          </w:p>
        </w:tc>
        <w:tc>
          <w:tcPr>
            <w:tcW w:w="2945" w:type="dxa"/>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Սկիզբը</w:t>
            </w:r>
          </w:p>
        </w:tc>
        <w:tc>
          <w:tcPr>
            <w:tcW w:w="1996" w:type="dxa"/>
            <w:vAlign w:val="center"/>
          </w:tcPr>
          <w:p w:rsidR="00094F22" w:rsidRPr="004F71AE" w:rsidRDefault="00094F22" w:rsidP="00562B77">
            <w:pPr>
              <w:jc w:val="center"/>
              <w:rPr>
                <w:rFonts w:ascii="GHEA Grapalat" w:hAnsi="GHEA Grapalat"/>
                <w:sz w:val="20"/>
                <w:szCs w:val="20"/>
                <w:lang w:val="pt-BR"/>
              </w:rPr>
            </w:pPr>
            <w:r w:rsidRPr="004F71AE">
              <w:rPr>
                <w:rFonts w:ascii="GHEA Grapalat" w:hAnsi="GHEA Grapalat" w:cs="Sylfaen"/>
                <w:sz w:val="20"/>
                <w:szCs w:val="20"/>
                <w:lang w:val="pt-BR"/>
              </w:rPr>
              <w:t>Ավարտը</w:t>
            </w:r>
          </w:p>
        </w:tc>
      </w:tr>
      <w:tr w:rsidR="006A18B4" w:rsidRPr="004F71AE" w:rsidTr="00562B77">
        <w:trPr>
          <w:trHeight w:val="567"/>
          <w:jc w:val="center"/>
        </w:trPr>
        <w:tc>
          <w:tcPr>
            <w:tcW w:w="627" w:type="dxa"/>
            <w:vAlign w:val="center"/>
          </w:tcPr>
          <w:p w:rsidR="006A18B4" w:rsidRPr="004F71AE" w:rsidRDefault="006A18B4" w:rsidP="00562B77">
            <w:pPr>
              <w:jc w:val="center"/>
              <w:rPr>
                <w:rFonts w:ascii="GHEA Grapalat" w:hAnsi="GHEA Grapalat"/>
                <w:sz w:val="20"/>
                <w:szCs w:val="20"/>
                <w:lang w:val="pt-BR"/>
              </w:rPr>
            </w:pPr>
            <w:r w:rsidRPr="004F71AE">
              <w:rPr>
                <w:rFonts w:ascii="GHEA Grapalat" w:hAnsi="GHEA Grapalat"/>
                <w:sz w:val="20"/>
                <w:szCs w:val="20"/>
                <w:lang w:val="pt-BR"/>
              </w:rPr>
              <w:t>1</w:t>
            </w:r>
          </w:p>
        </w:tc>
        <w:tc>
          <w:tcPr>
            <w:tcW w:w="4553" w:type="dxa"/>
            <w:vAlign w:val="center"/>
          </w:tcPr>
          <w:p w:rsidR="006A18B4" w:rsidRPr="004F71AE" w:rsidRDefault="00DA335D" w:rsidP="00404A01">
            <w:pPr>
              <w:rPr>
                <w:rFonts w:ascii="GHEA Grapalat" w:hAnsi="GHEA Grapalat"/>
                <w:sz w:val="20"/>
                <w:szCs w:val="20"/>
                <w:lang w:val="pt-BR"/>
              </w:rPr>
            </w:pPr>
            <w:r>
              <w:rPr>
                <w:rFonts w:ascii="GHEA Grapalat" w:hAnsi="GHEA Grapalat" w:cs="Sylfaen"/>
                <w:b/>
                <w:sz w:val="20"/>
                <w:lang w:val="pt-BR"/>
              </w:rPr>
              <w:t>Տարածքի բարեկարգման</w:t>
            </w:r>
            <w:r w:rsidR="00AB47E3" w:rsidRPr="004F71AE">
              <w:rPr>
                <w:rFonts w:ascii="GHEA Grapalat" w:hAnsi="GHEA Grapalat" w:cs="Sylfaen"/>
                <w:b/>
                <w:sz w:val="20"/>
                <w:lang w:val="pt-BR"/>
              </w:rPr>
              <w:t xml:space="preserve">  </w:t>
            </w:r>
            <w:r w:rsidR="00AB47E3" w:rsidRPr="007646FF">
              <w:rPr>
                <w:rFonts w:ascii="GHEA Grapalat" w:hAnsi="GHEA Grapalat" w:cs="Sylfaen"/>
                <w:b/>
                <w:sz w:val="20"/>
                <w:lang w:val="pt-BR"/>
              </w:rPr>
              <w:t>աշխատանքներ</w:t>
            </w:r>
          </w:p>
        </w:tc>
        <w:tc>
          <w:tcPr>
            <w:tcW w:w="2945" w:type="dxa"/>
            <w:vAlign w:val="center"/>
          </w:tcPr>
          <w:p w:rsidR="006A18B4" w:rsidRPr="006F59D9" w:rsidRDefault="006F59D9" w:rsidP="005879F8">
            <w:pPr>
              <w:jc w:val="center"/>
              <w:rPr>
                <w:rFonts w:ascii="GHEA Grapalat" w:hAnsi="GHEA Grapalat"/>
                <w:sz w:val="20"/>
                <w:szCs w:val="20"/>
                <w:lang w:val="hy-AM"/>
              </w:rPr>
            </w:pPr>
            <w:r w:rsidRPr="006F59D9">
              <w:rPr>
                <w:rFonts w:ascii="GHEA Grapalat" w:hAnsi="GHEA Grapalat"/>
                <w:b/>
                <w:sz w:val="20"/>
                <w:szCs w:val="20"/>
                <w:lang w:val="hy-AM"/>
              </w:rPr>
              <w:t>պայմանագիրն ուժի մեջ մտնելու օրվանից 50 օրացուցային օր</w:t>
            </w:r>
          </w:p>
        </w:tc>
        <w:tc>
          <w:tcPr>
            <w:tcW w:w="1996" w:type="dxa"/>
            <w:vAlign w:val="center"/>
          </w:tcPr>
          <w:p w:rsidR="006A18B4" w:rsidRPr="004F71AE" w:rsidRDefault="005434E9" w:rsidP="00562B77">
            <w:pPr>
              <w:rPr>
                <w:rFonts w:ascii="GHEA Grapalat" w:hAnsi="GHEA Grapalat"/>
                <w:sz w:val="20"/>
                <w:szCs w:val="20"/>
                <w:lang w:val="pt-BR"/>
              </w:rPr>
            </w:pPr>
            <w:r>
              <w:rPr>
                <w:rFonts w:ascii="GHEA Grapalat" w:hAnsi="GHEA Grapalat"/>
                <w:b/>
                <w:color w:val="FF0000"/>
                <w:sz w:val="20"/>
                <w:szCs w:val="20"/>
              </w:rPr>
              <w:t>50 օրացուցային օր</w:t>
            </w:r>
          </w:p>
        </w:tc>
      </w:tr>
      <w:tr w:rsidR="00843183" w:rsidRPr="004F71AE" w:rsidTr="00562B77">
        <w:trPr>
          <w:cantSplit/>
          <w:trHeight w:val="567"/>
          <w:jc w:val="center"/>
        </w:trPr>
        <w:tc>
          <w:tcPr>
            <w:tcW w:w="5180" w:type="dxa"/>
            <w:gridSpan w:val="2"/>
            <w:vAlign w:val="center"/>
          </w:tcPr>
          <w:p w:rsidR="00843183" w:rsidRPr="004F71AE" w:rsidRDefault="00843183" w:rsidP="00843183">
            <w:pPr>
              <w:rPr>
                <w:rFonts w:ascii="GHEA Grapalat" w:hAnsi="GHEA Grapalat"/>
                <w:b/>
                <w:sz w:val="20"/>
                <w:szCs w:val="20"/>
                <w:lang w:val="pt-BR"/>
              </w:rPr>
            </w:pPr>
            <w:r w:rsidRPr="004F71AE">
              <w:rPr>
                <w:rFonts w:ascii="GHEA Grapalat" w:hAnsi="GHEA Grapalat" w:cs="Sylfaen"/>
                <w:b/>
                <w:sz w:val="20"/>
                <w:szCs w:val="20"/>
                <w:lang w:val="pt-BR"/>
              </w:rPr>
              <w:t>ԸՆԴԱՄԵՆԸ</w:t>
            </w:r>
          </w:p>
        </w:tc>
        <w:tc>
          <w:tcPr>
            <w:tcW w:w="2945" w:type="dxa"/>
            <w:vAlign w:val="center"/>
          </w:tcPr>
          <w:p w:rsidR="00843183" w:rsidRPr="006F59D9" w:rsidRDefault="006F59D9" w:rsidP="00843183">
            <w:pPr>
              <w:jc w:val="center"/>
              <w:rPr>
                <w:rFonts w:ascii="GHEA Grapalat" w:hAnsi="GHEA Grapalat"/>
                <w:sz w:val="20"/>
                <w:szCs w:val="20"/>
                <w:lang w:val="hy-AM"/>
              </w:rPr>
            </w:pPr>
            <w:r w:rsidRPr="006F59D9">
              <w:rPr>
                <w:rFonts w:ascii="GHEA Grapalat" w:hAnsi="GHEA Grapalat"/>
                <w:b/>
                <w:sz w:val="20"/>
                <w:szCs w:val="20"/>
                <w:lang w:val="hy-AM"/>
              </w:rPr>
              <w:t>պայմանագիրն ուժի մեջ մտնելու օրվանից 50 օրացուցային օր</w:t>
            </w:r>
          </w:p>
        </w:tc>
        <w:tc>
          <w:tcPr>
            <w:tcW w:w="1996" w:type="dxa"/>
            <w:vAlign w:val="center"/>
          </w:tcPr>
          <w:p w:rsidR="00843183" w:rsidRPr="004F71AE" w:rsidRDefault="005434E9" w:rsidP="00843183">
            <w:pPr>
              <w:rPr>
                <w:rFonts w:ascii="GHEA Grapalat" w:hAnsi="GHEA Grapalat"/>
                <w:sz w:val="20"/>
                <w:szCs w:val="20"/>
                <w:lang w:val="pt-BR"/>
              </w:rPr>
            </w:pPr>
            <w:r>
              <w:rPr>
                <w:rFonts w:ascii="GHEA Grapalat" w:hAnsi="GHEA Grapalat"/>
                <w:b/>
                <w:color w:val="FF0000"/>
                <w:sz w:val="20"/>
                <w:szCs w:val="20"/>
              </w:rPr>
              <w:t>50 օրացուցային օր</w:t>
            </w:r>
          </w:p>
        </w:tc>
      </w:tr>
    </w:tbl>
    <w:p w:rsidR="00094F22" w:rsidRPr="004F71AE" w:rsidRDefault="00094F22" w:rsidP="00094F22">
      <w:pPr>
        <w:keepNext/>
        <w:jc w:val="both"/>
        <w:outlineLvl w:val="3"/>
        <w:rPr>
          <w:rFonts w:ascii="GHEA Grapalat" w:hAnsi="GHEA Grapalat"/>
          <w:sz w:val="32"/>
          <w:lang w:val="pt-BR"/>
        </w:rPr>
      </w:pPr>
    </w:p>
    <w:p w:rsidR="00094F22" w:rsidRPr="004F71AE" w:rsidRDefault="00094F22" w:rsidP="00094F22">
      <w:pPr>
        <w:keepNext/>
        <w:jc w:val="both"/>
        <w:outlineLvl w:val="3"/>
        <w:rPr>
          <w:rFonts w:ascii="GHEA Grapalat" w:hAnsi="GHEA Grapalat"/>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jc w:val="both"/>
        <w:rPr>
          <w:rFonts w:ascii="GHEA Grapalat" w:hAnsi="GHEA Grapalat"/>
          <w:lang w:val="pt-BR"/>
        </w:rPr>
      </w:pPr>
    </w:p>
    <w:p w:rsidR="00094F22" w:rsidRPr="004F71AE" w:rsidRDefault="00094F22" w:rsidP="00094F22">
      <w:pPr>
        <w:tabs>
          <w:tab w:val="left" w:pos="8789"/>
        </w:tabs>
        <w:jc w:val="both"/>
        <w:rPr>
          <w:rFonts w:ascii="GHEA Grapalat" w:hAnsi="GHEA Grapalat"/>
          <w:lang w:val="pt-BR"/>
        </w:rPr>
      </w:pPr>
    </w:p>
    <w:p w:rsidR="00094F22" w:rsidRPr="004F71AE" w:rsidRDefault="00094F22" w:rsidP="00094F22">
      <w:pPr>
        <w:tabs>
          <w:tab w:val="left" w:pos="1080"/>
        </w:tabs>
        <w:ind w:right="-7" w:firstLine="567"/>
        <w:jc w:val="both"/>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jc w:val="both"/>
        <w:rPr>
          <w:rFonts w:ascii="GHEA Grapalat" w:hAnsi="GHEA Grapalat"/>
          <w:sz w:val="18"/>
          <w:szCs w:val="18"/>
          <w:lang w:val="pt-BR"/>
        </w:rPr>
      </w:pPr>
      <w:r w:rsidRPr="004F71AE">
        <w:rPr>
          <w:rFonts w:ascii="GHEA Grapalat" w:hAnsi="GHEA Grapalat"/>
          <w:sz w:val="18"/>
          <w:szCs w:val="18"/>
          <w:lang w:val="pt-BR"/>
        </w:rPr>
        <w:t xml:space="preserve"> </w:t>
      </w:r>
    </w:p>
    <w:p w:rsidR="00094F22" w:rsidRPr="004F71AE" w:rsidRDefault="00094F22" w:rsidP="00094F22">
      <w:pPr>
        <w:rPr>
          <w:rFonts w:ascii="GHEA Grapalat" w:hAnsi="GHEA Grapalat"/>
          <w:lang w:val="pt-BR"/>
        </w:rPr>
      </w:pPr>
    </w:p>
    <w:p w:rsidR="00094F22" w:rsidRPr="004F71AE" w:rsidRDefault="00094F22" w:rsidP="00094F22">
      <w:pPr>
        <w:rPr>
          <w:rFonts w:ascii="GHEA Grapalat" w:hAnsi="GHEA Grapalat"/>
          <w:lang w:val="pt-BR"/>
        </w:rPr>
      </w:pPr>
    </w:p>
    <w:p w:rsidR="00094F22" w:rsidRPr="004F71AE" w:rsidRDefault="00094F22" w:rsidP="00094F22">
      <w:pPr>
        <w:ind w:firstLine="567"/>
        <w:jc w:val="right"/>
        <w:rPr>
          <w:rFonts w:ascii="GHEA Grapalat" w:hAnsi="GHEA Grapalat"/>
          <w:lang w:val="pt-BR"/>
        </w:rPr>
      </w:pPr>
      <w:r w:rsidRPr="004F71AE">
        <w:rPr>
          <w:rFonts w:ascii="GHEA Grapalat" w:hAnsi="GHEA Grapalat"/>
          <w:lang w:val="pt-BR"/>
        </w:rPr>
        <w:br w:type="page"/>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lastRenderedPageBreak/>
        <w:t>Հավելված N 3</w:t>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              20  թ. կնքված </w:t>
      </w: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 xml:space="preserve">                      ծածկագրով պայմանագրի</w:t>
      </w:r>
    </w:p>
    <w:p w:rsidR="00094F22" w:rsidRPr="004F71AE" w:rsidRDefault="00094F22" w:rsidP="00094F22">
      <w:pPr>
        <w:tabs>
          <w:tab w:val="left" w:pos="9540"/>
        </w:tabs>
        <w:rPr>
          <w:rFonts w:ascii="GHEA Grapalat" w:hAnsi="GHEA Grapalat"/>
          <w:sz w:val="20"/>
          <w:lang w:val="pt-BR"/>
        </w:rPr>
      </w:pPr>
    </w:p>
    <w:p w:rsidR="00094F22" w:rsidRPr="004F71AE" w:rsidRDefault="00094F22" w:rsidP="00094F22">
      <w:pPr>
        <w:tabs>
          <w:tab w:val="left" w:pos="9540"/>
        </w:tabs>
        <w:rPr>
          <w:rFonts w:ascii="GHEA Grapalat" w:hAnsi="GHEA Grapalat"/>
          <w:sz w:val="20"/>
          <w:lang w:val="pt-BR"/>
        </w:rPr>
      </w:pPr>
    </w:p>
    <w:p w:rsidR="00094F22" w:rsidRPr="004F71AE" w:rsidRDefault="00094F22" w:rsidP="00094F22">
      <w:pPr>
        <w:jc w:val="center"/>
        <w:rPr>
          <w:rFonts w:ascii="GHEA Grapalat" w:hAnsi="GHEA Grapalat"/>
          <w:sz w:val="20"/>
        </w:rPr>
      </w:pP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cs="Sylfaen"/>
          <w:b/>
          <w:sz w:val="22"/>
          <w:szCs w:val="22"/>
        </w:rPr>
        <w:softHyphen/>
      </w:r>
      <w:r w:rsidRPr="004F71AE">
        <w:rPr>
          <w:rFonts w:ascii="GHEA Grapalat" w:hAnsi="GHEA Grapalat"/>
          <w:sz w:val="20"/>
        </w:rPr>
        <w:t>ՎՃԱՐՄԱՆ ԺԱՄԱՆԱԿԱՑՈՒՅՑ*</w:t>
      </w:r>
    </w:p>
    <w:p w:rsidR="00094F22" w:rsidRPr="004F71AE" w:rsidRDefault="00094F22" w:rsidP="00094F22">
      <w:pPr>
        <w:jc w:val="right"/>
        <w:rPr>
          <w:rFonts w:ascii="GHEA Grapalat" w:hAnsi="GHEA Grapalat"/>
          <w:sz w:val="20"/>
        </w:rPr>
      </w:pPr>
      <w:r w:rsidRPr="004F71AE">
        <w:rPr>
          <w:rFonts w:ascii="GHEA Grapalat" w:hAnsi="GHEA Grapalat"/>
          <w:sz w:val="20"/>
        </w:rPr>
        <w:t xml:space="preserve">                                                                                                                                                                                                            </w:t>
      </w:r>
      <w:r w:rsidRPr="004F71AE">
        <w:rPr>
          <w:rFonts w:ascii="GHEA Grapalat" w:hAnsi="GHEA Grapalat" w:cs="Sylfaen"/>
          <w:sz w:val="18"/>
        </w:rPr>
        <w:t>ՀՀ</w:t>
      </w:r>
      <w:r w:rsidRPr="004F71AE">
        <w:rPr>
          <w:rFonts w:ascii="GHEA Grapalat" w:hAnsi="GHEA Grapalat" w:cs="Sylfaen"/>
          <w:sz w:val="18"/>
          <w:lang w:val="es-ES"/>
        </w:rPr>
        <w:t xml:space="preserve"> </w:t>
      </w:r>
      <w:r w:rsidRPr="004F71AE">
        <w:rPr>
          <w:rFonts w:ascii="GHEA Grapalat" w:hAnsi="GHEA Grapalat" w:cs="Sylfaen"/>
          <w:sz w:val="18"/>
        </w:rPr>
        <w:t>դրամ</w:t>
      </w:r>
    </w:p>
    <w:tbl>
      <w:tblPr>
        <w:tblW w:w="107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1426"/>
        <w:gridCol w:w="1568"/>
        <w:gridCol w:w="444"/>
        <w:gridCol w:w="445"/>
        <w:gridCol w:w="445"/>
        <w:gridCol w:w="445"/>
        <w:gridCol w:w="445"/>
        <w:gridCol w:w="445"/>
        <w:gridCol w:w="445"/>
        <w:gridCol w:w="445"/>
        <w:gridCol w:w="445"/>
        <w:gridCol w:w="469"/>
        <w:gridCol w:w="469"/>
        <w:gridCol w:w="469"/>
        <w:gridCol w:w="1027"/>
      </w:tblGrid>
      <w:tr w:rsidR="00094F22" w:rsidRPr="004F71AE" w:rsidTr="00FE4BDA">
        <w:tc>
          <w:tcPr>
            <w:tcW w:w="10785" w:type="dxa"/>
            <w:gridSpan w:val="16"/>
          </w:tcPr>
          <w:p w:rsidR="00094F22" w:rsidRPr="004F71AE" w:rsidRDefault="00094F22" w:rsidP="00562B77">
            <w:pPr>
              <w:jc w:val="center"/>
              <w:rPr>
                <w:rFonts w:ascii="GHEA Grapalat" w:hAnsi="GHEA Grapalat"/>
                <w:sz w:val="18"/>
                <w:lang w:val="es-ES"/>
              </w:rPr>
            </w:pPr>
            <w:r w:rsidRPr="004F71AE">
              <w:rPr>
                <w:rFonts w:ascii="GHEA Grapalat" w:hAnsi="GHEA Grapalat"/>
                <w:sz w:val="18"/>
                <w:lang w:val="es-ES"/>
              </w:rPr>
              <w:t>Աշխատանքի</w:t>
            </w:r>
          </w:p>
        </w:tc>
      </w:tr>
      <w:tr w:rsidR="00094F22" w:rsidRPr="006F59D9" w:rsidTr="00FE4BDA">
        <w:tc>
          <w:tcPr>
            <w:tcW w:w="1353"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հրավերով նախատեսված չափաբաժնի համարը</w:t>
            </w:r>
          </w:p>
        </w:tc>
        <w:tc>
          <w:tcPr>
            <w:tcW w:w="1426"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գնումների</w:t>
            </w:r>
            <w:r w:rsidRPr="004F71AE">
              <w:rPr>
                <w:rFonts w:ascii="GHEA Grapalat" w:hAnsi="GHEA Grapalat"/>
                <w:sz w:val="18"/>
                <w:lang w:val="es-ES"/>
              </w:rPr>
              <w:t xml:space="preserve"> </w:t>
            </w:r>
            <w:r w:rsidRPr="004F71AE">
              <w:rPr>
                <w:rFonts w:ascii="GHEA Grapalat" w:hAnsi="GHEA Grapalat"/>
                <w:sz w:val="18"/>
              </w:rPr>
              <w:t>պլանով</w:t>
            </w:r>
            <w:r w:rsidRPr="004F71AE">
              <w:rPr>
                <w:rFonts w:ascii="GHEA Grapalat" w:hAnsi="GHEA Grapalat"/>
                <w:sz w:val="18"/>
                <w:lang w:val="es-ES"/>
              </w:rPr>
              <w:t xml:space="preserve"> </w:t>
            </w:r>
            <w:r w:rsidRPr="004F71AE">
              <w:rPr>
                <w:rFonts w:ascii="GHEA Grapalat" w:hAnsi="GHEA Grapalat"/>
                <w:sz w:val="18"/>
              </w:rPr>
              <w:t>նախատեսված</w:t>
            </w:r>
            <w:r w:rsidRPr="004F71AE">
              <w:rPr>
                <w:rFonts w:ascii="GHEA Grapalat" w:hAnsi="GHEA Grapalat"/>
                <w:sz w:val="18"/>
                <w:lang w:val="es-ES"/>
              </w:rPr>
              <w:t xml:space="preserve"> </w:t>
            </w:r>
            <w:r w:rsidRPr="004F71AE">
              <w:rPr>
                <w:rFonts w:ascii="GHEA Grapalat" w:hAnsi="GHEA Grapalat"/>
                <w:sz w:val="18"/>
              </w:rPr>
              <w:t>միջանցիկ</w:t>
            </w:r>
            <w:r w:rsidRPr="004F71AE">
              <w:rPr>
                <w:rFonts w:ascii="GHEA Grapalat" w:hAnsi="GHEA Grapalat"/>
                <w:sz w:val="18"/>
                <w:lang w:val="es-ES"/>
              </w:rPr>
              <w:t xml:space="preserve"> </w:t>
            </w:r>
            <w:r w:rsidRPr="004F71AE">
              <w:rPr>
                <w:rFonts w:ascii="GHEA Grapalat" w:hAnsi="GHEA Grapalat"/>
                <w:sz w:val="18"/>
              </w:rPr>
              <w:t>ծածկագիրը</w:t>
            </w:r>
            <w:r w:rsidRPr="004F71AE">
              <w:rPr>
                <w:rFonts w:ascii="GHEA Grapalat" w:hAnsi="GHEA Grapalat"/>
                <w:sz w:val="18"/>
                <w:lang w:val="es-ES"/>
              </w:rPr>
              <w:t xml:space="preserve">` </w:t>
            </w:r>
            <w:r w:rsidRPr="004F71AE">
              <w:rPr>
                <w:rFonts w:ascii="GHEA Grapalat" w:hAnsi="GHEA Grapalat"/>
                <w:sz w:val="18"/>
              </w:rPr>
              <w:t>ըստ</w:t>
            </w:r>
            <w:r w:rsidRPr="004F71AE">
              <w:rPr>
                <w:rFonts w:ascii="GHEA Grapalat" w:hAnsi="GHEA Grapalat"/>
                <w:sz w:val="18"/>
                <w:lang w:val="es-ES"/>
              </w:rPr>
              <w:t xml:space="preserve"> </w:t>
            </w:r>
            <w:r w:rsidRPr="004F71AE">
              <w:rPr>
                <w:rFonts w:ascii="GHEA Grapalat" w:hAnsi="GHEA Grapalat"/>
                <w:sz w:val="18"/>
              </w:rPr>
              <w:t>ԳՄԱ</w:t>
            </w:r>
            <w:r w:rsidRPr="004F71AE">
              <w:rPr>
                <w:rFonts w:ascii="GHEA Grapalat" w:hAnsi="GHEA Grapalat"/>
                <w:sz w:val="18"/>
                <w:lang w:val="es-ES"/>
              </w:rPr>
              <w:t xml:space="preserve"> </w:t>
            </w:r>
            <w:r w:rsidRPr="004F71AE">
              <w:rPr>
                <w:rFonts w:ascii="GHEA Grapalat" w:hAnsi="GHEA Grapalat"/>
                <w:sz w:val="18"/>
              </w:rPr>
              <w:t>դասակարգման</w:t>
            </w:r>
            <w:r w:rsidRPr="004F71AE">
              <w:rPr>
                <w:rFonts w:ascii="GHEA Grapalat" w:hAnsi="GHEA Grapalat"/>
                <w:sz w:val="18"/>
                <w:lang w:val="es-ES"/>
              </w:rPr>
              <w:t xml:space="preserve"> (CPV)</w:t>
            </w:r>
          </w:p>
        </w:tc>
        <w:tc>
          <w:tcPr>
            <w:tcW w:w="1568" w:type="dxa"/>
            <w:vAlign w:val="center"/>
          </w:tcPr>
          <w:p w:rsidR="00094F22" w:rsidRPr="004F71AE" w:rsidRDefault="00094F22" w:rsidP="00562B77">
            <w:pPr>
              <w:jc w:val="center"/>
              <w:rPr>
                <w:rFonts w:ascii="GHEA Grapalat" w:hAnsi="GHEA Grapalat"/>
                <w:sz w:val="18"/>
                <w:lang w:val="es-ES"/>
              </w:rPr>
            </w:pPr>
            <w:r w:rsidRPr="004F71AE">
              <w:rPr>
                <w:rFonts w:ascii="GHEA Grapalat" w:hAnsi="GHEA Grapalat"/>
                <w:sz w:val="18"/>
              </w:rPr>
              <w:t>անվանումը</w:t>
            </w:r>
          </w:p>
        </w:tc>
        <w:tc>
          <w:tcPr>
            <w:tcW w:w="6438" w:type="dxa"/>
            <w:gridSpan w:val="13"/>
            <w:vAlign w:val="center"/>
          </w:tcPr>
          <w:p w:rsidR="001D1CC4" w:rsidRPr="00EC5E2F" w:rsidRDefault="001D1CC4" w:rsidP="001D1CC4">
            <w:pPr>
              <w:jc w:val="both"/>
              <w:rPr>
                <w:rFonts w:ascii="GHEA Grapalat" w:hAnsi="GHEA Grapalat"/>
                <w:b/>
                <w:sz w:val="20"/>
                <w:lang w:val="es-ES"/>
              </w:rPr>
            </w:pPr>
            <w:r w:rsidRPr="00EC5E2F">
              <w:rPr>
                <w:rFonts w:ascii="GHEA Grapalat" w:hAnsi="GHEA Grapalat"/>
                <w:b/>
                <w:sz w:val="20"/>
                <w:lang w:val="es-ES"/>
              </w:rPr>
              <w:t>Աշխատանքի դիմաց վճարումները նախատեսվում է իրականացնել</w:t>
            </w:r>
            <w:r w:rsidRPr="004F71AE">
              <w:rPr>
                <w:rFonts w:ascii="GHEA Grapalat" w:hAnsi="GHEA Grapalat"/>
                <w:b/>
                <w:color w:val="FF0000"/>
                <w:sz w:val="20"/>
                <w:lang w:val="es-ES"/>
              </w:rPr>
              <w:t xml:space="preserve"> </w:t>
            </w:r>
            <w:r w:rsidRPr="00EC5E2F">
              <w:rPr>
                <w:rFonts w:ascii="GHEA Grapalat" w:hAnsi="GHEA Grapalat"/>
                <w:b/>
                <w:sz w:val="20"/>
                <w:lang w:val="es-ES"/>
              </w:rPr>
              <w:t>202</w:t>
            </w:r>
            <w:r w:rsidR="00FE4BDA" w:rsidRPr="00EC5E2F">
              <w:rPr>
                <w:rFonts w:ascii="GHEA Grapalat" w:hAnsi="GHEA Grapalat"/>
                <w:b/>
                <w:sz w:val="20"/>
                <w:lang w:val="es-ES"/>
              </w:rPr>
              <w:t>4</w:t>
            </w:r>
            <w:r w:rsidRPr="00EC5E2F">
              <w:rPr>
                <w:rFonts w:ascii="GHEA Grapalat" w:hAnsi="GHEA Grapalat"/>
                <w:b/>
                <w:sz w:val="20"/>
                <w:lang w:val="es-ES"/>
              </w:rPr>
              <w:t>թ-ին` ըստ ամիսների, այդ թվում**</w:t>
            </w:r>
          </w:p>
          <w:p w:rsidR="00D229BC" w:rsidRPr="004F71AE" w:rsidRDefault="00D229BC" w:rsidP="00D229BC">
            <w:pPr>
              <w:jc w:val="both"/>
              <w:rPr>
                <w:rFonts w:ascii="GHEA Grapalat" w:hAnsi="GHEA Grapalat"/>
                <w:sz w:val="18"/>
                <w:lang w:val="es-ES"/>
              </w:rPr>
            </w:pPr>
          </w:p>
        </w:tc>
      </w:tr>
      <w:tr w:rsidR="003F72AE" w:rsidRPr="004F71AE" w:rsidTr="00FE4BDA">
        <w:trPr>
          <w:trHeight w:val="1538"/>
        </w:trPr>
        <w:tc>
          <w:tcPr>
            <w:tcW w:w="1353" w:type="dxa"/>
          </w:tcPr>
          <w:p w:rsidR="00094F22" w:rsidRPr="004F71AE" w:rsidRDefault="00094F22" w:rsidP="00562B77">
            <w:pPr>
              <w:jc w:val="center"/>
              <w:rPr>
                <w:rFonts w:ascii="GHEA Grapalat" w:hAnsi="GHEA Grapalat"/>
                <w:sz w:val="20"/>
                <w:lang w:val="es-ES"/>
              </w:rPr>
            </w:pPr>
          </w:p>
        </w:tc>
        <w:tc>
          <w:tcPr>
            <w:tcW w:w="1426" w:type="dxa"/>
          </w:tcPr>
          <w:p w:rsidR="00094F22" w:rsidRPr="004F71AE" w:rsidRDefault="00094F22" w:rsidP="00562B77">
            <w:pPr>
              <w:jc w:val="center"/>
              <w:rPr>
                <w:rFonts w:ascii="GHEA Grapalat" w:hAnsi="GHEA Grapalat"/>
                <w:sz w:val="20"/>
                <w:lang w:val="es-ES"/>
              </w:rPr>
            </w:pPr>
          </w:p>
        </w:tc>
        <w:tc>
          <w:tcPr>
            <w:tcW w:w="1568" w:type="dxa"/>
          </w:tcPr>
          <w:p w:rsidR="00094F22" w:rsidRPr="004F71AE" w:rsidRDefault="00094F22" w:rsidP="00562B77">
            <w:pPr>
              <w:jc w:val="center"/>
              <w:rPr>
                <w:rFonts w:ascii="GHEA Grapalat" w:hAnsi="GHEA Grapalat"/>
                <w:sz w:val="20"/>
                <w:lang w:val="es-ES"/>
              </w:rPr>
            </w:pPr>
          </w:p>
        </w:tc>
        <w:tc>
          <w:tcPr>
            <w:tcW w:w="444"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հունվար</w:t>
            </w:r>
          </w:p>
        </w:tc>
        <w:tc>
          <w:tcPr>
            <w:tcW w:w="445" w:type="dxa"/>
            <w:textDirection w:val="btLr"/>
            <w:vAlign w:val="center"/>
          </w:tcPr>
          <w:p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փետրվար</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մարտ</w:t>
            </w:r>
          </w:p>
        </w:tc>
        <w:tc>
          <w:tcPr>
            <w:tcW w:w="445" w:type="dxa"/>
            <w:textDirection w:val="btLr"/>
            <w:vAlign w:val="center"/>
          </w:tcPr>
          <w:p w:rsidR="00094F22" w:rsidRPr="004F71AE" w:rsidRDefault="00094F22" w:rsidP="00562B77">
            <w:pPr>
              <w:ind w:left="113" w:right="-7"/>
              <w:jc w:val="center"/>
              <w:rPr>
                <w:rFonts w:ascii="GHEA Grapalat" w:hAnsi="GHEA Grapalat" w:cs="Sylfaen"/>
                <w:sz w:val="18"/>
                <w:lang w:val="pt-BR"/>
              </w:rPr>
            </w:pPr>
            <w:r w:rsidRPr="004F71AE">
              <w:rPr>
                <w:rFonts w:ascii="GHEA Grapalat" w:hAnsi="GHEA Grapalat" w:cs="Sylfaen"/>
                <w:sz w:val="18"/>
                <w:szCs w:val="22"/>
                <w:lang w:val="pt-BR"/>
              </w:rPr>
              <w:t>ապրիլ</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մայիս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հունիս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հուլիս</w:t>
            </w:r>
            <w:r w:rsidRPr="004F71AE">
              <w:rPr>
                <w:rFonts w:ascii="GHEA Grapalat" w:hAnsi="GHEA Grapalat" w:cs="Times Armenian"/>
                <w:sz w:val="18"/>
                <w:szCs w:val="22"/>
                <w:lang w:val="pt-BR"/>
              </w:rPr>
              <w:t xml:space="preserve"> </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օգոստոս</w:t>
            </w:r>
          </w:p>
        </w:tc>
        <w:tc>
          <w:tcPr>
            <w:tcW w:w="445"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սեպտեմբեր</w:t>
            </w:r>
            <w:r w:rsidRPr="004F71AE">
              <w:rPr>
                <w:rFonts w:ascii="GHEA Grapalat" w:hAnsi="GHEA Grapalat" w:cs="Times Armenian"/>
                <w:sz w:val="18"/>
                <w:szCs w:val="22"/>
                <w:lang w:val="pt-BR"/>
              </w:rPr>
              <w:t xml:space="preserve"> </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հոկտեմբեր</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sz w:val="18"/>
              </w:rPr>
              <w:t xml:space="preserve"> </w:t>
            </w:r>
            <w:r w:rsidRPr="004F71AE">
              <w:rPr>
                <w:rFonts w:ascii="GHEA Grapalat" w:hAnsi="GHEA Grapalat" w:cs="Sylfaen"/>
                <w:sz w:val="18"/>
                <w:szCs w:val="22"/>
                <w:lang w:val="pt-BR"/>
              </w:rPr>
              <w:t>նոյեմբեր</w:t>
            </w:r>
          </w:p>
        </w:tc>
        <w:tc>
          <w:tcPr>
            <w:tcW w:w="469" w:type="dxa"/>
            <w:textDirection w:val="btLr"/>
            <w:vAlign w:val="center"/>
          </w:tcPr>
          <w:p w:rsidR="00094F22" w:rsidRPr="004F71AE" w:rsidRDefault="00094F22" w:rsidP="00562B77">
            <w:pPr>
              <w:ind w:left="113" w:right="-7"/>
              <w:jc w:val="center"/>
              <w:rPr>
                <w:rFonts w:ascii="GHEA Grapalat" w:hAnsi="GHEA Grapalat"/>
                <w:sz w:val="18"/>
                <w:lang w:val="pt-BR"/>
              </w:rPr>
            </w:pPr>
            <w:r w:rsidRPr="004F71AE">
              <w:rPr>
                <w:rFonts w:ascii="GHEA Grapalat" w:hAnsi="GHEA Grapalat" w:cs="Sylfaen"/>
                <w:sz w:val="18"/>
                <w:szCs w:val="22"/>
                <w:lang w:val="pt-BR"/>
              </w:rPr>
              <w:t>դեկտեմբեր</w:t>
            </w:r>
          </w:p>
        </w:tc>
        <w:tc>
          <w:tcPr>
            <w:tcW w:w="1027" w:type="dxa"/>
            <w:vAlign w:val="center"/>
          </w:tcPr>
          <w:p w:rsidR="00094F22" w:rsidRPr="004F71AE" w:rsidRDefault="00094F22" w:rsidP="00562B77">
            <w:pPr>
              <w:ind w:right="-1"/>
              <w:jc w:val="center"/>
              <w:rPr>
                <w:rFonts w:ascii="GHEA Grapalat" w:hAnsi="GHEA Grapalat"/>
                <w:sz w:val="18"/>
                <w:lang w:val="pt-BR"/>
              </w:rPr>
            </w:pPr>
            <w:r w:rsidRPr="004F71AE">
              <w:rPr>
                <w:rFonts w:ascii="GHEA Grapalat" w:hAnsi="GHEA Grapalat" w:cs="Sylfaen"/>
                <w:sz w:val="18"/>
                <w:szCs w:val="22"/>
                <w:lang w:val="pt-BR"/>
              </w:rPr>
              <w:t>Ընդամենը</w:t>
            </w:r>
          </w:p>
          <w:p w:rsidR="00094F22" w:rsidRPr="004F71AE" w:rsidRDefault="00094F22" w:rsidP="00562B77">
            <w:pPr>
              <w:jc w:val="center"/>
              <w:rPr>
                <w:rFonts w:ascii="GHEA Grapalat" w:hAnsi="GHEA Grapalat"/>
                <w:sz w:val="18"/>
                <w:lang w:val="es-ES"/>
              </w:rPr>
            </w:pPr>
          </w:p>
        </w:tc>
      </w:tr>
      <w:tr w:rsidR="00FE4BDA" w:rsidRPr="004F71AE" w:rsidTr="00FE4BDA">
        <w:trPr>
          <w:cantSplit/>
          <w:trHeight w:val="1538"/>
        </w:trPr>
        <w:tc>
          <w:tcPr>
            <w:tcW w:w="1353" w:type="dxa"/>
            <w:vAlign w:val="center"/>
          </w:tcPr>
          <w:p w:rsidR="00FE4BDA" w:rsidRPr="004F71AE" w:rsidRDefault="00FE4BDA" w:rsidP="00FE4BDA">
            <w:pPr>
              <w:jc w:val="center"/>
              <w:rPr>
                <w:rFonts w:ascii="GHEA Grapalat" w:hAnsi="GHEA Grapalat"/>
                <w:sz w:val="20"/>
                <w:lang w:val="es-ES"/>
              </w:rPr>
            </w:pPr>
            <w:r w:rsidRPr="004F71AE">
              <w:rPr>
                <w:rFonts w:ascii="GHEA Grapalat" w:hAnsi="GHEA Grapalat"/>
                <w:sz w:val="20"/>
                <w:lang w:val="es-ES"/>
              </w:rPr>
              <w:t>1</w:t>
            </w:r>
          </w:p>
        </w:tc>
        <w:tc>
          <w:tcPr>
            <w:tcW w:w="1426" w:type="dxa"/>
            <w:vAlign w:val="center"/>
          </w:tcPr>
          <w:p w:rsidR="00FE4BDA" w:rsidRPr="004F71AE" w:rsidRDefault="007A63C0" w:rsidP="00FE4BDA">
            <w:pPr>
              <w:jc w:val="center"/>
              <w:rPr>
                <w:rFonts w:ascii="GHEA Grapalat" w:hAnsi="GHEA Grapalat"/>
                <w:sz w:val="20"/>
                <w:lang w:val="ru-RU"/>
              </w:rPr>
            </w:pPr>
            <w:r>
              <w:rPr>
                <w:rFonts w:ascii="GHEA Grapalat" w:hAnsi="GHEA Grapalat"/>
                <w:sz w:val="20"/>
                <w:lang w:val="es-ES"/>
              </w:rPr>
              <w:t>45461100</w:t>
            </w:r>
          </w:p>
        </w:tc>
        <w:tc>
          <w:tcPr>
            <w:tcW w:w="1568" w:type="dxa"/>
            <w:vAlign w:val="center"/>
          </w:tcPr>
          <w:p w:rsidR="00FE4BDA" w:rsidRPr="004F71AE" w:rsidRDefault="00DA335D" w:rsidP="00FE4BDA">
            <w:pPr>
              <w:rPr>
                <w:rFonts w:ascii="GHEA Grapalat" w:hAnsi="GHEA Grapalat"/>
                <w:sz w:val="20"/>
                <w:szCs w:val="20"/>
                <w:lang w:val="pt-BR"/>
              </w:rPr>
            </w:pPr>
            <w:r>
              <w:rPr>
                <w:rFonts w:ascii="GHEA Grapalat" w:hAnsi="GHEA Grapalat" w:cs="Sylfaen"/>
                <w:sz w:val="20"/>
                <w:szCs w:val="20"/>
                <w:lang w:val="pt-BR"/>
              </w:rPr>
              <w:t>Տարածքի բարեկարգման</w:t>
            </w:r>
            <w:r w:rsidR="00FE4BDA" w:rsidRPr="004F71AE">
              <w:rPr>
                <w:rFonts w:ascii="GHEA Grapalat" w:hAnsi="GHEA Grapalat" w:cs="Sylfaen"/>
                <w:sz w:val="20"/>
                <w:szCs w:val="20"/>
                <w:lang w:val="pt-BR"/>
              </w:rPr>
              <w:t xml:space="preserve">   աշխատանքներ</w:t>
            </w:r>
          </w:p>
        </w:tc>
        <w:tc>
          <w:tcPr>
            <w:tcW w:w="444" w:type="dxa"/>
          </w:tcPr>
          <w:p w:rsidR="00FE4BDA" w:rsidRPr="004F71AE" w:rsidRDefault="00FE4BDA" w:rsidP="00FE4BDA">
            <w:pPr>
              <w:rPr>
                <w:lang w:val="ru-RU"/>
              </w:rPr>
            </w:pPr>
          </w:p>
        </w:tc>
        <w:tc>
          <w:tcPr>
            <w:tcW w:w="445" w:type="dxa"/>
          </w:tcPr>
          <w:p w:rsidR="00FE4BDA" w:rsidRPr="004F71AE" w:rsidRDefault="00FE4BDA" w:rsidP="00FE4BDA">
            <w:pPr>
              <w:rPr>
                <w:lang w:val="ru-RU"/>
              </w:rPr>
            </w:pPr>
          </w:p>
        </w:tc>
        <w:tc>
          <w:tcPr>
            <w:tcW w:w="445" w:type="dxa"/>
            <w:textDirection w:val="btLr"/>
            <w:vAlign w:val="center"/>
          </w:tcPr>
          <w:p w:rsidR="00FE4BDA" w:rsidRPr="004F71AE" w:rsidRDefault="00FE4BDA" w:rsidP="00FE4BDA">
            <w:pPr>
              <w:ind w:left="113" w:right="113"/>
              <w:jc w:val="center"/>
              <w:rPr>
                <w:lang w:val="ru-RU"/>
              </w:rPr>
            </w:pPr>
          </w:p>
        </w:tc>
        <w:tc>
          <w:tcPr>
            <w:tcW w:w="445" w:type="dxa"/>
            <w:textDirection w:val="btLr"/>
            <w:vAlign w:val="center"/>
          </w:tcPr>
          <w:p w:rsidR="00FE4BDA" w:rsidRPr="004F71AE" w:rsidRDefault="00FE4BDA" w:rsidP="00FE4BDA">
            <w:pPr>
              <w:ind w:left="113" w:right="113"/>
              <w:jc w:val="center"/>
              <w:rPr>
                <w:lang w:val="ru-RU"/>
              </w:rP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45" w:type="dxa"/>
            <w:textDirection w:val="btLr"/>
            <w:vAlign w:val="center"/>
          </w:tcPr>
          <w:p w:rsidR="00FE4BDA" w:rsidRPr="004F71AE" w:rsidRDefault="00FE4BDA" w:rsidP="00FE4BDA">
            <w:pPr>
              <w:ind w:left="113" w:right="113"/>
              <w:jc w:val="center"/>
            </w:pP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469"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c>
          <w:tcPr>
            <w:tcW w:w="1027" w:type="dxa"/>
            <w:textDirection w:val="btLr"/>
            <w:vAlign w:val="center"/>
          </w:tcPr>
          <w:p w:rsidR="00FE4BDA" w:rsidRPr="004F71AE" w:rsidRDefault="00FE4BDA" w:rsidP="00FE4BDA">
            <w:pPr>
              <w:ind w:left="113" w:right="113"/>
              <w:jc w:val="center"/>
            </w:pPr>
            <w:r w:rsidRPr="004F71AE">
              <w:rPr>
                <w:rFonts w:ascii="Cambria Math" w:hAnsi="Cambria Math"/>
                <w:sz w:val="20"/>
                <w:lang w:val="hy-AM"/>
              </w:rPr>
              <w:t>․․․․</w:t>
            </w:r>
            <w:r w:rsidRPr="004F71AE">
              <w:rPr>
                <w:rFonts w:ascii="GHEA Grapalat" w:hAnsi="GHEA Grapalat"/>
                <w:sz w:val="20"/>
                <w:lang w:val="pt-BR"/>
              </w:rPr>
              <w:t>%</w:t>
            </w:r>
          </w:p>
        </w:tc>
      </w:tr>
    </w:tbl>
    <w:p w:rsidR="00094F22" w:rsidRPr="004F71AE" w:rsidRDefault="00094F22" w:rsidP="00094F22">
      <w:pPr>
        <w:jc w:val="both"/>
        <w:rPr>
          <w:rFonts w:ascii="GHEA Grapalat" w:hAnsi="GHEA Grapalat" w:cs="Sylfaen"/>
          <w:sz w:val="14"/>
          <w:szCs w:val="18"/>
          <w:lang w:val="pt-BR"/>
        </w:rPr>
      </w:pPr>
      <w:r w:rsidRPr="004F71AE">
        <w:rPr>
          <w:rFonts w:ascii="GHEA Grapalat" w:hAnsi="GHEA Grapalat"/>
          <w:sz w:val="14"/>
          <w:szCs w:val="18"/>
          <w:lang w:val="es-ES"/>
        </w:rPr>
        <w:t xml:space="preserve">* </w:t>
      </w:r>
      <w:r w:rsidRPr="004F71AE">
        <w:rPr>
          <w:rFonts w:ascii="GHEA Grapalat" w:hAnsi="GHEA Grapalat" w:cs="Sylfaen"/>
          <w:sz w:val="14"/>
          <w:szCs w:val="18"/>
          <w:lang w:val="pt-BR"/>
        </w:rPr>
        <w:t>Վճարման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ենթակա</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գումարները</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ներկայացվում են աճողական</w:t>
      </w:r>
      <w:r w:rsidRPr="004F71AE">
        <w:rPr>
          <w:rFonts w:ascii="GHEA Grapalat" w:hAnsi="GHEA Grapalat" w:cs="Times Armenian"/>
          <w:sz w:val="14"/>
          <w:szCs w:val="18"/>
          <w:lang w:val="es-ES"/>
        </w:rPr>
        <w:t xml:space="preserve"> </w:t>
      </w:r>
      <w:r w:rsidRPr="004F71AE">
        <w:rPr>
          <w:rFonts w:ascii="GHEA Grapalat" w:hAnsi="GHEA Grapalat" w:cs="Sylfaen"/>
          <w:sz w:val="14"/>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94F22" w:rsidRPr="004F71AE" w:rsidRDefault="00094F22" w:rsidP="00094F22">
      <w:pPr>
        <w:jc w:val="both"/>
        <w:rPr>
          <w:rFonts w:ascii="GHEA Grapalat" w:hAnsi="GHEA Grapalat"/>
          <w:sz w:val="14"/>
          <w:szCs w:val="18"/>
          <w:lang w:val="pt-BR"/>
        </w:rPr>
      </w:pPr>
      <w:r w:rsidRPr="004F71AE">
        <w:rPr>
          <w:rFonts w:ascii="GHEA Grapalat" w:hAnsi="GHEA Grapalat" w:cs="Sylfaen"/>
          <w:sz w:val="14"/>
          <w:szCs w:val="18"/>
          <w:lang w:val="pt-BR"/>
        </w:rPr>
        <w:t>** հրավերում գումարները նշվում են տոկոսով, իսկ պայմանագիրը կնքելիս տոկոսի փոխարեն նշվում է կոնկրետ գումարի չափ</w:t>
      </w:r>
    </w:p>
    <w:p w:rsidR="00094F22" w:rsidRPr="004F71AE" w:rsidRDefault="00094F22" w:rsidP="00094F2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94F22" w:rsidRPr="004F71AE" w:rsidTr="00562B77">
        <w:trPr>
          <w:jc w:val="center"/>
        </w:trPr>
        <w:tc>
          <w:tcPr>
            <w:tcW w:w="4536" w:type="dxa"/>
          </w:tcPr>
          <w:p w:rsidR="00094F22" w:rsidRPr="004F71AE" w:rsidRDefault="00094F22" w:rsidP="00562B77">
            <w:pPr>
              <w:spacing w:line="360" w:lineRule="auto"/>
              <w:jc w:val="center"/>
              <w:rPr>
                <w:rFonts w:ascii="GHEA Grapalat" w:hAnsi="GHEA Grapalat" w:cs="Sylfaen"/>
                <w:b/>
                <w:bCs/>
                <w:lang w:val="nb-NO"/>
              </w:rPr>
            </w:pPr>
            <w:r w:rsidRPr="004F71AE">
              <w:rPr>
                <w:rFonts w:ascii="GHEA Grapalat" w:hAnsi="GHEA Grapalat" w:cs="Sylfaen"/>
                <w:b/>
                <w:bCs/>
                <w:lang w:val="nb-NO"/>
              </w:rPr>
              <w:t>ՊԱՏՎԻՐԱՏՈՒ</w:t>
            </w:r>
          </w:p>
          <w:p w:rsidR="00094F22" w:rsidRPr="004F71AE" w:rsidRDefault="00094F22" w:rsidP="00562B77">
            <w:pP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sz w:val="18"/>
                <w:szCs w:val="18"/>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c>
          <w:tcPr>
            <w:tcW w:w="760" w:type="dxa"/>
          </w:tcPr>
          <w:p w:rsidR="00094F22" w:rsidRPr="004F71AE" w:rsidRDefault="00094F22" w:rsidP="00562B77">
            <w:pPr>
              <w:spacing w:line="360" w:lineRule="auto"/>
              <w:jc w:val="center"/>
              <w:rPr>
                <w:rFonts w:ascii="GHEA Grapalat" w:hAnsi="GHEA Grapalat"/>
                <w:lang w:val="ru-RU"/>
              </w:rPr>
            </w:pPr>
          </w:p>
        </w:tc>
        <w:tc>
          <w:tcPr>
            <w:tcW w:w="4343" w:type="dxa"/>
          </w:tcPr>
          <w:p w:rsidR="00094F22" w:rsidRPr="004F71AE" w:rsidRDefault="00094F22" w:rsidP="00562B77">
            <w:pPr>
              <w:spacing w:line="360" w:lineRule="auto"/>
              <w:jc w:val="center"/>
              <w:rPr>
                <w:rFonts w:ascii="GHEA Grapalat" w:hAnsi="GHEA Grapalat" w:cs="Sylfaen"/>
                <w:b/>
                <w:bCs/>
                <w:lang w:val="ru-RU"/>
              </w:rPr>
            </w:pPr>
            <w:r w:rsidRPr="004F71AE">
              <w:rPr>
                <w:rFonts w:ascii="GHEA Grapalat" w:hAnsi="GHEA Grapalat" w:cs="Sylfaen"/>
                <w:b/>
                <w:bCs/>
                <w:lang w:val="pt-BR"/>
              </w:rPr>
              <w:t>ԿԱՊԱԼԱՌՈՒ</w:t>
            </w:r>
          </w:p>
          <w:p w:rsidR="00094F22" w:rsidRPr="004F71AE" w:rsidRDefault="00094F22" w:rsidP="00562B77">
            <w:pPr>
              <w:jc w:val="center"/>
              <w:rPr>
                <w:rFonts w:ascii="GHEA Grapalat" w:hAnsi="GHEA Grapalat"/>
                <w:lang w:val="ru-RU"/>
              </w:rPr>
            </w:pPr>
          </w:p>
          <w:p w:rsidR="00094F22" w:rsidRPr="004F71AE" w:rsidRDefault="00094F22" w:rsidP="00562B77">
            <w:pPr>
              <w:jc w:val="center"/>
              <w:rPr>
                <w:rFonts w:ascii="GHEA Grapalat" w:hAnsi="GHEA Grapalat"/>
                <w:lang w:val="ru-RU"/>
              </w:rPr>
            </w:pPr>
            <w:r w:rsidRPr="004F71AE">
              <w:rPr>
                <w:rFonts w:ascii="GHEA Grapalat" w:hAnsi="GHEA Grapalat"/>
                <w:lang w:val="ru-RU"/>
              </w:rPr>
              <w:t>---------------------------------</w:t>
            </w:r>
          </w:p>
          <w:p w:rsidR="00094F22" w:rsidRPr="004F71AE" w:rsidRDefault="00094F22" w:rsidP="00562B77">
            <w:pPr>
              <w:jc w:val="center"/>
              <w:rPr>
                <w:rFonts w:ascii="GHEA Grapalat" w:hAnsi="GHEA Grapalat"/>
                <w:sz w:val="18"/>
                <w:szCs w:val="18"/>
              </w:rPr>
            </w:pPr>
            <w:r w:rsidRPr="004F71AE">
              <w:rPr>
                <w:rFonts w:ascii="GHEA Grapalat" w:hAnsi="GHEA Grapalat"/>
                <w:sz w:val="18"/>
                <w:szCs w:val="18"/>
              </w:rPr>
              <w:t>/</w:t>
            </w:r>
            <w:r w:rsidRPr="004F71AE">
              <w:rPr>
                <w:rFonts w:ascii="GHEA Grapalat" w:hAnsi="GHEA Grapalat" w:cs="Sylfaen"/>
                <w:sz w:val="18"/>
                <w:szCs w:val="18"/>
                <w:lang w:val="ru-RU"/>
              </w:rPr>
              <w:t>ստորագրություն</w:t>
            </w:r>
            <w:r w:rsidRPr="004F71AE">
              <w:rPr>
                <w:rFonts w:ascii="GHEA Grapalat" w:hAnsi="GHEA Grapalat"/>
                <w:sz w:val="18"/>
                <w:szCs w:val="18"/>
              </w:rPr>
              <w:t>/</w:t>
            </w:r>
          </w:p>
          <w:p w:rsidR="00094F22" w:rsidRPr="004F71AE" w:rsidRDefault="00094F22" w:rsidP="00562B77">
            <w:pPr>
              <w:jc w:val="center"/>
              <w:rPr>
                <w:rFonts w:ascii="GHEA Grapalat" w:hAnsi="GHEA Grapalat"/>
                <w:lang w:val="ru-RU"/>
              </w:rPr>
            </w:pPr>
            <w:r w:rsidRPr="004F71AE">
              <w:rPr>
                <w:rFonts w:ascii="GHEA Grapalat" w:hAnsi="GHEA Grapalat" w:cs="Sylfaen"/>
                <w:sz w:val="18"/>
                <w:szCs w:val="18"/>
                <w:lang w:val="ru-RU"/>
              </w:rPr>
              <w:t>Կ</w:t>
            </w:r>
            <w:r w:rsidRPr="004F71AE">
              <w:rPr>
                <w:rFonts w:ascii="GHEA Grapalat" w:hAnsi="GHEA Grapalat"/>
                <w:sz w:val="18"/>
                <w:szCs w:val="18"/>
                <w:lang w:val="ru-RU"/>
              </w:rPr>
              <w:t>.</w:t>
            </w:r>
            <w:r w:rsidRPr="004F71AE">
              <w:rPr>
                <w:rFonts w:ascii="GHEA Grapalat" w:hAnsi="GHEA Grapalat" w:cs="Sylfaen"/>
                <w:sz w:val="18"/>
                <w:szCs w:val="18"/>
                <w:lang w:val="ru-RU"/>
              </w:rPr>
              <w:t>Տ</w:t>
            </w:r>
          </w:p>
        </w:tc>
      </w:tr>
    </w:tbl>
    <w:p w:rsidR="00094F22" w:rsidRPr="004F71AE" w:rsidRDefault="00094F22" w:rsidP="00094F22">
      <w:pPr>
        <w:rPr>
          <w:rFonts w:ascii="GHEA Grapalat" w:hAnsi="GHEA Grapalat"/>
          <w:sz w:val="20"/>
          <w:lang w:val="ru-RU"/>
        </w:rPr>
        <w:sectPr w:rsidR="00094F22" w:rsidRPr="004F71AE" w:rsidSect="00027F83">
          <w:footnotePr>
            <w:pos w:val="beneathText"/>
          </w:footnotePr>
          <w:pgSz w:w="11906" w:h="16838" w:code="9"/>
          <w:pgMar w:top="533" w:right="566" w:bottom="720" w:left="663" w:header="561" w:footer="561" w:gutter="0"/>
          <w:cols w:space="720"/>
        </w:sectPr>
      </w:pPr>
    </w:p>
    <w:p w:rsidR="00446EDF" w:rsidRPr="004F71AE" w:rsidRDefault="00446EDF" w:rsidP="00094F22">
      <w:pPr>
        <w:ind w:firstLine="567"/>
        <w:jc w:val="right"/>
        <w:rPr>
          <w:rFonts w:ascii="GHEA Grapalat" w:hAnsi="GHEA Grapalat" w:cs="Sylfaen"/>
          <w:sz w:val="20"/>
          <w:szCs w:val="20"/>
          <w:lang w:val="pt-BR"/>
        </w:rPr>
      </w:pP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cs="Sylfaen"/>
          <w:sz w:val="20"/>
          <w:szCs w:val="20"/>
          <w:lang w:val="pt-BR"/>
        </w:rPr>
        <w:t>Հավելված</w:t>
      </w:r>
      <w:r w:rsidRPr="004F71AE">
        <w:rPr>
          <w:rFonts w:ascii="GHEA Grapalat" w:hAnsi="GHEA Grapalat" w:cs="Arial"/>
          <w:sz w:val="20"/>
          <w:szCs w:val="20"/>
          <w:lang w:val="pt-BR"/>
        </w:rPr>
        <w:t xml:space="preserve"> </w:t>
      </w:r>
      <w:r w:rsidRPr="004F71AE">
        <w:rPr>
          <w:rFonts w:ascii="GHEA Grapalat" w:hAnsi="GHEA Grapalat" w:cs="Sylfaen"/>
          <w:sz w:val="20"/>
          <w:szCs w:val="20"/>
          <w:lang w:val="pt-BR"/>
        </w:rPr>
        <w:t>թիվ</w:t>
      </w:r>
      <w:r w:rsidRPr="004F71AE">
        <w:rPr>
          <w:rFonts w:ascii="GHEA Grapalat" w:hAnsi="GHEA Grapalat" w:cs="Arial"/>
          <w:sz w:val="20"/>
          <w:szCs w:val="20"/>
          <w:lang w:val="pt-BR"/>
        </w:rPr>
        <w:t xml:space="preserve"> 4</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lang w:val="pt-BR"/>
        </w:rPr>
        <w:t xml:space="preserve">«           »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ind w:firstLine="567"/>
        <w:jc w:val="right"/>
        <w:rPr>
          <w:rFonts w:ascii="GHEA Grapalat" w:hAnsi="GHEA Grapalat" w:cs="Sylfaen"/>
          <w:sz w:val="22"/>
          <w:szCs w:val="22"/>
          <w:lang w:val="pt-BR"/>
        </w:rPr>
      </w:pPr>
    </w:p>
    <w:p w:rsidR="00094F22" w:rsidRPr="004F71AE" w:rsidRDefault="00094F22" w:rsidP="00094F22">
      <w:pPr>
        <w:ind w:left="-142" w:firstLine="142"/>
        <w:jc w:val="center"/>
        <w:rPr>
          <w:rFonts w:ascii="GHEA Grapalat" w:hAnsi="GHEA Grapalat" w:cs="Sylfaen"/>
          <w:b/>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094F22" w:rsidRPr="006F59D9" w:rsidTr="00562B77">
        <w:trPr>
          <w:tblCellSpacing w:w="7" w:type="dxa"/>
          <w:jc w:val="center"/>
        </w:trPr>
        <w:tc>
          <w:tcPr>
            <w:tcW w:w="0" w:type="auto"/>
            <w:vAlign w:val="center"/>
          </w:tcPr>
          <w:p w:rsidR="00094F22" w:rsidRPr="004F71AE" w:rsidRDefault="00356C38" w:rsidP="00562B77">
            <w:pPr>
              <w:jc w:val="center"/>
              <w:rPr>
                <w:rFonts w:ascii="GHEA Grapalat" w:hAnsi="GHEA Grapalat"/>
                <w:iCs/>
                <w:color w:val="000000"/>
                <w:sz w:val="21"/>
                <w:szCs w:val="21"/>
                <w:lang w:val="pt-BR"/>
              </w:rPr>
            </w:pPr>
            <w:r w:rsidRPr="004F71AE">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E185C"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094F22" w:rsidRPr="004F71AE">
              <w:rPr>
                <w:rFonts w:ascii="GHEA Grapalat" w:hAnsi="GHEA Grapalat"/>
                <w:iCs/>
                <w:color w:val="000000"/>
                <w:sz w:val="21"/>
                <w:szCs w:val="21"/>
              </w:rPr>
              <w:t>Պայմանագրի</w:t>
            </w:r>
            <w:r w:rsidR="00094F22" w:rsidRPr="004F71AE">
              <w:rPr>
                <w:rFonts w:ascii="GHEA Grapalat" w:hAnsi="GHEA Grapalat"/>
                <w:iCs/>
                <w:color w:val="000000"/>
                <w:sz w:val="21"/>
                <w:szCs w:val="21"/>
                <w:lang w:val="pt-BR"/>
              </w:rPr>
              <w:t xml:space="preserve"> </w:t>
            </w:r>
            <w:r w:rsidR="00094F22" w:rsidRPr="004F71AE">
              <w:rPr>
                <w:rFonts w:ascii="GHEA Grapalat" w:hAnsi="GHEA Grapalat"/>
                <w:iCs/>
                <w:color w:val="000000"/>
                <w:sz w:val="21"/>
                <w:szCs w:val="21"/>
              </w:rPr>
              <w:t>կողմ</w:t>
            </w:r>
            <w:r w:rsidR="00094F22" w:rsidRPr="004F71AE">
              <w:rPr>
                <w:rFonts w:ascii="GHEA Grapalat" w:hAnsi="GHEA Grapalat"/>
                <w:iCs/>
                <w:color w:val="000000"/>
                <w:sz w:val="21"/>
                <w:szCs w:val="21"/>
                <w:lang w:val="pt-BR"/>
              </w:rPr>
              <w:t xml:space="preserve"> </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 xml:space="preserve"> _________________________ </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 xml:space="preserve"> _______________________ </w:t>
            </w:r>
          </w:p>
        </w:tc>
        <w:tc>
          <w:tcPr>
            <w:tcW w:w="0" w:type="auto"/>
            <w:vAlign w:val="center"/>
          </w:tcPr>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Պատվիրատու</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lang w:val="pt-BR"/>
              </w:rPr>
              <w:t>_____________________________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գտնվելու</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վայրը</w:t>
            </w:r>
            <w:r w:rsidRPr="004F71AE">
              <w:rPr>
                <w:rFonts w:ascii="GHEA Grapalat" w:hAnsi="GHEA Grapalat"/>
                <w:iCs/>
                <w:color w:val="000000"/>
                <w:sz w:val="21"/>
                <w:szCs w:val="21"/>
                <w:lang w:val="pt-BR"/>
              </w:rPr>
              <w:t xml:space="preserve"> 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հհ</w:t>
            </w:r>
            <w:r w:rsidRPr="004F71AE">
              <w:rPr>
                <w:rFonts w:ascii="GHEA Grapalat" w:hAnsi="GHEA Grapalat"/>
                <w:iCs/>
                <w:color w:val="000000"/>
                <w:sz w:val="21"/>
                <w:szCs w:val="21"/>
                <w:lang w:val="pt-BR"/>
              </w:rPr>
              <w:t>____________________________</w:t>
            </w:r>
          </w:p>
          <w:p w:rsidR="00094F22" w:rsidRPr="004F71AE" w:rsidRDefault="00094F22" w:rsidP="00562B77">
            <w:pPr>
              <w:jc w:val="center"/>
              <w:rPr>
                <w:rFonts w:ascii="GHEA Grapalat" w:hAnsi="GHEA Grapalat"/>
                <w:iCs/>
                <w:color w:val="000000"/>
                <w:sz w:val="21"/>
                <w:szCs w:val="21"/>
                <w:lang w:val="pt-BR"/>
              </w:rPr>
            </w:pPr>
            <w:r w:rsidRPr="004F71AE">
              <w:rPr>
                <w:rFonts w:ascii="GHEA Grapalat" w:hAnsi="GHEA Grapalat"/>
                <w:iCs/>
                <w:color w:val="000000"/>
                <w:sz w:val="21"/>
                <w:szCs w:val="21"/>
              </w:rPr>
              <w:t>հվհհ</w:t>
            </w:r>
            <w:r w:rsidRPr="004F71AE">
              <w:rPr>
                <w:rFonts w:ascii="GHEA Grapalat" w:hAnsi="GHEA Grapalat"/>
                <w:iCs/>
                <w:color w:val="000000"/>
                <w:sz w:val="21"/>
                <w:szCs w:val="21"/>
                <w:lang w:val="pt-BR"/>
              </w:rPr>
              <w:t>___________________________</w:t>
            </w:r>
          </w:p>
        </w:tc>
      </w:tr>
    </w:tbl>
    <w:p w:rsidR="00094F22" w:rsidRPr="004F71AE" w:rsidRDefault="00094F22" w:rsidP="00094F22">
      <w:pPr>
        <w:ind w:firstLine="375"/>
        <w:rPr>
          <w:rFonts w:ascii="Arial" w:hAnsi="Arial" w:cs="Arial"/>
          <w:iCs/>
          <w:color w:val="000000"/>
          <w:sz w:val="21"/>
          <w:szCs w:val="21"/>
          <w:lang w:val="pt-BR"/>
        </w:rPr>
      </w:pPr>
      <w:r w:rsidRPr="004F71AE">
        <w:rPr>
          <w:rFonts w:ascii="Arial" w:hAnsi="Arial" w:cs="Arial"/>
          <w:iCs/>
          <w:color w:val="000000"/>
          <w:sz w:val="21"/>
          <w:szCs w:val="21"/>
          <w:lang w:val="pt-BR"/>
        </w:rPr>
        <w:t>  </w:t>
      </w:r>
    </w:p>
    <w:p w:rsidR="00094F22" w:rsidRPr="004F71AE" w:rsidRDefault="00094F22" w:rsidP="00094F22">
      <w:pPr>
        <w:ind w:firstLine="375"/>
        <w:rPr>
          <w:rFonts w:ascii="GHEA Grapalat" w:hAnsi="GHEA Grapalat"/>
          <w:iCs/>
          <w:color w:val="000000"/>
          <w:sz w:val="15"/>
          <w:szCs w:val="21"/>
          <w:lang w:val="pt-BR"/>
        </w:rPr>
      </w:pPr>
    </w:p>
    <w:p w:rsidR="00094F22" w:rsidRPr="004F71AE" w:rsidRDefault="00094F22" w:rsidP="00094F22">
      <w:pPr>
        <w:ind w:firstLine="375"/>
        <w:jc w:val="center"/>
        <w:rPr>
          <w:rFonts w:ascii="GHEA Grapalat" w:hAnsi="GHEA Grapalat"/>
          <w:iCs/>
          <w:color w:val="000000"/>
          <w:sz w:val="22"/>
          <w:szCs w:val="22"/>
          <w:lang w:val="pt-BR"/>
        </w:rPr>
      </w:pPr>
      <w:r w:rsidRPr="004F71AE">
        <w:rPr>
          <w:rFonts w:ascii="GHEA Grapalat" w:hAnsi="GHEA Grapalat"/>
          <w:b/>
          <w:bCs/>
          <w:iCs/>
          <w:color w:val="000000"/>
          <w:sz w:val="22"/>
          <w:szCs w:val="22"/>
        </w:rPr>
        <w:t>ԱՐՁԱՆԱԳՐՈՒԹՅՈՒՆ</w:t>
      </w:r>
      <w:r w:rsidRPr="004F71AE">
        <w:rPr>
          <w:rFonts w:ascii="GHEA Grapalat" w:hAnsi="GHEA Grapalat"/>
          <w:b/>
          <w:bCs/>
          <w:iCs/>
          <w:color w:val="000000"/>
          <w:sz w:val="22"/>
          <w:szCs w:val="22"/>
          <w:lang w:val="pt-BR"/>
        </w:rPr>
        <w:t xml:space="preserve"> N</w:t>
      </w:r>
    </w:p>
    <w:p w:rsidR="00094F22" w:rsidRPr="004F71AE" w:rsidRDefault="00094F22" w:rsidP="00094F22">
      <w:pPr>
        <w:ind w:firstLine="375"/>
        <w:jc w:val="center"/>
        <w:rPr>
          <w:rFonts w:ascii="GHEA Grapalat" w:hAnsi="GHEA Grapalat"/>
          <w:b/>
          <w:bCs/>
          <w:iCs/>
          <w:color w:val="000000"/>
          <w:sz w:val="22"/>
          <w:szCs w:val="22"/>
          <w:lang w:val="pt-BR"/>
        </w:rPr>
      </w:pPr>
      <w:r w:rsidRPr="004F71AE">
        <w:rPr>
          <w:rFonts w:ascii="GHEA Grapalat" w:hAnsi="GHEA Grapalat"/>
          <w:b/>
          <w:bCs/>
          <w:iCs/>
          <w:color w:val="000000"/>
          <w:sz w:val="22"/>
          <w:szCs w:val="22"/>
        </w:rPr>
        <w:t>ՊԱՅՄԱՆԱԳՐԻ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ԿԱՄ</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ԴՐԱ</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ՄԻ</w:t>
      </w:r>
      <w:r w:rsidRPr="004F71AE">
        <w:rPr>
          <w:rFonts w:ascii="GHEA Grapalat" w:hAnsi="GHEA Grapalat"/>
          <w:b/>
          <w:bCs/>
          <w:iCs/>
          <w:color w:val="000000"/>
          <w:sz w:val="22"/>
          <w:szCs w:val="22"/>
          <w:lang w:val="pt-BR"/>
        </w:rPr>
        <w:t xml:space="preserve"> </w:t>
      </w:r>
      <w:r w:rsidRPr="004F71AE">
        <w:rPr>
          <w:rFonts w:ascii="GHEA Grapalat" w:hAnsi="GHEA Grapalat"/>
          <w:b/>
          <w:bCs/>
          <w:iCs/>
          <w:color w:val="000000"/>
          <w:sz w:val="22"/>
          <w:szCs w:val="22"/>
        </w:rPr>
        <w:t>ՄԱՍԻ</w:t>
      </w:r>
      <w:r w:rsidRPr="004F71AE">
        <w:rPr>
          <w:rFonts w:ascii="GHEA Grapalat" w:hAnsi="GHEA Grapalat"/>
          <w:b/>
          <w:bCs/>
          <w:iCs/>
          <w:color w:val="000000"/>
          <w:sz w:val="22"/>
          <w:szCs w:val="22"/>
          <w:lang w:val="pt-BR"/>
        </w:rPr>
        <w:t xml:space="preserve"> ԿԱՏԱՐՄԱՆ ԱՐԴՅՈՒՆՔՆԵՐԻ </w:t>
      </w:r>
    </w:p>
    <w:p w:rsidR="00094F22" w:rsidRPr="004F71AE" w:rsidRDefault="00094F22" w:rsidP="00094F22">
      <w:pPr>
        <w:ind w:firstLine="375"/>
        <w:jc w:val="center"/>
        <w:rPr>
          <w:rFonts w:ascii="Arial Unicode" w:hAnsi="Arial Unicode"/>
          <w:iCs/>
          <w:color w:val="000000"/>
          <w:sz w:val="22"/>
          <w:szCs w:val="22"/>
          <w:lang w:val="pt-BR"/>
        </w:rPr>
      </w:pPr>
      <w:r w:rsidRPr="004F71AE">
        <w:rPr>
          <w:rFonts w:ascii="GHEA Grapalat" w:hAnsi="GHEA Grapalat"/>
          <w:b/>
          <w:bCs/>
          <w:iCs/>
          <w:color w:val="000000"/>
          <w:sz w:val="22"/>
          <w:szCs w:val="22"/>
        </w:rPr>
        <w:t>ՀԱՆՁՆՄԱՆ</w:t>
      </w:r>
      <w:r w:rsidRPr="004F71AE">
        <w:rPr>
          <w:rFonts w:ascii="GHEA Grapalat" w:hAnsi="GHEA Grapalat"/>
          <w:b/>
          <w:bCs/>
          <w:iCs/>
          <w:color w:val="000000"/>
          <w:sz w:val="22"/>
          <w:szCs w:val="22"/>
          <w:lang w:val="pt-BR"/>
        </w:rPr>
        <w:t>-</w:t>
      </w:r>
      <w:r w:rsidRPr="004F71AE">
        <w:rPr>
          <w:rFonts w:ascii="GHEA Grapalat" w:hAnsi="GHEA Grapalat"/>
          <w:b/>
          <w:bCs/>
          <w:iCs/>
          <w:color w:val="000000"/>
          <w:sz w:val="22"/>
          <w:szCs w:val="22"/>
        </w:rPr>
        <w:t>ԸՆԴՈՒՆՄԱՆ</w:t>
      </w:r>
    </w:p>
    <w:p w:rsidR="00094F22" w:rsidRPr="004F71AE" w:rsidRDefault="00094F22" w:rsidP="00094F22">
      <w:pPr>
        <w:pStyle w:val="af6"/>
        <w:spacing w:line="240" w:lineRule="auto"/>
        <w:ind w:firstLine="0"/>
        <w:jc w:val="center"/>
        <w:rPr>
          <w:b/>
          <w:bCs/>
          <w:i w:val="0"/>
          <w:iCs/>
          <w:lang w:val="pt-BR"/>
        </w:rPr>
      </w:pPr>
    </w:p>
    <w:p w:rsidR="00094F22" w:rsidRPr="004F71AE" w:rsidRDefault="00094F22" w:rsidP="00094F22">
      <w:pPr>
        <w:pStyle w:val="af6"/>
        <w:spacing w:line="240" w:lineRule="auto"/>
        <w:ind w:firstLine="540"/>
        <w:rPr>
          <w:i w:val="0"/>
          <w:iCs/>
          <w:lang w:val="pt-BR"/>
        </w:rPr>
      </w:pPr>
      <w:r w:rsidRPr="004F71AE">
        <w:rPr>
          <w:rFonts w:ascii="GHEA Grapalat" w:hAnsi="GHEA Grapalat"/>
          <w:i w:val="0"/>
          <w:color w:val="000000"/>
          <w:sz w:val="21"/>
          <w:szCs w:val="21"/>
          <w:lang w:val="pt-BR" w:eastAsia="ru-RU"/>
        </w:rPr>
        <w:t>«      » «              »</w:t>
      </w:r>
      <w:r w:rsidRPr="004F71AE">
        <w:rPr>
          <w:i w:val="0"/>
          <w:iCs/>
          <w:lang w:val="pt-BR"/>
        </w:rPr>
        <w:t xml:space="preserve">  </w:t>
      </w:r>
      <w:r w:rsidRPr="004F71AE">
        <w:rPr>
          <w:rFonts w:ascii="GHEA Grapalat" w:hAnsi="GHEA Grapalat"/>
          <w:i w:val="0"/>
          <w:color w:val="000000"/>
          <w:sz w:val="21"/>
          <w:szCs w:val="21"/>
          <w:lang w:val="pt-BR" w:eastAsia="ru-RU"/>
        </w:rPr>
        <w:t xml:space="preserve">20    </w:t>
      </w:r>
      <w:r w:rsidRPr="004F71AE">
        <w:rPr>
          <w:rFonts w:ascii="GHEA Grapalat" w:hAnsi="GHEA Grapalat"/>
          <w:i w:val="0"/>
          <w:color w:val="000000"/>
          <w:sz w:val="21"/>
          <w:szCs w:val="21"/>
          <w:lang w:eastAsia="ru-RU"/>
        </w:rPr>
        <w:t>թ</w:t>
      </w:r>
      <w:r w:rsidRPr="004F71AE">
        <w:rPr>
          <w:rFonts w:ascii="GHEA Grapalat" w:hAnsi="GHEA Grapalat"/>
          <w:i w:val="0"/>
          <w:color w:val="000000"/>
          <w:sz w:val="21"/>
          <w:szCs w:val="21"/>
          <w:lang w:val="pt-BR" w:eastAsia="ru-RU"/>
        </w:rPr>
        <w:t>.</w:t>
      </w:r>
    </w:p>
    <w:p w:rsidR="00094F22" w:rsidRPr="004F71AE" w:rsidRDefault="00094F22" w:rsidP="00094F22">
      <w:pPr>
        <w:pStyle w:val="af6"/>
        <w:spacing w:line="240" w:lineRule="auto"/>
        <w:ind w:firstLine="0"/>
        <w:rPr>
          <w:i w:val="0"/>
          <w:iCs/>
          <w:lang w:val="pt-BR"/>
        </w:rPr>
      </w:pP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այսուհետ</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Պայմանագիր</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անվանումը</w:t>
      </w:r>
      <w:r w:rsidRPr="004F71AE">
        <w:rPr>
          <w:rFonts w:ascii="GHEA Grapalat" w:hAnsi="GHEA Grapalat"/>
          <w:color w:val="000000"/>
          <w:sz w:val="21"/>
          <w:szCs w:val="21"/>
          <w:lang w:val="pt-BR"/>
        </w:rPr>
        <w:t>` ____________________________________________________________________________________________</w:t>
      </w: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կնքման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ամսաթիվը</w:t>
      </w:r>
      <w:r w:rsidRPr="004F71AE">
        <w:rPr>
          <w:rFonts w:ascii="GHEA Grapalat" w:hAnsi="GHEA Grapalat"/>
          <w:color w:val="000000"/>
          <w:sz w:val="21"/>
          <w:szCs w:val="21"/>
          <w:lang w:val="pt-BR"/>
        </w:rPr>
        <w:t xml:space="preserve">` «____» «__________________» 20 </w:t>
      </w:r>
      <w:r w:rsidRPr="004F71AE">
        <w:rPr>
          <w:rFonts w:ascii="GHEA Grapalat" w:hAnsi="GHEA Grapalat"/>
          <w:color w:val="000000"/>
          <w:sz w:val="21"/>
          <w:szCs w:val="21"/>
        </w:rPr>
        <w:t>թ</w:t>
      </w:r>
      <w:r w:rsidRPr="004F71AE">
        <w:rPr>
          <w:rFonts w:ascii="GHEA Grapalat" w:hAnsi="GHEA Grapalat"/>
          <w:color w:val="000000"/>
          <w:sz w:val="21"/>
          <w:szCs w:val="21"/>
          <w:lang w:val="pt-BR"/>
        </w:rPr>
        <w:t>.</w:t>
      </w:r>
    </w:p>
    <w:p w:rsidR="00094F22" w:rsidRPr="004F71AE" w:rsidRDefault="00094F22" w:rsidP="00094F22">
      <w:pPr>
        <w:pStyle w:val="aff5"/>
        <w:spacing w:before="0" w:beforeAutospacing="0" w:after="0" w:afterAutospacing="0"/>
        <w:rPr>
          <w:rFonts w:ascii="GHEA Grapalat" w:hAnsi="GHEA Grapalat"/>
          <w:color w:val="000000"/>
          <w:sz w:val="21"/>
          <w:szCs w:val="21"/>
          <w:lang w:val="pt-BR"/>
        </w:rPr>
      </w:pP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համարը</w:t>
      </w:r>
      <w:r w:rsidRPr="004F71AE">
        <w:rPr>
          <w:rFonts w:ascii="GHEA Grapalat" w:hAnsi="GHEA Grapalat"/>
          <w:color w:val="000000"/>
          <w:sz w:val="21"/>
          <w:szCs w:val="21"/>
          <w:lang w:val="pt-BR"/>
        </w:rPr>
        <w:t>`    __________</w:t>
      </w:r>
    </w:p>
    <w:p w:rsidR="00094F22" w:rsidRPr="004F71AE" w:rsidRDefault="00094F22" w:rsidP="00094F22">
      <w:pPr>
        <w:jc w:val="both"/>
        <w:rPr>
          <w:rFonts w:ascii="GHEA Grapalat" w:hAnsi="GHEA Grapalat" w:cs="Sylfaen"/>
          <w:iCs/>
          <w:lang w:val="pt-BR"/>
        </w:rPr>
      </w:pPr>
      <w:proofErr w:type="gramStart"/>
      <w:r w:rsidRPr="004F71AE">
        <w:rPr>
          <w:rFonts w:ascii="GHEA Grapalat" w:hAnsi="GHEA Grapalat"/>
          <w:iCs/>
          <w:color w:val="000000"/>
          <w:sz w:val="21"/>
          <w:szCs w:val="21"/>
        </w:rPr>
        <w:t>Պատվիրատուն</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և</w:t>
      </w:r>
      <w:proofErr w:type="gramEnd"/>
      <w:r w:rsidRPr="004F71AE">
        <w:rPr>
          <w:rFonts w:ascii="GHEA Grapalat" w:hAnsi="GHEA Grapalat"/>
          <w:iCs/>
          <w:color w:val="000000"/>
          <w:sz w:val="21"/>
          <w:szCs w:val="21"/>
          <w:lang w:val="pt-BR"/>
        </w:rPr>
        <w:t xml:space="preserve">  </w:t>
      </w:r>
      <w:r w:rsidRPr="004F71AE">
        <w:rPr>
          <w:rFonts w:ascii="GHEA Grapalat" w:hAnsi="GHEA Grapalat"/>
          <w:color w:val="000000"/>
          <w:sz w:val="21"/>
          <w:szCs w:val="21"/>
        </w:rPr>
        <w:t>Պայմանագրի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rPr>
        <w:t>կողմը՝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հիմք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ընդունելով</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պայմանագրի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կատարման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վերաբերյալ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20 </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hy-AM"/>
        </w:rPr>
        <w:t xml:space="preserve">  թ. դուրս գրված </w:t>
      </w:r>
      <w:r w:rsidRPr="004F71AE">
        <w:rPr>
          <w:rFonts w:ascii="GHEA Grapalat" w:hAnsi="GHEA Grapalat"/>
          <w:color w:val="000000"/>
          <w:sz w:val="21"/>
          <w:szCs w:val="21"/>
          <w:lang w:val="pt-BR"/>
        </w:rPr>
        <w:t xml:space="preserve">N ___   </w:t>
      </w:r>
      <w:r w:rsidRPr="004F71AE">
        <w:rPr>
          <w:rFonts w:ascii="GHEA Grapalat" w:hAnsi="GHEA Grapalat"/>
          <w:color w:val="000000"/>
          <w:sz w:val="21"/>
          <w:szCs w:val="21"/>
          <w:lang w:val="hy-AM"/>
        </w:rPr>
        <w:t xml:space="preserve">հաշիվ ապրանքագիրը, </w:t>
      </w:r>
      <w:r w:rsidRPr="004F71AE">
        <w:rPr>
          <w:rFonts w:ascii="GHEA Grapalat" w:hAnsi="GHEA Grapalat"/>
          <w:color w:val="000000"/>
          <w:sz w:val="21"/>
          <w:szCs w:val="21"/>
          <w:lang w:val="es-ES"/>
        </w:rPr>
        <w:t>կազմեցին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սույն</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արձանագրությունը</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հետևյալի</w:t>
      </w:r>
      <w:r w:rsidRPr="004F71AE">
        <w:rPr>
          <w:rFonts w:ascii="GHEA Grapalat" w:hAnsi="GHEA Grapalat"/>
          <w:color w:val="000000"/>
          <w:sz w:val="21"/>
          <w:szCs w:val="21"/>
          <w:lang w:val="pt-BR"/>
        </w:rPr>
        <w:t xml:space="preserve"> </w:t>
      </w:r>
      <w:r w:rsidRPr="004F71AE">
        <w:rPr>
          <w:rFonts w:ascii="GHEA Grapalat" w:hAnsi="GHEA Grapalat"/>
          <w:color w:val="000000"/>
          <w:sz w:val="21"/>
          <w:szCs w:val="21"/>
          <w:lang w:val="es-ES"/>
        </w:rPr>
        <w:t>մասին</w:t>
      </w:r>
      <w:r w:rsidRPr="004F71AE">
        <w:rPr>
          <w:rFonts w:ascii="GHEA Grapalat" w:hAnsi="GHEA Grapalat"/>
          <w:color w:val="000000"/>
          <w:sz w:val="21"/>
          <w:szCs w:val="21"/>
          <w:lang w:val="pt-BR"/>
        </w:rPr>
        <w:t>.</w:t>
      </w:r>
    </w:p>
    <w:p w:rsidR="00094F22" w:rsidRPr="004F71AE" w:rsidRDefault="00094F22" w:rsidP="00094F22">
      <w:pPr>
        <w:jc w:val="both"/>
        <w:rPr>
          <w:rFonts w:ascii="GHEA Grapalat" w:hAnsi="GHEA Grapalat"/>
          <w:iCs/>
          <w:color w:val="000000"/>
          <w:sz w:val="21"/>
          <w:szCs w:val="21"/>
          <w:lang w:val="hy-AM"/>
        </w:rPr>
      </w:pPr>
      <w:r w:rsidRPr="004F71AE">
        <w:rPr>
          <w:rFonts w:ascii="GHEA Grapalat" w:hAnsi="GHEA Grapalat"/>
          <w:iCs/>
          <w:color w:val="000000"/>
          <w:sz w:val="21"/>
          <w:szCs w:val="21"/>
        </w:rPr>
        <w:t>Պայմանագրի</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rPr>
        <w:t>շրջանակներում</w:t>
      </w:r>
      <w:r w:rsidRPr="004F71AE">
        <w:rPr>
          <w:rFonts w:ascii="GHEA Grapalat" w:hAnsi="GHEA Grapalat"/>
          <w:iCs/>
          <w:color w:val="000000"/>
          <w:sz w:val="21"/>
          <w:szCs w:val="21"/>
          <w:lang w:val="pt-BR"/>
        </w:rPr>
        <w:t xml:space="preserve"> </w:t>
      </w:r>
      <w:r w:rsidRPr="004F71AE">
        <w:rPr>
          <w:rFonts w:ascii="GHEA Grapalat" w:hAnsi="GHEA Grapalat"/>
          <w:iCs/>
          <w:snapToGrid w:val="0"/>
          <w:color w:val="000000"/>
          <w:sz w:val="21"/>
          <w:szCs w:val="21"/>
          <w:lang w:val="es-ES"/>
        </w:rPr>
        <w:t>Պայմանագրի</w:t>
      </w:r>
      <w:r w:rsidRPr="004F71AE">
        <w:rPr>
          <w:rFonts w:ascii="GHEA Grapalat" w:hAnsi="GHEA Grapalat"/>
          <w:iCs/>
          <w:snapToGrid w:val="0"/>
          <w:color w:val="000000"/>
          <w:sz w:val="21"/>
          <w:szCs w:val="21"/>
          <w:lang w:val="pt-BR"/>
        </w:rPr>
        <w:t xml:space="preserve"> </w:t>
      </w:r>
      <w:proofErr w:type="gramStart"/>
      <w:r w:rsidRPr="004F71AE">
        <w:rPr>
          <w:rFonts w:ascii="GHEA Grapalat" w:hAnsi="GHEA Grapalat"/>
          <w:iCs/>
          <w:snapToGrid w:val="0"/>
          <w:color w:val="000000"/>
          <w:sz w:val="21"/>
          <w:szCs w:val="21"/>
          <w:lang w:val="es-ES"/>
        </w:rPr>
        <w:t>կողմը</w:t>
      </w:r>
      <w:r w:rsidRPr="004F71AE">
        <w:rPr>
          <w:rFonts w:ascii="GHEA Grapalat" w:hAnsi="GHEA Grapalat"/>
          <w:iCs/>
          <w:snapToGrid w:val="0"/>
          <w:color w:val="000000"/>
          <w:sz w:val="21"/>
          <w:szCs w:val="21"/>
          <w:lang w:val="pt-BR"/>
        </w:rPr>
        <w:t xml:space="preserve">  </w:t>
      </w:r>
      <w:r w:rsidRPr="004F71AE">
        <w:rPr>
          <w:rFonts w:ascii="GHEA Grapalat" w:hAnsi="GHEA Grapalat"/>
          <w:iCs/>
          <w:snapToGrid w:val="0"/>
          <w:color w:val="000000"/>
          <w:sz w:val="21"/>
          <w:szCs w:val="21"/>
          <w:lang w:val="es-ES"/>
        </w:rPr>
        <w:t>կատարել</w:t>
      </w:r>
      <w:proofErr w:type="gramEnd"/>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է</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հետևյալ</w:t>
      </w:r>
      <w:r w:rsidRPr="004F71AE">
        <w:rPr>
          <w:rFonts w:ascii="GHEA Grapalat" w:hAnsi="GHEA Grapalat"/>
          <w:iCs/>
          <w:color w:val="000000"/>
          <w:sz w:val="21"/>
          <w:szCs w:val="21"/>
          <w:lang w:val="pt-BR"/>
        </w:rPr>
        <w:t xml:space="preserve"> </w:t>
      </w:r>
      <w:r w:rsidRPr="004F71AE">
        <w:rPr>
          <w:rFonts w:ascii="GHEA Grapalat" w:hAnsi="GHEA Grapalat"/>
          <w:iCs/>
          <w:color w:val="000000"/>
          <w:sz w:val="21"/>
          <w:szCs w:val="21"/>
          <w:lang w:val="es-ES"/>
        </w:rPr>
        <w:t>աշխատանքները</w:t>
      </w:r>
      <w:r w:rsidRPr="004F71AE">
        <w:rPr>
          <w:rFonts w:ascii="GHEA Grapalat" w:hAnsi="GHEA Grapalat"/>
          <w:iCs/>
          <w:color w:val="000000"/>
          <w:sz w:val="21"/>
          <w:szCs w:val="21"/>
        </w:rPr>
        <w:t>՝</w:t>
      </w:r>
    </w:p>
    <w:p w:rsidR="00094F22" w:rsidRPr="004F71AE" w:rsidRDefault="00094F22" w:rsidP="00094F2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94F22" w:rsidRPr="004F71AE" w:rsidTr="00562B77">
        <w:trPr>
          <w:jc w:val="right"/>
        </w:trPr>
        <w:tc>
          <w:tcPr>
            <w:tcW w:w="357"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N</w:t>
            </w:r>
          </w:p>
        </w:tc>
        <w:tc>
          <w:tcPr>
            <w:tcW w:w="10348" w:type="dxa"/>
            <w:gridSpan w:val="8"/>
            <w:shd w:val="clear" w:color="auto" w:fill="auto"/>
            <w:vAlign w:val="center"/>
          </w:tcPr>
          <w:p w:rsidR="00094F22" w:rsidRPr="004F71AE" w:rsidRDefault="00094F22" w:rsidP="0056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F71AE">
              <w:rPr>
                <w:rFonts w:ascii="GHEA Grapalat" w:hAnsi="GHEA Grapalat" w:cs="Sylfaen"/>
                <w:sz w:val="18"/>
                <w:szCs w:val="18"/>
              </w:rPr>
              <w:t>Կատարված</w:t>
            </w:r>
            <w:r w:rsidRPr="004F71AE">
              <w:rPr>
                <w:rFonts w:ascii="GHEA Grapalat" w:hAnsi="GHEA Grapalat" w:cs="Courier New"/>
                <w:sz w:val="18"/>
                <w:szCs w:val="18"/>
              </w:rPr>
              <w:t xml:space="preserve"> </w:t>
            </w:r>
            <w:r w:rsidRPr="004F71AE">
              <w:rPr>
                <w:rFonts w:ascii="GHEA Grapalat" w:hAnsi="GHEA Grapalat" w:cs="Sylfaen"/>
                <w:sz w:val="18"/>
                <w:szCs w:val="18"/>
              </w:rPr>
              <w:t>աշխատանքների</w:t>
            </w:r>
          </w:p>
        </w:tc>
      </w:tr>
      <w:tr w:rsidR="00094F22" w:rsidRPr="004F71AE" w:rsidTr="00562B77">
        <w:trPr>
          <w:jc w:val="right"/>
        </w:trPr>
        <w:tc>
          <w:tcPr>
            <w:tcW w:w="357" w:type="dxa"/>
            <w:vMerge/>
            <w:shd w:val="clear" w:color="auto" w:fill="auto"/>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անվանումը</w:t>
            </w:r>
          </w:p>
        </w:tc>
        <w:tc>
          <w:tcPr>
            <w:tcW w:w="1440"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քանակական ցուցանիշը</w:t>
            </w:r>
          </w:p>
        </w:tc>
        <w:tc>
          <w:tcPr>
            <w:tcW w:w="2976" w:type="dxa"/>
            <w:gridSpan w:val="2"/>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կատարման ժամկետը</w:t>
            </w:r>
          </w:p>
        </w:tc>
        <w:tc>
          <w:tcPr>
            <w:tcW w:w="1168"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Վճարման ժամկետը /ըստ վճարման ժամանակացույցի/</w:t>
            </w:r>
          </w:p>
        </w:tc>
      </w:tr>
      <w:tr w:rsidR="00094F22" w:rsidRPr="004F71AE" w:rsidTr="00562B77">
        <w:trPr>
          <w:trHeight w:val="1105"/>
          <w:jc w:val="right"/>
        </w:trPr>
        <w:tc>
          <w:tcPr>
            <w:tcW w:w="357" w:type="dxa"/>
            <w:vMerge/>
            <w:tcBorders>
              <w:bottom w:val="single" w:sz="4" w:space="0" w:color="auto"/>
            </w:tcBorders>
            <w:shd w:val="clear" w:color="auto" w:fill="auto"/>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r w:rsidRPr="004F71A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rsidTr="00562B77">
        <w:trPr>
          <w:jc w:val="right"/>
        </w:trPr>
        <w:tc>
          <w:tcPr>
            <w:tcW w:w="357"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73"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440"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00"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16"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842"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34"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1168"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c>
          <w:tcPr>
            <w:tcW w:w="675" w:type="dxa"/>
            <w:shd w:val="clear" w:color="auto" w:fill="auto"/>
            <w:vAlign w:val="center"/>
          </w:tcPr>
          <w:p w:rsidR="00094F22" w:rsidRPr="004F71AE" w:rsidRDefault="00094F22" w:rsidP="00562B77">
            <w:pPr>
              <w:pStyle w:val="aff5"/>
              <w:spacing w:before="0" w:beforeAutospacing="0" w:after="0" w:afterAutospacing="0"/>
              <w:jc w:val="center"/>
              <w:rPr>
                <w:rFonts w:ascii="GHEA Grapalat" w:hAnsi="GHEA Grapalat"/>
                <w:sz w:val="18"/>
                <w:szCs w:val="18"/>
              </w:rPr>
            </w:pPr>
          </w:p>
        </w:tc>
      </w:tr>
      <w:tr w:rsidR="00094F22" w:rsidRPr="004F71AE" w:rsidTr="00562B77">
        <w:trPr>
          <w:jc w:val="right"/>
        </w:trPr>
        <w:tc>
          <w:tcPr>
            <w:tcW w:w="357"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73"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440"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800"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16"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842"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34"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1168"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c>
          <w:tcPr>
            <w:tcW w:w="675" w:type="dxa"/>
            <w:shd w:val="clear" w:color="auto" w:fill="auto"/>
          </w:tcPr>
          <w:p w:rsidR="00094F22" w:rsidRPr="004F71AE" w:rsidRDefault="00094F22" w:rsidP="00562B77">
            <w:pPr>
              <w:pStyle w:val="aff5"/>
              <w:spacing w:before="0" w:beforeAutospacing="0" w:after="0" w:afterAutospacing="0"/>
              <w:jc w:val="center"/>
              <w:rPr>
                <w:rFonts w:ascii="GHEA Grapalat" w:hAnsi="GHEA Grapalat"/>
              </w:rPr>
            </w:pPr>
          </w:p>
        </w:tc>
      </w:tr>
    </w:tbl>
    <w:p w:rsidR="00094F22" w:rsidRPr="004F71AE" w:rsidRDefault="00094F22" w:rsidP="00094F22">
      <w:pPr>
        <w:ind w:firstLine="375"/>
        <w:jc w:val="both"/>
        <w:rPr>
          <w:rFonts w:ascii="Arial" w:hAnsi="Arial" w:cs="Arial"/>
          <w:iCs/>
          <w:color w:val="000000"/>
          <w:sz w:val="21"/>
          <w:szCs w:val="21"/>
          <w:lang w:val="es-ES"/>
        </w:rPr>
      </w:pPr>
      <w:r w:rsidRPr="004F71AE">
        <w:rPr>
          <w:rFonts w:ascii="Arial" w:hAnsi="Arial" w:cs="Arial"/>
          <w:iCs/>
          <w:color w:val="000000"/>
          <w:sz w:val="21"/>
          <w:szCs w:val="21"/>
          <w:lang w:val="es-ES"/>
        </w:rPr>
        <w:t> </w:t>
      </w:r>
    </w:p>
    <w:p w:rsidR="00094F22" w:rsidRPr="004F71AE" w:rsidRDefault="00094F22" w:rsidP="00094F22">
      <w:pPr>
        <w:ind w:firstLine="375"/>
        <w:jc w:val="both"/>
        <w:rPr>
          <w:rFonts w:ascii="GHEA Grapalat" w:hAnsi="GHEA Grapalat"/>
          <w:iCs/>
          <w:snapToGrid w:val="0"/>
          <w:color w:val="000000"/>
          <w:sz w:val="21"/>
          <w:szCs w:val="21"/>
          <w:lang w:val="es-ES"/>
        </w:rPr>
      </w:pPr>
      <w:r w:rsidRPr="004F71AE">
        <w:rPr>
          <w:rFonts w:ascii="Arial" w:hAnsi="Arial" w:cs="Arial"/>
          <w:iCs/>
          <w:color w:val="000000"/>
          <w:sz w:val="21"/>
          <w:szCs w:val="21"/>
          <w:lang w:val="es-ES"/>
        </w:rPr>
        <w:t> </w:t>
      </w:r>
      <w:r w:rsidRPr="004F71AE">
        <w:rPr>
          <w:rFonts w:ascii="GHEA Grapalat" w:hAnsi="GHEA Grapalat"/>
          <w:iCs/>
          <w:snapToGrid w:val="0"/>
          <w:color w:val="000000"/>
          <w:sz w:val="21"/>
          <w:szCs w:val="21"/>
          <w:lang w:val="hy-AM"/>
        </w:rPr>
        <w:t xml:space="preserve">Սույն </w:t>
      </w:r>
      <w:r w:rsidRPr="004F71AE">
        <w:rPr>
          <w:rFonts w:ascii="GHEA Grapalat" w:hAnsi="GHEA Grapalat"/>
          <w:iCs/>
          <w:snapToGrid w:val="0"/>
          <w:color w:val="000000"/>
          <w:sz w:val="21"/>
          <w:szCs w:val="21"/>
        </w:rPr>
        <w:t>արձանագրության</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երկկողմ</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հաստատման համար հիմք հանդիսացած</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հաշիվ</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ապրանքագիրը</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rPr>
        <w:t>և</w:t>
      </w:r>
      <w:r w:rsidRPr="004F71AE">
        <w:rPr>
          <w:rFonts w:ascii="GHEA Grapalat" w:hAnsi="GHEA Grapalat"/>
          <w:iCs/>
          <w:snapToGrid w:val="0"/>
          <w:color w:val="000000"/>
          <w:sz w:val="21"/>
          <w:szCs w:val="21"/>
          <w:lang w:val="es-ES"/>
        </w:rPr>
        <w:t xml:space="preserve"> </w:t>
      </w:r>
      <w:r w:rsidRPr="004F71AE">
        <w:rPr>
          <w:rFonts w:ascii="GHEA Grapalat" w:hAnsi="GHEA Grapalat"/>
          <w:iCs/>
          <w:snapToGrid w:val="0"/>
          <w:color w:val="000000"/>
          <w:sz w:val="21"/>
          <w:szCs w:val="21"/>
          <w:lang w:val="hy-AM"/>
        </w:rPr>
        <w:t xml:space="preserve">դրական </w:t>
      </w:r>
      <w:r w:rsidRPr="004F71AE">
        <w:rPr>
          <w:rFonts w:ascii="GHEA Grapalat" w:hAnsi="GHEA Grapalat"/>
          <w:color w:val="000000"/>
          <w:sz w:val="21"/>
          <w:szCs w:val="21"/>
          <w:lang w:val="es-ES"/>
        </w:rPr>
        <w:t>եզրակացությունը</w:t>
      </w:r>
      <w:r w:rsidRPr="004F71A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094F22" w:rsidRPr="004F71AE" w:rsidRDefault="00094F22" w:rsidP="00094F22">
      <w:pPr>
        <w:ind w:firstLine="375"/>
        <w:jc w:val="both"/>
        <w:rPr>
          <w:rFonts w:ascii="GHEA Grapalat" w:hAnsi="GHEA Grapalat"/>
          <w:iCs/>
          <w:snapToGrid w:val="0"/>
          <w:color w:val="000000"/>
          <w:sz w:val="21"/>
          <w:szCs w:val="21"/>
          <w:lang w:val="es-ES"/>
        </w:rPr>
      </w:pPr>
    </w:p>
    <w:p w:rsidR="00094F22" w:rsidRPr="004F71AE" w:rsidRDefault="00094F22" w:rsidP="00094F22">
      <w:pPr>
        <w:ind w:firstLine="375"/>
        <w:jc w:val="both"/>
        <w:rPr>
          <w:rFonts w:ascii="GHEA Grapalat" w:hAnsi="GHEA Grapalat"/>
          <w:iCs/>
          <w:snapToGrid w:val="0"/>
          <w:color w:val="000000"/>
          <w:sz w:val="2"/>
          <w:szCs w:val="21"/>
          <w:lang w:val="es-ES"/>
        </w:rPr>
      </w:pPr>
    </w:p>
    <w:p w:rsidR="00094F22" w:rsidRPr="004F71AE" w:rsidRDefault="00094F22" w:rsidP="00094F22">
      <w:pPr>
        <w:ind w:firstLine="375"/>
        <w:rPr>
          <w:rFonts w:ascii="GHEA Grapalat" w:hAnsi="GHEA Grapalat"/>
          <w:iCs/>
          <w:snapToGrid w:val="0"/>
          <w:color w:val="000000"/>
          <w:sz w:val="2"/>
          <w:szCs w:val="21"/>
          <w:lang w:val="es-ES"/>
        </w:rPr>
      </w:pPr>
      <w:r w:rsidRPr="004F71AE">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94F22" w:rsidRPr="004F71AE" w:rsidTr="00562B77">
        <w:trPr>
          <w:trHeight w:val="266"/>
          <w:tblCellSpacing w:w="7" w:type="dxa"/>
          <w:jc w:val="center"/>
        </w:trPr>
        <w:tc>
          <w:tcPr>
            <w:tcW w:w="0" w:type="auto"/>
            <w:vAlign w:val="center"/>
          </w:tcPr>
          <w:p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 xml:space="preserve">Աշխատանքը հանձնեց </w:t>
            </w:r>
          </w:p>
        </w:tc>
        <w:tc>
          <w:tcPr>
            <w:tcW w:w="0" w:type="auto"/>
            <w:vAlign w:val="center"/>
          </w:tcPr>
          <w:p w:rsidR="00094F22" w:rsidRPr="004F71AE" w:rsidRDefault="00094F22" w:rsidP="00562B77">
            <w:pPr>
              <w:jc w:val="center"/>
              <w:rPr>
                <w:rFonts w:ascii="GHEA Grapalat" w:hAnsi="GHEA Grapalat"/>
                <w:iCs/>
                <w:color w:val="000000"/>
                <w:sz w:val="21"/>
                <w:szCs w:val="21"/>
              </w:rPr>
            </w:pPr>
            <w:r w:rsidRPr="004F71AE">
              <w:rPr>
                <w:rFonts w:ascii="GHEA Grapalat" w:hAnsi="GHEA Grapalat"/>
                <w:iCs/>
                <w:color w:val="000000"/>
                <w:sz w:val="21"/>
                <w:szCs w:val="21"/>
              </w:rPr>
              <w:t>Աշխատանքը ընդունեց</w:t>
            </w:r>
          </w:p>
        </w:tc>
      </w:tr>
      <w:tr w:rsidR="00094F22" w:rsidRPr="004F71AE" w:rsidTr="00562B77">
        <w:trPr>
          <w:trHeight w:val="473"/>
          <w:tblCellSpacing w:w="7" w:type="dxa"/>
          <w:jc w:val="center"/>
        </w:trPr>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 xml:space="preserve">ստորագրություն </w:t>
            </w:r>
          </w:p>
        </w:tc>
      </w:tr>
      <w:tr w:rsidR="00094F22" w:rsidRPr="004F71AE" w:rsidTr="00562B77">
        <w:trPr>
          <w:trHeight w:val="503"/>
          <w:tblCellSpacing w:w="7" w:type="dxa"/>
          <w:jc w:val="center"/>
        </w:trPr>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 xml:space="preserve">___________________________ </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c>
          <w:tcPr>
            <w:tcW w:w="0" w:type="auto"/>
            <w:vAlign w:val="center"/>
          </w:tcPr>
          <w:p w:rsidR="00094F22" w:rsidRPr="004F71AE" w:rsidRDefault="00094F22" w:rsidP="00562B77">
            <w:pPr>
              <w:jc w:val="center"/>
              <w:rPr>
                <w:rFonts w:ascii="GHEA Grapalat" w:hAnsi="GHEA Grapalat"/>
                <w:iCs/>
                <w:sz w:val="21"/>
                <w:szCs w:val="21"/>
              </w:rPr>
            </w:pPr>
            <w:r w:rsidRPr="004F71AE">
              <w:rPr>
                <w:rFonts w:ascii="GHEA Grapalat" w:hAnsi="GHEA Grapalat"/>
                <w:iCs/>
                <w:sz w:val="21"/>
                <w:szCs w:val="21"/>
              </w:rPr>
              <w:t>___________________________</w:t>
            </w:r>
          </w:p>
          <w:p w:rsidR="00094F22" w:rsidRPr="004F71AE" w:rsidRDefault="00094F22" w:rsidP="00562B77">
            <w:pPr>
              <w:jc w:val="center"/>
              <w:rPr>
                <w:rFonts w:ascii="GHEA Grapalat" w:hAnsi="GHEA Grapalat"/>
                <w:iCs/>
                <w:sz w:val="21"/>
                <w:szCs w:val="21"/>
              </w:rPr>
            </w:pPr>
            <w:r w:rsidRPr="004F71AE">
              <w:rPr>
                <w:rFonts w:ascii="GHEA Grapalat" w:hAnsi="GHEA Grapalat"/>
                <w:iCs/>
                <w:sz w:val="15"/>
                <w:szCs w:val="15"/>
              </w:rPr>
              <w:t>ազգանուն, անուն</w:t>
            </w:r>
          </w:p>
        </w:tc>
      </w:tr>
      <w:tr w:rsidR="00094F22" w:rsidRPr="004F71AE" w:rsidTr="00562B77">
        <w:trPr>
          <w:trHeight w:val="281"/>
          <w:tblCellSpacing w:w="7" w:type="dxa"/>
          <w:jc w:val="center"/>
        </w:trPr>
        <w:tc>
          <w:tcPr>
            <w:tcW w:w="0" w:type="auto"/>
            <w:vAlign w:val="center"/>
          </w:tcPr>
          <w:p w:rsidR="00094F22" w:rsidRPr="004F71AE" w:rsidRDefault="00094F22" w:rsidP="00562B77">
            <w:pPr>
              <w:rPr>
                <w:rFonts w:ascii="GHEA Grapalat" w:hAnsi="GHEA Grapalat"/>
                <w:iCs/>
                <w:color w:val="000000"/>
                <w:sz w:val="21"/>
                <w:szCs w:val="21"/>
              </w:rPr>
            </w:pPr>
            <w:r w:rsidRPr="004F71AE">
              <w:rPr>
                <w:rFonts w:ascii="GHEA Grapalat" w:hAnsi="GHEA Grapalat"/>
                <w:iCs/>
                <w:color w:val="000000"/>
                <w:sz w:val="21"/>
                <w:szCs w:val="21"/>
              </w:rPr>
              <w:t xml:space="preserve">                              Կ.Տ.</w:t>
            </w:r>
            <w:r w:rsidRPr="004F71AE">
              <w:rPr>
                <w:rFonts w:ascii="Arial" w:hAnsi="Arial" w:cs="Arial"/>
                <w:iCs/>
                <w:color w:val="000000"/>
                <w:sz w:val="21"/>
                <w:szCs w:val="21"/>
              </w:rPr>
              <w:t xml:space="preserve">                                                                                 </w:t>
            </w:r>
          </w:p>
        </w:tc>
        <w:tc>
          <w:tcPr>
            <w:tcW w:w="0" w:type="auto"/>
            <w:vAlign w:val="center"/>
          </w:tcPr>
          <w:p w:rsidR="00094F22" w:rsidRPr="004F71AE" w:rsidRDefault="00094F22" w:rsidP="00562B77">
            <w:pPr>
              <w:rPr>
                <w:rFonts w:ascii="GHEA Grapalat" w:hAnsi="GHEA Grapalat"/>
                <w:iCs/>
                <w:color w:val="000000"/>
                <w:sz w:val="21"/>
                <w:szCs w:val="21"/>
              </w:rPr>
            </w:pPr>
            <w:r w:rsidRPr="004F71AE">
              <w:rPr>
                <w:rFonts w:ascii="Arial" w:hAnsi="Arial" w:cs="Arial"/>
                <w:iCs/>
                <w:color w:val="000000"/>
                <w:sz w:val="21"/>
                <w:szCs w:val="21"/>
              </w:rPr>
              <w:t xml:space="preserve">                                     </w:t>
            </w:r>
            <w:r w:rsidRPr="004F71AE">
              <w:rPr>
                <w:rFonts w:ascii="GHEA Grapalat" w:hAnsi="GHEA Grapalat"/>
                <w:iCs/>
                <w:color w:val="000000"/>
                <w:sz w:val="21"/>
                <w:szCs w:val="21"/>
              </w:rPr>
              <w:t>Կ.Տ.</w:t>
            </w:r>
          </w:p>
        </w:tc>
      </w:tr>
    </w:tbl>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left="-142" w:firstLine="142"/>
        <w:jc w:val="center"/>
        <w:rPr>
          <w:rFonts w:ascii="GHEA Grapalat" w:hAnsi="GHEA Grapalat" w:cs="Sylfaen"/>
          <w:b/>
        </w:rPr>
      </w:pPr>
    </w:p>
    <w:p w:rsidR="00094F22" w:rsidRPr="004F71AE" w:rsidRDefault="00094F22" w:rsidP="00094F22">
      <w:pPr>
        <w:ind w:firstLine="567"/>
        <w:jc w:val="right"/>
        <w:rPr>
          <w:rFonts w:ascii="GHEA Grapalat" w:hAnsi="GHEA Grapalat" w:cs="Sylfaen"/>
          <w:sz w:val="22"/>
          <w:szCs w:val="22"/>
          <w:lang w:val="pt-BR"/>
        </w:rPr>
      </w:pPr>
    </w:p>
    <w:p w:rsidR="00094F22" w:rsidRPr="004F71AE" w:rsidRDefault="00094F22" w:rsidP="00094F22">
      <w:pPr>
        <w:ind w:firstLine="567"/>
        <w:jc w:val="right"/>
        <w:rPr>
          <w:rFonts w:ascii="GHEA Grapalat" w:hAnsi="GHEA Grapalat" w:cs="Sylfaen"/>
          <w:sz w:val="20"/>
          <w:szCs w:val="20"/>
          <w:lang w:val="pt-BR"/>
        </w:rPr>
      </w:pPr>
      <w:r w:rsidRPr="004F71AE">
        <w:rPr>
          <w:rFonts w:ascii="GHEA Grapalat" w:hAnsi="GHEA Grapalat" w:cs="Sylfaen"/>
          <w:sz w:val="20"/>
          <w:szCs w:val="20"/>
          <w:lang w:val="pt-BR"/>
        </w:rPr>
        <w:t>Հավելված 4.1</w:t>
      </w:r>
    </w:p>
    <w:p w:rsidR="00094F22" w:rsidRPr="004F71AE" w:rsidRDefault="00094F22" w:rsidP="00094F22">
      <w:pPr>
        <w:ind w:firstLine="567"/>
        <w:jc w:val="right"/>
        <w:rPr>
          <w:rFonts w:ascii="GHEA Grapalat" w:hAnsi="GHEA Grapalat" w:cs="Arial"/>
          <w:sz w:val="20"/>
          <w:szCs w:val="20"/>
          <w:lang w:val="pt-BR"/>
        </w:rPr>
      </w:pPr>
      <w:r w:rsidRPr="004F71AE">
        <w:rPr>
          <w:rFonts w:ascii="GHEA Grapalat" w:hAnsi="GHEA Grapalat"/>
          <w:sz w:val="20"/>
          <w:szCs w:val="20"/>
        </w:rPr>
        <w:t>«</w:t>
      </w:r>
      <w:r w:rsidRPr="004F71AE">
        <w:rPr>
          <w:rFonts w:ascii="GHEA Grapalat" w:hAnsi="GHEA Grapalat"/>
          <w:sz w:val="20"/>
          <w:szCs w:val="20"/>
          <w:lang w:val="pt-BR"/>
        </w:rPr>
        <w:t xml:space="preserve">           </w:t>
      </w:r>
      <w:r w:rsidRPr="004F71AE">
        <w:rPr>
          <w:rFonts w:ascii="GHEA Grapalat" w:hAnsi="GHEA Grapalat"/>
          <w:sz w:val="20"/>
          <w:szCs w:val="20"/>
        </w:rPr>
        <w:t>»</w:t>
      </w:r>
      <w:r w:rsidRPr="004F71AE">
        <w:rPr>
          <w:rFonts w:ascii="GHEA Grapalat" w:hAnsi="GHEA Grapalat"/>
          <w:sz w:val="20"/>
          <w:szCs w:val="20"/>
          <w:lang w:val="pt-BR"/>
        </w:rPr>
        <w:t xml:space="preserve">                  20   </w:t>
      </w:r>
      <w:r w:rsidRPr="004F71AE">
        <w:rPr>
          <w:rFonts w:ascii="GHEA Grapalat" w:hAnsi="GHEA Grapalat" w:cs="Sylfaen"/>
          <w:sz w:val="20"/>
          <w:szCs w:val="20"/>
          <w:lang w:val="pt-BR"/>
        </w:rPr>
        <w:t>թ</w:t>
      </w:r>
      <w:r w:rsidRPr="004F71AE">
        <w:rPr>
          <w:rFonts w:ascii="GHEA Grapalat" w:hAnsi="GHEA Grapalat" w:cs="Arial"/>
          <w:sz w:val="20"/>
          <w:szCs w:val="20"/>
          <w:lang w:val="pt-BR"/>
        </w:rPr>
        <w:t xml:space="preserve">. </w:t>
      </w:r>
      <w:r w:rsidRPr="004F71AE">
        <w:rPr>
          <w:rFonts w:ascii="GHEA Grapalat" w:hAnsi="GHEA Grapalat"/>
          <w:sz w:val="20"/>
          <w:szCs w:val="20"/>
          <w:lang w:val="pt-BR"/>
        </w:rPr>
        <w:t xml:space="preserve"> </w:t>
      </w:r>
      <w:r w:rsidRPr="004F71AE">
        <w:rPr>
          <w:rFonts w:ascii="GHEA Grapalat" w:hAnsi="GHEA Grapalat" w:cs="Sylfaen"/>
          <w:sz w:val="20"/>
          <w:szCs w:val="20"/>
          <w:lang w:val="pt-BR"/>
        </w:rPr>
        <w:t>կնքված</w:t>
      </w:r>
      <w:r w:rsidRPr="004F71AE">
        <w:rPr>
          <w:rFonts w:ascii="GHEA Grapalat" w:hAnsi="GHEA Grapalat" w:cs="Arial"/>
          <w:sz w:val="20"/>
          <w:szCs w:val="20"/>
          <w:lang w:val="pt-BR"/>
        </w:rPr>
        <w:t xml:space="preserve"> </w:t>
      </w:r>
    </w:p>
    <w:p w:rsidR="00094F22" w:rsidRPr="004F71AE" w:rsidRDefault="00094F22" w:rsidP="00094F22">
      <w:pPr>
        <w:jc w:val="right"/>
        <w:rPr>
          <w:rFonts w:ascii="GHEA Grapalat" w:hAnsi="GHEA Grapalat" w:cs="Arial"/>
          <w:sz w:val="20"/>
          <w:szCs w:val="20"/>
          <w:lang w:val="pt-BR"/>
        </w:rPr>
      </w:pPr>
      <w:r w:rsidRPr="004F71AE">
        <w:rPr>
          <w:rFonts w:ascii="GHEA Grapalat" w:hAnsi="GHEA Grapalat" w:cs="Sylfaen"/>
          <w:sz w:val="20"/>
          <w:szCs w:val="20"/>
          <w:lang w:val="pt-BR"/>
        </w:rPr>
        <w:t>ծածկագրով պայմանագրի</w:t>
      </w:r>
    </w:p>
    <w:p w:rsidR="00094F22" w:rsidRPr="004F71AE" w:rsidRDefault="00094F22" w:rsidP="00094F22">
      <w:pPr>
        <w:tabs>
          <w:tab w:val="left" w:pos="360"/>
          <w:tab w:val="left" w:pos="540"/>
        </w:tabs>
        <w:jc w:val="center"/>
        <w:rPr>
          <w:rFonts w:ascii="Sylfaen" w:hAnsi="Sylfaen" w:cs="Sylfaen"/>
          <w:b/>
          <w:bCs/>
          <w:sz w:val="20"/>
          <w:szCs w:val="20"/>
        </w:rPr>
      </w:pPr>
    </w:p>
    <w:p w:rsidR="00094F22" w:rsidRPr="004F71AE" w:rsidRDefault="00094F22" w:rsidP="00094F22">
      <w:pPr>
        <w:tabs>
          <w:tab w:val="left" w:pos="360"/>
          <w:tab w:val="left" w:pos="540"/>
        </w:tabs>
        <w:jc w:val="center"/>
        <w:rPr>
          <w:rFonts w:ascii="Sylfaen" w:hAnsi="Sylfaen" w:cs="Sylfaen"/>
          <w:b/>
          <w:bCs/>
        </w:rPr>
      </w:pP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ԱԿՏ  N</w:t>
      </w:r>
      <w:proofErr w:type="gramEnd"/>
      <w:r w:rsidRPr="004F71AE">
        <w:rPr>
          <w:rFonts w:ascii="GHEA Grapalat" w:hAnsi="GHEA Grapalat" w:cs="Sylfaen"/>
          <w:bCs/>
          <w:sz w:val="18"/>
          <w:szCs w:val="18"/>
        </w:rPr>
        <w:t xml:space="preserve">    </w:t>
      </w:r>
    </w:p>
    <w:p w:rsidR="00094F22" w:rsidRPr="004F71AE" w:rsidRDefault="00094F22" w:rsidP="00094F22">
      <w:pPr>
        <w:tabs>
          <w:tab w:val="left" w:pos="360"/>
          <w:tab w:val="left" w:pos="540"/>
          <w:tab w:val="left" w:pos="2250"/>
        </w:tabs>
        <w:spacing w:line="276" w:lineRule="auto"/>
        <w:jc w:val="center"/>
        <w:rPr>
          <w:rFonts w:ascii="GHEA Grapalat" w:hAnsi="GHEA Grapalat" w:cs="Sylfaen"/>
          <w:bCs/>
          <w:sz w:val="18"/>
          <w:szCs w:val="18"/>
        </w:rPr>
      </w:pPr>
      <w:proofErr w:type="gramStart"/>
      <w:r w:rsidRPr="004F71AE">
        <w:rPr>
          <w:rFonts w:ascii="GHEA Grapalat" w:hAnsi="GHEA Grapalat" w:cs="Sylfaen"/>
          <w:bCs/>
          <w:sz w:val="18"/>
          <w:szCs w:val="18"/>
        </w:rPr>
        <w:t>պայմանագրի</w:t>
      </w:r>
      <w:proofErr w:type="gramEnd"/>
      <w:r w:rsidRPr="004F71AE">
        <w:rPr>
          <w:rFonts w:ascii="GHEA Grapalat" w:hAnsi="GHEA Grapalat" w:cs="Sylfaen"/>
          <w:bCs/>
          <w:sz w:val="18"/>
          <w:szCs w:val="18"/>
        </w:rPr>
        <w:t xml:space="preserve"> արդյունքը Պատվիրատուին հանձնելու փաստը ֆիքսելու վերաբերյալ                                                                                                                               </w:t>
      </w: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360"/>
          <w:tab w:val="left" w:pos="540"/>
        </w:tabs>
        <w:rPr>
          <w:rFonts w:ascii="GHEA Grapalat" w:hAnsi="GHEA Grapalat" w:cs="Sylfaen"/>
          <w:sz w:val="22"/>
          <w:szCs w:val="22"/>
        </w:rPr>
      </w:pPr>
    </w:p>
    <w:p w:rsidR="00094F22" w:rsidRPr="004F71AE" w:rsidRDefault="00094F22" w:rsidP="00094F22">
      <w:pPr>
        <w:tabs>
          <w:tab w:val="left" w:pos="360"/>
          <w:tab w:val="left" w:pos="540"/>
        </w:tabs>
        <w:ind w:left="-540" w:firstLine="180"/>
        <w:jc w:val="both"/>
        <w:rPr>
          <w:rFonts w:ascii="GHEA Grapalat" w:hAnsi="GHEA Grapalat" w:cs="Sylfaen"/>
          <w:sz w:val="20"/>
          <w:szCs w:val="20"/>
        </w:rPr>
      </w:pPr>
      <w:r w:rsidRPr="004F71AE">
        <w:rPr>
          <w:rFonts w:ascii="GHEA Grapalat" w:hAnsi="GHEA Grapalat" w:cs="Sylfaen"/>
        </w:rPr>
        <w:tab/>
      </w:r>
      <w:r w:rsidRPr="004F71AE">
        <w:rPr>
          <w:rFonts w:ascii="GHEA Grapalat" w:hAnsi="GHEA Grapalat" w:cs="Sylfaen"/>
          <w:sz w:val="20"/>
          <w:szCs w:val="20"/>
          <w:lang w:val="hy-AM"/>
        </w:rPr>
        <w:t xml:space="preserve">Սույնով </w:t>
      </w:r>
      <w:r w:rsidRPr="004F71AE">
        <w:rPr>
          <w:rFonts w:ascii="GHEA Grapalat" w:hAnsi="GHEA Grapalat" w:cs="Sylfaen"/>
          <w:sz w:val="20"/>
          <w:szCs w:val="20"/>
        </w:rPr>
        <w:t>արձանագրվում է</w:t>
      </w:r>
      <w:r w:rsidRPr="004F71AE">
        <w:rPr>
          <w:rFonts w:ascii="GHEA Grapalat" w:hAnsi="GHEA Grapalat" w:cs="Sylfaen"/>
          <w:sz w:val="20"/>
          <w:szCs w:val="20"/>
          <w:lang w:val="hy-AM"/>
        </w:rPr>
        <w:t>, որ</w:t>
      </w:r>
      <w:r w:rsidRPr="004F71AE">
        <w:rPr>
          <w:rFonts w:ascii="GHEA Grapalat" w:hAnsi="GHEA Grapalat" w:cs="Sylfaen"/>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r w:rsidRPr="004F71AE">
        <w:rPr>
          <w:rFonts w:ascii="GHEA Grapalat" w:hAnsi="GHEA Grapalat" w:cs="Sylfaen"/>
        </w:rPr>
        <w:t xml:space="preserve"> </w:t>
      </w:r>
      <w:r w:rsidRPr="004F71AE">
        <w:rPr>
          <w:rFonts w:ascii="GHEA Grapalat" w:hAnsi="GHEA Grapalat" w:cs="Sylfaen"/>
          <w:sz w:val="20"/>
          <w:szCs w:val="20"/>
        </w:rPr>
        <w:t>(այսուհետ` Պատվիրատու)   և</w:t>
      </w:r>
      <w:r w:rsidRPr="004F71AE">
        <w:rPr>
          <w:rFonts w:ascii="GHEA Grapalat" w:hAnsi="GHEA Grapalat" w:cs="Sylfaen"/>
          <w:sz w:val="20"/>
          <w:szCs w:val="20"/>
          <w:lang w:val="hy-AM"/>
        </w:rPr>
        <w:t xml:space="preserve"> </w:t>
      </w:r>
      <w:r w:rsidRPr="004F71AE">
        <w:rPr>
          <w:rFonts w:ascii="GHEA Grapalat" w:hAnsi="GHEA Grapalat" w:cs="Sylfaen"/>
          <w:sz w:val="20"/>
          <w:u w:val="single"/>
        </w:rPr>
        <w:tab/>
      </w:r>
      <w:r w:rsidRPr="004F71AE">
        <w:rPr>
          <w:rFonts w:ascii="GHEA Grapalat" w:hAnsi="GHEA Grapalat" w:cs="Sylfaen"/>
          <w:sz w:val="20"/>
          <w:u w:val="single"/>
        </w:rPr>
        <w:tab/>
        <w:t xml:space="preserve">        </w:t>
      </w:r>
      <w:r w:rsidRPr="004F71AE">
        <w:rPr>
          <w:rFonts w:ascii="GHEA Grapalat" w:hAnsi="GHEA Grapalat" w:cs="Sylfaen"/>
          <w:sz w:val="20"/>
        </w:rPr>
        <w:t>-ի</w:t>
      </w:r>
    </w:p>
    <w:p w:rsidR="00094F22" w:rsidRPr="004F71AE" w:rsidRDefault="00094F22" w:rsidP="00094F22">
      <w:pPr>
        <w:tabs>
          <w:tab w:val="left" w:pos="360"/>
          <w:tab w:val="left" w:pos="540"/>
        </w:tabs>
        <w:ind w:right="-360"/>
        <w:jc w:val="both"/>
        <w:rPr>
          <w:rFonts w:ascii="GHEA Grapalat" w:hAnsi="GHEA Grapalat" w:cs="Sylfaen"/>
          <w:sz w:val="12"/>
          <w:szCs w:val="12"/>
        </w:rPr>
      </w:pPr>
      <w:r w:rsidRPr="004F71AE">
        <w:rPr>
          <w:rFonts w:ascii="GHEA Grapalat" w:hAnsi="GHEA Grapalat" w:cs="Sylfaen"/>
        </w:rPr>
        <w:t xml:space="preserve">                                           </w:t>
      </w:r>
      <w:r w:rsidRPr="004F71AE">
        <w:rPr>
          <w:rFonts w:ascii="GHEA Grapalat" w:hAnsi="GHEA Grapalat" w:cs="Sylfaen"/>
          <w:sz w:val="12"/>
          <w:szCs w:val="12"/>
        </w:rPr>
        <w:t>Պատվիրատուի անունը                                                                                                 Կապալառուի անունը</w:t>
      </w:r>
    </w:p>
    <w:p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20"/>
          <w:szCs w:val="20"/>
          <w:lang w:val="hy-AM"/>
        </w:rPr>
        <w:t>(այսուհետ` Կ</w:t>
      </w:r>
      <w:r w:rsidRPr="004F71AE">
        <w:rPr>
          <w:rFonts w:ascii="GHEA Grapalat" w:hAnsi="GHEA Grapalat" w:cs="Sylfaen"/>
          <w:sz w:val="20"/>
          <w:szCs w:val="20"/>
        </w:rPr>
        <w:t>ապալառու</w:t>
      </w:r>
      <w:r w:rsidRPr="004F71AE">
        <w:rPr>
          <w:rFonts w:ascii="GHEA Grapalat" w:hAnsi="GHEA Grapalat" w:cs="Sylfaen"/>
          <w:sz w:val="20"/>
          <w:szCs w:val="20"/>
          <w:lang w:val="hy-AM"/>
        </w:rPr>
        <w:t>)</w:t>
      </w:r>
      <w:r w:rsidRPr="004F71AE">
        <w:rPr>
          <w:rFonts w:ascii="GHEA Grapalat" w:hAnsi="GHEA Grapalat" w:cs="Sylfaen"/>
          <w:sz w:val="20"/>
          <w:szCs w:val="20"/>
        </w:rPr>
        <w:t xml:space="preserve"> միջև</w:t>
      </w:r>
      <w:r w:rsidRPr="004F71AE">
        <w:rPr>
          <w:rFonts w:ascii="GHEA Grapalat" w:hAnsi="GHEA Grapalat" w:cs="Sylfaen"/>
        </w:rPr>
        <w:t xml:space="preserve"> </w:t>
      </w:r>
      <w:r w:rsidRPr="004F71AE">
        <w:rPr>
          <w:rFonts w:ascii="GHEA Grapalat" w:hAnsi="GHEA Grapalat" w:cs="Sylfaen"/>
          <w:sz w:val="20"/>
        </w:rPr>
        <w:t xml:space="preserve">20     թ. </w:t>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u w:val="single"/>
        </w:rPr>
        <w:tab/>
      </w:r>
      <w:r w:rsidRPr="004F71AE">
        <w:rPr>
          <w:rFonts w:ascii="GHEA Grapalat" w:hAnsi="GHEA Grapalat" w:cs="Sylfaen"/>
          <w:sz w:val="20"/>
          <w:lang w:val="hy-AM"/>
        </w:rPr>
        <w:t xml:space="preserve"> -ին կնքված N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u w:val="single"/>
          <w:lang w:val="hy-AM"/>
        </w:rPr>
        <w:tab/>
      </w:r>
    </w:p>
    <w:p w:rsidR="00094F22" w:rsidRPr="004F71AE" w:rsidRDefault="00094F22" w:rsidP="00094F22">
      <w:pPr>
        <w:tabs>
          <w:tab w:val="left" w:pos="360"/>
          <w:tab w:val="left" w:pos="540"/>
        </w:tabs>
        <w:ind w:right="-360"/>
        <w:jc w:val="both"/>
        <w:rPr>
          <w:rFonts w:ascii="GHEA Grapalat" w:hAnsi="GHEA Grapalat" w:cs="Sylfaen"/>
          <w:sz w:val="20"/>
          <w:u w:val="single"/>
          <w:lang w:val="hy-AM"/>
        </w:rPr>
      </w:pPr>
      <w:r w:rsidRPr="004F71AE">
        <w:rPr>
          <w:rFonts w:ascii="GHEA Grapalat" w:hAnsi="GHEA Grapalat" w:cs="Sylfaen"/>
          <w:sz w:val="12"/>
          <w:szCs w:val="16"/>
          <w:lang w:val="hy-AM"/>
        </w:rPr>
        <w:t xml:space="preserve">                                                                                                պայմանագրի կնքման ամսաթիվը</w:t>
      </w:r>
      <w:r w:rsidRPr="004F71AE">
        <w:rPr>
          <w:rFonts w:ascii="GHEA Grapalat" w:hAnsi="GHEA Grapalat" w:cs="Sylfaen"/>
          <w:sz w:val="12"/>
          <w:szCs w:val="16"/>
          <w:lang w:val="hy-AM"/>
        </w:rPr>
        <w:tab/>
      </w:r>
      <w:r w:rsidRPr="004F71AE">
        <w:rPr>
          <w:rFonts w:ascii="GHEA Grapalat" w:hAnsi="GHEA Grapalat" w:cs="Sylfaen"/>
          <w:sz w:val="12"/>
          <w:szCs w:val="16"/>
          <w:lang w:val="hy-AM"/>
        </w:rPr>
        <w:tab/>
      </w:r>
      <w:r w:rsidRPr="004F71AE">
        <w:rPr>
          <w:rFonts w:ascii="GHEA Grapalat" w:hAnsi="GHEA Grapalat" w:cs="Sylfaen"/>
          <w:sz w:val="12"/>
          <w:szCs w:val="16"/>
          <w:lang w:val="hy-AM"/>
        </w:rPr>
        <w:tab/>
        <w:t xml:space="preserve">                             պայմանագրի համարը</w:t>
      </w:r>
    </w:p>
    <w:p w:rsidR="00094F22" w:rsidRPr="004F71AE" w:rsidRDefault="00094F22" w:rsidP="00094F22">
      <w:pPr>
        <w:tabs>
          <w:tab w:val="left" w:pos="360"/>
          <w:tab w:val="left" w:pos="540"/>
        </w:tabs>
        <w:spacing w:line="360" w:lineRule="auto"/>
        <w:jc w:val="both"/>
        <w:rPr>
          <w:rFonts w:ascii="GHEA Grapalat" w:hAnsi="GHEA Grapalat" w:cs="Sylfaen"/>
          <w:lang w:val="hy-AM"/>
        </w:rPr>
      </w:pPr>
      <w:r w:rsidRPr="004F71AE">
        <w:rPr>
          <w:rFonts w:ascii="GHEA Grapalat" w:hAnsi="GHEA Grapalat" w:cs="Sylfaen"/>
          <w:sz w:val="20"/>
          <w:szCs w:val="20"/>
          <w:lang w:val="hy-AM"/>
        </w:rPr>
        <w:t>գնման պայմանագրի շրջանակներում Կապալառուն</w:t>
      </w:r>
      <w:r w:rsidRPr="004F71AE">
        <w:rPr>
          <w:rFonts w:ascii="GHEA Grapalat" w:hAnsi="GHEA Grapalat" w:cs="Sylfaen"/>
          <w:lang w:val="hy-AM"/>
        </w:rPr>
        <w:t xml:space="preserve">  </w:t>
      </w:r>
      <w:r w:rsidRPr="004F71AE">
        <w:rPr>
          <w:rFonts w:ascii="GHEA Grapalat" w:hAnsi="GHEA Grapalat" w:cs="Sylfaen"/>
          <w:sz w:val="20"/>
          <w:lang w:val="hy-AM"/>
        </w:rPr>
        <w:t xml:space="preserve">20  թ. </w:t>
      </w:r>
      <w:r w:rsidRPr="004F71AE">
        <w:rPr>
          <w:rFonts w:ascii="GHEA Grapalat" w:hAnsi="GHEA Grapalat" w:cs="Sylfaen"/>
          <w:sz w:val="20"/>
          <w:u w:val="single"/>
          <w:lang w:val="hy-AM"/>
        </w:rPr>
        <w:tab/>
      </w:r>
      <w:r w:rsidRPr="004F71AE">
        <w:rPr>
          <w:rFonts w:ascii="GHEA Grapalat" w:hAnsi="GHEA Grapalat" w:cs="Sylfaen"/>
          <w:sz w:val="20"/>
          <w:u w:val="single"/>
          <w:lang w:val="hy-AM"/>
        </w:rPr>
        <w:tab/>
      </w:r>
      <w:r w:rsidRPr="004F71AE">
        <w:rPr>
          <w:rFonts w:ascii="GHEA Grapalat" w:hAnsi="GHEA Grapalat" w:cs="Sylfaen"/>
          <w:sz w:val="20"/>
          <w:lang w:val="hy-AM"/>
        </w:rPr>
        <w:t xml:space="preserve">-ին </w:t>
      </w:r>
      <w:r w:rsidRPr="004F71AE">
        <w:rPr>
          <w:rFonts w:ascii="GHEA Grapalat" w:hAnsi="GHEA Grapalat" w:cs="Sylfaen"/>
          <w:sz w:val="20"/>
          <w:szCs w:val="20"/>
          <w:lang w:val="hy-AM"/>
        </w:rPr>
        <w:t>հանձնման-ընդունման նպատակով Պատվիրատուին հանձնեց ստորև նշված աշխատանքները.</w:t>
      </w:r>
    </w:p>
    <w:p w:rsidR="00094F22" w:rsidRPr="004F71AE" w:rsidRDefault="00094F22" w:rsidP="00094F22">
      <w:pPr>
        <w:tabs>
          <w:tab w:val="left" w:pos="360"/>
          <w:tab w:val="left" w:pos="540"/>
        </w:tabs>
        <w:ind w:left="-540" w:firstLine="180"/>
        <w:jc w:val="both"/>
        <w:rPr>
          <w:rFonts w:ascii="GHEA Grapalat" w:hAnsi="GHEA Grapalat" w:cs="Sylfaen"/>
          <w:lang w:val="hy-AM"/>
        </w:rPr>
      </w:pPr>
      <w:r w:rsidRPr="004F71A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94F22" w:rsidRPr="004F71AE" w:rsidTr="00562B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jc w:val="center"/>
              <w:rPr>
                <w:rFonts w:ascii="GHEA Grapalat" w:hAnsi="GHEA Grapalat" w:cs="Sylfaen"/>
                <w:bCs/>
                <w:sz w:val="18"/>
                <w:szCs w:val="18"/>
                <w:lang w:val="ru-RU" w:eastAsia="ru-RU"/>
              </w:rPr>
            </w:pPr>
            <w:r w:rsidRPr="004F71AE">
              <w:rPr>
                <w:rFonts w:ascii="GHEA Grapalat" w:hAnsi="GHEA Grapalat" w:cs="Sylfaen"/>
                <w:sz w:val="18"/>
                <w:szCs w:val="18"/>
              </w:rPr>
              <w:t>Աշխատանքի</w:t>
            </w: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94F22" w:rsidRPr="004F71AE" w:rsidRDefault="00094F22" w:rsidP="00562B77">
            <w:pPr>
              <w:jc w:val="center"/>
              <w:rPr>
                <w:rFonts w:ascii="GHEA Grapalat" w:hAnsi="GHEA Grapalat"/>
                <w:sz w:val="18"/>
                <w:szCs w:val="18"/>
              </w:rPr>
            </w:pPr>
            <w:r w:rsidRPr="004F71AE">
              <w:rPr>
                <w:rFonts w:ascii="GHEA Grapalat" w:hAnsi="GHEA Grapalat" w:cs="Sylfaen"/>
                <w:sz w:val="18"/>
                <w:szCs w:val="18"/>
              </w:rPr>
              <w:t>քանակը</w:t>
            </w:r>
            <w:r w:rsidRPr="004F71AE">
              <w:rPr>
                <w:rFonts w:ascii="GHEA Grapalat" w:hAnsi="GHEA Grapalat"/>
                <w:sz w:val="18"/>
                <w:szCs w:val="18"/>
              </w:rPr>
              <w:t xml:space="preserve"> (</w:t>
            </w:r>
            <w:r w:rsidRPr="004F71AE">
              <w:rPr>
                <w:rFonts w:ascii="GHEA Grapalat" w:hAnsi="GHEA Grapalat" w:cs="Sylfaen"/>
                <w:sz w:val="18"/>
                <w:szCs w:val="18"/>
              </w:rPr>
              <w:t>փաստացի</w:t>
            </w:r>
            <w:r w:rsidRPr="004F71AE">
              <w:rPr>
                <w:rFonts w:ascii="GHEA Grapalat" w:hAnsi="GHEA Grapalat"/>
                <w:sz w:val="18"/>
                <w:szCs w:val="18"/>
              </w:rPr>
              <w:t>)</w:t>
            </w: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r>
      <w:tr w:rsidR="00094F22" w:rsidRPr="004F71AE" w:rsidTr="00562B77">
        <w:trPr>
          <w:trHeight w:val="273"/>
        </w:trPr>
        <w:tc>
          <w:tcPr>
            <w:tcW w:w="3852" w:type="dxa"/>
            <w:tcBorders>
              <w:top w:val="single" w:sz="4" w:space="0" w:color="000000"/>
              <w:left w:val="single" w:sz="4" w:space="0" w:color="000000"/>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094F22" w:rsidRPr="004F71AE" w:rsidRDefault="00094F22" w:rsidP="00562B77">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094F22" w:rsidRPr="004F71AE" w:rsidRDefault="00094F22" w:rsidP="00562B77">
            <w:pPr>
              <w:rPr>
                <w:rFonts w:ascii="GHEA Grapalat" w:hAnsi="GHEA Grapalat" w:cs="Sylfaen"/>
                <w:sz w:val="18"/>
                <w:szCs w:val="18"/>
                <w:lang w:val="ru-RU" w:eastAsia="ru-RU"/>
              </w:rPr>
            </w:pPr>
          </w:p>
        </w:tc>
      </w:tr>
    </w:tbl>
    <w:p w:rsidR="00094F22" w:rsidRPr="004F71AE" w:rsidRDefault="00094F22" w:rsidP="00094F22">
      <w:pPr>
        <w:tabs>
          <w:tab w:val="left" w:pos="360"/>
          <w:tab w:val="left" w:pos="540"/>
        </w:tabs>
        <w:jc w:val="both"/>
        <w:rPr>
          <w:rFonts w:ascii="GHEA Grapalat" w:hAnsi="GHEA Grapalat" w:cs="Sylfaen"/>
          <w:lang w:eastAsia="ru-RU"/>
        </w:rPr>
      </w:pPr>
    </w:p>
    <w:p w:rsidR="00094F22" w:rsidRPr="004F71AE" w:rsidRDefault="00094F22" w:rsidP="00094F22">
      <w:pPr>
        <w:tabs>
          <w:tab w:val="left" w:pos="360"/>
          <w:tab w:val="left" w:pos="540"/>
        </w:tabs>
        <w:jc w:val="both"/>
        <w:rPr>
          <w:rFonts w:ascii="GHEA Grapalat" w:hAnsi="GHEA Grapalat" w:cs="Sylfaen"/>
        </w:rPr>
      </w:pPr>
    </w:p>
    <w:p w:rsidR="00094F22" w:rsidRPr="004F71AE" w:rsidRDefault="00094F22" w:rsidP="00094F22">
      <w:pPr>
        <w:tabs>
          <w:tab w:val="left" w:pos="360"/>
          <w:tab w:val="left" w:pos="540"/>
        </w:tabs>
        <w:jc w:val="both"/>
        <w:rPr>
          <w:rFonts w:ascii="GHEA Grapalat" w:hAnsi="GHEA Grapalat" w:cs="Sylfaen"/>
          <w:lang w:val="hy-AM"/>
        </w:rPr>
      </w:pPr>
    </w:p>
    <w:p w:rsidR="00094F22" w:rsidRPr="004F71AE" w:rsidRDefault="00094F22" w:rsidP="00094F22">
      <w:pPr>
        <w:tabs>
          <w:tab w:val="left" w:pos="360"/>
          <w:tab w:val="left" w:pos="540"/>
        </w:tabs>
        <w:jc w:val="both"/>
        <w:rPr>
          <w:rFonts w:ascii="GHEA Grapalat" w:hAnsi="GHEA Grapalat" w:cs="Sylfaen"/>
          <w:sz w:val="20"/>
          <w:szCs w:val="20"/>
          <w:lang w:val="hy-AM"/>
        </w:rPr>
      </w:pPr>
      <w:r w:rsidRPr="004F71AE">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094F22" w:rsidRPr="004F71AE" w:rsidRDefault="00094F22" w:rsidP="00094F22">
      <w:pPr>
        <w:tabs>
          <w:tab w:val="left" w:pos="360"/>
          <w:tab w:val="left" w:pos="540"/>
        </w:tabs>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14"/>
          <w:szCs w:val="14"/>
          <w:lang w:val="hy-AM"/>
        </w:rPr>
      </w:pP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jc w:val="center"/>
        <w:rPr>
          <w:rFonts w:ascii="GHEA Grapalat" w:hAnsi="GHEA Grapalat" w:cs="Sylfaen"/>
          <w:sz w:val="22"/>
          <w:szCs w:val="22"/>
          <w:lang w:val="hy-AM"/>
        </w:rPr>
      </w:pPr>
      <w:r w:rsidRPr="004F71AE">
        <w:rPr>
          <w:rFonts w:ascii="GHEA Grapalat" w:hAnsi="GHEA Grapalat" w:cs="Sylfaen"/>
          <w:sz w:val="22"/>
          <w:szCs w:val="22"/>
          <w:lang w:val="hy-AM"/>
        </w:rPr>
        <w:t>ԿՈՂՄԵՐԸ</w:t>
      </w:r>
    </w:p>
    <w:p w:rsidR="00094F22" w:rsidRPr="004F71AE" w:rsidRDefault="00094F22" w:rsidP="00094F22">
      <w:pPr>
        <w:jc w:val="center"/>
        <w:rPr>
          <w:rFonts w:ascii="GHEA Grapalat" w:hAnsi="GHEA Grapalat" w:cs="Sylfaen"/>
          <w:sz w:val="22"/>
          <w:szCs w:val="22"/>
          <w:lang w:val="hy-AM"/>
        </w:rPr>
      </w:pPr>
    </w:p>
    <w:p w:rsidR="00094F22" w:rsidRPr="004F71AE" w:rsidRDefault="00094F22" w:rsidP="00094F22">
      <w:pPr>
        <w:tabs>
          <w:tab w:val="left" w:pos="360"/>
          <w:tab w:val="left" w:pos="540"/>
        </w:tabs>
        <w:rPr>
          <w:rFonts w:ascii="GHEA Grapalat" w:hAnsi="GHEA Grapalat" w:cs="Sylfaen"/>
          <w:sz w:val="22"/>
          <w:szCs w:val="22"/>
          <w:lang w:val="hy-AM"/>
        </w:rPr>
      </w:pPr>
    </w:p>
    <w:p w:rsidR="00094F22" w:rsidRPr="004F71AE" w:rsidRDefault="00094F22" w:rsidP="00094F2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094F22" w:rsidRPr="004F71AE" w:rsidTr="00562B77">
        <w:tc>
          <w:tcPr>
            <w:tcW w:w="4785" w:type="dxa"/>
          </w:tcPr>
          <w:p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Հանձնեց</w:t>
            </w:r>
          </w:p>
        </w:tc>
        <w:tc>
          <w:tcPr>
            <w:tcW w:w="5223" w:type="dxa"/>
          </w:tcPr>
          <w:p w:rsidR="00094F22" w:rsidRPr="004F71AE" w:rsidRDefault="00094F22" w:rsidP="00562B77">
            <w:pPr>
              <w:tabs>
                <w:tab w:val="left" w:pos="360"/>
                <w:tab w:val="left" w:pos="540"/>
              </w:tabs>
              <w:jc w:val="center"/>
              <w:rPr>
                <w:rFonts w:ascii="GHEA Grapalat" w:hAnsi="GHEA Grapalat" w:cs="Sylfaen"/>
                <w:b/>
                <w:bCs/>
                <w:lang w:val="hy-AM" w:eastAsia="ru-RU"/>
              </w:rPr>
            </w:pPr>
            <w:r w:rsidRPr="004F71AE">
              <w:rPr>
                <w:rFonts w:ascii="GHEA Grapalat" w:hAnsi="GHEA Grapalat" w:cs="Sylfaen"/>
                <w:b/>
                <w:bCs/>
                <w:sz w:val="22"/>
                <w:szCs w:val="22"/>
                <w:lang w:val="hy-AM"/>
              </w:rPr>
              <w:t xml:space="preserve">        Ընդունեց</w:t>
            </w:r>
          </w:p>
        </w:tc>
      </w:tr>
    </w:tbl>
    <w:p w:rsidR="00094F22" w:rsidRPr="004F71AE" w:rsidRDefault="00094F22" w:rsidP="00094F22">
      <w:pPr>
        <w:tabs>
          <w:tab w:val="left" w:pos="360"/>
          <w:tab w:val="left" w:pos="540"/>
        </w:tabs>
        <w:rPr>
          <w:rFonts w:ascii="GHEA Grapalat" w:hAnsi="GHEA Grapalat" w:cs="Sylfaen"/>
          <w:sz w:val="20"/>
          <w:szCs w:val="20"/>
          <w:lang w:val="hy-AM" w:eastAsia="ru-RU"/>
        </w:rPr>
      </w:pPr>
      <w:r w:rsidRPr="004F71AE">
        <w:rPr>
          <w:rFonts w:ascii="GHEA Grapalat" w:hAnsi="GHEA Grapalat" w:cs="Sylfaen"/>
          <w:sz w:val="20"/>
          <w:szCs w:val="20"/>
          <w:lang w:val="hy-AM" w:eastAsia="ru-RU"/>
        </w:rPr>
        <w:t xml:space="preserve">                                                                                                  հայտը նախագծած ներկայացուցիչ`</w:t>
      </w:r>
    </w:p>
    <w:p w:rsidR="00094F22" w:rsidRPr="004F71AE" w:rsidRDefault="00094F22" w:rsidP="00094F2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94F22" w:rsidRPr="004F71AE" w:rsidTr="00562B77">
        <w:trPr>
          <w:tblCellSpacing w:w="7" w:type="dxa"/>
          <w:jc w:val="center"/>
        </w:trPr>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ազգանուն, անուն</w:t>
            </w:r>
          </w:p>
        </w:tc>
      </w:tr>
      <w:tr w:rsidR="00094F22" w:rsidRPr="004F71AE" w:rsidTr="00562B77">
        <w:trPr>
          <w:tblCellSpacing w:w="7" w:type="dxa"/>
          <w:jc w:val="center"/>
        </w:trPr>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 xml:space="preserve">___________________________ </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c>
          <w:tcPr>
            <w:tcW w:w="0" w:type="auto"/>
            <w:vAlign w:val="center"/>
          </w:tcPr>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21"/>
                <w:szCs w:val="21"/>
              </w:rPr>
              <w:t>___________________________</w:t>
            </w:r>
          </w:p>
          <w:p w:rsidR="00094F22" w:rsidRPr="004F71AE" w:rsidRDefault="00094F22" w:rsidP="00562B77">
            <w:pPr>
              <w:jc w:val="center"/>
              <w:rPr>
                <w:rFonts w:ascii="GHEA Grapalat" w:hAnsi="GHEA Grapalat" w:cs="GHEA Grapalat"/>
                <w:color w:val="000000"/>
                <w:sz w:val="21"/>
                <w:szCs w:val="21"/>
                <w:lang w:val="ru-RU" w:eastAsia="ru-RU"/>
              </w:rPr>
            </w:pPr>
            <w:r w:rsidRPr="004F71AE">
              <w:rPr>
                <w:rFonts w:ascii="GHEA Grapalat" w:hAnsi="GHEA Grapalat" w:cs="GHEA Grapalat"/>
                <w:color w:val="000000"/>
                <w:sz w:val="15"/>
                <w:szCs w:val="15"/>
              </w:rPr>
              <w:t>ստորագրություն</w:t>
            </w:r>
          </w:p>
        </w:tc>
      </w:tr>
    </w:tbl>
    <w:p w:rsidR="00094F22" w:rsidRPr="004F71AE" w:rsidRDefault="00094F22" w:rsidP="00094F22">
      <w:pPr>
        <w:tabs>
          <w:tab w:val="left" w:pos="360"/>
          <w:tab w:val="left" w:pos="540"/>
        </w:tabs>
        <w:jc w:val="center"/>
        <w:rPr>
          <w:rFonts w:ascii="Sylfaen" w:hAnsi="Sylfaen" w:cs="Sylfaen"/>
          <w:b/>
          <w:bCs/>
        </w:rPr>
      </w:pPr>
    </w:p>
    <w:p w:rsidR="00094F22" w:rsidRPr="004F71AE" w:rsidRDefault="00094F22" w:rsidP="00094F22">
      <w:pPr>
        <w:pStyle w:val="31"/>
        <w:spacing w:line="240" w:lineRule="auto"/>
        <w:jc w:val="center"/>
        <w:rPr>
          <w:rFonts w:ascii="GHEA Grapalat" w:hAnsi="GHEA Grapalat" w:cs="Sylfaen"/>
          <w:b/>
          <w:lang w:val="hy-AM"/>
        </w:rPr>
      </w:pPr>
    </w:p>
    <w:p w:rsidR="00094F22" w:rsidRPr="004F71AE" w:rsidRDefault="00094F22" w:rsidP="00094F22">
      <w:pPr>
        <w:jc w:val="right"/>
        <w:rPr>
          <w:rFonts w:ascii="GHEA Grapalat" w:hAnsi="GHEA Grapalat"/>
          <w:sz w:val="20"/>
          <w:lang w:val="hy-AM"/>
        </w:rPr>
      </w:pPr>
    </w:p>
    <w:p w:rsidR="00094F22" w:rsidRPr="004F71AE" w:rsidRDefault="00094F22" w:rsidP="00094F22">
      <w:pPr>
        <w:pStyle w:val="31"/>
        <w:spacing w:line="240" w:lineRule="auto"/>
        <w:jc w:val="right"/>
        <w:rPr>
          <w:rFonts w:ascii="GHEA Grapalat" w:hAnsi="GHEA Grapalat"/>
        </w:rPr>
      </w:pPr>
    </w:p>
    <w:p w:rsidR="003F0813" w:rsidRPr="004F71AE" w:rsidRDefault="003F0813" w:rsidP="00094F22">
      <w:pPr>
        <w:tabs>
          <w:tab w:val="left" w:pos="720"/>
          <w:tab w:val="left" w:pos="1440"/>
          <w:tab w:val="left" w:pos="8865"/>
        </w:tabs>
        <w:jc w:val="both"/>
      </w:pPr>
    </w:p>
    <w:sectPr w:rsidR="003F0813" w:rsidRPr="004F71AE" w:rsidSect="002C25E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7D8" w:rsidRDefault="003D57D8" w:rsidP="00B80C21">
      <w:r>
        <w:separator/>
      </w:r>
    </w:p>
  </w:endnote>
  <w:endnote w:type="continuationSeparator" w:id="0">
    <w:p w:rsidR="003D57D8" w:rsidRDefault="003D57D8" w:rsidP="00B80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0000000000000000000"/>
    <w:charset w:val="00"/>
    <w:family w:val="roman"/>
    <w:notTrueType/>
    <w:pitch w:val="default"/>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7D8" w:rsidRDefault="003D57D8" w:rsidP="00B80C21">
      <w:r>
        <w:separator/>
      </w:r>
    </w:p>
  </w:footnote>
  <w:footnote w:type="continuationSeparator" w:id="0">
    <w:p w:rsidR="003D57D8" w:rsidRDefault="003D57D8" w:rsidP="00B80C21">
      <w:r>
        <w:continuationSeparator/>
      </w:r>
    </w:p>
  </w:footnote>
  <w:footnote w:id="1">
    <w:p w:rsidR="006F59D9" w:rsidRPr="00265A5A" w:rsidRDefault="006F59D9" w:rsidP="0015630E">
      <w:pPr>
        <w:jc w:val="both"/>
        <w:rPr>
          <w:rFonts w:ascii="GHEA Grapalat" w:hAnsi="GHEA Grapalat" w:cs="Sylfaen"/>
          <w:i/>
          <w:sz w:val="16"/>
          <w:szCs w:val="16"/>
          <w:lang w:val="af-ZA" w:eastAsia="ru-RU"/>
        </w:rPr>
      </w:pPr>
      <w:r>
        <w:rPr>
          <w:rStyle w:val="aff6"/>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rsidR="006F59D9" w:rsidRPr="005D7B02" w:rsidRDefault="006F59D9" w:rsidP="0015630E">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rsidR="006F59D9" w:rsidRPr="005D7B02" w:rsidRDefault="006F59D9" w:rsidP="0015630E">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rsidR="006F59D9" w:rsidRPr="005D7B02" w:rsidRDefault="006F59D9" w:rsidP="0015630E">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6F59D9" w:rsidRPr="00916EDA" w:rsidRDefault="006F59D9" w:rsidP="0015630E">
      <w:pPr>
        <w:pStyle w:val="aff3"/>
        <w:rPr>
          <w:rFonts w:asciiTheme="minorHAnsi" w:hAnsiTheme="minorHAnsi"/>
        </w:rPr>
      </w:pPr>
    </w:p>
  </w:footnote>
  <w:footnote w:id="2">
    <w:p w:rsidR="006F59D9" w:rsidRPr="005D7B02" w:rsidRDefault="006F59D9" w:rsidP="0015630E">
      <w:pPr>
        <w:pStyle w:val="aff3"/>
        <w:jc w:val="both"/>
        <w:rPr>
          <w:rFonts w:ascii="GHEA Grapalat" w:hAnsi="GHEA Grapalat" w:cs="Sylfaen"/>
          <w:i/>
          <w:sz w:val="16"/>
          <w:szCs w:val="16"/>
        </w:rPr>
      </w:pPr>
      <w:r>
        <w:rPr>
          <w:rStyle w:val="aff6"/>
        </w:rPr>
        <w:footnoteRef/>
      </w:r>
      <w:r>
        <w:t xml:space="preserve"> </w:t>
      </w:r>
      <w:r w:rsidRPr="005D7B02">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6F59D9" w:rsidRPr="005D7B02" w:rsidRDefault="006F59D9" w:rsidP="0015630E">
      <w:pPr>
        <w:pStyle w:val="aff3"/>
        <w:jc w:val="both"/>
        <w:rPr>
          <w:rFonts w:ascii="GHEA Grapalat" w:hAnsi="GHEA Grapalat" w:cs="Sylfaen"/>
          <w:i/>
          <w:sz w:val="16"/>
          <w:szCs w:val="16"/>
        </w:rPr>
      </w:pPr>
      <w:r w:rsidRPr="005D7B02">
        <w:rPr>
          <w:rFonts w:ascii="GHEA Grapalat" w:hAnsi="GHEA Grapalat" w:cs="Sylfaen"/>
          <w:i/>
          <w:sz w:val="16"/>
          <w:szCs w:val="16"/>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rPr>
        <w:t xml:space="preserve">հիման վրա, </w:t>
      </w:r>
    </w:p>
    <w:p w:rsidR="006F59D9" w:rsidRPr="00916EDA" w:rsidRDefault="006F59D9" w:rsidP="0015630E">
      <w:pPr>
        <w:pStyle w:val="aff3"/>
        <w:jc w:val="both"/>
        <w:rPr>
          <w:rFonts w:asciiTheme="minorHAnsi" w:hAnsiTheme="minorHAnsi"/>
          <w:lang w:val="hy-AM"/>
        </w:rPr>
      </w:pPr>
      <w:r w:rsidRPr="005D7B02">
        <w:rPr>
          <w:rFonts w:ascii="GHEA Grapalat" w:hAnsi="GHEA Grapalat" w:cs="Sylfaen"/>
          <w:i/>
          <w:sz w:val="16"/>
          <w:szCs w:val="16"/>
        </w:rPr>
        <w:t xml:space="preserve"> - </w:t>
      </w:r>
      <w:proofErr w:type="gramStart"/>
      <w:r w:rsidRPr="005D7B02">
        <w:rPr>
          <w:rFonts w:ascii="GHEA Grapalat" w:hAnsi="GHEA Grapalat" w:cs="Sylfaen"/>
          <w:i/>
          <w:sz w:val="16"/>
          <w:szCs w:val="16"/>
        </w:rPr>
        <w:t>գնման</w:t>
      </w:r>
      <w:proofErr w:type="gramEnd"/>
      <w:r w:rsidRPr="005D7B02">
        <w:rPr>
          <w:rFonts w:ascii="GHEA Grapalat" w:hAnsi="GHEA Grapalat" w:cs="Sylfaen"/>
          <w:i/>
          <w:sz w:val="16"/>
          <w:szCs w:val="16"/>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rPr>
        <w:t>գինը</w:t>
      </w:r>
      <w:r>
        <w:rPr>
          <w:rFonts w:ascii="GHEA Grapalat" w:hAnsi="GHEA Grapalat" w:cs="Sylfaen"/>
          <w:i/>
          <w:sz w:val="16"/>
          <w:szCs w:val="16"/>
        </w:rPr>
        <w:t>)</w:t>
      </w:r>
      <w:r w:rsidRPr="005D7B02">
        <w:rPr>
          <w:rFonts w:ascii="GHEA Grapalat" w:hAnsi="GHEA Grapalat" w:cs="Sylfaen"/>
          <w:i/>
          <w:sz w:val="16"/>
          <w:szCs w:val="16"/>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rPr>
        <w:t xml:space="preserve"> մլն. ՀՀ դրամը</w:t>
      </w:r>
      <w:r>
        <w:rPr>
          <w:rFonts w:ascii="GHEA Grapalat" w:hAnsi="GHEA Grapalat" w:cs="Sylfaen"/>
          <w:i/>
          <w:sz w:val="16"/>
          <w:szCs w:val="16"/>
          <w:lang w:val="hy-AM"/>
        </w:rPr>
        <w:t>:</w:t>
      </w:r>
    </w:p>
  </w:footnote>
  <w:footnote w:id="3">
    <w:p w:rsidR="006F59D9" w:rsidRPr="00D70570" w:rsidRDefault="006F59D9" w:rsidP="00343ADE">
      <w:pPr>
        <w:jc w:val="both"/>
        <w:rPr>
          <w:rFonts w:asciiTheme="minorHAnsi" w:hAnsiTheme="minorHAnsi"/>
          <w:lang w:val="hy-AM"/>
        </w:rPr>
      </w:pPr>
      <w:r>
        <w:rPr>
          <w:rStyle w:val="af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rsidR="006F59D9" w:rsidRPr="005C4375" w:rsidRDefault="006F59D9" w:rsidP="00343ADE">
      <w:pPr>
        <w:pStyle w:val="aff3"/>
        <w:rPr>
          <w:lang w:val="hy-AM"/>
        </w:rPr>
      </w:pPr>
      <w:r>
        <w:rPr>
          <w:rStyle w:val="aff6"/>
        </w:rPr>
        <w:footnoteRef/>
      </w:r>
      <w:r w:rsidRPr="00343ADE">
        <w:rPr>
          <w:lang w:val="hy-AM"/>
        </w:rP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5">
    <w:p w:rsidR="006F59D9" w:rsidRPr="00CF3D64" w:rsidRDefault="006F59D9" w:rsidP="00C33D69">
      <w:pPr>
        <w:pStyle w:val="aff3"/>
        <w:rPr>
          <w:lang w:val="hy-AM"/>
        </w:rPr>
      </w:pPr>
      <w:r w:rsidRPr="00CC3A77">
        <w:rPr>
          <w:rStyle w:val="aff6"/>
          <w:color w:val="FFFFFF"/>
        </w:rPr>
        <w:footnoteRef/>
      </w:r>
      <w:r w:rsidRPr="00CF3D64">
        <w:rPr>
          <w:lang w:val="hy-AM"/>
        </w:rPr>
        <w:t xml:space="preserve"> </w:t>
      </w:r>
      <w:r w:rsidRPr="00CF3D64">
        <w:rPr>
          <w:vertAlign w:val="superscript"/>
          <w:lang w:val="hy-AM"/>
        </w:rPr>
        <w:t xml:space="preserve">10 </w:t>
      </w:r>
      <w:r w:rsidRPr="00CF3D64">
        <w:rPr>
          <w:rFonts w:ascii="GHEA Grapalat" w:hAnsi="GHEA Grapalat" w:cs="Sylfaen"/>
          <w:i/>
          <w:sz w:val="16"/>
          <w:szCs w:val="16"/>
          <w:lang w:val="hy-AM"/>
        </w:rPr>
        <w:t>Սահմանվում է պատվիրատուի կողմից:</w:t>
      </w:r>
    </w:p>
  </w:footnote>
  <w:footnote w:id="6">
    <w:p w:rsidR="006F59D9" w:rsidRPr="00F84B2C" w:rsidRDefault="006F59D9" w:rsidP="0056138C">
      <w:pPr>
        <w:pStyle w:val="aff3"/>
        <w:rPr>
          <w:rFonts w:asciiTheme="minorHAnsi" w:hAnsiTheme="minorHAnsi"/>
          <w:lang w:val="hy-AM"/>
        </w:rPr>
      </w:pPr>
      <w:r>
        <w:rPr>
          <w:rStyle w:val="aff6"/>
        </w:rPr>
        <w:footnoteRef/>
      </w:r>
      <w:r w:rsidRPr="0056138C">
        <w:rPr>
          <w:lang w:val="hy-AM"/>
        </w:rPr>
        <w:t xml:space="preserve"> </w:t>
      </w:r>
      <w:r w:rsidRPr="0056138C">
        <w:rPr>
          <w:rFonts w:ascii="GHEA Grapalat" w:hAnsi="GHEA Grapalat" w:cs="Sylfaen"/>
          <w:i/>
          <w:sz w:val="16"/>
          <w:szCs w:val="16"/>
          <w:lang w:val="hy-AM"/>
        </w:rPr>
        <w:t>Սույն նախադասությունը հրավերից հանվում է, եթե գնման ընթացակարգը չի կազմակերպվում չափաբաժիններով:</w:t>
      </w:r>
    </w:p>
  </w:footnote>
  <w:footnote w:id="7">
    <w:p w:rsidR="006F59D9" w:rsidRPr="004B72E3" w:rsidRDefault="006F59D9" w:rsidP="0056138C">
      <w:pPr>
        <w:pStyle w:val="aff3"/>
        <w:jc w:val="both"/>
        <w:rPr>
          <w:rFonts w:ascii="GHEA Grapalat" w:hAnsi="GHEA Grapalat" w:cs="Sylfaen"/>
          <w:i/>
          <w:sz w:val="16"/>
          <w:szCs w:val="16"/>
          <w:lang w:val="hy-AM"/>
        </w:rPr>
      </w:pPr>
      <w:r>
        <w:rPr>
          <w:rStyle w:val="aff6"/>
        </w:rPr>
        <w:footnoteRef/>
      </w:r>
      <w:r w:rsidRPr="0056138C">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6F59D9" w:rsidRPr="004B72E3" w:rsidRDefault="006F59D9" w:rsidP="0056138C">
      <w:pPr>
        <w:pStyle w:val="aff3"/>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6F59D9" w:rsidRPr="004B72E3" w:rsidRDefault="006F59D9" w:rsidP="0056138C">
      <w:pPr>
        <w:pStyle w:val="aff3"/>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6F59D9" w:rsidRPr="00F84B2C" w:rsidRDefault="006F59D9" w:rsidP="0056138C">
      <w:pPr>
        <w:pStyle w:val="aff3"/>
        <w:rPr>
          <w:rFonts w:asciiTheme="minorHAnsi" w:hAnsiTheme="minorHAnsi"/>
          <w:lang w:val="hy-AM"/>
        </w:rPr>
      </w:pPr>
    </w:p>
  </w:footnote>
  <w:footnote w:id="8">
    <w:p w:rsidR="006F59D9" w:rsidRPr="005D7B02" w:rsidRDefault="006F59D9"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rsidR="006F59D9" w:rsidRPr="005D7B02" w:rsidRDefault="006F59D9"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F59D9" w:rsidRPr="005D7B02" w:rsidRDefault="006F59D9"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6F59D9" w:rsidRPr="00D70570" w:rsidRDefault="006F59D9" w:rsidP="0056138C">
      <w:pPr>
        <w:pStyle w:val="aff3"/>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rsidR="006F59D9" w:rsidRPr="005D7B02" w:rsidRDefault="006F59D9"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Եթե ՝</w:t>
      </w:r>
    </w:p>
    <w:p w:rsidR="006F59D9" w:rsidRPr="005D7B02" w:rsidRDefault="006F59D9" w:rsidP="0056138C">
      <w:pPr>
        <w:pStyle w:val="af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rsidR="006F59D9" w:rsidRPr="00D70570" w:rsidRDefault="006F59D9" w:rsidP="0056138C">
      <w:pPr>
        <w:pStyle w:val="aff3"/>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0">
    <w:p w:rsidR="006F59D9" w:rsidRPr="005D7B02" w:rsidRDefault="006F59D9" w:rsidP="0056138C">
      <w:pPr>
        <w:pStyle w:val="aff3"/>
        <w:rPr>
          <w:rFonts w:ascii="GHEA Grapalat" w:hAnsi="GHEA Grapalat" w:cs="Sylfaen"/>
          <w:i/>
          <w:sz w:val="16"/>
          <w:szCs w:val="16"/>
          <w:lang w:val="hy-AM"/>
        </w:rPr>
      </w:pPr>
      <w:r>
        <w:rPr>
          <w:rStyle w:val="aff6"/>
        </w:rPr>
        <w:footnoteRef/>
      </w:r>
      <w:r w:rsidRPr="0056138C">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6F59D9" w:rsidRPr="005D7B02" w:rsidRDefault="006F59D9" w:rsidP="0056138C">
      <w:pPr>
        <w:pStyle w:val="aff3"/>
        <w:rPr>
          <w:rFonts w:ascii="Times New Roman" w:hAnsi="Times New Roman"/>
          <w:vertAlign w:val="superscript"/>
          <w:lang w:val="hy-AM"/>
        </w:rPr>
      </w:pPr>
    </w:p>
    <w:p w:rsidR="006F59D9" w:rsidRPr="00D90E1A" w:rsidRDefault="006F59D9" w:rsidP="0056138C">
      <w:pPr>
        <w:pStyle w:val="aff3"/>
        <w:rPr>
          <w:rFonts w:asciiTheme="minorHAnsi" w:hAnsiTheme="minorHAnsi"/>
          <w:lang w:val="hy-AM"/>
        </w:rPr>
      </w:pPr>
    </w:p>
  </w:footnote>
  <w:footnote w:id="11">
    <w:p w:rsidR="006F59D9" w:rsidRPr="0056138C" w:rsidRDefault="006F59D9" w:rsidP="0056138C">
      <w:pPr>
        <w:pStyle w:val="aff3"/>
        <w:rPr>
          <w:rFonts w:asciiTheme="minorHAnsi" w:hAnsiTheme="minorHAnsi"/>
          <w:lang w:val="hy-AM"/>
        </w:rPr>
      </w:pPr>
      <w:r>
        <w:rPr>
          <w:rStyle w:val="aff6"/>
        </w:rPr>
        <w:footnoteRef/>
      </w:r>
      <w:r w:rsidRPr="0056138C">
        <w:rPr>
          <w:lang w:val="hy-AM"/>
        </w:rPr>
        <w:t xml:space="preserve"> </w:t>
      </w:r>
      <w:r w:rsidRPr="0056138C">
        <w:rPr>
          <w:rFonts w:ascii="GHEA Grapalat" w:hAnsi="GHEA Grapalat" w:cs="Sylfaen"/>
          <w:i/>
          <w:sz w:val="16"/>
          <w:szCs w:val="16"/>
          <w:lang w:val="hy-AM"/>
        </w:rPr>
        <w:t xml:space="preserve">Սույն կետը խմբագրվում է ըստ համապատասխան </w:t>
      </w:r>
      <w:r w:rsidRPr="00FF0D1D">
        <w:rPr>
          <w:rFonts w:ascii="GHEA Grapalat" w:hAnsi="GHEA Grapalat" w:cs="Sylfaen"/>
          <w:i/>
          <w:sz w:val="16"/>
          <w:szCs w:val="16"/>
          <w:lang w:val="hy-AM"/>
        </w:rPr>
        <w:t>պ</w:t>
      </w:r>
      <w:r w:rsidRPr="0056138C">
        <w:rPr>
          <w:rFonts w:ascii="GHEA Grapalat" w:hAnsi="GHEA Grapalat" w:cs="Sylfaen"/>
          <w:i/>
          <w:sz w:val="16"/>
          <w:szCs w:val="16"/>
          <w:lang w:val="hy-AM"/>
        </w:rPr>
        <w:t>ատվիրատուի:</w:t>
      </w:r>
    </w:p>
  </w:footnote>
  <w:footnote w:id="12">
    <w:p w:rsidR="006F59D9" w:rsidRPr="003B5430" w:rsidRDefault="006F59D9" w:rsidP="0056138C">
      <w:pPr>
        <w:pStyle w:val="aff3"/>
        <w:jc w:val="both"/>
        <w:rPr>
          <w:rFonts w:ascii="Sylfaen" w:hAnsi="Sylfaen" w:cs="Sylfaen"/>
          <w:lang w:val="af-ZA"/>
        </w:rPr>
      </w:pPr>
      <w:r>
        <w:rPr>
          <w:rStyle w:val="aff6"/>
        </w:rPr>
        <w:footnoteRef/>
      </w:r>
      <w:r w:rsidRPr="0056138C">
        <w:rPr>
          <w:lang w:val="hy-AM"/>
        </w:rPr>
        <w:t xml:space="preserve"> </w:t>
      </w:r>
      <w:r w:rsidRPr="005D7B02">
        <w:rPr>
          <w:rFonts w:ascii="GHEA Grapalat" w:hAnsi="GHEA Grapalat" w:cs="Sylfaen"/>
          <w:i/>
          <w:sz w:val="16"/>
          <w:szCs w:val="16"/>
          <w:lang w:val="es-ES" w:eastAsia="en-US"/>
        </w:rPr>
        <w:t xml:space="preserve">Համատեղ </w:t>
      </w:r>
      <w:r w:rsidRPr="0056138C">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rsidR="006F59D9" w:rsidRPr="0056138C" w:rsidRDefault="006F59D9" w:rsidP="0056138C">
      <w:pPr>
        <w:pStyle w:val="aff3"/>
        <w:rPr>
          <w:rFonts w:asciiTheme="minorHAnsi" w:hAnsiTheme="minorHAnsi"/>
          <w:lang w:val="af-ZA"/>
        </w:rPr>
      </w:pPr>
      <w:r>
        <w:rPr>
          <w:rStyle w:val="aff6"/>
        </w:rPr>
        <w:footnoteRef/>
      </w:r>
      <w:r w:rsidRPr="0056138C">
        <w:rPr>
          <w:lang w:val="af-ZA"/>
        </w:rP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4">
    <w:p w:rsidR="006F59D9" w:rsidRDefault="006F59D9" w:rsidP="0056138C">
      <w:pPr>
        <w:pStyle w:val="aff3"/>
        <w:rPr>
          <w:rFonts w:ascii="GHEA Grapalat" w:hAnsi="GHEA Grapalat" w:cs="Sylfaen"/>
          <w:i/>
          <w:sz w:val="16"/>
          <w:szCs w:val="16"/>
          <w:lang w:val="af-ZA"/>
        </w:rPr>
      </w:pPr>
      <w:r>
        <w:rPr>
          <w:rStyle w:val="aff6"/>
        </w:rPr>
        <w:footnoteRef/>
      </w:r>
      <w:r w:rsidRPr="0056138C">
        <w:rPr>
          <w:lang w:val="af-ZA"/>
        </w:rPr>
        <w:t xml:space="preserve"> </w:t>
      </w:r>
      <w:r w:rsidRPr="005D7B02">
        <w:rPr>
          <w:vertAlign w:val="superscript"/>
          <w:lang w:val="af-ZA"/>
        </w:rPr>
        <w:t xml:space="preserve"> </w:t>
      </w:r>
      <w:r w:rsidRPr="005D7B02">
        <w:rPr>
          <w:rFonts w:ascii="GHEA Grapalat" w:hAnsi="GHEA Grapalat" w:cs="Sylfaen"/>
          <w:i/>
          <w:sz w:val="16"/>
          <w:szCs w:val="16"/>
        </w:rPr>
        <w:t>Կետը</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հանվում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է</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եթե</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գնման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առարկան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չի</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հանդիսանում</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շինարարական</w:t>
      </w:r>
      <w:r w:rsidRPr="0056138C">
        <w:rPr>
          <w:rFonts w:ascii="GHEA Grapalat" w:hAnsi="GHEA Grapalat" w:cs="Sylfaen"/>
          <w:i/>
          <w:sz w:val="16"/>
          <w:szCs w:val="16"/>
          <w:lang w:val="af-ZA"/>
        </w:rPr>
        <w:t xml:space="preserve"> </w:t>
      </w:r>
      <w:r w:rsidRPr="005D7B02">
        <w:rPr>
          <w:rFonts w:ascii="GHEA Grapalat" w:hAnsi="GHEA Grapalat" w:cs="Sylfaen"/>
          <w:i/>
          <w:sz w:val="16"/>
          <w:szCs w:val="16"/>
        </w:rPr>
        <w:t>աշխատանքներ</w:t>
      </w:r>
      <w:r w:rsidRPr="005D7B02">
        <w:rPr>
          <w:rFonts w:ascii="GHEA Grapalat" w:hAnsi="GHEA Grapalat" w:cs="Sylfaen"/>
          <w:i/>
          <w:sz w:val="16"/>
          <w:szCs w:val="16"/>
          <w:lang w:val="af-ZA"/>
        </w:rPr>
        <w:t>:</w:t>
      </w:r>
    </w:p>
    <w:p w:rsidR="006F59D9" w:rsidRPr="000E08D1" w:rsidRDefault="006F59D9" w:rsidP="0056138C">
      <w:pPr>
        <w:pStyle w:val="aff3"/>
        <w:rPr>
          <w:rFonts w:asciiTheme="minorHAnsi" w:hAnsiTheme="minorHAnsi"/>
          <w:lang w:val="hy-AM"/>
        </w:rPr>
      </w:pPr>
    </w:p>
  </w:footnote>
  <w:footnote w:id="15">
    <w:p w:rsidR="006F59D9" w:rsidRPr="004E641A" w:rsidRDefault="006F59D9" w:rsidP="00B80C21">
      <w:pPr>
        <w:pStyle w:val="31"/>
        <w:spacing w:line="240" w:lineRule="auto"/>
        <w:ind w:firstLine="0"/>
        <w:rPr>
          <w:rFonts w:ascii="GHEA Grapalat" w:hAnsi="GHEA Grapalat" w:cs="Sylfaen"/>
          <w:i/>
          <w:sz w:val="16"/>
          <w:szCs w:val="16"/>
          <w:lang w:val="hy-AM" w:eastAsia="ru-RU"/>
        </w:rPr>
      </w:pPr>
    </w:p>
    <w:p w:rsidR="006F59D9" w:rsidRPr="001E7733" w:rsidRDefault="006F59D9" w:rsidP="00E55B81">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E55B8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է</w:t>
      </w:r>
      <w:r w:rsidRPr="001E7733">
        <w:rPr>
          <w:rFonts w:ascii="GHEA Grapalat" w:hAnsi="GHEA Grapalat"/>
          <w:i/>
          <w:sz w:val="16"/>
          <w:szCs w:val="16"/>
          <w:lang w:val="af-ZA"/>
        </w:rPr>
        <w:t xml:space="preserve"> </w:t>
      </w:r>
      <w:r w:rsidRPr="00E55B8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E55B8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E55B8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E55B81">
        <w:rPr>
          <w:rFonts w:ascii="GHEA Grapalat" w:hAnsi="GHEA Grapalat"/>
          <w:i/>
          <w:sz w:val="16"/>
          <w:szCs w:val="16"/>
          <w:lang w:val="hy-AM"/>
        </w:rPr>
        <w:t>մինչև</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E55B8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E55B81">
        <w:rPr>
          <w:rFonts w:ascii="GHEA Grapalat" w:hAnsi="GHEA Grapalat"/>
          <w:i/>
          <w:sz w:val="16"/>
          <w:szCs w:val="16"/>
          <w:lang w:val="hy-AM"/>
        </w:rPr>
        <w:t>հրապարակելը</w:t>
      </w:r>
      <w:r w:rsidRPr="00A65C38">
        <w:rPr>
          <w:rFonts w:ascii="GHEA Grapalat" w:hAnsi="GHEA Grapalat"/>
          <w:i/>
          <w:sz w:val="16"/>
          <w:szCs w:val="16"/>
          <w:lang w:val="hy-AM"/>
        </w:rPr>
        <w:t>:</w:t>
      </w:r>
    </w:p>
    <w:p w:rsidR="006F59D9" w:rsidRPr="00E55B81" w:rsidRDefault="006F59D9" w:rsidP="00E55B81">
      <w:pPr>
        <w:ind w:right="309"/>
        <w:jc w:val="both"/>
        <w:rPr>
          <w:rFonts w:ascii="GHEA Grapalat" w:hAnsi="GHEA Grapalat"/>
          <w:bCs/>
          <w:i/>
          <w:iCs/>
          <w:sz w:val="20"/>
          <w:lang w:val="af-ZA"/>
        </w:rPr>
      </w:pPr>
      <w:r w:rsidRPr="00E55B81">
        <w:rPr>
          <w:rFonts w:ascii="GHEA Grapalat" w:hAnsi="GHEA Grapalat"/>
          <w:bCs/>
          <w:i/>
          <w:sz w:val="18"/>
          <w:szCs w:val="18"/>
          <w:lang w:val="af-ZA"/>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6F59D9" w:rsidRPr="001E7733" w:rsidDel="00856FDE" w:rsidRDefault="006F59D9" w:rsidP="00E55B81">
      <w:pPr>
        <w:pStyle w:val="aff3"/>
        <w:rPr>
          <w:del w:id="11" w:author="User" w:date="2019-05-26T09:57:00Z"/>
          <w:i/>
          <w:lang w:val="af-ZA"/>
        </w:rPr>
      </w:pPr>
    </w:p>
    <w:p w:rsidR="006F59D9" w:rsidRPr="0015088E" w:rsidRDefault="006F59D9" w:rsidP="00B80C21">
      <w:pPr>
        <w:ind w:right="309"/>
        <w:jc w:val="both"/>
        <w:rPr>
          <w:rFonts w:ascii="GHEA Grapalat" w:hAnsi="GHEA Grapalat"/>
          <w:bCs/>
          <w:i/>
          <w:iCs/>
          <w:sz w:val="20"/>
          <w:lang w:val="es-ES"/>
        </w:rPr>
      </w:pPr>
      <w:r w:rsidRPr="004E641A">
        <w:rPr>
          <w:rFonts w:ascii="GHEA Grapalat" w:hAnsi="GHEA Grapalat"/>
          <w:i/>
          <w:sz w:val="16"/>
          <w:szCs w:val="16"/>
          <w:lang w:val="hy-AM"/>
        </w:rPr>
        <w:t>։</w:t>
      </w:r>
    </w:p>
    <w:p w:rsidR="006F59D9" w:rsidRPr="001E7733" w:rsidDel="00856FDE" w:rsidRDefault="006F59D9" w:rsidP="00B80C21">
      <w:pPr>
        <w:pStyle w:val="aff3"/>
        <w:rPr>
          <w:del w:id="12" w:author="User" w:date="2019-05-26T09:57:00Z"/>
          <w:i/>
          <w:lang w:val="af-ZA"/>
        </w:rPr>
      </w:pPr>
    </w:p>
  </w:footnote>
  <w:footnote w:id="16">
    <w:p w:rsidR="006F59D9" w:rsidRPr="00F1088F" w:rsidRDefault="006F59D9" w:rsidP="00A95CE3">
      <w:pPr>
        <w:pStyle w:val="aff3"/>
        <w:rPr>
          <w:rFonts w:asciiTheme="minorHAnsi" w:hAnsiTheme="minorHAnsi"/>
          <w:lang w:val="hy-AM"/>
        </w:rPr>
      </w:pPr>
      <w:r>
        <w:rPr>
          <w:rStyle w:val="aff6"/>
        </w:rPr>
        <w:footnoteRef/>
      </w:r>
      <w:r w:rsidRPr="00A95CE3">
        <w:rPr>
          <w:lang w:val="af-ZA"/>
        </w:rP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7">
    <w:p w:rsidR="006F59D9" w:rsidRPr="00F1088F" w:rsidRDefault="006F59D9" w:rsidP="00A95CE3">
      <w:pPr>
        <w:pStyle w:val="aff3"/>
        <w:rPr>
          <w:rFonts w:ascii="GHEA Grapalat" w:hAnsi="GHEA Grapalat"/>
          <w:i/>
          <w:sz w:val="16"/>
          <w:szCs w:val="24"/>
          <w:lang w:val="hy-AM" w:eastAsia="en-US"/>
        </w:rPr>
      </w:pPr>
      <w:r>
        <w:rPr>
          <w:rStyle w:val="aff6"/>
        </w:rPr>
        <w:footnoteRef/>
      </w:r>
      <w:r w:rsidRPr="00A95CE3">
        <w:rPr>
          <w:lang w:val="hy-AM"/>
        </w:rP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8">
    <w:p w:rsidR="006F59D9" w:rsidRPr="003024A2" w:rsidRDefault="006F59D9" w:rsidP="00817B93">
      <w:pPr>
        <w:pStyle w:val="aff3"/>
        <w:rPr>
          <w:vertAlign w:val="superscript"/>
          <w:lang w:val="hy-AM"/>
        </w:rPr>
      </w:pPr>
      <w:r>
        <w:rPr>
          <w:rStyle w:val="aff6"/>
        </w:rPr>
        <w:footnoteRef/>
      </w:r>
      <w:r w:rsidRPr="00817B93">
        <w:rPr>
          <w:lang w:val="hy-AM"/>
        </w:rP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rsidR="006F59D9" w:rsidRPr="00F1088F" w:rsidRDefault="006F59D9" w:rsidP="00817B93">
      <w:pPr>
        <w:pStyle w:val="aff3"/>
        <w:rPr>
          <w:rFonts w:asciiTheme="minorHAnsi" w:hAnsiTheme="minorHAnsi"/>
          <w:lang w:val="hy-AM"/>
        </w:rPr>
      </w:pPr>
    </w:p>
  </w:footnote>
  <w:footnote w:id="19">
    <w:p w:rsidR="006F59D9" w:rsidRPr="00C754B2" w:rsidRDefault="006F59D9" w:rsidP="00434C8F">
      <w:pPr>
        <w:rPr>
          <w:rFonts w:ascii="GHEA Grapalat" w:hAnsi="GHEA Grapalat"/>
          <w:i/>
          <w:sz w:val="16"/>
          <w:lang w:val="hy-AM"/>
        </w:rPr>
      </w:pPr>
      <w:r>
        <w:rPr>
          <w:rStyle w:val="af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0">
    <w:p w:rsidR="006F59D9" w:rsidRPr="005D7B02" w:rsidRDefault="006F59D9" w:rsidP="00630656">
      <w:pPr>
        <w:pStyle w:val="aff3"/>
        <w:jc w:val="both"/>
        <w:rPr>
          <w:rFonts w:ascii="GHEA Grapalat" w:hAnsi="GHEA Grapalat"/>
          <w:i/>
          <w:sz w:val="16"/>
          <w:szCs w:val="24"/>
          <w:lang w:val="hy-AM" w:eastAsia="en-US"/>
        </w:rPr>
      </w:pPr>
      <w:r>
        <w:rPr>
          <w:rStyle w:val="aff6"/>
        </w:rPr>
        <w:footnoteRef/>
      </w:r>
      <w:r w:rsidRPr="00630656">
        <w:rPr>
          <w:lang w:val="hy-AM"/>
        </w:rP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F59D9" w:rsidRPr="00C754B2" w:rsidRDefault="006F59D9" w:rsidP="00630656">
      <w:pPr>
        <w:pStyle w:val="aff3"/>
        <w:rPr>
          <w:rFonts w:asciiTheme="minorHAnsi" w:hAnsiTheme="minorHAnsi"/>
          <w:lang w:val="hy-AM"/>
        </w:rPr>
      </w:pPr>
      <w:r w:rsidRPr="00630656">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1">
    <w:p w:rsidR="006F59D9" w:rsidRPr="005D7B02" w:rsidRDefault="006F59D9" w:rsidP="00630656">
      <w:pPr>
        <w:pStyle w:val="aff3"/>
        <w:jc w:val="both"/>
        <w:rPr>
          <w:sz w:val="16"/>
          <w:szCs w:val="16"/>
          <w:lang w:val="hy-AM"/>
        </w:rPr>
      </w:pPr>
      <w:r>
        <w:rPr>
          <w:rStyle w:val="aff6"/>
        </w:rPr>
        <w:footnoteRef/>
      </w:r>
      <w:r w:rsidRPr="00630656">
        <w:rPr>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rsidR="006F59D9" w:rsidRPr="00742B5B" w:rsidRDefault="006F59D9" w:rsidP="00630656">
      <w:pPr>
        <w:pStyle w:val="aff3"/>
        <w:rPr>
          <w:rFonts w:asciiTheme="minorHAnsi" w:hAnsiTheme="minorHAnsi"/>
          <w:lang w:val="hy-AM"/>
        </w:rPr>
      </w:pPr>
    </w:p>
  </w:footnote>
  <w:footnote w:id="22">
    <w:p w:rsidR="006F59D9" w:rsidRDefault="006F59D9" w:rsidP="00630656">
      <w:pPr>
        <w:pStyle w:val="aff3"/>
        <w:jc w:val="both"/>
        <w:rPr>
          <w:rFonts w:ascii="GHEA Grapalat" w:hAnsi="GHEA Grapalat" w:cs="Sylfaen"/>
          <w:i/>
          <w:sz w:val="16"/>
          <w:szCs w:val="16"/>
          <w:lang w:val="hy-AM"/>
        </w:rPr>
      </w:pPr>
      <w:r>
        <w:rPr>
          <w:rStyle w:val="aff6"/>
        </w:rPr>
        <w:footnoteRef/>
      </w:r>
      <w:r w:rsidRPr="00630656">
        <w:rPr>
          <w:lang w:val="hy-AM"/>
        </w:rP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rsidR="006F59D9" w:rsidRPr="00742B5B" w:rsidRDefault="006F59D9" w:rsidP="00630656">
      <w:pPr>
        <w:pStyle w:val="aff3"/>
        <w:rPr>
          <w:rFonts w:asciiTheme="minorHAnsi" w:hAnsiTheme="minorHAnsi"/>
          <w:lang w:val="hy-AM"/>
        </w:rPr>
      </w:pPr>
    </w:p>
  </w:footnote>
  <w:footnote w:id="23">
    <w:p w:rsidR="006F59D9" w:rsidRPr="00630656" w:rsidRDefault="006F59D9" w:rsidP="00630656">
      <w:pPr>
        <w:pStyle w:val="aff3"/>
        <w:rPr>
          <w:rFonts w:asciiTheme="minorHAnsi" w:hAnsiTheme="minorHAnsi"/>
          <w:lang w:val="hy-AM"/>
        </w:rPr>
      </w:pPr>
      <w:r>
        <w:rPr>
          <w:rStyle w:val="af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4">
    <w:p w:rsidR="006F59D9" w:rsidRPr="00742B5B" w:rsidRDefault="006F59D9" w:rsidP="00630656">
      <w:pPr>
        <w:pStyle w:val="aff3"/>
        <w:rPr>
          <w:rFonts w:asciiTheme="minorHAnsi" w:hAnsiTheme="minorHAnsi"/>
          <w:lang w:val="hy-AM"/>
        </w:rPr>
      </w:pPr>
      <w:r>
        <w:rPr>
          <w:rStyle w:val="aff6"/>
        </w:rPr>
        <w:footnoteRef/>
      </w:r>
      <w:r w:rsidRPr="00630656">
        <w:rPr>
          <w:lang w:val="hy-AM"/>
        </w:rP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E04EC"/>
    <w:multiLevelType w:val="hybridMultilevel"/>
    <w:tmpl w:val="6A1C153C"/>
    <w:lvl w:ilvl="0" w:tplc="D0CE112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2474974"/>
    <w:multiLevelType w:val="hybridMultilevel"/>
    <w:tmpl w:val="74426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B2672B0"/>
    <w:multiLevelType w:val="hybridMultilevel"/>
    <w:tmpl w:val="546E90A8"/>
    <w:lvl w:ilvl="0" w:tplc="0409000F">
      <w:start w:val="1"/>
      <w:numFmt w:val="decimal"/>
      <w:lvlText w:val="%1."/>
      <w:lvlJc w:val="left"/>
      <w:pPr>
        <w:ind w:left="796" w:hanging="360"/>
      </w:p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85F5C8E"/>
    <w:multiLevelType w:val="hybridMultilevel"/>
    <w:tmpl w:val="9EACD206"/>
    <w:lvl w:ilvl="0" w:tplc="CA0CED70">
      <w:start w:val="2"/>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AA80CF8"/>
    <w:multiLevelType w:val="hybridMultilevel"/>
    <w:tmpl w:val="99086426"/>
    <w:lvl w:ilvl="0" w:tplc="9094E794">
      <w:numFmt w:val="bullet"/>
      <w:lvlText w:val="-"/>
      <w:lvlJc w:val="left"/>
      <w:pPr>
        <w:ind w:left="927" w:hanging="360"/>
      </w:pPr>
      <w:rPr>
        <w:rFonts w:ascii="GHEA Grapalat" w:eastAsia="Times New Roman" w:hAnsi="GHEA Grapalat"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D9E1472"/>
    <w:multiLevelType w:val="hybridMultilevel"/>
    <w:tmpl w:val="9AF634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0042439"/>
    <w:multiLevelType w:val="hybridMultilevel"/>
    <w:tmpl w:val="0714EFBA"/>
    <w:lvl w:ilvl="0" w:tplc="764227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3"/>
  </w:num>
  <w:num w:numId="13">
    <w:abstractNumId w:val="28"/>
  </w:num>
  <w:num w:numId="14">
    <w:abstractNumId w:val="12"/>
  </w:num>
  <w:num w:numId="15">
    <w:abstractNumId w:val="31"/>
  </w:num>
  <w:num w:numId="16">
    <w:abstractNumId w:val="15"/>
  </w:num>
  <w:num w:numId="17">
    <w:abstractNumId w:val="6"/>
  </w:num>
  <w:num w:numId="18">
    <w:abstractNumId w:val="1"/>
  </w:num>
  <w:num w:numId="19">
    <w:abstractNumId w:val="3"/>
  </w:num>
  <w:num w:numId="20">
    <w:abstractNumId w:val="2"/>
  </w:num>
  <w:num w:numId="21">
    <w:abstractNumId w:val="34"/>
  </w:num>
  <w:num w:numId="22">
    <w:abstractNumId w:val="32"/>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27"/>
  </w:num>
  <w:num w:numId="30">
    <w:abstractNumId w:val="17"/>
  </w:num>
  <w:num w:numId="31">
    <w:abstractNumId w:val="29"/>
  </w:num>
  <w:num w:numId="32">
    <w:abstractNumId w:val="9"/>
  </w:num>
  <w:num w:numId="33">
    <w:abstractNumId w:val="30"/>
  </w:num>
  <w:num w:numId="34">
    <w:abstractNumId w:val="10"/>
  </w:num>
  <w:num w:numId="35">
    <w:abstractNumId w:val="13"/>
  </w:num>
  <w:num w:numId="36">
    <w:abstractNumId w:val="4"/>
  </w:num>
  <w:num w:numId="37">
    <w:abstractNumId w:val="21"/>
  </w:num>
  <w:num w:numId="38">
    <w:abstractNumId w:val="2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131078" w:nlCheck="1" w:checkStyle="0"/>
  <w:activeWritingStyle w:appName="MSWord" w:lang="en-AU" w:vendorID="64" w:dllVersion="131078" w:nlCheck="1" w:checkStyle="1"/>
  <w:activeWritingStyle w:appName="MSWord" w:lang="en-US" w:vendorID="64" w:dllVersion="131078" w:nlCheck="1" w:checkStyle="1"/>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1B0"/>
    <w:rsid w:val="0000034F"/>
    <w:rsid w:val="000033DF"/>
    <w:rsid w:val="00006088"/>
    <w:rsid w:val="000104E2"/>
    <w:rsid w:val="00010F78"/>
    <w:rsid w:val="0001175F"/>
    <w:rsid w:val="00023B12"/>
    <w:rsid w:val="00027F83"/>
    <w:rsid w:val="00037C81"/>
    <w:rsid w:val="00047422"/>
    <w:rsid w:val="00052454"/>
    <w:rsid w:val="00055C39"/>
    <w:rsid w:val="00056001"/>
    <w:rsid w:val="00056175"/>
    <w:rsid w:val="00061920"/>
    <w:rsid w:val="00063348"/>
    <w:rsid w:val="00066CD4"/>
    <w:rsid w:val="00070F4E"/>
    <w:rsid w:val="00080927"/>
    <w:rsid w:val="00081F87"/>
    <w:rsid w:val="00082274"/>
    <w:rsid w:val="000843BF"/>
    <w:rsid w:val="00085E3F"/>
    <w:rsid w:val="0008740D"/>
    <w:rsid w:val="00091EF7"/>
    <w:rsid w:val="000922B5"/>
    <w:rsid w:val="00094F22"/>
    <w:rsid w:val="000A20D0"/>
    <w:rsid w:val="000A47D0"/>
    <w:rsid w:val="000A4952"/>
    <w:rsid w:val="000A4ACD"/>
    <w:rsid w:val="000B2DE5"/>
    <w:rsid w:val="000B5666"/>
    <w:rsid w:val="000B5D5C"/>
    <w:rsid w:val="000C6B17"/>
    <w:rsid w:val="000C78DF"/>
    <w:rsid w:val="000D11AF"/>
    <w:rsid w:val="000D15C6"/>
    <w:rsid w:val="000D2EF1"/>
    <w:rsid w:val="000D4341"/>
    <w:rsid w:val="000E10EB"/>
    <w:rsid w:val="000E5AAC"/>
    <w:rsid w:val="000F134F"/>
    <w:rsid w:val="000F19DD"/>
    <w:rsid w:val="000F2A2C"/>
    <w:rsid w:val="000F2CE2"/>
    <w:rsid w:val="000F71E3"/>
    <w:rsid w:val="00105634"/>
    <w:rsid w:val="00107DF5"/>
    <w:rsid w:val="001157F1"/>
    <w:rsid w:val="001164D4"/>
    <w:rsid w:val="00117AA5"/>
    <w:rsid w:val="00120601"/>
    <w:rsid w:val="00122CF6"/>
    <w:rsid w:val="0012332B"/>
    <w:rsid w:val="00123AA3"/>
    <w:rsid w:val="0012635E"/>
    <w:rsid w:val="00126556"/>
    <w:rsid w:val="001308B0"/>
    <w:rsid w:val="00134C6D"/>
    <w:rsid w:val="00135F6A"/>
    <w:rsid w:val="0013777B"/>
    <w:rsid w:val="001439E6"/>
    <w:rsid w:val="00145A48"/>
    <w:rsid w:val="00147C22"/>
    <w:rsid w:val="001528B7"/>
    <w:rsid w:val="00152ADE"/>
    <w:rsid w:val="00153CED"/>
    <w:rsid w:val="001544FD"/>
    <w:rsid w:val="0015630E"/>
    <w:rsid w:val="00160D83"/>
    <w:rsid w:val="001625F1"/>
    <w:rsid w:val="001701F0"/>
    <w:rsid w:val="00171031"/>
    <w:rsid w:val="00181C51"/>
    <w:rsid w:val="00184C63"/>
    <w:rsid w:val="001851C5"/>
    <w:rsid w:val="00185AE2"/>
    <w:rsid w:val="00191F32"/>
    <w:rsid w:val="001950FD"/>
    <w:rsid w:val="00196611"/>
    <w:rsid w:val="001975CD"/>
    <w:rsid w:val="001A0499"/>
    <w:rsid w:val="001A2FC5"/>
    <w:rsid w:val="001A7AEF"/>
    <w:rsid w:val="001B06CF"/>
    <w:rsid w:val="001B238F"/>
    <w:rsid w:val="001B526B"/>
    <w:rsid w:val="001B7D05"/>
    <w:rsid w:val="001C06C6"/>
    <w:rsid w:val="001C07ED"/>
    <w:rsid w:val="001C11D6"/>
    <w:rsid w:val="001C1D38"/>
    <w:rsid w:val="001C26F0"/>
    <w:rsid w:val="001C27A4"/>
    <w:rsid w:val="001C5D0F"/>
    <w:rsid w:val="001C6802"/>
    <w:rsid w:val="001C6F13"/>
    <w:rsid w:val="001D1CC4"/>
    <w:rsid w:val="001D5533"/>
    <w:rsid w:val="001E1A40"/>
    <w:rsid w:val="001E249D"/>
    <w:rsid w:val="001E58E4"/>
    <w:rsid w:val="001E741E"/>
    <w:rsid w:val="001F147C"/>
    <w:rsid w:val="001F2124"/>
    <w:rsid w:val="001F2E50"/>
    <w:rsid w:val="001F4470"/>
    <w:rsid w:val="00205865"/>
    <w:rsid w:val="00205A69"/>
    <w:rsid w:val="002069EA"/>
    <w:rsid w:val="00206BA5"/>
    <w:rsid w:val="00213181"/>
    <w:rsid w:val="00215348"/>
    <w:rsid w:val="00221331"/>
    <w:rsid w:val="002221BD"/>
    <w:rsid w:val="00223725"/>
    <w:rsid w:val="002262CC"/>
    <w:rsid w:val="0022687E"/>
    <w:rsid w:val="00227323"/>
    <w:rsid w:val="002309AF"/>
    <w:rsid w:val="00230B2A"/>
    <w:rsid w:val="002322E4"/>
    <w:rsid w:val="00232411"/>
    <w:rsid w:val="00232763"/>
    <w:rsid w:val="00241944"/>
    <w:rsid w:val="0024343B"/>
    <w:rsid w:val="00251FA3"/>
    <w:rsid w:val="00252EB0"/>
    <w:rsid w:val="00253FC4"/>
    <w:rsid w:val="00256141"/>
    <w:rsid w:val="0026078B"/>
    <w:rsid w:val="00260E5A"/>
    <w:rsid w:val="00261125"/>
    <w:rsid w:val="00262FBB"/>
    <w:rsid w:val="0026413B"/>
    <w:rsid w:val="002648B3"/>
    <w:rsid w:val="00265F6D"/>
    <w:rsid w:val="00266344"/>
    <w:rsid w:val="0026689F"/>
    <w:rsid w:val="00271234"/>
    <w:rsid w:val="00273389"/>
    <w:rsid w:val="00273C8C"/>
    <w:rsid w:val="0027435D"/>
    <w:rsid w:val="00274E48"/>
    <w:rsid w:val="002756E6"/>
    <w:rsid w:val="002772BD"/>
    <w:rsid w:val="00285338"/>
    <w:rsid w:val="00285439"/>
    <w:rsid w:val="0028546F"/>
    <w:rsid w:val="00285FEA"/>
    <w:rsid w:val="00294002"/>
    <w:rsid w:val="00295712"/>
    <w:rsid w:val="00297192"/>
    <w:rsid w:val="002A07A0"/>
    <w:rsid w:val="002A52E7"/>
    <w:rsid w:val="002A7A86"/>
    <w:rsid w:val="002A7CF1"/>
    <w:rsid w:val="002B07B8"/>
    <w:rsid w:val="002B2E1B"/>
    <w:rsid w:val="002B6D43"/>
    <w:rsid w:val="002C1EAA"/>
    <w:rsid w:val="002C25EC"/>
    <w:rsid w:val="002C26F8"/>
    <w:rsid w:val="002C3743"/>
    <w:rsid w:val="002E29E2"/>
    <w:rsid w:val="002E3B4F"/>
    <w:rsid w:val="002E7999"/>
    <w:rsid w:val="002F1A33"/>
    <w:rsid w:val="002F48A6"/>
    <w:rsid w:val="002F69E8"/>
    <w:rsid w:val="002F7099"/>
    <w:rsid w:val="002F7818"/>
    <w:rsid w:val="0030128F"/>
    <w:rsid w:val="00305DAB"/>
    <w:rsid w:val="00306CE7"/>
    <w:rsid w:val="003071A8"/>
    <w:rsid w:val="003110DE"/>
    <w:rsid w:val="003122D9"/>
    <w:rsid w:val="00312974"/>
    <w:rsid w:val="003150AC"/>
    <w:rsid w:val="00317370"/>
    <w:rsid w:val="00322842"/>
    <w:rsid w:val="00326F96"/>
    <w:rsid w:val="00331525"/>
    <w:rsid w:val="00332780"/>
    <w:rsid w:val="00332B2B"/>
    <w:rsid w:val="003351CA"/>
    <w:rsid w:val="0033535D"/>
    <w:rsid w:val="003411B0"/>
    <w:rsid w:val="0034247E"/>
    <w:rsid w:val="00343787"/>
    <w:rsid w:val="00343ADE"/>
    <w:rsid w:val="00343D98"/>
    <w:rsid w:val="00353D93"/>
    <w:rsid w:val="00356C38"/>
    <w:rsid w:val="00360A9C"/>
    <w:rsid w:val="0036190B"/>
    <w:rsid w:val="00363EE0"/>
    <w:rsid w:val="00365417"/>
    <w:rsid w:val="003654FC"/>
    <w:rsid w:val="00367637"/>
    <w:rsid w:val="00367A9B"/>
    <w:rsid w:val="00370815"/>
    <w:rsid w:val="0037459B"/>
    <w:rsid w:val="0037497E"/>
    <w:rsid w:val="00375D99"/>
    <w:rsid w:val="003805FE"/>
    <w:rsid w:val="00381D0A"/>
    <w:rsid w:val="00382095"/>
    <w:rsid w:val="00385036"/>
    <w:rsid w:val="003870C1"/>
    <w:rsid w:val="00391AA6"/>
    <w:rsid w:val="0039274C"/>
    <w:rsid w:val="00395591"/>
    <w:rsid w:val="003961E7"/>
    <w:rsid w:val="00397316"/>
    <w:rsid w:val="003A183E"/>
    <w:rsid w:val="003A22E9"/>
    <w:rsid w:val="003A303A"/>
    <w:rsid w:val="003A36AC"/>
    <w:rsid w:val="003A4CFC"/>
    <w:rsid w:val="003A68E8"/>
    <w:rsid w:val="003A690F"/>
    <w:rsid w:val="003A720E"/>
    <w:rsid w:val="003B0456"/>
    <w:rsid w:val="003B2233"/>
    <w:rsid w:val="003B30C8"/>
    <w:rsid w:val="003B3A9E"/>
    <w:rsid w:val="003B4A8D"/>
    <w:rsid w:val="003B53DF"/>
    <w:rsid w:val="003B7658"/>
    <w:rsid w:val="003C401B"/>
    <w:rsid w:val="003C483F"/>
    <w:rsid w:val="003C55A2"/>
    <w:rsid w:val="003C5B9B"/>
    <w:rsid w:val="003D40FF"/>
    <w:rsid w:val="003D5687"/>
    <w:rsid w:val="003D57D8"/>
    <w:rsid w:val="003D5AFC"/>
    <w:rsid w:val="003D6F44"/>
    <w:rsid w:val="003D77C0"/>
    <w:rsid w:val="003D7C86"/>
    <w:rsid w:val="003E0C49"/>
    <w:rsid w:val="003E2375"/>
    <w:rsid w:val="003E3EB2"/>
    <w:rsid w:val="003E7270"/>
    <w:rsid w:val="003F0813"/>
    <w:rsid w:val="003F72AE"/>
    <w:rsid w:val="004008C8"/>
    <w:rsid w:val="00400EAF"/>
    <w:rsid w:val="00401379"/>
    <w:rsid w:val="00404A01"/>
    <w:rsid w:val="0040780D"/>
    <w:rsid w:val="00411E1F"/>
    <w:rsid w:val="00412DD6"/>
    <w:rsid w:val="0041322A"/>
    <w:rsid w:val="00413615"/>
    <w:rsid w:val="004239BB"/>
    <w:rsid w:val="00434C2C"/>
    <w:rsid w:val="00434C8F"/>
    <w:rsid w:val="00444424"/>
    <w:rsid w:val="0044517B"/>
    <w:rsid w:val="00445D27"/>
    <w:rsid w:val="00446EDF"/>
    <w:rsid w:val="00453787"/>
    <w:rsid w:val="00454C38"/>
    <w:rsid w:val="0046082C"/>
    <w:rsid w:val="00461ED0"/>
    <w:rsid w:val="00463ED2"/>
    <w:rsid w:val="004641ED"/>
    <w:rsid w:val="00465389"/>
    <w:rsid w:val="00467866"/>
    <w:rsid w:val="004706AD"/>
    <w:rsid w:val="00473D5B"/>
    <w:rsid w:val="00476C76"/>
    <w:rsid w:val="00477713"/>
    <w:rsid w:val="00480C01"/>
    <w:rsid w:val="00481EBA"/>
    <w:rsid w:val="00483739"/>
    <w:rsid w:val="004850D9"/>
    <w:rsid w:val="004851E4"/>
    <w:rsid w:val="00492A64"/>
    <w:rsid w:val="00492B43"/>
    <w:rsid w:val="00493BE9"/>
    <w:rsid w:val="00493C63"/>
    <w:rsid w:val="00494E26"/>
    <w:rsid w:val="004A4E89"/>
    <w:rsid w:val="004B3DAB"/>
    <w:rsid w:val="004B7749"/>
    <w:rsid w:val="004C0DA4"/>
    <w:rsid w:val="004C12AE"/>
    <w:rsid w:val="004C30FD"/>
    <w:rsid w:val="004C79F8"/>
    <w:rsid w:val="004C7A1D"/>
    <w:rsid w:val="004C7DC7"/>
    <w:rsid w:val="004D0585"/>
    <w:rsid w:val="004D256B"/>
    <w:rsid w:val="004D4786"/>
    <w:rsid w:val="004E0859"/>
    <w:rsid w:val="004E2BB5"/>
    <w:rsid w:val="004E3626"/>
    <w:rsid w:val="004E37B2"/>
    <w:rsid w:val="004E60FF"/>
    <w:rsid w:val="004E761D"/>
    <w:rsid w:val="004F6846"/>
    <w:rsid w:val="004F71AE"/>
    <w:rsid w:val="004F735B"/>
    <w:rsid w:val="00501E6C"/>
    <w:rsid w:val="00502B07"/>
    <w:rsid w:val="00503819"/>
    <w:rsid w:val="00503D9F"/>
    <w:rsid w:val="0050525D"/>
    <w:rsid w:val="005059CE"/>
    <w:rsid w:val="005150F6"/>
    <w:rsid w:val="00516155"/>
    <w:rsid w:val="00517B37"/>
    <w:rsid w:val="00517C3D"/>
    <w:rsid w:val="00521007"/>
    <w:rsid w:val="005261A5"/>
    <w:rsid w:val="0053011D"/>
    <w:rsid w:val="005304A4"/>
    <w:rsid w:val="00530661"/>
    <w:rsid w:val="00531F4E"/>
    <w:rsid w:val="0053432E"/>
    <w:rsid w:val="00541149"/>
    <w:rsid w:val="0054307F"/>
    <w:rsid w:val="005434E9"/>
    <w:rsid w:val="005514A7"/>
    <w:rsid w:val="00554978"/>
    <w:rsid w:val="00555B21"/>
    <w:rsid w:val="005603AE"/>
    <w:rsid w:val="0056138C"/>
    <w:rsid w:val="00562B77"/>
    <w:rsid w:val="005645E5"/>
    <w:rsid w:val="005702E5"/>
    <w:rsid w:val="005736A7"/>
    <w:rsid w:val="005736C6"/>
    <w:rsid w:val="00575607"/>
    <w:rsid w:val="0057677C"/>
    <w:rsid w:val="00577CC3"/>
    <w:rsid w:val="00580107"/>
    <w:rsid w:val="0058260D"/>
    <w:rsid w:val="00584E10"/>
    <w:rsid w:val="005875DC"/>
    <w:rsid w:val="005879F8"/>
    <w:rsid w:val="005951A2"/>
    <w:rsid w:val="0059721C"/>
    <w:rsid w:val="005A3C14"/>
    <w:rsid w:val="005A55EC"/>
    <w:rsid w:val="005A7538"/>
    <w:rsid w:val="005B1A74"/>
    <w:rsid w:val="005B25A8"/>
    <w:rsid w:val="005B3F48"/>
    <w:rsid w:val="005B3FAE"/>
    <w:rsid w:val="005B7978"/>
    <w:rsid w:val="005C4221"/>
    <w:rsid w:val="005D0B03"/>
    <w:rsid w:val="005D6396"/>
    <w:rsid w:val="005E0E0F"/>
    <w:rsid w:val="005E1A2B"/>
    <w:rsid w:val="005E471E"/>
    <w:rsid w:val="005E5019"/>
    <w:rsid w:val="005E6593"/>
    <w:rsid w:val="005F4E87"/>
    <w:rsid w:val="005F62AD"/>
    <w:rsid w:val="00601E29"/>
    <w:rsid w:val="00604DE0"/>
    <w:rsid w:val="00605621"/>
    <w:rsid w:val="0060606E"/>
    <w:rsid w:val="006149DF"/>
    <w:rsid w:val="006159B3"/>
    <w:rsid w:val="00620552"/>
    <w:rsid w:val="006236D8"/>
    <w:rsid w:val="00623B6C"/>
    <w:rsid w:val="00624E3B"/>
    <w:rsid w:val="00630656"/>
    <w:rsid w:val="00631397"/>
    <w:rsid w:val="00632457"/>
    <w:rsid w:val="00632DD8"/>
    <w:rsid w:val="0064424A"/>
    <w:rsid w:val="00644914"/>
    <w:rsid w:val="006451D4"/>
    <w:rsid w:val="00651BF7"/>
    <w:rsid w:val="0065318A"/>
    <w:rsid w:val="00654885"/>
    <w:rsid w:val="00655CE8"/>
    <w:rsid w:val="006572DC"/>
    <w:rsid w:val="006626EA"/>
    <w:rsid w:val="006634BB"/>
    <w:rsid w:val="00663CD8"/>
    <w:rsid w:val="006643DD"/>
    <w:rsid w:val="00664F6E"/>
    <w:rsid w:val="0066511D"/>
    <w:rsid w:val="00666DD6"/>
    <w:rsid w:val="006702E4"/>
    <w:rsid w:val="0067345B"/>
    <w:rsid w:val="006734A7"/>
    <w:rsid w:val="006756F1"/>
    <w:rsid w:val="006825F0"/>
    <w:rsid w:val="006831B6"/>
    <w:rsid w:val="006852E6"/>
    <w:rsid w:val="00687D97"/>
    <w:rsid w:val="006916D0"/>
    <w:rsid w:val="00692CC1"/>
    <w:rsid w:val="0069470E"/>
    <w:rsid w:val="0069549F"/>
    <w:rsid w:val="00695F9C"/>
    <w:rsid w:val="006A0A65"/>
    <w:rsid w:val="006A18B4"/>
    <w:rsid w:val="006A1AEC"/>
    <w:rsid w:val="006A2C70"/>
    <w:rsid w:val="006A323F"/>
    <w:rsid w:val="006A40F5"/>
    <w:rsid w:val="006A51A4"/>
    <w:rsid w:val="006A5AEF"/>
    <w:rsid w:val="006B0793"/>
    <w:rsid w:val="006B168D"/>
    <w:rsid w:val="006B452C"/>
    <w:rsid w:val="006B6A83"/>
    <w:rsid w:val="006C1B03"/>
    <w:rsid w:val="006C494B"/>
    <w:rsid w:val="006C5418"/>
    <w:rsid w:val="006D21E7"/>
    <w:rsid w:val="006D33F5"/>
    <w:rsid w:val="006E1E86"/>
    <w:rsid w:val="006E4880"/>
    <w:rsid w:val="006E6FE2"/>
    <w:rsid w:val="006F10D0"/>
    <w:rsid w:val="006F1703"/>
    <w:rsid w:val="006F2665"/>
    <w:rsid w:val="006F4582"/>
    <w:rsid w:val="006F5552"/>
    <w:rsid w:val="006F59D9"/>
    <w:rsid w:val="006F6B0B"/>
    <w:rsid w:val="006F7927"/>
    <w:rsid w:val="007001EE"/>
    <w:rsid w:val="007012AC"/>
    <w:rsid w:val="00702F0B"/>
    <w:rsid w:val="00702FAF"/>
    <w:rsid w:val="007053BF"/>
    <w:rsid w:val="00710D21"/>
    <w:rsid w:val="00714917"/>
    <w:rsid w:val="007155B0"/>
    <w:rsid w:val="0071563C"/>
    <w:rsid w:val="007170D4"/>
    <w:rsid w:val="00723305"/>
    <w:rsid w:val="00724C3B"/>
    <w:rsid w:val="00730181"/>
    <w:rsid w:val="007315EE"/>
    <w:rsid w:val="00732B01"/>
    <w:rsid w:val="007376C8"/>
    <w:rsid w:val="00740B1F"/>
    <w:rsid w:val="00742D29"/>
    <w:rsid w:val="007468AC"/>
    <w:rsid w:val="00747142"/>
    <w:rsid w:val="00752E4E"/>
    <w:rsid w:val="0075645F"/>
    <w:rsid w:val="007578E4"/>
    <w:rsid w:val="00760C1E"/>
    <w:rsid w:val="00762966"/>
    <w:rsid w:val="00762AE6"/>
    <w:rsid w:val="00763C6A"/>
    <w:rsid w:val="007646FF"/>
    <w:rsid w:val="00765676"/>
    <w:rsid w:val="00767191"/>
    <w:rsid w:val="00770E6C"/>
    <w:rsid w:val="007712B3"/>
    <w:rsid w:val="0077459D"/>
    <w:rsid w:val="00774B77"/>
    <w:rsid w:val="00781961"/>
    <w:rsid w:val="0078312F"/>
    <w:rsid w:val="007834D1"/>
    <w:rsid w:val="00784CE3"/>
    <w:rsid w:val="00786514"/>
    <w:rsid w:val="007873FF"/>
    <w:rsid w:val="00795B8E"/>
    <w:rsid w:val="007A1649"/>
    <w:rsid w:val="007A350E"/>
    <w:rsid w:val="007A63C0"/>
    <w:rsid w:val="007A73AC"/>
    <w:rsid w:val="007B16E2"/>
    <w:rsid w:val="007B2389"/>
    <w:rsid w:val="007B3D30"/>
    <w:rsid w:val="007B5500"/>
    <w:rsid w:val="007B5CB5"/>
    <w:rsid w:val="007B7450"/>
    <w:rsid w:val="007C72CC"/>
    <w:rsid w:val="007D0B4C"/>
    <w:rsid w:val="007D4694"/>
    <w:rsid w:val="007E21AC"/>
    <w:rsid w:val="007E3738"/>
    <w:rsid w:val="007E4AD8"/>
    <w:rsid w:val="007F333C"/>
    <w:rsid w:val="0080318F"/>
    <w:rsid w:val="008060E2"/>
    <w:rsid w:val="008141D9"/>
    <w:rsid w:val="00817B93"/>
    <w:rsid w:val="0082291C"/>
    <w:rsid w:val="008253D9"/>
    <w:rsid w:val="00826CCC"/>
    <w:rsid w:val="00830433"/>
    <w:rsid w:val="00831B9E"/>
    <w:rsid w:val="008342A0"/>
    <w:rsid w:val="00841101"/>
    <w:rsid w:val="00843183"/>
    <w:rsid w:val="00843D96"/>
    <w:rsid w:val="00845062"/>
    <w:rsid w:val="0085329D"/>
    <w:rsid w:val="00854E3F"/>
    <w:rsid w:val="0086112D"/>
    <w:rsid w:val="0086262D"/>
    <w:rsid w:val="0086400D"/>
    <w:rsid w:val="00866A27"/>
    <w:rsid w:val="008702AB"/>
    <w:rsid w:val="00870B13"/>
    <w:rsid w:val="00872A4D"/>
    <w:rsid w:val="00876D7F"/>
    <w:rsid w:val="00877A5F"/>
    <w:rsid w:val="008821C0"/>
    <w:rsid w:val="008823E7"/>
    <w:rsid w:val="00882B80"/>
    <w:rsid w:val="00882E88"/>
    <w:rsid w:val="00892E54"/>
    <w:rsid w:val="00893260"/>
    <w:rsid w:val="008A2B70"/>
    <w:rsid w:val="008A4092"/>
    <w:rsid w:val="008A430E"/>
    <w:rsid w:val="008A6781"/>
    <w:rsid w:val="008B016C"/>
    <w:rsid w:val="008B1C73"/>
    <w:rsid w:val="008B31FC"/>
    <w:rsid w:val="008B3F94"/>
    <w:rsid w:val="008B493C"/>
    <w:rsid w:val="008C038A"/>
    <w:rsid w:val="008C3A3B"/>
    <w:rsid w:val="008C443B"/>
    <w:rsid w:val="008C4612"/>
    <w:rsid w:val="008C6FA1"/>
    <w:rsid w:val="008D1399"/>
    <w:rsid w:val="008D559B"/>
    <w:rsid w:val="008D7A99"/>
    <w:rsid w:val="008E324D"/>
    <w:rsid w:val="008E37BF"/>
    <w:rsid w:val="008E7C90"/>
    <w:rsid w:val="008F207F"/>
    <w:rsid w:val="008F636A"/>
    <w:rsid w:val="008F6A55"/>
    <w:rsid w:val="008F7216"/>
    <w:rsid w:val="008F7FAA"/>
    <w:rsid w:val="009029AF"/>
    <w:rsid w:val="00904F9D"/>
    <w:rsid w:val="009074E4"/>
    <w:rsid w:val="00910B4D"/>
    <w:rsid w:val="00912355"/>
    <w:rsid w:val="00913FE8"/>
    <w:rsid w:val="009149F6"/>
    <w:rsid w:val="00914F9E"/>
    <w:rsid w:val="00915AD8"/>
    <w:rsid w:val="00917412"/>
    <w:rsid w:val="00917FB4"/>
    <w:rsid w:val="00922021"/>
    <w:rsid w:val="00924258"/>
    <w:rsid w:val="009273A0"/>
    <w:rsid w:val="00931CF9"/>
    <w:rsid w:val="00932CCE"/>
    <w:rsid w:val="0093441E"/>
    <w:rsid w:val="0093676D"/>
    <w:rsid w:val="00937042"/>
    <w:rsid w:val="00940738"/>
    <w:rsid w:val="00940B5B"/>
    <w:rsid w:val="00946FDE"/>
    <w:rsid w:val="009520F8"/>
    <w:rsid w:val="00954488"/>
    <w:rsid w:val="00967F1D"/>
    <w:rsid w:val="00971D40"/>
    <w:rsid w:val="00971E16"/>
    <w:rsid w:val="009729F1"/>
    <w:rsid w:val="0097388B"/>
    <w:rsid w:val="009755CB"/>
    <w:rsid w:val="00975680"/>
    <w:rsid w:val="009762D0"/>
    <w:rsid w:val="009771B4"/>
    <w:rsid w:val="0097787A"/>
    <w:rsid w:val="00977FED"/>
    <w:rsid w:val="00984A21"/>
    <w:rsid w:val="009968BB"/>
    <w:rsid w:val="009A16FA"/>
    <w:rsid w:val="009A29D0"/>
    <w:rsid w:val="009A5405"/>
    <w:rsid w:val="009A54E1"/>
    <w:rsid w:val="009A729F"/>
    <w:rsid w:val="009A7365"/>
    <w:rsid w:val="009B3A9B"/>
    <w:rsid w:val="009C05A3"/>
    <w:rsid w:val="009C356F"/>
    <w:rsid w:val="009C3D94"/>
    <w:rsid w:val="009C79E8"/>
    <w:rsid w:val="009D1993"/>
    <w:rsid w:val="009D290F"/>
    <w:rsid w:val="009D3784"/>
    <w:rsid w:val="009D5047"/>
    <w:rsid w:val="009D6AE0"/>
    <w:rsid w:val="009D7C7C"/>
    <w:rsid w:val="009E04C4"/>
    <w:rsid w:val="009E678E"/>
    <w:rsid w:val="009F45B1"/>
    <w:rsid w:val="009F4688"/>
    <w:rsid w:val="009F4727"/>
    <w:rsid w:val="00A0017C"/>
    <w:rsid w:val="00A0295A"/>
    <w:rsid w:val="00A04A2F"/>
    <w:rsid w:val="00A04B60"/>
    <w:rsid w:val="00A0797B"/>
    <w:rsid w:val="00A07E95"/>
    <w:rsid w:val="00A10325"/>
    <w:rsid w:val="00A15B4F"/>
    <w:rsid w:val="00A15F7B"/>
    <w:rsid w:val="00A26A8E"/>
    <w:rsid w:val="00A30009"/>
    <w:rsid w:val="00A31018"/>
    <w:rsid w:val="00A3766A"/>
    <w:rsid w:val="00A41B12"/>
    <w:rsid w:val="00A427DA"/>
    <w:rsid w:val="00A443F8"/>
    <w:rsid w:val="00A474A8"/>
    <w:rsid w:val="00A50FB6"/>
    <w:rsid w:val="00A53AA8"/>
    <w:rsid w:val="00A53B01"/>
    <w:rsid w:val="00A53E60"/>
    <w:rsid w:val="00A574B5"/>
    <w:rsid w:val="00A57528"/>
    <w:rsid w:val="00A607CE"/>
    <w:rsid w:val="00A65AC6"/>
    <w:rsid w:val="00A719CF"/>
    <w:rsid w:val="00A73646"/>
    <w:rsid w:val="00A73DB6"/>
    <w:rsid w:val="00A74A6F"/>
    <w:rsid w:val="00A80DBB"/>
    <w:rsid w:val="00A81256"/>
    <w:rsid w:val="00A824B2"/>
    <w:rsid w:val="00A82D3A"/>
    <w:rsid w:val="00A846B5"/>
    <w:rsid w:val="00A95CE3"/>
    <w:rsid w:val="00AA3A12"/>
    <w:rsid w:val="00AB016B"/>
    <w:rsid w:val="00AB065B"/>
    <w:rsid w:val="00AB1CE6"/>
    <w:rsid w:val="00AB47E3"/>
    <w:rsid w:val="00AB6A6D"/>
    <w:rsid w:val="00AB6DBF"/>
    <w:rsid w:val="00AC0A3B"/>
    <w:rsid w:val="00AC3895"/>
    <w:rsid w:val="00AC4C96"/>
    <w:rsid w:val="00AC6C34"/>
    <w:rsid w:val="00AD0E8B"/>
    <w:rsid w:val="00AD23D6"/>
    <w:rsid w:val="00AD3B6A"/>
    <w:rsid w:val="00AD3C23"/>
    <w:rsid w:val="00AE13CC"/>
    <w:rsid w:val="00AE2EF2"/>
    <w:rsid w:val="00AE5431"/>
    <w:rsid w:val="00AE606A"/>
    <w:rsid w:val="00AF1FB5"/>
    <w:rsid w:val="00AF2487"/>
    <w:rsid w:val="00AF528E"/>
    <w:rsid w:val="00B04D75"/>
    <w:rsid w:val="00B06D33"/>
    <w:rsid w:val="00B07E01"/>
    <w:rsid w:val="00B110BC"/>
    <w:rsid w:val="00B1143A"/>
    <w:rsid w:val="00B120D6"/>
    <w:rsid w:val="00B17B29"/>
    <w:rsid w:val="00B203FF"/>
    <w:rsid w:val="00B24546"/>
    <w:rsid w:val="00B25EDF"/>
    <w:rsid w:val="00B32A30"/>
    <w:rsid w:val="00B37028"/>
    <w:rsid w:val="00B40863"/>
    <w:rsid w:val="00B53C2F"/>
    <w:rsid w:val="00B54328"/>
    <w:rsid w:val="00B66BB9"/>
    <w:rsid w:val="00B71181"/>
    <w:rsid w:val="00B72151"/>
    <w:rsid w:val="00B729C5"/>
    <w:rsid w:val="00B75F84"/>
    <w:rsid w:val="00B80C21"/>
    <w:rsid w:val="00B83E91"/>
    <w:rsid w:val="00B921AC"/>
    <w:rsid w:val="00B96B3D"/>
    <w:rsid w:val="00B972D8"/>
    <w:rsid w:val="00BA0403"/>
    <w:rsid w:val="00BA6017"/>
    <w:rsid w:val="00BA6EBF"/>
    <w:rsid w:val="00BA7A75"/>
    <w:rsid w:val="00BB03CF"/>
    <w:rsid w:val="00BB1F56"/>
    <w:rsid w:val="00BB3C6E"/>
    <w:rsid w:val="00BB5CD2"/>
    <w:rsid w:val="00BB6343"/>
    <w:rsid w:val="00BC10B3"/>
    <w:rsid w:val="00BC6355"/>
    <w:rsid w:val="00BD09F7"/>
    <w:rsid w:val="00BD1CD0"/>
    <w:rsid w:val="00BD4C5F"/>
    <w:rsid w:val="00BD4D63"/>
    <w:rsid w:val="00BD53DF"/>
    <w:rsid w:val="00BD5C24"/>
    <w:rsid w:val="00BD7387"/>
    <w:rsid w:val="00BD7CB7"/>
    <w:rsid w:val="00BE3A7B"/>
    <w:rsid w:val="00BE58CF"/>
    <w:rsid w:val="00BE5A5F"/>
    <w:rsid w:val="00BE792D"/>
    <w:rsid w:val="00BF46B9"/>
    <w:rsid w:val="00C0083E"/>
    <w:rsid w:val="00C013EF"/>
    <w:rsid w:val="00C01DE4"/>
    <w:rsid w:val="00C0226F"/>
    <w:rsid w:val="00C04892"/>
    <w:rsid w:val="00C05BB4"/>
    <w:rsid w:val="00C065EB"/>
    <w:rsid w:val="00C1060D"/>
    <w:rsid w:val="00C14219"/>
    <w:rsid w:val="00C20857"/>
    <w:rsid w:val="00C22211"/>
    <w:rsid w:val="00C30A0D"/>
    <w:rsid w:val="00C321CE"/>
    <w:rsid w:val="00C32A81"/>
    <w:rsid w:val="00C33D69"/>
    <w:rsid w:val="00C34C78"/>
    <w:rsid w:val="00C44D95"/>
    <w:rsid w:val="00C451BC"/>
    <w:rsid w:val="00C45A91"/>
    <w:rsid w:val="00C54683"/>
    <w:rsid w:val="00C55EA5"/>
    <w:rsid w:val="00C57019"/>
    <w:rsid w:val="00C64BC9"/>
    <w:rsid w:val="00C716A3"/>
    <w:rsid w:val="00C7677E"/>
    <w:rsid w:val="00C80DD2"/>
    <w:rsid w:val="00C827F2"/>
    <w:rsid w:val="00C834ED"/>
    <w:rsid w:val="00C86629"/>
    <w:rsid w:val="00C90473"/>
    <w:rsid w:val="00C90BC2"/>
    <w:rsid w:val="00C91F2D"/>
    <w:rsid w:val="00C9226A"/>
    <w:rsid w:val="00C927F5"/>
    <w:rsid w:val="00C92CE6"/>
    <w:rsid w:val="00C93028"/>
    <w:rsid w:val="00CA29E7"/>
    <w:rsid w:val="00CA5E38"/>
    <w:rsid w:val="00CB305A"/>
    <w:rsid w:val="00CB5488"/>
    <w:rsid w:val="00CC11E3"/>
    <w:rsid w:val="00CC2E11"/>
    <w:rsid w:val="00CC78EF"/>
    <w:rsid w:val="00CD600C"/>
    <w:rsid w:val="00CD76D4"/>
    <w:rsid w:val="00CE2063"/>
    <w:rsid w:val="00CE2132"/>
    <w:rsid w:val="00CE6DFE"/>
    <w:rsid w:val="00CF3D64"/>
    <w:rsid w:val="00D0113B"/>
    <w:rsid w:val="00D0168B"/>
    <w:rsid w:val="00D03B48"/>
    <w:rsid w:val="00D03EFF"/>
    <w:rsid w:val="00D05AE8"/>
    <w:rsid w:val="00D071B7"/>
    <w:rsid w:val="00D16531"/>
    <w:rsid w:val="00D1661B"/>
    <w:rsid w:val="00D168FE"/>
    <w:rsid w:val="00D17CE5"/>
    <w:rsid w:val="00D2127A"/>
    <w:rsid w:val="00D22213"/>
    <w:rsid w:val="00D229BC"/>
    <w:rsid w:val="00D22C60"/>
    <w:rsid w:val="00D242A1"/>
    <w:rsid w:val="00D24FEA"/>
    <w:rsid w:val="00D25FAB"/>
    <w:rsid w:val="00D267AE"/>
    <w:rsid w:val="00D31B48"/>
    <w:rsid w:val="00D337BA"/>
    <w:rsid w:val="00D3394F"/>
    <w:rsid w:val="00D35D5C"/>
    <w:rsid w:val="00D36641"/>
    <w:rsid w:val="00D36A03"/>
    <w:rsid w:val="00D37024"/>
    <w:rsid w:val="00D438E0"/>
    <w:rsid w:val="00D440CF"/>
    <w:rsid w:val="00D4674C"/>
    <w:rsid w:val="00D46971"/>
    <w:rsid w:val="00D525F0"/>
    <w:rsid w:val="00D543EC"/>
    <w:rsid w:val="00D549AE"/>
    <w:rsid w:val="00D57965"/>
    <w:rsid w:val="00D643DF"/>
    <w:rsid w:val="00D652A1"/>
    <w:rsid w:val="00D660D5"/>
    <w:rsid w:val="00D739AA"/>
    <w:rsid w:val="00D74572"/>
    <w:rsid w:val="00D7562B"/>
    <w:rsid w:val="00D76BC6"/>
    <w:rsid w:val="00D77996"/>
    <w:rsid w:val="00D851FE"/>
    <w:rsid w:val="00D858CB"/>
    <w:rsid w:val="00D8642A"/>
    <w:rsid w:val="00D90B93"/>
    <w:rsid w:val="00D90E3C"/>
    <w:rsid w:val="00D96084"/>
    <w:rsid w:val="00DA00E6"/>
    <w:rsid w:val="00DA11AA"/>
    <w:rsid w:val="00DA23BC"/>
    <w:rsid w:val="00DA335D"/>
    <w:rsid w:val="00DA506F"/>
    <w:rsid w:val="00DB04FE"/>
    <w:rsid w:val="00DB0679"/>
    <w:rsid w:val="00DC35B5"/>
    <w:rsid w:val="00DC5BCD"/>
    <w:rsid w:val="00DC62F1"/>
    <w:rsid w:val="00DC6390"/>
    <w:rsid w:val="00DD07B7"/>
    <w:rsid w:val="00DD133B"/>
    <w:rsid w:val="00DD1CBA"/>
    <w:rsid w:val="00DD299B"/>
    <w:rsid w:val="00DD3038"/>
    <w:rsid w:val="00DD6EE3"/>
    <w:rsid w:val="00DD7E97"/>
    <w:rsid w:val="00DE4FB7"/>
    <w:rsid w:val="00DE5CA1"/>
    <w:rsid w:val="00DE680E"/>
    <w:rsid w:val="00DE7851"/>
    <w:rsid w:val="00DE7D5E"/>
    <w:rsid w:val="00DF0798"/>
    <w:rsid w:val="00DF326D"/>
    <w:rsid w:val="00DF39C0"/>
    <w:rsid w:val="00DF7780"/>
    <w:rsid w:val="00DF7B83"/>
    <w:rsid w:val="00E02A94"/>
    <w:rsid w:val="00E05CE1"/>
    <w:rsid w:val="00E06CB1"/>
    <w:rsid w:val="00E06F96"/>
    <w:rsid w:val="00E118A4"/>
    <w:rsid w:val="00E1498E"/>
    <w:rsid w:val="00E20F13"/>
    <w:rsid w:val="00E20FA4"/>
    <w:rsid w:val="00E21C42"/>
    <w:rsid w:val="00E22842"/>
    <w:rsid w:val="00E25934"/>
    <w:rsid w:val="00E25BF2"/>
    <w:rsid w:val="00E270DF"/>
    <w:rsid w:val="00E3006C"/>
    <w:rsid w:val="00E32CA7"/>
    <w:rsid w:val="00E40256"/>
    <w:rsid w:val="00E4194E"/>
    <w:rsid w:val="00E41C0A"/>
    <w:rsid w:val="00E42626"/>
    <w:rsid w:val="00E43D23"/>
    <w:rsid w:val="00E4513A"/>
    <w:rsid w:val="00E45183"/>
    <w:rsid w:val="00E462C1"/>
    <w:rsid w:val="00E47125"/>
    <w:rsid w:val="00E53F85"/>
    <w:rsid w:val="00E5528A"/>
    <w:rsid w:val="00E55B81"/>
    <w:rsid w:val="00E56FDE"/>
    <w:rsid w:val="00E62805"/>
    <w:rsid w:val="00E65E05"/>
    <w:rsid w:val="00E72B12"/>
    <w:rsid w:val="00E7334B"/>
    <w:rsid w:val="00E75570"/>
    <w:rsid w:val="00E76BDC"/>
    <w:rsid w:val="00E82618"/>
    <w:rsid w:val="00E85130"/>
    <w:rsid w:val="00E8603A"/>
    <w:rsid w:val="00E86292"/>
    <w:rsid w:val="00E866E4"/>
    <w:rsid w:val="00E870F6"/>
    <w:rsid w:val="00E90022"/>
    <w:rsid w:val="00E91503"/>
    <w:rsid w:val="00E91C9D"/>
    <w:rsid w:val="00E96E51"/>
    <w:rsid w:val="00E97B9A"/>
    <w:rsid w:val="00EA0AEA"/>
    <w:rsid w:val="00EA11C7"/>
    <w:rsid w:val="00EA4C01"/>
    <w:rsid w:val="00EA58F0"/>
    <w:rsid w:val="00EB07A8"/>
    <w:rsid w:val="00EB5369"/>
    <w:rsid w:val="00EC5E2F"/>
    <w:rsid w:val="00ED2DF0"/>
    <w:rsid w:val="00ED3036"/>
    <w:rsid w:val="00EE3363"/>
    <w:rsid w:val="00EF72FB"/>
    <w:rsid w:val="00EF735E"/>
    <w:rsid w:val="00F00220"/>
    <w:rsid w:val="00F02FE9"/>
    <w:rsid w:val="00F0302F"/>
    <w:rsid w:val="00F037D5"/>
    <w:rsid w:val="00F044D4"/>
    <w:rsid w:val="00F04912"/>
    <w:rsid w:val="00F05485"/>
    <w:rsid w:val="00F104B0"/>
    <w:rsid w:val="00F12580"/>
    <w:rsid w:val="00F13019"/>
    <w:rsid w:val="00F132C5"/>
    <w:rsid w:val="00F14091"/>
    <w:rsid w:val="00F163FD"/>
    <w:rsid w:val="00F24EA7"/>
    <w:rsid w:val="00F25AE7"/>
    <w:rsid w:val="00F27AA4"/>
    <w:rsid w:val="00F27DBB"/>
    <w:rsid w:val="00F32D40"/>
    <w:rsid w:val="00F334AD"/>
    <w:rsid w:val="00F352FE"/>
    <w:rsid w:val="00F43AF4"/>
    <w:rsid w:val="00F449D1"/>
    <w:rsid w:val="00F46AE8"/>
    <w:rsid w:val="00F537D6"/>
    <w:rsid w:val="00F54F36"/>
    <w:rsid w:val="00F555E2"/>
    <w:rsid w:val="00F65571"/>
    <w:rsid w:val="00F71ABB"/>
    <w:rsid w:val="00F74082"/>
    <w:rsid w:val="00F74B6E"/>
    <w:rsid w:val="00F751EB"/>
    <w:rsid w:val="00F764A5"/>
    <w:rsid w:val="00F77883"/>
    <w:rsid w:val="00F915C9"/>
    <w:rsid w:val="00F91F68"/>
    <w:rsid w:val="00F94BDA"/>
    <w:rsid w:val="00FA002B"/>
    <w:rsid w:val="00FA3722"/>
    <w:rsid w:val="00FA3C10"/>
    <w:rsid w:val="00FA3ED4"/>
    <w:rsid w:val="00FB3959"/>
    <w:rsid w:val="00FB45EF"/>
    <w:rsid w:val="00FB75C8"/>
    <w:rsid w:val="00FB7D2D"/>
    <w:rsid w:val="00FC0E00"/>
    <w:rsid w:val="00FC27D5"/>
    <w:rsid w:val="00FD4F04"/>
    <w:rsid w:val="00FD7C0C"/>
    <w:rsid w:val="00FE15D8"/>
    <w:rsid w:val="00FE25AC"/>
    <w:rsid w:val="00FE456F"/>
    <w:rsid w:val="00FE4BDA"/>
    <w:rsid w:val="00FE5F4D"/>
    <w:rsid w:val="00FE789D"/>
    <w:rsid w:val="00FF1573"/>
    <w:rsid w:val="00FF6814"/>
    <w:rsid w:val="00FF7E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C3E3EC-824B-4BEB-93F1-937AE52D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C21"/>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913FE8"/>
    <w:pPr>
      <w:keepNext/>
      <w:keepLines/>
      <w:spacing w:before="360"/>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nhideWhenUsed/>
    <w:qFormat/>
    <w:rsid w:val="00913FE8"/>
    <w:pPr>
      <w:keepNext/>
      <w:keepLines/>
      <w:spacing w:before="120"/>
      <w:outlineLvl w:val="1"/>
    </w:pPr>
    <w:rPr>
      <w:rFonts w:eastAsiaTheme="majorEastAsia" w:cstheme="majorBidi"/>
      <w:b/>
      <w:bCs/>
      <w:color w:val="4F81BD" w:themeColor="accent1"/>
      <w:sz w:val="28"/>
      <w:szCs w:val="26"/>
    </w:rPr>
  </w:style>
  <w:style w:type="paragraph" w:styleId="3">
    <w:name w:val="heading 3"/>
    <w:basedOn w:val="a"/>
    <w:next w:val="a"/>
    <w:link w:val="30"/>
    <w:unhideWhenUsed/>
    <w:qFormat/>
    <w:rsid w:val="00913FE8"/>
    <w:pPr>
      <w:keepNext/>
      <w:keepLines/>
      <w:spacing w:before="20"/>
      <w:outlineLvl w:val="2"/>
    </w:pPr>
    <w:rPr>
      <w:rFonts w:asciiTheme="majorHAnsi" w:eastAsiaTheme="majorEastAsia" w:hAnsiTheme="majorHAnsi" w:cstheme="majorBidi"/>
      <w:bCs/>
      <w:color w:val="1F497D" w:themeColor="text2"/>
      <w:spacing w:val="14"/>
    </w:rPr>
  </w:style>
  <w:style w:type="paragraph" w:styleId="4">
    <w:name w:val="heading 4"/>
    <w:basedOn w:val="a"/>
    <w:next w:val="a"/>
    <w:link w:val="40"/>
    <w:unhideWhenUsed/>
    <w:qFormat/>
    <w:rsid w:val="00913FE8"/>
    <w:pPr>
      <w:keepNext/>
      <w:keepLines/>
      <w:spacing w:before="200"/>
      <w:outlineLvl w:val="3"/>
    </w:pPr>
    <w:rPr>
      <w:rFonts w:eastAsiaTheme="majorEastAsia" w:cstheme="majorBidi"/>
      <w:b/>
      <w:bCs/>
      <w:i/>
      <w:iCs/>
      <w:color w:val="000000"/>
    </w:rPr>
  </w:style>
  <w:style w:type="paragraph" w:styleId="5">
    <w:name w:val="heading 5"/>
    <w:basedOn w:val="a"/>
    <w:next w:val="a"/>
    <w:link w:val="50"/>
    <w:unhideWhenUsed/>
    <w:qFormat/>
    <w:rsid w:val="00913FE8"/>
    <w:pPr>
      <w:keepNext/>
      <w:keepLines/>
      <w:spacing w:before="200"/>
      <w:outlineLvl w:val="4"/>
    </w:pPr>
    <w:rPr>
      <w:rFonts w:asciiTheme="majorHAnsi" w:eastAsiaTheme="majorEastAsia" w:hAnsiTheme="majorHAnsi" w:cstheme="majorBidi"/>
      <w:color w:val="000000"/>
      <w:sz w:val="22"/>
    </w:rPr>
  </w:style>
  <w:style w:type="paragraph" w:styleId="6">
    <w:name w:val="heading 6"/>
    <w:basedOn w:val="a"/>
    <w:next w:val="a"/>
    <w:link w:val="60"/>
    <w:unhideWhenUsed/>
    <w:qFormat/>
    <w:rsid w:val="00913FE8"/>
    <w:pPr>
      <w:keepNext/>
      <w:keepLines/>
      <w:spacing w:before="20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0"/>
    <w:unhideWhenUsed/>
    <w:qFormat/>
    <w:rsid w:val="00913FE8"/>
    <w:pPr>
      <w:keepNext/>
      <w:keepLines/>
      <w:spacing w:before="200"/>
      <w:outlineLvl w:val="6"/>
    </w:pPr>
    <w:rPr>
      <w:rFonts w:asciiTheme="majorHAnsi" w:eastAsiaTheme="majorEastAsia" w:hAnsiTheme="majorHAnsi" w:cstheme="majorBidi"/>
      <w:i/>
      <w:iCs/>
      <w:color w:val="000000"/>
      <w:sz w:val="22"/>
    </w:rPr>
  </w:style>
  <w:style w:type="paragraph" w:styleId="8">
    <w:name w:val="heading 8"/>
    <w:basedOn w:val="a"/>
    <w:next w:val="a"/>
    <w:link w:val="80"/>
    <w:unhideWhenUsed/>
    <w:qFormat/>
    <w:rsid w:val="00913FE8"/>
    <w:pPr>
      <w:keepNext/>
      <w:keepLines/>
      <w:spacing w:before="200"/>
      <w:outlineLvl w:val="7"/>
    </w:pPr>
    <w:rPr>
      <w:rFonts w:asciiTheme="majorHAnsi" w:eastAsiaTheme="majorEastAsia" w:hAnsiTheme="majorHAnsi" w:cstheme="majorBidi"/>
      <w:color w:val="000000"/>
      <w:sz w:val="20"/>
      <w:szCs w:val="20"/>
    </w:rPr>
  </w:style>
  <w:style w:type="paragraph" w:styleId="9">
    <w:name w:val="heading 9"/>
    <w:basedOn w:val="a"/>
    <w:next w:val="a"/>
    <w:link w:val="90"/>
    <w:unhideWhenUsed/>
    <w:qFormat/>
    <w:rsid w:val="00913FE8"/>
    <w:pPr>
      <w:keepNext/>
      <w:keepLines/>
      <w:spacing w:before="20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3FE8"/>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rsid w:val="00913FE8"/>
    <w:rPr>
      <w:rFonts w:eastAsiaTheme="majorEastAsia" w:cstheme="majorBidi"/>
      <w:b/>
      <w:bCs/>
      <w:color w:val="4F81BD" w:themeColor="accent1"/>
      <w:sz w:val="28"/>
      <w:szCs w:val="26"/>
    </w:rPr>
  </w:style>
  <w:style w:type="character" w:customStyle="1" w:styleId="30">
    <w:name w:val="Заголовок 3 Знак"/>
    <w:basedOn w:val="a0"/>
    <w:link w:val="3"/>
    <w:rsid w:val="00913FE8"/>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rsid w:val="00913FE8"/>
    <w:rPr>
      <w:rFonts w:eastAsiaTheme="majorEastAsia" w:cstheme="majorBidi"/>
      <w:b/>
      <w:bCs/>
      <w:i/>
      <w:iCs/>
      <w:color w:val="000000"/>
      <w:sz w:val="24"/>
    </w:rPr>
  </w:style>
  <w:style w:type="character" w:customStyle="1" w:styleId="50">
    <w:name w:val="Заголовок 5 Знак"/>
    <w:basedOn w:val="a0"/>
    <w:link w:val="5"/>
    <w:rsid w:val="00913FE8"/>
    <w:rPr>
      <w:rFonts w:asciiTheme="majorHAnsi" w:eastAsiaTheme="majorEastAsia" w:hAnsiTheme="majorHAnsi" w:cstheme="majorBidi"/>
      <w:color w:val="000000"/>
    </w:rPr>
  </w:style>
  <w:style w:type="character" w:customStyle="1" w:styleId="60">
    <w:name w:val="Заголовок 6 Знак"/>
    <w:basedOn w:val="a0"/>
    <w:link w:val="6"/>
    <w:rsid w:val="00913FE8"/>
    <w:rPr>
      <w:rFonts w:asciiTheme="majorHAnsi" w:eastAsiaTheme="majorEastAsia" w:hAnsiTheme="majorHAnsi" w:cstheme="majorBidi"/>
      <w:iCs/>
      <w:color w:val="4F81BD" w:themeColor="accent1"/>
    </w:rPr>
  </w:style>
  <w:style w:type="character" w:customStyle="1" w:styleId="70">
    <w:name w:val="Заголовок 7 Знак"/>
    <w:basedOn w:val="a0"/>
    <w:link w:val="7"/>
    <w:rsid w:val="00913FE8"/>
    <w:rPr>
      <w:rFonts w:asciiTheme="majorHAnsi" w:eastAsiaTheme="majorEastAsia" w:hAnsiTheme="majorHAnsi" w:cstheme="majorBidi"/>
      <w:i/>
      <w:iCs/>
      <w:color w:val="000000"/>
    </w:rPr>
  </w:style>
  <w:style w:type="character" w:customStyle="1" w:styleId="80">
    <w:name w:val="Заголовок 8 Знак"/>
    <w:basedOn w:val="a0"/>
    <w:link w:val="8"/>
    <w:rsid w:val="00913FE8"/>
    <w:rPr>
      <w:rFonts w:asciiTheme="majorHAnsi" w:eastAsiaTheme="majorEastAsia" w:hAnsiTheme="majorHAnsi" w:cstheme="majorBidi"/>
      <w:color w:val="000000"/>
      <w:sz w:val="20"/>
      <w:szCs w:val="20"/>
    </w:rPr>
  </w:style>
  <w:style w:type="character" w:customStyle="1" w:styleId="90">
    <w:name w:val="Заголовок 9 Знак"/>
    <w:basedOn w:val="a0"/>
    <w:link w:val="9"/>
    <w:rsid w:val="00913FE8"/>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13FE8"/>
    <w:rPr>
      <w:rFonts w:asciiTheme="majorHAnsi" w:eastAsiaTheme="minorEastAsia" w:hAnsiTheme="majorHAnsi"/>
      <w:bCs/>
      <w:smallCaps/>
      <w:color w:val="1F497D" w:themeColor="text2"/>
      <w:spacing w:val="6"/>
      <w:sz w:val="22"/>
      <w:szCs w:val="18"/>
      <w:lang w:bidi="hi-IN"/>
    </w:rPr>
  </w:style>
  <w:style w:type="paragraph" w:styleId="a4">
    <w:name w:val="Title"/>
    <w:basedOn w:val="a"/>
    <w:next w:val="a"/>
    <w:link w:val="a5"/>
    <w:qFormat/>
    <w:rsid w:val="00913FE8"/>
    <w:pPr>
      <w:contextualSpacing/>
    </w:pPr>
    <w:rPr>
      <w:rFonts w:asciiTheme="majorHAnsi" w:eastAsiaTheme="majorEastAsia" w:hAnsiTheme="majorHAnsi" w:cstheme="majorBidi"/>
      <w:color w:val="1F497D" w:themeColor="text2"/>
      <w:spacing w:val="30"/>
      <w:kern w:val="28"/>
      <w:sz w:val="96"/>
      <w:szCs w:val="52"/>
    </w:rPr>
  </w:style>
  <w:style w:type="character" w:customStyle="1" w:styleId="a5">
    <w:name w:val="Название Знак"/>
    <w:basedOn w:val="a0"/>
    <w:link w:val="a4"/>
    <w:rsid w:val="00913FE8"/>
    <w:rPr>
      <w:rFonts w:asciiTheme="majorHAnsi" w:eastAsiaTheme="majorEastAsia" w:hAnsiTheme="majorHAnsi" w:cstheme="majorBidi"/>
      <w:color w:val="1F497D" w:themeColor="text2"/>
      <w:spacing w:val="30"/>
      <w:kern w:val="28"/>
      <w:sz w:val="96"/>
      <w:szCs w:val="52"/>
    </w:rPr>
  </w:style>
  <w:style w:type="paragraph" w:styleId="a6">
    <w:name w:val="Subtitle"/>
    <w:basedOn w:val="a"/>
    <w:next w:val="a"/>
    <w:link w:val="a7"/>
    <w:uiPriority w:val="11"/>
    <w:qFormat/>
    <w:rsid w:val="00913FE8"/>
    <w:pPr>
      <w:numPr>
        <w:ilvl w:val="1"/>
      </w:numPr>
    </w:pPr>
    <w:rPr>
      <w:rFonts w:eastAsiaTheme="majorEastAsia" w:cstheme="majorBidi"/>
      <w:iCs/>
      <w:color w:val="1F497D" w:themeColor="text2"/>
      <w:sz w:val="40"/>
      <w:lang w:bidi="hi-IN"/>
    </w:rPr>
  </w:style>
  <w:style w:type="character" w:customStyle="1" w:styleId="a7">
    <w:name w:val="Подзаголовок Знак"/>
    <w:basedOn w:val="a0"/>
    <w:link w:val="a6"/>
    <w:uiPriority w:val="11"/>
    <w:rsid w:val="00913FE8"/>
    <w:rPr>
      <w:rFonts w:eastAsiaTheme="majorEastAsia" w:cstheme="majorBidi"/>
      <w:iCs/>
      <w:color w:val="1F497D" w:themeColor="text2"/>
      <w:sz w:val="40"/>
      <w:szCs w:val="24"/>
      <w:lang w:bidi="hi-IN"/>
    </w:rPr>
  </w:style>
  <w:style w:type="character" w:styleId="a8">
    <w:name w:val="Strong"/>
    <w:basedOn w:val="a0"/>
    <w:uiPriority w:val="22"/>
    <w:qFormat/>
    <w:rsid w:val="00913FE8"/>
    <w:rPr>
      <w:b w:val="0"/>
      <w:bCs/>
      <w:i/>
      <w:color w:val="1F497D" w:themeColor="text2"/>
    </w:rPr>
  </w:style>
  <w:style w:type="character" w:styleId="a9">
    <w:name w:val="Emphasis"/>
    <w:basedOn w:val="a0"/>
    <w:qFormat/>
    <w:rsid w:val="00913FE8"/>
    <w:rPr>
      <w:b/>
      <w:i/>
      <w:iCs/>
    </w:rPr>
  </w:style>
  <w:style w:type="paragraph" w:styleId="aa">
    <w:name w:val="No Spacing"/>
    <w:link w:val="ab"/>
    <w:uiPriority w:val="1"/>
    <w:qFormat/>
    <w:rsid w:val="00913FE8"/>
    <w:pPr>
      <w:spacing w:after="0" w:line="240" w:lineRule="auto"/>
    </w:pPr>
  </w:style>
  <w:style w:type="character" w:customStyle="1" w:styleId="ab">
    <w:name w:val="Без интервала Знак"/>
    <w:basedOn w:val="a0"/>
    <w:link w:val="aa"/>
    <w:uiPriority w:val="1"/>
    <w:rsid w:val="00913FE8"/>
  </w:style>
  <w:style w:type="paragraph" w:styleId="ac">
    <w:name w:val="List Paragraph"/>
    <w:basedOn w:val="a"/>
    <w:link w:val="ad"/>
    <w:uiPriority w:val="34"/>
    <w:qFormat/>
    <w:rsid w:val="00913FE8"/>
    <w:pPr>
      <w:ind w:left="720" w:hanging="288"/>
      <w:contextualSpacing/>
    </w:pPr>
    <w:rPr>
      <w:color w:val="1F497D" w:themeColor="text2"/>
    </w:rPr>
  </w:style>
  <w:style w:type="paragraph" w:styleId="21">
    <w:name w:val="Quote"/>
    <w:basedOn w:val="a"/>
    <w:next w:val="a"/>
    <w:link w:val="22"/>
    <w:uiPriority w:val="29"/>
    <w:qFormat/>
    <w:rsid w:val="00913FE8"/>
    <w:pPr>
      <w:jc w:val="center"/>
    </w:pPr>
    <w:rPr>
      <w:rFonts w:eastAsiaTheme="minorEastAsia"/>
      <w:b/>
      <w:i/>
      <w:iCs/>
      <w:color w:val="4F81BD" w:themeColor="accent1"/>
      <w:sz w:val="26"/>
      <w:lang w:bidi="hi-IN"/>
    </w:rPr>
  </w:style>
  <w:style w:type="character" w:customStyle="1" w:styleId="22">
    <w:name w:val="Цитата 2 Знак"/>
    <w:basedOn w:val="a0"/>
    <w:link w:val="21"/>
    <w:uiPriority w:val="29"/>
    <w:rsid w:val="00913FE8"/>
    <w:rPr>
      <w:rFonts w:eastAsiaTheme="minorEastAsia"/>
      <w:b/>
      <w:i/>
      <w:iCs/>
      <w:color w:val="4F81BD" w:themeColor="accent1"/>
      <w:sz w:val="26"/>
      <w:lang w:bidi="hi-IN"/>
    </w:rPr>
  </w:style>
  <w:style w:type="paragraph" w:styleId="ae">
    <w:name w:val="Intense Quote"/>
    <w:basedOn w:val="a"/>
    <w:next w:val="a"/>
    <w:link w:val="af"/>
    <w:uiPriority w:val="30"/>
    <w:qFormat/>
    <w:rsid w:val="00913FE8"/>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ind w:left="259" w:right="259"/>
      <w:jc w:val="center"/>
    </w:pPr>
    <w:rPr>
      <w:rFonts w:asciiTheme="majorHAnsi" w:eastAsiaTheme="minorEastAsia" w:hAnsiTheme="majorHAnsi"/>
      <w:bCs/>
      <w:iCs/>
      <w:color w:val="FFFFFF" w:themeColor="background1"/>
      <w:sz w:val="28"/>
      <w:lang w:bidi="hi-IN"/>
    </w:rPr>
  </w:style>
  <w:style w:type="character" w:customStyle="1" w:styleId="af">
    <w:name w:val="Выделенная цитата Знак"/>
    <w:basedOn w:val="a0"/>
    <w:link w:val="ae"/>
    <w:uiPriority w:val="30"/>
    <w:rsid w:val="00913FE8"/>
    <w:rPr>
      <w:rFonts w:asciiTheme="majorHAnsi" w:eastAsiaTheme="minorEastAsia" w:hAnsiTheme="majorHAnsi"/>
      <w:bCs/>
      <w:iCs/>
      <w:color w:val="FFFFFF" w:themeColor="background1"/>
      <w:sz w:val="28"/>
      <w:shd w:val="clear" w:color="auto" w:fill="4F81BD" w:themeFill="accent1"/>
      <w:lang w:bidi="hi-IN"/>
    </w:rPr>
  </w:style>
  <w:style w:type="character" w:styleId="af0">
    <w:name w:val="Subtle Emphasis"/>
    <w:basedOn w:val="a0"/>
    <w:uiPriority w:val="19"/>
    <w:qFormat/>
    <w:rsid w:val="00913FE8"/>
    <w:rPr>
      <w:i/>
      <w:iCs/>
      <w:color w:val="000000"/>
    </w:rPr>
  </w:style>
  <w:style w:type="character" w:styleId="af1">
    <w:name w:val="Intense Emphasis"/>
    <w:basedOn w:val="a0"/>
    <w:uiPriority w:val="21"/>
    <w:qFormat/>
    <w:rsid w:val="00913FE8"/>
    <w:rPr>
      <w:b/>
      <w:bCs/>
      <w:i/>
      <w:iCs/>
      <w:color w:val="4F81BD" w:themeColor="accent1"/>
    </w:rPr>
  </w:style>
  <w:style w:type="character" w:styleId="af2">
    <w:name w:val="Subtle Reference"/>
    <w:basedOn w:val="a0"/>
    <w:uiPriority w:val="31"/>
    <w:qFormat/>
    <w:rsid w:val="00913FE8"/>
    <w:rPr>
      <w:smallCaps/>
      <w:color w:val="000000"/>
      <w:u w:val="single"/>
    </w:rPr>
  </w:style>
  <w:style w:type="character" w:styleId="af3">
    <w:name w:val="Intense Reference"/>
    <w:basedOn w:val="a0"/>
    <w:uiPriority w:val="32"/>
    <w:qFormat/>
    <w:rsid w:val="00913FE8"/>
    <w:rPr>
      <w:b w:val="0"/>
      <w:bCs/>
      <w:smallCaps/>
      <w:color w:val="4F81BD" w:themeColor="accent1"/>
      <w:spacing w:val="5"/>
      <w:u w:val="single"/>
    </w:rPr>
  </w:style>
  <w:style w:type="character" w:styleId="af4">
    <w:name w:val="Book Title"/>
    <w:basedOn w:val="a0"/>
    <w:uiPriority w:val="33"/>
    <w:qFormat/>
    <w:rsid w:val="00913FE8"/>
    <w:rPr>
      <w:b/>
      <w:bCs/>
      <w:caps/>
      <w:smallCaps w:val="0"/>
      <w:color w:val="1F497D" w:themeColor="text2"/>
      <w:spacing w:val="10"/>
    </w:rPr>
  </w:style>
  <w:style w:type="paragraph" w:styleId="af5">
    <w:name w:val="TOC Heading"/>
    <w:basedOn w:val="1"/>
    <w:next w:val="a"/>
    <w:uiPriority w:val="39"/>
    <w:semiHidden/>
    <w:unhideWhenUsed/>
    <w:qFormat/>
    <w:rsid w:val="00913FE8"/>
    <w:pPr>
      <w:spacing w:before="480" w:line="264" w:lineRule="auto"/>
      <w:outlineLvl w:val="9"/>
    </w:pPr>
    <w:rPr>
      <w:b/>
    </w:rPr>
  </w:style>
  <w:style w:type="paragraph" w:styleId="af6">
    <w:name w:val="Body Text Indent"/>
    <w:aliases w:val=" Char, Char Char Char Char,Char Char Char Char"/>
    <w:basedOn w:val="a"/>
    <w:link w:val="af7"/>
    <w:rsid w:val="00B80C21"/>
    <w:pPr>
      <w:spacing w:line="360" w:lineRule="auto"/>
      <w:ind w:firstLine="720"/>
      <w:jc w:val="both"/>
    </w:pPr>
    <w:rPr>
      <w:rFonts w:ascii="Arial LatArm" w:hAnsi="Arial LatArm"/>
      <w:i/>
      <w:sz w:val="20"/>
      <w:szCs w:val="20"/>
      <w:lang w:val="en-AU"/>
    </w:rPr>
  </w:style>
  <w:style w:type="character" w:customStyle="1" w:styleId="af7">
    <w:name w:val="Основной текст с отступом Знак"/>
    <w:aliases w:val=" Char Знак, Char Char Char Char Знак,Char Char Char Char Знак"/>
    <w:basedOn w:val="a0"/>
    <w:link w:val="af6"/>
    <w:rsid w:val="00B80C21"/>
    <w:rPr>
      <w:rFonts w:ascii="Arial LatArm" w:eastAsia="Times New Roman" w:hAnsi="Arial LatArm" w:cs="Times New Roman"/>
      <w:i/>
      <w:sz w:val="20"/>
      <w:szCs w:val="20"/>
      <w:lang w:val="en-AU"/>
    </w:rPr>
  </w:style>
  <w:style w:type="paragraph" w:styleId="af8">
    <w:name w:val="footer"/>
    <w:basedOn w:val="a"/>
    <w:link w:val="af9"/>
    <w:rsid w:val="00B80C21"/>
    <w:pPr>
      <w:tabs>
        <w:tab w:val="center" w:pos="4320"/>
        <w:tab w:val="right" w:pos="8640"/>
      </w:tabs>
    </w:pPr>
    <w:rPr>
      <w:sz w:val="20"/>
      <w:szCs w:val="20"/>
    </w:rPr>
  </w:style>
  <w:style w:type="character" w:customStyle="1" w:styleId="af9">
    <w:name w:val="Нижний колонтитул Знак"/>
    <w:basedOn w:val="a0"/>
    <w:link w:val="af8"/>
    <w:rsid w:val="00B80C21"/>
    <w:rPr>
      <w:rFonts w:ascii="Times New Roman" w:eastAsia="Times New Roman" w:hAnsi="Times New Roman" w:cs="Times New Roman"/>
      <w:sz w:val="20"/>
      <w:szCs w:val="20"/>
      <w:lang w:val="en-US"/>
    </w:rPr>
  </w:style>
  <w:style w:type="paragraph" w:styleId="31">
    <w:name w:val="Body Text Indent 3"/>
    <w:basedOn w:val="a"/>
    <w:link w:val="32"/>
    <w:rsid w:val="00B80C21"/>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B80C21"/>
    <w:rPr>
      <w:rFonts w:ascii="Times Armenian" w:eastAsia="Times New Roman" w:hAnsi="Times Armenian" w:cs="Times New Roman"/>
      <w:sz w:val="20"/>
      <w:szCs w:val="20"/>
      <w:lang w:val="en-US"/>
    </w:rPr>
  </w:style>
  <w:style w:type="paragraph" w:styleId="23">
    <w:name w:val="Body Text 2"/>
    <w:basedOn w:val="a"/>
    <w:link w:val="24"/>
    <w:rsid w:val="00B80C21"/>
    <w:pPr>
      <w:tabs>
        <w:tab w:val="left" w:pos="720"/>
      </w:tabs>
      <w:spacing w:line="360" w:lineRule="auto"/>
    </w:pPr>
    <w:rPr>
      <w:rFonts w:ascii="Arial LatArm" w:hAnsi="Arial LatArm"/>
      <w:sz w:val="20"/>
      <w:szCs w:val="20"/>
    </w:rPr>
  </w:style>
  <w:style w:type="character" w:customStyle="1" w:styleId="24">
    <w:name w:val="Основной текст 2 Знак"/>
    <w:basedOn w:val="a0"/>
    <w:link w:val="23"/>
    <w:rsid w:val="00B80C21"/>
    <w:rPr>
      <w:rFonts w:ascii="Arial LatArm" w:eastAsia="Times New Roman" w:hAnsi="Arial LatArm" w:cs="Times New Roman"/>
      <w:sz w:val="20"/>
      <w:szCs w:val="20"/>
      <w:lang w:val="en-US"/>
    </w:rPr>
  </w:style>
  <w:style w:type="paragraph" w:styleId="25">
    <w:name w:val="Body Text Indent 2"/>
    <w:basedOn w:val="a"/>
    <w:link w:val="26"/>
    <w:rsid w:val="00B80C21"/>
    <w:pPr>
      <w:spacing w:line="360" w:lineRule="auto"/>
      <w:ind w:firstLine="540"/>
      <w:jc w:val="both"/>
    </w:pPr>
    <w:rPr>
      <w:rFonts w:ascii="Baltica" w:hAnsi="Baltica"/>
      <w:sz w:val="20"/>
      <w:szCs w:val="20"/>
      <w:lang w:val="af-ZA"/>
    </w:rPr>
  </w:style>
  <w:style w:type="character" w:customStyle="1" w:styleId="26">
    <w:name w:val="Основной текст с отступом 2 Знак"/>
    <w:basedOn w:val="a0"/>
    <w:link w:val="25"/>
    <w:rsid w:val="00B80C21"/>
    <w:rPr>
      <w:rFonts w:ascii="Baltica" w:eastAsia="Times New Roman" w:hAnsi="Baltica" w:cs="Times New Roman"/>
      <w:sz w:val="20"/>
      <w:szCs w:val="20"/>
      <w:lang w:val="af-ZA"/>
    </w:rPr>
  </w:style>
  <w:style w:type="paragraph" w:customStyle="1" w:styleId="Char">
    <w:name w:val="Char"/>
    <w:basedOn w:val="a"/>
    <w:semiHidden/>
    <w:rsid w:val="00B80C21"/>
    <w:pPr>
      <w:spacing w:after="160" w:line="360" w:lineRule="auto"/>
      <w:ind w:firstLine="709"/>
      <w:jc w:val="both"/>
    </w:pPr>
    <w:rPr>
      <w:rFonts w:ascii="Arial AMU" w:hAnsi="Arial AMU" w:cs="Arial"/>
      <w:sz w:val="22"/>
      <w:szCs w:val="20"/>
    </w:rPr>
  </w:style>
  <w:style w:type="paragraph" w:customStyle="1" w:styleId="Default">
    <w:name w:val="Default"/>
    <w:rsid w:val="00B80C21"/>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fa">
    <w:name w:val="Balloon Text"/>
    <w:basedOn w:val="a"/>
    <w:link w:val="afb"/>
    <w:rsid w:val="00B80C21"/>
    <w:rPr>
      <w:rFonts w:ascii="Tahoma" w:hAnsi="Tahoma"/>
      <w:sz w:val="16"/>
      <w:szCs w:val="16"/>
    </w:rPr>
  </w:style>
  <w:style w:type="character" w:customStyle="1" w:styleId="afb">
    <w:name w:val="Текст выноски Знак"/>
    <w:basedOn w:val="a0"/>
    <w:link w:val="afa"/>
    <w:rsid w:val="00B80C21"/>
    <w:rPr>
      <w:rFonts w:ascii="Tahoma" w:eastAsia="Times New Roman" w:hAnsi="Tahoma" w:cs="Times New Roman"/>
      <w:sz w:val="16"/>
      <w:szCs w:val="16"/>
    </w:rPr>
  </w:style>
  <w:style w:type="character" w:styleId="afc">
    <w:name w:val="Hyperlink"/>
    <w:rsid w:val="00B80C21"/>
    <w:rPr>
      <w:color w:val="0000FF"/>
      <w:u w:val="single"/>
    </w:rPr>
  </w:style>
  <w:style w:type="character" w:customStyle="1" w:styleId="CharChar1">
    <w:name w:val="Char Char1"/>
    <w:locked/>
    <w:rsid w:val="00B80C21"/>
    <w:rPr>
      <w:rFonts w:ascii="Arial LatArm" w:hAnsi="Arial LatArm"/>
      <w:i/>
      <w:lang w:val="en-AU" w:eastAsia="en-US" w:bidi="ar-SA"/>
    </w:rPr>
  </w:style>
  <w:style w:type="paragraph" w:styleId="afd">
    <w:name w:val="Body Text"/>
    <w:basedOn w:val="a"/>
    <w:link w:val="afe"/>
    <w:rsid w:val="00B80C21"/>
    <w:pPr>
      <w:spacing w:after="120"/>
    </w:pPr>
  </w:style>
  <w:style w:type="character" w:customStyle="1" w:styleId="afe">
    <w:name w:val="Основной текст Знак"/>
    <w:basedOn w:val="a0"/>
    <w:link w:val="afd"/>
    <w:rsid w:val="00B80C21"/>
    <w:rPr>
      <w:rFonts w:ascii="Times New Roman" w:eastAsia="Times New Roman" w:hAnsi="Times New Roman" w:cs="Times New Roman"/>
      <w:sz w:val="24"/>
      <w:szCs w:val="24"/>
      <w:lang w:val="en-US"/>
    </w:rPr>
  </w:style>
  <w:style w:type="paragraph" w:styleId="11">
    <w:name w:val="index 1"/>
    <w:basedOn w:val="a"/>
    <w:next w:val="a"/>
    <w:autoRedefine/>
    <w:semiHidden/>
    <w:rsid w:val="00B80C21"/>
    <w:pPr>
      <w:ind w:left="240" w:hanging="240"/>
    </w:pPr>
  </w:style>
  <w:style w:type="paragraph" w:styleId="aff">
    <w:name w:val="index heading"/>
    <w:basedOn w:val="a"/>
    <w:next w:val="11"/>
    <w:semiHidden/>
    <w:rsid w:val="00B80C21"/>
    <w:rPr>
      <w:sz w:val="20"/>
      <w:szCs w:val="20"/>
      <w:lang w:val="en-AU" w:eastAsia="ru-RU"/>
    </w:rPr>
  </w:style>
  <w:style w:type="paragraph" w:styleId="aff0">
    <w:name w:val="header"/>
    <w:basedOn w:val="a"/>
    <w:link w:val="aff1"/>
    <w:rsid w:val="00B80C21"/>
    <w:pPr>
      <w:tabs>
        <w:tab w:val="center" w:pos="4153"/>
        <w:tab w:val="right" w:pos="8306"/>
      </w:tabs>
    </w:pPr>
    <w:rPr>
      <w:sz w:val="20"/>
      <w:szCs w:val="20"/>
      <w:lang w:val="en-AU" w:eastAsia="ru-RU"/>
    </w:rPr>
  </w:style>
  <w:style w:type="character" w:customStyle="1" w:styleId="aff1">
    <w:name w:val="Верхний колонтитул Знак"/>
    <w:basedOn w:val="a0"/>
    <w:link w:val="aff0"/>
    <w:rsid w:val="00B80C21"/>
    <w:rPr>
      <w:rFonts w:ascii="Times New Roman" w:eastAsia="Times New Roman" w:hAnsi="Times New Roman" w:cs="Times New Roman"/>
      <w:sz w:val="20"/>
      <w:szCs w:val="20"/>
      <w:lang w:val="en-AU" w:eastAsia="ru-RU"/>
    </w:rPr>
  </w:style>
  <w:style w:type="paragraph" w:styleId="33">
    <w:name w:val="Body Text 3"/>
    <w:basedOn w:val="a"/>
    <w:link w:val="34"/>
    <w:rsid w:val="00B80C21"/>
    <w:pPr>
      <w:jc w:val="both"/>
    </w:pPr>
    <w:rPr>
      <w:rFonts w:ascii="Arial LatArm" w:hAnsi="Arial LatArm"/>
      <w:sz w:val="20"/>
      <w:szCs w:val="20"/>
      <w:lang w:eastAsia="ru-RU"/>
    </w:rPr>
  </w:style>
  <w:style w:type="character" w:customStyle="1" w:styleId="34">
    <w:name w:val="Основной текст 3 Знак"/>
    <w:basedOn w:val="a0"/>
    <w:link w:val="33"/>
    <w:rsid w:val="00B80C21"/>
    <w:rPr>
      <w:rFonts w:ascii="Arial LatArm" w:eastAsia="Times New Roman" w:hAnsi="Arial LatArm" w:cs="Times New Roman"/>
      <w:sz w:val="20"/>
      <w:szCs w:val="20"/>
      <w:lang w:val="en-US" w:eastAsia="ru-RU"/>
    </w:rPr>
  </w:style>
  <w:style w:type="character" w:styleId="aff2">
    <w:name w:val="page number"/>
    <w:basedOn w:val="a0"/>
    <w:rsid w:val="00B80C21"/>
  </w:style>
  <w:style w:type="paragraph" w:styleId="aff3">
    <w:name w:val="footnote text"/>
    <w:basedOn w:val="a"/>
    <w:link w:val="aff4"/>
    <w:semiHidden/>
    <w:rsid w:val="00B80C21"/>
    <w:rPr>
      <w:rFonts w:ascii="Times Armenian" w:hAnsi="Times Armenian"/>
      <w:sz w:val="20"/>
      <w:szCs w:val="20"/>
      <w:lang w:eastAsia="ru-RU"/>
    </w:rPr>
  </w:style>
  <w:style w:type="character" w:customStyle="1" w:styleId="aff4">
    <w:name w:val="Текст сноски Знак"/>
    <w:basedOn w:val="a0"/>
    <w:link w:val="aff3"/>
    <w:semiHidden/>
    <w:rsid w:val="00B80C21"/>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B80C21"/>
    <w:pPr>
      <w:spacing w:after="160" w:line="240" w:lineRule="exact"/>
    </w:pPr>
    <w:rPr>
      <w:rFonts w:ascii="Arial" w:hAnsi="Arial" w:cs="Arial"/>
      <w:sz w:val="20"/>
      <w:szCs w:val="20"/>
    </w:rPr>
  </w:style>
  <w:style w:type="paragraph" w:customStyle="1" w:styleId="norm">
    <w:name w:val="norm"/>
    <w:basedOn w:val="a"/>
    <w:rsid w:val="00B80C21"/>
    <w:pPr>
      <w:spacing w:line="480" w:lineRule="auto"/>
      <w:ind w:firstLine="709"/>
      <w:jc w:val="both"/>
    </w:pPr>
    <w:rPr>
      <w:rFonts w:ascii="Arial Armenian" w:hAnsi="Arial Armenian"/>
      <w:sz w:val="22"/>
      <w:szCs w:val="20"/>
      <w:lang w:eastAsia="ru-RU"/>
    </w:rPr>
  </w:style>
  <w:style w:type="character" w:customStyle="1" w:styleId="normChar">
    <w:name w:val="norm Char"/>
    <w:locked/>
    <w:rsid w:val="00B80C21"/>
    <w:rPr>
      <w:rFonts w:ascii="Arial Armenian" w:hAnsi="Arial Armenian"/>
      <w:sz w:val="22"/>
      <w:lang w:val="en-US" w:eastAsia="ru-RU" w:bidi="ar-SA"/>
    </w:rPr>
  </w:style>
  <w:style w:type="character" w:customStyle="1" w:styleId="CharCharChar">
    <w:name w:val="Char Char Char"/>
    <w:rsid w:val="00B80C21"/>
    <w:rPr>
      <w:rFonts w:ascii="Arial LatArm" w:hAnsi="Arial LatArm"/>
      <w:sz w:val="24"/>
      <w:lang w:eastAsia="ru-RU"/>
    </w:rPr>
  </w:style>
  <w:style w:type="paragraph" w:styleId="aff5">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B80C21"/>
    <w:pPr>
      <w:spacing w:before="100" w:beforeAutospacing="1" w:after="100" w:afterAutospacing="1"/>
    </w:pPr>
  </w:style>
  <w:style w:type="character" w:styleId="aff6">
    <w:name w:val="footnote reference"/>
    <w:semiHidden/>
    <w:rsid w:val="00B80C21"/>
    <w:rPr>
      <w:vertAlign w:val="superscript"/>
    </w:rPr>
  </w:style>
  <w:style w:type="character" w:customStyle="1" w:styleId="CharChar22">
    <w:name w:val="Char Char22"/>
    <w:rsid w:val="00B80C21"/>
    <w:rPr>
      <w:rFonts w:ascii="Arial Armenian" w:hAnsi="Arial Armenian"/>
      <w:sz w:val="28"/>
      <w:lang w:val="en-US"/>
    </w:rPr>
  </w:style>
  <w:style w:type="character" w:customStyle="1" w:styleId="CharChar20">
    <w:name w:val="Char Char20"/>
    <w:rsid w:val="00B80C21"/>
    <w:rPr>
      <w:rFonts w:ascii="Times LatArm" w:hAnsi="Times LatArm"/>
      <w:b/>
      <w:sz w:val="28"/>
      <w:lang w:val="en-US"/>
    </w:rPr>
  </w:style>
  <w:style w:type="character" w:customStyle="1" w:styleId="CharChar16">
    <w:name w:val="Char Char16"/>
    <w:rsid w:val="00B80C21"/>
    <w:rPr>
      <w:rFonts w:ascii="Times Armenian" w:hAnsi="Times Armenian"/>
      <w:b/>
      <w:lang w:val="hy-AM"/>
    </w:rPr>
  </w:style>
  <w:style w:type="character" w:customStyle="1" w:styleId="CharChar15">
    <w:name w:val="Char Char15"/>
    <w:rsid w:val="00B80C21"/>
    <w:rPr>
      <w:rFonts w:ascii="Times Armenian" w:hAnsi="Times Armenian"/>
      <w:i/>
      <w:lang w:val="nl-NL"/>
    </w:rPr>
  </w:style>
  <w:style w:type="character" w:customStyle="1" w:styleId="CharChar13">
    <w:name w:val="Char Char13"/>
    <w:rsid w:val="00B80C21"/>
    <w:rPr>
      <w:rFonts w:ascii="Arial Armenian" w:hAnsi="Arial Armenian"/>
      <w:lang w:val="en-US"/>
    </w:rPr>
  </w:style>
  <w:style w:type="character" w:styleId="aff7">
    <w:name w:val="annotation reference"/>
    <w:semiHidden/>
    <w:rsid w:val="00B80C21"/>
    <w:rPr>
      <w:sz w:val="16"/>
      <w:szCs w:val="16"/>
    </w:rPr>
  </w:style>
  <w:style w:type="paragraph" w:styleId="aff8">
    <w:name w:val="annotation text"/>
    <w:basedOn w:val="a"/>
    <w:link w:val="aff9"/>
    <w:semiHidden/>
    <w:rsid w:val="00B80C21"/>
    <w:rPr>
      <w:rFonts w:ascii="Times Armenian" w:hAnsi="Times Armenian"/>
      <w:sz w:val="20"/>
      <w:szCs w:val="20"/>
      <w:lang w:eastAsia="ru-RU"/>
    </w:rPr>
  </w:style>
  <w:style w:type="character" w:customStyle="1" w:styleId="aff9">
    <w:name w:val="Текст примечания Знак"/>
    <w:basedOn w:val="a0"/>
    <w:link w:val="aff8"/>
    <w:semiHidden/>
    <w:rsid w:val="00B80C21"/>
    <w:rPr>
      <w:rFonts w:ascii="Times Armenian" w:eastAsia="Times New Roman" w:hAnsi="Times Armenian" w:cs="Times New Roman"/>
      <w:sz w:val="20"/>
      <w:szCs w:val="20"/>
      <w:lang w:val="en-US" w:eastAsia="ru-RU"/>
    </w:rPr>
  </w:style>
  <w:style w:type="paragraph" w:styleId="affa">
    <w:name w:val="annotation subject"/>
    <w:basedOn w:val="aff8"/>
    <w:next w:val="aff8"/>
    <w:link w:val="affb"/>
    <w:semiHidden/>
    <w:rsid w:val="00B80C21"/>
    <w:rPr>
      <w:b/>
      <w:bCs/>
    </w:rPr>
  </w:style>
  <w:style w:type="character" w:customStyle="1" w:styleId="affb">
    <w:name w:val="Тема примечания Знак"/>
    <w:basedOn w:val="aff9"/>
    <w:link w:val="affa"/>
    <w:semiHidden/>
    <w:rsid w:val="00B80C21"/>
    <w:rPr>
      <w:rFonts w:ascii="Times Armenian" w:eastAsia="Times New Roman" w:hAnsi="Times Armenian" w:cs="Times New Roman"/>
      <w:b/>
      <w:bCs/>
      <w:sz w:val="20"/>
      <w:szCs w:val="20"/>
      <w:lang w:val="en-US" w:eastAsia="ru-RU"/>
    </w:rPr>
  </w:style>
  <w:style w:type="paragraph" w:styleId="affc">
    <w:name w:val="endnote text"/>
    <w:basedOn w:val="a"/>
    <w:link w:val="affd"/>
    <w:semiHidden/>
    <w:rsid w:val="00B80C21"/>
    <w:rPr>
      <w:rFonts w:ascii="Times Armenian" w:hAnsi="Times Armenian"/>
      <w:sz w:val="20"/>
      <w:szCs w:val="20"/>
      <w:lang w:eastAsia="ru-RU"/>
    </w:rPr>
  </w:style>
  <w:style w:type="character" w:customStyle="1" w:styleId="affd">
    <w:name w:val="Текст концевой сноски Знак"/>
    <w:basedOn w:val="a0"/>
    <w:link w:val="affc"/>
    <w:semiHidden/>
    <w:rsid w:val="00B80C21"/>
    <w:rPr>
      <w:rFonts w:ascii="Times Armenian" w:eastAsia="Times New Roman" w:hAnsi="Times Armenian" w:cs="Times New Roman"/>
      <w:sz w:val="20"/>
      <w:szCs w:val="20"/>
      <w:lang w:val="en-US" w:eastAsia="ru-RU"/>
    </w:rPr>
  </w:style>
  <w:style w:type="character" w:styleId="affe">
    <w:name w:val="endnote reference"/>
    <w:semiHidden/>
    <w:rsid w:val="00B80C21"/>
    <w:rPr>
      <w:vertAlign w:val="superscript"/>
    </w:rPr>
  </w:style>
  <w:style w:type="paragraph" w:styleId="afff">
    <w:name w:val="Document Map"/>
    <w:basedOn w:val="a"/>
    <w:link w:val="afff0"/>
    <w:semiHidden/>
    <w:rsid w:val="00B80C21"/>
    <w:pPr>
      <w:shd w:val="clear" w:color="auto" w:fill="000080"/>
    </w:pPr>
    <w:rPr>
      <w:rFonts w:ascii="Tahoma" w:hAnsi="Tahoma" w:cs="Tahoma"/>
      <w:sz w:val="20"/>
      <w:szCs w:val="20"/>
      <w:lang w:eastAsia="ru-RU"/>
    </w:rPr>
  </w:style>
  <w:style w:type="character" w:customStyle="1" w:styleId="afff0">
    <w:name w:val="Схема документа Знак"/>
    <w:basedOn w:val="a0"/>
    <w:link w:val="afff"/>
    <w:semiHidden/>
    <w:rsid w:val="00B80C21"/>
    <w:rPr>
      <w:rFonts w:ascii="Tahoma" w:eastAsia="Times New Roman" w:hAnsi="Tahoma" w:cs="Tahoma"/>
      <w:sz w:val="20"/>
      <w:szCs w:val="20"/>
      <w:shd w:val="clear" w:color="auto" w:fill="000080"/>
      <w:lang w:val="en-US" w:eastAsia="ru-RU"/>
    </w:rPr>
  </w:style>
  <w:style w:type="paragraph" w:styleId="afff1">
    <w:name w:val="Revision"/>
    <w:hidden/>
    <w:semiHidden/>
    <w:rsid w:val="00B80C21"/>
    <w:pPr>
      <w:spacing w:after="0" w:line="240" w:lineRule="auto"/>
    </w:pPr>
    <w:rPr>
      <w:rFonts w:ascii="Times Armenian" w:eastAsia="Times New Roman" w:hAnsi="Times Armenian" w:cs="Times New Roman"/>
      <w:sz w:val="24"/>
      <w:szCs w:val="20"/>
      <w:lang w:val="en-US" w:eastAsia="ru-RU"/>
    </w:rPr>
  </w:style>
  <w:style w:type="table" w:styleId="afff2">
    <w:name w:val="Table Grid"/>
    <w:basedOn w:val="a1"/>
    <w:uiPriority w:val="39"/>
    <w:rsid w:val="00B80C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B80C21"/>
    <w:pPr>
      <w:spacing w:after="160" w:line="240" w:lineRule="exact"/>
    </w:pPr>
    <w:rPr>
      <w:rFonts w:ascii="Verdana" w:hAnsi="Verdana"/>
      <w:sz w:val="20"/>
      <w:szCs w:val="20"/>
    </w:rPr>
  </w:style>
  <w:style w:type="paragraph" w:customStyle="1" w:styleId="Style2">
    <w:name w:val="Style2"/>
    <w:basedOn w:val="a"/>
    <w:rsid w:val="00B80C21"/>
    <w:pPr>
      <w:jc w:val="center"/>
    </w:pPr>
    <w:rPr>
      <w:rFonts w:ascii="Arial Armenian" w:hAnsi="Arial Armenian"/>
      <w:w w:val="90"/>
      <w:sz w:val="22"/>
      <w:szCs w:val="20"/>
      <w:lang w:eastAsia="ru-RU"/>
    </w:rPr>
  </w:style>
  <w:style w:type="character" w:customStyle="1" w:styleId="CharChar23">
    <w:name w:val="Char Char23"/>
    <w:rsid w:val="00B80C21"/>
    <w:rPr>
      <w:rFonts w:ascii="Arial Armenian" w:hAnsi="Arial Armenian"/>
      <w:sz w:val="28"/>
      <w:lang w:val="en-US" w:eastAsia="ru-RU" w:bidi="ar-SA"/>
    </w:rPr>
  </w:style>
  <w:style w:type="character" w:customStyle="1" w:styleId="CharChar21">
    <w:name w:val="Char Char21"/>
    <w:rsid w:val="00B80C21"/>
    <w:rPr>
      <w:rFonts w:ascii="Arial LatArm" w:hAnsi="Arial LatArm"/>
      <w:b/>
      <w:color w:val="0000FF"/>
      <w:lang w:val="en-US" w:eastAsia="ru-RU" w:bidi="ar-SA"/>
    </w:rPr>
  </w:style>
  <w:style w:type="character" w:customStyle="1" w:styleId="CharChar25">
    <w:name w:val="Char Char25"/>
    <w:rsid w:val="00B80C21"/>
    <w:rPr>
      <w:rFonts w:ascii="Arial Armenian" w:hAnsi="Arial Armenian"/>
      <w:sz w:val="28"/>
      <w:lang w:val="en-US" w:eastAsia="ru-RU" w:bidi="ar-SA"/>
    </w:rPr>
  </w:style>
  <w:style w:type="character" w:customStyle="1" w:styleId="CharChar24">
    <w:name w:val="Char Char24"/>
    <w:rsid w:val="00B80C21"/>
    <w:rPr>
      <w:rFonts w:ascii="Arial LatArm" w:hAnsi="Arial LatArm"/>
      <w:b/>
      <w:color w:val="0000FF"/>
      <w:lang w:val="en-US" w:eastAsia="ru-RU" w:bidi="ar-SA"/>
    </w:rPr>
  </w:style>
  <w:style w:type="paragraph" w:styleId="afff3">
    <w:name w:val="Block Text"/>
    <w:basedOn w:val="a"/>
    <w:rsid w:val="00B80C21"/>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B80C21"/>
    <w:pPr>
      <w:autoSpaceDE w:val="0"/>
      <w:autoSpaceDN w:val="0"/>
      <w:adjustRightInd w:val="0"/>
    </w:pPr>
    <w:rPr>
      <w:rFonts w:ascii="Times Armenian" w:hAnsi="Times Armenian"/>
      <w:lang w:val="ru-RU" w:eastAsia="ru-RU"/>
    </w:rPr>
  </w:style>
  <w:style w:type="paragraph" w:customStyle="1" w:styleId="Normal2">
    <w:name w:val="Normal+2"/>
    <w:basedOn w:val="a"/>
    <w:next w:val="a"/>
    <w:rsid w:val="00B80C21"/>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B80C21"/>
    <w:pPr>
      <w:widowControl w:val="0"/>
      <w:bidi/>
      <w:adjustRightInd w:val="0"/>
      <w:spacing w:after="160" w:line="240" w:lineRule="exact"/>
    </w:pPr>
    <w:rPr>
      <w:sz w:val="20"/>
      <w:szCs w:val="20"/>
      <w:lang w:val="en-GB" w:eastAsia="ru-RU" w:bidi="he-IL"/>
    </w:rPr>
  </w:style>
  <w:style w:type="paragraph" w:customStyle="1" w:styleId="xl63">
    <w:name w:val="xl63"/>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B80C2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B80C2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B80C2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B80C21"/>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B80C21"/>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B80C21"/>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B80C21"/>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B80C21"/>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B80C21"/>
    <w:pPr>
      <w:spacing w:before="100" w:beforeAutospacing="1" w:after="100" w:afterAutospacing="1"/>
    </w:pPr>
    <w:rPr>
      <w:rFonts w:eastAsia="Arial Unicode MS"/>
      <w:sz w:val="16"/>
      <w:szCs w:val="16"/>
    </w:rPr>
  </w:style>
  <w:style w:type="paragraph" w:customStyle="1" w:styleId="font13">
    <w:name w:val="font13"/>
    <w:basedOn w:val="a"/>
    <w:rsid w:val="00B80C21"/>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B80C21"/>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B80C21"/>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B80C2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B80C21"/>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B80C21"/>
    <w:pPr>
      <w:suppressAutoHyphens/>
      <w:spacing w:line="100" w:lineRule="atLeast"/>
    </w:pPr>
    <w:rPr>
      <w:kern w:val="1"/>
      <w:sz w:val="20"/>
      <w:szCs w:val="20"/>
      <w:lang w:val="en-AU" w:eastAsia="ar-SA"/>
    </w:rPr>
  </w:style>
  <w:style w:type="character" w:styleId="afff4">
    <w:name w:val="FollowedHyperlink"/>
    <w:rsid w:val="00B80C21"/>
    <w:rPr>
      <w:color w:val="800080"/>
      <w:u w:val="single"/>
    </w:rPr>
  </w:style>
  <w:style w:type="character" w:customStyle="1" w:styleId="CharCharCharChar1">
    <w:name w:val="Char Char Char Char1"/>
    <w:aliases w:val=" Char Char Char Char Char Char, Char Char Char Char1"/>
    <w:rsid w:val="00B80C21"/>
    <w:rPr>
      <w:rFonts w:ascii="Arial LatArm" w:hAnsi="Arial LatArm"/>
      <w:sz w:val="24"/>
      <w:lang w:val="en-US" w:eastAsia="ru-RU" w:bidi="ar-SA"/>
    </w:rPr>
  </w:style>
  <w:style w:type="character" w:customStyle="1" w:styleId="CharChar">
    <w:name w:val="Char Char"/>
    <w:locked/>
    <w:rsid w:val="00B80C21"/>
    <w:rPr>
      <w:lang w:val="en-US" w:eastAsia="en-US" w:bidi="ar-SA"/>
    </w:rPr>
  </w:style>
  <w:style w:type="paragraph" w:customStyle="1" w:styleId="Char3CharCharChar">
    <w:name w:val="Char3 Char Char Char"/>
    <w:basedOn w:val="a"/>
    <w:next w:val="a"/>
    <w:semiHidden/>
    <w:rsid w:val="00B80C21"/>
    <w:pPr>
      <w:spacing w:after="160" w:line="240" w:lineRule="exact"/>
      <w:jc w:val="both"/>
    </w:pPr>
    <w:rPr>
      <w:rFonts w:ascii="Arial" w:hAnsi="Arial" w:cs="Arial"/>
      <w:b/>
      <w:sz w:val="20"/>
      <w:szCs w:val="20"/>
      <w:lang w:val="en-GB"/>
    </w:rPr>
  </w:style>
  <w:style w:type="character" w:customStyle="1" w:styleId="ad">
    <w:name w:val="Абзац списка Знак"/>
    <w:link w:val="ac"/>
    <w:uiPriority w:val="34"/>
    <w:locked/>
    <w:rsid w:val="00B80C21"/>
    <w:rPr>
      <w:color w:val="1F497D" w:themeColor="text2"/>
      <w:sz w:val="21"/>
    </w:rPr>
  </w:style>
  <w:style w:type="character" w:customStyle="1" w:styleId="UnresolvedMention">
    <w:name w:val="Unresolved Mention"/>
    <w:uiPriority w:val="99"/>
    <w:semiHidden/>
    <w:unhideWhenUsed/>
    <w:rsid w:val="00B80C21"/>
    <w:rPr>
      <w:color w:val="605E5C"/>
      <w:shd w:val="clear" w:color="auto" w:fill="E1DFDD"/>
    </w:rPr>
  </w:style>
  <w:style w:type="character" w:customStyle="1" w:styleId="CharChar4">
    <w:name w:val="Char Char4"/>
    <w:locked/>
    <w:rsid w:val="00B80C21"/>
    <w:rPr>
      <w:sz w:val="24"/>
      <w:szCs w:val="24"/>
      <w:lang w:val="en-US" w:eastAsia="en-US" w:bidi="ar-SA"/>
    </w:rPr>
  </w:style>
  <w:style w:type="paragraph" w:customStyle="1" w:styleId="msonormalcxspmiddle">
    <w:name w:val="msonormalcxspmiddle"/>
    <w:basedOn w:val="a"/>
    <w:rsid w:val="00B80C21"/>
    <w:pPr>
      <w:spacing w:before="100" w:beforeAutospacing="1" w:after="100" w:afterAutospacing="1"/>
    </w:pPr>
  </w:style>
  <w:style w:type="character" w:customStyle="1" w:styleId="CharChar5">
    <w:name w:val="Char Char5"/>
    <w:locked/>
    <w:rsid w:val="00B80C21"/>
    <w:rPr>
      <w:sz w:val="24"/>
      <w:szCs w:val="24"/>
      <w:lang w:val="en-US" w:eastAsia="en-US" w:bidi="ar-SA"/>
    </w:rPr>
  </w:style>
  <w:style w:type="paragraph" w:styleId="HTML">
    <w:name w:val="HTML Preformatted"/>
    <w:basedOn w:val="a"/>
    <w:link w:val="HTML0"/>
    <w:uiPriority w:val="99"/>
    <w:unhideWhenUsed/>
    <w:rsid w:val="00B80C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B80C21"/>
    <w:rPr>
      <w:rFonts w:ascii="Courier New" w:eastAsia="Times New Roman" w:hAnsi="Courier New" w:cs="Courier New"/>
      <w:sz w:val="20"/>
      <w:szCs w:val="20"/>
      <w:lang w:eastAsia="ru-RU"/>
    </w:rPr>
  </w:style>
  <w:style w:type="character" w:customStyle="1" w:styleId="CharCharChar0">
    <w:name w:val="Char Char Char"/>
    <w:rsid w:val="00C33D69"/>
    <w:rPr>
      <w:rFonts w:ascii="Arial LatArm" w:hAnsi="Arial LatArm"/>
      <w:sz w:val="24"/>
      <w:lang w:eastAsia="ru-RU"/>
    </w:rPr>
  </w:style>
  <w:style w:type="character" w:customStyle="1" w:styleId="CharChar220">
    <w:name w:val="Char Char22"/>
    <w:rsid w:val="00C33D69"/>
    <w:rPr>
      <w:rFonts w:ascii="Arial Armenian" w:hAnsi="Arial Armenian"/>
      <w:sz w:val="28"/>
      <w:lang w:val="en-US"/>
    </w:rPr>
  </w:style>
  <w:style w:type="character" w:customStyle="1" w:styleId="CharChar200">
    <w:name w:val="Char Char20"/>
    <w:rsid w:val="00C33D69"/>
    <w:rPr>
      <w:rFonts w:ascii="Times LatArm" w:hAnsi="Times LatArm"/>
      <w:b/>
      <w:sz w:val="28"/>
      <w:lang w:val="en-US"/>
    </w:rPr>
  </w:style>
  <w:style w:type="character" w:customStyle="1" w:styleId="CharChar160">
    <w:name w:val="Char Char16"/>
    <w:rsid w:val="00C33D69"/>
    <w:rPr>
      <w:rFonts w:ascii="Times Armenian" w:hAnsi="Times Armenian"/>
      <w:b/>
      <w:lang w:val="hy-AM"/>
    </w:rPr>
  </w:style>
  <w:style w:type="character" w:customStyle="1" w:styleId="CharChar150">
    <w:name w:val="Char Char15"/>
    <w:rsid w:val="00C33D69"/>
    <w:rPr>
      <w:rFonts w:ascii="Times Armenian" w:hAnsi="Times Armenian"/>
      <w:i/>
      <w:lang w:val="nl-NL"/>
    </w:rPr>
  </w:style>
  <w:style w:type="character" w:customStyle="1" w:styleId="CharChar130">
    <w:name w:val="Char Char13"/>
    <w:rsid w:val="00C33D69"/>
    <w:rPr>
      <w:rFonts w:ascii="Arial Armenian" w:hAnsi="Arial Armenian"/>
      <w:lang w:val="en-US"/>
    </w:rPr>
  </w:style>
  <w:style w:type="character" w:customStyle="1" w:styleId="CharChar230">
    <w:name w:val="Char Char23"/>
    <w:rsid w:val="00C33D69"/>
    <w:rPr>
      <w:rFonts w:ascii="Arial Armenian" w:hAnsi="Arial Armenian"/>
      <w:sz w:val="28"/>
      <w:lang w:val="en-US" w:eastAsia="ru-RU" w:bidi="ar-SA"/>
    </w:rPr>
  </w:style>
  <w:style w:type="character" w:customStyle="1" w:styleId="CharChar210">
    <w:name w:val="Char Char21"/>
    <w:rsid w:val="00C33D69"/>
    <w:rPr>
      <w:rFonts w:ascii="Arial LatArm" w:hAnsi="Arial LatArm"/>
      <w:b/>
      <w:color w:val="0000FF"/>
      <w:lang w:val="en-US" w:eastAsia="ru-RU" w:bidi="ar-SA"/>
    </w:rPr>
  </w:style>
  <w:style w:type="character" w:customStyle="1" w:styleId="CharChar250">
    <w:name w:val="Char Char25"/>
    <w:rsid w:val="00C33D69"/>
    <w:rPr>
      <w:rFonts w:ascii="Arial Armenian" w:hAnsi="Arial Armenian"/>
      <w:sz w:val="28"/>
      <w:lang w:val="en-US" w:eastAsia="ru-RU" w:bidi="ar-SA"/>
    </w:rPr>
  </w:style>
  <w:style w:type="character" w:customStyle="1" w:styleId="CharChar240">
    <w:name w:val="Char Char24"/>
    <w:rsid w:val="00C33D69"/>
    <w:rPr>
      <w:rFonts w:ascii="Arial LatArm" w:hAnsi="Arial LatArm"/>
      <w:b/>
      <w:color w:val="0000FF"/>
      <w:lang w:val="en-US" w:eastAsia="ru-RU" w:bidi="ar-SA"/>
    </w:rPr>
  </w:style>
  <w:style w:type="paragraph" w:customStyle="1" w:styleId="120">
    <w:name w:val="Указатель 12"/>
    <w:basedOn w:val="a"/>
    <w:rsid w:val="00C33D69"/>
    <w:pPr>
      <w:suppressAutoHyphens/>
      <w:spacing w:line="100" w:lineRule="atLeast"/>
      <w:ind w:left="240" w:hanging="240"/>
    </w:pPr>
    <w:rPr>
      <w:rFonts w:ascii="Times Armenian" w:hAnsi="Times Armenian"/>
      <w:kern w:val="1"/>
      <w:sz w:val="16"/>
      <w:szCs w:val="16"/>
      <w:lang w:eastAsia="ar-SA"/>
    </w:rPr>
  </w:style>
  <w:style w:type="paragraph" w:customStyle="1" w:styleId="27">
    <w:name w:val="Указатель2"/>
    <w:basedOn w:val="a"/>
    <w:rsid w:val="00C33D69"/>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C33D69"/>
    <w:pPr>
      <w:spacing w:after="160" w:line="240" w:lineRule="exact"/>
      <w:jc w:val="both"/>
    </w:pPr>
    <w:rPr>
      <w:rFonts w:ascii="Arial" w:hAnsi="Arial" w:cs="Arial"/>
      <w:b/>
      <w:sz w:val="20"/>
      <w:szCs w:val="20"/>
      <w:lang w:val="en-GB"/>
    </w:rPr>
  </w:style>
  <w:style w:type="character" w:customStyle="1" w:styleId="CharCharChar1">
    <w:name w:val="Char Char Char"/>
    <w:rsid w:val="00732B01"/>
    <w:rPr>
      <w:rFonts w:ascii="Arial LatArm" w:hAnsi="Arial LatArm"/>
      <w:sz w:val="24"/>
      <w:lang w:eastAsia="ru-RU"/>
    </w:rPr>
  </w:style>
  <w:style w:type="character" w:customStyle="1" w:styleId="CharChar221">
    <w:name w:val="Char Char22"/>
    <w:rsid w:val="00732B01"/>
    <w:rPr>
      <w:rFonts w:ascii="Arial Armenian" w:hAnsi="Arial Armenian"/>
      <w:sz w:val="28"/>
      <w:lang w:val="en-US"/>
    </w:rPr>
  </w:style>
  <w:style w:type="character" w:customStyle="1" w:styleId="CharChar201">
    <w:name w:val="Char Char20"/>
    <w:rsid w:val="00732B01"/>
    <w:rPr>
      <w:rFonts w:ascii="Times LatArm" w:hAnsi="Times LatArm"/>
      <w:b/>
      <w:sz w:val="28"/>
      <w:lang w:val="en-US"/>
    </w:rPr>
  </w:style>
  <w:style w:type="character" w:customStyle="1" w:styleId="CharChar161">
    <w:name w:val="Char Char16"/>
    <w:rsid w:val="00732B01"/>
    <w:rPr>
      <w:rFonts w:ascii="Times Armenian" w:hAnsi="Times Armenian"/>
      <w:b/>
      <w:lang w:val="hy-AM"/>
    </w:rPr>
  </w:style>
  <w:style w:type="character" w:customStyle="1" w:styleId="CharChar151">
    <w:name w:val="Char Char15"/>
    <w:rsid w:val="00732B01"/>
    <w:rPr>
      <w:rFonts w:ascii="Times Armenian" w:hAnsi="Times Armenian"/>
      <w:i/>
      <w:lang w:val="nl-NL"/>
    </w:rPr>
  </w:style>
  <w:style w:type="character" w:customStyle="1" w:styleId="CharChar131">
    <w:name w:val="Char Char13"/>
    <w:rsid w:val="00732B01"/>
    <w:rPr>
      <w:rFonts w:ascii="Arial Armenian" w:hAnsi="Arial Armenian"/>
      <w:lang w:val="en-US"/>
    </w:rPr>
  </w:style>
  <w:style w:type="character" w:customStyle="1" w:styleId="CharChar231">
    <w:name w:val="Char Char23"/>
    <w:rsid w:val="00732B01"/>
    <w:rPr>
      <w:rFonts w:ascii="Arial Armenian" w:hAnsi="Arial Armenian"/>
      <w:sz w:val="28"/>
      <w:lang w:val="en-US" w:eastAsia="ru-RU" w:bidi="ar-SA"/>
    </w:rPr>
  </w:style>
  <w:style w:type="character" w:customStyle="1" w:styleId="CharChar211">
    <w:name w:val="Char Char21"/>
    <w:rsid w:val="00732B01"/>
    <w:rPr>
      <w:rFonts w:ascii="Arial LatArm" w:hAnsi="Arial LatArm"/>
      <w:b/>
      <w:color w:val="0000FF"/>
      <w:lang w:val="en-US" w:eastAsia="ru-RU" w:bidi="ar-SA"/>
    </w:rPr>
  </w:style>
  <w:style w:type="character" w:customStyle="1" w:styleId="CharChar251">
    <w:name w:val="Char Char25"/>
    <w:rsid w:val="00732B01"/>
    <w:rPr>
      <w:rFonts w:ascii="Arial Armenian" w:hAnsi="Arial Armenian"/>
      <w:sz w:val="28"/>
      <w:lang w:val="en-US" w:eastAsia="ru-RU" w:bidi="ar-SA"/>
    </w:rPr>
  </w:style>
  <w:style w:type="character" w:customStyle="1" w:styleId="CharChar241">
    <w:name w:val="Char Char24"/>
    <w:rsid w:val="00732B01"/>
    <w:rPr>
      <w:rFonts w:ascii="Arial LatArm" w:hAnsi="Arial LatArm"/>
      <w:b/>
      <w:color w:val="0000FF"/>
      <w:lang w:val="en-US" w:eastAsia="ru-RU" w:bidi="ar-SA"/>
    </w:rPr>
  </w:style>
  <w:style w:type="paragraph" w:customStyle="1" w:styleId="13">
    <w:name w:val="Указатель 13"/>
    <w:basedOn w:val="a"/>
    <w:rsid w:val="00732B01"/>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B01"/>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B01"/>
    <w:pPr>
      <w:spacing w:after="160" w:line="240" w:lineRule="exact"/>
      <w:jc w:val="both"/>
    </w:pPr>
    <w:rPr>
      <w:rFonts w:ascii="Arial" w:hAnsi="Arial" w:cs="Arial"/>
      <w:b/>
      <w:sz w:val="20"/>
      <w:szCs w:val="20"/>
      <w:lang w:val="en-GB"/>
    </w:rPr>
  </w:style>
  <w:style w:type="paragraph" w:customStyle="1" w:styleId="14">
    <w:name w:val="Указатель 14"/>
    <w:basedOn w:val="a"/>
    <w:rsid w:val="00CA29E7"/>
    <w:pPr>
      <w:suppressAutoHyphens/>
      <w:spacing w:line="100" w:lineRule="atLeast"/>
      <w:ind w:left="240" w:hanging="240"/>
    </w:pPr>
    <w:rPr>
      <w:rFonts w:ascii="Times Armenian" w:hAnsi="Times Armenian"/>
      <w:kern w:val="1"/>
      <w:sz w:val="16"/>
      <w:szCs w:val="16"/>
      <w:lang w:eastAsia="ar-SA"/>
    </w:rPr>
  </w:style>
  <w:style w:type="paragraph" w:customStyle="1" w:styleId="41">
    <w:name w:val="Указатель4"/>
    <w:basedOn w:val="a"/>
    <w:rsid w:val="00CA29E7"/>
    <w:pPr>
      <w:suppressAutoHyphens/>
      <w:spacing w:line="100" w:lineRule="atLeast"/>
    </w:pPr>
    <w:rPr>
      <w:kern w:val="1"/>
      <w:sz w:val="20"/>
      <w:szCs w:val="20"/>
      <w:lang w:val="en-AU" w:eastAsia="ar-SA"/>
    </w:rPr>
  </w:style>
  <w:style w:type="paragraph" w:customStyle="1" w:styleId="font1">
    <w:name w:val="font1"/>
    <w:basedOn w:val="a"/>
    <w:rsid w:val="00CA29E7"/>
    <w:pPr>
      <w:spacing w:before="100" w:beforeAutospacing="1" w:after="100" w:afterAutospacing="1"/>
    </w:pPr>
    <w:rPr>
      <w:rFonts w:ascii="Calibri" w:hAnsi="Calibri" w:cs="Calibri"/>
      <w:color w:val="000000"/>
      <w:sz w:val="22"/>
      <w:szCs w:val="22"/>
      <w:lang w:val="ru-RU" w:eastAsia="ru-RU"/>
    </w:rPr>
  </w:style>
  <w:style w:type="paragraph" w:customStyle="1" w:styleId="xl106">
    <w:name w:val="xl10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7">
    <w:name w:val="xl10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8">
    <w:name w:val="xl108"/>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09">
    <w:name w:val="xl109"/>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0">
    <w:name w:val="xl110"/>
    <w:basedOn w:val="a"/>
    <w:rsid w:val="00CA29E7"/>
    <w:pPr>
      <w:pBdr>
        <w:top w:val="single" w:sz="4" w:space="0" w:color="auto"/>
        <w:left w:val="single" w:sz="4" w:space="0" w:color="auto"/>
        <w:right w:val="single" w:sz="4" w:space="0" w:color="auto"/>
      </w:pBdr>
      <w:shd w:val="clear" w:color="000000" w:fill="B2A1C7"/>
      <w:spacing w:before="100" w:beforeAutospacing="1" w:after="100" w:afterAutospacing="1"/>
      <w:jc w:val="center"/>
      <w:textAlignment w:val="center"/>
    </w:pPr>
    <w:rPr>
      <w:rFonts w:ascii="Arial LatArm" w:hAnsi="Arial LatArm"/>
      <w:b/>
      <w:bCs/>
      <w:lang w:val="ru-RU" w:eastAsia="ru-RU"/>
    </w:rPr>
  </w:style>
  <w:style w:type="paragraph" w:customStyle="1" w:styleId="xl111">
    <w:name w:val="xl11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2">
    <w:name w:val="xl11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3">
    <w:name w:val="xl11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4">
    <w:name w:val="xl11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6">
    <w:name w:val="xl11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sz w:val="16"/>
      <w:szCs w:val="16"/>
      <w:lang w:val="ru-RU" w:eastAsia="ru-RU"/>
    </w:rPr>
  </w:style>
  <w:style w:type="paragraph" w:customStyle="1" w:styleId="xl117">
    <w:name w:val="xl11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8">
    <w:name w:val="xl11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0">
    <w:name w:val="xl12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1">
    <w:name w:val="xl12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22">
    <w:name w:val="xl12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3">
    <w:name w:val="xl12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4">
    <w:name w:val="xl124"/>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Arial LatArm" w:hAnsi="Arial LatArm"/>
      <w:sz w:val="16"/>
      <w:szCs w:val="16"/>
      <w:lang w:val="ru-RU" w:eastAsia="ru-RU"/>
    </w:rPr>
  </w:style>
  <w:style w:type="paragraph" w:customStyle="1" w:styleId="xl125">
    <w:name w:val="xl125"/>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CA29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8">
    <w:name w:val="xl12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8"/>
      <w:szCs w:val="18"/>
      <w:lang w:val="ru-RU" w:eastAsia="ru-RU"/>
    </w:rPr>
  </w:style>
  <w:style w:type="paragraph" w:customStyle="1" w:styleId="xl129">
    <w:name w:val="xl12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0">
    <w:name w:val="xl13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1">
    <w:name w:val="xl13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32">
    <w:name w:val="xl13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3">
    <w:name w:val="xl13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4">
    <w:name w:val="xl13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LatArm" w:hAnsi="Arial LatArm"/>
      <w:b/>
      <w:bCs/>
      <w:sz w:val="16"/>
      <w:szCs w:val="16"/>
      <w:u w:val="single"/>
      <w:lang w:val="ru-RU" w:eastAsia="ru-RU"/>
    </w:rPr>
  </w:style>
  <w:style w:type="paragraph" w:customStyle="1" w:styleId="xl135">
    <w:name w:val="xl13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36">
    <w:name w:val="xl136"/>
    <w:basedOn w:val="a"/>
    <w:rsid w:val="00CA29E7"/>
    <w:pPr>
      <w:spacing w:before="100" w:beforeAutospacing="1" w:after="100" w:afterAutospacing="1"/>
    </w:pPr>
    <w:rPr>
      <w:rFonts w:ascii="Arial LatArm" w:hAnsi="Arial LatArm"/>
      <w:lang w:val="ru-RU" w:eastAsia="ru-RU"/>
    </w:rPr>
  </w:style>
  <w:style w:type="paragraph" w:customStyle="1" w:styleId="xl137">
    <w:name w:val="xl137"/>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39">
    <w:name w:val="xl13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LatArm" w:hAnsi="Arial LatArm"/>
      <w:b/>
      <w:bCs/>
      <w:i/>
      <w:iCs/>
      <w:lang w:val="ru-RU" w:eastAsia="ru-RU"/>
    </w:rPr>
  </w:style>
  <w:style w:type="paragraph" w:customStyle="1" w:styleId="xl140">
    <w:name w:val="xl14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b/>
      <w:bCs/>
      <w:i/>
      <w:iCs/>
      <w:lang w:val="ru-RU" w:eastAsia="ru-RU"/>
    </w:rPr>
  </w:style>
  <w:style w:type="paragraph" w:customStyle="1" w:styleId="xl141">
    <w:name w:val="xl14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u w:val="single"/>
      <w:lang w:val="ru-RU" w:eastAsia="ru-RU"/>
    </w:rPr>
  </w:style>
  <w:style w:type="paragraph" w:customStyle="1" w:styleId="xl142">
    <w:name w:val="xl142"/>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3">
    <w:name w:val="xl143"/>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4">
    <w:name w:val="xl144"/>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5">
    <w:name w:val="xl145"/>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6">
    <w:name w:val="xl14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7">
    <w:name w:val="xl14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48">
    <w:name w:val="xl14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49">
    <w:name w:val="xl14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0">
    <w:name w:val="xl15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u w:val="single"/>
      <w:lang w:val="ru-RU" w:eastAsia="ru-RU"/>
    </w:rPr>
  </w:style>
  <w:style w:type="paragraph" w:customStyle="1" w:styleId="xl152">
    <w:name w:val="xl15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3">
    <w:name w:val="xl15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4">
    <w:name w:val="xl15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u w:val="single"/>
      <w:lang w:val="ru-RU" w:eastAsia="ru-RU"/>
    </w:rPr>
  </w:style>
  <w:style w:type="paragraph" w:customStyle="1" w:styleId="xl155">
    <w:name w:val="xl15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156">
    <w:name w:val="xl15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8">
    <w:name w:val="xl15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59">
    <w:name w:val="xl15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sz w:val="16"/>
      <w:szCs w:val="16"/>
      <w:lang w:val="ru-RU" w:eastAsia="ru-RU"/>
    </w:rPr>
  </w:style>
  <w:style w:type="paragraph" w:customStyle="1" w:styleId="xl160">
    <w:name w:val="xl16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161">
    <w:name w:val="xl16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62">
    <w:name w:val="xl16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63">
    <w:name w:val="xl16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8"/>
      <w:szCs w:val="18"/>
      <w:lang w:val="ru-RU" w:eastAsia="ru-RU"/>
    </w:rPr>
  </w:style>
  <w:style w:type="paragraph" w:customStyle="1" w:styleId="xl164">
    <w:name w:val="xl16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000000"/>
      <w:sz w:val="18"/>
      <w:szCs w:val="18"/>
      <w:lang w:val="ru-RU" w:eastAsia="ru-RU"/>
    </w:rPr>
  </w:style>
  <w:style w:type="paragraph" w:customStyle="1" w:styleId="xl165">
    <w:name w:val="xl16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6">
    <w:name w:val="xl16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color w:val="000000"/>
      <w:sz w:val="18"/>
      <w:szCs w:val="18"/>
      <w:lang w:val="ru-RU" w:eastAsia="ru-RU"/>
    </w:rPr>
  </w:style>
  <w:style w:type="paragraph" w:customStyle="1" w:styleId="xl167">
    <w:name w:val="xl167"/>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68">
    <w:name w:val="xl168"/>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69">
    <w:name w:val="xl169"/>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0">
    <w:name w:val="xl17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1">
    <w:name w:val="xl171"/>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72">
    <w:name w:val="xl172"/>
    <w:basedOn w:val="a"/>
    <w:rsid w:val="00CA29E7"/>
    <w:pPr>
      <w:pBdr>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73">
    <w:name w:val="xl173"/>
    <w:basedOn w:val="a"/>
    <w:rsid w:val="00CA29E7"/>
    <w:pPr>
      <w:spacing w:before="100" w:beforeAutospacing="1" w:after="100" w:afterAutospacing="1"/>
      <w:textAlignment w:val="center"/>
    </w:pPr>
    <w:rPr>
      <w:rFonts w:ascii="Arial LatArm" w:hAnsi="Arial LatArm"/>
      <w:sz w:val="18"/>
      <w:szCs w:val="18"/>
      <w:lang w:val="ru-RU" w:eastAsia="ru-RU"/>
    </w:rPr>
  </w:style>
  <w:style w:type="paragraph" w:customStyle="1" w:styleId="xl174">
    <w:name w:val="xl174"/>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i/>
      <w:iCs/>
      <w:lang w:val="ru-RU" w:eastAsia="ru-RU"/>
    </w:rPr>
  </w:style>
  <w:style w:type="paragraph" w:customStyle="1" w:styleId="xl175">
    <w:name w:val="xl175"/>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6">
    <w:name w:val="xl17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lang w:val="ru-RU" w:eastAsia="ru-RU"/>
    </w:rPr>
  </w:style>
  <w:style w:type="paragraph" w:customStyle="1" w:styleId="xl177">
    <w:name w:val="xl17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8">
    <w:name w:val="xl178"/>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i/>
      <w:iCs/>
      <w:lang w:val="ru-RU" w:eastAsia="ru-RU"/>
    </w:rPr>
  </w:style>
  <w:style w:type="paragraph" w:customStyle="1" w:styleId="xl179">
    <w:name w:val="xl179"/>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LatArm" w:hAnsi="Arial LatArm"/>
      <w:lang w:val="ru-RU" w:eastAsia="ru-RU"/>
    </w:rPr>
  </w:style>
  <w:style w:type="paragraph" w:customStyle="1" w:styleId="xl180">
    <w:name w:val="xl180"/>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8"/>
      <w:szCs w:val="18"/>
      <w:lang w:val="ru-RU" w:eastAsia="ru-RU"/>
    </w:rPr>
  </w:style>
  <w:style w:type="paragraph" w:customStyle="1" w:styleId="xl181">
    <w:name w:val="xl181"/>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2">
    <w:name w:val="xl182"/>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LatArm" w:hAnsi="Arial LatArm"/>
      <w:b/>
      <w:bCs/>
      <w:lang w:val="ru-RU" w:eastAsia="ru-RU"/>
    </w:rPr>
  </w:style>
  <w:style w:type="paragraph" w:customStyle="1" w:styleId="xl183">
    <w:name w:val="xl183"/>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84">
    <w:name w:val="xl184"/>
    <w:basedOn w:val="a"/>
    <w:rsid w:val="00CA29E7"/>
    <w:pPr>
      <w:spacing w:before="100" w:beforeAutospacing="1" w:after="100" w:afterAutospacing="1"/>
      <w:jc w:val="center"/>
      <w:textAlignment w:val="top"/>
    </w:pPr>
    <w:rPr>
      <w:rFonts w:ascii="Arial LatArm" w:hAnsi="Arial LatArm"/>
      <w:i/>
      <w:iCs/>
      <w:lang w:val="ru-RU" w:eastAsia="ru-RU"/>
    </w:rPr>
  </w:style>
  <w:style w:type="paragraph" w:customStyle="1" w:styleId="xl185">
    <w:name w:val="xl185"/>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6">
    <w:name w:val="xl186"/>
    <w:basedOn w:val="a"/>
    <w:rsid w:val="00CA29E7"/>
    <w:pPr>
      <w:spacing w:before="100" w:beforeAutospacing="1" w:after="100" w:afterAutospacing="1"/>
      <w:jc w:val="center"/>
      <w:textAlignment w:val="top"/>
    </w:pPr>
    <w:rPr>
      <w:rFonts w:ascii="Arial LatArm" w:hAnsi="Arial LatArm"/>
      <w:b/>
      <w:bCs/>
      <w:i/>
      <w:iCs/>
      <w:lang w:val="ru-RU" w:eastAsia="ru-RU"/>
    </w:rPr>
  </w:style>
  <w:style w:type="paragraph" w:customStyle="1" w:styleId="xl187">
    <w:name w:val="xl187"/>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88">
    <w:name w:val="xl188"/>
    <w:basedOn w:val="a"/>
    <w:rsid w:val="00CA29E7"/>
    <w:pPr>
      <w:spacing w:before="100" w:beforeAutospacing="1" w:after="100" w:afterAutospacing="1"/>
      <w:textAlignment w:val="top"/>
    </w:pPr>
    <w:rPr>
      <w:rFonts w:ascii="Arial LatArm" w:hAnsi="Arial LatArm"/>
      <w:sz w:val="16"/>
      <w:szCs w:val="16"/>
      <w:lang w:val="ru-RU" w:eastAsia="ru-RU"/>
    </w:rPr>
  </w:style>
  <w:style w:type="paragraph" w:customStyle="1" w:styleId="xl189">
    <w:name w:val="xl189"/>
    <w:basedOn w:val="a"/>
    <w:rsid w:val="00CA29E7"/>
    <w:pPr>
      <w:spacing w:before="100" w:beforeAutospacing="1" w:after="100" w:afterAutospacing="1"/>
      <w:jc w:val="center"/>
      <w:textAlignment w:val="top"/>
    </w:pPr>
    <w:rPr>
      <w:rFonts w:ascii="Arial LatArm" w:hAnsi="Arial LatArm"/>
      <w:b/>
      <w:bCs/>
      <w:lang w:val="ru-RU" w:eastAsia="ru-RU"/>
    </w:rPr>
  </w:style>
  <w:style w:type="paragraph" w:customStyle="1" w:styleId="xl190">
    <w:name w:val="xl190"/>
    <w:basedOn w:val="a"/>
    <w:rsid w:val="00CA29E7"/>
    <w:pP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1">
    <w:name w:val="xl191"/>
    <w:basedOn w:val="a"/>
    <w:rsid w:val="00CA29E7"/>
    <w:pPr>
      <w:spacing w:before="100" w:beforeAutospacing="1" w:after="100" w:afterAutospacing="1"/>
      <w:textAlignment w:val="center"/>
    </w:pPr>
    <w:rPr>
      <w:rFonts w:ascii="Arial LatArm" w:hAnsi="Arial LatArm"/>
      <w:sz w:val="16"/>
      <w:szCs w:val="16"/>
      <w:lang w:val="ru-RU" w:eastAsia="ru-RU"/>
    </w:rPr>
  </w:style>
  <w:style w:type="paragraph" w:customStyle="1" w:styleId="xl192">
    <w:name w:val="xl192"/>
    <w:basedOn w:val="a"/>
    <w:rsid w:val="00CA29E7"/>
    <w:pPr>
      <w:spacing w:before="100" w:beforeAutospacing="1" w:after="100" w:afterAutospacing="1"/>
    </w:pPr>
    <w:rPr>
      <w:rFonts w:ascii="Arial LatArm" w:hAnsi="Arial LatArm"/>
      <w:sz w:val="16"/>
      <w:szCs w:val="16"/>
      <w:lang w:val="ru-RU" w:eastAsia="ru-RU"/>
    </w:rPr>
  </w:style>
  <w:style w:type="paragraph" w:customStyle="1" w:styleId="xl193">
    <w:name w:val="xl193"/>
    <w:basedOn w:val="a"/>
    <w:rsid w:val="00CA29E7"/>
    <w:pPr>
      <w:spacing w:before="100" w:beforeAutospacing="1" w:after="100" w:afterAutospacing="1"/>
    </w:pPr>
    <w:rPr>
      <w:rFonts w:ascii="Arial LatArm" w:hAnsi="Arial LatArm"/>
      <w:sz w:val="16"/>
      <w:szCs w:val="16"/>
      <w:lang w:val="ru-RU" w:eastAsia="ru-RU"/>
    </w:rPr>
  </w:style>
  <w:style w:type="paragraph" w:customStyle="1" w:styleId="xl194">
    <w:name w:val="xl194"/>
    <w:basedOn w:val="a"/>
    <w:rsid w:val="00CA29E7"/>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ru-RU" w:eastAsia="ru-RU"/>
    </w:rPr>
  </w:style>
  <w:style w:type="paragraph" w:customStyle="1" w:styleId="xl195">
    <w:name w:val="xl195"/>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ru-RU" w:eastAsia="ru-RU"/>
    </w:rPr>
  </w:style>
  <w:style w:type="paragraph" w:customStyle="1" w:styleId="xl196">
    <w:name w:val="xl196"/>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97">
    <w:name w:val="xl197"/>
    <w:basedOn w:val="a"/>
    <w:rsid w:val="00CA29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lang w:val="ru-RU" w:eastAsia="ru-RU"/>
    </w:rPr>
  </w:style>
  <w:style w:type="paragraph" w:customStyle="1" w:styleId="xl198">
    <w:name w:val="xl198"/>
    <w:basedOn w:val="a"/>
    <w:rsid w:val="00CA29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199">
    <w:name w:val="xl199"/>
    <w:basedOn w:val="a"/>
    <w:rsid w:val="00CA29E7"/>
    <w:pPr>
      <w:pBdr>
        <w:left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00">
    <w:name w:val="xl200"/>
    <w:basedOn w:val="a"/>
    <w:rsid w:val="00CA29E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8"/>
      <w:szCs w:val="18"/>
      <w:lang w:val="ru-RU" w:eastAsia="ru-RU"/>
    </w:rPr>
  </w:style>
  <w:style w:type="character" w:customStyle="1" w:styleId="CharCharChar2">
    <w:name w:val="Char Char Char"/>
    <w:rsid w:val="00644914"/>
    <w:rPr>
      <w:rFonts w:ascii="Arial LatArm" w:hAnsi="Arial LatArm"/>
      <w:sz w:val="24"/>
      <w:lang w:eastAsia="ru-RU"/>
    </w:rPr>
  </w:style>
  <w:style w:type="character" w:customStyle="1" w:styleId="CharChar222">
    <w:name w:val="Char Char22"/>
    <w:rsid w:val="00644914"/>
    <w:rPr>
      <w:rFonts w:ascii="Arial Armenian" w:hAnsi="Arial Armenian"/>
      <w:sz w:val="28"/>
      <w:lang w:val="en-US"/>
    </w:rPr>
  </w:style>
  <w:style w:type="character" w:customStyle="1" w:styleId="CharChar202">
    <w:name w:val="Char Char20"/>
    <w:rsid w:val="00644914"/>
    <w:rPr>
      <w:rFonts w:ascii="Times LatArm" w:hAnsi="Times LatArm"/>
      <w:b/>
      <w:sz w:val="28"/>
      <w:lang w:val="en-US"/>
    </w:rPr>
  </w:style>
  <w:style w:type="character" w:customStyle="1" w:styleId="CharChar162">
    <w:name w:val="Char Char16"/>
    <w:rsid w:val="00644914"/>
    <w:rPr>
      <w:rFonts w:ascii="Times Armenian" w:hAnsi="Times Armenian"/>
      <w:b/>
      <w:lang w:val="hy-AM"/>
    </w:rPr>
  </w:style>
  <w:style w:type="character" w:customStyle="1" w:styleId="CharChar152">
    <w:name w:val="Char Char15"/>
    <w:rsid w:val="00644914"/>
    <w:rPr>
      <w:rFonts w:ascii="Times Armenian" w:hAnsi="Times Armenian"/>
      <w:i/>
      <w:lang w:val="nl-NL"/>
    </w:rPr>
  </w:style>
  <w:style w:type="character" w:customStyle="1" w:styleId="CharChar132">
    <w:name w:val="Char Char13"/>
    <w:rsid w:val="00644914"/>
    <w:rPr>
      <w:rFonts w:ascii="Arial Armenian" w:hAnsi="Arial Armenian"/>
      <w:lang w:val="en-US"/>
    </w:rPr>
  </w:style>
  <w:style w:type="character" w:customStyle="1" w:styleId="CharChar232">
    <w:name w:val="Char Char23"/>
    <w:rsid w:val="00644914"/>
    <w:rPr>
      <w:rFonts w:ascii="Arial Armenian" w:hAnsi="Arial Armenian"/>
      <w:sz w:val="28"/>
      <w:lang w:val="en-US" w:eastAsia="ru-RU" w:bidi="ar-SA"/>
    </w:rPr>
  </w:style>
  <w:style w:type="character" w:customStyle="1" w:styleId="CharChar212">
    <w:name w:val="Char Char21"/>
    <w:rsid w:val="00644914"/>
    <w:rPr>
      <w:rFonts w:ascii="Arial LatArm" w:hAnsi="Arial LatArm"/>
      <w:b/>
      <w:color w:val="0000FF"/>
      <w:lang w:val="en-US" w:eastAsia="ru-RU" w:bidi="ar-SA"/>
    </w:rPr>
  </w:style>
  <w:style w:type="character" w:customStyle="1" w:styleId="CharChar252">
    <w:name w:val="Char Char25"/>
    <w:rsid w:val="00644914"/>
    <w:rPr>
      <w:rFonts w:ascii="Arial Armenian" w:hAnsi="Arial Armenian"/>
      <w:sz w:val="28"/>
      <w:lang w:val="en-US" w:eastAsia="ru-RU" w:bidi="ar-SA"/>
    </w:rPr>
  </w:style>
  <w:style w:type="character" w:customStyle="1" w:styleId="CharChar242">
    <w:name w:val="Char Char24"/>
    <w:rsid w:val="00644914"/>
    <w:rPr>
      <w:rFonts w:ascii="Arial LatArm" w:hAnsi="Arial LatArm"/>
      <w:b/>
      <w:color w:val="0000FF"/>
      <w:lang w:val="en-US" w:eastAsia="ru-RU" w:bidi="ar-SA"/>
    </w:rPr>
  </w:style>
  <w:style w:type="paragraph" w:customStyle="1" w:styleId="15">
    <w:name w:val="Указатель 15"/>
    <w:basedOn w:val="a"/>
    <w:rsid w:val="00644914"/>
    <w:pPr>
      <w:suppressAutoHyphens/>
      <w:spacing w:line="100" w:lineRule="atLeast"/>
      <w:ind w:left="240" w:hanging="240"/>
    </w:pPr>
    <w:rPr>
      <w:rFonts w:ascii="Times Armenian" w:hAnsi="Times Armenian"/>
      <w:kern w:val="1"/>
      <w:sz w:val="16"/>
      <w:szCs w:val="16"/>
      <w:lang w:eastAsia="ar-SA"/>
    </w:rPr>
  </w:style>
  <w:style w:type="paragraph" w:customStyle="1" w:styleId="51">
    <w:name w:val="Указатель5"/>
    <w:basedOn w:val="a"/>
    <w:rsid w:val="00644914"/>
    <w:pPr>
      <w:suppressAutoHyphens/>
      <w:spacing w:line="100" w:lineRule="atLeast"/>
    </w:pPr>
    <w:rPr>
      <w:kern w:val="1"/>
      <w:sz w:val="20"/>
      <w:szCs w:val="20"/>
      <w:lang w:val="en-AU" w:eastAsia="ar-SA"/>
    </w:rPr>
  </w:style>
  <w:style w:type="paragraph" w:customStyle="1" w:styleId="Char3CharCharChar2">
    <w:name w:val="Char3 Char Char Char"/>
    <w:basedOn w:val="a"/>
    <w:next w:val="a"/>
    <w:semiHidden/>
    <w:rsid w:val="00644914"/>
    <w:pPr>
      <w:spacing w:after="160" w:line="240" w:lineRule="exact"/>
      <w:jc w:val="both"/>
    </w:pPr>
    <w:rPr>
      <w:rFonts w:ascii="Arial" w:hAnsi="Arial" w:cs="Arial"/>
      <w:b/>
      <w:sz w:val="20"/>
      <w:szCs w:val="20"/>
      <w:lang w:val="en-GB"/>
    </w:rPr>
  </w:style>
  <w:style w:type="character" w:customStyle="1" w:styleId="CharCharChar3">
    <w:name w:val="Char Char Char"/>
    <w:rsid w:val="003B30C8"/>
    <w:rPr>
      <w:rFonts w:ascii="Arial LatArm" w:hAnsi="Arial LatArm"/>
      <w:sz w:val="24"/>
      <w:lang w:eastAsia="ru-RU"/>
    </w:rPr>
  </w:style>
  <w:style w:type="character" w:customStyle="1" w:styleId="CharChar223">
    <w:name w:val="Char Char22"/>
    <w:rsid w:val="003B30C8"/>
    <w:rPr>
      <w:rFonts w:ascii="Arial Armenian" w:hAnsi="Arial Armenian"/>
      <w:sz w:val="28"/>
      <w:lang w:val="en-US"/>
    </w:rPr>
  </w:style>
  <w:style w:type="character" w:customStyle="1" w:styleId="CharChar203">
    <w:name w:val="Char Char20"/>
    <w:rsid w:val="003B30C8"/>
    <w:rPr>
      <w:rFonts w:ascii="Times LatArm" w:hAnsi="Times LatArm"/>
      <w:b/>
      <w:sz w:val="28"/>
      <w:lang w:val="en-US"/>
    </w:rPr>
  </w:style>
  <w:style w:type="character" w:customStyle="1" w:styleId="CharChar163">
    <w:name w:val="Char Char16"/>
    <w:rsid w:val="003B30C8"/>
    <w:rPr>
      <w:rFonts w:ascii="Times Armenian" w:hAnsi="Times Armenian"/>
      <w:b/>
      <w:lang w:val="hy-AM"/>
    </w:rPr>
  </w:style>
  <w:style w:type="character" w:customStyle="1" w:styleId="CharChar153">
    <w:name w:val="Char Char15"/>
    <w:rsid w:val="003B30C8"/>
    <w:rPr>
      <w:rFonts w:ascii="Times Armenian" w:hAnsi="Times Armenian"/>
      <w:i/>
      <w:lang w:val="nl-NL"/>
    </w:rPr>
  </w:style>
  <w:style w:type="character" w:customStyle="1" w:styleId="CharChar133">
    <w:name w:val="Char Char13"/>
    <w:rsid w:val="003B30C8"/>
    <w:rPr>
      <w:rFonts w:ascii="Arial Armenian" w:hAnsi="Arial Armenian"/>
      <w:lang w:val="en-US"/>
    </w:rPr>
  </w:style>
  <w:style w:type="character" w:customStyle="1" w:styleId="CharChar233">
    <w:name w:val="Char Char23"/>
    <w:rsid w:val="003B30C8"/>
    <w:rPr>
      <w:rFonts w:ascii="Arial Armenian" w:hAnsi="Arial Armenian"/>
      <w:sz w:val="28"/>
      <w:lang w:val="en-US" w:eastAsia="ru-RU" w:bidi="ar-SA"/>
    </w:rPr>
  </w:style>
  <w:style w:type="character" w:customStyle="1" w:styleId="CharChar213">
    <w:name w:val="Char Char21"/>
    <w:rsid w:val="003B30C8"/>
    <w:rPr>
      <w:rFonts w:ascii="Arial LatArm" w:hAnsi="Arial LatArm"/>
      <w:b/>
      <w:color w:val="0000FF"/>
      <w:lang w:val="en-US" w:eastAsia="ru-RU" w:bidi="ar-SA"/>
    </w:rPr>
  </w:style>
  <w:style w:type="character" w:customStyle="1" w:styleId="CharChar253">
    <w:name w:val="Char Char25"/>
    <w:rsid w:val="003B30C8"/>
    <w:rPr>
      <w:rFonts w:ascii="Arial Armenian" w:hAnsi="Arial Armenian"/>
      <w:sz w:val="28"/>
      <w:lang w:val="en-US" w:eastAsia="ru-RU" w:bidi="ar-SA"/>
    </w:rPr>
  </w:style>
  <w:style w:type="character" w:customStyle="1" w:styleId="CharChar243">
    <w:name w:val="Char Char24"/>
    <w:rsid w:val="003B30C8"/>
    <w:rPr>
      <w:rFonts w:ascii="Arial LatArm" w:hAnsi="Arial LatArm"/>
      <w:b/>
      <w:color w:val="0000FF"/>
      <w:lang w:val="en-US" w:eastAsia="ru-RU" w:bidi="ar-SA"/>
    </w:rPr>
  </w:style>
  <w:style w:type="paragraph" w:customStyle="1" w:styleId="16">
    <w:name w:val="Указатель 16"/>
    <w:basedOn w:val="a"/>
    <w:rsid w:val="003B30C8"/>
    <w:pPr>
      <w:suppressAutoHyphens/>
      <w:spacing w:line="100" w:lineRule="atLeast"/>
      <w:ind w:left="240" w:hanging="240"/>
    </w:pPr>
    <w:rPr>
      <w:rFonts w:ascii="Times Armenian" w:hAnsi="Times Armenian"/>
      <w:kern w:val="1"/>
      <w:sz w:val="16"/>
      <w:szCs w:val="16"/>
      <w:lang w:eastAsia="ar-SA"/>
    </w:rPr>
  </w:style>
  <w:style w:type="paragraph" w:customStyle="1" w:styleId="61">
    <w:name w:val="Указатель6"/>
    <w:basedOn w:val="a"/>
    <w:rsid w:val="003B30C8"/>
    <w:pPr>
      <w:suppressAutoHyphens/>
      <w:spacing w:line="100" w:lineRule="atLeast"/>
    </w:pPr>
    <w:rPr>
      <w:kern w:val="1"/>
      <w:sz w:val="20"/>
      <w:szCs w:val="20"/>
      <w:lang w:val="en-AU" w:eastAsia="ar-SA"/>
    </w:rPr>
  </w:style>
  <w:style w:type="paragraph" w:customStyle="1" w:styleId="Char3CharCharChar3">
    <w:name w:val="Char3 Char Char Char"/>
    <w:basedOn w:val="a"/>
    <w:next w:val="a"/>
    <w:semiHidden/>
    <w:rsid w:val="003B30C8"/>
    <w:pPr>
      <w:spacing w:after="160" w:line="240" w:lineRule="exact"/>
      <w:jc w:val="both"/>
    </w:pPr>
    <w:rPr>
      <w:rFonts w:ascii="Arial" w:hAnsi="Arial" w:cs="Arial"/>
      <w:b/>
      <w:sz w:val="20"/>
      <w:szCs w:val="20"/>
      <w:lang w:val="en-GB"/>
    </w:rPr>
  </w:style>
  <w:style w:type="paragraph" w:customStyle="1" w:styleId="Index11">
    <w:name w:val="Index 11"/>
    <w:basedOn w:val="a"/>
    <w:rsid w:val="00A74A6F"/>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A74A6F"/>
    <w:pPr>
      <w:suppressAutoHyphens/>
      <w:spacing w:line="100" w:lineRule="atLeast"/>
    </w:pPr>
    <w:rPr>
      <w:kern w:val="1"/>
      <w:sz w:val="20"/>
      <w:szCs w:val="20"/>
      <w:lang w:val="en-A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4489">
      <w:bodyDiv w:val="1"/>
      <w:marLeft w:val="0"/>
      <w:marRight w:val="0"/>
      <w:marTop w:val="0"/>
      <w:marBottom w:val="0"/>
      <w:divBdr>
        <w:top w:val="none" w:sz="0" w:space="0" w:color="auto"/>
        <w:left w:val="none" w:sz="0" w:space="0" w:color="auto"/>
        <w:bottom w:val="none" w:sz="0" w:space="0" w:color="auto"/>
        <w:right w:val="none" w:sz="0" w:space="0" w:color="auto"/>
      </w:divBdr>
    </w:div>
    <w:div w:id="202600092">
      <w:bodyDiv w:val="1"/>
      <w:marLeft w:val="0"/>
      <w:marRight w:val="0"/>
      <w:marTop w:val="0"/>
      <w:marBottom w:val="0"/>
      <w:divBdr>
        <w:top w:val="none" w:sz="0" w:space="0" w:color="auto"/>
        <w:left w:val="none" w:sz="0" w:space="0" w:color="auto"/>
        <w:bottom w:val="none" w:sz="0" w:space="0" w:color="auto"/>
        <w:right w:val="none" w:sz="0" w:space="0" w:color="auto"/>
      </w:divBdr>
    </w:div>
    <w:div w:id="352191129">
      <w:bodyDiv w:val="1"/>
      <w:marLeft w:val="0"/>
      <w:marRight w:val="0"/>
      <w:marTop w:val="0"/>
      <w:marBottom w:val="0"/>
      <w:divBdr>
        <w:top w:val="none" w:sz="0" w:space="0" w:color="auto"/>
        <w:left w:val="none" w:sz="0" w:space="0" w:color="auto"/>
        <w:bottom w:val="none" w:sz="0" w:space="0" w:color="auto"/>
        <w:right w:val="none" w:sz="0" w:space="0" w:color="auto"/>
      </w:divBdr>
    </w:div>
    <w:div w:id="394667183">
      <w:bodyDiv w:val="1"/>
      <w:marLeft w:val="0"/>
      <w:marRight w:val="0"/>
      <w:marTop w:val="0"/>
      <w:marBottom w:val="0"/>
      <w:divBdr>
        <w:top w:val="none" w:sz="0" w:space="0" w:color="auto"/>
        <w:left w:val="none" w:sz="0" w:space="0" w:color="auto"/>
        <w:bottom w:val="none" w:sz="0" w:space="0" w:color="auto"/>
        <w:right w:val="none" w:sz="0" w:space="0" w:color="auto"/>
      </w:divBdr>
    </w:div>
    <w:div w:id="430394444">
      <w:bodyDiv w:val="1"/>
      <w:marLeft w:val="0"/>
      <w:marRight w:val="0"/>
      <w:marTop w:val="0"/>
      <w:marBottom w:val="0"/>
      <w:divBdr>
        <w:top w:val="none" w:sz="0" w:space="0" w:color="auto"/>
        <w:left w:val="none" w:sz="0" w:space="0" w:color="auto"/>
        <w:bottom w:val="none" w:sz="0" w:space="0" w:color="auto"/>
        <w:right w:val="none" w:sz="0" w:space="0" w:color="auto"/>
      </w:divBdr>
    </w:div>
    <w:div w:id="637222292">
      <w:bodyDiv w:val="1"/>
      <w:marLeft w:val="0"/>
      <w:marRight w:val="0"/>
      <w:marTop w:val="0"/>
      <w:marBottom w:val="0"/>
      <w:divBdr>
        <w:top w:val="none" w:sz="0" w:space="0" w:color="auto"/>
        <w:left w:val="none" w:sz="0" w:space="0" w:color="auto"/>
        <w:bottom w:val="none" w:sz="0" w:space="0" w:color="auto"/>
        <w:right w:val="none" w:sz="0" w:space="0" w:color="auto"/>
      </w:divBdr>
    </w:div>
    <w:div w:id="843974518">
      <w:bodyDiv w:val="1"/>
      <w:marLeft w:val="0"/>
      <w:marRight w:val="0"/>
      <w:marTop w:val="0"/>
      <w:marBottom w:val="0"/>
      <w:divBdr>
        <w:top w:val="none" w:sz="0" w:space="0" w:color="auto"/>
        <w:left w:val="none" w:sz="0" w:space="0" w:color="auto"/>
        <w:bottom w:val="none" w:sz="0" w:space="0" w:color="auto"/>
        <w:right w:val="none" w:sz="0" w:space="0" w:color="auto"/>
      </w:divBdr>
    </w:div>
    <w:div w:id="940911761">
      <w:bodyDiv w:val="1"/>
      <w:marLeft w:val="0"/>
      <w:marRight w:val="0"/>
      <w:marTop w:val="0"/>
      <w:marBottom w:val="0"/>
      <w:divBdr>
        <w:top w:val="none" w:sz="0" w:space="0" w:color="auto"/>
        <w:left w:val="none" w:sz="0" w:space="0" w:color="auto"/>
        <w:bottom w:val="none" w:sz="0" w:space="0" w:color="auto"/>
        <w:right w:val="none" w:sz="0" w:space="0" w:color="auto"/>
      </w:divBdr>
    </w:div>
    <w:div w:id="1659962182">
      <w:bodyDiv w:val="1"/>
      <w:marLeft w:val="0"/>
      <w:marRight w:val="0"/>
      <w:marTop w:val="0"/>
      <w:marBottom w:val="0"/>
      <w:divBdr>
        <w:top w:val="none" w:sz="0" w:space="0" w:color="auto"/>
        <w:left w:val="none" w:sz="0" w:space="0" w:color="auto"/>
        <w:bottom w:val="none" w:sz="0" w:space="0" w:color="auto"/>
        <w:right w:val="none" w:sz="0" w:space="0" w:color="auto"/>
      </w:divBdr>
    </w:div>
    <w:div w:id="1686832832">
      <w:bodyDiv w:val="1"/>
      <w:marLeft w:val="0"/>
      <w:marRight w:val="0"/>
      <w:marTop w:val="0"/>
      <w:marBottom w:val="0"/>
      <w:divBdr>
        <w:top w:val="none" w:sz="0" w:space="0" w:color="auto"/>
        <w:left w:val="none" w:sz="0" w:space="0" w:color="auto"/>
        <w:bottom w:val="none" w:sz="0" w:space="0" w:color="auto"/>
        <w:right w:val="none" w:sz="0" w:space="0" w:color="auto"/>
      </w:divBdr>
    </w:div>
    <w:div w:id="1878007534">
      <w:bodyDiv w:val="1"/>
      <w:marLeft w:val="0"/>
      <w:marRight w:val="0"/>
      <w:marTop w:val="0"/>
      <w:marBottom w:val="0"/>
      <w:divBdr>
        <w:top w:val="none" w:sz="0" w:space="0" w:color="auto"/>
        <w:left w:val="none" w:sz="0" w:space="0" w:color="auto"/>
        <w:bottom w:val="none" w:sz="0" w:space="0" w:color="auto"/>
        <w:right w:val="none" w:sz="0" w:space="0" w:color="auto"/>
      </w:divBdr>
    </w:div>
    <w:div w:id="1980374087">
      <w:bodyDiv w:val="1"/>
      <w:marLeft w:val="0"/>
      <w:marRight w:val="0"/>
      <w:marTop w:val="0"/>
      <w:marBottom w:val="0"/>
      <w:divBdr>
        <w:top w:val="none" w:sz="0" w:space="0" w:color="auto"/>
        <w:left w:val="none" w:sz="0" w:space="0" w:color="auto"/>
        <w:bottom w:val="none" w:sz="0" w:space="0" w:color="auto"/>
        <w:right w:val="none" w:sz="0" w:space="0" w:color="auto"/>
      </w:divBdr>
    </w:div>
    <w:div w:id="2058510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6C5E6-6875-4DD0-A023-06F8DC7D6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53</Pages>
  <Words>22128</Words>
  <Characters>126130</Characters>
  <Application>Microsoft Office Word</Application>
  <DocSecurity>0</DocSecurity>
  <Lines>1051</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Учетная запись Майкрософт</cp:lastModifiedBy>
  <cp:revision>95</cp:revision>
  <dcterms:created xsi:type="dcterms:W3CDTF">2022-06-07T15:47:00Z</dcterms:created>
  <dcterms:modified xsi:type="dcterms:W3CDTF">2024-09-20T11:16:00Z</dcterms:modified>
</cp:coreProperties>
</file>