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C3D4E" w14:textId="77777777"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7358B45F" w14:textId="77777777"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14:paraId="2D0C94F4" w14:textId="77777777"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14:paraId="56BB129B" w14:textId="77777777"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32BD1C7A"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CF3737">
        <w:rPr>
          <w:rFonts w:ascii="GHEA Grapalat" w:hAnsi="GHEA Grapalat"/>
          <w:i w:val="0"/>
          <w:sz w:val="24"/>
          <w:szCs w:val="24"/>
          <w:lang w:val="hy-AM"/>
        </w:rPr>
        <w:t>1</w:t>
      </w:r>
      <w:r w:rsidR="008F3115">
        <w:rPr>
          <w:rFonts w:ascii="GHEA Grapalat" w:hAnsi="GHEA Grapalat"/>
          <w:i w:val="0"/>
          <w:sz w:val="24"/>
          <w:szCs w:val="24"/>
          <w:lang w:val="en-GB"/>
        </w:rPr>
        <w:t>2</w:t>
      </w:r>
      <w:r w:rsidR="007349E1">
        <w:rPr>
          <w:rFonts w:ascii="GHEA Grapalat" w:hAnsi="GHEA Grapalat"/>
          <w:i w:val="0"/>
          <w:sz w:val="24"/>
          <w:szCs w:val="24"/>
        </w:rPr>
        <w:t xml:space="preserve"> </w:t>
      </w:r>
      <w:r w:rsidR="00CF3737" w:rsidRPr="00CF3737">
        <w:rPr>
          <w:rFonts w:ascii="GHEA Grapalat" w:hAnsi="GHEA Grapalat"/>
          <w:i w:val="0"/>
          <w:sz w:val="24"/>
          <w:szCs w:val="24"/>
        </w:rPr>
        <w:t>ноябрь</w:t>
      </w:r>
      <w:r w:rsidR="00CF3737">
        <w:rPr>
          <w:rFonts w:ascii="GHEA Grapalat" w:hAnsi="GHEA Grapalat"/>
          <w:i w:val="0"/>
          <w:sz w:val="24"/>
          <w:szCs w:val="24"/>
          <w:lang w:val="hy-AM"/>
        </w:rPr>
        <w:t xml:space="preserve"> </w:t>
      </w:r>
      <w:r w:rsidRPr="00521A49">
        <w:rPr>
          <w:rFonts w:ascii="GHEA Grapalat" w:hAnsi="GHEA Grapalat"/>
          <w:i w:val="0"/>
          <w:sz w:val="24"/>
          <w:szCs w:val="24"/>
        </w:rPr>
        <w:t>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14:paraId="768FFB1E" w14:textId="25023608"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CF3737">
        <w:rPr>
          <w:rFonts w:ascii="GHEA Grapalat" w:hAnsi="GHEA Grapalat"/>
          <w:b/>
          <w:i w:val="0"/>
          <w:sz w:val="24"/>
          <w:szCs w:val="24"/>
        </w:rPr>
        <w:t>GHAPDzB-HVKAK-2024-63</w:t>
      </w:r>
      <w:r w:rsidRPr="00521A49">
        <w:rPr>
          <w:rFonts w:ascii="GHEA Grapalat" w:hAnsi="GHEA Grapalat"/>
          <w:b/>
          <w:i w:val="0"/>
          <w:sz w:val="24"/>
          <w:szCs w:val="24"/>
        </w:rPr>
        <w:t>»</w:t>
      </w:r>
    </w:p>
    <w:p w14:paraId="0CA1B094" w14:textId="77777777" w:rsidR="00260EB2" w:rsidRPr="00521A49" w:rsidRDefault="00260EB2" w:rsidP="00962010">
      <w:pPr>
        <w:pStyle w:val="a3"/>
        <w:widowControl w:val="0"/>
        <w:spacing w:line="240" w:lineRule="auto"/>
        <w:ind w:firstLine="567"/>
        <w:rPr>
          <w:rFonts w:ascii="GHEA Grapalat" w:hAnsi="GHEA Grapalat"/>
          <w:i w:val="0"/>
          <w:sz w:val="24"/>
          <w:szCs w:val="24"/>
        </w:rPr>
      </w:pPr>
    </w:p>
    <w:p w14:paraId="31FFC8DA" w14:textId="77777777"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14:paraId="3CC917AE" w14:textId="44B1709E"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proofErr w:type="spellStart"/>
      <w:r w:rsidR="00CF3737">
        <w:rPr>
          <w:rFonts w:ascii="GHEA Grapalat" w:hAnsi="GHEA Grapalat"/>
          <w:b/>
        </w:rPr>
        <w:t>Осельтамивир</w:t>
      </w:r>
      <w:proofErr w:type="spellEnd"/>
      <w:r w:rsidR="00CF3737">
        <w:rPr>
          <w:rFonts w:ascii="GHEA Grapalat" w:hAnsi="GHEA Grapalat"/>
          <w:b/>
        </w:rPr>
        <w:t xml:space="preserve"> (</w:t>
      </w:r>
      <w:proofErr w:type="spellStart"/>
      <w:r w:rsidR="00CF3737">
        <w:rPr>
          <w:rFonts w:ascii="GHEA Grapalat" w:hAnsi="GHEA Grapalat"/>
          <w:b/>
        </w:rPr>
        <w:t>осельтамивира</w:t>
      </w:r>
      <w:proofErr w:type="spellEnd"/>
      <w:r w:rsidR="00CF3737">
        <w:rPr>
          <w:rFonts w:ascii="GHEA Grapalat" w:hAnsi="GHEA Grapalat"/>
          <w:b/>
        </w:rPr>
        <w:t xml:space="preserve"> </w:t>
      </w:r>
      <w:proofErr w:type="gramStart"/>
      <w:r w:rsidR="00CF3737">
        <w:rPr>
          <w:rFonts w:ascii="GHEA Grapalat" w:hAnsi="GHEA Grapalat"/>
          <w:b/>
        </w:rPr>
        <w:t>фосфат)</w:t>
      </w:r>
      <w:r w:rsidRPr="00521A49">
        <w:rPr>
          <w:rFonts w:ascii="GHEA Grapalat" w:hAnsi="GHEA Grapalat"/>
        </w:rPr>
        <w:t>(</w:t>
      </w:r>
      <w:proofErr w:type="gramEnd"/>
      <w:r w:rsidRPr="00521A49">
        <w:rPr>
          <w:rFonts w:ascii="GHEA Grapalat" w:hAnsi="GHEA Grapalat"/>
        </w:rPr>
        <w:t>далее — договор).</w:t>
      </w:r>
    </w:p>
    <w:p w14:paraId="099E48CE" w14:textId="77777777"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w:t>
      </w:r>
      <w:proofErr w:type="gramStart"/>
      <w:r w:rsidR="00677658" w:rsidRPr="00521A49">
        <w:rPr>
          <w:rFonts w:ascii="GHEA Grapalat" w:hAnsi="GHEA Grapalat"/>
          <w:i w:val="0"/>
          <w:sz w:val="24"/>
          <w:szCs w:val="24"/>
        </w:rPr>
        <w:t xml:space="preserve">в </w:t>
      </w:r>
      <w:r w:rsidRPr="00521A49">
        <w:rPr>
          <w:rFonts w:ascii="GHEA Grapalat" w:hAnsi="GHEA Grapalat"/>
          <w:i w:val="0"/>
          <w:sz w:val="24"/>
          <w:szCs w:val="24"/>
        </w:rPr>
        <w:t xml:space="preserve"> данной</w:t>
      </w:r>
      <w:proofErr w:type="gramEnd"/>
      <w:r w:rsidRPr="00521A49">
        <w:rPr>
          <w:rFonts w:ascii="GHEA Grapalat" w:hAnsi="GHEA Grapalat"/>
          <w:i w:val="0"/>
          <w:sz w:val="24"/>
          <w:szCs w:val="24"/>
        </w:rPr>
        <w:t xml:space="preserve">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0D3933CB" w14:textId="77777777" w:rsidR="00CF3737" w:rsidRDefault="00A21CDB" w:rsidP="00521A49">
      <w:pPr>
        <w:pStyle w:val="a3"/>
        <w:widowControl w:val="0"/>
        <w:spacing w:line="240" w:lineRule="auto"/>
        <w:ind w:firstLine="709"/>
        <w:contextualSpacing/>
        <w:rPr>
          <w:rFonts w:ascii="GHEA Grapalat" w:hAnsi="GHEA Grapalat"/>
          <w:i w:val="0"/>
          <w:spacing w:val="-6"/>
          <w:sz w:val="24"/>
          <w:szCs w:val="24"/>
        </w:rPr>
      </w:pPr>
      <w:r w:rsidRPr="00CF3737">
        <w:rPr>
          <w:rFonts w:ascii="GHEA Grapalat" w:hAnsi="GHEA Grapalat"/>
          <w:b/>
          <w:i w:val="0"/>
          <w:spacing w:val="-6"/>
          <w:sz w:val="24"/>
          <w:szCs w:val="24"/>
        </w:rPr>
        <w:t>Заявки на запрос котировок необходимо подавать по адресу г.</w:t>
      </w:r>
      <w:r w:rsidR="003D4908"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Ереван, ул. М.</w:t>
      </w:r>
      <w:r w:rsidR="003D4908" w:rsidRPr="00CF3737">
        <w:rPr>
          <w:rFonts w:ascii="GHEA Grapalat" w:hAnsi="GHEA Grapalat"/>
          <w:b/>
          <w:i w:val="0"/>
          <w:spacing w:val="-6"/>
          <w:sz w:val="24"/>
          <w:szCs w:val="24"/>
        </w:rPr>
        <w:t xml:space="preserve"> </w:t>
      </w:r>
      <w:proofErr w:type="spellStart"/>
      <w:r w:rsidRPr="00CF3737">
        <w:rPr>
          <w:rFonts w:ascii="GHEA Grapalat" w:hAnsi="GHEA Grapalat"/>
          <w:b/>
          <w:i w:val="0"/>
          <w:spacing w:val="-6"/>
          <w:sz w:val="24"/>
          <w:szCs w:val="24"/>
        </w:rPr>
        <w:t>Гераци</w:t>
      </w:r>
      <w:proofErr w:type="spellEnd"/>
      <w:r w:rsidRPr="00CF3737">
        <w:rPr>
          <w:rFonts w:ascii="GHEA Grapalat" w:hAnsi="GHEA Grapalat"/>
          <w:b/>
          <w:i w:val="0"/>
          <w:spacing w:val="-6"/>
          <w:sz w:val="24"/>
          <w:szCs w:val="24"/>
        </w:rPr>
        <w:t xml:space="preserve">, д. 12 в документарной форме, до </w:t>
      </w:r>
      <w:r w:rsidR="001270E9" w:rsidRPr="00CF3737">
        <w:rPr>
          <w:rFonts w:ascii="GHEA Grapalat" w:hAnsi="GHEA Grapalat"/>
          <w:b/>
          <w:i w:val="0"/>
          <w:spacing w:val="-6"/>
          <w:sz w:val="24"/>
          <w:szCs w:val="24"/>
        </w:rPr>
        <w:t>11:30</w:t>
      </w:r>
      <w:r w:rsidRPr="00CF3737">
        <w:rPr>
          <w:rFonts w:ascii="GHEA Grapalat" w:hAnsi="GHEA Grapalat"/>
          <w:b/>
          <w:i w:val="0"/>
          <w:spacing w:val="-6"/>
          <w:sz w:val="24"/>
          <w:szCs w:val="24"/>
        </w:rPr>
        <w:t xml:space="preserve"> часов </w:t>
      </w:r>
      <w:r w:rsidR="003E2F32" w:rsidRPr="00CF3737">
        <w:rPr>
          <w:rFonts w:ascii="GHEA Grapalat" w:hAnsi="GHEA Grapalat"/>
          <w:b/>
          <w:i w:val="0"/>
          <w:spacing w:val="-6"/>
          <w:sz w:val="24"/>
          <w:szCs w:val="24"/>
        </w:rPr>
        <w:t>7</w:t>
      </w:r>
      <w:r w:rsidRPr="00CF3737">
        <w:rPr>
          <w:rFonts w:ascii="GHEA Grapalat" w:hAnsi="GHEA Grapalat"/>
          <w:b/>
          <w:i w:val="0"/>
          <w:spacing w:val="-6"/>
          <w:sz w:val="24"/>
          <w:szCs w:val="24"/>
        </w:rPr>
        <w:t>-го дня со дня опубликования настоящего объявления.</w:t>
      </w:r>
      <w:r w:rsidRPr="00521A49">
        <w:rPr>
          <w:rFonts w:ascii="GHEA Grapalat" w:hAnsi="GHEA Grapalat"/>
          <w:i w:val="0"/>
          <w:spacing w:val="-6"/>
          <w:sz w:val="24"/>
          <w:szCs w:val="24"/>
        </w:rPr>
        <w:t xml:space="preserve"> </w:t>
      </w:r>
    </w:p>
    <w:p w14:paraId="2BF2C601" w14:textId="66849A62"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Кроме армянского языка заявки могут быть поданы также на английском или русском языке.</w:t>
      </w:r>
    </w:p>
    <w:p w14:paraId="1BA2D21B" w14:textId="69EC0B37" w:rsidR="00A21CDB" w:rsidRPr="00CF3737" w:rsidRDefault="00A21CDB" w:rsidP="00521A49">
      <w:pPr>
        <w:pStyle w:val="a3"/>
        <w:widowControl w:val="0"/>
        <w:spacing w:line="240" w:lineRule="auto"/>
        <w:ind w:firstLine="709"/>
        <w:contextualSpacing/>
        <w:rPr>
          <w:rFonts w:ascii="GHEA Grapalat" w:hAnsi="GHEA Grapalat"/>
          <w:b/>
          <w:i w:val="0"/>
          <w:spacing w:val="-6"/>
          <w:sz w:val="24"/>
          <w:szCs w:val="24"/>
        </w:rPr>
      </w:pPr>
      <w:r w:rsidRPr="00CF3737">
        <w:rPr>
          <w:rFonts w:ascii="GHEA Grapalat" w:hAnsi="GHEA Grapalat"/>
          <w:b/>
          <w:i w:val="0"/>
          <w:spacing w:val="-6"/>
          <w:sz w:val="24"/>
          <w:szCs w:val="24"/>
        </w:rPr>
        <w:t>Вскрытие заявок будет проводиться по адресу г.</w:t>
      </w:r>
      <w:r w:rsidR="003D4908"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Ереван, ул. М.</w:t>
      </w:r>
      <w:r w:rsidR="003D4908" w:rsidRPr="00CF3737">
        <w:rPr>
          <w:rFonts w:ascii="GHEA Grapalat" w:hAnsi="GHEA Grapalat"/>
          <w:b/>
          <w:i w:val="0"/>
          <w:spacing w:val="-6"/>
          <w:sz w:val="24"/>
          <w:szCs w:val="24"/>
        </w:rPr>
        <w:t xml:space="preserve"> </w:t>
      </w:r>
      <w:proofErr w:type="spellStart"/>
      <w:r w:rsidRPr="00CF3737">
        <w:rPr>
          <w:rFonts w:ascii="GHEA Grapalat" w:hAnsi="GHEA Grapalat"/>
          <w:b/>
          <w:i w:val="0"/>
          <w:spacing w:val="-6"/>
          <w:sz w:val="24"/>
          <w:szCs w:val="24"/>
        </w:rPr>
        <w:t>Гераци</w:t>
      </w:r>
      <w:proofErr w:type="spellEnd"/>
      <w:r w:rsidRPr="00CF3737">
        <w:rPr>
          <w:rFonts w:ascii="GHEA Grapalat" w:hAnsi="GHEA Grapalat"/>
          <w:b/>
          <w:i w:val="0"/>
          <w:spacing w:val="-6"/>
          <w:sz w:val="24"/>
          <w:szCs w:val="24"/>
        </w:rPr>
        <w:t xml:space="preserve">, д. 12, в </w:t>
      </w:r>
      <w:r w:rsidR="001270E9" w:rsidRPr="00CF3737">
        <w:rPr>
          <w:rFonts w:ascii="GHEA Grapalat" w:hAnsi="GHEA Grapalat"/>
          <w:b/>
          <w:i w:val="0"/>
          <w:spacing w:val="-6"/>
          <w:sz w:val="24"/>
          <w:szCs w:val="24"/>
        </w:rPr>
        <w:t>11:30</w:t>
      </w:r>
      <w:r w:rsidR="002156A2"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 xml:space="preserve">часов </w:t>
      </w:r>
      <w:r w:rsidR="00CF3737">
        <w:rPr>
          <w:rFonts w:ascii="GHEA Grapalat" w:hAnsi="GHEA Grapalat"/>
          <w:b/>
          <w:i w:val="0"/>
          <w:spacing w:val="-6"/>
          <w:sz w:val="24"/>
          <w:szCs w:val="24"/>
          <w:lang w:val="hy-AM"/>
        </w:rPr>
        <w:t>1</w:t>
      </w:r>
      <w:r w:rsidR="008F3115" w:rsidRPr="008F3115">
        <w:rPr>
          <w:rFonts w:ascii="GHEA Grapalat" w:hAnsi="GHEA Grapalat"/>
          <w:b/>
          <w:i w:val="0"/>
          <w:spacing w:val="-6"/>
          <w:sz w:val="24"/>
          <w:szCs w:val="24"/>
        </w:rPr>
        <w:t>9</w:t>
      </w:r>
      <w:r w:rsidR="008D1A32">
        <w:rPr>
          <w:rFonts w:ascii="GHEA Grapalat" w:hAnsi="GHEA Grapalat"/>
          <w:b/>
          <w:i w:val="0"/>
          <w:spacing w:val="-6"/>
          <w:sz w:val="24"/>
          <w:szCs w:val="24"/>
        </w:rPr>
        <w:t xml:space="preserve">․11․ </w:t>
      </w:r>
      <w:r w:rsidR="0023148F" w:rsidRPr="00CF3737">
        <w:rPr>
          <w:rFonts w:ascii="GHEA Grapalat" w:hAnsi="GHEA Grapalat"/>
          <w:b/>
          <w:i w:val="0"/>
          <w:spacing w:val="-6"/>
          <w:sz w:val="24"/>
          <w:szCs w:val="24"/>
        </w:rPr>
        <w:t>2024</w:t>
      </w:r>
      <w:r w:rsidRPr="00CF3737">
        <w:rPr>
          <w:rFonts w:ascii="GHEA Grapalat" w:hAnsi="GHEA Grapalat"/>
          <w:b/>
          <w:i w:val="0"/>
          <w:spacing w:val="-6"/>
          <w:sz w:val="24"/>
          <w:szCs w:val="24"/>
        </w:rPr>
        <w:t xml:space="preserve"> года.</w:t>
      </w:r>
    </w:p>
    <w:p w14:paraId="5063230F" w14:textId="77777777"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75ED901A"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CF3737" w:rsidRPr="00CF3737">
        <w:rPr>
          <w:rFonts w:ascii="GHEA Grapalat" w:hAnsi="GHEA Grapalat"/>
          <w:b/>
          <w:i w:val="0"/>
          <w:sz w:val="24"/>
          <w:szCs w:val="24"/>
        </w:rPr>
        <w:t>Зина Товмасян</w:t>
      </w:r>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0533B34D"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00CF3737" w:rsidRPr="00CF3737">
        <w:rPr>
          <w:rFonts w:ascii="GHEA Grapalat" w:hAnsi="GHEA Grapalat"/>
          <w:b/>
          <w:color w:val="000000"/>
          <w:lang w:val="hy-AM"/>
        </w:rPr>
        <w:t>012-80-80-83 (6014), 091-88-68-43</w:t>
      </w:r>
      <w:r w:rsidR="00CF3737" w:rsidRPr="001304AC">
        <w:rPr>
          <w:rFonts w:ascii="GHEA Grapalat" w:hAnsi="GHEA Grapalat"/>
          <w:i/>
          <w:lang w:val="af-ZA"/>
        </w:rPr>
        <w:tab/>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39458A59"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CF3737">
        <w:rPr>
          <w:rFonts w:ascii="GHEA Grapalat" w:hAnsi="GHEA Grapalat"/>
          <w:b/>
        </w:rPr>
        <w:t>GHAPDzB-HVKAK-2024-</w:t>
      </w:r>
      <w:proofErr w:type="gramStart"/>
      <w:r w:rsidR="00CF3737">
        <w:rPr>
          <w:rFonts w:ascii="GHEA Grapalat" w:hAnsi="GHEA Grapalat"/>
          <w:b/>
        </w:rPr>
        <w:t>63</w:t>
      </w:r>
      <w:r w:rsidRPr="00521A49">
        <w:rPr>
          <w:rFonts w:ascii="GHEA Grapalat" w:hAnsi="GHEA Grapalat"/>
          <w:b/>
        </w:rPr>
        <w:t>»</w:t>
      </w:r>
      <w:r w:rsidRPr="00521A49">
        <w:rPr>
          <w:rFonts w:ascii="GHEA Grapalat" w:hAnsi="GHEA Grapalat" w:cs="Times Armenian"/>
        </w:rPr>
        <w:br/>
      </w:r>
      <w:r w:rsidRPr="00521A49">
        <w:rPr>
          <w:rFonts w:ascii="GHEA Grapalat" w:hAnsi="GHEA Grapalat"/>
        </w:rPr>
        <w:t>№</w:t>
      </w:r>
      <w:proofErr w:type="gramEnd"/>
      <w:r w:rsidRPr="00521A49">
        <w:rPr>
          <w:rFonts w:ascii="GHEA Grapalat" w:hAnsi="GHEA Grapalat"/>
        </w:rPr>
        <w:t xml:space="preserve"> 1 от </w:t>
      </w:r>
      <w:r w:rsidR="00A77E79">
        <w:rPr>
          <w:rFonts w:ascii="GHEA Grapalat" w:hAnsi="GHEA Grapalat"/>
        </w:rPr>
        <w:t>1</w:t>
      </w:r>
      <w:r w:rsidR="008F3115" w:rsidRPr="008F3115">
        <w:rPr>
          <w:rFonts w:ascii="GHEA Grapalat" w:hAnsi="GHEA Grapalat"/>
        </w:rPr>
        <w:t>2</w:t>
      </w:r>
      <w:r w:rsidR="00067349">
        <w:rPr>
          <w:rFonts w:ascii="GHEA Grapalat" w:hAnsi="GHEA Grapalat"/>
        </w:rPr>
        <w:t xml:space="preserve"> </w:t>
      </w:r>
      <w:r w:rsidR="00265DEE" w:rsidRPr="00265DEE">
        <w:rPr>
          <w:rFonts w:ascii="GHEA Grapalat" w:hAnsi="GHEA Grapalat"/>
        </w:rPr>
        <w:t>ноябрь</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aa"/>
        <w:widowControl w:val="0"/>
        <w:spacing w:after="160"/>
        <w:ind w:right="-7" w:firstLine="567"/>
        <w:jc w:val="center"/>
        <w:rPr>
          <w:rFonts w:ascii="GHEA Grapalat" w:hAnsi="GHEA Grapalat"/>
        </w:rPr>
      </w:pPr>
    </w:p>
    <w:p w14:paraId="719FB325" w14:textId="77777777" w:rsidR="00096865" w:rsidRPr="00521A49" w:rsidRDefault="00096865" w:rsidP="00962010">
      <w:pPr>
        <w:pStyle w:val="aa"/>
        <w:widowControl w:val="0"/>
        <w:spacing w:after="160"/>
        <w:ind w:right="-7" w:firstLine="567"/>
        <w:jc w:val="center"/>
        <w:rPr>
          <w:rFonts w:ascii="GHEA Grapalat" w:hAnsi="GHEA Grapalat"/>
        </w:rPr>
      </w:pPr>
    </w:p>
    <w:p w14:paraId="16A87D97" w14:textId="77777777" w:rsidR="000763E5" w:rsidRPr="00521A49" w:rsidRDefault="000763E5" w:rsidP="00962010">
      <w:pPr>
        <w:pStyle w:val="aa"/>
        <w:widowControl w:val="0"/>
        <w:spacing w:after="160"/>
        <w:ind w:right="-7" w:firstLine="567"/>
        <w:jc w:val="center"/>
        <w:rPr>
          <w:rFonts w:ascii="GHEA Grapalat" w:hAnsi="GHEA Grapalat"/>
        </w:rPr>
      </w:pPr>
    </w:p>
    <w:p w14:paraId="58E6DA1A" w14:textId="77777777"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aa"/>
        <w:widowControl w:val="0"/>
        <w:spacing w:after="160"/>
        <w:ind w:right="-7" w:firstLine="567"/>
        <w:jc w:val="center"/>
        <w:rPr>
          <w:rFonts w:ascii="GHEA Grapalat" w:hAnsi="GHEA Grapalat"/>
        </w:rPr>
      </w:pPr>
    </w:p>
    <w:p w14:paraId="51D0CBA0" w14:textId="77777777" w:rsidR="000763E5" w:rsidRPr="00521A49" w:rsidRDefault="000763E5" w:rsidP="00962010">
      <w:pPr>
        <w:pStyle w:val="aa"/>
        <w:widowControl w:val="0"/>
        <w:spacing w:after="160"/>
        <w:ind w:right="-7" w:firstLine="567"/>
        <w:jc w:val="center"/>
        <w:rPr>
          <w:rFonts w:ascii="GHEA Grapalat" w:hAnsi="GHEA Grapalat"/>
        </w:rPr>
      </w:pPr>
    </w:p>
    <w:p w14:paraId="5220A41F" w14:textId="77777777" w:rsidR="000763E5" w:rsidRPr="00521A49" w:rsidRDefault="000763E5" w:rsidP="00962010">
      <w:pPr>
        <w:pStyle w:val="aa"/>
        <w:widowControl w:val="0"/>
        <w:spacing w:after="160"/>
        <w:ind w:right="-7" w:firstLine="567"/>
        <w:jc w:val="center"/>
        <w:rPr>
          <w:rFonts w:ascii="GHEA Grapalat" w:hAnsi="GHEA Grapalat"/>
        </w:rPr>
      </w:pPr>
    </w:p>
    <w:p w14:paraId="494521C9" w14:textId="77777777"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aa"/>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aa"/>
        <w:widowControl w:val="0"/>
        <w:spacing w:after="160"/>
        <w:ind w:right="-7" w:firstLine="567"/>
        <w:jc w:val="center"/>
        <w:rPr>
          <w:rFonts w:ascii="GHEA Grapalat" w:hAnsi="GHEA Grapalat" w:cs="Sylfaen"/>
        </w:rPr>
      </w:pPr>
    </w:p>
    <w:p w14:paraId="384E52ED" w14:textId="63E15FC2"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CF3737">
        <w:rPr>
          <w:rFonts w:ascii="GHEA Grapalat" w:hAnsi="GHEA Grapalat"/>
          <w:b/>
        </w:rPr>
        <w:t xml:space="preserve">ОСЕЛЬТАМИВИР (ОСЕЛЬТАМИВИРА </w:t>
      </w:r>
      <w:proofErr w:type="gramStart"/>
      <w:r w:rsidR="00CF3737">
        <w:rPr>
          <w:rFonts w:ascii="GHEA Grapalat" w:hAnsi="GHEA Grapalat"/>
          <w:b/>
        </w:rPr>
        <w:t>ФОСФАТ)</w:t>
      </w:r>
      <w:r w:rsidRPr="0023148F">
        <w:rPr>
          <w:rFonts w:ascii="GHEA Grapalat" w:hAnsi="GHEA Grapalat"/>
          <w:b/>
        </w:rPr>
        <w:t>ДЛЯ</w:t>
      </w:r>
      <w:proofErr w:type="gramEnd"/>
      <w:r w:rsidRPr="0023148F">
        <w:rPr>
          <w:rFonts w:ascii="GHEA Grapalat" w:hAnsi="GHEA Grapalat"/>
          <w:b/>
        </w:rPr>
        <w:t xml:space="preserve">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aa"/>
        <w:widowControl w:val="0"/>
        <w:spacing w:after="160"/>
        <w:ind w:right="-7" w:firstLine="567"/>
        <w:jc w:val="center"/>
        <w:rPr>
          <w:rFonts w:ascii="GHEA Grapalat" w:hAnsi="GHEA Grapalat"/>
        </w:rPr>
      </w:pPr>
    </w:p>
    <w:p w14:paraId="5E935FA0" w14:textId="77777777" w:rsidR="00CE0D95" w:rsidRPr="00521A49" w:rsidRDefault="00CE0D95" w:rsidP="00962010">
      <w:pPr>
        <w:pStyle w:val="aa"/>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6718528E"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CF3737">
        <w:rPr>
          <w:rFonts w:ascii="GHEA Grapalat" w:hAnsi="GHEA Grapalat"/>
          <w:b/>
        </w:rPr>
        <w:t xml:space="preserve">ОСЕЛЬТАМИВИР (ОСЕЛЬТАМИВИРА </w:t>
      </w:r>
      <w:proofErr w:type="gramStart"/>
      <w:r w:rsidR="00CF3737">
        <w:rPr>
          <w:rFonts w:ascii="GHEA Grapalat" w:hAnsi="GHEA Grapalat"/>
          <w:b/>
        </w:rPr>
        <w:t>ФОСФАТ)</w:t>
      </w:r>
      <w:r w:rsidRPr="00521A49">
        <w:rPr>
          <w:rFonts w:ascii="GHEA Grapalat" w:hAnsi="GHEA Grapalat"/>
          <w:b/>
        </w:rPr>
        <w:t>ДЛЯ</w:t>
      </w:r>
      <w:proofErr w:type="gramEnd"/>
      <w:r w:rsidRPr="00521A49">
        <w:rPr>
          <w:rFonts w:ascii="GHEA Grapalat" w:hAnsi="GHEA Grapalat"/>
          <w:b/>
        </w:rPr>
        <w:t xml:space="preserve">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4238D508"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62B59806"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265DEE">
        <w:rPr>
          <w:rFonts w:ascii="GHEA Grapalat" w:hAnsi="GHEA Grapalat"/>
        </w:rPr>
        <w:t xml:space="preserve"> </w:t>
      </w:r>
      <w:r w:rsidR="003E1D9D" w:rsidRPr="00521A49">
        <w:rPr>
          <w:rFonts w:ascii="GHEA Grapalat" w:hAnsi="GHEA Grapalat"/>
        </w:rPr>
        <w:t xml:space="preserve">Обеспечения </w:t>
      </w:r>
      <w:proofErr w:type="gramStart"/>
      <w:r w:rsidR="00174DAB" w:rsidRPr="00521A49">
        <w:rPr>
          <w:rFonts w:ascii="GHEA Grapalat" w:hAnsi="GHEA Grapalat"/>
        </w:rPr>
        <w:t>квалификации  и</w:t>
      </w:r>
      <w:proofErr w:type="gramEnd"/>
      <w:r w:rsidR="00174DAB" w:rsidRPr="00521A49">
        <w:rPr>
          <w:rFonts w:ascii="GHEA Grapalat" w:hAnsi="GHEA Grapalat"/>
        </w:rPr>
        <w:t xml:space="preserve">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6BCC26E"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265DEE">
        <w:rPr>
          <w:rFonts w:ascii="GHEA Grapalat" w:hAnsi="GHEA Grapalat"/>
        </w:rPr>
        <w:t xml:space="preserve"> </w:t>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77777777"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228742CF"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CF3737">
        <w:rPr>
          <w:rFonts w:ascii="GHEA Grapalat" w:hAnsi="GHEA Grapalat"/>
          <w:b/>
        </w:rPr>
        <w:t>GHAPDzB-HVKAK-2024-63</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67B28886" w14:textId="372D70BE"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proofErr w:type="spellStart"/>
      <w:r w:rsidR="00265DEE" w:rsidRPr="00265DEE">
        <w:rPr>
          <w:rFonts w:ascii="GHEA Grapalat" w:hAnsi="GHEA Grapalat" w:cs="Calibri"/>
          <w:b/>
          <w:i w:val="0"/>
          <w:sz w:val="24"/>
          <w:szCs w:val="24"/>
        </w:rPr>
        <w:t>Осельтамивир</w:t>
      </w:r>
      <w:proofErr w:type="spellEnd"/>
      <w:r w:rsidR="00265DEE" w:rsidRPr="00265DEE">
        <w:rPr>
          <w:rFonts w:ascii="GHEA Grapalat" w:hAnsi="GHEA Grapalat"/>
          <w:b/>
          <w:i w:val="0"/>
          <w:sz w:val="24"/>
          <w:szCs w:val="24"/>
        </w:rPr>
        <w:t xml:space="preserve"> (</w:t>
      </w:r>
      <w:proofErr w:type="spellStart"/>
      <w:r w:rsidR="00265DEE" w:rsidRPr="00265DEE">
        <w:rPr>
          <w:rFonts w:ascii="GHEA Grapalat" w:hAnsi="GHEA Grapalat" w:cs="Calibri"/>
          <w:b/>
          <w:i w:val="0"/>
          <w:sz w:val="24"/>
          <w:szCs w:val="24"/>
        </w:rPr>
        <w:t>осельтамивира</w:t>
      </w:r>
      <w:proofErr w:type="spellEnd"/>
      <w:r w:rsidR="00265DEE" w:rsidRPr="00265DEE">
        <w:rPr>
          <w:rFonts w:ascii="GHEA Grapalat" w:hAnsi="GHEA Grapalat"/>
          <w:b/>
          <w:i w:val="0"/>
          <w:sz w:val="24"/>
          <w:szCs w:val="24"/>
        </w:rPr>
        <w:t xml:space="preserve"> </w:t>
      </w:r>
      <w:r w:rsidR="00265DEE" w:rsidRPr="00265DEE">
        <w:rPr>
          <w:rFonts w:ascii="GHEA Grapalat" w:hAnsi="GHEA Grapalat" w:cs="Calibri"/>
          <w:b/>
          <w:i w:val="0"/>
          <w:sz w:val="24"/>
          <w:szCs w:val="24"/>
        </w:rPr>
        <w:t>фосфат</w:t>
      </w:r>
      <w:r w:rsidR="00265DEE" w:rsidRPr="00265DEE">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A77E79">
        <w:rPr>
          <w:rFonts w:ascii="GHEA Grapalat" w:hAnsi="GHEA Grapalat"/>
          <w:b/>
          <w:i w:val="0"/>
          <w:sz w:val="24"/>
          <w:szCs w:val="24"/>
        </w:rPr>
        <w:t>2</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552"/>
        <w:gridCol w:w="7710"/>
      </w:tblGrid>
      <w:tr w:rsidR="007B326D" w:rsidRPr="00521A49" w14:paraId="5DC637D1" w14:textId="77777777" w:rsidTr="00A77E79">
        <w:trPr>
          <w:jc w:val="center"/>
        </w:trPr>
        <w:tc>
          <w:tcPr>
            <w:tcW w:w="2260" w:type="dxa"/>
            <w:gridSpan w:val="2"/>
            <w:vAlign w:val="center"/>
          </w:tcPr>
          <w:p w14:paraId="472C7A7C" w14:textId="77777777"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710" w:type="dxa"/>
            <w:vMerge w:val="restart"/>
            <w:vAlign w:val="center"/>
          </w:tcPr>
          <w:p w14:paraId="1063BFEA" w14:textId="77777777"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5B74D55F" w14:textId="77777777" w:rsidTr="00A77E79">
        <w:trPr>
          <w:jc w:val="center"/>
        </w:trPr>
        <w:tc>
          <w:tcPr>
            <w:tcW w:w="708" w:type="dxa"/>
            <w:vAlign w:val="center"/>
          </w:tcPr>
          <w:p w14:paraId="18583587" w14:textId="77777777"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552" w:type="dxa"/>
            <w:vAlign w:val="center"/>
          </w:tcPr>
          <w:p w14:paraId="7A6A5806" w14:textId="77777777" w:rsidR="007B326D"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0B0A4567" w14:textId="71D1F537" w:rsidR="00A77E79" w:rsidRPr="00521A49" w:rsidRDefault="00A77E79" w:rsidP="00962010">
            <w:pPr>
              <w:pStyle w:val="23"/>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710" w:type="dxa"/>
            <w:vMerge/>
            <w:vAlign w:val="center"/>
          </w:tcPr>
          <w:p w14:paraId="24152D3A" w14:textId="77777777"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A77E79" w:rsidRPr="00521A49" w14:paraId="1631E97D" w14:textId="77777777" w:rsidTr="00A77E79">
        <w:trPr>
          <w:jc w:val="center"/>
        </w:trPr>
        <w:tc>
          <w:tcPr>
            <w:tcW w:w="708" w:type="dxa"/>
            <w:vAlign w:val="center"/>
          </w:tcPr>
          <w:p w14:paraId="2C2A8C68" w14:textId="77777777" w:rsidR="00A77E79" w:rsidRPr="00521A49" w:rsidRDefault="00A77E79" w:rsidP="00A77E79">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552" w:type="dxa"/>
            <w:vAlign w:val="center"/>
          </w:tcPr>
          <w:p w14:paraId="77594506" w14:textId="1EC56BFE" w:rsidR="00A77E79" w:rsidRPr="00E80FDA" w:rsidRDefault="00E80FDA" w:rsidP="00A77E79">
            <w:pPr>
              <w:jc w:val="center"/>
              <w:rPr>
                <w:rFonts w:ascii="GHEA Grapalat" w:hAnsi="GHEA Grapalat"/>
                <w:lang w:val="hy-AM"/>
              </w:rPr>
            </w:pPr>
            <w:r w:rsidRPr="00E80FDA">
              <w:rPr>
                <w:rFonts w:ascii="GHEA Grapalat" w:hAnsi="GHEA Grapalat"/>
                <w:color w:val="000000" w:themeColor="text1"/>
                <w:lang w:val="hy-AM"/>
              </w:rPr>
              <w:t>11 176 000</w:t>
            </w:r>
          </w:p>
        </w:tc>
        <w:tc>
          <w:tcPr>
            <w:tcW w:w="7710" w:type="dxa"/>
            <w:vAlign w:val="center"/>
          </w:tcPr>
          <w:p w14:paraId="36B9EFD1" w14:textId="005A5F8F" w:rsidR="00A77E79" w:rsidRPr="00E80FDA" w:rsidRDefault="00E80FDA" w:rsidP="001270E9">
            <w:pPr>
              <w:rPr>
                <w:rFonts w:ascii="GHEA Grapalat" w:hAnsi="GHEA Grapalat"/>
                <w:lang w:val="hy-AM"/>
              </w:rPr>
            </w:pPr>
            <w:proofErr w:type="spellStart"/>
            <w:r w:rsidRPr="00E80FDA">
              <w:rPr>
                <w:rFonts w:ascii="GHEA Grapalat" w:hAnsi="GHEA Grapalat"/>
              </w:rPr>
              <w:t>Осельтамивир</w:t>
            </w:r>
            <w:proofErr w:type="spellEnd"/>
            <w:r w:rsidRPr="00E80FDA">
              <w:rPr>
                <w:rFonts w:ascii="GHEA Grapalat" w:hAnsi="GHEA Grapalat"/>
              </w:rPr>
              <w:t xml:space="preserve"> (</w:t>
            </w:r>
            <w:proofErr w:type="spellStart"/>
            <w:r w:rsidRPr="00E80FDA">
              <w:rPr>
                <w:rFonts w:ascii="GHEA Grapalat" w:hAnsi="GHEA Grapalat"/>
              </w:rPr>
              <w:t>осельтамивира</w:t>
            </w:r>
            <w:proofErr w:type="spellEnd"/>
            <w:r w:rsidRPr="00E80FDA">
              <w:rPr>
                <w:rFonts w:ascii="GHEA Grapalat" w:hAnsi="GHEA Grapalat"/>
              </w:rPr>
              <w:t xml:space="preserve"> фосфат)</w:t>
            </w:r>
          </w:p>
        </w:tc>
      </w:tr>
    </w:tbl>
    <w:p w14:paraId="5E16A5FD" w14:textId="77777777"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w:t>
      </w:r>
      <w:proofErr w:type="gramStart"/>
      <w:r w:rsidR="00CB2FE2" w:rsidRPr="00521A49">
        <w:rPr>
          <w:rFonts w:ascii="GHEA Grapalat" w:hAnsi="GHEA Grapalat"/>
        </w:rPr>
        <w:t>которых  административный</w:t>
      </w:r>
      <w:proofErr w:type="gramEnd"/>
      <w:r w:rsidR="00CB2FE2" w:rsidRPr="00521A49">
        <w:rPr>
          <w:rFonts w:ascii="GHEA Grapalat" w:hAnsi="GHEA Grapalat"/>
        </w:rPr>
        <w:t xml:space="preserve">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в качестве отобранного участника отказался или </w:t>
      </w:r>
      <w:proofErr w:type="gramStart"/>
      <w:r w:rsidRPr="00521A49">
        <w:rPr>
          <w:rFonts w:ascii="GHEA Grapalat" w:hAnsi="GHEA Grapalat"/>
        </w:rPr>
        <w:t>лишился  права</w:t>
      </w:r>
      <w:proofErr w:type="gramEnd"/>
      <w:r w:rsidRPr="00521A49">
        <w:rPr>
          <w:rFonts w:ascii="GHEA Grapalat" w:hAnsi="GHEA Grapalat"/>
        </w:rPr>
        <w:t xml:space="preserve">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5A221E" w:rsidRPr="00521A49">
        <w:rPr>
          <w:rFonts w:ascii="GHEA Grapalat" w:hAnsi="GHEA Grapalat"/>
        </w:rPr>
        <w:t>права</w:t>
      </w:r>
      <w:proofErr w:type="gramEnd"/>
      <w:r w:rsidR="005A221E" w:rsidRPr="00521A49">
        <w:rPr>
          <w:rFonts w:ascii="GHEA Grapalat" w:hAnsi="GHEA Grapalat"/>
        </w:rPr>
        <w:t xml:space="preserve">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lastRenderedPageBreak/>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 xml:space="preserve">Участник имеет право в письменной форме требовать от комиссии разъяснения </w:t>
      </w:r>
      <w:r w:rsidRPr="00521A49">
        <w:rPr>
          <w:rFonts w:ascii="GHEA Grapalat" w:hAnsi="GHEA Grapalat"/>
        </w:rPr>
        <w:lastRenderedPageBreak/>
        <w:t>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8728257" w14:textId="77777777"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77777777"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14:paraId="14759776" w14:textId="2482F1C0" w:rsidR="00805C77" w:rsidRPr="008F3115" w:rsidRDefault="00A80ECD" w:rsidP="00045332">
      <w:pPr>
        <w:pStyle w:val="23"/>
        <w:widowControl w:val="0"/>
        <w:tabs>
          <w:tab w:val="left" w:pos="1134"/>
        </w:tabs>
        <w:spacing w:line="240" w:lineRule="auto"/>
        <w:ind w:firstLine="567"/>
        <w:contextualSpacing/>
        <w:rPr>
          <w:rFonts w:ascii="GHEA Grapalat" w:hAnsi="GHEA Grapalat" w:cs="Sylfaen"/>
          <w:b/>
          <w:sz w:val="24"/>
          <w:szCs w:val="24"/>
        </w:rPr>
      </w:pPr>
      <w:r w:rsidRPr="008F3115">
        <w:rPr>
          <w:rFonts w:ascii="GHEA Grapalat" w:hAnsi="GHEA Grapalat"/>
          <w:b/>
          <w:sz w:val="24"/>
          <w:szCs w:val="24"/>
        </w:rPr>
        <w:t>4.2.</w:t>
      </w:r>
      <w:r w:rsidRPr="008F3115">
        <w:rPr>
          <w:rFonts w:ascii="GHEA Grapalat" w:hAnsi="GHEA Grapalat"/>
          <w:b/>
          <w:sz w:val="24"/>
          <w:szCs w:val="24"/>
        </w:rPr>
        <w:tab/>
      </w:r>
      <w:r w:rsidR="00805C77" w:rsidRPr="008F3115">
        <w:rPr>
          <w:rFonts w:ascii="GHEA Grapalat" w:hAnsi="GHEA Grapalat"/>
          <w:b/>
          <w:sz w:val="24"/>
          <w:szCs w:val="24"/>
        </w:rPr>
        <w:t>Заявки на процедуру необходимо представить в комиссию по адресу г.</w:t>
      </w:r>
      <w:r w:rsidR="00B55614" w:rsidRPr="008F3115">
        <w:rPr>
          <w:rFonts w:ascii="GHEA Grapalat" w:hAnsi="GHEA Grapalat"/>
          <w:b/>
          <w:sz w:val="24"/>
          <w:szCs w:val="24"/>
        </w:rPr>
        <w:t xml:space="preserve"> </w:t>
      </w:r>
      <w:r w:rsidR="00805C77" w:rsidRPr="008F3115">
        <w:rPr>
          <w:rFonts w:ascii="GHEA Grapalat" w:hAnsi="GHEA Grapalat"/>
          <w:b/>
          <w:sz w:val="24"/>
          <w:szCs w:val="24"/>
        </w:rPr>
        <w:t>Ереван, ул. М.</w:t>
      </w:r>
      <w:r w:rsidR="00B55614" w:rsidRPr="008F3115">
        <w:rPr>
          <w:rFonts w:ascii="GHEA Grapalat" w:hAnsi="GHEA Grapalat"/>
          <w:b/>
          <w:sz w:val="24"/>
          <w:szCs w:val="24"/>
        </w:rPr>
        <w:t xml:space="preserve"> </w:t>
      </w:r>
      <w:proofErr w:type="spellStart"/>
      <w:r w:rsidR="00805C77" w:rsidRPr="008F3115">
        <w:rPr>
          <w:rFonts w:ascii="GHEA Grapalat" w:hAnsi="GHEA Grapalat"/>
          <w:b/>
          <w:sz w:val="24"/>
          <w:szCs w:val="24"/>
        </w:rPr>
        <w:t>Гераци</w:t>
      </w:r>
      <w:proofErr w:type="spellEnd"/>
      <w:r w:rsidR="00805C77" w:rsidRPr="008F3115">
        <w:rPr>
          <w:rFonts w:ascii="GHEA Grapalat" w:hAnsi="GHEA Grapalat"/>
          <w:b/>
          <w:sz w:val="24"/>
          <w:szCs w:val="24"/>
        </w:rPr>
        <w:t xml:space="preserve">, д. 12 не позднее, чем в </w:t>
      </w:r>
      <w:r w:rsidR="001270E9" w:rsidRPr="008F3115">
        <w:rPr>
          <w:rFonts w:ascii="GHEA Grapalat" w:hAnsi="GHEA Grapalat"/>
          <w:b/>
          <w:sz w:val="24"/>
          <w:szCs w:val="24"/>
        </w:rPr>
        <w:t>11:30</w:t>
      </w:r>
      <w:r w:rsidR="002156A2" w:rsidRPr="008F3115">
        <w:rPr>
          <w:rFonts w:ascii="GHEA Grapalat" w:hAnsi="GHEA Grapalat"/>
          <w:b/>
          <w:sz w:val="24"/>
          <w:szCs w:val="24"/>
        </w:rPr>
        <w:t xml:space="preserve"> </w:t>
      </w:r>
      <w:r w:rsidR="00805C77" w:rsidRPr="008F3115">
        <w:rPr>
          <w:rFonts w:ascii="GHEA Grapalat" w:hAnsi="GHEA Grapalat"/>
          <w:b/>
          <w:sz w:val="24"/>
          <w:szCs w:val="24"/>
        </w:rPr>
        <w:t xml:space="preserve">часов </w:t>
      </w:r>
      <w:r w:rsidR="005B4563" w:rsidRPr="008F3115">
        <w:rPr>
          <w:rFonts w:ascii="GHEA Grapalat" w:hAnsi="GHEA Grapalat"/>
          <w:b/>
          <w:sz w:val="24"/>
          <w:szCs w:val="24"/>
        </w:rPr>
        <w:t>7</w:t>
      </w:r>
      <w:r w:rsidR="00805C77" w:rsidRPr="008F3115">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14:paraId="7E40419C" w14:textId="4DA8C620"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8F3115" w:rsidRPr="00CF3737">
        <w:rPr>
          <w:rFonts w:ascii="GHEA Grapalat" w:hAnsi="GHEA Grapalat"/>
          <w:b/>
          <w:sz w:val="24"/>
          <w:szCs w:val="24"/>
        </w:rPr>
        <w:t>Зина Товмасян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521A49">
        <w:rPr>
          <w:rFonts w:ascii="GHEA Grapalat" w:hAnsi="GHEA Grapalat"/>
        </w:rPr>
        <w:t xml:space="preserve">телефона </w:t>
      </w:r>
      <w:r w:rsidRPr="00521A49">
        <w:rPr>
          <w:rFonts w:ascii="GHEA Grapalat" w:hAnsi="GHEA Grapalat"/>
        </w:rPr>
        <w:t>,</w:t>
      </w:r>
      <w:proofErr w:type="gramEnd"/>
      <w:r w:rsidRPr="00521A49">
        <w:rPr>
          <w:rFonts w:ascii="GHEA Grapalat" w:hAnsi="GHEA Grapalat"/>
        </w:rPr>
        <w:t xml:space="preserve">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521A49">
        <w:rPr>
          <w:rFonts w:ascii="GHEA Grapalat" w:hAnsi="GHEA Grapalat"/>
        </w:rPr>
        <w:t>пай)  в</w:t>
      </w:r>
      <w:proofErr w:type="gramEnd"/>
      <w:r w:rsidRPr="00521A49">
        <w:rPr>
          <w:rFonts w:ascii="GHEA Grapalat" w:hAnsi="GHEA Grapalat"/>
        </w:rPr>
        <w:t xml:space="preserve">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6F31EE"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521A49">
        <w:rPr>
          <w:rFonts w:ascii="GHEA Grapalat" w:hAnsi="GHEA Grapalat"/>
          <w:sz w:val="24"/>
          <w:szCs w:val="24"/>
        </w:rPr>
        <w:t>каких-либо сведений</w:t>
      </w:r>
      <w:proofErr w:type="gramEnd"/>
      <w:r w:rsidRPr="00521A49">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23"/>
        <w:widowControl w:val="0"/>
        <w:spacing w:line="240" w:lineRule="auto"/>
        <w:ind w:firstLine="567"/>
        <w:rPr>
          <w:rFonts w:ascii="GHEA Grapalat" w:hAnsi="GHEA Grapalat"/>
          <w:sz w:val="24"/>
          <w:szCs w:val="24"/>
        </w:rPr>
      </w:pPr>
    </w:p>
    <w:p w14:paraId="34B43E35" w14:textId="77777777" w:rsidR="00C407B5" w:rsidRPr="00521A49" w:rsidRDefault="00C407B5" w:rsidP="00962010">
      <w:pPr>
        <w:widowControl w:val="0"/>
        <w:spacing w:after="160"/>
        <w:ind w:left="567" w:right="565"/>
        <w:jc w:val="center"/>
        <w:rPr>
          <w:rFonts w:ascii="GHEA Grapalat" w:hAnsi="GHEA Grapalat"/>
          <w:b/>
        </w:rPr>
        <w:sectPr w:rsidR="00C407B5"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7468BBC3" w:rsidR="006463DE" w:rsidRPr="008F3115" w:rsidRDefault="00FD2748" w:rsidP="00B55614">
      <w:pPr>
        <w:pStyle w:val="23"/>
        <w:widowControl w:val="0"/>
        <w:tabs>
          <w:tab w:val="left" w:pos="1134"/>
        </w:tabs>
        <w:spacing w:line="240" w:lineRule="auto"/>
        <w:ind w:firstLine="567"/>
        <w:contextualSpacing/>
        <w:rPr>
          <w:rFonts w:ascii="GHEA Grapalat" w:hAnsi="GHEA Grapalat" w:cs="Tahoma"/>
          <w:b/>
          <w:sz w:val="24"/>
          <w:szCs w:val="24"/>
        </w:rPr>
      </w:pPr>
      <w:r w:rsidRPr="008F3115">
        <w:rPr>
          <w:rFonts w:ascii="GHEA Grapalat" w:hAnsi="GHEA Grapalat"/>
          <w:b/>
          <w:sz w:val="24"/>
          <w:szCs w:val="24"/>
        </w:rPr>
        <w:t>8.1</w:t>
      </w:r>
      <w:r w:rsidR="00D07367" w:rsidRPr="008F3115">
        <w:rPr>
          <w:rFonts w:ascii="GHEA Grapalat" w:hAnsi="GHEA Grapalat"/>
          <w:b/>
          <w:sz w:val="24"/>
          <w:szCs w:val="24"/>
        </w:rPr>
        <w:t>.</w:t>
      </w:r>
      <w:r w:rsidR="00D07367" w:rsidRPr="008F3115">
        <w:rPr>
          <w:rFonts w:ascii="GHEA Grapalat" w:hAnsi="GHEA Grapalat"/>
          <w:b/>
          <w:sz w:val="24"/>
          <w:szCs w:val="24"/>
        </w:rPr>
        <w:tab/>
      </w:r>
      <w:r w:rsidR="006463DE" w:rsidRPr="008F3115">
        <w:rPr>
          <w:rFonts w:ascii="GHEA Grapalat" w:hAnsi="GHEA Grapalat"/>
          <w:b/>
          <w:sz w:val="24"/>
          <w:szCs w:val="24"/>
        </w:rPr>
        <w:t xml:space="preserve">Вскрытие заявок произойдет на </w:t>
      </w:r>
      <w:r w:rsidR="005B4563" w:rsidRPr="008F3115">
        <w:rPr>
          <w:rFonts w:ascii="GHEA Grapalat" w:hAnsi="GHEA Grapalat"/>
          <w:b/>
          <w:sz w:val="24"/>
          <w:szCs w:val="24"/>
        </w:rPr>
        <w:t>7</w:t>
      </w:r>
      <w:r w:rsidR="006463DE" w:rsidRPr="008F3115">
        <w:rPr>
          <w:rFonts w:ascii="GHEA Grapalat" w:hAnsi="GHEA Grapalat"/>
          <w:b/>
          <w:sz w:val="24"/>
          <w:szCs w:val="24"/>
        </w:rPr>
        <w:t>-</w:t>
      </w:r>
      <w:r w:rsidR="00482F91" w:rsidRPr="008F3115">
        <w:rPr>
          <w:rFonts w:ascii="GHEA Grapalat" w:hAnsi="GHEA Grapalat"/>
          <w:b/>
          <w:sz w:val="24"/>
          <w:szCs w:val="24"/>
        </w:rPr>
        <w:t>о</w:t>
      </w:r>
      <w:r w:rsidR="006463DE" w:rsidRPr="008F3115">
        <w:rPr>
          <w:rFonts w:ascii="GHEA Grapalat" w:hAnsi="GHEA Grapalat"/>
          <w:b/>
          <w:sz w:val="24"/>
          <w:szCs w:val="24"/>
        </w:rPr>
        <w:t xml:space="preserve">й день в </w:t>
      </w:r>
      <w:r w:rsidR="001270E9" w:rsidRPr="008F3115">
        <w:rPr>
          <w:rFonts w:ascii="GHEA Grapalat" w:hAnsi="GHEA Grapalat"/>
          <w:b/>
          <w:sz w:val="24"/>
          <w:szCs w:val="24"/>
        </w:rPr>
        <w:t>11:30</w:t>
      </w:r>
      <w:r w:rsidR="002156A2" w:rsidRPr="008F3115">
        <w:rPr>
          <w:rFonts w:ascii="GHEA Grapalat" w:hAnsi="GHEA Grapalat"/>
          <w:b/>
          <w:sz w:val="24"/>
          <w:szCs w:val="24"/>
        </w:rPr>
        <w:t xml:space="preserve"> </w:t>
      </w:r>
      <w:r w:rsidR="006463DE" w:rsidRPr="008F3115">
        <w:rPr>
          <w:rFonts w:ascii="GHEA Grapalat" w:hAnsi="GHEA Grapalat"/>
          <w:b/>
          <w:sz w:val="24"/>
          <w:szCs w:val="24"/>
        </w:rPr>
        <w:t xml:space="preserve">часов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lastRenderedPageBreak/>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proofErr w:type="gramStart"/>
      <w:r w:rsidRPr="00521A49">
        <w:rPr>
          <w:rFonts w:ascii="GHEA Grapalat" w:hAnsi="GHEA Grapalat"/>
          <w:sz w:val="24"/>
          <w:szCs w:val="24"/>
        </w:rPr>
        <w:t>для определения</w:t>
      </w:r>
      <w:proofErr w:type="gramEnd"/>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д. на момент истечения установленного для переговоров окончательного срока, по представленным присутствующим на переговорах участниками </w:t>
      </w:r>
      <w:proofErr w:type="gramStart"/>
      <w:r w:rsidRPr="00521A49">
        <w:rPr>
          <w:rFonts w:ascii="GHEA Grapalat" w:hAnsi="GHEA Grapalat"/>
          <w:sz w:val="24"/>
          <w:szCs w:val="24"/>
        </w:rPr>
        <w:t>ценам,  определяются</w:t>
      </w:r>
      <w:proofErr w:type="gramEnd"/>
      <w:r w:rsidRPr="00521A49">
        <w:rPr>
          <w:rFonts w:ascii="GHEA Grapalat" w:hAnsi="GHEA Grapalat"/>
          <w:sz w:val="24"/>
          <w:szCs w:val="24"/>
        </w:rPr>
        <w:t xml:space="preserve">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lastRenderedPageBreak/>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 xml:space="preserve">в электронной </w:t>
      </w:r>
      <w:proofErr w:type="gramStart"/>
      <w:r w:rsidR="001F0DAB" w:rsidRPr="00521A49">
        <w:rPr>
          <w:rFonts w:ascii="GHEA Grapalat" w:hAnsi="GHEA Grapalat"/>
          <w:sz w:val="24"/>
          <w:szCs w:val="24"/>
        </w:rPr>
        <w:t>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w:t>
      </w:r>
      <w:proofErr w:type="gramEnd"/>
      <w:r w:rsidRPr="00521A49">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521A49">
        <w:rPr>
          <w:rFonts w:ascii="GHEA Grapalat" w:hAnsi="GHEA Grapalat"/>
          <w:sz w:val="24"/>
          <w:szCs w:val="24"/>
        </w:rPr>
        <w:t>пай)  либо</w:t>
      </w:r>
      <w:proofErr w:type="gramEnd"/>
      <w:r w:rsidR="006A649A" w:rsidRPr="00521A49">
        <w:rPr>
          <w:rFonts w:ascii="GHEA Grapalat" w:hAnsi="GHEA Grapalat"/>
          <w:sz w:val="24"/>
          <w:szCs w:val="24"/>
        </w:rPr>
        <w:t xml:space="preserve">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w:t>
      </w:r>
      <w:proofErr w:type="gramStart"/>
      <w:r w:rsidRPr="00521A49">
        <w:rPr>
          <w:rFonts w:ascii="GHEA Grapalat" w:hAnsi="GHEA Grapalat"/>
          <w:sz w:val="24"/>
          <w:szCs w:val="24"/>
        </w:rPr>
        <w:t>заявок</w:t>
      </w:r>
      <w:r w:rsidR="001E4A24" w:rsidRPr="00521A49">
        <w:rPr>
          <w:rFonts w:ascii="GHEA Grapalat" w:hAnsi="GHEA Grapalat"/>
          <w:sz w:val="24"/>
          <w:szCs w:val="24"/>
        </w:rPr>
        <w:t xml:space="preserve">  и</w:t>
      </w:r>
      <w:proofErr w:type="gramEnd"/>
      <w:r w:rsidR="001E4A24" w:rsidRPr="00521A49">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w:t>
      </w:r>
      <w:proofErr w:type="gramStart"/>
      <w:r w:rsidR="0052468C" w:rsidRPr="00521A49">
        <w:rPr>
          <w:rFonts w:ascii="GHEA Grapalat" w:hAnsi="GHEA Grapalat"/>
        </w:rPr>
        <w:t>на десятый ден</w:t>
      </w:r>
      <w:r w:rsidR="00C143D2" w:rsidRPr="00521A49">
        <w:rPr>
          <w:rFonts w:ascii="GHEA Grapalat" w:hAnsi="GHEA Grapalat"/>
        </w:rPr>
        <w:t>ь</w:t>
      </w:r>
      <w:proofErr w:type="gramEnd"/>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52468C" w:rsidRPr="00521A49">
        <w:rPr>
          <w:rFonts w:ascii="GHEA Grapalat" w:hAnsi="GHEA Grapalat"/>
        </w:rPr>
        <w:lastRenderedPageBreak/>
        <w:t>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w:t>
      </w:r>
      <w:r w:rsidR="00BF1CBD" w:rsidRPr="00521A49">
        <w:rPr>
          <w:rFonts w:ascii="GHEA Grapalat" w:hAnsi="GHEA Grapalat"/>
          <w:spacing w:val="-4"/>
        </w:rPr>
        <w:lastRenderedPageBreak/>
        <w:t>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17F6DEE" w14:textId="0591FD37" w:rsidR="002B103D" w:rsidRPr="00233ECA" w:rsidRDefault="00A150A9" w:rsidP="00B55614">
      <w:pPr>
        <w:pStyle w:val="23"/>
        <w:widowControl w:val="0"/>
        <w:tabs>
          <w:tab w:val="left" w:pos="1276"/>
        </w:tabs>
        <w:spacing w:line="240" w:lineRule="auto"/>
        <w:ind w:firstLine="567"/>
        <w:contextualSpacing/>
        <w:rPr>
          <w:rFonts w:ascii="GHEA Grapalat" w:hAnsi="GHEA Grapalat"/>
          <w:b/>
          <w:sz w:val="24"/>
          <w:szCs w:val="24"/>
          <w:lang w:val="hy-AM"/>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r w:rsidR="00233ECA">
        <w:rPr>
          <w:rFonts w:ascii="GHEA Grapalat" w:hAnsi="GHEA Grapalat"/>
          <w:b/>
          <w:sz w:val="24"/>
          <w:szCs w:val="24"/>
          <w:lang w:val="hy-AM"/>
        </w:rPr>
        <w:t xml:space="preserve"> </w:t>
      </w:r>
      <w:r w:rsidR="00233ECA" w:rsidRPr="00233ECA">
        <w:rPr>
          <w:rFonts w:ascii="GHEA Grapalat" w:hAnsi="GHEA Grapalat"/>
          <w:b/>
          <w:sz w:val="24"/>
          <w:szCs w:val="24"/>
          <w:lang w:val="hy-AM"/>
        </w:rPr>
        <w:t>/не применимо/</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proofErr w:type="gramStart"/>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ом</w:t>
      </w:r>
      <w:proofErr w:type="gramEnd"/>
      <w:r w:rsidR="005F2F3B" w:rsidRPr="00521A49">
        <w:rPr>
          <w:rFonts w:ascii="GHEA Grapalat" w:hAnsi="GHEA Grapalat"/>
        </w:rPr>
        <w:t xml:space="preserve">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 xml:space="preserve">В целях </w:t>
      </w:r>
      <w:proofErr w:type="gramStart"/>
      <w:r w:rsidRPr="00521A49">
        <w:rPr>
          <w:rFonts w:ascii="GHEA Grapalat" w:hAnsi="GHEA Grapalat"/>
          <w:sz w:val="24"/>
          <w:szCs w:val="24"/>
        </w:rPr>
        <w:t>обоснования соответствия</w:t>
      </w:r>
      <w:proofErr w:type="gramEnd"/>
      <w:r w:rsidRPr="00521A49">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521A49">
        <w:rPr>
          <w:rFonts w:ascii="GHEA Grapalat" w:hAnsi="GHEA Grapalat"/>
          <w:sz w:val="24"/>
          <w:szCs w:val="24"/>
        </w:rPr>
        <w:t>проверки подлинности</w:t>
      </w:r>
      <w:proofErr w:type="gramEnd"/>
      <w:r w:rsidRPr="00521A49">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w:t>
      </w:r>
      <w:r w:rsidRPr="00521A49">
        <w:rPr>
          <w:rFonts w:ascii="GHEA Grapalat" w:hAnsi="GHEA Grapalat"/>
        </w:rPr>
        <w:lastRenderedPageBreak/>
        <w:t xml:space="preserve">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77D46D14"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15 процентам от цены закупки </w:t>
      </w:r>
      <w:proofErr w:type="gramStart"/>
      <w:r w:rsidRPr="00521A49">
        <w:rPr>
          <w:rFonts w:ascii="GHEA Grapalat" w:hAnsi="GHEA Grapalat"/>
        </w:rPr>
        <w:t>товаров</w:t>
      </w:r>
      <w:proofErr w:type="gramEnd"/>
      <w:r w:rsidRPr="00521A49">
        <w:rPr>
          <w:rFonts w:ascii="GHEA Grapalat" w:hAnsi="GHEA Grapalat"/>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521A49">
        <w:rPr>
          <w:rFonts w:ascii="GHEA Grapalat" w:hAnsi="GHEA Grapalat"/>
        </w:rPr>
        <w:t>Причем  обеспечение</w:t>
      </w:r>
      <w:proofErr w:type="gramEnd"/>
      <w:r w:rsidRPr="00521A49">
        <w:rPr>
          <w:rFonts w:ascii="GHEA Grapalat" w:hAnsi="GHEA Grapalat"/>
        </w:rPr>
        <w:t xml:space="preserve"> должно быть действительным как минимум включительно до </w:t>
      </w:r>
      <w:r w:rsidR="00233ECA">
        <w:rPr>
          <w:rFonts w:ascii="GHEA Grapalat" w:hAnsi="GHEA Grapalat"/>
        </w:rPr>
        <w:t>2</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23C7284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w:t>
      </w:r>
      <w:proofErr w:type="gramStart"/>
      <w:r w:rsidRPr="00521A49">
        <w:rPr>
          <w:rFonts w:ascii="GHEA Grapalat" w:hAnsi="GHEA Grapalat" w:cs="Sylfaen"/>
        </w:rPr>
        <w:t>по лотам</w:t>
      </w:r>
      <w:proofErr w:type="gramEnd"/>
      <w:r w:rsidRPr="00521A49">
        <w:rPr>
          <w:rFonts w:ascii="GHEA Grapalat" w:hAnsi="GHEA Grapalat" w:cs="Sylfaen"/>
        </w:rPr>
        <w:t xml:space="preserve">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00233ECA" w:rsidRPr="00233ECA">
        <w:rPr>
          <w:b/>
        </w:rPr>
        <w:t xml:space="preserve"> </w:t>
      </w:r>
      <w:r w:rsidR="00233ECA" w:rsidRPr="00233ECA">
        <w:rPr>
          <w:rFonts w:ascii="GHEA Grapalat" w:hAnsi="GHEA Grapalat"/>
          <w:b/>
          <w:color w:val="000000" w:themeColor="text1"/>
        </w:rPr>
        <w:t>/не применимо/</w:t>
      </w:r>
      <w:r w:rsidR="00233ECA">
        <w:rPr>
          <w:rFonts w:ascii="MS Mincho" w:eastAsia="MS Mincho" w:hAnsi="MS Mincho" w:cs="MS Mincho"/>
          <w:b/>
          <w:color w:val="000000" w:themeColor="text1"/>
          <w:lang w:val="hy-AM"/>
        </w:rPr>
        <w:t>․</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 xml:space="preserve">«900008000698» открытый в </w:t>
      </w:r>
      <w:r w:rsidRPr="00521A49">
        <w:rPr>
          <w:rFonts w:ascii="GHEA Grapalat" w:hAnsi="GHEA Grapalat" w:cs="Sylfaen"/>
        </w:rPr>
        <w:lastRenderedPageBreak/>
        <w:t>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521A49">
        <w:rPr>
          <w:rFonts w:ascii="GHEA Grapalat" w:hAnsi="GHEA Grapalat"/>
        </w:rPr>
        <w:t>в соответствии с требованиями</w:t>
      </w:r>
      <w:proofErr w:type="gramEnd"/>
      <w:r w:rsidRPr="00521A49">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4BACDEA1"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w:t>
      </w:r>
      <w:proofErr w:type="gramStart"/>
      <w:r w:rsidRPr="00521A49">
        <w:rPr>
          <w:rFonts w:ascii="GHEA Grapalat" w:hAnsi="GHEA Grapalat"/>
        </w:rPr>
        <w:t>по лотам</w:t>
      </w:r>
      <w:proofErr w:type="gramEnd"/>
      <w:r w:rsidRPr="00521A49">
        <w:rPr>
          <w:rFonts w:ascii="GHEA Grapalat" w:hAnsi="GHEA Grapalat"/>
        </w:rPr>
        <w:t xml:space="preserve">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233ECA">
        <w:rPr>
          <w:rFonts w:ascii="GHEA Grapalat" w:hAnsi="GHEA Grapalat"/>
          <w:b/>
        </w:rPr>
        <w:t xml:space="preserve">. </w:t>
      </w:r>
      <w:r w:rsidR="00233ECA" w:rsidRPr="00233ECA">
        <w:rPr>
          <w:rFonts w:ascii="GHEA Grapalat" w:hAnsi="GHEA Grapalat"/>
          <w:b/>
        </w:rPr>
        <w:t>/не применимо/</w:t>
      </w:r>
    </w:p>
    <w:p w14:paraId="103A423D" w14:textId="1FF71731"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33ECA">
        <w:rPr>
          <w:rFonts w:ascii="GHEA Grapalat" w:hAnsi="GHEA Grapalat"/>
          <w:lang w:val="hy-AM"/>
        </w:rPr>
        <w:t>2</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63EC6878" w:rsidR="00915AF9" w:rsidRPr="00233ECA" w:rsidRDefault="00915AF9" w:rsidP="00B55614">
      <w:pPr>
        <w:widowControl w:val="0"/>
        <w:tabs>
          <w:tab w:val="left" w:pos="1276"/>
        </w:tabs>
        <w:ind w:firstLine="567"/>
        <w:contextualSpacing/>
        <w:jc w:val="both"/>
        <w:rPr>
          <w:rFonts w:ascii="GHEA Grapalat" w:hAnsi="GHEA Grapalat"/>
          <w:b/>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r w:rsidR="00233ECA" w:rsidRPr="00233ECA">
        <w:rPr>
          <w:rFonts w:ascii="GHEA Grapalat" w:hAnsi="GHEA Grapalat"/>
          <w:b/>
          <w:i/>
        </w:rPr>
        <w:t>/не применимо/</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lastRenderedPageBreak/>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 xml:space="preserve">10.7 Руководитель заказчика представляет требование о выплате обеспечения </w:t>
      </w:r>
      <w:proofErr w:type="gramStart"/>
      <w:r w:rsidRPr="00521A49">
        <w:rPr>
          <w:rFonts w:ascii="GHEA Grapalat" w:hAnsi="GHEA Grapalat"/>
        </w:rPr>
        <w:t>договора  и</w:t>
      </w:r>
      <w:proofErr w:type="gramEnd"/>
      <w:r w:rsidRPr="00521A49">
        <w:rPr>
          <w:rFonts w:ascii="GHEA Grapalat" w:hAnsi="GHEA Grapalat"/>
        </w:rPr>
        <w:t xml:space="preserve">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1A49">
        <w:rPr>
          <w:rFonts w:ascii="GHEA Grapalat" w:hAnsi="GHEA Grapalat"/>
        </w:rPr>
        <w:t>) .</w:t>
      </w:r>
      <w:proofErr w:type="gramEnd"/>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lastRenderedPageBreak/>
        <w:t xml:space="preserve">12.2. Отношения, связанные с настоящей процедурой, не являются </w:t>
      </w:r>
      <w:proofErr w:type="gramStart"/>
      <w:r w:rsidRPr="00521A49">
        <w:rPr>
          <w:rFonts w:ascii="GHEA Grapalat" w:hAnsi="GHEA Grapalat"/>
        </w:rPr>
        <w:t>административными  и</w:t>
      </w:r>
      <w:proofErr w:type="gramEnd"/>
      <w:r w:rsidRPr="00521A49">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77777777"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w:t>
      </w:r>
      <w:proofErr w:type="gramEnd"/>
      <w:r w:rsidRPr="00521A49">
        <w:rPr>
          <w:rFonts w:ascii="GHEA Grapalat" w:hAnsi="GHEA Grapalat"/>
        </w:rPr>
        <w:t xml:space="preserve">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proofErr w:type="gramStart"/>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w:t>
      </w:r>
      <w:proofErr w:type="gramEnd"/>
      <w:r w:rsidRPr="00521A49">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17E1715C"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14:paraId="3EC694B0"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5459FE35"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CF3737">
        <w:rPr>
          <w:rFonts w:ascii="GHEA Grapalat" w:hAnsi="GHEA Grapalat"/>
          <w:b/>
          <w:sz w:val="22"/>
          <w:szCs w:val="22"/>
        </w:rPr>
        <w:t>GHAPDzB-HVKAK-2024-63</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77777777"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361F49AF"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CF3737">
        <w:rPr>
          <w:rFonts w:ascii="GHEA Grapalat" w:hAnsi="GHEA Grapalat"/>
          <w:b/>
          <w:sz w:val="22"/>
          <w:szCs w:val="22"/>
        </w:rPr>
        <w:t>GHAPDzB-HVKAK-2024-63</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proofErr w:type="gramStart"/>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proofErr w:type="gramEnd"/>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proofErr w:type="gramStart"/>
      <w:r w:rsidRPr="00521A49">
        <w:rPr>
          <w:rFonts w:ascii="GHEA Grapalat" w:hAnsi="GHEA Grapalat"/>
        </w:rPr>
        <w:t>подтверждает,что</w:t>
      </w:r>
      <w:proofErr w:type="spellEnd"/>
      <w:proofErr w:type="gram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514B8690"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CF3737">
        <w:rPr>
          <w:rFonts w:ascii="GHEA Grapalat" w:hAnsi="GHEA Grapalat"/>
          <w:b/>
          <w:sz w:val="22"/>
          <w:szCs w:val="22"/>
        </w:rPr>
        <w:t>GHAPDzB-HVKAK-2024-63</w:t>
      </w:r>
      <w:r w:rsidRPr="00521A49">
        <w:rPr>
          <w:rFonts w:ascii="GHEA Grapalat" w:hAnsi="GHEA Grapalat"/>
          <w:b/>
          <w:sz w:val="22"/>
          <w:szCs w:val="22"/>
        </w:rPr>
        <w:t xml:space="preserve">» </w:t>
      </w:r>
      <w:proofErr w:type="gramStart"/>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proofErr w:type="gramEnd"/>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521A49">
        <w:rPr>
          <w:rFonts w:ascii="GHEA Grapalat" w:hAnsi="GHEA Grapalat"/>
          <w:color w:val="000000" w:themeColor="text1"/>
        </w:rPr>
        <w:t>приглашением  представить</w:t>
      </w:r>
      <w:proofErr w:type="gramEnd"/>
      <w:r w:rsidRPr="00521A49">
        <w:rPr>
          <w:rFonts w:ascii="GHEA Grapalat" w:hAnsi="GHEA Grapalat"/>
          <w:color w:val="000000" w:themeColor="text1"/>
        </w:rPr>
        <w:t xml:space="preserve">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22931C4F"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CF3737">
        <w:rPr>
          <w:rFonts w:ascii="GHEA Grapalat" w:hAnsi="GHEA Grapalat"/>
          <w:b/>
          <w:sz w:val="22"/>
          <w:szCs w:val="22"/>
        </w:rPr>
        <w:t>GHAPDzB-HVKAK-2024-63</w:t>
      </w:r>
      <w:r w:rsidR="005A61F4" w:rsidRPr="00521A49">
        <w:rPr>
          <w:rFonts w:ascii="GHEA Grapalat" w:hAnsi="GHEA Grapalat"/>
          <w:b/>
          <w:sz w:val="22"/>
          <w:szCs w:val="22"/>
        </w:rPr>
        <w:t>»</w:t>
      </w:r>
    </w:p>
    <w:p w14:paraId="5D1521DC" w14:textId="77777777"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77777777"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proofErr w:type="gramStart"/>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proofErr w:type="gramEnd"/>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proofErr w:type="gramStart"/>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proofErr w:type="gramEnd"/>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proofErr w:type="gramStart"/>
      <w:r w:rsidRPr="00521A49">
        <w:rPr>
          <w:rFonts w:ascii="GHEA Grapalat" w:hAnsi="GHEA Grapalat"/>
        </w:rPr>
        <w:t xml:space="preserve">Прилагается  </w:t>
      </w:r>
      <w:r w:rsidR="00F855BB" w:rsidRPr="00521A49">
        <w:rPr>
          <w:rFonts w:ascii="GHEA Grapalat" w:hAnsi="GHEA Grapalat"/>
        </w:rPr>
        <w:t>полное</w:t>
      </w:r>
      <w:proofErr w:type="gramEnd"/>
      <w:r w:rsidR="00F855BB" w:rsidRPr="00521A49">
        <w:rPr>
          <w:rFonts w:ascii="GHEA Grapalat" w:hAnsi="GHEA Grapalat"/>
        </w:rPr>
        <w:t xml:space="preserve">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w:t>
      </w:r>
      <w:proofErr w:type="gramStart"/>
      <w:r w:rsidRPr="00521A49">
        <w:rPr>
          <w:rFonts w:ascii="GHEA Grapalat" w:hAnsi="GHEA Grapalat"/>
          <w:vertAlign w:val="superscript"/>
        </w:rPr>
        <w:t>должность,</w:t>
      </w:r>
      <w:r w:rsidRPr="00521A49">
        <w:rPr>
          <w:rFonts w:ascii="GHEA Grapalat" w:hAnsi="GHEA Grapalat"/>
          <w:vertAlign w:val="superscript"/>
        </w:rPr>
        <w:tab/>
      </w:r>
      <w:proofErr w:type="gramEnd"/>
      <w:r w:rsidRPr="00521A49">
        <w:rPr>
          <w:rFonts w:ascii="GHEA Grapalat" w:hAnsi="GHEA Grapalat"/>
          <w:vertAlign w:val="superscript"/>
        </w:rPr>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3EB79639"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CF3737">
        <w:rPr>
          <w:rFonts w:ascii="GHEA Grapalat" w:hAnsi="GHEA Grapalat"/>
          <w:b/>
          <w:sz w:val="22"/>
          <w:szCs w:val="22"/>
        </w:rPr>
        <w:t>GHAPDzB-HVKAK-2024-63</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14:paraId="2ABEBA4D" w14:textId="77777777" w:rsidR="0021043A" w:rsidRPr="00521A49" w:rsidRDefault="0021043A" w:rsidP="00962010">
      <w:pPr>
        <w:widowControl w:val="0"/>
        <w:jc w:val="both"/>
        <w:rPr>
          <w:rFonts w:ascii="GHEA Grapalat" w:hAnsi="GHEA Grapalat"/>
        </w:rPr>
      </w:pPr>
      <w:r w:rsidRPr="00521A49">
        <w:rPr>
          <w:rFonts w:ascii="GHEA Grapalat" w:hAnsi="GHEA Grapalat"/>
        </w:rPr>
        <w:t>____________________________</w:t>
      </w:r>
      <w:proofErr w:type="gramStart"/>
      <w:r w:rsidRPr="00521A49">
        <w:rPr>
          <w:rFonts w:ascii="GHEA Grapalat" w:hAnsi="GHEA Grapalat"/>
        </w:rPr>
        <w:t xml:space="preserve">_,   </w:t>
      </w:r>
      <w:proofErr w:type="gramEnd"/>
      <w:r w:rsidRPr="00521A49">
        <w:rPr>
          <w:rFonts w:ascii="GHEA Grapalat" w:hAnsi="GHEA Grapalat"/>
        </w:rPr>
        <w:t>в качестве участника в рамках запроса котировок</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51E9A340"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CF3737">
        <w:rPr>
          <w:rFonts w:ascii="GHEA Grapalat" w:hAnsi="GHEA Grapalat"/>
          <w:b/>
          <w:sz w:val="22"/>
          <w:szCs w:val="22"/>
        </w:rPr>
        <w:t>GHAPDzB-HVKAK-2024-63</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C15A48">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C15A48">
        <w:trPr>
          <w:trHeight w:val="696"/>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C15A48">
        <w:tc>
          <w:tcPr>
            <w:tcW w:w="1042" w:type="dxa"/>
          </w:tcPr>
          <w:p w14:paraId="3032335D"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14:paraId="07E9C69B" w14:textId="77777777" w:rsidTr="00C15A48">
        <w:tc>
          <w:tcPr>
            <w:tcW w:w="1042" w:type="dxa"/>
          </w:tcPr>
          <w:p w14:paraId="55FFA768"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14:paraId="2149E22E" w14:textId="77777777" w:rsidTr="00C15A48">
        <w:tc>
          <w:tcPr>
            <w:tcW w:w="1042" w:type="dxa"/>
          </w:tcPr>
          <w:p w14:paraId="2E74E514"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34D608B9"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CF3737">
        <w:rPr>
          <w:rFonts w:ascii="GHEA Grapalat" w:hAnsi="GHEA Grapalat"/>
          <w:b/>
          <w:sz w:val="22"/>
          <w:szCs w:val="22"/>
        </w:rPr>
        <w:t>GHAPDzB-HVKAK-2024-63</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 xml:space="preserve">ДЕКЛАРАЦИИ О </w:t>
      </w:r>
      <w:proofErr w:type="gramStart"/>
      <w:r w:rsidRPr="00521A49">
        <w:rPr>
          <w:rFonts w:ascii="GHEA Grapalat" w:hAnsi="GHEA Grapalat"/>
          <w:b/>
        </w:rPr>
        <w:t>РЕАЛЬНЫХ  БЕНЕФИЦИАРАХ</w:t>
      </w:r>
      <w:proofErr w:type="gramEnd"/>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roofErr w:type="gramEnd"/>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 xml:space="preserve">Данные </w:t>
      </w:r>
      <w:proofErr w:type="gramStart"/>
      <w:r w:rsidRPr="00521A49">
        <w:rPr>
          <w:rFonts w:ascii="GHEA Grapalat" w:eastAsia="GHEA Grapalat" w:hAnsi="GHEA Grapalat" w:cs="GHEA Grapalat"/>
          <w:b/>
          <w:color w:val="000000"/>
        </w:rPr>
        <w:t>листинга  акций</w:t>
      </w:r>
      <w:proofErr w:type="gramEnd"/>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8F3115"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8F3115"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8F3115"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8F3115"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8F3115"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8F3115"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Имя(</w:t>
            </w:r>
            <w:proofErr w:type="gramEnd"/>
            <w:r w:rsidRPr="00521A49">
              <w:rPr>
                <w:rFonts w:ascii="GHEA Grapalat" w:eastAsia="GHEA Grapalat" w:hAnsi="GHEA Grapalat" w:cs="GHEA Grapalat"/>
                <w:color w:val="000000"/>
              </w:rPr>
              <w:t>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8F311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8F311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8F311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8F3115"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8F311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8F311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прямо или косвенно владеет 10 и более процентами дающих право голоса долей (акций, </w:t>
            </w:r>
            <w:proofErr w:type="gramStart"/>
            <w:r w:rsidR="00F016A2" w:rsidRPr="00521A49">
              <w:rPr>
                <w:rFonts w:ascii="GHEA Grapalat" w:eastAsia="GHEA Grapalat" w:hAnsi="GHEA Grapalat" w:cs="GHEA Grapalat"/>
              </w:rPr>
              <w:t>паев)  данного</w:t>
            </w:r>
            <w:proofErr w:type="gramEnd"/>
            <w:r w:rsidR="00F016A2" w:rsidRPr="00521A49">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8F311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8F311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8F3115"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8F3115"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8F3115"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8F3115"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8F311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8F3115"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8F311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8F311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w:t>
            </w:r>
            <w:proofErr w:type="gramEnd"/>
            <w:r w:rsidRPr="00521A49">
              <w:rPr>
                <w:rFonts w:ascii="GHEA Grapalat" w:eastAsia="GHEA Grapalat" w:hAnsi="GHEA Grapalat" w:cs="GHEA Grapalat"/>
                <w:color w:val="000000"/>
              </w:rPr>
              <w:t xml:space="preserve">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 xml:space="preserve">в </w:t>
      </w:r>
      <w:proofErr w:type="gramStart"/>
      <w:r w:rsidRPr="00521A49">
        <w:rPr>
          <w:rFonts w:ascii="GHEA Grapalat" w:hAnsi="GHEA Grapalat"/>
        </w:rPr>
        <w:t>подразделе  "</w:t>
      </w:r>
      <w:proofErr w:type="gramEnd"/>
      <w:r w:rsidRPr="00521A49">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21A49">
        <w:rPr>
          <w:rFonts w:ascii="GHEA Grapalat" w:hAnsi="GHEA Grapalat"/>
        </w:rPr>
        <w:t>является  реальным</w:t>
      </w:r>
      <w:proofErr w:type="gramEnd"/>
      <w:r w:rsidRPr="00521A49">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521A49">
        <w:rPr>
          <w:rFonts w:ascii="GHEA Grapalat" w:hAnsi="GHEA Grapalat"/>
        </w:rPr>
        <w:t>процентов</w:t>
      </w:r>
      <w:proofErr w:type="gramEnd"/>
      <w:r w:rsidRPr="00521A49">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74A10367"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CF3737">
        <w:rPr>
          <w:rFonts w:ascii="GHEA Grapalat" w:hAnsi="GHEA Grapalat"/>
          <w:b/>
          <w:sz w:val="22"/>
          <w:szCs w:val="22"/>
        </w:rPr>
        <w:t>GHAPDzB-HVKAK-2024-63</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591FCFC1"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CF3737">
        <w:rPr>
          <w:rFonts w:ascii="GHEA Grapalat" w:hAnsi="GHEA Grapalat"/>
          <w:b/>
          <w:sz w:val="22"/>
          <w:szCs w:val="22"/>
        </w:rPr>
        <w:t>GHAPDzB-HVKAK-2024-63</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 xml:space="preserve">наименование участника (должность, имя, фамилия </w:t>
      </w:r>
      <w:proofErr w:type="gramStart"/>
      <w:r w:rsidRPr="00521A49">
        <w:rPr>
          <w:rFonts w:ascii="GHEA Grapalat" w:hAnsi="GHEA Grapalat"/>
        </w:rPr>
        <w:t>руководителя</w:t>
      </w:r>
      <w:r w:rsidR="00335DAA" w:rsidRPr="00521A49">
        <w:rPr>
          <w:rFonts w:ascii="GHEA Grapalat" w:hAnsi="GHEA Grapalat"/>
        </w:rPr>
        <w:t>)</w:t>
      </w:r>
      <w:r w:rsidRPr="00521A49">
        <w:rPr>
          <w:rFonts w:ascii="GHEA Grapalat" w:hAnsi="GHEA Grapalat"/>
        </w:rPr>
        <w:tab/>
      </w:r>
      <w:proofErr w:type="gramEnd"/>
      <w:r w:rsidRPr="00521A49">
        <w:rPr>
          <w:rFonts w:ascii="GHEA Grapalat" w:hAnsi="GHEA Grapalat"/>
        </w:rPr>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289C3B3D"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CF3737">
        <w:rPr>
          <w:rFonts w:ascii="GHEA Grapalat" w:hAnsi="GHEA Grapalat"/>
          <w:b/>
          <w:sz w:val="22"/>
          <w:szCs w:val="22"/>
        </w:rPr>
        <w:t>GHAPDzB-HVKAK-2024-63</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6FCA464A"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CF3737">
        <w:rPr>
          <w:rFonts w:ascii="GHEA Grapalat" w:hAnsi="GHEA Grapalat"/>
          <w:b/>
          <w:sz w:val="22"/>
          <w:szCs w:val="22"/>
        </w:rPr>
        <w:t>GHAPDzB-HVKAK-2024-63</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в)</w:t>
      </w:r>
      <w:r w:rsidRPr="00521A49">
        <w:rPr>
          <w:rFonts w:ascii="GHEA Grapalat" w:hAnsi="GHEA Grapalat"/>
        </w:rPr>
        <w:tab/>
      </w:r>
      <w:proofErr w:type="gramEnd"/>
      <w:r w:rsidRPr="00521A49">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г)</w:t>
      </w:r>
      <w:r w:rsidRPr="00521A49">
        <w:rPr>
          <w:rFonts w:ascii="GHEA Grapalat" w:hAnsi="GHEA Grapalat"/>
        </w:rPr>
        <w:tab/>
      </w:r>
      <w:proofErr w:type="gramEnd"/>
      <w:r w:rsidRPr="00521A49">
        <w:rPr>
          <w:rFonts w:ascii="GHEA Grapalat" w:hAnsi="GHEA Grapalat"/>
        </w:rPr>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д)</w:t>
      </w:r>
      <w:r w:rsidRPr="00521A49">
        <w:rPr>
          <w:rFonts w:ascii="GHEA Grapalat" w:hAnsi="GHEA Grapalat"/>
        </w:rPr>
        <w:tab/>
      </w:r>
      <w:proofErr w:type="gramEnd"/>
      <w:r w:rsidRPr="00521A49">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proofErr w:type="gramStart"/>
      <w:r w:rsidRPr="00521A49">
        <w:rPr>
          <w:rFonts w:ascii="GHEA Grapalat" w:hAnsi="GHEA Grapalat" w:cs="Sylfaen"/>
        </w:rPr>
        <w:t xml:space="preserve">*  </w:t>
      </w:r>
      <w:r w:rsidRPr="00521A49">
        <w:rPr>
          <w:rFonts w:ascii="GHEA Grapalat" w:hAnsi="GHEA Grapalat"/>
          <w:i/>
          <w:sz w:val="20"/>
          <w:szCs w:val="20"/>
        </w:rPr>
        <w:t>Платежное</w:t>
      </w:r>
      <w:proofErr w:type="gramEnd"/>
      <w:r w:rsidRPr="00521A49">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694B6222"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CF3737">
        <w:rPr>
          <w:rFonts w:ascii="GHEA Grapalat" w:hAnsi="GHEA Grapalat"/>
          <w:b/>
          <w:sz w:val="22"/>
          <w:szCs w:val="22"/>
        </w:rPr>
        <w:t>GHAPDzB-HVKAK-2024-63</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0FEEB8DC"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CF3737">
        <w:rPr>
          <w:rFonts w:ascii="GHEA Grapalat" w:hAnsi="GHEA Grapalat"/>
          <w:b/>
          <w:sz w:val="22"/>
          <w:szCs w:val="22"/>
        </w:rPr>
        <w:t>GHAPDzB-HVKAK-2024-63</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в)</w:t>
      </w:r>
      <w:r w:rsidRPr="00521A49">
        <w:rPr>
          <w:rFonts w:ascii="GHEA Grapalat" w:hAnsi="GHEA Grapalat"/>
        </w:rPr>
        <w:tab/>
      </w:r>
      <w:proofErr w:type="gramEnd"/>
      <w:r w:rsidRPr="00521A49">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г)</w:t>
      </w:r>
      <w:r w:rsidRPr="00521A49">
        <w:rPr>
          <w:rFonts w:ascii="GHEA Grapalat" w:hAnsi="GHEA Grapalat"/>
        </w:rPr>
        <w:tab/>
      </w:r>
      <w:proofErr w:type="gramEnd"/>
      <w:r w:rsidRPr="00521A49">
        <w:rPr>
          <w:rFonts w:ascii="GHEA Grapalat" w:hAnsi="GHEA Grapalat"/>
        </w:rPr>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д)</w:t>
      </w:r>
      <w:r w:rsidRPr="00521A49">
        <w:rPr>
          <w:rFonts w:ascii="GHEA Grapalat" w:hAnsi="GHEA Grapalat"/>
        </w:rPr>
        <w:tab/>
      </w:r>
      <w:proofErr w:type="gramEnd"/>
      <w:r w:rsidRPr="00521A49">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proofErr w:type="gramStart"/>
      <w:r w:rsidRPr="00521A49">
        <w:rPr>
          <w:rFonts w:ascii="GHEA Grapalat" w:hAnsi="GHEA Grapalat" w:cs="Sylfaen"/>
        </w:rPr>
        <w:t xml:space="preserve">*  </w:t>
      </w:r>
      <w:r w:rsidRPr="00521A49">
        <w:rPr>
          <w:rFonts w:ascii="GHEA Grapalat" w:hAnsi="GHEA Grapalat"/>
          <w:i/>
        </w:rPr>
        <w:t>Платежное</w:t>
      </w:r>
      <w:proofErr w:type="gramEnd"/>
      <w:r w:rsidRPr="00521A49">
        <w:rPr>
          <w:rFonts w:ascii="GHEA Grapalat" w:hAnsi="GHEA Grapalat"/>
          <w:i/>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77777777"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r w:rsidR="000C2280" w:rsidRPr="00521A49">
        <w:rPr>
          <w:rFonts w:ascii="GHEA Grapalat" w:hAnsi="GHEA Grapalat"/>
          <w:b/>
          <w:sz w:val="22"/>
          <w:szCs w:val="22"/>
        </w:rPr>
        <w:t>к</w:t>
      </w:r>
      <w:proofErr w:type="spellEnd"/>
      <w:r w:rsidR="000C2280" w:rsidRPr="00521A49">
        <w:rPr>
          <w:rFonts w:ascii="GHEA Grapalat" w:hAnsi="GHEA Grapalat"/>
          <w:b/>
          <w:sz w:val="22"/>
          <w:szCs w:val="22"/>
        </w:rPr>
        <w:t xml:space="preserve"> Приглашению на запрос котировок </w:t>
      </w:r>
    </w:p>
    <w:p w14:paraId="0249A569" w14:textId="49F15683"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CF3737">
        <w:rPr>
          <w:rFonts w:ascii="GHEA Grapalat" w:hAnsi="GHEA Grapalat"/>
          <w:b/>
          <w:sz w:val="22"/>
          <w:szCs w:val="22"/>
        </w:rPr>
        <w:t>GHAPDzB-HVKAK-2024-63</w:t>
      </w:r>
      <w:r w:rsidRPr="00521A49">
        <w:rPr>
          <w:rFonts w:ascii="GHEA Grapalat" w:hAnsi="GHEA Grapalat"/>
          <w:b/>
          <w:sz w:val="22"/>
          <w:szCs w:val="22"/>
        </w:rPr>
        <w:t>»</w:t>
      </w:r>
    </w:p>
    <w:p w14:paraId="5E5B5681" w14:textId="77777777" w:rsidR="00071D1C" w:rsidRPr="00521A49" w:rsidRDefault="00071D1C" w:rsidP="00962010">
      <w:pPr>
        <w:pStyle w:val="31"/>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в)</w:t>
      </w:r>
      <w:r w:rsidR="005250C2" w:rsidRPr="00521A49">
        <w:rPr>
          <w:rFonts w:ascii="GHEA Grapalat" w:hAnsi="GHEA Grapalat"/>
        </w:rPr>
        <w:tab/>
      </w:r>
      <w:proofErr w:type="gramEnd"/>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в)</w:t>
      </w:r>
      <w:r w:rsidR="005250C2" w:rsidRPr="00521A49">
        <w:rPr>
          <w:rFonts w:ascii="GHEA Grapalat" w:hAnsi="GHEA Grapalat"/>
        </w:rPr>
        <w:tab/>
      </w:r>
      <w:proofErr w:type="gramEnd"/>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49ACFE3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CA1E1FF"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w:t>
      </w:r>
      <w:proofErr w:type="gramStart"/>
      <w:r w:rsidRPr="00521A49">
        <w:rPr>
          <w:rFonts w:ascii="GHEA Grapalat" w:hAnsi="GHEA Grapalat"/>
        </w:rPr>
        <w:t xml:space="preserve">до </w:t>
      </w:r>
      <w:r w:rsidR="001762F4" w:rsidRPr="00521A49">
        <w:rPr>
          <w:rFonts w:ascii="GHEA Grapalat" w:hAnsi="GHEA Grapalat"/>
        </w:rPr>
        <w:t xml:space="preserve"> </w:t>
      </w:r>
      <w:r w:rsidR="00825AA9">
        <w:rPr>
          <w:rFonts w:ascii="GHEA Grapalat" w:hAnsi="GHEA Grapalat"/>
          <w:lang w:val="hy-AM"/>
        </w:rPr>
        <w:t>30</w:t>
      </w:r>
      <w:proofErr w:type="gramEnd"/>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21A49">
        <w:rPr>
          <w:rFonts w:ascii="GHEA Grapalat" w:hAnsi="GHEA Grapalat"/>
        </w:rPr>
        <w:t>товара</w:t>
      </w:r>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w:t>
      </w:r>
      <w:proofErr w:type="gramStart"/>
      <w:r w:rsidRPr="00521A49">
        <w:rPr>
          <w:rFonts w:ascii="GHEA Grapalat" w:hAnsi="GHEA Grapalat"/>
          <w:spacing w:val="-6"/>
        </w:rPr>
        <w:t>надлежащим 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0A0773D6"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14:paraId="5AF3A1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0BE475C0"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5685FCB3" w14:textId="77777777" w:rsidR="00DA609D" w:rsidRPr="00521A49" w:rsidRDefault="00DA609D" w:rsidP="004F1E7A">
      <w:pPr>
        <w:widowControl w:val="0"/>
        <w:tabs>
          <w:tab w:val="left" w:pos="1276"/>
        </w:tabs>
        <w:ind w:firstLine="567"/>
        <w:contextualSpacing/>
        <w:jc w:val="both"/>
        <w:rPr>
          <w:rFonts w:ascii="GHEA Grapalat" w:hAnsi="GHEA Grapalat"/>
        </w:rPr>
      </w:pP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9"/>
        <w:t>*</w:t>
      </w:r>
    </w:p>
    <w:p w14:paraId="75A3F6F3"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155"/>
        <w:gridCol w:w="1673"/>
        <w:gridCol w:w="1843"/>
        <w:gridCol w:w="1467"/>
        <w:gridCol w:w="1085"/>
        <w:gridCol w:w="951"/>
        <w:gridCol w:w="992"/>
        <w:gridCol w:w="850"/>
        <w:gridCol w:w="1429"/>
        <w:gridCol w:w="1314"/>
        <w:gridCol w:w="2255"/>
      </w:tblGrid>
      <w:tr w:rsidR="008F3B5F" w:rsidRPr="00B138F3" w14:paraId="44D5B7B1" w14:textId="77777777" w:rsidTr="004F735A">
        <w:trPr>
          <w:jc w:val="center"/>
        </w:trPr>
        <w:tc>
          <w:tcPr>
            <w:tcW w:w="15644" w:type="dxa"/>
            <w:gridSpan w:val="12"/>
          </w:tcPr>
          <w:p w14:paraId="2E45BFA4"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Товар</w:t>
            </w:r>
          </w:p>
        </w:tc>
      </w:tr>
      <w:tr w:rsidR="008F3B5F" w:rsidRPr="00B138F3" w14:paraId="69D45F55" w14:textId="77777777" w:rsidTr="004F735A">
        <w:trPr>
          <w:trHeight w:val="219"/>
          <w:jc w:val="center"/>
        </w:trPr>
        <w:tc>
          <w:tcPr>
            <w:tcW w:w="630" w:type="dxa"/>
            <w:vMerge w:val="restart"/>
            <w:vAlign w:val="center"/>
          </w:tcPr>
          <w:p w14:paraId="55F4D53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55" w:type="dxa"/>
            <w:vMerge w:val="restart"/>
            <w:vAlign w:val="center"/>
          </w:tcPr>
          <w:p w14:paraId="2CA4AFF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73" w:type="dxa"/>
            <w:vMerge w:val="restart"/>
            <w:vAlign w:val="center"/>
          </w:tcPr>
          <w:p w14:paraId="44FF82C7" w14:textId="77777777" w:rsidR="008F3B5F" w:rsidRPr="00B138F3" w:rsidRDefault="008F3B5F" w:rsidP="001270E9">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843" w:type="dxa"/>
            <w:vMerge w:val="restart"/>
            <w:vAlign w:val="center"/>
          </w:tcPr>
          <w:p w14:paraId="1948E34A" w14:textId="77777777" w:rsidR="008F3B5F" w:rsidRPr="00B138F3" w:rsidRDefault="008F3B5F" w:rsidP="001270E9">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af6"/>
                <w:rFonts w:ascii="GHEA Grapalat" w:hAnsi="GHEA Grapalat"/>
                <w:sz w:val="16"/>
                <w:szCs w:val="16"/>
              </w:rPr>
              <w:footnoteReference w:customMarkFollows="1" w:id="10"/>
              <w:t>**</w:t>
            </w:r>
          </w:p>
        </w:tc>
        <w:tc>
          <w:tcPr>
            <w:tcW w:w="1467" w:type="dxa"/>
            <w:vMerge w:val="restart"/>
            <w:vAlign w:val="center"/>
          </w:tcPr>
          <w:p w14:paraId="1C443CF1" w14:textId="77777777" w:rsidR="008F3B5F" w:rsidRPr="00B138F3" w:rsidRDefault="008F3B5F" w:rsidP="001270E9">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00E29FBA" w14:textId="77777777" w:rsidR="008F3B5F" w:rsidRPr="00B138F3" w:rsidRDefault="008F3B5F" w:rsidP="001270E9">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51" w:type="dxa"/>
            <w:vMerge w:val="restart"/>
            <w:vAlign w:val="center"/>
          </w:tcPr>
          <w:p w14:paraId="11166290"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92" w:type="dxa"/>
            <w:vMerge w:val="restart"/>
            <w:vAlign w:val="center"/>
          </w:tcPr>
          <w:p w14:paraId="22CFE670"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14:paraId="1CC8178A" w14:textId="77777777" w:rsidR="008F3B5F" w:rsidRPr="00B138F3" w:rsidRDefault="008F3B5F" w:rsidP="001270E9">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998" w:type="dxa"/>
            <w:gridSpan w:val="3"/>
            <w:vAlign w:val="center"/>
          </w:tcPr>
          <w:p w14:paraId="433BD7D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поставки</w:t>
            </w:r>
          </w:p>
        </w:tc>
      </w:tr>
      <w:tr w:rsidR="008F3B5F" w:rsidRPr="00B138F3" w14:paraId="3C1542C8" w14:textId="77777777" w:rsidTr="004F735A">
        <w:trPr>
          <w:trHeight w:val="445"/>
          <w:jc w:val="center"/>
        </w:trPr>
        <w:tc>
          <w:tcPr>
            <w:tcW w:w="630" w:type="dxa"/>
            <w:vMerge/>
            <w:vAlign w:val="center"/>
          </w:tcPr>
          <w:p w14:paraId="135A2A94" w14:textId="77777777" w:rsidR="008F3B5F" w:rsidRPr="00B138F3" w:rsidRDefault="008F3B5F" w:rsidP="001270E9">
            <w:pPr>
              <w:widowControl w:val="0"/>
              <w:jc w:val="center"/>
              <w:rPr>
                <w:rFonts w:ascii="GHEA Grapalat" w:hAnsi="GHEA Grapalat"/>
                <w:sz w:val="16"/>
                <w:szCs w:val="16"/>
              </w:rPr>
            </w:pPr>
          </w:p>
        </w:tc>
        <w:tc>
          <w:tcPr>
            <w:tcW w:w="1155" w:type="dxa"/>
            <w:vMerge/>
            <w:vAlign w:val="center"/>
          </w:tcPr>
          <w:p w14:paraId="05203C6C" w14:textId="77777777" w:rsidR="008F3B5F" w:rsidRPr="00B138F3" w:rsidRDefault="008F3B5F" w:rsidP="001270E9">
            <w:pPr>
              <w:widowControl w:val="0"/>
              <w:jc w:val="center"/>
              <w:rPr>
                <w:rFonts w:ascii="GHEA Grapalat" w:hAnsi="GHEA Grapalat"/>
                <w:sz w:val="16"/>
                <w:szCs w:val="16"/>
              </w:rPr>
            </w:pPr>
          </w:p>
        </w:tc>
        <w:tc>
          <w:tcPr>
            <w:tcW w:w="1673" w:type="dxa"/>
            <w:vMerge/>
            <w:vAlign w:val="center"/>
          </w:tcPr>
          <w:p w14:paraId="40BAA7BE" w14:textId="77777777" w:rsidR="008F3B5F" w:rsidRPr="00B138F3" w:rsidRDefault="008F3B5F" w:rsidP="001270E9">
            <w:pPr>
              <w:widowControl w:val="0"/>
              <w:jc w:val="center"/>
              <w:rPr>
                <w:rFonts w:ascii="GHEA Grapalat" w:hAnsi="GHEA Grapalat"/>
                <w:sz w:val="16"/>
                <w:szCs w:val="16"/>
              </w:rPr>
            </w:pPr>
          </w:p>
        </w:tc>
        <w:tc>
          <w:tcPr>
            <w:tcW w:w="1843" w:type="dxa"/>
            <w:vMerge/>
            <w:vAlign w:val="center"/>
          </w:tcPr>
          <w:p w14:paraId="53C1F9D1" w14:textId="77777777" w:rsidR="008F3B5F" w:rsidRPr="00B138F3" w:rsidRDefault="008F3B5F" w:rsidP="001270E9">
            <w:pPr>
              <w:widowControl w:val="0"/>
              <w:jc w:val="center"/>
              <w:rPr>
                <w:rFonts w:ascii="GHEA Grapalat" w:hAnsi="GHEA Grapalat"/>
                <w:sz w:val="16"/>
                <w:szCs w:val="16"/>
              </w:rPr>
            </w:pPr>
          </w:p>
        </w:tc>
        <w:tc>
          <w:tcPr>
            <w:tcW w:w="1467" w:type="dxa"/>
            <w:vMerge/>
            <w:vAlign w:val="center"/>
          </w:tcPr>
          <w:p w14:paraId="53999FF1" w14:textId="77777777" w:rsidR="008F3B5F" w:rsidRPr="00B138F3" w:rsidRDefault="008F3B5F" w:rsidP="001270E9">
            <w:pPr>
              <w:widowControl w:val="0"/>
              <w:jc w:val="center"/>
              <w:rPr>
                <w:rFonts w:ascii="GHEA Grapalat" w:hAnsi="GHEA Grapalat"/>
                <w:sz w:val="16"/>
                <w:szCs w:val="16"/>
              </w:rPr>
            </w:pPr>
          </w:p>
        </w:tc>
        <w:tc>
          <w:tcPr>
            <w:tcW w:w="1085" w:type="dxa"/>
            <w:vMerge/>
            <w:vAlign w:val="center"/>
          </w:tcPr>
          <w:p w14:paraId="4799B24C" w14:textId="77777777" w:rsidR="008F3B5F" w:rsidRPr="00B138F3" w:rsidRDefault="008F3B5F" w:rsidP="001270E9">
            <w:pPr>
              <w:widowControl w:val="0"/>
              <w:jc w:val="center"/>
              <w:rPr>
                <w:rFonts w:ascii="GHEA Grapalat" w:hAnsi="GHEA Grapalat"/>
                <w:sz w:val="16"/>
                <w:szCs w:val="16"/>
              </w:rPr>
            </w:pPr>
          </w:p>
        </w:tc>
        <w:tc>
          <w:tcPr>
            <w:tcW w:w="951" w:type="dxa"/>
            <w:vMerge/>
            <w:vAlign w:val="center"/>
          </w:tcPr>
          <w:p w14:paraId="6E59EDF7" w14:textId="77777777" w:rsidR="008F3B5F" w:rsidRPr="00B138F3" w:rsidRDefault="008F3B5F" w:rsidP="001270E9">
            <w:pPr>
              <w:widowControl w:val="0"/>
              <w:jc w:val="center"/>
              <w:rPr>
                <w:rFonts w:ascii="GHEA Grapalat" w:hAnsi="GHEA Grapalat"/>
                <w:sz w:val="16"/>
                <w:szCs w:val="16"/>
              </w:rPr>
            </w:pPr>
          </w:p>
        </w:tc>
        <w:tc>
          <w:tcPr>
            <w:tcW w:w="992" w:type="dxa"/>
            <w:vMerge/>
            <w:vAlign w:val="center"/>
          </w:tcPr>
          <w:p w14:paraId="0B0B0D34" w14:textId="77777777" w:rsidR="008F3B5F" w:rsidRPr="00B138F3" w:rsidRDefault="008F3B5F" w:rsidP="001270E9">
            <w:pPr>
              <w:widowControl w:val="0"/>
              <w:jc w:val="center"/>
              <w:rPr>
                <w:rFonts w:ascii="GHEA Grapalat" w:hAnsi="GHEA Grapalat"/>
                <w:sz w:val="16"/>
                <w:szCs w:val="16"/>
              </w:rPr>
            </w:pPr>
          </w:p>
        </w:tc>
        <w:tc>
          <w:tcPr>
            <w:tcW w:w="850" w:type="dxa"/>
            <w:vMerge/>
            <w:vAlign w:val="center"/>
          </w:tcPr>
          <w:p w14:paraId="420629BB" w14:textId="77777777" w:rsidR="008F3B5F" w:rsidRPr="00B138F3" w:rsidRDefault="008F3B5F" w:rsidP="001270E9">
            <w:pPr>
              <w:widowControl w:val="0"/>
              <w:jc w:val="center"/>
              <w:rPr>
                <w:rFonts w:ascii="GHEA Grapalat" w:hAnsi="GHEA Grapalat"/>
                <w:sz w:val="16"/>
                <w:szCs w:val="16"/>
              </w:rPr>
            </w:pPr>
          </w:p>
        </w:tc>
        <w:tc>
          <w:tcPr>
            <w:tcW w:w="1429" w:type="dxa"/>
            <w:vAlign w:val="center"/>
          </w:tcPr>
          <w:p w14:paraId="017BBA5D"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314" w:type="dxa"/>
            <w:vAlign w:val="center"/>
          </w:tcPr>
          <w:p w14:paraId="02A92395" w14:textId="77777777" w:rsidR="008F3B5F" w:rsidRPr="00B138F3" w:rsidRDefault="008F3B5F" w:rsidP="001270E9">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2255" w:type="dxa"/>
            <w:vAlign w:val="center"/>
          </w:tcPr>
          <w:p w14:paraId="2DC6BB89" w14:textId="77777777" w:rsidR="008F3B5F" w:rsidRPr="00B138F3" w:rsidRDefault="008F3B5F" w:rsidP="001270E9">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11"/>
              <w:t>***</w:t>
            </w:r>
          </w:p>
        </w:tc>
      </w:tr>
      <w:tr w:rsidR="005D54E0" w:rsidRPr="00B138F3" w14:paraId="2F8C05BE" w14:textId="77777777" w:rsidTr="004F735A">
        <w:trPr>
          <w:trHeight w:val="692"/>
          <w:jc w:val="center"/>
        </w:trPr>
        <w:tc>
          <w:tcPr>
            <w:tcW w:w="630" w:type="dxa"/>
            <w:vAlign w:val="center"/>
          </w:tcPr>
          <w:p w14:paraId="16AFD334" w14:textId="1721C42F" w:rsidR="005D54E0" w:rsidRPr="00B138F3" w:rsidRDefault="005D54E0" w:rsidP="005D54E0">
            <w:pPr>
              <w:widowControl w:val="0"/>
              <w:jc w:val="center"/>
              <w:rPr>
                <w:rFonts w:ascii="GHEA Grapalat" w:hAnsi="GHEA Grapalat"/>
                <w:sz w:val="16"/>
                <w:szCs w:val="16"/>
              </w:rPr>
            </w:pPr>
            <w:r>
              <w:rPr>
                <w:rFonts w:ascii="GHEA Grapalat" w:hAnsi="GHEA Grapalat"/>
                <w:sz w:val="16"/>
                <w:szCs w:val="16"/>
              </w:rPr>
              <w:t>1</w:t>
            </w:r>
          </w:p>
        </w:tc>
        <w:tc>
          <w:tcPr>
            <w:tcW w:w="1155" w:type="dxa"/>
            <w:vAlign w:val="center"/>
          </w:tcPr>
          <w:p w14:paraId="72463A45" w14:textId="65B39315" w:rsidR="005D54E0" w:rsidRPr="00B138F3" w:rsidRDefault="005D54E0" w:rsidP="005D54E0">
            <w:pPr>
              <w:widowControl w:val="0"/>
              <w:jc w:val="center"/>
              <w:rPr>
                <w:rFonts w:ascii="GHEA Grapalat" w:hAnsi="GHEA Grapalat"/>
                <w:sz w:val="16"/>
                <w:szCs w:val="16"/>
              </w:rPr>
            </w:pPr>
            <w:r>
              <w:rPr>
                <w:rFonts w:ascii="GHEA Grapalat" w:hAnsi="GHEA Grapalat"/>
                <w:color w:val="000000"/>
                <w:sz w:val="20"/>
                <w:szCs w:val="20"/>
                <w:lang w:val="hy-AM"/>
              </w:rPr>
              <w:t>33651272</w:t>
            </w:r>
          </w:p>
        </w:tc>
        <w:tc>
          <w:tcPr>
            <w:tcW w:w="1673" w:type="dxa"/>
            <w:vAlign w:val="center"/>
          </w:tcPr>
          <w:p w14:paraId="0B3654BE" w14:textId="2450042F" w:rsidR="005D54E0" w:rsidRPr="001270E9" w:rsidRDefault="005D54E0" w:rsidP="005D54E0">
            <w:pPr>
              <w:widowControl w:val="0"/>
              <w:jc w:val="center"/>
              <w:rPr>
                <w:rFonts w:ascii="GHEA Grapalat" w:hAnsi="GHEA Grapalat" w:cs="Calibri"/>
                <w:sz w:val="20"/>
                <w:szCs w:val="20"/>
              </w:rPr>
            </w:pPr>
            <w:proofErr w:type="spellStart"/>
            <w:r>
              <w:rPr>
                <w:sz w:val="22"/>
              </w:rPr>
              <w:t>Осельтамивир</w:t>
            </w:r>
            <w:proofErr w:type="spellEnd"/>
            <w:r>
              <w:rPr>
                <w:sz w:val="22"/>
              </w:rPr>
              <w:t xml:space="preserve"> (</w:t>
            </w:r>
            <w:proofErr w:type="spellStart"/>
            <w:r>
              <w:rPr>
                <w:sz w:val="22"/>
              </w:rPr>
              <w:t>осельтамивира</w:t>
            </w:r>
            <w:proofErr w:type="spellEnd"/>
            <w:r>
              <w:rPr>
                <w:sz w:val="22"/>
              </w:rPr>
              <w:t xml:space="preserve"> фосфат)</w:t>
            </w:r>
          </w:p>
        </w:tc>
        <w:tc>
          <w:tcPr>
            <w:tcW w:w="1843" w:type="dxa"/>
            <w:vAlign w:val="center"/>
          </w:tcPr>
          <w:p w14:paraId="3E5DB140" w14:textId="77777777" w:rsidR="005D54E0" w:rsidRPr="00B138F3" w:rsidRDefault="005D54E0" w:rsidP="005D54E0">
            <w:pPr>
              <w:widowControl w:val="0"/>
              <w:jc w:val="center"/>
              <w:rPr>
                <w:rFonts w:ascii="GHEA Grapalat" w:hAnsi="GHEA Grapalat"/>
                <w:sz w:val="16"/>
                <w:szCs w:val="16"/>
              </w:rPr>
            </w:pPr>
          </w:p>
        </w:tc>
        <w:tc>
          <w:tcPr>
            <w:tcW w:w="1467" w:type="dxa"/>
            <w:vAlign w:val="center"/>
          </w:tcPr>
          <w:p w14:paraId="2B65AEE1" w14:textId="368DD070" w:rsidR="005D54E0" w:rsidRPr="005D54E0" w:rsidRDefault="005D54E0" w:rsidP="005D54E0">
            <w:pPr>
              <w:widowControl w:val="0"/>
              <w:jc w:val="center"/>
              <w:rPr>
                <w:rFonts w:ascii="GHEA Grapalat" w:hAnsi="GHEA Grapalat"/>
                <w:sz w:val="20"/>
                <w:szCs w:val="20"/>
                <w:lang w:val="en-US" w:eastAsia="en-US"/>
              </w:rPr>
            </w:pPr>
            <w:proofErr w:type="spellStart"/>
            <w:r w:rsidRPr="005D54E0">
              <w:rPr>
                <w:rFonts w:ascii="GHEA Grapalat" w:hAnsi="GHEA Grapalat"/>
                <w:sz w:val="20"/>
                <w:szCs w:val="20"/>
                <w:lang w:val="en-US" w:eastAsia="en-US"/>
              </w:rPr>
              <w:t>Представлено</w:t>
            </w:r>
            <w:proofErr w:type="spellEnd"/>
            <w:r w:rsidRPr="005D54E0">
              <w:rPr>
                <w:rFonts w:ascii="GHEA Grapalat" w:hAnsi="GHEA Grapalat"/>
                <w:sz w:val="20"/>
                <w:szCs w:val="20"/>
                <w:lang w:val="en-US" w:eastAsia="en-US"/>
              </w:rPr>
              <w:t xml:space="preserve"> </w:t>
            </w:r>
            <w:proofErr w:type="spellStart"/>
            <w:r w:rsidRPr="005D54E0">
              <w:rPr>
                <w:rFonts w:ascii="GHEA Grapalat" w:hAnsi="GHEA Grapalat"/>
                <w:sz w:val="20"/>
                <w:szCs w:val="20"/>
                <w:lang w:val="en-US" w:eastAsia="en-US"/>
              </w:rPr>
              <w:t>ниже</w:t>
            </w:r>
            <w:proofErr w:type="spellEnd"/>
          </w:p>
        </w:tc>
        <w:tc>
          <w:tcPr>
            <w:tcW w:w="1085" w:type="dxa"/>
            <w:vAlign w:val="center"/>
          </w:tcPr>
          <w:p w14:paraId="76F2C447" w14:textId="1426A7B7" w:rsidR="005D54E0" w:rsidRPr="005D54E0" w:rsidRDefault="005D54E0" w:rsidP="005D54E0">
            <w:pPr>
              <w:widowControl w:val="0"/>
              <w:jc w:val="center"/>
              <w:rPr>
                <w:rFonts w:ascii="GHEA Grapalat" w:hAnsi="GHEA Grapalat"/>
                <w:sz w:val="20"/>
                <w:szCs w:val="20"/>
                <w:lang w:val="en-US" w:eastAsia="en-US"/>
              </w:rPr>
            </w:pPr>
            <w:r w:rsidRPr="005D54E0">
              <w:rPr>
                <w:rFonts w:ascii="GHEA Grapalat" w:hAnsi="GHEA Grapalat"/>
                <w:sz w:val="20"/>
                <w:szCs w:val="20"/>
                <w:lang w:val="en-US" w:eastAsia="en-US"/>
              </w:rPr>
              <w:t>штук/капсула</w:t>
            </w:r>
          </w:p>
        </w:tc>
        <w:tc>
          <w:tcPr>
            <w:tcW w:w="951" w:type="dxa"/>
            <w:vAlign w:val="center"/>
          </w:tcPr>
          <w:p w14:paraId="5A60D020" w14:textId="77777777" w:rsidR="005D54E0" w:rsidRPr="005D54E0" w:rsidRDefault="005D54E0" w:rsidP="005D54E0">
            <w:pPr>
              <w:widowControl w:val="0"/>
              <w:jc w:val="center"/>
              <w:rPr>
                <w:rFonts w:ascii="GHEA Grapalat" w:hAnsi="GHEA Grapalat"/>
                <w:sz w:val="20"/>
                <w:szCs w:val="20"/>
                <w:lang w:val="en-US" w:eastAsia="en-US"/>
              </w:rPr>
            </w:pPr>
          </w:p>
        </w:tc>
        <w:tc>
          <w:tcPr>
            <w:tcW w:w="992" w:type="dxa"/>
            <w:vAlign w:val="center"/>
          </w:tcPr>
          <w:p w14:paraId="4F1D5109" w14:textId="77777777" w:rsidR="005D54E0" w:rsidRPr="005D54E0" w:rsidRDefault="005D54E0" w:rsidP="005D54E0">
            <w:pPr>
              <w:widowControl w:val="0"/>
              <w:jc w:val="center"/>
              <w:rPr>
                <w:rFonts w:ascii="GHEA Grapalat" w:hAnsi="GHEA Grapalat"/>
                <w:sz w:val="20"/>
                <w:szCs w:val="20"/>
                <w:lang w:val="en-US" w:eastAsia="en-US"/>
              </w:rPr>
            </w:pPr>
          </w:p>
        </w:tc>
        <w:tc>
          <w:tcPr>
            <w:tcW w:w="850" w:type="dxa"/>
            <w:vAlign w:val="center"/>
          </w:tcPr>
          <w:p w14:paraId="32BAB850" w14:textId="002D3D36" w:rsidR="005D54E0" w:rsidRPr="005D54E0" w:rsidRDefault="005D54E0" w:rsidP="005D54E0">
            <w:pPr>
              <w:widowControl w:val="0"/>
              <w:jc w:val="center"/>
              <w:rPr>
                <w:rFonts w:ascii="GHEA Grapalat" w:hAnsi="GHEA Grapalat"/>
                <w:sz w:val="20"/>
                <w:szCs w:val="20"/>
                <w:lang w:val="en-US" w:eastAsia="en-US"/>
              </w:rPr>
            </w:pPr>
            <w:r w:rsidRPr="005D54E0">
              <w:rPr>
                <w:rFonts w:ascii="GHEA Grapalat" w:hAnsi="GHEA Grapalat"/>
                <w:sz w:val="20"/>
                <w:szCs w:val="20"/>
                <w:lang w:val="en-US" w:eastAsia="en-US"/>
              </w:rPr>
              <w:t>27</w:t>
            </w:r>
            <w:r w:rsidR="00FE1B7F">
              <w:rPr>
                <w:rFonts w:ascii="GHEA Grapalat" w:hAnsi="GHEA Grapalat"/>
                <w:sz w:val="20"/>
                <w:szCs w:val="20"/>
                <w:lang w:val="hy-AM" w:eastAsia="en-US"/>
              </w:rPr>
              <w:t xml:space="preserve"> </w:t>
            </w:r>
            <w:r w:rsidRPr="005D54E0">
              <w:rPr>
                <w:rFonts w:ascii="GHEA Grapalat" w:hAnsi="GHEA Grapalat"/>
                <w:sz w:val="20"/>
                <w:szCs w:val="20"/>
                <w:lang w:val="en-US" w:eastAsia="en-US"/>
              </w:rPr>
              <w:t>940</w:t>
            </w:r>
          </w:p>
        </w:tc>
        <w:tc>
          <w:tcPr>
            <w:tcW w:w="1429" w:type="dxa"/>
            <w:vAlign w:val="center"/>
          </w:tcPr>
          <w:p w14:paraId="18466BE1" w14:textId="4DE1915B" w:rsidR="005D54E0" w:rsidRPr="005D54E0" w:rsidRDefault="005D54E0" w:rsidP="005D54E0">
            <w:pPr>
              <w:widowControl w:val="0"/>
              <w:jc w:val="center"/>
              <w:rPr>
                <w:rFonts w:ascii="GHEA Grapalat" w:hAnsi="GHEA Grapalat"/>
                <w:sz w:val="20"/>
                <w:szCs w:val="20"/>
                <w:lang w:val="en-US" w:eastAsia="en-US"/>
              </w:rPr>
            </w:pPr>
            <w:r w:rsidRPr="005D54E0">
              <w:rPr>
                <w:rFonts w:ascii="GHEA Grapalat" w:hAnsi="GHEA Grapalat"/>
                <w:sz w:val="20"/>
                <w:szCs w:val="20"/>
                <w:lang w:val="en-US" w:eastAsia="en-US"/>
              </w:rPr>
              <w:t xml:space="preserve">г. Ереван, Давида </w:t>
            </w:r>
            <w:proofErr w:type="spellStart"/>
            <w:r w:rsidRPr="005D54E0">
              <w:rPr>
                <w:rFonts w:ascii="GHEA Grapalat" w:hAnsi="GHEA Grapalat"/>
                <w:sz w:val="20"/>
                <w:szCs w:val="20"/>
                <w:lang w:val="en-US" w:eastAsia="en-US"/>
              </w:rPr>
              <w:t>Маляна</w:t>
            </w:r>
            <w:proofErr w:type="spellEnd"/>
            <w:r w:rsidRPr="005D54E0">
              <w:rPr>
                <w:rFonts w:ascii="GHEA Grapalat" w:hAnsi="GHEA Grapalat"/>
                <w:sz w:val="20"/>
                <w:szCs w:val="20"/>
                <w:lang w:val="en-US" w:eastAsia="en-US"/>
              </w:rPr>
              <w:t xml:space="preserve"> 37</w:t>
            </w:r>
          </w:p>
          <w:p w14:paraId="403D9A12" w14:textId="77777777" w:rsidR="005D54E0" w:rsidRPr="005D54E0" w:rsidRDefault="005D54E0" w:rsidP="005D54E0">
            <w:pPr>
              <w:widowControl w:val="0"/>
              <w:jc w:val="center"/>
              <w:rPr>
                <w:rFonts w:ascii="GHEA Grapalat" w:hAnsi="GHEA Grapalat"/>
                <w:sz w:val="20"/>
                <w:szCs w:val="20"/>
                <w:lang w:val="en-US" w:eastAsia="en-US"/>
              </w:rPr>
            </w:pPr>
          </w:p>
        </w:tc>
        <w:tc>
          <w:tcPr>
            <w:tcW w:w="1314" w:type="dxa"/>
            <w:vAlign w:val="center"/>
          </w:tcPr>
          <w:p w14:paraId="164C898C" w14:textId="6291E93A" w:rsidR="005D54E0" w:rsidRPr="005D54E0" w:rsidRDefault="005D54E0" w:rsidP="005D54E0">
            <w:pPr>
              <w:widowControl w:val="0"/>
              <w:jc w:val="center"/>
              <w:rPr>
                <w:rFonts w:ascii="GHEA Grapalat" w:hAnsi="GHEA Grapalat"/>
                <w:sz w:val="20"/>
                <w:szCs w:val="20"/>
                <w:lang w:val="en-US" w:eastAsia="en-US"/>
              </w:rPr>
            </w:pPr>
            <w:r w:rsidRPr="005D54E0">
              <w:rPr>
                <w:rFonts w:ascii="GHEA Grapalat" w:hAnsi="GHEA Grapalat"/>
                <w:sz w:val="20"/>
                <w:szCs w:val="20"/>
                <w:lang w:val="en-US" w:eastAsia="en-US"/>
              </w:rPr>
              <w:t>27</w:t>
            </w:r>
            <w:r w:rsidR="00FE1B7F">
              <w:rPr>
                <w:rFonts w:ascii="GHEA Grapalat" w:hAnsi="GHEA Grapalat"/>
                <w:sz w:val="20"/>
                <w:szCs w:val="20"/>
                <w:lang w:val="hy-AM" w:eastAsia="en-US"/>
              </w:rPr>
              <w:t xml:space="preserve"> </w:t>
            </w:r>
            <w:bookmarkStart w:id="5" w:name="_GoBack"/>
            <w:bookmarkEnd w:id="5"/>
            <w:r w:rsidRPr="005D54E0">
              <w:rPr>
                <w:rFonts w:ascii="GHEA Grapalat" w:hAnsi="GHEA Grapalat"/>
                <w:sz w:val="20"/>
                <w:szCs w:val="20"/>
                <w:lang w:val="en-US" w:eastAsia="en-US"/>
              </w:rPr>
              <w:t>940</w:t>
            </w:r>
          </w:p>
        </w:tc>
        <w:tc>
          <w:tcPr>
            <w:tcW w:w="2255" w:type="dxa"/>
            <w:vAlign w:val="center"/>
          </w:tcPr>
          <w:p w14:paraId="11456DA5" w14:textId="138BAF5C" w:rsidR="005D54E0" w:rsidRPr="00A07F0A" w:rsidRDefault="00A07F0A" w:rsidP="005D54E0">
            <w:pPr>
              <w:widowControl w:val="0"/>
              <w:jc w:val="center"/>
              <w:rPr>
                <w:rFonts w:ascii="GHEA Grapalat" w:hAnsi="GHEA Grapalat"/>
                <w:sz w:val="20"/>
                <w:szCs w:val="20"/>
                <w:lang w:eastAsia="en-US"/>
              </w:rPr>
            </w:pPr>
            <w:r>
              <w:rPr>
                <w:color w:val="000000" w:themeColor="text1"/>
                <w:sz w:val="20"/>
                <w:szCs w:val="20"/>
                <w:lang w:val="hy-AM"/>
              </w:rPr>
              <w:t>21 календарны</w:t>
            </w:r>
            <w:r>
              <w:rPr>
                <w:color w:val="000000" w:themeColor="text1"/>
                <w:sz w:val="20"/>
                <w:szCs w:val="20"/>
              </w:rPr>
              <w:t>х</w:t>
            </w:r>
            <w:r>
              <w:rPr>
                <w:color w:val="000000" w:themeColor="text1"/>
                <w:sz w:val="20"/>
                <w:szCs w:val="20"/>
                <w:lang w:val="hy-AM"/>
              </w:rPr>
              <w:t xml:space="preserve"> д</w:t>
            </w:r>
            <w:r>
              <w:rPr>
                <w:color w:val="000000" w:themeColor="text1"/>
                <w:sz w:val="20"/>
                <w:szCs w:val="20"/>
              </w:rPr>
              <w:t>ней</w:t>
            </w:r>
            <w:r>
              <w:rPr>
                <w:color w:val="000000" w:themeColor="text1"/>
                <w:sz w:val="20"/>
                <w:szCs w:val="20"/>
                <w:lang w:val="hy-AM"/>
              </w:rPr>
              <w:t xml:space="preserve"> со дня вступления </w:t>
            </w:r>
            <w:r>
              <w:rPr>
                <w:color w:val="000000" w:themeColor="text1"/>
                <w:sz w:val="20"/>
                <w:szCs w:val="20"/>
              </w:rPr>
              <w:t>договора</w:t>
            </w:r>
            <w:r>
              <w:rPr>
                <w:color w:val="000000" w:themeColor="text1"/>
                <w:sz w:val="20"/>
                <w:szCs w:val="20"/>
                <w:lang w:val="hy-AM"/>
              </w:rPr>
              <w:t xml:space="preserve"> в силу.</w:t>
            </w:r>
          </w:p>
        </w:tc>
      </w:tr>
      <w:tr w:rsidR="00ED742D" w:rsidRPr="00B138F3" w14:paraId="6BFE3BE3" w14:textId="77777777" w:rsidTr="004F735A">
        <w:trPr>
          <w:trHeight w:val="246"/>
          <w:jc w:val="center"/>
        </w:trPr>
        <w:tc>
          <w:tcPr>
            <w:tcW w:w="15644" w:type="dxa"/>
            <w:gridSpan w:val="12"/>
          </w:tcPr>
          <w:p w14:paraId="76B87582" w14:textId="44D5FA6A" w:rsidR="00ED742D" w:rsidRPr="00A07F0A" w:rsidRDefault="00ED742D" w:rsidP="00A07F0A">
            <w:pPr>
              <w:widowControl w:val="0"/>
              <w:jc w:val="center"/>
              <w:rPr>
                <w:rFonts w:ascii="GHEA Grapalat" w:hAnsi="GHEA Grapalat" w:cs="Calibri"/>
                <w:b/>
                <w:color w:val="000000"/>
                <w:sz w:val="20"/>
              </w:rPr>
            </w:pPr>
            <w:r w:rsidRPr="00A07F0A">
              <w:rPr>
                <w:rFonts w:ascii="GHEA Grapalat" w:hAnsi="GHEA Grapalat" w:cs="Calibri"/>
                <w:b/>
                <w:color w:val="000000"/>
                <w:sz w:val="20"/>
              </w:rPr>
              <w:t>ТЕХНИЧЕСКАЯ ХАРАКТЕРИСТИКА</w:t>
            </w:r>
          </w:p>
          <w:p w14:paraId="7DEDF394" w14:textId="77777777" w:rsidR="00A07F0A" w:rsidRDefault="00A07F0A" w:rsidP="00A07F0A">
            <w:pPr>
              <w:pStyle w:val="aa"/>
              <w:spacing w:after="0"/>
              <w:rPr>
                <w:sz w:val="22"/>
                <w:szCs w:val="22"/>
              </w:rPr>
            </w:pPr>
            <w:proofErr w:type="spellStart"/>
            <w:r>
              <w:rPr>
                <w:sz w:val="22"/>
              </w:rPr>
              <w:t>Осельтамивир</w:t>
            </w:r>
            <w:proofErr w:type="spellEnd"/>
            <w:r>
              <w:rPr>
                <w:sz w:val="22"/>
              </w:rPr>
              <w:t xml:space="preserve"> (</w:t>
            </w:r>
            <w:proofErr w:type="spellStart"/>
            <w:r>
              <w:rPr>
                <w:sz w:val="22"/>
              </w:rPr>
              <w:t>осельтамивира</w:t>
            </w:r>
            <w:proofErr w:type="spellEnd"/>
            <w:r>
              <w:rPr>
                <w:sz w:val="22"/>
              </w:rPr>
              <w:t xml:space="preserve"> фосфат) J05AH02, капсулы твердые 75 мг.</w:t>
            </w:r>
          </w:p>
          <w:p w14:paraId="2CA67964" w14:textId="77777777" w:rsidR="00A07F0A" w:rsidRPr="00A07F0A" w:rsidRDefault="00A07F0A" w:rsidP="00A07F0A">
            <w:pPr>
              <w:pStyle w:val="aa"/>
              <w:spacing w:after="0"/>
              <w:rPr>
                <w:sz w:val="22"/>
              </w:rPr>
            </w:pPr>
            <w:r>
              <w:rPr>
                <w:sz w:val="22"/>
              </w:rPr>
              <w:t xml:space="preserve">Лекарственный препарат </w:t>
            </w:r>
            <w:proofErr w:type="spellStart"/>
            <w:r>
              <w:rPr>
                <w:sz w:val="22"/>
              </w:rPr>
              <w:t>Осельтамивир</w:t>
            </w:r>
            <w:proofErr w:type="spellEnd"/>
            <w:r>
              <w:rPr>
                <w:sz w:val="22"/>
              </w:rPr>
              <w:t xml:space="preserve"> показан для лечения гриппа у взрослых и детей. Применение последнего в течение 72 часов, в частности, у пациентов с острыми респираторными инфекциями, гриппоподобными заболеваниями и тяжелыми острыми респираторными инфекциями, по возможности предотвращает возникновение постгриппозных осложнений, а в случае их возникновения предотвращает тяжелые исходы. На момент вскрытия капсулы должны быть без </w:t>
            </w:r>
            <w:r>
              <w:rPr>
                <w:sz w:val="22"/>
              </w:rPr>
              <w:lastRenderedPageBreak/>
              <w:t>видимых трещин и повреждений.</w:t>
            </w:r>
          </w:p>
          <w:p w14:paraId="098BB84A" w14:textId="77777777" w:rsidR="00A07F0A" w:rsidRDefault="00A07F0A" w:rsidP="00A07F0A">
            <w:pPr>
              <w:pStyle w:val="aa"/>
              <w:spacing w:after="0"/>
              <w:rPr>
                <w:sz w:val="22"/>
              </w:rPr>
            </w:pPr>
            <w:r>
              <w:rPr>
                <w:sz w:val="22"/>
              </w:rPr>
              <w:t>При осуществлении данной процедуры закупки и заключения контрактов применяются требования Постановления Правительства РА от 02 мая 2013 года № 502-Н.</w:t>
            </w:r>
          </w:p>
          <w:p w14:paraId="5029A2E2" w14:textId="77777777" w:rsidR="00A07F0A" w:rsidRDefault="00A07F0A" w:rsidP="00A07F0A">
            <w:pPr>
              <w:pStyle w:val="aa"/>
              <w:spacing w:after="0"/>
              <w:rPr>
                <w:sz w:val="22"/>
              </w:rPr>
            </w:pPr>
            <w:r>
              <w:rPr>
                <w:sz w:val="22"/>
              </w:rPr>
              <w:t>1. Лекарственные средства на момент доставки должны иметь:</w:t>
            </w:r>
          </w:p>
          <w:p w14:paraId="685A9430" w14:textId="77777777" w:rsidR="00A07F0A" w:rsidRDefault="00A07F0A" w:rsidP="00A07F0A">
            <w:pPr>
              <w:pStyle w:val="aa"/>
              <w:spacing w:after="0"/>
              <w:rPr>
                <w:sz w:val="22"/>
              </w:rPr>
            </w:pPr>
            <w:r>
              <w:rPr>
                <w:sz w:val="22"/>
              </w:rPr>
              <w:t>а. Лекарственные средства со сроком годности 2,5 года и более должны иметь остаточный срок годности не менее 24 месяцев на момент поставки.</w:t>
            </w:r>
          </w:p>
          <w:p w14:paraId="75F3D857" w14:textId="77777777" w:rsidR="00A07F0A" w:rsidRDefault="00A07F0A" w:rsidP="00A07F0A">
            <w:pPr>
              <w:pStyle w:val="aa"/>
              <w:spacing w:after="0"/>
              <w:rPr>
                <w:sz w:val="22"/>
              </w:rPr>
            </w:pPr>
            <w:r>
              <w:rPr>
                <w:sz w:val="22"/>
              </w:rPr>
              <w:t>б. Лекарственные средства со сроком годности до 2,5 лет должны иметь остаточный срок годности не менее 12 месяцев на момент поставки.</w:t>
            </w:r>
          </w:p>
          <w:p w14:paraId="26BF78D1" w14:textId="77777777" w:rsidR="00A07F0A" w:rsidRDefault="00A07F0A" w:rsidP="00A07F0A">
            <w:pPr>
              <w:pStyle w:val="aa"/>
              <w:spacing w:after="0"/>
              <w:rPr>
                <w:sz w:val="22"/>
              </w:rPr>
            </w:pPr>
            <w:r>
              <w:rPr>
                <w:sz w:val="22"/>
              </w:rPr>
              <w:t>2. Хранение и транспортировка купленного товара осуществляется согласно инструкции на внешней упаковке или буклете к нему.</w:t>
            </w:r>
          </w:p>
          <w:p w14:paraId="1A8AC378" w14:textId="77777777" w:rsidR="00A07F0A" w:rsidRDefault="00A07F0A" w:rsidP="00A07F0A">
            <w:pPr>
              <w:pStyle w:val="aa"/>
              <w:spacing w:after="0"/>
              <w:rPr>
                <w:sz w:val="22"/>
              </w:rPr>
            </w:pPr>
            <w:r>
              <w:rPr>
                <w:sz w:val="22"/>
              </w:rPr>
              <w:t>3. При поставке лекарственных средств поставщик обязан представить заключение лабораторного исследования, проведенного государственной некоммерческой организацией «Экспертный центр лекарственных средств и медицинских технологий» Министерства здравоохранения Республики Армения, за исключением:</w:t>
            </w:r>
          </w:p>
          <w:p w14:paraId="58798864" w14:textId="77777777" w:rsidR="00A07F0A" w:rsidRDefault="00A07F0A" w:rsidP="00A07F0A">
            <w:pPr>
              <w:pStyle w:val="aa"/>
              <w:spacing w:after="0"/>
              <w:rPr>
                <w:sz w:val="22"/>
              </w:rPr>
            </w:pPr>
            <w:r>
              <w:rPr>
                <w:sz w:val="22"/>
              </w:rPr>
              <w:t>а. те лекарственные средства, которые были ввезены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w:t>
            </w:r>
          </w:p>
          <w:p w14:paraId="49724E34" w14:textId="77777777" w:rsidR="00A07F0A" w:rsidRDefault="00A07F0A" w:rsidP="00A07F0A">
            <w:pPr>
              <w:pStyle w:val="aa"/>
              <w:spacing w:after="0"/>
              <w:rPr>
                <w:sz w:val="22"/>
              </w:rPr>
            </w:pPr>
            <w:r>
              <w:rPr>
                <w:sz w:val="22"/>
              </w:rPr>
              <w:t>б. те лекарства местного производства, производитель которых имеет сертификат надлежащей производственной деятельности (СПД), выданный Министерством здравоохранения РА, в отношении которых поставщик представляет копию сертификата надлежащей производственной деятельности (СПД), выданного Министерством здравоохранения РА.</w:t>
            </w:r>
          </w:p>
          <w:p w14:paraId="412EED9E" w14:textId="77777777" w:rsidR="00A07F0A" w:rsidRDefault="00A07F0A" w:rsidP="00A07F0A">
            <w:pPr>
              <w:pStyle w:val="aa"/>
              <w:spacing w:after="0"/>
              <w:rPr>
                <w:sz w:val="22"/>
                <w:lang w:val="en-US"/>
              </w:rPr>
            </w:pPr>
            <w:r>
              <w:rPr>
                <w:sz w:val="22"/>
              </w:rPr>
              <w:t>4. Для нужд Министерства здравоохранения Республики Армения на основании Закона Республики Армения "О лекарственных средствах" незарегистрированные лекарственные средства могут закупаться для нужд государства при наличии специального разрешения уполномоченного органа, которые зарегистрированы в Постановлении Правительства Республики Армения «О лекарственных средствах» от 23 февраля 2017 года. «О создании международной профессиональной организации, предусмотренной законом Республики Армения» в стране-члене международной профессиональной организации, учрежденной решением N 172-А или иметь предварительную квалификацию Всемирной организации здравоохранения Республики Армения.</w:t>
            </w:r>
          </w:p>
          <w:p w14:paraId="31DFA65E" w14:textId="405EA03D" w:rsidR="00C524AD" w:rsidRPr="00C524AD" w:rsidRDefault="00A07F0A" w:rsidP="00A07F0A">
            <w:pPr>
              <w:widowControl w:val="0"/>
              <w:rPr>
                <w:rFonts w:ascii="GHEA Grapalat" w:hAnsi="GHEA Grapalat" w:cs="Calibri"/>
                <w:color w:val="000000"/>
                <w:sz w:val="20"/>
              </w:rPr>
            </w:pPr>
            <w:r>
              <w:rPr>
                <w:sz w:val="22"/>
              </w:rPr>
              <w:t>5. Поставщик, признанный участником, выбранным по итогам процедуры закупки, вместе с документами, обосновывающими квалификационные критерии, обязан представить удостоверяющий сертификат, выданный государственной некоммерческой организацией «Экспертный центр лекарственных средств и медицинских технологий» г. Министерством здравоохранения Республики Армения, зарегистрированным в стране, являющейся членом международных профессиональных организаций, определенных решением Правительства Республики Армения о прохождении или наличии предварительной квалификации Всемирной организации здравоохранения. "</w:t>
            </w:r>
          </w:p>
        </w:tc>
      </w:tr>
    </w:tbl>
    <w:p w14:paraId="7EF3C388" w14:textId="77777777"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962010">
            <w:pPr>
              <w:widowControl w:val="0"/>
              <w:jc w:val="center"/>
              <w:rPr>
                <w:rFonts w:ascii="GHEA Grapalat" w:hAnsi="GHEA Grapalat"/>
              </w:rPr>
            </w:pPr>
          </w:p>
        </w:tc>
        <w:tc>
          <w:tcPr>
            <w:tcW w:w="4343" w:type="dxa"/>
          </w:tcPr>
          <w:p w14:paraId="618DB8B4"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2"/>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864"/>
        <w:gridCol w:w="921"/>
        <w:gridCol w:w="636"/>
        <w:gridCol w:w="787"/>
        <w:gridCol w:w="512"/>
        <w:gridCol w:w="602"/>
        <w:gridCol w:w="655"/>
        <w:gridCol w:w="758"/>
        <w:gridCol w:w="863"/>
        <w:gridCol w:w="823"/>
        <w:gridCol w:w="869"/>
        <w:gridCol w:w="828"/>
        <w:gridCol w:w="725"/>
      </w:tblGrid>
      <w:tr w:rsidR="008F3B5F" w:rsidRPr="00B138F3" w14:paraId="38A352E4" w14:textId="77777777" w:rsidTr="00DA609D">
        <w:trPr>
          <w:trHeight w:val="305"/>
          <w:jc w:val="center"/>
        </w:trPr>
        <w:tc>
          <w:tcPr>
            <w:tcW w:w="15905" w:type="dxa"/>
            <w:gridSpan w:val="16"/>
          </w:tcPr>
          <w:p w14:paraId="4A9E5EB0"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DA609D">
        <w:trPr>
          <w:trHeight w:val="747"/>
          <w:jc w:val="center"/>
        </w:trPr>
        <w:tc>
          <w:tcPr>
            <w:tcW w:w="1547" w:type="dxa"/>
            <w:vMerge w:val="restart"/>
            <w:vAlign w:val="center"/>
          </w:tcPr>
          <w:p w14:paraId="6CAFBD35"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43" w:type="dxa"/>
            <w:gridSpan w:val="13"/>
            <w:vAlign w:val="center"/>
          </w:tcPr>
          <w:p w14:paraId="2990BD91" w14:textId="509AB5F5"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ED742D">
              <w:rPr>
                <w:rFonts w:ascii="GHEA Grapalat" w:hAnsi="GHEA Grapalat"/>
                <w:sz w:val="16"/>
                <w:szCs w:val="16"/>
              </w:rPr>
              <w:t>…</w:t>
            </w:r>
            <w:r w:rsidRPr="00B138F3">
              <w:rPr>
                <w:rFonts w:ascii="GHEA Grapalat" w:hAnsi="GHEA Grapalat"/>
                <w:sz w:val="16"/>
                <w:szCs w:val="16"/>
              </w:rPr>
              <w:t>г., по месяцам, в том числе</w:t>
            </w:r>
            <w:r w:rsidRPr="00B138F3">
              <w:rPr>
                <w:rStyle w:val="af6"/>
                <w:rFonts w:ascii="GHEA Grapalat" w:hAnsi="GHEA Grapalat"/>
                <w:sz w:val="16"/>
                <w:szCs w:val="16"/>
              </w:rPr>
              <w:footnoteReference w:customMarkFollows="1" w:id="13"/>
              <w:t>**</w:t>
            </w:r>
          </w:p>
        </w:tc>
      </w:tr>
      <w:tr w:rsidR="00DA609D" w:rsidRPr="00B138F3" w14:paraId="63D17D9E" w14:textId="77777777" w:rsidTr="00DA609D">
        <w:trPr>
          <w:trHeight w:val="594"/>
          <w:jc w:val="center"/>
        </w:trPr>
        <w:tc>
          <w:tcPr>
            <w:tcW w:w="1547" w:type="dxa"/>
            <w:vMerge/>
          </w:tcPr>
          <w:p w14:paraId="19574851" w14:textId="77777777" w:rsidR="00DA609D" w:rsidRPr="00B138F3" w:rsidRDefault="00DA609D" w:rsidP="001270E9">
            <w:pPr>
              <w:widowControl w:val="0"/>
              <w:jc w:val="center"/>
              <w:rPr>
                <w:rFonts w:ascii="GHEA Grapalat" w:hAnsi="GHEA Grapalat"/>
                <w:sz w:val="16"/>
                <w:szCs w:val="16"/>
              </w:rPr>
            </w:pPr>
          </w:p>
        </w:tc>
        <w:tc>
          <w:tcPr>
            <w:tcW w:w="1520" w:type="dxa"/>
            <w:vMerge/>
          </w:tcPr>
          <w:p w14:paraId="447E1A53" w14:textId="77777777" w:rsidR="00DA609D" w:rsidRPr="00B138F3" w:rsidRDefault="00DA609D" w:rsidP="001270E9">
            <w:pPr>
              <w:widowControl w:val="0"/>
              <w:jc w:val="center"/>
              <w:rPr>
                <w:rFonts w:ascii="GHEA Grapalat" w:hAnsi="GHEA Grapalat"/>
                <w:sz w:val="16"/>
                <w:szCs w:val="16"/>
              </w:rPr>
            </w:pPr>
          </w:p>
        </w:tc>
        <w:tc>
          <w:tcPr>
            <w:tcW w:w="2995" w:type="dxa"/>
            <w:vMerge/>
          </w:tcPr>
          <w:p w14:paraId="34C4C642" w14:textId="77777777" w:rsidR="00DA609D" w:rsidRPr="00B138F3" w:rsidRDefault="00DA609D" w:rsidP="001270E9">
            <w:pPr>
              <w:widowControl w:val="0"/>
              <w:jc w:val="center"/>
              <w:rPr>
                <w:rFonts w:ascii="GHEA Grapalat" w:hAnsi="GHEA Grapalat"/>
                <w:sz w:val="16"/>
                <w:szCs w:val="16"/>
              </w:rPr>
            </w:pPr>
          </w:p>
        </w:tc>
        <w:tc>
          <w:tcPr>
            <w:tcW w:w="864" w:type="dxa"/>
            <w:vAlign w:val="center"/>
          </w:tcPr>
          <w:p w14:paraId="7BF69F39"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1" w:type="dxa"/>
            <w:vAlign w:val="center"/>
          </w:tcPr>
          <w:p w14:paraId="3F475853" w14:textId="77777777" w:rsidR="00DA609D" w:rsidRPr="00B138F3" w:rsidRDefault="00DA609D" w:rsidP="001270E9">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6" w:type="dxa"/>
            <w:vAlign w:val="center"/>
          </w:tcPr>
          <w:p w14:paraId="2F14437E"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7" w:type="dxa"/>
            <w:vAlign w:val="center"/>
          </w:tcPr>
          <w:p w14:paraId="376DFC5C" w14:textId="77777777" w:rsidR="00DA609D" w:rsidRPr="00B138F3" w:rsidRDefault="00DA609D" w:rsidP="001270E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DA609D" w:rsidRPr="00B138F3" w:rsidRDefault="00DA609D" w:rsidP="001270E9">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71C33" w:rsidRPr="00B138F3" w14:paraId="043BCC41" w14:textId="77777777" w:rsidTr="00671C33">
        <w:trPr>
          <w:trHeight w:val="404"/>
          <w:jc w:val="center"/>
        </w:trPr>
        <w:tc>
          <w:tcPr>
            <w:tcW w:w="1547" w:type="dxa"/>
            <w:vAlign w:val="center"/>
          </w:tcPr>
          <w:p w14:paraId="76CD0D15" w14:textId="70088617" w:rsidR="00671C33" w:rsidRPr="00B138F3" w:rsidRDefault="00671C33" w:rsidP="00671C33">
            <w:pPr>
              <w:widowControl w:val="0"/>
              <w:jc w:val="center"/>
              <w:rPr>
                <w:rFonts w:ascii="GHEA Grapalat" w:hAnsi="GHEA Grapalat"/>
                <w:sz w:val="16"/>
                <w:szCs w:val="16"/>
              </w:rPr>
            </w:pPr>
            <w:r>
              <w:rPr>
                <w:rFonts w:ascii="GHEA Grapalat" w:hAnsi="GHEA Grapalat"/>
                <w:sz w:val="16"/>
                <w:szCs w:val="16"/>
              </w:rPr>
              <w:t>1</w:t>
            </w:r>
          </w:p>
        </w:tc>
        <w:tc>
          <w:tcPr>
            <w:tcW w:w="1520" w:type="dxa"/>
            <w:vAlign w:val="center"/>
          </w:tcPr>
          <w:p w14:paraId="337BD40B" w14:textId="4884DD29" w:rsidR="00671C33" w:rsidRPr="00B138F3" w:rsidRDefault="005D54E0" w:rsidP="00671C33">
            <w:pPr>
              <w:widowControl w:val="0"/>
              <w:jc w:val="center"/>
              <w:rPr>
                <w:rFonts w:ascii="GHEA Grapalat" w:hAnsi="GHEA Grapalat"/>
                <w:sz w:val="16"/>
                <w:szCs w:val="16"/>
              </w:rPr>
            </w:pPr>
            <w:r>
              <w:rPr>
                <w:rFonts w:ascii="GHEA Grapalat" w:hAnsi="GHEA Grapalat"/>
                <w:color w:val="000000"/>
                <w:sz w:val="20"/>
                <w:szCs w:val="20"/>
                <w:lang w:val="hy-AM"/>
              </w:rPr>
              <w:t>33651272</w:t>
            </w:r>
          </w:p>
        </w:tc>
        <w:tc>
          <w:tcPr>
            <w:tcW w:w="2995" w:type="dxa"/>
            <w:vAlign w:val="center"/>
          </w:tcPr>
          <w:p w14:paraId="308275C0" w14:textId="5C4252FD" w:rsidR="00671C33" w:rsidRPr="00DA609D" w:rsidRDefault="00A07F0A" w:rsidP="00671C33">
            <w:pPr>
              <w:widowControl w:val="0"/>
              <w:rPr>
                <w:rFonts w:ascii="GHEA Grapalat" w:hAnsi="GHEA Grapalat"/>
                <w:sz w:val="18"/>
                <w:szCs w:val="18"/>
              </w:rPr>
            </w:pPr>
            <w:proofErr w:type="spellStart"/>
            <w:r>
              <w:rPr>
                <w:sz w:val="22"/>
              </w:rPr>
              <w:t>Осельтамивир</w:t>
            </w:r>
            <w:proofErr w:type="spellEnd"/>
            <w:r>
              <w:rPr>
                <w:sz w:val="22"/>
              </w:rPr>
              <w:t xml:space="preserve"> (</w:t>
            </w:r>
            <w:proofErr w:type="spellStart"/>
            <w:r>
              <w:rPr>
                <w:sz w:val="22"/>
              </w:rPr>
              <w:t>осельтамивира</w:t>
            </w:r>
            <w:proofErr w:type="spellEnd"/>
            <w:r>
              <w:rPr>
                <w:sz w:val="22"/>
              </w:rPr>
              <w:t xml:space="preserve"> фосфат)</w:t>
            </w:r>
          </w:p>
        </w:tc>
        <w:tc>
          <w:tcPr>
            <w:tcW w:w="864" w:type="dxa"/>
            <w:vAlign w:val="center"/>
          </w:tcPr>
          <w:p w14:paraId="17EC12BB" w14:textId="0C980389" w:rsidR="00671C33" w:rsidRPr="00B138F3" w:rsidRDefault="00671C33" w:rsidP="00671C33">
            <w:pPr>
              <w:widowControl w:val="0"/>
              <w:jc w:val="center"/>
              <w:rPr>
                <w:rFonts w:ascii="GHEA Grapalat" w:hAnsi="GHEA Grapalat"/>
                <w:sz w:val="16"/>
                <w:szCs w:val="16"/>
              </w:rPr>
            </w:pPr>
          </w:p>
        </w:tc>
        <w:tc>
          <w:tcPr>
            <w:tcW w:w="921" w:type="dxa"/>
            <w:vAlign w:val="center"/>
          </w:tcPr>
          <w:p w14:paraId="56974A74" w14:textId="1CEB5E94" w:rsidR="00671C33" w:rsidRPr="00B138F3" w:rsidRDefault="00671C33" w:rsidP="00671C33">
            <w:pPr>
              <w:widowControl w:val="0"/>
              <w:jc w:val="center"/>
              <w:rPr>
                <w:rFonts w:ascii="GHEA Grapalat" w:hAnsi="GHEA Grapalat"/>
                <w:sz w:val="16"/>
                <w:szCs w:val="16"/>
              </w:rPr>
            </w:pPr>
          </w:p>
        </w:tc>
        <w:tc>
          <w:tcPr>
            <w:tcW w:w="636" w:type="dxa"/>
            <w:vAlign w:val="center"/>
          </w:tcPr>
          <w:p w14:paraId="051018AA" w14:textId="1660DC2D" w:rsidR="00671C33" w:rsidRPr="00B138F3" w:rsidRDefault="00671C33" w:rsidP="00671C33">
            <w:pPr>
              <w:widowControl w:val="0"/>
              <w:jc w:val="center"/>
              <w:rPr>
                <w:rFonts w:ascii="GHEA Grapalat" w:hAnsi="GHEA Grapalat" w:cs="Arial"/>
                <w:sz w:val="16"/>
                <w:szCs w:val="16"/>
              </w:rPr>
            </w:pPr>
          </w:p>
        </w:tc>
        <w:tc>
          <w:tcPr>
            <w:tcW w:w="787" w:type="dxa"/>
            <w:vAlign w:val="center"/>
          </w:tcPr>
          <w:p w14:paraId="558EE109" w14:textId="019D9B71" w:rsidR="00671C33" w:rsidRPr="00B138F3" w:rsidRDefault="00671C33" w:rsidP="00671C33">
            <w:pPr>
              <w:widowControl w:val="0"/>
              <w:jc w:val="center"/>
              <w:rPr>
                <w:rFonts w:ascii="GHEA Grapalat" w:hAnsi="GHEA Grapalat" w:cs="Arial"/>
                <w:sz w:val="16"/>
                <w:szCs w:val="16"/>
              </w:rPr>
            </w:pPr>
          </w:p>
        </w:tc>
        <w:tc>
          <w:tcPr>
            <w:tcW w:w="512" w:type="dxa"/>
            <w:vAlign w:val="center"/>
          </w:tcPr>
          <w:p w14:paraId="655C07B6" w14:textId="354DB821" w:rsidR="00671C33" w:rsidRPr="00B138F3" w:rsidRDefault="00671C33" w:rsidP="00671C33">
            <w:pPr>
              <w:widowControl w:val="0"/>
              <w:jc w:val="center"/>
              <w:rPr>
                <w:rFonts w:ascii="GHEA Grapalat" w:hAnsi="GHEA Grapalat" w:cs="Arial"/>
                <w:sz w:val="16"/>
                <w:szCs w:val="16"/>
              </w:rPr>
            </w:pPr>
          </w:p>
        </w:tc>
        <w:tc>
          <w:tcPr>
            <w:tcW w:w="602" w:type="dxa"/>
            <w:vAlign w:val="center"/>
          </w:tcPr>
          <w:p w14:paraId="16A0AB1C" w14:textId="705CDB15" w:rsidR="00671C33" w:rsidRPr="00B138F3" w:rsidRDefault="00671C33" w:rsidP="00671C33">
            <w:pPr>
              <w:widowControl w:val="0"/>
              <w:jc w:val="center"/>
              <w:rPr>
                <w:rFonts w:ascii="GHEA Grapalat" w:hAnsi="GHEA Grapalat" w:cs="Arial"/>
                <w:sz w:val="16"/>
                <w:szCs w:val="16"/>
              </w:rPr>
            </w:pPr>
          </w:p>
        </w:tc>
        <w:tc>
          <w:tcPr>
            <w:tcW w:w="655" w:type="dxa"/>
            <w:vAlign w:val="center"/>
          </w:tcPr>
          <w:p w14:paraId="2CD10A6B" w14:textId="4014931F" w:rsidR="00671C33" w:rsidRPr="00B138F3" w:rsidRDefault="00671C33" w:rsidP="00671C33">
            <w:pPr>
              <w:widowControl w:val="0"/>
              <w:jc w:val="center"/>
              <w:rPr>
                <w:rFonts w:ascii="GHEA Grapalat" w:hAnsi="GHEA Grapalat" w:cs="Arial"/>
                <w:sz w:val="16"/>
                <w:szCs w:val="16"/>
              </w:rPr>
            </w:pPr>
          </w:p>
        </w:tc>
        <w:tc>
          <w:tcPr>
            <w:tcW w:w="758" w:type="dxa"/>
            <w:vAlign w:val="center"/>
          </w:tcPr>
          <w:p w14:paraId="6A897C04" w14:textId="1365B670" w:rsidR="00671C33" w:rsidRPr="00B138F3" w:rsidRDefault="00671C33" w:rsidP="00671C33">
            <w:pPr>
              <w:widowControl w:val="0"/>
              <w:jc w:val="center"/>
              <w:rPr>
                <w:rFonts w:ascii="GHEA Grapalat" w:hAnsi="GHEA Grapalat" w:cs="Arial"/>
                <w:sz w:val="16"/>
                <w:szCs w:val="16"/>
              </w:rPr>
            </w:pPr>
          </w:p>
        </w:tc>
        <w:tc>
          <w:tcPr>
            <w:tcW w:w="863" w:type="dxa"/>
            <w:vAlign w:val="center"/>
          </w:tcPr>
          <w:p w14:paraId="37679ACB" w14:textId="1C877379" w:rsidR="00671C33" w:rsidRPr="00B138F3" w:rsidRDefault="00671C33" w:rsidP="00671C33">
            <w:pPr>
              <w:widowControl w:val="0"/>
              <w:jc w:val="center"/>
              <w:rPr>
                <w:rFonts w:ascii="GHEA Grapalat" w:hAnsi="GHEA Grapalat" w:cs="Arial"/>
                <w:sz w:val="16"/>
                <w:szCs w:val="16"/>
              </w:rPr>
            </w:pPr>
          </w:p>
        </w:tc>
        <w:tc>
          <w:tcPr>
            <w:tcW w:w="823" w:type="dxa"/>
            <w:vAlign w:val="center"/>
          </w:tcPr>
          <w:p w14:paraId="1CAA2275" w14:textId="1D2B2DC4" w:rsidR="00671C33" w:rsidRPr="00B138F3" w:rsidRDefault="00671C33" w:rsidP="00671C33">
            <w:pPr>
              <w:widowControl w:val="0"/>
              <w:jc w:val="center"/>
              <w:rPr>
                <w:rFonts w:ascii="GHEA Grapalat" w:hAnsi="GHEA Grapalat" w:cs="Arial"/>
                <w:sz w:val="16"/>
                <w:szCs w:val="16"/>
              </w:rPr>
            </w:pPr>
          </w:p>
        </w:tc>
        <w:tc>
          <w:tcPr>
            <w:tcW w:w="869" w:type="dxa"/>
            <w:vAlign w:val="center"/>
          </w:tcPr>
          <w:p w14:paraId="45F8ABA2" w14:textId="7776A1D4" w:rsidR="00671C33" w:rsidRPr="00B138F3" w:rsidRDefault="00671C33" w:rsidP="00671C33">
            <w:pPr>
              <w:widowControl w:val="0"/>
              <w:jc w:val="center"/>
              <w:rPr>
                <w:rFonts w:ascii="GHEA Grapalat" w:hAnsi="GHEA Grapalat" w:cs="Arial"/>
                <w:sz w:val="16"/>
                <w:szCs w:val="16"/>
              </w:rPr>
            </w:pPr>
          </w:p>
        </w:tc>
        <w:tc>
          <w:tcPr>
            <w:tcW w:w="828" w:type="dxa"/>
            <w:vAlign w:val="center"/>
          </w:tcPr>
          <w:p w14:paraId="6FDD4A7A" w14:textId="2201159E" w:rsidR="00671C33" w:rsidRPr="00B138F3" w:rsidRDefault="00A07F0A" w:rsidP="00671C33">
            <w:pPr>
              <w:widowControl w:val="0"/>
              <w:jc w:val="center"/>
              <w:rPr>
                <w:rFonts w:ascii="GHEA Grapalat" w:hAnsi="GHEA Grapalat" w:cs="Arial"/>
                <w:sz w:val="16"/>
                <w:szCs w:val="16"/>
              </w:rPr>
            </w:pPr>
            <w:r>
              <w:rPr>
                <w:rFonts w:ascii="GHEA Grapalat" w:hAnsi="GHEA Grapalat"/>
                <w:sz w:val="16"/>
                <w:szCs w:val="16"/>
                <w:lang w:val="hy-AM"/>
              </w:rPr>
              <w:t>100</w:t>
            </w:r>
            <w:r w:rsidR="00671C33" w:rsidRPr="00B138F3">
              <w:rPr>
                <w:rFonts w:ascii="GHEA Grapalat" w:hAnsi="GHEA Grapalat"/>
                <w:sz w:val="16"/>
                <w:szCs w:val="16"/>
              </w:rPr>
              <w:t xml:space="preserve"> %</w:t>
            </w:r>
          </w:p>
        </w:tc>
        <w:tc>
          <w:tcPr>
            <w:tcW w:w="725" w:type="dxa"/>
            <w:vAlign w:val="center"/>
          </w:tcPr>
          <w:p w14:paraId="177F285A" w14:textId="4C2811F8" w:rsidR="00671C33" w:rsidRPr="00B138F3" w:rsidRDefault="00A07F0A" w:rsidP="00671C33">
            <w:pPr>
              <w:widowControl w:val="0"/>
              <w:jc w:val="center"/>
              <w:rPr>
                <w:rFonts w:ascii="GHEA Grapalat" w:hAnsi="GHEA Grapalat"/>
                <w:b/>
                <w:sz w:val="16"/>
                <w:szCs w:val="16"/>
              </w:rPr>
            </w:pPr>
            <w:r>
              <w:rPr>
                <w:rFonts w:ascii="GHEA Grapalat" w:hAnsi="GHEA Grapalat"/>
                <w:sz w:val="16"/>
                <w:szCs w:val="16"/>
                <w:lang w:val="hy-AM"/>
              </w:rPr>
              <w:t>100</w:t>
            </w:r>
            <w:r w:rsidR="00671C33" w:rsidRPr="00B138F3">
              <w:rPr>
                <w:rFonts w:ascii="GHEA Grapalat" w:hAnsi="GHEA Grapalat"/>
                <w:sz w:val="16"/>
                <w:szCs w:val="16"/>
              </w:rPr>
              <w:t xml:space="preserve"> %</w:t>
            </w: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233ECA">
          <w:footnotePr>
            <w:pos w:val="beneathText"/>
          </w:footnotePr>
          <w:pgSz w:w="16838" w:h="11906" w:orient="landscape" w:code="9"/>
          <w:pgMar w:top="851"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proofErr w:type="gramStart"/>
      <w:r w:rsidRPr="00521A49">
        <w:rPr>
          <w:rFonts w:ascii="GHEA Grapalat" w:hAnsi="GHEA Grapalat"/>
        </w:rPr>
        <w:t>_ ,</w:t>
      </w:r>
      <w:proofErr w:type="gramEnd"/>
      <w:r w:rsidRPr="00521A49">
        <w:rPr>
          <w:rFonts w:ascii="GHEA Grapalat" w:hAnsi="GHEA Grapalat"/>
        </w:rPr>
        <w:t xml:space="preserve">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21A49">
        <w:rPr>
          <w:rFonts w:ascii="GHEA Grapalat" w:hAnsi="GHEA Grapalat"/>
          <w:snapToGrid w:val="0"/>
        </w:rPr>
        <w:t>Акта,</w:t>
      </w:r>
      <w:r w:rsidRPr="00521A49">
        <w:rPr>
          <w:rFonts w:ascii="GHEA Grapalat" w:hAnsi="GHEA Grapalat"/>
        </w:rPr>
        <w:t>являются</w:t>
      </w:r>
      <w:proofErr w:type="spellEnd"/>
      <w:proofErr w:type="gram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796F19" w14:textId="77777777" w:rsidR="005C14BF" w:rsidRDefault="005C14BF">
      <w:r>
        <w:separator/>
      </w:r>
    </w:p>
  </w:endnote>
  <w:endnote w:type="continuationSeparator" w:id="0">
    <w:p w14:paraId="012D46CC" w14:textId="77777777" w:rsidR="005C14BF" w:rsidRDefault="005C1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8F3115" w:rsidRPr="00C861E9" w:rsidRDefault="008F311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E1B7F">
          <w:rPr>
            <w:rFonts w:ascii="GHEA Grapalat" w:hAnsi="GHEA Grapalat"/>
            <w:noProof/>
            <w:sz w:val="24"/>
            <w:szCs w:val="24"/>
          </w:rPr>
          <w:t>73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DD790" w14:textId="77777777" w:rsidR="005C14BF" w:rsidRDefault="005C14BF">
      <w:r>
        <w:separator/>
      </w:r>
    </w:p>
  </w:footnote>
  <w:footnote w:type="continuationSeparator" w:id="0">
    <w:p w14:paraId="5B9BA4B2" w14:textId="77777777" w:rsidR="005C14BF" w:rsidRDefault="005C14BF">
      <w:r>
        <w:continuationSeparator/>
      </w:r>
    </w:p>
  </w:footnote>
  <w:footnote w:id="1">
    <w:p w14:paraId="31D9EE51" w14:textId="77777777" w:rsidR="008F3115" w:rsidRPr="002D0715" w:rsidRDefault="008F3115">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10986F99" w14:textId="77777777" w:rsidR="008F3115" w:rsidRPr="00E72E35" w:rsidRDefault="008F3115">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14:paraId="42FDEFB6" w14:textId="77777777" w:rsidR="008F3115" w:rsidRPr="00816F7D" w:rsidRDefault="008F3115"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8F3115" w:rsidRPr="00DA04BC" w:rsidRDefault="008F3115"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8F3115" w:rsidRPr="00DA04BC" w:rsidRDefault="008F3115"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8F3115" w:rsidRPr="00DA04BC" w:rsidRDefault="008F3115"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8F3115" w:rsidRPr="00DA04BC" w:rsidRDefault="008F3115" w:rsidP="00DA04BC">
      <w:pPr>
        <w:jc w:val="both"/>
        <w:rPr>
          <w:rFonts w:ascii="Sylfaen" w:hAnsi="Sylfaen"/>
          <w:i/>
          <w:sz w:val="16"/>
          <w:szCs w:val="16"/>
        </w:rPr>
      </w:pPr>
    </w:p>
  </w:footnote>
  <w:footnote w:id="4">
    <w:p w14:paraId="2BB8C252" w14:textId="77777777" w:rsidR="008F3115" w:rsidRPr="00967242" w:rsidRDefault="008F3115"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8F3115" w:rsidRPr="00D3436F" w:rsidRDefault="008F3115">
      <w:pPr>
        <w:pStyle w:val="af2"/>
        <w:rPr>
          <w:lang w:val="es-ES"/>
        </w:rPr>
      </w:pPr>
    </w:p>
  </w:footnote>
  <w:footnote w:id="5">
    <w:p w14:paraId="2408A619" w14:textId="77777777" w:rsidR="008F3115" w:rsidRPr="008842CE" w:rsidRDefault="008F3115" w:rsidP="003D2FE2">
      <w:pPr>
        <w:pStyle w:val="af2"/>
        <w:jc w:val="both"/>
      </w:pPr>
    </w:p>
  </w:footnote>
  <w:footnote w:id="6">
    <w:p w14:paraId="7AD8D995" w14:textId="77777777" w:rsidR="008F3115" w:rsidRPr="002B6C9D" w:rsidRDefault="008F3115"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6C20146D" w14:textId="77777777" w:rsidR="008F3115" w:rsidRPr="002B6C9D" w:rsidRDefault="008F3115" w:rsidP="00D3436F">
      <w:pPr>
        <w:pStyle w:val="af2"/>
        <w:widowControl w:val="0"/>
        <w:jc w:val="both"/>
        <w:rPr>
          <w:rFonts w:ascii="Sylfaen" w:hAnsi="Sylfaen"/>
          <w:sz w:val="16"/>
          <w:szCs w:val="16"/>
          <w:lang w:val="hy-AM"/>
        </w:rPr>
      </w:pPr>
    </w:p>
  </w:footnote>
  <w:footnote w:id="7">
    <w:p w14:paraId="25BC77A2" w14:textId="77777777" w:rsidR="008F3115" w:rsidRPr="0095788C" w:rsidRDefault="008F3115"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14:paraId="4A465A31" w14:textId="77777777" w:rsidR="008F3115" w:rsidRPr="0095788C" w:rsidRDefault="008F3115"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8F3115" w:rsidRPr="0095788C" w:rsidRDefault="008F3115">
      <w:pPr>
        <w:pStyle w:val="af2"/>
        <w:rPr>
          <w:rFonts w:ascii="Sylfaen" w:hAnsi="Sylfaen"/>
          <w:sz w:val="16"/>
          <w:szCs w:val="16"/>
          <w:lang w:val="hy-AM"/>
        </w:rPr>
      </w:pPr>
    </w:p>
  </w:footnote>
  <w:footnote w:id="9">
    <w:p w14:paraId="4DEFB906" w14:textId="5E85C78D" w:rsidR="008F3115" w:rsidRPr="00E861BF" w:rsidRDefault="008F3115" w:rsidP="008F3B5F">
      <w:pPr>
        <w:pStyle w:val="af2"/>
        <w:widowControl w:val="0"/>
        <w:jc w:val="both"/>
        <w:rPr>
          <w:rFonts w:ascii="GHEA Grapalat" w:hAnsi="GHEA Grapalat"/>
          <w:i/>
        </w:rPr>
      </w:pPr>
    </w:p>
  </w:footnote>
  <w:footnote w:id="10">
    <w:p w14:paraId="0099E969" w14:textId="4D4551E6" w:rsidR="008F3115" w:rsidRPr="00C84B20" w:rsidRDefault="008F3115" w:rsidP="008F3B5F">
      <w:pPr>
        <w:pStyle w:val="af2"/>
        <w:widowControl w:val="0"/>
        <w:jc w:val="both"/>
        <w:rPr>
          <w:rFonts w:ascii="GHEA Grapalat" w:hAnsi="GHEA Grapalat"/>
          <w:i/>
        </w:rPr>
      </w:pP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BB381C0" w14:textId="77777777" w:rsidR="008F3115" w:rsidRPr="00E861BF" w:rsidRDefault="008F3115" w:rsidP="008F3B5F">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1">
    <w:p w14:paraId="508568C5" w14:textId="77777777" w:rsidR="008F3115" w:rsidRPr="00E861BF" w:rsidRDefault="008F3115" w:rsidP="008F3B5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2">
    <w:p w14:paraId="42C97F8A" w14:textId="77777777" w:rsidR="008F3115" w:rsidRDefault="008F3115" w:rsidP="008F3B5F">
      <w:pPr>
        <w:pStyle w:val="af2"/>
        <w:widowControl w:val="0"/>
        <w:jc w:val="both"/>
        <w:rPr>
          <w:rFonts w:ascii="GHEA Grapalat" w:hAnsi="GHEA Grapalat"/>
          <w:i/>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8F3115" w:rsidRPr="008842CE" w:rsidRDefault="008F3115" w:rsidP="008F3B5F">
      <w:pPr>
        <w:pStyle w:val="af2"/>
        <w:widowControl w:val="0"/>
        <w:jc w:val="both"/>
      </w:pPr>
      <w:r w:rsidRPr="008842CE">
        <w:rPr>
          <w:rFonts w:ascii="GHEA Grapalat" w:hAnsi="GHEA Grapalat"/>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3">
    <w:p w14:paraId="63622ACD" w14:textId="77777777" w:rsidR="008F3115" w:rsidRPr="008842CE" w:rsidRDefault="008F3115" w:rsidP="008F3B5F">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350"/>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0E9"/>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3ECA"/>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5DEE"/>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37E8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35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4BF"/>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4E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1C33"/>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A32"/>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115"/>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07F0A"/>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152"/>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4AD"/>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737"/>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0FDA"/>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643D"/>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B7F"/>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ED742D"/>
    <w:rPr>
      <w:rFonts w:ascii="Courier New" w:hAnsi="Courier New" w:cs="Courier New"/>
      <w:lang w:val="en-US" w:eastAsia="en-US" w:bidi="ar-SA"/>
    </w:rPr>
  </w:style>
  <w:style w:type="character" w:customStyle="1" w:styleId="y2iqfc">
    <w:name w:val="y2iqfc"/>
    <w:basedOn w:val="a0"/>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24858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968525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6378B-758D-472A-B30E-43C7BAC17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75</Pages>
  <Words>20118</Words>
  <Characters>114674</Characters>
  <Application>Microsoft Office Word</Application>
  <DocSecurity>0</DocSecurity>
  <Lines>955</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134523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28</cp:revision>
  <cp:lastPrinted>2018-02-16T07:12:00Z</cp:lastPrinted>
  <dcterms:created xsi:type="dcterms:W3CDTF">2024-02-14T10:29:00Z</dcterms:created>
  <dcterms:modified xsi:type="dcterms:W3CDTF">2024-11-12T05:54:00Z</dcterms:modified>
</cp:coreProperties>
</file>