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F9D" w:rsidRPr="00D461A9" w:rsidRDefault="00F64F9D" w:rsidP="00F64F9D">
      <w:pPr>
        <w:widowControl w:val="0"/>
        <w:ind w:firstLine="567"/>
        <w:contextualSpacing/>
        <w:jc w:val="right"/>
        <w:rPr>
          <w:rFonts w:ascii="GHEA Grapalat" w:hAnsi="GHEA Grapalat" w:cs="Sylfaen"/>
          <w:i/>
          <w:sz w:val="20"/>
          <w:szCs w:val="20"/>
        </w:rPr>
      </w:pPr>
      <w:r w:rsidRPr="00D461A9">
        <w:rPr>
          <w:rFonts w:ascii="GHEA Grapalat" w:hAnsi="GHEA Grapalat"/>
          <w:i/>
          <w:sz w:val="20"/>
          <w:szCs w:val="20"/>
        </w:rPr>
        <w:t xml:space="preserve">Приложение №1 </w:t>
      </w:r>
    </w:p>
    <w:p w:rsidR="00F64F9D" w:rsidRPr="00D461A9" w:rsidRDefault="00F64F9D" w:rsidP="00F64F9D">
      <w:pPr>
        <w:widowControl w:val="0"/>
        <w:ind w:firstLine="567"/>
        <w:contextualSpacing/>
        <w:jc w:val="right"/>
        <w:rPr>
          <w:rFonts w:ascii="GHEA Grapalat" w:hAnsi="GHEA Grapalat" w:cs="Sylfaen"/>
          <w:i/>
          <w:sz w:val="20"/>
          <w:szCs w:val="20"/>
        </w:rPr>
      </w:pPr>
      <w:r w:rsidRPr="00D461A9">
        <w:rPr>
          <w:rFonts w:ascii="GHEA Grapalat" w:hAnsi="GHEA Grapalat"/>
          <w:i/>
          <w:sz w:val="20"/>
          <w:szCs w:val="20"/>
        </w:rPr>
        <w:t xml:space="preserve">к приказу Министра финансов РА </w:t>
      </w:r>
      <w:r w:rsidRPr="00D461A9">
        <w:rPr>
          <w:rFonts w:ascii="GHEA Grapalat" w:hAnsi="GHEA Grapalat" w:cs="Sylfaen"/>
          <w:i/>
          <w:sz w:val="20"/>
          <w:szCs w:val="20"/>
        </w:rPr>
        <w:br/>
      </w:r>
      <w:r w:rsidRPr="00D461A9">
        <w:rPr>
          <w:rFonts w:ascii="GHEA Grapalat" w:hAnsi="GHEA Grapalat"/>
          <w:i/>
          <w:sz w:val="20"/>
          <w:szCs w:val="20"/>
        </w:rPr>
        <w:t>от 26-ого  февраля 2024 года № 31-A</w:t>
      </w:r>
    </w:p>
    <w:p w:rsidR="00F64F9D" w:rsidRPr="00D461A9" w:rsidRDefault="00F64F9D" w:rsidP="00F64F9D">
      <w:pPr>
        <w:widowControl w:val="0"/>
        <w:ind w:firstLine="567"/>
        <w:contextualSpacing/>
        <w:jc w:val="right"/>
        <w:rPr>
          <w:rFonts w:ascii="GHEA Grapalat" w:hAnsi="GHEA Grapalat"/>
          <w:i/>
          <w:sz w:val="20"/>
          <w:szCs w:val="20"/>
        </w:rPr>
      </w:pPr>
    </w:p>
    <w:p w:rsidR="00F64F9D" w:rsidRPr="00D461A9" w:rsidRDefault="00F64F9D" w:rsidP="00F64F9D">
      <w:pPr>
        <w:widowControl w:val="0"/>
        <w:ind w:firstLine="567"/>
        <w:contextualSpacing/>
        <w:jc w:val="right"/>
        <w:rPr>
          <w:rFonts w:ascii="GHEA Grapalat" w:hAnsi="GHEA Grapalat" w:cs="Sylfaen"/>
          <w:i/>
          <w:sz w:val="20"/>
          <w:szCs w:val="20"/>
        </w:rPr>
      </w:pPr>
      <w:r w:rsidRPr="00D461A9">
        <w:rPr>
          <w:rFonts w:ascii="GHEA Grapalat" w:hAnsi="GHEA Grapalat"/>
          <w:i/>
          <w:sz w:val="20"/>
          <w:szCs w:val="20"/>
        </w:rPr>
        <w:t xml:space="preserve">Приложение №2 </w:t>
      </w:r>
    </w:p>
    <w:p w:rsidR="00F64F9D" w:rsidRPr="00D461A9" w:rsidRDefault="00F64F9D" w:rsidP="00F64F9D">
      <w:pPr>
        <w:widowControl w:val="0"/>
        <w:ind w:firstLine="567"/>
        <w:contextualSpacing/>
        <w:jc w:val="right"/>
        <w:rPr>
          <w:rFonts w:ascii="GHEA Grapalat" w:hAnsi="GHEA Grapalat" w:cs="Sylfaen"/>
          <w:i/>
          <w:sz w:val="20"/>
          <w:szCs w:val="20"/>
        </w:rPr>
      </w:pPr>
      <w:r w:rsidRPr="00D461A9">
        <w:rPr>
          <w:rFonts w:ascii="GHEA Grapalat" w:hAnsi="GHEA Grapalat"/>
          <w:i/>
          <w:sz w:val="20"/>
          <w:szCs w:val="20"/>
        </w:rPr>
        <w:t xml:space="preserve">к приказу Министра финансов РА </w:t>
      </w:r>
      <w:r w:rsidRPr="00D461A9">
        <w:rPr>
          <w:rFonts w:ascii="GHEA Grapalat" w:hAnsi="GHEA Grapalat" w:cs="Sylfaen"/>
          <w:i/>
          <w:sz w:val="20"/>
          <w:szCs w:val="20"/>
        </w:rPr>
        <w:br/>
      </w:r>
      <w:r w:rsidRPr="00D461A9">
        <w:rPr>
          <w:rFonts w:ascii="GHEA Grapalat" w:hAnsi="GHEA Grapalat"/>
          <w:i/>
          <w:sz w:val="20"/>
          <w:szCs w:val="20"/>
        </w:rPr>
        <w:t xml:space="preserve">от 1-ого марта 2023 года № </w:t>
      </w:r>
      <w:r w:rsidRPr="00D461A9">
        <w:rPr>
          <w:rFonts w:ascii="GHEA Grapalat" w:hAnsi="GHEA Grapalat"/>
          <w:i/>
          <w:sz w:val="20"/>
          <w:szCs w:val="20"/>
          <w:lang w:val="hy-AM"/>
        </w:rPr>
        <w:t>87</w:t>
      </w:r>
      <w:r w:rsidRPr="00D461A9">
        <w:rPr>
          <w:rFonts w:ascii="GHEA Grapalat" w:hAnsi="GHEA Grapalat"/>
          <w:i/>
          <w:sz w:val="20"/>
          <w:szCs w:val="20"/>
        </w:rPr>
        <w:t>-A</w:t>
      </w:r>
    </w:p>
    <w:p w:rsidR="00F64F9D" w:rsidRPr="00D461A9" w:rsidRDefault="00F64F9D" w:rsidP="00F64F9D">
      <w:pPr>
        <w:widowControl w:val="0"/>
        <w:ind w:firstLine="567"/>
        <w:jc w:val="right"/>
        <w:rPr>
          <w:rFonts w:ascii="GHEA Grapalat" w:hAnsi="GHEA Grapalat" w:cs="Sylfaen"/>
          <w:i/>
          <w:sz w:val="20"/>
          <w:szCs w:val="20"/>
        </w:rPr>
      </w:pPr>
    </w:p>
    <w:p w:rsidR="00F64F9D" w:rsidRPr="00D461A9" w:rsidRDefault="00F64F9D" w:rsidP="00F64F9D">
      <w:pPr>
        <w:widowControl w:val="0"/>
        <w:ind w:right="-7" w:firstLine="567"/>
        <w:jc w:val="right"/>
        <w:rPr>
          <w:rFonts w:ascii="GHEA Grapalat" w:hAnsi="GHEA Grapalat" w:cs="Sylfaen"/>
          <w:i/>
          <w:sz w:val="20"/>
          <w:szCs w:val="20"/>
          <w:u w:val="single"/>
        </w:rPr>
      </w:pPr>
      <w:r w:rsidRPr="00D461A9">
        <w:rPr>
          <w:rFonts w:ascii="GHEA Grapalat" w:hAnsi="GHEA Grapalat"/>
          <w:i/>
          <w:sz w:val="20"/>
          <w:szCs w:val="20"/>
          <w:u w:val="single"/>
        </w:rPr>
        <w:t>Типовая форма</w:t>
      </w:r>
    </w:p>
    <w:p w:rsidR="00F64F9D" w:rsidRPr="00A62218" w:rsidRDefault="00F64F9D" w:rsidP="005807B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02124"/>
          <w:lang w:bidi="ar-SA"/>
        </w:rPr>
      </w:pPr>
    </w:p>
    <w:p w:rsidR="0034599B" w:rsidRPr="0034599B" w:rsidRDefault="0034599B" w:rsidP="0034599B">
      <w:pPr>
        <w:pStyle w:val="a3"/>
        <w:widowControl w:val="0"/>
        <w:spacing w:after="160" w:line="240" w:lineRule="auto"/>
        <w:ind w:firstLine="0"/>
        <w:jc w:val="center"/>
        <w:rPr>
          <w:rFonts w:ascii="GHEA Grapalat" w:hAnsi="GHEA Grapalat"/>
          <w:b/>
          <w:i w:val="0"/>
          <w:color w:val="000000" w:themeColor="text1"/>
        </w:rPr>
      </w:pPr>
      <w:r w:rsidRPr="007617A2">
        <w:rPr>
          <w:rFonts w:ascii="Arial" w:hAnsi="Arial" w:cs="Arial"/>
          <w:b/>
          <w:color w:val="000000" w:themeColor="text1"/>
          <w:shd w:val="clear" w:color="auto" w:fill="FFFFFF"/>
        </w:rPr>
        <w:t>*В случае расхождений между армянской и русской версиями приглашения,</w:t>
      </w:r>
      <w:r w:rsidRPr="007617A2">
        <w:rPr>
          <w:rFonts w:ascii="Arial" w:hAnsi="Arial" w:cs="Arial"/>
          <w:b/>
          <w:color w:val="000000" w:themeColor="text1"/>
        </w:rPr>
        <w:br/>
      </w:r>
      <w:r w:rsidRPr="007617A2">
        <w:rPr>
          <w:rFonts w:ascii="Arial" w:hAnsi="Arial" w:cs="Arial"/>
          <w:b/>
          <w:color w:val="000000" w:themeColor="text1"/>
          <w:shd w:val="clear" w:color="auto" w:fill="FFFFFF"/>
        </w:rPr>
        <w:t>преимущество будет иметь армянская версия.</w:t>
      </w:r>
    </w:p>
    <w:p w:rsidR="001410A2" w:rsidRPr="009044F1" w:rsidRDefault="001410A2" w:rsidP="001410A2">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1410A2" w:rsidRPr="002058FF" w:rsidRDefault="001410A2" w:rsidP="001410A2">
      <w:pPr>
        <w:pStyle w:val="a3"/>
        <w:widowControl w:val="0"/>
        <w:spacing w:after="160" w:line="336" w:lineRule="auto"/>
        <w:ind w:firstLine="0"/>
        <w:jc w:val="center"/>
        <w:rPr>
          <w:rFonts w:ascii="GHEA Grapalat" w:hAnsi="GHEA Grapalat"/>
          <w:i w:val="0"/>
          <w:sz w:val="24"/>
          <w:szCs w:val="24"/>
        </w:rPr>
      </w:pPr>
      <w:r w:rsidRPr="002058FF">
        <w:rPr>
          <w:rFonts w:ascii="GHEA Grapalat" w:hAnsi="GHEA Grapalat"/>
          <w:i w:val="0"/>
          <w:sz w:val="24"/>
          <w:szCs w:val="24"/>
        </w:rPr>
        <w:t>О ЗАПРОСЕ КОТИРОВОК</w:t>
      </w:r>
    </w:p>
    <w:p w:rsidR="00065C72" w:rsidRPr="00065C72" w:rsidRDefault="00065C72" w:rsidP="00065C72">
      <w:pPr>
        <w:pStyle w:val="aa"/>
        <w:ind w:right="-7" w:firstLine="567"/>
        <w:jc w:val="center"/>
        <w:rPr>
          <w:rFonts w:ascii="GHEA Grapalat" w:hAnsi="GHEA Grapalat" w:cs="Sylfaen"/>
          <w:b/>
          <w:i/>
          <w:sz w:val="22"/>
          <w:szCs w:val="22"/>
          <w:lang w:val="af-ZA"/>
        </w:rPr>
      </w:pPr>
      <w:r w:rsidRPr="00065C72">
        <w:rPr>
          <w:rFonts w:ascii="GHEA Grapalat" w:hAnsi="GHEA Grapalat" w:cs="Sylfaen"/>
          <w:b/>
          <w:i/>
          <w:sz w:val="22"/>
          <w:szCs w:val="22"/>
          <w:lang w:val="af-ZA"/>
        </w:rPr>
        <w:t>Процесс покупки регулируется Законом РА " О закупках».</w:t>
      </w:r>
    </w:p>
    <w:p w:rsidR="001410A2" w:rsidRPr="00E35C0C" w:rsidRDefault="00E35C0C" w:rsidP="00065C72">
      <w:pPr>
        <w:pStyle w:val="aa"/>
        <w:ind w:right="-7" w:firstLine="567"/>
        <w:jc w:val="center"/>
        <w:rPr>
          <w:rFonts w:ascii="GHEA Grapalat" w:hAnsi="GHEA Grapalat" w:cs="Sylfaen"/>
          <w:b/>
          <w:i/>
          <w:sz w:val="22"/>
          <w:szCs w:val="22"/>
          <w:lang w:val="hy-AM"/>
        </w:rPr>
      </w:pPr>
      <w:r>
        <w:rPr>
          <w:rFonts w:ascii="GHEA Grapalat" w:hAnsi="GHEA Grapalat" w:cs="Sylfaen"/>
          <w:b/>
          <w:i/>
          <w:sz w:val="22"/>
          <w:szCs w:val="22"/>
          <w:lang w:val="hy-AM"/>
        </w:rPr>
        <w:t>в</w:t>
      </w:r>
      <w:r w:rsidR="00065C72" w:rsidRPr="00065C72">
        <w:rPr>
          <w:rFonts w:ascii="GHEA Grapalat" w:hAnsi="GHEA Grapalat" w:cs="Sylfaen"/>
          <w:b/>
          <w:i/>
          <w:sz w:val="22"/>
          <w:szCs w:val="22"/>
          <w:lang w:val="af-ZA"/>
        </w:rPr>
        <w:t xml:space="preserve"> соответствии с частью 6 статьи 15</w:t>
      </w:r>
      <w:r>
        <w:rPr>
          <w:rFonts w:ascii="GHEA Grapalat" w:hAnsi="GHEA Grapalat" w:cs="Sylfaen"/>
          <w:b/>
          <w:i/>
          <w:sz w:val="22"/>
          <w:szCs w:val="22"/>
          <w:lang w:val="hy-AM"/>
        </w:rPr>
        <w:t>.</w:t>
      </w:r>
    </w:p>
    <w:p w:rsidR="001410A2" w:rsidRPr="002058FF" w:rsidRDefault="001410A2" w:rsidP="001410A2">
      <w:pPr>
        <w:pStyle w:val="a3"/>
        <w:widowControl w:val="0"/>
        <w:spacing w:after="160" w:line="240" w:lineRule="auto"/>
        <w:ind w:firstLine="0"/>
        <w:jc w:val="center"/>
        <w:rPr>
          <w:rFonts w:ascii="GHEA Grapalat" w:hAnsi="GHEA Grapalat"/>
          <w:i w:val="0"/>
          <w:sz w:val="24"/>
          <w:szCs w:val="24"/>
        </w:rPr>
      </w:pPr>
      <w:r w:rsidRPr="002058FF">
        <w:rPr>
          <w:rFonts w:ascii="GHEA Grapalat" w:hAnsi="GHEA Grapalat"/>
          <w:i w:val="0"/>
          <w:sz w:val="24"/>
          <w:szCs w:val="24"/>
        </w:rPr>
        <w:t>Настоящий текст объявления утвержден Решением Оценочной Комиссии от "</w:t>
      </w:r>
      <w:r w:rsidR="00C13280">
        <w:rPr>
          <w:rFonts w:ascii="GHEA Grapalat" w:hAnsi="GHEA Grapalat"/>
          <w:i w:val="0"/>
          <w:sz w:val="24"/>
          <w:szCs w:val="24"/>
        </w:rPr>
        <w:t>30</w:t>
      </w:r>
      <w:r>
        <w:rPr>
          <w:rFonts w:ascii="GHEA Grapalat" w:hAnsi="GHEA Grapalat"/>
          <w:i w:val="0"/>
          <w:sz w:val="24"/>
          <w:szCs w:val="24"/>
        </w:rPr>
        <w:t>" "</w:t>
      </w:r>
      <w:r w:rsidR="005B73B4" w:rsidRPr="005B73B4">
        <w:rPr>
          <w:rFonts w:ascii="GHEA Grapalat" w:hAnsi="GHEA Grapalat"/>
          <w:i w:val="0"/>
          <w:sz w:val="24"/>
          <w:szCs w:val="24"/>
        </w:rPr>
        <w:t>0</w:t>
      </w:r>
      <w:r w:rsidR="00413E4F">
        <w:rPr>
          <w:rFonts w:ascii="GHEA Grapalat" w:hAnsi="GHEA Grapalat"/>
          <w:i w:val="0"/>
          <w:sz w:val="24"/>
          <w:szCs w:val="24"/>
          <w:lang w:val="hy-AM"/>
        </w:rPr>
        <w:t>9</w:t>
      </w:r>
      <w:r w:rsidRPr="002058FF">
        <w:rPr>
          <w:rFonts w:ascii="GHEA Grapalat" w:hAnsi="GHEA Grapalat"/>
          <w:i w:val="0"/>
          <w:sz w:val="24"/>
          <w:szCs w:val="24"/>
        </w:rPr>
        <w:t>" 202</w:t>
      </w:r>
      <w:r w:rsidR="00C61695" w:rsidRPr="00C61695">
        <w:rPr>
          <w:rFonts w:ascii="GHEA Grapalat" w:hAnsi="GHEA Grapalat"/>
          <w:i w:val="0"/>
          <w:sz w:val="24"/>
          <w:szCs w:val="24"/>
        </w:rPr>
        <w:t>4</w:t>
      </w:r>
      <w:r w:rsidRPr="002058FF">
        <w:rPr>
          <w:rFonts w:ascii="GHEA Grapalat" w:hAnsi="GHEA Grapalat"/>
          <w:i w:val="0"/>
          <w:sz w:val="24"/>
          <w:szCs w:val="24"/>
        </w:rPr>
        <w:t xml:space="preserve"> года "номер </w:t>
      </w:r>
      <w:r w:rsidR="005807B0">
        <w:rPr>
          <w:rFonts w:ascii="GHEA Grapalat" w:hAnsi="GHEA Grapalat"/>
          <w:i w:val="0"/>
          <w:sz w:val="24"/>
          <w:szCs w:val="24"/>
        </w:rPr>
        <w:t>2</w:t>
      </w:r>
      <w:r w:rsidRPr="002058FF">
        <w:rPr>
          <w:rFonts w:ascii="GHEA Grapalat" w:hAnsi="GHEA Grapalat"/>
          <w:i w:val="0"/>
          <w:sz w:val="24"/>
          <w:szCs w:val="24"/>
        </w:rPr>
        <w:t xml:space="preserve">" </w:t>
      </w:r>
    </w:p>
    <w:p w:rsidR="001410A2" w:rsidRPr="009044F1" w:rsidRDefault="001410A2" w:rsidP="000E1021">
      <w:pPr>
        <w:pStyle w:val="a3"/>
        <w:widowControl w:val="0"/>
        <w:spacing w:after="160" w:line="240" w:lineRule="auto"/>
        <w:ind w:firstLine="0"/>
        <w:jc w:val="center"/>
        <w:rPr>
          <w:rFonts w:ascii="GHEA Grapalat" w:hAnsi="GHEA Grapalat"/>
          <w:i w:val="0"/>
          <w:sz w:val="24"/>
          <w:szCs w:val="24"/>
        </w:rPr>
      </w:pPr>
      <w:r w:rsidRPr="00A816FC">
        <w:rPr>
          <w:rFonts w:ascii="GHEA Grapalat" w:hAnsi="GHEA Grapalat"/>
          <w:i w:val="0"/>
          <w:sz w:val="24"/>
          <w:szCs w:val="24"/>
        </w:rPr>
        <w:t xml:space="preserve">Код процедуры </w:t>
      </w:r>
      <w:r w:rsidR="005D01B1">
        <w:rPr>
          <w:rFonts w:ascii="GHEA Grapalat" w:hAnsi="GHEA Grapalat"/>
          <w:b/>
          <w:i w:val="0"/>
        </w:rPr>
        <w:t>ՀՀԳՄԴՄԴ-ԳՀԱՇՁԲ-2024/3</w:t>
      </w:r>
    </w:p>
    <w:p w:rsidR="008E5A4E" w:rsidRPr="008E5A4E" w:rsidRDefault="008E5A4E" w:rsidP="008E5A4E">
      <w:pPr>
        <w:pStyle w:val="a3"/>
        <w:widowControl w:val="0"/>
        <w:spacing w:line="240" w:lineRule="auto"/>
        <w:ind w:firstLine="709"/>
        <w:jc w:val="left"/>
        <w:rPr>
          <w:rFonts w:ascii="GHEA Grapalat" w:hAnsi="GHEA Grapalat"/>
          <w:i w:val="0"/>
          <w:sz w:val="24"/>
          <w:szCs w:val="24"/>
        </w:rPr>
      </w:pPr>
      <w:r w:rsidRPr="008E5A4E">
        <w:rPr>
          <w:rFonts w:ascii="GHEA Grapalat" w:hAnsi="GHEA Grapalat"/>
          <w:i w:val="0"/>
          <w:sz w:val="24"/>
          <w:szCs w:val="24"/>
        </w:rPr>
        <w:t xml:space="preserve">Заказчик </w:t>
      </w:r>
      <w:r w:rsidRPr="008E5A4E">
        <w:rPr>
          <w:rFonts w:ascii="GHEA Grapalat" w:hAnsi="GHEA Grapalat" w:cs="Arial"/>
          <w:b/>
          <w:sz w:val="24"/>
          <w:szCs w:val="24"/>
          <w:lang w:val="af-ZA"/>
        </w:rPr>
        <w:t xml:space="preserve">« </w:t>
      </w:r>
      <w:r w:rsidRPr="008E5A4E">
        <w:rPr>
          <w:rFonts w:ascii="GHEA Grapalat" w:hAnsi="GHEA Grapalat"/>
          <w:b/>
          <w:sz w:val="24"/>
          <w:szCs w:val="24"/>
        </w:rPr>
        <w:t xml:space="preserve">Средняя школа села Драхтик Гегаркуникской </w:t>
      </w:r>
      <w:r w:rsidRPr="008E5A4E">
        <w:rPr>
          <w:rFonts w:ascii="GHEA Grapalat" w:hAnsi="GHEA Grapalat" w:cs="Arial"/>
          <w:b/>
          <w:sz w:val="24"/>
          <w:szCs w:val="24"/>
          <w:lang w:val="af-ZA"/>
        </w:rPr>
        <w:t>области</w:t>
      </w:r>
      <w:r w:rsidRPr="008E5A4E">
        <w:rPr>
          <w:rFonts w:ascii="GHEA Grapalat" w:hAnsi="GHEA Grapalat"/>
          <w:b/>
          <w:sz w:val="24"/>
          <w:szCs w:val="24"/>
        </w:rPr>
        <w:t xml:space="preserve"> РА</w:t>
      </w:r>
      <w:r w:rsidRPr="008E5A4E">
        <w:rPr>
          <w:rFonts w:ascii="GHEA Grapalat" w:hAnsi="GHEA Grapalat" w:cs="Arial"/>
          <w:b/>
          <w:sz w:val="24"/>
          <w:szCs w:val="24"/>
          <w:lang w:val="af-ZA"/>
        </w:rPr>
        <w:t xml:space="preserve"> » ГНО</w:t>
      </w:r>
      <w:r w:rsidRPr="008E5A4E">
        <w:rPr>
          <w:rFonts w:ascii="GHEA Grapalat" w:hAnsi="GHEA Grapalat"/>
          <w:i w:val="0"/>
          <w:sz w:val="24"/>
          <w:szCs w:val="24"/>
        </w:rPr>
        <w:t xml:space="preserve"> , находящийся по адресу:</w:t>
      </w:r>
      <w:r w:rsidRPr="008E5A4E">
        <w:rPr>
          <w:sz w:val="24"/>
          <w:szCs w:val="24"/>
        </w:rPr>
        <w:t xml:space="preserve"> </w:t>
      </w:r>
      <w:r w:rsidRPr="008E5A4E">
        <w:rPr>
          <w:rFonts w:ascii="GHEA Grapalat" w:hAnsi="GHEA Grapalat" w:cs="Arial"/>
          <w:i w:val="0"/>
          <w:sz w:val="24"/>
          <w:szCs w:val="24"/>
          <w:lang w:val="af-ZA"/>
        </w:rPr>
        <w:t>РА Гегаркуникская  область</w:t>
      </w:r>
      <w:r w:rsidRPr="008E5A4E">
        <w:rPr>
          <w:rFonts w:ascii="GHEA Grapalat" w:hAnsi="GHEA Grapalat" w:cs="Arial"/>
          <w:i w:val="0"/>
          <w:sz w:val="24"/>
          <w:szCs w:val="24"/>
        </w:rPr>
        <w:t>,</w:t>
      </w:r>
      <w:r w:rsidRPr="008E5A4E">
        <w:rPr>
          <w:i w:val="0"/>
          <w:sz w:val="24"/>
          <w:szCs w:val="24"/>
        </w:rPr>
        <w:t xml:space="preserve"> </w:t>
      </w:r>
      <w:r w:rsidRPr="008E5A4E">
        <w:rPr>
          <w:rFonts w:ascii="GHEA Grapalat" w:hAnsi="GHEA Grapalat" w:cs="Arial"/>
          <w:i w:val="0"/>
          <w:sz w:val="24"/>
          <w:szCs w:val="24"/>
        </w:rPr>
        <w:t>село Драхтик</w:t>
      </w:r>
      <w:r w:rsidRPr="008E5A4E">
        <w:rPr>
          <w:rFonts w:ascii="GHEA Grapalat" w:hAnsi="GHEA Grapalat" w:cs="Arial"/>
          <w:i w:val="0"/>
          <w:sz w:val="24"/>
          <w:szCs w:val="24"/>
          <w:lang w:val="af-ZA"/>
        </w:rPr>
        <w:t xml:space="preserve"> </w:t>
      </w:r>
      <w:r w:rsidRPr="008E5A4E">
        <w:rPr>
          <w:rFonts w:ascii="GHEA Grapalat" w:hAnsi="GHEA Grapalat"/>
          <w:i w:val="0"/>
          <w:sz w:val="24"/>
          <w:szCs w:val="24"/>
        </w:rPr>
        <w:t>, улица</w:t>
      </w:r>
      <w:r w:rsidRPr="008E5A4E">
        <w:rPr>
          <w:rFonts w:ascii="GHEA Grapalat" w:hAnsi="GHEA Grapalat"/>
          <w:b/>
          <w:sz w:val="24"/>
          <w:szCs w:val="24"/>
        </w:rPr>
        <w:t xml:space="preserve"> </w:t>
      </w:r>
      <w:r w:rsidRPr="008E5A4E">
        <w:rPr>
          <w:rFonts w:ascii="GHEA Grapalat" w:hAnsi="GHEA Grapalat"/>
          <w:i w:val="0"/>
          <w:sz w:val="24"/>
          <w:szCs w:val="24"/>
        </w:rPr>
        <w:t xml:space="preserve">12, здание 33, </w:t>
      </w:r>
      <w:r w:rsidRPr="008E5A4E">
        <w:rPr>
          <w:rFonts w:ascii="GHEA Grapalat" w:hAnsi="GHEA Grapalat"/>
          <w:b/>
          <w:sz w:val="24"/>
          <w:szCs w:val="24"/>
        </w:rPr>
        <w:t xml:space="preserve"> </w:t>
      </w:r>
      <w:r w:rsidRPr="008E5A4E">
        <w:rPr>
          <w:rFonts w:ascii="GHEA Grapalat" w:hAnsi="GHEA Grapalat"/>
          <w:i w:val="0"/>
          <w:sz w:val="24"/>
          <w:szCs w:val="24"/>
        </w:rPr>
        <w:t xml:space="preserve">объявляет  </w:t>
      </w:r>
      <w:r w:rsidRPr="00CB4DAC">
        <w:rPr>
          <w:rFonts w:ascii="GHEA Grapalat" w:hAnsi="GHEA Grapalat"/>
          <w:i w:val="0"/>
          <w:sz w:val="24"/>
          <w:szCs w:val="24"/>
        </w:rPr>
        <w:t>об запроса цены</w:t>
      </w:r>
      <w:r w:rsidRPr="008E5A4E">
        <w:rPr>
          <w:rFonts w:ascii="GHEA Grapalat" w:hAnsi="GHEA Grapalat"/>
          <w:i w:val="0"/>
          <w:sz w:val="24"/>
          <w:szCs w:val="24"/>
        </w:rPr>
        <w:t>, который проводится одним этапом.</w:t>
      </w:r>
    </w:p>
    <w:p w:rsidR="00E745B8" w:rsidRPr="00DE1A16" w:rsidRDefault="00167AE9" w:rsidP="00DE1A16">
      <w:pPr>
        <w:pStyle w:val="a3"/>
        <w:widowControl w:val="0"/>
        <w:spacing w:line="240" w:lineRule="auto"/>
        <w:ind w:firstLine="567"/>
        <w:rPr>
          <w:rFonts w:ascii="GHEA Grapalat" w:hAnsi="GHEA Grapalat"/>
          <w:i w:val="0"/>
          <w:sz w:val="24"/>
          <w:szCs w:val="24"/>
        </w:rPr>
      </w:pPr>
      <w:r w:rsidRPr="008F4F71">
        <w:rPr>
          <w:rFonts w:ascii="GHEA Grapalat" w:hAnsi="GHEA Grapalat"/>
          <w:i w:val="0"/>
          <w:sz w:val="24"/>
          <w:szCs w:val="24"/>
        </w:rPr>
        <w:t>Участнику, отобранному по итогам настоящей процедуры, в</w:t>
      </w:r>
      <w:r w:rsidRPr="008F4F71">
        <w:rPr>
          <w:rFonts w:ascii="Calibri" w:hAnsi="Calibri" w:cs="Calibri"/>
          <w:i w:val="0"/>
          <w:sz w:val="24"/>
          <w:szCs w:val="24"/>
        </w:rPr>
        <w:t> </w:t>
      </w:r>
      <w:r w:rsidRPr="008F4F71">
        <w:rPr>
          <w:rFonts w:ascii="GHEA Grapalat" w:hAnsi="GHEA Grapalat"/>
          <w:i w:val="0"/>
          <w:sz w:val="24"/>
          <w:szCs w:val="24"/>
        </w:rPr>
        <w:t>установленном</w:t>
      </w:r>
      <w:r w:rsidRPr="008F4F71">
        <w:rPr>
          <w:rFonts w:ascii="Calibri" w:hAnsi="Calibri" w:cs="Calibri"/>
          <w:i w:val="0"/>
          <w:sz w:val="24"/>
          <w:szCs w:val="24"/>
        </w:rPr>
        <w:t> </w:t>
      </w:r>
      <w:r w:rsidRPr="008F4F71">
        <w:rPr>
          <w:rFonts w:ascii="GHEA Grapalat" w:hAnsi="GHEA Grapalat"/>
          <w:i w:val="0"/>
          <w:sz w:val="24"/>
          <w:szCs w:val="24"/>
        </w:rPr>
        <w:t>порядке бу</w:t>
      </w:r>
      <w:r w:rsidR="00DE1A16">
        <w:rPr>
          <w:rFonts w:ascii="GHEA Grapalat" w:hAnsi="GHEA Grapalat"/>
          <w:i w:val="0"/>
          <w:sz w:val="24"/>
          <w:szCs w:val="24"/>
        </w:rPr>
        <w:t xml:space="preserve">дет предложено заключить </w:t>
      </w:r>
      <w:r w:rsidR="00DE1A16" w:rsidRPr="00DE1A16">
        <w:rPr>
          <w:rFonts w:ascii="GHEA Grapalat" w:hAnsi="GHEA Grapalat"/>
          <w:b/>
          <w:i w:val="0"/>
          <w:sz w:val="24"/>
          <w:szCs w:val="24"/>
          <w:lang w:val="hy-AM"/>
        </w:rPr>
        <w:t>д</w:t>
      </w:r>
      <w:r w:rsidR="00D54D8B" w:rsidRPr="00DE1A16">
        <w:rPr>
          <w:rFonts w:ascii="GHEA Grapalat" w:hAnsi="GHEA Grapalat" w:cs="Courier New"/>
          <w:b/>
          <w:i w:val="0"/>
          <w:color w:val="202124"/>
          <w:sz w:val="24"/>
          <w:szCs w:val="24"/>
          <w:lang w:bidi="ar-SA"/>
        </w:rPr>
        <w:t>оговор</w:t>
      </w:r>
      <w:r w:rsidR="00D54D8B">
        <w:rPr>
          <w:rFonts w:ascii="GHEA Grapalat" w:hAnsi="GHEA Grapalat" w:cs="Courier New"/>
          <w:b/>
          <w:i w:val="0"/>
          <w:color w:val="202124"/>
          <w:sz w:val="24"/>
          <w:szCs w:val="24"/>
          <w:lang w:bidi="ar-SA"/>
        </w:rPr>
        <w:t xml:space="preserve"> на  </w:t>
      </w:r>
      <w:r w:rsidR="00C87DE4" w:rsidRPr="00C87DE4">
        <w:rPr>
          <w:rFonts w:ascii="GHEA Grapalat" w:hAnsi="GHEA Grapalat"/>
          <w:b/>
          <w:i w:val="0"/>
          <w:sz w:val="24"/>
          <w:szCs w:val="24"/>
        </w:rPr>
        <w:t xml:space="preserve">ремонтных работ </w:t>
      </w:r>
      <w:r w:rsidR="00C87DE4" w:rsidRPr="00C87DE4">
        <w:rPr>
          <w:rFonts w:ascii="GHEA Grapalat" w:hAnsi="GHEA Grapalat" w:cs="Courier New"/>
          <w:b/>
          <w:i w:val="0"/>
          <w:color w:val="202124"/>
          <w:sz w:val="24"/>
          <w:szCs w:val="24"/>
          <w:lang w:bidi="ar-SA"/>
        </w:rPr>
        <w:t xml:space="preserve"> учебных классов</w:t>
      </w:r>
      <w:r w:rsidR="00C87DE4">
        <w:rPr>
          <w:rFonts w:ascii="GHEA Grapalat" w:hAnsi="GHEA Grapalat" w:cs="Courier New"/>
          <w:b/>
          <w:i w:val="0"/>
          <w:color w:val="202124"/>
          <w:sz w:val="24"/>
          <w:szCs w:val="24"/>
          <w:lang w:bidi="ar-SA"/>
        </w:rPr>
        <w:t xml:space="preserve"> </w:t>
      </w:r>
      <w:r w:rsidR="000F02A8">
        <w:rPr>
          <w:rFonts w:ascii="GHEA Grapalat" w:hAnsi="GHEA Grapalat" w:cs="Courier New"/>
          <w:b/>
          <w:i w:val="0"/>
          <w:color w:val="202124"/>
          <w:sz w:val="24"/>
          <w:szCs w:val="24"/>
          <w:lang w:bidi="ar-SA"/>
        </w:rPr>
        <w:t xml:space="preserve"> </w:t>
      </w:r>
      <w:r w:rsidR="00CB4DAC" w:rsidRPr="008E5A4E">
        <w:rPr>
          <w:rFonts w:ascii="GHEA Grapalat" w:hAnsi="GHEA Grapalat" w:cs="Arial"/>
          <w:b/>
          <w:sz w:val="24"/>
          <w:szCs w:val="24"/>
          <w:lang w:val="af-ZA"/>
        </w:rPr>
        <w:t xml:space="preserve">« </w:t>
      </w:r>
      <w:r w:rsidR="00CB4DAC" w:rsidRPr="008E5A4E">
        <w:rPr>
          <w:rFonts w:ascii="GHEA Grapalat" w:hAnsi="GHEA Grapalat"/>
          <w:b/>
          <w:sz w:val="24"/>
          <w:szCs w:val="24"/>
        </w:rPr>
        <w:t xml:space="preserve">Средняя школа села Драхтик Гегаркуникской </w:t>
      </w:r>
      <w:r w:rsidR="00CB4DAC" w:rsidRPr="008E5A4E">
        <w:rPr>
          <w:rFonts w:ascii="GHEA Grapalat" w:hAnsi="GHEA Grapalat" w:cs="Arial"/>
          <w:b/>
          <w:sz w:val="24"/>
          <w:szCs w:val="24"/>
          <w:lang w:val="af-ZA"/>
        </w:rPr>
        <w:t>области</w:t>
      </w:r>
      <w:r w:rsidR="00CB4DAC" w:rsidRPr="008E5A4E">
        <w:rPr>
          <w:rFonts w:ascii="GHEA Grapalat" w:hAnsi="GHEA Grapalat"/>
          <w:b/>
          <w:sz w:val="24"/>
          <w:szCs w:val="24"/>
        </w:rPr>
        <w:t xml:space="preserve"> РА</w:t>
      </w:r>
      <w:r w:rsidR="00CB4DAC" w:rsidRPr="008E5A4E">
        <w:rPr>
          <w:rFonts w:ascii="GHEA Grapalat" w:hAnsi="GHEA Grapalat" w:cs="Arial"/>
          <w:b/>
          <w:sz w:val="24"/>
          <w:szCs w:val="24"/>
          <w:lang w:val="af-ZA"/>
        </w:rPr>
        <w:t xml:space="preserve"> »</w:t>
      </w:r>
      <w:r w:rsidR="00CB4DAC" w:rsidRPr="00CB4DAC">
        <w:rPr>
          <w:rFonts w:ascii="GHEA Grapalat" w:hAnsi="GHEA Grapalat" w:cs="Arial"/>
          <w:b/>
          <w:sz w:val="24"/>
          <w:szCs w:val="24"/>
          <w:lang w:val="af-ZA"/>
        </w:rPr>
        <w:t xml:space="preserve"> </w:t>
      </w:r>
      <w:r w:rsidR="00CB4DAC" w:rsidRPr="008E5A4E">
        <w:rPr>
          <w:rFonts w:ascii="GHEA Grapalat" w:hAnsi="GHEA Grapalat" w:cs="Arial"/>
          <w:b/>
          <w:sz w:val="24"/>
          <w:szCs w:val="24"/>
          <w:lang w:val="af-ZA"/>
        </w:rPr>
        <w:t xml:space="preserve">ГНО </w:t>
      </w:r>
      <w:r w:rsidR="00C05E3E" w:rsidRPr="00C05E3E">
        <w:rPr>
          <w:rFonts w:ascii="GHEA Grapalat" w:hAnsi="GHEA Grapalat" w:cs="Courier New"/>
          <w:b/>
          <w:i w:val="0"/>
          <w:color w:val="202124"/>
          <w:sz w:val="24"/>
          <w:szCs w:val="24"/>
          <w:lang w:bidi="ar-SA"/>
        </w:rPr>
        <w:t>(далее – договор).</w:t>
      </w:r>
    </w:p>
    <w:p w:rsidR="00357D48" w:rsidRPr="009044F1" w:rsidRDefault="00A20B69" w:rsidP="00AA2D34">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w:t>
      </w:r>
      <w:r w:rsidR="00B75193">
        <w:rPr>
          <w:rFonts w:ascii="GHEA Grapalat" w:hAnsi="GHEA Grapalat"/>
          <w:i w:val="0"/>
          <w:sz w:val="24"/>
          <w:szCs w:val="24"/>
        </w:rPr>
        <w:t>на Республики Армения "О закупк</w:t>
      </w:r>
      <w:r w:rsidRPr="009044F1">
        <w:rPr>
          <w:rFonts w:ascii="GHEA Grapalat" w:hAnsi="GHEA Grapalat"/>
          <w:i w:val="0"/>
          <w:sz w:val="24"/>
          <w:szCs w:val="24"/>
        </w:rPr>
        <w:t>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156F9">
        <w:rPr>
          <w:rFonts w:ascii="Calibri" w:hAnsi="Calibri" w:cs="Calibri"/>
          <w:i w:val="0"/>
          <w:sz w:val="24"/>
          <w:szCs w:val="24"/>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22482D">
        <w:rPr>
          <w:rFonts w:ascii="GHEA Grapalat" w:hAnsi="GHEA Grapalat"/>
          <w:i w:val="0"/>
          <w:sz w:val="24"/>
          <w:szCs w:val="24"/>
          <w:lang w:val="hy-AM"/>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1410A2" w:rsidRPr="00D5443D" w:rsidRDefault="001410A2" w:rsidP="001410A2">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1410A2" w:rsidRPr="001B32D9" w:rsidRDefault="001410A2" w:rsidP="001410A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1410A2" w:rsidRPr="00C07F24" w:rsidRDefault="001410A2" w:rsidP="001410A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xml:space="preserve">), до </w:t>
      </w:r>
      <w:r w:rsidR="00FA738C">
        <w:rPr>
          <w:rFonts w:ascii="GHEA Grapalat" w:hAnsi="GHEA Grapalat"/>
          <w:i w:val="0"/>
          <w:sz w:val="24"/>
          <w:szCs w:val="24"/>
          <w:lang w:val="hy-AM"/>
        </w:rPr>
        <w:t>16</w:t>
      </w:r>
      <w:bookmarkStart w:id="0" w:name="_GoBack"/>
      <w:bookmarkEnd w:id="0"/>
      <w:r w:rsidR="00B1520C">
        <w:rPr>
          <w:rFonts w:ascii="GHEA Grapalat" w:hAnsi="GHEA Grapalat"/>
          <w:i w:val="0"/>
          <w:sz w:val="24"/>
          <w:szCs w:val="24"/>
        </w:rPr>
        <w:t xml:space="preserve">:00 </w:t>
      </w:r>
      <w:r w:rsidRPr="009044F1">
        <w:rPr>
          <w:rFonts w:ascii="GHEA Grapalat" w:hAnsi="GHEA Grapalat"/>
          <w:i w:val="0"/>
          <w:sz w:val="24"/>
          <w:szCs w:val="24"/>
        </w:rPr>
        <w:t xml:space="preserve"> </w:t>
      </w:r>
      <w:r w:rsidRPr="009044F1">
        <w:rPr>
          <w:rFonts w:ascii="GHEA Grapalat" w:hAnsi="GHEA Grapalat"/>
          <w:i w:val="0"/>
          <w:sz w:val="24"/>
          <w:szCs w:val="24"/>
        </w:rPr>
        <w:lastRenderedPageBreak/>
        <w:t>часов</w:t>
      </w:r>
      <w:r w:rsidRPr="00112E67">
        <w:rPr>
          <w:rFonts w:ascii="GHEA Grapalat" w:hAnsi="GHEA Grapalat"/>
          <w:i w:val="0"/>
          <w:sz w:val="24"/>
          <w:szCs w:val="24"/>
        </w:rPr>
        <w:t xml:space="preserve"> 7</w:t>
      </w:r>
      <w:r w:rsidRPr="009044F1">
        <w:rPr>
          <w:rFonts w:ascii="GHEA Grapalat" w:hAnsi="GHEA Grapalat"/>
          <w:i w:val="0"/>
          <w:sz w:val="24"/>
          <w:szCs w:val="24"/>
        </w:rPr>
        <w:t>-го</w:t>
      </w:r>
      <w:r w:rsidRPr="00112E67">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rsidR="00167AE9" w:rsidRPr="001B32D9" w:rsidRDefault="00167AE9" w:rsidP="00167AE9">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rsidR="001410A2" w:rsidRPr="003C0C83" w:rsidRDefault="001410A2" w:rsidP="001410A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A738C">
        <w:rPr>
          <w:rFonts w:ascii="GHEA Grapalat" w:hAnsi="GHEA Grapalat"/>
          <w:i w:val="0"/>
          <w:sz w:val="24"/>
          <w:szCs w:val="24"/>
          <w:lang w:val="hy-AM"/>
        </w:rPr>
        <w:t>16</w:t>
      </w:r>
      <w:r w:rsidR="00B1520C">
        <w:rPr>
          <w:rFonts w:ascii="GHEA Grapalat" w:hAnsi="GHEA Grapalat"/>
          <w:i w:val="0"/>
          <w:sz w:val="24"/>
          <w:szCs w:val="24"/>
        </w:rPr>
        <w:t xml:space="preserve">:00 </w:t>
      </w:r>
      <w:r w:rsidRPr="009044F1">
        <w:rPr>
          <w:rFonts w:ascii="GHEA Grapalat" w:hAnsi="GHEA Grapalat"/>
          <w:i w:val="0"/>
          <w:sz w:val="24"/>
          <w:szCs w:val="24"/>
        </w:rPr>
        <w:t xml:space="preserve">часов на </w:t>
      </w:r>
      <w:r>
        <w:rPr>
          <w:rFonts w:ascii="GHEA Grapalat" w:hAnsi="GHEA Grapalat"/>
          <w:i w:val="0"/>
          <w:sz w:val="24"/>
          <w:szCs w:val="24"/>
        </w:rPr>
        <w:t>7</w:t>
      </w:r>
      <w:r w:rsidRPr="009044F1">
        <w:rPr>
          <w:rFonts w:ascii="GHEA Grapalat" w:hAnsi="GHEA Grapalat"/>
          <w:i w:val="0"/>
          <w:sz w:val="24"/>
          <w:szCs w:val="24"/>
        </w:rPr>
        <w:t xml:space="preserve"> день со дня опубл</w:t>
      </w:r>
      <w:r>
        <w:rPr>
          <w:rFonts w:ascii="GHEA Grapalat" w:hAnsi="GHEA Grapalat"/>
          <w:i w:val="0"/>
          <w:sz w:val="24"/>
          <w:szCs w:val="24"/>
        </w:rPr>
        <w:t>икования настоящего объявления /</w:t>
      </w:r>
      <w:r w:rsidR="00CB4DAC" w:rsidRPr="00CB4DAC">
        <w:rPr>
          <w:rFonts w:ascii="GHEA Grapalat" w:hAnsi="GHEA Grapalat"/>
          <w:b/>
          <w:i w:val="0"/>
          <w:sz w:val="24"/>
          <w:szCs w:val="24"/>
          <w:lang w:val="hy-AM"/>
        </w:rPr>
        <w:t>0</w:t>
      </w:r>
      <w:r w:rsidR="00C13280">
        <w:rPr>
          <w:rFonts w:ascii="GHEA Grapalat" w:hAnsi="GHEA Grapalat"/>
          <w:b/>
          <w:i w:val="0"/>
          <w:sz w:val="24"/>
          <w:szCs w:val="24"/>
        </w:rPr>
        <w:t>7</w:t>
      </w:r>
      <w:r w:rsidR="00452C75" w:rsidRPr="00CB4DAC">
        <w:rPr>
          <w:rFonts w:ascii="GHEA Grapalat" w:hAnsi="GHEA Grapalat"/>
          <w:b/>
          <w:i w:val="0"/>
          <w:sz w:val="24"/>
          <w:szCs w:val="24"/>
        </w:rPr>
        <w:t>.</w:t>
      </w:r>
      <w:r w:rsidR="00CB4DAC" w:rsidRPr="00CB4DAC">
        <w:rPr>
          <w:rFonts w:ascii="GHEA Grapalat" w:hAnsi="GHEA Grapalat"/>
          <w:b/>
          <w:i w:val="0"/>
          <w:sz w:val="24"/>
          <w:szCs w:val="24"/>
          <w:lang w:val="hy-AM"/>
        </w:rPr>
        <w:t>10</w:t>
      </w:r>
      <w:r w:rsidR="00452C75" w:rsidRPr="00CB4DAC">
        <w:rPr>
          <w:rFonts w:ascii="GHEA Grapalat" w:hAnsi="GHEA Grapalat"/>
          <w:b/>
          <w:i w:val="0"/>
          <w:sz w:val="24"/>
          <w:szCs w:val="24"/>
        </w:rPr>
        <w:t>.2024г</w:t>
      </w:r>
      <w:r w:rsidR="00B671FA">
        <w:rPr>
          <w:rFonts w:ascii="GHEA Grapalat" w:hAnsi="GHEA Grapalat"/>
          <w:i w:val="0"/>
          <w:sz w:val="24"/>
          <w:szCs w:val="24"/>
        </w:rPr>
        <w:t>/.</w:t>
      </w:r>
    </w:p>
    <w:p w:rsidR="00601B07" w:rsidRPr="00601B07" w:rsidRDefault="00601B07" w:rsidP="00601B07">
      <w:pPr>
        <w:pStyle w:val="a3"/>
        <w:widowControl w:val="0"/>
        <w:spacing w:line="240" w:lineRule="auto"/>
        <w:ind w:firstLine="567"/>
        <w:rPr>
          <w:rFonts w:ascii="GHEA Grapalat" w:hAnsi="GHEA Grapalat"/>
          <w:i w:val="0"/>
          <w:sz w:val="24"/>
          <w:szCs w:val="24"/>
        </w:rPr>
      </w:pPr>
      <w:r w:rsidRPr="00601B07">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410A2" w:rsidRPr="003A1EBB" w:rsidRDefault="001410A2" w:rsidP="001410A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1410A2" w:rsidRPr="005E12F7" w:rsidRDefault="005807B0" w:rsidP="001410A2">
      <w:pPr>
        <w:pStyle w:val="a3"/>
        <w:widowControl w:val="0"/>
        <w:spacing w:line="240" w:lineRule="auto"/>
        <w:ind w:firstLine="0"/>
        <w:rPr>
          <w:rFonts w:ascii="GHEA Grapalat" w:hAnsi="GHEA Grapalat"/>
          <w:i w:val="0"/>
          <w:sz w:val="24"/>
          <w:szCs w:val="24"/>
        </w:rPr>
      </w:pPr>
      <w:r w:rsidRPr="005807B0">
        <w:rPr>
          <w:rFonts w:ascii="GHEA Grapalat" w:hAnsi="GHEA Grapalat"/>
          <w:sz w:val="24"/>
          <w:szCs w:val="24"/>
        </w:rPr>
        <w:t>Л</w:t>
      </w:r>
      <w:r w:rsidR="001410A2" w:rsidRPr="000B6784">
        <w:rPr>
          <w:rFonts w:ascii="GHEA Grapalat" w:hAnsi="GHEA Grapalat"/>
          <w:sz w:val="24"/>
          <w:szCs w:val="24"/>
        </w:rPr>
        <w:t>.</w:t>
      </w:r>
      <w:r w:rsidRPr="005807B0">
        <w:rPr>
          <w:rFonts w:ascii="GHEA Grapalat" w:hAnsi="GHEA Grapalat"/>
          <w:sz w:val="24"/>
          <w:szCs w:val="24"/>
        </w:rPr>
        <w:t>Маркосяну</w:t>
      </w:r>
      <w:r w:rsidR="001410A2" w:rsidRPr="000B6784">
        <w:rPr>
          <w:rFonts w:ascii="GHEA Grapalat" w:hAnsi="GHEA Grapalat"/>
          <w:sz w:val="24"/>
          <w:szCs w:val="24"/>
        </w:rPr>
        <w:t>:</w:t>
      </w:r>
      <w:r w:rsidR="001410A2">
        <w:rPr>
          <w:rFonts w:ascii="GHEA Grapalat" w:hAnsi="GHEA Grapalat"/>
          <w:sz w:val="24"/>
          <w:szCs w:val="24"/>
        </w:rPr>
        <w:t xml:space="preserve"> </w:t>
      </w:r>
    </w:p>
    <w:p w:rsidR="001410A2" w:rsidRDefault="001410A2" w:rsidP="001410A2">
      <w:pPr>
        <w:pStyle w:val="21"/>
        <w:spacing w:line="240" w:lineRule="auto"/>
        <w:ind w:firstLine="562"/>
        <w:jc w:val="both"/>
        <w:rPr>
          <w:rFonts w:ascii="GHEA Grapalat" w:hAnsi="GHEA Grapalat"/>
          <w:sz w:val="24"/>
          <w:szCs w:val="24"/>
        </w:rPr>
      </w:pPr>
    </w:p>
    <w:p w:rsidR="000F02A8" w:rsidRPr="000F02A8" w:rsidRDefault="000F02A8" w:rsidP="000F02A8">
      <w:pPr>
        <w:widowControl w:val="0"/>
        <w:ind w:left="1701"/>
        <w:jc w:val="both"/>
        <w:rPr>
          <w:rFonts w:ascii="Arial Unicode" w:hAnsi="Arial Unicode"/>
          <w:u w:val="single"/>
        </w:rPr>
      </w:pPr>
      <w:r>
        <w:rPr>
          <w:rFonts w:ascii="Arial Unicode" w:hAnsi="Arial Unicode"/>
        </w:rPr>
        <w:t xml:space="preserve">            </w:t>
      </w:r>
      <w:r w:rsidRPr="002C1F00">
        <w:rPr>
          <w:rFonts w:ascii="Arial Unicode" w:hAnsi="Arial Unicode"/>
        </w:rPr>
        <w:t xml:space="preserve">Телефон </w:t>
      </w:r>
      <w:r w:rsidRPr="00BD293E">
        <w:rPr>
          <w:rFonts w:ascii="GHEA Grapalat" w:hAnsi="GHEA Grapalat"/>
          <w:lang w:val="af-ZA"/>
        </w:rPr>
        <w:t>+37443909377</w:t>
      </w:r>
    </w:p>
    <w:p w:rsidR="000F02A8" w:rsidRPr="00145D74" w:rsidRDefault="000F02A8" w:rsidP="00B1520C">
      <w:pPr>
        <w:widowControl w:val="0"/>
        <w:spacing w:after="160"/>
        <w:jc w:val="both"/>
        <w:rPr>
          <w:rFonts w:ascii="GHEA Grapalat" w:hAnsi="GHEA Grapalat"/>
        </w:rPr>
      </w:pPr>
      <w:r>
        <w:rPr>
          <w:rFonts w:asciiTheme="minorHAnsi" w:hAnsiTheme="minorHAnsi"/>
          <w:lang w:val="hy-AM"/>
        </w:rPr>
        <w:t xml:space="preserve">                                    </w:t>
      </w:r>
      <w:r w:rsidRPr="002C1F00">
        <w:rPr>
          <w:rFonts w:ascii="Arial Unicode" w:hAnsi="Arial Unicode"/>
        </w:rPr>
        <w:t xml:space="preserve">Электронная почта  </w:t>
      </w:r>
      <w:r w:rsidR="00B1520C">
        <w:rPr>
          <w:rFonts w:ascii="GHEA Grapalat" w:hAnsi="GHEA Grapalat"/>
          <w:lang w:val="af-ZA"/>
        </w:rPr>
        <w:t>drakhtik@schools.am</w:t>
      </w:r>
    </w:p>
    <w:p w:rsidR="00B1520C" w:rsidRDefault="000F02A8" w:rsidP="00B1520C">
      <w:pPr>
        <w:widowControl w:val="0"/>
        <w:spacing w:after="160"/>
        <w:jc w:val="both"/>
        <w:rPr>
          <w:rFonts w:asciiTheme="minorHAnsi" w:hAnsiTheme="minorHAnsi" w:cs="Arial"/>
          <w:b/>
          <w:sz w:val="22"/>
          <w:szCs w:val="22"/>
          <w:lang w:val="hy-AM"/>
        </w:rPr>
      </w:pPr>
      <w:r w:rsidRPr="002C1F00">
        <w:rPr>
          <w:rFonts w:ascii="GHEA Grapalat" w:hAnsi="GHEA Grapalat"/>
        </w:rPr>
        <w:t xml:space="preserve">Заказчик </w:t>
      </w:r>
      <w:r w:rsidR="00B1520C">
        <w:rPr>
          <w:rFonts w:ascii="GHEA Grapalat" w:hAnsi="GHEA Grapalat" w:cs="Arial"/>
          <w:b/>
          <w:sz w:val="22"/>
          <w:szCs w:val="22"/>
          <w:lang w:val="af-ZA"/>
        </w:rPr>
        <w:t xml:space="preserve">« </w:t>
      </w:r>
      <w:r w:rsidR="00B1520C" w:rsidRPr="0065315F">
        <w:rPr>
          <w:rFonts w:ascii="GHEA Grapalat" w:hAnsi="GHEA Grapalat"/>
          <w:b/>
          <w:sz w:val="22"/>
          <w:szCs w:val="22"/>
        </w:rPr>
        <w:t xml:space="preserve">Средняя школа села Драхтик </w:t>
      </w:r>
      <w:r w:rsidR="00B1520C" w:rsidRPr="00373337">
        <w:rPr>
          <w:rFonts w:ascii="GHEA Grapalat" w:hAnsi="GHEA Grapalat"/>
          <w:b/>
          <w:sz w:val="22"/>
          <w:szCs w:val="22"/>
        </w:rPr>
        <w:t>Гегаркуникской</w:t>
      </w:r>
      <w:r w:rsidR="00B1520C" w:rsidRPr="0065315F">
        <w:rPr>
          <w:rFonts w:ascii="GHEA Grapalat" w:hAnsi="GHEA Grapalat"/>
          <w:b/>
          <w:sz w:val="22"/>
          <w:szCs w:val="22"/>
        </w:rPr>
        <w:t xml:space="preserve"> </w:t>
      </w:r>
      <w:r w:rsidR="00B1520C" w:rsidRPr="00373337">
        <w:rPr>
          <w:rFonts w:ascii="GHEA Grapalat" w:hAnsi="GHEA Grapalat" w:cs="Arial"/>
          <w:b/>
          <w:lang w:val="af-ZA"/>
        </w:rPr>
        <w:t>област</w:t>
      </w:r>
      <w:r w:rsidR="00B1520C" w:rsidRPr="00373337">
        <w:rPr>
          <w:rFonts w:ascii="GHEA Grapalat" w:hAnsi="GHEA Grapalat" w:cs="Arial"/>
          <w:b/>
          <w:sz w:val="22"/>
          <w:szCs w:val="22"/>
          <w:lang w:val="af-ZA"/>
        </w:rPr>
        <w:t>и</w:t>
      </w:r>
      <w:r w:rsidR="00B1520C" w:rsidRPr="0065315F">
        <w:rPr>
          <w:rFonts w:ascii="GHEA Grapalat" w:hAnsi="GHEA Grapalat"/>
          <w:b/>
          <w:sz w:val="22"/>
          <w:szCs w:val="22"/>
        </w:rPr>
        <w:t xml:space="preserve"> РА</w:t>
      </w:r>
      <w:r w:rsidR="00B1520C">
        <w:rPr>
          <w:rFonts w:ascii="GHEA Grapalat" w:hAnsi="GHEA Grapalat" w:cs="Arial"/>
          <w:b/>
          <w:sz w:val="22"/>
          <w:szCs w:val="22"/>
          <w:lang w:val="af-ZA"/>
        </w:rPr>
        <w:t xml:space="preserve"> » ГНО</w:t>
      </w:r>
    </w:p>
    <w:p w:rsidR="000F02A8" w:rsidRDefault="000F02A8" w:rsidP="000F02A8">
      <w:pPr>
        <w:widowControl w:val="0"/>
        <w:jc w:val="both"/>
        <w:rPr>
          <w:rFonts w:asciiTheme="minorHAnsi" w:hAnsiTheme="minorHAnsi" w:cs="Arial"/>
          <w:b/>
          <w:sz w:val="22"/>
          <w:szCs w:val="22"/>
          <w:lang w:val="hy-AM"/>
        </w:rPr>
      </w:pPr>
    </w:p>
    <w:p w:rsidR="00167AE9" w:rsidRPr="00D5443D" w:rsidRDefault="00167AE9" w:rsidP="00167AE9">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386E03">
      <w:pPr>
        <w:pStyle w:val="a3"/>
        <w:widowControl w:val="0"/>
        <w:spacing w:after="160" w:line="240" w:lineRule="auto"/>
        <w:ind w:left="3969" w:firstLine="0"/>
        <w:jc w:val="right"/>
        <w:rPr>
          <w:rFonts w:ascii="GHEA Grapalat" w:hAnsi="GHEA Grapalat" w:cs="Sylfaen"/>
          <w:i w:val="0"/>
        </w:rPr>
      </w:pPr>
      <w:r w:rsidRPr="009044F1">
        <w:rPr>
          <w:rFonts w:ascii="GHEA Grapalat" w:hAnsi="GHEA Grapalat"/>
        </w:rPr>
        <w:lastRenderedPageBreak/>
        <w:t>Утверждено</w:t>
      </w:r>
    </w:p>
    <w:p w:rsidR="001410A2" w:rsidRPr="00376507" w:rsidRDefault="001410A2" w:rsidP="001410A2">
      <w:pPr>
        <w:pStyle w:val="a3"/>
        <w:widowControl w:val="0"/>
        <w:spacing w:after="160" w:line="240" w:lineRule="auto"/>
        <w:ind w:firstLine="0"/>
        <w:jc w:val="right"/>
        <w:rPr>
          <w:rFonts w:ascii="GHEA Grapalat" w:hAnsi="GHEA Grapalat"/>
        </w:rPr>
      </w:pPr>
      <w:r w:rsidRPr="009044F1">
        <w:rPr>
          <w:rFonts w:ascii="GHEA Grapalat" w:hAnsi="GHEA Grapalat"/>
        </w:rPr>
        <w:t xml:space="preserve">Решением </w:t>
      </w:r>
      <w:r w:rsidRPr="00DB13CB">
        <w:rPr>
          <w:rFonts w:ascii="GHEA Grapalat" w:hAnsi="GHEA Grapalat"/>
        </w:rPr>
        <w:t>Оценочной комиссии открытого конкурса</w:t>
      </w:r>
      <w:r w:rsidRPr="00DB13CB">
        <w:rPr>
          <w:rFonts w:ascii="GHEA Grapalat" w:hAnsi="GHEA Grapalat" w:cs="Sylfaen"/>
        </w:rPr>
        <w:br/>
      </w:r>
      <w:r w:rsidR="00F217EA">
        <w:rPr>
          <w:rFonts w:ascii="GHEA Grapalat" w:hAnsi="GHEA Grapalat"/>
        </w:rPr>
        <w:t xml:space="preserve">под кодом </w:t>
      </w:r>
      <w:r w:rsidR="005D01B1">
        <w:rPr>
          <w:rFonts w:ascii="GHEA Grapalat" w:hAnsi="GHEA Grapalat"/>
          <w:lang w:val="en-US"/>
        </w:rPr>
        <w:t>ՀՀԳՄԴՄԴ</w:t>
      </w:r>
      <w:r w:rsidR="005D01B1" w:rsidRPr="005D01B1">
        <w:rPr>
          <w:rFonts w:ascii="GHEA Grapalat" w:hAnsi="GHEA Grapalat"/>
        </w:rPr>
        <w:t>-</w:t>
      </w:r>
      <w:r w:rsidR="005D01B1">
        <w:rPr>
          <w:rFonts w:ascii="GHEA Grapalat" w:hAnsi="GHEA Grapalat"/>
          <w:lang w:val="en-US"/>
        </w:rPr>
        <w:t>ԳՀԱՇՁԲ</w:t>
      </w:r>
      <w:r w:rsidR="005D01B1" w:rsidRPr="005D01B1">
        <w:rPr>
          <w:rFonts w:ascii="GHEA Grapalat" w:hAnsi="GHEA Grapalat"/>
        </w:rPr>
        <w:t>-2024/3</w:t>
      </w:r>
    </w:p>
    <w:p w:rsidR="001410A2" w:rsidRPr="00DB13CB" w:rsidRDefault="001410A2" w:rsidP="001410A2">
      <w:pPr>
        <w:pStyle w:val="aa"/>
        <w:widowControl w:val="0"/>
        <w:spacing w:after="160"/>
        <w:ind w:firstLine="567"/>
        <w:jc w:val="right"/>
        <w:rPr>
          <w:rFonts w:ascii="GHEA Grapalat" w:hAnsi="GHEA Grapalat"/>
          <w:i/>
          <w:sz w:val="20"/>
          <w:szCs w:val="20"/>
        </w:rPr>
      </w:pPr>
      <w:r w:rsidRPr="00DB13CB">
        <w:rPr>
          <w:rFonts w:ascii="GHEA Grapalat" w:hAnsi="GHEA Grapalat" w:cs="Times Armenian"/>
          <w:i/>
          <w:sz w:val="20"/>
          <w:szCs w:val="20"/>
        </w:rPr>
        <w:br/>
      </w:r>
      <w:r w:rsidRPr="00DB13CB">
        <w:rPr>
          <w:rFonts w:ascii="GHEA Grapalat" w:hAnsi="GHEA Grapalat"/>
          <w:i/>
          <w:sz w:val="20"/>
          <w:szCs w:val="20"/>
        </w:rPr>
        <w:t>№</w:t>
      </w:r>
      <w:r w:rsidR="005807B0" w:rsidRPr="00376507">
        <w:rPr>
          <w:rFonts w:ascii="GHEA Grapalat" w:hAnsi="GHEA Grapalat"/>
          <w:i/>
          <w:sz w:val="20"/>
          <w:szCs w:val="20"/>
        </w:rPr>
        <w:t>2</w:t>
      </w:r>
      <w:r w:rsidR="00F217EA">
        <w:rPr>
          <w:rFonts w:ascii="GHEA Grapalat" w:hAnsi="GHEA Grapalat"/>
          <w:i/>
          <w:sz w:val="20"/>
          <w:szCs w:val="20"/>
        </w:rPr>
        <w:t xml:space="preserve">  от </w:t>
      </w:r>
      <w:r w:rsidR="00C13280">
        <w:rPr>
          <w:rFonts w:ascii="GHEA Grapalat" w:hAnsi="GHEA Grapalat"/>
          <w:i/>
          <w:sz w:val="20"/>
          <w:szCs w:val="20"/>
        </w:rPr>
        <w:t>30</w:t>
      </w:r>
      <w:r w:rsidR="00F217EA">
        <w:rPr>
          <w:rFonts w:ascii="GHEA Grapalat" w:hAnsi="GHEA Grapalat"/>
          <w:i/>
          <w:sz w:val="20"/>
          <w:szCs w:val="20"/>
        </w:rPr>
        <w:t>.</w:t>
      </w:r>
      <w:r w:rsidR="004C599D">
        <w:rPr>
          <w:rFonts w:ascii="GHEA Grapalat" w:hAnsi="GHEA Grapalat"/>
          <w:i/>
          <w:sz w:val="20"/>
          <w:szCs w:val="20"/>
        </w:rPr>
        <w:t>0</w:t>
      </w:r>
      <w:r w:rsidR="007666DE">
        <w:rPr>
          <w:rFonts w:ascii="GHEA Grapalat" w:hAnsi="GHEA Grapalat"/>
          <w:i/>
          <w:sz w:val="20"/>
          <w:szCs w:val="20"/>
          <w:lang w:val="hy-AM"/>
        </w:rPr>
        <w:t>9</w:t>
      </w:r>
      <w:r w:rsidRPr="00DB13CB">
        <w:rPr>
          <w:rFonts w:ascii="GHEA Grapalat" w:hAnsi="GHEA Grapalat"/>
          <w:i/>
          <w:sz w:val="20"/>
          <w:szCs w:val="20"/>
        </w:rPr>
        <w:t>.202</w:t>
      </w:r>
      <w:r w:rsidR="00A37AB9" w:rsidRPr="0013004D">
        <w:rPr>
          <w:rFonts w:ascii="GHEA Grapalat" w:hAnsi="GHEA Grapalat"/>
          <w:i/>
          <w:sz w:val="20"/>
          <w:szCs w:val="20"/>
        </w:rPr>
        <w:t>4</w:t>
      </w:r>
      <w:r w:rsidRPr="00DB13CB">
        <w:rPr>
          <w:rFonts w:ascii="GHEA Grapalat" w:hAnsi="GHEA Grapalat"/>
          <w:i/>
          <w:sz w:val="20"/>
          <w:szCs w:val="20"/>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0D0D" w:rsidRPr="00AB1913" w:rsidRDefault="00090D0D" w:rsidP="00090D0D">
      <w:pPr>
        <w:pStyle w:val="aa"/>
        <w:widowControl w:val="0"/>
        <w:spacing w:after="0"/>
        <w:ind w:right="-7" w:firstLine="567"/>
        <w:jc w:val="center"/>
        <w:rPr>
          <w:rFonts w:ascii="GHEA Grapalat" w:hAnsi="GHEA Grapalat"/>
          <w:sz w:val="20"/>
          <w:szCs w:val="20"/>
        </w:rPr>
      </w:pPr>
      <w:r>
        <w:rPr>
          <w:rFonts w:ascii="GHEA Grapalat" w:hAnsi="GHEA Grapalat" w:cs="Arial"/>
          <w:b/>
          <w:sz w:val="22"/>
          <w:szCs w:val="22"/>
          <w:lang w:val="af-ZA"/>
        </w:rPr>
        <w:t xml:space="preserve">« </w:t>
      </w:r>
      <w:r w:rsidRPr="0065315F">
        <w:rPr>
          <w:rFonts w:ascii="GHEA Grapalat" w:hAnsi="GHEA Grapalat"/>
          <w:b/>
          <w:sz w:val="22"/>
          <w:szCs w:val="22"/>
        </w:rPr>
        <w:t xml:space="preserve">СРЕДНЯЯ ШКОЛА СЕЛА ДРАХТИК </w:t>
      </w:r>
      <w:r w:rsidRPr="00373337">
        <w:rPr>
          <w:rFonts w:ascii="GHEA Grapalat" w:hAnsi="GHEA Grapalat"/>
          <w:b/>
          <w:sz w:val="22"/>
          <w:szCs w:val="22"/>
        </w:rPr>
        <w:t>ГЕГАРКУНИКСКОЙ</w:t>
      </w:r>
      <w:r w:rsidRPr="0065315F">
        <w:rPr>
          <w:rFonts w:ascii="GHEA Grapalat" w:hAnsi="GHEA Grapalat"/>
          <w:b/>
          <w:sz w:val="22"/>
          <w:szCs w:val="22"/>
        </w:rPr>
        <w:t xml:space="preserve"> </w:t>
      </w:r>
      <w:r w:rsidRPr="00373337">
        <w:rPr>
          <w:rFonts w:ascii="GHEA Grapalat" w:hAnsi="GHEA Grapalat" w:cs="Arial"/>
          <w:b/>
          <w:lang w:val="af-ZA"/>
        </w:rPr>
        <w:t>ОБЛАСТ</w:t>
      </w:r>
      <w:r w:rsidRPr="00373337">
        <w:rPr>
          <w:rFonts w:ascii="GHEA Grapalat" w:hAnsi="GHEA Grapalat" w:cs="Arial"/>
          <w:b/>
          <w:sz w:val="22"/>
          <w:szCs w:val="22"/>
          <w:lang w:val="af-ZA"/>
        </w:rPr>
        <w:t>И</w:t>
      </w:r>
      <w:r w:rsidRPr="0065315F">
        <w:rPr>
          <w:rFonts w:ascii="GHEA Grapalat" w:hAnsi="GHEA Grapalat"/>
          <w:b/>
          <w:sz w:val="22"/>
          <w:szCs w:val="22"/>
        </w:rPr>
        <w:t xml:space="preserve"> РА</w:t>
      </w:r>
      <w:r>
        <w:rPr>
          <w:rFonts w:ascii="GHEA Grapalat" w:hAnsi="GHEA Grapalat" w:cs="Arial"/>
          <w:b/>
          <w:sz w:val="22"/>
          <w:szCs w:val="22"/>
          <w:lang w:val="af-ZA"/>
        </w:rPr>
        <w:t xml:space="preserve"> » ГНО</w:t>
      </w:r>
    </w:p>
    <w:p w:rsidR="00141B53" w:rsidRPr="00090D0D" w:rsidRDefault="00141B53" w:rsidP="00562390">
      <w:pPr>
        <w:pStyle w:val="aa"/>
        <w:ind w:right="-7"/>
        <w:rPr>
          <w:rFonts w:ascii="GHEA Grapalat" w:hAnsi="GHEA Grapalat"/>
          <w:b/>
          <w:sz w:val="20"/>
          <w:szCs w:val="20"/>
        </w:rPr>
      </w:pPr>
    </w:p>
    <w:p w:rsidR="001410A2" w:rsidRPr="00141B53" w:rsidRDefault="001410A2" w:rsidP="001410A2">
      <w:pPr>
        <w:pStyle w:val="aa"/>
        <w:widowControl w:val="0"/>
        <w:spacing w:after="160"/>
        <w:ind w:right="-7" w:firstLine="567"/>
        <w:jc w:val="center"/>
        <w:rPr>
          <w:rFonts w:ascii="GHEA Grapalat" w:hAnsi="GHEA Grapalat"/>
          <w:lang w:val="af-ZA"/>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AA2D34" w:rsidRPr="00C45F0E" w:rsidRDefault="00AA2D34" w:rsidP="00AA2D34">
      <w:pPr>
        <w:pStyle w:val="aa"/>
        <w:widowControl w:val="0"/>
        <w:spacing w:after="160"/>
        <w:ind w:right="-7" w:firstLine="567"/>
        <w:jc w:val="center"/>
        <w:rPr>
          <w:rFonts w:ascii="GHEA Grapalat" w:hAnsi="GHEA Grapalat" w:cs="Sylfaen"/>
          <w:b/>
        </w:rPr>
      </w:pPr>
      <w:r w:rsidRPr="00C45F0E">
        <w:rPr>
          <w:rFonts w:ascii="GHEA Grapalat" w:hAnsi="GHEA Grapalat"/>
          <w:b/>
        </w:rPr>
        <w:t>ПРИГЛАШЕНИЕ</w:t>
      </w:r>
    </w:p>
    <w:p w:rsidR="006C3849" w:rsidRPr="00C45F0E" w:rsidRDefault="000F02A8" w:rsidP="005A54B2">
      <w:pPr>
        <w:pStyle w:val="aa"/>
        <w:ind w:right="-7"/>
        <w:jc w:val="center"/>
        <w:rPr>
          <w:rFonts w:ascii="GHEA Grapalat" w:hAnsi="GHEA Grapalat"/>
          <w:b/>
          <w:lang w:val="af-ZA"/>
        </w:rPr>
      </w:pPr>
      <w:r w:rsidRPr="00C45F0E">
        <w:rPr>
          <w:rFonts w:ascii="GHEA Grapalat" w:hAnsi="GHEA Grapalat"/>
          <w:b/>
        </w:rPr>
        <w:t xml:space="preserve">ДЛЯ ПОТРЕБНОСТЕЙ  </w:t>
      </w:r>
      <w:r w:rsidR="00090D0D" w:rsidRPr="00090D0D">
        <w:rPr>
          <w:rFonts w:ascii="GHEA Grapalat" w:hAnsi="GHEA Grapalat" w:cs="Arial"/>
          <w:b/>
          <w:lang w:val="af-ZA"/>
        </w:rPr>
        <w:t xml:space="preserve">« </w:t>
      </w:r>
      <w:r w:rsidR="00090D0D" w:rsidRPr="00090D0D">
        <w:rPr>
          <w:rFonts w:ascii="GHEA Grapalat" w:hAnsi="GHEA Grapalat"/>
          <w:b/>
        </w:rPr>
        <w:t xml:space="preserve">СРЕДНЯЯ ШКОЛА СЕЛА ДРАХТИК ГЕГАРКУНИКСКОЙ </w:t>
      </w:r>
      <w:r w:rsidR="00090D0D" w:rsidRPr="00090D0D">
        <w:rPr>
          <w:rFonts w:ascii="GHEA Grapalat" w:hAnsi="GHEA Grapalat" w:cs="Arial"/>
          <w:b/>
          <w:lang w:val="af-ZA"/>
        </w:rPr>
        <w:t>ОБЛАСТИ</w:t>
      </w:r>
      <w:r w:rsidR="00090D0D" w:rsidRPr="00090D0D">
        <w:rPr>
          <w:rFonts w:ascii="GHEA Grapalat" w:hAnsi="GHEA Grapalat"/>
          <w:b/>
        </w:rPr>
        <w:t xml:space="preserve"> РА</w:t>
      </w:r>
      <w:r w:rsidR="00090D0D" w:rsidRPr="00090D0D">
        <w:rPr>
          <w:rFonts w:ascii="GHEA Grapalat" w:hAnsi="GHEA Grapalat" w:cs="Arial"/>
          <w:b/>
          <w:lang w:val="af-ZA"/>
        </w:rPr>
        <w:t xml:space="preserve"> » ГНО</w:t>
      </w:r>
      <w:r w:rsidRPr="00090D0D">
        <w:rPr>
          <w:rFonts w:ascii="GHEA Grapalat" w:hAnsi="GHEA Grapalat"/>
          <w:b/>
          <w:lang w:val="af-ZA"/>
        </w:rPr>
        <w:t xml:space="preserve"> </w:t>
      </w:r>
      <w:r w:rsidRPr="00C45F0E">
        <w:rPr>
          <w:rFonts w:ascii="GHEA Grapalat" w:hAnsi="GHEA Grapalat"/>
          <w:b/>
          <w:lang w:val="hy-AM"/>
        </w:rPr>
        <w:t xml:space="preserve">  </w:t>
      </w:r>
      <w:r w:rsidRPr="00C45F0E">
        <w:rPr>
          <w:rFonts w:ascii="GHEA Grapalat" w:hAnsi="GHEA Grapalat"/>
          <w:b/>
        </w:rPr>
        <w:t xml:space="preserve">С ЦЕЛЬЮ ПРИОБРЕТЕНИЯ РЕМОНТНЫХ РАБОТ </w:t>
      </w:r>
      <w:r>
        <w:rPr>
          <w:rFonts w:ascii="GHEA Grapalat" w:hAnsi="GHEA Grapalat" w:cs="Courier New"/>
          <w:b/>
          <w:i/>
          <w:color w:val="202124"/>
          <w:lang w:bidi="ar-SA"/>
        </w:rPr>
        <w:t xml:space="preserve"> </w:t>
      </w:r>
      <w:r w:rsidRPr="000F02A8">
        <w:rPr>
          <w:rFonts w:ascii="GHEA Grapalat" w:hAnsi="GHEA Grapalat" w:cs="Courier New"/>
          <w:b/>
          <w:color w:val="202124"/>
          <w:lang w:bidi="ar-SA"/>
        </w:rPr>
        <w:t>УЧЕБНЫХ КЛАССОВ</w:t>
      </w:r>
      <w:r w:rsidRPr="00C45F0E">
        <w:rPr>
          <w:rFonts w:ascii="GHEA Grapalat" w:hAnsi="GHEA Grapalat"/>
          <w:b/>
        </w:rPr>
        <w:t>.</w:t>
      </w:r>
    </w:p>
    <w:p w:rsidR="000763E5" w:rsidRPr="000C3D54" w:rsidRDefault="000763E5" w:rsidP="000C3D54">
      <w:pPr>
        <w:jc w:val="center"/>
        <w:rPr>
          <w:rFonts w:ascii="GHEA Grapalat" w:hAnsi="GHEA Grapalat"/>
        </w:rPr>
      </w:pPr>
      <w:r w:rsidRPr="000C3D54">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00C90796" w:rsidRPr="00506832">
          <w:rPr>
            <w:rStyle w:val="a9"/>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hyperlink r:id="rId10" w:history="1">
        <w:r w:rsidRPr="00506832">
          <w:rPr>
            <w:rStyle w:val="a9"/>
            <w:rFonts w:ascii="Sylfaen" w:hAnsi="Sylfaen"/>
            <w:lang w:val="hy-AM"/>
          </w:rPr>
          <w:t>http://gnumner.am/hy/page/ughecuycner_dzernarkner</w:t>
        </w:r>
      </w:hyperlink>
    </w:p>
    <w:p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rsidR="002C3B05" w:rsidRPr="002C3B05" w:rsidRDefault="002C3B05" w:rsidP="00B46D58">
      <w:pPr>
        <w:jc w:val="both"/>
        <w:rPr>
          <w:rFonts w:ascii="GHEA Grapalat" w:hAnsi="GHEA Grapalat"/>
          <w:i/>
        </w:rPr>
      </w:pP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4711AE" w:rsidRPr="00E80592" w:rsidRDefault="00C87DE4" w:rsidP="00E80592">
      <w:pPr>
        <w:widowControl w:val="0"/>
        <w:jc w:val="center"/>
        <w:rPr>
          <w:rFonts w:ascii="Sylfaen" w:hAnsi="Sylfaen"/>
          <w:b/>
          <w:caps/>
          <w:sz w:val="22"/>
          <w:szCs w:val="22"/>
        </w:rPr>
      </w:pPr>
      <w:r w:rsidRPr="00C87DE4">
        <w:rPr>
          <w:rFonts w:ascii="GHEA Grapalat" w:hAnsi="GHEA Grapalat"/>
          <w:b/>
        </w:rPr>
        <w:t xml:space="preserve">ДЛЯ ПОТРЕБНОСТЕЙ  </w:t>
      </w:r>
      <w:r w:rsidR="00E80592" w:rsidRPr="00E80592">
        <w:rPr>
          <w:rFonts w:ascii="GHEA Grapalat" w:hAnsi="GHEA Grapalat" w:cs="Arial"/>
          <w:b/>
          <w:lang w:val="af-ZA"/>
        </w:rPr>
        <w:t xml:space="preserve">« </w:t>
      </w:r>
      <w:r w:rsidR="00E80592" w:rsidRPr="00E80592">
        <w:rPr>
          <w:rFonts w:ascii="GHEA Grapalat" w:hAnsi="GHEA Grapalat"/>
          <w:b/>
        </w:rPr>
        <w:t xml:space="preserve">СРЕДНЯЯ ШКОЛА СЕЛА ДРАХТИК ГЕГАРКУНИКСКОЙ </w:t>
      </w:r>
      <w:r w:rsidR="00E80592" w:rsidRPr="00E80592">
        <w:rPr>
          <w:rFonts w:ascii="GHEA Grapalat" w:hAnsi="GHEA Grapalat" w:cs="Arial"/>
          <w:b/>
          <w:lang w:val="af-ZA"/>
        </w:rPr>
        <w:t>ОБЛАСТИ</w:t>
      </w:r>
      <w:r w:rsidR="00E80592" w:rsidRPr="00E80592">
        <w:rPr>
          <w:rFonts w:ascii="GHEA Grapalat" w:hAnsi="GHEA Grapalat"/>
          <w:b/>
        </w:rPr>
        <w:t xml:space="preserve"> РА</w:t>
      </w:r>
      <w:r w:rsidR="00E80592" w:rsidRPr="00E80592">
        <w:rPr>
          <w:rFonts w:ascii="GHEA Grapalat" w:hAnsi="GHEA Grapalat" w:cs="Arial"/>
          <w:b/>
          <w:lang w:val="af-ZA"/>
        </w:rPr>
        <w:t xml:space="preserve"> » ГНО</w:t>
      </w:r>
      <w:r w:rsidRPr="00C87DE4">
        <w:rPr>
          <w:rFonts w:ascii="GHEA Grapalat" w:hAnsi="GHEA Grapalat"/>
          <w:b/>
        </w:rPr>
        <w:t xml:space="preserve">,  С ЦЕЛЬЮ ПРИОБРЕТЕНИЯ РЕМОНТНЫХ РАБОТ </w:t>
      </w:r>
      <w:r w:rsidRPr="00C87DE4">
        <w:rPr>
          <w:rFonts w:ascii="GHEA Grapalat" w:hAnsi="GHEA Grapalat" w:cs="Courier New"/>
          <w:b/>
          <w:color w:val="202124"/>
          <w:lang w:bidi="ar-SA"/>
        </w:rPr>
        <w:t xml:space="preserve"> УЧЕБНЫХ КЛАССОВ</w:t>
      </w:r>
      <w:r w:rsidR="00405414" w:rsidRPr="000811D9">
        <w:rPr>
          <w:rFonts w:ascii="GHEA Grapalat" w:hAnsi="GHEA Grapalat"/>
        </w:rPr>
        <w:t>.</w:t>
      </w:r>
    </w:p>
    <w:p w:rsidR="00096865" w:rsidRPr="00787D3C" w:rsidRDefault="0081472B" w:rsidP="0081472B">
      <w:pPr>
        <w:tabs>
          <w:tab w:val="center" w:pos="4693"/>
          <w:tab w:val="left" w:pos="7553"/>
        </w:tabs>
        <w:rPr>
          <w:rFonts w:ascii="GHEA Grapalat" w:hAnsi="GHEA Grapalat"/>
          <w:b/>
          <w:sz w:val="20"/>
          <w:szCs w:val="20"/>
          <w:lang w:val="hy-AM"/>
        </w:rPr>
      </w:pPr>
      <w:r>
        <w:rPr>
          <w:rFonts w:ascii="GHEA Grapalat" w:hAnsi="GHEA Grapalat"/>
          <w:b/>
        </w:rPr>
        <w:tab/>
      </w:r>
      <w:r w:rsidR="00096865" w:rsidRPr="00922651">
        <w:rPr>
          <w:rFonts w:ascii="GHEA Grapalat" w:hAnsi="GHEA Grapalat"/>
          <w:b/>
        </w:rPr>
        <w:t xml:space="preserve">ЧАСТЬ </w:t>
      </w:r>
      <w:r w:rsidR="00096865" w:rsidRPr="009044F1">
        <w:rPr>
          <w:rFonts w:ascii="GHEA Grapalat" w:hAnsi="GHEA Grapalat"/>
          <w:b/>
        </w:rPr>
        <w:t>I</w:t>
      </w:r>
      <w:r w:rsidR="00096865" w:rsidRPr="00922651">
        <w:rPr>
          <w:rFonts w:ascii="GHEA Grapalat" w:hAnsi="GHEA Grapalat"/>
          <w:b/>
        </w:rPr>
        <w:t>.</w:t>
      </w:r>
      <w:r>
        <w:rPr>
          <w:rFonts w:ascii="GHEA Grapalat" w:hAnsi="GHEA Grapalat"/>
          <w:b/>
        </w:rPr>
        <w:tab/>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A801B8"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9B722C">
        <w:rPr>
          <w:rFonts w:ascii="GHEA Grapalat" w:hAnsi="GHEA Grapalat"/>
          <w:b/>
        </w:rPr>
        <w:t>О ЗАПРОСЕ КОТИРОВОК</w:t>
      </w:r>
      <w:r w:rsidR="00E7523D">
        <w:rPr>
          <w:rFonts w:ascii="GHEA Grapalat" w:hAnsi="GHEA Grapalat"/>
          <w:b/>
        </w:rPr>
        <w:t>*</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A801B8"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C87DE4">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C87DE4" w:rsidP="00E17B7F">
      <w:pPr>
        <w:widowControl w:val="0"/>
        <w:spacing w:after="160"/>
        <w:ind w:hanging="567"/>
        <w:jc w:val="both"/>
        <w:rPr>
          <w:rFonts w:ascii="GHEA Grapalat" w:hAnsi="GHEA Grapalat"/>
          <w:spacing w:val="-6"/>
        </w:rPr>
      </w:pPr>
      <w:r>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9B722C">
        <w:rPr>
          <w:rFonts w:ascii="GHEA Grapalat" w:hAnsi="GHEA Grapalat"/>
          <w:spacing w:val="-6"/>
        </w:rPr>
        <w:t>О ЗАПРОСЕ КОТИРОВОК</w:t>
      </w:r>
      <w:r w:rsidR="00E7523D">
        <w:rPr>
          <w:rFonts w:ascii="GHEA Grapalat" w:hAnsi="GHEA Grapalat"/>
          <w:spacing w:val="-6"/>
        </w:rPr>
        <w:t>*</w:t>
      </w:r>
      <w:r w:rsidR="00096865" w:rsidRPr="006D2DF7">
        <w:rPr>
          <w:rFonts w:ascii="GHEA Grapalat" w:hAnsi="GHEA Grapalat"/>
          <w:spacing w:val="-6"/>
        </w:rPr>
        <w:t xml:space="preserve">, проводимом под кодом </w:t>
      </w:r>
      <w:r w:rsidR="005D01B1">
        <w:rPr>
          <w:rFonts w:ascii="GHEA Grapalat" w:hAnsi="GHEA Grapalat"/>
          <w:i/>
        </w:rPr>
        <w:t>ՀՀԳՄԴՄԴ-ԳՀԱՇՁԲ-2024/3</w:t>
      </w:r>
      <w:r w:rsidR="005163E2">
        <w:rPr>
          <w:rFonts w:ascii="GHEA Grapalat" w:hAnsi="GHEA Grapalat"/>
          <w:i/>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3B04F5" w:rsidRPr="003B04F5">
        <w:rPr>
          <w:rFonts w:ascii="GHEA Grapalat" w:hAnsi="GHEA Grapalat"/>
        </w:rPr>
        <w:t xml:space="preserve"> </w:t>
      </w:r>
      <w:r w:rsidR="000F02A8">
        <w:rPr>
          <w:rFonts w:ascii="GHEA Grapalat" w:hAnsi="GHEA Grapalat"/>
          <w:b/>
          <w:lang w:val="af-ZA"/>
        </w:rPr>
        <w:t xml:space="preserve">« </w:t>
      </w:r>
      <w:r w:rsidR="00323011" w:rsidRPr="0065315F">
        <w:rPr>
          <w:rFonts w:ascii="GHEA Grapalat" w:hAnsi="GHEA Grapalat"/>
          <w:b/>
          <w:sz w:val="22"/>
          <w:szCs w:val="22"/>
        </w:rPr>
        <w:t xml:space="preserve">Средняя школа села Драхтик </w:t>
      </w:r>
      <w:r w:rsidR="00323011" w:rsidRPr="00373337">
        <w:rPr>
          <w:rFonts w:ascii="GHEA Grapalat" w:hAnsi="GHEA Grapalat"/>
          <w:b/>
          <w:sz w:val="22"/>
          <w:szCs w:val="22"/>
        </w:rPr>
        <w:t>Гегаркуникской</w:t>
      </w:r>
      <w:r w:rsidR="00323011" w:rsidRPr="0065315F">
        <w:rPr>
          <w:rFonts w:ascii="GHEA Grapalat" w:hAnsi="GHEA Grapalat"/>
          <w:b/>
          <w:sz w:val="22"/>
          <w:szCs w:val="22"/>
        </w:rPr>
        <w:t xml:space="preserve"> </w:t>
      </w:r>
      <w:r w:rsidR="00323011" w:rsidRPr="00373337">
        <w:rPr>
          <w:rFonts w:ascii="GHEA Grapalat" w:hAnsi="GHEA Grapalat" w:cs="Arial"/>
          <w:b/>
          <w:lang w:val="af-ZA"/>
        </w:rPr>
        <w:t>област</w:t>
      </w:r>
      <w:r w:rsidR="00323011" w:rsidRPr="00373337">
        <w:rPr>
          <w:rFonts w:ascii="GHEA Grapalat" w:hAnsi="GHEA Grapalat" w:cs="Arial"/>
          <w:b/>
          <w:sz w:val="22"/>
          <w:szCs w:val="22"/>
          <w:lang w:val="af-ZA"/>
        </w:rPr>
        <w:t>и</w:t>
      </w:r>
      <w:r w:rsidR="00323011" w:rsidRPr="0065315F">
        <w:rPr>
          <w:rFonts w:ascii="GHEA Grapalat" w:hAnsi="GHEA Grapalat"/>
          <w:b/>
          <w:sz w:val="22"/>
          <w:szCs w:val="22"/>
        </w:rPr>
        <w:t xml:space="preserve"> РА</w:t>
      </w:r>
      <w:r w:rsidR="00323011">
        <w:rPr>
          <w:rFonts w:ascii="GHEA Grapalat" w:hAnsi="GHEA Grapalat" w:cs="Arial"/>
          <w:b/>
          <w:sz w:val="22"/>
          <w:szCs w:val="22"/>
          <w:lang w:val="af-ZA"/>
        </w:rPr>
        <w:t xml:space="preserve"> » ГНО</w:t>
      </w:r>
      <w:r w:rsidR="000F02A8">
        <w:rPr>
          <w:rFonts w:ascii="GHEA Grapalat" w:hAnsi="GHEA Grapalat"/>
          <w:b/>
          <w:lang w:val="af-ZA"/>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23"/>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 xml:space="preserve">Для регистрации в системе в качестве участника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A54B2" w:rsidRDefault="00A81DD5" w:rsidP="00F62071">
      <w:pPr>
        <w:pStyle w:val="23"/>
        <w:widowControl w:val="0"/>
        <w:spacing w:after="160" w:line="240" w:lineRule="auto"/>
        <w:ind w:firstLine="567"/>
        <w:rPr>
          <w:rFonts w:ascii="GHEA Grapalat" w:hAnsi="GHEA Grapalat"/>
          <w:sz w:val="24"/>
          <w:szCs w:val="24"/>
          <w:lang w:val="hy-AM"/>
        </w:rPr>
      </w:pPr>
      <w:r w:rsidRPr="009044F1">
        <w:rPr>
          <w:rFonts w:ascii="GHEA Grapalat" w:hAnsi="GHEA Grapalat"/>
          <w:sz w:val="24"/>
          <w:szCs w:val="24"/>
        </w:rPr>
        <w:t>Адрес электронной почты секретаря оценочной комиссии</w:t>
      </w:r>
      <w:r w:rsidR="00D31B18">
        <w:rPr>
          <w:rFonts w:ascii="GHEA Grapalat" w:hAnsi="GHEA Grapalat"/>
          <w:sz w:val="24"/>
          <w:szCs w:val="24"/>
        </w:rPr>
        <w:t>:</w:t>
      </w:r>
      <w:r w:rsidR="003B04F5" w:rsidRPr="003B04F5">
        <w:rPr>
          <w:rFonts w:ascii="Helvetica" w:hAnsi="Helvetica" w:cs="Helvetica"/>
          <w:color w:val="5F6368"/>
          <w:sz w:val="18"/>
          <w:szCs w:val="18"/>
        </w:rPr>
        <w:t xml:space="preserve"> </w:t>
      </w:r>
      <w:r w:rsidR="00323011" w:rsidRPr="00323011">
        <w:rPr>
          <w:rFonts w:ascii="GHEA Grapalat" w:hAnsi="GHEA Grapalat"/>
          <w:b/>
          <w:sz w:val="24"/>
          <w:szCs w:val="24"/>
          <w:lang w:val="af-ZA"/>
        </w:rPr>
        <w:t>drakhtik@schools.am</w:t>
      </w:r>
      <w:r w:rsidR="005A54B2">
        <w:rPr>
          <w:rFonts w:ascii="GHEA Grapalat" w:hAnsi="GHEA Grapalat"/>
          <w:i/>
          <w:sz w:val="22"/>
          <w:szCs w:val="22"/>
          <w:lang w:val="hy-AM"/>
        </w:rPr>
        <w:t>:</w:t>
      </w:r>
    </w:p>
    <w:p w:rsidR="00E402BD" w:rsidRPr="00F62071" w:rsidRDefault="00E402BD" w:rsidP="00B46D58">
      <w:pPr>
        <w:widowControl w:val="0"/>
        <w:spacing w:after="160"/>
        <w:jc w:val="center"/>
        <w:rPr>
          <w:rFonts w:ascii="GHEA Grapalat" w:hAnsi="GHEA Grapalat"/>
        </w:rPr>
      </w:pPr>
    </w:p>
    <w:p w:rsidR="00E402BD" w:rsidRPr="00F62071" w:rsidRDefault="00E402BD" w:rsidP="00B46D58">
      <w:pPr>
        <w:widowControl w:val="0"/>
        <w:spacing w:after="160"/>
        <w:jc w:val="center"/>
        <w:rPr>
          <w:rFonts w:ascii="GHEA Grapalat" w:hAnsi="GHEA Grapalat"/>
        </w:rPr>
      </w:pPr>
    </w:p>
    <w:p w:rsidR="00E402BD" w:rsidRPr="00F62071" w:rsidRDefault="00E402BD" w:rsidP="00B46D58">
      <w:pPr>
        <w:widowControl w:val="0"/>
        <w:spacing w:after="160"/>
        <w:jc w:val="center"/>
        <w:rPr>
          <w:rFonts w:ascii="GHEA Grapalat" w:hAnsi="GHEA Grapalat"/>
        </w:rPr>
      </w:pPr>
    </w:p>
    <w:p w:rsidR="00E402BD" w:rsidRPr="00F62071" w:rsidRDefault="00E402BD" w:rsidP="00B46D58">
      <w:pPr>
        <w:widowControl w:val="0"/>
        <w:spacing w:after="160"/>
        <w:jc w:val="center"/>
        <w:rPr>
          <w:rFonts w:ascii="GHEA Grapalat" w:hAnsi="GHEA Grapalat"/>
        </w:rPr>
      </w:pPr>
    </w:p>
    <w:p w:rsidR="00E402BD" w:rsidRPr="00F62071" w:rsidRDefault="00E402BD" w:rsidP="00B46D58">
      <w:pPr>
        <w:widowControl w:val="0"/>
        <w:spacing w:after="160"/>
        <w:jc w:val="center"/>
        <w:rPr>
          <w:rFonts w:ascii="GHEA Grapalat" w:hAnsi="GHEA Grapalat"/>
        </w:rPr>
      </w:pPr>
    </w:p>
    <w:p w:rsidR="00E402BD" w:rsidRDefault="00E402BD" w:rsidP="00B46D58">
      <w:pPr>
        <w:widowControl w:val="0"/>
        <w:spacing w:after="160"/>
        <w:jc w:val="center"/>
        <w:rPr>
          <w:rFonts w:ascii="GHEA Grapalat" w:hAnsi="GHEA Grapalat"/>
        </w:rPr>
      </w:pPr>
    </w:p>
    <w:p w:rsidR="00F83978" w:rsidRDefault="00F83978" w:rsidP="00B46D58">
      <w:pPr>
        <w:widowControl w:val="0"/>
        <w:spacing w:after="160"/>
        <w:jc w:val="center"/>
        <w:rPr>
          <w:rFonts w:ascii="GHEA Grapalat" w:hAnsi="GHEA Grapalat"/>
        </w:rPr>
      </w:pPr>
    </w:p>
    <w:p w:rsidR="00F83978" w:rsidRPr="00F62071" w:rsidRDefault="00F83978" w:rsidP="00B46D58">
      <w:pPr>
        <w:widowControl w:val="0"/>
        <w:spacing w:after="160"/>
        <w:jc w:val="center"/>
        <w:rPr>
          <w:rFonts w:ascii="GHEA Grapalat" w:hAnsi="GHEA Grapalat"/>
        </w:rPr>
      </w:pPr>
    </w:p>
    <w:p w:rsidR="00096865" w:rsidRPr="006838E5" w:rsidRDefault="00F5653D" w:rsidP="00B46D58">
      <w:pPr>
        <w:widowControl w:val="0"/>
        <w:spacing w:after="160"/>
        <w:jc w:val="center"/>
        <w:rPr>
          <w:rFonts w:ascii="GHEA Grapalat" w:hAnsi="GHEA Grapalat"/>
        </w:rPr>
      </w:pPr>
      <w:r w:rsidRPr="009044F1">
        <w:rPr>
          <w:rFonts w:ascii="GHEA Grapalat" w:hAnsi="GHEA Grapalat"/>
        </w:rPr>
        <w:t>ЧАСТЬ</w:t>
      </w:r>
      <w:r w:rsidRPr="002214A5">
        <w:rPr>
          <w:rFonts w:ascii="GHEA Grapalat" w:hAnsi="GHEA Grapalat"/>
          <w:lang w:val="en-US"/>
        </w:rPr>
        <w:t>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C4DA6" w:rsidRPr="007313B0" w:rsidRDefault="00AA2D34" w:rsidP="00CB1AD2">
      <w:pPr>
        <w:jc w:val="center"/>
        <w:rPr>
          <w:rFonts w:ascii="GHEA Grapalat" w:hAnsi="GHEA Grapalat"/>
          <w:b/>
          <w:sz w:val="20"/>
          <w:szCs w:val="20"/>
          <w:lang w:val="hy-AM"/>
        </w:rPr>
      </w:pPr>
      <w:r w:rsidRPr="00AA2D34">
        <w:rPr>
          <w:rFonts w:ascii="GHEA Grapalat" w:hAnsi="GHEA Grapalat"/>
        </w:rPr>
        <w:t xml:space="preserve">Предметом закупки является </w:t>
      </w:r>
      <w:r w:rsidR="00EC4DA6" w:rsidRPr="009044F1">
        <w:rPr>
          <w:rFonts w:ascii="GHEA Grapalat" w:hAnsi="GHEA Grapalat"/>
        </w:rPr>
        <w:t xml:space="preserve">приобретения </w:t>
      </w:r>
      <w:r w:rsidR="00CB1AD2" w:rsidRPr="00C45F0E">
        <w:rPr>
          <w:rFonts w:ascii="GHEA Grapalat" w:hAnsi="GHEA Grapalat"/>
          <w:b/>
        </w:rPr>
        <w:t xml:space="preserve">  </w:t>
      </w:r>
      <w:r w:rsidR="000F1BE2" w:rsidRPr="000F1BE2">
        <w:rPr>
          <w:rFonts w:ascii="GHEA Grapalat" w:hAnsi="GHEA Grapalat"/>
          <w:b/>
        </w:rPr>
        <w:t xml:space="preserve">ремонтных работ </w:t>
      </w:r>
      <w:r w:rsidR="000F1BE2" w:rsidRPr="000F1BE2">
        <w:rPr>
          <w:rFonts w:ascii="GHEA Grapalat" w:hAnsi="GHEA Grapalat" w:cs="Courier New"/>
          <w:b/>
          <w:color w:val="202124"/>
          <w:lang w:bidi="ar-SA"/>
        </w:rPr>
        <w:t xml:space="preserve"> учебных классов</w:t>
      </w:r>
      <w:r w:rsidR="00CB1AD2" w:rsidRPr="00C45F0E">
        <w:rPr>
          <w:rFonts w:ascii="GHEA Grapalat" w:hAnsi="GHEA Grapalat"/>
          <w:b/>
        </w:rPr>
        <w:t xml:space="preserve"> </w:t>
      </w:r>
    </w:p>
    <w:p w:rsidR="003B04F5" w:rsidRPr="00B3574B" w:rsidRDefault="00405414" w:rsidP="00A3004F">
      <w:pPr>
        <w:jc w:val="center"/>
        <w:rPr>
          <w:rFonts w:ascii="inherit" w:hAnsi="inherit" w:cs="Courier New"/>
          <w:color w:val="202124"/>
          <w:lang w:bidi="ar-SA"/>
        </w:rPr>
      </w:pPr>
      <w:r w:rsidRPr="002F346F">
        <w:rPr>
          <w:rFonts w:ascii="GHEA Grapalat" w:hAnsi="GHEA Grapalat"/>
        </w:rPr>
        <w:t xml:space="preserve"> </w:t>
      </w:r>
      <w:r w:rsidR="007867AC">
        <w:rPr>
          <w:rFonts w:ascii="GHEA Grapalat" w:hAnsi="GHEA Grapalat"/>
          <w:lang w:val="hy-AM"/>
        </w:rPr>
        <w:t xml:space="preserve">в </w:t>
      </w:r>
      <w:r w:rsidR="003766BA">
        <w:rPr>
          <w:rFonts w:ascii="GHEA Grapalat" w:hAnsi="GHEA Grapalat"/>
          <w:b/>
          <w:lang w:val="af-ZA"/>
        </w:rPr>
        <w:t>«Средняя школа села Драхтик Гегаркуникской области РА » ГНО</w:t>
      </w:r>
      <w:r w:rsidR="000F02A8">
        <w:rPr>
          <w:rFonts w:ascii="GHEA Grapalat" w:hAnsi="GHEA Grapalat"/>
          <w:b/>
          <w:lang w:val="af-ZA"/>
        </w:rPr>
        <w:t xml:space="preserve"> </w:t>
      </w:r>
      <w:r w:rsidR="00CB1AD2" w:rsidRPr="000811D9">
        <w:rPr>
          <w:rFonts w:ascii="GHEA Grapalat" w:hAnsi="GHEA Grapalat"/>
        </w:rPr>
        <w:t xml:space="preserve">,  </w:t>
      </w:r>
      <w:r w:rsidR="00596415" w:rsidRPr="00596415">
        <w:rPr>
          <w:rFonts w:ascii="inherit" w:hAnsi="inherit" w:cs="Courier New"/>
          <w:color w:val="202124"/>
          <w:lang w:bidi="ar-SA"/>
        </w:rPr>
        <w:t>.</w:t>
      </w:r>
      <w:r w:rsidR="00AA2D34" w:rsidRPr="009044F1">
        <w:rPr>
          <w:rFonts w:ascii="GHEA Grapalat" w:hAnsi="GHEA Grapalat"/>
        </w:rPr>
        <w:t xml:space="preserve">(далее — также </w:t>
      </w:r>
      <w:r w:rsidR="00AA2D34">
        <w:rPr>
          <w:rFonts w:ascii="GHEA Grapalat" w:hAnsi="GHEA Grapalat"/>
        </w:rPr>
        <w:t>работа).</w:t>
      </w:r>
      <w:r w:rsidR="003B04F5" w:rsidRPr="003B04F5">
        <w:rPr>
          <w:rFonts w:ascii="GHEA Grapalat" w:hAnsi="GHEA Grapalat"/>
          <w:i/>
        </w:rPr>
        <w:t xml:space="preserve"> </w:t>
      </w:r>
      <w:r w:rsidR="003B04F5" w:rsidRPr="009044F1">
        <w:rPr>
          <w:rFonts w:ascii="GHEA Grapalat" w:hAnsi="GHEA Grapalat"/>
          <w:i/>
        </w:rPr>
        <w:t>которые сгруппированы в лоты "</w:t>
      </w:r>
      <w:r w:rsidR="006C3849">
        <w:rPr>
          <w:rFonts w:ascii="GHEA Grapalat" w:hAnsi="GHEA Grapalat"/>
          <w:i/>
        </w:rPr>
        <w:t>1</w:t>
      </w:r>
      <w:r w:rsidR="003B04F5" w:rsidRPr="009044F1">
        <w:rPr>
          <w:rFonts w:ascii="GHEA Grapalat" w:hAnsi="GHEA Grapalat"/>
          <w:i/>
        </w:rPr>
        <w:t>:</w:t>
      </w:r>
      <w:r w:rsidR="003B04F5">
        <w:rPr>
          <w:rFonts w:ascii="GHEA Grapalat" w:hAnsi="GHEA Grapalat"/>
          <w:i/>
        </w:rPr>
        <w:t xml:space="preserve"> </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433"/>
        <w:gridCol w:w="6507"/>
      </w:tblGrid>
      <w:tr w:rsidR="00F12B00" w:rsidRPr="009044F1" w:rsidTr="00B3574B">
        <w:trPr>
          <w:jc w:val="center"/>
        </w:trPr>
        <w:tc>
          <w:tcPr>
            <w:tcW w:w="1358" w:type="dxa"/>
            <w:vAlign w:val="center"/>
          </w:tcPr>
          <w:p w:rsidR="00F12B00" w:rsidRPr="009044F1" w:rsidRDefault="00F12B00" w:rsidP="003B04F5">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1433" w:type="dxa"/>
            <w:vAlign w:val="center"/>
          </w:tcPr>
          <w:p w:rsidR="00F12B00" w:rsidRDefault="00F12B00">
            <w:pPr>
              <w:rPr>
                <w:rFonts w:ascii="GHEA Grapalat" w:hAnsi="GHEA Grapalat"/>
                <w:b/>
                <w:bCs/>
                <w:i/>
                <w:iCs/>
              </w:rPr>
            </w:pPr>
          </w:p>
          <w:p w:rsidR="00B3574B" w:rsidRPr="00B3574B" w:rsidRDefault="00B3574B" w:rsidP="00B357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b/>
                <w:i/>
                <w:color w:val="202124"/>
                <w:lang w:bidi="ar-SA"/>
              </w:rPr>
            </w:pPr>
            <w:r w:rsidRPr="00B3574B">
              <w:rPr>
                <w:rFonts w:ascii="inherit" w:hAnsi="inherit" w:cs="Courier New"/>
                <w:b/>
                <w:i/>
                <w:color w:val="202124"/>
                <w:lang w:bidi="ar-SA"/>
              </w:rPr>
              <w:t>цена</w:t>
            </w:r>
          </w:p>
          <w:p w:rsidR="00F12B00" w:rsidRPr="009044F1" w:rsidRDefault="00F12B00" w:rsidP="00F12B00">
            <w:pPr>
              <w:pStyle w:val="23"/>
              <w:widowControl w:val="0"/>
              <w:spacing w:after="120" w:line="240" w:lineRule="auto"/>
              <w:ind w:firstLine="0"/>
              <w:jc w:val="center"/>
              <w:rPr>
                <w:rFonts w:ascii="GHEA Grapalat" w:hAnsi="GHEA Grapalat"/>
                <w:b/>
                <w:bCs/>
                <w:i/>
                <w:iCs/>
                <w:sz w:val="24"/>
                <w:szCs w:val="24"/>
              </w:rPr>
            </w:pPr>
          </w:p>
        </w:tc>
        <w:tc>
          <w:tcPr>
            <w:tcW w:w="6507" w:type="dxa"/>
            <w:vAlign w:val="center"/>
          </w:tcPr>
          <w:p w:rsidR="00F12B00" w:rsidRPr="009044F1" w:rsidRDefault="00F12B00" w:rsidP="003B04F5">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05414" w:rsidRPr="009044F1" w:rsidTr="00CC0C15">
        <w:trPr>
          <w:jc w:val="center"/>
        </w:trPr>
        <w:tc>
          <w:tcPr>
            <w:tcW w:w="1358" w:type="dxa"/>
            <w:vAlign w:val="center"/>
          </w:tcPr>
          <w:p w:rsidR="00405414" w:rsidRPr="0081472B" w:rsidRDefault="00405414" w:rsidP="003B04F5">
            <w:pPr>
              <w:pStyle w:val="23"/>
              <w:widowControl w:val="0"/>
              <w:spacing w:after="120" w:line="240" w:lineRule="auto"/>
              <w:ind w:firstLine="0"/>
              <w:jc w:val="center"/>
              <w:rPr>
                <w:rFonts w:ascii="GHEA Grapalat" w:hAnsi="GHEA Grapalat"/>
                <w:sz w:val="16"/>
                <w:szCs w:val="16"/>
              </w:rPr>
            </w:pPr>
            <w:r w:rsidRPr="0081472B">
              <w:rPr>
                <w:rFonts w:ascii="GHEA Grapalat" w:hAnsi="GHEA Grapalat"/>
                <w:sz w:val="16"/>
                <w:szCs w:val="16"/>
              </w:rPr>
              <w:t>1</w:t>
            </w:r>
          </w:p>
        </w:tc>
        <w:tc>
          <w:tcPr>
            <w:tcW w:w="1433" w:type="dxa"/>
            <w:vAlign w:val="center"/>
          </w:tcPr>
          <w:p w:rsidR="00405414" w:rsidRPr="003766BA" w:rsidRDefault="003766BA" w:rsidP="00CC0C15">
            <w:pPr>
              <w:pStyle w:val="23"/>
              <w:spacing w:line="240" w:lineRule="auto"/>
              <w:ind w:firstLine="0"/>
              <w:jc w:val="center"/>
              <w:rPr>
                <w:rFonts w:ascii="GHEA Grapalat" w:hAnsi="GHEA Grapalat"/>
                <w:b/>
                <w:sz w:val="18"/>
                <w:szCs w:val="18"/>
                <w:lang w:val="hy-AM"/>
              </w:rPr>
            </w:pPr>
            <w:r>
              <w:rPr>
                <w:rFonts w:ascii="GHEA Grapalat" w:hAnsi="GHEA Grapalat"/>
                <w:b/>
                <w:sz w:val="18"/>
                <w:szCs w:val="18"/>
                <w:lang w:val="hy-AM"/>
              </w:rPr>
              <w:t>741 360</w:t>
            </w:r>
          </w:p>
        </w:tc>
        <w:tc>
          <w:tcPr>
            <w:tcW w:w="6507" w:type="dxa"/>
          </w:tcPr>
          <w:p w:rsidR="00405414" w:rsidRPr="000F1BE2" w:rsidRDefault="000F1BE2" w:rsidP="00CC0C15">
            <w:r>
              <w:rPr>
                <w:rFonts w:ascii="GHEA Grapalat" w:hAnsi="GHEA Grapalat"/>
                <w:b/>
              </w:rPr>
              <w:t>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r w:rsidR="00452C75" w:rsidRPr="000F1BE2">
              <w:rPr>
                <w:rFonts w:ascii="GHEA Grapalat" w:hAnsi="GHEA Grapalat" w:cs="Courier New"/>
                <w:b/>
                <w:color w:val="202124"/>
                <w:lang w:bidi="ar-SA"/>
              </w:rPr>
              <w:t>.</w:t>
            </w:r>
          </w:p>
        </w:tc>
      </w:tr>
    </w:tbl>
    <w:p w:rsidR="00AA2D34" w:rsidRPr="008F4F71" w:rsidRDefault="00AA2D34" w:rsidP="008F4F71">
      <w:pPr>
        <w:rPr>
          <w:rFonts w:ascii="GHEA Grapalat" w:hAnsi="GHEA Grapalat"/>
          <w:b/>
          <w:sz w:val="20"/>
          <w:szCs w:val="20"/>
          <w:lang w:val="hy-AM"/>
        </w:rPr>
      </w:pPr>
    </w:p>
    <w:p w:rsidR="00096865" w:rsidRPr="005A3CFC" w:rsidRDefault="00816505" w:rsidP="00E67F7A">
      <w:pPr>
        <w:pStyle w:val="3"/>
        <w:keepNext w:val="0"/>
        <w:widowControl w:val="0"/>
        <w:tabs>
          <w:tab w:val="left" w:pos="1134"/>
        </w:tabs>
        <w:spacing w:after="160" w:line="240" w:lineRule="auto"/>
        <w:ind w:firstLine="567"/>
        <w:jc w:val="both"/>
        <w:rPr>
          <w:rFonts w:ascii="GHEA Grapalat" w:hAnsi="GHEA Grapalat"/>
          <w:i w:val="0"/>
          <w:sz w:val="24"/>
          <w:szCs w:val="24"/>
        </w:rPr>
      </w:pPr>
      <w:r w:rsidRPr="00E67F7A">
        <w:rPr>
          <w:rFonts w:ascii="GHEA Grapalat" w:hAnsi="GHEA Grapalat"/>
          <w:i w:val="0"/>
          <w:sz w:val="24"/>
          <w:szCs w:val="24"/>
        </w:rPr>
        <w:t xml:space="preserve">Технические характеристики </w:t>
      </w:r>
      <w:r w:rsidR="00EE6232" w:rsidRPr="00E67F7A">
        <w:rPr>
          <w:rFonts w:ascii="GHEA Grapalat" w:hAnsi="GHEA Grapalat"/>
          <w:i w:val="0"/>
          <w:sz w:val="24"/>
          <w:szCs w:val="24"/>
        </w:rPr>
        <w:t>работы</w:t>
      </w:r>
      <w:r w:rsidRPr="00E67F7A">
        <w:rPr>
          <w:rFonts w:ascii="GHEA Grapalat" w:hAnsi="GHEA Grapalat"/>
          <w:i w:val="0"/>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67F7A">
        <w:rPr>
          <w:rFonts w:ascii="GHEA Grapalat" w:hAnsi="GHEA Grapalat"/>
          <w:i w:val="0"/>
          <w:sz w:val="24"/>
          <w:szCs w:val="24"/>
        </w:rPr>
        <w:t xml:space="preserve">6 </w:t>
      </w:r>
      <w:r w:rsidRPr="00E67F7A">
        <w:rPr>
          <w:rFonts w:ascii="GHEA Grapalat" w:hAnsi="GHEA Grapalat"/>
          <w:i w:val="0"/>
          <w:sz w:val="24"/>
          <w:szCs w:val="24"/>
        </w:rPr>
        <w:t>к настоящему Приглашению.</w:t>
      </w:r>
    </w:p>
    <w:p w:rsidR="005A3CFC" w:rsidRPr="000F1BE2" w:rsidRDefault="005A3CFC" w:rsidP="005A3CFC">
      <w:pPr>
        <w:rPr>
          <w:rFonts w:ascii="GHEA Grapalat" w:hAnsi="GHEA Grapalat"/>
          <w:b/>
        </w:rPr>
      </w:pPr>
      <w:r w:rsidRPr="000F1BE2">
        <w:rPr>
          <w:rFonts w:ascii="GHEA Grapalat" w:hAnsi="GHEA Grapalat"/>
          <w:b/>
        </w:rPr>
        <w:t>Подрядчик должен иметь и предъявить следующие лицензии/вкладыши/ на этапе исполнения/подписания договора/.</w:t>
      </w:r>
    </w:p>
    <w:p w:rsidR="00515261" w:rsidRPr="000F1BE2" w:rsidRDefault="00405414" w:rsidP="005A3CFC">
      <w:pPr>
        <w:pStyle w:val="aff3"/>
        <w:numPr>
          <w:ilvl w:val="0"/>
          <w:numId w:val="10"/>
        </w:numPr>
        <w:rPr>
          <w:rFonts w:ascii="GHEA Grapalat" w:hAnsi="GHEA Grapalat"/>
          <w:b/>
        </w:rPr>
      </w:pPr>
      <w:r w:rsidRPr="000F1BE2">
        <w:rPr>
          <w:rFonts w:ascii="GHEA Grapalat" w:hAnsi="GHEA Grapalat"/>
          <w:b/>
        </w:rPr>
        <w:t>Жилой, общественный, промышленный</w:t>
      </w:r>
      <w:r w:rsidR="005A3CFC" w:rsidRPr="000F1BE2">
        <w:rPr>
          <w:rFonts w:ascii="GHEA Grapalat" w:hAnsi="GHEA Grapalat"/>
          <w:b/>
        </w:rPr>
        <w:t>.</w:t>
      </w:r>
    </w:p>
    <w:p w:rsidR="005A3CFC" w:rsidRPr="00A801B8" w:rsidRDefault="005A3CFC" w:rsidP="005A3CFC"/>
    <w:p w:rsidR="006632F1" w:rsidRPr="000413BC" w:rsidRDefault="006632F1" w:rsidP="005315B8">
      <w:pPr>
        <w:pStyle w:val="23"/>
        <w:widowControl w:val="0"/>
        <w:spacing w:after="160" w:line="240" w:lineRule="auto"/>
        <w:ind w:firstLine="567"/>
        <w:rPr>
          <w:rFonts w:ascii="GHEA Grapalat" w:hAnsi="GHEA Grapalat"/>
          <w:b/>
        </w:rPr>
      </w:pPr>
      <w:r w:rsidRPr="000413BC">
        <w:rPr>
          <w:rFonts w:ascii="GHEA Grapalat" w:hAnsi="GHEA Grapalat"/>
          <w:b/>
        </w:rPr>
        <w:t xml:space="preserve">2. ТРЕБОВАНИЯ К ПРАВУ УЧАСТНИКА НА УЧАСТИЕ, </w:t>
      </w:r>
      <w:r w:rsidRPr="000413BC">
        <w:rPr>
          <w:rFonts w:ascii="GHEA Grapalat" w:hAnsi="GHEA Grapalat"/>
          <w:b/>
        </w:rPr>
        <w:br/>
        <w:t>КВАЛИФИКАЦИОННЫЕ КРИТЕРИИ И ПОРЯДОК ИХ ОЦЕНКИ</w:t>
      </w:r>
    </w:p>
    <w:p w:rsidR="006632F1" w:rsidRPr="000F1BE2" w:rsidRDefault="006632F1" w:rsidP="000F1BE2">
      <w:pPr>
        <w:widowControl w:val="0"/>
        <w:tabs>
          <w:tab w:val="left" w:pos="1134"/>
        </w:tabs>
        <w:ind w:firstLine="567"/>
        <w:jc w:val="both"/>
        <w:rPr>
          <w:rFonts w:ascii="GHEA Grapalat" w:hAnsi="GHEA Grapalat" w:cs="Arial Armenian"/>
        </w:rPr>
      </w:pPr>
      <w:r w:rsidRPr="000F1BE2">
        <w:rPr>
          <w:rFonts w:ascii="GHEA Grapalat" w:hAnsi="GHEA Grapalat"/>
        </w:rPr>
        <w:t>2.1.</w:t>
      </w:r>
      <w:r w:rsidRPr="000F1BE2">
        <w:rPr>
          <w:rFonts w:ascii="GHEA Grapalat" w:hAnsi="GHEA Grapalat"/>
        </w:rPr>
        <w:tab/>
        <w:t>В настоящей процедуре не имеют права участвовать лица:</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1)</w:t>
      </w:r>
      <w:r w:rsidRPr="000F1BE2">
        <w:rPr>
          <w:rFonts w:ascii="GHEA Grapalat" w:hAnsi="GHEA Grapalat"/>
        </w:rPr>
        <w:tab/>
        <w:t xml:space="preserve">которые на день подачи заявки в судебном порядке признаны банкротом; </w:t>
      </w:r>
    </w:p>
    <w:p w:rsidR="006632F1" w:rsidRPr="000F1BE2" w:rsidRDefault="006632F1" w:rsidP="000F1BE2">
      <w:pPr>
        <w:widowControl w:val="0"/>
        <w:tabs>
          <w:tab w:val="left" w:pos="1134"/>
          <w:tab w:val="left" w:pos="7200"/>
        </w:tabs>
        <w:ind w:firstLine="567"/>
        <w:jc w:val="both"/>
        <w:rPr>
          <w:rFonts w:ascii="GHEA Grapalat" w:hAnsi="GHEA Grapalat"/>
        </w:rPr>
      </w:pPr>
      <w:r w:rsidRPr="000F1BE2">
        <w:rPr>
          <w:rFonts w:ascii="GHEA Grapalat" w:hAnsi="GHEA Grapalat"/>
        </w:rPr>
        <w:t>2)</w:t>
      </w:r>
      <w:r w:rsidRPr="000F1BE2">
        <w:rPr>
          <w:rFonts w:ascii="GHEA Grapalat" w:hAnsi="GHEA Grapalat"/>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3)</w:t>
      </w:r>
      <w:r w:rsidRPr="000F1BE2">
        <w:rPr>
          <w:rFonts w:ascii="GHEA Grapalat" w:hAnsi="GHEA Grapalat"/>
        </w:rPr>
        <w:tab/>
        <w:t>которые или представитель исполнительного органа которых в течение трех лет, предшествующих дню подачи заявки, были осуждены за</w:t>
      </w:r>
      <w:r w:rsidRPr="000F1BE2">
        <w:rPr>
          <w:rFonts w:ascii="Calibri" w:hAnsi="Calibri" w:cs="Calibri"/>
        </w:rPr>
        <w:t> </w:t>
      </w:r>
      <w:r w:rsidRPr="000F1BE2">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0F1BE2">
        <w:rPr>
          <w:rFonts w:ascii="Calibri" w:hAnsi="Calibri" w:cs="Calibri"/>
        </w:rPr>
        <w:t> </w:t>
      </w:r>
      <w:r w:rsidRPr="000F1BE2">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4)</w:t>
      </w:r>
      <w:r w:rsidRPr="000F1BE2">
        <w:rPr>
          <w:rFonts w:ascii="GHEA Grapalat" w:hAnsi="GHEA Grapalat"/>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lastRenderedPageBreak/>
        <w:t>5)</w:t>
      </w:r>
      <w:r w:rsidRPr="000F1BE2">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0F1BE2">
        <w:rPr>
          <w:rFonts w:ascii="Calibri" w:hAnsi="Calibri" w:cs="Calibri"/>
        </w:rPr>
        <w:t> </w:t>
      </w:r>
      <w:r w:rsidRPr="000F1BE2">
        <w:rPr>
          <w:rFonts w:ascii="GHEA Grapalat" w:hAnsi="GHEA Grapalat"/>
        </w:rPr>
        <w:t xml:space="preserve">закупках; </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6)</w:t>
      </w:r>
      <w:r w:rsidRPr="000F1BE2">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rsidR="006632F1" w:rsidRPr="000F1BE2" w:rsidRDefault="006632F1" w:rsidP="000F1BE2">
      <w:pPr>
        <w:widowControl w:val="0"/>
        <w:tabs>
          <w:tab w:val="left" w:pos="1134"/>
        </w:tabs>
        <w:ind w:firstLine="567"/>
        <w:jc w:val="both"/>
        <w:rPr>
          <w:rFonts w:ascii="GHEA Grapalat" w:hAnsi="GHEA Grapalat" w:cs="Sylfaen"/>
        </w:rPr>
      </w:pPr>
      <w:r w:rsidRPr="000F1BE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32F1" w:rsidRPr="000F1BE2" w:rsidRDefault="006632F1" w:rsidP="000F1BE2">
      <w:pPr>
        <w:widowControl w:val="0"/>
        <w:tabs>
          <w:tab w:val="left" w:pos="1134"/>
        </w:tabs>
        <w:ind w:firstLine="567"/>
        <w:jc w:val="both"/>
        <w:rPr>
          <w:rFonts w:ascii="GHEA Grapalat" w:hAnsi="GHEA Grapalat" w:cs="Sylfaen"/>
        </w:rPr>
      </w:pPr>
      <w:r w:rsidRPr="000F1BE2">
        <w:rPr>
          <w:rFonts w:ascii="GHEA Grapalat" w:hAnsi="GHEA Grapalat"/>
        </w:rPr>
        <w:t>2.2.</w:t>
      </w:r>
      <w:r w:rsidRPr="000F1BE2">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632F1"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2.3.</w:t>
      </w:r>
      <w:r w:rsidRPr="000F1BE2">
        <w:rPr>
          <w:rFonts w:ascii="GHEA Grapalat" w:hAnsi="GHEA Grapalat"/>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rPr>
      </w:pPr>
      <w:r w:rsidRPr="000F1BE2">
        <w:rPr>
          <w:rFonts w:ascii="GHEA Grapalat" w:hAnsi="GHEA Grapalat"/>
        </w:rPr>
        <w:t>По смыслу пункта 119 Порядка: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rPr>
        <w:t>1)</w:t>
      </w:r>
      <w:r w:rsidRPr="000F1BE2">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2)</w:t>
      </w:r>
      <w:r w:rsidRPr="000F1BE2">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а.</w:t>
      </w:r>
      <w:r w:rsidRPr="000F1BE2">
        <w:rPr>
          <w:rFonts w:ascii="GHEA Grapalat" w:hAnsi="GHEA Grapalat"/>
          <w:color w:val="000000"/>
        </w:rPr>
        <w:tab/>
        <w:t>участником, распоряжающимся более чем десятью процентами акций данного юридического лица;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б.</w:t>
      </w:r>
      <w:r w:rsidRPr="000F1BE2">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в.</w:t>
      </w:r>
      <w:r w:rsidRPr="000F1BE2">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г.</w:t>
      </w:r>
      <w:r w:rsidRPr="000F1BE2">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rPr>
        <w:t>3)</w:t>
      </w:r>
      <w:r w:rsidRPr="000F1BE2">
        <w:rPr>
          <w:rFonts w:ascii="GHEA Grapalat" w:hAnsi="GHEA Grapalat"/>
        </w:rPr>
        <w:tab/>
        <w:t xml:space="preserve">участники, не имеющие статуса физического лица, считаются </w:t>
      </w:r>
      <w:r w:rsidRPr="000F1BE2">
        <w:rPr>
          <w:rFonts w:ascii="GHEA Grapalat" w:hAnsi="GHEA Grapalat"/>
        </w:rPr>
        <w:lastRenderedPageBreak/>
        <w:t>взаимосвязанными, если:</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а.</w:t>
      </w:r>
      <w:r w:rsidRPr="000F1BE2">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0F1BE2">
        <w:rPr>
          <w:rFonts w:ascii="Calibri" w:hAnsi="Calibri" w:cs="Calibri"/>
          <w:color w:val="000000"/>
          <w:lang w:val="en-US"/>
        </w:rPr>
        <w:t> </w:t>
      </w:r>
      <w:r w:rsidRPr="000F1BE2">
        <w:rPr>
          <w:rFonts w:ascii="GHEA Grapalat" w:hAnsi="GHEA Grapalat"/>
          <w:color w:val="000000"/>
        </w:rPr>
        <w:t>лица;</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б.</w:t>
      </w:r>
      <w:r w:rsidRPr="000F1BE2">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в.</w:t>
      </w:r>
      <w:r w:rsidRPr="000F1BE2">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г.</w:t>
      </w:r>
      <w:r w:rsidRPr="000F1BE2">
        <w:rPr>
          <w:rFonts w:ascii="GHEA Grapalat" w:hAnsi="GHEA Grapalat"/>
          <w:color w:val="000000"/>
        </w:rPr>
        <w:tab/>
        <w:t>они действовали или действуют согласованно, исходя из общих экономических интересов.</w:t>
      </w:r>
    </w:p>
    <w:p w:rsidR="006632F1" w:rsidRPr="000F1BE2" w:rsidRDefault="006632F1" w:rsidP="000F1BE2">
      <w:pPr>
        <w:pStyle w:val="af4"/>
        <w:widowControl w:val="0"/>
        <w:tabs>
          <w:tab w:val="left" w:pos="1134"/>
        </w:tabs>
        <w:spacing w:before="0" w:beforeAutospacing="0" w:after="0" w:afterAutospacing="0"/>
        <w:ind w:firstLine="567"/>
        <w:jc w:val="both"/>
        <w:rPr>
          <w:rFonts w:ascii="GHEA Grapalat" w:hAnsi="GHEA Grapalat"/>
          <w:color w:val="000000"/>
        </w:rPr>
      </w:pPr>
      <w:r w:rsidRPr="000F1BE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2.4 а) «Профессиональный опыт» квалификация участника, который наилучшим образом соответствует требованиям приглашения по критерию, оценивается как «40» баллов - лучшее предложение. По сравнению с лучшим предложением оцениваются квалификации всех остальных участников.</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Критерий «Профессиональный опыт» оценивается следующим образом:</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работай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При этом объем работ,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w:t>
      </w:r>
      <w:r w:rsidR="00B3574B" w:rsidRPr="000F1BE2">
        <w:rPr>
          <w:rFonts w:ascii="GHEA Grapalat" w:hAnsi="GHEA Grapalat"/>
          <w:color w:val="000000"/>
        </w:rPr>
        <w:t xml:space="preserve"> соответствии с этой процедурой</w:t>
      </w:r>
      <w:r w:rsidRPr="000F1BE2">
        <w:rPr>
          <w:rFonts w:ascii="GHEA Grapalat" w:hAnsi="GHEA Grapalat"/>
          <w:color w:val="000000"/>
        </w:rPr>
        <w:t>.</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 xml:space="preserve">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w:t>
      </w:r>
      <w:r w:rsidRPr="000F1BE2">
        <w:rPr>
          <w:rFonts w:ascii="GHEA Grapalat" w:hAnsi="GHEA Grapalat"/>
          <w:color w:val="000000"/>
        </w:rPr>
        <w:lastRenderedPageBreak/>
        <w:t>одобренного сторонами договора, или письменное подтверждение стороны, принимающей выполнение договора.</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 задействованными в предлагаемом штате: 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3B4AC1" w:rsidRPr="000F1BE2" w:rsidRDefault="003B4AC1" w:rsidP="000F1BE2">
      <w:pPr>
        <w:jc w:val="both"/>
        <w:rPr>
          <w:rFonts w:ascii="GHEA Grapalat" w:hAnsi="GHEA Grapalat"/>
        </w:rPr>
      </w:pPr>
      <w:r w:rsidRPr="000F1BE2">
        <w:rPr>
          <w:rFonts w:ascii="GHEA Grapalat" w:hAnsi="GHEA Grapalat"/>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rsidR="003B4AC1" w:rsidRPr="000F1BE2" w:rsidRDefault="003B4AC1" w:rsidP="000F1BE2">
      <w:pPr>
        <w:jc w:val="both"/>
        <w:rPr>
          <w:rFonts w:ascii="GHEA Grapalat" w:hAnsi="GHEA Grapalat"/>
        </w:rPr>
      </w:pPr>
      <w:r w:rsidRPr="000F1BE2">
        <w:rPr>
          <w:rFonts w:ascii="GHEA Grapalat" w:hAnsi="GHEA Grapalat"/>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rsidR="003B4AC1" w:rsidRPr="000F1BE2" w:rsidRDefault="003B4AC1" w:rsidP="000F1BE2">
      <w:pPr>
        <w:jc w:val="both"/>
        <w:rPr>
          <w:rFonts w:ascii="GHEA Grapalat" w:hAnsi="GHEA Grapalat"/>
        </w:rPr>
      </w:pPr>
      <w:r w:rsidRPr="000F1BE2">
        <w:rPr>
          <w:rFonts w:ascii="GHEA Grapalat" w:hAnsi="GHEA Grapalat"/>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Заявки участников оцениваются следующим образом:</w:t>
      </w: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p>
    <w:p w:rsidR="003B4AC1" w:rsidRPr="000F1BE2" w:rsidRDefault="003B4AC1" w:rsidP="000F1BE2">
      <w:pPr>
        <w:pStyle w:val="af4"/>
        <w:widowControl w:val="0"/>
        <w:tabs>
          <w:tab w:val="left" w:pos="1134"/>
        </w:tabs>
        <w:spacing w:before="0" w:beforeAutospacing="0" w:after="160" w:afterAutospacing="0"/>
        <w:ind w:firstLine="567"/>
        <w:jc w:val="both"/>
        <w:rPr>
          <w:rFonts w:ascii="GHEA Grapalat" w:hAnsi="GHEA Grapalat"/>
          <w:color w:val="000000"/>
        </w:rPr>
      </w:pPr>
      <w:r w:rsidRPr="000F1BE2">
        <w:rPr>
          <w:rFonts w:ascii="GHEA Grapalat" w:hAnsi="GHEA Grapalat"/>
          <w:color w:val="000000"/>
        </w:rPr>
        <w:t xml:space="preserve">Выбранным участником признается тот участник, выданная оценка (ОУ) которого самая высокая. </w:t>
      </w:r>
    </w:p>
    <w:p w:rsidR="00E83814" w:rsidRPr="000F1BE2" w:rsidRDefault="006632F1" w:rsidP="000F1BE2">
      <w:pPr>
        <w:widowControl w:val="0"/>
        <w:tabs>
          <w:tab w:val="left" w:pos="1134"/>
        </w:tabs>
        <w:ind w:firstLine="567"/>
        <w:jc w:val="both"/>
        <w:rPr>
          <w:rFonts w:ascii="GHEA Grapalat" w:hAnsi="GHEA Grapalat"/>
        </w:rPr>
      </w:pPr>
      <w:r w:rsidRPr="000F1BE2">
        <w:rPr>
          <w:rFonts w:ascii="GHEA Grapalat" w:hAnsi="GHEA Grapalat"/>
        </w:rPr>
        <w:t>2.5.</w:t>
      </w:r>
      <w:r w:rsidRPr="000F1BE2">
        <w:rPr>
          <w:rFonts w:ascii="GHEA Grapalat" w:hAnsi="GHEA Grapalat"/>
        </w:rPr>
        <w:tab/>
      </w:r>
      <w:r w:rsidR="00E83814" w:rsidRPr="000F1BE2">
        <w:rPr>
          <w:rFonts w:ascii="GHEA Grapalat" w:hAnsi="GHEA Grapalat"/>
        </w:rPr>
        <w:t>В случае признания участника конкурса избранным участником конкурса в течение срока, установленного статьей 35 Закона, он должен предоставить квалификационную гарантию в размере 15% от цены его предложения.1. Квалификация не предоставляется, если выбранный участник торгов имеет кредитный рейтинг, присвоенный авторитетными международными организациями (Fitch, Moodys, Standard&amp;Poor’s), по крайней мере, одновременно с суверенным рейтингом, присвоенным Республике Армения.</w:t>
      </w:r>
    </w:p>
    <w:p w:rsidR="006632F1" w:rsidRPr="000F1BE2" w:rsidRDefault="006632F1" w:rsidP="000F1BE2">
      <w:pPr>
        <w:widowControl w:val="0"/>
        <w:tabs>
          <w:tab w:val="left" w:pos="1134"/>
        </w:tabs>
        <w:ind w:firstLine="567"/>
        <w:jc w:val="both"/>
        <w:rPr>
          <w:rFonts w:ascii="GHEA Grapalat" w:hAnsi="GHEA Grapalat" w:cs="Sylfaen"/>
        </w:rPr>
      </w:pPr>
      <w:r w:rsidRPr="000F1BE2">
        <w:rPr>
          <w:rFonts w:ascii="GHEA Grapalat" w:hAnsi="GHEA Grapalat"/>
        </w:rPr>
        <w:t>2.6.</w:t>
      </w:r>
      <w:r w:rsidRPr="000F1BE2">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632F1" w:rsidRPr="000F1BE2" w:rsidRDefault="006632F1" w:rsidP="000F1BE2">
      <w:pPr>
        <w:pStyle w:val="23"/>
        <w:widowControl w:val="0"/>
        <w:tabs>
          <w:tab w:val="left" w:pos="1134"/>
        </w:tabs>
        <w:spacing w:line="240" w:lineRule="auto"/>
        <w:ind w:firstLine="567"/>
        <w:rPr>
          <w:rFonts w:ascii="GHEA Grapalat" w:hAnsi="GHEA Grapalat"/>
          <w:sz w:val="24"/>
          <w:szCs w:val="24"/>
        </w:rPr>
      </w:pPr>
      <w:r w:rsidRPr="000F1BE2">
        <w:rPr>
          <w:rFonts w:ascii="GHEA Grapalat" w:hAnsi="GHEA Grapalat"/>
          <w:sz w:val="24"/>
          <w:szCs w:val="24"/>
        </w:rPr>
        <w:t>2.7.</w:t>
      </w:r>
      <w:r w:rsidRPr="000F1BE2">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rsidR="006632F1" w:rsidRPr="000F1BE2" w:rsidRDefault="006632F1" w:rsidP="000F1BE2">
      <w:pPr>
        <w:pStyle w:val="23"/>
        <w:widowControl w:val="0"/>
        <w:spacing w:line="240" w:lineRule="auto"/>
        <w:rPr>
          <w:rFonts w:ascii="GHEA Grapalat" w:hAnsi="GHEA Grapalat" w:cs="Sylfaen"/>
          <w:sz w:val="24"/>
          <w:szCs w:val="24"/>
        </w:rPr>
      </w:pPr>
      <w:r w:rsidRPr="000F1BE2">
        <w:rPr>
          <w:rFonts w:ascii="GHEA Grapalat" w:hAnsi="GHEA Grapalat"/>
          <w:sz w:val="24"/>
          <w:szCs w:val="24"/>
        </w:rPr>
        <w:t>В подобном случае:</w:t>
      </w:r>
    </w:p>
    <w:p w:rsidR="006632F1" w:rsidRPr="000F1BE2" w:rsidRDefault="006632F1" w:rsidP="000F1BE2">
      <w:pPr>
        <w:pStyle w:val="23"/>
        <w:widowControl w:val="0"/>
        <w:tabs>
          <w:tab w:val="left" w:pos="1134"/>
        </w:tabs>
        <w:spacing w:line="240" w:lineRule="auto"/>
        <w:ind w:firstLine="567"/>
        <w:rPr>
          <w:rFonts w:ascii="GHEA Grapalat" w:hAnsi="GHEA Grapalat"/>
          <w:sz w:val="24"/>
          <w:szCs w:val="24"/>
        </w:rPr>
      </w:pPr>
      <w:r w:rsidRPr="000F1BE2">
        <w:rPr>
          <w:rFonts w:ascii="GHEA Grapalat" w:hAnsi="GHEA Grapalat"/>
          <w:sz w:val="24"/>
          <w:szCs w:val="24"/>
        </w:rPr>
        <w:t>1)</w:t>
      </w:r>
      <w:r w:rsidRPr="000F1BE2">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(на один и тот же лот). В случае </w:t>
      </w:r>
      <w:r w:rsidRPr="000F1BE2">
        <w:rPr>
          <w:rFonts w:ascii="GHEA Grapalat" w:hAnsi="GHEA Grapalat"/>
          <w:sz w:val="24"/>
          <w:szCs w:val="24"/>
        </w:rPr>
        <w:lastRenderedPageBreak/>
        <w:t>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632F1" w:rsidRPr="000F1BE2" w:rsidRDefault="006632F1" w:rsidP="000F1BE2">
      <w:pPr>
        <w:pStyle w:val="23"/>
        <w:widowControl w:val="0"/>
        <w:tabs>
          <w:tab w:val="left" w:pos="1134"/>
        </w:tabs>
        <w:spacing w:line="240" w:lineRule="auto"/>
        <w:ind w:firstLine="567"/>
        <w:rPr>
          <w:rFonts w:ascii="GHEA Grapalat" w:hAnsi="GHEA Grapalat" w:cs="Sylfaen"/>
          <w:sz w:val="24"/>
          <w:szCs w:val="24"/>
        </w:rPr>
      </w:pPr>
      <w:r w:rsidRPr="000F1BE2">
        <w:rPr>
          <w:rFonts w:ascii="GHEA Grapalat" w:hAnsi="GHEA Grapalat"/>
          <w:sz w:val="24"/>
          <w:szCs w:val="24"/>
        </w:rPr>
        <w:t>2)</w:t>
      </w:r>
      <w:r w:rsidRPr="000F1BE2">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572A57" w:rsidRDefault="00813CE0" w:rsidP="00B46D58">
      <w:pPr>
        <w:widowControl w:val="0"/>
        <w:spacing w:after="160"/>
        <w:jc w:val="center"/>
        <w:rPr>
          <w:rFonts w:ascii="GHEA Grapalat" w:hAnsi="GHEA Grapalat"/>
          <w:b/>
        </w:rPr>
      </w:pPr>
    </w:p>
    <w:p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w:t>
      </w:r>
      <w:r w:rsidRPr="007D4470">
        <w:rPr>
          <w:rFonts w:ascii="GHEA Grapalat" w:hAnsi="GHEA Grapalat"/>
        </w:rPr>
        <w:lastRenderedPageBreak/>
        <w:t>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w:t>
      </w:r>
      <w:r w:rsidR="008B7908" w:rsidRPr="009044F1">
        <w:rPr>
          <w:rFonts w:ascii="GHEA Grapalat" w:hAnsi="GHEA Grapalat"/>
          <w:sz w:val="24"/>
          <w:szCs w:val="24"/>
        </w:rPr>
        <w:t>заявок</w:t>
      </w:r>
      <w:r w:rsidR="009B722C">
        <w:rPr>
          <w:rFonts w:ascii="GHEA Grapalat" w:hAnsi="GHEA Grapalat"/>
          <w:sz w:val="24"/>
          <w:szCs w:val="24"/>
        </w:rPr>
        <w:t>О ЗАПРОСЕ КОТИРОВОК</w:t>
      </w:r>
      <w:r w:rsidR="008B7908" w:rsidRPr="009044F1">
        <w:rPr>
          <w:rFonts w:ascii="GHEA Grapalat" w:hAnsi="GHEA Grapalat"/>
          <w:sz w:val="24"/>
          <w:szCs w:val="24"/>
        </w:rPr>
        <w:t>.</w:t>
      </w:r>
    </w:p>
    <w:p w:rsidR="003B04F5" w:rsidRPr="009044F1" w:rsidRDefault="00096865" w:rsidP="003B04F5">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3B04F5" w:rsidRPr="009044F1">
        <w:rPr>
          <w:rFonts w:ascii="GHEA Grapalat" w:hAnsi="GHEA Grapalat"/>
          <w:sz w:val="24"/>
          <w:szCs w:val="24"/>
        </w:rPr>
        <w:t>Заявки на процедуру необходимо подать посредством системы не позднее, чем "</w:t>
      </w:r>
      <w:r w:rsidR="00FA738C">
        <w:rPr>
          <w:rFonts w:ascii="GHEA Grapalat" w:hAnsi="GHEA Grapalat"/>
          <w:sz w:val="24"/>
          <w:szCs w:val="24"/>
          <w:lang w:val="hy-AM"/>
        </w:rPr>
        <w:t>16</w:t>
      </w:r>
      <w:r w:rsidR="000B1854">
        <w:rPr>
          <w:rFonts w:ascii="GHEA Grapalat" w:hAnsi="GHEA Grapalat"/>
          <w:sz w:val="24"/>
          <w:szCs w:val="24"/>
        </w:rPr>
        <w:t>:00</w:t>
      </w:r>
      <w:r w:rsidR="003B04F5" w:rsidRPr="009044F1">
        <w:rPr>
          <w:rFonts w:ascii="GHEA Grapalat" w:hAnsi="GHEA Grapalat"/>
          <w:sz w:val="24"/>
          <w:szCs w:val="24"/>
        </w:rPr>
        <w:t>" часов "</w:t>
      </w:r>
      <w:r w:rsidR="003B04F5">
        <w:rPr>
          <w:rFonts w:ascii="GHEA Grapalat" w:hAnsi="GHEA Grapalat"/>
          <w:sz w:val="24"/>
          <w:szCs w:val="24"/>
        </w:rPr>
        <w:t>7</w:t>
      </w:r>
      <w:r w:rsidR="003B04F5" w:rsidRPr="009044F1">
        <w:rPr>
          <w:rFonts w:ascii="GHEA Grapalat" w:hAnsi="GHEA Grapalat"/>
          <w:sz w:val="24"/>
          <w:szCs w:val="24"/>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указав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3C5795" w:rsidRPr="003C5795">
        <w:rPr>
          <w:rFonts w:ascii="GHEA Grapalat" w:hAnsi="GHEA Grapalat"/>
        </w:rPr>
        <w:lastRenderedPageBreak/>
        <w:t>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916C2" w:rsidRDefault="001361B2" w:rsidP="00B46D58">
      <w:pPr>
        <w:pStyle w:val="norm"/>
        <w:widowControl w:val="0"/>
        <w:tabs>
          <w:tab w:val="left" w:pos="1134"/>
        </w:tabs>
        <w:spacing w:after="160" w:line="240" w:lineRule="auto"/>
        <w:ind w:firstLine="284"/>
        <w:rPr>
          <w:rFonts w:ascii="GHEA Grapalat" w:hAnsi="GHEA Grapalat"/>
          <w:spacing w:val="-6"/>
          <w:sz w:val="24"/>
          <w:szCs w:val="24"/>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F916C2">
        <w:rPr>
          <w:rFonts w:ascii="GHEA Grapalat" w:hAnsi="GHEA Grapalat"/>
          <w:spacing w:val="-6"/>
          <w:sz w:val="24"/>
          <w:szCs w:val="24"/>
        </w:rPr>
        <w:t xml:space="preserve"> решении заключить договор;</w:t>
      </w:r>
    </w:p>
    <w:p w:rsidR="00F916C2" w:rsidRPr="00F916C2" w:rsidRDefault="00F916C2" w:rsidP="00B46D58">
      <w:pPr>
        <w:pStyle w:val="norm"/>
        <w:widowControl w:val="0"/>
        <w:tabs>
          <w:tab w:val="left" w:pos="1134"/>
        </w:tabs>
        <w:spacing w:after="160" w:line="240" w:lineRule="auto"/>
        <w:ind w:firstLine="284"/>
        <w:rPr>
          <w:rFonts w:ascii="GHEA Grapalat" w:hAnsi="GHEA Grapalat"/>
          <w:spacing w:val="-6"/>
          <w:sz w:val="24"/>
          <w:szCs w:val="24"/>
        </w:rPr>
      </w:pPr>
      <w:r>
        <w:rPr>
          <w:rFonts w:ascii="GHEA Grapalat" w:hAnsi="GHEA Grapalat"/>
          <w:lang w:val="hy-AM"/>
        </w:rPr>
        <w:t>е</w:t>
      </w:r>
      <w:r>
        <w:rPr>
          <w:rFonts w:ascii="GHEA Grapalat" w:hAnsi="GHEA Grapalat"/>
        </w:rPr>
        <w:t xml:space="preserve">) </w:t>
      </w:r>
      <w:r w:rsidRPr="00F916C2">
        <w:rPr>
          <w:rFonts w:ascii="GHEA Grapalat" w:hAnsi="GHEA Grapalat"/>
          <w:spacing w:val="-6"/>
          <w:sz w:val="24"/>
          <w:szCs w:val="24"/>
        </w:rPr>
        <w:t>при этом если участник объявляется избранным участником, то предусмотренная настоящим абзацем декларация, которая после открытия заявок автоматически публикуется в системе, одновременно с объявлением о заключении договора публикуется также в бюллетене.</w:t>
      </w:r>
    </w:p>
    <w:p w:rsidR="00B67CCD" w:rsidRPr="0034599B" w:rsidRDefault="0062795D" w:rsidP="00B46D58">
      <w:pPr>
        <w:pStyle w:val="norm"/>
        <w:widowControl w:val="0"/>
        <w:tabs>
          <w:tab w:val="left" w:pos="1134"/>
        </w:tabs>
        <w:spacing w:after="160" w:line="240" w:lineRule="auto"/>
        <w:ind w:firstLine="567"/>
        <w:rPr>
          <w:rFonts w:ascii="GHEA Grapalat" w:hAnsi="GHEA Grapalat" w:cs="Sylfaen"/>
          <w:b/>
          <w:sz w:val="24"/>
          <w:szCs w:val="24"/>
        </w:rPr>
      </w:pPr>
      <w:r w:rsidRPr="0034599B">
        <w:rPr>
          <w:rFonts w:ascii="GHEA Grapalat" w:hAnsi="GHEA Grapalat"/>
          <w:b/>
          <w:sz w:val="24"/>
          <w:szCs w:val="24"/>
        </w:rPr>
        <w:t>2</w:t>
      </w:r>
      <w:r w:rsidR="0047117B" w:rsidRPr="0034599B">
        <w:rPr>
          <w:rFonts w:ascii="GHEA Grapalat" w:hAnsi="GHEA Grapalat"/>
          <w:b/>
          <w:sz w:val="24"/>
          <w:szCs w:val="24"/>
        </w:rPr>
        <w:t>)</w:t>
      </w:r>
      <w:r w:rsidR="00444026" w:rsidRPr="0034599B">
        <w:rPr>
          <w:rFonts w:ascii="GHEA Grapalat" w:hAnsi="GHEA Grapalat"/>
          <w:b/>
          <w:sz w:val="24"/>
          <w:szCs w:val="24"/>
        </w:rPr>
        <w:tab/>
      </w:r>
      <w:r w:rsidR="0047117B" w:rsidRPr="0034599B">
        <w:rPr>
          <w:rFonts w:ascii="GHEA Grapalat" w:hAnsi="GHEA Grapalat"/>
          <w:b/>
          <w:sz w:val="24"/>
          <w:szCs w:val="24"/>
        </w:rPr>
        <w:t>утвержденное им ценовое предложение;</w:t>
      </w:r>
    </w:p>
    <w:p w:rsidR="005F2C25"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0F1BE2">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а. не представляет заполненную им смету-смету, а в случае признания выбранным участником расчеты за исполнительные акты в рамках договора производятся по смете-смете, прилагаемой к приглашению, согласно к следующей формуле:</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VG=MG/NGxCZ, где:</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4.1 MG – цена, предложенная выбранным участником.</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4.2 НГ – сметная стоимость объекта строительства, публикуемая по приглашению.</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4.3 ПС – объем работ, представленный данным исполнительным актом в денежном выражении.</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r w:rsidRPr="000F1BE2">
        <w:rPr>
          <w:rFonts w:ascii="GHEA Grapalat" w:hAnsi="GHEA Grapalat" w:cs="Courier New"/>
          <w:color w:val="000000" w:themeColor="text1"/>
          <w:lang w:bidi="ar-SA"/>
        </w:rPr>
        <w:t>4.4 СГ – сумма, уплаченная за работы, указанные в смете,</w:t>
      </w:r>
    </w:p>
    <w:p w:rsidR="0034599B" w:rsidRPr="000F1BE2" w:rsidRDefault="0034599B" w:rsidP="0034599B">
      <w:pPr>
        <w:pStyle w:val="HTML"/>
        <w:shd w:val="clear" w:color="auto" w:fill="F8F9FA"/>
        <w:jc w:val="both"/>
        <w:rPr>
          <w:rFonts w:ascii="GHEA Grapalat" w:hAnsi="GHEA Grapalat"/>
          <w:color w:val="000000" w:themeColor="text1"/>
          <w:sz w:val="24"/>
          <w:szCs w:val="24"/>
          <w:lang w:val="ru-RU"/>
        </w:rPr>
      </w:pPr>
      <w:r w:rsidRPr="000F1BE2">
        <w:rPr>
          <w:rStyle w:val="y2iqfc"/>
          <w:rFonts w:ascii="GHEA Grapalat" w:hAnsi="GHEA Grapalat"/>
          <w:color w:val="000000" w:themeColor="text1"/>
          <w:sz w:val="24"/>
          <w:szCs w:val="24"/>
          <w:lang w:val="ru-RU"/>
        </w:rPr>
        <w:t xml:space="preserve">б. представляет утвержденное им письменное свидетельство с приложением к приглашению, являющемуся неотъемлемой частью заключаемого договора, проектной документации об обязательстве установки материалов и (или) устройств и оборудования, соответствующих указанным техническим характеристикам, и гарантийного обслуживания условий, включая их технические характеристики, товарные знаки, перед установкой, предварительно согласовав с заказчиком </w:t>
      </w:r>
      <w:r w:rsidRPr="000F1BE2">
        <w:rPr>
          <w:rStyle w:val="y2iqfc"/>
          <w:rFonts w:ascii="GHEA Grapalat" w:hAnsi="GHEA Grapalat"/>
          <w:color w:val="000000" w:themeColor="text1"/>
          <w:sz w:val="24"/>
          <w:szCs w:val="24"/>
          <w:lang w:val="ru-RU"/>
        </w:rPr>
        <w:lastRenderedPageBreak/>
        <w:t>наименования, марки и гарантийные сроки. Сертификация, указанная в настоящем пункте, также подтверждается заключаемым договором с отдельным приложением.</w:t>
      </w:r>
    </w:p>
    <w:p w:rsidR="0034599B" w:rsidRPr="000F1BE2" w:rsidRDefault="0034599B" w:rsidP="003459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color w:val="000000" w:themeColor="text1"/>
          <w:lang w:bidi="ar-SA"/>
        </w:rPr>
      </w:pPr>
    </w:p>
    <w:p w:rsidR="0034599B" w:rsidRPr="00F04430" w:rsidRDefault="0034599B" w:rsidP="005F2C25">
      <w:pPr>
        <w:pStyle w:val="norm"/>
        <w:widowControl w:val="0"/>
        <w:tabs>
          <w:tab w:val="left" w:pos="1134"/>
        </w:tabs>
        <w:spacing w:after="160" w:line="360" w:lineRule="auto"/>
        <w:ind w:firstLine="567"/>
        <w:rPr>
          <w:rFonts w:ascii="GHEA Grapalat" w:hAnsi="GHEA Grapalat"/>
          <w:sz w:val="24"/>
          <w:szCs w:val="24"/>
        </w:rPr>
      </w:pP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без исчисления указанной в настоящем пункте суммы налога. При этом заявка участника </w:t>
      </w:r>
      <w:r w:rsidRPr="009044F1">
        <w:rPr>
          <w:rFonts w:ascii="GHEA Grapalat" w:hAnsi="GHEA Grapalat"/>
          <w:sz w:val="24"/>
          <w:szCs w:val="24"/>
        </w:rPr>
        <w:lastRenderedPageBreak/>
        <w:t>не подлежит отклонению, если:</w:t>
      </w:r>
    </w:p>
    <w:p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w:t>
      </w:r>
      <w:r w:rsidR="00753BE3" w:rsidRPr="009044F1">
        <w:rPr>
          <w:rFonts w:ascii="GHEA Grapalat" w:hAnsi="GHEA Grapalat"/>
          <w:sz w:val="24"/>
          <w:szCs w:val="24"/>
        </w:rPr>
        <w:t xml:space="preserve">"стоимость"и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CC0C15" w:rsidRPr="003A4CD4" w:rsidRDefault="00220C7C" w:rsidP="003A4CD4">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A2BBD" w:rsidRPr="0013004D" w:rsidRDefault="00220C7C" w:rsidP="00EA5647">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или </w:t>
      </w:r>
      <w:r w:rsidRPr="009044F1">
        <w:rPr>
          <w:rFonts w:ascii="GHEA Grapalat" w:hAnsi="GHEA Grapalat"/>
          <w:i w:val="0"/>
          <w:sz w:val="24"/>
          <w:szCs w:val="24"/>
        </w:rPr>
        <w:lastRenderedPageBreak/>
        <w:t>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3B04F5" w:rsidRPr="009044F1" w:rsidRDefault="00FD2748" w:rsidP="003B04F5">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3B04F5" w:rsidRPr="009044F1">
        <w:rPr>
          <w:rFonts w:ascii="GHEA Grapalat" w:hAnsi="GHEA Grapalat"/>
          <w:sz w:val="24"/>
          <w:szCs w:val="24"/>
        </w:rPr>
        <w:t>Вскрытие заявок произойдет посредством системы на "</w:t>
      </w:r>
      <w:r w:rsidR="003B04F5">
        <w:rPr>
          <w:rFonts w:ascii="GHEA Grapalat" w:hAnsi="GHEA Grapalat"/>
          <w:sz w:val="24"/>
          <w:szCs w:val="24"/>
        </w:rPr>
        <w:t>7</w:t>
      </w:r>
      <w:r w:rsidR="003B04F5" w:rsidRPr="009044F1">
        <w:rPr>
          <w:rFonts w:ascii="GHEA Grapalat" w:hAnsi="GHEA Grapalat"/>
          <w:sz w:val="24"/>
          <w:szCs w:val="24"/>
        </w:rPr>
        <w:t>"-ый день в "</w:t>
      </w:r>
      <w:r w:rsidR="00FA738C">
        <w:rPr>
          <w:rFonts w:ascii="GHEA Grapalat" w:hAnsi="GHEA Grapalat"/>
          <w:sz w:val="24"/>
          <w:szCs w:val="24"/>
          <w:lang w:val="hy-AM"/>
        </w:rPr>
        <w:t>16</w:t>
      </w:r>
      <w:r w:rsidR="000B1854">
        <w:rPr>
          <w:rFonts w:ascii="GHEA Grapalat" w:hAnsi="GHEA Grapalat"/>
          <w:sz w:val="24"/>
          <w:szCs w:val="24"/>
        </w:rPr>
        <w:t>:00</w:t>
      </w:r>
      <w:r w:rsidR="003B04F5"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0F1BE2" w:rsidRDefault="009B6D58" w:rsidP="003B04F5">
      <w:pPr>
        <w:pStyle w:val="23"/>
        <w:widowControl w:val="0"/>
        <w:tabs>
          <w:tab w:val="left" w:pos="1134"/>
        </w:tabs>
        <w:spacing w:after="160" w:line="240" w:lineRule="auto"/>
        <w:ind w:firstLine="567"/>
        <w:rPr>
          <w:rFonts w:ascii="GHEA Grapalat" w:hAnsi="GHEA Grapalat" w:cs="Sylfaen"/>
          <w:sz w:val="24"/>
          <w:szCs w:val="24"/>
        </w:rPr>
      </w:pPr>
      <w:r w:rsidRPr="000F1BE2">
        <w:rPr>
          <w:rFonts w:ascii="GHEA Grapalat" w:hAnsi="GHEA Grapalat"/>
          <w:sz w:val="24"/>
          <w:szCs w:val="24"/>
        </w:rPr>
        <w:t>На заседании по вскрытию</w:t>
      </w:r>
      <w:r w:rsidR="001F2926" w:rsidRPr="000F1BE2">
        <w:rPr>
          <w:rFonts w:ascii="GHEA Grapalat" w:hAnsi="GHEA Grapalat"/>
          <w:sz w:val="24"/>
          <w:szCs w:val="24"/>
        </w:rPr>
        <w:t xml:space="preserve"> и оценке</w:t>
      </w:r>
      <w:r w:rsidRPr="000F1BE2">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и </w:t>
      </w:r>
      <w:r w:rsidRPr="009044F1">
        <w:rPr>
          <w:rFonts w:ascii="GHEA Grapalat" w:hAnsi="GHEA Grapalat"/>
          <w:sz w:val="24"/>
          <w:szCs w:val="24"/>
        </w:rPr>
        <w:t>занявших последующие места</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w:t>
      </w:r>
      <w:r w:rsidRPr="009044F1">
        <w:rPr>
          <w:rFonts w:ascii="GHEA Grapalat" w:hAnsi="GHEA Grapalat"/>
          <w:sz w:val="24"/>
          <w:szCs w:val="24"/>
        </w:rPr>
        <w:lastRenderedPageBreak/>
        <w:t>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AF3AE6" w:rsidRPr="00A01157" w:rsidRDefault="00AF3AE6" w:rsidP="00AF3AE6">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E73D0D">
        <w:rPr>
          <w:rFonts w:ascii="GHEA Grapalat" w:hAnsi="GHEA Grapalat"/>
          <w:b/>
          <w:i w:val="0"/>
          <w:sz w:val="24"/>
          <w:szCs w:val="24"/>
        </w:rPr>
        <w:t>драмом Республики Армения по курсу Центральным банком</w:t>
      </w:r>
      <w:r>
        <w:rPr>
          <w:rStyle w:val="af6"/>
          <w:rFonts w:ascii="GHEA Grapalat" w:hAnsi="GHEA Grapalat"/>
          <w:i w:val="0"/>
          <w:sz w:val="24"/>
          <w:szCs w:val="24"/>
        </w:rPr>
        <w:footnoteReference w:customMarkFollows="1" w:id="2"/>
        <w:t>11</w:t>
      </w:r>
      <w:r w:rsidR="0042047B">
        <w:rPr>
          <w:rFonts w:ascii="GHEA Grapalat" w:hAnsi="GHEA Grapalat"/>
          <w:i w:val="0"/>
          <w:sz w:val="24"/>
          <w:szCs w:val="24"/>
          <w:lang w:val="hy-AM"/>
        </w:rPr>
        <w:t>-</w:t>
      </w:r>
      <w:r w:rsidR="0042047B" w:rsidRPr="00B24336">
        <w:rPr>
          <w:rFonts w:ascii="GHEA Grapalat" w:hAnsi="GHEA Grapalat" w:cs="Sylfaen"/>
          <w:i w:val="0"/>
          <w:szCs w:val="24"/>
          <w:lang w:val="af-ZA"/>
        </w:rPr>
        <w:t>482.12</w:t>
      </w:r>
      <w:r w:rsidR="0042047B">
        <w:rPr>
          <w:rFonts w:ascii="GHEA Grapalat" w:hAnsi="GHEA Grapalat" w:cs="Sylfaen"/>
          <w:i w:val="0"/>
          <w:szCs w:val="24"/>
          <w:lang w:val="hy-AM"/>
        </w:rPr>
        <w:t>.</w:t>
      </w:r>
      <w:r w:rsidR="0042047B" w:rsidRPr="00B24336">
        <w:rPr>
          <w:rStyle w:val="af6"/>
          <w:rFonts w:ascii="GHEA Grapalat" w:hAnsi="GHEA Grapalat" w:cs="Sylfaen"/>
          <w:i w:val="0"/>
          <w:color w:val="FFFFFF"/>
          <w:szCs w:val="24"/>
          <w:lang w:val="af-ZA"/>
        </w:rPr>
        <w:footnoteReference w:id="3"/>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w:t>
      </w:r>
      <w:r w:rsidRPr="009044F1">
        <w:rPr>
          <w:rFonts w:ascii="GHEA Grapalat" w:hAnsi="GHEA Grapalat"/>
        </w:rPr>
        <w:lastRenderedPageBreak/>
        <w:t>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в том числе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w:t>
      </w:r>
      <w:r w:rsidRPr="009044F1">
        <w:rPr>
          <w:rFonts w:ascii="GHEA Grapalat" w:hAnsi="GHEA Grapalat"/>
          <w:sz w:val="24"/>
          <w:szCs w:val="24"/>
        </w:rPr>
        <w:lastRenderedPageBreak/>
        <w:t xml:space="preserve">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w:t>
      </w:r>
      <w:r w:rsidR="00A31DCA" w:rsidRPr="00A31DCA">
        <w:rPr>
          <w:rFonts w:ascii="GHEA Grapalat" w:hAnsi="GHEA Grapalat"/>
        </w:rPr>
        <w:lastRenderedPageBreak/>
        <w:t>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sidR="00A74478" w:rsidRPr="00A74478">
        <w:rPr>
          <w:rFonts w:ascii="GHEA Grapalat" w:hAnsi="GHEA Grapalat"/>
          <w:sz w:val="24"/>
          <w:szCs w:val="24"/>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23"/>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нескрепляются печатью.</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w:t>
      </w:r>
      <w:r w:rsidRPr="009044F1">
        <w:rPr>
          <w:rFonts w:ascii="GHEA Grapalat" w:hAnsi="GHEA Grapalat"/>
          <w:sz w:val="24"/>
          <w:szCs w:val="24"/>
        </w:rPr>
        <w:lastRenderedPageBreak/>
        <w:t>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AF3AE6">
        <w:rPr>
          <w:rFonts w:ascii="GHEA Grapalat" w:hAnsi="GHEA Grapalat"/>
          <w:b/>
          <w:sz w:val="24"/>
          <w:szCs w:val="24"/>
        </w:rPr>
        <w:t>"</w:t>
      </w:r>
      <w:r w:rsidR="00376507" w:rsidRPr="00376507">
        <w:rPr>
          <w:rFonts w:ascii="GHEA Grapalat" w:hAnsi="GHEA Grapalat"/>
          <w:b/>
          <w:sz w:val="24"/>
          <w:szCs w:val="24"/>
        </w:rPr>
        <w:t>10</w:t>
      </w:r>
      <w:r w:rsidRPr="00AF3AE6">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w:t>
      </w:r>
      <w:r w:rsidRPr="009044F1">
        <w:rPr>
          <w:rFonts w:ascii="GHEA Grapalat" w:hAnsi="GHEA Grapalat"/>
        </w:rPr>
        <w:lastRenderedPageBreak/>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34599B" w:rsidRDefault="0034599B" w:rsidP="0034599B">
      <w:pPr>
        <w:widowControl w:val="0"/>
        <w:spacing w:after="160"/>
        <w:jc w:val="center"/>
        <w:rPr>
          <w:rFonts w:ascii="GHEA Grapalat" w:hAnsi="GHEA Grapalat"/>
          <w:b/>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w:t>
      </w:r>
    </w:p>
    <w:p w:rsidR="0034599B" w:rsidRDefault="0034599B" w:rsidP="0034599B">
      <w:pPr>
        <w:widowControl w:val="0"/>
        <w:spacing w:after="160"/>
        <w:jc w:val="center"/>
        <w:rPr>
          <w:rFonts w:ascii="GHEA Grapalat" w:hAnsi="GHEA Grapalat"/>
          <w:b/>
        </w:rPr>
      </w:pPr>
    </w:p>
    <w:p w:rsidR="0034599B" w:rsidRDefault="0034599B" w:rsidP="0034599B">
      <w:pPr>
        <w:widowControl w:val="0"/>
        <w:tabs>
          <w:tab w:val="left" w:pos="1276"/>
        </w:tabs>
        <w:spacing w:after="160"/>
        <w:ind w:firstLine="142"/>
        <w:jc w:val="both"/>
        <w:rPr>
          <w:rFonts w:ascii="GHEA Grapalat" w:hAnsi="GHEA Grapalat"/>
        </w:rPr>
      </w:pPr>
      <w:r w:rsidRPr="009044F1">
        <w:rPr>
          <w:rFonts w:ascii="GHEA Grapalat" w:hAnsi="GHEA Grapalat"/>
        </w:rPr>
        <w:t>10.1</w:t>
      </w:r>
      <w:r w:rsidRPr="00DC30CC">
        <w:rPr>
          <w:rFonts w:ascii="GHEA Grapalat" w:hAnsi="GHEA Grapalat"/>
        </w:rPr>
        <w:t>.</w:t>
      </w:r>
      <w:r w:rsidRPr="005114D0" w:rsidDel="007966BA">
        <w:rPr>
          <w:rFonts w:ascii="GHEA Grapalat" w:hAnsi="GHEA Grapalat"/>
        </w:rPr>
        <w:t xml:space="preserve"> </w:t>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7B057C">
        <w:rPr>
          <w:rFonts w:ascii="GHEA Grapalat" w:hAnsi="GHEA Grapalat"/>
          <w:color w:val="000000" w:themeColor="text1"/>
          <w:vertAlign w:val="superscript"/>
        </w:rPr>
        <w:t>12.1</w:t>
      </w:r>
    </w:p>
    <w:p w:rsidR="0034599B" w:rsidRPr="00572A57" w:rsidRDefault="0034599B" w:rsidP="0034599B">
      <w:pPr>
        <w:widowControl w:val="0"/>
        <w:tabs>
          <w:tab w:val="left" w:pos="1276"/>
        </w:tabs>
        <w:spacing w:after="160"/>
        <w:ind w:firstLine="567"/>
        <w:jc w:val="both"/>
        <w:rPr>
          <w:rFonts w:ascii="GHEA Grapalat" w:hAnsi="GHEA Grapalat"/>
        </w:rPr>
      </w:pPr>
      <w:r>
        <w:rPr>
          <w:rFonts w:ascii="GHEA Grapalat" w:hAnsi="GHEA Grapalat"/>
        </w:rPr>
        <w:lastRenderedPageBreak/>
        <w:t xml:space="preserve">10.2 </w:t>
      </w:r>
      <w:r w:rsidRPr="00FB1512">
        <w:rPr>
          <w:rFonts w:ascii="GHEA Grapalat" w:hAnsi="GHEA Grapalat"/>
          <w:b/>
          <w:bCs/>
        </w:rPr>
        <w:t xml:space="preserve">Размер обеспечения квалификации равен </w:t>
      </w:r>
      <w:r w:rsidRPr="0096742A">
        <w:rPr>
          <w:rFonts w:ascii="GHEA Grapalat" w:hAnsi="GHEA Grapalat"/>
          <w:b/>
          <w:bCs/>
        </w:rPr>
        <w:t>15</w:t>
      </w:r>
      <w:r w:rsidRPr="00FB1512">
        <w:rPr>
          <w:rFonts w:ascii="GHEA Grapalat" w:hAnsi="GHEA Grapalat"/>
          <w:b/>
          <w:bCs/>
        </w:rPr>
        <w:t xml:space="preserve"> процентам от цены закупки работ закупаемых в рамках данной процедуры.</w:t>
      </w:r>
      <w:r>
        <w:rPr>
          <w:rFonts w:ascii="GHEA Grapalat" w:hAnsi="GHEA Grapalat"/>
        </w:rPr>
        <w:t xml:space="preserve"> </w:t>
      </w:r>
      <w:r w:rsidRPr="002C42AD">
        <w:rPr>
          <w:rFonts w:ascii="GHEA Grapalat" w:hAnsi="GHEA Grapalat"/>
        </w:rPr>
        <w:t xml:space="preserve">Если цена закупки работ,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lang w:val="hy-AM"/>
        </w:rPr>
        <w:t>.</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к</w:t>
      </w:r>
      <w:r w:rsidRPr="001647D2">
        <w:rPr>
          <w:rFonts w:ascii="GHEA Grapalat" w:hAnsi="GHEA Grapalat"/>
        </w:rPr>
        <w:t>валификаци</w:t>
      </w:r>
      <w:r>
        <w:rPr>
          <w:rFonts w:ascii="GHEA Grapalat" w:hAnsi="GHEA Grapalat"/>
        </w:rPr>
        <w:t>и</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w:t>
      </w:r>
      <w:r>
        <w:rPr>
          <w:rFonts w:ascii="GHEA Grapalat" w:hAnsi="GHEA Grapalat"/>
        </w:rPr>
        <w:t>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535F96">
        <w:rPr>
          <w:rFonts w:ascii="GHEA Grapalat" w:hAnsi="GHEA Grapalat"/>
        </w:rPr>
        <w:t>.</w:t>
      </w:r>
      <w:r>
        <w:rPr>
          <w:rFonts w:ascii="GHEA Grapalat" w:hAnsi="GHEA Grapalat"/>
        </w:rPr>
        <w:t xml:space="preserve"> Причем обеспечение</w:t>
      </w:r>
      <w:r w:rsidRPr="001647D2">
        <w:rPr>
          <w:rFonts w:ascii="GHEA Grapalat" w:hAnsi="GHEA Grapalat"/>
        </w:rPr>
        <w:t xml:space="preserve"> должно быть действительным как </w:t>
      </w:r>
      <w:r>
        <w:rPr>
          <w:rFonts w:ascii="GHEA Grapalat" w:hAnsi="GHEA Grapalat"/>
        </w:rPr>
        <w:t xml:space="preserve"> </w:t>
      </w:r>
      <w:r w:rsidRPr="003946D2">
        <w:rPr>
          <w:rFonts w:ascii="GHEA Grapalat" w:hAnsi="GHEA Grapalat"/>
        </w:rPr>
        <w:t xml:space="preserve">минимум  включительно до </w:t>
      </w:r>
      <w:r>
        <w:rPr>
          <w:rFonts w:ascii="GHEA Grapalat" w:hAnsi="GHEA Grapalat"/>
          <w:lang w:val="hy-AM"/>
        </w:rPr>
        <w:t>90</w:t>
      </w:r>
      <w:r w:rsidRPr="003946D2">
        <w:rPr>
          <w:rFonts w:ascii="GHEA Grapalat" w:hAnsi="GHEA Grapalat"/>
        </w:rPr>
        <w:t>-го рабочего дня</w:t>
      </w:r>
      <w:r w:rsidRPr="001647D2">
        <w:rPr>
          <w:rFonts w:ascii="GHEA Grapalat" w:hAnsi="GHEA Grapalat"/>
        </w:rPr>
        <w:t xml:space="preserve">, следующего за днем полного принятия заказчиком результата выполнения </w:t>
      </w:r>
      <w:r w:rsidRPr="0027573B">
        <w:rPr>
          <w:rFonts w:ascii="GHEA Grapalat" w:hAnsi="GHEA Grapalat"/>
        </w:rPr>
        <w:t>контракта</w:t>
      </w:r>
      <w:r w:rsidRPr="005B796C">
        <w:rPr>
          <w:rFonts w:ascii="GHEA Grapalat" w:hAnsi="GHEA Grapalat"/>
        </w:rPr>
        <w:t>.</w:t>
      </w:r>
      <w:r w:rsidRPr="006C330D">
        <w:rPr>
          <w:rFonts w:ascii="GHEA Grapalat" w:hAnsi="GHEA Grapalat"/>
        </w:rPr>
        <w:t xml:space="preserve"> </w:t>
      </w:r>
      <w:r w:rsidRPr="00780D00">
        <w:rPr>
          <w:rFonts w:ascii="GHEA Grapalat" w:hAnsi="GHEA Grapalat"/>
          <w:b/>
          <w:vertAlign w:val="superscript"/>
        </w:rPr>
        <w:t>12.</w:t>
      </w:r>
      <w:r>
        <w:rPr>
          <w:rFonts w:ascii="GHEA Grapalat" w:hAnsi="GHEA Grapalat"/>
          <w:b/>
          <w:vertAlign w:val="superscript"/>
        </w:rPr>
        <w:t>2</w:t>
      </w:r>
    </w:p>
    <w:p w:rsidR="0034599B" w:rsidRPr="00FB1512" w:rsidRDefault="0034599B" w:rsidP="0034599B">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Pr>
          <w:rFonts w:ascii="GHEA Grapalat" w:hAnsi="GHEA Grapalat" w:cs="Sylfaen"/>
        </w:rPr>
        <w:t>по</w:t>
      </w:r>
      <w:r w:rsidRPr="005242F9">
        <w:rPr>
          <w:rFonts w:ascii="GHEA Grapalat" w:hAnsi="GHEA Grapalat" w:cs="Sylfaen"/>
        </w:rPr>
        <w:t xml:space="preserve"> лота</w:t>
      </w:r>
      <w:r>
        <w:rPr>
          <w:rFonts w:ascii="GHEA Grapalat" w:hAnsi="GHEA Grapalat" w:cs="Sylfaen"/>
        </w:rPr>
        <w:t>м</w:t>
      </w:r>
      <w:r w:rsidRPr="005242F9">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w:t>
      </w:r>
      <w:r w:rsidRPr="00FF5CA9">
        <w:rPr>
          <w:rFonts w:ascii="GHEA Grapalat" w:hAnsi="GHEA Grapalat" w:cs="Sylfaen"/>
        </w:rPr>
        <w:t xml:space="preserve">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BF3E44">
        <w:rPr>
          <w:rFonts w:ascii="GHEA Grapalat" w:hAnsi="GHEA Grapalat"/>
        </w:rPr>
        <w:t xml:space="preserve">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w:t>
      </w:r>
      <w:r w:rsidRPr="00FB1512">
        <w:rPr>
          <w:rFonts w:ascii="GHEA Grapalat" w:hAnsi="GHEA Grapalat" w:cs="Sylfaen"/>
          <w:b/>
          <w:bCs/>
        </w:rPr>
        <w:t>900008000</w:t>
      </w:r>
      <w:r w:rsidR="00F84DC5">
        <w:rPr>
          <w:rFonts w:ascii="GHEA Grapalat" w:hAnsi="GHEA Grapalat" w:cs="Sylfaen"/>
          <w:b/>
          <w:bCs/>
          <w:lang w:val="hy-AM"/>
        </w:rPr>
        <w:t>664</w:t>
      </w:r>
      <w:r w:rsidRPr="005242F9">
        <w:rPr>
          <w:rFonts w:ascii="GHEA Grapalat" w:hAnsi="GHEA Grapalat" w:cs="Sylfaen"/>
        </w:rPr>
        <w:t>» открытый в Центральном казначействе на имя уполномоченного органа.</w:t>
      </w: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4599B" w:rsidRDefault="0034599B" w:rsidP="0034599B">
      <w:pPr>
        <w:widowControl w:val="0"/>
        <w:tabs>
          <w:tab w:val="left" w:pos="1276"/>
        </w:tabs>
        <w:spacing w:after="160"/>
        <w:ind w:firstLine="567"/>
        <w:jc w:val="both"/>
        <w:rPr>
          <w:ins w:id="1"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rsidR="0034599B" w:rsidRPr="005242F9" w:rsidRDefault="0034599B" w:rsidP="0034599B">
      <w:pPr>
        <w:rPr>
          <w:rFonts w:ascii="GHEA Grapalat" w:hAnsi="GHEA Grapalat"/>
        </w:rPr>
      </w:pPr>
    </w:p>
    <w:p w:rsidR="0034599B" w:rsidRDefault="0034599B" w:rsidP="0034599B">
      <w:pPr>
        <w:widowControl w:val="0"/>
        <w:tabs>
          <w:tab w:val="left" w:pos="1276"/>
        </w:tabs>
        <w:spacing w:after="160"/>
        <w:ind w:firstLine="567"/>
        <w:jc w:val="both"/>
        <w:rPr>
          <w:rFonts w:ascii="GHEA Grapalat" w:hAnsi="GHEA Grapalat"/>
        </w:rPr>
      </w:pPr>
      <w:r>
        <w:rPr>
          <w:rFonts w:ascii="GHEA Grapalat" w:hAnsi="GHEA Grapalat"/>
        </w:rPr>
        <w:t>-------------------</w:t>
      </w:r>
    </w:p>
    <w:p w:rsidR="0034599B" w:rsidRPr="00F41D1E" w:rsidRDefault="0034599B" w:rsidP="0034599B">
      <w:pPr>
        <w:pStyle w:val="af2"/>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4599B" w:rsidRPr="00F41D1E" w:rsidRDefault="0034599B" w:rsidP="0034599B">
      <w:pPr>
        <w:pStyle w:val="af2"/>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4599B" w:rsidRPr="00F41D1E" w:rsidRDefault="0034599B" w:rsidP="0034599B">
      <w:pPr>
        <w:pStyle w:val="af2"/>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34599B" w:rsidRDefault="0034599B" w:rsidP="0034599B">
      <w:pPr>
        <w:pStyle w:val="af2"/>
        <w:jc w:val="both"/>
        <w:rPr>
          <w:ins w:id="2" w:author="Inesa Kocharyan" w:date="2022-05-27T11:21:00Z"/>
          <w:rFonts w:asciiTheme="minorHAnsi" w:hAnsiTheme="minorHAnsi"/>
          <w:i/>
        </w:rPr>
      </w:pPr>
    </w:p>
    <w:p w:rsidR="0034599B" w:rsidRPr="00CE75A2" w:rsidRDefault="0034599B" w:rsidP="0034599B">
      <w:pPr>
        <w:pStyle w:val="af2"/>
        <w:jc w:val="both"/>
        <w:rPr>
          <w:rFonts w:asciiTheme="minorHAnsi" w:hAnsiTheme="minorHAnsi"/>
          <w:i/>
        </w:rPr>
      </w:pPr>
      <w:r w:rsidRPr="00B305F9">
        <w:rPr>
          <w:rFonts w:asciiTheme="minorHAnsi" w:hAnsiTheme="minorHAnsi"/>
          <w:i/>
          <w:sz w:val="16"/>
          <w:szCs w:val="16"/>
        </w:rPr>
        <w:t>12.2</w:t>
      </w:r>
      <w:r w:rsidRPr="00CE75A2">
        <w:rPr>
          <w:rFonts w:asciiTheme="minorHAnsi" w:hAnsiTheme="minorHAnsi"/>
          <w:i/>
        </w:rPr>
        <w:t xml:space="preserve"> Если цена </w:t>
      </w:r>
      <w:r>
        <w:rPr>
          <w:rFonts w:asciiTheme="minorHAnsi" w:hAnsiTheme="minorHAnsi"/>
          <w:i/>
        </w:rPr>
        <w:t xml:space="preserve">закупки </w:t>
      </w:r>
      <w:r w:rsidRPr="00CE75A2">
        <w:rPr>
          <w:rFonts w:asciiTheme="minorHAnsi" w:hAnsiTheme="minorHAnsi"/>
          <w:i/>
        </w:rPr>
        <w:t>данного лота по заявке на закупку․</w:t>
      </w:r>
    </w:p>
    <w:p w:rsidR="0034599B" w:rsidRPr="00CE75A2" w:rsidRDefault="0034599B" w:rsidP="0034599B">
      <w:pPr>
        <w:pStyle w:val="af2"/>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rsidR="0034599B" w:rsidRPr="00CE75A2" w:rsidRDefault="0034599B" w:rsidP="0034599B">
      <w:pPr>
        <w:pStyle w:val="af2"/>
        <w:jc w:val="both"/>
        <w:rPr>
          <w:rFonts w:asciiTheme="minorHAnsi" w:hAnsiTheme="minorHAnsi"/>
          <w:i/>
        </w:rPr>
      </w:pPr>
      <w:r w:rsidRPr="00CE75A2">
        <w:rPr>
          <w:rFonts w:asciiTheme="minorHAnsi" w:hAnsiTheme="minorHAnsi"/>
          <w:i/>
        </w:rPr>
        <w:t xml:space="preserve">- не превышает </w:t>
      </w:r>
      <w:r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rsidR="0034599B" w:rsidRDefault="0034599B" w:rsidP="0034599B">
      <w:pPr>
        <w:pStyle w:val="af2"/>
        <w:jc w:val="both"/>
        <w:rPr>
          <w:rFonts w:asciiTheme="minorHAnsi" w:hAnsiTheme="minorHAnsi"/>
          <w:i/>
        </w:rPr>
      </w:pPr>
      <w:r w:rsidRPr="00CE75A2">
        <w:rPr>
          <w:rFonts w:asciiTheme="minorHAnsi" w:hAnsiTheme="minorHAnsi"/>
          <w:i/>
        </w:rPr>
        <w:t xml:space="preserve">- превышает </w:t>
      </w:r>
      <w:r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rsidR="0034599B" w:rsidRDefault="0034599B" w:rsidP="0034599B">
      <w:pPr>
        <w:pStyle w:val="af2"/>
        <w:jc w:val="both"/>
        <w:rPr>
          <w:rFonts w:asciiTheme="minorHAnsi" w:hAnsiTheme="minorHAnsi"/>
          <w:i/>
        </w:rPr>
      </w:pPr>
    </w:p>
    <w:p w:rsidR="0034599B" w:rsidRPr="00FB1512" w:rsidRDefault="0034599B" w:rsidP="0034599B">
      <w:pPr>
        <w:pStyle w:val="af2"/>
        <w:jc w:val="both"/>
        <w:rPr>
          <w:ins w:id="3" w:author="Vardan" w:date="2022-10-29T19:51:00Z"/>
          <w:rFonts w:asciiTheme="minorHAnsi" w:hAnsiTheme="minorHAnsi"/>
          <w:b/>
          <w:bCs/>
          <w:i/>
          <w:sz w:val="24"/>
          <w:szCs w:val="24"/>
        </w:rPr>
      </w:pPr>
      <w:r w:rsidRPr="00FB1512">
        <w:rPr>
          <w:rFonts w:ascii="GHEA Grapalat" w:hAnsi="GHEA Grapalat" w:cs="Sylfaen"/>
          <w:b/>
          <w:bCs/>
          <w:sz w:val="24"/>
          <w:szCs w:val="24"/>
        </w:rPr>
        <w:lastRenderedPageBreak/>
        <w:t>Обеспечение квалификации в виде банковской гарантии отобранный участник представляет согласно приложению 4</w:t>
      </w:r>
      <w:r w:rsidRPr="00FB1512">
        <w:rPr>
          <w:rFonts w:ascii="Cambria Math" w:hAnsi="Cambria Math" w:cs="Sylfaen"/>
          <w:b/>
          <w:bCs/>
          <w:sz w:val="24"/>
          <w:szCs w:val="24"/>
          <w:lang w:val="hy-AM"/>
        </w:rPr>
        <w:t>․</w:t>
      </w:r>
    </w:p>
    <w:p w:rsidR="0034599B" w:rsidRPr="0001217D" w:rsidRDefault="0034599B" w:rsidP="0034599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4599B" w:rsidRPr="001775FE" w:rsidRDefault="0034599B" w:rsidP="0034599B">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4599B" w:rsidRPr="001775FE" w:rsidRDefault="0034599B" w:rsidP="0034599B">
      <w:pPr>
        <w:widowControl w:val="0"/>
        <w:tabs>
          <w:tab w:val="left" w:pos="1276"/>
        </w:tabs>
        <w:spacing w:after="160"/>
        <w:ind w:firstLine="567"/>
        <w:jc w:val="both"/>
        <w:rPr>
          <w:rFonts w:ascii="GHEA Grapalat" w:hAnsi="GHEA Grapalat"/>
        </w:rPr>
      </w:pPr>
      <w:r w:rsidRPr="001775FE">
        <w:rPr>
          <w:rFonts w:ascii="GHEA Grapalat" w:hAnsi="GHEA Grapalat"/>
        </w:rPr>
        <w:t>10.3.</w:t>
      </w:r>
      <w:r w:rsidRPr="001775FE">
        <w:rPr>
          <w:rFonts w:ascii="GHEA Grapalat" w:hAnsi="GHEA Grapalat"/>
        </w:rPr>
        <w:tab/>
      </w:r>
      <w:r w:rsidRPr="00FB1512">
        <w:rPr>
          <w:rFonts w:ascii="GHEA Grapalat" w:hAnsi="GHEA Grapalat"/>
          <w:b/>
          <w:bCs/>
        </w:rPr>
        <w:t>Размер обеспечения договора составляет 10 процентов от цены закупки.</w:t>
      </w:r>
      <w:r w:rsidRPr="001775FE">
        <w:rPr>
          <w:rFonts w:ascii="GHEA Grapalat" w:hAnsi="GHEA Grapalat"/>
        </w:rPr>
        <w:t xml:space="preserve"> </w:t>
      </w:r>
      <w:r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Pr>
          <w:rFonts w:ascii="GHEA Grapalat" w:hAnsi="GHEA Grapalat"/>
        </w:rPr>
        <w:t>.</w:t>
      </w:r>
      <w:r w:rsidRPr="001775FE">
        <w:rPr>
          <w:rFonts w:ascii="GHEA Grapalat" w:hAnsi="GHEA Grapalat"/>
        </w:rPr>
        <w:t>Обеспечение договора представляется в виде банковской гарантии (Приложение 5) или наличных денег</w:t>
      </w:r>
      <w:r w:rsidRPr="001775FE">
        <w:rPr>
          <w:rStyle w:val="af6"/>
          <w:rFonts w:ascii="GHEA Grapalat" w:hAnsi="GHEA Grapalat"/>
        </w:rPr>
        <w:footnoteReference w:customMarkFollows="1" w:id="4"/>
        <w:t>14</w:t>
      </w:r>
      <w:r w:rsidRPr="001775FE">
        <w:rPr>
          <w:rFonts w:ascii="GHEA Grapalat" w:hAnsi="GHEA Grapalat"/>
        </w:rPr>
        <w:t>.</w:t>
      </w:r>
    </w:p>
    <w:p w:rsidR="0034599B" w:rsidRPr="00DC30CC" w:rsidRDefault="0034599B" w:rsidP="0034599B">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Pr="00EB0466">
        <w:rPr>
          <w:rFonts w:ascii="GHEA Grapalat" w:hAnsi="GHEA Grapalat"/>
          <w:b/>
          <w:bCs/>
        </w:rPr>
        <w:t>90-го рабочего дня,</w:t>
      </w:r>
      <w:r w:rsidRPr="001775FE">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4599B" w:rsidRDefault="0034599B" w:rsidP="0034599B">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w:t>
      </w:r>
      <w:r w:rsidRPr="00EB0466">
        <w:rPr>
          <w:rFonts w:ascii="GHEA Grapalat" w:hAnsi="GHEA Grapalat"/>
          <w:b/>
          <w:bCs/>
        </w:rPr>
        <w:t>900008000</w:t>
      </w:r>
      <w:r w:rsidR="00F84DC5">
        <w:rPr>
          <w:rFonts w:ascii="GHEA Grapalat" w:hAnsi="GHEA Grapalat"/>
          <w:b/>
          <w:bCs/>
          <w:lang w:val="hy-AM"/>
        </w:rPr>
        <w:t>758</w:t>
      </w:r>
      <w:r w:rsidRPr="009044F1">
        <w:rPr>
          <w:rFonts w:ascii="GHEA Grapalat" w:hAnsi="GHEA Grapalat"/>
        </w:rPr>
        <w:t>", открытый в Центральном казначействе на имя уполномоченного органа.</w:t>
      </w:r>
    </w:p>
    <w:p w:rsidR="0034599B" w:rsidRPr="00EB0466" w:rsidRDefault="0034599B" w:rsidP="0034599B">
      <w:pPr>
        <w:widowControl w:val="0"/>
        <w:tabs>
          <w:tab w:val="left" w:pos="1276"/>
        </w:tabs>
        <w:spacing w:after="160"/>
        <w:ind w:firstLine="567"/>
        <w:jc w:val="both"/>
        <w:rPr>
          <w:rFonts w:ascii="GHEA Grapalat" w:hAnsi="GHEA Grapalat"/>
          <w:lang w:val="hy-AM"/>
        </w:rPr>
      </w:pPr>
      <w:r>
        <w:rPr>
          <w:rFonts w:ascii="GHEA Grapalat" w:hAnsi="GHEA Grapalat"/>
        </w:rPr>
        <w:t xml:space="preserve">10.4 </w:t>
      </w:r>
      <w:r w:rsidRPr="00EB0466">
        <w:rPr>
          <w:rFonts w:ascii="GHEA Grapalat" w:hAnsi="GHEA Grapalat"/>
          <w:b/>
          <w:b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EB0466">
        <w:rPr>
          <w:rFonts w:ascii="GHEA Grapalat" w:hAnsi="GHEA Grapalat"/>
          <w:b/>
          <w:bCs/>
          <w:lang w:val="hy-AM"/>
        </w:rPr>
        <w:t xml:space="preserve"> </w:t>
      </w:r>
      <w:r w:rsidRPr="00EB0466">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4599B" w:rsidRPr="00625529" w:rsidRDefault="0034599B" w:rsidP="0034599B">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Pr>
          <w:rFonts w:ascii="GHEA Grapalat" w:hAnsi="GHEA Grapalat"/>
        </w:rPr>
        <w:t>5</w:t>
      </w:r>
      <w:r w:rsidRPr="003E194D">
        <w:rPr>
          <w:rFonts w:ascii="GHEA Grapalat" w:hAnsi="GHEA Grapalat"/>
        </w:rPr>
        <w:t>.</w:t>
      </w:r>
      <w:r w:rsidRPr="005114D0">
        <w:rPr>
          <w:rFonts w:ascii="GHEA Grapalat" w:hAnsi="GHEA Grapalat"/>
        </w:rPr>
        <w:tab/>
      </w:r>
      <w:r w:rsidRPr="00CB4F11">
        <w:rPr>
          <w:rFonts w:ascii="GHEA Grapalat" w:hAnsi="GHEA Grapalat"/>
          <w:i/>
        </w:rPr>
        <w:t xml:space="preserve"> </w:t>
      </w:r>
    </w:p>
    <w:p w:rsidR="0034599B" w:rsidRPr="009044F1" w:rsidRDefault="0034599B" w:rsidP="0034599B">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w:t>
      </w:r>
    </w:p>
    <w:p w:rsidR="0034599B" w:rsidRDefault="0034599B" w:rsidP="0034599B">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9044F1" w:rsidRDefault="003E194D" w:rsidP="000E7316">
      <w:pPr>
        <w:widowControl w:val="0"/>
        <w:tabs>
          <w:tab w:val="left" w:pos="1134"/>
        </w:tabs>
        <w:spacing w:after="160"/>
        <w:ind w:firstLine="567"/>
        <w:jc w:val="both"/>
        <w:rPr>
          <w:rFonts w:ascii="GHEA Grapalat" w:hAnsi="GHEA Grapalat" w:cs="Arial"/>
          <w:b/>
        </w:rPr>
      </w:pPr>
      <w:r w:rsidRPr="005114D0">
        <w:rPr>
          <w:rFonts w:ascii="GHEA Grapalat" w:hAnsi="GHEA Grapalat"/>
        </w:rPr>
        <w:tab/>
      </w:r>
      <w:r w:rsidR="008D5016"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AF3AE6" w:rsidRPr="009044F1" w:rsidRDefault="00AF3AE6" w:rsidP="00AF3AE6">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w:t>
      </w:r>
      <w:r w:rsidRPr="008635EB">
        <w:rPr>
          <w:rFonts w:ascii="GHEA Grapalat" w:hAnsi="GHEA Grapalat"/>
          <w:b/>
        </w:rPr>
        <w:t xml:space="preserve">Совета старейшин общины г. </w:t>
      </w:r>
      <w:r w:rsidR="00436E63" w:rsidRPr="00436E63">
        <w:rPr>
          <w:rFonts w:ascii="GHEA Grapalat" w:hAnsi="GHEA Grapalat"/>
          <w:b/>
        </w:rPr>
        <w:t>Чамбарака</w:t>
      </w:r>
      <w:r>
        <w:rPr>
          <w:rStyle w:val="af6"/>
          <w:rFonts w:ascii="GHEA Grapalat" w:hAnsi="GHEA Grapalat"/>
        </w:rPr>
        <w:footnoteReference w:customMarkFollows="1" w:id="5"/>
        <w:t>15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754E14" w:rsidRPr="00886D11">
        <w:rPr>
          <w:rFonts w:ascii="GHEA Grapalat" w:hAnsi="GHEA Grapalat"/>
        </w:rPr>
        <w:t>5</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1" w:history="1">
        <w:r w:rsidR="00727E98" w:rsidRPr="00900430">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w:t>
      </w:r>
      <w:r w:rsidRPr="009044F1">
        <w:rPr>
          <w:rFonts w:ascii="GHEA Grapalat" w:hAnsi="GHEA Grapalat"/>
        </w:rPr>
        <w:lastRenderedPageBreak/>
        <w:t>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w:t>
      </w:r>
      <w:r w:rsidRPr="009044F1">
        <w:rPr>
          <w:rFonts w:ascii="GHEA Grapalat" w:hAnsi="GHEA Grapalat"/>
        </w:rPr>
        <w:lastRenderedPageBreak/>
        <w:t>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AF3AE6" w:rsidRPr="00374F4A" w:rsidRDefault="004373E3" w:rsidP="00AF3AE6">
      <w:pPr>
        <w:widowControl w:val="0"/>
        <w:spacing w:after="160"/>
        <w:jc w:val="center"/>
        <w:rPr>
          <w:rFonts w:ascii="GHEA Grapalat" w:hAnsi="GHEA Grapalat"/>
          <w:b/>
        </w:rPr>
      </w:pPr>
      <w:r>
        <w:rPr>
          <w:rFonts w:ascii="GHEA Grapalat" w:hAnsi="GHEA Grapalat"/>
          <w:b/>
        </w:rPr>
        <w:br w:type="page"/>
      </w:r>
      <w:r w:rsidR="00AF3AE6" w:rsidRPr="009044F1">
        <w:rPr>
          <w:rFonts w:ascii="GHEA Grapalat" w:hAnsi="GHEA Grapalat"/>
          <w:b/>
        </w:rPr>
        <w:lastRenderedPageBreak/>
        <w:t>ЧАСТЬ II</w:t>
      </w:r>
    </w:p>
    <w:p w:rsidR="00AF3AE6" w:rsidRPr="009044F1" w:rsidRDefault="00AF3AE6" w:rsidP="00AF3AE6">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Pr>
          <w:rFonts w:ascii="GHEA Grapalat" w:hAnsi="GHEA Grapalat"/>
          <w:b/>
        </w:rPr>
        <w:br/>
      </w:r>
      <w:r w:rsidRPr="009044F1">
        <w:rPr>
          <w:rFonts w:ascii="GHEA Grapalat" w:hAnsi="GHEA Grapalat"/>
          <w:b/>
        </w:rPr>
        <w:t xml:space="preserve">ЗАЯВКИ </w:t>
      </w:r>
      <w:r w:rsidR="009B722C">
        <w:rPr>
          <w:rFonts w:ascii="GHEA Grapalat" w:hAnsi="GHEA Grapalat"/>
          <w:b/>
        </w:rPr>
        <w:t>О ЗАПРОСЕ КОТИРОВОК</w:t>
      </w:r>
      <w:r w:rsidR="00E7523D">
        <w:rPr>
          <w:rFonts w:ascii="GHEA Grapalat" w:hAnsi="GHEA Grapalat"/>
          <w:b/>
        </w:rPr>
        <w:t>*</w:t>
      </w:r>
    </w:p>
    <w:p w:rsidR="00AF3AE6" w:rsidRPr="009044F1" w:rsidRDefault="00AF3AE6" w:rsidP="00AF3AE6">
      <w:pPr>
        <w:widowControl w:val="0"/>
        <w:spacing w:after="160"/>
        <w:jc w:val="center"/>
        <w:rPr>
          <w:rFonts w:ascii="GHEA Grapalat" w:hAnsi="GHEA Grapalat"/>
          <w:b/>
        </w:rPr>
      </w:pPr>
      <w:r w:rsidRPr="009044F1">
        <w:rPr>
          <w:rFonts w:ascii="GHEA Grapalat" w:hAnsi="GHEA Grapalat"/>
          <w:b/>
        </w:rPr>
        <w:t>1. ОБЩИЕ ПОЛОЖЕНИЯ</w:t>
      </w:r>
    </w:p>
    <w:p w:rsidR="00AF3AE6" w:rsidRPr="009044F1" w:rsidRDefault="00AF3AE6" w:rsidP="00AF3AE6">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AF3AE6" w:rsidRPr="009044F1" w:rsidRDefault="00AF3AE6" w:rsidP="00AF3AE6">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AF3AE6" w:rsidRDefault="00AF3AE6" w:rsidP="00AF3AE6">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AF3AE6" w:rsidRPr="009044F1" w:rsidRDefault="00AF3AE6" w:rsidP="00AF3AE6">
      <w:pPr>
        <w:widowControl w:val="0"/>
        <w:spacing w:after="160"/>
        <w:jc w:val="center"/>
        <w:rPr>
          <w:rFonts w:ascii="GHEA Grapalat" w:hAnsi="GHEA Grapalat"/>
          <w:b/>
        </w:rPr>
      </w:pPr>
      <w:r w:rsidRPr="009044F1">
        <w:rPr>
          <w:rFonts w:ascii="GHEA Grapalat" w:hAnsi="GHEA Grapalat"/>
          <w:b/>
        </w:rPr>
        <w:t>2. ЗАЯВКА НА ПРОЦЕДУРУ</w:t>
      </w:r>
    </w:p>
    <w:p w:rsidR="00AF3AE6" w:rsidRPr="009044F1" w:rsidRDefault="00AF3AE6" w:rsidP="00AF3AE6">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AF3AE6" w:rsidRPr="009044F1" w:rsidRDefault="00AF3AE6" w:rsidP="00AF3AE6">
      <w:pPr>
        <w:widowControl w:val="0"/>
        <w:tabs>
          <w:tab w:val="left" w:pos="1134"/>
        </w:tabs>
        <w:spacing w:after="160"/>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rsidR="00AF3AE6" w:rsidRPr="00A3004F" w:rsidRDefault="00AF3AE6" w:rsidP="00AF3AE6">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sidRPr="009044F1">
        <w:rPr>
          <w:rFonts w:ascii="GHEA Grapalat" w:hAnsi="GHEA Grapalat"/>
        </w:rPr>
        <w:t xml:space="preserve"> на участие в процедуре согласно Приложению №1</w:t>
      </w:r>
      <w:r w:rsidR="00E402BD">
        <w:rPr>
          <w:rFonts w:ascii="GHEA Grapalat" w:hAnsi="GHEA Grapalat"/>
        </w:rPr>
        <w:t xml:space="preserve"> и </w:t>
      </w:r>
      <w:r w:rsidR="00E402BD" w:rsidRPr="009044F1">
        <w:rPr>
          <w:rFonts w:ascii="GHEA Grapalat" w:hAnsi="GHEA Grapalat"/>
        </w:rPr>
        <w:t xml:space="preserve">Приложению </w:t>
      </w:r>
      <w:r w:rsidR="00A3004F">
        <w:rPr>
          <w:rFonts w:ascii="GHEA Grapalat" w:hAnsi="GHEA Grapalat"/>
        </w:rPr>
        <w:t>1.</w:t>
      </w:r>
      <w:r w:rsidR="00A3004F" w:rsidRPr="00A3004F">
        <w:rPr>
          <w:rFonts w:ascii="GHEA Grapalat" w:hAnsi="GHEA Grapalat"/>
        </w:rPr>
        <w:t>2</w:t>
      </w:r>
    </w:p>
    <w:p w:rsidR="00AF3AE6" w:rsidRPr="00D3436F" w:rsidRDefault="00AF3AE6" w:rsidP="00AF3AE6">
      <w:pPr>
        <w:widowControl w:val="0"/>
        <w:tabs>
          <w:tab w:val="left" w:pos="1134"/>
        </w:tabs>
        <w:spacing w:after="160"/>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 копию агентского договора и данные лица, являющегося стороной этого договора, если Договор будет выполняться через агентство;</w:t>
      </w:r>
    </w:p>
    <w:p w:rsidR="00AF3AE6" w:rsidRDefault="00AF3AE6" w:rsidP="00AF3AE6">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Pr="000027E1">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6"/>
        <w:t>15</w:t>
      </w:r>
    </w:p>
    <w:p w:rsidR="0042047B" w:rsidRDefault="0042047B" w:rsidP="00AF3AE6">
      <w:pPr>
        <w:widowControl w:val="0"/>
        <w:tabs>
          <w:tab w:val="left" w:pos="1134"/>
        </w:tabs>
        <w:spacing w:after="160"/>
        <w:ind w:firstLine="567"/>
        <w:jc w:val="both"/>
        <w:rPr>
          <w:rFonts w:ascii="GHEA Grapalat" w:hAnsi="GHEA Grapalat"/>
          <w:lang w:val="hy-AM"/>
        </w:rPr>
      </w:pPr>
      <w:r>
        <w:rPr>
          <w:rFonts w:ascii="GHEA Grapalat" w:hAnsi="GHEA Grapalat"/>
          <w:lang w:val="hy-AM"/>
        </w:rPr>
        <w:t>2.4.</w:t>
      </w:r>
      <w:r w:rsidRPr="0042047B">
        <w:rPr>
          <w:rFonts w:ascii="GHEA Grapalat" w:hAnsi="GHEA Grapalat"/>
          <w:lang w:val="hy-AM"/>
        </w:rPr>
        <w:t>аналогичное соглашение, заключенное ранее</w:t>
      </w:r>
    </w:p>
    <w:p w:rsidR="0042047B" w:rsidRPr="0042047B" w:rsidRDefault="0042047B" w:rsidP="00AF3AE6">
      <w:pPr>
        <w:widowControl w:val="0"/>
        <w:tabs>
          <w:tab w:val="left" w:pos="1134"/>
        </w:tabs>
        <w:spacing w:after="160"/>
        <w:ind w:firstLine="567"/>
        <w:jc w:val="both"/>
        <w:rPr>
          <w:rFonts w:ascii="GHEA Grapalat" w:hAnsi="GHEA Grapalat"/>
          <w:lang w:val="hy-AM"/>
        </w:rPr>
      </w:pPr>
      <w:r>
        <w:rPr>
          <w:rFonts w:ascii="GHEA Grapalat" w:hAnsi="GHEA Grapalat"/>
          <w:lang w:val="hy-AM"/>
        </w:rPr>
        <w:t>2.5.Рабочие ресурсы: Приложение 3</w:t>
      </w:r>
    </w:p>
    <w:p w:rsidR="00AF3AE6" w:rsidRPr="009044F1" w:rsidRDefault="00AF3AE6" w:rsidP="00AF3AE6">
      <w:pPr>
        <w:widowControl w:val="0"/>
        <w:tabs>
          <w:tab w:val="left" w:pos="1134"/>
        </w:tabs>
        <w:spacing w:after="160"/>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rsidR="00AF3AE6" w:rsidRDefault="00AF3AE6" w:rsidP="00AF3AE6">
      <w:pPr>
        <w:widowControl w:val="0"/>
        <w:tabs>
          <w:tab w:val="left" w:pos="1134"/>
        </w:tabs>
        <w:spacing w:after="160"/>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34599B" w:rsidRPr="000F1BE2" w:rsidRDefault="0034599B" w:rsidP="0034599B">
      <w:pPr>
        <w:pStyle w:val="HTML"/>
        <w:shd w:val="clear" w:color="auto" w:fill="F8F9FA"/>
        <w:jc w:val="both"/>
        <w:rPr>
          <w:rFonts w:ascii="GHEA Grapalat" w:hAnsi="GHEA Grapalat"/>
          <w:color w:val="000000" w:themeColor="text1"/>
          <w:sz w:val="24"/>
          <w:szCs w:val="24"/>
          <w:lang w:val="ru-RU"/>
        </w:rPr>
      </w:pPr>
      <w:r w:rsidRPr="000F1BE2">
        <w:rPr>
          <w:rStyle w:val="y2iqfc"/>
          <w:rFonts w:ascii="GHEA Grapalat" w:hAnsi="GHEA Grapalat"/>
          <w:color w:val="000000" w:themeColor="text1"/>
          <w:sz w:val="24"/>
          <w:szCs w:val="24"/>
          <w:lang w:val="ru-RU"/>
        </w:rPr>
        <w:t xml:space="preserve">2.5.1. представляет утвержденное им письменное свидетельство с приложением к приглашению, являющемуся неотъемлемой частью заключаемого договора, проектной документации об обязательстве установки материалов и (или) устройств и </w:t>
      </w:r>
      <w:r w:rsidRPr="000F1BE2">
        <w:rPr>
          <w:rStyle w:val="y2iqfc"/>
          <w:rFonts w:ascii="GHEA Grapalat" w:hAnsi="GHEA Grapalat"/>
          <w:color w:val="000000" w:themeColor="text1"/>
          <w:sz w:val="24"/>
          <w:szCs w:val="24"/>
          <w:lang w:val="ru-RU"/>
        </w:rPr>
        <w:lastRenderedPageBreak/>
        <w:t>оборудования, соответствующих указанным техническим характеристикам, и гарантийного обслуживания условий, включая их технические характеристики, товарные знаки, перед установкой, предварительно согласовав с заказчиком наименования, марки и гарантийные сроки. Сертификация, указанная в настоящем пункте, также подтверждается заключаемым договором с отдельным приложением.</w:t>
      </w:r>
    </w:p>
    <w:p w:rsidR="0034599B" w:rsidRPr="004B4D36" w:rsidRDefault="0034599B" w:rsidP="00AF3AE6">
      <w:pPr>
        <w:widowControl w:val="0"/>
        <w:tabs>
          <w:tab w:val="left" w:pos="1134"/>
        </w:tabs>
        <w:spacing w:after="160"/>
        <w:ind w:firstLine="567"/>
        <w:jc w:val="both"/>
        <w:rPr>
          <w:rFonts w:ascii="GHEA Grapalat" w:hAnsi="GHEA Grapalat"/>
        </w:rPr>
      </w:pPr>
    </w:p>
    <w:p w:rsidR="00AF3AE6" w:rsidRPr="009044F1" w:rsidRDefault="00AF3AE6" w:rsidP="00AF3AE6">
      <w:pPr>
        <w:widowControl w:val="0"/>
        <w:tabs>
          <w:tab w:val="left" w:pos="1134"/>
        </w:tabs>
        <w:spacing w:after="160"/>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F3AE6" w:rsidRDefault="00AF3AE6" w:rsidP="00AF3AE6">
      <w:pPr>
        <w:widowControl w:val="0"/>
        <w:tabs>
          <w:tab w:val="left" w:pos="1134"/>
        </w:tabs>
        <w:spacing w:after="160"/>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rsidR="00675BE3" w:rsidRPr="00374F4A" w:rsidRDefault="00675BE3" w:rsidP="00675BE3">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75BE3" w:rsidRPr="0096742A" w:rsidRDefault="00675BE3" w:rsidP="00675BE3">
      <w:pPr>
        <w:pStyle w:val="31"/>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Pr="0096742A">
        <w:rPr>
          <w:rFonts w:ascii="GHEA Grapalat" w:hAnsi="GHEA Grapalat"/>
          <w:b/>
          <w:sz w:val="24"/>
          <w:szCs w:val="24"/>
        </w:rPr>
        <w:t xml:space="preserve">запросе котировок </w:t>
      </w:r>
    </w:p>
    <w:p w:rsidR="00675BE3" w:rsidRPr="00374F4A" w:rsidRDefault="00675BE3" w:rsidP="00675BE3">
      <w:pPr>
        <w:pStyle w:val="31"/>
        <w:widowControl w:val="0"/>
        <w:spacing w:after="160"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sidR="005D01B1">
        <w:rPr>
          <w:rFonts w:ascii="GHEA Grapalat" w:hAnsi="GHEA Grapalat"/>
          <w:b/>
          <w:bCs/>
          <w:lang w:val="af-ZA"/>
        </w:rPr>
        <w:t>ՀՀԳՄԴՄԴ-ԳՀԱՇՁԲ-2024/3</w:t>
      </w:r>
      <w:r w:rsidRPr="000F559B">
        <w:rPr>
          <w:rFonts w:ascii="GHEA Grapalat" w:hAnsi="GHEA Grapalat"/>
          <w:b/>
          <w:bCs/>
          <w:lang w:val="af-ZA"/>
        </w:rPr>
        <w:t xml:space="preserve">        </w:t>
      </w:r>
    </w:p>
    <w:p w:rsidR="00675BE3" w:rsidRPr="00374F4A" w:rsidRDefault="00675BE3" w:rsidP="00675BE3">
      <w:pPr>
        <w:widowControl w:val="0"/>
        <w:spacing w:after="120"/>
        <w:jc w:val="center"/>
        <w:rPr>
          <w:rFonts w:ascii="GHEA Grapalat" w:hAnsi="GHEA Grapalat" w:cs="Sylfaen"/>
          <w:b/>
        </w:rPr>
      </w:pPr>
    </w:p>
    <w:p w:rsidR="00675BE3" w:rsidRPr="00374F4A" w:rsidRDefault="00675BE3" w:rsidP="00675BE3">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675BE3" w:rsidRPr="00374F4A" w:rsidRDefault="00675BE3" w:rsidP="00675BE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EB0466">
        <w:rPr>
          <w:rFonts w:ascii="GHEA Grapalat" w:hAnsi="GHEA Grapalat"/>
          <w:bCs/>
        </w:rPr>
        <w:t>срочн</w:t>
      </w:r>
      <w:r w:rsidRPr="00EB0466">
        <w:rPr>
          <w:rFonts w:ascii="GHEA Grapalat" w:hAnsi="GHEA Grapalat"/>
          <w:bCs/>
          <w:color w:val="auto"/>
          <w:sz w:val="24"/>
          <w:szCs w:val="24"/>
        </w:rPr>
        <w:t>ом открытом конкурсе</w:t>
      </w:r>
      <w:r w:rsidRPr="00374F4A">
        <w:rPr>
          <w:rFonts w:ascii="GHEA Grapalat" w:hAnsi="GHEA Grapalat"/>
          <w:color w:val="auto"/>
          <w:sz w:val="24"/>
          <w:szCs w:val="24"/>
        </w:rPr>
        <w:t xml:space="preserve"> </w:t>
      </w:r>
    </w:p>
    <w:p w:rsidR="00675BE3" w:rsidRPr="00374F4A" w:rsidRDefault="00675BE3" w:rsidP="00675BE3">
      <w:pPr>
        <w:widowControl w:val="0"/>
        <w:spacing w:after="120"/>
        <w:jc w:val="center"/>
        <w:rPr>
          <w:rFonts w:ascii="GHEA Grapalat" w:hAnsi="GHEA Grapalat"/>
        </w:rPr>
      </w:pPr>
    </w:p>
    <w:p w:rsidR="00675BE3" w:rsidRPr="00C4157A" w:rsidRDefault="00675BE3" w:rsidP="00675B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675BE3" w:rsidRPr="000C1746" w:rsidRDefault="00675BE3" w:rsidP="00675B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675BE3" w:rsidRPr="00DA5EA0" w:rsidRDefault="00675BE3" w:rsidP="00675B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675BE3" w:rsidRPr="000C1746" w:rsidRDefault="00675BE3" w:rsidP="00675BE3">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rsidR="00675BE3" w:rsidRPr="00BD0FD1" w:rsidRDefault="00675BE3" w:rsidP="00675BE3">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p>
    <w:p w:rsidR="00675BE3" w:rsidRPr="00C4157A" w:rsidRDefault="00675BE3" w:rsidP="00675BE3">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675BE3" w:rsidRPr="00DA5EA0" w:rsidRDefault="00675BE3" w:rsidP="00675BE3">
      <w:pPr>
        <w:spacing w:after="160"/>
        <w:jc w:val="both"/>
        <w:rPr>
          <w:rFonts w:ascii="GHEA Grapalat" w:hAnsi="GHEA Grapalat"/>
        </w:rPr>
      </w:pPr>
      <w:r w:rsidRPr="00EB0466">
        <w:rPr>
          <w:rFonts w:ascii="GHEA Grapalat" w:hAnsi="GHEA Grapalat"/>
          <w:bCs/>
        </w:rPr>
        <w:t>срочного</w:t>
      </w:r>
      <w:r w:rsidRPr="00BF4E90">
        <w:rPr>
          <w:rFonts w:ascii="GHEA Grapalat" w:hAnsi="GHEA Grapalat"/>
          <w:b/>
        </w:rPr>
        <w:t xml:space="preserve"> </w:t>
      </w: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675BE3" w:rsidRPr="002B75BF" w:rsidRDefault="00675BE3" w:rsidP="00675B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675BE3" w:rsidRPr="000C1746" w:rsidRDefault="00675BE3" w:rsidP="00675B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675BE3" w:rsidRPr="00DA5EA0" w:rsidRDefault="00675BE3" w:rsidP="00675BE3">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675BE3" w:rsidRPr="000C1746" w:rsidRDefault="00675BE3" w:rsidP="00675B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675BE3" w:rsidRDefault="00675BE3" w:rsidP="00675BE3">
      <w:pPr>
        <w:jc w:val="both"/>
        <w:rPr>
          <w:rFonts w:ascii="GHEA Grapalat" w:hAnsi="GHEA Grapalat"/>
        </w:rPr>
      </w:pPr>
    </w:p>
    <w:p w:rsidR="00675BE3" w:rsidRDefault="00675BE3" w:rsidP="00675BE3">
      <w:pPr>
        <w:jc w:val="both"/>
        <w:rPr>
          <w:rFonts w:ascii="GHEA Grapalat" w:hAnsi="GHEA Grapalat"/>
        </w:rPr>
      </w:pPr>
      <w:r>
        <w:rPr>
          <w:rFonts w:ascii="GHEA Grapalat" w:hAnsi="GHEA Grapalat"/>
        </w:rPr>
        <w:t>Данные       ----------------------------------------  следующие:</w:t>
      </w:r>
    </w:p>
    <w:p w:rsidR="00675BE3" w:rsidRPr="000811C1" w:rsidRDefault="00675BE3" w:rsidP="00675BE3">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675BE3" w:rsidRDefault="00675BE3" w:rsidP="00675BE3">
      <w:pPr>
        <w:jc w:val="both"/>
        <w:rPr>
          <w:rFonts w:ascii="GHEA Grapalat" w:hAnsi="GHEA Grapalat"/>
        </w:rPr>
      </w:pPr>
    </w:p>
    <w:p w:rsidR="00675BE3" w:rsidRPr="00B443ED" w:rsidRDefault="00675BE3" w:rsidP="00675B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675BE3" w:rsidRPr="000C1746" w:rsidRDefault="00675BE3" w:rsidP="00675BE3">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675BE3" w:rsidRDefault="00675BE3" w:rsidP="00675BE3">
      <w:pPr>
        <w:jc w:val="both"/>
        <w:rPr>
          <w:rFonts w:ascii="GHEA Grapalat" w:hAnsi="GHEA Grapalat"/>
        </w:rPr>
      </w:pPr>
    </w:p>
    <w:p w:rsidR="00675BE3" w:rsidRPr="008E7F24" w:rsidRDefault="00675BE3" w:rsidP="00675BE3">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675BE3" w:rsidRPr="00D3436F" w:rsidRDefault="00675BE3" w:rsidP="00675BE3">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675BE3" w:rsidRDefault="00675BE3" w:rsidP="00675BE3">
      <w:pPr>
        <w:jc w:val="both"/>
        <w:rPr>
          <w:rFonts w:ascii="GHEA Grapalat" w:hAnsi="GHEA Grapalat"/>
        </w:rPr>
      </w:pPr>
    </w:p>
    <w:p w:rsidR="00675BE3" w:rsidRDefault="00675BE3" w:rsidP="00675B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675BE3" w:rsidRDefault="00675BE3" w:rsidP="00675BE3">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675BE3" w:rsidRDefault="00675BE3" w:rsidP="00675BE3">
      <w:pPr>
        <w:jc w:val="both"/>
        <w:rPr>
          <w:rFonts w:ascii="GHEA Grapalat" w:hAnsi="GHEA Grapalat"/>
          <w:sz w:val="18"/>
          <w:szCs w:val="18"/>
        </w:rPr>
      </w:pPr>
    </w:p>
    <w:p w:rsidR="00675BE3" w:rsidRPr="00B16483" w:rsidRDefault="00675BE3" w:rsidP="00675B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675BE3" w:rsidRDefault="00675BE3" w:rsidP="00675BE3">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675BE3" w:rsidRPr="00D3436F" w:rsidRDefault="00675BE3" w:rsidP="00675BE3">
      <w:pPr>
        <w:tabs>
          <w:tab w:val="left" w:pos="7371"/>
        </w:tabs>
        <w:spacing w:after="160"/>
        <w:ind w:left="3544" w:firstLine="3"/>
        <w:jc w:val="both"/>
        <w:rPr>
          <w:rFonts w:ascii="GHEA Grapalat" w:hAnsi="GHEA Grapalat"/>
          <w:sz w:val="16"/>
        </w:rPr>
      </w:pPr>
    </w:p>
    <w:p w:rsidR="00675BE3" w:rsidRDefault="00675BE3" w:rsidP="00675BE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75BE3" w:rsidRDefault="00675BE3" w:rsidP="00675B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75BE3" w:rsidRPr="001C57DE" w:rsidRDefault="00675BE3" w:rsidP="00675BE3">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rsidR="00675BE3" w:rsidRPr="0001519E" w:rsidRDefault="00675BE3" w:rsidP="00675BE3">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rsidR="00675BE3" w:rsidRPr="00403A28" w:rsidRDefault="00675BE3" w:rsidP="00675BE3">
      <w:pPr>
        <w:rPr>
          <w:ins w:id="4" w:author="Vardan" w:date="2022-10-29T19:53:00Z"/>
          <w:rFonts w:ascii="GHEA Grapalat" w:hAnsi="GHEA Grapalat"/>
          <w:i/>
          <w:sz w:val="16"/>
          <w:highlight w:val="cyan"/>
          <w:vertAlign w:val="superscript"/>
          <w:lang w:val="es-ES"/>
        </w:rPr>
      </w:pPr>
    </w:p>
    <w:p w:rsidR="00675BE3" w:rsidRPr="00800B26" w:rsidRDefault="00675BE3" w:rsidP="00675BE3">
      <w:pPr>
        <w:rPr>
          <w:rFonts w:ascii="GHEA Grapalat" w:hAnsi="GHEA Grapalat" w:cs="Sylfaen"/>
          <w:sz w:val="20"/>
          <w:lang w:val="hy-AM"/>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Pr="00800B26">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Pr="00800B26">
        <w:rPr>
          <w:rFonts w:ascii="GHEA Grapalat" w:hAnsi="GHEA Grapalat"/>
          <w:color w:val="000000" w:themeColor="text1"/>
        </w:rPr>
        <w:t>и</w:t>
      </w:r>
      <w:r>
        <w:rPr>
          <w:rFonts w:ascii="GHEA Grapalat" w:hAnsi="GHEA Grapalat"/>
          <w:color w:val="000000" w:themeColor="text1"/>
        </w:rPr>
        <w:t xml:space="preserve"> ----------------------------------------------------</w:t>
      </w:r>
    </w:p>
    <w:p w:rsidR="00675BE3" w:rsidRPr="00800B26" w:rsidRDefault="00675BE3" w:rsidP="00675BE3">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Pr>
          <w:rFonts w:ascii="GHEA Grapalat" w:hAnsi="GHEA Grapalat" w:cs="Sylfaen"/>
          <w:sz w:val="20"/>
        </w:rPr>
        <w:t xml:space="preserve">                                   </w:t>
      </w:r>
      <w:r w:rsidRPr="00800B26">
        <w:rPr>
          <w:rFonts w:ascii="GHEA Grapalat" w:hAnsi="GHEA Grapalat"/>
          <w:sz w:val="16"/>
        </w:rPr>
        <w:t>наименование участника</w:t>
      </w:r>
    </w:p>
    <w:p w:rsidR="00675BE3" w:rsidRPr="00AC309E" w:rsidRDefault="00675BE3" w:rsidP="00675BE3">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C309E">
        <w:rPr>
          <w:rFonts w:ascii="GHEA Grapalat" w:hAnsi="GHEA Grapalat"/>
        </w:rPr>
        <w:t>,</w:t>
      </w:r>
    </w:p>
    <w:p w:rsidR="00675BE3" w:rsidRPr="00AC309E" w:rsidRDefault="00675BE3" w:rsidP="00675BE3">
      <w:pPr>
        <w:widowControl w:val="0"/>
        <w:tabs>
          <w:tab w:val="left" w:pos="567"/>
        </w:tabs>
        <w:spacing w:after="160"/>
        <w:ind w:left="360"/>
        <w:jc w:val="both"/>
        <w:rPr>
          <w:rFonts w:ascii="GHEA Grapalat" w:hAnsi="GHEA Grapalat"/>
        </w:rPr>
      </w:pPr>
      <w:r>
        <w:rPr>
          <w:rFonts w:ascii="GHEA Grapalat" w:hAnsi="GHEA Grapalat"/>
        </w:rPr>
        <w:t xml:space="preserve">2) </w:t>
      </w:r>
      <w:r w:rsidRPr="00AC309E">
        <w:rPr>
          <w:rFonts w:ascii="GHEA Grapalat" w:hAnsi="GHEA Grapalat"/>
        </w:rPr>
        <w:t>в рамках участия в</w:t>
      </w:r>
      <w:r>
        <w:rPr>
          <w:rFonts w:ascii="GHEA Grapalat" w:hAnsi="GHEA Grapalat"/>
          <w:lang w:val="hy-AM"/>
        </w:rPr>
        <w:t xml:space="preserve"> </w:t>
      </w:r>
      <w:r w:rsidRPr="00EB0466">
        <w:rPr>
          <w:rFonts w:ascii="GHEA Grapalat" w:hAnsi="GHEA Grapalat"/>
          <w:bCs/>
        </w:rPr>
        <w:t>срочном</w:t>
      </w:r>
      <w:r w:rsidRPr="00AC309E">
        <w:rPr>
          <w:rFonts w:ascii="GHEA Grapalat" w:hAnsi="GHEA Grapalat"/>
        </w:rPr>
        <w:t xml:space="preserve"> открытом конкурсе под кодом не допускал и (или) не допустит </w:t>
      </w:r>
      <w:r w:rsidRPr="00AC309E">
        <w:rPr>
          <w:rFonts w:ascii="GHEA Grapalat" w:hAnsi="GHEA Grapalat"/>
          <w:lang w:val="hy-AM"/>
        </w:rPr>
        <w:t>недобросовестн</w:t>
      </w:r>
      <w:r w:rsidRPr="00AC309E">
        <w:rPr>
          <w:rFonts w:ascii="GHEA Grapalat" w:hAnsi="GHEA Grapalat"/>
        </w:rPr>
        <w:t>ой</w:t>
      </w:r>
      <w:r w:rsidRPr="00AC309E">
        <w:rPr>
          <w:rFonts w:ascii="GHEA Grapalat" w:hAnsi="GHEA Grapalat"/>
          <w:lang w:val="hy-AM"/>
        </w:rPr>
        <w:t xml:space="preserve"> конкуренци</w:t>
      </w:r>
      <w:r w:rsidRPr="00AC309E">
        <w:rPr>
          <w:rFonts w:ascii="GHEA Grapalat" w:hAnsi="GHEA Grapalat"/>
        </w:rPr>
        <w:t xml:space="preserve">и, </w:t>
      </w:r>
      <w:r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rsidR="00675BE3" w:rsidRPr="00AC309E" w:rsidRDefault="00675BE3" w:rsidP="00675BE3">
      <w:pPr>
        <w:pStyle w:val="aff3"/>
        <w:widowControl w:val="0"/>
        <w:numPr>
          <w:ilvl w:val="0"/>
          <w:numId w:val="9"/>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Pr>
          <w:rFonts w:ascii="GHEA Grapalat" w:hAnsi="GHEA Grapalat"/>
          <w:spacing w:val="-6"/>
        </w:rPr>
        <w:t>ый</w:t>
      </w:r>
      <w:r w:rsidRPr="00AC309E">
        <w:rPr>
          <w:rFonts w:ascii="GHEA Grapalat" w:hAnsi="GHEA Grapalat"/>
          <w:spacing w:val="-6"/>
        </w:rPr>
        <w:t xml:space="preserve"> приглашением на </w:t>
      </w:r>
      <w:r w:rsidRPr="00AC309E">
        <w:rPr>
          <w:rFonts w:ascii="GHEA Grapalat" w:hAnsi="GHEA Grapalat"/>
        </w:rPr>
        <w:t xml:space="preserve">открытый конкурс </w:t>
      </w:r>
      <w:r w:rsidRPr="00AC309E">
        <w:rPr>
          <w:rFonts w:ascii="GHEA Grapalat" w:hAnsi="GHEA Grapalat"/>
          <w:spacing w:val="-6"/>
        </w:rPr>
        <w:t>случай</w:t>
      </w:r>
      <w:r w:rsidRPr="00AC309E">
        <w:rPr>
          <w:rFonts w:ascii="GHEA Grapalat" w:hAnsi="GHEA Grapalat"/>
        </w:rPr>
        <w:t xml:space="preserve"> одновременного </w:t>
      </w:r>
    </w:p>
    <w:p w:rsidR="00675BE3" w:rsidRDefault="00675BE3" w:rsidP="00675BE3">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75BE3" w:rsidRDefault="00675BE3" w:rsidP="00675B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75BE3" w:rsidRDefault="00675BE3" w:rsidP="00675B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75BE3" w:rsidRDefault="00675BE3" w:rsidP="00675BE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75BE3" w:rsidRDefault="00675BE3" w:rsidP="00675B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75BE3" w:rsidRDefault="00675BE3" w:rsidP="00675BE3">
      <w:pPr>
        <w:widowControl w:val="0"/>
        <w:spacing w:after="160"/>
        <w:jc w:val="both"/>
        <w:rPr>
          <w:ins w:id="5" w:author="Inesa Kocharyan" w:date="2021-09-01T12:02:00Z"/>
          <w:rFonts w:ascii="GHEA Grapalat" w:hAnsi="GHEA Grapalat"/>
        </w:rPr>
      </w:pPr>
      <w:r>
        <w:rPr>
          <w:rFonts w:ascii="GHEA Grapalat" w:hAnsi="GHEA Grapalat"/>
        </w:rPr>
        <w:t>долю (пай) в размере более пятидесяти процентов.</w:t>
      </w:r>
    </w:p>
    <w:p w:rsidR="00675BE3" w:rsidRPr="00BD438D" w:rsidRDefault="00675BE3" w:rsidP="00675BE3">
      <w:pPr>
        <w:widowControl w:val="0"/>
        <w:spacing w:after="16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rsidR="00675BE3" w:rsidRDefault="00675BE3" w:rsidP="00675BE3">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rsidR="00675BE3" w:rsidRPr="00BD438D" w:rsidRDefault="00675BE3" w:rsidP="00675BE3">
      <w:pPr>
        <w:widowControl w:val="0"/>
        <w:spacing w:after="16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af6"/>
          <w:rFonts w:ascii="GHEA Grapalat" w:hAnsi="GHEA Grapalat"/>
          <w:sz w:val="28"/>
          <w:szCs w:val="28"/>
        </w:rPr>
        <w:footnoteReference w:customMarkFollows="1" w:id="7"/>
        <w:t>**</w:t>
      </w:r>
      <w:r w:rsidRPr="00BD438D">
        <w:rPr>
          <w:rFonts w:ascii="GHEA Grapalat" w:hAnsi="GHEA Grapalat"/>
        </w:rPr>
        <w:t xml:space="preserve"> </w:t>
      </w:r>
      <w:r>
        <w:rPr>
          <w:rFonts w:ascii="GHEA Grapalat" w:hAnsi="GHEA Grapalat"/>
          <w:lang w:val="hy-AM"/>
        </w:rPr>
        <w:t>.</w:t>
      </w:r>
    </w:p>
    <w:p w:rsidR="00675BE3" w:rsidRDefault="00675BE3" w:rsidP="00675BE3">
      <w:pPr>
        <w:jc w:val="both"/>
        <w:rPr>
          <w:rFonts w:ascii="GHEA Grapalat" w:hAnsi="GHEA Grapalat"/>
        </w:rPr>
      </w:pPr>
    </w:p>
    <w:p w:rsidR="00675BE3" w:rsidRDefault="00675BE3" w:rsidP="00675BE3">
      <w:pPr>
        <w:ind w:firstLine="708"/>
        <w:jc w:val="both"/>
        <w:rPr>
          <w:rFonts w:ascii="GHEA Grapalat" w:hAnsi="GHEA Grapalat"/>
        </w:rPr>
      </w:pPr>
      <w:r w:rsidRPr="000858EB">
        <w:rPr>
          <w:rFonts w:ascii="GHEA Grapalat" w:hAnsi="GHEA Grapalat"/>
        </w:rPr>
        <w:t>Пр</w:t>
      </w:r>
      <w:r>
        <w:rPr>
          <w:rFonts w:ascii="GHEA Grapalat" w:hAnsi="GHEA Grapalat"/>
        </w:rPr>
        <w:t>илага</w:t>
      </w:r>
      <w:r w:rsidRPr="000858EB">
        <w:rPr>
          <w:rFonts w:ascii="GHEA Grapalat" w:hAnsi="GHEA Grapalat"/>
        </w:rPr>
        <w:t xml:space="preserve">ются технические характеристики, товарные знаки, фирменные наименования, марки, производители и гарантийные сроки соответствующего </w:t>
      </w:r>
      <w:r w:rsidRPr="000858EB">
        <w:rPr>
          <w:rFonts w:ascii="GHEA Grapalat" w:hAnsi="GHEA Grapalat"/>
        </w:rPr>
        <w:lastRenderedPageBreak/>
        <w:t>приборов</w:t>
      </w:r>
      <w:r>
        <w:rPr>
          <w:rFonts w:ascii="GHEA Grapalat" w:hAnsi="GHEA Grapalat"/>
        </w:rPr>
        <w:t xml:space="preserve"> и </w:t>
      </w:r>
      <w:r w:rsidRPr="000858EB">
        <w:rPr>
          <w:rFonts w:ascii="GHEA Grapalat" w:hAnsi="GHEA Grapalat"/>
        </w:rPr>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8"/>
        <w:t>***</w:t>
      </w:r>
      <w:r w:rsidRPr="000858EB">
        <w:rPr>
          <w:rFonts w:ascii="GHEA Grapalat" w:hAnsi="GHEA Grapalat"/>
        </w:rPr>
        <w:t xml:space="preserve"> </w:t>
      </w:r>
    </w:p>
    <w:p w:rsidR="00675BE3" w:rsidRPr="000858EB" w:rsidRDefault="00675BE3" w:rsidP="00675BE3">
      <w:pPr>
        <w:ind w:firstLine="708"/>
        <w:jc w:val="both"/>
        <w:rPr>
          <w:rFonts w:ascii="GHEA Grapalat" w:hAnsi="GHEA Grapalat"/>
        </w:rPr>
      </w:pPr>
    </w:p>
    <w:p w:rsidR="00675BE3" w:rsidRDefault="00675BE3" w:rsidP="00675BE3">
      <w:pPr>
        <w:tabs>
          <w:tab w:val="left" w:pos="7371"/>
        </w:tabs>
        <w:spacing w:after="160"/>
        <w:ind w:left="3544" w:firstLine="3"/>
        <w:jc w:val="both"/>
        <w:rPr>
          <w:rFonts w:ascii="GHEA Grapalat" w:hAnsi="GHEA Grapalat"/>
          <w:sz w:val="16"/>
          <w:lang w:val="hy-AM"/>
        </w:rPr>
      </w:pPr>
    </w:p>
    <w:p w:rsidR="00675BE3" w:rsidRPr="000811C1" w:rsidRDefault="00675BE3" w:rsidP="00675BE3">
      <w:pPr>
        <w:tabs>
          <w:tab w:val="left" w:pos="7371"/>
        </w:tabs>
        <w:spacing w:after="160"/>
        <w:ind w:left="3544" w:firstLine="3"/>
        <w:jc w:val="both"/>
        <w:rPr>
          <w:rFonts w:ascii="GHEA Grapalat" w:hAnsi="GHEA Grapalat"/>
          <w:sz w:val="16"/>
          <w:lang w:val="hy-AM"/>
        </w:rPr>
      </w:pPr>
    </w:p>
    <w:p w:rsidR="00675BE3" w:rsidRPr="00D3436F" w:rsidRDefault="00675BE3" w:rsidP="00675BE3">
      <w:pPr>
        <w:tabs>
          <w:tab w:val="left" w:pos="7371"/>
        </w:tabs>
        <w:spacing w:after="160"/>
        <w:ind w:left="3544" w:firstLine="3"/>
        <w:jc w:val="both"/>
        <w:rPr>
          <w:rFonts w:ascii="GHEA Grapalat" w:hAnsi="GHEA Grapalat"/>
          <w:sz w:val="16"/>
        </w:rPr>
      </w:pPr>
    </w:p>
    <w:p w:rsidR="00675BE3" w:rsidRPr="00770B03" w:rsidRDefault="00675BE3" w:rsidP="00675BE3">
      <w:pPr>
        <w:tabs>
          <w:tab w:val="left" w:pos="7371"/>
        </w:tabs>
        <w:spacing w:after="160"/>
        <w:ind w:left="3544" w:firstLine="3"/>
        <w:jc w:val="both"/>
        <w:rPr>
          <w:rFonts w:ascii="GHEA Grapalat" w:hAnsi="GHEA Grapalat"/>
          <w:sz w:val="16"/>
        </w:rPr>
      </w:pPr>
    </w:p>
    <w:p w:rsidR="00675BE3" w:rsidRPr="000C1746" w:rsidRDefault="00675BE3" w:rsidP="00675B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675BE3" w:rsidRPr="000C1746" w:rsidRDefault="00675BE3" w:rsidP="00675B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675BE3" w:rsidRPr="00700661" w:rsidRDefault="00675BE3" w:rsidP="00700661">
      <w:pPr>
        <w:spacing w:after="160"/>
        <w:ind w:left="1134"/>
        <w:jc w:val="both"/>
        <w:rPr>
          <w:rFonts w:ascii="GHEA Grapalat" w:hAnsi="GHEA Grapalat"/>
          <w:sz w:val="16"/>
        </w:rPr>
      </w:pPr>
      <w:r w:rsidRPr="000C1746">
        <w:rPr>
          <w:rFonts w:ascii="GHEA Grapalat" w:hAnsi="GHEA Grapalat"/>
          <w:sz w:val="16"/>
        </w:rPr>
        <w:t>имя, фамилия руководителя)</w:t>
      </w:r>
      <w:r w:rsidR="00700661">
        <w:rPr>
          <w:rFonts w:ascii="GHEA Grapalat" w:hAnsi="GHEA Grapalat"/>
          <w:sz w:val="16"/>
        </w:rPr>
        <w:t xml:space="preserve">                                                                                    </w:t>
      </w:r>
      <w:r w:rsidRPr="00374F4A">
        <w:rPr>
          <w:rFonts w:ascii="GHEA Grapalat" w:hAnsi="GHEA Grapalat"/>
        </w:rPr>
        <w:t>М. П.</w:t>
      </w: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675BE3" w:rsidRDefault="00675BE3" w:rsidP="00675BE3">
      <w:pPr>
        <w:pStyle w:val="3"/>
        <w:spacing w:line="240" w:lineRule="auto"/>
        <w:ind w:firstLine="567"/>
        <w:jc w:val="right"/>
        <w:rPr>
          <w:rFonts w:ascii="GHEA Grapalat" w:hAnsi="GHEA Grapalat"/>
        </w:rPr>
      </w:pPr>
    </w:p>
    <w:p w:rsidR="00700661" w:rsidRDefault="005315B8" w:rsidP="00675BE3">
      <w:pPr>
        <w:pStyle w:val="3"/>
        <w:spacing w:line="240" w:lineRule="auto"/>
        <w:ind w:firstLine="567"/>
        <w:jc w:val="right"/>
        <w:rPr>
          <w:rFonts w:ascii="GHEA Grapalat" w:hAnsi="GHEA Grapalat"/>
          <w:b/>
        </w:rPr>
      </w:pPr>
      <w:r w:rsidRPr="002214A5">
        <w:rPr>
          <w:rFonts w:ascii="GHEA Grapalat" w:hAnsi="GHEA Grapalat"/>
          <w:b/>
        </w:rPr>
        <w:lastRenderedPageBreak/>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r w:rsidRPr="002214A5">
        <w:rPr>
          <w:rFonts w:ascii="GHEA Grapalat" w:hAnsi="GHEA Grapalat"/>
          <w:b/>
        </w:rPr>
        <w:tab/>
      </w:r>
    </w:p>
    <w:p w:rsidR="00700661" w:rsidRDefault="00700661" w:rsidP="00675BE3">
      <w:pPr>
        <w:pStyle w:val="3"/>
        <w:spacing w:line="240" w:lineRule="auto"/>
        <w:ind w:firstLine="567"/>
        <w:jc w:val="right"/>
        <w:rPr>
          <w:rFonts w:ascii="GHEA Grapalat" w:hAnsi="GHEA Grapalat"/>
          <w:b/>
        </w:rPr>
      </w:pPr>
    </w:p>
    <w:p w:rsidR="00700661" w:rsidRDefault="00700661" w:rsidP="00675BE3">
      <w:pPr>
        <w:pStyle w:val="3"/>
        <w:spacing w:line="240" w:lineRule="auto"/>
        <w:ind w:firstLine="567"/>
        <w:jc w:val="right"/>
        <w:rPr>
          <w:rFonts w:ascii="GHEA Grapalat" w:hAnsi="GHEA Grapalat"/>
          <w:b/>
        </w:rPr>
      </w:pPr>
    </w:p>
    <w:p w:rsidR="00700661" w:rsidRPr="00F00EAD" w:rsidRDefault="00700661" w:rsidP="00700661">
      <w:pPr>
        <w:pStyle w:val="3"/>
        <w:keepNext w:val="0"/>
        <w:widowControl w:val="0"/>
        <w:spacing w:line="240" w:lineRule="auto"/>
        <w:ind w:firstLine="567"/>
        <w:jc w:val="right"/>
        <w:rPr>
          <w:rFonts w:ascii="GHEA Grapalat" w:hAnsi="GHEA Grapalat" w:cs="Arial"/>
          <w:b/>
          <w:i w:val="0"/>
        </w:rPr>
      </w:pPr>
      <w:r w:rsidRPr="00F00EAD">
        <w:rPr>
          <w:rFonts w:ascii="GHEA Grapalat" w:hAnsi="GHEA Grapalat"/>
          <w:b/>
          <w:i w:val="0"/>
        </w:rPr>
        <w:t>Приложение № 1.1</w:t>
      </w:r>
    </w:p>
    <w:p w:rsidR="00700661" w:rsidRPr="00F00EAD" w:rsidRDefault="00700661" w:rsidP="00700661">
      <w:pPr>
        <w:pStyle w:val="31"/>
        <w:widowControl w:val="0"/>
        <w:spacing w:line="240" w:lineRule="auto"/>
        <w:jc w:val="right"/>
        <w:rPr>
          <w:rFonts w:ascii="GHEA Grapalat" w:hAnsi="GHEA Grapalat" w:cs="Arial"/>
          <w:b/>
        </w:rPr>
      </w:pPr>
      <w:r w:rsidRPr="00F00EAD">
        <w:rPr>
          <w:rFonts w:ascii="GHEA Grapalat" w:hAnsi="GHEA Grapalat"/>
          <w:b/>
        </w:rPr>
        <w:t>к Приглашению на срочный открытый конкурс</w:t>
      </w:r>
      <w:r w:rsidRPr="00F00EAD">
        <w:rPr>
          <w:rFonts w:ascii="GHEA Grapalat" w:hAnsi="GHEA Grapalat" w:cs="Arial"/>
          <w:b/>
        </w:rPr>
        <w:br/>
      </w:r>
      <w:r w:rsidRPr="00F00EAD">
        <w:rPr>
          <w:rFonts w:ascii="GHEA Grapalat" w:hAnsi="GHEA Grapalat"/>
          <w:b/>
        </w:rPr>
        <w:t>под кодом "</w:t>
      </w:r>
      <w:r w:rsidRPr="00700661">
        <w:rPr>
          <w:rFonts w:ascii="GHEA Grapalat" w:hAnsi="GHEA Grapalat"/>
          <w:b/>
        </w:rPr>
        <w:t xml:space="preserve"> </w:t>
      </w:r>
      <w:r>
        <w:rPr>
          <w:rFonts w:ascii="GHEA Grapalat" w:hAnsi="GHEA Grapalat"/>
          <w:b/>
          <w:lang w:val="en-US"/>
        </w:rPr>
        <w:t>ՀՀԳՄՃ</w:t>
      </w:r>
      <w:r w:rsidRPr="00931036">
        <w:rPr>
          <w:rFonts w:ascii="GHEA Grapalat" w:hAnsi="GHEA Grapalat"/>
          <w:b/>
        </w:rPr>
        <w:t>2</w:t>
      </w:r>
      <w:r>
        <w:rPr>
          <w:rFonts w:ascii="GHEA Grapalat" w:hAnsi="GHEA Grapalat"/>
          <w:b/>
          <w:lang w:val="en-US"/>
        </w:rPr>
        <w:t>ՀԴ</w:t>
      </w:r>
      <w:r w:rsidRPr="00931036">
        <w:rPr>
          <w:rFonts w:ascii="GHEA Grapalat" w:hAnsi="GHEA Grapalat"/>
          <w:b/>
        </w:rPr>
        <w:t>-</w:t>
      </w:r>
      <w:r>
        <w:rPr>
          <w:rFonts w:ascii="GHEA Grapalat" w:hAnsi="GHEA Grapalat"/>
          <w:b/>
          <w:lang w:val="en-US"/>
        </w:rPr>
        <w:t>ԳՀԱՇՁԲ</w:t>
      </w:r>
      <w:r w:rsidRPr="00931036">
        <w:rPr>
          <w:rFonts w:ascii="GHEA Grapalat" w:hAnsi="GHEA Grapalat"/>
          <w:b/>
        </w:rPr>
        <w:t>-2024/2</w:t>
      </w:r>
      <w:r w:rsidRPr="00F00EAD">
        <w:rPr>
          <w:rFonts w:ascii="GHEA Grapalat" w:hAnsi="GHEA Grapalat"/>
          <w:b/>
        </w:rPr>
        <w:t>"</w:t>
      </w:r>
      <w:r w:rsidRPr="00F00EAD">
        <w:rPr>
          <w:rStyle w:val="af6"/>
          <w:rFonts w:ascii="GHEA Grapalat" w:hAnsi="GHEA Grapalat"/>
          <w:b/>
        </w:rPr>
        <w:footnoteReference w:customMarkFollows="1" w:id="9"/>
        <w:t>*</w:t>
      </w:r>
    </w:p>
    <w:p w:rsidR="00700661" w:rsidRPr="00F00EAD" w:rsidDel="001C3740" w:rsidRDefault="00700661" w:rsidP="00700661">
      <w:pPr>
        <w:widowControl w:val="0"/>
        <w:ind w:left="567" w:right="565"/>
        <w:jc w:val="center"/>
        <w:rPr>
          <w:del w:id="7" w:author="Inesa Kocharyan" w:date="2024-02-09T14:51:00Z"/>
          <w:rFonts w:ascii="GHEA Grapalat" w:hAnsi="GHEA Grapalat"/>
          <w:b/>
          <w:sz w:val="20"/>
          <w:szCs w:val="20"/>
        </w:rPr>
      </w:pPr>
    </w:p>
    <w:p w:rsidR="00700661" w:rsidRPr="00F00EAD" w:rsidRDefault="00700661" w:rsidP="00700661">
      <w:pPr>
        <w:widowControl w:val="0"/>
        <w:ind w:left="567" w:right="565"/>
        <w:jc w:val="center"/>
        <w:rPr>
          <w:rFonts w:ascii="GHEA Grapalat" w:hAnsi="GHEA Grapalat"/>
          <w:b/>
          <w:sz w:val="20"/>
          <w:szCs w:val="20"/>
          <w:lang w:val="hy-AM"/>
        </w:rPr>
      </w:pPr>
      <w:r w:rsidRPr="00F00EAD">
        <w:rPr>
          <w:rFonts w:ascii="GHEA Grapalat" w:hAnsi="GHEA Grapalat"/>
          <w:b/>
          <w:sz w:val="20"/>
          <w:szCs w:val="20"/>
        </w:rPr>
        <w:t>ЗАВЕРЕНИЕ</w:t>
      </w:r>
    </w:p>
    <w:p w:rsidR="00700661" w:rsidRPr="00F00EAD" w:rsidRDefault="00700661" w:rsidP="00700661">
      <w:pPr>
        <w:pStyle w:val="3"/>
        <w:keepNext w:val="0"/>
        <w:widowControl w:val="0"/>
        <w:spacing w:line="240" w:lineRule="auto"/>
        <w:ind w:left="567" w:right="565"/>
        <w:rPr>
          <w:rFonts w:ascii="GHEA Grapalat" w:hAnsi="GHEA Grapalat"/>
          <w:b/>
          <w:i w:val="0"/>
        </w:rPr>
      </w:pPr>
      <w:r w:rsidRPr="00F00EAD">
        <w:rPr>
          <w:rFonts w:ascii="GHEA Grapalat" w:hAnsi="GHEA Grapalat"/>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700661" w:rsidRPr="00F00EAD" w:rsidRDefault="00700661" w:rsidP="00700661">
      <w:pPr>
        <w:rPr>
          <w:rFonts w:ascii="GHEA Grapalat" w:hAnsi="GHEA Grapalat"/>
          <w:sz w:val="20"/>
          <w:szCs w:val="20"/>
        </w:rPr>
      </w:pPr>
    </w:p>
    <w:p w:rsidR="00700661" w:rsidRPr="00F00EAD" w:rsidRDefault="00700661" w:rsidP="00700661">
      <w:pPr>
        <w:rPr>
          <w:rFonts w:ascii="GHEA Grapalat" w:hAnsi="GHEA Grapalat"/>
          <w:sz w:val="20"/>
          <w:szCs w:val="20"/>
        </w:rPr>
      </w:pPr>
    </w:p>
    <w:p w:rsidR="00700661" w:rsidRPr="00F00EAD" w:rsidRDefault="00700661" w:rsidP="00700661">
      <w:pPr>
        <w:widowControl w:val="0"/>
        <w:jc w:val="both"/>
        <w:rPr>
          <w:rFonts w:ascii="GHEA Grapalat" w:hAnsi="GHEA Grapalat"/>
          <w:sz w:val="20"/>
          <w:szCs w:val="20"/>
        </w:rPr>
      </w:pPr>
      <w:r w:rsidRPr="00F00EAD">
        <w:rPr>
          <w:rFonts w:ascii="GHEA Grapalat" w:hAnsi="GHEA Grapalat"/>
          <w:sz w:val="20"/>
          <w:szCs w:val="20"/>
        </w:rPr>
        <w:t xml:space="preserve">____________________________________________________________________                               </w:t>
      </w:r>
    </w:p>
    <w:p w:rsidR="00700661" w:rsidRPr="00F00EAD" w:rsidRDefault="00700661" w:rsidP="00700661">
      <w:pPr>
        <w:widowControl w:val="0"/>
        <w:jc w:val="both"/>
        <w:rPr>
          <w:rFonts w:ascii="GHEA Grapalat" w:hAnsi="GHEA Grapalat" w:cs="Arial"/>
          <w:sz w:val="20"/>
          <w:szCs w:val="20"/>
          <w:u w:val="single"/>
        </w:rPr>
      </w:pPr>
      <w:r w:rsidRPr="00F00EAD">
        <w:rPr>
          <w:rFonts w:ascii="GHEA Grapalat" w:hAnsi="GHEA Grapalat"/>
          <w:sz w:val="20"/>
          <w:szCs w:val="20"/>
        </w:rPr>
        <w:t xml:space="preserve">                                              наименование участника</w:t>
      </w:r>
    </w:p>
    <w:p w:rsidR="00700661" w:rsidRPr="00F00EAD" w:rsidRDefault="00700661" w:rsidP="00700661">
      <w:pPr>
        <w:widowControl w:val="0"/>
        <w:jc w:val="both"/>
        <w:rPr>
          <w:rFonts w:ascii="GHEA Grapalat" w:hAnsi="GHEA Grapalat"/>
          <w:sz w:val="20"/>
          <w:szCs w:val="20"/>
        </w:rPr>
      </w:pPr>
    </w:p>
    <w:p w:rsidR="00700661" w:rsidRPr="00F00EAD" w:rsidRDefault="00700661" w:rsidP="00700661">
      <w:pPr>
        <w:pStyle w:val="HTML"/>
        <w:shd w:val="clear" w:color="auto" w:fill="F8F9FA"/>
        <w:jc w:val="both"/>
        <w:rPr>
          <w:rFonts w:ascii="GHEA Grapalat" w:hAnsi="GHEA Grapalat"/>
          <w:lang w:val="ru-RU"/>
        </w:rPr>
      </w:pPr>
      <w:r w:rsidRPr="00F00EAD">
        <w:rPr>
          <w:rFonts w:ascii="GHEA Grapalat" w:hAnsi="GHEA Grapalat"/>
          <w:lang w:val="ru-RU"/>
        </w:rPr>
        <w:t>заверяет, что в случае признания отобранным участником в рамках открытого конкурса под кодом "</w:t>
      </w:r>
      <w:r w:rsidRPr="00700661">
        <w:rPr>
          <w:rFonts w:ascii="GHEA Grapalat" w:hAnsi="GHEA Grapalat"/>
          <w:b/>
          <w:lang w:val="ru-RU"/>
        </w:rPr>
        <w:t xml:space="preserve"> </w:t>
      </w:r>
      <w:r>
        <w:rPr>
          <w:rFonts w:ascii="GHEA Grapalat" w:hAnsi="GHEA Grapalat"/>
          <w:b/>
        </w:rPr>
        <w:t>ՀՀԳՄՃ</w:t>
      </w:r>
      <w:r w:rsidRPr="00700661">
        <w:rPr>
          <w:rFonts w:ascii="GHEA Grapalat" w:hAnsi="GHEA Grapalat"/>
          <w:b/>
          <w:lang w:val="ru-RU"/>
        </w:rPr>
        <w:t>2</w:t>
      </w:r>
      <w:r>
        <w:rPr>
          <w:rFonts w:ascii="GHEA Grapalat" w:hAnsi="GHEA Grapalat"/>
          <w:b/>
        </w:rPr>
        <w:t>ՀԴ</w:t>
      </w:r>
      <w:r w:rsidRPr="00700661">
        <w:rPr>
          <w:rFonts w:ascii="GHEA Grapalat" w:hAnsi="GHEA Grapalat"/>
          <w:b/>
          <w:lang w:val="ru-RU"/>
        </w:rPr>
        <w:t>-</w:t>
      </w:r>
      <w:r>
        <w:rPr>
          <w:rFonts w:ascii="GHEA Grapalat" w:hAnsi="GHEA Grapalat"/>
          <w:b/>
        </w:rPr>
        <w:t>ԳՀԱՇՁԲ</w:t>
      </w:r>
      <w:r w:rsidRPr="00700661">
        <w:rPr>
          <w:rFonts w:ascii="GHEA Grapalat" w:hAnsi="GHEA Grapalat"/>
          <w:b/>
          <w:lang w:val="ru-RU"/>
        </w:rPr>
        <w:t>-2024/2</w:t>
      </w:r>
      <w:r w:rsidRPr="00F00EAD">
        <w:rPr>
          <w:rFonts w:ascii="GHEA Grapalat" w:hAnsi="GHEA Grapalat"/>
          <w:lang w:val="ru-RU"/>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p>
    <w:p w:rsidR="00700661" w:rsidRPr="00F00EAD" w:rsidRDefault="00700661" w:rsidP="00700661">
      <w:pPr>
        <w:widowControl w:val="0"/>
        <w:tabs>
          <w:tab w:val="left" w:pos="6804"/>
        </w:tabs>
        <w:jc w:val="center"/>
        <w:rPr>
          <w:rFonts w:ascii="GHEA Grapalat" w:hAnsi="GHEA Grapalat"/>
          <w:sz w:val="20"/>
          <w:szCs w:val="20"/>
        </w:rPr>
      </w:pPr>
      <w:r w:rsidRPr="00F00EAD">
        <w:rPr>
          <w:rFonts w:ascii="GHEA Grapalat" w:hAnsi="GHEA Grapalat"/>
          <w:sz w:val="20"/>
          <w:szCs w:val="20"/>
        </w:rPr>
        <w:t>_________________________________________________</w:t>
      </w:r>
      <w:r w:rsidRPr="00F00EAD">
        <w:rPr>
          <w:rFonts w:ascii="GHEA Grapalat" w:hAnsi="GHEA Grapalat"/>
          <w:sz w:val="20"/>
          <w:szCs w:val="20"/>
        </w:rPr>
        <w:tab/>
        <w:t>_________________</w:t>
      </w:r>
    </w:p>
    <w:p w:rsidR="00700661" w:rsidRPr="00F00EAD" w:rsidRDefault="00700661" w:rsidP="00700661">
      <w:pPr>
        <w:widowControl w:val="0"/>
        <w:tabs>
          <w:tab w:val="left" w:pos="7513"/>
        </w:tabs>
        <w:ind w:left="709"/>
        <w:jc w:val="both"/>
        <w:rPr>
          <w:rFonts w:ascii="GHEA Grapalat" w:hAnsi="GHEA Grapalat" w:cs="Arial"/>
          <w:sz w:val="20"/>
          <w:szCs w:val="20"/>
        </w:rPr>
      </w:pPr>
      <w:r w:rsidRPr="00F00EAD">
        <w:rPr>
          <w:rFonts w:ascii="GHEA Grapalat" w:hAnsi="GHEA Grapalat"/>
          <w:sz w:val="20"/>
          <w:szCs w:val="20"/>
        </w:rPr>
        <w:t>наименование участника (должность, имя, фамилия руководителя</w:t>
      </w:r>
      <w:r w:rsidRPr="00F00EAD">
        <w:rPr>
          <w:rFonts w:ascii="GHEA Grapalat" w:hAnsi="GHEA Grapalat"/>
          <w:sz w:val="20"/>
          <w:szCs w:val="20"/>
        </w:rPr>
        <w:tab/>
        <w:t>подпись</w:t>
      </w:r>
    </w:p>
    <w:p w:rsidR="00700661" w:rsidRPr="00F00EAD" w:rsidRDefault="00700661" w:rsidP="00700661">
      <w:pPr>
        <w:widowControl w:val="0"/>
        <w:jc w:val="right"/>
        <w:rPr>
          <w:rFonts w:ascii="GHEA Grapalat" w:hAnsi="GHEA Grapalat"/>
          <w:sz w:val="20"/>
          <w:szCs w:val="20"/>
        </w:rPr>
      </w:pPr>
    </w:p>
    <w:p w:rsidR="00700661" w:rsidRPr="00F00EAD" w:rsidRDefault="00700661" w:rsidP="00700661">
      <w:pPr>
        <w:widowControl w:val="0"/>
        <w:jc w:val="right"/>
        <w:rPr>
          <w:rFonts w:ascii="GHEA Grapalat" w:hAnsi="GHEA Grapalat"/>
          <w:sz w:val="20"/>
          <w:szCs w:val="20"/>
        </w:rPr>
      </w:pPr>
      <w:r w:rsidRPr="00F00EAD">
        <w:rPr>
          <w:rFonts w:ascii="GHEA Grapalat" w:hAnsi="GHEA Grapalat"/>
          <w:sz w:val="20"/>
          <w:szCs w:val="20"/>
        </w:rPr>
        <w:t>М. П.</w:t>
      </w:r>
    </w:p>
    <w:p w:rsidR="00700661" w:rsidRPr="00F00EAD" w:rsidRDefault="00700661" w:rsidP="00700661">
      <w:pPr>
        <w:rPr>
          <w:rFonts w:ascii="GHEA Grapalat" w:hAnsi="GHEA Grapalat"/>
          <w:sz w:val="20"/>
          <w:szCs w:val="20"/>
        </w:rPr>
      </w:pPr>
      <w:r w:rsidRPr="00F00EAD">
        <w:rPr>
          <w:rFonts w:ascii="GHEA Grapalat" w:hAnsi="GHEA Grapalat"/>
          <w:sz w:val="20"/>
          <w:szCs w:val="20"/>
        </w:rPr>
        <w:br w:type="page"/>
      </w:r>
    </w:p>
    <w:p w:rsidR="00F916C2" w:rsidRPr="000B4CF4" w:rsidRDefault="00F916C2" w:rsidP="00675BE3">
      <w:pPr>
        <w:pStyle w:val="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Приложение</w:t>
      </w:r>
      <w:r>
        <w:rPr>
          <w:rFonts w:ascii="GHEA Grapalat" w:hAnsi="GHEA Grapalat" w:cs="Arial"/>
          <w:b/>
          <w:i w:val="0"/>
          <w:lang w:val="hy-AM"/>
        </w:rPr>
        <w:t>1.</w:t>
      </w:r>
      <w:r w:rsidR="00A3004F" w:rsidRPr="0081472B">
        <w:rPr>
          <w:rFonts w:ascii="GHEA Grapalat" w:hAnsi="GHEA Grapalat" w:cs="Arial"/>
          <w:b/>
          <w:i w:val="0"/>
        </w:rPr>
        <w:t>2</w:t>
      </w:r>
      <w:r>
        <w:rPr>
          <w:rFonts w:ascii="GHEA Grapalat" w:hAnsi="GHEA Grapalat" w:cs="Arial"/>
          <w:b/>
          <w:i w:val="0"/>
          <w:lang w:val="hy-AM"/>
        </w:rPr>
        <w:t>**</w:t>
      </w:r>
    </w:p>
    <w:p w:rsidR="00F916C2" w:rsidRPr="00C3680A" w:rsidRDefault="005D01B1" w:rsidP="00F916C2">
      <w:pPr>
        <w:pStyle w:val="31"/>
        <w:spacing w:line="240" w:lineRule="auto"/>
        <w:jc w:val="right"/>
        <w:rPr>
          <w:rFonts w:ascii="GHEA Grapalat" w:hAnsi="GHEA Grapalat" w:cs="Sylfaen"/>
          <w:b/>
          <w:lang w:val="hy-AM"/>
        </w:rPr>
      </w:pPr>
      <w:r>
        <w:rPr>
          <w:rFonts w:ascii="GHEA Grapalat" w:hAnsi="GHEA Grapalat"/>
          <w:b/>
          <w:lang w:val="en-US"/>
        </w:rPr>
        <w:t>ՀՀԳՄԴՄԴ</w:t>
      </w:r>
      <w:r w:rsidRPr="00CB4DAC">
        <w:rPr>
          <w:rFonts w:ascii="GHEA Grapalat" w:hAnsi="GHEA Grapalat"/>
          <w:b/>
        </w:rPr>
        <w:t>-</w:t>
      </w:r>
      <w:r>
        <w:rPr>
          <w:rFonts w:ascii="GHEA Grapalat" w:hAnsi="GHEA Grapalat"/>
          <w:b/>
          <w:lang w:val="en-US"/>
        </w:rPr>
        <w:t>ԳՀԱՇՁԲ</w:t>
      </w:r>
      <w:r w:rsidRPr="00CB4DAC">
        <w:rPr>
          <w:rFonts w:ascii="GHEA Grapalat" w:hAnsi="GHEA Grapalat"/>
          <w:b/>
        </w:rPr>
        <w:t>-2024/3</w:t>
      </w:r>
      <w:r w:rsidR="00351A40">
        <w:rPr>
          <w:rFonts w:ascii="GHEA Grapalat" w:hAnsi="GHEA Grapalat"/>
          <w:b/>
        </w:rPr>
        <w:t xml:space="preserve"> </w:t>
      </w:r>
      <w:r w:rsidR="00F916C2" w:rsidRPr="005E1F72">
        <w:rPr>
          <w:rFonts w:ascii="GHEA Grapalat" w:hAnsi="GHEA Grapalat" w:cs="Sylfaen"/>
          <w:b/>
          <w:lang w:val="hy-AM"/>
        </w:rPr>
        <w:t>кодом</w:t>
      </w:r>
    </w:p>
    <w:p w:rsidR="00F916C2" w:rsidRDefault="009B722C" w:rsidP="00DB13CB">
      <w:pPr>
        <w:pStyle w:val="31"/>
        <w:spacing w:line="240" w:lineRule="auto"/>
        <w:jc w:val="right"/>
        <w:rPr>
          <w:rFonts w:ascii="GHEA Grapalat" w:hAnsi="GHEA Grapalat" w:cs="Sylfaen"/>
          <w:b/>
          <w:lang w:val="hy-AM"/>
        </w:rPr>
      </w:pPr>
      <w:r>
        <w:rPr>
          <w:rFonts w:ascii="GHEA Grapalat" w:hAnsi="GHEA Grapalat" w:cs="Sylfaen"/>
          <w:b/>
          <w:lang w:val="hy-AM"/>
        </w:rPr>
        <w:t>О ЗАПРОСЕ КОТИРОВОК</w:t>
      </w:r>
      <w:r w:rsidR="00DB13CB" w:rsidRPr="00DB13CB">
        <w:rPr>
          <w:rFonts w:ascii="GHEA Grapalat" w:hAnsi="GHEA Grapalat" w:cs="Sylfaen"/>
          <w:b/>
        </w:rPr>
        <w:t xml:space="preserve"> </w:t>
      </w:r>
      <w:r w:rsidR="00F916C2" w:rsidRPr="003D1A3B">
        <w:rPr>
          <w:rFonts w:ascii="GHEA Grapalat" w:hAnsi="GHEA Grapalat" w:cs="Sylfaen"/>
          <w:b/>
          <w:lang w:val="hy-AM"/>
        </w:rPr>
        <w:t>приглашение</w:t>
      </w:r>
    </w:p>
    <w:p w:rsidR="00F916C2" w:rsidRDefault="00F916C2" w:rsidP="00F916C2">
      <w:pPr>
        <w:pStyle w:val="31"/>
        <w:tabs>
          <w:tab w:val="left" w:pos="4792"/>
        </w:tabs>
        <w:spacing w:line="240" w:lineRule="auto"/>
        <w:jc w:val="left"/>
        <w:rPr>
          <w:rFonts w:ascii="GHEA Grapalat" w:hAnsi="GHEA Grapalat" w:cs="Sylfaen"/>
          <w:b/>
          <w:lang w:val="hy-AM"/>
        </w:rPr>
      </w:pPr>
    </w:p>
    <w:p w:rsidR="00F916C2" w:rsidRDefault="00F916C2" w:rsidP="00F916C2">
      <w:pPr>
        <w:pStyle w:val="31"/>
        <w:spacing w:line="240" w:lineRule="auto"/>
        <w:ind w:firstLine="0"/>
        <w:jc w:val="center"/>
        <w:rPr>
          <w:rFonts w:ascii="GHEA Grapalat" w:hAnsi="GHEA Grapalat" w:cs="Sylfaen"/>
          <w:b/>
          <w:lang w:val="hy-AM"/>
        </w:rPr>
      </w:pPr>
      <w:r w:rsidRPr="00F916C2">
        <w:rPr>
          <w:rFonts w:ascii="GHEA Grapalat" w:hAnsi="GHEA Grapalat" w:cs="Sylfaen"/>
          <w:b/>
          <w:lang w:val="hy-AM"/>
        </w:rPr>
        <w:t>ДЕКЛАРАЦИИ О РЕАЛЬНЫХ БЕНЕФИЦИАРАХ</w:t>
      </w:r>
    </w:p>
    <w:p w:rsidR="00F916C2" w:rsidRPr="00F87FBC" w:rsidRDefault="00F916C2" w:rsidP="00F916C2">
      <w:pPr>
        <w:ind w:left="360" w:hanging="360"/>
        <w:jc w:val="center"/>
        <w:rPr>
          <w:rFonts w:ascii="GHEA Grapalat" w:eastAsia="GHEA Grapalat" w:hAnsi="GHEA Grapalat" w:cs="GHEA Grapalat"/>
          <w:lang w:val="hy-AM"/>
        </w:rPr>
      </w:pPr>
    </w:p>
    <w:p w:rsidR="00F916C2" w:rsidRPr="00FD1EE4" w:rsidRDefault="00F916C2" w:rsidP="004B2D36">
      <w:pPr>
        <w:numPr>
          <w:ilvl w:val="0"/>
          <w:numId w:val="4"/>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латинскими буквами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 Государственной</w:t>
            </w:r>
            <w:r w:rsidRPr="00FD1EE4">
              <w:rPr>
                <w:rFonts w:ascii="GHEA Grapalat" w:eastAsia="GHEA Grapalat" w:hAnsi="GHEA Grapalat" w:cs="GHEA Grapalat"/>
                <w:color w:val="000000"/>
              </w:rPr>
              <w:t>франция номер</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Регистрационного день, месяц, год</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адрес</w:t>
            </w:r>
            <w:r>
              <w:rPr>
                <w:rFonts w:ascii="GHEA Grapalat" w:eastAsia="GHEA Grapalat" w:hAnsi="GHEA Grapalat" w:cs="GHEA Grapalat"/>
                <w:color w:val="000000"/>
              </w:rPr>
              <w:t>за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государство</w:t>
            </w:r>
            <w:r>
              <w:rPr>
                <w:rFonts w:ascii="GHEA Grapalat" w:eastAsia="GHEA Grapalat" w:hAnsi="GHEA Grapalat" w:cs="GHEA Grapalat"/>
                <w:color w:val="000000"/>
              </w:rPr>
              <w:t>от</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Декларация представляющих лицо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Декларация лица, подающего имя и фамилию</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Декларация </w:t>
            </w:r>
            <w:r>
              <w:rPr>
                <w:rFonts w:ascii="GHEA Grapalat" w:eastAsia="GHEA Grapalat" w:hAnsi="GHEA Grapalat" w:cs="GHEA Grapalat"/>
                <w:color w:val="000000"/>
              </w:rPr>
              <w:t>за</w:t>
            </w:r>
            <w:r w:rsidRPr="00FD1EE4">
              <w:rPr>
                <w:rFonts w:ascii="GHEA Grapalat" w:eastAsia="GHEA Grapalat" w:hAnsi="GHEA Grapalat" w:cs="GHEA Grapalat"/>
                <w:color w:val="000000"/>
              </w:rPr>
              <w:t>еркан лица, должность</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Декларации </w:t>
            </w:r>
            <w:r>
              <w:rPr>
                <w:rFonts w:ascii="GHEA Grapalat" w:eastAsia="GHEA Grapalat" w:hAnsi="GHEA Grapalat" w:cs="GHEA Grapalat"/>
                <w:color w:val="000000"/>
              </w:rPr>
              <w:t>подписания</w:t>
            </w:r>
            <w:r w:rsidRPr="00FD1EE4">
              <w:rPr>
                <w:rFonts w:ascii="GHEA Grapalat" w:eastAsia="GHEA Grapalat" w:hAnsi="GHEA Grapalat" w:cs="GHEA Grapalat"/>
                <w:color w:val="000000"/>
              </w:rPr>
              <w:t xml:space="preserve"> день, месяц, год в</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Декларации, количество страниц</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Гитара</w:t>
            </w:r>
            <w:r>
              <w:rPr>
                <w:rFonts w:ascii="GHEA Grapalat" w:eastAsia="GHEA Grapalat" w:hAnsi="GHEA Grapalat" w:cs="GHEA Grapalat"/>
                <w:color w:val="000000"/>
              </w:rPr>
              <w:t>пунктн</w:t>
            </w:r>
            <w:r w:rsidRPr="00FD1EE4">
              <w:rPr>
                <w:rFonts w:ascii="GHEA Grapalat" w:eastAsia="GHEA Grapalat" w:hAnsi="GHEA Grapalat" w:cs="GHEA Grapalat"/>
                <w:color w:val="000000"/>
              </w:rPr>
              <w:t>еркан подпись лица,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F916C2">
      <w:pPr>
        <w:rPr>
          <w:rFonts w:ascii="GHEA Grapalat" w:eastAsia="GHEA Grapalat" w:hAnsi="GHEA Grapalat" w:cs="GHEA Grapalat"/>
        </w:rPr>
      </w:pPr>
    </w:p>
    <w:p w:rsidR="00F916C2" w:rsidRPr="00FD1EE4" w:rsidRDefault="00F916C2" w:rsidP="00F916C2">
      <w:pPr>
        <w:rPr>
          <w:rFonts w:ascii="GHEA Grapalat" w:eastAsia="GHEA Grapalat" w:hAnsi="GHEA Grapalat" w:cs="GHEA Grapalat"/>
        </w:rPr>
      </w:pPr>
      <w:r w:rsidRPr="00FD1EE4">
        <w:rPr>
          <w:rFonts w:ascii="GHEA Grapalat" w:hAnsi="GHEA Grapalat"/>
        </w:rPr>
        <w:br w:type="page"/>
      </w:r>
    </w:p>
    <w:p w:rsidR="00F916C2" w:rsidRPr="00FD1EE4" w:rsidRDefault="00F916C2" w:rsidP="004B2D36">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Акциилистинга данные</w:t>
      </w:r>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Акции листинга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Фондовые биржи наименование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Ссылку бирже доступные документами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Организация в.</w:t>
      </w:r>
      <w:r w:rsidRPr="00FD1EE4">
        <w:rPr>
          <w:rFonts w:ascii="GHEA Grapalat" w:eastAsia="GHEA Grapalat" w:hAnsi="GHEA Grapalat" w:cs="GHEA Grapalat"/>
          <w:i/>
          <w:color w:val="000000"/>
        </w:rPr>
        <w:t>раскол юридического лица,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 латинскими буквами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Государственнойв</w:t>
            </w:r>
            <w:r w:rsidRPr="00FD1EE4">
              <w:rPr>
                <w:rFonts w:ascii="GHEA Grapalat" w:eastAsia="GHEA Grapalat" w:hAnsi="GHEA Grapalat" w:cs="GHEA Grapalat"/>
                <w:color w:val="000000"/>
              </w:rPr>
              <w:t>франция, номер</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день, месяц, год</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адрес</w:t>
            </w:r>
            <w:r>
              <w:rPr>
                <w:rFonts w:ascii="GHEA Grapalat" w:eastAsia="GHEA Grapalat" w:hAnsi="GHEA Grapalat" w:cs="GHEA Grapalat"/>
                <w:color w:val="000000"/>
              </w:rPr>
              <w:t>за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государство</w:t>
            </w:r>
            <w:r>
              <w:rPr>
                <w:rFonts w:ascii="GHEA Grapalat" w:eastAsia="GHEA Grapalat" w:hAnsi="GHEA Grapalat" w:cs="GHEA Grapalat"/>
                <w:color w:val="000000"/>
              </w:rPr>
              <w:t>от</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574FF7"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 (%)</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Косвенное участие</w:t>
            </w:r>
          </w:p>
        </w:tc>
      </w:tr>
    </w:tbl>
    <w:p w:rsidR="00F916C2" w:rsidRPr="00FD1EE4" w:rsidRDefault="00F916C2" w:rsidP="00F916C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916C2" w:rsidRPr="00FD1EE4" w:rsidRDefault="00F916C2" w:rsidP="004B2D36">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Государства, муниципалитета или международной организации, участие в</w:t>
      </w:r>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Государства или муниципалитета,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 государства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 Муниципалитета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 (%)</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Международные организации,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Международное название организации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Международные организации название латинскими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 (%)</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F916C2" w:rsidRPr="00FD1EE4" w:rsidRDefault="00F916C2" w:rsidP="00F916C2">
      <w:pPr>
        <w:rPr>
          <w:rFonts w:ascii="GHEA Grapalat" w:eastAsia="GHEA Grapalat" w:hAnsi="GHEA Grapalat" w:cs="GHEA Grapalat"/>
          <w:b/>
        </w:rPr>
      </w:pPr>
      <w:r w:rsidRPr="00FD1EE4">
        <w:rPr>
          <w:rFonts w:ascii="GHEA Grapalat" w:hAnsi="GHEA Grapalat"/>
        </w:rPr>
        <w:br w:type="page"/>
      </w:r>
    </w:p>
    <w:p w:rsidR="00F916C2" w:rsidRPr="00FD1EE4" w:rsidRDefault="00F916C2" w:rsidP="004B2D36">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В режиме реального бенефициара данные</w:t>
      </w:r>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Лица, удостоверяющие личность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Фамилию</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Имя (латинскими буквами)</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(латинскими буквами)</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6"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Рождения день, месяц, год</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Вид документа</w:t>
            </w:r>
            <w:r>
              <w:rPr>
                <w:rFonts w:ascii="GHEA Grapalat" w:eastAsia="GHEA Grapalat" w:hAnsi="GHEA Grapalat" w:cs="GHEA Grapalat"/>
                <w:color w:val="000000"/>
              </w:rPr>
              <w:t>от</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Документа, номер</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Выдачи день, месяц, год в</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орган, Предоставляющий</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ГОД или эквивалент для</w:t>
            </w:r>
            <w:r>
              <w:rPr>
                <w:rFonts w:ascii="GHEA Grapalat" w:eastAsia="GHEA Grapalat" w:hAnsi="GHEA Grapalat" w:cs="GHEA Grapalat"/>
                <w:color w:val="000000"/>
              </w:rPr>
              <w:t>з</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Лица, учета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Община -</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Административно-территориальное </w:t>
            </w:r>
            <w:r w:rsidRPr="00FD1EE4">
              <w:rPr>
                <w:rFonts w:ascii="GHEA Grapalat" w:eastAsia="GHEA Grapalat" w:hAnsi="GHEA Grapalat" w:cs="GHEA Grapalat"/>
                <w:color w:val="000000"/>
              </w:rPr>
              <w:lastRenderedPageBreak/>
              <w:t>устройство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название Улицы, </w:t>
            </w:r>
            <w:r>
              <w:rPr>
                <w:rFonts w:ascii="GHEA Grapalat" w:eastAsia="GHEA Grapalat" w:hAnsi="GHEA Grapalat" w:cs="GHEA Grapalat"/>
                <w:color w:val="000000"/>
              </w:rPr>
              <w:t xml:space="preserve">здание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дом</w:t>
            </w:r>
            <w:r w:rsidRPr="00CF5FCE">
              <w:rPr>
                <w:rFonts w:ascii="GHEA Grapalat" w:eastAsia="GHEA Grapalat" w:hAnsi="GHEA Grapalat" w:cs="GHEA Grapalat"/>
                <w:color w:val="000000"/>
              </w:rPr>
              <w:t>)</w:t>
            </w:r>
            <w:r>
              <w:rPr>
                <w:rFonts w:ascii="GHEA Grapalat" w:eastAsia="GHEA Grapalat" w:hAnsi="GHEA Grapalat" w:cs="GHEA Grapalat"/>
                <w:color w:val="000000"/>
              </w:rPr>
              <w:t>, квартира</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Лица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Община -</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Административно-территориальное устройство</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название Улицы, </w:t>
            </w:r>
            <w:r>
              <w:rPr>
                <w:rFonts w:ascii="GHEA Grapalat" w:eastAsia="GHEA Grapalat" w:hAnsi="GHEA Grapalat" w:cs="GHEA Grapalat"/>
                <w:color w:val="000000"/>
              </w:rPr>
              <w:t xml:space="preserve">здание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дом</w:t>
            </w:r>
            <w:r w:rsidRPr="00CF5FCE">
              <w:rPr>
                <w:rFonts w:ascii="GHEA Grapalat" w:eastAsia="GHEA Grapalat" w:hAnsi="GHEA Grapalat" w:cs="GHEA Grapalat"/>
                <w:color w:val="000000"/>
              </w:rPr>
              <w:t>)</w:t>
            </w:r>
            <w:r>
              <w:rPr>
                <w:rFonts w:ascii="GHEA Grapalat" w:eastAsia="GHEA Grapalat" w:hAnsi="GHEA Grapalat" w:cs="GHEA Grapalat"/>
                <w:color w:val="000000"/>
              </w:rPr>
              <w:t>, квартира</w:t>
            </w:r>
          </w:p>
        </w:tc>
        <w:tc>
          <w:tcPr>
            <w:tcW w:w="6178"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Настоящим бенефициаром станет основания (за исключением</w:t>
      </w:r>
      <w:r w:rsidRPr="00C3069C">
        <w:rPr>
          <w:rFonts w:ascii="GHEA Grapalat" w:eastAsia="GHEA Grapalat" w:hAnsi="GHEA Grapalat" w:cs="GHEA Grapalat"/>
          <w:i/>
          <w:color w:val="000000"/>
        </w:rPr>
        <w:t>` в сфере пользования недрами в отчетном организаций</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916C2" w:rsidRPr="00FD1EE4" w:rsidTr="00F916C2">
        <w:trPr>
          <w:trHeight w:val="924"/>
        </w:trPr>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a</w:t>
            </w:r>
            <w:r w:rsidRPr="00FD1EE4">
              <w:rPr>
                <w:rFonts w:ascii="MS Mincho" w:eastAsia="MS Mincho" w:hAnsi="MS Mincho" w:cs="MS Mincho" w:hint="eastAsia"/>
              </w:rPr>
              <w:t>․</w:t>
            </w:r>
            <w:r w:rsidRPr="00FD1EE4">
              <w:rPr>
                <w:rFonts w:ascii="GHEA Grapalat" w:eastAsia="GHEA Grapalat" w:hAnsi="GHEA Grapalat" w:cs="GHEA Grapalat"/>
              </w:rPr>
              <w:t xml:space="preserve"> прямо или косвенно владеет данного юридического лица голосующих долей (акций, паев) 20 и более процентами или прямо или косвенно имеет 20 и более процентов участия в уставном капитале юридического лица,</w:t>
            </w:r>
          </w:p>
        </w:tc>
      </w:tr>
      <w:tr w:rsidR="00F916C2" w:rsidRPr="00FD1EE4" w:rsidTr="00F916C2">
        <w:trPr>
          <w:trHeight w:val="684"/>
        </w:trPr>
        <w:tc>
          <w:tcPr>
            <w:tcW w:w="4508"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 (%)</w:t>
            </w:r>
          </w:p>
        </w:tc>
        <w:tc>
          <w:tcPr>
            <w:tcW w:w="4508" w:type="dxa"/>
            <w:shd w:val="clear" w:color="auto" w:fill="FFFFFF"/>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1282"/>
        </w:trPr>
        <w:tc>
          <w:tcPr>
            <w:tcW w:w="4508"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4508"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b</w:t>
            </w:r>
            <w:r w:rsidRPr="00FD1EE4">
              <w:rPr>
                <w:rFonts w:ascii="MS Mincho" w:eastAsia="MS Mincho" w:hAnsi="MS Mincho" w:cs="MS Mincho" w:hint="eastAsia"/>
              </w:rPr>
              <w:t>для:</w:t>
            </w:r>
            <w:r w:rsidRPr="00FD1EE4">
              <w:rPr>
                <w:rFonts w:ascii="GHEA Grapalat" w:eastAsia="GHEA Grapalat" w:hAnsi="GHEA Grapalat" w:cs="GHEA Grapalat"/>
              </w:rPr>
              <w:t xml:space="preserve"> данного юридического лица, в отношении осуществляет реальный (фактический) контроль другими средствами</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г</w:t>
            </w:r>
            <w:r w:rsidRPr="00FD1EE4">
              <w:rPr>
                <w:rFonts w:ascii="MS Mincho" w:eastAsia="MS Mincho" w:hAnsi="MS Mincho" w:cs="MS Mincho" w:hint="eastAsia"/>
              </w:rPr>
              <w:t>․</w:t>
            </w:r>
            <w:r w:rsidRPr="00FD1EE4">
              <w:rPr>
                <w:rFonts w:ascii="GHEA Grapalat" w:eastAsia="GHEA Grapalat" w:hAnsi="GHEA Grapalat" w:cs="GHEA Grapalat"/>
              </w:rPr>
              <w:t>является данной деятельности юридического лица общей или текущее руководство должностным лицом, осуществляющимв том случае, когда не имеется «а» и «б» пунктов требованиям физическое лицо</w:t>
            </w: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Настоящим бенефициаром станет основания (</w:t>
      </w:r>
      <w:r w:rsidRPr="00C3069C">
        <w:rPr>
          <w:rFonts w:ascii="GHEA Grapalat" w:eastAsia="GHEA Grapalat" w:hAnsi="GHEA Grapalat" w:cs="GHEA Grapalat"/>
          <w:i/>
          <w:color w:val="000000"/>
        </w:rPr>
        <w:t>в сфере пользования недрами в отчетном организаций</w:t>
      </w:r>
      <w:r w:rsidRPr="00FD1EE4">
        <w:rPr>
          <w:rFonts w:ascii="GHEA Grapalat" w:eastAsia="GHEA Grapalat" w:hAnsi="GHEA Grapalat" w:cs="GHEA Grapalat"/>
          <w:i/>
          <w:color w:val="000000"/>
        </w:rPr>
        <w:t xml:space="preserve"> для)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916C2" w:rsidRPr="00FD1EE4" w:rsidTr="00F916C2">
        <w:trPr>
          <w:trHeight w:val="924"/>
        </w:trPr>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a</w:t>
            </w:r>
            <w:r w:rsidRPr="00FD1EE4">
              <w:rPr>
                <w:rFonts w:ascii="MS Mincho" w:eastAsia="MS Mincho" w:hAnsi="MS Mincho" w:cs="MS Mincho" w:hint="eastAsia"/>
              </w:rPr>
              <w:t>․</w:t>
            </w:r>
            <w:r w:rsidRPr="00FD1EE4">
              <w:rPr>
                <w:rFonts w:ascii="GHEA Grapalat" w:eastAsia="GHEA Grapalat" w:hAnsi="GHEA Grapalat" w:cs="GHEA Grapalat"/>
              </w:rPr>
              <w:t>прямо или косвенно владеет данного юридического лица, голосующих долей (акций, паев) в 10 и более процентами или прямо или косвенно имеет 10 и более процентов участия в уставном капитале юридического лица,</w:t>
            </w:r>
          </w:p>
        </w:tc>
      </w:tr>
      <w:tr w:rsidR="00F916C2" w:rsidRPr="00FD1EE4" w:rsidTr="00F916C2">
        <w:trPr>
          <w:trHeight w:val="684"/>
        </w:trPr>
        <w:tc>
          <w:tcPr>
            <w:tcW w:w="4508"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размер Участия (%)</w:t>
            </w:r>
          </w:p>
        </w:tc>
        <w:tc>
          <w:tcPr>
            <w:tcW w:w="4508" w:type="dxa"/>
            <w:shd w:val="clear" w:color="auto" w:fill="auto"/>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1282"/>
        </w:trPr>
        <w:tc>
          <w:tcPr>
            <w:tcW w:w="4508"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Участия двигателя</w:t>
            </w:r>
          </w:p>
        </w:tc>
        <w:tc>
          <w:tcPr>
            <w:tcW w:w="4508"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Непосредственное участие</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b</w:t>
            </w:r>
            <w:r w:rsidRPr="00FD1EE4">
              <w:rPr>
                <w:rFonts w:ascii="MS Mincho" w:eastAsia="MS Mincho" w:hAnsi="MS Mincho" w:cs="MS Mincho" w:hint="eastAsia"/>
              </w:rPr>
              <w:t>для:</w:t>
            </w:r>
            <w:r w:rsidRPr="00FD1EE4">
              <w:rPr>
                <w:rFonts w:ascii="GHEA Grapalat" w:eastAsia="GHEA Grapalat" w:hAnsi="GHEA Grapalat" w:cs="GHEA Grapalat"/>
              </w:rPr>
              <w:t>имеет право назначать или удалять юридического лица, членов органов управления большинству</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г</w:t>
            </w:r>
            <w:r w:rsidRPr="00FD1EE4">
              <w:rPr>
                <w:rFonts w:ascii="MS Mincho" w:eastAsia="MS Mincho" w:hAnsi="MS Mincho" w:cs="MS Mincho" w:hint="eastAsia"/>
              </w:rPr>
              <w:t>․</w:t>
            </w:r>
            <w:r w:rsidRPr="00FD1EE4">
              <w:rPr>
                <w:rFonts w:ascii="GHEA Grapalat" w:eastAsia="GHEA Grapalat" w:hAnsi="GHEA Grapalat" w:cs="GHEA Grapalat"/>
              </w:rPr>
              <w:t>юридические лица безвозмездно получил в год, предшествующий отчетному году в ходе данного юридического лица, получившего прибыль, по крайней мере 15 процентов в размере пользу</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г</w:t>
            </w:r>
            <w:r w:rsidRPr="00FD1EE4">
              <w:rPr>
                <w:rFonts w:ascii="MS Mincho" w:eastAsia="MS Mincho" w:hAnsi="MS Mincho" w:cs="MS Mincho" w:hint="eastAsia"/>
              </w:rPr>
              <w:t>․</w:t>
            </w:r>
            <w:r w:rsidRPr="00FD1EE4">
              <w:rPr>
                <w:rFonts w:ascii="GHEA Grapalat" w:eastAsia="GHEA Grapalat" w:hAnsi="GHEA Grapalat" w:cs="GHEA Grapalat"/>
              </w:rPr>
              <w:t>в отношении юридического лица осуществляет реальный (фактический) контроль другими средствами</w:t>
            </w:r>
          </w:p>
        </w:tc>
      </w:tr>
      <w:tr w:rsidR="00F916C2" w:rsidRPr="00FD1EE4" w:rsidTr="00F916C2">
        <w:tc>
          <w:tcPr>
            <w:tcW w:w="9016" w:type="dxa"/>
            <w:gridSpan w:val="2"/>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w:t>
            </w:r>
            <w:r w:rsidRPr="00FD1EE4">
              <w:rPr>
                <w:rFonts w:ascii="MS Mincho" w:eastAsia="MS Mincho" w:hAnsi="MS Mincho" w:cs="MS Mincho" w:hint="eastAsia"/>
              </w:rPr>
              <w:t>․</w:t>
            </w:r>
            <w:r w:rsidRPr="00FD1EE4">
              <w:rPr>
                <w:rFonts w:ascii="GHEA Grapalat" w:eastAsia="GHEA Grapalat" w:hAnsi="GHEA Grapalat" w:cs="GHEA Grapalat"/>
              </w:rPr>
              <w:t>является данной деятельности юридического лица общей или текущее руководство должностным лицом, осуществляющим в том случае, когда не имеется «а»-«г» пунктов требованиям физическое лицо</w:t>
            </w: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В режиме реального бенефициара к.</w:t>
      </w:r>
      <w:r w:rsidRPr="00FD1EE4">
        <w:rPr>
          <w:rFonts w:ascii="GHEA Grapalat" w:eastAsia="GHEA Grapalat" w:hAnsi="GHEA Grapalat" w:cs="GHEA Grapalat"/>
          <w:i/>
          <w:color w:val="000000"/>
        </w:rPr>
        <w:t>рави сведения о</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Настоящим бенефициаром станет день, месяц, год</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в отношении организаций, осуществление контроля за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Отдельные </w:t>
            </w:r>
          </w:p>
          <w:p w:rsidR="00F916C2" w:rsidRPr="00FD1EE4" w:rsidRDefault="00F916C2" w:rsidP="00F916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Аффилированных лиц, совместно с</w:t>
            </w: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З</w:t>
            </w:r>
            <w:r w:rsidRPr="00FD12D0">
              <w:rPr>
                <w:rFonts w:ascii="GHEA Grapalat" w:eastAsia="GHEA Grapalat" w:hAnsi="GHEA Grapalat" w:cs="GHEA Grapalat"/>
                <w:color w:val="000000"/>
              </w:rPr>
              <w:t xml:space="preserve">нерукотворный сферы отчетный </w:t>
            </w:r>
            <w:r>
              <w:rPr>
                <w:rFonts w:ascii="GHEA Grapalat" w:eastAsia="GHEA Grapalat" w:hAnsi="GHEA Grapalat" w:cs="GHEA Grapalat"/>
                <w:color w:val="000000"/>
              </w:rPr>
              <w:t>организации в</w:t>
            </w:r>
            <w:r w:rsidRPr="00FD1EE4">
              <w:rPr>
                <w:rFonts w:ascii="GHEA Grapalat" w:eastAsia="GHEA Grapalat" w:hAnsi="GHEA Grapalat" w:cs="GHEA Grapalat"/>
                <w:color w:val="000000"/>
              </w:rPr>
              <w:t xml:space="preserve">- промышленной </w:t>
            </w:r>
            <w:r w:rsidRPr="00FD1EE4">
              <w:rPr>
                <w:rFonts w:ascii="GHEA Grapalat" w:eastAsia="GHEA Grapalat" w:hAnsi="GHEA Grapalat" w:cs="GHEA Grapalat"/>
                <w:color w:val="000000"/>
              </w:rPr>
              <w:lastRenderedPageBreak/>
              <w:t>бенефициаром является должностным лицом или членом его семьи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Да</w:t>
            </w:r>
          </w:p>
          <w:p w:rsidR="00F916C2" w:rsidRPr="00FD1EE4" w:rsidRDefault="00F916C2" w:rsidP="00F916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Нет</w:t>
            </w: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В режиме реального бенефициара к.</w:t>
      </w:r>
      <w:r w:rsidRPr="00FD1EE4">
        <w:rPr>
          <w:rFonts w:ascii="GHEA Grapalat" w:eastAsia="GHEA Grapalat" w:hAnsi="GHEA Grapalat" w:cs="GHEA Grapalat"/>
          <w:i/>
          <w:color w:val="000000"/>
        </w:rPr>
        <w:t>контактные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Не</w:t>
            </w:r>
            <w:r w:rsidRPr="00FD1EE4">
              <w:rPr>
                <w:rFonts w:ascii="MS Mincho" w:eastAsia="MS Mincho" w:hAnsi="MS Mincho" w:cs="MS Mincho" w:hint="eastAsia"/>
                <w:color w:val="000000"/>
              </w:rPr>
              <w:t>для:</w:t>
            </w:r>
            <w:r w:rsidRPr="00FD1EE4">
              <w:rPr>
                <w:rFonts w:ascii="GHEA Grapalat" w:eastAsia="GHEA Grapalat" w:hAnsi="GHEA Grapalat" w:cs="GHEA Grapalat"/>
                <w:color w:val="000000"/>
              </w:rPr>
              <w:t xml:space="preserve"> адрес электроннойпочты</w:t>
            </w:r>
            <w:r>
              <w:rPr>
                <w:rFonts w:ascii="GHEA Grapalat" w:eastAsia="GHEA Grapalat" w:hAnsi="GHEA Grapalat" w:cs="GHEA Grapalat"/>
                <w:color w:val="000000"/>
              </w:rPr>
              <w:t>приветствует</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7"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r>
              <w:rPr>
                <w:rFonts w:ascii="GHEA Grapalat" w:eastAsia="GHEA Grapalat" w:hAnsi="GHEA Grapalat" w:cs="GHEA Grapalat"/>
                <w:color w:val="000000"/>
              </w:rPr>
              <w:t>в</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F916C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916C2" w:rsidRPr="00FD1EE4" w:rsidRDefault="00F916C2" w:rsidP="004B2D36">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юридического лица</w:t>
      </w:r>
    </w:p>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Наименование латинскими буквами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Государственнойв</w:t>
            </w:r>
            <w:r w:rsidRPr="00FD1EE4">
              <w:rPr>
                <w:rFonts w:ascii="GHEA Grapalat" w:eastAsia="GHEA Grapalat" w:hAnsi="GHEA Grapalat" w:cs="GHEA Grapalat"/>
                <w:color w:val="000000"/>
              </w:rPr>
              <w:t>франция, номер</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день, месяц, год</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адрес</w:t>
            </w:r>
            <w:r>
              <w:rPr>
                <w:rFonts w:ascii="GHEA Grapalat" w:eastAsia="GHEA Grapalat" w:hAnsi="GHEA Grapalat" w:cs="GHEA Grapalat"/>
                <w:color w:val="000000"/>
              </w:rPr>
              <w:t>за</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Регистрации государство</w:t>
            </w:r>
            <w:r>
              <w:rPr>
                <w:rFonts w:ascii="GHEA Grapalat" w:eastAsia="GHEA Grapalat" w:hAnsi="GHEA Grapalat" w:cs="GHEA Grapalat"/>
                <w:color w:val="000000"/>
              </w:rPr>
              <w:t>от</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В режиме реального бенефициара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rPr>
          <w:trHeight w:val="853"/>
        </w:trPr>
        <w:tc>
          <w:tcPr>
            <w:tcW w:w="2835" w:type="dxa"/>
            <w:vMerge w:val="restart"/>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Настоящим бенефициаром(ы)имя и фамилия, для которых организация является промежуточной юридическое лицо</w:t>
            </w:r>
          </w:p>
        </w:tc>
        <w:tc>
          <w:tcPr>
            <w:tcW w:w="6180" w:type="dxa"/>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850"/>
        </w:trPr>
        <w:tc>
          <w:tcPr>
            <w:tcW w:w="2835" w:type="dxa"/>
            <w:vMerge/>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850"/>
        </w:trPr>
        <w:tc>
          <w:tcPr>
            <w:tcW w:w="2835" w:type="dxa"/>
            <w:vMerge/>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850"/>
        </w:trPr>
        <w:tc>
          <w:tcPr>
            <w:tcW w:w="2835" w:type="dxa"/>
            <w:vMerge/>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rPr>
          <w:trHeight w:val="850"/>
        </w:trPr>
        <w:tc>
          <w:tcPr>
            <w:tcW w:w="2835" w:type="dxa"/>
            <w:vMerge/>
            <w:shd w:val="clear" w:color="auto" w:fill="D9E2F3"/>
            <w:vAlign w:val="center"/>
          </w:tcPr>
          <w:p w:rsidR="00F916C2" w:rsidRPr="00FD1EE4" w:rsidRDefault="00F916C2" w:rsidP="004B2D36">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916C2" w:rsidRPr="00FD1EE4" w:rsidRDefault="00F916C2" w:rsidP="00F916C2">
            <w:pPr>
              <w:spacing w:before="240" w:after="240"/>
              <w:rPr>
                <w:rFonts w:ascii="GHEA Grapalat" w:eastAsia="GHEA Grapalat" w:hAnsi="GHEA Grapalat" w:cs="GHEA Grapalat"/>
              </w:rPr>
            </w:pPr>
          </w:p>
        </w:tc>
      </w:tr>
    </w:tbl>
    <w:p w:rsidR="00F916C2" w:rsidRDefault="00F916C2" w:rsidP="004B2D36">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Промежуточные юридического лица б</w:t>
      </w:r>
      <w:r w:rsidRPr="00BA2D25">
        <w:rPr>
          <w:rFonts w:ascii="GHEA Grapalat" w:eastAsia="GHEA Grapalat" w:hAnsi="GHEA Grapalat" w:cs="GHEA Grapalat"/>
          <w:i/>
        </w:rPr>
        <w:t>аденома листинг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Фондовые биржи наименование</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r w:rsidR="00F916C2" w:rsidRPr="00FD1EE4" w:rsidTr="00F916C2">
        <w:tc>
          <w:tcPr>
            <w:tcW w:w="2835" w:type="dxa"/>
            <w:shd w:val="clear" w:color="auto" w:fill="D9E2F3"/>
            <w:vAlign w:val="center"/>
          </w:tcPr>
          <w:p w:rsidR="00F916C2" w:rsidRPr="00FD1EE4" w:rsidRDefault="00F916C2" w:rsidP="004B2D36">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Ссылку бирже доступные документами</w:t>
            </w:r>
          </w:p>
        </w:tc>
        <w:tc>
          <w:tcPr>
            <w:tcW w:w="6180" w:type="dxa"/>
            <w:vAlign w:val="center"/>
          </w:tcPr>
          <w:p w:rsidR="00F916C2" w:rsidRPr="00FD1EE4" w:rsidRDefault="00F916C2" w:rsidP="00F916C2">
            <w:pPr>
              <w:spacing w:before="240" w:after="240"/>
              <w:rPr>
                <w:rFonts w:ascii="GHEA Grapalat" w:eastAsia="GHEA Grapalat" w:hAnsi="GHEA Grapalat" w:cs="GHEA Grapalat"/>
              </w:rPr>
            </w:pPr>
          </w:p>
        </w:tc>
      </w:tr>
    </w:tbl>
    <w:p w:rsidR="00F916C2" w:rsidRPr="00FD1EE4" w:rsidRDefault="00F916C2" w:rsidP="00F916C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916C2" w:rsidRPr="00FD1EE4" w:rsidRDefault="00F916C2" w:rsidP="004B2D36">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rsidR="00F916C2" w:rsidRPr="00FD1EE4" w:rsidRDefault="00F916C2" w:rsidP="00F916C2">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F916C2" w:rsidRPr="00FD1EE4" w:rsidTr="00F916C2">
        <w:tc>
          <w:tcPr>
            <w:tcW w:w="9016" w:type="dxa"/>
            <w:shd w:val="clear" w:color="auto" w:fill="DBE5F1" w:themeFill="accent1" w:themeFillTint="33"/>
          </w:tcPr>
          <w:p w:rsidR="00F916C2" w:rsidRPr="00FD1EE4" w:rsidRDefault="00F916C2" w:rsidP="00F916C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Более подробную информацию или дополнительные пояснения, которые касаются декларации, заполненных или подлежащих заполнению данным</w:t>
            </w:r>
          </w:p>
        </w:tc>
      </w:tr>
      <w:tr w:rsidR="00F916C2" w:rsidRPr="00FD1EE4" w:rsidTr="00AF441F">
        <w:trPr>
          <w:trHeight w:val="5422"/>
        </w:trPr>
        <w:tc>
          <w:tcPr>
            <w:tcW w:w="9016" w:type="dxa"/>
          </w:tcPr>
          <w:p w:rsidR="00F916C2" w:rsidRPr="00FD1EE4" w:rsidRDefault="00F916C2" w:rsidP="00F916C2">
            <w:pPr>
              <w:rPr>
                <w:rFonts w:ascii="GHEA Grapalat" w:eastAsia="GHEA Grapalat" w:hAnsi="GHEA Grapalat" w:cs="GHEA Grapalat"/>
                <w:b/>
                <w:color w:val="000000"/>
              </w:rPr>
            </w:pPr>
          </w:p>
        </w:tc>
      </w:tr>
    </w:tbl>
    <w:p w:rsidR="00F916C2" w:rsidRPr="00FD1EE4" w:rsidRDefault="00F916C2" w:rsidP="00AF441F">
      <w:pPr>
        <w:pBdr>
          <w:top w:val="nil"/>
          <w:left w:val="nil"/>
          <w:bottom w:val="nil"/>
          <w:right w:val="nil"/>
          <w:between w:val="nil"/>
        </w:pBdr>
        <w:rPr>
          <w:rFonts w:ascii="GHEA Grapalat" w:eastAsia="GHEA Grapalat" w:hAnsi="GHEA Grapalat" w:cs="GHEA Grapalat"/>
          <w:b/>
          <w:color w:val="000000"/>
        </w:rPr>
      </w:pPr>
    </w:p>
    <w:p w:rsidR="00F916C2" w:rsidRPr="00F87FBC" w:rsidRDefault="00F916C2" w:rsidP="00F916C2">
      <w:pPr>
        <w:pStyle w:val="31"/>
        <w:spacing w:line="240" w:lineRule="auto"/>
        <w:jc w:val="right"/>
        <w:rPr>
          <w:rFonts w:ascii="GHEA Grapalat" w:hAnsi="GHEA Grapalat" w:cs="Arial"/>
          <w:b/>
        </w:rPr>
      </w:pPr>
    </w:p>
    <w:p w:rsidR="00F916C2" w:rsidRDefault="00F916C2" w:rsidP="00F916C2">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rsidR="00F916C2" w:rsidRDefault="00F916C2" w:rsidP="00F916C2">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Декларации в разделе 1 (Организация) заполняются декларации, представляющие юридического лица (далее-Организация) данные. В этом разделе подотделы вносятся по следующим правилам</w:t>
      </w:r>
      <w:r>
        <w:rPr>
          <w:rFonts w:ascii="MS Mincho" w:eastAsia="MS Mincho" w:hAnsi="MS Mincho" w:cs="MS Mincho" w:hint="eastAsia"/>
          <w:color w:val="000000"/>
        </w:rPr>
        <w:t>: на</w:t>
      </w:r>
    </w:p>
    <w:p w:rsidR="00F916C2" w:rsidRPr="00230356"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Организации «данные» в подразделе заполняются название Организации (в том числе латинскими буквами), и государственной регистрации данных, включая указание </w:t>
      </w:r>
      <w:r w:rsidRPr="00230356">
        <w:rPr>
          <w:rFonts w:ascii="GHEA Grapalat" w:eastAsia="GHEA Grapalat" w:hAnsi="GHEA Grapalat" w:cs="GHEA Grapalat"/>
        </w:rPr>
        <w:t>организационно-правовой форме, о.</w:t>
      </w:r>
    </w:p>
    <w:p w:rsidR="00F916C2" w:rsidRPr="00C17342" w:rsidRDefault="00F916C2" w:rsidP="004B2D36">
      <w:pPr>
        <w:numPr>
          <w:ilvl w:val="1"/>
          <w:numId w:val="5"/>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 xml:space="preserve">«Декларация, представляющих лицо» в подразделе заполняется для физического лица-данные, кто подписывает </w:t>
      </w:r>
      <w:r w:rsidRPr="00C17342">
        <w:rPr>
          <w:rFonts w:ascii="GHEA Grapalat" w:eastAsia="GHEA Grapalat" w:hAnsi="GHEA Grapalat" w:cs="GHEA Grapalat"/>
          <w:lang w:val="hy-AM"/>
        </w:rPr>
        <w:t xml:space="preserve">настоящей процедуры </w:t>
      </w:r>
      <w:r w:rsidRPr="00C17342">
        <w:rPr>
          <w:rFonts w:ascii="GHEA Grapalat" w:eastAsia="GHEA Grapalat" w:hAnsi="GHEA Grapalat" w:cs="GHEA Grapalat"/>
        </w:rPr>
        <w:t>включаемых в конкурсную заявку документы.</w:t>
      </w:r>
    </w:p>
    <w:p w:rsidR="00F916C2" w:rsidRDefault="00F916C2" w:rsidP="004B2D36">
      <w:pPr>
        <w:numPr>
          <w:ilvl w:val="1"/>
          <w:numId w:val="5"/>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lastRenderedPageBreak/>
        <w:t>«Декларации</w:t>
      </w:r>
      <w:r>
        <w:rPr>
          <w:rFonts w:ascii="GHEA Grapalat" w:eastAsia="GHEA Grapalat" w:hAnsi="GHEA Grapalat" w:cs="GHEA Grapalat"/>
        </w:rPr>
        <w:t xml:space="preserve"> спектакль» в подразделе заполняются декларации подписания: день, месяц, год, количество страниц декларации, а также поставить на декларацию подпись лица, подающего:</w:t>
      </w:r>
    </w:p>
    <w:p w:rsidR="00F916C2" w:rsidRDefault="00F916C2" w:rsidP="00F916C2">
      <w:pPr>
        <w:spacing w:line="276" w:lineRule="auto"/>
        <w:ind w:firstLine="567"/>
        <w:jc w:val="both"/>
        <w:rPr>
          <w:rFonts w:ascii="GHEA Grapalat" w:eastAsia="GHEA Grapalat" w:hAnsi="GHEA Grapalat" w:cs="GHEA Grapalat"/>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Декларации</w:t>
      </w:r>
      <w:r>
        <w:rPr>
          <w:rFonts w:ascii="GHEA Grapalat" w:eastAsia="GHEA Grapalat" w:hAnsi="GHEA Grapalat" w:cs="GHEA Grapalat"/>
          <w:color w:val="000000"/>
        </w:rPr>
        <w:t xml:space="preserve"> 2-й раздел (Акций листинг данные)заполняется, если в Организации или Организация</w:t>
      </w:r>
      <w:r>
        <w:rPr>
          <w:rFonts w:ascii="GHEA Grapalat" w:eastAsia="GHEA Grapalat" w:hAnsi="GHEA Grapalat" w:cs="GHEA Grapalat"/>
        </w:rPr>
        <w:t>и приветствует</w:t>
      </w:r>
      <w:r>
        <w:rPr>
          <w:rFonts w:ascii="GHEA Grapalat" w:eastAsia="GHEA Grapalat" w:hAnsi="GHEA Grapalat" w:cs="GHEA Grapalat"/>
          <w:color w:val="000000"/>
        </w:rPr>
        <w:t xml:space="preserve">, полностью контролирующий другого юридического лица, акции перечисленных на министра юстиции Республики армения, утвержденного настоящим бенефициаров адекватного раскрытия критериям регулируемых рынках, включенных в перечень рынке. В случае соответствия критериям, указанным в </w:t>
      </w:r>
      <w:r>
        <w:rPr>
          <w:rFonts w:ascii="GHEA Grapalat" w:eastAsia="GHEA Grapalat" w:hAnsi="GHEA Grapalat" w:cs="GHEA Grapalat"/>
        </w:rPr>
        <w:t>этот</w:t>
      </w:r>
      <w:r>
        <w:rPr>
          <w:rFonts w:ascii="GHEA Grapalat" w:eastAsia="GHEA Grapalat" w:hAnsi="GHEA Grapalat" w:cs="GHEA Grapalat"/>
          <w:color w:val="000000"/>
        </w:rPr>
        <w:t xml:space="preserve"> раздел заполняется Организацией или </w:t>
      </w:r>
      <w:r>
        <w:rPr>
          <w:rFonts w:ascii="GHEA Grapalat" w:eastAsia="GHEA Grapalat" w:hAnsi="GHEA Grapalat" w:cs="GHEA Grapalat"/>
        </w:rPr>
        <w:t>Организацией</w:t>
      </w:r>
      <w:r>
        <w:rPr>
          <w:rFonts w:ascii="GHEA Grapalat" w:eastAsia="GHEA Grapalat" w:hAnsi="GHEA Grapalat" w:cs="GHEA Grapalat"/>
          <w:color w:val="000000"/>
        </w:rPr>
        <w:t xml:space="preserve"> , полностью контролирующим другое юридическое лицо. </w:t>
      </w:r>
      <w:r>
        <w:rPr>
          <w:rFonts w:ascii="GHEA Grapalat" w:eastAsia="GHEA Grapalat" w:hAnsi="GHEA Grapalat" w:cs="GHEA Grapalat"/>
        </w:rPr>
        <w:t xml:space="preserve">Этот раздел при заполнении декларации в следующем разделы подлежат заполнению, за исключением 5-го отдела, который заполняется, если Организация полностью контролирующим юридическое лицо, Организации, в уставном капитале имеет косвенное участие в армении. </w:t>
      </w:r>
      <w:r>
        <w:rPr>
          <w:rFonts w:ascii="GHEA Grapalat" w:eastAsia="GHEA Grapalat" w:hAnsi="GHEA Grapalat" w:cs="GHEA Grapalat"/>
          <w:color w:val="000000"/>
        </w:rPr>
        <w:t>В этом разделе подотделы вносятся по следующим правилам</w:t>
      </w:r>
      <w:r>
        <w:rPr>
          <w:rFonts w:ascii="MS Mincho" w:eastAsia="MS Mincho" w:hAnsi="MS Mincho" w:cs="MS Mincho" w:hint="eastAsia"/>
          <w:color w:val="000000"/>
        </w:rPr>
        <w:t>: на</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«Листинг акций, данные» в подразделе заполняется фондовой биржи наименование в скобках, отметив также биржи код (Market Идентификатор Code), где перечисленных в Организации или Организация, полностью контролирующий другого юридического лица, акции, а также делается ссылка бирже доступные документами, при наличии его документами, которые содержат информацию о данном юридического лица владельцев предприятий</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«Организация руководителя юридического лица, данные» подраздел заполняется, если 2.1 декларации в разделе заполненные данные касаются не декларация, представляющие юридическое лицо, а Организация, полностью контролирующим другие юридического лица: в Этом разделе заполняются Организация контролирующим наименование юридического лица (в том числе латинскими буквами), и регистрации данных, включая указание организационно-правовой формы, а также исполнительного органа, руководителя имя и фамилию</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«Контроль уровня» подраздел заполняется, если 2 декларации</w:t>
      </w:r>
      <w:r>
        <w:rPr>
          <w:rFonts w:ascii="MS Mincho" w:eastAsia="MS Mincho" w:hAnsi="MS Mincho" w:cs="MS Mincho" w:hint="eastAsia"/>
        </w:rPr>
        <w:t>; и</w:t>
      </w:r>
      <w:r>
        <w:rPr>
          <w:rFonts w:ascii="GHEA Grapalat" w:eastAsia="GHEA Grapalat" w:hAnsi="GHEA Grapalat" w:cs="GHEA Grapalat"/>
        </w:rPr>
        <w:t>1-й в подразделе дополняется являются Организация полностью контролирующим юридическое лицо, касающиеся данные. В этом разделе указываются Организации в уставном капитале Организации руководителя юридического лица, участия в размер, в процентном выражении, а также тип участия армении. Участия в уставном капитале в размере и виде отметки производятся настоящего порядка 4</w:t>
      </w:r>
      <w:r w:rsidRPr="009979FC">
        <w:rPr>
          <w:rFonts w:ascii="GHEA Grapalat" w:eastAsia="GHEA Grapalat" w:hAnsi="GHEA Grapalat" w:cs="GHEA Grapalat"/>
        </w:rPr>
        <w:t xml:space="preserve">пункта </w:t>
      </w:r>
      <w:r>
        <w:rPr>
          <w:rFonts w:ascii="GHEA Grapalat" w:eastAsia="GHEA Grapalat" w:hAnsi="GHEA Grapalat" w:cs="GHEA Grapalat"/>
        </w:rPr>
        <w:t>5 подпункта «а», абзацем правил, установленных с учетом по.</w:t>
      </w:r>
    </w:p>
    <w:p w:rsidR="00F916C2"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Декларации 3-й раздел (Государства, муниципалитета или международной организации участия)заполняется, если в Организации в уставном капитале прямо или косвенно участвует государство, община или международная организация. Раздел может быть дополнен в несколько раз, если Организации в уставном капитале прямое или косвенное участие имеют как государство, община или международная организация. В этом разделе подотделы вносятся по следующим правилам</w:t>
      </w:r>
      <w:r>
        <w:rPr>
          <w:rFonts w:ascii="MS Mincho" w:eastAsia="MS Mincho" w:hAnsi="MS Mincho" w:cs="MS Mincho" w:hint="eastAsia"/>
          <w:color w:val="000000"/>
        </w:rPr>
        <w:t>: на</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«Государства или муниципалитета, участие в» подраздел заполняется, если заявление, представляющих уставном капитале юридического лица, имеющиеся в государственной или муниципальной прямое или косвенное участие Государства в случае участия в этом разделе заполняется государства, а общины, в случае участия общины названия. В этом разделе вносятся также юридические лица, в уставном капитале государства или муниципального участия, размер в процентном выражении, а также тип участия армении. Участия в уставном капитале в размере и виде отметки производятся настоящего порядка 4</w:t>
      </w:r>
      <w:r w:rsidRPr="009979FC">
        <w:rPr>
          <w:rFonts w:ascii="GHEA Grapalat" w:eastAsia="GHEA Grapalat" w:hAnsi="GHEA Grapalat" w:cs="GHEA Grapalat"/>
        </w:rPr>
        <w:t xml:space="preserve">пункта </w:t>
      </w:r>
      <w:r>
        <w:rPr>
          <w:rFonts w:ascii="GHEA Grapalat" w:eastAsia="GHEA Grapalat" w:hAnsi="GHEA Grapalat" w:cs="GHEA Grapalat"/>
        </w:rPr>
        <w:t>5 подпункта «а», абзацем правил, установленных с учетом</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«Международные организации участие в» подраздел заполняется, если заявление, представляющие юридические лица, в уставном капитале существующих в международной организации прямо или косвенно участвует: в Этом разделе заполняются международное название организации (в том числе латинскими буквами), юридические лица, в уставном капитале международной организации </w:t>
      </w:r>
      <w:r>
        <w:rPr>
          <w:rFonts w:ascii="GHEA Grapalat" w:eastAsia="GHEA Grapalat" w:hAnsi="GHEA Grapalat" w:cs="GHEA Grapalat"/>
        </w:rPr>
        <w:lastRenderedPageBreak/>
        <w:t>участия в размер, в процентном выражении, а также тип участия армении. Участия в уставном капитале в размере и виде отметки производятся настоящего порядка 4</w:t>
      </w:r>
      <w:r w:rsidRPr="009979FC">
        <w:rPr>
          <w:rFonts w:ascii="GHEA Grapalat" w:eastAsia="GHEA Grapalat" w:hAnsi="GHEA Grapalat" w:cs="GHEA Grapalat"/>
        </w:rPr>
        <w:t xml:space="preserve">пункта </w:t>
      </w:r>
      <w:r>
        <w:rPr>
          <w:rFonts w:ascii="GHEA Grapalat" w:eastAsia="GHEA Grapalat" w:hAnsi="GHEA Grapalat" w:cs="GHEA Grapalat"/>
        </w:rPr>
        <w:t>5 подпункта «а», абзацем правил, установленных с учетом по.</w:t>
      </w:r>
    </w:p>
    <w:p w:rsidR="00F916C2" w:rsidRDefault="00F916C2" w:rsidP="00F916C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Декларации 4-й раздел (Реального бенефициара данные) заполняется на каждого реального бенефициара для отдельной Организации реальных бенефициаров количестве. В этом разделе подотделы вносятся по следующим правилам</w:t>
      </w:r>
      <w:r>
        <w:rPr>
          <w:rFonts w:ascii="MS Mincho" w:eastAsia="MS Mincho" w:hAnsi="MS Mincho" w:cs="MS Mincho" w:hint="eastAsia"/>
          <w:color w:val="000000"/>
        </w:rPr>
        <w:t>: на</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«Личность, подтверждающие данные» в подразделе дополняются в режиме реального бенефициара личные данные. Данные заполняются так, как они заполнены в режиме реального бенефициара, удостоверяющий личность документе. Если имя человека и фамилия армянский латинскими буквами или не имеются последнего в документе, удостоверяющем личность, то в декларации заполняется их трафаретная</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«Документ, удостоверяющий личность» заполняется в подразделе, являются информацией в режиме реального бенефициара, подтверждающего личность документа</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«Лица, адрес учета» заполняется в подразделе в режиме реального бенефициара, адрес по месту учета</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«Лица, адрес проживания» подраздел заполняется, если настоящим бенефициара регистрации адрес отличается от последнего проживания, адреса. В этом разделе заполняется в режиме реального бенефициара, адрес места жительства.</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58E6">
        <w:rPr>
          <w:rFonts w:ascii="GHEA Grapalat" w:eastAsia="GHEA Grapalat" w:hAnsi="GHEA Grapalat" w:cs="GHEA Grapalat"/>
        </w:rPr>
        <w:t xml:space="preserve">«Настоящим бенефициаром станет основания (за исключением сфере пользования недрами в отчетном организаций)» подраздел заполняется, если заявление, представляющие юридическое лицо не является в сфере пользования недрами в отчетном организации: в Этом разделе указывается, что «отмывания Денег и финансирования терроризма, борьбы с» законом о предусмотренных что основание(основания), который является лицо Организации является настоящим бенефициаром, и включаются в этих оснований, по поводу требуемой информации. </w:t>
      </w:r>
      <w:r>
        <w:rPr>
          <w:rFonts w:ascii="GHEA Grapalat" w:eastAsia="GHEA Grapalat" w:hAnsi="GHEA Grapalat" w:cs="GHEA Grapalat"/>
        </w:rPr>
        <w:lastRenderedPageBreak/>
        <w:t>Одного и более по основаниям, установленным настоящим бенефициаром станет в случае указывает происходит все части оснований для соответствующих точках. В этом разделе базах данных заполняется следующим правилам</w:t>
      </w:r>
      <w:r>
        <w:rPr>
          <w:rFonts w:ascii="MS Mincho" w:eastAsia="MS Mincho" w:hAnsi="MS Mincho" w:cs="MS Mincho" w:hint="eastAsia"/>
        </w:rPr>
        <w:t>: на</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а</w:t>
      </w:r>
      <w:r>
        <w:rPr>
          <w:rFonts w:ascii="MS Mincho" w:eastAsia="MS Mincho" w:hAnsi="MS Mincho" w:cs="MS Mincho" w:hint="eastAsia"/>
        </w:rPr>
        <w:t>что ...</w:t>
      </w:r>
      <w:r>
        <w:rPr>
          <w:rFonts w:ascii="GHEA Grapalat" w:eastAsia="GHEA Grapalat" w:hAnsi="GHEA Grapalat" w:cs="GHEA Grapalat"/>
        </w:rPr>
        <w:t>В этом подразделе «</w:t>
      </w:r>
      <w:r>
        <w:rPr>
          <w:rFonts w:ascii="GHEA Grapalat" w:eastAsia="GHEA Grapalat" w:hAnsi="GHEA Grapalat" w:cs="GHEA Grapalat"/>
          <w:b/>
        </w:rPr>
        <w:t>а</w:t>
      </w:r>
      <w:r>
        <w:rPr>
          <w:rFonts w:ascii="GHEA Grapalat" w:eastAsia="GHEA Grapalat" w:hAnsi="GHEA Grapalat" w:cs="GHEA Grapalat"/>
        </w:rPr>
        <w:t xml:space="preserve">» пункта производится примечание, если физическое лицо </w:t>
      </w:r>
      <w:r w:rsidRPr="00FD1EE4">
        <w:rPr>
          <w:rFonts w:ascii="GHEA Grapalat" w:eastAsia="GHEA Grapalat" w:hAnsi="GHEA Grapalat" w:cs="GHEA Grapalat"/>
        </w:rPr>
        <w:t xml:space="preserve">прямо или косвенно владеет </w:t>
      </w:r>
      <w:r>
        <w:rPr>
          <w:rFonts w:ascii="GHEA Grapalat" w:eastAsia="GHEA Grapalat" w:hAnsi="GHEA Grapalat" w:cs="GHEA Grapalat"/>
        </w:rPr>
        <w:t>Организацией</w:t>
      </w:r>
      <w:r w:rsidRPr="00FD1EE4">
        <w:rPr>
          <w:rFonts w:ascii="GHEA Grapalat" w:eastAsia="GHEA Grapalat" w:hAnsi="GHEA Grapalat" w:cs="GHEA Grapalat"/>
        </w:rPr>
        <w:t xml:space="preserve">голосующих долей (акций, паев) 20 и более процентами или прямо или косвенно имеет 20 и более процентов участия </w:t>
      </w:r>
      <w:r>
        <w:rPr>
          <w:rFonts w:ascii="GHEA Grapalat" w:eastAsia="GHEA Grapalat" w:hAnsi="GHEA Grapalat" w:cs="GHEA Grapalat"/>
        </w:rPr>
        <w:t>Организации</w:t>
      </w:r>
      <w:r w:rsidRPr="00FD1EE4">
        <w:rPr>
          <w:rFonts w:ascii="GHEA Grapalat" w:eastAsia="GHEA Grapalat" w:hAnsi="GHEA Grapalat" w:cs="GHEA Grapalat"/>
        </w:rPr>
        <w:t>в уставном капитале</w:t>
      </w:r>
      <w:r>
        <w:rPr>
          <w:rFonts w:ascii="GHEA Grapalat" w:eastAsia="GHEA Grapalat" w:hAnsi="GHEA Grapalat" w:cs="GHEA Grapalat"/>
        </w:rPr>
        <w:t xml:space="preserve">страны. </w:t>
      </w:r>
      <w:r w:rsidRPr="006958E6">
        <w:rPr>
          <w:rFonts w:ascii="GHEA Grapalat" w:eastAsia="GHEA Grapalat" w:hAnsi="GHEA Grapalat" w:cs="GHEA Grapalat"/>
        </w:rPr>
        <w:t xml:space="preserve">Участие может быть в Организации акций (мажется, пай) на праве собственности, владения силой (просто участие) или Организации долю (вяжется, фен), владеющих другим юридическим лицом акций (мажется, пай) на праве собственности, владения силой (косвенное участие).в Косвенное участие может осуществляться независимо от физического лица и Организации акций (мажется, пай), владеющих юридического лица в цепочке доступные промежуточные юридических лиц кирпичей. </w:t>
      </w:r>
      <w:r>
        <w:rPr>
          <w:rFonts w:ascii="GHEA Grapalat" w:eastAsia="GHEA Grapalat" w:hAnsi="GHEA Grapalat" w:cs="GHEA Grapalat"/>
        </w:rPr>
        <w:t>«Размер участия» в поле указываются в Организации участия в уставном капитале размер в процентном выражении он. Размер участия рассчитывается, взяв за основу реального бенефициара прямого и косвенного участия в Организации, участия в уставном капитале всех процентов, общая сумма армении. Косвенного участия в случае организации в уставном капитале в режиме реального бенефициара участие исчисляется, взяв за основу каждого предыдущего промежуточного организации участия в размер, то есть Организации, участвующие юридического лица в процентном выражении размер участия умножения Организации участника в уставном капитале юридического лица соответствующего участника в процентном выражении участия в размере, и так далее до фактического выгодоприобретателя достижение страны. «Тип участия» в поле производится примечание участия в уставном капитале прямо или косвенно будет об этом. В уставном капитале и прямого, и косвенного участия в случае наличия примечание происходит одновременно и прямого, и косвенного участия о наличии</w:t>
      </w:r>
      <w:r w:rsidRPr="008C104F">
        <w:rPr>
          <w:rFonts w:ascii="GHEA Grapalat" w:eastAsia="GHEA Grapalat" w:hAnsi="GHEA Grapalat" w:cs="GHEA Grapalat"/>
        </w:rPr>
        <w:t>.</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б</w:t>
      </w:r>
      <w:r>
        <w:rPr>
          <w:rFonts w:ascii="MS Mincho" w:eastAsia="MS Mincho" w:hAnsi="MS Mincho" w:cs="MS Mincho" w:hint="eastAsia"/>
        </w:rPr>
        <w:t>․</w:t>
      </w:r>
      <w:r>
        <w:rPr>
          <w:rFonts w:ascii="GHEA Grapalat" w:eastAsia="GHEA Grapalat" w:hAnsi="GHEA Grapalat" w:cs="GHEA Grapalat"/>
        </w:rPr>
        <w:t>В этом подразделе «</w:t>
      </w:r>
      <w:r>
        <w:rPr>
          <w:rFonts w:ascii="GHEA Grapalat" w:eastAsia="GHEA Grapalat" w:hAnsi="GHEA Grapalat" w:cs="GHEA Grapalat"/>
          <w:b/>
        </w:rPr>
        <w:t>б</w:t>
      </w:r>
      <w:r>
        <w:rPr>
          <w:rFonts w:ascii="GHEA Grapalat" w:eastAsia="GHEA Grapalat" w:hAnsi="GHEA Grapalat" w:cs="GHEA Grapalat"/>
        </w:rPr>
        <w:t xml:space="preserve">» пункта производится примечание, если лицо «а» пункта смысле не является организацией, реальным бенефициаром, но контролирует </w:t>
      </w:r>
      <w:r>
        <w:rPr>
          <w:rFonts w:ascii="GHEA Grapalat" w:eastAsia="GHEA Grapalat" w:hAnsi="GHEA Grapalat" w:cs="GHEA Grapalat"/>
        </w:rPr>
        <w:lastRenderedPageBreak/>
        <w:t>Организацию правовых документов (в том числе заключенных сделок) в силу, а характер личного влияния, на основании или с помощью других средств</w:t>
      </w:r>
      <w:r w:rsidRPr="008C104F">
        <w:rPr>
          <w:rFonts w:ascii="GHEA Grapalat" w:eastAsia="GHEA Grapalat" w:hAnsi="GHEA Grapalat" w:cs="GHEA Grapalat"/>
        </w:rPr>
        <w:t>.</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г</w:t>
      </w:r>
      <w:r>
        <w:rPr>
          <w:rFonts w:ascii="MS Mincho" w:eastAsia="MS Mincho" w:hAnsi="MS Mincho" w:cs="MS Mincho" w:hint="eastAsia"/>
        </w:rPr>
        <w:t>․</w:t>
      </w:r>
      <w:r>
        <w:rPr>
          <w:rFonts w:ascii="GHEA Grapalat" w:eastAsia="GHEA Grapalat" w:hAnsi="GHEA Grapalat" w:cs="GHEA Grapalat"/>
        </w:rPr>
        <w:t>В этом подразделе «</w:t>
      </w:r>
      <w:r>
        <w:rPr>
          <w:rFonts w:ascii="GHEA Grapalat" w:eastAsia="GHEA Grapalat" w:hAnsi="GHEA Grapalat" w:cs="GHEA Grapalat"/>
          <w:b/>
        </w:rPr>
        <w:t>г</w:t>
      </w:r>
      <w:r>
        <w:rPr>
          <w:rFonts w:ascii="GHEA Grapalat" w:eastAsia="GHEA Grapalat" w:hAnsi="GHEA Grapalat" w:cs="GHEA Grapalat"/>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 и «б» пунктов требованиям физическое лицо</w:t>
      </w:r>
      <w:r w:rsidRPr="008C104F">
        <w:rPr>
          <w:rFonts w:ascii="GHEA Grapalat" w:eastAsia="GHEA Grapalat" w:hAnsi="GHEA Grapalat" w:cs="GHEA Grapalat"/>
        </w:rPr>
        <w:t>.</w:t>
      </w:r>
    </w:p>
    <w:p w:rsidR="00F916C2" w:rsidRPr="008C104F"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6958E6">
        <w:rPr>
          <w:rFonts w:ascii="GHEA Grapalat" w:eastAsia="GHEA Grapalat" w:hAnsi="GHEA Grapalat" w:cs="GHEA Grapalat"/>
        </w:rPr>
        <w:t xml:space="preserve">«Настоящим бенефициаром станет основания (в сфере пользования недрами в отчетном организаций)» подраздел заполняется, если заявление, представляющие юридическое лицо является в сфере пользования недрами в отчетном организация. </w:t>
      </w:r>
      <w:r>
        <w:rPr>
          <w:rFonts w:ascii="GHEA Grapalat" w:eastAsia="GHEA Grapalat" w:hAnsi="GHEA Grapalat" w:cs="GHEA Grapalat"/>
        </w:rPr>
        <w:t>Настоящим бенефициаров раскрытие осуществляется кодексом о Недрах по нормам, установленным: в Этом разделе заметки сделаны настоящего</w:t>
      </w:r>
      <w:r w:rsidRPr="008C104F">
        <w:rPr>
          <w:rFonts w:ascii="GHEA Grapalat" w:eastAsia="GHEA Grapalat" w:hAnsi="GHEA Grapalat" w:cs="GHEA Grapalat"/>
        </w:rPr>
        <w:t xml:space="preserve"> порядка 4</w:t>
      </w:r>
      <w:r w:rsidRPr="008C104F">
        <w:rPr>
          <w:rFonts w:ascii="MS Mincho" w:eastAsia="MS Mincho" w:hAnsi="MS Mincho" w:cs="MS Mincho" w:hint="eastAsia"/>
        </w:rPr>
        <w:t>․</w:t>
      </w:r>
      <w:r w:rsidRPr="008C104F">
        <w:rPr>
          <w:rFonts w:ascii="GHEA Grapalat" w:eastAsia="GHEA Grapalat" w:hAnsi="GHEA Grapalat" w:cs="GHEA Grapalat"/>
        </w:rPr>
        <w:t>В пункте 5 правил, установленных с учетом по. В этом разделе базах данных заполняется следующим правилам</w:t>
      </w:r>
      <w:r w:rsidRPr="008C104F">
        <w:rPr>
          <w:rFonts w:ascii="MS Mincho" w:eastAsia="MS Mincho" w:hAnsi="MS Mincho" w:cs="MS Mincho" w:hint="eastAsia"/>
        </w:rPr>
        <w:t>: на</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а</w:t>
      </w:r>
      <w:r>
        <w:rPr>
          <w:rFonts w:ascii="MS Mincho" w:eastAsia="MS Mincho" w:hAnsi="MS Mincho" w:cs="MS Mincho" w:hint="eastAsia"/>
        </w:rPr>
        <w:t>что ...</w:t>
      </w:r>
      <w:r>
        <w:rPr>
          <w:rFonts w:ascii="GHEA Grapalat" w:eastAsia="GHEA Grapalat" w:hAnsi="GHEA Grapalat" w:cs="GHEA Grapalat"/>
        </w:rPr>
        <w:t>В этом подразделе «</w:t>
      </w:r>
      <w:r>
        <w:rPr>
          <w:rFonts w:ascii="GHEA Grapalat" w:eastAsia="GHEA Grapalat" w:hAnsi="GHEA Grapalat" w:cs="GHEA Grapalat"/>
          <w:b/>
        </w:rPr>
        <w:t>а</w:t>
      </w:r>
      <w:r>
        <w:rPr>
          <w:rFonts w:ascii="GHEA Grapalat" w:eastAsia="GHEA Grapalat" w:hAnsi="GHEA Grapalat" w:cs="GHEA Grapalat"/>
        </w:rPr>
        <w:t xml:space="preserve">» пункта производится примечание, если физическое лицо </w:t>
      </w:r>
      <w:r w:rsidRPr="00FD1EE4">
        <w:rPr>
          <w:rFonts w:ascii="GHEA Grapalat" w:eastAsia="GHEA Grapalat" w:hAnsi="GHEA Grapalat" w:cs="GHEA Grapalat"/>
        </w:rPr>
        <w:t>прямо или косвенно владеет данного юридического лица, голосующих долей (акций, паев) в 10 и более процентами или прямо или косвенно имеет 10 и более процентов участия в уставном капитале юридического лица</w:t>
      </w:r>
      <w:r>
        <w:rPr>
          <w:rFonts w:ascii="GHEA Grapalat" w:eastAsia="GHEA Grapalat" w:hAnsi="GHEA Grapalat" w:cs="GHEA Grapalat"/>
        </w:rPr>
        <w:t>армении. Этот подраздел заполняется настоящего порядка 4</w:t>
      </w:r>
      <w:r w:rsidRPr="009979FC">
        <w:rPr>
          <w:rFonts w:ascii="GHEA Grapalat" w:eastAsia="GHEA Grapalat" w:hAnsi="GHEA Grapalat" w:cs="GHEA Grapalat"/>
        </w:rPr>
        <w:t xml:space="preserve">пункта </w:t>
      </w:r>
      <w:r>
        <w:rPr>
          <w:rFonts w:ascii="GHEA Grapalat" w:eastAsia="GHEA Grapalat" w:hAnsi="GHEA Grapalat" w:cs="GHEA Grapalat"/>
        </w:rPr>
        <w:t>5 подпункта «а», абзацем правил, установленных с учетом</w:t>
      </w:r>
      <w:r w:rsidRPr="008C104F">
        <w:rPr>
          <w:rFonts w:ascii="GHEA Grapalat" w:eastAsia="GHEA Grapalat" w:hAnsi="GHEA Grapalat" w:cs="GHEA Grapalat"/>
        </w:rPr>
        <w:t>.</w:t>
      </w:r>
    </w:p>
    <w:p w:rsidR="00F916C2" w:rsidRPr="006958E6"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r w:rsidRPr="006958E6">
        <w:rPr>
          <w:rFonts w:ascii="GHEA Grapalat" w:eastAsia="GHEA Grapalat" w:hAnsi="GHEA Grapalat" w:cs="GHEA Grapalat"/>
        </w:rPr>
        <w:t>б</w:t>
      </w:r>
      <w:r w:rsidRPr="006958E6">
        <w:rPr>
          <w:rFonts w:ascii="MS Mincho" w:eastAsia="MS Mincho" w:hAnsi="MS Mincho" w:cs="MS Mincho" w:hint="eastAsia"/>
        </w:rPr>
        <w:t>․</w:t>
      </w:r>
      <w:r w:rsidRPr="006958E6">
        <w:rPr>
          <w:rFonts w:ascii="GHEA Grapalat" w:eastAsia="GHEA Grapalat" w:hAnsi="GHEA Grapalat" w:cs="GHEA Grapalat"/>
        </w:rPr>
        <w:t>В этом подразделе «</w:t>
      </w:r>
      <w:r w:rsidRPr="006958E6">
        <w:rPr>
          <w:rFonts w:ascii="GHEA Grapalat" w:eastAsia="GHEA Grapalat" w:hAnsi="GHEA Grapalat" w:cs="GHEA Grapalat"/>
          <w:b/>
        </w:rPr>
        <w:t>б</w:t>
      </w:r>
      <w:r w:rsidRPr="006958E6">
        <w:rPr>
          <w:rFonts w:ascii="GHEA Grapalat" w:eastAsia="GHEA Grapalat" w:hAnsi="GHEA Grapalat" w:cs="GHEA Grapalat"/>
        </w:rPr>
        <w:t>» пункта производится примечание, если лицо имеет право назначать или удалять юридического лица, членов органов управления большинством.</w:t>
      </w:r>
    </w:p>
    <w:p w:rsidR="00F916C2" w:rsidRPr="006958E6"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r w:rsidRPr="006958E6">
        <w:rPr>
          <w:rFonts w:ascii="GHEA Grapalat" w:eastAsia="GHEA Grapalat" w:hAnsi="GHEA Grapalat" w:cs="GHEA Grapalat"/>
        </w:rPr>
        <w:t>г</w:t>
      </w:r>
      <w:r w:rsidRPr="006958E6">
        <w:rPr>
          <w:rFonts w:ascii="MS Mincho" w:eastAsia="MS Mincho" w:hAnsi="MS Mincho" w:cs="MS Mincho" w:hint="eastAsia"/>
        </w:rPr>
        <w:t>․</w:t>
      </w:r>
      <w:r w:rsidRPr="006958E6">
        <w:rPr>
          <w:rFonts w:ascii="GHEA Grapalat" w:eastAsia="GHEA Grapalat" w:hAnsi="GHEA Grapalat" w:cs="GHEA Grapalat"/>
        </w:rPr>
        <w:t>В этом подразделе «</w:t>
      </w:r>
      <w:r w:rsidRPr="006958E6">
        <w:rPr>
          <w:rFonts w:ascii="GHEA Grapalat" w:eastAsia="GHEA Grapalat" w:hAnsi="GHEA Grapalat" w:cs="GHEA Grapalat"/>
          <w:b/>
        </w:rPr>
        <w:t>г</w:t>
      </w:r>
      <w:r w:rsidRPr="006958E6">
        <w:rPr>
          <w:rFonts w:ascii="GHEA Grapalat" w:eastAsia="GHEA Grapalat" w:hAnsi="GHEA Grapalat" w:cs="GHEA Grapalat"/>
        </w:rPr>
        <w:t>» пункта производится примечание, если лицо Организации безвозмездно получил в год, предшествующий отчетному году в ходе данного юридического лица, получившего прибыль, по крайней мере, в размере 15 процентов выгода.</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г</w:t>
      </w:r>
      <w:r>
        <w:rPr>
          <w:rFonts w:ascii="MS Mincho" w:eastAsia="MS Mincho" w:hAnsi="MS Mincho" w:cs="MS Mincho" w:hint="eastAsia"/>
        </w:rPr>
        <w:t>․</w:t>
      </w:r>
      <w:r>
        <w:rPr>
          <w:rFonts w:ascii="GHEA Grapalat" w:eastAsia="GHEA Grapalat" w:hAnsi="GHEA Grapalat" w:cs="GHEA Grapalat"/>
        </w:rPr>
        <w:t>В этом подразделе «</w:t>
      </w:r>
      <w:r>
        <w:rPr>
          <w:rFonts w:ascii="GHEA Grapalat" w:eastAsia="GHEA Grapalat" w:hAnsi="GHEA Grapalat" w:cs="GHEA Grapalat"/>
          <w:b/>
        </w:rPr>
        <w:t>г</w:t>
      </w:r>
      <w:r>
        <w:rPr>
          <w:rFonts w:ascii="GHEA Grapalat" w:eastAsia="GHEA Grapalat" w:hAnsi="GHEA Grapalat" w:cs="GHEA Grapalat"/>
        </w:rPr>
        <w:t>»пункта производится примечание, если лицо «а»-«г» пунктов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r w:rsidRPr="008C104F">
        <w:rPr>
          <w:rFonts w:ascii="GHEA Grapalat" w:eastAsia="GHEA Grapalat" w:hAnsi="GHEA Grapalat" w:cs="GHEA Grapalat"/>
        </w:rPr>
        <w:t>.</w:t>
      </w:r>
    </w:p>
    <w:p w:rsidR="00F916C2" w:rsidRPr="008C104F" w:rsidRDefault="00F916C2" w:rsidP="00F916C2">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д</w:t>
      </w:r>
      <w:r>
        <w:rPr>
          <w:rFonts w:ascii="MS Mincho" w:eastAsia="MS Mincho" w:hAnsi="MS Mincho" w:cs="MS Mincho" w:hint="eastAsia"/>
        </w:rPr>
        <w:t>․</w:t>
      </w:r>
      <w:r>
        <w:rPr>
          <w:rFonts w:ascii="GHEA Grapalat" w:eastAsia="GHEA Grapalat" w:hAnsi="GHEA Grapalat" w:cs="GHEA Grapalat"/>
        </w:rPr>
        <w:t>В этом подразделе «</w:t>
      </w:r>
      <w:r>
        <w:rPr>
          <w:rFonts w:ascii="GHEA Grapalat" w:eastAsia="GHEA Grapalat" w:hAnsi="GHEA Grapalat" w:cs="GHEA Grapalat"/>
          <w:b/>
        </w:rPr>
        <w:t>д</w:t>
      </w:r>
      <w:r>
        <w:rPr>
          <w:rFonts w:ascii="GHEA Grapalat" w:eastAsia="GHEA Grapalat" w:hAnsi="GHEA Grapalat" w:cs="GHEA Grapalat"/>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«а»-«г» пунктов требованиям физическое лицо</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режиме реального бенефициара о статусе информации» в подразделе вносятся лица, Организации, настоящим бенефициаром станет день, месяц, год. В этом разделе делается отметка в режиме реального бенефициара со стороны Организации в отношении осуществления контроля формы работы. Аффилированных лиц, совместно с контроля по реализации производится примечание, если настоящим бенефициаром Организация контролирует его аффилированные лица, согласованных с действовать силой или может это контролировать, его аффилированных лица с согласованной действовать в этом случае. Если декларация, представляющие юридическое лицо является в сфере пользования недрами в отчетном организацией, в этом разделе также осуществляется примечание в режиме реального бенефициара о Недрах кодекса, 3 части 1 статьи 53 пункта смысле должностным лицом или членом его семьи, и станет по</w:t>
      </w:r>
      <w:r w:rsidRPr="008C104F">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режиме реального бенефициара контактные данные» в подразделе дополняются в режиме реального бенефициара, адрес электронной почты и номер телефона.</w:t>
      </w:r>
    </w:p>
    <w:p w:rsidR="00F916C2" w:rsidRDefault="00F916C2" w:rsidP="00F916C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916C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Декларации 5-й раздел (Промежуточный юридические лица) заполняется, если заявление, представляющего юридического лица, реальный бенефициар или Организация, полностью контролирующим юридическое лицо имеет косвенное участие в Организации в уставном капитале страны. Этот раздел </w:t>
      </w:r>
      <w:r>
        <w:rPr>
          <w:rFonts w:ascii="GHEA Grapalat" w:eastAsia="GHEA Grapalat" w:hAnsi="GHEA Grapalat" w:cs="GHEA Grapalat"/>
          <w:color w:val="000000"/>
        </w:rPr>
        <w:t xml:space="preserve">подлежит </w:t>
      </w:r>
      <w:r>
        <w:rPr>
          <w:rFonts w:ascii="GHEA Grapalat" w:eastAsia="GHEA Grapalat" w:hAnsi="GHEA Grapalat" w:cs="GHEA Grapalat"/>
          <w:color w:val="000000"/>
        </w:rPr>
        <w:lastRenderedPageBreak/>
        <w:t xml:space="preserve">заполнению в каждом </w:t>
      </w:r>
      <w:r>
        <w:rPr>
          <w:rFonts w:ascii="GHEA Grapalat" w:eastAsia="GHEA Grapalat" w:hAnsi="GHEA Grapalat" w:cs="GHEA Grapalat"/>
        </w:rPr>
        <w:t xml:space="preserve">промежуточные юридического лица отдельно, все промежуточные юридических лиц количествах. </w:t>
      </w:r>
      <w:r>
        <w:rPr>
          <w:rFonts w:ascii="GHEA Grapalat" w:eastAsia="GHEA Grapalat" w:hAnsi="GHEA Grapalat" w:cs="GHEA Grapalat"/>
          <w:color w:val="000000"/>
        </w:rPr>
        <w:t>В этом разделе подотделы вносятся по следующим правилам</w:t>
      </w:r>
      <w:r>
        <w:rPr>
          <w:rFonts w:ascii="MS Mincho" w:eastAsia="MS Mincho" w:hAnsi="MS Mincho" w:cs="MS Mincho" w:hint="eastAsia"/>
          <w:color w:val="000000"/>
        </w:rPr>
        <w:t>: на</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Организации «данные» в подразделе вносятся временные наименование юридического лица (в том числе латинскими буквами), и регистрации данных, включая указание организационно-правовой форме, о</w:t>
      </w:r>
      <w:r w:rsidRPr="0036154E">
        <w:rPr>
          <w:rFonts w:ascii="GHEA Grapalat" w:eastAsia="GHEA Grapalat" w:hAnsi="GHEA Grapalat" w:cs="GHEA Grapalat"/>
        </w:rPr>
        <w:t>.</w:t>
      </w:r>
    </w:p>
    <w:p w:rsidR="00F916C2"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958E6">
        <w:rPr>
          <w:rFonts w:ascii="GHEA Grapalat" w:eastAsia="GHEA Grapalat" w:hAnsi="GHEA Grapalat" w:cs="GHEA Grapalat"/>
        </w:rPr>
        <w:t xml:space="preserve">«В режиме реального бенефициара данные» в подразделе вносятся его реальным бенефициаром(ы)имя и фамилия, для кого в этом разделе заполненные организация является промежуточным юридическим лицом. </w:t>
      </w:r>
      <w:r>
        <w:rPr>
          <w:rFonts w:ascii="GHEA Grapalat" w:eastAsia="GHEA Grapalat" w:hAnsi="GHEA Grapalat" w:cs="GHEA Grapalat"/>
        </w:rPr>
        <w:t>Если промежуточный юридических лиц, данные вносятся Организация полностью контролирующего юридического лица, в этот подраздел не подлежит заполнения по.</w:t>
      </w:r>
    </w:p>
    <w:p w:rsidR="00F916C2" w:rsidRPr="005B15D8" w:rsidRDefault="00F916C2" w:rsidP="004B2D36">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«Временные юридического лица листинга акций данных» субтитры не подлежит обязательной для заполнения систем. Этот раздел может быть дополнен, если промежуточные юридического лица, акции перечисленных на регулируемом рынке. В этом разделе заполняется фондовой биржи наименование в скобках, отметив также биржи код (Market Идентификатор Code), где из перечисленных являются юридические лица, акции, а также делается ссылка бирже доступные проверить накладные.</w:t>
      </w:r>
    </w:p>
    <w:p w:rsidR="00F916C2" w:rsidRDefault="00F916C2" w:rsidP="00F916C2">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F916C2" w:rsidRPr="00230356"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Декларации 6-й раздел (Дополнительные примечания) заполняется, если имеются более подробную информацию или дополнительные пояснения, которые касаются декларации, заполненных или подлежащих заполнению данным. В этом разделе могут быть дополнены дополнительные разъяснения в режиме реального бенефициара по Организации контроля об основаниях, государства (муниципалитета) тех органов, которые осуществляют Организации, контроль в том случае, если декларация, представляющие юридические лица, в уставном капитале есть государства или муниципалитета прямое или косвенное участие, и других параное декларации </w:t>
      </w:r>
      <w:r w:rsidRPr="00230356">
        <w:rPr>
          <w:rFonts w:ascii="GHEA Grapalat" w:eastAsia="GHEA Grapalat" w:hAnsi="GHEA Grapalat" w:cs="GHEA Grapalat"/>
        </w:rPr>
        <w:t>отношении.</w:t>
      </w:r>
    </w:p>
    <w:p w:rsidR="00F916C2" w:rsidRPr="00C17342" w:rsidRDefault="00F916C2" w:rsidP="004B2D36">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lastRenderedPageBreak/>
        <w:t xml:space="preserve">Декларацию заполняет и подписывает заявку, представляющих лицо. </w:t>
      </w:r>
      <w:r w:rsidRPr="00C17342">
        <w:rPr>
          <w:rFonts w:ascii="GHEA Grapalat" w:eastAsia="GHEA Grapalat" w:hAnsi="GHEA Grapalat" w:cs="GHEA Grapalat"/>
        </w:rPr>
        <w:t>Декларации нумерация страниц и страниц декларации о количестве примечание совершение не является обязательным.</w:t>
      </w: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Default="00F916C2" w:rsidP="00F916C2">
      <w:pPr>
        <w:pStyle w:val="31"/>
        <w:spacing w:line="240" w:lineRule="auto"/>
        <w:ind w:left="360" w:firstLine="0"/>
        <w:rPr>
          <w:rFonts w:ascii="GHEA Grapalat" w:hAnsi="GHEA Grapalat" w:cs="Sylfaen"/>
          <w:i/>
          <w:sz w:val="16"/>
          <w:szCs w:val="16"/>
          <w:lang w:val="hy-AM"/>
        </w:rPr>
      </w:pPr>
    </w:p>
    <w:p w:rsidR="00F916C2" w:rsidRPr="00230356" w:rsidRDefault="00F916C2" w:rsidP="00F916C2">
      <w:pPr>
        <w:pStyle w:val="31"/>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rPr>
        <w:t>*</w:t>
      </w:r>
      <w:r w:rsidRPr="00230356">
        <w:rPr>
          <w:rFonts w:ascii="GHEA Grapalat" w:hAnsi="GHEA Grapalat"/>
          <w:i/>
          <w:sz w:val="16"/>
          <w:szCs w:val="16"/>
          <w:lang w:val="hy-AM"/>
        </w:rPr>
        <w:t>заполняетсявкомиссии,секретаряпо</w:t>
      </w:r>
      <w:r w:rsidRPr="00230356">
        <w:rPr>
          <w:rFonts w:ascii="GHEA Grapalat" w:hAnsi="GHEA Grapalat"/>
          <w:i/>
          <w:sz w:val="16"/>
          <w:szCs w:val="16"/>
          <w:lang w:val="af-ZA"/>
        </w:rPr>
        <w:t xml:space="preserve">` </w:t>
      </w:r>
      <w:r w:rsidRPr="00230356">
        <w:rPr>
          <w:rFonts w:ascii="GHEA Grapalat" w:hAnsi="GHEA Grapalat"/>
          <w:i/>
          <w:sz w:val="16"/>
          <w:szCs w:val="16"/>
          <w:lang w:val="hy-AM"/>
        </w:rPr>
        <w:t>доприглашенияв бюллетенеопубликован:</w:t>
      </w:r>
    </w:p>
    <w:p w:rsidR="00F916C2" w:rsidRPr="00C17342" w:rsidRDefault="00F916C2" w:rsidP="00F916C2">
      <w:pPr>
        <w:pStyle w:val="31"/>
        <w:spacing w:line="240" w:lineRule="auto"/>
        <w:ind w:left="360" w:firstLine="0"/>
        <w:rPr>
          <w:rFonts w:ascii="GHEA Grapalat" w:hAnsi="GHEA Grapalat" w:cs="Sylfaen"/>
          <w:i/>
          <w:lang w:val="hy-AM"/>
        </w:rPr>
      </w:pPr>
      <w:r w:rsidRPr="00C17342">
        <w:rPr>
          <w:rFonts w:ascii="GHEA Grapalat" w:hAnsi="GHEA Grapalat" w:cs="Sylfaen"/>
          <w:i/>
          <w:lang w:val="hy-AM"/>
        </w:rPr>
        <w:t>** 1.3</w:t>
      </w:r>
      <w:r w:rsidRPr="00C17342">
        <w:rPr>
          <w:rFonts w:ascii="GHEA Grapalat" w:hAnsi="GHEA Grapalat"/>
          <w:i/>
          <w:lang w:val="hy-AM"/>
        </w:rPr>
        <w:t xml:space="preserve"> приложение не представляется участником если карел настоящего приглашения N 1 с приложением, установленным для юридического лица реальных бенефициаров по информации сайта, содержащих ссылку о представлении кирово</w:t>
      </w:r>
      <w:r>
        <w:rPr>
          <w:rFonts w:ascii="GHEA Grapalat" w:hAnsi="GHEA Grapalat"/>
          <w:i/>
          <w:lang w:val="hy-AM"/>
        </w:rPr>
        <w:t xml:space="preserve">см, а также если участник-индивидуальный предприниматель </w:t>
      </w:r>
      <w:r w:rsidRPr="00C17342">
        <w:rPr>
          <w:rFonts w:ascii="GHEA Grapalat" w:hAnsi="GHEA Grapalat"/>
          <w:i/>
          <w:lang w:val="hy-AM"/>
        </w:rPr>
        <w:t xml:space="preserve"> или физическое лицо.</w:t>
      </w:r>
    </w:p>
    <w:p w:rsidR="00F916C2" w:rsidRDefault="00F916C2" w:rsidP="00F916C2">
      <w:pPr>
        <w:pStyle w:val="31"/>
        <w:spacing w:line="240" w:lineRule="auto"/>
        <w:ind w:firstLine="0"/>
        <w:jc w:val="left"/>
        <w:rPr>
          <w:rFonts w:ascii="GHEA Grapalat" w:hAnsi="GHEA Grapalat" w:cs="Sylfaen"/>
          <w:b/>
          <w:lang w:val="hy-AM"/>
        </w:rPr>
      </w:pPr>
    </w:p>
    <w:p w:rsidR="00F916C2" w:rsidRPr="00837CC6" w:rsidRDefault="00F916C2" w:rsidP="00F916C2">
      <w:pPr>
        <w:rPr>
          <w:lang w:val="hy-AM"/>
        </w:rPr>
      </w:pPr>
    </w:p>
    <w:p w:rsidR="00F916C2" w:rsidRPr="00F916C2" w:rsidRDefault="00F916C2" w:rsidP="005315B8">
      <w:pPr>
        <w:rPr>
          <w:rFonts w:ascii="GHEA Grapalat" w:hAnsi="GHEA Grapalat"/>
          <w:b/>
          <w:lang w:val="hy-AM"/>
        </w:rPr>
      </w:pPr>
    </w:p>
    <w:p w:rsidR="00F916C2" w:rsidRDefault="00F916C2" w:rsidP="005315B8">
      <w:pPr>
        <w:rPr>
          <w:rFonts w:ascii="GHEA Grapalat" w:hAnsi="GHEA Grapalat"/>
          <w:b/>
        </w:rPr>
      </w:pPr>
    </w:p>
    <w:p w:rsidR="00F916C2" w:rsidRDefault="00F916C2" w:rsidP="005315B8">
      <w:pPr>
        <w:rPr>
          <w:rFonts w:ascii="GHEA Grapalat" w:hAnsi="GHEA Grapalat"/>
          <w:b/>
        </w:rPr>
      </w:pPr>
    </w:p>
    <w:p w:rsidR="001B546C" w:rsidRDefault="001B546C" w:rsidP="000F1BE2">
      <w:pPr>
        <w:rPr>
          <w:rFonts w:ascii="GHEA Grapalat" w:hAnsi="GHEA Grapalat"/>
          <w:b/>
        </w:rPr>
      </w:pPr>
    </w:p>
    <w:p w:rsidR="001B546C" w:rsidRDefault="001B546C" w:rsidP="00AF441F">
      <w:pPr>
        <w:jc w:val="right"/>
        <w:rPr>
          <w:rFonts w:ascii="GHEA Grapalat" w:hAnsi="GHEA Grapalat"/>
          <w:b/>
        </w:rPr>
      </w:pPr>
    </w:p>
    <w:p w:rsidR="00B2572B" w:rsidRPr="00DC619D" w:rsidRDefault="00B2572B" w:rsidP="00AF441F">
      <w:pPr>
        <w:jc w:val="right"/>
        <w:rPr>
          <w:rFonts w:ascii="GHEA Grapalat" w:hAnsi="GHEA Grapalat" w:cs="Arial"/>
          <w:b/>
        </w:rPr>
      </w:pPr>
      <w:r w:rsidRPr="009044F1">
        <w:rPr>
          <w:rFonts w:ascii="GHEA Grapalat" w:hAnsi="GHEA Grapalat"/>
          <w:b/>
        </w:rPr>
        <w:t xml:space="preserve">Приложение № </w:t>
      </w:r>
      <w:r w:rsidR="00B048B2" w:rsidRPr="00D3436F">
        <w:rPr>
          <w:rFonts w:ascii="GHEA Grapalat" w:hAnsi="GHEA Grapalat"/>
          <w:b/>
        </w:rPr>
        <w:t>2</w:t>
      </w:r>
    </w:p>
    <w:p w:rsidR="00B2572B" w:rsidRPr="00DB13CB" w:rsidRDefault="00B2572B" w:rsidP="00AF441F">
      <w:pPr>
        <w:pStyle w:val="31"/>
        <w:widowControl w:val="0"/>
        <w:spacing w:after="160" w:line="240" w:lineRule="auto"/>
        <w:jc w:val="right"/>
        <w:rPr>
          <w:rFonts w:ascii="GHEA Grapalat" w:hAnsi="GHEA Grapalat" w:cs="Sylfaen"/>
          <w:b/>
          <w:lang w:val="hy-AM"/>
        </w:rPr>
      </w:pPr>
      <w:r w:rsidRPr="001439BD">
        <w:rPr>
          <w:rFonts w:ascii="GHEA Grapalat" w:hAnsi="GHEA Grapalat"/>
          <w:b/>
          <w:sz w:val="24"/>
          <w:szCs w:val="24"/>
        </w:rPr>
        <w:t xml:space="preserve">к </w:t>
      </w:r>
      <w:r w:rsidR="00A64046" w:rsidRPr="001439BD">
        <w:rPr>
          <w:rFonts w:ascii="GHEA Grapalat" w:hAnsi="GHEA Grapalat"/>
          <w:b/>
          <w:sz w:val="24"/>
          <w:szCs w:val="24"/>
        </w:rPr>
        <w:t xml:space="preserve">приглашению </w:t>
      </w:r>
      <w:r w:rsidR="00F83978">
        <w:rPr>
          <w:rFonts w:ascii="GHEA Grapalat" w:hAnsi="GHEA Grapalat"/>
          <w:b/>
          <w:sz w:val="24"/>
          <w:szCs w:val="24"/>
        </w:rPr>
        <w:t xml:space="preserve">о </w:t>
      </w:r>
      <w:r w:rsidR="00F83978" w:rsidRPr="00DB13CB">
        <w:rPr>
          <w:rFonts w:ascii="GHEA Grapalat" w:hAnsi="GHEA Grapalat" w:cs="Sylfaen"/>
          <w:b/>
          <w:lang w:val="hy-AM"/>
        </w:rPr>
        <w:t>запросе котировок</w:t>
      </w:r>
      <w:r w:rsidR="00A64046" w:rsidRPr="00DB13CB">
        <w:rPr>
          <w:rFonts w:ascii="GHEA Grapalat" w:hAnsi="GHEA Grapalat" w:cs="Sylfaen"/>
          <w:b/>
          <w:lang w:val="hy-AM"/>
        </w:rPr>
        <w:t>*</w:t>
      </w:r>
      <w:r w:rsidR="00A64046" w:rsidRPr="00DB13CB">
        <w:rPr>
          <w:rFonts w:ascii="GHEA Grapalat" w:hAnsi="GHEA Grapalat" w:cs="Sylfaen"/>
          <w:b/>
          <w:lang w:val="hy-AM"/>
        </w:rPr>
        <w:br/>
      </w:r>
      <w:r w:rsidRPr="00DB13CB">
        <w:rPr>
          <w:rFonts w:ascii="GHEA Grapalat" w:hAnsi="GHEA Grapalat" w:cs="Sylfaen"/>
          <w:b/>
          <w:lang w:val="hy-AM"/>
        </w:rPr>
        <w:t xml:space="preserve">под кодом </w:t>
      </w:r>
      <w:r w:rsidR="006132ED" w:rsidRPr="00DB13CB">
        <w:rPr>
          <w:rFonts w:ascii="GHEA Grapalat" w:hAnsi="GHEA Grapalat" w:cs="Sylfaen"/>
          <w:b/>
          <w:lang w:val="hy-AM"/>
        </w:rPr>
        <w:t>"</w:t>
      </w:r>
      <w:r w:rsidR="003B04F5" w:rsidRPr="00DB13CB">
        <w:rPr>
          <w:rFonts w:ascii="GHEA Grapalat" w:hAnsi="GHEA Grapalat" w:cs="Sylfaen"/>
          <w:b/>
          <w:lang w:val="hy-AM"/>
        </w:rPr>
        <w:t xml:space="preserve"> </w:t>
      </w:r>
      <w:r w:rsidR="005D01B1">
        <w:rPr>
          <w:rFonts w:ascii="GHEA Grapalat" w:hAnsi="GHEA Grapalat"/>
          <w:b/>
          <w:lang w:val="en-US"/>
        </w:rPr>
        <w:t>ՀՀԳՄԴՄԴ</w:t>
      </w:r>
      <w:r w:rsidR="005D01B1" w:rsidRPr="005D01B1">
        <w:rPr>
          <w:rFonts w:ascii="GHEA Grapalat" w:hAnsi="GHEA Grapalat"/>
          <w:b/>
        </w:rPr>
        <w:t>-</w:t>
      </w:r>
      <w:r w:rsidR="005D01B1">
        <w:rPr>
          <w:rFonts w:ascii="GHEA Grapalat" w:hAnsi="GHEA Grapalat"/>
          <w:b/>
          <w:lang w:val="en-US"/>
        </w:rPr>
        <w:t>ԳՀԱՇՁԲ</w:t>
      </w:r>
      <w:r w:rsidR="005D01B1" w:rsidRPr="005D01B1">
        <w:rPr>
          <w:rFonts w:ascii="GHEA Grapalat" w:hAnsi="GHEA Grapalat"/>
          <w:b/>
        </w:rPr>
        <w:t>-2024/3</w:t>
      </w:r>
      <w:r w:rsidR="006132ED" w:rsidRPr="00DB13CB">
        <w:rPr>
          <w:rFonts w:ascii="GHEA Grapalat" w:hAnsi="GHEA Grapalat" w:cs="Sylfaen"/>
          <w:b/>
          <w:lang w:val="hy-AM"/>
        </w:rPr>
        <w:t>"</w:t>
      </w:r>
      <w:r w:rsidR="00DC619D" w:rsidRPr="00DB13CB">
        <w:rPr>
          <w:rFonts w:cs="Sylfaen"/>
          <w:lang w:val="hy-AM"/>
        </w:rPr>
        <w:footnoteReference w:customMarkFollows="1" w:id="10"/>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w:t>
      </w:r>
      <w:r w:rsidR="00A64046" w:rsidRPr="005744FC">
        <w:rPr>
          <w:rFonts w:ascii="GHEA Grapalat" w:hAnsi="GHEA Grapalat"/>
          <w:spacing w:val="-6"/>
        </w:rPr>
        <w:t xml:space="preserve">приглашение </w:t>
      </w:r>
      <w:r w:rsidR="00CE6318">
        <w:rPr>
          <w:rFonts w:ascii="GHEA Grapalat" w:hAnsi="GHEA Grapalat"/>
          <w:spacing w:val="-6"/>
        </w:rPr>
        <w:t xml:space="preserve">о запросе котировок </w:t>
      </w:r>
      <w:r w:rsidR="00A64046" w:rsidRPr="005744FC">
        <w:rPr>
          <w:rFonts w:ascii="GHEA Grapalat" w:hAnsi="GHEA Grapalat"/>
          <w:spacing w:val="-6"/>
        </w:rPr>
        <w:t>п</w:t>
      </w:r>
      <w:r w:rsidRPr="005744FC">
        <w:rPr>
          <w:rFonts w:ascii="GHEA Grapalat" w:hAnsi="GHEA Grapalat"/>
          <w:spacing w:val="-6"/>
        </w:rPr>
        <w:t xml:space="preserve">од кодом </w:t>
      </w:r>
      <w:r w:rsidR="006132ED">
        <w:rPr>
          <w:rFonts w:ascii="GHEA Grapalat" w:hAnsi="GHEA Grapalat"/>
          <w:spacing w:val="-6"/>
        </w:rPr>
        <w:t>"</w:t>
      </w:r>
      <w:r w:rsidR="003B04F5" w:rsidRPr="003B04F5">
        <w:rPr>
          <w:rFonts w:ascii="GHEA Grapalat" w:hAnsi="GHEA Grapalat"/>
        </w:rPr>
        <w:t xml:space="preserve"> </w:t>
      </w:r>
      <w:r w:rsidR="005D01B1">
        <w:rPr>
          <w:rFonts w:ascii="GHEA Grapalat" w:hAnsi="GHEA Grapalat"/>
          <w:b/>
          <w:sz w:val="20"/>
          <w:szCs w:val="20"/>
          <w:lang w:val="en-US"/>
        </w:rPr>
        <w:t>ՀՀԳՄԴՄԴ</w:t>
      </w:r>
      <w:r w:rsidR="005D01B1" w:rsidRPr="005D01B1">
        <w:rPr>
          <w:rFonts w:ascii="GHEA Grapalat" w:hAnsi="GHEA Grapalat"/>
          <w:b/>
          <w:sz w:val="20"/>
          <w:szCs w:val="20"/>
        </w:rPr>
        <w:t>-</w:t>
      </w:r>
      <w:r w:rsidR="005D01B1">
        <w:rPr>
          <w:rFonts w:ascii="GHEA Grapalat" w:hAnsi="GHEA Grapalat"/>
          <w:b/>
          <w:sz w:val="20"/>
          <w:szCs w:val="20"/>
          <w:lang w:val="en-US"/>
        </w:rPr>
        <w:t>ԳՀԱՇՁԲ</w:t>
      </w:r>
      <w:r w:rsidR="005D01B1" w:rsidRPr="005D01B1">
        <w:rPr>
          <w:rFonts w:ascii="GHEA Grapalat" w:hAnsi="GHEA Grapalat"/>
          <w:b/>
          <w:sz w:val="20"/>
          <w:szCs w:val="20"/>
        </w:rPr>
        <w:t>-2024/3</w:t>
      </w:r>
      <w:r w:rsidR="006132ED">
        <w:rPr>
          <w:rFonts w:ascii="GHEA Grapalat" w:hAnsi="GHEA Grapalat"/>
          <w:spacing w:val="-6"/>
        </w:rPr>
        <w:t>"</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5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9"/>
        <w:gridCol w:w="2610"/>
        <w:gridCol w:w="1743"/>
        <w:gridCol w:w="1617"/>
        <w:gridCol w:w="1930"/>
      </w:tblGrid>
      <w:tr w:rsidR="00202EB4" w:rsidRPr="005744FC" w:rsidTr="006632F1">
        <w:trPr>
          <w:trHeight w:val="916"/>
          <w:jc w:val="center"/>
        </w:trPr>
        <w:tc>
          <w:tcPr>
            <w:tcW w:w="859"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610" w:type="dxa"/>
            <w:tcBorders>
              <w:top w:val="single" w:sz="4" w:space="0" w:color="auto"/>
              <w:left w:val="single" w:sz="4" w:space="0" w:color="auto"/>
              <w:right w:val="single" w:sz="4" w:space="0" w:color="auto"/>
            </w:tcBorders>
            <w:vAlign w:val="center"/>
          </w:tcPr>
          <w:p w:rsidR="00202EB4" w:rsidRPr="00787D3C" w:rsidRDefault="00202EB4" w:rsidP="00787D3C">
            <w:pPr>
              <w:widowControl w:val="0"/>
              <w:jc w:val="center"/>
              <w:rPr>
                <w:rFonts w:ascii="GHEA Grapalat" w:hAnsi="GHEA Grapalat"/>
                <w:b/>
                <w:bCs/>
                <w:sz w:val="20"/>
                <w:szCs w:val="20"/>
                <w:lang w:val="en-US"/>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787D3C">
              <w:rPr>
                <w:rFonts w:ascii="Courier New" w:hAnsi="Courier New" w:cs="Courier New"/>
                <w:b/>
                <w:sz w:val="20"/>
                <w:szCs w:val="20"/>
                <w:lang w:val="en-US"/>
              </w:rPr>
              <w:t>работ</w:t>
            </w:r>
          </w:p>
        </w:tc>
        <w:tc>
          <w:tcPr>
            <w:tcW w:w="1743" w:type="dxa"/>
            <w:tcBorders>
              <w:top w:val="single" w:sz="4" w:space="0" w:color="auto"/>
              <w:left w:val="single" w:sz="4" w:space="0" w:color="auto"/>
              <w:right w:val="single" w:sz="4" w:space="0" w:color="auto"/>
            </w:tcBorders>
            <w:vAlign w:val="center"/>
          </w:tcPr>
          <w:p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02EB4" w:rsidRPr="005744FC" w:rsidRDefault="003172A5" w:rsidP="00B46D58">
            <w:pPr>
              <w:widowControl w:val="0"/>
              <w:jc w:val="center"/>
              <w:rPr>
                <w:rFonts w:ascii="GHEA Grapalat" w:hAnsi="GHEA Grapalat"/>
                <w:b/>
                <w:bCs/>
                <w:sz w:val="20"/>
                <w:szCs w:val="20"/>
              </w:rPr>
            </w:pPr>
            <w:r w:rsidRPr="008F7131">
              <w:rPr>
                <w:rFonts w:ascii="GHEA Grapalat" w:hAnsi="GHEA Grapalat"/>
                <w:b/>
                <w:sz w:val="16"/>
                <w:szCs w:val="16"/>
              </w:rPr>
              <w:t xml:space="preserve">(совокупность себестоимости и прогнозируемой </w:t>
            </w:r>
            <w:r w:rsidRPr="008F7131">
              <w:rPr>
                <w:rFonts w:ascii="GHEA Grapalat" w:hAnsi="GHEA Grapalat"/>
                <w:b/>
                <w:sz w:val="16"/>
                <w:szCs w:val="16"/>
              </w:rPr>
              <w:lastRenderedPageBreak/>
              <w:t>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lastRenderedPageBreak/>
              <w:t>НДС</w:t>
            </w:r>
            <w:r>
              <w:rPr>
                <w:rStyle w:val="af6"/>
                <w:rFonts w:ascii="GHEA Grapalat" w:hAnsi="GHEA Grapalat"/>
                <w:b/>
                <w:sz w:val="20"/>
                <w:szCs w:val="20"/>
              </w:rPr>
              <w:footnoteReference w:customMarkFollows="1" w:id="11"/>
              <w:t>**</w:t>
            </w:r>
            <w:r w:rsidRPr="005744FC">
              <w:rPr>
                <w:rFonts w:ascii="GHEA Grapalat" w:hAnsi="GHEA Grapalat"/>
                <w:b/>
                <w:sz w:val="20"/>
                <w:szCs w:val="20"/>
              </w:rPr>
              <w:t>/прописью и цифрами/</w:t>
            </w:r>
          </w:p>
        </w:tc>
        <w:tc>
          <w:tcPr>
            <w:tcW w:w="1930"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rsidTr="006632F1">
        <w:trPr>
          <w:jc w:val="center"/>
        </w:trPr>
        <w:tc>
          <w:tcPr>
            <w:tcW w:w="859"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lastRenderedPageBreak/>
              <w:t>1</w:t>
            </w:r>
          </w:p>
        </w:tc>
        <w:tc>
          <w:tcPr>
            <w:tcW w:w="2610"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43"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930"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74DED" w:rsidRPr="005744FC" w:rsidTr="006632F1">
        <w:trPr>
          <w:trHeight w:val="20"/>
          <w:jc w:val="center"/>
        </w:trPr>
        <w:tc>
          <w:tcPr>
            <w:tcW w:w="859" w:type="dxa"/>
            <w:tcBorders>
              <w:top w:val="single" w:sz="4" w:space="0" w:color="auto"/>
              <w:left w:val="single" w:sz="4" w:space="0" w:color="auto"/>
              <w:bottom w:val="single" w:sz="4" w:space="0" w:color="auto"/>
              <w:right w:val="single" w:sz="4" w:space="0" w:color="auto"/>
            </w:tcBorders>
            <w:vAlign w:val="center"/>
          </w:tcPr>
          <w:p w:rsidR="00E74DED" w:rsidRPr="005744FC" w:rsidRDefault="00E74DED" w:rsidP="00E74DED">
            <w:pPr>
              <w:widowControl w:val="0"/>
              <w:jc w:val="center"/>
              <w:rPr>
                <w:rFonts w:ascii="GHEA Grapalat" w:hAnsi="GHEA Grapalat"/>
                <w:b/>
                <w:bCs/>
                <w:sz w:val="20"/>
                <w:szCs w:val="20"/>
              </w:rPr>
            </w:pPr>
            <w:r w:rsidRPr="005744FC">
              <w:rPr>
                <w:rFonts w:ascii="GHEA Grapalat" w:hAnsi="GHEA Grapalat"/>
                <w:b/>
                <w:sz w:val="20"/>
                <w:szCs w:val="20"/>
              </w:rPr>
              <w:t>1</w:t>
            </w:r>
          </w:p>
        </w:tc>
        <w:tc>
          <w:tcPr>
            <w:tcW w:w="2610" w:type="dxa"/>
            <w:tcBorders>
              <w:top w:val="single" w:sz="4" w:space="0" w:color="auto"/>
              <w:left w:val="single" w:sz="4" w:space="0" w:color="auto"/>
              <w:bottom w:val="single" w:sz="4" w:space="0" w:color="auto"/>
              <w:right w:val="single" w:sz="4" w:space="0" w:color="auto"/>
            </w:tcBorders>
            <w:vAlign w:val="center"/>
          </w:tcPr>
          <w:p w:rsidR="00E74DED" w:rsidRPr="005A3CFC" w:rsidRDefault="00E74DED" w:rsidP="00EB76C7">
            <w:pPr>
              <w:jc w:val="center"/>
              <w:rPr>
                <w:rFonts w:ascii="Sylfaen" w:hAnsi="Sylfaen" w:cs="Sylfaen"/>
              </w:rPr>
            </w:pPr>
          </w:p>
        </w:tc>
        <w:tc>
          <w:tcPr>
            <w:tcW w:w="1743" w:type="dxa"/>
            <w:tcBorders>
              <w:top w:val="single" w:sz="4" w:space="0" w:color="auto"/>
              <w:left w:val="single" w:sz="4" w:space="0" w:color="auto"/>
              <w:bottom w:val="single" w:sz="4" w:space="0" w:color="auto"/>
              <w:right w:val="single" w:sz="4" w:space="0" w:color="auto"/>
            </w:tcBorders>
            <w:shd w:val="clear" w:color="auto" w:fill="auto"/>
          </w:tcPr>
          <w:p w:rsidR="00E74DED" w:rsidRPr="005744FC" w:rsidRDefault="00E74DED" w:rsidP="00E74DE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E74DED" w:rsidRPr="005744FC" w:rsidRDefault="00E74DED" w:rsidP="00E74DED">
            <w:pPr>
              <w:widowControl w:val="0"/>
              <w:jc w:val="center"/>
              <w:rPr>
                <w:rFonts w:ascii="GHEA Grapalat" w:hAnsi="GHEA Grapalat"/>
                <w:sz w:val="20"/>
                <w:szCs w:val="20"/>
              </w:rPr>
            </w:pPr>
          </w:p>
        </w:tc>
        <w:tc>
          <w:tcPr>
            <w:tcW w:w="1930" w:type="dxa"/>
            <w:tcBorders>
              <w:top w:val="single" w:sz="4" w:space="0" w:color="auto"/>
              <w:left w:val="single" w:sz="4" w:space="0" w:color="auto"/>
              <w:bottom w:val="single" w:sz="4" w:space="0" w:color="auto"/>
              <w:right w:val="single" w:sz="4" w:space="0" w:color="auto"/>
            </w:tcBorders>
            <w:shd w:val="clear" w:color="auto" w:fill="auto"/>
          </w:tcPr>
          <w:p w:rsidR="00E74DED" w:rsidRPr="005744FC" w:rsidRDefault="00E74DED" w:rsidP="00E74DED">
            <w:pPr>
              <w:widowControl w:val="0"/>
              <w:jc w:val="center"/>
              <w:rPr>
                <w:rFonts w:ascii="GHEA Grapalat" w:hAnsi="GHEA Grapalat"/>
                <w:sz w:val="20"/>
                <w:szCs w:val="20"/>
              </w:rPr>
            </w:pPr>
          </w:p>
        </w:tc>
      </w:tr>
    </w:tbl>
    <w:p w:rsidR="00F217EA" w:rsidRPr="000C3D54" w:rsidRDefault="00F217EA" w:rsidP="00B46D58">
      <w:pPr>
        <w:widowControl w:val="0"/>
        <w:tabs>
          <w:tab w:val="left" w:pos="6804"/>
        </w:tabs>
        <w:jc w:val="center"/>
        <w:rPr>
          <w:rFonts w:ascii="GHEA Grapalat" w:hAnsi="GHEA Grapalat"/>
        </w:rPr>
      </w:pPr>
    </w:p>
    <w:p w:rsidR="00F217EA" w:rsidRPr="000C3D54" w:rsidRDefault="00F217EA"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277D3F" w:rsidRPr="001562C6" w:rsidRDefault="00277D3F" w:rsidP="00277D3F">
      <w:pPr>
        <w:ind w:left="-66"/>
        <w:jc w:val="right"/>
        <w:rPr>
          <w:rFonts w:ascii="GHEA Grapalat" w:hAnsi="GHEA Grapalat"/>
          <w:sz w:val="20"/>
          <w:lang w:val="es-ES"/>
        </w:rPr>
      </w:pPr>
    </w:p>
    <w:p w:rsidR="00277D3F" w:rsidRPr="001562C6" w:rsidRDefault="00277D3F" w:rsidP="00277D3F">
      <w:pPr>
        <w:rPr>
          <w:rFonts w:ascii="GHEA Grapalat" w:hAnsi="GHEA Grapalat"/>
          <w:sz w:val="20"/>
          <w:lang w:val="es-ES"/>
        </w:rPr>
      </w:pPr>
    </w:p>
    <w:p w:rsidR="00277D3F" w:rsidRPr="001562C6" w:rsidRDefault="00277D3F" w:rsidP="00277D3F">
      <w:pPr>
        <w:jc w:val="right"/>
        <w:rPr>
          <w:rFonts w:ascii="GHEA Grapalat" w:hAnsi="GHEA Grapalat"/>
          <w:sz w:val="20"/>
          <w:lang w:val="hy-AM"/>
        </w:rPr>
      </w:pPr>
    </w:p>
    <w:p w:rsidR="00C01D11" w:rsidRPr="00B138F3" w:rsidRDefault="00C01D11" w:rsidP="00137C23">
      <w:pPr>
        <w:widowControl w:val="0"/>
        <w:spacing w:after="160"/>
        <w:ind w:right="565"/>
        <w:rPr>
          <w:rFonts w:ascii="GHEA Grapalat" w:hAnsi="GHEA Grapalat"/>
          <w:b/>
        </w:rPr>
      </w:pPr>
    </w:p>
    <w:p w:rsidR="00D97D69" w:rsidRDefault="00D97D69" w:rsidP="00C01D11">
      <w:pPr>
        <w:widowControl w:val="0"/>
        <w:spacing w:after="160"/>
        <w:ind w:firstLine="567"/>
        <w:jc w:val="right"/>
        <w:rPr>
          <w:rFonts w:ascii="GHEA Grapalat" w:hAnsi="GHEA Grapalat"/>
          <w:b/>
        </w:rPr>
      </w:pPr>
    </w:p>
    <w:p w:rsidR="009A7481" w:rsidRDefault="009A7481" w:rsidP="009A7481">
      <w:pPr>
        <w:widowControl w:val="0"/>
        <w:ind w:right="565"/>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pStyle w:val="af4"/>
        <w:shd w:val="clear" w:color="auto" w:fill="FFFFFF"/>
        <w:jc w:val="both"/>
        <w:rPr>
          <w:rFonts w:ascii="GHEA Grapalat" w:eastAsiaTheme="minorHAnsi" w:hAnsi="GHEA Grapalat" w:cstheme="minorBidi"/>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rPr>
          <w:rFonts w:ascii="GHEA Grapalat" w:hAnsi="GHEA Grapalat"/>
          <w:b/>
          <w:sz w:val="20"/>
          <w:szCs w:val="20"/>
        </w:rPr>
      </w:pPr>
      <w:r>
        <w:rPr>
          <w:rFonts w:ascii="GHEA Grapalat" w:hAnsi="GHEA Grapalat"/>
          <w:b/>
          <w:sz w:val="20"/>
          <w:szCs w:val="20"/>
        </w:rPr>
        <w:br w:type="page"/>
      </w:r>
    </w:p>
    <w:p w:rsidR="009A7481" w:rsidRDefault="009A7481" w:rsidP="009A7481">
      <w:pPr>
        <w:rPr>
          <w:ins w:id="9" w:author="Vardan" w:date="2020-06-02T23:01:00Z"/>
          <w:rFonts w:ascii="GHEA Grapalat" w:hAnsi="GHEA Grapalat"/>
          <w:i/>
          <w:sz w:val="20"/>
          <w:szCs w:val="20"/>
        </w:rPr>
      </w:pPr>
    </w:p>
    <w:p w:rsidR="009A7481" w:rsidRDefault="009A7481" w:rsidP="009A7481">
      <w:pPr>
        <w:widowControl w:val="0"/>
        <w:jc w:val="right"/>
        <w:rPr>
          <w:rFonts w:ascii="GHEA Grapalat" w:hAnsi="GHEA Grapalat" w:cs="GHEA Grapalat"/>
          <w:b/>
          <w:i/>
          <w:sz w:val="20"/>
          <w:szCs w:val="20"/>
        </w:rPr>
      </w:pPr>
      <w:r>
        <w:rPr>
          <w:rFonts w:ascii="GHEA Grapalat" w:hAnsi="GHEA Grapalat"/>
          <w:b/>
          <w:i/>
          <w:sz w:val="20"/>
          <w:szCs w:val="20"/>
        </w:rPr>
        <w:t>Приложение № 4.2</w:t>
      </w:r>
    </w:p>
    <w:p w:rsidR="009A7481" w:rsidRDefault="009A7481" w:rsidP="009A7481">
      <w:pPr>
        <w:widowControl w:val="0"/>
        <w:jc w:val="right"/>
        <w:rPr>
          <w:rFonts w:ascii="GHEA Grapalat" w:hAnsi="GHEA Grapalat" w:cs="GHEA Grapalat"/>
          <w:b/>
          <w:i/>
          <w:sz w:val="20"/>
          <w:szCs w:val="20"/>
        </w:rPr>
      </w:pPr>
      <w:r>
        <w:rPr>
          <w:rFonts w:ascii="GHEA Grapalat" w:hAnsi="GHEA Grapalat"/>
          <w:b/>
          <w:i/>
          <w:sz w:val="20"/>
          <w:szCs w:val="20"/>
        </w:rPr>
        <w:t>к Приглашению на срочный открытый конкурс</w:t>
      </w:r>
      <w:r>
        <w:rPr>
          <w:rFonts w:ascii="GHEA Grapalat" w:hAnsi="GHEA Grapalat" w:cs="GHEA Grapalat"/>
          <w:b/>
          <w:i/>
          <w:sz w:val="20"/>
          <w:szCs w:val="20"/>
        </w:rPr>
        <w:br/>
      </w:r>
      <w:r>
        <w:rPr>
          <w:rFonts w:ascii="GHEA Grapalat" w:hAnsi="GHEA Grapalat"/>
          <w:b/>
          <w:i/>
          <w:sz w:val="20"/>
          <w:szCs w:val="20"/>
        </w:rPr>
        <w:t>под кодом "</w:t>
      </w:r>
      <w:r w:rsidRPr="009A7481">
        <w:rPr>
          <w:rFonts w:ascii="GHEA Grapalat" w:hAnsi="GHEA Grapalat"/>
          <w:b/>
        </w:rPr>
        <w:t xml:space="preserve"> </w:t>
      </w:r>
      <w:r>
        <w:rPr>
          <w:rFonts w:ascii="GHEA Grapalat" w:hAnsi="GHEA Grapalat"/>
          <w:b/>
          <w:lang w:val="en-US"/>
        </w:rPr>
        <w:t>ՀՀԳՄՃ</w:t>
      </w:r>
      <w:r w:rsidRPr="00931036">
        <w:rPr>
          <w:rFonts w:ascii="GHEA Grapalat" w:hAnsi="GHEA Grapalat"/>
          <w:b/>
        </w:rPr>
        <w:t>2</w:t>
      </w:r>
      <w:r>
        <w:rPr>
          <w:rFonts w:ascii="GHEA Grapalat" w:hAnsi="GHEA Grapalat"/>
          <w:b/>
          <w:lang w:val="en-US"/>
        </w:rPr>
        <w:t>ՀԴ</w:t>
      </w:r>
      <w:r w:rsidRPr="00931036">
        <w:rPr>
          <w:rFonts w:ascii="GHEA Grapalat" w:hAnsi="GHEA Grapalat"/>
          <w:b/>
        </w:rPr>
        <w:t>-</w:t>
      </w:r>
      <w:r>
        <w:rPr>
          <w:rFonts w:ascii="GHEA Grapalat" w:hAnsi="GHEA Grapalat"/>
          <w:b/>
          <w:lang w:val="en-US"/>
        </w:rPr>
        <w:t>ԳՀԱՇՁԲ</w:t>
      </w:r>
      <w:r w:rsidRPr="00931036">
        <w:rPr>
          <w:rFonts w:ascii="GHEA Grapalat" w:hAnsi="GHEA Grapalat"/>
          <w:b/>
        </w:rPr>
        <w:t>-2024/2</w:t>
      </w:r>
      <w:r>
        <w:rPr>
          <w:rFonts w:ascii="GHEA Grapalat" w:hAnsi="GHEA Grapalat"/>
          <w:b/>
          <w:i/>
          <w:sz w:val="20"/>
          <w:szCs w:val="20"/>
        </w:rPr>
        <w:t>"</w:t>
      </w:r>
      <w:r>
        <w:rPr>
          <w:rStyle w:val="af6"/>
          <w:rFonts w:ascii="GHEA Grapalat" w:hAnsi="GHEA Grapalat"/>
          <w:b/>
          <w:i/>
          <w:sz w:val="20"/>
          <w:szCs w:val="20"/>
        </w:rPr>
        <w:footnoteReference w:customMarkFollows="1" w:id="12"/>
        <w:t>*</w:t>
      </w: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cs="GHEA Grapalat"/>
          <w:b/>
          <w:sz w:val="20"/>
          <w:szCs w:val="20"/>
        </w:rPr>
      </w:pPr>
      <w:r>
        <w:rPr>
          <w:rFonts w:ascii="GHEA Grapalat" w:hAnsi="GHEA Grapalat"/>
          <w:b/>
          <w:sz w:val="20"/>
          <w:szCs w:val="20"/>
        </w:rPr>
        <w:t xml:space="preserve">СОГЛАШЕНИЕ О НЕУСТОЙКЕ </w:t>
      </w:r>
    </w:p>
    <w:p w:rsidR="009A7481" w:rsidRDefault="009A7481" w:rsidP="009A7481">
      <w:pPr>
        <w:widowControl w:val="0"/>
        <w:jc w:val="center"/>
        <w:rPr>
          <w:rFonts w:ascii="GHEA Grapalat" w:hAnsi="GHEA Grapalat" w:cs="GHEA Grapalat"/>
          <w:b/>
          <w:sz w:val="20"/>
          <w:szCs w:val="20"/>
        </w:rPr>
      </w:pPr>
      <w:r>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A7481" w:rsidTr="009A7481">
        <w:tc>
          <w:tcPr>
            <w:tcW w:w="4786" w:type="dxa"/>
            <w:hideMark/>
          </w:tcPr>
          <w:p w:rsidR="009A7481" w:rsidRDefault="009A7481" w:rsidP="009A7481">
            <w:pPr>
              <w:widowControl w:val="0"/>
              <w:rPr>
                <w:rFonts w:ascii="GHEA Grapalat" w:hAnsi="GHEA Grapalat" w:cs="GHEA Grapalat"/>
                <w:b/>
                <w:sz w:val="20"/>
                <w:szCs w:val="20"/>
                <w:lang w:val="en-US"/>
              </w:rPr>
            </w:pPr>
            <w:r>
              <w:rPr>
                <w:rFonts w:ascii="GHEA Grapalat" w:hAnsi="GHEA Grapalat"/>
                <w:sz w:val="20"/>
                <w:szCs w:val="20"/>
              </w:rPr>
              <w:t xml:space="preserve">г. </w:t>
            </w:r>
          </w:p>
        </w:tc>
        <w:tc>
          <w:tcPr>
            <w:tcW w:w="4500" w:type="dxa"/>
            <w:hideMark/>
          </w:tcPr>
          <w:p w:rsidR="009A7481" w:rsidRDefault="009A7481">
            <w:pPr>
              <w:widowControl w:val="0"/>
              <w:jc w:val="right"/>
              <w:rPr>
                <w:rFonts w:ascii="GHEA Grapalat" w:hAnsi="GHEA Grapalat" w:cs="GHEA Grapalat"/>
                <w:b/>
                <w:sz w:val="20"/>
                <w:szCs w:val="20"/>
              </w:rPr>
            </w:pPr>
            <w:r>
              <w:rPr>
                <w:rFonts w:ascii="GHEA Grapalat" w:hAnsi="GHEA Grapalat"/>
                <w:sz w:val="20"/>
                <w:szCs w:val="20"/>
              </w:rPr>
              <w:t>"</w:t>
            </w:r>
            <w:r>
              <w:rPr>
                <w:rFonts w:ascii="GHEA Grapalat" w:hAnsi="GHEA Grapalat"/>
                <w:sz w:val="20"/>
                <w:szCs w:val="20"/>
                <w:lang w:val="en-US"/>
              </w:rPr>
              <w:tab/>
            </w:r>
            <w:r>
              <w:rPr>
                <w:rFonts w:ascii="GHEA Grapalat" w:hAnsi="GHEA Grapalat"/>
                <w:sz w:val="20"/>
                <w:szCs w:val="20"/>
              </w:rPr>
              <w:t xml:space="preserve">" </w:t>
            </w:r>
            <w:r>
              <w:rPr>
                <w:rFonts w:ascii="GHEA Grapalat" w:hAnsi="GHEA Grapalat"/>
                <w:sz w:val="20"/>
                <w:szCs w:val="20"/>
                <w:lang w:val="en-US"/>
              </w:rPr>
              <w:tab/>
            </w:r>
            <w:r>
              <w:rPr>
                <w:rFonts w:ascii="GHEA Grapalat" w:hAnsi="GHEA Grapalat"/>
                <w:sz w:val="20"/>
                <w:szCs w:val="20"/>
              </w:rPr>
              <w:t>20</w:t>
            </w:r>
            <w:r>
              <w:rPr>
                <w:rFonts w:ascii="GHEA Grapalat" w:hAnsi="GHEA Grapalat"/>
                <w:sz w:val="20"/>
                <w:szCs w:val="20"/>
                <w:lang w:val="en-US"/>
              </w:rPr>
              <w:tab/>
            </w:r>
            <w:r>
              <w:rPr>
                <w:rFonts w:ascii="GHEA Grapalat" w:hAnsi="GHEA Grapalat"/>
                <w:sz w:val="20"/>
                <w:szCs w:val="20"/>
              </w:rPr>
              <w:t>г.</w:t>
            </w:r>
            <w:r>
              <w:rPr>
                <w:rStyle w:val="af6"/>
                <w:rFonts w:ascii="GHEA Grapalat" w:hAnsi="GHEA Grapalat"/>
                <w:sz w:val="20"/>
                <w:szCs w:val="20"/>
              </w:rPr>
              <w:footnoteReference w:customMarkFollows="1" w:id="13"/>
              <w:t>**</w:t>
            </w:r>
          </w:p>
        </w:tc>
      </w:tr>
    </w:tbl>
    <w:p w:rsidR="009A7481" w:rsidRDefault="009A7481" w:rsidP="009A7481">
      <w:pPr>
        <w:widowControl w:val="0"/>
        <w:rPr>
          <w:rFonts w:ascii="GHEA Grapalat" w:hAnsi="GHEA Grapalat" w:cs="GHEA Grapalat"/>
          <w:b/>
          <w:sz w:val="20"/>
          <w:szCs w:val="20"/>
        </w:rPr>
      </w:pPr>
    </w:p>
    <w:p w:rsidR="009A7481" w:rsidRDefault="009A7481" w:rsidP="009A7481">
      <w:pPr>
        <w:widowControl w:val="0"/>
        <w:jc w:val="both"/>
        <w:rPr>
          <w:rFonts w:ascii="GHEA Grapalat" w:hAnsi="GHEA Grapalat" w:cs="GHEA Grapalat"/>
          <w:sz w:val="20"/>
          <w:szCs w:val="20"/>
          <w:u w:val="single"/>
          <w:vertAlign w:val="subscript"/>
        </w:rPr>
      </w:pPr>
      <w:r>
        <w:rPr>
          <w:rFonts w:ascii="GHEA Grapalat" w:hAnsi="GHEA Grapalat"/>
          <w:sz w:val="20"/>
          <w:szCs w:val="20"/>
        </w:rPr>
        <w:t>_______________________________________________, в лице директора Компании,</w:t>
      </w:r>
    </w:p>
    <w:p w:rsidR="009A7481" w:rsidRDefault="009A7481" w:rsidP="009A7481">
      <w:pPr>
        <w:widowControl w:val="0"/>
        <w:ind w:left="1843"/>
        <w:jc w:val="both"/>
        <w:rPr>
          <w:rFonts w:ascii="GHEA Grapalat" w:hAnsi="GHEA Grapalat"/>
          <w:sz w:val="20"/>
          <w:szCs w:val="20"/>
          <w:vertAlign w:val="superscript"/>
          <w:lang w:val="en-US"/>
        </w:rPr>
      </w:pPr>
      <w:r>
        <w:rPr>
          <w:rFonts w:ascii="GHEA Grapalat" w:hAnsi="GHEA Grapalat"/>
          <w:sz w:val="20"/>
          <w:szCs w:val="20"/>
          <w:vertAlign w:val="superscript"/>
        </w:rPr>
        <w:t>наименование Компании</w:t>
      </w:r>
    </w:p>
    <w:p w:rsidR="009A7481" w:rsidRDefault="009A7481" w:rsidP="009A7481">
      <w:pPr>
        <w:widowControl w:val="0"/>
        <w:jc w:val="both"/>
        <w:rPr>
          <w:rFonts w:ascii="GHEA Grapalat" w:hAnsi="GHEA Grapalat"/>
          <w:sz w:val="20"/>
          <w:szCs w:val="20"/>
          <w:lang w:val="en-US"/>
        </w:rPr>
      </w:pPr>
      <w:r>
        <w:rPr>
          <w:rFonts w:ascii="GHEA Grapalat" w:hAnsi="GHEA Grapalat"/>
          <w:sz w:val="20"/>
          <w:szCs w:val="20"/>
          <w:lang w:val="en-US"/>
        </w:rPr>
        <w:t>_________________________________________________________________________</w:t>
      </w:r>
    </w:p>
    <w:p w:rsidR="009A7481" w:rsidRDefault="009A7481" w:rsidP="009A7481">
      <w:pPr>
        <w:widowControl w:val="0"/>
        <w:jc w:val="center"/>
        <w:rPr>
          <w:rFonts w:ascii="GHEA Grapalat" w:hAnsi="GHEA Grapalat"/>
          <w:sz w:val="20"/>
          <w:szCs w:val="20"/>
          <w:vertAlign w:val="superscript"/>
        </w:rPr>
      </w:pPr>
      <w:r>
        <w:rPr>
          <w:rFonts w:ascii="GHEA Grapalat" w:hAnsi="GHEA Grapalat"/>
          <w:sz w:val="20"/>
          <w:szCs w:val="20"/>
          <w:vertAlign w:val="superscript"/>
        </w:rPr>
        <w:t>имя, фамилия, паспортные данные директора компании</w:t>
      </w:r>
    </w:p>
    <w:p w:rsidR="009A7481" w:rsidRDefault="009A7481" w:rsidP="009A7481">
      <w:pPr>
        <w:widowControl w:val="0"/>
        <w:jc w:val="both"/>
        <w:rPr>
          <w:rFonts w:ascii="GHEA Grapalat" w:hAnsi="GHEA Grapalat" w:cs="GHEA Grapalat"/>
          <w:sz w:val="20"/>
          <w:szCs w:val="20"/>
        </w:rPr>
      </w:pPr>
      <w:r>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A7481" w:rsidRDefault="009A7481" w:rsidP="009A7481">
      <w:pPr>
        <w:widowControl w:val="0"/>
        <w:jc w:val="center"/>
        <w:rPr>
          <w:rFonts w:ascii="GHEA Grapalat" w:hAnsi="GHEA Grapalat" w:cs="GHEA Grapalat"/>
          <w:b/>
          <w:bCs/>
          <w:sz w:val="20"/>
          <w:szCs w:val="20"/>
        </w:rPr>
      </w:pPr>
      <w:r>
        <w:rPr>
          <w:rFonts w:ascii="GHEA Grapalat" w:hAnsi="GHEA Grapalat"/>
          <w:b/>
          <w:sz w:val="20"/>
          <w:szCs w:val="20"/>
        </w:rPr>
        <w:t>1. Предмет соглашения</w:t>
      </w:r>
    </w:p>
    <w:p w:rsidR="009A7481" w:rsidRDefault="009A7481" w:rsidP="009A7481">
      <w:pPr>
        <w:widowControl w:val="0"/>
        <w:tabs>
          <w:tab w:val="left" w:pos="567"/>
        </w:tabs>
        <w:jc w:val="both"/>
        <w:rPr>
          <w:rFonts w:ascii="GHEA Grapalat" w:hAnsi="GHEA Grapalat" w:cs="GHEA Grapalat"/>
          <w:spacing w:val="-6"/>
          <w:sz w:val="20"/>
          <w:szCs w:val="20"/>
        </w:rPr>
      </w:pPr>
      <w:r>
        <w:rPr>
          <w:rFonts w:ascii="GHEA Grapalat" w:hAnsi="GHEA Grapalat"/>
          <w:sz w:val="20"/>
          <w:szCs w:val="20"/>
        </w:rPr>
        <w:t>1</w:t>
      </w:r>
      <w:r>
        <w:rPr>
          <w:rFonts w:ascii="GHEA Grapalat" w:hAnsi="GHEA Grapalat"/>
          <w:spacing w:val="-6"/>
          <w:sz w:val="20"/>
          <w:szCs w:val="20"/>
        </w:rPr>
        <w:t>.1.</w:t>
      </w:r>
      <w:r>
        <w:rPr>
          <w:rFonts w:ascii="GHEA Grapalat" w:hAnsi="GHEA Grapalat"/>
          <w:spacing w:val="-6"/>
          <w:sz w:val="20"/>
          <w:szCs w:val="20"/>
        </w:rPr>
        <w:tab/>
        <w:t xml:space="preserve">Компания участвует в организованной ___________________ *(далее — Заказчик) </w:t>
      </w:r>
    </w:p>
    <w:p w:rsidR="009A7481" w:rsidRDefault="009A7481" w:rsidP="009A7481">
      <w:pPr>
        <w:widowControl w:val="0"/>
        <w:tabs>
          <w:tab w:val="left" w:pos="284"/>
        </w:tabs>
        <w:ind w:left="5245"/>
        <w:jc w:val="both"/>
        <w:rPr>
          <w:rFonts w:ascii="GHEA Grapalat" w:hAnsi="GHEA Grapalat" w:cs="GHEA Grapalat"/>
          <w:sz w:val="20"/>
          <w:szCs w:val="20"/>
        </w:rPr>
      </w:pPr>
      <w:r>
        <w:rPr>
          <w:rFonts w:ascii="GHEA Grapalat" w:hAnsi="GHEA Grapalat"/>
          <w:sz w:val="20"/>
          <w:szCs w:val="20"/>
          <w:vertAlign w:val="superscript"/>
        </w:rPr>
        <w:t>наименование заказчика</w:t>
      </w:r>
    </w:p>
    <w:p w:rsidR="009A7481" w:rsidRDefault="009A7481" w:rsidP="009A7481">
      <w:pPr>
        <w:widowControl w:val="0"/>
        <w:jc w:val="both"/>
        <w:rPr>
          <w:rFonts w:ascii="GHEA Grapalat" w:hAnsi="GHEA Grapalat" w:cs="GHEA Grapalat"/>
          <w:sz w:val="20"/>
          <w:szCs w:val="20"/>
        </w:rPr>
      </w:pPr>
      <w:r>
        <w:rPr>
          <w:rFonts w:ascii="GHEA Grapalat" w:hAnsi="GHEA Grapalat"/>
          <w:sz w:val="20"/>
          <w:szCs w:val="20"/>
        </w:rPr>
        <w:t>процедуре закупок под кодом ____________________________________________ *.</w:t>
      </w:r>
    </w:p>
    <w:p w:rsidR="009A7481" w:rsidRDefault="009A7481" w:rsidP="009A7481">
      <w:pPr>
        <w:widowControl w:val="0"/>
        <w:ind w:left="5245"/>
        <w:jc w:val="both"/>
        <w:rPr>
          <w:rFonts w:ascii="GHEA Grapalat" w:hAnsi="GHEA Grapalat" w:cs="GHEA Grapalat"/>
          <w:sz w:val="20"/>
          <w:szCs w:val="20"/>
        </w:rPr>
      </w:pPr>
      <w:r>
        <w:rPr>
          <w:rFonts w:ascii="GHEA Grapalat" w:hAnsi="GHEA Grapalat"/>
          <w:sz w:val="20"/>
          <w:szCs w:val="20"/>
          <w:vertAlign w:val="superscript"/>
        </w:rPr>
        <w:t>код процедуры</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1.2.</w:t>
      </w:r>
      <w:r>
        <w:rPr>
          <w:rFonts w:ascii="GHEA Grapalat" w:hAnsi="GHEA Grapalat"/>
          <w:sz w:val="20"/>
          <w:szCs w:val="20"/>
        </w:rPr>
        <w:tab/>
      </w:r>
      <w:r>
        <w:rPr>
          <w:rFonts w:ascii="GHEA Grapalat" w:hAnsi="GHEA Grapalat" w:cs="GHEA Grapalat"/>
          <w:sz w:val="20"/>
          <w:szCs w:val="20"/>
        </w:rPr>
        <w:t xml:space="preserve">В качестве участника, </w:t>
      </w:r>
      <w:r>
        <w:rPr>
          <w:rFonts w:ascii="GHEA Grapalat" w:hAnsi="GHEA Grapalat" w:cs="GHEA Grapalat"/>
          <w:sz w:val="20"/>
          <w:szCs w:val="20"/>
          <w:lang w:val="hy-AM"/>
        </w:rPr>
        <w:t>օ</w:t>
      </w:r>
      <w:r>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0"/>
          <w:szCs w:val="20"/>
          <w:lang w:val="en-US"/>
        </w:rPr>
        <w:t>K</w:t>
      </w:r>
      <w:r>
        <w:rPr>
          <w:rFonts w:ascii="GHEA Grapalat" w:hAnsi="GHEA Grapalat" w:cs="GHEA Grapalat"/>
          <w:sz w:val="20"/>
          <w:szCs w:val="20"/>
        </w:rPr>
        <w:t xml:space="preserve">омпания </w:t>
      </w:r>
      <w:r>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1.3.</w:t>
      </w:r>
      <w:r>
        <w:rPr>
          <w:rFonts w:ascii="GHEA Grapalat" w:hAnsi="GHEA Grapalat"/>
          <w:sz w:val="20"/>
          <w:szCs w:val="20"/>
        </w:rPr>
        <w:tab/>
        <w:t>Подписав платежное требование (далее — Требование), прилагаемое к</w:t>
      </w:r>
      <w:r>
        <w:rPr>
          <w:rFonts w:ascii="Calibri" w:hAnsi="Calibri" w:cs="Calibri"/>
          <w:sz w:val="20"/>
          <w:szCs w:val="20"/>
          <w:lang w:val="en-US"/>
        </w:rPr>
        <w:t> </w:t>
      </w:r>
      <w:r>
        <w:rPr>
          <w:rFonts w:ascii="GHEA Grapalat" w:hAnsi="GHEA Grapalat"/>
          <w:sz w:val="20"/>
          <w:szCs w:val="20"/>
        </w:rPr>
        <w:t xml:space="preserve">настоящему Соглашению о неустойке, Компания безотзывно соглашается, что: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а)</w:t>
      </w:r>
      <w:r>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б)</w:t>
      </w:r>
      <w:r>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в)</w:t>
      </w:r>
      <w:r>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г)</w:t>
      </w:r>
      <w:r>
        <w:rPr>
          <w:rFonts w:ascii="GHEA Grapalat" w:hAnsi="GHEA Grapalat"/>
          <w:sz w:val="20"/>
          <w:szCs w:val="20"/>
        </w:rPr>
        <w:tab/>
        <w:t>Компания подтверждает, что акцептовала Требование в полном размере суммы неустойки.</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д)</w:t>
      </w:r>
      <w:r>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1.4.</w:t>
      </w:r>
      <w:r>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alibri" w:hAnsi="Calibri" w:cs="Calibri"/>
          <w:sz w:val="20"/>
          <w:szCs w:val="20"/>
          <w:lang w:val="en-US"/>
        </w:rPr>
        <w:t> </w:t>
      </w:r>
      <w:r>
        <w:rPr>
          <w:rFonts w:ascii="GHEA Grapalat" w:hAnsi="GHEA Grapalat"/>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w:t>
      </w:r>
      <w:r>
        <w:rPr>
          <w:rFonts w:ascii="GHEA Grapalat" w:hAnsi="GHEA Grapalat"/>
          <w:sz w:val="20"/>
          <w:szCs w:val="20"/>
        </w:rPr>
        <w:lastRenderedPageBreak/>
        <w:t>подписью, они представляются в Банк-плательщик на электронных носителях, а также в распечатанных с них бумажных вариантах.</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1.5.</w:t>
      </w:r>
      <w:r>
        <w:rPr>
          <w:rFonts w:ascii="GHEA Grapalat" w:hAnsi="GHEA Grapalat"/>
          <w:sz w:val="20"/>
          <w:szCs w:val="20"/>
        </w:rPr>
        <w:tab/>
        <w:t>Заказчик может представить в Банк-плательщик иные дополнительные документы.</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1.6. Банк не несет какой-либо ответственности за риски (понесенные</w:t>
      </w:r>
      <w:r>
        <w:rPr>
          <w:rFonts w:ascii="Calibri" w:hAnsi="Calibri" w:cs="Calibri"/>
          <w:sz w:val="20"/>
          <w:szCs w:val="20"/>
          <w:lang w:val="en-US"/>
        </w:rPr>
        <w:t> </w:t>
      </w:r>
      <w:r>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Pr>
          <w:rFonts w:ascii="Calibri" w:hAnsi="Calibri" w:cs="Calibri"/>
          <w:sz w:val="20"/>
          <w:szCs w:val="20"/>
          <w:lang w:val="en-US"/>
        </w:rPr>
        <w:t> </w:t>
      </w:r>
      <w:r>
        <w:rPr>
          <w:rFonts w:ascii="GHEA Grapalat" w:hAnsi="GHEA Grapalat"/>
          <w:sz w:val="20"/>
          <w:szCs w:val="20"/>
        </w:rPr>
        <w:t>Требовании. Банк не обязан проверять факты нарушения Компанией условий договора.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1.7.</w:t>
      </w:r>
      <w:r>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1.8.</w:t>
      </w:r>
      <w:r>
        <w:rPr>
          <w:rFonts w:ascii="GHEA Grapalat" w:hAnsi="GHEA Grapalat"/>
          <w:sz w:val="20"/>
          <w:szCs w:val="20"/>
        </w:rPr>
        <w:tab/>
        <w:t>В случае если в течение десяти рабочих дней после представления в</w:t>
      </w:r>
      <w:r>
        <w:rPr>
          <w:rFonts w:ascii="Calibri" w:hAnsi="Calibri" w:cs="Calibri"/>
          <w:sz w:val="20"/>
          <w:szCs w:val="20"/>
          <w:lang w:val="en-US"/>
        </w:rPr>
        <w:t> </w:t>
      </w:r>
      <w:r>
        <w:rPr>
          <w:rFonts w:ascii="GHEA Grapalat" w:hAnsi="GHEA Grapalat"/>
          <w:sz w:val="20"/>
          <w:szCs w:val="20"/>
        </w:rPr>
        <w:t>Банк настоящего Соглашения и прилагаемого Требования по независящим от</w:t>
      </w:r>
      <w:r>
        <w:rPr>
          <w:rFonts w:ascii="Calibri" w:hAnsi="Calibri" w:cs="Calibri"/>
          <w:sz w:val="20"/>
          <w:szCs w:val="20"/>
          <w:lang w:val="en-US"/>
        </w:rPr>
        <w:t> </w:t>
      </w:r>
      <w:r>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alibri" w:hAnsi="Calibri" w:cs="Calibri"/>
          <w:sz w:val="20"/>
          <w:szCs w:val="20"/>
          <w:lang w:val="en-US"/>
        </w:rPr>
        <w:t> </w:t>
      </w:r>
      <w:r>
        <w:rPr>
          <w:rFonts w:ascii="GHEA Grapalat" w:hAnsi="GHEA Grapalat"/>
          <w:sz w:val="20"/>
          <w:szCs w:val="20"/>
        </w:rPr>
        <w:t>неуплатой.</w:t>
      </w:r>
    </w:p>
    <w:p w:rsidR="009A7481" w:rsidRDefault="009A7481" w:rsidP="009A7481">
      <w:pPr>
        <w:widowControl w:val="0"/>
        <w:jc w:val="center"/>
        <w:rPr>
          <w:rFonts w:ascii="GHEA Grapalat" w:hAnsi="GHEA Grapalat"/>
          <w:b/>
          <w:sz w:val="20"/>
          <w:szCs w:val="20"/>
        </w:rPr>
      </w:pPr>
      <w:r>
        <w:rPr>
          <w:rFonts w:ascii="GHEA Grapalat" w:hAnsi="GHEA Grapalat"/>
          <w:b/>
          <w:sz w:val="20"/>
          <w:szCs w:val="20"/>
        </w:rPr>
        <w:t>2. Иные условия</w:t>
      </w:r>
    </w:p>
    <w:p w:rsidR="009A7481" w:rsidRDefault="009A7481" w:rsidP="009A7481">
      <w:pPr>
        <w:widowControl w:val="0"/>
        <w:jc w:val="center"/>
        <w:rPr>
          <w:rFonts w:ascii="GHEA Grapalat" w:hAnsi="GHEA Grapalat"/>
          <w:sz w:val="20"/>
          <w:szCs w:val="20"/>
        </w:rPr>
      </w:pPr>
      <w:r>
        <w:rPr>
          <w:rFonts w:ascii="GHEA Grapalat" w:hAnsi="GHEA Grapalat"/>
          <w:sz w:val="20"/>
          <w:szCs w:val="20"/>
        </w:rPr>
        <w:t>2.1.</w:t>
      </w:r>
      <w:r>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0"/>
          <w:szCs w:val="20"/>
          <w:lang w:val="hy-AM"/>
        </w:rPr>
        <w:t xml:space="preserve">двадцатого </w:t>
      </w:r>
      <w:r>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w:t>
      </w:r>
      <w:r>
        <w:rPr>
          <w:rFonts w:ascii="GHEA Grapalat" w:hAnsi="GHEA Grapalat"/>
          <w:sz w:val="20"/>
          <w:szCs w:val="20"/>
        </w:rPr>
        <w:tab/>
        <w:t xml:space="preserve">Представив настоящее Соглашение и прилагаемое Требование в Банк-плательщик: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2.2.1.</w:t>
      </w:r>
      <w:r>
        <w:rPr>
          <w:rFonts w:ascii="GHEA Grapalat" w:hAnsi="GHEA Grapalat"/>
          <w:sz w:val="20"/>
          <w:szCs w:val="20"/>
        </w:rPr>
        <w:tab/>
        <w:t>Заказчик подтверждает, что Компания допустила нарушение договорных обязательств, 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2.2.2.</w:t>
      </w:r>
      <w:r>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2.3.</w:t>
      </w:r>
      <w:r>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A7481" w:rsidRDefault="009A7481" w:rsidP="009A7481">
      <w:pPr>
        <w:widowControl w:val="0"/>
        <w:ind w:firstLine="567"/>
        <w:jc w:val="center"/>
        <w:rPr>
          <w:rFonts w:ascii="GHEA Grapalat" w:hAnsi="GHEA Grapalat"/>
          <w:b/>
          <w:sz w:val="20"/>
          <w:szCs w:val="20"/>
        </w:rPr>
      </w:pPr>
      <w:r>
        <w:rPr>
          <w:rFonts w:ascii="GHEA Grapalat" w:hAnsi="GHEA Grapalat"/>
          <w:b/>
          <w:sz w:val="20"/>
          <w:szCs w:val="20"/>
        </w:rPr>
        <w:t>3. Адрес, банковские реквизиты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наименование  компании</w:t>
      </w:r>
    </w:p>
    <w:p w:rsidR="009A7481" w:rsidRDefault="009A7481" w:rsidP="009A7481">
      <w:pPr>
        <w:widowControl w:val="0"/>
        <w:ind w:right="4253"/>
        <w:contextualSpacing/>
        <w:rPr>
          <w:rFonts w:ascii="GHEA Grapalat" w:hAnsi="GHEA Grapalat"/>
          <w:sz w:val="20"/>
          <w:szCs w:val="20"/>
        </w:rPr>
      </w:pPr>
      <w:r>
        <w:rPr>
          <w:rFonts w:ascii="GHEA Grapalat" w:hAnsi="GHEA Grapalat"/>
          <w:sz w:val="20"/>
          <w:szCs w:val="20"/>
        </w:rPr>
        <w:t>___________________________________</w:t>
      </w:r>
    </w:p>
    <w:p w:rsidR="009A7481" w:rsidRDefault="009A7481" w:rsidP="009A7481">
      <w:pPr>
        <w:widowControl w:val="0"/>
        <w:ind w:right="4253"/>
        <w:contextualSpacing/>
        <w:jc w:val="center"/>
        <w:rPr>
          <w:rFonts w:ascii="GHEA Grapalat" w:hAnsi="GHEA Grapalat"/>
          <w:sz w:val="20"/>
          <w:szCs w:val="20"/>
          <w:vertAlign w:val="superscript"/>
        </w:rPr>
      </w:pPr>
      <w:r>
        <w:rPr>
          <w:rFonts w:ascii="GHEA Grapalat" w:hAnsi="GHEA Grapalat"/>
          <w:sz w:val="20"/>
          <w:szCs w:val="20"/>
          <w:vertAlign w:val="superscript"/>
        </w:rPr>
        <w:t>адрес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наименование обслуживающего компанию банка</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банковский счет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rPr>
          <w:rFonts w:ascii="GHEA Grapalat" w:hAnsi="GHEA Grapalat"/>
          <w:sz w:val="20"/>
          <w:szCs w:val="20"/>
        </w:rPr>
      </w:pPr>
      <w:r>
        <w:rPr>
          <w:rFonts w:ascii="GHEA Grapalat" w:hAnsi="GHEA Grapalat"/>
          <w:sz w:val="20"/>
          <w:szCs w:val="20"/>
          <w:vertAlign w:val="superscript"/>
        </w:rPr>
        <w:t xml:space="preserve">                        учетный номер налогоплательщика компании </w:t>
      </w:r>
      <w:r>
        <w:rPr>
          <w:rFonts w:ascii="GHEA Grapalat" w:hAnsi="GHEA Grapalat"/>
          <w:sz w:val="20"/>
          <w:szCs w:val="20"/>
        </w:rPr>
        <w:t>________________________________</w:t>
      </w:r>
    </w:p>
    <w:p w:rsidR="009A7481" w:rsidRDefault="009A7481" w:rsidP="009A7481">
      <w:pPr>
        <w:widowControl w:val="0"/>
        <w:ind w:right="4250"/>
        <w:jc w:val="center"/>
        <w:rPr>
          <w:rFonts w:ascii="GHEA Grapalat" w:hAnsi="GHEA Grapalat"/>
          <w:sz w:val="20"/>
          <w:szCs w:val="20"/>
        </w:rPr>
      </w:pPr>
      <w:r>
        <w:rPr>
          <w:rFonts w:ascii="GHEA Grapalat" w:hAnsi="GHEA Grapalat"/>
          <w:sz w:val="20"/>
          <w:szCs w:val="20"/>
          <w:vertAlign w:val="superscript"/>
        </w:rPr>
        <w:t>имя, фамилия и подпись директора компании</w:t>
      </w:r>
    </w:p>
    <w:p w:rsidR="009A7481" w:rsidRDefault="009A7481" w:rsidP="009A7481">
      <w:pPr>
        <w:widowControl w:val="0"/>
        <w:ind w:right="4250"/>
        <w:rPr>
          <w:rFonts w:ascii="GHEA Grapalat" w:hAnsi="GHEA Grapalat"/>
          <w:sz w:val="20"/>
          <w:szCs w:val="20"/>
        </w:rPr>
      </w:pPr>
    </w:p>
    <w:p w:rsidR="009A7481" w:rsidRDefault="009A7481" w:rsidP="009A7481">
      <w:pPr>
        <w:widowControl w:val="0"/>
        <w:ind w:right="4250"/>
        <w:rPr>
          <w:rFonts w:ascii="GHEA Grapalat" w:hAnsi="GHEA Grapalat"/>
          <w:sz w:val="20"/>
          <w:szCs w:val="20"/>
        </w:rPr>
      </w:pPr>
    </w:p>
    <w:p w:rsidR="009A7481" w:rsidRDefault="009A7481" w:rsidP="009A7481">
      <w:pPr>
        <w:widowControl w:val="0"/>
        <w:rPr>
          <w:rFonts w:ascii="GHEA Grapalat" w:hAnsi="GHEA Grapalat"/>
          <w:b/>
          <w:sz w:val="20"/>
          <w:szCs w:val="20"/>
        </w:rPr>
      </w:pPr>
      <w:r>
        <w:rPr>
          <w:rFonts w:ascii="GHEA Grapalat" w:hAnsi="GHEA Grapalat"/>
          <w:sz w:val="20"/>
          <w:szCs w:val="20"/>
        </w:rPr>
        <w:t>М. П.             День/месяц/год</w:t>
      </w:r>
    </w:p>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tabs>
          <w:tab w:val="left" w:pos="1134"/>
        </w:tabs>
        <w:ind w:firstLine="567"/>
        <w:jc w:val="both"/>
        <w:rPr>
          <w:rFonts w:ascii="GHEA Grapalat" w:hAnsi="GHEA Grapalat"/>
          <w:sz w:val="20"/>
          <w:szCs w:val="20"/>
        </w:rPr>
      </w:pPr>
    </w:p>
    <w:tbl>
      <w:tblPr>
        <w:tblpPr w:leftFromText="180" w:rightFromText="180" w:vertAnchor="page" w:horzAnchor="margin" w:tblpXSpec="center" w:tblpY="2693"/>
        <w:tblW w:w="10980" w:type="dxa"/>
        <w:tblLook w:val="04A0" w:firstRow="1" w:lastRow="0" w:firstColumn="1" w:lastColumn="0" w:noHBand="0" w:noVBand="1"/>
      </w:tblPr>
      <w:tblGrid>
        <w:gridCol w:w="5616"/>
        <w:gridCol w:w="5364"/>
      </w:tblGrid>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3402"/>
              </w:tabs>
              <w:ind w:left="360"/>
              <w:rPr>
                <w:rFonts w:ascii="GHEA Grapalat" w:hAnsi="GHEA Grapalat" w:cs="Sylfaen"/>
                <w:b/>
                <w:bCs/>
                <w:sz w:val="20"/>
                <w:szCs w:val="20"/>
              </w:rPr>
            </w:pPr>
            <w:r>
              <w:rPr>
                <w:rFonts w:ascii="GHEA Grapalat" w:hAnsi="GHEA Grapalat"/>
                <w:sz w:val="20"/>
                <w:szCs w:val="20"/>
              </w:rPr>
              <w:t>1.</w:t>
            </w:r>
            <w:r>
              <w:rPr>
                <w:rFonts w:ascii="GHEA Grapalat" w:hAnsi="GHEA Grapalat"/>
                <w:b/>
                <w:sz w:val="20"/>
                <w:szCs w:val="20"/>
              </w:rPr>
              <w:tab/>
              <w:t>ПЛАТЕЖНОЕ ТРЕБОВАНИЕ *</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cs="Sylfaen"/>
                <w:sz w:val="20"/>
                <w:szCs w:val="20"/>
              </w:rPr>
            </w:pPr>
            <w:r>
              <w:rPr>
                <w:rFonts w:ascii="GHEA Grapalat" w:hAnsi="GHEA Grapalat"/>
                <w:sz w:val="20"/>
                <w:szCs w:val="20"/>
              </w:rPr>
              <w:lastRenderedPageBreak/>
              <w:t>2.</w:t>
            </w:r>
            <w:r>
              <w:rPr>
                <w:rFonts w:ascii="GHEA Grapalat" w:hAnsi="GHEA Grapalat"/>
                <w:sz w:val="20"/>
                <w:szCs w:val="20"/>
              </w:rPr>
              <w:tab/>
              <w:t xml:space="preserve">Номер </w:t>
            </w:r>
          </w:p>
        </w:tc>
      </w:tr>
      <w:tr w:rsidR="009A7481" w:rsidTr="009A748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3390"/>
              </w:tabs>
              <w:ind w:left="322"/>
              <w:rPr>
                <w:rFonts w:ascii="GHEA Grapalat" w:hAnsi="GHEA Grapalat" w:cs="Sylfaen"/>
                <w:sz w:val="20"/>
                <w:szCs w:val="20"/>
              </w:rPr>
            </w:pPr>
            <w:r>
              <w:rPr>
                <w:rFonts w:ascii="GHEA Grapalat" w:hAnsi="GHEA Grapalat"/>
                <w:sz w:val="20"/>
                <w:szCs w:val="20"/>
              </w:rPr>
              <w:t>3</w:t>
            </w:r>
            <w:r>
              <w:rPr>
                <w:rFonts w:ascii="GHEA Grapalat" w:hAnsi="GHEA Grapalat"/>
                <w:sz w:val="20"/>
                <w:szCs w:val="20"/>
              </w:rPr>
              <w:tab/>
              <w:t>Дата представления: "___" ___ 20___г.</w:t>
            </w:r>
          </w:p>
        </w:tc>
      </w:tr>
      <w:tr w:rsidR="009A7481" w:rsidTr="009A748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4.</w:t>
            </w:r>
            <w:r>
              <w:rPr>
                <w:rFonts w:ascii="GHEA Grapalat" w:hAnsi="GHEA Grapalat"/>
                <w:sz w:val="20"/>
                <w:szCs w:val="20"/>
              </w:rPr>
              <w:tab/>
              <w:t>Наименование, или имя, фамилия плательщика (Компания:</w:t>
            </w:r>
          </w:p>
        </w:tc>
      </w:tr>
      <w:tr w:rsidR="009A7481" w:rsidTr="009A74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5.</w:t>
            </w:r>
            <w:r>
              <w:rPr>
                <w:rFonts w:ascii="GHEA Grapalat" w:hAnsi="GHEA Grapalat"/>
                <w:sz w:val="20"/>
                <w:szCs w:val="20"/>
              </w:rPr>
              <w:tab/>
              <w:t>Обслуживающая плательщика Финансовая организация (банк):</w:t>
            </w:r>
          </w:p>
        </w:tc>
      </w:tr>
      <w:tr w:rsidR="009A7481" w:rsidTr="009A74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6.</w:t>
            </w:r>
            <w:r>
              <w:rPr>
                <w:rFonts w:ascii="GHEA Grapalat" w:hAnsi="GHEA Grapalat"/>
                <w:sz w:val="20"/>
                <w:szCs w:val="20"/>
              </w:rPr>
              <w:tab/>
              <w:t>Номер счета плательщика: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7.</w:t>
            </w:r>
            <w:r>
              <w:rPr>
                <w:rFonts w:ascii="GHEA Grapalat" w:hAnsi="GHEA Grapalat"/>
                <w:sz w:val="20"/>
                <w:szCs w:val="20"/>
              </w:rPr>
              <w:tab/>
              <w:t>УНН плательщика:</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8.</w:t>
            </w:r>
            <w:r>
              <w:rPr>
                <w:rFonts w:ascii="GHEA Grapalat" w:hAnsi="GHEA Grapalat"/>
                <w:sz w:val="20"/>
                <w:szCs w:val="20"/>
              </w:rPr>
              <w:tab/>
              <w:t>НЗОУ плательщика: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9.</w:t>
            </w:r>
            <w:r>
              <w:rPr>
                <w:rFonts w:ascii="GHEA Grapalat" w:hAnsi="GHEA Grapalat"/>
                <w:sz w:val="20"/>
                <w:szCs w:val="20"/>
              </w:rPr>
              <w:tab/>
              <w:t>Наименование, или имя, фамилия бенефициара: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10.</w:t>
            </w:r>
            <w:r>
              <w:rPr>
                <w:rFonts w:ascii="GHEA Grapalat" w:hAnsi="GHEA Grapalat"/>
                <w:sz w:val="20"/>
                <w:szCs w:val="20"/>
              </w:rPr>
              <w:tab/>
              <w:t>НЗОУ бенефициара (не заполняется)</w:t>
            </w:r>
          </w:p>
        </w:tc>
      </w:tr>
      <w:tr w:rsidR="009A7481" w:rsidTr="009A748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11.</w:t>
            </w:r>
            <w:r>
              <w:rPr>
                <w:rFonts w:ascii="GHEA Grapalat" w:hAnsi="GHEA Grapalat"/>
                <w:sz w:val="20"/>
                <w:szCs w:val="20"/>
              </w:rPr>
              <w:tab/>
              <w:t>УНН бенефициара:</w:t>
            </w:r>
          </w:p>
        </w:tc>
      </w:tr>
      <w:tr w:rsidR="009A7481" w:rsidTr="009A74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12.</w:t>
            </w:r>
            <w:r>
              <w:rPr>
                <w:rFonts w:ascii="GHEA Grapalat" w:hAnsi="GHEA Grapalat"/>
                <w:sz w:val="20"/>
                <w:szCs w:val="20"/>
              </w:rPr>
              <w:tab/>
              <w:t>Обслуживающая бенефициара Финансовая организация (банк):</w:t>
            </w:r>
          </w:p>
        </w:tc>
      </w:tr>
      <w:tr w:rsidR="009A7481" w:rsidTr="009A74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13.</w:t>
            </w:r>
            <w:r>
              <w:rPr>
                <w:rFonts w:ascii="GHEA Grapalat" w:hAnsi="GHEA Grapalat"/>
                <w:sz w:val="20"/>
                <w:szCs w:val="20"/>
              </w:rPr>
              <w:tab/>
              <w:t>Номер счета бенефициара (сч.№)</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14.</w:t>
            </w:r>
            <w:r>
              <w:rPr>
                <w:rFonts w:ascii="GHEA Grapalat" w:hAnsi="GHEA Grapalat"/>
                <w:sz w:val="20"/>
                <w:szCs w:val="20"/>
              </w:rPr>
              <w:tab/>
              <w:t>Сумма (цифрами и прописью):</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15.</w:t>
            </w:r>
            <w:r>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16.</w:t>
            </w:r>
            <w:r>
              <w:rPr>
                <w:rFonts w:ascii="GHEA Grapalat" w:hAnsi="GHEA Grapalat"/>
                <w:sz w:val="20"/>
                <w:szCs w:val="20"/>
              </w:rPr>
              <w:tab/>
              <w:t>Валюта (прописью и по коду):</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17.</w:t>
            </w:r>
            <w:r>
              <w:rPr>
                <w:rFonts w:ascii="GHEA Grapalat" w:hAnsi="GHEA Grapalat"/>
                <w:sz w:val="20"/>
                <w:szCs w:val="20"/>
              </w:rPr>
              <w:tab/>
              <w:t>Цель сделки (уплаты): (для обеспечения квалификации)</w:t>
            </w:r>
          </w:p>
        </w:tc>
      </w:tr>
      <w:tr w:rsidR="009A7481" w:rsidTr="009A7481">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18.</w:t>
            </w:r>
            <w:r>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A7481" w:rsidTr="009A74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19.</w:t>
            </w:r>
            <w:r>
              <w:rPr>
                <w:rFonts w:ascii="GHEA Grapalat" w:hAnsi="GHEA Grapalat"/>
                <w:sz w:val="20"/>
                <w:szCs w:val="20"/>
                <w:lang w:val="en-US"/>
              </w:rPr>
              <w:tab/>
            </w:r>
            <w:r>
              <w:rPr>
                <w:rFonts w:ascii="GHEA Grapalat" w:hAnsi="GHEA Grapalat"/>
                <w:sz w:val="20"/>
                <w:szCs w:val="20"/>
              </w:rPr>
              <w:t>Условия оплаты: &lt;акцептованный платеж&gt;</w:t>
            </w:r>
          </w:p>
        </w:tc>
      </w:tr>
      <w:tr w:rsidR="009A7481" w:rsidTr="009A74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lang w:val="en-US"/>
              </w:rPr>
            </w:pPr>
            <w:r>
              <w:rPr>
                <w:rFonts w:ascii="GHEA Grapalat" w:hAnsi="GHEA Grapalat"/>
                <w:sz w:val="20"/>
                <w:szCs w:val="20"/>
              </w:rPr>
              <w:t>20.</w:t>
            </w:r>
            <w:r>
              <w:rPr>
                <w:rFonts w:ascii="GHEA Grapalat" w:hAnsi="GHEA Grapalat"/>
                <w:sz w:val="20"/>
                <w:szCs w:val="20"/>
                <w:lang w:val="en-US"/>
              </w:rPr>
              <w:tab/>
            </w:r>
            <w:r>
              <w:rPr>
                <w:rFonts w:ascii="GHEA Grapalat" w:hAnsi="GHEA Grapalat"/>
                <w:sz w:val="20"/>
                <w:szCs w:val="20"/>
              </w:rPr>
              <w:t>Количество прилагаемых страниц: --- страниц</w:t>
            </w:r>
          </w:p>
        </w:tc>
      </w:tr>
      <w:tr w:rsidR="009A7481" w:rsidTr="009A7481">
        <w:trPr>
          <w:trHeight w:val="3234"/>
        </w:trPr>
        <w:tc>
          <w:tcPr>
            <w:tcW w:w="5616" w:type="dxa"/>
            <w:tcBorders>
              <w:top w:val="nil"/>
              <w:left w:val="single" w:sz="4" w:space="0" w:color="auto"/>
              <w:bottom w:val="single" w:sz="4" w:space="0" w:color="auto"/>
              <w:right w:val="single" w:sz="4" w:space="0" w:color="auto"/>
            </w:tcBorders>
            <w:noWrap/>
            <w:vAlign w:val="bottom"/>
          </w:tcPr>
          <w:p w:rsidR="009A7481" w:rsidRDefault="009A7481">
            <w:pPr>
              <w:widowControl w:val="0"/>
              <w:tabs>
                <w:tab w:val="left" w:pos="851"/>
              </w:tabs>
              <w:rPr>
                <w:rFonts w:ascii="GHEA Grapalat" w:hAnsi="GHEA Grapalat" w:cs="Sylfaen"/>
                <w:sz w:val="20"/>
                <w:szCs w:val="20"/>
              </w:rPr>
            </w:pPr>
            <w:r>
              <w:rPr>
                <w:rFonts w:ascii="GHEA Grapalat" w:hAnsi="GHEA Grapalat"/>
                <w:sz w:val="20"/>
                <w:szCs w:val="20"/>
              </w:rPr>
              <w:t>22.а.</w:t>
            </w:r>
            <w:r>
              <w:rPr>
                <w:rFonts w:ascii="GHEA Grapalat" w:hAnsi="GHEA Grapalat"/>
                <w:sz w:val="20"/>
                <w:szCs w:val="20"/>
              </w:rPr>
              <w:tab/>
              <w:t>Подписи бенефициара</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tabs>
                <w:tab w:val="left" w:pos="4545"/>
              </w:tabs>
              <w:rPr>
                <w:rFonts w:ascii="GHEA Grapalat" w:hAnsi="GHEA Grapalat" w:cs="Sylfaen"/>
                <w:sz w:val="20"/>
                <w:szCs w:val="20"/>
              </w:rPr>
            </w:pPr>
            <w:r>
              <w:rPr>
                <w:rFonts w:ascii="GHEA Grapalat" w:hAnsi="GHEA Grapalat"/>
                <w:sz w:val="20"/>
                <w:szCs w:val="20"/>
              </w:rPr>
              <w:t>22.б.</w:t>
            </w:r>
            <w:r>
              <w:rPr>
                <w:rFonts w:ascii="GHEA Grapalat" w:hAnsi="GHEA Grapalat"/>
                <w:sz w:val="20"/>
                <w:szCs w:val="20"/>
              </w:rPr>
              <w:tab/>
              <w:t>М. П.</w:t>
            </w:r>
          </w:p>
          <w:p w:rsidR="009A7481" w:rsidRDefault="009A7481">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9A7481" w:rsidRDefault="009A7481">
            <w:pPr>
              <w:widowControl w:val="0"/>
              <w:tabs>
                <w:tab w:val="left" w:pos="905"/>
              </w:tabs>
              <w:rPr>
                <w:rFonts w:ascii="GHEA Grapalat" w:hAnsi="GHEA Grapalat" w:cs="Sylfaen"/>
                <w:sz w:val="20"/>
                <w:szCs w:val="20"/>
              </w:rPr>
            </w:pPr>
            <w:r>
              <w:rPr>
                <w:rFonts w:ascii="GHEA Grapalat" w:hAnsi="GHEA Grapalat"/>
                <w:sz w:val="20"/>
                <w:szCs w:val="20"/>
              </w:rPr>
              <w:t>21.а.</w:t>
            </w:r>
            <w:r>
              <w:rPr>
                <w:rFonts w:ascii="GHEA Grapalat" w:hAnsi="GHEA Grapalat"/>
                <w:sz w:val="20"/>
                <w:szCs w:val="20"/>
              </w:rPr>
              <w:tab/>
            </w:r>
            <w:r>
              <w:rPr>
                <w:rFonts w:ascii="Calibri" w:hAnsi="Calibri" w:cs="Calibri"/>
                <w:sz w:val="20"/>
                <w:szCs w:val="20"/>
              </w:rPr>
              <w:t> </w:t>
            </w:r>
            <w:r>
              <w:rPr>
                <w:rFonts w:ascii="GHEA Grapalat" w:hAnsi="GHEA Grapalat"/>
                <w:sz w:val="20"/>
                <w:szCs w:val="20"/>
              </w:rPr>
              <w:t>Подписи плательщика:</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jc w:val="right"/>
              <w:rPr>
                <w:rFonts w:ascii="GHEA Grapalat" w:hAnsi="GHEA Grapalat" w:cs="Tahoma"/>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tabs>
                <w:tab w:val="left" w:pos="4539"/>
              </w:tabs>
              <w:rPr>
                <w:rFonts w:ascii="GHEA Grapalat" w:hAnsi="GHEA Grapalat" w:cs="Sylfaen"/>
                <w:sz w:val="20"/>
                <w:szCs w:val="20"/>
              </w:rPr>
            </w:pPr>
            <w:r>
              <w:rPr>
                <w:rFonts w:ascii="GHEA Grapalat" w:hAnsi="GHEA Grapalat"/>
                <w:sz w:val="20"/>
                <w:szCs w:val="20"/>
              </w:rPr>
              <w:t>21.б.</w:t>
            </w:r>
            <w:r>
              <w:rPr>
                <w:rFonts w:ascii="GHEA Grapalat" w:hAnsi="GHEA Grapalat"/>
                <w:sz w:val="20"/>
                <w:szCs w:val="20"/>
              </w:rPr>
              <w:tab/>
              <w:t>М. П.</w:t>
            </w:r>
          </w:p>
        </w:tc>
      </w:tr>
      <w:tr w:rsidR="009A7481" w:rsidTr="009A7481">
        <w:trPr>
          <w:trHeight w:val="2194"/>
        </w:trPr>
        <w:tc>
          <w:tcPr>
            <w:tcW w:w="5616" w:type="dxa"/>
            <w:tcBorders>
              <w:top w:val="single" w:sz="4" w:space="0" w:color="auto"/>
              <w:left w:val="single" w:sz="4" w:space="0" w:color="auto"/>
              <w:bottom w:val="nil"/>
              <w:right w:val="single" w:sz="4" w:space="0" w:color="auto"/>
            </w:tcBorders>
            <w:noWrap/>
            <w:vAlign w:val="bottom"/>
          </w:tcPr>
          <w:p w:rsidR="009A7481" w:rsidRDefault="009A7481">
            <w:pPr>
              <w:widowControl w:val="0"/>
              <w:rPr>
                <w:rFonts w:ascii="GHEA Grapalat" w:hAnsi="GHEA Grapalat" w:cs="Tahoma"/>
                <w:sz w:val="20"/>
                <w:szCs w:val="20"/>
              </w:rPr>
            </w:pPr>
            <w:r>
              <w:rPr>
                <w:rFonts w:ascii="GHEA Grapalat" w:hAnsi="GHEA Grapalat"/>
                <w:sz w:val="20"/>
                <w:szCs w:val="20"/>
              </w:rPr>
              <w:t>24.а.</w:t>
            </w:r>
            <w:r>
              <w:rPr>
                <w:rFonts w:ascii="GHEA Grapalat" w:hAnsi="GHEA Grapalat"/>
                <w:sz w:val="20"/>
                <w:szCs w:val="20"/>
              </w:rPr>
              <w:tab/>
              <w:t xml:space="preserve"> Обслуживающая бенефициара финансовая организация </w:t>
            </w:r>
          </w:p>
          <w:p w:rsidR="009A7481" w:rsidRDefault="009A7481">
            <w:pPr>
              <w:widowControl w:val="0"/>
              <w:rPr>
                <w:rFonts w:ascii="GHEA Grapalat" w:hAnsi="GHEA Grapalat"/>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ind w:left="3828" w:right="13"/>
              <w:jc w:val="both"/>
              <w:rPr>
                <w:rFonts w:ascii="GHEA Grapalat" w:hAnsi="GHEA Grapalat" w:cs="Sylfaen"/>
                <w:sz w:val="20"/>
                <w:szCs w:val="20"/>
                <w:vertAlign w:val="superscript"/>
              </w:rPr>
            </w:pPr>
            <w:r>
              <w:rPr>
                <w:rFonts w:ascii="GHEA Grapalat" w:hAnsi="GHEA Grapalat"/>
                <w:sz w:val="20"/>
                <w:szCs w:val="20"/>
                <w:vertAlign w:val="superscript"/>
              </w:rPr>
              <w:t>подпись/</w:t>
            </w:r>
          </w:p>
          <w:p w:rsidR="009A7481" w:rsidRDefault="009A7481">
            <w:pPr>
              <w:widowControl w:val="0"/>
              <w:rPr>
                <w:rFonts w:ascii="GHEA Grapalat" w:hAnsi="GHEA Grapalat" w:cs="Tahoma"/>
                <w:sz w:val="20"/>
                <w:szCs w:val="20"/>
              </w:rPr>
            </w:pPr>
          </w:p>
          <w:p w:rsidR="009A7481" w:rsidRDefault="009A7481">
            <w:pPr>
              <w:widowControl w:val="0"/>
              <w:rPr>
                <w:rFonts w:ascii="GHEA Grapalat" w:hAnsi="GHEA Grapalat" w:cs="Arial"/>
                <w:sz w:val="20"/>
                <w:szCs w:val="20"/>
              </w:rPr>
            </w:pPr>
          </w:p>
        </w:tc>
        <w:tc>
          <w:tcPr>
            <w:tcW w:w="5364" w:type="dxa"/>
            <w:tcBorders>
              <w:top w:val="single" w:sz="4" w:space="0" w:color="auto"/>
              <w:left w:val="nil"/>
              <w:bottom w:val="nil"/>
              <w:right w:val="single" w:sz="4" w:space="0" w:color="auto"/>
            </w:tcBorders>
            <w:noWrap/>
          </w:tcPr>
          <w:p w:rsidR="009A7481" w:rsidRDefault="009A7481">
            <w:pPr>
              <w:widowControl w:val="0"/>
              <w:rPr>
                <w:rFonts w:ascii="GHEA Grapalat" w:hAnsi="GHEA Grapalat" w:cs="Tahoma"/>
                <w:sz w:val="20"/>
                <w:szCs w:val="20"/>
              </w:rPr>
            </w:pPr>
            <w:r>
              <w:rPr>
                <w:rFonts w:ascii="GHEA Grapalat" w:hAnsi="GHEA Grapalat"/>
                <w:sz w:val="20"/>
                <w:szCs w:val="20"/>
              </w:rPr>
              <w:t>23.а.</w:t>
            </w:r>
            <w:r>
              <w:rPr>
                <w:rFonts w:ascii="GHEA Grapalat" w:hAnsi="GHEA Grapalat"/>
                <w:sz w:val="20"/>
                <w:szCs w:val="20"/>
              </w:rPr>
              <w:tab/>
              <w:t xml:space="preserve"> Обслуживающая плательщика финансовая организация </w:t>
            </w:r>
          </w:p>
          <w:p w:rsidR="009A7481" w:rsidRDefault="009A7481">
            <w:pPr>
              <w:widowControl w:val="0"/>
              <w:rPr>
                <w:rFonts w:ascii="GHEA Grapalat" w:hAnsi="GHEA Grapalat" w:cs="Tahoma"/>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ind w:right="983"/>
              <w:jc w:val="right"/>
              <w:rPr>
                <w:rFonts w:ascii="GHEA Grapalat" w:hAnsi="GHEA Grapalat" w:cs="Sylfaen"/>
                <w:sz w:val="20"/>
                <w:szCs w:val="20"/>
                <w:vertAlign w:val="superscript"/>
              </w:rPr>
            </w:pPr>
            <w:r>
              <w:rPr>
                <w:rFonts w:ascii="GHEA Grapalat" w:hAnsi="GHEA Grapalat"/>
                <w:sz w:val="20"/>
                <w:szCs w:val="20"/>
                <w:vertAlign w:val="superscript"/>
              </w:rPr>
              <w:t>/подпись/</w:t>
            </w:r>
          </w:p>
          <w:p w:rsidR="009A7481" w:rsidRDefault="009A7481">
            <w:pPr>
              <w:widowControl w:val="0"/>
              <w:rPr>
                <w:rFonts w:ascii="GHEA Grapalat" w:hAnsi="GHEA Grapalat" w:cs="Arial"/>
                <w:sz w:val="20"/>
                <w:szCs w:val="20"/>
              </w:rPr>
            </w:pPr>
          </w:p>
        </w:tc>
      </w:tr>
      <w:tr w:rsidR="009A7481" w:rsidTr="009A7481">
        <w:trPr>
          <w:trHeight w:val="2194"/>
        </w:trPr>
        <w:tc>
          <w:tcPr>
            <w:tcW w:w="5616" w:type="dxa"/>
            <w:tcBorders>
              <w:top w:val="nil"/>
              <w:left w:val="single" w:sz="4" w:space="0" w:color="auto"/>
              <w:bottom w:val="single" w:sz="4" w:space="0" w:color="auto"/>
              <w:right w:val="single" w:sz="4" w:space="0" w:color="auto"/>
            </w:tcBorders>
            <w:noWrap/>
            <w:vAlign w:val="bottom"/>
          </w:tcPr>
          <w:p w:rsidR="009A7481" w:rsidRDefault="009A7481">
            <w:pPr>
              <w:widowControl w:val="0"/>
              <w:tabs>
                <w:tab w:val="left" w:pos="4678"/>
              </w:tabs>
              <w:rPr>
                <w:rFonts w:ascii="GHEA Grapalat" w:hAnsi="GHEA Grapalat" w:cs="Sylfaen"/>
                <w:sz w:val="20"/>
                <w:szCs w:val="20"/>
              </w:rPr>
            </w:pPr>
            <w:r>
              <w:rPr>
                <w:rFonts w:ascii="GHEA Grapalat" w:hAnsi="GHEA Grapalat"/>
                <w:sz w:val="20"/>
                <w:szCs w:val="20"/>
              </w:rPr>
              <w:lastRenderedPageBreak/>
              <w:t>24.б.</w:t>
            </w:r>
            <w:r>
              <w:rPr>
                <w:rFonts w:ascii="GHEA Grapalat" w:hAnsi="GHEA Grapalat"/>
                <w:sz w:val="20"/>
                <w:szCs w:val="20"/>
              </w:rPr>
              <w:tab/>
              <w:t>М. П.</w:t>
            </w:r>
          </w:p>
          <w:p w:rsidR="009A7481" w:rsidRDefault="009A7481">
            <w:pPr>
              <w:widowControl w:val="0"/>
              <w:rPr>
                <w:rFonts w:ascii="GHEA Grapalat" w:hAnsi="GHEA Grapalat" w:cs="Sylfaen"/>
                <w:sz w:val="20"/>
                <w:szCs w:val="20"/>
              </w:rPr>
            </w:pPr>
          </w:p>
          <w:p w:rsidR="009A7481" w:rsidRDefault="009A7481">
            <w:pPr>
              <w:widowControl w:val="0"/>
              <w:ind w:right="155"/>
              <w:jc w:val="right"/>
              <w:rPr>
                <w:rFonts w:ascii="GHEA Grapalat" w:hAnsi="GHEA Grapalat" w:cs="Sylfaen"/>
                <w:sz w:val="20"/>
                <w:szCs w:val="20"/>
                <w:lang w:val="en-US"/>
              </w:rPr>
            </w:pPr>
            <w:r>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A7481" w:rsidRDefault="009A7481">
            <w:pPr>
              <w:widowControl w:val="0"/>
              <w:tabs>
                <w:tab w:val="left" w:pos="4554"/>
              </w:tabs>
              <w:rPr>
                <w:rFonts w:ascii="GHEA Grapalat" w:hAnsi="GHEA Grapalat" w:cs="Sylfaen"/>
                <w:sz w:val="20"/>
                <w:szCs w:val="20"/>
              </w:rPr>
            </w:pPr>
            <w:r>
              <w:rPr>
                <w:rFonts w:ascii="GHEA Grapalat" w:hAnsi="GHEA Grapalat"/>
                <w:sz w:val="20"/>
                <w:szCs w:val="20"/>
              </w:rPr>
              <w:t>23.б.</w:t>
            </w:r>
            <w:r>
              <w:rPr>
                <w:rFonts w:ascii="GHEA Grapalat" w:hAnsi="GHEA Grapalat"/>
                <w:sz w:val="20"/>
                <w:szCs w:val="20"/>
              </w:rPr>
              <w:tab/>
              <w:t>М. П.</w:t>
            </w:r>
          </w:p>
          <w:p w:rsidR="009A7481" w:rsidRDefault="009A7481">
            <w:pPr>
              <w:widowControl w:val="0"/>
              <w:rPr>
                <w:rFonts w:ascii="GHEA Grapalat" w:hAnsi="GHEA Grapalat"/>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23.в Дата исполнения: "___" ___ 20___г.</w:t>
            </w:r>
          </w:p>
        </w:tc>
      </w:tr>
    </w:tbl>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jc w:val="center"/>
        <w:rPr>
          <w:rFonts w:ascii="GHEA Grapalat" w:hAnsi="GHEA Grapalat" w:cs="Sylfaen"/>
          <w:sz w:val="20"/>
          <w:szCs w:val="20"/>
        </w:rPr>
      </w:pPr>
    </w:p>
    <w:p w:rsidR="009A7481" w:rsidRDefault="009A7481" w:rsidP="009A7481">
      <w:pPr>
        <w:rPr>
          <w:rFonts w:ascii="GHEA Grapalat" w:hAnsi="GHEA Grapalat" w:cs="Sylfaen"/>
          <w:sz w:val="20"/>
          <w:szCs w:val="20"/>
        </w:rPr>
      </w:pPr>
      <w:r>
        <w:rPr>
          <w:rFonts w:ascii="GHEA Grapalat" w:hAnsi="GHEA Grapalat" w:cs="Sylfaen"/>
          <w:sz w:val="20"/>
          <w:szCs w:val="20"/>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A7481" w:rsidRDefault="009A7481" w:rsidP="009A7481">
      <w:pPr>
        <w:rPr>
          <w:rFonts w:ascii="GHEA Grapalat" w:hAnsi="GHEA Grapalat" w:cs="Sylfaen"/>
          <w:sz w:val="20"/>
          <w:szCs w:val="20"/>
        </w:rPr>
      </w:pPr>
      <w:r>
        <w:rPr>
          <w:rFonts w:ascii="GHEA Grapalat" w:hAnsi="GHEA Grapalat" w:cs="Sylfaen"/>
          <w:sz w:val="20"/>
          <w:szCs w:val="20"/>
        </w:rPr>
        <w:br w:type="page"/>
      </w:r>
    </w:p>
    <w:p w:rsidR="009A7481" w:rsidRDefault="009A7481" w:rsidP="009A7481">
      <w:pPr>
        <w:widowControl w:val="0"/>
        <w:ind w:left="567" w:right="565"/>
        <w:jc w:val="center"/>
        <w:rPr>
          <w:rFonts w:ascii="GHEA Grapalat" w:hAnsi="GHEA Grapalat"/>
          <w:b/>
          <w:sz w:val="20"/>
          <w:szCs w:val="20"/>
        </w:rPr>
      </w:pPr>
      <w:r>
        <w:rPr>
          <w:rFonts w:ascii="GHEA Grapalat" w:hAnsi="GHEA Grapalat"/>
          <w:b/>
          <w:sz w:val="20"/>
          <w:szCs w:val="20"/>
        </w:rPr>
        <w:lastRenderedPageBreak/>
        <w:t xml:space="preserve">Обязательные реквизиты платежного требования </w:t>
      </w:r>
      <w:r>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A7481" w:rsidTr="009A7481">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Наличие указанного поля/</w:t>
            </w:r>
          </w:p>
          <w:p w:rsidR="009A7481" w:rsidRDefault="009A7481">
            <w:pPr>
              <w:widowControl w:val="0"/>
              <w:jc w:val="center"/>
              <w:rPr>
                <w:rFonts w:ascii="GHEA Grapalat" w:hAnsi="GHEA Grapalat"/>
                <w:b/>
                <w:sz w:val="20"/>
                <w:szCs w:val="20"/>
              </w:rPr>
            </w:pPr>
            <w:r>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 xml:space="preserve">Требование о заполнении реквизита </w:t>
            </w:r>
          </w:p>
          <w:p w:rsidR="009A7481" w:rsidRDefault="009A7481">
            <w:pPr>
              <w:widowControl w:val="0"/>
              <w:jc w:val="center"/>
              <w:rPr>
                <w:rFonts w:ascii="GHEA Grapalat" w:hAnsi="GHEA Grapalat"/>
                <w:b/>
                <w:sz w:val="20"/>
                <w:szCs w:val="20"/>
              </w:rPr>
            </w:pPr>
            <w:r>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Сторона,</w:t>
            </w:r>
          </w:p>
          <w:p w:rsidR="009A7481" w:rsidRDefault="009A7481">
            <w:pPr>
              <w:widowControl w:val="0"/>
              <w:jc w:val="center"/>
              <w:rPr>
                <w:rFonts w:ascii="GHEA Grapalat" w:hAnsi="GHEA Grapalat"/>
                <w:b/>
                <w:sz w:val="20"/>
                <w:szCs w:val="20"/>
              </w:rPr>
            </w:pPr>
            <w:r>
              <w:rPr>
                <w:rFonts w:ascii="GHEA Grapalat" w:hAnsi="GHEA Grapalat"/>
                <w:b/>
                <w:sz w:val="20"/>
                <w:szCs w:val="20"/>
              </w:rPr>
              <w:t xml:space="preserve">заполняющая реквизит </w:t>
            </w:r>
          </w:p>
          <w:p w:rsidR="009A7481" w:rsidRDefault="009A7481">
            <w:pPr>
              <w:widowControl w:val="0"/>
              <w:jc w:val="center"/>
              <w:rPr>
                <w:rFonts w:ascii="GHEA Grapalat" w:hAnsi="GHEA Grapalat"/>
                <w:b/>
                <w:sz w:val="20"/>
                <w:szCs w:val="20"/>
              </w:rPr>
            </w:pPr>
            <w:r>
              <w:rPr>
                <w:rFonts w:ascii="GHEA Grapalat" w:hAnsi="GHEA Grapalat"/>
                <w:b/>
                <w:sz w:val="20"/>
                <w:szCs w:val="20"/>
              </w:rPr>
              <w:t>бенефициар или плательщик</w:t>
            </w:r>
          </w:p>
          <w:p w:rsidR="009A7481" w:rsidRDefault="009A7481">
            <w:pPr>
              <w:widowControl w:val="0"/>
              <w:jc w:val="center"/>
              <w:rPr>
                <w:rFonts w:ascii="GHEA Grapalat" w:hAnsi="GHEA Grapalat"/>
                <w:b/>
                <w:sz w:val="20"/>
                <w:szCs w:val="20"/>
              </w:rPr>
            </w:pPr>
            <w:r>
              <w:rPr>
                <w:rFonts w:ascii="GHEA Grapalat" w:hAnsi="GHEA Grapalat"/>
                <w:b/>
                <w:sz w:val="20"/>
                <w:szCs w:val="20"/>
              </w:rPr>
              <w:t>(в связи с процессом закупки)</w:t>
            </w:r>
          </w:p>
        </w:tc>
      </w:tr>
      <w:tr w:rsidR="009A7481" w:rsidTr="009A7481">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5</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 документе заранее заполнено "Платежное требование"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 при представлении платежного требования в банк плательщика</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в установленных нормативными правовыми актами Республики Армения случаях, </w:t>
            </w:r>
            <w:r>
              <w:rPr>
                <w:rFonts w:ascii="GHEA Grapalat" w:hAnsi="GHEA Grapalat"/>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плательщиком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(предусмотрена для частичного акцепта указанной суммы, который не применяется в связи с </w:t>
            </w:r>
            <w:r>
              <w:rPr>
                <w:rFonts w:ascii="GHEA Grapalat" w:hAnsi="GHEA Grapalat"/>
                <w:sz w:val="20"/>
                <w:szCs w:val="20"/>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(не заполняется и не применяется)</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cs="Sylfaen"/>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cs="Sylfaen"/>
                <w:sz w:val="20"/>
                <w:szCs w:val="20"/>
              </w:rPr>
            </w:pPr>
            <w:r>
              <w:rPr>
                <w:rFonts w:ascii="GHEA Grapalat" w:hAnsi="GHEA Grapalat"/>
                <w:sz w:val="20"/>
                <w:szCs w:val="20"/>
              </w:rPr>
              <w:t xml:space="preserve">заполняются слова "акцептованный платеж", </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заранее заполняется бенефициаром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9A7481" w:rsidRDefault="009A7481">
            <w:pPr>
              <w:widowControl w:val="0"/>
              <w:jc w:val="center"/>
              <w:rPr>
                <w:rFonts w:ascii="GHEA Grapalat" w:hAnsi="GHEA Grapalat"/>
                <w:sz w:val="20"/>
                <w:szCs w:val="20"/>
              </w:rPr>
            </w:pPr>
            <w:r>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Pr>
                <w:rFonts w:ascii="GHEA Grapalat" w:hAnsi="GHEA Grapalat"/>
                <w:sz w:val="20"/>
                <w:szCs w:val="20"/>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 xml:space="preserve">подписывается плательщиком или </w:t>
            </w:r>
          </w:p>
          <w:p w:rsidR="009A7481" w:rsidRDefault="009A7481">
            <w:pPr>
              <w:widowControl w:val="0"/>
              <w:jc w:val="center"/>
              <w:rPr>
                <w:rFonts w:ascii="GHEA Grapalat" w:hAnsi="GHEA Grapalat"/>
                <w:sz w:val="20"/>
                <w:szCs w:val="20"/>
              </w:rPr>
            </w:pPr>
            <w:r>
              <w:rPr>
                <w:rFonts w:ascii="GHEA Grapalat" w:hAnsi="GHEA Grapalat"/>
                <w:sz w:val="20"/>
                <w:szCs w:val="20"/>
              </w:rPr>
              <w:t>проставляется электронная подпись плательщика</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при наличии печати, когда плательщик представляет Требование в бумажной форме</w:t>
            </w:r>
          </w:p>
          <w:p w:rsidR="009A7481" w:rsidRDefault="009A7481">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скрепляется печатью плательщика </w:t>
            </w:r>
          </w:p>
          <w:p w:rsidR="009A7481" w:rsidRDefault="009A7481">
            <w:pPr>
              <w:widowControl w:val="0"/>
              <w:jc w:val="center"/>
              <w:rPr>
                <w:rFonts w:ascii="GHEA Grapalat" w:hAnsi="GHEA Grapalat"/>
                <w:sz w:val="20"/>
                <w:szCs w:val="20"/>
              </w:rPr>
            </w:pPr>
            <w:r>
              <w:rPr>
                <w:rFonts w:ascii="GHEA Grapalat" w:hAnsi="GHEA Grapalat"/>
                <w:sz w:val="20"/>
                <w:szCs w:val="20"/>
              </w:rPr>
              <w:t>при представлении в бумажной форме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подписывается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скрепляется печатью бенефициара </w:t>
            </w:r>
          </w:p>
          <w:p w:rsidR="009A7481" w:rsidRDefault="009A7481">
            <w:pPr>
              <w:widowControl w:val="0"/>
              <w:jc w:val="center"/>
              <w:rPr>
                <w:rFonts w:ascii="GHEA Grapalat" w:hAnsi="GHEA Grapalat"/>
                <w:sz w:val="20"/>
                <w:szCs w:val="20"/>
              </w:rPr>
            </w:pPr>
            <w:r>
              <w:rPr>
                <w:rFonts w:ascii="GHEA Grapalat" w:hAnsi="GHEA Grapalat"/>
                <w:sz w:val="20"/>
                <w:szCs w:val="20"/>
              </w:rPr>
              <w:t>при представлении в банк в бумажной форме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подпись сотрудника финансовой организации (филиала), </w:t>
            </w:r>
            <w:r>
              <w:rPr>
                <w:rFonts w:ascii="GHEA Grapalat" w:hAnsi="GHEA Grapalat"/>
                <w:sz w:val="20"/>
                <w:szCs w:val="20"/>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при представлении Платежного требования в обслуживающую бенефициара финансовую организацию, где </w:t>
            </w:r>
            <w:r>
              <w:rPr>
                <w:rFonts w:ascii="GHEA Grapalat" w:hAnsi="GHEA Grapalat"/>
                <w:sz w:val="20"/>
                <w:szCs w:val="20"/>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bl>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left="567" w:right="565"/>
        <w:jc w:val="center"/>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b/>
          <w:sz w:val="20"/>
          <w:szCs w:val="20"/>
        </w:rPr>
      </w:pPr>
    </w:p>
    <w:p w:rsidR="009A7481" w:rsidRDefault="009A7481" w:rsidP="009A7481">
      <w:pPr>
        <w:widowControl w:val="0"/>
        <w:ind w:firstLine="567"/>
        <w:jc w:val="right"/>
        <w:rPr>
          <w:rFonts w:ascii="GHEA Grapalat" w:hAnsi="GHEA Grapalat" w:cs="Arial"/>
          <w:b/>
          <w:sz w:val="20"/>
          <w:szCs w:val="20"/>
        </w:rPr>
      </w:pPr>
      <w:r>
        <w:rPr>
          <w:rFonts w:ascii="GHEA Grapalat" w:hAnsi="GHEA Grapalat"/>
          <w:b/>
          <w:sz w:val="20"/>
          <w:szCs w:val="20"/>
        </w:rPr>
        <w:t>Приложение № 5</w:t>
      </w:r>
    </w:p>
    <w:p w:rsidR="009A7481" w:rsidRDefault="009A7481" w:rsidP="009A7481">
      <w:pPr>
        <w:pStyle w:val="af4"/>
        <w:widowControl w:val="0"/>
        <w:ind w:firstLine="567"/>
        <w:jc w:val="right"/>
        <w:rPr>
          <w:rFonts w:ascii="GHEA Grapalat" w:hAnsi="GHEA Grapalat" w:cs="Arial"/>
          <w:b/>
          <w:sz w:val="20"/>
          <w:szCs w:val="20"/>
        </w:rPr>
      </w:pPr>
      <w:r>
        <w:rPr>
          <w:rFonts w:ascii="GHEA Grapalat" w:hAnsi="GHEA Grapalat"/>
          <w:b/>
          <w:sz w:val="20"/>
          <w:szCs w:val="20"/>
        </w:rPr>
        <w:t>к Приглашению на срочный открытый конкурс</w:t>
      </w:r>
      <w:r>
        <w:rPr>
          <w:rFonts w:ascii="GHEA Grapalat" w:hAnsi="GHEA Grapalat" w:cs="Arial"/>
          <w:b/>
          <w:sz w:val="20"/>
          <w:szCs w:val="20"/>
        </w:rPr>
        <w:br/>
      </w:r>
      <w:r>
        <w:rPr>
          <w:rFonts w:ascii="GHEA Grapalat" w:hAnsi="GHEA Grapalat"/>
          <w:b/>
          <w:sz w:val="20"/>
          <w:szCs w:val="20"/>
        </w:rPr>
        <w:t>под кодом "-</w:t>
      </w:r>
      <w:r w:rsidRPr="009A7481">
        <w:rPr>
          <w:rFonts w:ascii="GHEA Grapalat" w:hAnsi="GHEA Grapalat"/>
          <w:b/>
        </w:rPr>
        <w:t xml:space="preserve"> </w:t>
      </w:r>
      <w:r>
        <w:rPr>
          <w:rFonts w:ascii="GHEA Grapalat" w:hAnsi="GHEA Grapalat"/>
          <w:b/>
          <w:lang w:val="en-US"/>
        </w:rPr>
        <w:t>ՀՀԳՄՃ</w:t>
      </w:r>
      <w:r w:rsidRPr="00931036">
        <w:rPr>
          <w:rFonts w:ascii="GHEA Grapalat" w:hAnsi="GHEA Grapalat"/>
          <w:b/>
        </w:rPr>
        <w:t>2</w:t>
      </w:r>
      <w:r>
        <w:rPr>
          <w:rFonts w:ascii="GHEA Grapalat" w:hAnsi="GHEA Grapalat"/>
          <w:b/>
          <w:lang w:val="en-US"/>
        </w:rPr>
        <w:t>ՀԴ</w:t>
      </w:r>
      <w:r w:rsidRPr="00931036">
        <w:rPr>
          <w:rFonts w:ascii="GHEA Grapalat" w:hAnsi="GHEA Grapalat"/>
          <w:b/>
        </w:rPr>
        <w:t>-</w:t>
      </w:r>
      <w:r>
        <w:rPr>
          <w:rFonts w:ascii="GHEA Grapalat" w:hAnsi="GHEA Grapalat"/>
          <w:b/>
          <w:lang w:val="en-US"/>
        </w:rPr>
        <w:t>ԳՀԱՇՁԲ</w:t>
      </w:r>
      <w:r w:rsidRPr="00931036">
        <w:rPr>
          <w:rFonts w:ascii="GHEA Grapalat" w:hAnsi="GHEA Grapalat"/>
          <w:b/>
        </w:rPr>
        <w:t>-2024/2</w:t>
      </w:r>
      <w:r>
        <w:rPr>
          <w:rFonts w:ascii="GHEA Grapalat" w:hAnsi="GHEA Grapalat"/>
          <w:b/>
          <w:sz w:val="20"/>
          <w:szCs w:val="20"/>
        </w:rPr>
        <w:t>"</w:t>
      </w:r>
      <w:r>
        <w:rPr>
          <w:rStyle w:val="af6"/>
          <w:rFonts w:ascii="GHEA Grapalat" w:hAnsi="GHEA Grapalat"/>
          <w:b/>
          <w:sz w:val="20"/>
          <w:szCs w:val="20"/>
        </w:rPr>
        <w:footnoteReference w:customMarkFollows="1" w:id="14"/>
        <w:t>*</w:t>
      </w:r>
    </w:p>
    <w:p w:rsidR="009A7481" w:rsidRDefault="009A7481" w:rsidP="009A7481">
      <w:pPr>
        <w:widowControl w:val="0"/>
        <w:ind w:left="567" w:right="565"/>
        <w:jc w:val="center"/>
        <w:rPr>
          <w:rFonts w:ascii="GHEA Grapalat" w:hAnsi="GHEA Grapalat"/>
          <w:b/>
          <w:sz w:val="20"/>
          <w:szCs w:val="20"/>
        </w:rPr>
      </w:pPr>
    </w:p>
    <w:p w:rsidR="009A7481" w:rsidRDefault="009A7481" w:rsidP="009A7481">
      <w:pPr>
        <w:pStyle w:val="af4"/>
        <w:widowControl w:val="0"/>
        <w:ind w:firstLine="567"/>
        <w:jc w:val="center"/>
        <w:rPr>
          <w:rFonts w:ascii="GHEA Grapalat" w:hAnsi="GHEA Grapalat"/>
          <w:sz w:val="20"/>
          <w:szCs w:val="20"/>
          <w:lang w:val="hy-AM"/>
        </w:rPr>
      </w:pPr>
      <w:r>
        <w:rPr>
          <w:rFonts w:ascii="GHEA Grapalat" w:hAnsi="GHEA Grapalat"/>
          <w:sz w:val="20"/>
          <w:szCs w:val="20"/>
        </w:rPr>
        <w:t xml:space="preserve">ГАРАНТИЯ </w:t>
      </w:r>
      <w:r>
        <w:rPr>
          <w:rFonts w:ascii="GHEA Grapalat" w:hAnsi="GHEA Grapalat"/>
          <w:sz w:val="20"/>
          <w:szCs w:val="20"/>
          <w:lang w:val="en-US"/>
        </w:rPr>
        <w:t>N</w:t>
      </w:r>
      <w:r>
        <w:rPr>
          <w:rFonts w:ascii="GHEA Grapalat" w:hAnsi="GHEA Grapalat"/>
          <w:sz w:val="20"/>
          <w:szCs w:val="20"/>
          <w:lang w:val="hy-AM"/>
        </w:rPr>
        <w:t>________</w:t>
      </w:r>
    </w:p>
    <w:p w:rsidR="009A7481" w:rsidRDefault="009A7481" w:rsidP="009A7481">
      <w:pPr>
        <w:widowControl w:val="0"/>
        <w:ind w:left="567" w:right="565"/>
        <w:jc w:val="center"/>
        <w:rPr>
          <w:rFonts w:ascii="GHEA Grapalat" w:hAnsi="GHEA Grapalat"/>
          <w:b/>
          <w:sz w:val="20"/>
          <w:szCs w:val="20"/>
        </w:rPr>
      </w:pPr>
      <w:r>
        <w:rPr>
          <w:rFonts w:ascii="GHEA Grapalat" w:hAnsi="GHEA Grapalat"/>
          <w:b/>
          <w:sz w:val="20"/>
          <w:szCs w:val="20"/>
        </w:rPr>
        <w:t>(обеспечение договора)</w:t>
      </w:r>
    </w:p>
    <w:p w:rsidR="009A7481" w:rsidRDefault="009A7481" w:rsidP="009A7481">
      <w:pPr>
        <w:widowControl w:val="0"/>
        <w:ind w:left="567" w:right="565"/>
        <w:jc w:val="center"/>
        <w:rPr>
          <w:rFonts w:ascii="GHEA Grapalat" w:hAnsi="GHEA Grapalat"/>
          <w:b/>
          <w:sz w:val="20"/>
          <w:szCs w:val="20"/>
        </w:rPr>
      </w:pPr>
    </w:p>
    <w:p w:rsidR="009A7481" w:rsidRDefault="009A7481" w:rsidP="009A7481">
      <w:pPr>
        <w:pStyle w:val="af4"/>
        <w:shd w:val="clear" w:color="auto" w:fill="FFFFFF"/>
        <w:jc w:val="both"/>
        <w:rPr>
          <w:rStyle w:val="af5"/>
          <w:bCs w:val="0"/>
          <w:lang w:val="hy-AM"/>
        </w:rPr>
      </w:pPr>
      <w:r>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Fonts w:ascii="GHEA Grapalat" w:eastAsiaTheme="minorHAnsi" w:hAnsi="GHEA Grapalat" w:cstheme="minorBidi"/>
          <w:sz w:val="20"/>
          <w:szCs w:val="20"/>
          <w:lang w:val="hy-AM"/>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rPr>
        <w:t xml:space="preserve">   </w:t>
      </w:r>
      <w:r>
        <w:rPr>
          <w:rFonts w:ascii="GHEA Grapalat" w:eastAsiaTheme="minorHAnsi" w:hAnsi="GHEA Grapalat" w:cstheme="minorBidi"/>
          <w:sz w:val="20"/>
          <w:szCs w:val="20"/>
        </w:rPr>
        <w:t>заключаемым</w:t>
      </w:r>
      <w:r>
        <w:rPr>
          <w:rStyle w:val="af5"/>
          <w:rFonts w:ascii="GHEA Grapalat" w:hAnsi="GHEA Grapalat"/>
          <w:sz w:val="20"/>
          <w:szCs w:val="20"/>
        </w:rPr>
        <w:t xml:space="preserve">  </w:t>
      </w:r>
      <w:r>
        <w:rPr>
          <w:rFonts w:ascii="GHEA Grapalat" w:eastAsiaTheme="minorHAnsi" w:hAnsi="GHEA Grapalat" w:cstheme="minorBidi"/>
          <w:bCs/>
          <w:sz w:val="20"/>
          <w:szCs w:val="20"/>
        </w:rPr>
        <w:t>между</w:t>
      </w:r>
    </w:p>
    <w:p w:rsidR="009A7481" w:rsidRDefault="009A7481" w:rsidP="009A7481">
      <w:pPr>
        <w:pStyle w:val="af4"/>
        <w:shd w:val="clear" w:color="auto" w:fill="FFFFFF"/>
        <w:jc w:val="both"/>
        <w:rPr>
          <w:rStyle w:val="af5"/>
          <w:rFonts w:ascii="GHEA Grapalat" w:hAnsi="GHEA Grapalat"/>
          <w:b w:val="0"/>
          <w:bCs w:val="0"/>
          <w:sz w:val="20"/>
          <w:szCs w:val="20"/>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rPr>
        <w:t xml:space="preserve">      номер заключаемого договора</w:t>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p>
    <w:p w:rsidR="009A7481" w:rsidRDefault="009A7481" w:rsidP="009A7481">
      <w:pPr>
        <w:pStyle w:val="af4"/>
        <w:shd w:val="clear" w:color="auto" w:fill="FFFFFF"/>
        <w:ind w:left="-142"/>
        <w:rPr>
          <w:rStyle w:val="af5"/>
          <w:rFonts w:ascii="GHEA Grapalat" w:hAnsi="GHEA Grapalat"/>
          <w:b w:val="0"/>
          <w:bCs w:val="0"/>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_____</w:t>
      </w:r>
      <w:r>
        <w:rPr>
          <w:rFonts w:ascii="GHEA Grapalat" w:hAnsi="GHEA Grapalat"/>
          <w:sz w:val="20"/>
          <w:szCs w:val="20"/>
          <w:lang w:val="hy-AM"/>
        </w:rPr>
        <w:t xml:space="preserve"> </w:t>
      </w:r>
      <w:r>
        <w:rPr>
          <w:rFonts w:ascii="GHEA Grapalat" w:eastAsiaTheme="minorHAnsi" w:hAnsi="GHEA Grapalat" w:cstheme="minorBidi"/>
          <w:sz w:val="20"/>
          <w:szCs w:val="20"/>
        </w:rPr>
        <w:t xml:space="preserve">   (далее-бенефициар) и</w:t>
      </w:r>
      <w:r>
        <w:rPr>
          <w:rStyle w:val="af5"/>
          <w:rFonts w:ascii="GHEA Grapalat" w:hAnsi="GHEA Grapalat"/>
          <w:sz w:val="20"/>
          <w:szCs w:val="20"/>
        </w:rPr>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rPr>
        <w:t>____</w:t>
      </w:r>
      <w:r>
        <w:rPr>
          <w:rFonts w:ascii="GHEA Grapalat" w:eastAsiaTheme="minorHAnsi" w:hAnsi="GHEA Grapalat" w:cstheme="minorBidi"/>
          <w:sz w:val="20"/>
          <w:szCs w:val="20"/>
        </w:rPr>
        <w:t xml:space="preserve">    </w:t>
      </w:r>
    </w:p>
    <w:p w:rsidR="009A7481" w:rsidRDefault="009A7481" w:rsidP="009A7481">
      <w:pPr>
        <w:pStyle w:val="af4"/>
        <w:shd w:val="clear" w:color="auto" w:fill="FFFFFF"/>
        <w:ind w:left="-142"/>
        <w:rPr>
          <w:rStyle w:val="af5"/>
          <w:rFonts w:ascii="GHEA Grapalat" w:hAnsi="GHEA Grapalat"/>
          <w:b w:val="0"/>
          <w:sz w:val="20"/>
          <w:szCs w:val="20"/>
        </w:rPr>
      </w:pPr>
      <w:r>
        <w:rPr>
          <w:rStyle w:val="af5"/>
          <w:rFonts w:ascii="GHEA Grapalat" w:hAnsi="GHEA Grapalat"/>
          <w:sz w:val="20"/>
          <w:szCs w:val="20"/>
        </w:rPr>
        <w:t>наименование заказчика                                            наименование отобранного участника</w:t>
      </w:r>
    </w:p>
    <w:p w:rsidR="009A7481" w:rsidRDefault="009A7481" w:rsidP="009A7481">
      <w:pPr>
        <w:pStyle w:val="af4"/>
        <w:shd w:val="clear" w:color="auto" w:fill="FFFFFF"/>
        <w:ind w:left="-142"/>
        <w:rPr>
          <w:rFonts w:cs="Sylfaen"/>
          <w:vertAlign w:val="superscript"/>
          <w:lang w:val="hy-AM"/>
        </w:rPr>
      </w:pPr>
      <w:r>
        <w:rPr>
          <w:rStyle w:val="af5"/>
          <w:rFonts w:ascii="GHEA Grapalat" w:hAnsi="GHEA Grapalat"/>
          <w:sz w:val="20"/>
          <w:szCs w:val="20"/>
        </w:rPr>
        <w:t xml:space="preserve">                                                                </w:t>
      </w:r>
      <w:r>
        <w:rPr>
          <w:rStyle w:val="af5"/>
          <w:rFonts w:ascii="GHEA Grapalat" w:hAnsi="GHEA Grapalat"/>
          <w:sz w:val="20"/>
          <w:szCs w:val="20"/>
          <w:lang w:val="hy-AM"/>
        </w:rPr>
        <w:tab/>
      </w:r>
    </w:p>
    <w:p w:rsidR="009A7481" w:rsidRDefault="009A7481" w:rsidP="009A7481">
      <w:pPr>
        <w:pStyle w:val="af4"/>
        <w:shd w:val="clear" w:color="auto" w:fill="FFFFFF"/>
        <w:jc w:val="both"/>
        <w:rPr>
          <w:rFonts w:ascii="GHEA Grapalat" w:hAnsi="GHEA Grapalat"/>
          <w:sz w:val="20"/>
          <w:szCs w:val="20"/>
          <w:lang w:val="hy-AM"/>
        </w:rPr>
      </w:pPr>
      <w:r>
        <w:rPr>
          <w:rFonts w:ascii="GHEA Grapalat" w:eastAsiaTheme="minorHAnsi" w:hAnsi="GHEA Grapalat" w:cstheme="minorBidi"/>
          <w:sz w:val="20"/>
          <w:szCs w:val="20"/>
        </w:rPr>
        <w:t>(далее-принципал).</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eastAsiaTheme="minorHAnsi" w:hAnsi="GHEA Grapalat" w:cstheme="minorBidi"/>
          <w:sz w:val="20"/>
          <w:szCs w:val="20"/>
          <w:lang w:val="hy-AM"/>
        </w:rPr>
        <w:t xml:space="preserve"> </w:t>
      </w:r>
    </w:p>
    <w:p w:rsidR="009A7481" w:rsidRDefault="009A7481" w:rsidP="009A7481">
      <w:pPr>
        <w:pStyle w:val="af4"/>
        <w:shd w:val="clear" w:color="auto" w:fill="FFFFFF"/>
        <w:jc w:val="both"/>
        <w:rPr>
          <w:rFonts w:ascii="GHEA Grapalat" w:eastAsiaTheme="minorHAnsi" w:hAnsi="GHEA Grapalat" w:cstheme="minorBidi"/>
          <w:sz w:val="20"/>
          <w:szCs w:val="20"/>
          <w:lang w:val="hy-AM"/>
        </w:rPr>
      </w:pPr>
      <w:r>
        <w:rPr>
          <w:rFonts w:ascii="GHEA Grapalat" w:eastAsiaTheme="minorHAnsi" w:hAnsi="GHEA Grapalat" w:cstheme="minorBidi"/>
          <w:sz w:val="20"/>
          <w:szCs w:val="20"/>
        </w:rPr>
        <w:t xml:space="preserve">  2.  По гарантии </w:t>
      </w:r>
      <w:r>
        <w:rPr>
          <w:rFonts w:ascii="GHEA Grapalat" w:eastAsiaTheme="minorHAnsi" w:hAnsi="GHEA Grapalat" w:cstheme="minorBidi"/>
          <w:sz w:val="20"/>
          <w:szCs w:val="20"/>
          <w:lang w:val="hy-AM"/>
        </w:rPr>
        <w:t xml:space="preserve">---------------------------------------------------------------------------- </w:t>
      </w:r>
    </w:p>
    <w:p w:rsidR="009A7481" w:rsidRDefault="009A7481" w:rsidP="009A7481">
      <w:pPr>
        <w:pStyle w:val="af4"/>
        <w:shd w:val="clear" w:color="auto" w:fill="FFFFFF"/>
        <w:jc w:val="both"/>
        <w:rPr>
          <w:rFonts w:ascii="GHEA Grapalat" w:eastAsiaTheme="minorHAnsi" w:hAnsi="GHEA Grapalat" w:cstheme="minorBidi"/>
          <w:sz w:val="20"/>
          <w:szCs w:val="20"/>
          <w:lang w:val="hy-AM"/>
        </w:rPr>
      </w:pPr>
      <w:r>
        <w:rPr>
          <w:rFonts w:ascii="GHEA Grapalat" w:eastAsiaTheme="minorHAnsi" w:hAnsi="GHEA Grapalat" w:cstheme="minorBidi"/>
          <w:sz w:val="20"/>
          <w:szCs w:val="20"/>
        </w:rPr>
        <w:t xml:space="preserve">                                                           наименование банка выдающего гарантию</w:t>
      </w:r>
    </w:p>
    <w:p w:rsidR="009A7481" w:rsidRDefault="009A7481" w:rsidP="009A7481">
      <w:pPr>
        <w:pStyle w:val="af4"/>
        <w:shd w:val="clear" w:color="auto" w:fill="FFFFFF"/>
        <w:jc w:val="both"/>
        <w:rPr>
          <w:rFonts w:ascii="GHEA Grapalat" w:eastAsiaTheme="minorHAnsi" w:hAnsi="GHEA Grapalat" w:cstheme="minorBidi"/>
          <w:sz w:val="20"/>
          <w:szCs w:val="20"/>
        </w:rPr>
      </w:pPr>
    </w:p>
    <w:p w:rsidR="009A7481" w:rsidRDefault="009A7481" w:rsidP="009A7481">
      <w:pPr>
        <w:pStyle w:val="af4"/>
        <w:shd w:val="clear" w:color="auto" w:fill="FFFFFF"/>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9A7481" w:rsidRDefault="009A7481" w:rsidP="009A7481">
      <w:pPr>
        <w:pStyle w:val="af4"/>
        <w:shd w:val="clear" w:color="auto" w:fill="FFFFFF"/>
        <w:jc w:val="center"/>
        <w:rPr>
          <w:rFonts w:ascii="GHEA Grapalat" w:eastAsiaTheme="minorHAnsi" w:hAnsi="GHEA Grapalat" w:cstheme="minorBidi"/>
          <w:sz w:val="20"/>
          <w:szCs w:val="20"/>
        </w:rPr>
      </w:pPr>
      <w:r>
        <w:rPr>
          <w:rFonts w:ascii="GHEA Grapalat" w:eastAsiaTheme="minorHAnsi" w:hAnsi="GHEA Grapalat" w:cstheme="minorBidi"/>
          <w:sz w:val="20"/>
          <w:szCs w:val="20"/>
        </w:rPr>
        <w:t xml:space="preserve">                                                       сумма в цифрах и прописью</w:t>
      </w:r>
    </w:p>
    <w:p w:rsidR="009A7481" w:rsidRDefault="009A7481" w:rsidP="009A7481">
      <w:pPr>
        <w:pStyle w:val="af4"/>
        <w:shd w:val="clear" w:color="auto" w:fill="FFFFFF"/>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w:t>
      </w:r>
    </w:p>
    <w:p w:rsidR="009A7481" w:rsidRDefault="009A7481" w:rsidP="009A7481">
      <w:pPr>
        <w:pStyle w:val="af4"/>
        <w:shd w:val="clear" w:color="auto" w:fill="FFFFFF"/>
        <w:jc w:val="both"/>
        <w:rPr>
          <w:rFonts w:ascii="GHEA Grapalat" w:eastAsiaTheme="minorHAnsi" w:hAnsi="GHEA Grapalat" w:cstheme="minorBidi"/>
          <w:sz w:val="20"/>
          <w:szCs w:val="20"/>
        </w:rPr>
      </w:pPr>
      <w:r>
        <w:rPr>
          <w:rFonts w:ascii="GHEA Grapalat" w:eastAsiaTheme="minorHAnsi" w:hAnsi="GHEA Grapalat" w:cstheme="minorBidi"/>
          <w:sz w:val="20"/>
          <w:szCs w:val="20"/>
        </w:rPr>
        <w:lastRenderedPageBreak/>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rsidR="009A7481" w:rsidRDefault="009A7481" w:rsidP="009A7481">
      <w:pPr>
        <w:pStyle w:val="af4"/>
        <w:shd w:val="clear" w:color="auto" w:fill="FFFFFF"/>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расчетный счет</w:t>
      </w:r>
    </w:p>
    <w:p w:rsidR="009A7481" w:rsidRDefault="009A7481" w:rsidP="009A7481">
      <w:pPr>
        <w:pStyle w:val="af4"/>
        <w:shd w:val="clear" w:color="auto" w:fill="FFFFFF"/>
        <w:ind w:firstLine="375"/>
        <w:jc w:val="both"/>
        <w:rPr>
          <w:rStyle w:val="af5"/>
          <w:b w:val="0"/>
          <w:bCs w:val="0"/>
        </w:rPr>
      </w:pPr>
      <w:r>
        <w:rPr>
          <w:rStyle w:val="af5"/>
          <w:rFonts w:ascii="GHEA Grapalat" w:hAnsi="GHEA Grapalat"/>
          <w:sz w:val="20"/>
          <w:szCs w:val="20"/>
        </w:rPr>
        <w:t xml:space="preserve">3. </w:t>
      </w:r>
      <w:r>
        <w:rPr>
          <w:rFonts w:ascii="GHEA Grapalat" w:eastAsiaTheme="minorHAnsi" w:hAnsi="GHEA Grapalat" w:cstheme="minorBidi"/>
          <w:sz w:val="20"/>
          <w:szCs w:val="20"/>
        </w:rPr>
        <w:t>Настоящая гарантия является безотзывной.</w:t>
      </w:r>
    </w:p>
    <w:p w:rsidR="009A7481" w:rsidRDefault="009A7481" w:rsidP="009A7481">
      <w:pPr>
        <w:pStyle w:val="af4"/>
        <w:shd w:val="clear" w:color="auto" w:fill="FFFFFF"/>
        <w:ind w:firstLine="375"/>
        <w:jc w:val="both"/>
        <w:rPr>
          <w:rStyle w:val="af5"/>
          <w:rFonts w:ascii="GHEA Grapalat" w:hAnsi="GHEA Grapalat"/>
          <w:b w:val="0"/>
          <w:bCs w:val="0"/>
          <w:sz w:val="20"/>
          <w:szCs w:val="20"/>
        </w:rPr>
      </w:pPr>
    </w:p>
    <w:p w:rsidR="009A7481" w:rsidRDefault="009A7481" w:rsidP="009A7481">
      <w:pPr>
        <w:pStyle w:val="af4"/>
        <w:shd w:val="clear" w:color="auto" w:fill="FFFFFF"/>
        <w:ind w:firstLine="375"/>
        <w:jc w:val="both"/>
        <w:rPr>
          <w:rFonts w:eastAsiaTheme="minorHAnsi" w:cstheme="minorBidi"/>
        </w:rPr>
      </w:pPr>
      <w:r>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9A7481" w:rsidRDefault="009A7481" w:rsidP="009A7481">
      <w:pPr>
        <w:pStyle w:val="af4"/>
        <w:shd w:val="clear" w:color="auto" w:fill="FFFFFF"/>
        <w:ind w:firstLine="374"/>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5. Гарантия действует с момента выпуска и в силе со дня вступления в силу договора N________________________ заключаемого  между  бенефициаром и</w:t>
      </w:r>
      <w:del w:id="10" w:author="Vardan" w:date="2023-07-06T22:43:00Z">
        <w:r>
          <w:rPr>
            <w:rFonts w:ascii="GHEA Grapalat" w:eastAsiaTheme="minorHAnsi" w:hAnsi="GHEA Grapalat" w:cstheme="minorBidi"/>
            <w:sz w:val="20"/>
            <w:szCs w:val="20"/>
          </w:rPr>
          <w:delText xml:space="preserve"> </w:delText>
        </w:r>
      </w:del>
      <w:r>
        <w:rPr>
          <w:rFonts w:ascii="GHEA Grapalat" w:eastAsiaTheme="minorHAnsi" w:hAnsi="GHEA Grapalat" w:cstheme="minorBidi"/>
          <w:sz w:val="20"/>
          <w:szCs w:val="20"/>
        </w:rPr>
        <w:t xml:space="preserve">    </w:t>
      </w:r>
    </w:p>
    <w:p w:rsidR="009A7481" w:rsidRDefault="009A7481" w:rsidP="009A7481">
      <w:pPr>
        <w:pStyle w:val="af4"/>
        <w:shd w:val="clear" w:color="auto" w:fill="FFFFFF"/>
        <w:ind w:firstLine="374"/>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номер заключаемого договара</w:t>
      </w:r>
    </w:p>
    <w:p w:rsidR="009A7481" w:rsidRDefault="009A7481" w:rsidP="009A7481">
      <w:pPr>
        <w:pStyle w:val="af4"/>
        <w:shd w:val="clear" w:color="auto" w:fill="FFFFFF"/>
        <w:ind w:firstLine="374"/>
        <w:contextualSpacing/>
        <w:jc w:val="both"/>
        <w:rPr>
          <w:rFonts w:ascii="GHEA Grapalat" w:eastAsiaTheme="minorHAnsi" w:hAnsi="GHEA Grapalat" w:cstheme="minorBidi"/>
          <w:sz w:val="20"/>
          <w:szCs w:val="20"/>
        </w:rPr>
      </w:pPr>
    </w:p>
    <w:p w:rsidR="009A7481" w:rsidRDefault="009A7481" w:rsidP="009A7481">
      <w:pPr>
        <w:pStyle w:val="af4"/>
        <w:shd w:val="clear" w:color="auto" w:fill="FFFFFF"/>
        <w:contextualSpacing/>
        <w:jc w:val="center"/>
        <w:rPr>
          <w:rFonts w:ascii="GHEA Grapalat" w:eastAsiaTheme="minorHAnsi" w:hAnsi="GHEA Grapalat" w:cstheme="minorBidi"/>
          <w:sz w:val="20"/>
          <w:szCs w:val="20"/>
        </w:rPr>
      </w:pPr>
      <w:r>
        <w:rPr>
          <w:rFonts w:ascii="GHEA Grapalat" w:eastAsiaTheme="minorHAnsi" w:hAnsi="GHEA Grapalat" w:cstheme="minorBidi"/>
          <w:sz w:val="20"/>
          <w:szCs w:val="20"/>
        </w:rPr>
        <w:t xml:space="preserve">принципалом и действует </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в</w:t>
      </w:r>
      <w:r>
        <w:rPr>
          <w:rFonts w:ascii="GHEA Grapalat" w:hAnsi="GHEA Grapalat"/>
          <w:sz w:val="20"/>
          <w:szCs w:val="20"/>
        </w:rPr>
        <w:t>ключительно</w:t>
      </w:r>
      <w:r>
        <w:rPr>
          <w:rFonts w:ascii="GHEA Grapalat" w:eastAsiaTheme="minorHAnsi" w:hAnsi="GHEA Grapalat" w:cstheme="minorBidi"/>
          <w:sz w:val="20"/>
          <w:szCs w:val="20"/>
        </w:rPr>
        <w:t xml:space="preserve"> до девяностого </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рабочего дня</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 xml:space="preserve">следующего за днем </w:t>
      </w:r>
      <w:r>
        <w:rPr>
          <w:rFonts w:ascii="GHEA Grapalat" w:eastAsiaTheme="minorHAnsi" w:hAnsi="GHEA Grapalat" w:cstheme="minorBidi"/>
          <w:sz w:val="20"/>
          <w:szCs w:val="20"/>
          <w:lang w:val="hy-AM"/>
        </w:rPr>
        <w:t>-------------------------------------------------------</w:t>
      </w:r>
      <w:r>
        <w:rPr>
          <w:rFonts w:ascii="GHEA Grapalat" w:eastAsiaTheme="minorHAnsi" w:hAnsi="GHEA Grapalat" w:cstheme="minorBidi"/>
          <w:sz w:val="20"/>
          <w:szCs w:val="20"/>
        </w:rPr>
        <w:t>------------------</w:t>
      </w:r>
      <w:r>
        <w:rPr>
          <w:rFonts w:ascii="GHEA Grapalat" w:eastAsiaTheme="minorHAnsi" w:hAnsi="GHEA Grapalat" w:cstheme="minorBidi"/>
          <w:sz w:val="20"/>
          <w:szCs w:val="20"/>
          <w:lang w:val="hy-AM"/>
        </w:rPr>
        <w:t>----------</w:t>
      </w:r>
      <w:r>
        <w:rPr>
          <w:rFonts w:ascii="GHEA Grapalat" w:eastAsiaTheme="minorHAnsi" w:hAnsi="GHEA Grapalat" w:cstheme="minorBidi"/>
          <w:sz w:val="20"/>
          <w:szCs w:val="20"/>
        </w:rPr>
        <w:t xml:space="preserve">----------------------- </w:t>
      </w:r>
      <w:r>
        <w:rPr>
          <w:rFonts w:ascii="GHEA Grapalat" w:eastAsiaTheme="minorHAnsi" w:hAnsi="GHEA Grapalat" w:cstheme="minorBidi"/>
          <w:sz w:val="20"/>
          <w:szCs w:val="20"/>
          <w:lang w:val="hy-AM"/>
        </w:rPr>
        <w:t>.</w:t>
      </w:r>
      <w:r>
        <w:rPr>
          <w:rFonts w:ascii="GHEA Grapalat" w:eastAsiaTheme="minorHAnsi" w:hAnsi="GHEA Grapalat" w:cstheme="minorBidi"/>
          <w:sz w:val="20"/>
          <w:szCs w:val="20"/>
        </w:rPr>
        <w:t xml:space="preserve">                                                      </w:t>
      </w:r>
      <w:r>
        <w:rPr>
          <w:rFonts w:ascii="GHEA Grapalat" w:hAnsi="GHEA Grapalat"/>
          <w:sz w:val="20"/>
          <w:szCs w:val="20"/>
        </w:rPr>
        <w:t>крайний   срок</w:t>
      </w:r>
      <w:r>
        <w:rPr>
          <w:rFonts w:ascii="GHEA Grapalat" w:eastAsiaTheme="minorHAnsi" w:hAnsi="GHEA Grapalat" w:cstheme="minorBidi"/>
          <w:sz w:val="20"/>
          <w:szCs w:val="20"/>
        </w:rPr>
        <w:t xml:space="preserve"> выполнения работ</w:t>
      </w:r>
      <w:r>
        <w:rPr>
          <w:rFonts w:ascii="GHEA Grapalat" w:hAnsi="GHEA Grapalat"/>
          <w:sz w:val="20"/>
          <w:szCs w:val="20"/>
        </w:rPr>
        <w:t>, предусмотренный заключаемым договором, включая гарантийный срок</w:t>
      </w:r>
    </w:p>
    <w:p w:rsidR="009A7481" w:rsidRDefault="009A7481" w:rsidP="009A7481">
      <w:pPr>
        <w:pStyle w:val="af4"/>
        <w:shd w:val="clear" w:color="auto" w:fill="FFFFFF"/>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rsidR="009A7481" w:rsidRDefault="009A7481" w:rsidP="009A7481">
      <w:pPr>
        <w:pStyle w:val="af4"/>
        <w:shd w:val="clear" w:color="auto" w:fill="FFFFFF"/>
        <w:contextualSpacing/>
        <w:jc w:val="both"/>
        <w:rPr>
          <w:rFonts w:ascii="GHEA Grapalat" w:eastAsiaTheme="minorHAnsi" w:hAnsi="GHEA Grapalat" w:cstheme="minorBidi"/>
          <w:sz w:val="20"/>
          <w:szCs w:val="20"/>
        </w:rPr>
      </w:pPr>
      <w:r>
        <w:rPr>
          <w:rStyle w:val="af5"/>
          <w:rFonts w:ascii="GHEA Grapalat" w:hAnsi="GHEA Grapalat"/>
          <w:sz w:val="20"/>
          <w:szCs w:val="20"/>
        </w:rPr>
        <w:t xml:space="preserve">                                                                                 адрес эл. почты секретаря</w:t>
      </w:r>
    </w:p>
    <w:p w:rsidR="009A7481" w:rsidRDefault="009A7481" w:rsidP="009A7481">
      <w:pPr>
        <w:pStyle w:val="af4"/>
        <w:shd w:val="clear" w:color="auto" w:fill="FFFFFF"/>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9A7481" w:rsidRDefault="009A7481" w:rsidP="009A7481">
      <w:pPr>
        <w:pStyle w:val="af4"/>
        <w:shd w:val="clear" w:color="auto" w:fill="FFFFFF"/>
        <w:contextualSpacing/>
        <w:jc w:val="both"/>
        <w:rPr>
          <w:rStyle w:val="af5"/>
          <w:b w:val="0"/>
          <w:bCs w:val="0"/>
        </w:rPr>
      </w:pPr>
    </w:p>
    <w:p w:rsidR="009A7481" w:rsidRDefault="009A7481" w:rsidP="009A7481">
      <w:pPr>
        <w:pStyle w:val="af4"/>
        <w:shd w:val="clear" w:color="auto" w:fill="FFFFFF"/>
        <w:ind w:firstLine="375"/>
        <w:jc w:val="both"/>
        <w:rPr>
          <w:rFonts w:eastAsiaTheme="minorHAnsi" w:cstheme="minorBidi"/>
        </w:rPr>
      </w:pPr>
      <w:r>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4"/>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1) копии заключенного договора N</w:t>
      </w:r>
      <w:r>
        <w:rPr>
          <w:rFonts w:ascii="GHEA Grapalat" w:eastAsiaTheme="minorHAnsi" w:hAnsi="GHEA Grapalat" w:cstheme="minorBidi"/>
          <w:sz w:val="20"/>
          <w:szCs w:val="20"/>
          <w:lang w:val="hy-AM"/>
        </w:rPr>
        <w:t xml:space="preserve"> </w:t>
      </w:r>
      <w:r>
        <w:rPr>
          <w:rFonts w:ascii="GHEA Grapalat" w:eastAsiaTheme="minorHAnsi" w:hAnsi="GHEA Grapalat" w:cstheme="minorBidi"/>
          <w:sz w:val="20"/>
          <w:szCs w:val="20"/>
        </w:rPr>
        <w:t xml:space="preserve">_____________________, включая </w:t>
      </w:r>
    </w:p>
    <w:p w:rsidR="009A7481" w:rsidRDefault="009A7481" w:rsidP="009A7481">
      <w:pPr>
        <w:pStyle w:val="af4"/>
        <w:shd w:val="clear" w:color="auto" w:fill="FFFFFF"/>
        <w:contextualSpacing/>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номер заключаемого договара</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копии внесенных  в него изменений, дополнительных соглашений,</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a9"/>
            <w:rFonts w:ascii="GHEA Grapalat" w:hAnsi="GHEA Grapalat"/>
            <w:sz w:val="20"/>
            <w:szCs w:val="20"/>
            <w:lang w:val="hy-AM"/>
          </w:rPr>
          <w:t>www.procurement.am</w:t>
        </w:r>
      </w:hyperlink>
      <w:r>
        <w:rPr>
          <w:rFonts w:ascii="GHEA Grapalat" w:eastAsiaTheme="minorHAnsi" w:hAnsi="GHEA Grapalat" w:cstheme="minorBidi"/>
          <w:sz w:val="20"/>
          <w:szCs w:val="20"/>
        </w:rPr>
        <w:t xml:space="preserve"> .</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7.</w:t>
      </w:r>
      <w:r>
        <w:rPr>
          <w:rFonts w:ascii="GHEA Grapalat" w:hAnsi="GHEA Grapalat"/>
          <w:sz w:val="20"/>
          <w:szCs w:val="20"/>
        </w:rPr>
        <w:t xml:space="preserve"> </w:t>
      </w:r>
      <w:r>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8.</w:t>
      </w:r>
      <w:r>
        <w:rPr>
          <w:rFonts w:ascii="GHEA Grapalat" w:hAnsi="GHEA Grapalat"/>
          <w:sz w:val="20"/>
          <w:szCs w:val="20"/>
        </w:rPr>
        <w:t xml:space="preserve"> </w:t>
      </w:r>
      <w:r>
        <w:rPr>
          <w:rFonts w:ascii="GHEA Grapalat" w:eastAsiaTheme="minorHAnsi" w:hAnsi="GHEA Grapalat" w:cstheme="minorBidi"/>
          <w:sz w:val="20"/>
          <w:szCs w:val="20"/>
        </w:rPr>
        <w:t>Лицо, выдающее гарантию, отклоняет требование бенефициара, если:</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lastRenderedPageBreak/>
        <w:t>1) требование или прилагаемые документы не соответствуют условиям настоящей гарантии,</w:t>
      </w:r>
    </w:p>
    <w:p w:rsidR="009A7481" w:rsidRDefault="009A7481" w:rsidP="009A7481">
      <w:pPr>
        <w:pStyle w:val="af4"/>
        <w:shd w:val="clear" w:color="auto" w:fill="FFFFFF"/>
        <w:ind w:firstLine="375"/>
        <w:rPr>
          <w:rFonts w:ascii="GHEA Grapalat" w:eastAsiaTheme="minorHAnsi" w:hAnsi="GHEA Grapalat" w:cstheme="minorBidi"/>
          <w:sz w:val="20"/>
          <w:szCs w:val="20"/>
        </w:rPr>
      </w:pPr>
      <w:r>
        <w:rPr>
          <w:rFonts w:ascii="GHEA Grapalat" w:eastAsiaTheme="minorHAnsi" w:hAnsi="GHEA Grapalat" w:cstheme="minorBidi"/>
          <w:sz w:val="20"/>
          <w:szCs w:val="20"/>
        </w:rPr>
        <w:t>2) требование представлено по истечении срока, установленного гарантией.</w:t>
      </w:r>
    </w:p>
    <w:p w:rsidR="009A7481" w:rsidRDefault="009A7481" w:rsidP="009A7481">
      <w:pPr>
        <w:pStyle w:val="af4"/>
        <w:shd w:val="clear" w:color="auto" w:fill="FFFFFF"/>
        <w:ind w:firstLine="375"/>
        <w:rPr>
          <w:rFonts w:ascii="GHEA Grapalat" w:eastAsiaTheme="minorHAnsi" w:hAnsi="GHEA Grapalat" w:cstheme="minorBidi"/>
          <w:sz w:val="20"/>
          <w:szCs w:val="20"/>
        </w:rPr>
      </w:pPr>
    </w:p>
    <w:p w:rsidR="009A7481" w:rsidRDefault="009A7481" w:rsidP="009A7481">
      <w:pPr>
        <w:pStyle w:val="af4"/>
        <w:shd w:val="clear" w:color="auto" w:fill="FFFFFF"/>
        <w:ind w:firstLine="375"/>
        <w:rPr>
          <w:rFonts w:ascii="GHEA Grapalat" w:eastAsiaTheme="minorHAnsi" w:hAnsi="GHEA Grapalat" w:cstheme="minorBidi"/>
          <w:sz w:val="20"/>
          <w:szCs w:val="20"/>
        </w:rPr>
      </w:pPr>
      <w:r>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A7481" w:rsidRDefault="009A7481" w:rsidP="009A7481">
      <w:pPr>
        <w:pStyle w:val="af4"/>
        <w:shd w:val="clear" w:color="auto" w:fill="FFFFFF"/>
        <w:ind w:firstLine="375"/>
        <w:rPr>
          <w:rFonts w:ascii="GHEA Grapalat" w:eastAsiaTheme="minorHAnsi" w:hAnsi="GHEA Grapalat" w:cstheme="minorBidi"/>
          <w:sz w:val="20"/>
          <w:szCs w:val="20"/>
        </w:rPr>
      </w:pPr>
      <w:r>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r>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9A7481" w:rsidRDefault="009A7481" w:rsidP="009A7481">
      <w:pPr>
        <w:pStyle w:val="af4"/>
        <w:shd w:val="clear" w:color="auto" w:fill="FFFFFF"/>
        <w:ind w:firstLine="375"/>
        <w:jc w:val="both"/>
        <w:rPr>
          <w:rFonts w:ascii="GHEA Grapalat" w:eastAsiaTheme="minorHAnsi" w:hAnsi="GHEA Grapalat" w:cstheme="minorBidi"/>
          <w:sz w:val="20"/>
          <w:szCs w:val="20"/>
        </w:rPr>
      </w:pPr>
    </w:p>
    <w:p w:rsidR="009A7481" w:rsidRDefault="009A7481" w:rsidP="009A7481">
      <w:pPr>
        <w:pStyle w:val="af4"/>
        <w:shd w:val="clear" w:color="auto" w:fill="FFFFFF"/>
        <w:ind w:firstLine="375"/>
        <w:jc w:val="both"/>
        <w:rPr>
          <w:rFonts w:ascii="GHEA Grapalat" w:hAnsi="GHEA Grapalat"/>
          <w:sz w:val="20"/>
          <w:szCs w:val="20"/>
        </w:rPr>
      </w:pPr>
    </w:p>
    <w:p w:rsidR="009A7481" w:rsidRDefault="009A7481" w:rsidP="009A7481">
      <w:pPr>
        <w:pStyle w:val="af4"/>
        <w:shd w:val="clear" w:color="auto" w:fill="FFFFFF"/>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9A7481" w:rsidRDefault="009A7481" w:rsidP="009A7481">
      <w:pPr>
        <w:pStyle w:val="af4"/>
        <w:shd w:val="clear" w:color="auto" w:fill="FFFFFF"/>
        <w:ind w:firstLine="375"/>
        <w:jc w:val="both"/>
        <w:rPr>
          <w:rFonts w:ascii="GHEA Grapalat" w:hAnsi="GHEA Grapalat"/>
          <w:sz w:val="20"/>
          <w:szCs w:val="20"/>
          <w:lang w:val="hy-AM"/>
        </w:rPr>
      </w:pPr>
    </w:p>
    <w:p w:rsidR="009A7481" w:rsidRDefault="009A7481" w:rsidP="009A7481">
      <w:pPr>
        <w:pStyle w:val="af4"/>
        <w:shd w:val="clear" w:color="auto" w:fill="FFFFFF"/>
        <w:ind w:firstLine="375"/>
        <w:jc w:val="both"/>
        <w:rPr>
          <w:rFonts w:ascii="GHEA Grapalat" w:hAnsi="GHEA Grapalat"/>
          <w:sz w:val="20"/>
          <w:szCs w:val="20"/>
          <w:lang w:val="hy-AM"/>
        </w:rPr>
      </w:pPr>
    </w:p>
    <w:p w:rsidR="009A7481" w:rsidRDefault="009A7481" w:rsidP="009A7481">
      <w:pPr>
        <w:pStyle w:val="af4"/>
        <w:shd w:val="clear" w:color="auto" w:fill="FFFFFF"/>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rsidR="009A7481" w:rsidRDefault="009A7481" w:rsidP="009A7481">
      <w:pPr>
        <w:pStyle w:val="af4"/>
        <w:shd w:val="clear" w:color="auto" w:fill="FFFFFF"/>
        <w:rPr>
          <w:rFonts w:ascii="GHEA Grapalat" w:hAnsi="GHEA Grapalat" w:cs="Sylfaen"/>
          <w:sz w:val="20"/>
          <w:szCs w:val="20"/>
          <w:vertAlign w:val="superscript"/>
        </w:rPr>
      </w:pPr>
      <w:r>
        <w:rPr>
          <w:rFonts w:ascii="GHEA Grapalat" w:hAnsi="GHEA Grapalat" w:cs="Sylfaen"/>
          <w:sz w:val="20"/>
          <w:szCs w:val="20"/>
          <w:vertAlign w:val="superscript"/>
          <w:lang w:val="hy-AM"/>
        </w:rPr>
        <w:t xml:space="preserve">                                                        </w:t>
      </w:r>
      <w:r>
        <w:rPr>
          <w:rFonts w:ascii="GHEA Grapalat" w:hAnsi="GHEA Grapalat" w:cs="Sylfaen"/>
          <w:sz w:val="20"/>
          <w:szCs w:val="20"/>
          <w:vertAlign w:val="superscript"/>
        </w:rPr>
        <w:t>число, месяц, год</w:t>
      </w:r>
    </w:p>
    <w:p w:rsidR="009A7481" w:rsidRDefault="009A7481" w:rsidP="009A7481">
      <w:pPr>
        <w:pStyle w:val="af4"/>
        <w:shd w:val="clear" w:color="auto" w:fill="FFFFFF"/>
        <w:ind w:firstLine="375"/>
        <w:jc w:val="both"/>
        <w:rPr>
          <w:rFonts w:ascii="GHEA Grapalat" w:eastAsiaTheme="minorHAnsi" w:hAnsi="GHEA Grapalat" w:cstheme="minorBidi"/>
          <w:sz w:val="20"/>
          <w:szCs w:val="20"/>
          <w:lang w:val="hy-AM"/>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i/>
          <w:sz w:val="20"/>
          <w:szCs w:val="20"/>
        </w:rPr>
      </w:pPr>
    </w:p>
    <w:p w:rsidR="009A7481" w:rsidRDefault="009A7481" w:rsidP="009A7481">
      <w:pPr>
        <w:widowControl w:val="0"/>
        <w:jc w:val="right"/>
        <w:rPr>
          <w:rFonts w:ascii="GHEA Grapalat" w:hAnsi="GHEA Grapalat" w:cs="GHEA Grapalat"/>
          <w:i/>
          <w:sz w:val="20"/>
          <w:szCs w:val="20"/>
        </w:rPr>
      </w:pPr>
      <w:r>
        <w:rPr>
          <w:rFonts w:ascii="GHEA Grapalat" w:hAnsi="GHEA Grapalat"/>
          <w:i/>
          <w:sz w:val="20"/>
          <w:szCs w:val="20"/>
        </w:rPr>
        <w:t>Приложение № 5.1</w:t>
      </w:r>
    </w:p>
    <w:p w:rsidR="009A7481" w:rsidRDefault="009A7481" w:rsidP="009A7481">
      <w:pPr>
        <w:widowControl w:val="0"/>
        <w:jc w:val="right"/>
        <w:rPr>
          <w:rFonts w:ascii="GHEA Grapalat" w:hAnsi="GHEA Grapalat" w:cs="GHEA Grapalat"/>
          <w:i/>
          <w:sz w:val="20"/>
          <w:szCs w:val="20"/>
        </w:rPr>
      </w:pPr>
      <w:r>
        <w:rPr>
          <w:rFonts w:ascii="GHEA Grapalat" w:hAnsi="GHEA Grapalat"/>
          <w:i/>
          <w:sz w:val="20"/>
          <w:szCs w:val="20"/>
        </w:rPr>
        <w:t>к Приглашению на срочный открытый конкурс</w:t>
      </w:r>
      <w:r>
        <w:rPr>
          <w:rFonts w:ascii="GHEA Grapalat" w:hAnsi="GHEA Grapalat"/>
          <w:i/>
          <w:sz w:val="20"/>
          <w:szCs w:val="20"/>
        </w:rPr>
        <w:br/>
        <w:t>под кодом "-</w:t>
      </w:r>
      <w:r w:rsidRPr="009A7481">
        <w:rPr>
          <w:rFonts w:ascii="GHEA Grapalat" w:hAnsi="GHEA Grapalat"/>
          <w:b/>
        </w:rPr>
        <w:t xml:space="preserve"> </w:t>
      </w:r>
      <w:r w:rsidR="005D01B1">
        <w:rPr>
          <w:rFonts w:ascii="GHEA Grapalat" w:hAnsi="GHEA Grapalat"/>
          <w:b/>
          <w:lang w:val="en-US"/>
        </w:rPr>
        <w:t>ՀՀԳՄԴՄԴ</w:t>
      </w:r>
      <w:r w:rsidR="005D01B1" w:rsidRPr="005D01B1">
        <w:rPr>
          <w:rFonts w:ascii="GHEA Grapalat" w:hAnsi="GHEA Grapalat"/>
          <w:b/>
        </w:rPr>
        <w:t>-</w:t>
      </w:r>
      <w:r w:rsidR="005D01B1">
        <w:rPr>
          <w:rFonts w:ascii="GHEA Grapalat" w:hAnsi="GHEA Grapalat"/>
          <w:b/>
          <w:lang w:val="en-US"/>
        </w:rPr>
        <w:t>ԳՀԱՇՁԲ</w:t>
      </w:r>
      <w:r w:rsidR="005D01B1" w:rsidRPr="005D01B1">
        <w:rPr>
          <w:rFonts w:ascii="GHEA Grapalat" w:hAnsi="GHEA Grapalat"/>
          <w:b/>
        </w:rPr>
        <w:t>-2024/3</w:t>
      </w:r>
      <w:r>
        <w:rPr>
          <w:rFonts w:ascii="GHEA Grapalat" w:hAnsi="GHEA Grapalat"/>
          <w:i/>
          <w:sz w:val="20"/>
          <w:szCs w:val="20"/>
        </w:rPr>
        <w:t>"</w:t>
      </w:r>
      <w:r>
        <w:rPr>
          <w:rStyle w:val="af6"/>
          <w:rFonts w:ascii="GHEA Grapalat" w:hAnsi="GHEA Grapalat"/>
          <w:i/>
          <w:sz w:val="20"/>
          <w:szCs w:val="20"/>
        </w:rPr>
        <w:footnoteReference w:customMarkFollows="1" w:id="15"/>
        <w:t>*</w:t>
      </w: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cs="GHEA Grapalat"/>
          <w:b/>
          <w:sz w:val="20"/>
          <w:szCs w:val="20"/>
        </w:rPr>
      </w:pPr>
      <w:r>
        <w:rPr>
          <w:rFonts w:ascii="GHEA Grapalat" w:hAnsi="GHEA Grapalat"/>
          <w:b/>
          <w:sz w:val="20"/>
          <w:szCs w:val="20"/>
        </w:rPr>
        <w:t xml:space="preserve">СОГЛАШЕНИЕ О НЕУСТОЙКЕ </w:t>
      </w:r>
    </w:p>
    <w:p w:rsidR="009A7481" w:rsidRDefault="009A7481" w:rsidP="009A7481">
      <w:pPr>
        <w:widowControl w:val="0"/>
        <w:jc w:val="center"/>
        <w:rPr>
          <w:rFonts w:ascii="GHEA Grapalat" w:hAnsi="GHEA Grapalat" w:cs="GHEA Grapalat"/>
          <w:b/>
          <w:sz w:val="20"/>
          <w:szCs w:val="20"/>
        </w:rPr>
      </w:pPr>
      <w:r>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A7481" w:rsidTr="009A7481">
        <w:tc>
          <w:tcPr>
            <w:tcW w:w="4786" w:type="dxa"/>
            <w:hideMark/>
          </w:tcPr>
          <w:p w:rsidR="009A7481" w:rsidRDefault="009A7481" w:rsidP="009A7481">
            <w:pPr>
              <w:widowControl w:val="0"/>
              <w:rPr>
                <w:rFonts w:ascii="GHEA Grapalat" w:hAnsi="GHEA Grapalat" w:cs="GHEA Grapalat"/>
                <w:b/>
                <w:sz w:val="20"/>
                <w:szCs w:val="20"/>
                <w:lang w:val="en-US"/>
              </w:rPr>
            </w:pPr>
            <w:r>
              <w:rPr>
                <w:rFonts w:ascii="GHEA Grapalat" w:hAnsi="GHEA Grapalat"/>
                <w:sz w:val="20"/>
                <w:szCs w:val="20"/>
              </w:rPr>
              <w:t xml:space="preserve">г. </w:t>
            </w:r>
          </w:p>
        </w:tc>
        <w:tc>
          <w:tcPr>
            <w:tcW w:w="4500" w:type="dxa"/>
            <w:hideMark/>
          </w:tcPr>
          <w:p w:rsidR="009A7481" w:rsidRDefault="009A7481">
            <w:pPr>
              <w:widowControl w:val="0"/>
              <w:jc w:val="right"/>
              <w:rPr>
                <w:rFonts w:ascii="GHEA Grapalat" w:hAnsi="GHEA Grapalat" w:cs="GHEA Grapalat"/>
                <w:b/>
                <w:sz w:val="20"/>
                <w:szCs w:val="20"/>
              </w:rPr>
            </w:pPr>
            <w:r>
              <w:rPr>
                <w:rFonts w:ascii="GHEA Grapalat" w:hAnsi="GHEA Grapalat"/>
                <w:sz w:val="20"/>
                <w:szCs w:val="20"/>
              </w:rPr>
              <w:t>"</w:t>
            </w:r>
            <w:r>
              <w:rPr>
                <w:rFonts w:ascii="GHEA Grapalat" w:hAnsi="GHEA Grapalat"/>
                <w:sz w:val="20"/>
                <w:szCs w:val="20"/>
                <w:lang w:val="en-US"/>
              </w:rPr>
              <w:tab/>
            </w:r>
            <w:r>
              <w:rPr>
                <w:rFonts w:ascii="GHEA Grapalat" w:hAnsi="GHEA Grapalat"/>
                <w:sz w:val="20"/>
                <w:szCs w:val="20"/>
              </w:rPr>
              <w:t xml:space="preserve">" </w:t>
            </w:r>
            <w:r>
              <w:rPr>
                <w:rFonts w:ascii="GHEA Grapalat" w:hAnsi="GHEA Grapalat"/>
                <w:sz w:val="20"/>
                <w:szCs w:val="20"/>
                <w:lang w:val="en-US"/>
              </w:rPr>
              <w:tab/>
            </w:r>
            <w:r>
              <w:rPr>
                <w:rFonts w:ascii="GHEA Grapalat" w:hAnsi="GHEA Grapalat"/>
                <w:sz w:val="20"/>
                <w:szCs w:val="20"/>
              </w:rPr>
              <w:t>20</w:t>
            </w:r>
            <w:r>
              <w:rPr>
                <w:rFonts w:ascii="GHEA Grapalat" w:hAnsi="GHEA Grapalat"/>
                <w:sz w:val="20"/>
                <w:szCs w:val="20"/>
                <w:lang w:val="en-US"/>
              </w:rPr>
              <w:tab/>
            </w:r>
            <w:r>
              <w:rPr>
                <w:rFonts w:ascii="GHEA Grapalat" w:hAnsi="GHEA Grapalat"/>
                <w:sz w:val="20"/>
                <w:szCs w:val="20"/>
              </w:rPr>
              <w:t>г.</w:t>
            </w:r>
            <w:r>
              <w:rPr>
                <w:rStyle w:val="af6"/>
                <w:rFonts w:ascii="GHEA Grapalat" w:hAnsi="GHEA Grapalat"/>
                <w:sz w:val="20"/>
                <w:szCs w:val="20"/>
              </w:rPr>
              <w:footnoteReference w:customMarkFollows="1" w:id="16"/>
              <w:t>**</w:t>
            </w:r>
          </w:p>
        </w:tc>
      </w:tr>
    </w:tbl>
    <w:p w:rsidR="009A7481" w:rsidRDefault="009A7481" w:rsidP="009A7481">
      <w:pPr>
        <w:widowControl w:val="0"/>
        <w:rPr>
          <w:rFonts w:ascii="GHEA Grapalat" w:hAnsi="GHEA Grapalat" w:cs="GHEA Grapalat"/>
          <w:b/>
          <w:sz w:val="20"/>
          <w:szCs w:val="20"/>
        </w:rPr>
      </w:pPr>
    </w:p>
    <w:p w:rsidR="009A7481" w:rsidRDefault="009A7481" w:rsidP="009A7481">
      <w:pPr>
        <w:widowControl w:val="0"/>
        <w:jc w:val="both"/>
        <w:rPr>
          <w:rFonts w:ascii="GHEA Grapalat" w:hAnsi="GHEA Grapalat" w:cs="GHEA Grapalat"/>
          <w:sz w:val="20"/>
          <w:szCs w:val="20"/>
          <w:u w:val="single"/>
          <w:vertAlign w:val="subscript"/>
        </w:rPr>
      </w:pPr>
      <w:r>
        <w:rPr>
          <w:rFonts w:ascii="GHEA Grapalat" w:hAnsi="GHEA Grapalat"/>
          <w:sz w:val="20"/>
          <w:szCs w:val="20"/>
        </w:rPr>
        <w:t>_______________________________________________, в лице директора Компании,</w:t>
      </w:r>
    </w:p>
    <w:p w:rsidR="009A7481" w:rsidRDefault="009A7481" w:rsidP="009A7481">
      <w:pPr>
        <w:widowControl w:val="0"/>
        <w:ind w:left="1843"/>
        <w:jc w:val="both"/>
        <w:rPr>
          <w:rFonts w:ascii="GHEA Grapalat" w:hAnsi="GHEA Grapalat"/>
          <w:sz w:val="20"/>
          <w:szCs w:val="20"/>
          <w:vertAlign w:val="superscript"/>
          <w:lang w:val="en-US"/>
        </w:rPr>
      </w:pPr>
      <w:r>
        <w:rPr>
          <w:rFonts w:ascii="GHEA Grapalat" w:hAnsi="GHEA Grapalat"/>
          <w:sz w:val="20"/>
          <w:szCs w:val="20"/>
          <w:vertAlign w:val="superscript"/>
        </w:rPr>
        <w:t>наименование Компании</w:t>
      </w:r>
    </w:p>
    <w:p w:rsidR="009A7481" w:rsidRDefault="009A7481" w:rsidP="009A7481">
      <w:pPr>
        <w:widowControl w:val="0"/>
        <w:jc w:val="both"/>
        <w:rPr>
          <w:rFonts w:ascii="GHEA Grapalat" w:hAnsi="GHEA Grapalat"/>
          <w:sz w:val="20"/>
          <w:szCs w:val="20"/>
          <w:lang w:val="en-US"/>
        </w:rPr>
      </w:pPr>
      <w:r>
        <w:rPr>
          <w:rFonts w:ascii="GHEA Grapalat" w:hAnsi="GHEA Grapalat"/>
          <w:sz w:val="20"/>
          <w:szCs w:val="20"/>
          <w:lang w:val="en-US"/>
        </w:rPr>
        <w:t>_________________________________________________________________________</w:t>
      </w:r>
    </w:p>
    <w:p w:rsidR="009A7481" w:rsidRDefault="009A7481" w:rsidP="009A7481">
      <w:pPr>
        <w:widowControl w:val="0"/>
        <w:jc w:val="center"/>
        <w:rPr>
          <w:rFonts w:ascii="GHEA Grapalat" w:hAnsi="GHEA Grapalat"/>
          <w:sz w:val="20"/>
          <w:szCs w:val="20"/>
          <w:vertAlign w:val="superscript"/>
        </w:rPr>
      </w:pPr>
      <w:r>
        <w:rPr>
          <w:rFonts w:ascii="GHEA Grapalat" w:hAnsi="GHEA Grapalat"/>
          <w:sz w:val="20"/>
          <w:szCs w:val="20"/>
          <w:vertAlign w:val="superscript"/>
        </w:rPr>
        <w:t>имя, фамилия, паспортные данные директора компании</w:t>
      </w:r>
    </w:p>
    <w:p w:rsidR="009A7481" w:rsidRDefault="009A7481" w:rsidP="009A7481">
      <w:pPr>
        <w:widowControl w:val="0"/>
        <w:jc w:val="both"/>
        <w:rPr>
          <w:rFonts w:ascii="GHEA Grapalat" w:hAnsi="GHEA Grapalat" w:cs="GHEA Grapalat"/>
          <w:sz w:val="20"/>
          <w:szCs w:val="20"/>
        </w:rPr>
      </w:pPr>
      <w:r>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cs="GHEA Grapalat"/>
          <w:b/>
          <w:bCs/>
          <w:sz w:val="20"/>
          <w:szCs w:val="20"/>
        </w:rPr>
      </w:pPr>
      <w:r>
        <w:rPr>
          <w:rFonts w:ascii="GHEA Grapalat" w:hAnsi="GHEA Grapalat"/>
          <w:b/>
          <w:sz w:val="20"/>
          <w:szCs w:val="20"/>
        </w:rPr>
        <w:t>1. Предмет соглашения</w:t>
      </w:r>
    </w:p>
    <w:p w:rsidR="009A7481" w:rsidRDefault="009A7481" w:rsidP="009A7481">
      <w:pPr>
        <w:widowControl w:val="0"/>
        <w:tabs>
          <w:tab w:val="left" w:pos="567"/>
        </w:tabs>
        <w:jc w:val="both"/>
        <w:rPr>
          <w:rFonts w:ascii="GHEA Grapalat" w:hAnsi="GHEA Grapalat" w:cs="GHEA Grapalat"/>
          <w:spacing w:val="-6"/>
          <w:sz w:val="20"/>
          <w:szCs w:val="20"/>
        </w:rPr>
      </w:pPr>
      <w:r>
        <w:rPr>
          <w:rFonts w:ascii="GHEA Grapalat" w:hAnsi="GHEA Grapalat"/>
          <w:sz w:val="20"/>
          <w:szCs w:val="20"/>
        </w:rPr>
        <w:t>1</w:t>
      </w:r>
      <w:r>
        <w:rPr>
          <w:rFonts w:ascii="GHEA Grapalat" w:hAnsi="GHEA Grapalat"/>
          <w:spacing w:val="-6"/>
          <w:sz w:val="20"/>
          <w:szCs w:val="20"/>
        </w:rPr>
        <w:t>.1.</w:t>
      </w:r>
      <w:r>
        <w:rPr>
          <w:rFonts w:ascii="GHEA Grapalat" w:hAnsi="GHEA Grapalat"/>
          <w:spacing w:val="-6"/>
          <w:sz w:val="20"/>
          <w:szCs w:val="20"/>
        </w:rPr>
        <w:tab/>
        <w:t xml:space="preserve">Компания участвует в организованной ___________________ *(далее — Заказчик) </w:t>
      </w:r>
    </w:p>
    <w:p w:rsidR="009A7481" w:rsidRDefault="009A7481" w:rsidP="009A7481">
      <w:pPr>
        <w:widowControl w:val="0"/>
        <w:tabs>
          <w:tab w:val="left" w:pos="284"/>
        </w:tabs>
        <w:ind w:left="5245"/>
        <w:jc w:val="both"/>
        <w:rPr>
          <w:rFonts w:ascii="GHEA Grapalat" w:hAnsi="GHEA Grapalat" w:cs="GHEA Grapalat"/>
          <w:sz w:val="20"/>
          <w:szCs w:val="20"/>
        </w:rPr>
      </w:pPr>
      <w:r>
        <w:rPr>
          <w:rFonts w:ascii="GHEA Grapalat" w:hAnsi="GHEA Grapalat"/>
          <w:sz w:val="20"/>
          <w:szCs w:val="20"/>
          <w:vertAlign w:val="superscript"/>
        </w:rPr>
        <w:t>наименование заказчика</w:t>
      </w:r>
    </w:p>
    <w:p w:rsidR="009A7481" w:rsidRDefault="009A7481" w:rsidP="009A7481">
      <w:pPr>
        <w:widowControl w:val="0"/>
        <w:jc w:val="both"/>
        <w:rPr>
          <w:rFonts w:ascii="GHEA Grapalat" w:hAnsi="GHEA Grapalat" w:cs="GHEA Grapalat"/>
          <w:sz w:val="20"/>
          <w:szCs w:val="20"/>
        </w:rPr>
      </w:pPr>
      <w:r>
        <w:rPr>
          <w:rFonts w:ascii="GHEA Grapalat" w:hAnsi="GHEA Grapalat"/>
          <w:sz w:val="20"/>
          <w:szCs w:val="20"/>
        </w:rPr>
        <w:t>процедуре закупок под кодом ____________________________________________ *.</w:t>
      </w:r>
    </w:p>
    <w:p w:rsidR="009A7481" w:rsidRDefault="009A7481" w:rsidP="009A7481">
      <w:pPr>
        <w:widowControl w:val="0"/>
        <w:ind w:left="5245"/>
        <w:jc w:val="both"/>
        <w:rPr>
          <w:rFonts w:ascii="GHEA Grapalat" w:hAnsi="GHEA Grapalat" w:cs="GHEA Grapalat"/>
          <w:sz w:val="20"/>
          <w:szCs w:val="20"/>
        </w:rPr>
      </w:pPr>
      <w:r>
        <w:rPr>
          <w:rFonts w:ascii="GHEA Grapalat" w:hAnsi="GHEA Grapalat"/>
          <w:sz w:val="20"/>
          <w:szCs w:val="20"/>
          <w:vertAlign w:val="superscript"/>
        </w:rPr>
        <w:t>код процедуры</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1.2.</w:t>
      </w:r>
      <w:r>
        <w:rPr>
          <w:rFonts w:ascii="GHEA Grapalat" w:hAnsi="GHEA Grapalat"/>
          <w:sz w:val="20"/>
          <w:szCs w:val="20"/>
        </w:rPr>
        <w:tab/>
        <w:t>В качестве обеспечения исполнения договора, заключаемого в</w:t>
      </w:r>
      <w:r>
        <w:rPr>
          <w:rFonts w:ascii="Calibri" w:hAnsi="Calibri" w:cs="Calibri"/>
          <w:sz w:val="20"/>
          <w:szCs w:val="20"/>
          <w:lang w:val="en-US"/>
        </w:rPr>
        <w:t> </w:t>
      </w:r>
      <w:r>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1.3.</w:t>
      </w:r>
      <w:r>
        <w:rPr>
          <w:rFonts w:ascii="GHEA Grapalat" w:hAnsi="GHEA Grapalat"/>
          <w:sz w:val="20"/>
          <w:szCs w:val="20"/>
        </w:rPr>
        <w:tab/>
        <w:t>Подписав платежное требование (далее — Требование), прилагаемое к</w:t>
      </w:r>
      <w:r>
        <w:rPr>
          <w:rFonts w:ascii="Calibri" w:hAnsi="Calibri" w:cs="Calibri"/>
          <w:sz w:val="20"/>
          <w:szCs w:val="20"/>
          <w:lang w:val="en-US"/>
        </w:rPr>
        <w:t> </w:t>
      </w:r>
      <w:r>
        <w:rPr>
          <w:rFonts w:ascii="GHEA Grapalat" w:hAnsi="GHEA Grapalat"/>
          <w:sz w:val="20"/>
          <w:szCs w:val="20"/>
        </w:rPr>
        <w:t xml:space="preserve">настоящему Соглашению о неустойке, Компания безотзывно соглашается, что: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а)</w:t>
      </w:r>
      <w:r>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б)</w:t>
      </w:r>
      <w:r>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в)</w:t>
      </w:r>
      <w:r>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г)</w:t>
      </w:r>
      <w:r>
        <w:rPr>
          <w:rFonts w:ascii="GHEA Grapalat" w:hAnsi="GHEA Grapalat"/>
          <w:sz w:val="20"/>
          <w:szCs w:val="20"/>
        </w:rPr>
        <w:tab/>
        <w:t>Компания подтверждает, что акцептовала Требование в полном размере суммы неустойки.</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д)</w:t>
      </w:r>
      <w:r>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Pr>
          <w:rFonts w:ascii="GHEA Grapalat" w:hAnsi="GHEA Grapalat"/>
          <w:sz w:val="20"/>
          <w:szCs w:val="20"/>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1.4.</w:t>
      </w:r>
      <w:r>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alibri" w:hAnsi="Calibri" w:cs="Calibri"/>
          <w:sz w:val="20"/>
          <w:szCs w:val="20"/>
          <w:lang w:val="en-US"/>
        </w:rPr>
        <w:t> </w:t>
      </w:r>
      <w:r>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1.5.</w:t>
      </w:r>
      <w:r>
        <w:rPr>
          <w:rFonts w:ascii="GHEA Grapalat" w:hAnsi="GHEA Grapalat"/>
          <w:sz w:val="20"/>
          <w:szCs w:val="20"/>
        </w:rPr>
        <w:tab/>
        <w:t>Заказчик может представить в Банк-плательщик иные дополнительные документы.</w:t>
      </w:r>
    </w:p>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tabs>
          <w:tab w:val="left" w:pos="1134"/>
        </w:tabs>
        <w:ind w:firstLine="567"/>
        <w:jc w:val="both"/>
        <w:rPr>
          <w:rFonts w:ascii="GHEA Grapalat" w:hAnsi="GHEA Grapalat"/>
          <w:sz w:val="20"/>
          <w:szCs w:val="20"/>
        </w:rPr>
      </w:pPr>
    </w:p>
    <w:p w:rsidR="009A7481" w:rsidRDefault="009A7481" w:rsidP="009A7481">
      <w:pPr>
        <w:widowControl w:val="0"/>
        <w:tabs>
          <w:tab w:val="left" w:pos="1134"/>
        </w:tabs>
        <w:ind w:firstLine="567"/>
        <w:jc w:val="both"/>
        <w:rPr>
          <w:rFonts w:ascii="GHEA Grapalat" w:hAnsi="GHEA Grapalat" w:cs="GHEA Grapalat"/>
          <w:sz w:val="20"/>
          <w:szCs w:val="20"/>
        </w:rPr>
      </w:pP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1.6. Банк не несет какой-либо ответственности за риски (понесенные</w:t>
      </w:r>
      <w:r>
        <w:rPr>
          <w:rFonts w:ascii="Calibri" w:hAnsi="Calibri" w:cs="Calibri"/>
          <w:sz w:val="20"/>
          <w:szCs w:val="20"/>
          <w:lang w:val="en-US"/>
        </w:rPr>
        <w:t> </w:t>
      </w:r>
      <w:r>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Pr>
          <w:rFonts w:ascii="Calibri" w:hAnsi="Calibri" w:cs="Calibri"/>
          <w:sz w:val="20"/>
          <w:szCs w:val="20"/>
          <w:lang w:val="en-US"/>
        </w:rPr>
        <w:t> </w:t>
      </w:r>
      <w:r>
        <w:rPr>
          <w:rFonts w:ascii="GHEA Grapalat" w:hAnsi="GHEA Grapalat"/>
          <w:sz w:val="20"/>
          <w:szCs w:val="20"/>
        </w:rPr>
        <w:t>Требовании. Банк не обязан проверять факты нарушения Компанией условий договора.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1.7.</w:t>
      </w:r>
      <w:r>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1.8.</w:t>
      </w:r>
      <w:r>
        <w:rPr>
          <w:rFonts w:ascii="GHEA Grapalat" w:hAnsi="GHEA Grapalat"/>
          <w:sz w:val="20"/>
          <w:szCs w:val="20"/>
        </w:rPr>
        <w:tab/>
        <w:t>В случае если в течение десяти рабочих дней после представления в</w:t>
      </w:r>
      <w:r>
        <w:rPr>
          <w:rFonts w:ascii="Calibri" w:hAnsi="Calibri" w:cs="Calibri"/>
          <w:sz w:val="20"/>
          <w:szCs w:val="20"/>
          <w:lang w:val="en-US"/>
        </w:rPr>
        <w:t> </w:t>
      </w:r>
      <w:r>
        <w:rPr>
          <w:rFonts w:ascii="GHEA Grapalat" w:hAnsi="GHEA Grapalat"/>
          <w:sz w:val="20"/>
          <w:szCs w:val="20"/>
        </w:rPr>
        <w:t>Банк настоящего Соглашения и прилагаемого Требования по независящим от</w:t>
      </w:r>
      <w:r>
        <w:rPr>
          <w:rFonts w:ascii="Calibri" w:hAnsi="Calibri" w:cs="Calibri"/>
          <w:sz w:val="20"/>
          <w:szCs w:val="20"/>
          <w:lang w:val="en-US"/>
        </w:rPr>
        <w:t> </w:t>
      </w:r>
      <w:r>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alibri" w:hAnsi="Calibri" w:cs="Calibri"/>
          <w:sz w:val="20"/>
          <w:szCs w:val="20"/>
          <w:lang w:val="en-US"/>
        </w:rPr>
        <w:t> </w:t>
      </w:r>
      <w:r>
        <w:rPr>
          <w:rFonts w:ascii="GHEA Grapalat" w:hAnsi="GHEA Grapalat"/>
          <w:sz w:val="20"/>
          <w:szCs w:val="20"/>
        </w:rPr>
        <w:t>неуплатой.</w:t>
      </w: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b/>
          <w:sz w:val="20"/>
          <w:szCs w:val="20"/>
        </w:rPr>
      </w:pPr>
    </w:p>
    <w:p w:rsidR="009A7481" w:rsidRDefault="009A7481" w:rsidP="009A7481">
      <w:pPr>
        <w:widowControl w:val="0"/>
        <w:jc w:val="center"/>
        <w:rPr>
          <w:rFonts w:ascii="GHEA Grapalat" w:hAnsi="GHEA Grapalat"/>
          <w:b/>
          <w:sz w:val="20"/>
          <w:szCs w:val="20"/>
        </w:rPr>
      </w:pPr>
      <w:r>
        <w:rPr>
          <w:rFonts w:ascii="GHEA Grapalat" w:hAnsi="GHEA Grapalat"/>
          <w:b/>
          <w:sz w:val="20"/>
          <w:szCs w:val="20"/>
        </w:rPr>
        <w:t>2. Иные условия</w:t>
      </w:r>
    </w:p>
    <w:p w:rsidR="009A7481" w:rsidRDefault="009A7481" w:rsidP="009A7481">
      <w:pPr>
        <w:widowControl w:val="0"/>
        <w:jc w:val="center"/>
        <w:rPr>
          <w:rFonts w:ascii="GHEA Grapalat" w:hAnsi="GHEA Grapalat" w:cs="GHEA Grapalat"/>
          <w:b/>
          <w:bCs/>
          <w:sz w:val="20"/>
          <w:szCs w:val="20"/>
        </w:rPr>
      </w:pP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2.1.</w:t>
      </w:r>
      <w:r>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2.2.</w:t>
      </w:r>
      <w:r>
        <w:rPr>
          <w:rFonts w:ascii="GHEA Grapalat" w:hAnsi="GHEA Grapalat"/>
          <w:sz w:val="20"/>
          <w:szCs w:val="20"/>
        </w:rPr>
        <w:tab/>
        <w:t xml:space="preserve">Представив настоящее Соглашение и прилагаемое Требование в Банк-плательщик: </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2.2.1.</w:t>
      </w:r>
      <w:r>
        <w:rPr>
          <w:rFonts w:ascii="GHEA Grapalat" w:hAnsi="GHEA Grapalat"/>
          <w:sz w:val="20"/>
          <w:szCs w:val="20"/>
        </w:rPr>
        <w:tab/>
        <w:t>Заказчик подтверждает, что Компания допустила нарушение договорных обязательств, а</w:t>
      </w:r>
    </w:p>
    <w:p w:rsidR="009A7481" w:rsidRDefault="009A7481" w:rsidP="009A7481">
      <w:pPr>
        <w:widowControl w:val="0"/>
        <w:tabs>
          <w:tab w:val="left" w:pos="1134"/>
        </w:tabs>
        <w:ind w:firstLine="567"/>
        <w:jc w:val="both"/>
        <w:rPr>
          <w:rFonts w:ascii="GHEA Grapalat" w:hAnsi="GHEA Grapalat" w:cs="GHEA Grapalat"/>
          <w:sz w:val="20"/>
          <w:szCs w:val="20"/>
        </w:rPr>
      </w:pPr>
      <w:r>
        <w:rPr>
          <w:rFonts w:ascii="GHEA Grapalat" w:hAnsi="GHEA Grapalat"/>
          <w:sz w:val="20"/>
          <w:szCs w:val="20"/>
        </w:rPr>
        <w:t>2.2.2.</w:t>
      </w:r>
      <w:r>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A7481" w:rsidRDefault="009A7481" w:rsidP="009A7481">
      <w:pPr>
        <w:widowControl w:val="0"/>
        <w:tabs>
          <w:tab w:val="left" w:pos="1134"/>
        </w:tabs>
        <w:ind w:firstLine="567"/>
        <w:jc w:val="both"/>
        <w:rPr>
          <w:rFonts w:ascii="GHEA Grapalat" w:hAnsi="GHEA Grapalat"/>
          <w:sz w:val="20"/>
          <w:szCs w:val="20"/>
        </w:rPr>
      </w:pPr>
      <w:r>
        <w:rPr>
          <w:rFonts w:ascii="GHEA Grapalat" w:hAnsi="GHEA Grapalat"/>
          <w:sz w:val="20"/>
          <w:szCs w:val="20"/>
        </w:rPr>
        <w:t>2.3.</w:t>
      </w:r>
      <w:r>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A7481" w:rsidRDefault="009A7481" w:rsidP="009A7481">
      <w:pPr>
        <w:widowControl w:val="0"/>
        <w:ind w:firstLine="567"/>
        <w:jc w:val="center"/>
        <w:rPr>
          <w:rFonts w:ascii="GHEA Grapalat" w:hAnsi="GHEA Grapalat"/>
          <w:b/>
          <w:sz w:val="20"/>
          <w:szCs w:val="20"/>
        </w:rPr>
      </w:pPr>
      <w:r>
        <w:rPr>
          <w:rFonts w:ascii="GHEA Grapalat" w:hAnsi="GHEA Grapalat"/>
          <w:b/>
          <w:sz w:val="20"/>
          <w:szCs w:val="20"/>
        </w:rPr>
        <w:t>3. Адрес, банковские реквизиты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наименование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адрес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наименование обслуживающего компанию банка</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номер банковского счета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vertAlign w:val="superscript"/>
        </w:rPr>
      </w:pPr>
      <w:r>
        <w:rPr>
          <w:rFonts w:ascii="GHEA Grapalat" w:hAnsi="GHEA Grapalat"/>
          <w:sz w:val="20"/>
          <w:szCs w:val="20"/>
          <w:vertAlign w:val="superscript"/>
        </w:rPr>
        <w:t>учетный номер налогоплательщика компании</w:t>
      </w:r>
    </w:p>
    <w:p w:rsidR="009A7481" w:rsidRDefault="009A7481" w:rsidP="009A7481">
      <w:pPr>
        <w:widowControl w:val="0"/>
        <w:jc w:val="both"/>
        <w:rPr>
          <w:rFonts w:ascii="GHEA Grapalat" w:hAnsi="GHEA Grapalat"/>
          <w:sz w:val="20"/>
          <w:szCs w:val="20"/>
        </w:rPr>
      </w:pPr>
      <w:r>
        <w:rPr>
          <w:rFonts w:ascii="GHEA Grapalat" w:hAnsi="GHEA Grapalat"/>
          <w:sz w:val="20"/>
          <w:szCs w:val="20"/>
        </w:rPr>
        <w:t>_______________________________________</w:t>
      </w:r>
    </w:p>
    <w:p w:rsidR="009A7481" w:rsidRDefault="009A7481" w:rsidP="009A7481">
      <w:pPr>
        <w:widowControl w:val="0"/>
        <w:ind w:right="4250"/>
        <w:jc w:val="center"/>
        <w:rPr>
          <w:rFonts w:ascii="GHEA Grapalat" w:hAnsi="GHEA Grapalat"/>
          <w:sz w:val="20"/>
          <w:szCs w:val="20"/>
        </w:rPr>
      </w:pPr>
      <w:r>
        <w:rPr>
          <w:rFonts w:ascii="GHEA Grapalat" w:hAnsi="GHEA Grapalat"/>
          <w:sz w:val="20"/>
          <w:szCs w:val="20"/>
          <w:vertAlign w:val="superscript"/>
        </w:rPr>
        <w:t>имя, фамилия и подпись директора компании</w:t>
      </w:r>
    </w:p>
    <w:p w:rsidR="009A7481" w:rsidRDefault="009A7481" w:rsidP="009A7481">
      <w:pPr>
        <w:widowControl w:val="0"/>
        <w:rPr>
          <w:rFonts w:ascii="GHEA Grapalat" w:hAnsi="GHEA Grapalat"/>
          <w:sz w:val="20"/>
          <w:szCs w:val="20"/>
        </w:rPr>
      </w:pPr>
      <w:r>
        <w:rPr>
          <w:rFonts w:ascii="GHEA Grapalat" w:hAnsi="GHEA Grapalat"/>
          <w:sz w:val="20"/>
          <w:szCs w:val="20"/>
        </w:rPr>
        <w:t>День/месяц/год                                                                                    М. П.</w:t>
      </w:r>
    </w:p>
    <w:tbl>
      <w:tblPr>
        <w:tblpPr w:leftFromText="180" w:rightFromText="180" w:vertAnchor="page" w:horzAnchor="margin" w:tblpXSpec="center" w:tblpY="1754"/>
        <w:tblW w:w="10980" w:type="dxa"/>
        <w:tblLook w:val="04A0" w:firstRow="1" w:lastRow="0" w:firstColumn="1" w:lastColumn="0" w:noHBand="0" w:noVBand="1"/>
      </w:tblPr>
      <w:tblGrid>
        <w:gridCol w:w="5616"/>
        <w:gridCol w:w="5364"/>
      </w:tblGrid>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3402"/>
              </w:tabs>
              <w:ind w:left="360"/>
              <w:rPr>
                <w:rFonts w:ascii="GHEA Grapalat" w:hAnsi="GHEA Grapalat" w:cs="Sylfaen"/>
                <w:b/>
                <w:bCs/>
                <w:sz w:val="20"/>
                <w:szCs w:val="20"/>
                <w:lang w:val="en-US"/>
              </w:rPr>
            </w:pPr>
            <w:r>
              <w:rPr>
                <w:rFonts w:ascii="GHEA Grapalat" w:hAnsi="GHEA Grapalat"/>
                <w:sz w:val="20"/>
                <w:szCs w:val="20"/>
                <w:lang w:val="en-US"/>
              </w:rPr>
              <w:lastRenderedPageBreak/>
              <w:t>1.</w:t>
            </w:r>
            <w:r>
              <w:rPr>
                <w:rFonts w:ascii="GHEA Grapalat" w:hAnsi="GHEA Grapalat"/>
                <w:b/>
                <w:sz w:val="20"/>
                <w:szCs w:val="20"/>
                <w:lang w:val="en-US"/>
              </w:rPr>
              <w:tab/>
            </w:r>
            <w:r>
              <w:rPr>
                <w:rFonts w:ascii="GHEA Grapalat" w:hAnsi="GHEA Grapalat"/>
                <w:b/>
                <w:sz w:val="20"/>
                <w:szCs w:val="20"/>
              </w:rPr>
              <w:t xml:space="preserve">ПЛАТЕЖНОЕ ТРЕБОВАНИЕ </w:t>
            </w:r>
            <w:r>
              <w:rPr>
                <w:rFonts w:ascii="GHEA Grapalat" w:hAnsi="GHEA Grapalat"/>
                <w:b/>
                <w:sz w:val="20"/>
                <w:szCs w:val="20"/>
                <w:lang w:val="en-US"/>
              </w:rPr>
              <w:t>*</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cs="Sylfaen"/>
                <w:sz w:val="20"/>
                <w:szCs w:val="20"/>
              </w:rPr>
            </w:pPr>
            <w:r>
              <w:rPr>
                <w:rFonts w:ascii="GHEA Grapalat" w:hAnsi="GHEA Grapalat"/>
                <w:sz w:val="20"/>
                <w:szCs w:val="20"/>
              </w:rPr>
              <w:t>2.</w:t>
            </w:r>
            <w:r>
              <w:rPr>
                <w:rFonts w:ascii="GHEA Grapalat" w:hAnsi="GHEA Grapalat"/>
                <w:sz w:val="20"/>
                <w:szCs w:val="20"/>
              </w:rPr>
              <w:tab/>
              <w:t xml:space="preserve">Номер </w:t>
            </w:r>
          </w:p>
        </w:tc>
      </w:tr>
      <w:tr w:rsidR="009A7481" w:rsidTr="009A748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3390"/>
              </w:tabs>
              <w:ind w:left="322"/>
              <w:rPr>
                <w:rFonts w:ascii="GHEA Grapalat" w:hAnsi="GHEA Grapalat" w:cs="Sylfaen"/>
                <w:sz w:val="20"/>
                <w:szCs w:val="20"/>
              </w:rPr>
            </w:pPr>
            <w:r>
              <w:rPr>
                <w:rFonts w:ascii="GHEA Grapalat" w:hAnsi="GHEA Grapalat"/>
                <w:sz w:val="20"/>
                <w:szCs w:val="20"/>
              </w:rPr>
              <w:t>3</w:t>
            </w:r>
            <w:r>
              <w:rPr>
                <w:rFonts w:ascii="GHEA Grapalat" w:hAnsi="GHEA Grapalat"/>
                <w:sz w:val="20"/>
                <w:szCs w:val="20"/>
              </w:rPr>
              <w:tab/>
              <w:t>Дата представления: "___" ___ 20___г.</w:t>
            </w:r>
          </w:p>
        </w:tc>
      </w:tr>
      <w:tr w:rsidR="009A7481" w:rsidTr="009A748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4.</w:t>
            </w:r>
            <w:r>
              <w:rPr>
                <w:rFonts w:ascii="GHEA Grapalat" w:hAnsi="GHEA Grapalat"/>
                <w:sz w:val="20"/>
                <w:szCs w:val="20"/>
              </w:rPr>
              <w:tab/>
              <w:t>Наименование, или имя, фамилия плательщика (Компания:</w:t>
            </w:r>
          </w:p>
        </w:tc>
      </w:tr>
      <w:tr w:rsidR="009A7481" w:rsidTr="009A74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5.</w:t>
            </w:r>
            <w:r>
              <w:rPr>
                <w:rFonts w:ascii="GHEA Grapalat" w:hAnsi="GHEA Grapalat"/>
                <w:sz w:val="20"/>
                <w:szCs w:val="20"/>
              </w:rPr>
              <w:tab/>
              <w:t>Обслуживающая плательщика Финансовая организация (банк):</w:t>
            </w:r>
          </w:p>
        </w:tc>
      </w:tr>
      <w:tr w:rsidR="009A7481" w:rsidTr="009A74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6.</w:t>
            </w:r>
            <w:r>
              <w:rPr>
                <w:rFonts w:ascii="GHEA Grapalat" w:hAnsi="GHEA Grapalat"/>
                <w:sz w:val="20"/>
                <w:szCs w:val="20"/>
              </w:rPr>
              <w:tab/>
              <w:t>Номер счета плательщика: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7.</w:t>
            </w:r>
            <w:r>
              <w:rPr>
                <w:rFonts w:ascii="GHEA Grapalat" w:hAnsi="GHEA Grapalat"/>
                <w:sz w:val="20"/>
                <w:szCs w:val="20"/>
              </w:rPr>
              <w:tab/>
              <w:t>УНН плательщика:</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8.</w:t>
            </w:r>
            <w:r>
              <w:rPr>
                <w:rFonts w:ascii="GHEA Grapalat" w:hAnsi="GHEA Grapalat"/>
                <w:sz w:val="20"/>
                <w:szCs w:val="20"/>
              </w:rPr>
              <w:tab/>
              <w:t>НЗОУ плательщика: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9.</w:t>
            </w:r>
            <w:r>
              <w:rPr>
                <w:rFonts w:ascii="GHEA Grapalat" w:hAnsi="GHEA Grapalat"/>
                <w:sz w:val="20"/>
                <w:szCs w:val="20"/>
              </w:rPr>
              <w:tab/>
              <w:t>Наименование, или имя, фамилия бенефициара:</w:t>
            </w:r>
          </w:p>
        </w:tc>
      </w:tr>
      <w:tr w:rsidR="009A7481" w:rsidTr="009A74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10.</w:t>
            </w:r>
            <w:r>
              <w:rPr>
                <w:rFonts w:ascii="GHEA Grapalat" w:hAnsi="GHEA Grapalat"/>
                <w:sz w:val="20"/>
                <w:szCs w:val="20"/>
              </w:rPr>
              <w:tab/>
              <w:t>НЗОУ бенефициара (не заполняется)</w:t>
            </w:r>
          </w:p>
        </w:tc>
      </w:tr>
      <w:tr w:rsidR="009A7481" w:rsidTr="009A748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11.</w:t>
            </w:r>
            <w:r>
              <w:rPr>
                <w:rFonts w:ascii="GHEA Grapalat" w:hAnsi="GHEA Grapalat"/>
                <w:sz w:val="20"/>
                <w:szCs w:val="20"/>
              </w:rPr>
              <w:tab/>
              <w:t>УНН бенефициара:</w:t>
            </w:r>
          </w:p>
        </w:tc>
      </w:tr>
      <w:tr w:rsidR="009A7481" w:rsidTr="009A74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12.</w:t>
            </w:r>
            <w:r>
              <w:rPr>
                <w:rFonts w:ascii="GHEA Grapalat" w:hAnsi="GHEA Grapalat"/>
                <w:sz w:val="20"/>
                <w:szCs w:val="20"/>
              </w:rPr>
              <w:tab/>
              <w:t>Обслуживающая бенефициара Финансовая организация (банк):</w:t>
            </w:r>
          </w:p>
        </w:tc>
      </w:tr>
      <w:tr w:rsidR="009A7481" w:rsidTr="009A74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13.</w:t>
            </w:r>
            <w:r>
              <w:rPr>
                <w:rFonts w:ascii="GHEA Grapalat" w:hAnsi="GHEA Grapalat"/>
                <w:sz w:val="20"/>
                <w:szCs w:val="20"/>
              </w:rPr>
              <w:tab/>
              <w:t>Номер счета бенефициара (сч.№)</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14.</w:t>
            </w:r>
            <w:r>
              <w:rPr>
                <w:rFonts w:ascii="GHEA Grapalat" w:hAnsi="GHEA Grapalat"/>
                <w:sz w:val="20"/>
                <w:szCs w:val="20"/>
              </w:rPr>
              <w:tab/>
              <w:t>Сумма (цифрами и прописью):</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15.</w:t>
            </w:r>
            <w:r>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16.</w:t>
            </w:r>
            <w:r>
              <w:rPr>
                <w:rFonts w:ascii="GHEA Grapalat" w:hAnsi="GHEA Grapalat"/>
                <w:sz w:val="20"/>
                <w:szCs w:val="20"/>
              </w:rPr>
              <w:tab/>
              <w:t>Валюта (прописью и по коду):</w:t>
            </w:r>
          </w:p>
        </w:tc>
      </w:tr>
      <w:tr w:rsidR="009A7481" w:rsidTr="009A74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17.</w:t>
            </w:r>
            <w:r>
              <w:rPr>
                <w:rFonts w:ascii="GHEA Grapalat" w:hAnsi="GHEA Grapalat"/>
                <w:sz w:val="20"/>
                <w:szCs w:val="20"/>
              </w:rPr>
              <w:tab/>
              <w:t>Цель сделки (уплаты): (для обеспечения исполнения договора)</w:t>
            </w:r>
          </w:p>
        </w:tc>
      </w:tr>
      <w:tr w:rsidR="009A7481" w:rsidTr="009A7481">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18.</w:t>
            </w:r>
            <w:r>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A7481" w:rsidTr="009A74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rPr>
            </w:pPr>
            <w:r>
              <w:rPr>
                <w:rFonts w:ascii="GHEA Grapalat" w:hAnsi="GHEA Grapalat"/>
                <w:sz w:val="20"/>
                <w:szCs w:val="20"/>
              </w:rPr>
              <w:t>19.</w:t>
            </w:r>
            <w:r>
              <w:rPr>
                <w:rFonts w:ascii="GHEA Grapalat" w:hAnsi="GHEA Grapalat"/>
                <w:sz w:val="20"/>
                <w:szCs w:val="20"/>
                <w:lang w:val="en-US"/>
              </w:rPr>
              <w:tab/>
            </w:r>
            <w:r>
              <w:rPr>
                <w:rFonts w:ascii="GHEA Grapalat" w:hAnsi="GHEA Grapalat"/>
                <w:sz w:val="20"/>
                <w:szCs w:val="20"/>
              </w:rPr>
              <w:t>Условия оплаты: &lt;акцептованный платеж&gt;</w:t>
            </w:r>
          </w:p>
        </w:tc>
      </w:tr>
      <w:tr w:rsidR="009A7481" w:rsidTr="009A74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A7481" w:rsidRDefault="009A7481">
            <w:pPr>
              <w:widowControl w:val="0"/>
              <w:tabs>
                <w:tab w:val="left" w:pos="855"/>
              </w:tabs>
              <w:ind w:left="360"/>
              <w:rPr>
                <w:rFonts w:ascii="GHEA Grapalat" w:hAnsi="GHEA Grapalat"/>
                <w:sz w:val="20"/>
                <w:szCs w:val="20"/>
                <w:lang w:val="en-US"/>
              </w:rPr>
            </w:pPr>
            <w:r>
              <w:rPr>
                <w:rFonts w:ascii="GHEA Grapalat" w:hAnsi="GHEA Grapalat"/>
                <w:sz w:val="20"/>
                <w:szCs w:val="20"/>
              </w:rPr>
              <w:t>20.</w:t>
            </w:r>
            <w:r>
              <w:rPr>
                <w:rFonts w:ascii="GHEA Grapalat" w:hAnsi="GHEA Grapalat"/>
                <w:sz w:val="20"/>
                <w:szCs w:val="20"/>
                <w:lang w:val="en-US"/>
              </w:rPr>
              <w:tab/>
            </w:r>
            <w:r>
              <w:rPr>
                <w:rFonts w:ascii="GHEA Grapalat" w:hAnsi="GHEA Grapalat"/>
                <w:sz w:val="20"/>
                <w:szCs w:val="20"/>
              </w:rPr>
              <w:t>Количество прилагаемых страниц: --- страниц</w:t>
            </w:r>
          </w:p>
        </w:tc>
      </w:tr>
      <w:tr w:rsidR="009A7481" w:rsidTr="009A7481">
        <w:trPr>
          <w:trHeight w:val="2194"/>
        </w:trPr>
        <w:tc>
          <w:tcPr>
            <w:tcW w:w="5616" w:type="dxa"/>
            <w:tcBorders>
              <w:top w:val="nil"/>
              <w:left w:val="single" w:sz="4" w:space="0" w:color="auto"/>
              <w:bottom w:val="single" w:sz="4" w:space="0" w:color="auto"/>
              <w:right w:val="single" w:sz="4" w:space="0" w:color="auto"/>
            </w:tcBorders>
            <w:noWrap/>
            <w:vAlign w:val="bottom"/>
          </w:tcPr>
          <w:p w:rsidR="009A7481" w:rsidRDefault="009A7481">
            <w:pPr>
              <w:widowControl w:val="0"/>
              <w:tabs>
                <w:tab w:val="left" w:pos="851"/>
              </w:tabs>
              <w:rPr>
                <w:rFonts w:ascii="GHEA Grapalat" w:hAnsi="GHEA Grapalat" w:cs="Sylfaen"/>
                <w:sz w:val="20"/>
                <w:szCs w:val="20"/>
              </w:rPr>
            </w:pPr>
            <w:r>
              <w:rPr>
                <w:rFonts w:ascii="GHEA Grapalat" w:hAnsi="GHEA Grapalat"/>
                <w:sz w:val="20"/>
                <w:szCs w:val="20"/>
              </w:rPr>
              <w:t>22.а.</w:t>
            </w:r>
            <w:r>
              <w:rPr>
                <w:rFonts w:ascii="GHEA Grapalat" w:hAnsi="GHEA Grapalat"/>
                <w:sz w:val="20"/>
                <w:szCs w:val="20"/>
              </w:rPr>
              <w:tab/>
              <w:t>Подписи бенефициара</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rPr>
                <w:rFonts w:ascii="GHEA Grapalat" w:hAnsi="GHEA Grapalat" w:cs="Sylfaen"/>
                <w:sz w:val="20"/>
                <w:szCs w:val="20"/>
              </w:rPr>
            </w:pPr>
          </w:p>
          <w:p w:rsidR="009A7481" w:rsidRDefault="009A7481">
            <w:pPr>
              <w:widowControl w:val="0"/>
              <w:tabs>
                <w:tab w:val="left" w:pos="4545"/>
              </w:tabs>
              <w:rPr>
                <w:rFonts w:ascii="GHEA Grapalat" w:hAnsi="GHEA Grapalat" w:cs="Sylfaen"/>
                <w:sz w:val="20"/>
                <w:szCs w:val="20"/>
              </w:rPr>
            </w:pPr>
            <w:r>
              <w:rPr>
                <w:rFonts w:ascii="GHEA Grapalat" w:hAnsi="GHEA Grapalat"/>
                <w:sz w:val="20"/>
                <w:szCs w:val="20"/>
              </w:rPr>
              <w:t>22.б.</w:t>
            </w:r>
            <w:r>
              <w:rPr>
                <w:rFonts w:ascii="GHEA Grapalat" w:hAnsi="GHEA Grapalat"/>
                <w:sz w:val="20"/>
                <w:szCs w:val="20"/>
              </w:rPr>
              <w:tab/>
              <w:t>М. П.</w:t>
            </w:r>
          </w:p>
          <w:p w:rsidR="009A7481" w:rsidRDefault="009A7481">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9A7481" w:rsidRDefault="009A7481">
            <w:pPr>
              <w:widowControl w:val="0"/>
              <w:tabs>
                <w:tab w:val="left" w:pos="905"/>
              </w:tabs>
              <w:rPr>
                <w:rFonts w:ascii="GHEA Grapalat" w:hAnsi="GHEA Grapalat" w:cs="Sylfaen"/>
                <w:sz w:val="20"/>
                <w:szCs w:val="20"/>
              </w:rPr>
            </w:pPr>
            <w:r>
              <w:rPr>
                <w:rFonts w:ascii="GHEA Grapalat" w:hAnsi="GHEA Grapalat"/>
                <w:sz w:val="20"/>
                <w:szCs w:val="20"/>
              </w:rPr>
              <w:t>21.а.</w:t>
            </w:r>
            <w:r>
              <w:rPr>
                <w:rFonts w:ascii="GHEA Grapalat" w:hAnsi="GHEA Grapalat"/>
                <w:sz w:val="20"/>
                <w:szCs w:val="20"/>
              </w:rPr>
              <w:tab/>
            </w:r>
            <w:r>
              <w:rPr>
                <w:rFonts w:ascii="Calibri" w:hAnsi="Calibri" w:cs="Calibri"/>
                <w:sz w:val="20"/>
                <w:szCs w:val="20"/>
              </w:rPr>
              <w:t> </w:t>
            </w:r>
            <w:r>
              <w:rPr>
                <w:rFonts w:ascii="GHEA Grapalat" w:hAnsi="GHEA Grapalat"/>
                <w:sz w:val="20"/>
                <w:szCs w:val="20"/>
              </w:rPr>
              <w:t>Подписи плательщика:</w:t>
            </w:r>
          </w:p>
          <w:p w:rsidR="009A7481" w:rsidRDefault="009A7481">
            <w:pPr>
              <w:widowControl w:val="0"/>
              <w:rPr>
                <w:rFonts w:ascii="GHEA Grapalat" w:hAnsi="GHEA Grapalat" w:cs="Sylfaen"/>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jc w:val="right"/>
              <w:rPr>
                <w:rFonts w:ascii="GHEA Grapalat" w:hAnsi="GHEA Grapalat" w:cs="Tahoma"/>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/____________________/</w:t>
            </w:r>
          </w:p>
          <w:p w:rsidR="009A7481" w:rsidRDefault="009A7481">
            <w:pPr>
              <w:widowControl w:val="0"/>
              <w:rPr>
                <w:rFonts w:ascii="GHEA Grapalat" w:hAnsi="GHEA Grapalat" w:cs="Sylfaen"/>
                <w:sz w:val="20"/>
                <w:szCs w:val="20"/>
              </w:rPr>
            </w:pPr>
          </w:p>
          <w:p w:rsidR="009A7481" w:rsidRDefault="009A7481">
            <w:pPr>
              <w:widowControl w:val="0"/>
              <w:tabs>
                <w:tab w:val="left" w:pos="4539"/>
              </w:tabs>
              <w:rPr>
                <w:rFonts w:ascii="GHEA Grapalat" w:hAnsi="GHEA Grapalat" w:cs="Sylfaen"/>
                <w:sz w:val="20"/>
                <w:szCs w:val="20"/>
              </w:rPr>
            </w:pPr>
            <w:r>
              <w:rPr>
                <w:rFonts w:ascii="GHEA Grapalat" w:hAnsi="GHEA Grapalat"/>
                <w:sz w:val="20"/>
                <w:szCs w:val="20"/>
              </w:rPr>
              <w:t>21.б.</w:t>
            </w:r>
            <w:r>
              <w:rPr>
                <w:rFonts w:ascii="GHEA Grapalat" w:hAnsi="GHEA Grapalat"/>
                <w:sz w:val="20"/>
                <w:szCs w:val="20"/>
              </w:rPr>
              <w:tab/>
              <w:t>М. П.</w:t>
            </w:r>
          </w:p>
        </w:tc>
      </w:tr>
      <w:tr w:rsidR="009A7481" w:rsidTr="009A7481">
        <w:trPr>
          <w:trHeight w:val="2194"/>
        </w:trPr>
        <w:tc>
          <w:tcPr>
            <w:tcW w:w="5616" w:type="dxa"/>
            <w:tcBorders>
              <w:top w:val="single" w:sz="4" w:space="0" w:color="auto"/>
              <w:left w:val="single" w:sz="4" w:space="0" w:color="auto"/>
              <w:bottom w:val="nil"/>
              <w:right w:val="single" w:sz="4" w:space="0" w:color="auto"/>
            </w:tcBorders>
            <w:noWrap/>
            <w:vAlign w:val="bottom"/>
          </w:tcPr>
          <w:p w:rsidR="009A7481" w:rsidRDefault="009A7481">
            <w:pPr>
              <w:widowControl w:val="0"/>
              <w:rPr>
                <w:rFonts w:ascii="GHEA Grapalat" w:hAnsi="GHEA Grapalat" w:cs="Tahoma"/>
                <w:sz w:val="20"/>
                <w:szCs w:val="20"/>
              </w:rPr>
            </w:pPr>
            <w:r>
              <w:rPr>
                <w:rFonts w:ascii="GHEA Grapalat" w:hAnsi="GHEA Grapalat"/>
                <w:sz w:val="20"/>
                <w:szCs w:val="20"/>
              </w:rPr>
              <w:t>24.а.</w:t>
            </w:r>
            <w:r>
              <w:rPr>
                <w:rFonts w:ascii="GHEA Grapalat" w:hAnsi="GHEA Grapalat"/>
                <w:sz w:val="20"/>
                <w:szCs w:val="20"/>
              </w:rPr>
              <w:tab/>
              <w:t xml:space="preserve"> Обслуживающая бенефициара финансовая организация </w:t>
            </w:r>
          </w:p>
          <w:p w:rsidR="009A7481" w:rsidRDefault="009A7481">
            <w:pPr>
              <w:widowControl w:val="0"/>
              <w:rPr>
                <w:rFonts w:ascii="GHEA Grapalat" w:hAnsi="GHEA Grapalat"/>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ind w:left="3828" w:right="13"/>
              <w:jc w:val="both"/>
              <w:rPr>
                <w:rFonts w:ascii="GHEA Grapalat" w:hAnsi="GHEA Grapalat" w:cs="Sylfaen"/>
                <w:sz w:val="20"/>
                <w:szCs w:val="20"/>
                <w:vertAlign w:val="superscript"/>
              </w:rPr>
            </w:pPr>
            <w:r>
              <w:rPr>
                <w:rFonts w:ascii="GHEA Grapalat" w:hAnsi="GHEA Grapalat"/>
                <w:sz w:val="20"/>
                <w:szCs w:val="20"/>
                <w:vertAlign w:val="superscript"/>
              </w:rPr>
              <w:t>подпись/</w:t>
            </w:r>
          </w:p>
          <w:p w:rsidR="009A7481" w:rsidRDefault="009A7481">
            <w:pPr>
              <w:widowControl w:val="0"/>
              <w:rPr>
                <w:rFonts w:ascii="GHEA Grapalat" w:hAnsi="GHEA Grapalat" w:cs="Tahoma"/>
                <w:sz w:val="20"/>
                <w:szCs w:val="20"/>
              </w:rPr>
            </w:pPr>
          </w:p>
          <w:p w:rsidR="009A7481" w:rsidRDefault="009A7481">
            <w:pPr>
              <w:widowControl w:val="0"/>
              <w:rPr>
                <w:rFonts w:ascii="GHEA Grapalat" w:hAnsi="GHEA Grapalat" w:cs="Arial"/>
                <w:sz w:val="20"/>
                <w:szCs w:val="20"/>
              </w:rPr>
            </w:pPr>
          </w:p>
        </w:tc>
        <w:tc>
          <w:tcPr>
            <w:tcW w:w="5364" w:type="dxa"/>
            <w:tcBorders>
              <w:top w:val="single" w:sz="4" w:space="0" w:color="auto"/>
              <w:left w:val="nil"/>
              <w:bottom w:val="nil"/>
              <w:right w:val="single" w:sz="4" w:space="0" w:color="auto"/>
            </w:tcBorders>
            <w:noWrap/>
          </w:tcPr>
          <w:p w:rsidR="009A7481" w:rsidRDefault="009A7481">
            <w:pPr>
              <w:widowControl w:val="0"/>
              <w:rPr>
                <w:rFonts w:ascii="GHEA Grapalat" w:hAnsi="GHEA Grapalat" w:cs="Tahoma"/>
                <w:sz w:val="20"/>
                <w:szCs w:val="20"/>
              </w:rPr>
            </w:pPr>
            <w:r>
              <w:rPr>
                <w:rFonts w:ascii="GHEA Grapalat" w:hAnsi="GHEA Grapalat"/>
                <w:sz w:val="20"/>
                <w:szCs w:val="20"/>
              </w:rPr>
              <w:t>23.а.</w:t>
            </w:r>
            <w:r>
              <w:rPr>
                <w:rFonts w:ascii="GHEA Grapalat" w:hAnsi="GHEA Grapalat"/>
                <w:sz w:val="20"/>
                <w:szCs w:val="20"/>
              </w:rPr>
              <w:tab/>
              <w:t xml:space="preserve"> Обслуживающая плательщика финансовая организация </w:t>
            </w:r>
          </w:p>
          <w:p w:rsidR="009A7481" w:rsidRDefault="009A7481">
            <w:pPr>
              <w:widowControl w:val="0"/>
              <w:rPr>
                <w:rFonts w:ascii="GHEA Grapalat" w:hAnsi="GHEA Grapalat" w:cs="Tahoma"/>
                <w:sz w:val="20"/>
                <w:szCs w:val="20"/>
              </w:rPr>
            </w:pPr>
          </w:p>
          <w:p w:rsidR="009A7481" w:rsidRDefault="009A7481">
            <w:pPr>
              <w:widowControl w:val="0"/>
              <w:jc w:val="right"/>
              <w:rPr>
                <w:rFonts w:ascii="GHEA Grapalat" w:hAnsi="GHEA Grapalat" w:cs="Tahoma"/>
                <w:sz w:val="20"/>
                <w:szCs w:val="20"/>
              </w:rPr>
            </w:pPr>
            <w:r>
              <w:rPr>
                <w:rFonts w:ascii="GHEA Grapalat" w:hAnsi="GHEA Grapalat"/>
                <w:sz w:val="20"/>
                <w:szCs w:val="20"/>
              </w:rPr>
              <w:t>/____________________/</w:t>
            </w:r>
          </w:p>
          <w:p w:rsidR="009A7481" w:rsidRDefault="009A7481">
            <w:pPr>
              <w:widowControl w:val="0"/>
              <w:ind w:right="983"/>
              <w:jc w:val="right"/>
              <w:rPr>
                <w:rFonts w:ascii="GHEA Grapalat" w:hAnsi="GHEA Grapalat" w:cs="Sylfaen"/>
                <w:sz w:val="20"/>
                <w:szCs w:val="20"/>
                <w:vertAlign w:val="superscript"/>
              </w:rPr>
            </w:pPr>
            <w:r>
              <w:rPr>
                <w:rFonts w:ascii="GHEA Grapalat" w:hAnsi="GHEA Grapalat"/>
                <w:sz w:val="20"/>
                <w:szCs w:val="20"/>
                <w:vertAlign w:val="superscript"/>
              </w:rPr>
              <w:t>/подпись/</w:t>
            </w:r>
          </w:p>
          <w:p w:rsidR="009A7481" w:rsidRDefault="009A7481">
            <w:pPr>
              <w:widowControl w:val="0"/>
              <w:rPr>
                <w:rFonts w:ascii="GHEA Grapalat" w:hAnsi="GHEA Grapalat" w:cs="Arial"/>
                <w:sz w:val="20"/>
                <w:szCs w:val="20"/>
              </w:rPr>
            </w:pPr>
          </w:p>
        </w:tc>
      </w:tr>
      <w:tr w:rsidR="009A7481" w:rsidTr="009A7481">
        <w:trPr>
          <w:trHeight w:val="2194"/>
        </w:trPr>
        <w:tc>
          <w:tcPr>
            <w:tcW w:w="5616" w:type="dxa"/>
            <w:tcBorders>
              <w:top w:val="nil"/>
              <w:left w:val="single" w:sz="4" w:space="0" w:color="auto"/>
              <w:bottom w:val="single" w:sz="4" w:space="0" w:color="auto"/>
              <w:right w:val="single" w:sz="4" w:space="0" w:color="auto"/>
            </w:tcBorders>
            <w:noWrap/>
            <w:vAlign w:val="bottom"/>
          </w:tcPr>
          <w:p w:rsidR="009A7481" w:rsidRDefault="009A7481">
            <w:pPr>
              <w:widowControl w:val="0"/>
              <w:tabs>
                <w:tab w:val="left" w:pos="4678"/>
              </w:tabs>
              <w:rPr>
                <w:rFonts w:ascii="GHEA Grapalat" w:hAnsi="GHEA Grapalat" w:cs="Sylfaen"/>
                <w:sz w:val="20"/>
                <w:szCs w:val="20"/>
              </w:rPr>
            </w:pPr>
            <w:r>
              <w:rPr>
                <w:rFonts w:ascii="GHEA Grapalat" w:hAnsi="GHEA Grapalat"/>
                <w:sz w:val="20"/>
                <w:szCs w:val="20"/>
              </w:rPr>
              <w:lastRenderedPageBreak/>
              <w:t>24.б.</w:t>
            </w:r>
            <w:r>
              <w:rPr>
                <w:rFonts w:ascii="GHEA Grapalat" w:hAnsi="GHEA Grapalat"/>
                <w:sz w:val="20"/>
                <w:szCs w:val="20"/>
              </w:rPr>
              <w:tab/>
              <w:t>М. П.</w:t>
            </w:r>
          </w:p>
          <w:p w:rsidR="009A7481" w:rsidRDefault="009A7481">
            <w:pPr>
              <w:widowControl w:val="0"/>
              <w:rPr>
                <w:rFonts w:ascii="GHEA Grapalat" w:hAnsi="GHEA Grapalat" w:cs="Sylfaen"/>
                <w:sz w:val="20"/>
                <w:szCs w:val="20"/>
              </w:rPr>
            </w:pPr>
          </w:p>
          <w:p w:rsidR="009A7481" w:rsidRDefault="009A7481">
            <w:pPr>
              <w:widowControl w:val="0"/>
              <w:ind w:right="155"/>
              <w:jc w:val="right"/>
              <w:rPr>
                <w:rFonts w:ascii="GHEA Grapalat" w:hAnsi="GHEA Grapalat" w:cs="Sylfaen"/>
                <w:sz w:val="20"/>
                <w:szCs w:val="20"/>
                <w:lang w:val="en-US"/>
              </w:rPr>
            </w:pPr>
            <w:r>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A7481" w:rsidRDefault="009A7481">
            <w:pPr>
              <w:widowControl w:val="0"/>
              <w:tabs>
                <w:tab w:val="left" w:pos="4554"/>
              </w:tabs>
              <w:rPr>
                <w:rFonts w:ascii="GHEA Grapalat" w:hAnsi="GHEA Grapalat" w:cs="Sylfaen"/>
                <w:sz w:val="20"/>
                <w:szCs w:val="20"/>
              </w:rPr>
            </w:pPr>
            <w:r>
              <w:rPr>
                <w:rFonts w:ascii="GHEA Grapalat" w:hAnsi="GHEA Grapalat"/>
                <w:sz w:val="20"/>
                <w:szCs w:val="20"/>
              </w:rPr>
              <w:t>23.б.</w:t>
            </w:r>
            <w:r>
              <w:rPr>
                <w:rFonts w:ascii="GHEA Grapalat" w:hAnsi="GHEA Grapalat"/>
                <w:sz w:val="20"/>
                <w:szCs w:val="20"/>
              </w:rPr>
              <w:tab/>
              <w:t>М. П.</w:t>
            </w:r>
          </w:p>
          <w:p w:rsidR="009A7481" w:rsidRDefault="009A7481">
            <w:pPr>
              <w:widowControl w:val="0"/>
              <w:rPr>
                <w:rFonts w:ascii="GHEA Grapalat" w:hAnsi="GHEA Grapalat"/>
                <w:sz w:val="20"/>
                <w:szCs w:val="20"/>
              </w:rPr>
            </w:pPr>
          </w:p>
          <w:p w:rsidR="009A7481" w:rsidRDefault="009A7481">
            <w:pPr>
              <w:widowControl w:val="0"/>
              <w:jc w:val="right"/>
              <w:rPr>
                <w:rFonts w:ascii="GHEA Grapalat" w:hAnsi="GHEA Grapalat" w:cs="Sylfaen"/>
                <w:sz w:val="20"/>
                <w:szCs w:val="20"/>
              </w:rPr>
            </w:pPr>
            <w:r>
              <w:rPr>
                <w:rFonts w:ascii="GHEA Grapalat" w:hAnsi="GHEA Grapalat"/>
                <w:sz w:val="20"/>
                <w:szCs w:val="20"/>
              </w:rPr>
              <w:t>23.в Дата исполнения: "___" ___ 20___г.</w:t>
            </w:r>
          </w:p>
        </w:tc>
      </w:tr>
    </w:tbl>
    <w:p w:rsidR="009A7481" w:rsidRDefault="009A7481" w:rsidP="009A7481">
      <w:pPr>
        <w:widowControl w:val="0"/>
        <w:jc w:val="center"/>
        <w:rPr>
          <w:rFonts w:ascii="GHEA Grapalat" w:hAnsi="GHEA Grapalat" w:cs="Sylfaen"/>
          <w:sz w:val="20"/>
          <w:szCs w:val="20"/>
        </w:rPr>
      </w:pPr>
    </w:p>
    <w:p w:rsidR="009A7481" w:rsidRDefault="009A7481" w:rsidP="009A7481">
      <w:pPr>
        <w:rPr>
          <w:rFonts w:ascii="GHEA Grapalat" w:hAnsi="GHEA Grapalat" w:cs="Sylfaen"/>
          <w:sz w:val="20"/>
          <w:szCs w:val="20"/>
        </w:rPr>
      </w:pPr>
      <w:r>
        <w:rPr>
          <w:rFonts w:ascii="GHEA Grapalat" w:hAnsi="GHEA Grapalat" w:cs="Sylfaen"/>
          <w:sz w:val="20"/>
          <w:szCs w:val="20"/>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A7481" w:rsidRDefault="009A7481" w:rsidP="009A7481">
      <w:pPr>
        <w:rPr>
          <w:rFonts w:ascii="GHEA Grapalat" w:hAnsi="GHEA Grapalat" w:cs="Sylfaen"/>
          <w:sz w:val="20"/>
          <w:szCs w:val="20"/>
        </w:rPr>
      </w:pPr>
      <w:r>
        <w:rPr>
          <w:rFonts w:ascii="GHEA Grapalat" w:hAnsi="GHEA Grapalat" w:cs="Sylfaen"/>
          <w:sz w:val="20"/>
          <w:szCs w:val="20"/>
        </w:rPr>
        <w:br w:type="page"/>
      </w:r>
    </w:p>
    <w:p w:rsidR="009A7481" w:rsidRDefault="009A7481" w:rsidP="009A7481">
      <w:pPr>
        <w:widowControl w:val="0"/>
        <w:ind w:left="567" w:right="565"/>
        <w:jc w:val="center"/>
        <w:rPr>
          <w:rFonts w:ascii="GHEA Grapalat" w:hAnsi="GHEA Grapalat"/>
          <w:b/>
          <w:sz w:val="20"/>
          <w:szCs w:val="20"/>
        </w:rPr>
      </w:pPr>
      <w:r>
        <w:rPr>
          <w:rFonts w:ascii="GHEA Grapalat" w:hAnsi="GHEA Grapalat"/>
          <w:b/>
          <w:sz w:val="20"/>
          <w:szCs w:val="20"/>
        </w:rPr>
        <w:lastRenderedPageBreak/>
        <w:t xml:space="preserve">Обязательные реквизиты платежного требования </w:t>
      </w:r>
      <w:r>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A7481" w:rsidTr="009A7481">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Наличие указанного поля/</w:t>
            </w:r>
          </w:p>
          <w:p w:rsidR="009A7481" w:rsidRDefault="009A7481">
            <w:pPr>
              <w:widowControl w:val="0"/>
              <w:jc w:val="center"/>
              <w:rPr>
                <w:rFonts w:ascii="GHEA Grapalat" w:hAnsi="GHEA Grapalat"/>
                <w:b/>
                <w:sz w:val="20"/>
                <w:szCs w:val="20"/>
              </w:rPr>
            </w:pPr>
            <w:r>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 xml:space="preserve">Требование о заполнении реквизита </w:t>
            </w:r>
          </w:p>
          <w:p w:rsidR="009A7481" w:rsidRDefault="009A7481">
            <w:pPr>
              <w:widowControl w:val="0"/>
              <w:jc w:val="center"/>
              <w:rPr>
                <w:rFonts w:ascii="GHEA Grapalat" w:hAnsi="GHEA Grapalat"/>
                <w:b/>
                <w:sz w:val="20"/>
                <w:szCs w:val="20"/>
              </w:rPr>
            </w:pPr>
            <w:r>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Сторона,</w:t>
            </w:r>
          </w:p>
          <w:p w:rsidR="009A7481" w:rsidRDefault="009A7481">
            <w:pPr>
              <w:widowControl w:val="0"/>
              <w:jc w:val="center"/>
              <w:rPr>
                <w:rFonts w:ascii="GHEA Grapalat" w:hAnsi="GHEA Grapalat"/>
                <w:b/>
                <w:sz w:val="20"/>
                <w:szCs w:val="20"/>
              </w:rPr>
            </w:pPr>
            <w:r>
              <w:rPr>
                <w:rFonts w:ascii="GHEA Grapalat" w:hAnsi="GHEA Grapalat"/>
                <w:b/>
                <w:sz w:val="20"/>
                <w:szCs w:val="20"/>
              </w:rPr>
              <w:t xml:space="preserve">заполняющая реквизит </w:t>
            </w:r>
          </w:p>
          <w:p w:rsidR="009A7481" w:rsidRDefault="009A7481">
            <w:pPr>
              <w:widowControl w:val="0"/>
              <w:jc w:val="center"/>
              <w:rPr>
                <w:rFonts w:ascii="GHEA Grapalat" w:hAnsi="GHEA Grapalat"/>
                <w:b/>
                <w:sz w:val="20"/>
                <w:szCs w:val="20"/>
              </w:rPr>
            </w:pPr>
            <w:r>
              <w:rPr>
                <w:rFonts w:ascii="GHEA Grapalat" w:hAnsi="GHEA Grapalat"/>
                <w:b/>
                <w:sz w:val="20"/>
                <w:szCs w:val="20"/>
              </w:rPr>
              <w:t>бенефициар или плательщик</w:t>
            </w:r>
          </w:p>
          <w:p w:rsidR="009A7481" w:rsidRDefault="009A7481">
            <w:pPr>
              <w:widowControl w:val="0"/>
              <w:jc w:val="center"/>
              <w:rPr>
                <w:rFonts w:ascii="GHEA Grapalat" w:hAnsi="GHEA Grapalat"/>
                <w:b/>
                <w:sz w:val="20"/>
                <w:szCs w:val="20"/>
              </w:rPr>
            </w:pPr>
            <w:r>
              <w:rPr>
                <w:rFonts w:ascii="GHEA Grapalat" w:hAnsi="GHEA Grapalat"/>
                <w:b/>
                <w:sz w:val="20"/>
                <w:szCs w:val="20"/>
              </w:rPr>
              <w:t>(в связи с процессом закупки)</w:t>
            </w:r>
          </w:p>
        </w:tc>
      </w:tr>
      <w:tr w:rsidR="009A7481" w:rsidTr="009A7481">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b/>
                <w:sz w:val="20"/>
                <w:szCs w:val="20"/>
              </w:rPr>
            </w:pPr>
            <w:r>
              <w:rPr>
                <w:rFonts w:ascii="GHEA Grapalat" w:hAnsi="GHEA Grapalat"/>
                <w:b/>
                <w:sz w:val="20"/>
                <w:szCs w:val="20"/>
              </w:rPr>
              <w:t>5</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 документе заранее заполнено "Платежное требование"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 при представлении платежного требования в банк плательщика</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both"/>
              <w:rPr>
                <w:rFonts w:ascii="GHEA Grapalat" w:hAnsi="GHEA Grapalat"/>
                <w:sz w:val="20"/>
                <w:szCs w:val="20"/>
              </w:rPr>
            </w:pPr>
            <w:r>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в установленных нормативными правовыми актами Республики Армения случаях, </w:t>
            </w:r>
            <w:r>
              <w:rPr>
                <w:rFonts w:ascii="GHEA Grapalat" w:hAnsi="GHEA Grapalat"/>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 заполняется)</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плательщиком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(предусмотрена для частичного акцепта указанной суммы, который не применяется в связи с </w:t>
            </w:r>
            <w:r>
              <w:rPr>
                <w:rFonts w:ascii="GHEA Grapalat" w:hAnsi="GHEA Grapalat"/>
                <w:sz w:val="20"/>
                <w:szCs w:val="20"/>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(не заполняется и не применяется)</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плательщиком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cs="Sylfaen"/>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cs="Sylfaen"/>
                <w:sz w:val="20"/>
                <w:szCs w:val="20"/>
              </w:rPr>
            </w:pPr>
            <w:r>
              <w:rPr>
                <w:rFonts w:ascii="GHEA Grapalat" w:hAnsi="GHEA Grapalat"/>
                <w:sz w:val="20"/>
                <w:szCs w:val="20"/>
              </w:rPr>
              <w:t xml:space="preserve">заполняются слова "акцептованный платеж", </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заранее заполняется бенефициаром </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9A7481" w:rsidRDefault="009A7481">
            <w:pPr>
              <w:widowControl w:val="0"/>
              <w:jc w:val="center"/>
              <w:rPr>
                <w:rFonts w:ascii="GHEA Grapalat" w:hAnsi="GHEA Grapalat"/>
                <w:sz w:val="20"/>
                <w:szCs w:val="20"/>
              </w:rPr>
            </w:pPr>
            <w:r>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заполняется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w:t>
            </w:r>
            <w:r>
              <w:rPr>
                <w:rFonts w:ascii="GHEA Grapalat" w:hAnsi="GHEA Grapalat"/>
                <w:sz w:val="20"/>
                <w:szCs w:val="20"/>
              </w:rPr>
              <w:lastRenderedPageBreak/>
              <w:t>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 xml:space="preserve">подписывается плательщиком или </w:t>
            </w:r>
          </w:p>
          <w:p w:rsidR="009A7481" w:rsidRDefault="009A7481">
            <w:pPr>
              <w:widowControl w:val="0"/>
              <w:jc w:val="center"/>
              <w:rPr>
                <w:rFonts w:ascii="GHEA Grapalat" w:hAnsi="GHEA Grapalat"/>
                <w:sz w:val="20"/>
                <w:szCs w:val="20"/>
              </w:rPr>
            </w:pPr>
            <w:r>
              <w:rPr>
                <w:rFonts w:ascii="GHEA Grapalat" w:hAnsi="GHEA Grapalat"/>
                <w:sz w:val="20"/>
                <w:szCs w:val="20"/>
              </w:rPr>
              <w:t>проставляется электронная подпись плательщика</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при наличии печати, когда плательщик представляет Требование в бумажной форме</w:t>
            </w:r>
          </w:p>
          <w:p w:rsidR="009A7481" w:rsidRDefault="009A7481">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скрепляется печатью плательщика </w:t>
            </w:r>
          </w:p>
          <w:p w:rsidR="009A7481" w:rsidRDefault="009A7481">
            <w:pPr>
              <w:widowControl w:val="0"/>
              <w:jc w:val="center"/>
              <w:rPr>
                <w:rFonts w:ascii="GHEA Grapalat" w:hAnsi="GHEA Grapalat"/>
                <w:sz w:val="20"/>
                <w:szCs w:val="20"/>
              </w:rPr>
            </w:pPr>
            <w:r>
              <w:rPr>
                <w:rFonts w:ascii="GHEA Grapalat" w:hAnsi="GHEA Grapalat"/>
                <w:sz w:val="20"/>
                <w:szCs w:val="20"/>
              </w:rPr>
              <w:t>при представлении в бумажной форме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подписывается бенефициаром</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обязательно: </w:t>
            </w:r>
          </w:p>
          <w:p w:rsidR="009A7481" w:rsidRDefault="009A7481">
            <w:pPr>
              <w:widowControl w:val="0"/>
              <w:jc w:val="center"/>
              <w:rPr>
                <w:rFonts w:ascii="GHEA Grapalat" w:hAnsi="GHEA Grapalat"/>
                <w:sz w:val="20"/>
                <w:szCs w:val="20"/>
              </w:rPr>
            </w:pPr>
            <w:r>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скрепляется печатью бенефициара </w:t>
            </w:r>
          </w:p>
          <w:p w:rsidR="009A7481" w:rsidRDefault="009A7481">
            <w:pPr>
              <w:widowControl w:val="0"/>
              <w:jc w:val="center"/>
              <w:rPr>
                <w:rFonts w:ascii="GHEA Grapalat" w:hAnsi="GHEA Grapalat"/>
                <w:sz w:val="20"/>
                <w:szCs w:val="20"/>
              </w:rPr>
            </w:pPr>
            <w:r>
              <w:rPr>
                <w:rFonts w:ascii="GHEA Grapalat" w:hAnsi="GHEA Grapalat"/>
                <w:sz w:val="20"/>
                <w:szCs w:val="20"/>
              </w:rPr>
              <w:t>при представлении в банк в бумажной форме</w:t>
            </w: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 xml:space="preserve">подпись сотрудника финансовой организации </w:t>
            </w:r>
            <w:r>
              <w:rPr>
                <w:rFonts w:ascii="GHEA Grapalat" w:hAnsi="GHEA Grapalat"/>
                <w:sz w:val="20"/>
                <w:szCs w:val="20"/>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 xml:space="preserve">заполняется при представлении Платежного требования в обслуживающую бенефициара </w:t>
            </w:r>
            <w:r>
              <w:rPr>
                <w:rFonts w:ascii="GHEA Grapalat" w:hAnsi="GHEA Grapalat"/>
                <w:sz w:val="20"/>
                <w:szCs w:val="20"/>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r w:rsidR="009A7481" w:rsidTr="009A7481">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rsidR="009A7481" w:rsidRDefault="009A7481">
            <w:pPr>
              <w:widowControl w:val="0"/>
              <w:jc w:val="center"/>
              <w:rPr>
                <w:rFonts w:ascii="GHEA Grapalat" w:hAnsi="GHEA Grapalat"/>
                <w:sz w:val="20"/>
                <w:szCs w:val="20"/>
              </w:rPr>
            </w:pPr>
            <w:r>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9A7481" w:rsidRDefault="009A7481">
            <w:pPr>
              <w:widowControl w:val="0"/>
              <w:jc w:val="center"/>
              <w:rPr>
                <w:rFonts w:ascii="GHEA Grapalat" w:hAnsi="GHEA Grapalat"/>
                <w:sz w:val="20"/>
                <w:szCs w:val="20"/>
              </w:rPr>
            </w:pPr>
            <w:r>
              <w:rPr>
                <w:rFonts w:ascii="GHEA Grapalat" w:hAnsi="GHEA Grapalat"/>
                <w:sz w:val="20"/>
                <w:szCs w:val="20"/>
              </w:rPr>
              <w:t>необязательно</w:t>
            </w:r>
          </w:p>
          <w:p w:rsidR="009A7481" w:rsidRDefault="009A7481">
            <w:pPr>
              <w:widowControl w:val="0"/>
              <w:jc w:val="center"/>
              <w:rPr>
                <w:rFonts w:ascii="GHEA Grapalat" w:hAnsi="GHEA Grapalat"/>
                <w:sz w:val="20"/>
                <w:szCs w:val="20"/>
              </w:rPr>
            </w:pPr>
            <w:r>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A7481" w:rsidRDefault="009A7481">
            <w:pPr>
              <w:widowControl w:val="0"/>
              <w:jc w:val="center"/>
              <w:rPr>
                <w:rFonts w:ascii="GHEA Grapalat" w:hAnsi="GHEA Grapalat"/>
                <w:sz w:val="20"/>
                <w:szCs w:val="20"/>
              </w:rPr>
            </w:pPr>
          </w:p>
        </w:tc>
      </w:tr>
    </w:tbl>
    <w:p w:rsidR="00137C23" w:rsidRDefault="00137C23"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9A7481" w:rsidRDefault="009A7481" w:rsidP="00B46D58">
      <w:pPr>
        <w:pStyle w:val="31"/>
        <w:widowControl w:val="0"/>
        <w:spacing w:after="160" w:line="240" w:lineRule="auto"/>
        <w:jc w:val="right"/>
        <w:rPr>
          <w:rFonts w:ascii="GHEA Grapalat" w:hAnsi="GHEA Grapalat"/>
          <w:b/>
          <w:sz w:val="24"/>
          <w:szCs w:val="24"/>
        </w:rPr>
      </w:pPr>
    </w:p>
    <w:p w:rsidR="00071D1C" w:rsidRPr="004C1711"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C1711" w:rsidRPr="004C1711">
        <w:rPr>
          <w:rFonts w:ascii="GHEA Grapalat" w:hAnsi="GHEA Grapalat"/>
          <w:b/>
          <w:sz w:val="24"/>
          <w:szCs w:val="24"/>
        </w:rPr>
        <w:t>7</w:t>
      </w:r>
    </w:p>
    <w:p w:rsidR="00071D1C" w:rsidRPr="00376507"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w:t>
      </w:r>
      <w:r w:rsidR="00A64046" w:rsidRPr="00B138F3">
        <w:rPr>
          <w:rFonts w:ascii="GHEA Grapalat" w:hAnsi="GHEA Grapalat"/>
          <w:b/>
          <w:sz w:val="24"/>
          <w:szCs w:val="24"/>
        </w:rPr>
        <w:t xml:space="preserve">приглашению </w:t>
      </w:r>
      <w:r w:rsidR="00CE6318">
        <w:rPr>
          <w:rFonts w:ascii="GHEA Grapalat" w:hAnsi="GHEA Grapalat"/>
          <w:b/>
          <w:sz w:val="24"/>
          <w:szCs w:val="24"/>
        </w:rPr>
        <w:t>о запросе котировок*</w:t>
      </w:r>
      <w:r w:rsidR="00A64046"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5D01B1">
        <w:rPr>
          <w:rFonts w:ascii="GHEA Grapalat" w:hAnsi="GHEA Grapalat"/>
          <w:b/>
          <w:sz w:val="24"/>
          <w:szCs w:val="24"/>
          <w:lang w:val="en-US"/>
        </w:rPr>
        <w:t>ՀՀԳՄԴՄԴ</w:t>
      </w:r>
      <w:r w:rsidR="005D01B1" w:rsidRPr="005D01B1">
        <w:rPr>
          <w:rFonts w:ascii="GHEA Grapalat" w:hAnsi="GHEA Grapalat"/>
          <w:b/>
          <w:sz w:val="24"/>
          <w:szCs w:val="24"/>
        </w:rPr>
        <w:t>-</w:t>
      </w:r>
      <w:r w:rsidR="005D01B1">
        <w:rPr>
          <w:rFonts w:ascii="GHEA Grapalat" w:hAnsi="GHEA Grapalat"/>
          <w:b/>
          <w:sz w:val="24"/>
          <w:szCs w:val="24"/>
          <w:lang w:val="en-US"/>
        </w:rPr>
        <w:t>ԳՀԱՇՁԲ</w:t>
      </w:r>
      <w:r w:rsidR="005D01B1" w:rsidRPr="005D01B1">
        <w:rPr>
          <w:rFonts w:ascii="GHEA Grapalat" w:hAnsi="GHEA Grapalat"/>
          <w:b/>
          <w:sz w:val="24"/>
          <w:szCs w:val="24"/>
        </w:rPr>
        <w:t>-2024/3</w:t>
      </w:r>
    </w:p>
    <w:p w:rsidR="00630307" w:rsidRPr="00FA1FB6" w:rsidRDefault="00BB28C8" w:rsidP="00B766E7">
      <w:pPr>
        <w:pStyle w:val="aa"/>
        <w:ind w:right="-7" w:firstLine="567"/>
        <w:jc w:val="center"/>
        <w:rPr>
          <w:rFonts w:ascii="GHEA Grapalat" w:hAnsi="GHEA Grapalat"/>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00277D3F">
        <w:rPr>
          <w:rFonts w:ascii="GHEA Grapalat" w:hAnsi="GHEA Grapalat"/>
          <w:b/>
        </w:rPr>
        <w:t>РАБОТ</w:t>
      </w:r>
      <w:r w:rsidRPr="009F3DC7">
        <w:rPr>
          <w:rFonts w:ascii="GHEA Grapalat" w:hAnsi="GHEA Grapalat"/>
          <w:b/>
        </w:rPr>
        <w:t xml:space="preserve"> ДЛЯ НУЖД </w:t>
      </w:r>
      <w:r w:rsidR="003766BA">
        <w:rPr>
          <w:rFonts w:ascii="GHEA Grapalat" w:hAnsi="GHEA Grapalat"/>
          <w:b/>
        </w:rPr>
        <w:t>«Средняя школа села Драхтик Гегаркуникской области РА » ГНО</w:t>
      </w:r>
      <w:r w:rsidR="000F1BE2">
        <w:rPr>
          <w:rFonts w:ascii="GHEA Grapalat" w:hAnsi="GHEA Grapalat"/>
          <w:b/>
        </w:rPr>
        <w:t xml:space="preserve"> </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3E4078" w:rsidRPr="00F00EAD" w:rsidRDefault="003E4078" w:rsidP="003E4078">
      <w:pPr>
        <w:widowControl w:val="0"/>
        <w:jc w:val="both"/>
        <w:rPr>
          <w:rFonts w:ascii="GHEA Grapalat" w:hAnsi="GHEA Grapalat" w:cs="Sylfaen"/>
          <w:sz w:val="20"/>
          <w:szCs w:val="20"/>
        </w:rPr>
      </w:pPr>
      <w:r w:rsidRPr="00F00EAD">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3E4078" w:rsidRPr="00F00EAD" w:rsidRDefault="003E4078" w:rsidP="003E4078">
      <w:pPr>
        <w:widowControl w:val="0"/>
        <w:jc w:val="center"/>
        <w:rPr>
          <w:rFonts w:ascii="GHEA Grapalat" w:hAnsi="GHEA Grapalat"/>
          <w:b/>
          <w:sz w:val="20"/>
          <w:szCs w:val="20"/>
        </w:rPr>
      </w:pPr>
      <w:r w:rsidRPr="00F00EAD">
        <w:rPr>
          <w:rFonts w:ascii="GHEA Grapalat" w:hAnsi="GHEA Grapalat"/>
          <w:b/>
          <w:sz w:val="20"/>
          <w:szCs w:val="20"/>
        </w:rPr>
        <w:t>1. ПРЕДМЕТ ДОГОВОРА</w:t>
      </w:r>
    </w:p>
    <w:p w:rsidR="003E4078" w:rsidRPr="00F00EAD" w:rsidRDefault="003E4078" w:rsidP="003E4078">
      <w:pPr>
        <w:pStyle w:val="HTML"/>
        <w:shd w:val="clear" w:color="auto" w:fill="F8F9FA"/>
        <w:jc w:val="both"/>
        <w:rPr>
          <w:rFonts w:ascii="GHEA Grapalat" w:hAnsi="GHEA Grapalat"/>
          <w:lang w:val="ru-RU"/>
        </w:rPr>
      </w:pPr>
      <w:r w:rsidRPr="00F00EAD">
        <w:rPr>
          <w:rFonts w:ascii="GHEA Grapalat" w:hAnsi="GHEA Grapalat"/>
          <w:lang w:val="ru-RU"/>
        </w:rPr>
        <w:t>1.1.</w:t>
      </w:r>
      <w:r w:rsidRPr="00F00EAD">
        <w:rPr>
          <w:rFonts w:ascii="GHEA Grapalat" w:hAnsi="GHEA Grapalat"/>
          <w:lang w:val="ru-RU"/>
        </w:rPr>
        <w:tab/>
      </w:r>
      <w:r w:rsidRPr="00F00EAD">
        <w:rPr>
          <w:rFonts w:ascii="GHEA Grapalat" w:hAnsi="GHEA Grapalat" w:cs="Times New Roman"/>
          <w:lang w:val="ru-RU" w:eastAsia="ru-RU" w:bidi="ru-RU"/>
        </w:rPr>
        <w:t>Подрядчик обязуется в установленном настоящим Договором порядке, предусмотренных объемах, форме и сроках выполнять 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Pr="00F00EAD">
        <w:rPr>
          <w:rFonts w:ascii="GHEA Grapalat" w:hAnsi="GHEA Grapalat"/>
          <w:lang w:val="ru-RU"/>
        </w:rPr>
        <w:t xml:space="preserve">   _____________________________________________________</w:t>
      </w:r>
    </w:p>
    <w:p w:rsidR="003E4078" w:rsidRPr="00F00EAD" w:rsidRDefault="003E4078" w:rsidP="003E4078">
      <w:pPr>
        <w:widowControl w:val="0"/>
        <w:ind w:left="4536"/>
        <w:jc w:val="both"/>
        <w:rPr>
          <w:rFonts w:ascii="GHEA Grapalat" w:hAnsi="GHEA Grapalat"/>
          <w:sz w:val="20"/>
          <w:szCs w:val="20"/>
          <w:vertAlign w:val="superscript"/>
        </w:rPr>
      </w:pPr>
      <w:r w:rsidRPr="00F00EAD">
        <w:rPr>
          <w:rFonts w:ascii="GHEA Grapalat" w:hAnsi="GHEA Grapalat"/>
          <w:sz w:val="20"/>
          <w:szCs w:val="20"/>
          <w:vertAlign w:val="superscript"/>
        </w:rPr>
        <w:t>Наименование работ</w:t>
      </w:r>
    </w:p>
    <w:p w:rsidR="003E4078" w:rsidRPr="00F00EAD" w:rsidRDefault="003E4078" w:rsidP="003E4078">
      <w:pPr>
        <w:widowControl w:val="0"/>
        <w:jc w:val="both"/>
        <w:rPr>
          <w:rFonts w:ascii="GHEA Grapalat" w:hAnsi="GHEA Grapalat"/>
          <w:sz w:val="20"/>
          <w:szCs w:val="20"/>
        </w:rPr>
      </w:pPr>
      <w:r w:rsidRPr="00F00EAD">
        <w:rPr>
          <w:rFonts w:ascii="GHEA Grapalat" w:hAnsi="GHEA Grapalat"/>
          <w:sz w:val="20"/>
          <w:szCs w:val="20"/>
        </w:rPr>
        <w:t xml:space="preserve">работы (далее — работа), а Заказчик обязуется принимать выполненную работу и платить за нее. 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F00EAD">
        <w:rPr>
          <w:rFonts w:ascii="GHEA Grapalat" w:hAnsi="GHEA Grapalat"/>
          <w:b/>
          <w:sz w:val="20"/>
          <w:szCs w:val="20"/>
        </w:rPr>
        <w:t>" ---.........---/---"</w:t>
      </w:r>
      <w:r w:rsidRPr="00F00EAD">
        <w:rPr>
          <w:rFonts w:ascii="GHEA Grapalat" w:hAnsi="GHEA Grapalat"/>
          <w:sz w:val="20"/>
          <w:szCs w:val="20"/>
        </w:rPr>
        <w:t>.</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1.2.</w:t>
      </w:r>
      <w:r w:rsidRPr="00F00EAD">
        <w:rPr>
          <w:rFonts w:ascii="GHEA Grapalat" w:hAnsi="GHEA Grapalat"/>
          <w:sz w:val="20"/>
          <w:szCs w:val="20"/>
        </w:rPr>
        <w:tab/>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rsidR="003E4078" w:rsidRPr="00F00EAD" w:rsidRDefault="003E4078" w:rsidP="003E4078">
      <w:pPr>
        <w:widowControl w:val="0"/>
        <w:tabs>
          <w:tab w:val="left" w:pos="1134"/>
        </w:tabs>
        <w:ind w:firstLine="567"/>
        <w:jc w:val="both"/>
        <w:rPr>
          <w:rFonts w:ascii="GHEA Grapalat" w:hAnsi="GHEA Grapalat"/>
          <w:spacing w:val="6"/>
          <w:sz w:val="20"/>
          <w:szCs w:val="20"/>
        </w:rPr>
      </w:pPr>
      <w:r w:rsidRPr="00F00EAD">
        <w:rPr>
          <w:rFonts w:ascii="GHEA Grapalat" w:hAnsi="GHEA Grapalat"/>
          <w:sz w:val="20"/>
          <w:szCs w:val="20"/>
        </w:rPr>
        <w:t>1.3.</w:t>
      </w:r>
      <w:r w:rsidRPr="00F00EAD">
        <w:rPr>
          <w:rFonts w:ascii="GHEA Grapalat" w:hAnsi="GHEA Grapalat"/>
          <w:spacing w:val="6"/>
          <w:sz w:val="20"/>
          <w:szCs w:val="20"/>
        </w:rPr>
        <w:tab/>
        <w:t>Предусмотренные договором работы начинаются после вступления</w:t>
      </w:r>
      <w:r w:rsidRPr="00F00EAD">
        <w:rPr>
          <w:rFonts w:ascii="Calibri" w:hAnsi="Calibri" w:cs="Calibri"/>
          <w:spacing w:val="6"/>
          <w:sz w:val="20"/>
          <w:szCs w:val="20"/>
          <w:lang w:val="en-US"/>
        </w:rPr>
        <w:t> </w:t>
      </w:r>
      <w:r w:rsidRPr="00F00EAD">
        <w:rPr>
          <w:rFonts w:ascii="GHEA Grapalat" w:hAnsi="GHEA Grapalat"/>
          <w:spacing w:val="6"/>
          <w:sz w:val="20"/>
          <w:szCs w:val="20"/>
        </w:rPr>
        <w:t>договора в силу и устанавливается следующий срок выполнения:</w:t>
      </w:r>
    </w:p>
    <w:p w:rsidR="003E4078" w:rsidRPr="00F00EAD" w:rsidRDefault="003E4078" w:rsidP="003E4078">
      <w:pPr>
        <w:widowControl w:val="0"/>
        <w:jc w:val="both"/>
        <w:rPr>
          <w:rFonts w:ascii="GHEA Grapalat" w:hAnsi="GHEA Grapalat"/>
          <w:spacing w:val="6"/>
          <w:sz w:val="20"/>
          <w:szCs w:val="20"/>
        </w:rPr>
      </w:pPr>
      <w:r w:rsidRPr="00F00EAD">
        <w:rPr>
          <w:rFonts w:ascii="GHEA Grapalat" w:hAnsi="GHEA Grapalat"/>
          <w:sz w:val="20"/>
          <w:szCs w:val="20"/>
        </w:rPr>
        <w:t>_________________________________________________________________________.</w:t>
      </w:r>
    </w:p>
    <w:p w:rsidR="003E4078" w:rsidRPr="00F00EAD" w:rsidRDefault="003E4078" w:rsidP="003E4078">
      <w:pPr>
        <w:widowControl w:val="0"/>
        <w:tabs>
          <w:tab w:val="left" w:pos="1134"/>
        </w:tabs>
        <w:ind w:left="3402"/>
        <w:jc w:val="both"/>
        <w:rPr>
          <w:rFonts w:ascii="GHEA Grapalat" w:hAnsi="GHEA Grapalat" w:cs="Times Armenian"/>
          <w:sz w:val="20"/>
          <w:szCs w:val="20"/>
          <w:vertAlign w:val="superscript"/>
        </w:rPr>
      </w:pPr>
      <w:r w:rsidRPr="00F00EAD">
        <w:rPr>
          <w:rFonts w:ascii="GHEA Grapalat" w:hAnsi="GHEA Grapalat"/>
          <w:sz w:val="20"/>
          <w:szCs w:val="20"/>
          <w:vertAlign w:val="superscript"/>
        </w:rPr>
        <w:t>окончательный срок выполнения работ</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Сроки выполнения предусмотренных договором отдельных видов работ, этапов и объемов установлены календарным графиком, представленным в Приложении 2 к настоящему Договору.</w:t>
      </w:r>
    </w:p>
    <w:p w:rsidR="003E4078" w:rsidRPr="00F00EAD" w:rsidRDefault="003E4078" w:rsidP="003E4078">
      <w:pPr>
        <w:widowControl w:val="0"/>
        <w:tabs>
          <w:tab w:val="left" w:pos="1134"/>
        </w:tabs>
        <w:ind w:firstLine="567"/>
        <w:jc w:val="both"/>
        <w:rPr>
          <w:rFonts w:ascii="GHEA Grapalat" w:hAnsi="GHEA Grapalat"/>
          <w:sz w:val="20"/>
          <w:szCs w:val="20"/>
        </w:rPr>
      </w:pPr>
    </w:p>
    <w:p w:rsidR="003E4078" w:rsidRPr="00F00EAD" w:rsidRDefault="003E4078" w:rsidP="003E4078">
      <w:pPr>
        <w:widowControl w:val="0"/>
        <w:tabs>
          <w:tab w:val="left" w:pos="1276"/>
        </w:tabs>
        <w:ind w:firstLine="567"/>
        <w:jc w:val="center"/>
        <w:rPr>
          <w:rFonts w:ascii="GHEA Grapalat" w:hAnsi="GHEA Grapalat"/>
          <w:b/>
          <w:sz w:val="20"/>
          <w:szCs w:val="20"/>
        </w:rPr>
      </w:pPr>
      <w:r w:rsidRPr="00F00EAD">
        <w:rPr>
          <w:rFonts w:ascii="GHEA Grapalat" w:hAnsi="GHEA Grapalat"/>
          <w:b/>
          <w:sz w:val="20"/>
          <w:szCs w:val="20"/>
        </w:rPr>
        <w:lastRenderedPageBreak/>
        <w:t>2. ВЫПОЛНЕНИЕ РАБОТ СРЕДСТВАМИ ПОДРЯДЧИКА</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2.1.</w:t>
      </w:r>
      <w:r w:rsidRPr="00F00EAD">
        <w:rPr>
          <w:rFonts w:ascii="GHEA Grapalat" w:hAnsi="GHEA Grapalat"/>
          <w:sz w:val="20"/>
          <w:szCs w:val="20"/>
        </w:rPr>
        <w:tab/>
        <w:t xml:space="preserve">Работа выполняется трудовым и техническим ресурсом, строительными материалами и средствами Подрядчика. </w:t>
      </w:r>
    </w:p>
    <w:p w:rsidR="003E4078" w:rsidRPr="00F00EAD" w:rsidRDefault="003E4078" w:rsidP="003E4078">
      <w:pPr>
        <w:widowControl w:val="0"/>
        <w:tabs>
          <w:tab w:val="left" w:pos="1134"/>
          <w:tab w:val="left" w:pos="1276"/>
        </w:tabs>
        <w:ind w:firstLine="567"/>
        <w:jc w:val="both"/>
        <w:rPr>
          <w:rFonts w:ascii="GHEA Grapalat" w:hAnsi="GHEA Grapalat"/>
          <w:sz w:val="20"/>
          <w:szCs w:val="20"/>
        </w:rPr>
      </w:pPr>
      <w:r w:rsidRPr="00F00EAD">
        <w:rPr>
          <w:rFonts w:ascii="GHEA Grapalat" w:hAnsi="GHEA Grapalat"/>
          <w:sz w:val="20"/>
          <w:szCs w:val="20"/>
        </w:rPr>
        <w:t>2.2.</w:t>
      </w:r>
      <w:r w:rsidRPr="00F00EAD">
        <w:rPr>
          <w:rFonts w:ascii="GHEA Grapalat" w:hAnsi="GHEA Grapalat"/>
          <w:sz w:val="20"/>
          <w:szCs w:val="20"/>
        </w:rPr>
        <w:tab/>
        <w:t>Подрядчик несет ответственность за качество предоставленных им материалов и оборудования.</w:t>
      </w:r>
    </w:p>
    <w:p w:rsidR="003E4078" w:rsidRPr="00F00EAD" w:rsidRDefault="003E4078" w:rsidP="003E4078">
      <w:pPr>
        <w:widowControl w:val="0"/>
        <w:tabs>
          <w:tab w:val="left" w:pos="1276"/>
        </w:tabs>
        <w:ind w:firstLine="567"/>
        <w:jc w:val="center"/>
        <w:rPr>
          <w:rFonts w:ascii="GHEA Grapalat" w:hAnsi="GHEA Grapalat"/>
          <w:b/>
          <w:i/>
          <w:sz w:val="20"/>
          <w:szCs w:val="20"/>
        </w:rPr>
      </w:pPr>
    </w:p>
    <w:p w:rsidR="003E4078" w:rsidRPr="00F00EAD" w:rsidRDefault="003E4078" w:rsidP="003E4078">
      <w:pPr>
        <w:widowControl w:val="0"/>
        <w:jc w:val="center"/>
        <w:rPr>
          <w:rFonts w:ascii="GHEA Grapalat" w:hAnsi="GHEA Grapalat"/>
          <w:b/>
          <w:sz w:val="20"/>
          <w:szCs w:val="20"/>
        </w:rPr>
      </w:pPr>
      <w:r w:rsidRPr="00F00EAD">
        <w:rPr>
          <w:rFonts w:ascii="GHEA Grapalat" w:hAnsi="GHEA Grapalat"/>
          <w:b/>
          <w:sz w:val="20"/>
          <w:szCs w:val="20"/>
        </w:rPr>
        <w:t>3. ПРАВА И ОБЯЗАННОСТИ СТОРОН</w:t>
      </w:r>
    </w:p>
    <w:p w:rsidR="003E4078" w:rsidRPr="00F00EAD" w:rsidRDefault="003E4078" w:rsidP="003E4078">
      <w:pPr>
        <w:widowControl w:val="0"/>
        <w:tabs>
          <w:tab w:val="left" w:pos="1276"/>
        </w:tabs>
        <w:ind w:firstLine="567"/>
        <w:jc w:val="both"/>
        <w:rPr>
          <w:rFonts w:ascii="GHEA Grapalat" w:hAnsi="GHEA Grapalat"/>
          <w:b/>
          <w:sz w:val="20"/>
          <w:szCs w:val="20"/>
        </w:rPr>
      </w:pPr>
      <w:r w:rsidRPr="00F00EAD">
        <w:rPr>
          <w:rFonts w:ascii="GHEA Grapalat" w:hAnsi="GHEA Grapalat"/>
          <w:b/>
          <w:sz w:val="20"/>
          <w:szCs w:val="20"/>
        </w:rPr>
        <w:t>3.1.</w:t>
      </w:r>
      <w:r w:rsidRPr="00F00EAD">
        <w:rPr>
          <w:rFonts w:ascii="GHEA Grapalat" w:hAnsi="GHEA Grapalat"/>
          <w:b/>
          <w:sz w:val="20"/>
          <w:szCs w:val="20"/>
        </w:rPr>
        <w:tab/>
        <w:t>Заказчик имеет право:</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3.1.1.</w:t>
      </w:r>
      <w:r w:rsidRPr="00F00EAD">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3.1.2.</w:t>
      </w:r>
      <w:r w:rsidRPr="00F00EAD">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3.1.3.</w:t>
      </w:r>
      <w:r w:rsidRPr="00F00EAD">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F00EAD">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3.1.4.</w:t>
      </w:r>
      <w:r w:rsidRPr="00F00EAD">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а)</w:t>
      </w:r>
      <w:r w:rsidRPr="00F00EAD">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б)</w:t>
      </w:r>
      <w:r w:rsidRPr="00F00EAD">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в)</w:t>
      </w:r>
      <w:r w:rsidRPr="00F00EAD">
        <w:rPr>
          <w:rFonts w:ascii="GHEA Grapalat" w:hAnsi="GHEA Grapalat"/>
          <w:sz w:val="20"/>
          <w:szCs w:val="20"/>
        </w:rPr>
        <w:tab/>
        <w:t>выполненная Подрядчиком работа не соответствует требованиям, установленным пунктами 1.1 или 1.2 настоящего договора,</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г)</w:t>
      </w:r>
      <w:r w:rsidRPr="00F00EAD">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3.1.5.</w:t>
      </w:r>
      <w:r w:rsidRPr="00F00EAD">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3.1.6.</w:t>
      </w:r>
      <w:r w:rsidRPr="00F00EAD">
        <w:rPr>
          <w:rFonts w:ascii="GHEA Grapalat" w:hAnsi="GHEA Grapalat"/>
          <w:sz w:val="20"/>
          <w:szCs w:val="20"/>
        </w:rPr>
        <w:tab/>
        <w:t>Уполномочить другое лицо на осуществление технического контроля над выполнением работы;</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3.1.7.</w:t>
      </w:r>
      <w:r w:rsidRPr="00F00EAD">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3E4078" w:rsidRPr="00F00EAD" w:rsidRDefault="003E4078" w:rsidP="003E4078">
      <w:pPr>
        <w:rPr>
          <w:rFonts w:ascii="GHEA Grapalat" w:hAnsi="GHEA Grapalat"/>
          <w:b/>
          <w:sz w:val="20"/>
          <w:szCs w:val="20"/>
        </w:rPr>
      </w:pPr>
      <w:r w:rsidRPr="00F00EAD">
        <w:rPr>
          <w:rFonts w:ascii="GHEA Grapalat" w:hAnsi="GHEA Grapalat"/>
          <w:b/>
          <w:sz w:val="20"/>
          <w:szCs w:val="20"/>
        </w:rPr>
        <w:br w:type="page"/>
      </w:r>
    </w:p>
    <w:p w:rsidR="003E4078" w:rsidRPr="00F00EAD" w:rsidRDefault="003E4078" w:rsidP="003E4078">
      <w:pPr>
        <w:widowControl w:val="0"/>
        <w:tabs>
          <w:tab w:val="left" w:pos="1134"/>
        </w:tabs>
        <w:ind w:firstLine="567"/>
        <w:jc w:val="both"/>
        <w:rPr>
          <w:rFonts w:ascii="GHEA Grapalat" w:hAnsi="GHEA Grapalat" w:cs="Times Armenian"/>
          <w:b/>
          <w:sz w:val="20"/>
          <w:szCs w:val="20"/>
        </w:rPr>
      </w:pPr>
      <w:r w:rsidRPr="00F00EAD">
        <w:rPr>
          <w:rFonts w:ascii="GHEA Grapalat" w:hAnsi="GHEA Grapalat"/>
          <w:b/>
          <w:sz w:val="20"/>
          <w:szCs w:val="20"/>
        </w:rPr>
        <w:lastRenderedPageBreak/>
        <w:t>3.2.</w:t>
      </w:r>
      <w:r w:rsidRPr="00F00EAD">
        <w:rPr>
          <w:rFonts w:ascii="GHEA Grapalat" w:hAnsi="GHEA Grapalat"/>
          <w:b/>
          <w:sz w:val="20"/>
          <w:szCs w:val="20"/>
        </w:rPr>
        <w:tab/>
        <w:t>Заказчик обязан:</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3.2.1.</w:t>
      </w:r>
      <w:r w:rsidRPr="00F00EAD">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3.2.2.</w:t>
      </w:r>
      <w:r w:rsidRPr="00F00EAD">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3.2.3.</w:t>
      </w:r>
      <w:r w:rsidRPr="00F00EAD">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3E4078" w:rsidRPr="00F00EAD" w:rsidRDefault="003E4078" w:rsidP="003E4078">
      <w:pPr>
        <w:widowControl w:val="0"/>
        <w:tabs>
          <w:tab w:val="left" w:pos="1276"/>
        </w:tabs>
        <w:ind w:firstLine="567"/>
        <w:jc w:val="both"/>
        <w:rPr>
          <w:ins w:id="11" w:author="Inesa Kocharyan" w:date="2024-02-09T15:45:00Z"/>
          <w:rFonts w:ascii="GHEA Grapalat" w:hAnsi="GHEA Grapalat"/>
          <w:sz w:val="20"/>
          <w:szCs w:val="20"/>
        </w:rPr>
      </w:pPr>
      <w:r w:rsidRPr="00F00EAD">
        <w:rPr>
          <w:rFonts w:ascii="GHEA Grapalat" w:hAnsi="GHEA Grapalat"/>
          <w:sz w:val="20"/>
          <w:szCs w:val="20"/>
        </w:rPr>
        <w:t>3.2.4.</w:t>
      </w:r>
      <w:r w:rsidRPr="00F00EAD">
        <w:rPr>
          <w:rFonts w:ascii="GHEA Grapalat" w:hAnsi="GHEA Grapalat"/>
          <w:sz w:val="20"/>
          <w:szCs w:val="20"/>
        </w:rPr>
        <w:tab/>
        <w:t>В случае приемки результата работы в срок, предусмотренный пунктом 1.3.</w:t>
      </w:r>
      <w:r w:rsidRPr="00F00EAD">
        <w:rPr>
          <w:rFonts w:ascii="GHEA Grapalat" w:hAnsi="GHEA Grapalat"/>
          <w:sz w:val="20"/>
          <w:szCs w:val="20"/>
        </w:rPr>
        <w:tab/>
        <w:t xml:space="preserve">Договора, уплачивать Подрядчику суммы, подлежащие уплате последнему. </w:t>
      </w:r>
    </w:p>
    <w:p w:rsidR="003E4078" w:rsidRPr="00F00EAD" w:rsidRDefault="003E4078" w:rsidP="003E4078">
      <w:pPr>
        <w:pStyle w:val="HTML"/>
        <w:shd w:val="clear" w:color="auto" w:fill="F8F9FA"/>
        <w:ind w:firstLine="426"/>
        <w:jc w:val="both"/>
        <w:rPr>
          <w:rFonts w:ascii="GHEA Grapalat" w:hAnsi="GHEA Grapalat" w:cs="Times Armenian"/>
          <w:lang w:val="ru-RU" w:eastAsia="ru-RU" w:bidi="ru-RU"/>
        </w:rPr>
      </w:pPr>
      <w:r w:rsidRPr="00F00EAD">
        <w:rPr>
          <w:rFonts w:ascii="GHEA Grapalat" w:hAnsi="GHEA Grapalat" w:cs="Times New Roman"/>
          <w:lang w:val="ru-RU" w:eastAsia="ru-RU" w:bidi="ru-RU"/>
        </w:rPr>
        <w:t>3</w:t>
      </w:r>
      <w:r w:rsidRPr="00F00EAD">
        <w:rPr>
          <w:rFonts w:ascii="GHEA Grapalat" w:hAnsi="GHEA Grapalat" w:cs="Times Armenian"/>
          <w:lang w:val="ru-RU" w:eastAsia="ru-RU" w:bidi="ru-RU"/>
        </w:rPr>
        <w:t>.2.5 Предоставить Подрядчику письменное согласие, предусмотренное подпунктом 2 пункта 3.4.3 договора, в течение ....... дней.</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 xml:space="preserve">       </w:t>
      </w:r>
      <w:r w:rsidRPr="00F00EAD">
        <w:rPr>
          <w:rFonts w:ascii="GHEA Grapalat" w:hAnsi="GHEA Grapalat"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3E4078" w:rsidRPr="00F00EAD" w:rsidRDefault="003E4078" w:rsidP="003E4078">
      <w:pPr>
        <w:widowControl w:val="0"/>
        <w:tabs>
          <w:tab w:val="left" w:pos="1134"/>
        </w:tabs>
        <w:ind w:firstLine="567"/>
        <w:jc w:val="both"/>
        <w:rPr>
          <w:rFonts w:ascii="GHEA Grapalat" w:hAnsi="GHEA Grapalat"/>
          <w:b/>
          <w:sz w:val="20"/>
          <w:szCs w:val="20"/>
        </w:rPr>
      </w:pPr>
      <w:r w:rsidRPr="00F00EAD">
        <w:rPr>
          <w:rFonts w:ascii="GHEA Grapalat" w:hAnsi="GHEA Grapalat"/>
          <w:b/>
          <w:sz w:val="20"/>
          <w:szCs w:val="20"/>
        </w:rPr>
        <w:t>3.3.</w:t>
      </w:r>
      <w:r w:rsidRPr="00F00EAD">
        <w:rPr>
          <w:rFonts w:ascii="GHEA Grapalat" w:hAnsi="GHEA Grapalat"/>
          <w:b/>
          <w:sz w:val="20"/>
          <w:szCs w:val="20"/>
        </w:rPr>
        <w:tab/>
        <w:t>Подрядчик имеет право:</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3.3.1.</w:t>
      </w:r>
      <w:r w:rsidRPr="00F00EAD">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3.3.2.</w:t>
      </w:r>
      <w:r w:rsidRPr="00F00EAD">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3E4078" w:rsidRPr="00F00EAD" w:rsidRDefault="003E4078" w:rsidP="003E4078">
      <w:pPr>
        <w:widowControl w:val="0"/>
        <w:tabs>
          <w:tab w:val="left" w:pos="1276"/>
        </w:tabs>
        <w:ind w:firstLine="567"/>
        <w:jc w:val="both"/>
        <w:rPr>
          <w:rFonts w:ascii="GHEA Grapalat" w:hAnsi="GHEA Grapalat"/>
          <w:b/>
          <w:sz w:val="20"/>
          <w:szCs w:val="20"/>
        </w:rPr>
      </w:pPr>
      <w:r w:rsidRPr="00F00EAD">
        <w:rPr>
          <w:rFonts w:ascii="GHEA Grapalat" w:hAnsi="GHEA Grapalat"/>
          <w:b/>
          <w:sz w:val="20"/>
          <w:szCs w:val="20"/>
        </w:rPr>
        <w:t>3.4.</w:t>
      </w:r>
      <w:r w:rsidRPr="00F00EAD">
        <w:rPr>
          <w:rFonts w:ascii="GHEA Grapalat" w:hAnsi="GHEA Grapalat"/>
          <w:b/>
          <w:sz w:val="20"/>
          <w:szCs w:val="20"/>
        </w:rPr>
        <w:tab/>
        <w:t>Подрядчик обязан:</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3.4.1.</w:t>
      </w:r>
      <w:r w:rsidRPr="00F00EAD">
        <w:rPr>
          <w:rFonts w:ascii="GHEA Grapalat" w:hAnsi="GHEA Grapalat"/>
          <w:sz w:val="20"/>
          <w:szCs w:val="20"/>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p>
    <w:p w:rsidR="003E4078" w:rsidRPr="00F00EAD" w:rsidDel="008272F3" w:rsidRDefault="003E4078" w:rsidP="003E4078">
      <w:pPr>
        <w:widowControl w:val="0"/>
        <w:tabs>
          <w:tab w:val="left" w:pos="1276"/>
        </w:tabs>
        <w:ind w:firstLine="567"/>
        <w:jc w:val="both"/>
        <w:rPr>
          <w:del w:id="12" w:author="Inesa Kocharyan" w:date="2024-02-09T15:52:00Z"/>
          <w:rFonts w:ascii="GHEA Grapalat" w:hAnsi="GHEA Grapalat" w:cs="Times Armenian"/>
          <w:sz w:val="20"/>
          <w:szCs w:val="20"/>
        </w:rPr>
      </w:pP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3.4.2.</w:t>
      </w:r>
      <w:r w:rsidRPr="00F00EAD">
        <w:rPr>
          <w:rFonts w:ascii="GHEA Grapalat" w:hAnsi="GHEA Grapalat"/>
          <w:sz w:val="20"/>
          <w:szCs w:val="20"/>
        </w:rPr>
        <w:tab/>
        <w:t>Выполнять указания Заказчика по части работы, если они не противоречат условиям договора.</w:t>
      </w:r>
    </w:p>
    <w:p w:rsidR="003E4078" w:rsidRPr="00F00EAD" w:rsidRDefault="003E4078" w:rsidP="003E4078">
      <w:pPr>
        <w:widowControl w:val="0"/>
        <w:tabs>
          <w:tab w:val="left" w:pos="1276"/>
        </w:tabs>
        <w:ind w:firstLine="567"/>
        <w:jc w:val="both"/>
        <w:rPr>
          <w:ins w:id="13" w:author="Inesa Kocharyan" w:date="2024-02-09T15:52:00Z"/>
          <w:rFonts w:ascii="GHEA Grapalat" w:hAnsi="GHEA Grapalat"/>
          <w:sz w:val="20"/>
          <w:szCs w:val="20"/>
        </w:rPr>
      </w:pPr>
      <w:r w:rsidRPr="00F00EAD">
        <w:rPr>
          <w:rFonts w:ascii="GHEA Grapalat" w:hAnsi="GHEA Grapalat"/>
          <w:sz w:val="20"/>
          <w:szCs w:val="20"/>
        </w:rPr>
        <w:t>3.4.3.</w:t>
      </w:r>
      <w:r w:rsidRPr="00F00EAD">
        <w:rPr>
          <w:rFonts w:ascii="GHEA Grapalat" w:hAnsi="GHEA Grapalat"/>
          <w:sz w:val="20"/>
          <w:szCs w:val="20"/>
        </w:rPr>
        <w:tab/>
        <w:t xml:space="preserve">Обеспечивать </w:t>
      </w:r>
    </w:p>
    <w:p w:rsidR="003E4078" w:rsidRPr="00F00EAD" w:rsidDel="008272F3" w:rsidRDefault="003E4078" w:rsidP="003E4078">
      <w:pPr>
        <w:widowControl w:val="0"/>
        <w:tabs>
          <w:tab w:val="left" w:pos="1276"/>
        </w:tabs>
        <w:ind w:firstLine="567"/>
        <w:jc w:val="both"/>
        <w:rPr>
          <w:del w:id="14" w:author="Vardan" w:date="2022-12-24T23:09:00Z"/>
          <w:rFonts w:ascii="GHEA Grapalat" w:hAnsi="GHEA Grapalat"/>
          <w:sz w:val="20"/>
          <w:szCs w:val="20"/>
        </w:rPr>
      </w:pPr>
      <w:r w:rsidRPr="00F00EAD">
        <w:rPr>
          <w:rFonts w:ascii="GHEA Grapalat" w:hAnsi="GHEA Grapalat"/>
          <w:sz w:val="20"/>
          <w:szCs w:val="20"/>
        </w:rPr>
        <w:t>1) выполнение строительно-монтажных работ в соответствии градостроительной нормативно-технической документацией и условиями настоящего договора,</w:t>
      </w:r>
      <w:del w:id="15" w:author="Inesa Kocharyan" w:date="2024-02-12T14:12:00Z">
        <w:r w:rsidRPr="00F00EAD" w:rsidDel="003079EF">
          <w:rPr>
            <w:rFonts w:ascii="GHEA Grapalat" w:hAnsi="GHEA Grapalat"/>
            <w:sz w:val="20"/>
            <w:szCs w:val="20"/>
          </w:rPr>
          <w:delText>,</w:delText>
        </w:r>
      </w:del>
      <w:r w:rsidRPr="00F00EAD">
        <w:rPr>
          <w:rFonts w:ascii="GHEA Grapalat" w:hAnsi="GHEA Grapalat"/>
          <w:sz w:val="20"/>
          <w:szCs w:val="20"/>
        </w:rPr>
        <w:t xml:space="preserve">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3.4.4.</w:t>
      </w:r>
      <w:r w:rsidRPr="00F00EAD">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(эксплуатации) результата работы, а также сообщать сведения о возможных последствиях несоблюдения этих требований и правил.</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3.4.5.</w:t>
      </w:r>
      <w:r w:rsidRPr="00F00EAD">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3.4.6.</w:t>
      </w:r>
      <w:r w:rsidRPr="00F00EAD">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3.4.7.</w:t>
      </w:r>
      <w:r w:rsidRPr="00F00EAD">
        <w:rPr>
          <w:rFonts w:ascii="GHEA Grapalat" w:hAnsi="GHEA Grapalat"/>
          <w:sz w:val="20"/>
          <w:szCs w:val="20"/>
        </w:rPr>
        <w:tab/>
        <w:t xml:space="preserve">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w:t>
      </w:r>
      <w:r w:rsidRPr="00F00EAD">
        <w:rPr>
          <w:rFonts w:ascii="GHEA Grapalat" w:hAnsi="GHEA Grapalat"/>
          <w:sz w:val="20"/>
          <w:szCs w:val="20"/>
        </w:rPr>
        <w:lastRenderedPageBreak/>
        <w:t>консервации строительства.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3.4.8.</w:t>
      </w:r>
      <w:r w:rsidRPr="00F00EAD">
        <w:rPr>
          <w:rFonts w:ascii="GHEA Grapalat" w:hAnsi="GHEA Grapalat"/>
          <w:sz w:val="20"/>
          <w:szCs w:val="20"/>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своих средств и в установленный Заказчиком разумный срок устранять эти недостатки. </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sz w:val="20"/>
          <w:szCs w:val="20"/>
        </w:rPr>
        <w:t>3.4.9.</w:t>
      </w:r>
      <w:r w:rsidRPr="00F00EAD">
        <w:rPr>
          <w:rFonts w:ascii="GHEA Grapalat" w:hAnsi="GHEA Grapalat"/>
          <w:sz w:val="20"/>
          <w:szCs w:val="20"/>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  своих средств</w:t>
      </w:r>
      <w:ins w:id="16" w:author="Vardan" w:date="2022-12-24T23:12:00Z">
        <w:r w:rsidRPr="00F00EAD">
          <w:rPr>
            <w:rFonts w:ascii="GHEA Grapalat" w:hAnsi="GHEA Grapalat"/>
            <w:sz w:val="20"/>
            <w:szCs w:val="20"/>
          </w:rPr>
          <w:t xml:space="preserve"> </w:t>
        </w:r>
      </w:ins>
      <w:r w:rsidRPr="00F00EAD">
        <w:rPr>
          <w:rFonts w:ascii="GHEA Grapalat" w:hAnsi="GHEA Grapalat"/>
          <w:sz w:val="20"/>
          <w:szCs w:val="20"/>
        </w:rPr>
        <w:t>и в установленный Заказчиком разумный срок устранять эти недостатки</w:t>
      </w:r>
      <w:r w:rsidRPr="00F00EAD">
        <w:rPr>
          <w:rStyle w:val="af6"/>
          <w:rFonts w:ascii="GHEA Grapalat" w:hAnsi="GHEA Grapalat"/>
          <w:sz w:val="20"/>
          <w:szCs w:val="20"/>
        </w:rPr>
        <w:footnoteReference w:customMarkFollows="1" w:id="17"/>
        <w:t>27</w:t>
      </w:r>
      <w:r w:rsidRPr="00F00EAD">
        <w:rPr>
          <w:rFonts w:ascii="GHEA Grapalat" w:hAnsi="GHEA Grapalat"/>
          <w:sz w:val="20"/>
          <w:szCs w:val="20"/>
        </w:rPr>
        <w:t>.</w:t>
      </w:r>
    </w:p>
    <w:p w:rsidR="003E4078" w:rsidRPr="00F00EAD" w:rsidRDefault="003E4078" w:rsidP="003E4078">
      <w:pPr>
        <w:widowControl w:val="0"/>
        <w:tabs>
          <w:tab w:val="left" w:pos="1418"/>
        </w:tabs>
        <w:ind w:firstLine="567"/>
        <w:jc w:val="both"/>
        <w:rPr>
          <w:rFonts w:ascii="GHEA Grapalat" w:hAnsi="GHEA Grapalat" w:cs="Times Armenian"/>
          <w:sz w:val="20"/>
          <w:szCs w:val="20"/>
        </w:rPr>
      </w:pPr>
      <w:r w:rsidRPr="00F00EAD">
        <w:rPr>
          <w:rFonts w:ascii="GHEA Grapalat" w:hAnsi="GHEA Grapalat"/>
          <w:sz w:val="20"/>
          <w:szCs w:val="20"/>
        </w:rPr>
        <w:t>3.4.10.</w:t>
      </w:r>
      <w:r w:rsidRPr="00F00EAD">
        <w:rPr>
          <w:rFonts w:ascii="GHEA Grapalat" w:hAnsi="GHEA Grapalat"/>
          <w:sz w:val="20"/>
          <w:szCs w:val="20"/>
        </w:rPr>
        <w:tab/>
        <w:t>Требования, предъявляемые к техническим характеристикам и гарантийным срокам объекта подряда, к его отдельным частям (конструкциям и т.д.) и использованным материалам, и (или) к</w:t>
      </w:r>
      <w:r w:rsidRPr="00F00EAD">
        <w:rPr>
          <w:rFonts w:ascii="GHEA Grapalat" w:hAnsi="GHEA Grapalat"/>
          <w:sz w:val="20"/>
          <w:szCs w:val="20"/>
          <w:lang w:val="hy-AM"/>
        </w:rPr>
        <w:t xml:space="preserve"> </w:t>
      </w:r>
      <w:r w:rsidRPr="00F00EAD">
        <w:rPr>
          <w:rFonts w:ascii="GHEA Grapalat" w:hAnsi="GHEA Grapalat"/>
          <w:sz w:val="20"/>
          <w:szCs w:val="20"/>
        </w:rPr>
        <w:t>приборам и оборудованию  представлены в приложении № —- к договору</w:t>
      </w:r>
      <w:r w:rsidRPr="00F00EAD">
        <w:rPr>
          <w:rStyle w:val="af6"/>
          <w:rFonts w:ascii="GHEA Grapalat" w:hAnsi="GHEA Grapalat"/>
          <w:sz w:val="20"/>
          <w:szCs w:val="20"/>
        </w:rPr>
        <w:footnoteReference w:customMarkFollows="1" w:id="18"/>
        <w:t>28</w:t>
      </w:r>
      <w:r w:rsidRPr="00F00EAD">
        <w:rPr>
          <w:rFonts w:ascii="GHEA Grapalat" w:hAnsi="GHEA Grapalat"/>
          <w:sz w:val="20"/>
          <w:szCs w:val="20"/>
        </w:rPr>
        <w:t xml:space="preserve">. </w:t>
      </w:r>
    </w:p>
    <w:p w:rsidR="003E4078" w:rsidRPr="00F00EAD" w:rsidRDefault="003E4078" w:rsidP="003E4078">
      <w:pPr>
        <w:widowControl w:val="0"/>
        <w:tabs>
          <w:tab w:val="left" w:pos="1418"/>
        </w:tabs>
        <w:ind w:firstLine="567"/>
        <w:jc w:val="both"/>
        <w:rPr>
          <w:rFonts w:ascii="GHEA Grapalat" w:hAnsi="GHEA Grapalat"/>
          <w:sz w:val="20"/>
          <w:szCs w:val="20"/>
        </w:rPr>
      </w:pPr>
      <w:r w:rsidRPr="00F00EAD">
        <w:rPr>
          <w:rFonts w:ascii="GHEA Grapalat" w:hAnsi="GHEA Grapalat"/>
          <w:sz w:val="20"/>
          <w:szCs w:val="20"/>
        </w:rPr>
        <w:t>3.4.11.</w:t>
      </w:r>
      <w:r w:rsidRPr="00F00EAD">
        <w:rPr>
          <w:rFonts w:ascii="GHEA Grapalat" w:hAnsi="GHEA Grapalat"/>
          <w:sz w:val="20"/>
          <w:szCs w:val="20"/>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3E4078" w:rsidRPr="00F00EAD" w:rsidRDefault="003E4078" w:rsidP="003E4078">
      <w:pPr>
        <w:widowControl w:val="0"/>
        <w:tabs>
          <w:tab w:val="left" w:pos="1276"/>
        </w:tabs>
        <w:jc w:val="center"/>
        <w:rPr>
          <w:rFonts w:ascii="GHEA Grapalat" w:hAnsi="GHEA Grapalat"/>
          <w:b/>
          <w:sz w:val="20"/>
          <w:szCs w:val="20"/>
        </w:rPr>
      </w:pPr>
      <w:r w:rsidRPr="00F00EAD">
        <w:rPr>
          <w:rFonts w:ascii="GHEA Grapalat" w:hAnsi="GHEA Grapalat"/>
          <w:b/>
          <w:sz w:val="20"/>
          <w:szCs w:val="20"/>
        </w:rPr>
        <w:t>4. ПОРЯДОК СДАЧИ И ПРИЕМКИ РАБОТЫ</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4.1.</w:t>
      </w:r>
      <w:r w:rsidRPr="00F00EAD">
        <w:rPr>
          <w:rFonts w:ascii="GHEA Grapalat" w:hAnsi="GHEA Grapalat"/>
          <w:sz w:val="20"/>
          <w:szCs w:val="20"/>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cs="Sylfaen"/>
          <w:sz w:val="20"/>
          <w:szCs w:val="20"/>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 </w:t>
      </w:r>
      <w:r w:rsidRPr="00F00EAD">
        <w:rPr>
          <w:rFonts w:ascii="GHEA Grapalat" w:hAnsi="GHEA Grapalat" w:cs="Sylfaen"/>
          <w:sz w:val="20"/>
          <w:szCs w:val="20"/>
          <w:vertAlign w:val="superscript"/>
        </w:rPr>
        <w:t>28.1</w:t>
      </w:r>
    </w:p>
    <w:p w:rsidR="003E4078" w:rsidRPr="00F00EAD" w:rsidRDefault="003E4078" w:rsidP="003E4078">
      <w:pPr>
        <w:widowControl w:val="0"/>
        <w:ind w:firstLine="567"/>
        <w:jc w:val="both"/>
        <w:rPr>
          <w:rFonts w:ascii="GHEA Grapalat" w:hAnsi="GHEA Grapalat" w:cs="Sylfaen"/>
          <w:sz w:val="20"/>
          <w:szCs w:val="20"/>
        </w:rPr>
      </w:pPr>
      <w:r w:rsidRPr="00F00EAD">
        <w:rPr>
          <w:rFonts w:ascii="GHEA Grapalat" w:hAnsi="GHEA Grapalat"/>
          <w:sz w:val="20"/>
          <w:szCs w:val="20"/>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sidRPr="00F00EAD">
        <w:rPr>
          <w:rFonts w:ascii="Calibri" w:hAnsi="Calibri" w:cs="Calibri"/>
          <w:sz w:val="20"/>
          <w:szCs w:val="20"/>
          <w:lang w:val="en-US"/>
        </w:rPr>
        <w:t> </w:t>
      </w:r>
      <w:r w:rsidRPr="00F00EAD">
        <w:rPr>
          <w:rFonts w:ascii="GHEA Grapalat" w:hAnsi="GHEA Grapalat"/>
          <w:sz w:val="20"/>
          <w:szCs w:val="20"/>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4.2.</w:t>
      </w:r>
      <w:r w:rsidRPr="00F00EAD">
        <w:rPr>
          <w:rFonts w:ascii="GHEA Grapalat" w:hAnsi="GHEA Grapalat"/>
          <w:sz w:val="20"/>
          <w:szCs w:val="20"/>
        </w:rPr>
        <w:tab/>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4.3.</w:t>
      </w:r>
      <w:r w:rsidRPr="00F00EAD">
        <w:rPr>
          <w:rFonts w:ascii="GHEA Grapalat" w:hAnsi="GHEA Grapalat"/>
          <w:sz w:val="20"/>
          <w:szCs w:val="20"/>
        </w:rPr>
        <w:tab/>
        <w:t>Если выполненная работа или ее часть не соответствует условиям договора, то Заказчик не подписывает акт сдачи-приемки и в указанный в пункте 4.2. 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lastRenderedPageBreak/>
        <w:t>4.4.</w:t>
      </w:r>
      <w:r w:rsidRPr="00F00EAD">
        <w:rPr>
          <w:rFonts w:ascii="GHEA Grapalat" w:hAnsi="GHEA Grapalat"/>
          <w:sz w:val="20"/>
          <w:szCs w:val="20"/>
        </w:rPr>
        <w:tab/>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4.5.</w:t>
      </w:r>
      <w:r w:rsidRPr="00F00EAD">
        <w:rPr>
          <w:rFonts w:ascii="GHEA Grapalat" w:hAnsi="GHEA Grapalat"/>
          <w:sz w:val="20"/>
          <w:szCs w:val="20"/>
        </w:rPr>
        <w:tab/>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3E4078" w:rsidRPr="00F00EAD" w:rsidRDefault="003E4078" w:rsidP="003E4078">
      <w:pPr>
        <w:pStyle w:val="norm"/>
        <w:widowControl w:val="0"/>
        <w:tabs>
          <w:tab w:val="left" w:pos="1134"/>
        </w:tabs>
        <w:spacing w:line="240" w:lineRule="auto"/>
        <w:ind w:firstLine="567"/>
        <w:rPr>
          <w:rFonts w:ascii="GHEA Grapalat" w:hAnsi="GHEA Grapalat"/>
          <w:spacing w:val="-8"/>
          <w:sz w:val="20"/>
        </w:rPr>
      </w:pPr>
      <w:r w:rsidRPr="00F00EAD">
        <w:rPr>
          <w:rFonts w:ascii="GHEA Grapalat" w:hAnsi="GHEA Grapalat"/>
          <w:sz w:val="20"/>
        </w:rPr>
        <w:t>4.6.</w:t>
      </w:r>
      <w:r w:rsidRPr="00F00EAD">
        <w:rPr>
          <w:rFonts w:ascii="GHEA Grapalat" w:hAnsi="GHEA Grapalat"/>
          <w:sz w:val="20"/>
        </w:rPr>
        <w:tab/>
        <w:t xml:space="preserve">Во время приемки работы применяются следующие условия: </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1)</w:t>
      </w:r>
      <w:r w:rsidRPr="00F00EAD">
        <w:rPr>
          <w:rFonts w:ascii="GHEA Grapalat" w:hAnsi="GHEA Grapalat"/>
          <w:sz w:val="20"/>
        </w:rPr>
        <w:tab/>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w:t>
      </w:r>
      <w:r w:rsidRPr="00F00EAD">
        <w:rPr>
          <w:rFonts w:ascii="Calibri" w:hAnsi="Calibri" w:cs="Calibri"/>
          <w:sz w:val="20"/>
          <w:lang w:val="en-US"/>
        </w:rPr>
        <w:t> </w:t>
      </w:r>
      <w:r w:rsidRPr="00F00EAD">
        <w:rPr>
          <w:rFonts w:ascii="GHEA Grapalat" w:hAnsi="GHEA Grapalat"/>
          <w:sz w:val="20"/>
        </w:rPr>
        <w:t>19 марта 2015 года, и для приемки выполненных работ;</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2)</w:t>
      </w:r>
      <w:r w:rsidRPr="00F00EAD">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w:t>
      </w:r>
      <w:r w:rsidRPr="00F00EAD">
        <w:rPr>
          <w:rFonts w:ascii="Calibri" w:hAnsi="Calibri" w:cs="Calibri"/>
          <w:sz w:val="20"/>
          <w:lang w:val="en-US"/>
        </w:rPr>
        <w:t> </w:t>
      </w:r>
      <w:r w:rsidRPr="00F00EAD">
        <w:rPr>
          <w:rFonts w:ascii="GHEA Grapalat" w:hAnsi="GHEA Grapalat"/>
          <w:sz w:val="20"/>
        </w:rPr>
        <w:t>управления - комиссии, сформированной в порядке, установленном постановлением Правительства Республики Армения № 596-N от</w:t>
      </w:r>
      <w:r w:rsidRPr="00F00EAD">
        <w:rPr>
          <w:rFonts w:ascii="Calibri" w:hAnsi="Calibri" w:cs="Calibri"/>
          <w:sz w:val="20"/>
          <w:lang w:val="en-US"/>
        </w:rPr>
        <w:t> </w:t>
      </w:r>
      <w:r w:rsidRPr="00F00EAD">
        <w:rPr>
          <w:rFonts w:ascii="GHEA Grapalat" w:hAnsi="GHEA Grapalat"/>
          <w:sz w:val="20"/>
        </w:rPr>
        <w:t>19 марта 2015 года (далее - приемная комиссия);</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3)</w:t>
      </w:r>
      <w:r w:rsidRPr="00F00EAD">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4)</w:t>
      </w:r>
      <w:r w:rsidRPr="00F00EAD">
        <w:rPr>
          <w:rFonts w:ascii="GHEA Grapalat" w:hAnsi="GHEA Grapalat"/>
          <w:sz w:val="20"/>
        </w:rPr>
        <w:tab/>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а.</w:t>
      </w:r>
      <w:r w:rsidRPr="00F00EAD">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3E4078" w:rsidRPr="00F00EAD" w:rsidRDefault="003E4078" w:rsidP="003E4078">
      <w:pPr>
        <w:pStyle w:val="norm"/>
        <w:widowControl w:val="0"/>
        <w:tabs>
          <w:tab w:val="left" w:pos="1134"/>
        </w:tabs>
        <w:spacing w:line="240" w:lineRule="auto"/>
        <w:ind w:firstLine="567"/>
        <w:rPr>
          <w:rFonts w:ascii="GHEA Grapalat" w:hAnsi="GHEA Grapalat"/>
          <w:sz w:val="20"/>
          <w:lang w:val="hy-AM"/>
        </w:rPr>
      </w:pPr>
      <w:r w:rsidRPr="00F00EAD">
        <w:rPr>
          <w:rFonts w:ascii="GHEA Grapalat" w:hAnsi="GHEA Grapalat"/>
          <w:sz w:val="20"/>
        </w:rPr>
        <w:t>б.</w:t>
      </w:r>
      <w:r w:rsidRPr="00F00EAD">
        <w:rPr>
          <w:rFonts w:ascii="GHEA Grapalat" w:hAnsi="GHEA Grapalat"/>
          <w:sz w:val="20"/>
        </w:rPr>
        <w:tab/>
        <w:t>не соответствует требованиям договора, то акт не подписывается;</w:t>
      </w:r>
    </w:p>
    <w:p w:rsidR="003E4078" w:rsidRPr="00F00EAD" w:rsidRDefault="003E4078" w:rsidP="003E4078">
      <w:pPr>
        <w:pStyle w:val="norm"/>
        <w:widowControl w:val="0"/>
        <w:tabs>
          <w:tab w:val="left" w:pos="1134"/>
        </w:tabs>
        <w:spacing w:line="240" w:lineRule="auto"/>
        <w:ind w:firstLine="567"/>
        <w:rPr>
          <w:rFonts w:ascii="GHEA Grapalat" w:hAnsi="GHEA Grapalat" w:cs="Sylfaen"/>
          <w:sz w:val="20"/>
        </w:rPr>
      </w:pPr>
      <w:r w:rsidRPr="00F00EAD">
        <w:rPr>
          <w:rFonts w:ascii="GHEA Grapalat" w:hAnsi="GHEA Grapalat"/>
          <w:sz w:val="20"/>
        </w:rPr>
        <w:t>5)</w:t>
      </w:r>
      <w:r w:rsidRPr="00F00EAD">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3E4078" w:rsidRPr="00F00EAD" w:rsidRDefault="003E4078" w:rsidP="003E4078">
      <w:pPr>
        <w:widowControl w:val="0"/>
        <w:tabs>
          <w:tab w:val="left" w:pos="1276"/>
        </w:tabs>
        <w:ind w:firstLine="567"/>
        <w:jc w:val="center"/>
        <w:rPr>
          <w:rFonts w:ascii="GHEA Grapalat" w:hAnsi="GHEA Grapalat"/>
          <w:b/>
          <w:sz w:val="20"/>
          <w:szCs w:val="20"/>
        </w:rPr>
      </w:pPr>
      <w:r w:rsidRPr="00F00EAD">
        <w:rPr>
          <w:rFonts w:ascii="GHEA Grapalat" w:hAnsi="GHEA Grapalat"/>
          <w:b/>
          <w:sz w:val="20"/>
          <w:szCs w:val="20"/>
        </w:rPr>
        <w:t>5.</w:t>
      </w:r>
      <w:r w:rsidRPr="00F00EAD">
        <w:rPr>
          <w:rFonts w:ascii="GHEA Grapalat" w:hAnsi="GHEA Grapalat"/>
          <w:b/>
          <w:sz w:val="20"/>
          <w:szCs w:val="20"/>
          <w:lang w:val="hy-AM"/>
        </w:rPr>
        <w:t xml:space="preserve"> </w:t>
      </w:r>
      <w:r w:rsidRPr="00F00EAD">
        <w:rPr>
          <w:rFonts w:ascii="GHEA Grapalat" w:hAnsi="GHEA Grapalat"/>
          <w:b/>
          <w:sz w:val="20"/>
          <w:szCs w:val="20"/>
        </w:rPr>
        <w:t>ЦЕНА И ОПЛАТА РАБОТЫ</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5.1.</w:t>
      </w:r>
      <w:r w:rsidRPr="00F00EAD">
        <w:rPr>
          <w:rFonts w:ascii="GHEA Grapalat" w:hAnsi="GHEA Grapalat"/>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3E4078" w:rsidRPr="00F00EAD" w:rsidRDefault="003E4078" w:rsidP="003E4078">
      <w:pPr>
        <w:widowControl w:val="0"/>
        <w:tabs>
          <w:tab w:val="left" w:pos="1276"/>
        </w:tabs>
        <w:ind w:firstLine="567"/>
        <w:jc w:val="both"/>
        <w:rPr>
          <w:rFonts w:ascii="GHEA Grapalat" w:hAnsi="GHEA Grapalat" w:cs="Times Armenian"/>
          <w:sz w:val="20"/>
          <w:szCs w:val="20"/>
        </w:rPr>
      </w:pPr>
      <w:r w:rsidRPr="00F00EAD">
        <w:rPr>
          <w:rFonts w:ascii="GHEA Grapalat" w:hAnsi="GHEA Grapalat" w:cs="Times Armenian"/>
          <w:sz w:val="20"/>
          <w:szCs w:val="20"/>
        </w:rPr>
        <w:t xml:space="preserve">При этом предоплата предоставляется, если </w:t>
      </w:r>
      <w:r w:rsidRPr="00F00EAD">
        <w:rPr>
          <w:rFonts w:ascii="GHEA Grapalat" w:hAnsi="GHEA Grapalat" w:cs="Sylfaen"/>
          <w:sz w:val="20"/>
          <w:szCs w:val="20"/>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F00EAD">
        <w:rPr>
          <w:rFonts w:ascii="GHEA Grapalat" w:hAnsi="GHEA Grapalat" w:cs="Times Armenian"/>
          <w:sz w:val="20"/>
          <w:szCs w:val="20"/>
        </w:rPr>
        <w:t>.</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sidRPr="00F00EAD">
        <w:rPr>
          <w:rStyle w:val="af6"/>
          <w:rFonts w:ascii="GHEA Grapalat" w:hAnsi="GHEA Grapalat"/>
          <w:sz w:val="20"/>
          <w:szCs w:val="20"/>
        </w:rPr>
        <w:t xml:space="preserve"> </w:t>
      </w:r>
      <w:r w:rsidRPr="00F00EAD">
        <w:rPr>
          <w:rStyle w:val="af6"/>
          <w:rFonts w:ascii="GHEA Grapalat" w:hAnsi="GHEA Grapalat"/>
          <w:sz w:val="20"/>
          <w:szCs w:val="20"/>
        </w:rPr>
        <w:footnoteReference w:customMarkFollows="1" w:id="19"/>
        <w:t>30</w:t>
      </w:r>
      <w:r w:rsidRPr="00F00EAD">
        <w:rPr>
          <w:rFonts w:ascii="GHEA Grapalat" w:hAnsi="GHEA Grapalat"/>
          <w:sz w:val="20"/>
          <w:szCs w:val="20"/>
        </w:rPr>
        <w:t xml:space="preserve">. </w:t>
      </w:r>
    </w:p>
    <w:p w:rsidR="003E4078" w:rsidRPr="00F00EAD" w:rsidRDefault="003E4078" w:rsidP="003E4078">
      <w:pPr>
        <w:widowControl w:val="0"/>
        <w:tabs>
          <w:tab w:val="num" w:pos="1134"/>
        </w:tabs>
        <w:ind w:firstLine="567"/>
        <w:jc w:val="both"/>
        <w:rPr>
          <w:rFonts w:ascii="GHEA Grapalat" w:hAnsi="GHEA Grapalat"/>
          <w:sz w:val="20"/>
          <w:szCs w:val="20"/>
        </w:rPr>
      </w:pPr>
      <w:r w:rsidRPr="00F00EAD">
        <w:rPr>
          <w:rFonts w:ascii="GHEA Grapalat" w:hAnsi="GHEA Grapalat"/>
          <w:sz w:val="20"/>
          <w:szCs w:val="20"/>
        </w:rPr>
        <w:lastRenderedPageBreak/>
        <w:t>5.2.</w:t>
      </w:r>
      <w:r w:rsidRPr="00F00EAD">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3E4078" w:rsidRPr="00F00EAD" w:rsidRDefault="003E4078" w:rsidP="003E4078">
      <w:pPr>
        <w:widowControl w:val="0"/>
        <w:tabs>
          <w:tab w:val="num" w:pos="1134"/>
        </w:tabs>
        <w:ind w:firstLine="567"/>
        <w:jc w:val="both"/>
        <w:rPr>
          <w:ins w:id="18" w:author="Vardan" w:date="2022-10-29T20:24:00Z"/>
          <w:rFonts w:ascii="GHEA Grapalat" w:hAnsi="GHEA Grapalat"/>
          <w:sz w:val="20"/>
          <w:szCs w:val="20"/>
        </w:rPr>
      </w:pPr>
      <w:r w:rsidRPr="00F00EAD">
        <w:rPr>
          <w:rFonts w:ascii="GHEA Grapalat" w:hAnsi="GHEA Grapalat"/>
          <w:sz w:val="20"/>
          <w:szCs w:val="20"/>
        </w:rPr>
        <w:t>5.3.</w:t>
      </w:r>
      <w:r w:rsidRPr="00F00EAD">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3E4078" w:rsidRPr="00F00EAD" w:rsidRDefault="003E4078" w:rsidP="003E4078">
      <w:pPr>
        <w:widowControl w:val="0"/>
        <w:tabs>
          <w:tab w:val="num" w:pos="1134"/>
        </w:tabs>
        <w:ind w:firstLine="567"/>
        <w:jc w:val="both"/>
        <w:rPr>
          <w:rFonts w:ascii="GHEA Grapalat" w:hAnsi="GHEA Grapalat"/>
          <w:sz w:val="20"/>
          <w:szCs w:val="20"/>
        </w:rPr>
      </w:pPr>
      <w:r w:rsidRPr="00F00EAD">
        <w:rPr>
          <w:rFonts w:ascii="GHEA Grapalat" w:hAnsi="GHEA Grapalat"/>
          <w:sz w:val="20"/>
          <w:szCs w:val="20"/>
        </w:rPr>
        <w:t>Перечисление денежных средств производится на основании акта сдачи-приемки в размерах в течение месяцев</w:t>
      </w:r>
      <w:r w:rsidRPr="00F00EAD">
        <w:rPr>
          <w:rFonts w:ascii="GHEA Grapalat" w:hAnsi="GHEA Grapalat"/>
          <w:sz w:val="20"/>
          <w:szCs w:val="20"/>
          <w:lang w:val="hy-AM"/>
        </w:rPr>
        <w:t xml:space="preserve"> </w:t>
      </w:r>
      <w:r w:rsidRPr="00F00EAD">
        <w:rPr>
          <w:rFonts w:ascii="GHEA Grapalat" w:hAnsi="GHEA Grapalat"/>
          <w:sz w:val="20"/>
          <w:szCs w:val="20"/>
        </w:rPr>
        <w:t>, предусмотренных</w:t>
      </w:r>
      <w:r w:rsidRPr="00F00EAD" w:rsidDel="00201012">
        <w:rPr>
          <w:rFonts w:ascii="GHEA Grapalat" w:hAnsi="GHEA Grapalat"/>
          <w:sz w:val="20"/>
          <w:szCs w:val="20"/>
        </w:rPr>
        <w:t xml:space="preserve"> </w:t>
      </w:r>
      <w:r w:rsidRPr="00F00EAD">
        <w:rPr>
          <w:rFonts w:ascii="GHEA Grapalat" w:hAnsi="GHEA Grapalat"/>
          <w:sz w:val="20"/>
          <w:szCs w:val="20"/>
        </w:rPr>
        <w:t xml:space="preserve">графиком оплаты договора (Приложение № 2), но не позднее чем до ---  ого декабря данного года. </w:t>
      </w:r>
    </w:p>
    <w:p w:rsidR="003E4078" w:rsidRPr="00F00EAD" w:rsidRDefault="003E4078" w:rsidP="003E4078">
      <w:pPr>
        <w:widowControl w:val="0"/>
        <w:tabs>
          <w:tab w:val="num" w:pos="1134"/>
        </w:tabs>
        <w:ind w:firstLine="567"/>
        <w:jc w:val="both"/>
        <w:rPr>
          <w:ins w:id="19" w:author="Inesa Kocharyan" w:date="2024-02-09T15:58:00Z"/>
          <w:rFonts w:ascii="GHEA Grapalat" w:hAnsi="GHEA Grapalat"/>
          <w:sz w:val="20"/>
          <w:szCs w:val="20"/>
        </w:rPr>
      </w:pPr>
      <w:r w:rsidRPr="00F00EAD">
        <w:rPr>
          <w:rFonts w:ascii="GHEA Grapalat" w:hAnsi="GHEA Grapalat"/>
          <w:sz w:val="20"/>
          <w:szCs w:val="20"/>
          <w:lang w:val="hy-AM"/>
        </w:rPr>
        <w:t xml:space="preserve">      При этом, с целью совершения платежа, </w:t>
      </w:r>
      <w:r w:rsidRPr="00F00EAD">
        <w:rPr>
          <w:rFonts w:ascii="GHEA Grapalat" w:hAnsi="GHEA Grapalat"/>
          <w:sz w:val="20"/>
          <w:szCs w:val="20"/>
        </w:rPr>
        <w:t>заказчик</w:t>
      </w:r>
      <w:r w:rsidRPr="00F00EAD">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F00EAD">
        <w:rPr>
          <w:rFonts w:ascii="GHEA Grapalat" w:hAnsi="GHEA Grapalat"/>
          <w:sz w:val="20"/>
          <w:szCs w:val="20"/>
        </w:rPr>
        <w:t xml:space="preserve"> </w:t>
      </w:r>
      <w:r w:rsidRPr="00F00EAD">
        <w:rPr>
          <w:rFonts w:ascii="GHEA Grapalat" w:hAnsi="GHEA Grapalat"/>
          <w:sz w:val="20"/>
          <w:szCs w:val="20"/>
          <w:vertAlign w:val="superscript"/>
        </w:rPr>
        <w:t>30.1</w:t>
      </w:r>
      <w:r w:rsidRPr="00F00EAD">
        <w:rPr>
          <w:rFonts w:ascii="GHEA Grapalat" w:hAnsi="GHEA Grapalat"/>
          <w:sz w:val="20"/>
          <w:szCs w:val="20"/>
        </w:rPr>
        <w:t>.</w:t>
      </w:r>
    </w:p>
    <w:p w:rsidR="003E4078" w:rsidRPr="003E4078" w:rsidRDefault="003E4078" w:rsidP="003E4078">
      <w:pPr>
        <w:pStyle w:val="HTML"/>
        <w:shd w:val="clear" w:color="auto" w:fill="F8F9FA"/>
        <w:jc w:val="both"/>
        <w:rPr>
          <w:rFonts w:ascii="GHEA Grapalat" w:hAnsi="GHEA Grapalat" w:cs="Times New Roman"/>
          <w:b/>
          <w:lang w:val="ru-RU" w:eastAsia="ru-RU" w:bidi="ru-RU"/>
        </w:rPr>
      </w:pPr>
      <w:r w:rsidRPr="003E4078">
        <w:rPr>
          <w:rFonts w:ascii="GHEA Grapalat" w:hAnsi="GHEA Grapalat"/>
          <w:b/>
          <w:lang w:val="ru-RU"/>
        </w:rPr>
        <w:t xml:space="preserve">5.4 </w:t>
      </w:r>
      <w:r w:rsidRPr="003E4078">
        <w:rPr>
          <w:rFonts w:ascii="GHEA Grapalat" w:hAnsi="GHEA Grapalat" w:cs="Times New Roman"/>
          <w:b/>
          <w:lang w:val="ru-RU" w:eastAsia="ru-RU" w:bidi="ru-RU"/>
        </w:rPr>
        <w:t xml:space="preserve">В рамках договора за исполнительные акты платежи осуществляются по следующей формуле: </w:t>
      </w:r>
    </w:p>
    <w:p w:rsidR="003E4078" w:rsidRPr="003E4078" w:rsidRDefault="003E4078" w:rsidP="003E4078">
      <w:pPr>
        <w:pStyle w:val="norm"/>
        <w:widowControl w:val="0"/>
        <w:spacing w:line="240" w:lineRule="auto"/>
        <w:ind w:firstLine="567"/>
        <w:contextualSpacing/>
        <w:rPr>
          <w:rFonts w:ascii="GHEA Grapalat" w:hAnsi="GHEA Grapalat"/>
          <w:b/>
          <w:sz w:val="20"/>
        </w:rPr>
      </w:pPr>
      <w:r w:rsidRPr="003E4078">
        <w:rPr>
          <w:rFonts w:ascii="GHEA Grapalat" w:hAnsi="GHEA Grapalat"/>
          <w:b/>
          <w:sz w:val="20"/>
        </w:rPr>
        <w:t>ВС= ЦУ/СЦxОР где:</w:t>
      </w:r>
    </w:p>
    <w:p w:rsidR="003E4078" w:rsidRPr="003E4078" w:rsidRDefault="003E4078" w:rsidP="003E4078">
      <w:pPr>
        <w:pStyle w:val="HTML"/>
        <w:shd w:val="clear" w:color="auto" w:fill="F8F9FA"/>
        <w:rPr>
          <w:rFonts w:ascii="GHEA Grapalat" w:hAnsi="GHEA Grapalat" w:cs="Times New Roman"/>
          <w:b/>
          <w:lang w:val="ru-RU" w:eastAsia="ru-RU" w:bidi="ru-RU"/>
        </w:rPr>
      </w:pPr>
      <w:r w:rsidRPr="003E4078">
        <w:rPr>
          <w:rFonts w:ascii="GHEA Grapalat" w:hAnsi="GHEA Grapalat" w:cs="Times New Roman"/>
          <w:b/>
          <w:lang w:val="ru-RU" w:eastAsia="ru-RU" w:bidi="ru-RU"/>
        </w:rPr>
        <w:t>ЦУ - цена, указанная в пункте 5.1 договора (если включено более одного лота, то цена данного лота);</w:t>
      </w:r>
    </w:p>
    <w:p w:rsidR="003E4078" w:rsidRPr="003E4078" w:rsidRDefault="003E4078" w:rsidP="003E4078">
      <w:pPr>
        <w:pStyle w:val="norm"/>
        <w:widowControl w:val="0"/>
        <w:spacing w:line="240" w:lineRule="auto"/>
        <w:ind w:firstLine="567"/>
        <w:rPr>
          <w:rFonts w:ascii="GHEA Grapalat" w:hAnsi="GHEA Grapalat"/>
          <w:b/>
          <w:sz w:val="20"/>
        </w:rPr>
      </w:pPr>
      <w:r w:rsidRPr="003E4078">
        <w:rPr>
          <w:rFonts w:ascii="GHEA Grapalat" w:hAnsi="GHEA Grapalat"/>
          <w:b/>
          <w:sz w:val="20"/>
        </w:rPr>
        <w:t>СЦ-сметная цена строительных работ, опубликованная в настоящем приглашении,</w:t>
      </w:r>
    </w:p>
    <w:p w:rsidR="003E4078" w:rsidRPr="003E4078" w:rsidRDefault="003E4078" w:rsidP="003E4078">
      <w:pPr>
        <w:pStyle w:val="norm"/>
        <w:widowControl w:val="0"/>
        <w:spacing w:line="240" w:lineRule="auto"/>
        <w:ind w:firstLine="567"/>
        <w:rPr>
          <w:rFonts w:ascii="GHEA Grapalat" w:hAnsi="GHEA Grapalat"/>
          <w:b/>
          <w:sz w:val="20"/>
        </w:rPr>
      </w:pPr>
      <w:r w:rsidRPr="003E4078">
        <w:rPr>
          <w:rFonts w:ascii="GHEA Grapalat" w:hAnsi="GHEA Grapalat"/>
          <w:b/>
          <w:sz w:val="20"/>
        </w:rPr>
        <w:t>ОР - объем работ, представленный данным исполнительным актом, в денежном выражении,</w:t>
      </w:r>
    </w:p>
    <w:p w:rsidR="003E4078" w:rsidRPr="003E4078" w:rsidRDefault="003E4078" w:rsidP="003E4078">
      <w:pPr>
        <w:widowControl w:val="0"/>
        <w:tabs>
          <w:tab w:val="num" w:pos="1134"/>
        </w:tabs>
        <w:ind w:firstLine="567"/>
        <w:jc w:val="both"/>
        <w:rPr>
          <w:rFonts w:ascii="GHEA Grapalat" w:hAnsi="GHEA Grapalat"/>
          <w:b/>
          <w:sz w:val="20"/>
          <w:szCs w:val="20"/>
        </w:rPr>
      </w:pPr>
      <w:r w:rsidRPr="003E4078">
        <w:rPr>
          <w:rFonts w:ascii="GHEA Grapalat" w:hAnsi="GHEA Grapalat"/>
          <w:b/>
          <w:sz w:val="20"/>
          <w:szCs w:val="20"/>
        </w:rPr>
        <w:t>ВС-сумма, выплачиваемая за работы, указанные в объемной ведомость-смете.</w:t>
      </w:r>
    </w:p>
    <w:p w:rsidR="003E4078" w:rsidRPr="00F00EAD" w:rsidRDefault="003E4078" w:rsidP="003E4078">
      <w:pPr>
        <w:widowControl w:val="0"/>
        <w:tabs>
          <w:tab w:val="left" w:pos="1276"/>
        </w:tabs>
        <w:ind w:firstLine="567"/>
        <w:jc w:val="center"/>
        <w:rPr>
          <w:rFonts w:ascii="GHEA Grapalat" w:hAnsi="GHEA Grapalat"/>
          <w:b/>
          <w:sz w:val="20"/>
          <w:szCs w:val="20"/>
        </w:rPr>
      </w:pPr>
      <w:r w:rsidRPr="00F00EAD">
        <w:rPr>
          <w:rFonts w:ascii="GHEA Grapalat" w:hAnsi="GHEA Grapalat"/>
          <w:b/>
          <w:sz w:val="20"/>
          <w:szCs w:val="20"/>
        </w:rPr>
        <w:t>6. ОТВЕТСТВЕННОСТЬ СТОРОН</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6.1.</w:t>
      </w:r>
      <w:r w:rsidRPr="00F00EAD">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6.2.</w:t>
      </w:r>
      <w:r w:rsidRPr="00F00EAD">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3E4078" w:rsidRPr="00F00EAD" w:rsidRDefault="003E4078" w:rsidP="003E4078">
      <w:pPr>
        <w:widowControl w:val="0"/>
        <w:tabs>
          <w:tab w:val="left" w:pos="1134"/>
        </w:tabs>
        <w:ind w:firstLine="567"/>
        <w:jc w:val="both"/>
        <w:rPr>
          <w:rFonts w:ascii="GHEA Grapalat" w:hAnsi="GHEA Grapalat" w:cs="Tahoma"/>
          <w:sz w:val="20"/>
          <w:szCs w:val="20"/>
        </w:rPr>
      </w:pPr>
      <w:r w:rsidRPr="00F00EAD">
        <w:rPr>
          <w:rFonts w:ascii="GHEA Grapalat" w:hAnsi="GHEA Grapalat"/>
          <w:sz w:val="20"/>
          <w:szCs w:val="20"/>
        </w:rPr>
        <w:t>6.3.</w:t>
      </w:r>
      <w:r w:rsidRPr="00F00EAD">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F00EAD">
        <w:rPr>
          <w:rStyle w:val="af6"/>
          <w:rFonts w:ascii="GHEA Grapalat" w:hAnsi="GHEA Grapalat"/>
          <w:sz w:val="20"/>
          <w:szCs w:val="20"/>
        </w:rPr>
        <w:footnoteReference w:customMarkFollows="1" w:id="20"/>
        <w:t>31</w:t>
      </w:r>
      <w:r w:rsidRPr="00F00EAD">
        <w:rPr>
          <w:rFonts w:ascii="GHEA Grapalat" w:hAnsi="GHEA Grapalat"/>
          <w:sz w:val="20"/>
          <w:szCs w:val="20"/>
        </w:rPr>
        <w:t xml:space="preserve">. </w:t>
      </w:r>
      <w:r w:rsidRPr="00F00EAD">
        <w:rPr>
          <w:rFonts w:ascii="GHEA Grapalat" w:hAnsi="GHEA Grapalat" w:cs="Sylfaen"/>
          <w:sz w:val="20"/>
          <w:szCs w:val="20"/>
        </w:rPr>
        <w:t>При этом штраф исчисляется и в том случае, если работа выполнена в срок, установленный настоящим договором, но не принята заказчиком.</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6.4.</w:t>
      </w:r>
      <w:r w:rsidRPr="00F00EAD">
        <w:rPr>
          <w:rFonts w:ascii="GHEA Grapalat" w:hAnsi="GHEA Grapalat"/>
          <w:sz w:val="20"/>
          <w:szCs w:val="20"/>
        </w:rPr>
        <w:tab/>
        <w:t>Предусмотренные пунктами 6.2, 6.3 и 6.5.1 договора пеня и штраф исчисляются и зачитываются вместе с суммами, уплачиваемыми Подрядчику.</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6.5.</w:t>
      </w:r>
      <w:r w:rsidRPr="00F00EAD">
        <w:rPr>
          <w:rFonts w:ascii="GHEA Grapalat" w:hAnsi="GHEA Grapalat"/>
          <w:sz w:val="20"/>
          <w:szCs w:val="20"/>
        </w:rPr>
        <w:tab/>
        <w:t xml:space="preserve">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w:t>
      </w:r>
      <w:r w:rsidRPr="00F00EAD">
        <w:rPr>
          <w:rFonts w:ascii="GHEA Grapalat" w:hAnsi="GHEA Grapalat"/>
          <w:sz w:val="20"/>
          <w:szCs w:val="20"/>
        </w:rPr>
        <w:lastRenderedPageBreak/>
        <w:t>сотых) процента от подлежащей уплате, но не уплаченной суммы.</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Pr="00F00EAD">
        <w:rPr>
          <w:rFonts w:ascii="GHEA Grapalat" w:hAnsi="GHEA Grapalat"/>
          <w:sz w:val="20"/>
          <w:szCs w:val="20"/>
          <w:vertAlign w:val="superscript"/>
        </w:rPr>
        <w:t>31.1</w:t>
      </w:r>
    </w:p>
    <w:tbl>
      <w:tblPr>
        <w:tblStyle w:val="aff2"/>
        <w:tblW w:w="0" w:type="auto"/>
        <w:tblLook w:val="04A0" w:firstRow="1" w:lastRow="0" w:firstColumn="1" w:lastColumn="0" w:noHBand="0" w:noVBand="1"/>
      </w:tblPr>
      <w:tblGrid>
        <w:gridCol w:w="2631"/>
        <w:gridCol w:w="2631"/>
        <w:gridCol w:w="2632"/>
      </w:tblGrid>
      <w:tr w:rsidR="003E4078" w:rsidRPr="00F00EAD" w:rsidTr="005D01B1">
        <w:tc>
          <w:tcPr>
            <w:tcW w:w="2631" w:type="dxa"/>
            <w:tcBorders>
              <w:top w:val="single" w:sz="4" w:space="0" w:color="auto"/>
              <w:left w:val="single" w:sz="4" w:space="0" w:color="auto"/>
              <w:bottom w:val="single" w:sz="4" w:space="0" w:color="auto"/>
              <w:right w:val="single" w:sz="4" w:space="0" w:color="auto"/>
            </w:tcBorders>
            <w:hideMark/>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r w:rsidRPr="00F00EAD">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rPr>
            </w:pPr>
            <w:r w:rsidRPr="00F00EAD">
              <w:rPr>
                <w:rFonts w:ascii="GHEA Grapalat" w:hAnsi="GHEA Grapalat" w:cs="Sylfaen"/>
                <w:sz w:val="20"/>
                <w:szCs w:val="20"/>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rPr>
            </w:pPr>
            <w:r w:rsidRPr="00F00EAD">
              <w:rPr>
                <w:rFonts w:ascii="GHEA Grapalat" w:hAnsi="GHEA Grapalat" w:cs="Sylfaen"/>
                <w:sz w:val="20"/>
                <w:szCs w:val="20"/>
                <w:lang w:val="hy-AM"/>
              </w:rPr>
              <w:t>Ответственность</w:t>
            </w: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r w:rsidR="003E4078" w:rsidRPr="00F00EAD" w:rsidTr="005D01B1">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3E4078" w:rsidRPr="00F00EAD" w:rsidRDefault="003E4078" w:rsidP="005D01B1">
            <w:pPr>
              <w:pStyle w:val="af4"/>
              <w:spacing w:before="0" w:beforeAutospacing="0" w:after="0" w:afterAutospacing="0"/>
              <w:jc w:val="center"/>
              <w:rPr>
                <w:rFonts w:ascii="GHEA Grapalat" w:hAnsi="GHEA Grapalat" w:cs="Sylfaen"/>
                <w:sz w:val="20"/>
                <w:szCs w:val="20"/>
                <w:lang w:val="hy-AM" w:eastAsia="en-US"/>
              </w:rPr>
            </w:pPr>
          </w:p>
        </w:tc>
      </w:tr>
    </w:tbl>
    <w:p w:rsidR="003E4078" w:rsidRPr="00F00EAD" w:rsidRDefault="003E4078" w:rsidP="003E4078">
      <w:pPr>
        <w:widowControl w:val="0"/>
        <w:tabs>
          <w:tab w:val="left" w:pos="1134"/>
        </w:tabs>
        <w:ind w:firstLine="567"/>
        <w:jc w:val="both"/>
        <w:rPr>
          <w:rFonts w:ascii="GHEA Grapalat" w:hAnsi="GHEA Grapalat"/>
          <w:sz w:val="20"/>
          <w:szCs w:val="20"/>
        </w:rPr>
      </w:pP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6.6.</w:t>
      </w:r>
      <w:r w:rsidRPr="00F00EAD">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6.7.</w:t>
      </w:r>
      <w:r w:rsidRPr="00F00EAD">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3E4078" w:rsidRPr="00F00EAD" w:rsidRDefault="003E4078" w:rsidP="003E4078">
      <w:pPr>
        <w:widowControl w:val="0"/>
        <w:tabs>
          <w:tab w:val="left" w:pos="1276"/>
        </w:tabs>
        <w:jc w:val="center"/>
        <w:rPr>
          <w:rFonts w:ascii="GHEA Grapalat" w:hAnsi="GHEA Grapalat"/>
          <w:b/>
          <w:sz w:val="20"/>
          <w:szCs w:val="20"/>
        </w:rPr>
      </w:pPr>
      <w:r w:rsidRPr="00F00EAD">
        <w:rPr>
          <w:rFonts w:ascii="GHEA Grapalat" w:hAnsi="GHEA Grapalat"/>
          <w:b/>
          <w:sz w:val="20"/>
          <w:szCs w:val="20"/>
        </w:rPr>
        <w:t>7. ДЕЙСТВИЕ НЕПРЕОДОЛИМОЙ СИЛЫ (ФОРС-МАЖОР)</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E4078" w:rsidRPr="00F00EAD" w:rsidRDefault="003E4078" w:rsidP="003E4078">
      <w:pPr>
        <w:widowControl w:val="0"/>
        <w:tabs>
          <w:tab w:val="left" w:pos="1276"/>
        </w:tabs>
        <w:jc w:val="center"/>
        <w:rPr>
          <w:rFonts w:ascii="GHEA Grapalat" w:hAnsi="GHEA Grapalat" w:cs="Sylfaen"/>
          <w:b/>
          <w:sz w:val="20"/>
          <w:szCs w:val="20"/>
        </w:rPr>
      </w:pPr>
      <w:r w:rsidRPr="00F00EAD">
        <w:rPr>
          <w:rFonts w:ascii="GHEA Grapalat" w:hAnsi="GHEA Grapalat"/>
          <w:b/>
          <w:sz w:val="20"/>
          <w:szCs w:val="20"/>
        </w:rPr>
        <w:t>8. ИНЫЕ УСЛОВИЯ</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8.1.</w:t>
      </w:r>
      <w:r w:rsidRPr="00F00EAD">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E4078" w:rsidRPr="00F00EAD" w:rsidRDefault="003E4078" w:rsidP="003E4078">
      <w:pPr>
        <w:widowControl w:val="0"/>
        <w:tabs>
          <w:tab w:val="left" w:pos="1276"/>
        </w:tabs>
        <w:ind w:firstLine="567"/>
        <w:jc w:val="both"/>
        <w:rPr>
          <w:rFonts w:ascii="GHEA Grapalat" w:hAnsi="GHEA Grapalat" w:cs="Sylfaen"/>
          <w:sz w:val="20"/>
          <w:szCs w:val="20"/>
        </w:rPr>
      </w:pPr>
      <w:r w:rsidRPr="00F00EAD">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00EAD">
        <w:rPr>
          <w:rStyle w:val="af6"/>
          <w:rFonts w:ascii="GHEA Grapalat" w:hAnsi="GHEA Grapalat"/>
          <w:sz w:val="20"/>
          <w:szCs w:val="20"/>
        </w:rPr>
        <w:t xml:space="preserve"> </w:t>
      </w:r>
      <w:r w:rsidRPr="00F00EAD">
        <w:rPr>
          <w:rStyle w:val="af6"/>
          <w:rFonts w:ascii="GHEA Grapalat" w:hAnsi="GHEA Grapalat"/>
          <w:sz w:val="20"/>
          <w:szCs w:val="20"/>
        </w:rPr>
        <w:footnoteReference w:customMarkFollows="1" w:id="21"/>
        <w:t>32</w:t>
      </w:r>
      <w:r w:rsidRPr="00F00EAD">
        <w:rPr>
          <w:rFonts w:ascii="GHEA Grapalat" w:hAnsi="GHEA Grapalat"/>
          <w:sz w:val="20"/>
          <w:szCs w:val="20"/>
        </w:rPr>
        <w:t>.</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8.2.</w:t>
      </w:r>
      <w:r w:rsidRPr="00F00EAD">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8.3.</w:t>
      </w:r>
      <w:r w:rsidRPr="00F00EAD">
        <w:rPr>
          <w:rFonts w:ascii="GHEA Grapalat" w:hAnsi="GHEA Grapalat"/>
          <w:sz w:val="20"/>
          <w:szCs w:val="20"/>
        </w:rPr>
        <w:tab/>
        <w:t xml:space="preserve">В том случае, когда в установленном законом порядке в результате контроля </w:t>
      </w:r>
      <w:r w:rsidRPr="00F00EAD">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8.4.</w:t>
      </w:r>
      <w:r w:rsidRPr="00F00EAD">
        <w:rPr>
          <w:rFonts w:ascii="GHEA Grapalat" w:hAnsi="GHEA Grapalat"/>
          <w:sz w:val="20"/>
          <w:szCs w:val="20"/>
        </w:rPr>
        <w:tab/>
        <w:t>Споры в связи с договором подлежат рассмотрению в судах Республики</w:t>
      </w:r>
      <w:r w:rsidRPr="00F00EAD">
        <w:rPr>
          <w:rFonts w:ascii="Calibri" w:hAnsi="Calibri" w:cs="Calibri"/>
          <w:sz w:val="20"/>
          <w:szCs w:val="20"/>
          <w:lang w:val="en-US"/>
        </w:rPr>
        <w:t> </w:t>
      </w:r>
      <w:r w:rsidRPr="00F00EAD">
        <w:rPr>
          <w:rFonts w:ascii="GHEA Grapalat" w:hAnsi="GHEA Grapalat"/>
          <w:sz w:val="20"/>
          <w:szCs w:val="20"/>
        </w:rPr>
        <w:t>Армения.</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lastRenderedPageBreak/>
        <w:t>8.5</w:t>
      </w:r>
      <w:r w:rsidRPr="00F00EAD">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3E4078" w:rsidRPr="00F00EAD" w:rsidRDefault="003E4078" w:rsidP="003E4078">
      <w:pPr>
        <w:widowControl w:val="0"/>
        <w:tabs>
          <w:tab w:val="left" w:pos="1276"/>
        </w:tabs>
        <w:ind w:firstLine="567"/>
        <w:jc w:val="both"/>
        <w:rPr>
          <w:rFonts w:ascii="GHEA Grapalat" w:hAnsi="GHEA Grapalat" w:cs="Sylfaen"/>
          <w:sz w:val="20"/>
          <w:szCs w:val="20"/>
        </w:rPr>
      </w:pPr>
      <w:r w:rsidRPr="00F00EAD">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3E4078" w:rsidRPr="00F00EAD" w:rsidRDefault="003E4078" w:rsidP="003E4078">
      <w:pPr>
        <w:widowControl w:val="0"/>
        <w:tabs>
          <w:tab w:val="left" w:pos="1276"/>
        </w:tabs>
        <w:ind w:firstLine="567"/>
        <w:jc w:val="both"/>
        <w:rPr>
          <w:rFonts w:ascii="GHEA Grapalat" w:hAnsi="GHEA Grapalat" w:cs="Sylfaen"/>
          <w:sz w:val="20"/>
          <w:szCs w:val="20"/>
        </w:rPr>
      </w:pPr>
      <w:r w:rsidRPr="00F00EAD">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8.6.</w:t>
      </w:r>
      <w:r w:rsidRPr="00F00EAD">
        <w:rPr>
          <w:rFonts w:ascii="GHEA Grapalat" w:hAnsi="GHEA Grapalat"/>
          <w:sz w:val="20"/>
          <w:szCs w:val="20"/>
        </w:rPr>
        <w:tab/>
        <w:t>Если договор осуществляется посредством заключения договора субподряда:</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1)</w:t>
      </w:r>
      <w:r w:rsidRPr="00F00EAD">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2)</w:t>
      </w:r>
      <w:r w:rsidRPr="00F00EAD">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F00EAD">
        <w:rPr>
          <w:rStyle w:val="af6"/>
          <w:rFonts w:ascii="GHEA Grapalat" w:hAnsi="GHEA Grapalat"/>
          <w:sz w:val="20"/>
          <w:szCs w:val="20"/>
        </w:rPr>
        <w:footnoteReference w:customMarkFollows="1" w:id="22"/>
        <w:t>33</w:t>
      </w:r>
      <w:r w:rsidRPr="00F00EAD">
        <w:rPr>
          <w:rFonts w:ascii="GHEA Grapalat" w:hAnsi="GHEA Grapalat"/>
          <w:sz w:val="20"/>
          <w:szCs w:val="20"/>
        </w:rPr>
        <w:t>.</w:t>
      </w:r>
    </w:p>
    <w:p w:rsidR="003E4078" w:rsidRPr="00F00EAD" w:rsidRDefault="003E4078" w:rsidP="003E4078">
      <w:pPr>
        <w:widowControl w:val="0"/>
        <w:tabs>
          <w:tab w:val="left" w:pos="1134"/>
        </w:tabs>
        <w:ind w:firstLine="567"/>
        <w:jc w:val="both"/>
        <w:rPr>
          <w:rFonts w:ascii="GHEA Grapalat" w:hAnsi="GHEA Grapalat" w:cs="Sylfaen"/>
          <w:sz w:val="20"/>
          <w:szCs w:val="20"/>
        </w:rPr>
      </w:pPr>
      <w:r w:rsidRPr="00F00EAD">
        <w:rPr>
          <w:rFonts w:ascii="GHEA Grapalat" w:hAnsi="GHEA Grapalat"/>
          <w:sz w:val="20"/>
          <w:szCs w:val="20"/>
        </w:rPr>
        <w:t>8.7.</w:t>
      </w:r>
      <w:r w:rsidRPr="00F00EAD">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00EAD">
        <w:rPr>
          <w:rStyle w:val="af6"/>
          <w:rFonts w:ascii="GHEA Grapalat" w:hAnsi="GHEA Grapalat"/>
          <w:sz w:val="20"/>
          <w:szCs w:val="20"/>
        </w:rPr>
        <w:footnoteReference w:customMarkFollows="1" w:id="23"/>
        <w:t>34</w:t>
      </w:r>
      <w:r w:rsidRPr="00F00EAD">
        <w:rPr>
          <w:rFonts w:ascii="GHEA Grapalat" w:hAnsi="GHEA Grapalat"/>
          <w:sz w:val="20"/>
          <w:szCs w:val="20"/>
        </w:rPr>
        <w:t>.</w:t>
      </w:r>
    </w:p>
    <w:p w:rsidR="003E4078" w:rsidRPr="00F00EAD" w:rsidRDefault="003E4078" w:rsidP="003E4078">
      <w:pPr>
        <w:widowControl w:val="0"/>
        <w:tabs>
          <w:tab w:val="left" w:pos="1134"/>
        </w:tabs>
        <w:ind w:firstLine="567"/>
        <w:jc w:val="both"/>
        <w:rPr>
          <w:rFonts w:ascii="GHEA Grapalat" w:hAnsi="GHEA Grapalat"/>
          <w:sz w:val="20"/>
          <w:szCs w:val="20"/>
        </w:rPr>
      </w:pPr>
      <w:r w:rsidRPr="00F00EAD">
        <w:rPr>
          <w:rFonts w:ascii="GHEA Grapalat" w:hAnsi="GHEA Grapalat"/>
          <w:sz w:val="20"/>
          <w:szCs w:val="20"/>
        </w:rPr>
        <w:t>8.8.</w:t>
      </w:r>
      <w:r w:rsidRPr="00F00EAD">
        <w:rPr>
          <w:rFonts w:ascii="GHEA Grapalat" w:hAnsi="GHEA Grapalat"/>
          <w:sz w:val="20"/>
          <w:szCs w:val="20"/>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3E4078" w:rsidRPr="00F00EAD" w:rsidRDefault="003E4078" w:rsidP="003E4078">
      <w:pPr>
        <w:widowControl w:val="0"/>
        <w:tabs>
          <w:tab w:val="left" w:pos="1134"/>
        </w:tabs>
        <w:ind w:firstLine="567"/>
        <w:jc w:val="both"/>
        <w:rPr>
          <w:rFonts w:ascii="GHEA Grapalat" w:hAnsi="GHEA Grapalat" w:cs="Times Armenian"/>
          <w:sz w:val="20"/>
          <w:szCs w:val="20"/>
        </w:rPr>
      </w:pPr>
      <w:r w:rsidRPr="00F00EAD">
        <w:rPr>
          <w:rFonts w:ascii="GHEA Grapalat" w:hAnsi="GHEA Grapalat"/>
          <w:sz w:val="20"/>
          <w:szCs w:val="20"/>
        </w:rPr>
        <w:t>8.9.</w:t>
      </w:r>
      <w:r w:rsidRPr="00F00EAD">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3E4078" w:rsidRPr="00F00EAD" w:rsidRDefault="003E4078" w:rsidP="003E4078">
      <w:pPr>
        <w:widowControl w:val="0"/>
        <w:ind w:firstLine="567"/>
        <w:jc w:val="both"/>
        <w:rPr>
          <w:rFonts w:ascii="GHEA Grapalat" w:hAnsi="GHEA Grapalat"/>
          <w:sz w:val="20"/>
          <w:szCs w:val="20"/>
        </w:rPr>
      </w:pPr>
      <w:r w:rsidRPr="00F00EAD">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3E4078" w:rsidRPr="00F00EAD" w:rsidRDefault="003E4078" w:rsidP="003E4078">
      <w:pPr>
        <w:widowControl w:val="0"/>
        <w:tabs>
          <w:tab w:val="left" w:pos="1276"/>
        </w:tabs>
        <w:ind w:firstLine="567"/>
        <w:jc w:val="both"/>
        <w:rPr>
          <w:rFonts w:ascii="GHEA Grapalat" w:hAnsi="GHEA Grapalat" w:cs="Sylfaen"/>
          <w:sz w:val="20"/>
          <w:szCs w:val="20"/>
        </w:rPr>
      </w:pPr>
      <w:r w:rsidRPr="00F00EAD">
        <w:rPr>
          <w:rFonts w:ascii="GHEA Grapalat" w:hAnsi="GHEA Grapalat"/>
          <w:sz w:val="20"/>
          <w:szCs w:val="20"/>
        </w:rPr>
        <w:t>8.10.</w:t>
      </w:r>
      <w:r w:rsidRPr="00F00EAD">
        <w:rPr>
          <w:rFonts w:ascii="GHEA Grapalat" w:hAnsi="GHEA Grapalat"/>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3E4078" w:rsidRPr="00F00EAD" w:rsidRDefault="003E4078" w:rsidP="003E4078">
      <w:pPr>
        <w:widowControl w:val="0"/>
        <w:tabs>
          <w:tab w:val="left" w:pos="1276"/>
        </w:tabs>
        <w:ind w:firstLine="567"/>
        <w:jc w:val="both"/>
        <w:rPr>
          <w:rFonts w:ascii="GHEA Grapalat" w:hAnsi="GHEA Grapalat"/>
          <w:spacing w:val="-4"/>
          <w:sz w:val="20"/>
          <w:szCs w:val="20"/>
        </w:rPr>
      </w:pPr>
      <w:r w:rsidRPr="00F00EAD">
        <w:rPr>
          <w:rFonts w:ascii="GHEA Grapalat" w:hAnsi="GHEA Grapalat"/>
          <w:sz w:val="20"/>
          <w:szCs w:val="20"/>
        </w:rPr>
        <w:t>8.11.</w:t>
      </w:r>
      <w:r w:rsidRPr="00F00EAD">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00EAD">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w:t>
      </w:r>
      <w:r w:rsidRPr="00F00EAD">
        <w:rPr>
          <w:rFonts w:ascii="GHEA Grapalat" w:hAnsi="GHEA Grapalat"/>
          <w:spacing w:val="-4"/>
          <w:sz w:val="20"/>
          <w:szCs w:val="20"/>
        </w:rPr>
        <w:lastRenderedPageBreak/>
        <w:t>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8.12.</w:t>
      </w:r>
      <w:r w:rsidRPr="00F00EAD">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8.13.</w:t>
      </w:r>
      <w:r w:rsidRPr="00F00EAD">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3E4078" w:rsidRPr="00F00EAD" w:rsidRDefault="003E4078" w:rsidP="003E4078">
      <w:pPr>
        <w:widowControl w:val="0"/>
        <w:tabs>
          <w:tab w:val="left" w:pos="1276"/>
        </w:tabs>
        <w:ind w:firstLine="567"/>
        <w:jc w:val="both"/>
        <w:rPr>
          <w:rFonts w:ascii="GHEA Grapalat" w:hAnsi="GHEA Grapalat"/>
          <w:sz w:val="20"/>
          <w:szCs w:val="20"/>
        </w:rPr>
      </w:pPr>
      <w:r w:rsidRPr="00F00EAD">
        <w:rPr>
          <w:rFonts w:ascii="GHEA Grapalat" w:hAnsi="GHEA Grapalat"/>
          <w:sz w:val="20"/>
          <w:szCs w:val="20"/>
        </w:rPr>
        <w:t>8.14.</w:t>
      </w:r>
      <w:r w:rsidRPr="00F00EAD">
        <w:rPr>
          <w:rFonts w:ascii="GHEA Grapalat" w:hAnsi="GHEA Grapalat"/>
          <w:sz w:val="20"/>
          <w:szCs w:val="20"/>
        </w:rPr>
        <w:tab/>
        <w:t>К отношениям, связанным с настоящим договором, применяется право Республики Армения.</w:t>
      </w:r>
    </w:p>
    <w:p w:rsidR="003E4078" w:rsidRPr="003E4078" w:rsidRDefault="003E4078" w:rsidP="003E4078">
      <w:pPr>
        <w:widowControl w:val="0"/>
        <w:tabs>
          <w:tab w:val="left" w:pos="1276"/>
        </w:tabs>
        <w:ind w:firstLine="567"/>
        <w:jc w:val="both"/>
        <w:rPr>
          <w:rFonts w:ascii="GHEA Grapalat" w:hAnsi="GHEA Grapalat"/>
          <w:b/>
          <w:sz w:val="20"/>
          <w:szCs w:val="20"/>
        </w:rPr>
      </w:pPr>
      <w:r w:rsidRPr="003E4078">
        <w:rPr>
          <w:rFonts w:ascii="GHEA Grapalat" w:hAnsi="GHEA Grapalat"/>
          <w:b/>
          <w:sz w:val="20"/>
          <w:szCs w:val="20"/>
        </w:rPr>
        <w:t>8.15.</w:t>
      </w:r>
      <w:r w:rsidRPr="003E4078">
        <w:rPr>
          <w:rFonts w:ascii="GHEA Grapalat" w:hAnsi="GHEA Grapalat"/>
          <w:b/>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3E4078">
        <w:rPr>
          <w:rFonts w:ascii="GHEA Grapalat" w:hAnsi="GHEA Grapalat"/>
          <w:b/>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3E4078">
        <w:rPr>
          <w:rFonts w:ascii="GHEA Grapalat" w:hAnsi="GHEA Grapalat"/>
          <w:b/>
          <w:sz w:val="20"/>
          <w:szCs w:val="20"/>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3E4078">
        <w:rPr>
          <w:rStyle w:val="af6"/>
          <w:rFonts w:ascii="GHEA Grapalat" w:hAnsi="GHEA Grapalat"/>
          <w:b/>
          <w:sz w:val="20"/>
          <w:szCs w:val="20"/>
        </w:rPr>
        <w:footnoteReference w:customMarkFollows="1" w:id="24"/>
        <w:t>35</w:t>
      </w:r>
    </w:p>
    <w:p w:rsidR="003E4078" w:rsidRPr="00F00EAD" w:rsidRDefault="003E4078" w:rsidP="003E4078">
      <w:pPr>
        <w:widowControl w:val="0"/>
        <w:tabs>
          <w:tab w:val="left" w:pos="1276"/>
        </w:tabs>
        <w:ind w:firstLine="567"/>
        <w:jc w:val="both"/>
        <w:rPr>
          <w:rFonts w:ascii="GHEA Grapalat" w:hAnsi="GHEA Grapalat"/>
          <w:sz w:val="20"/>
          <w:szCs w:val="20"/>
        </w:rPr>
      </w:pPr>
    </w:p>
    <w:p w:rsidR="003E4078" w:rsidRPr="00F00EAD" w:rsidRDefault="003E4078" w:rsidP="003E4078">
      <w:pPr>
        <w:widowControl w:val="0"/>
        <w:jc w:val="center"/>
        <w:rPr>
          <w:rFonts w:ascii="GHEA Grapalat" w:hAnsi="GHEA Grapalat" w:cs="Sylfaen"/>
          <w:b/>
          <w:sz w:val="20"/>
          <w:szCs w:val="20"/>
        </w:rPr>
      </w:pPr>
      <w:r w:rsidRPr="00F00EAD">
        <w:rPr>
          <w:rFonts w:ascii="GHEA Grapalat" w:hAnsi="GHEA Grapalat"/>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3E4078" w:rsidRPr="00F00EAD" w:rsidTr="005D01B1">
        <w:trPr>
          <w:jc w:val="center"/>
        </w:trPr>
        <w:tc>
          <w:tcPr>
            <w:tcW w:w="4536" w:type="dxa"/>
          </w:tcPr>
          <w:p w:rsidR="003E4078" w:rsidRPr="00F00EAD" w:rsidRDefault="003E4078" w:rsidP="005D01B1">
            <w:pPr>
              <w:widowControl w:val="0"/>
              <w:jc w:val="center"/>
              <w:rPr>
                <w:rFonts w:ascii="GHEA Grapalat" w:hAnsi="GHEA Grapalat" w:cs="Sylfaen"/>
                <w:b/>
                <w:bCs/>
                <w:sz w:val="20"/>
                <w:szCs w:val="20"/>
              </w:rPr>
            </w:pPr>
            <w:r w:rsidRPr="00F00EAD">
              <w:rPr>
                <w:rFonts w:ascii="GHEA Grapalat" w:hAnsi="GHEA Grapalat"/>
                <w:b/>
                <w:sz w:val="20"/>
                <w:szCs w:val="20"/>
              </w:rPr>
              <w:t>ЗАКАЗЧИК</w:t>
            </w:r>
          </w:p>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lang w:val="en-US"/>
              </w:rPr>
              <w:t>______________________</w:t>
            </w:r>
          </w:p>
          <w:p w:rsidR="003E4078" w:rsidRPr="00F00EAD" w:rsidRDefault="003E4078" w:rsidP="005D01B1">
            <w:pPr>
              <w:widowControl w:val="0"/>
              <w:jc w:val="center"/>
              <w:rPr>
                <w:rFonts w:ascii="GHEA Grapalat" w:hAnsi="GHEA Grapalat"/>
                <w:sz w:val="20"/>
                <w:szCs w:val="20"/>
                <w:vertAlign w:val="superscript"/>
              </w:rPr>
            </w:pPr>
            <w:r w:rsidRPr="00F00EAD">
              <w:rPr>
                <w:rFonts w:ascii="GHEA Grapalat" w:hAnsi="GHEA Grapalat"/>
                <w:sz w:val="20"/>
                <w:szCs w:val="20"/>
                <w:vertAlign w:val="superscript"/>
              </w:rPr>
              <w:t>/подпись/</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М. П.</w:t>
            </w:r>
          </w:p>
        </w:tc>
        <w:tc>
          <w:tcPr>
            <w:tcW w:w="760" w:type="dxa"/>
          </w:tcPr>
          <w:p w:rsidR="003E4078" w:rsidRPr="00F00EAD" w:rsidRDefault="003E4078" w:rsidP="005D01B1">
            <w:pPr>
              <w:widowControl w:val="0"/>
              <w:jc w:val="center"/>
              <w:rPr>
                <w:rFonts w:ascii="GHEA Grapalat" w:hAnsi="GHEA Grapalat"/>
                <w:sz w:val="20"/>
                <w:szCs w:val="20"/>
              </w:rPr>
            </w:pPr>
          </w:p>
        </w:tc>
        <w:tc>
          <w:tcPr>
            <w:tcW w:w="4343" w:type="dxa"/>
          </w:tcPr>
          <w:p w:rsidR="003E4078" w:rsidRPr="00F00EAD" w:rsidRDefault="003E4078" w:rsidP="005D01B1">
            <w:pPr>
              <w:widowControl w:val="0"/>
              <w:jc w:val="center"/>
              <w:rPr>
                <w:rFonts w:ascii="GHEA Grapalat" w:hAnsi="GHEA Grapalat" w:cs="Sylfaen"/>
                <w:b/>
                <w:bCs/>
                <w:sz w:val="20"/>
                <w:szCs w:val="20"/>
              </w:rPr>
            </w:pPr>
            <w:r w:rsidRPr="00F00EAD">
              <w:rPr>
                <w:rFonts w:ascii="GHEA Grapalat" w:hAnsi="GHEA Grapalat"/>
                <w:b/>
                <w:sz w:val="20"/>
                <w:szCs w:val="20"/>
              </w:rPr>
              <w:t>ПОДРЯДЧИК</w:t>
            </w:r>
          </w:p>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lang w:val="en-US"/>
              </w:rPr>
              <w:t>___________________</w:t>
            </w:r>
          </w:p>
          <w:p w:rsidR="003E4078" w:rsidRPr="00F00EAD" w:rsidRDefault="003E4078" w:rsidP="005D01B1">
            <w:pPr>
              <w:widowControl w:val="0"/>
              <w:jc w:val="center"/>
              <w:rPr>
                <w:rFonts w:ascii="GHEA Grapalat" w:hAnsi="GHEA Grapalat"/>
                <w:sz w:val="20"/>
                <w:szCs w:val="20"/>
                <w:vertAlign w:val="superscript"/>
              </w:rPr>
            </w:pPr>
            <w:r w:rsidRPr="00F00EAD">
              <w:rPr>
                <w:rFonts w:ascii="GHEA Grapalat" w:hAnsi="GHEA Grapalat"/>
                <w:sz w:val="20"/>
                <w:szCs w:val="20"/>
                <w:vertAlign w:val="superscript"/>
              </w:rPr>
              <w:t>/подпись/</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М. П.</w:t>
            </w:r>
          </w:p>
        </w:tc>
      </w:tr>
    </w:tbl>
    <w:p w:rsidR="003E4078" w:rsidRPr="00F00EAD" w:rsidRDefault="003E4078" w:rsidP="003E4078">
      <w:pPr>
        <w:widowControl w:val="0"/>
        <w:tabs>
          <w:tab w:val="left" w:pos="1276"/>
        </w:tabs>
        <w:ind w:firstLine="567"/>
        <w:jc w:val="both"/>
        <w:rPr>
          <w:rFonts w:ascii="GHEA Grapalat" w:hAnsi="GHEA Grapalat"/>
          <w:i/>
          <w:sz w:val="20"/>
          <w:szCs w:val="20"/>
          <w:lang w:val="en-US"/>
        </w:rPr>
      </w:pPr>
    </w:p>
    <w:p w:rsidR="003E4078" w:rsidRPr="00F00EAD" w:rsidRDefault="003E4078" w:rsidP="003E4078">
      <w:pPr>
        <w:widowControl w:val="0"/>
        <w:tabs>
          <w:tab w:val="left" w:pos="1276"/>
        </w:tabs>
        <w:ind w:firstLine="567"/>
        <w:jc w:val="both"/>
        <w:rPr>
          <w:rFonts w:ascii="GHEA Grapalat" w:hAnsi="GHEA Grapalat"/>
          <w:sz w:val="20"/>
          <w:szCs w:val="20"/>
          <w:u w:val="single"/>
        </w:rPr>
      </w:pPr>
      <w:r w:rsidRPr="00F00EAD">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9B425E" w:rsidRPr="003E4078" w:rsidRDefault="009B425E" w:rsidP="003E4078">
      <w:pPr>
        <w:widowControl w:val="0"/>
        <w:rPr>
          <w:rFonts w:ascii="GHEA Grapalat" w:hAnsi="GHEA Grapalat"/>
          <w:i/>
          <w:sz w:val="20"/>
          <w:szCs w:val="20"/>
        </w:rPr>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3E4078"/>
    <w:p w:rsidR="009B425E" w:rsidRDefault="009B425E" w:rsidP="009B425E">
      <w:pPr>
        <w:jc w:val="right"/>
      </w:pPr>
    </w:p>
    <w:p w:rsidR="009B425E" w:rsidRPr="009130B1" w:rsidRDefault="009130B1" w:rsidP="009130B1">
      <w:pPr>
        <w:widowControl w:val="0"/>
        <w:ind w:firstLine="567"/>
        <w:jc w:val="right"/>
        <w:rPr>
          <w:rFonts w:ascii="GHEA Grapalat" w:hAnsi="GHEA Grapalat" w:cs="Arial"/>
          <w:i/>
          <w:sz w:val="20"/>
          <w:szCs w:val="20"/>
        </w:rPr>
      </w:pPr>
      <w:r>
        <w:rPr>
          <w:rFonts w:ascii="GHEA Grapalat" w:hAnsi="GHEA Grapalat"/>
          <w:i/>
          <w:sz w:val="20"/>
          <w:szCs w:val="20"/>
        </w:rPr>
        <w:t>Приложение № 1</w:t>
      </w:r>
    </w:p>
    <w:p w:rsidR="009B425E" w:rsidRDefault="009B425E" w:rsidP="009B425E">
      <w:pPr>
        <w:jc w:val="right"/>
      </w:pPr>
      <w:r>
        <w:t>«</w:t>
      </w:r>
      <w:r>
        <w:rPr>
          <w:lang w:val="hy-AM"/>
        </w:rPr>
        <w:t xml:space="preserve">            »                       </w:t>
      </w:r>
      <w:r>
        <w:t xml:space="preserve"> </w:t>
      </w:r>
      <w:r>
        <w:rPr>
          <w:rStyle w:val="ezkurwreuab5ozgtqnkl"/>
        </w:rPr>
        <w:t>2024</w:t>
      </w:r>
      <w:r>
        <w:t xml:space="preserve"> </w:t>
      </w:r>
    </w:p>
    <w:p w:rsidR="009B425E" w:rsidRDefault="009B425E" w:rsidP="009B425E">
      <w:pPr>
        <w:jc w:val="right"/>
      </w:pPr>
      <w:r>
        <w:rPr>
          <w:rStyle w:val="ezkurwreuab5ozgtqnkl"/>
        </w:rPr>
        <w:t>Запечатанный</w:t>
      </w:r>
      <w:r>
        <w:t xml:space="preserve"> </w:t>
      </w:r>
      <w:r>
        <w:rPr>
          <w:rStyle w:val="ezkurwreuab5ozgtqnkl"/>
        </w:rPr>
        <w:t>кодовый контракт</w:t>
      </w:r>
      <w:r>
        <w:t xml:space="preserve"> </w:t>
      </w: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right"/>
      </w:pPr>
    </w:p>
    <w:p w:rsidR="009B425E" w:rsidRDefault="009B425E" w:rsidP="009B425E">
      <w:pPr>
        <w:jc w:val="center"/>
      </w:pPr>
      <w:r>
        <w:rPr>
          <w:rStyle w:val="ezkurwreuab5ozgtqnkl"/>
        </w:rPr>
        <w:t>ОБЪЕМНЫЙ ЛИСТ</w:t>
      </w:r>
      <w:r>
        <w:t>-</w:t>
      </w:r>
      <w:r>
        <w:rPr>
          <w:rStyle w:val="ezkurwreuab5ozgtqnkl"/>
        </w:rPr>
        <w:t>ОЦЕНКА</w:t>
      </w:r>
      <w:r>
        <w:t>*</w:t>
      </w:r>
    </w:p>
    <w:p w:rsidR="009B425E" w:rsidRDefault="009B425E" w:rsidP="009B425E">
      <w:pPr>
        <w:jc w:val="center"/>
      </w:pPr>
    </w:p>
    <w:p w:rsidR="009B425E" w:rsidRDefault="009B425E" w:rsidP="009B425E">
      <w:pPr>
        <w:jc w:val="center"/>
      </w:pPr>
      <w:r>
        <w:rPr>
          <w:rStyle w:val="ezkurwreuab5ozgtqnkl"/>
        </w:rPr>
        <w:t>Выполнение</w:t>
      </w:r>
      <w:r>
        <w:t xml:space="preserve"> 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p>
    <w:p w:rsidR="009B425E" w:rsidRDefault="009B425E" w:rsidP="009B425E">
      <w:pPr>
        <w:jc w:val="center"/>
      </w:pPr>
    </w:p>
    <w:p w:rsidR="009B425E" w:rsidRDefault="009B425E" w:rsidP="009B425E">
      <w:pPr>
        <w:jc w:val="center"/>
      </w:pPr>
    </w:p>
    <w:p w:rsidR="009B425E" w:rsidRDefault="009B425E" w:rsidP="009B425E">
      <w:pPr>
        <w:jc w:val="center"/>
      </w:pPr>
    </w:p>
    <w:p w:rsidR="009B425E" w:rsidRDefault="009B425E" w:rsidP="009B425E">
      <w:pPr>
        <w:jc w:val="center"/>
      </w:pPr>
    </w:p>
    <w:p w:rsidR="009B425E" w:rsidRDefault="009B425E" w:rsidP="009B425E">
      <w:pPr>
        <w:jc w:val="center"/>
        <w:rPr>
          <w:rFonts w:ascii="GHEA Grapalat" w:hAnsi="GHEA Grapalat"/>
          <w:i/>
        </w:rPr>
      </w:pPr>
      <w:r>
        <w:rPr>
          <w:rStyle w:val="ezkurwreuab5ozgtqnkl"/>
        </w:rPr>
        <w:t>Представлено</w:t>
      </w:r>
      <w:r>
        <w:t xml:space="preserve"> </w:t>
      </w:r>
      <w:r>
        <w:rPr>
          <w:rStyle w:val="ezkurwreuab5ozgtqnkl"/>
        </w:rPr>
        <w:t>в прилагаемом</w:t>
      </w:r>
      <w:r>
        <w:t xml:space="preserve"> </w:t>
      </w:r>
      <w:r>
        <w:rPr>
          <w:rStyle w:val="ezkurwreuab5ozgtqnkl"/>
        </w:rPr>
        <w:t>файле</w:t>
      </w:r>
    </w:p>
    <w:p w:rsidR="009B425E" w:rsidRDefault="009B425E" w:rsidP="009B425E">
      <w:pPr>
        <w:jc w:val="center"/>
        <w:rPr>
          <w:rFonts w:ascii="GHEA Grapalat" w:hAnsi="GHEA Grapalat"/>
          <w:i/>
        </w:rPr>
      </w:pPr>
    </w:p>
    <w:p w:rsidR="009B425E" w:rsidRDefault="009B425E" w:rsidP="009B425E">
      <w:pPr>
        <w:jc w:val="center"/>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9B425E" w:rsidRDefault="009B425E" w:rsidP="009B425E">
      <w:pPr>
        <w:jc w:val="right"/>
        <w:rPr>
          <w:rFonts w:ascii="GHEA Grapalat" w:hAnsi="GHEA Grapalat"/>
          <w:i/>
        </w:rPr>
      </w:pPr>
    </w:p>
    <w:p w:rsidR="00BB28C8" w:rsidRPr="009F3DC7" w:rsidRDefault="00BB28C8" w:rsidP="00BB28C8">
      <w:pPr>
        <w:widowControl w:val="0"/>
        <w:spacing w:after="160" w:line="360" w:lineRule="auto"/>
        <w:ind w:firstLine="567"/>
        <w:jc w:val="both"/>
        <w:rPr>
          <w:rFonts w:ascii="GHEA Grapalat" w:hAnsi="GHEA Grapalat"/>
          <w:u w:val="single"/>
        </w:rPr>
      </w:pPr>
    </w:p>
    <w:p w:rsidR="00BB28C8" w:rsidRDefault="00BB28C8" w:rsidP="00BB28C8">
      <w:pPr>
        <w:rPr>
          <w:rFonts w:ascii="GHEA Grapalat" w:hAnsi="GHEA Grapalat"/>
          <w:i/>
        </w:rPr>
      </w:pPr>
      <w:r>
        <w:rPr>
          <w:rFonts w:ascii="GHEA Grapalat" w:hAnsi="GHEA Grapalat"/>
          <w:i/>
        </w:rPr>
        <w:br w:type="page"/>
      </w:r>
    </w:p>
    <w:p w:rsidR="009F22B1" w:rsidRDefault="009F22B1" w:rsidP="00BB28C8">
      <w:pPr>
        <w:widowControl w:val="0"/>
        <w:spacing w:after="160" w:line="360" w:lineRule="auto"/>
        <w:ind w:firstLine="567"/>
        <w:jc w:val="right"/>
        <w:rPr>
          <w:rFonts w:ascii="GHEA Grapalat" w:hAnsi="GHEA Grapalat"/>
          <w:i/>
        </w:rPr>
        <w:sectPr w:rsidR="009F22B1" w:rsidSect="007A0269">
          <w:footerReference w:type="default" r:id="rId13"/>
          <w:footnotePr>
            <w:pos w:val="beneathText"/>
          </w:footnotePr>
          <w:pgSz w:w="11907" w:h="16840" w:code="9"/>
          <w:pgMar w:top="1282" w:right="1109" w:bottom="994" w:left="1411" w:header="562" w:footer="562" w:gutter="0"/>
          <w:cols w:space="720"/>
          <w:titlePg/>
          <w:docGrid w:linePitch="326"/>
        </w:sectPr>
      </w:pPr>
    </w:p>
    <w:p w:rsidR="003E4078" w:rsidRPr="00F00EAD" w:rsidRDefault="003E4078" w:rsidP="003E4078">
      <w:pPr>
        <w:widowControl w:val="0"/>
        <w:ind w:firstLine="567"/>
        <w:jc w:val="right"/>
        <w:rPr>
          <w:rFonts w:ascii="GHEA Grapalat" w:hAnsi="GHEA Grapalat" w:cs="Arial"/>
          <w:i/>
          <w:sz w:val="20"/>
          <w:szCs w:val="20"/>
        </w:rPr>
      </w:pPr>
      <w:r w:rsidRPr="00F00EAD">
        <w:rPr>
          <w:rFonts w:ascii="GHEA Grapalat" w:hAnsi="GHEA Grapalat"/>
          <w:i/>
          <w:sz w:val="20"/>
          <w:szCs w:val="20"/>
        </w:rPr>
        <w:lastRenderedPageBreak/>
        <w:t xml:space="preserve">Приложение № </w:t>
      </w:r>
      <w:r w:rsidR="009130B1">
        <w:rPr>
          <w:rFonts w:ascii="GHEA Grapalat" w:hAnsi="GHEA Grapalat"/>
          <w:i/>
          <w:sz w:val="20"/>
          <w:szCs w:val="20"/>
        </w:rPr>
        <w:t>2</w:t>
      </w:r>
    </w:p>
    <w:p w:rsidR="003E4078" w:rsidRPr="00F00EAD" w:rsidRDefault="003E4078" w:rsidP="003E4078">
      <w:pPr>
        <w:widowControl w:val="0"/>
        <w:ind w:firstLine="567"/>
        <w:jc w:val="right"/>
        <w:rPr>
          <w:rFonts w:ascii="GHEA Grapalat" w:hAnsi="GHEA Grapalat" w:cs="Arial"/>
          <w:i/>
          <w:sz w:val="20"/>
          <w:szCs w:val="20"/>
        </w:rPr>
      </w:pPr>
      <w:r w:rsidRPr="00F00EAD">
        <w:rPr>
          <w:rFonts w:ascii="GHEA Grapalat" w:hAnsi="GHEA Grapalat"/>
          <w:i/>
          <w:sz w:val="20"/>
          <w:szCs w:val="20"/>
        </w:rPr>
        <w:t xml:space="preserve">к Договору под кодом </w:t>
      </w:r>
      <w:r w:rsidRPr="00F00EAD">
        <w:rPr>
          <w:rFonts w:ascii="GHEA Grapalat" w:hAnsi="GHEA Grapalat" w:cs="Arial"/>
          <w:i/>
          <w:sz w:val="20"/>
          <w:szCs w:val="20"/>
        </w:rPr>
        <w:br/>
      </w:r>
      <w:r w:rsidRPr="00F00EAD">
        <w:rPr>
          <w:rFonts w:ascii="GHEA Grapalat" w:hAnsi="GHEA Grapalat"/>
          <w:i/>
          <w:sz w:val="20"/>
          <w:szCs w:val="20"/>
        </w:rPr>
        <w:t xml:space="preserve">заключенному " </w:t>
      </w:r>
      <w:r w:rsidRPr="00F00EAD">
        <w:rPr>
          <w:rFonts w:ascii="GHEA Grapalat" w:hAnsi="GHEA Grapalat"/>
          <w:i/>
          <w:sz w:val="20"/>
          <w:szCs w:val="20"/>
        </w:rPr>
        <w:tab/>
        <w:t xml:space="preserve">"  </w:t>
      </w:r>
      <w:r w:rsidRPr="00F00EAD">
        <w:rPr>
          <w:rFonts w:ascii="GHEA Grapalat" w:hAnsi="GHEA Grapalat"/>
          <w:i/>
          <w:sz w:val="20"/>
          <w:szCs w:val="20"/>
        </w:rPr>
        <w:tab/>
        <w:t>20</w:t>
      </w:r>
      <w:r w:rsidRPr="00F00EAD">
        <w:rPr>
          <w:rFonts w:ascii="GHEA Grapalat" w:hAnsi="GHEA Grapalat"/>
          <w:i/>
          <w:sz w:val="20"/>
          <w:szCs w:val="20"/>
        </w:rPr>
        <w:tab/>
        <w:t>г.</w:t>
      </w:r>
    </w:p>
    <w:p w:rsidR="003E4078" w:rsidRDefault="003E4078" w:rsidP="003E4078">
      <w:pPr>
        <w:widowControl w:val="0"/>
        <w:ind w:firstLine="567"/>
        <w:jc w:val="center"/>
        <w:rPr>
          <w:rFonts w:ascii="GHEA Grapalat" w:hAnsi="GHEA Grapalat" w:cs="Sylfaen"/>
          <w:b/>
          <w:sz w:val="20"/>
          <w:szCs w:val="20"/>
        </w:rPr>
      </w:pPr>
    </w:p>
    <w:p w:rsidR="003E4078" w:rsidRDefault="003E4078" w:rsidP="003E4078">
      <w:pPr>
        <w:widowControl w:val="0"/>
        <w:ind w:firstLine="567"/>
        <w:jc w:val="center"/>
        <w:rPr>
          <w:rFonts w:ascii="GHEA Grapalat" w:hAnsi="GHEA Grapalat" w:cs="Sylfaen"/>
          <w:b/>
          <w:sz w:val="20"/>
          <w:szCs w:val="20"/>
        </w:rPr>
      </w:pPr>
    </w:p>
    <w:p w:rsidR="003E4078" w:rsidRPr="00F00EAD" w:rsidRDefault="003E4078" w:rsidP="003E4078">
      <w:pPr>
        <w:widowControl w:val="0"/>
        <w:ind w:firstLine="567"/>
        <w:jc w:val="center"/>
        <w:rPr>
          <w:rFonts w:ascii="GHEA Grapalat" w:hAnsi="GHEA Grapalat" w:cs="Sylfaen"/>
          <w:b/>
          <w:sz w:val="20"/>
          <w:szCs w:val="20"/>
        </w:rPr>
      </w:pPr>
    </w:p>
    <w:p w:rsidR="003E4078" w:rsidRPr="007E1AEA" w:rsidRDefault="003E4078" w:rsidP="003E4078">
      <w:pPr>
        <w:widowControl w:val="0"/>
        <w:jc w:val="center"/>
        <w:rPr>
          <w:rFonts w:ascii="GHEA Grapalat" w:hAnsi="GHEA Grapalat"/>
          <w:b/>
          <w:sz w:val="20"/>
          <w:szCs w:val="20"/>
        </w:rPr>
      </w:pPr>
      <w:r w:rsidRPr="007E1AEA">
        <w:rPr>
          <w:rFonts w:ascii="GHEA Grapalat" w:hAnsi="GHEA Grapalat"/>
          <w:b/>
          <w:sz w:val="20"/>
          <w:szCs w:val="20"/>
        </w:rPr>
        <w:t>КАЛЕНДАРНЫЙ ГРАФИК</w:t>
      </w:r>
    </w:p>
    <w:p w:rsidR="003E4078" w:rsidRDefault="003E4078" w:rsidP="003E4078">
      <w:pPr>
        <w:jc w:val="center"/>
      </w:pPr>
      <w:r w:rsidRPr="007E1AEA">
        <w:rPr>
          <w:rFonts w:ascii="GHEA Grapalat" w:hAnsi="GHEA Grapalat"/>
          <w:b/>
          <w:sz w:val="20"/>
          <w:szCs w:val="20"/>
        </w:rPr>
        <w:t xml:space="preserve">ВЫПОЛНЕНИЯ </w:t>
      </w:r>
      <w:r>
        <w:t xml:space="preserve"> 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p>
    <w:p w:rsidR="003E4078" w:rsidRDefault="003E4078" w:rsidP="003E4078">
      <w:pPr>
        <w:widowControl w:val="0"/>
        <w:jc w:val="center"/>
        <w:rPr>
          <w:rFonts w:ascii="GHEA Grapalat" w:hAnsi="GHEA Grapalat"/>
          <w:b/>
          <w:sz w:val="20"/>
          <w:szCs w:val="20"/>
        </w:rPr>
      </w:pPr>
    </w:p>
    <w:p w:rsidR="003E4078" w:rsidRDefault="003E4078" w:rsidP="003E4078">
      <w:pPr>
        <w:widowControl w:val="0"/>
        <w:jc w:val="center"/>
        <w:rPr>
          <w:rFonts w:ascii="GHEA Grapalat" w:hAnsi="GHEA Grapalat"/>
          <w:b/>
          <w:sz w:val="20"/>
          <w:szCs w:val="20"/>
        </w:rPr>
      </w:pPr>
    </w:p>
    <w:p w:rsidR="003E4078" w:rsidRPr="007E1AEA" w:rsidRDefault="003E4078" w:rsidP="003E4078">
      <w:pPr>
        <w:widowControl w:val="0"/>
        <w:jc w:val="center"/>
        <w:rPr>
          <w:rFonts w:ascii="GHEA Grapalat" w:hAnsi="GHEA Grapalat"/>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260"/>
        <w:gridCol w:w="4042"/>
        <w:gridCol w:w="1773"/>
        <w:gridCol w:w="14"/>
      </w:tblGrid>
      <w:tr w:rsidR="003E4078" w:rsidRPr="00F00EAD" w:rsidTr="005D01B1">
        <w:trPr>
          <w:cantSplit/>
          <w:jc w:val="center"/>
        </w:trPr>
        <w:tc>
          <w:tcPr>
            <w:tcW w:w="816" w:type="dxa"/>
            <w:vMerge w:val="restart"/>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 п/п</w:t>
            </w:r>
          </w:p>
        </w:tc>
        <w:tc>
          <w:tcPr>
            <w:tcW w:w="3260" w:type="dxa"/>
            <w:vMerge w:val="restart"/>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Наименования</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выполняемых Подрядчиком отдельных видов работ</w:t>
            </w:r>
          </w:p>
        </w:tc>
        <w:tc>
          <w:tcPr>
            <w:tcW w:w="5829" w:type="dxa"/>
            <w:gridSpan w:val="3"/>
            <w:vAlign w:val="center"/>
          </w:tcPr>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rPr>
              <w:t>Срок выполнения работ</w:t>
            </w:r>
            <w:r w:rsidRPr="00F00EAD">
              <w:rPr>
                <w:rStyle w:val="af6"/>
                <w:rFonts w:ascii="GHEA Grapalat" w:hAnsi="GHEA Grapalat"/>
                <w:sz w:val="20"/>
                <w:szCs w:val="20"/>
              </w:rPr>
              <w:footnoteReference w:customMarkFollows="1" w:id="25"/>
              <w:t>**</w:t>
            </w:r>
          </w:p>
        </w:tc>
      </w:tr>
      <w:tr w:rsidR="003E4078" w:rsidRPr="00F00EAD" w:rsidTr="005D01B1">
        <w:trPr>
          <w:gridAfter w:val="1"/>
          <w:wAfter w:w="14" w:type="dxa"/>
          <w:cantSplit/>
          <w:trHeight w:val="586"/>
          <w:jc w:val="center"/>
        </w:trPr>
        <w:tc>
          <w:tcPr>
            <w:tcW w:w="816" w:type="dxa"/>
            <w:vMerge/>
            <w:vAlign w:val="center"/>
          </w:tcPr>
          <w:p w:rsidR="003E4078" w:rsidRPr="00F00EAD" w:rsidRDefault="003E4078" w:rsidP="005D01B1">
            <w:pPr>
              <w:widowControl w:val="0"/>
              <w:jc w:val="both"/>
              <w:rPr>
                <w:rFonts w:ascii="GHEA Grapalat" w:hAnsi="GHEA Grapalat"/>
                <w:sz w:val="20"/>
                <w:szCs w:val="20"/>
              </w:rPr>
            </w:pPr>
          </w:p>
        </w:tc>
        <w:tc>
          <w:tcPr>
            <w:tcW w:w="3260" w:type="dxa"/>
            <w:vMerge/>
          </w:tcPr>
          <w:p w:rsidR="003E4078" w:rsidRPr="00F00EAD" w:rsidRDefault="003E4078" w:rsidP="005D01B1">
            <w:pPr>
              <w:widowControl w:val="0"/>
              <w:rPr>
                <w:rFonts w:ascii="GHEA Grapalat" w:hAnsi="GHEA Grapalat"/>
                <w:sz w:val="20"/>
                <w:szCs w:val="20"/>
              </w:rPr>
            </w:pPr>
          </w:p>
        </w:tc>
        <w:tc>
          <w:tcPr>
            <w:tcW w:w="4042" w:type="dxa"/>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Начало</w:t>
            </w:r>
          </w:p>
        </w:tc>
        <w:tc>
          <w:tcPr>
            <w:tcW w:w="1773" w:type="dxa"/>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Конец</w:t>
            </w:r>
          </w:p>
        </w:tc>
      </w:tr>
      <w:tr w:rsidR="003E4078" w:rsidRPr="00F00EAD" w:rsidTr="005D01B1">
        <w:trPr>
          <w:gridAfter w:val="1"/>
          <w:wAfter w:w="14" w:type="dxa"/>
          <w:trHeight w:val="586"/>
          <w:jc w:val="center"/>
        </w:trPr>
        <w:tc>
          <w:tcPr>
            <w:tcW w:w="816" w:type="dxa"/>
            <w:vMerge w:val="restart"/>
            <w:vAlign w:val="center"/>
          </w:tcPr>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1</w:t>
            </w:r>
          </w:p>
        </w:tc>
        <w:tc>
          <w:tcPr>
            <w:tcW w:w="3260" w:type="dxa"/>
            <w:vMerge w:val="restart"/>
            <w:vAlign w:val="center"/>
          </w:tcPr>
          <w:p w:rsidR="003E4078" w:rsidRDefault="003E4078" w:rsidP="003E4078">
            <w:pPr>
              <w:jc w:val="center"/>
            </w:pPr>
            <w:r>
              <w:rPr>
                <w:rStyle w:val="ezkurwreuab5ozgtqnkl"/>
              </w:rPr>
              <w:t>Выполнение</w:t>
            </w:r>
            <w:r>
              <w:t xml:space="preserve"> 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p>
          <w:p w:rsidR="003E4078" w:rsidRPr="00F00EAD" w:rsidRDefault="003E4078" w:rsidP="005D01B1">
            <w:pPr>
              <w:widowControl w:val="0"/>
              <w:rPr>
                <w:rFonts w:ascii="GHEA Grapalat" w:hAnsi="GHEA Grapalat"/>
                <w:sz w:val="20"/>
                <w:szCs w:val="20"/>
              </w:rPr>
            </w:pPr>
          </w:p>
        </w:tc>
        <w:tc>
          <w:tcPr>
            <w:tcW w:w="4042" w:type="dxa"/>
            <w:vAlign w:val="center"/>
          </w:tcPr>
          <w:p w:rsidR="003E4078" w:rsidRPr="00F00EAD" w:rsidRDefault="003E4078" w:rsidP="005D01B1">
            <w:pPr>
              <w:widowControl w:val="0"/>
              <w:jc w:val="center"/>
              <w:rPr>
                <w:rFonts w:ascii="GHEA Grapalat" w:hAnsi="GHEA Grapalat"/>
                <w:sz w:val="20"/>
                <w:szCs w:val="20"/>
              </w:rPr>
            </w:pPr>
            <w:r w:rsidRPr="003234BA">
              <w:rPr>
                <w:rFonts w:ascii="GHEA Grapalat" w:hAnsi="GHEA Grapalat"/>
                <w:sz w:val="20"/>
                <w:szCs w:val="20"/>
              </w:rPr>
              <w:t>В случае финансовых средств - дата вступления в силу договора, заключаемого между сторонами</w:t>
            </w:r>
          </w:p>
        </w:tc>
        <w:tc>
          <w:tcPr>
            <w:tcW w:w="1773" w:type="dxa"/>
            <w:vAlign w:val="center"/>
          </w:tcPr>
          <w:p w:rsidR="003E4078" w:rsidRPr="00F00EAD" w:rsidRDefault="000A3A7B" w:rsidP="005D01B1">
            <w:pPr>
              <w:widowControl w:val="0"/>
              <w:rPr>
                <w:rFonts w:ascii="GHEA Grapalat" w:hAnsi="GHEA Grapalat"/>
                <w:sz w:val="20"/>
                <w:szCs w:val="20"/>
              </w:rPr>
            </w:pPr>
            <w:r>
              <w:rPr>
                <w:rFonts w:ascii="GHEA Grapalat" w:hAnsi="GHEA Grapalat"/>
                <w:sz w:val="20"/>
                <w:szCs w:val="20"/>
                <w:lang w:val="hy-AM"/>
              </w:rPr>
              <w:t>2</w:t>
            </w:r>
            <w:r w:rsidR="003E4078">
              <w:rPr>
                <w:rFonts w:ascii="GHEA Grapalat" w:hAnsi="GHEA Grapalat"/>
                <w:sz w:val="20"/>
                <w:szCs w:val="20"/>
              </w:rPr>
              <w:t xml:space="preserve">0 </w:t>
            </w:r>
            <w:r w:rsidR="003E4078" w:rsidRPr="003234BA">
              <w:rPr>
                <w:rFonts w:ascii="GHEA Grapalat" w:hAnsi="GHEA Grapalat"/>
                <w:sz w:val="20"/>
                <w:szCs w:val="20"/>
              </w:rPr>
              <w:t>календарных дней</w:t>
            </w:r>
          </w:p>
        </w:tc>
      </w:tr>
      <w:tr w:rsidR="003E4078" w:rsidRPr="00F00EAD" w:rsidTr="005D01B1">
        <w:trPr>
          <w:gridAfter w:val="1"/>
          <w:wAfter w:w="14" w:type="dxa"/>
          <w:trHeight w:val="586"/>
          <w:jc w:val="center"/>
        </w:trPr>
        <w:tc>
          <w:tcPr>
            <w:tcW w:w="816" w:type="dxa"/>
            <w:vMerge/>
            <w:vAlign w:val="center"/>
          </w:tcPr>
          <w:p w:rsidR="003E4078" w:rsidRPr="00F00EAD" w:rsidRDefault="003E4078" w:rsidP="005D01B1">
            <w:pPr>
              <w:widowControl w:val="0"/>
              <w:jc w:val="center"/>
              <w:rPr>
                <w:rFonts w:ascii="GHEA Grapalat" w:hAnsi="GHEA Grapalat"/>
                <w:sz w:val="20"/>
                <w:szCs w:val="20"/>
              </w:rPr>
            </w:pPr>
          </w:p>
        </w:tc>
        <w:tc>
          <w:tcPr>
            <w:tcW w:w="3260" w:type="dxa"/>
            <w:vMerge/>
            <w:vAlign w:val="center"/>
          </w:tcPr>
          <w:p w:rsidR="003E4078" w:rsidRPr="003234BA" w:rsidRDefault="003E4078" w:rsidP="005D01B1">
            <w:pPr>
              <w:widowControl w:val="0"/>
              <w:rPr>
                <w:rFonts w:ascii="GHEA Grapalat" w:hAnsi="GHEA Grapalat"/>
                <w:sz w:val="20"/>
                <w:szCs w:val="20"/>
              </w:rPr>
            </w:pPr>
          </w:p>
        </w:tc>
        <w:tc>
          <w:tcPr>
            <w:tcW w:w="4042" w:type="dxa"/>
            <w:vAlign w:val="center"/>
          </w:tcPr>
          <w:p w:rsidR="003E4078" w:rsidRPr="003234BA" w:rsidRDefault="003E4078" w:rsidP="005D01B1">
            <w:pPr>
              <w:widowControl w:val="0"/>
              <w:jc w:val="center"/>
              <w:rPr>
                <w:rFonts w:ascii="GHEA Grapalat" w:hAnsi="GHEA Grapalat"/>
                <w:sz w:val="20"/>
                <w:szCs w:val="20"/>
              </w:rPr>
            </w:pPr>
            <w:r w:rsidRPr="003234BA">
              <w:rPr>
                <w:rFonts w:ascii="GHEA Grapalat" w:hAnsi="GHEA Grapalat"/>
                <w:sz w:val="20"/>
                <w:szCs w:val="20"/>
              </w:rPr>
              <w:t>В случае финансовых средств - дата вступления в силу договора, заключаемого между сторонами</w:t>
            </w:r>
          </w:p>
        </w:tc>
        <w:tc>
          <w:tcPr>
            <w:tcW w:w="1773" w:type="dxa"/>
            <w:vAlign w:val="center"/>
          </w:tcPr>
          <w:p w:rsidR="003E4078" w:rsidRPr="00F00EAD" w:rsidRDefault="000A3A7B" w:rsidP="005D01B1">
            <w:pPr>
              <w:widowControl w:val="0"/>
              <w:rPr>
                <w:rFonts w:ascii="GHEA Grapalat" w:hAnsi="GHEA Grapalat"/>
                <w:sz w:val="20"/>
                <w:szCs w:val="20"/>
              </w:rPr>
            </w:pPr>
            <w:r>
              <w:rPr>
                <w:rFonts w:ascii="GHEA Grapalat" w:hAnsi="GHEA Grapalat"/>
                <w:sz w:val="20"/>
                <w:szCs w:val="20"/>
                <w:lang w:val="hy-AM"/>
              </w:rPr>
              <w:t>2</w:t>
            </w:r>
            <w:r w:rsidR="003E4078">
              <w:rPr>
                <w:rFonts w:ascii="GHEA Grapalat" w:hAnsi="GHEA Grapalat"/>
                <w:sz w:val="20"/>
                <w:szCs w:val="20"/>
              </w:rPr>
              <w:t xml:space="preserve">0 </w:t>
            </w:r>
            <w:r w:rsidR="003E4078" w:rsidRPr="003234BA">
              <w:rPr>
                <w:rFonts w:ascii="GHEA Grapalat" w:hAnsi="GHEA Grapalat"/>
                <w:sz w:val="20"/>
                <w:szCs w:val="20"/>
              </w:rPr>
              <w:t>календарных дней</w:t>
            </w:r>
          </w:p>
        </w:tc>
      </w:tr>
      <w:tr w:rsidR="003E4078" w:rsidRPr="00F00EAD" w:rsidTr="005D01B1">
        <w:trPr>
          <w:gridAfter w:val="1"/>
          <w:wAfter w:w="14" w:type="dxa"/>
          <w:cantSplit/>
          <w:trHeight w:val="586"/>
          <w:jc w:val="center"/>
        </w:trPr>
        <w:tc>
          <w:tcPr>
            <w:tcW w:w="4076" w:type="dxa"/>
            <w:gridSpan w:val="2"/>
            <w:vAlign w:val="center"/>
          </w:tcPr>
          <w:p w:rsidR="003E4078" w:rsidRPr="00F00EAD" w:rsidRDefault="003E4078" w:rsidP="005D01B1">
            <w:pPr>
              <w:widowControl w:val="0"/>
              <w:rPr>
                <w:rFonts w:ascii="GHEA Grapalat" w:hAnsi="GHEA Grapalat"/>
                <w:b/>
                <w:sz w:val="20"/>
                <w:szCs w:val="20"/>
              </w:rPr>
            </w:pPr>
            <w:r w:rsidRPr="00F00EAD">
              <w:rPr>
                <w:rFonts w:ascii="GHEA Grapalat" w:hAnsi="GHEA Grapalat"/>
                <w:b/>
                <w:sz w:val="20"/>
                <w:szCs w:val="20"/>
              </w:rPr>
              <w:t>ВСЕГО</w:t>
            </w:r>
          </w:p>
        </w:tc>
        <w:tc>
          <w:tcPr>
            <w:tcW w:w="4042" w:type="dxa"/>
            <w:vAlign w:val="center"/>
          </w:tcPr>
          <w:p w:rsidR="003E4078" w:rsidRPr="00F00EAD" w:rsidRDefault="003E4078" w:rsidP="005D01B1">
            <w:pPr>
              <w:widowControl w:val="0"/>
              <w:jc w:val="center"/>
              <w:rPr>
                <w:rFonts w:ascii="GHEA Grapalat" w:hAnsi="GHEA Grapalat"/>
                <w:b/>
                <w:sz w:val="20"/>
                <w:szCs w:val="20"/>
              </w:rPr>
            </w:pPr>
          </w:p>
        </w:tc>
        <w:tc>
          <w:tcPr>
            <w:tcW w:w="1773" w:type="dxa"/>
            <w:vAlign w:val="center"/>
          </w:tcPr>
          <w:p w:rsidR="003E4078" w:rsidRPr="00F00EAD" w:rsidRDefault="003E4078" w:rsidP="005D01B1">
            <w:pPr>
              <w:widowControl w:val="0"/>
              <w:jc w:val="center"/>
              <w:rPr>
                <w:rFonts w:ascii="GHEA Grapalat" w:hAnsi="GHEA Grapalat"/>
                <w:b/>
                <w:sz w:val="20"/>
                <w:szCs w:val="20"/>
              </w:rPr>
            </w:pPr>
          </w:p>
        </w:tc>
      </w:tr>
    </w:tbl>
    <w:p w:rsidR="003E4078" w:rsidRPr="00F00EAD" w:rsidRDefault="003E4078" w:rsidP="003E4078">
      <w:pPr>
        <w:widowControl w:val="0"/>
        <w:ind w:firstLine="567"/>
        <w:jc w:val="both"/>
        <w:outlineLvl w:val="3"/>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E4078" w:rsidRPr="00F00EAD" w:rsidTr="005D01B1">
        <w:trPr>
          <w:jc w:val="center"/>
        </w:trPr>
        <w:tc>
          <w:tcPr>
            <w:tcW w:w="4536" w:type="dxa"/>
          </w:tcPr>
          <w:p w:rsidR="003E4078" w:rsidRPr="00F00EAD" w:rsidRDefault="003E4078" w:rsidP="005D01B1">
            <w:pPr>
              <w:widowControl w:val="0"/>
              <w:jc w:val="center"/>
              <w:rPr>
                <w:rFonts w:ascii="GHEA Grapalat" w:hAnsi="GHEA Grapalat" w:cs="Sylfaen"/>
                <w:b/>
                <w:bCs/>
                <w:sz w:val="20"/>
                <w:szCs w:val="20"/>
              </w:rPr>
            </w:pPr>
            <w:r w:rsidRPr="00F00EAD">
              <w:rPr>
                <w:rFonts w:ascii="GHEA Grapalat" w:hAnsi="GHEA Grapalat"/>
                <w:b/>
                <w:sz w:val="20"/>
                <w:szCs w:val="20"/>
              </w:rPr>
              <w:t>ЗАКАЗЧИК</w:t>
            </w:r>
          </w:p>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lang w:val="en-US"/>
              </w:rPr>
              <w:t>______________________</w:t>
            </w:r>
          </w:p>
          <w:p w:rsidR="003E4078" w:rsidRPr="00F00EAD" w:rsidRDefault="003E4078" w:rsidP="005D01B1">
            <w:pPr>
              <w:widowControl w:val="0"/>
              <w:jc w:val="center"/>
              <w:rPr>
                <w:rFonts w:ascii="GHEA Grapalat" w:hAnsi="GHEA Grapalat"/>
                <w:sz w:val="20"/>
                <w:szCs w:val="20"/>
                <w:vertAlign w:val="superscript"/>
              </w:rPr>
            </w:pPr>
            <w:r w:rsidRPr="00F00EAD">
              <w:rPr>
                <w:rFonts w:ascii="GHEA Grapalat" w:hAnsi="GHEA Grapalat"/>
                <w:sz w:val="20"/>
                <w:szCs w:val="20"/>
                <w:vertAlign w:val="superscript"/>
              </w:rPr>
              <w:t>/подпись/</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М. П.</w:t>
            </w:r>
          </w:p>
        </w:tc>
        <w:tc>
          <w:tcPr>
            <w:tcW w:w="760" w:type="dxa"/>
          </w:tcPr>
          <w:p w:rsidR="003E4078" w:rsidRPr="00F00EAD" w:rsidRDefault="003E4078" w:rsidP="005D01B1">
            <w:pPr>
              <w:widowControl w:val="0"/>
              <w:jc w:val="center"/>
              <w:rPr>
                <w:rFonts w:ascii="GHEA Grapalat" w:hAnsi="GHEA Grapalat"/>
                <w:sz w:val="20"/>
                <w:szCs w:val="20"/>
              </w:rPr>
            </w:pPr>
          </w:p>
        </w:tc>
        <w:tc>
          <w:tcPr>
            <w:tcW w:w="4343" w:type="dxa"/>
          </w:tcPr>
          <w:p w:rsidR="003E4078" w:rsidRPr="00F00EAD" w:rsidRDefault="003E4078" w:rsidP="005D01B1">
            <w:pPr>
              <w:widowControl w:val="0"/>
              <w:jc w:val="center"/>
              <w:rPr>
                <w:rFonts w:ascii="GHEA Grapalat" w:hAnsi="GHEA Grapalat" w:cs="Sylfaen"/>
                <w:b/>
                <w:bCs/>
                <w:sz w:val="20"/>
                <w:szCs w:val="20"/>
              </w:rPr>
            </w:pPr>
            <w:r w:rsidRPr="00F00EAD">
              <w:rPr>
                <w:rFonts w:ascii="GHEA Grapalat" w:hAnsi="GHEA Grapalat"/>
                <w:b/>
                <w:sz w:val="20"/>
                <w:szCs w:val="20"/>
              </w:rPr>
              <w:t>ПОДРЯДЧИК</w:t>
            </w:r>
          </w:p>
          <w:p w:rsidR="003E4078" w:rsidRPr="00F00EAD" w:rsidRDefault="003E4078" w:rsidP="005D01B1">
            <w:pPr>
              <w:widowControl w:val="0"/>
              <w:jc w:val="center"/>
              <w:rPr>
                <w:rFonts w:ascii="GHEA Grapalat" w:hAnsi="GHEA Grapalat"/>
                <w:sz w:val="20"/>
                <w:szCs w:val="20"/>
                <w:lang w:val="en-US"/>
              </w:rPr>
            </w:pPr>
            <w:r w:rsidRPr="00F00EAD">
              <w:rPr>
                <w:rFonts w:ascii="GHEA Grapalat" w:hAnsi="GHEA Grapalat"/>
                <w:sz w:val="20"/>
                <w:szCs w:val="20"/>
                <w:lang w:val="en-US"/>
              </w:rPr>
              <w:t>_____________________</w:t>
            </w:r>
          </w:p>
          <w:p w:rsidR="003E4078" w:rsidRPr="00F00EAD" w:rsidRDefault="003E4078" w:rsidP="005D01B1">
            <w:pPr>
              <w:widowControl w:val="0"/>
              <w:jc w:val="center"/>
              <w:rPr>
                <w:rFonts w:ascii="GHEA Grapalat" w:hAnsi="GHEA Grapalat"/>
                <w:sz w:val="20"/>
                <w:szCs w:val="20"/>
                <w:vertAlign w:val="superscript"/>
              </w:rPr>
            </w:pPr>
            <w:r w:rsidRPr="00F00EAD">
              <w:rPr>
                <w:rFonts w:ascii="GHEA Grapalat" w:hAnsi="GHEA Grapalat"/>
                <w:sz w:val="20"/>
                <w:szCs w:val="20"/>
                <w:vertAlign w:val="superscript"/>
              </w:rPr>
              <w:t>/подпись/</w:t>
            </w:r>
          </w:p>
          <w:p w:rsidR="003E4078" w:rsidRPr="00F00EAD" w:rsidRDefault="003E4078" w:rsidP="005D01B1">
            <w:pPr>
              <w:widowControl w:val="0"/>
              <w:jc w:val="center"/>
              <w:rPr>
                <w:rFonts w:ascii="GHEA Grapalat" w:hAnsi="GHEA Grapalat"/>
                <w:sz w:val="20"/>
                <w:szCs w:val="20"/>
              </w:rPr>
            </w:pPr>
            <w:r w:rsidRPr="00F00EAD">
              <w:rPr>
                <w:rFonts w:ascii="GHEA Grapalat" w:hAnsi="GHEA Grapalat"/>
                <w:sz w:val="20"/>
                <w:szCs w:val="20"/>
              </w:rPr>
              <w:t>М. П.</w:t>
            </w:r>
          </w:p>
        </w:tc>
      </w:tr>
    </w:tbl>
    <w:p w:rsidR="003E4078" w:rsidRPr="00F00EAD" w:rsidRDefault="003E4078" w:rsidP="003E4078">
      <w:pPr>
        <w:widowControl w:val="0"/>
        <w:tabs>
          <w:tab w:val="left" w:pos="8789"/>
        </w:tabs>
        <w:ind w:firstLine="567"/>
        <w:jc w:val="both"/>
        <w:rPr>
          <w:rFonts w:ascii="GHEA Grapalat" w:hAnsi="GHEA Grapalat"/>
          <w:sz w:val="20"/>
          <w:szCs w:val="20"/>
        </w:rPr>
      </w:pPr>
    </w:p>
    <w:p w:rsidR="00D30DF1" w:rsidRPr="009130B1" w:rsidRDefault="003E4078" w:rsidP="009130B1">
      <w:pPr>
        <w:widowControl w:val="0"/>
        <w:rPr>
          <w:rFonts w:ascii="GHEA Grapalat" w:hAnsi="GHEA Grapalat"/>
          <w:i/>
          <w:sz w:val="20"/>
          <w:szCs w:val="20"/>
        </w:rPr>
      </w:pPr>
      <w:r w:rsidRPr="00F00EAD">
        <w:rPr>
          <w:rFonts w:ascii="GHEA Grapalat" w:hAnsi="GHEA Grapalat"/>
          <w:sz w:val="20"/>
          <w:szCs w:val="20"/>
        </w:rPr>
        <w:br w:type="page"/>
      </w:r>
    </w:p>
    <w:p w:rsidR="003A6013" w:rsidRDefault="003A6013" w:rsidP="009566F5">
      <w:pPr>
        <w:jc w:val="both"/>
        <w:sectPr w:rsidR="003A6013" w:rsidSect="00F3396E">
          <w:footnotePr>
            <w:pos w:val="beneathText"/>
          </w:footnotePr>
          <w:pgSz w:w="16840" w:h="11907" w:orient="landscape" w:code="9"/>
          <w:pgMar w:top="709" w:right="1282" w:bottom="1109" w:left="994" w:header="562" w:footer="562" w:gutter="0"/>
          <w:cols w:space="720"/>
          <w:titlePg/>
          <w:docGrid w:linePitch="326"/>
        </w:sectPr>
      </w:pPr>
    </w:p>
    <w:p w:rsidR="00B0763D" w:rsidRPr="009F3DC7" w:rsidRDefault="00B0763D" w:rsidP="00B0763D">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0763D" w:rsidRPr="009F3DC7" w:rsidRDefault="00B0763D" w:rsidP="00B0763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0763D" w:rsidRPr="009F3DC7" w:rsidRDefault="00B0763D" w:rsidP="00B0763D">
      <w:pPr>
        <w:widowControl w:val="0"/>
        <w:tabs>
          <w:tab w:val="left" w:pos="9540"/>
        </w:tabs>
        <w:spacing w:after="160" w:line="360" w:lineRule="auto"/>
        <w:ind w:firstLine="567"/>
        <w:jc w:val="center"/>
        <w:rPr>
          <w:rFonts w:ascii="GHEA Grapalat" w:hAnsi="GHEA Grapalat"/>
        </w:rPr>
      </w:pPr>
    </w:p>
    <w:p w:rsidR="00B0763D" w:rsidRPr="00685FDC" w:rsidRDefault="00B0763D" w:rsidP="00B0763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6"/>
        <w:t>*</w:t>
      </w:r>
    </w:p>
    <w:p w:rsidR="00B0763D" w:rsidRPr="009F3DC7" w:rsidRDefault="00B0763D" w:rsidP="00B0763D">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
        <w:gridCol w:w="942"/>
        <w:gridCol w:w="1092"/>
        <w:gridCol w:w="1686"/>
        <w:gridCol w:w="582"/>
        <w:gridCol w:w="234"/>
        <w:gridCol w:w="466"/>
        <w:gridCol w:w="294"/>
        <w:gridCol w:w="137"/>
        <w:gridCol w:w="556"/>
        <w:gridCol w:w="436"/>
        <w:gridCol w:w="515"/>
        <w:gridCol w:w="585"/>
        <w:gridCol w:w="567"/>
        <w:gridCol w:w="585"/>
        <w:gridCol w:w="663"/>
        <w:gridCol w:w="299"/>
        <w:gridCol w:w="295"/>
        <w:gridCol w:w="644"/>
        <w:gridCol w:w="581"/>
      </w:tblGrid>
      <w:tr w:rsidR="00B0763D" w:rsidRPr="00685FDC" w:rsidTr="00EE7BFC">
        <w:trPr>
          <w:jc w:val="center"/>
        </w:trPr>
        <w:tc>
          <w:tcPr>
            <w:tcW w:w="11210" w:type="dxa"/>
            <w:gridSpan w:val="20"/>
          </w:tcPr>
          <w:p w:rsidR="00B0763D" w:rsidRPr="00685FDC" w:rsidRDefault="00B0763D" w:rsidP="00F217EA">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0763D" w:rsidRPr="00685FDC" w:rsidTr="00EE7BFC">
        <w:trPr>
          <w:jc w:val="center"/>
        </w:trPr>
        <w:tc>
          <w:tcPr>
            <w:tcW w:w="993" w:type="dxa"/>
            <w:gridSpan w:val="2"/>
            <w:vAlign w:val="center"/>
          </w:tcPr>
          <w:p w:rsidR="00B0763D" w:rsidRPr="00685FDC" w:rsidRDefault="00B0763D" w:rsidP="00F217EA">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092" w:type="dxa"/>
            <w:vAlign w:val="center"/>
          </w:tcPr>
          <w:p w:rsidR="00B0763D" w:rsidRPr="00685FDC" w:rsidRDefault="00B0763D" w:rsidP="00F217EA">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686" w:type="dxa"/>
            <w:vAlign w:val="center"/>
          </w:tcPr>
          <w:p w:rsidR="00B0763D" w:rsidRPr="00685FDC" w:rsidRDefault="00B0763D" w:rsidP="00F217EA">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6"/>
            <w:vAlign w:val="center"/>
          </w:tcPr>
          <w:p w:rsidR="00B0763D" w:rsidRPr="00685FDC" w:rsidRDefault="00B0763D" w:rsidP="00CF307A">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Pr>
                <w:rFonts w:ascii="GHEA Grapalat" w:hAnsi="GHEA Grapalat"/>
                <w:sz w:val="14"/>
                <w:szCs w:val="16"/>
              </w:rPr>
              <w:t>2</w:t>
            </w:r>
            <w:r w:rsidR="00CF307A" w:rsidRPr="00CF307A">
              <w:rPr>
                <w:rFonts w:ascii="GHEA Grapalat" w:hAnsi="GHEA Grapalat"/>
                <w:sz w:val="14"/>
                <w:szCs w:val="16"/>
              </w:rPr>
              <w:t>4</w:t>
            </w:r>
            <w:r w:rsidRPr="00685FDC">
              <w:rPr>
                <w:rFonts w:ascii="GHEA Grapalat" w:hAnsi="GHEA Grapalat"/>
                <w:sz w:val="14"/>
                <w:szCs w:val="16"/>
              </w:rPr>
              <w:t>г., по месяцам, в том числе</w:t>
            </w:r>
            <w:r w:rsidRPr="00685FDC">
              <w:rPr>
                <w:rStyle w:val="af6"/>
                <w:rFonts w:ascii="GHEA Grapalat" w:hAnsi="GHEA Grapalat"/>
                <w:sz w:val="14"/>
                <w:szCs w:val="16"/>
              </w:rPr>
              <w:footnoteReference w:customMarkFollows="1" w:id="27"/>
              <w:t>**</w:t>
            </w:r>
          </w:p>
        </w:tc>
      </w:tr>
      <w:tr w:rsidR="00B0763D" w:rsidRPr="00685FDC" w:rsidTr="00EE7BFC">
        <w:trPr>
          <w:cantSplit/>
          <w:trHeight w:val="1134"/>
          <w:jc w:val="center"/>
        </w:trPr>
        <w:tc>
          <w:tcPr>
            <w:tcW w:w="993" w:type="dxa"/>
            <w:gridSpan w:val="2"/>
          </w:tcPr>
          <w:p w:rsidR="00B0763D" w:rsidRPr="00685FDC" w:rsidRDefault="00B0763D" w:rsidP="00F217EA">
            <w:pPr>
              <w:widowControl w:val="0"/>
              <w:spacing w:after="120"/>
              <w:jc w:val="center"/>
              <w:rPr>
                <w:rFonts w:ascii="GHEA Grapalat" w:hAnsi="GHEA Grapalat"/>
                <w:sz w:val="14"/>
                <w:szCs w:val="16"/>
              </w:rPr>
            </w:pPr>
          </w:p>
        </w:tc>
        <w:tc>
          <w:tcPr>
            <w:tcW w:w="1092" w:type="dxa"/>
          </w:tcPr>
          <w:p w:rsidR="00B0763D" w:rsidRPr="00685FDC" w:rsidRDefault="00B0763D" w:rsidP="00F217EA">
            <w:pPr>
              <w:widowControl w:val="0"/>
              <w:spacing w:after="120"/>
              <w:jc w:val="center"/>
              <w:rPr>
                <w:rFonts w:ascii="GHEA Grapalat" w:hAnsi="GHEA Grapalat"/>
                <w:sz w:val="14"/>
                <w:szCs w:val="16"/>
              </w:rPr>
            </w:pPr>
          </w:p>
        </w:tc>
        <w:tc>
          <w:tcPr>
            <w:tcW w:w="1686" w:type="dxa"/>
          </w:tcPr>
          <w:p w:rsidR="00B0763D" w:rsidRPr="00685FDC" w:rsidRDefault="00B0763D" w:rsidP="00F217EA">
            <w:pPr>
              <w:widowControl w:val="0"/>
              <w:spacing w:after="120"/>
              <w:jc w:val="center"/>
              <w:rPr>
                <w:rFonts w:ascii="GHEA Grapalat" w:hAnsi="GHEA Grapalat"/>
                <w:sz w:val="14"/>
                <w:szCs w:val="16"/>
              </w:rPr>
            </w:pPr>
          </w:p>
        </w:tc>
        <w:tc>
          <w:tcPr>
            <w:tcW w:w="582"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gridSpan w:val="2"/>
            <w:vAlign w:val="center"/>
          </w:tcPr>
          <w:p w:rsidR="00B0763D" w:rsidRPr="00685FDC" w:rsidRDefault="00B0763D" w:rsidP="00F217EA">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gridSpan w:val="2"/>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0763D" w:rsidRPr="00685FDC" w:rsidRDefault="00B0763D" w:rsidP="00F217EA">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585"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67"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585"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gridSpan w:val="2"/>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0763D" w:rsidRPr="00685FDC" w:rsidRDefault="00B0763D" w:rsidP="00F217EA">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0763D" w:rsidRPr="00685FDC" w:rsidRDefault="00B0763D" w:rsidP="00F217EA">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C674D6" w:rsidRPr="00685FDC" w:rsidTr="000F1BE2">
        <w:trPr>
          <w:cantSplit/>
          <w:trHeight w:val="1134"/>
          <w:jc w:val="center"/>
        </w:trPr>
        <w:tc>
          <w:tcPr>
            <w:tcW w:w="993" w:type="dxa"/>
            <w:gridSpan w:val="2"/>
          </w:tcPr>
          <w:p w:rsidR="00C674D6" w:rsidRPr="00FB1EC7" w:rsidRDefault="00C674D6" w:rsidP="00C674D6">
            <w:pPr>
              <w:jc w:val="center"/>
              <w:rPr>
                <w:rFonts w:ascii="GHEA Grapalat" w:hAnsi="GHEA Grapalat"/>
                <w:sz w:val="20"/>
              </w:rPr>
            </w:pPr>
            <w:r>
              <w:rPr>
                <w:rFonts w:ascii="GHEA Grapalat" w:hAnsi="GHEA Grapalat"/>
                <w:sz w:val="20"/>
              </w:rPr>
              <w:t>1</w:t>
            </w:r>
          </w:p>
        </w:tc>
        <w:tc>
          <w:tcPr>
            <w:tcW w:w="1092" w:type="dxa"/>
            <w:vAlign w:val="center"/>
          </w:tcPr>
          <w:p w:rsidR="00C674D6" w:rsidRPr="008558DE" w:rsidRDefault="00C674D6" w:rsidP="00C674D6">
            <w:pPr>
              <w:jc w:val="center"/>
              <w:rPr>
                <w:rFonts w:ascii="GHEA Grapalat" w:hAnsi="GHEA Grapalat"/>
                <w:sz w:val="16"/>
                <w:szCs w:val="16"/>
                <w:lang w:val="hy-AM"/>
              </w:rPr>
            </w:pPr>
            <w:r>
              <w:rPr>
                <w:rFonts w:ascii="GHEA Grapalat" w:hAnsi="GHEA Grapalat"/>
                <w:sz w:val="16"/>
                <w:szCs w:val="16"/>
                <w:lang w:val="hy-AM"/>
              </w:rPr>
              <w:t>45461100</w:t>
            </w:r>
          </w:p>
        </w:tc>
        <w:tc>
          <w:tcPr>
            <w:tcW w:w="1686" w:type="dxa"/>
            <w:vAlign w:val="center"/>
          </w:tcPr>
          <w:p w:rsidR="00C674D6" w:rsidRPr="006C3849" w:rsidRDefault="000F2215" w:rsidP="00C674D6">
            <w:pPr>
              <w:jc w:val="center"/>
              <w:rPr>
                <w:sz w:val="20"/>
                <w:szCs w:val="20"/>
              </w:rPr>
            </w:pPr>
            <w:r>
              <w:rPr>
                <w:rFonts w:ascii="GHEA Grapalat" w:hAnsi="GHEA Grapalat"/>
                <w:b/>
              </w:rPr>
              <w:t>Р</w:t>
            </w:r>
            <w:r w:rsidRPr="000F1BE2">
              <w:rPr>
                <w:rFonts w:ascii="GHEA Grapalat" w:hAnsi="GHEA Grapalat"/>
                <w:b/>
              </w:rPr>
              <w:t xml:space="preserve">емонтных работ </w:t>
            </w:r>
            <w:r w:rsidRPr="000F1BE2">
              <w:rPr>
                <w:rFonts w:ascii="GHEA Grapalat" w:hAnsi="GHEA Grapalat" w:cs="Courier New"/>
                <w:b/>
                <w:color w:val="202124"/>
                <w:lang w:bidi="ar-SA"/>
              </w:rPr>
              <w:t xml:space="preserve"> учебных классов</w:t>
            </w:r>
          </w:p>
        </w:tc>
        <w:tc>
          <w:tcPr>
            <w:tcW w:w="582" w:type="dxa"/>
          </w:tcPr>
          <w:p w:rsidR="00C674D6" w:rsidRDefault="00C674D6" w:rsidP="00C674D6"/>
        </w:tc>
        <w:tc>
          <w:tcPr>
            <w:tcW w:w="700" w:type="dxa"/>
            <w:gridSpan w:val="2"/>
          </w:tcPr>
          <w:p w:rsidR="00C674D6" w:rsidRDefault="00C674D6" w:rsidP="00C674D6"/>
        </w:tc>
        <w:tc>
          <w:tcPr>
            <w:tcW w:w="431" w:type="dxa"/>
            <w:gridSpan w:val="2"/>
          </w:tcPr>
          <w:p w:rsidR="00C674D6" w:rsidRDefault="00C674D6" w:rsidP="00C674D6"/>
        </w:tc>
        <w:tc>
          <w:tcPr>
            <w:tcW w:w="556" w:type="dxa"/>
          </w:tcPr>
          <w:p w:rsidR="00C674D6" w:rsidRDefault="00C674D6" w:rsidP="00C674D6"/>
        </w:tc>
        <w:tc>
          <w:tcPr>
            <w:tcW w:w="436" w:type="dxa"/>
          </w:tcPr>
          <w:p w:rsidR="00C674D6" w:rsidRDefault="00C674D6" w:rsidP="00C674D6"/>
        </w:tc>
        <w:tc>
          <w:tcPr>
            <w:tcW w:w="515" w:type="dxa"/>
          </w:tcPr>
          <w:p w:rsidR="00C674D6" w:rsidRDefault="00C674D6" w:rsidP="00C674D6"/>
        </w:tc>
        <w:tc>
          <w:tcPr>
            <w:tcW w:w="585" w:type="dxa"/>
          </w:tcPr>
          <w:p w:rsidR="00C674D6" w:rsidRDefault="00C674D6" w:rsidP="00C674D6"/>
        </w:tc>
        <w:tc>
          <w:tcPr>
            <w:tcW w:w="567" w:type="dxa"/>
          </w:tcPr>
          <w:p w:rsidR="00C674D6" w:rsidRDefault="00C674D6" w:rsidP="00C674D6"/>
        </w:tc>
        <w:tc>
          <w:tcPr>
            <w:tcW w:w="585" w:type="dxa"/>
            <w:textDirection w:val="btLr"/>
          </w:tcPr>
          <w:p w:rsidR="00C674D6" w:rsidRPr="00FB1EC7" w:rsidRDefault="00C674D6" w:rsidP="00C674D6">
            <w:pPr>
              <w:ind w:left="113" w:right="113"/>
              <w:jc w:val="center"/>
              <w:rPr>
                <w:rFonts w:ascii="GHEA Grapalat" w:hAnsi="GHEA Grapalat" w:cs="Arial"/>
                <w:sz w:val="18"/>
                <w:szCs w:val="18"/>
                <w:lang w:val="pt-BR"/>
              </w:rPr>
            </w:pPr>
          </w:p>
        </w:tc>
        <w:tc>
          <w:tcPr>
            <w:tcW w:w="663" w:type="dxa"/>
            <w:textDirection w:val="btLr"/>
          </w:tcPr>
          <w:p w:rsidR="00C674D6" w:rsidRPr="00FB1EC7" w:rsidRDefault="00C674D6" w:rsidP="00C674D6">
            <w:pPr>
              <w:ind w:left="113" w:right="113"/>
              <w:jc w:val="center"/>
              <w:rPr>
                <w:rFonts w:ascii="GHEA Grapalat" w:hAnsi="GHEA Grapalat" w:cs="Arial"/>
                <w:sz w:val="18"/>
                <w:szCs w:val="18"/>
                <w:lang w:val="pt-BR"/>
              </w:rPr>
            </w:pPr>
            <w:r w:rsidRPr="00FB1EC7">
              <w:rPr>
                <w:rFonts w:ascii="GHEA Grapalat" w:hAnsi="GHEA Grapalat"/>
                <w:sz w:val="20"/>
                <w:lang w:val="pt-BR"/>
              </w:rPr>
              <w:t>... %</w:t>
            </w:r>
          </w:p>
        </w:tc>
        <w:tc>
          <w:tcPr>
            <w:tcW w:w="594" w:type="dxa"/>
            <w:gridSpan w:val="2"/>
            <w:textDirection w:val="btLr"/>
          </w:tcPr>
          <w:p w:rsidR="00C674D6" w:rsidRPr="00FB1EC7" w:rsidRDefault="00C674D6" w:rsidP="00C674D6">
            <w:pPr>
              <w:ind w:left="113" w:right="113"/>
              <w:jc w:val="center"/>
              <w:rPr>
                <w:rFonts w:ascii="GHEA Grapalat" w:hAnsi="GHEA Grapalat" w:cs="Arial"/>
                <w:sz w:val="18"/>
                <w:szCs w:val="18"/>
                <w:lang w:val="pt-BR"/>
              </w:rPr>
            </w:pPr>
            <w:r w:rsidRPr="00FB1EC7">
              <w:rPr>
                <w:rFonts w:ascii="GHEA Grapalat" w:hAnsi="GHEA Grapalat"/>
                <w:sz w:val="20"/>
                <w:lang w:val="pt-BR"/>
              </w:rPr>
              <w:t>... %</w:t>
            </w:r>
          </w:p>
        </w:tc>
        <w:tc>
          <w:tcPr>
            <w:tcW w:w="644" w:type="dxa"/>
            <w:textDirection w:val="btLr"/>
          </w:tcPr>
          <w:p w:rsidR="00C674D6" w:rsidRPr="00FB1EC7" w:rsidRDefault="00C674D6" w:rsidP="00C674D6">
            <w:pPr>
              <w:ind w:left="113" w:right="113"/>
              <w:jc w:val="center"/>
              <w:rPr>
                <w:rFonts w:ascii="GHEA Grapalat" w:hAnsi="GHEA Grapalat" w:cs="Arial"/>
                <w:sz w:val="18"/>
                <w:szCs w:val="18"/>
                <w:lang w:val="pt-BR"/>
              </w:rPr>
            </w:pPr>
            <w:r w:rsidRPr="00FB1EC7">
              <w:rPr>
                <w:rFonts w:ascii="GHEA Grapalat" w:hAnsi="GHEA Grapalat"/>
                <w:sz w:val="20"/>
                <w:lang w:val="pt-BR"/>
              </w:rPr>
              <w:t>... %</w:t>
            </w:r>
          </w:p>
        </w:tc>
        <w:tc>
          <w:tcPr>
            <w:tcW w:w="581" w:type="dxa"/>
          </w:tcPr>
          <w:p w:rsidR="00C674D6" w:rsidRPr="00436E63" w:rsidRDefault="00C674D6" w:rsidP="00C674D6">
            <w:pPr>
              <w:jc w:val="center"/>
              <w:rPr>
                <w:rFonts w:ascii="GHEA Grapalat" w:hAnsi="GHEA Grapalat" w:cs="Arial"/>
                <w:sz w:val="18"/>
                <w:szCs w:val="18"/>
                <w:lang w:val="en-US"/>
              </w:rPr>
            </w:pPr>
            <w:r w:rsidRPr="00FB1EC7">
              <w:rPr>
                <w:rFonts w:ascii="GHEA Grapalat" w:hAnsi="GHEA Grapalat"/>
                <w:sz w:val="20"/>
                <w:lang w:val="pt-BR"/>
              </w:rPr>
              <w:t>... %</w:t>
            </w:r>
          </w:p>
        </w:tc>
      </w:tr>
      <w:tr w:rsidR="00B0763D" w:rsidRPr="009F3DC7" w:rsidTr="00EE7B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3"/>
          <w:wBefore w:w="51" w:type="dxa"/>
          <w:wAfter w:w="1520" w:type="dxa"/>
          <w:jc w:val="center"/>
        </w:trPr>
        <w:tc>
          <w:tcPr>
            <w:tcW w:w="4536" w:type="dxa"/>
            <w:gridSpan w:val="5"/>
          </w:tcPr>
          <w:p w:rsidR="00B0763D" w:rsidRPr="009F3DC7" w:rsidRDefault="00B0763D" w:rsidP="00F217EA">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0763D" w:rsidRPr="00685FDC" w:rsidRDefault="00B0763D" w:rsidP="00F217EA">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0763D" w:rsidRPr="009F3DC7" w:rsidRDefault="00B0763D" w:rsidP="00F217EA">
            <w:pPr>
              <w:widowControl w:val="0"/>
              <w:spacing w:after="160" w:line="360" w:lineRule="auto"/>
              <w:jc w:val="center"/>
              <w:rPr>
                <w:rFonts w:ascii="GHEA Grapalat" w:hAnsi="GHEA Grapalat"/>
              </w:rPr>
            </w:pPr>
            <w:r w:rsidRPr="009F3DC7">
              <w:rPr>
                <w:rFonts w:ascii="GHEA Grapalat" w:hAnsi="GHEA Grapalat"/>
              </w:rPr>
              <w:t>/подпись/</w:t>
            </w:r>
          </w:p>
          <w:p w:rsidR="00B0763D" w:rsidRPr="009F3DC7" w:rsidRDefault="00B0763D" w:rsidP="00F217EA">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2"/>
          </w:tcPr>
          <w:p w:rsidR="00B0763D" w:rsidRPr="009F3DC7" w:rsidRDefault="00B0763D" w:rsidP="00F217EA">
            <w:pPr>
              <w:widowControl w:val="0"/>
              <w:spacing w:after="160" w:line="360" w:lineRule="auto"/>
              <w:jc w:val="center"/>
              <w:rPr>
                <w:rFonts w:ascii="GHEA Grapalat" w:hAnsi="GHEA Grapalat"/>
              </w:rPr>
            </w:pPr>
          </w:p>
        </w:tc>
        <w:tc>
          <w:tcPr>
            <w:tcW w:w="4343" w:type="dxa"/>
            <w:gridSpan w:val="9"/>
          </w:tcPr>
          <w:p w:rsidR="00B0763D" w:rsidRPr="009F3DC7" w:rsidRDefault="00B0763D" w:rsidP="00F217EA">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0763D" w:rsidRPr="00685FDC" w:rsidRDefault="00B0763D" w:rsidP="00F217EA">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0763D" w:rsidRPr="009F3DC7" w:rsidRDefault="00B0763D" w:rsidP="00F217EA">
            <w:pPr>
              <w:widowControl w:val="0"/>
              <w:spacing w:after="160" w:line="360" w:lineRule="auto"/>
              <w:jc w:val="center"/>
              <w:rPr>
                <w:rFonts w:ascii="GHEA Grapalat" w:hAnsi="GHEA Grapalat"/>
              </w:rPr>
            </w:pPr>
            <w:r w:rsidRPr="009F3DC7">
              <w:rPr>
                <w:rFonts w:ascii="GHEA Grapalat" w:hAnsi="GHEA Grapalat"/>
              </w:rPr>
              <w:t>/подпись/</w:t>
            </w:r>
          </w:p>
          <w:p w:rsidR="00B0763D" w:rsidRPr="009F3DC7" w:rsidRDefault="00B0763D" w:rsidP="00F217EA">
            <w:pPr>
              <w:widowControl w:val="0"/>
              <w:spacing w:after="160" w:line="360" w:lineRule="auto"/>
              <w:jc w:val="center"/>
              <w:rPr>
                <w:rFonts w:ascii="GHEA Grapalat" w:hAnsi="GHEA Grapalat"/>
              </w:rPr>
            </w:pPr>
            <w:r w:rsidRPr="009F3DC7">
              <w:rPr>
                <w:rFonts w:ascii="GHEA Grapalat" w:hAnsi="GHEA Grapalat"/>
              </w:rPr>
              <w:t>М. П.</w:t>
            </w:r>
          </w:p>
        </w:tc>
      </w:tr>
    </w:tbl>
    <w:p w:rsidR="00B0763D" w:rsidRDefault="00B0763D" w:rsidP="00BB28C8">
      <w:pPr>
        <w:widowControl w:val="0"/>
        <w:autoSpaceDE w:val="0"/>
        <w:autoSpaceDN w:val="0"/>
        <w:adjustRightInd w:val="0"/>
        <w:spacing w:after="160" w:line="360" w:lineRule="auto"/>
        <w:ind w:firstLine="567"/>
        <w:jc w:val="right"/>
        <w:rPr>
          <w:rFonts w:ascii="GHEA Grapalat" w:hAnsi="GHEA Grapalat"/>
          <w:i/>
          <w:lang w:val="en-US"/>
        </w:rPr>
      </w:pPr>
    </w:p>
    <w:p w:rsidR="00DF2B98" w:rsidRDefault="00DF2B98" w:rsidP="00BB28C8">
      <w:pPr>
        <w:widowControl w:val="0"/>
        <w:autoSpaceDE w:val="0"/>
        <w:autoSpaceDN w:val="0"/>
        <w:adjustRightInd w:val="0"/>
        <w:spacing w:after="160" w:line="360" w:lineRule="auto"/>
        <w:ind w:firstLine="567"/>
        <w:jc w:val="right"/>
        <w:rPr>
          <w:rFonts w:ascii="GHEA Grapalat" w:hAnsi="GHEA Grapalat"/>
          <w:i/>
          <w:lang w:val="en-US"/>
        </w:rPr>
      </w:pPr>
    </w:p>
    <w:p w:rsidR="00DF2B98" w:rsidRDefault="00DF2B98" w:rsidP="00BB28C8">
      <w:pPr>
        <w:widowControl w:val="0"/>
        <w:autoSpaceDE w:val="0"/>
        <w:autoSpaceDN w:val="0"/>
        <w:adjustRightInd w:val="0"/>
        <w:spacing w:after="160" w:line="360" w:lineRule="auto"/>
        <w:ind w:firstLine="567"/>
        <w:jc w:val="right"/>
        <w:rPr>
          <w:rFonts w:ascii="GHEA Grapalat" w:hAnsi="GHEA Grapalat"/>
          <w:i/>
          <w:lang w:val="en-US"/>
        </w:r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 xml:space="preserve">Приложение № </w:t>
      </w:r>
      <w:r w:rsidR="009130B1">
        <w:rPr>
          <w:rFonts w:ascii="GHEA Grapalat" w:hAnsi="GHEA Grapalat"/>
          <w:i/>
        </w:rPr>
        <w:t>4</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a3"/>
        <w:widowControl w:val="0"/>
        <w:spacing w:after="160"/>
        <w:ind w:firstLine="567"/>
        <w:jc w:val="center"/>
        <w:rPr>
          <w:rFonts w:ascii="GHEA Grapalat" w:hAnsi="GHEA Grapalat"/>
          <w:b/>
          <w:bCs/>
          <w:iCs/>
          <w:sz w:val="24"/>
          <w:szCs w:val="24"/>
        </w:rPr>
      </w:pPr>
    </w:p>
    <w:p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говор)________</w:t>
      </w:r>
      <w:r w:rsidRPr="009F3DC7">
        <w:rPr>
          <w:rFonts w:ascii="GHEA Grapalat" w:hAnsi="GHEA Grapalat"/>
          <w:color w:val="000000"/>
        </w:rPr>
        <w:t>_____________________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w:t>
      </w:r>
      <w:r w:rsidR="009130B1">
        <w:rPr>
          <w:rFonts w:ascii="GHEA Grapalat" w:hAnsi="GHEA Grapalat"/>
          <w:i/>
        </w:rPr>
        <w:t>4</w:t>
      </w:r>
      <w:r w:rsidRPr="009F3DC7">
        <w:rPr>
          <w:rFonts w:ascii="GHEA Grapalat" w:hAnsi="GHEA Grapalat"/>
          <w:i/>
        </w:rPr>
        <w:t>.1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p>
    <w:sectPr w:rsidR="00BB28C8" w:rsidSect="00953C9D">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9A0" w:rsidRDefault="004A69A0">
      <w:r>
        <w:separator/>
      </w:r>
    </w:p>
  </w:endnote>
  <w:endnote w:type="continuationSeparator" w:id="0">
    <w:p w:rsidR="004A69A0" w:rsidRDefault="004A6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swiss"/>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537099"/>
      <w:docPartObj>
        <w:docPartGallery w:val="Page Numbers (Bottom of Page)"/>
        <w:docPartUnique/>
      </w:docPartObj>
    </w:sdtPr>
    <w:sdtEndPr>
      <w:rPr>
        <w:rFonts w:ascii="GHEA Grapalat" w:hAnsi="GHEA Grapalat"/>
        <w:sz w:val="24"/>
        <w:szCs w:val="24"/>
      </w:rPr>
    </w:sdtEndPr>
    <w:sdtContent>
      <w:p w:rsidR="005D01B1" w:rsidRPr="003E450C" w:rsidRDefault="005D01B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A738C">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9A0" w:rsidRDefault="004A69A0">
      <w:r>
        <w:separator/>
      </w:r>
    </w:p>
  </w:footnote>
  <w:footnote w:type="continuationSeparator" w:id="0">
    <w:p w:rsidR="004A69A0" w:rsidRDefault="004A69A0">
      <w:r>
        <w:continuationSeparator/>
      </w:r>
    </w:p>
  </w:footnote>
  <w:footnote w:id="1">
    <w:p w:rsidR="005D01B1" w:rsidRPr="00CD6B60" w:rsidRDefault="005D01B1"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D01B1" w:rsidRPr="00CD6B60" w:rsidRDefault="005D01B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D01B1" w:rsidRPr="00CD6B60" w:rsidRDefault="005D01B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D01B1" w:rsidRPr="00CD6B60" w:rsidRDefault="005D01B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5D01B1" w:rsidRPr="00FE2AA4" w:rsidRDefault="005D01B1" w:rsidP="00AF3AE6">
      <w:pPr>
        <w:pStyle w:val="af2"/>
        <w:rPr>
          <w:rFonts w:asciiTheme="minorHAnsi" w:hAnsiTheme="minorHAnsi"/>
          <w:i/>
        </w:rPr>
      </w:pPr>
      <w:r w:rsidRPr="00FE2AA4">
        <w:rPr>
          <w:rStyle w:val="af6"/>
          <w:i/>
        </w:rPr>
        <w:t>11</w:t>
      </w:r>
      <w:r w:rsidRPr="00FE2AA4">
        <w:rPr>
          <w:rFonts w:asciiTheme="minorHAnsi" w:hAnsiTheme="minorHAnsi"/>
          <w:i/>
        </w:rPr>
        <w:t>Устанавливается заказчиком.</w:t>
      </w:r>
    </w:p>
  </w:footnote>
  <w:footnote w:id="3">
    <w:p w:rsidR="005D01B1" w:rsidRDefault="005D01B1" w:rsidP="0042047B">
      <w:pPr>
        <w:pStyle w:val="af2"/>
      </w:pPr>
      <w:r w:rsidRPr="00CC3A77">
        <w:rPr>
          <w:rStyle w:val="af6"/>
          <w:color w:val="FFFFFF"/>
        </w:rPr>
        <w:footnoteRef/>
      </w:r>
      <w:r w:rsidRPr="00180349">
        <w:rPr>
          <w:vertAlign w:val="superscript"/>
          <w:lang w:val="hy-AM"/>
        </w:rPr>
        <w:t xml:space="preserve">11 </w:t>
      </w:r>
      <w:r w:rsidRPr="006A475C">
        <w:rPr>
          <w:rFonts w:ascii="GHEA Grapalat" w:hAnsi="GHEA Grapalat" w:cs="Sylfaen"/>
          <w:i/>
          <w:sz w:val="16"/>
          <w:szCs w:val="16"/>
        </w:rPr>
        <w:t>Սահմանվում</w:t>
      </w:r>
      <w:r w:rsidRPr="003F1EEA">
        <w:rPr>
          <w:rFonts w:ascii="GHEA Grapalat" w:hAnsi="GHEA Grapalat" w:cs="Sylfaen"/>
          <w:i/>
          <w:sz w:val="16"/>
          <w:szCs w:val="16"/>
        </w:rPr>
        <w:t xml:space="preserve">է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կողմից:</w:t>
      </w:r>
    </w:p>
  </w:footnote>
  <w:footnote w:id="4">
    <w:p w:rsidR="005D01B1" w:rsidRPr="00511966" w:rsidRDefault="005D01B1" w:rsidP="0034599B">
      <w:pPr>
        <w:pStyle w:val="af2"/>
        <w:jc w:val="both"/>
        <w:rPr>
          <w:rFonts w:ascii="GHEA Grapalat" w:hAnsi="GHEA Grapalat"/>
          <w:i/>
        </w:rPr>
      </w:pPr>
      <w:r>
        <w:rPr>
          <w:rStyle w:val="af6"/>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5D01B1" w:rsidRPr="008E4439" w:rsidRDefault="005D01B1" w:rsidP="00AF3AE6">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15</w:t>
      </w:r>
      <w:r w:rsidRPr="008E4439">
        <w:rPr>
          <w:rFonts w:ascii="GHEA Grapalat" w:hAnsi="GHEA Grapalat"/>
        </w:rPr>
        <w:t>Настоящий пункт редактируется согласно соответствующему заказчику</w:t>
      </w:r>
    </w:p>
    <w:p w:rsidR="005D01B1" w:rsidRPr="000811C1" w:rsidRDefault="005D01B1" w:rsidP="00AF3AE6">
      <w:pPr>
        <w:pStyle w:val="af2"/>
        <w:rPr>
          <w:rFonts w:ascii="Sylfaen" w:hAnsi="Sylfaen"/>
          <w:sz w:val="18"/>
          <w:szCs w:val="18"/>
        </w:rPr>
      </w:pPr>
    </w:p>
  </w:footnote>
  <w:footnote w:id="6">
    <w:p w:rsidR="005D01B1" w:rsidRPr="00A31673" w:rsidRDefault="005D01B1" w:rsidP="00AF3AE6">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7">
    <w:p w:rsidR="005D01B1" w:rsidRDefault="005D01B1" w:rsidP="00675BE3">
      <w:pPr>
        <w:jc w:val="both"/>
      </w:pPr>
    </w:p>
    <w:p w:rsidR="005D01B1" w:rsidRDefault="005D01B1" w:rsidP="00675BE3">
      <w:pPr>
        <w:jc w:val="both"/>
        <w:rPr>
          <w:rFonts w:asciiTheme="minorHAnsi" w:hAnsiTheme="minorHAnsi"/>
          <w:sz w:val="20"/>
          <w:szCs w:val="20"/>
        </w:rPr>
      </w:pPr>
      <w:r>
        <w:rPr>
          <w:rStyle w:val="af6"/>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D01B1" w:rsidRPr="00BE1F2C" w:rsidRDefault="005D01B1" w:rsidP="00675BE3">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5D01B1" w:rsidRPr="00BE1F2C" w:rsidRDefault="005D01B1" w:rsidP="00675BE3">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5D01B1" w:rsidRDefault="005D01B1" w:rsidP="00675BE3">
      <w:pPr>
        <w:pStyle w:val="af2"/>
        <w:rPr>
          <w:rFonts w:asciiTheme="minorHAnsi" w:hAnsiTheme="minorHAnsi"/>
          <w:lang w:val="af-ZA"/>
        </w:rPr>
      </w:pPr>
    </w:p>
  </w:footnote>
  <w:footnote w:id="8">
    <w:p w:rsidR="005D01B1" w:rsidRDefault="005D01B1" w:rsidP="00675BE3">
      <w:pPr>
        <w:pStyle w:val="af2"/>
        <w:rPr>
          <w:ins w:id="6" w:author="Inesa Kocharyan" w:date="2021-09-01T12:05:00Z"/>
          <w:rFonts w:asciiTheme="minorHAnsi" w:hAnsiTheme="minorHAnsi"/>
          <w:b/>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rsidR="005D01B1" w:rsidRDefault="005D01B1" w:rsidP="00675BE3">
      <w:pPr>
        <w:pStyle w:val="af2"/>
        <w:rPr>
          <w:rFonts w:ascii="Sylfaen" w:hAnsi="Sylfaen"/>
        </w:rPr>
      </w:pPr>
    </w:p>
    <w:p w:rsidR="005D01B1" w:rsidRPr="00700661" w:rsidRDefault="005D01B1" w:rsidP="00675BE3">
      <w:pPr>
        <w:pStyle w:val="af2"/>
        <w:rPr>
          <w:rFonts w:ascii="Sylfaen" w:hAnsi="Sylfaen"/>
        </w:rPr>
      </w:pPr>
    </w:p>
  </w:footnote>
  <w:footnote w:id="9">
    <w:p w:rsidR="005D01B1" w:rsidRPr="00A25D1B" w:rsidRDefault="005D01B1" w:rsidP="0070066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rsidR="005D01B1" w:rsidRPr="00DC619D" w:rsidRDefault="005D01B1"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5D01B1" w:rsidRPr="00D3436F" w:rsidRDefault="005D01B1"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5D01B1" w:rsidRPr="00D3436F" w:rsidRDefault="005D01B1">
      <w:pPr>
        <w:pStyle w:val="af2"/>
        <w:rPr>
          <w:lang w:val="es-ES"/>
        </w:rPr>
      </w:pPr>
    </w:p>
  </w:footnote>
  <w:footnote w:id="12">
    <w:p w:rsidR="005D01B1" w:rsidRDefault="005D01B1" w:rsidP="009A7481">
      <w:pPr>
        <w:widowControl w:val="0"/>
        <w:tabs>
          <w:tab w:val="left" w:pos="540"/>
        </w:tabs>
        <w:autoSpaceDE w:val="0"/>
        <w:autoSpaceDN w:val="0"/>
        <w:adjustRightInd w:val="0"/>
        <w:jc w:val="both"/>
        <w:rPr>
          <w:rFonts w:ascii="GHEA Grapalat" w:hAnsi="GHEA Grapalat" w:cs="Sylfaen"/>
          <w:i/>
          <w:sz w:val="20"/>
          <w:szCs w:val="20"/>
        </w:rPr>
      </w:pPr>
      <w:r>
        <w:rPr>
          <w:rStyle w:val="af6"/>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rsidR="005D01B1" w:rsidRDefault="005D01B1" w:rsidP="009A7481">
      <w:pPr>
        <w:pStyle w:val="af4"/>
        <w:jc w:val="both"/>
        <w:rPr>
          <w:rFonts w:ascii="GHEA Grapalat" w:hAnsi="GHEA Grapalat"/>
          <w:sz w:val="20"/>
          <w:szCs w:val="20"/>
        </w:rPr>
      </w:pPr>
    </w:p>
  </w:footnote>
  <w:footnote w:id="13">
    <w:p w:rsidR="005D01B1" w:rsidRDefault="005D01B1" w:rsidP="009A7481">
      <w:pPr>
        <w:pStyle w:val="af4"/>
        <w:jc w:val="both"/>
        <w:rPr>
          <w:rFonts w:ascii="Times Armenian" w:hAnsi="Times Armenian"/>
          <w:sz w:val="20"/>
          <w:szCs w:val="20"/>
        </w:rPr>
      </w:pPr>
    </w:p>
  </w:footnote>
  <w:footnote w:id="14">
    <w:p w:rsidR="005D01B1" w:rsidRDefault="005D01B1" w:rsidP="009A7481">
      <w:pPr>
        <w:pStyle w:val="af4"/>
        <w:rPr>
          <w:sz w:val="20"/>
          <w:szCs w:val="20"/>
        </w:rPr>
      </w:pPr>
      <w:r>
        <w:rPr>
          <w:rStyle w:val="af6"/>
          <w:sz w:val="20"/>
          <w:szCs w:val="20"/>
        </w:rPr>
        <w:t>*</w:t>
      </w:r>
      <w:r>
        <w:rPr>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5">
    <w:p w:rsidR="005D01B1" w:rsidRDefault="005D01B1" w:rsidP="009A7481">
      <w:pPr>
        <w:widowControl w:val="0"/>
        <w:tabs>
          <w:tab w:val="left" w:pos="540"/>
        </w:tabs>
        <w:autoSpaceDE w:val="0"/>
        <w:autoSpaceDN w:val="0"/>
        <w:adjustRightInd w:val="0"/>
        <w:jc w:val="both"/>
        <w:rPr>
          <w:rFonts w:ascii="GHEA Grapalat" w:hAnsi="GHEA Grapalat" w:cs="Sylfaen"/>
          <w:i/>
          <w:sz w:val="20"/>
          <w:szCs w:val="20"/>
        </w:rPr>
      </w:pPr>
      <w:r>
        <w:rPr>
          <w:rStyle w:val="af6"/>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rsidR="005D01B1" w:rsidRDefault="005D01B1" w:rsidP="009A7481">
      <w:pPr>
        <w:pStyle w:val="af4"/>
        <w:jc w:val="both"/>
        <w:rPr>
          <w:rFonts w:ascii="GHEA Grapalat" w:hAnsi="GHEA Grapalat"/>
          <w:sz w:val="20"/>
          <w:szCs w:val="20"/>
        </w:rPr>
      </w:pPr>
    </w:p>
  </w:footnote>
  <w:footnote w:id="16">
    <w:p w:rsidR="005D01B1" w:rsidRDefault="005D01B1" w:rsidP="009A7481">
      <w:pPr>
        <w:pStyle w:val="af4"/>
        <w:jc w:val="both"/>
        <w:rPr>
          <w:rFonts w:ascii="Times Armenian" w:hAnsi="Times Armenian"/>
          <w:sz w:val="20"/>
          <w:szCs w:val="20"/>
        </w:rPr>
      </w:pPr>
    </w:p>
  </w:footnote>
  <w:footnote w:id="17">
    <w:p w:rsidR="005D01B1" w:rsidRPr="00124BE9" w:rsidRDefault="005D01B1" w:rsidP="003E407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8">
    <w:p w:rsidR="005D01B1" w:rsidRPr="00A6067F" w:rsidRDefault="005D01B1" w:rsidP="003E407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5D01B1" w:rsidRPr="00A6067F" w:rsidRDefault="005D01B1" w:rsidP="003E4078">
      <w:pPr>
        <w:pStyle w:val="af2"/>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19">
    <w:p w:rsidR="005D01B1" w:rsidRPr="000A504A" w:rsidRDefault="005D01B1" w:rsidP="003E4078">
      <w:pPr>
        <w:pStyle w:val="af2"/>
        <w:widowControl w:val="0"/>
        <w:jc w:val="both"/>
        <w:rPr>
          <w:ins w:id="17" w:author="Vardan" w:date="2022-03-24T23:04:00Z"/>
          <w:rFonts w:ascii="GHEA Grapalat" w:hAnsi="GHEA Grapalat"/>
          <w:i/>
          <w:lang w:val="hy-AM"/>
        </w:rPr>
      </w:pPr>
      <w:r>
        <w:rPr>
          <w:rStyle w:val="af6"/>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5D01B1" w:rsidRPr="00124BE9" w:rsidRDefault="005D01B1" w:rsidP="003E4078">
      <w:pPr>
        <w:pStyle w:val="af2"/>
        <w:widowControl w:val="0"/>
        <w:jc w:val="both"/>
        <w:rPr>
          <w:rFonts w:ascii="GHEA Grapalat" w:hAnsi="GHEA Grapalat"/>
          <w:lang w:val="hy-AM"/>
        </w:rPr>
      </w:pPr>
    </w:p>
  </w:footnote>
  <w:footnote w:id="20">
    <w:p w:rsidR="005D01B1" w:rsidRPr="00EB336B" w:rsidRDefault="005D01B1" w:rsidP="003E4078">
      <w:pPr>
        <w:pStyle w:val="af2"/>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rsidR="005D01B1" w:rsidRPr="00F77F4C" w:rsidRDefault="005D01B1" w:rsidP="003E4078">
      <w:pPr>
        <w:pStyle w:val="af2"/>
        <w:jc w:val="both"/>
        <w:rPr>
          <w:rFonts w:ascii="GHEA Grapalat" w:hAnsi="GHEA Grapalat"/>
          <w:i/>
        </w:rPr>
      </w:pPr>
      <w:r>
        <w:rPr>
          <w:rStyle w:val="af6"/>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rsidR="005D01B1" w:rsidRPr="00F77F4C" w:rsidRDefault="005D01B1" w:rsidP="003E4078">
      <w:pPr>
        <w:pStyle w:val="af2"/>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rsidR="005D01B1" w:rsidRPr="004078D0" w:rsidRDefault="005D01B1" w:rsidP="003E4078">
      <w:pPr>
        <w:pStyle w:val="af2"/>
        <w:widowControl w:val="0"/>
        <w:jc w:val="both"/>
        <w:rPr>
          <w:rFonts w:ascii="GHEA Grapalat" w:hAnsi="GHEA Grapalat"/>
          <w:sz w:val="2"/>
          <w:szCs w:val="2"/>
          <w:lang w:val="hy-AM"/>
        </w:rPr>
      </w:pPr>
    </w:p>
    <w:p w:rsidR="005D01B1" w:rsidRPr="004078D0" w:rsidRDefault="005D01B1" w:rsidP="003E4078">
      <w:pPr>
        <w:pStyle w:val="af2"/>
        <w:widowControl w:val="0"/>
        <w:jc w:val="both"/>
        <w:rPr>
          <w:rFonts w:ascii="GHEA Grapalat" w:hAnsi="GHEA Grapalat"/>
          <w:sz w:val="2"/>
          <w:szCs w:val="2"/>
          <w:lang w:val="hy-AM"/>
        </w:rPr>
      </w:pPr>
    </w:p>
  </w:footnote>
  <w:footnote w:id="21">
    <w:p w:rsidR="005D01B1" w:rsidRPr="00124BE9" w:rsidRDefault="005D01B1" w:rsidP="003E407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rsidR="005D01B1" w:rsidRPr="00124BE9" w:rsidRDefault="005D01B1" w:rsidP="003E4078">
      <w:pPr>
        <w:pStyle w:val="af2"/>
        <w:widowControl w:val="0"/>
        <w:jc w:val="both"/>
        <w:rPr>
          <w:rFonts w:ascii="GHEA Grapalat" w:hAnsi="GHEA Grapalat"/>
          <w:lang w:val="hy-AM"/>
        </w:rPr>
      </w:pPr>
      <w:r>
        <w:rPr>
          <w:rStyle w:val="af6"/>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3">
    <w:p w:rsidR="005D01B1" w:rsidRPr="00124BE9" w:rsidRDefault="005D01B1" w:rsidP="003E4078">
      <w:pPr>
        <w:pStyle w:val="af2"/>
        <w:widowControl w:val="0"/>
        <w:jc w:val="both"/>
        <w:rPr>
          <w:rFonts w:ascii="GHEA Grapalat" w:hAnsi="GHEA Grapalat"/>
          <w:lang w:val="hy-AM"/>
        </w:rPr>
      </w:pPr>
      <w:r>
        <w:rPr>
          <w:rStyle w:val="af6"/>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01B1" w:rsidRPr="001C4E24" w:rsidRDefault="005D01B1" w:rsidP="003E4078">
      <w:pPr>
        <w:pStyle w:val="af2"/>
        <w:rPr>
          <w:lang w:val="hy-AM"/>
        </w:rPr>
      </w:pPr>
    </w:p>
  </w:footnote>
  <w:footnote w:id="24">
    <w:p w:rsidR="005D01B1" w:rsidRPr="00124BE9" w:rsidRDefault="005D01B1" w:rsidP="003E4078">
      <w:pPr>
        <w:pStyle w:val="af2"/>
        <w:widowControl w:val="0"/>
        <w:jc w:val="both"/>
        <w:rPr>
          <w:rFonts w:ascii="GHEA Grapalat" w:hAnsi="GHEA Grapalat"/>
          <w:i/>
          <w:lang w:val="hy-AM" w:eastAsia="en-US"/>
        </w:rPr>
      </w:pPr>
      <w:r>
        <w:rPr>
          <w:rStyle w:val="af6"/>
        </w:rPr>
        <w:t>35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F25220">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5D01B1" w:rsidRPr="00124BE9" w:rsidRDefault="005D01B1" w:rsidP="003E407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5">
    <w:p w:rsidR="005D01B1" w:rsidRDefault="005D01B1" w:rsidP="003E4078">
      <w:pPr>
        <w:pStyle w:val="af2"/>
        <w:widowControl w:val="0"/>
        <w:rPr>
          <w:ins w:id="20" w:author="Vardan" w:date="2023-07-06T22:58:00Z"/>
          <w:rFonts w:asciiTheme="minorHAnsi" w:hAnsiTheme="minorHAnsi"/>
        </w:rPr>
      </w:pPr>
      <w:ins w:id="21" w:author="Vardan" w:date="2023-07-06T22:58:00Z">
        <w:r>
          <w:rPr>
            <w:rFonts w:asciiTheme="minorHAnsi" w:hAnsiTheme="minorHAnsi"/>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ins>
      <w:ins w:id="22" w:author="Vardan" w:date="2023-07-06T22:59:00Z">
        <w:r>
          <w:rPr>
            <w:rFonts w:ascii="GHEA Grapalat" w:hAnsi="GHEA Grapalat"/>
            <w:i/>
          </w:rPr>
          <w:t xml:space="preserve">м </w:t>
        </w:r>
      </w:ins>
      <w:ins w:id="23" w:author="Vardan" w:date="2023-07-06T22:58:00Z">
        <w:r w:rsidRPr="00D97342">
          <w:rPr>
            <w:rFonts w:ascii="GHEA Grapalat" w:hAnsi="GHEA Grapalat"/>
            <w:i/>
          </w:rPr>
          <w:t xml:space="preserve">прав и обязанностей сторон, за исключением случая, когда отобранный участник соглашается </w:t>
        </w:r>
        <w:r>
          <w:rPr>
            <w:rFonts w:ascii="GHEA Grapalat" w:hAnsi="GHEA Grapalat"/>
            <w:i/>
          </w:rPr>
          <w:t xml:space="preserve">выполнить работу </w:t>
        </w:r>
        <w:r w:rsidRPr="00D97342">
          <w:rPr>
            <w:rFonts w:ascii="GHEA Grapalat" w:hAnsi="GHEA Grapalat"/>
            <w:i/>
          </w:rPr>
          <w:t>в более короткий срок</w:t>
        </w:r>
      </w:ins>
    </w:p>
    <w:p w:rsidR="005D01B1" w:rsidRPr="00124BE9" w:rsidRDefault="005D01B1" w:rsidP="003E407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rsidR="005D01B1" w:rsidRPr="00124BE9" w:rsidRDefault="005D01B1" w:rsidP="00B0763D">
      <w:pPr>
        <w:pStyle w:val="af2"/>
        <w:widowControl w:val="0"/>
        <w:jc w:val="both"/>
      </w:pPr>
      <w:r w:rsidRPr="00124BE9">
        <w:rPr>
          <w:rStyle w:val="af6"/>
        </w:rPr>
        <w:t>*</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5D01B1" w:rsidRPr="00124BE9" w:rsidRDefault="005D01B1" w:rsidP="00B0763D">
      <w:pPr>
        <w:pStyle w:val="af2"/>
        <w:widowControl w:val="0"/>
        <w:jc w:val="both"/>
      </w:pPr>
      <w:r w:rsidRPr="00124BE9">
        <w:rPr>
          <w:rStyle w:val="af6"/>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 w15:restartNumberingAfterBreak="0">
    <w:nsid w:val="341370BC"/>
    <w:multiLevelType w:val="hybridMultilevel"/>
    <w:tmpl w:val="45BCA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5"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360240"/>
    <w:multiLevelType w:val="hybridMultilevel"/>
    <w:tmpl w:val="0648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7F7D3E68"/>
    <w:multiLevelType w:val="hybridMultilevel"/>
    <w:tmpl w:val="CB284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
  </w:num>
  <w:num w:numId="5">
    <w:abstractNumId w:val="4"/>
  </w:num>
  <w:num w:numId="6">
    <w:abstractNumId w:val="6"/>
  </w:num>
  <w:num w:numId="7">
    <w:abstractNumId w:val="3"/>
  </w:num>
  <w:num w:numId="8">
    <w:abstractNumId w:val="5"/>
  </w:num>
  <w:num w:numId="9">
    <w:abstractNumId w:val="2"/>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2"/>
    <w:rsid w:val="00000958"/>
    <w:rsid w:val="000013D6"/>
    <w:rsid w:val="000016BB"/>
    <w:rsid w:val="00002C23"/>
    <w:rsid w:val="000031E3"/>
    <w:rsid w:val="000033BC"/>
    <w:rsid w:val="00003DF0"/>
    <w:rsid w:val="000058CF"/>
    <w:rsid w:val="00005D30"/>
    <w:rsid w:val="0000622A"/>
    <w:rsid w:val="00006A31"/>
    <w:rsid w:val="000076A1"/>
    <w:rsid w:val="0000776B"/>
    <w:rsid w:val="00007E38"/>
    <w:rsid w:val="00010ECA"/>
    <w:rsid w:val="00011CB9"/>
    <w:rsid w:val="00012347"/>
    <w:rsid w:val="00012E2C"/>
    <w:rsid w:val="00013093"/>
    <w:rsid w:val="000132F3"/>
    <w:rsid w:val="00013640"/>
    <w:rsid w:val="00013C24"/>
    <w:rsid w:val="00016653"/>
    <w:rsid w:val="00016DFB"/>
    <w:rsid w:val="00017484"/>
    <w:rsid w:val="000209D3"/>
    <w:rsid w:val="00020B2E"/>
    <w:rsid w:val="00020C83"/>
    <w:rsid w:val="00021C2E"/>
    <w:rsid w:val="00023384"/>
    <w:rsid w:val="000238FE"/>
    <w:rsid w:val="00023F8F"/>
    <w:rsid w:val="000246E6"/>
    <w:rsid w:val="00025353"/>
    <w:rsid w:val="00025A85"/>
    <w:rsid w:val="00026351"/>
    <w:rsid w:val="00027166"/>
    <w:rsid w:val="000275BF"/>
    <w:rsid w:val="00030D40"/>
    <w:rsid w:val="000312D9"/>
    <w:rsid w:val="000313A6"/>
    <w:rsid w:val="000314D2"/>
    <w:rsid w:val="000316DF"/>
    <w:rsid w:val="000320D9"/>
    <w:rsid w:val="000330A3"/>
    <w:rsid w:val="00033946"/>
    <w:rsid w:val="00033B20"/>
    <w:rsid w:val="00034CED"/>
    <w:rsid w:val="00037DDE"/>
    <w:rsid w:val="000408D8"/>
    <w:rsid w:val="000424BA"/>
    <w:rsid w:val="00042BD4"/>
    <w:rsid w:val="00043225"/>
    <w:rsid w:val="0004387F"/>
    <w:rsid w:val="00043EA0"/>
    <w:rsid w:val="00044049"/>
    <w:rsid w:val="00046BAC"/>
    <w:rsid w:val="000473EF"/>
    <w:rsid w:val="00051490"/>
    <w:rsid w:val="00051B7F"/>
    <w:rsid w:val="00052084"/>
    <w:rsid w:val="00052C69"/>
    <w:rsid w:val="000537FF"/>
    <w:rsid w:val="00053BFB"/>
    <w:rsid w:val="000540F1"/>
    <w:rsid w:val="00054C69"/>
    <w:rsid w:val="000550DA"/>
    <w:rsid w:val="00055129"/>
    <w:rsid w:val="00055195"/>
    <w:rsid w:val="00055CC2"/>
    <w:rsid w:val="00056516"/>
    <w:rsid w:val="00056AB4"/>
    <w:rsid w:val="00057264"/>
    <w:rsid w:val="000604CF"/>
    <w:rsid w:val="00060DB0"/>
    <w:rsid w:val="00060FB1"/>
    <w:rsid w:val="000610D5"/>
    <w:rsid w:val="000612B9"/>
    <w:rsid w:val="0006220B"/>
    <w:rsid w:val="0006311D"/>
    <w:rsid w:val="00063AEF"/>
    <w:rsid w:val="00063B6A"/>
    <w:rsid w:val="00065C3B"/>
    <w:rsid w:val="00065C72"/>
    <w:rsid w:val="0006703E"/>
    <w:rsid w:val="000702A0"/>
    <w:rsid w:val="000704B9"/>
    <w:rsid w:val="00070DBB"/>
    <w:rsid w:val="00071119"/>
    <w:rsid w:val="00071450"/>
    <w:rsid w:val="00071C65"/>
    <w:rsid w:val="00071D1C"/>
    <w:rsid w:val="00072BC8"/>
    <w:rsid w:val="00072CBA"/>
    <w:rsid w:val="00073430"/>
    <w:rsid w:val="000735B0"/>
    <w:rsid w:val="00073986"/>
    <w:rsid w:val="00073A04"/>
    <w:rsid w:val="00073A09"/>
    <w:rsid w:val="0007410E"/>
    <w:rsid w:val="00074CC1"/>
    <w:rsid w:val="000752B1"/>
    <w:rsid w:val="00075997"/>
    <w:rsid w:val="000763E5"/>
    <w:rsid w:val="00077062"/>
    <w:rsid w:val="00077872"/>
    <w:rsid w:val="00077BB9"/>
    <w:rsid w:val="00080C4E"/>
    <w:rsid w:val="00080E73"/>
    <w:rsid w:val="000811C1"/>
    <w:rsid w:val="000811D9"/>
    <w:rsid w:val="000814B8"/>
    <w:rsid w:val="000822C1"/>
    <w:rsid w:val="00082ADC"/>
    <w:rsid w:val="00082DE0"/>
    <w:rsid w:val="00083558"/>
    <w:rsid w:val="000845F6"/>
    <w:rsid w:val="00084B51"/>
    <w:rsid w:val="000858EB"/>
    <w:rsid w:val="00085931"/>
    <w:rsid w:val="000878DB"/>
    <w:rsid w:val="00087A30"/>
    <w:rsid w:val="00090699"/>
    <w:rsid w:val="00090D0D"/>
    <w:rsid w:val="000911CA"/>
    <w:rsid w:val="00092D0A"/>
    <w:rsid w:val="0009380C"/>
    <w:rsid w:val="0009449B"/>
    <w:rsid w:val="000946A3"/>
    <w:rsid w:val="00094CDD"/>
    <w:rsid w:val="00094D1B"/>
    <w:rsid w:val="00094F5C"/>
    <w:rsid w:val="00095885"/>
    <w:rsid w:val="00095EB1"/>
    <w:rsid w:val="000964F1"/>
    <w:rsid w:val="00096865"/>
    <w:rsid w:val="0009758F"/>
    <w:rsid w:val="00097DE8"/>
    <w:rsid w:val="000A15F9"/>
    <w:rsid w:val="000A214C"/>
    <w:rsid w:val="000A323C"/>
    <w:rsid w:val="000A359E"/>
    <w:rsid w:val="000A37CE"/>
    <w:rsid w:val="000A3A7B"/>
    <w:rsid w:val="000A3F77"/>
    <w:rsid w:val="000A4FC5"/>
    <w:rsid w:val="000A5316"/>
    <w:rsid w:val="000A5B16"/>
    <w:rsid w:val="000A6B75"/>
    <w:rsid w:val="000A72AD"/>
    <w:rsid w:val="000A7528"/>
    <w:rsid w:val="000B033F"/>
    <w:rsid w:val="000B0B17"/>
    <w:rsid w:val="000B1854"/>
    <w:rsid w:val="000B259E"/>
    <w:rsid w:val="000B269D"/>
    <w:rsid w:val="000B2CFA"/>
    <w:rsid w:val="000B33B2"/>
    <w:rsid w:val="000B3864"/>
    <w:rsid w:val="000B6A70"/>
    <w:rsid w:val="000B6E8D"/>
    <w:rsid w:val="000B700B"/>
    <w:rsid w:val="000B72AF"/>
    <w:rsid w:val="000B751B"/>
    <w:rsid w:val="000B7641"/>
    <w:rsid w:val="000B7C54"/>
    <w:rsid w:val="000C062F"/>
    <w:rsid w:val="000C0A9D"/>
    <w:rsid w:val="000C0BFA"/>
    <w:rsid w:val="000C165F"/>
    <w:rsid w:val="000C264F"/>
    <w:rsid w:val="000C36C6"/>
    <w:rsid w:val="000C3B43"/>
    <w:rsid w:val="000C3BD3"/>
    <w:rsid w:val="000C3D54"/>
    <w:rsid w:val="000C3F69"/>
    <w:rsid w:val="000C4DBD"/>
    <w:rsid w:val="000C5A09"/>
    <w:rsid w:val="000C6BA1"/>
    <w:rsid w:val="000C6E1C"/>
    <w:rsid w:val="000C6F81"/>
    <w:rsid w:val="000D07E4"/>
    <w:rsid w:val="000D10F1"/>
    <w:rsid w:val="000D16B6"/>
    <w:rsid w:val="000D1BED"/>
    <w:rsid w:val="000D2527"/>
    <w:rsid w:val="000D273F"/>
    <w:rsid w:val="000D2756"/>
    <w:rsid w:val="000D2D8A"/>
    <w:rsid w:val="000D3188"/>
    <w:rsid w:val="000D34C8"/>
    <w:rsid w:val="000D3B6D"/>
    <w:rsid w:val="000D4471"/>
    <w:rsid w:val="000D4756"/>
    <w:rsid w:val="000D48B6"/>
    <w:rsid w:val="000D5766"/>
    <w:rsid w:val="000D590A"/>
    <w:rsid w:val="000D6018"/>
    <w:rsid w:val="000D6A89"/>
    <w:rsid w:val="000D6C21"/>
    <w:rsid w:val="000D701E"/>
    <w:rsid w:val="000D77C1"/>
    <w:rsid w:val="000E1021"/>
    <w:rsid w:val="000E1C31"/>
    <w:rsid w:val="000E2427"/>
    <w:rsid w:val="000E267C"/>
    <w:rsid w:val="000E308B"/>
    <w:rsid w:val="000E3D1E"/>
    <w:rsid w:val="000E3F9A"/>
    <w:rsid w:val="000E4039"/>
    <w:rsid w:val="000E426E"/>
    <w:rsid w:val="000E4C35"/>
    <w:rsid w:val="000E5A91"/>
    <w:rsid w:val="000E5C19"/>
    <w:rsid w:val="000E624C"/>
    <w:rsid w:val="000E630A"/>
    <w:rsid w:val="000E7316"/>
    <w:rsid w:val="000E7612"/>
    <w:rsid w:val="000E79BD"/>
    <w:rsid w:val="000F02A8"/>
    <w:rsid w:val="000F109E"/>
    <w:rsid w:val="000F1BE2"/>
    <w:rsid w:val="000F221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7E8"/>
    <w:rsid w:val="00101C9A"/>
    <w:rsid w:val="00101F06"/>
    <w:rsid w:val="0010213D"/>
    <w:rsid w:val="0010323D"/>
    <w:rsid w:val="00103763"/>
    <w:rsid w:val="00104071"/>
    <w:rsid w:val="00104861"/>
    <w:rsid w:val="0010519D"/>
    <w:rsid w:val="00106365"/>
    <w:rsid w:val="00106D44"/>
    <w:rsid w:val="00106DEE"/>
    <w:rsid w:val="00110534"/>
    <w:rsid w:val="00110C05"/>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4F10"/>
    <w:rsid w:val="00125AA6"/>
    <w:rsid w:val="00126D48"/>
    <w:rsid w:val="001276C9"/>
    <w:rsid w:val="0013004D"/>
    <w:rsid w:val="00130202"/>
    <w:rsid w:val="001305C6"/>
    <w:rsid w:val="00130A69"/>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37C23"/>
    <w:rsid w:val="0014000D"/>
    <w:rsid w:val="001403AE"/>
    <w:rsid w:val="001410A2"/>
    <w:rsid w:val="00141B53"/>
    <w:rsid w:val="00142496"/>
    <w:rsid w:val="001439BD"/>
    <w:rsid w:val="00143BD7"/>
    <w:rsid w:val="00143E8C"/>
    <w:rsid w:val="0014472E"/>
    <w:rsid w:val="00144B9E"/>
    <w:rsid w:val="00144E38"/>
    <w:rsid w:val="00144F73"/>
    <w:rsid w:val="00145062"/>
    <w:rsid w:val="001458D6"/>
    <w:rsid w:val="00145CC3"/>
    <w:rsid w:val="00146685"/>
    <w:rsid w:val="00146FC5"/>
    <w:rsid w:val="00147CD0"/>
    <w:rsid w:val="00147F14"/>
    <w:rsid w:val="001504AC"/>
    <w:rsid w:val="001514D1"/>
    <w:rsid w:val="001515DE"/>
    <w:rsid w:val="001522CE"/>
    <w:rsid w:val="00152564"/>
    <w:rsid w:val="00152788"/>
    <w:rsid w:val="00152B71"/>
    <w:rsid w:val="00153A85"/>
    <w:rsid w:val="00153B9F"/>
    <w:rsid w:val="00153C87"/>
    <w:rsid w:val="00153D82"/>
    <w:rsid w:val="0015583C"/>
    <w:rsid w:val="0015589E"/>
    <w:rsid w:val="00155C35"/>
    <w:rsid w:val="001561A5"/>
    <w:rsid w:val="001578A1"/>
    <w:rsid w:val="001578D4"/>
    <w:rsid w:val="0016001A"/>
    <w:rsid w:val="001600FF"/>
    <w:rsid w:val="0016055A"/>
    <w:rsid w:val="0016087D"/>
    <w:rsid w:val="001609F6"/>
    <w:rsid w:val="00160AE4"/>
    <w:rsid w:val="00160BB4"/>
    <w:rsid w:val="00161428"/>
    <w:rsid w:val="00161B32"/>
    <w:rsid w:val="0016213E"/>
    <w:rsid w:val="00163324"/>
    <w:rsid w:val="001647D2"/>
    <w:rsid w:val="00164BBC"/>
    <w:rsid w:val="0016519F"/>
    <w:rsid w:val="00165A51"/>
    <w:rsid w:val="00166832"/>
    <w:rsid w:val="001679A6"/>
    <w:rsid w:val="00167AE9"/>
    <w:rsid w:val="00167D5E"/>
    <w:rsid w:val="00171E80"/>
    <w:rsid w:val="001723D6"/>
    <w:rsid w:val="001724D7"/>
    <w:rsid w:val="00172BC4"/>
    <w:rsid w:val="001732FB"/>
    <w:rsid w:val="00174304"/>
    <w:rsid w:val="00174DAB"/>
    <w:rsid w:val="00174FE1"/>
    <w:rsid w:val="00175F8F"/>
    <w:rsid w:val="00175FDC"/>
    <w:rsid w:val="001763F5"/>
    <w:rsid w:val="00176A38"/>
    <w:rsid w:val="00176A92"/>
    <w:rsid w:val="001776E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C08"/>
    <w:rsid w:val="00184D18"/>
    <w:rsid w:val="00184F17"/>
    <w:rsid w:val="00185684"/>
    <w:rsid w:val="0018591C"/>
    <w:rsid w:val="00185DF9"/>
    <w:rsid w:val="00186559"/>
    <w:rsid w:val="001878F0"/>
    <w:rsid w:val="00187EDB"/>
    <w:rsid w:val="00190792"/>
    <w:rsid w:val="001913D8"/>
    <w:rsid w:val="00191D27"/>
    <w:rsid w:val="00191D5F"/>
    <w:rsid w:val="001925CB"/>
    <w:rsid w:val="00192606"/>
    <w:rsid w:val="001926B2"/>
    <w:rsid w:val="0019295E"/>
    <w:rsid w:val="00192A1C"/>
    <w:rsid w:val="001932A7"/>
    <w:rsid w:val="00193871"/>
    <w:rsid w:val="00194598"/>
    <w:rsid w:val="00195F24"/>
    <w:rsid w:val="00196487"/>
    <w:rsid w:val="00196F14"/>
    <w:rsid w:val="001970F4"/>
    <w:rsid w:val="001A0660"/>
    <w:rsid w:val="001A070B"/>
    <w:rsid w:val="001A1061"/>
    <w:rsid w:val="001A23A6"/>
    <w:rsid w:val="001A2579"/>
    <w:rsid w:val="001A2F72"/>
    <w:rsid w:val="001A3FEC"/>
    <w:rsid w:val="001A43A4"/>
    <w:rsid w:val="001A4B0C"/>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46C"/>
    <w:rsid w:val="001B6087"/>
    <w:rsid w:val="001B6FCF"/>
    <w:rsid w:val="001B7BDF"/>
    <w:rsid w:val="001C03E7"/>
    <w:rsid w:val="001C07C6"/>
    <w:rsid w:val="001C0849"/>
    <w:rsid w:val="001C12B9"/>
    <w:rsid w:val="001C1570"/>
    <w:rsid w:val="001C2AFD"/>
    <w:rsid w:val="001C3D83"/>
    <w:rsid w:val="001C3F6C"/>
    <w:rsid w:val="001C4857"/>
    <w:rsid w:val="001C6688"/>
    <w:rsid w:val="001C6729"/>
    <w:rsid w:val="001C76F7"/>
    <w:rsid w:val="001D0249"/>
    <w:rsid w:val="001D129F"/>
    <w:rsid w:val="001D1D00"/>
    <w:rsid w:val="001D209D"/>
    <w:rsid w:val="001D2D62"/>
    <w:rsid w:val="001D5785"/>
    <w:rsid w:val="001D5EBF"/>
    <w:rsid w:val="001D5F3E"/>
    <w:rsid w:val="001D5FF7"/>
    <w:rsid w:val="001D6531"/>
    <w:rsid w:val="001D7228"/>
    <w:rsid w:val="001D73CA"/>
    <w:rsid w:val="001D74FA"/>
    <w:rsid w:val="001D78C5"/>
    <w:rsid w:val="001E0216"/>
    <w:rsid w:val="001E06D6"/>
    <w:rsid w:val="001E0BC2"/>
    <w:rsid w:val="001E1948"/>
    <w:rsid w:val="001E2794"/>
    <w:rsid w:val="001E2814"/>
    <w:rsid w:val="001E3D3F"/>
    <w:rsid w:val="001E47D5"/>
    <w:rsid w:val="001E4A24"/>
    <w:rsid w:val="001E537E"/>
    <w:rsid w:val="001E5412"/>
    <w:rsid w:val="001E55B2"/>
    <w:rsid w:val="001E5866"/>
    <w:rsid w:val="001E61E7"/>
    <w:rsid w:val="001E7733"/>
    <w:rsid w:val="001F0335"/>
    <w:rsid w:val="001F0371"/>
    <w:rsid w:val="001F0B18"/>
    <w:rsid w:val="001F0F81"/>
    <w:rsid w:val="001F1DF0"/>
    <w:rsid w:val="001F1DF7"/>
    <w:rsid w:val="001F2926"/>
    <w:rsid w:val="001F3237"/>
    <w:rsid w:val="001F386B"/>
    <w:rsid w:val="001F3FAE"/>
    <w:rsid w:val="001F48B5"/>
    <w:rsid w:val="001F5834"/>
    <w:rsid w:val="001F5FDE"/>
    <w:rsid w:val="001F6578"/>
    <w:rsid w:val="001F6EA0"/>
    <w:rsid w:val="001F6F04"/>
    <w:rsid w:val="001F760C"/>
    <w:rsid w:val="001F7821"/>
    <w:rsid w:val="001F7877"/>
    <w:rsid w:val="002004DB"/>
    <w:rsid w:val="002017CB"/>
    <w:rsid w:val="00201DA0"/>
    <w:rsid w:val="00201F2E"/>
    <w:rsid w:val="00202EB4"/>
    <w:rsid w:val="00202F4D"/>
    <w:rsid w:val="002032CE"/>
    <w:rsid w:val="002037B7"/>
    <w:rsid w:val="00203917"/>
    <w:rsid w:val="002046BF"/>
    <w:rsid w:val="00204B03"/>
    <w:rsid w:val="00204E53"/>
    <w:rsid w:val="00204EEA"/>
    <w:rsid w:val="00205689"/>
    <w:rsid w:val="002069C9"/>
    <w:rsid w:val="00206AF8"/>
    <w:rsid w:val="0020701A"/>
    <w:rsid w:val="00207490"/>
    <w:rsid w:val="002100B3"/>
    <w:rsid w:val="002101F2"/>
    <w:rsid w:val="00210A9B"/>
    <w:rsid w:val="00210F0C"/>
    <w:rsid w:val="00211425"/>
    <w:rsid w:val="00212DE5"/>
    <w:rsid w:val="002137E6"/>
    <w:rsid w:val="00213830"/>
    <w:rsid w:val="00213EB8"/>
    <w:rsid w:val="00214462"/>
    <w:rsid w:val="002166CE"/>
    <w:rsid w:val="00217344"/>
    <w:rsid w:val="00217710"/>
    <w:rsid w:val="00220ACB"/>
    <w:rsid w:val="00220C7C"/>
    <w:rsid w:val="00220D38"/>
    <w:rsid w:val="002214A5"/>
    <w:rsid w:val="002218FE"/>
    <w:rsid w:val="00221C7B"/>
    <w:rsid w:val="0022208A"/>
    <w:rsid w:val="0022247D"/>
    <w:rsid w:val="002240AB"/>
    <w:rsid w:val="0022482D"/>
    <w:rsid w:val="00224CB1"/>
    <w:rsid w:val="002250D8"/>
    <w:rsid w:val="0022515E"/>
    <w:rsid w:val="002252CD"/>
    <w:rsid w:val="00226168"/>
    <w:rsid w:val="00226412"/>
    <w:rsid w:val="002273AD"/>
    <w:rsid w:val="0022770A"/>
    <w:rsid w:val="00227C9F"/>
    <w:rsid w:val="00230460"/>
    <w:rsid w:val="00230B12"/>
    <w:rsid w:val="00230C8F"/>
    <w:rsid w:val="00230D2C"/>
    <w:rsid w:val="00230D36"/>
    <w:rsid w:val="00230E8C"/>
    <w:rsid w:val="00232FE2"/>
    <w:rsid w:val="00233B5F"/>
    <w:rsid w:val="00233BB7"/>
    <w:rsid w:val="00235549"/>
    <w:rsid w:val="0023571C"/>
    <w:rsid w:val="00235D56"/>
    <w:rsid w:val="00235DAA"/>
    <w:rsid w:val="00236B75"/>
    <w:rsid w:val="00236B98"/>
    <w:rsid w:val="002370BC"/>
    <w:rsid w:val="0024027D"/>
    <w:rsid w:val="00240289"/>
    <w:rsid w:val="002406D8"/>
    <w:rsid w:val="002408DB"/>
    <w:rsid w:val="0024186B"/>
    <w:rsid w:val="00241C72"/>
    <w:rsid w:val="00241F05"/>
    <w:rsid w:val="0024205E"/>
    <w:rsid w:val="002439D4"/>
    <w:rsid w:val="00243E78"/>
    <w:rsid w:val="00244670"/>
    <w:rsid w:val="00244B38"/>
    <w:rsid w:val="00246C8C"/>
    <w:rsid w:val="0025145E"/>
    <w:rsid w:val="00251CF9"/>
    <w:rsid w:val="00252C9C"/>
    <w:rsid w:val="002542AE"/>
    <w:rsid w:val="00254A01"/>
    <w:rsid w:val="00254A36"/>
    <w:rsid w:val="002554A3"/>
    <w:rsid w:val="002559B9"/>
    <w:rsid w:val="0025693E"/>
    <w:rsid w:val="00257773"/>
    <w:rsid w:val="00260163"/>
    <w:rsid w:val="00260739"/>
    <w:rsid w:val="00260E64"/>
    <w:rsid w:val="00261440"/>
    <w:rsid w:val="0026158D"/>
    <w:rsid w:val="00261A75"/>
    <w:rsid w:val="00261CF2"/>
    <w:rsid w:val="002626F7"/>
    <w:rsid w:val="00263035"/>
    <w:rsid w:val="00263094"/>
    <w:rsid w:val="00263669"/>
    <w:rsid w:val="002638A5"/>
    <w:rsid w:val="00263D72"/>
    <w:rsid w:val="00263E28"/>
    <w:rsid w:val="0026426F"/>
    <w:rsid w:val="002650E8"/>
    <w:rsid w:val="00265A4B"/>
    <w:rsid w:val="00265D18"/>
    <w:rsid w:val="002660CC"/>
    <w:rsid w:val="00266522"/>
    <w:rsid w:val="002665A4"/>
    <w:rsid w:val="00266F2F"/>
    <w:rsid w:val="002674D5"/>
    <w:rsid w:val="002704F9"/>
    <w:rsid w:val="0027052A"/>
    <w:rsid w:val="00270649"/>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D3F"/>
    <w:rsid w:val="00277F14"/>
    <w:rsid w:val="00280E91"/>
    <w:rsid w:val="00281D16"/>
    <w:rsid w:val="00283198"/>
    <w:rsid w:val="00283E26"/>
    <w:rsid w:val="00283F0A"/>
    <w:rsid w:val="002844F1"/>
    <w:rsid w:val="002845EA"/>
    <w:rsid w:val="002846B1"/>
    <w:rsid w:val="002849A6"/>
    <w:rsid w:val="00284C6E"/>
    <w:rsid w:val="00286CDB"/>
    <w:rsid w:val="0028726A"/>
    <w:rsid w:val="00291919"/>
    <w:rsid w:val="00291EFF"/>
    <w:rsid w:val="002926D4"/>
    <w:rsid w:val="00293A25"/>
    <w:rsid w:val="00293A76"/>
    <w:rsid w:val="002941F2"/>
    <w:rsid w:val="00294626"/>
    <w:rsid w:val="00294BD5"/>
    <w:rsid w:val="00294F67"/>
    <w:rsid w:val="00294FFF"/>
    <w:rsid w:val="0029515A"/>
    <w:rsid w:val="0029767D"/>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2E37"/>
    <w:rsid w:val="002B32D6"/>
    <w:rsid w:val="002B372D"/>
    <w:rsid w:val="002B3E53"/>
    <w:rsid w:val="002B4FD9"/>
    <w:rsid w:val="002B51FB"/>
    <w:rsid w:val="002B52C3"/>
    <w:rsid w:val="002B5CE2"/>
    <w:rsid w:val="002B5F87"/>
    <w:rsid w:val="002B6548"/>
    <w:rsid w:val="002B6824"/>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B05"/>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0A"/>
    <w:rsid w:val="002D7D70"/>
    <w:rsid w:val="002E069D"/>
    <w:rsid w:val="002E0768"/>
    <w:rsid w:val="002E0877"/>
    <w:rsid w:val="002E3165"/>
    <w:rsid w:val="002E4305"/>
    <w:rsid w:val="002E477F"/>
    <w:rsid w:val="002E530A"/>
    <w:rsid w:val="002E531D"/>
    <w:rsid w:val="002E5FDA"/>
    <w:rsid w:val="002E727E"/>
    <w:rsid w:val="002E7EE1"/>
    <w:rsid w:val="002E7F16"/>
    <w:rsid w:val="002F05A8"/>
    <w:rsid w:val="002F0989"/>
    <w:rsid w:val="002F1AB3"/>
    <w:rsid w:val="002F1F78"/>
    <w:rsid w:val="002F2045"/>
    <w:rsid w:val="002F2657"/>
    <w:rsid w:val="002F2A55"/>
    <w:rsid w:val="002F2B23"/>
    <w:rsid w:val="002F346F"/>
    <w:rsid w:val="002F35FE"/>
    <w:rsid w:val="002F3AE4"/>
    <w:rsid w:val="002F5C4B"/>
    <w:rsid w:val="002F6164"/>
    <w:rsid w:val="002F6FA0"/>
    <w:rsid w:val="002F7000"/>
    <w:rsid w:val="002F7391"/>
    <w:rsid w:val="002F7A7E"/>
    <w:rsid w:val="003001AC"/>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B9F"/>
    <w:rsid w:val="00307F3C"/>
    <w:rsid w:val="003101E4"/>
    <w:rsid w:val="00310A82"/>
    <w:rsid w:val="00310B6E"/>
    <w:rsid w:val="00310ED2"/>
    <w:rsid w:val="00311076"/>
    <w:rsid w:val="003117FE"/>
    <w:rsid w:val="00311C27"/>
    <w:rsid w:val="003141B6"/>
    <w:rsid w:val="00316381"/>
    <w:rsid w:val="003163A5"/>
    <w:rsid w:val="003169A4"/>
    <w:rsid w:val="003172A5"/>
    <w:rsid w:val="00317BD2"/>
    <w:rsid w:val="0032071C"/>
    <w:rsid w:val="00321A56"/>
    <w:rsid w:val="00321B20"/>
    <w:rsid w:val="00323011"/>
    <w:rsid w:val="003240F7"/>
    <w:rsid w:val="00324513"/>
    <w:rsid w:val="0032488D"/>
    <w:rsid w:val="00325043"/>
    <w:rsid w:val="00325546"/>
    <w:rsid w:val="003259C5"/>
    <w:rsid w:val="00325CC0"/>
    <w:rsid w:val="00326507"/>
    <w:rsid w:val="003267C8"/>
    <w:rsid w:val="00327436"/>
    <w:rsid w:val="00331472"/>
    <w:rsid w:val="0033253D"/>
    <w:rsid w:val="00333314"/>
    <w:rsid w:val="00333B85"/>
    <w:rsid w:val="003342D5"/>
    <w:rsid w:val="00334564"/>
    <w:rsid w:val="003347CE"/>
    <w:rsid w:val="00334FBC"/>
    <w:rsid w:val="0033571F"/>
    <w:rsid w:val="00335C2A"/>
    <w:rsid w:val="00335DAA"/>
    <w:rsid w:val="00336709"/>
    <w:rsid w:val="00336F9A"/>
    <w:rsid w:val="0033740E"/>
    <w:rsid w:val="003378E4"/>
    <w:rsid w:val="00337C99"/>
    <w:rsid w:val="00340083"/>
    <w:rsid w:val="00340659"/>
    <w:rsid w:val="003414F9"/>
    <w:rsid w:val="00341650"/>
    <w:rsid w:val="00341747"/>
    <w:rsid w:val="00341A74"/>
    <w:rsid w:val="00341D7A"/>
    <w:rsid w:val="00341ED4"/>
    <w:rsid w:val="003427DF"/>
    <w:rsid w:val="003436A5"/>
    <w:rsid w:val="00345909"/>
    <w:rsid w:val="0034599B"/>
    <w:rsid w:val="003468B8"/>
    <w:rsid w:val="00347499"/>
    <w:rsid w:val="003475E1"/>
    <w:rsid w:val="0034777A"/>
    <w:rsid w:val="003500D1"/>
    <w:rsid w:val="00350210"/>
    <w:rsid w:val="00351A40"/>
    <w:rsid w:val="00351C70"/>
    <w:rsid w:val="003529EA"/>
    <w:rsid w:val="00352DB8"/>
    <w:rsid w:val="0035482E"/>
    <w:rsid w:val="00354AEF"/>
    <w:rsid w:val="0035555B"/>
    <w:rsid w:val="00355B51"/>
    <w:rsid w:val="0035631F"/>
    <w:rsid w:val="00356463"/>
    <w:rsid w:val="003572A0"/>
    <w:rsid w:val="003572EA"/>
    <w:rsid w:val="00357647"/>
    <w:rsid w:val="003577F1"/>
    <w:rsid w:val="003579C1"/>
    <w:rsid w:val="00357A33"/>
    <w:rsid w:val="00357AA2"/>
    <w:rsid w:val="00357D48"/>
    <w:rsid w:val="00357E1B"/>
    <w:rsid w:val="003605D5"/>
    <w:rsid w:val="0036230B"/>
    <w:rsid w:val="003629F7"/>
    <w:rsid w:val="00363298"/>
    <w:rsid w:val="00363335"/>
    <w:rsid w:val="00363627"/>
    <w:rsid w:val="00363E98"/>
    <w:rsid w:val="00364E43"/>
    <w:rsid w:val="00364E7A"/>
    <w:rsid w:val="003650C5"/>
    <w:rsid w:val="0036520F"/>
    <w:rsid w:val="003653B7"/>
    <w:rsid w:val="00365FBC"/>
    <w:rsid w:val="003667E4"/>
    <w:rsid w:val="00366C4E"/>
    <w:rsid w:val="00367A9A"/>
    <w:rsid w:val="00367F26"/>
    <w:rsid w:val="00370ECD"/>
    <w:rsid w:val="0037177E"/>
    <w:rsid w:val="003717D2"/>
    <w:rsid w:val="00372C2B"/>
    <w:rsid w:val="00372C67"/>
    <w:rsid w:val="00372D7E"/>
    <w:rsid w:val="00372FAD"/>
    <w:rsid w:val="0037329F"/>
    <w:rsid w:val="00373EC9"/>
    <w:rsid w:val="00374F4A"/>
    <w:rsid w:val="0037529F"/>
    <w:rsid w:val="003755FD"/>
    <w:rsid w:val="00375D38"/>
    <w:rsid w:val="00375E5E"/>
    <w:rsid w:val="00375FD2"/>
    <w:rsid w:val="003760B7"/>
    <w:rsid w:val="00376507"/>
    <w:rsid w:val="003766BA"/>
    <w:rsid w:val="00376924"/>
    <w:rsid w:val="00376976"/>
    <w:rsid w:val="00376A9D"/>
    <w:rsid w:val="00377976"/>
    <w:rsid w:val="003802B8"/>
    <w:rsid w:val="00380721"/>
    <w:rsid w:val="00381658"/>
    <w:rsid w:val="00381E92"/>
    <w:rsid w:val="00382B60"/>
    <w:rsid w:val="0038317B"/>
    <w:rsid w:val="00383467"/>
    <w:rsid w:val="0038400D"/>
    <w:rsid w:val="0038438D"/>
    <w:rsid w:val="0038517B"/>
    <w:rsid w:val="00385C27"/>
    <w:rsid w:val="00386B7D"/>
    <w:rsid w:val="00386E03"/>
    <w:rsid w:val="00386E4B"/>
    <w:rsid w:val="003871DA"/>
    <w:rsid w:val="00387D26"/>
    <w:rsid w:val="00387F87"/>
    <w:rsid w:val="00390363"/>
    <w:rsid w:val="00391276"/>
    <w:rsid w:val="0039134D"/>
    <w:rsid w:val="00391E56"/>
    <w:rsid w:val="00391F90"/>
    <w:rsid w:val="00392525"/>
    <w:rsid w:val="0039277E"/>
    <w:rsid w:val="0039338D"/>
    <w:rsid w:val="003937C5"/>
    <w:rsid w:val="003946B4"/>
    <w:rsid w:val="00394990"/>
    <w:rsid w:val="003949A5"/>
    <w:rsid w:val="0039541C"/>
    <w:rsid w:val="00395D6D"/>
    <w:rsid w:val="003960EA"/>
    <w:rsid w:val="0039646A"/>
    <w:rsid w:val="00396D60"/>
    <w:rsid w:val="003972CC"/>
    <w:rsid w:val="00397DC0"/>
    <w:rsid w:val="003A01CB"/>
    <w:rsid w:val="003A0A31"/>
    <w:rsid w:val="003A145D"/>
    <w:rsid w:val="003A1B02"/>
    <w:rsid w:val="003A1EBB"/>
    <w:rsid w:val="003A2BE0"/>
    <w:rsid w:val="003A2D11"/>
    <w:rsid w:val="003A39AC"/>
    <w:rsid w:val="003A4CD4"/>
    <w:rsid w:val="003A5049"/>
    <w:rsid w:val="003A5533"/>
    <w:rsid w:val="003A6013"/>
    <w:rsid w:val="003A62A4"/>
    <w:rsid w:val="003A6455"/>
    <w:rsid w:val="003A645E"/>
    <w:rsid w:val="003A6791"/>
    <w:rsid w:val="003A734A"/>
    <w:rsid w:val="003B04E3"/>
    <w:rsid w:val="003B04F5"/>
    <w:rsid w:val="003B0D6E"/>
    <w:rsid w:val="003B173D"/>
    <w:rsid w:val="003B1FC0"/>
    <w:rsid w:val="003B3302"/>
    <w:rsid w:val="003B3A13"/>
    <w:rsid w:val="003B3E74"/>
    <w:rsid w:val="003B4272"/>
    <w:rsid w:val="003B487D"/>
    <w:rsid w:val="003B4A74"/>
    <w:rsid w:val="003B4AC1"/>
    <w:rsid w:val="003B585C"/>
    <w:rsid w:val="003B60D5"/>
    <w:rsid w:val="003B644B"/>
    <w:rsid w:val="003B6791"/>
    <w:rsid w:val="003B681E"/>
    <w:rsid w:val="003B6B6A"/>
    <w:rsid w:val="003B7086"/>
    <w:rsid w:val="003B72E7"/>
    <w:rsid w:val="003B7D9D"/>
    <w:rsid w:val="003C0772"/>
    <w:rsid w:val="003C09CC"/>
    <w:rsid w:val="003C0C83"/>
    <w:rsid w:val="003C11FC"/>
    <w:rsid w:val="003C1322"/>
    <w:rsid w:val="003C14BE"/>
    <w:rsid w:val="003C202C"/>
    <w:rsid w:val="003C29C6"/>
    <w:rsid w:val="003C2B7E"/>
    <w:rsid w:val="003C2BAE"/>
    <w:rsid w:val="003C2BDB"/>
    <w:rsid w:val="003C2BDC"/>
    <w:rsid w:val="003C3660"/>
    <w:rsid w:val="003C3E7A"/>
    <w:rsid w:val="003C4278"/>
    <w:rsid w:val="003C53AE"/>
    <w:rsid w:val="003C53D4"/>
    <w:rsid w:val="003C5795"/>
    <w:rsid w:val="003C5E16"/>
    <w:rsid w:val="003C5E9C"/>
    <w:rsid w:val="003C61D5"/>
    <w:rsid w:val="003C664F"/>
    <w:rsid w:val="003C670C"/>
    <w:rsid w:val="003C6A92"/>
    <w:rsid w:val="003C6F3A"/>
    <w:rsid w:val="003C7160"/>
    <w:rsid w:val="003D0075"/>
    <w:rsid w:val="003D0E3C"/>
    <w:rsid w:val="003D1153"/>
    <w:rsid w:val="003D1380"/>
    <w:rsid w:val="003D14E9"/>
    <w:rsid w:val="003D1CF4"/>
    <w:rsid w:val="003D2146"/>
    <w:rsid w:val="003D2FE2"/>
    <w:rsid w:val="003D3964"/>
    <w:rsid w:val="003D3CAF"/>
    <w:rsid w:val="003D55E6"/>
    <w:rsid w:val="003D55F3"/>
    <w:rsid w:val="003D56A5"/>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8"/>
    <w:rsid w:val="003E40A7"/>
    <w:rsid w:val="003E4184"/>
    <w:rsid w:val="003E5D5B"/>
    <w:rsid w:val="003E6971"/>
    <w:rsid w:val="003E7802"/>
    <w:rsid w:val="003F1EEA"/>
    <w:rsid w:val="003F208A"/>
    <w:rsid w:val="003F24FF"/>
    <w:rsid w:val="003F264A"/>
    <w:rsid w:val="003F28E4"/>
    <w:rsid w:val="003F2C0F"/>
    <w:rsid w:val="003F300B"/>
    <w:rsid w:val="003F4583"/>
    <w:rsid w:val="003F4C5E"/>
    <w:rsid w:val="003F66A5"/>
    <w:rsid w:val="003F6CF8"/>
    <w:rsid w:val="003F74CF"/>
    <w:rsid w:val="003F762C"/>
    <w:rsid w:val="003F7B41"/>
    <w:rsid w:val="003F7F2F"/>
    <w:rsid w:val="0040112D"/>
    <w:rsid w:val="00401B30"/>
    <w:rsid w:val="00401BA5"/>
    <w:rsid w:val="00402941"/>
    <w:rsid w:val="00402BC3"/>
    <w:rsid w:val="00403109"/>
    <w:rsid w:val="0040346A"/>
    <w:rsid w:val="00405194"/>
    <w:rsid w:val="00405414"/>
    <w:rsid w:val="004055C1"/>
    <w:rsid w:val="00405996"/>
    <w:rsid w:val="0040687D"/>
    <w:rsid w:val="004068F5"/>
    <w:rsid w:val="004072C8"/>
    <w:rsid w:val="0040761D"/>
    <w:rsid w:val="00407EF5"/>
    <w:rsid w:val="0041023E"/>
    <w:rsid w:val="004110AC"/>
    <w:rsid w:val="004116A0"/>
    <w:rsid w:val="00411D9D"/>
    <w:rsid w:val="00412444"/>
    <w:rsid w:val="00413390"/>
    <w:rsid w:val="00413595"/>
    <w:rsid w:val="00413E4F"/>
    <w:rsid w:val="004153E3"/>
    <w:rsid w:val="00416F1E"/>
    <w:rsid w:val="0041739A"/>
    <w:rsid w:val="004175B6"/>
    <w:rsid w:val="00417E48"/>
    <w:rsid w:val="00417F33"/>
    <w:rsid w:val="0042047B"/>
    <w:rsid w:val="00421AEB"/>
    <w:rsid w:val="00422802"/>
    <w:rsid w:val="00424E1F"/>
    <w:rsid w:val="00427AAE"/>
    <w:rsid w:val="00427EAA"/>
    <w:rsid w:val="00431954"/>
    <w:rsid w:val="00431998"/>
    <w:rsid w:val="004320F2"/>
    <w:rsid w:val="0043298F"/>
    <w:rsid w:val="00432D2A"/>
    <w:rsid w:val="00434D1C"/>
    <w:rsid w:val="00435468"/>
    <w:rsid w:val="0043558D"/>
    <w:rsid w:val="004361D6"/>
    <w:rsid w:val="004361EB"/>
    <w:rsid w:val="0043641B"/>
    <w:rsid w:val="0043662A"/>
    <w:rsid w:val="00436DF8"/>
    <w:rsid w:val="00436E63"/>
    <w:rsid w:val="004371FB"/>
    <w:rsid w:val="004373E3"/>
    <w:rsid w:val="0043761C"/>
    <w:rsid w:val="00437CDB"/>
    <w:rsid w:val="00440390"/>
    <w:rsid w:val="004403A7"/>
    <w:rsid w:val="004409B1"/>
    <w:rsid w:val="00441011"/>
    <w:rsid w:val="004413A5"/>
    <w:rsid w:val="004413A6"/>
    <w:rsid w:val="00441CC1"/>
    <w:rsid w:val="00442FBA"/>
    <w:rsid w:val="00442FCC"/>
    <w:rsid w:val="00443208"/>
    <w:rsid w:val="00443317"/>
    <w:rsid w:val="00443A55"/>
    <w:rsid w:val="00443B50"/>
    <w:rsid w:val="00443B7A"/>
    <w:rsid w:val="00443E05"/>
    <w:rsid w:val="00444026"/>
    <w:rsid w:val="00444069"/>
    <w:rsid w:val="00444E87"/>
    <w:rsid w:val="00445330"/>
    <w:rsid w:val="0044556F"/>
    <w:rsid w:val="004461E6"/>
    <w:rsid w:val="0044660E"/>
    <w:rsid w:val="00447808"/>
    <w:rsid w:val="00447B76"/>
    <w:rsid w:val="00447FFD"/>
    <w:rsid w:val="004504F0"/>
    <w:rsid w:val="00450C30"/>
    <w:rsid w:val="004521BB"/>
    <w:rsid w:val="00452896"/>
    <w:rsid w:val="00452C75"/>
    <w:rsid w:val="00454D73"/>
    <w:rsid w:val="0045525D"/>
    <w:rsid w:val="004553CA"/>
    <w:rsid w:val="0045669A"/>
    <w:rsid w:val="00456B02"/>
    <w:rsid w:val="00457745"/>
    <w:rsid w:val="00460CA5"/>
    <w:rsid w:val="0046186C"/>
    <w:rsid w:val="0046188C"/>
    <w:rsid w:val="004622F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1AE"/>
    <w:rsid w:val="004714B1"/>
    <w:rsid w:val="00471867"/>
    <w:rsid w:val="004722BC"/>
    <w:rsid w:val="00472568"/>
    <w:rsid w:val="0047258C"/>
    <w:rsid w:val="00472963"/>
    <w:rsid w:val="00472A7A"/>
    <w:rsid w:val="00472E68"/>
    <w:rsid w:val="00473CF5"/>
    <w:rsid w:val="004749BD"/>
    <w:rsid w:val="00474B4C"/>
    <w:rsid w:val="00475591"/>
    <w:rsid w:val="00475DA7"/>
    <w:rsid w:val="0047619C"/>
    <w:rsid w:val="00476A47"/>
    <w:rsid w:val="004775ED"/>
    <w:rsid w:val="00477E9F"/>
    <w:rsid w:val="00480162"/>
    <w:rsid w:val="004804CA"/>
    <w:rsid w:val="0048059F"/>
    <w:rsid w:val="004813B3"/>
    <w:rsid w:val="004834BA"/>
    <w:rsid w:val="00483944"/>
    <w:rsid w:val="0048419C"/>
    <w:rsid w:val="00484BDA"/>
    <w:rsid w:val="00484FED"/>
    <w:rsid w:val="00485531"/>
    <w:rsid w:val="004859E2"/>
    <w:rsid w:val="004865CE"/>
    <w:rsid w:val="00486B55"/>
    <w:rsid w:val="00487402"/>
    <w:rsid w:val="004874EC"/>
    <w:rsid w:val="0049031F"/>
    <w:rsid w:val="00490743"/>
    <w:rsid w:val="004929E4"/>
    <w:rsid w:val="0049374F"/>
    <w:rsid w:val="00493AF9"/>
    <w:rsid w:val="00493CC7"/>
    <w:rsid w:val="00495078"/>
    <w:rsid w:val="0049623A"/>
    <w:rsid w:val="0049655D"/>
    <w:rsid w:val="0049697A"/>
    <w:rsid w:val="004974D8"/>
    <w:rsid w:val="004A0302"/>
    <w:rsid w:val="004A0321"/>
    <w:rsid w:val="004A1250"/>
    <w:rsid w:val="004A1734"/>
    <w:rsid w:val="004A1C5D"/>
    <w:rsid w:val="004A3051"/>
    <w:rsid w:val="004A51CE"/>
    <w:rsid w:val="004A5748"/>
    <w:rsid w:val="004A6204"/>
    <w:rsid w:val="004A69A0"/>
    <w:rsid w:val="004A712A"/>
    <w:rsid w:val="004A7722"/>
    <w:rsid w:val="004A798D"/>
    <w:rsid w:val="004B1ADC"/>
    <w:rsid w:val="004B2363"/>
    <w:rsid w:val="004B2714"/>
    <w:rsid w:val="004B28E1"/>
    <w:rsid w:val="004B2D36"/>
    <w:rsid w:val="004B2F56"/>
    <w:rsid w:val="004B383E"/>
    <w:rsid w:val="004B4580"/>
    <w:rsid w:val="004B4A95"/>
    <w:rsid w:val="004B4B72"/>
    <w:rsid w:val="004B5522"/>
    <w:rsid w:val="004B60F5"/>
    <w:rsid w:val="004B61C2"/>
    <w:rsid w:val="004B6A49"/>
    <w:rsid w:val="004B6B3A"/>
    <w:rsid w:val="004B6D52"/>
    <w:rsid w:val="004B7B69"/>
    <w:rsid w:val="004C0A39"/>
    <w:rsid w:val="004C1711"/>
    <w:rsid w:val="004C17D2"/>
    <w:rsid w:val="004C1D9B"/>
    <w:rsid w:val="004C217A"/>
    <w:rsid w:val="004C3803"/>
    <w:rsid w:val="004C446D"/>
    <w:rsid w:val="004C48E1"/>
    <w:rsid w:val="004C599D"/>
    <w:rsid w:val="004C5C21"/>
    <w:rsid w:val="004C5CF3"/>
    <w:rsid w:val="004C77F0"/>
    <w:rsid w:val="004C78E7"/>
    <w:rsid w:val="004D0281"/>
    <w:rsid w:val="004D0AE2"/>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12F"/>
    <w:rsid w:val="004F0926"/>
    <w:rsid w:val="004F0CAA"/>
    <w:rsid w:val="004F2130"/>
    <w:rsid w:val="004F2639"/>
    <w:rsid w:val="004F2E2A"/>
    <w:rsid w:val="004F30DA"/>
    <w:rsid w:val="004F3B83"/>
    <w:rsid w:val="004F3C4E"/>
    <w:rsid w:val="004F45FB"/>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20C"/>
    <w:rsid w:val="005056F4"/>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5261"/>
    <w:rsid w:val="00515BB7"/>
    <w:rsid w:val="005162B1"/>
    <w:rsid w:val="005163E2"/>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2AE8"/>
    <w:rsid w:val="00522CCB"/>
    <w:rsid w:val="005230A8"/>
    <w:rsid w:val="00523563"/>
    <w:rsid w:val="0052367F"/>
    <w:rsid w:val="005236FD"/>
    <w:rsid w:val="005242F9"/>
    <w:rsid w:val="00524982"/>
    <w:rsid w:val="00524D3D"/>
    <w:rsid w:val="00524DDF"/>
    <w:rsid w:val="00524EFA"/>
    <w:rsid w:val="005250B5"/>
    <w:rsid w:val="005250C2"/>
    <w:rsid w:val="0052546C"/>
    <w:rsid w:val="00525BD2"/>
    <w:rsid w:val="0052601D"/>
    <w:rsid w:val="00526C15"/>
    <w:rsid w:val="00527AF1"/>
    <w:rsid w:val="00527EC0"/>
    <w:rsid w:val="00530C17"/>
    <w:rsid w:val="00530DA1"/>
    <w:rsid w:val="00530F97"/>
    <w:rsid w:val="005315B8"/>
    <w:rsid w:val="0053262C"/>
    <w:rsid w:val="00532EDD"/>
    <w:rsid w:val="00533989"/>
    <w:rsid w:val="0053434C"/>
    <w:rsid w:val="00534395"/>
    <w:rsid w:val="00534468"/>
    <w:rsid w:val="005358F5"/>
    <w:rsid w:val="00535C30"/>
    <w:rsid w:val="00535F96"/>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25A4"/>
    <w:rsid w:val="00552934"/>
    <w:rsid w:val="00552D6E"/>
    <w:rsid w:val="00553DFD"/>
    <w:rsid w:val="005544AC"/>
    <w:rsid w:val="0055623A"/>
    <w:rsid w:val="005563D9"/>
    <w:rsid w:val="00557A6F"/>
    <w:rsid w:val="00557E3D"/>
    <w:rsid w:val="00560BD3"/>
    <w:rsid w:val="00560F47"/>
    <w:rsid w:val="005613D6"/>
    <w:rsid w:val="00561817"/>
    <w:rsid w:val="00561AD9"/>
    <w:rsid w:val="00562390"/>
    <w:rsid w:val="005628D2"/>
    <w:rsid w:val="00562EB1"/>
    <w:rsid w:val="0056331A"/>
    <w:rsid w:val="005639B0"/>
    <w:rsid w:val="00564565"/>
    <w:rsid w:val="005646FC"/>
    <w:rsid w:val="00565B61"/>
    <w:rsid w:val="0056625A"/>
    <w:rsid w:val="00567040"/>
    <w:rsid w:val="00567893"/>
    <w:rsid w:val="005716B8"/>
    <w:rsid w:val="00571702"/>
    <w:rsid w:val="00571F29"/>
    <w:rsid w:val="00572A27"/>
    <w:rsid w:val="00572A57"/>
    <w:rsid w:val="005739AB"/>
    <w:rsid w:val="005744FC"/>
    <w:rsid w:val="005757D1"/>
    <w:rsid w:val="00575C75"/>
    <w:rsid w:val="00576B25"/>
    <w:rsid w:val="00577582"/>
    <w:rsid w:val="00577CE1"/>
    <w:rsid w:val="005807B0"/>
    <w:rsid w:val="00580F33"/>
    <w:rsid w:val="00581057"/>
    <w:rsid w:val="005823A7"/>
    <w:rsid w:val="0058298C"/>
    <w:rsid w:val="00582B2A"/>
    <w:rsid w:val="00582E63"/>
    <w:rsid w:val="00582FEB"/>
    <w:rsid w:val="00583092"/>
    <w:rsid w:val="00583117"/>
    <w:rsid w:val="0058395E"/>
    <w:rsid w:val="00584166"/>
    <w:rsid w:val="0058416D"/>
    <w:rsid w:val="00584A70"/>
    <w:rsid w:val="005856C5"/>
    <w:rsid w:val="00585DD4"/>
    <w:rsid w:val="00585E16"/>
    <w:rsid w:val="00587072"/>
    <w:rsid w:val="00587699"/>
    <w:rsid w:val="005876A3"/>
    <w:rsid w:val="005900F2"/>
    <w:rsid w:val="0059159E"/>
    <w:rsid w:val="005918A4"/>
    <w:rsid w:val="00592A50"/>
    <w:rsid w:val="00592F35"/>
    <w:rsid w:val="005939DE"/>
    <w:rsid w:val="00593B80"/>
    <w:rsid w:val="00593E76"/>
    <w:rsid w:val="00594C31"/>
    <w:rsid w:val="00594D27"/>
    <w:rsid w:val="00594FEE"/>
    <w:rsid w:val="005953F4"/>
    <w:rsid w:val="00595E00"/>
    <w:rsid w:val="005960B4"/>
    <w:rsid w:val="0059636E"/>
    <w:rsid w:val="00596415"/>
    <w:rsid w:val="005A0934"/>
    <w:rsid w:val="005A1236"/>
    <w:rsid w:val="005A159E"/>
    <w:rsid w:val="005A17BE"/>
    <w:rsid w:val="005A3009"/>
    <w:rsid w:val="005A3A35"/>
    <w:rsid w:val="005A3CFC"/>
    <w:rsid w:val="005A3D17"/>
    <w:rsid w:val="005A3DC6"/>
    <w:rsid w:val="005A3EB8"/>
    <w:rsid w:val="005A3EDC"/>
    <w:rsid w:val="005A405F"/>
    <w:rsid w:val="005A4324"/>
    <w:rsid w:val="005A54B2"/>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593"/>
    <w:rsid w:val="005B6827"/>
    <w:rsid w:val="005B6B3E"/>
    <w:rsid w:val="005B6B51"/>
    <w:rsid w:val="005B6DCF"/>
    <w:rsid w:val="005B6F10"/>
    <w:rsid w:val="005B72B1"/>
    <w:rsid w:val="005B73B4"/>
    <w:rsid w:val="005B796C"/>
    <w:rsid w:val="005C0666"/>
    <w:rsid w:val="005C0D39"/>
    <w:rsid w:val="005C1BF7"/>
    <w:rsid w:val="005C1C00"/>
    <w:rsid w:val="005C1C99"/>
    <w:rsid w:val="005C42E1"/>
    <w:rsid w:val="005C4C12"/>
    <w:rsid w:val="005C6159"/>
    <w:rsid w:val="005D00A5"/>
    <w:rsid w:val="005D00D6"/>
    <w:rsid w:val="005D01B1"/>
    <w:rsid w:val="005D07B2"/>
    <w:rsid w:val="005D0BF1"/>
    <w:rsid w:val="005D0D93"/>
    <w:rsid w:val="005D13A9"/>
    <w:rsid w:val="005D191A"/>
    <w:rsid w:val="005D1A14"/>
    <w:rsid w:val="005D1ACD"/>
    <w:rsid w:val="005D2265"/>
    <w:rsid w:val="005D26DF"/>
    <w:rsid w:val="005D27D0"/>
    <w:rsid w:val="005D2EDB"/>
    <w:rsid w:val="005D313D"/>
    <w:rsid w:val="005D3674"/>
    <w:rsid w:val="005D3786"/>
    <w:rsid w:val="005D3A32"/>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930"/>
    <w:rsid w:val="005E3FC4"/>
    <w:rsid w:val="005E4C8D"/>
    <w:rsid w:val="005E52ED"/>
    <w:rsid w:val="005E573E"/>
    <w:rsid w:val="005E59E5"/>
    <w:rsid w:val="005E6606"/>
    <w:rsid w:val="005E6A10"/>
    <w:rsid w:val="005E6D42"/>
    <w:rsid w:val="005E6D4D"/>
    <w:rsid w:val="005E7AC1"/>
    <w:rsid w:val="005F0715"/>
    <w:rsid w:val="005F09CE"/>
    <w:rsid w:val="005F1793"/>
    <w:rsid w:val="005F1DBB"/>
    <w:rsid w:val="005F1F95"/>
    <w:rsid w:val="005F25EF"/>
    <w:rsid w:val="005F2C25"/>
    <w:rsid w:val="005F2F3B"/>
    <w:rsid w:val="005F53F2"/>
    <w:rsid w:val="005F581A"/>
    <w:rsid w:val="005F6DED"/>
    <w:rsid w:val="005F7C1D"/>
    <w:rsid w:val="005F7CCF"/>
    <w:rsid w:val="00600D24"/>
    <w:rsid w:val="00601B07"/>
    <w:rsid w:val="0060405D"/>
    <w:rsid w:val="0060526C"/>
    <w:rsid w:val="00606328"/>
    <w:rsid w:val="0060652B"/>
    <w:rsid w:val="00606B84"/>
    <w:rsid w:val="00607120"/>
    <w:rsid w:val="00607DF0"/>
    <w:rsid w:val="00607F7B"/>
    <w:rsid w:val="006105DA"/>
    <w:rsid w:val="00611998"/>
    <w:rsid w:val="006132ED"/>
    <w:rsid w:val="00613362"/>
    <w:rsid w:val="00614096"/>
    <w:rsid w:val="00614934"/>
    <w:rsid w:val="0061522D"/>
    <w:rsid w:val="006154C5"/>
    <w:rsid w:val="00615570"/>
    <w:rsid w:val="00615B35"/>
    <w:rsid w:val="00617764"/>
    <w:rsid w:val="00617A6E"/>
    <w:rsid w:val="00621255"/>
    <w:rsid w:val="00621D3B"/>
    <w:rsid w:val="006220CA"/>
    <w:rsid w:val="006237BD"/>
    <w:rsid w:val="00623998"/>
    <w:rsid w:val="00623F24"/>
    <w:rsid w:val="00625529"/>
    <w:rsid w:val="00626C33"/>
    <w:rsid w:val="0062795D"/>
    <w:rsid w:val="00627BE1"/>
    <w:rsid w:val="00627E00"/>
    <w:rsid w:val="00630307"/>
    <w:rsid w:val="0063094A"/>
    <w:rsid w:val="00630BF1"/>
    <w:rsid w:val="00630CC3"/>
    <w:rsid w:val="0063101C"/>
    <w:rsid w:val="00631432"/>
    <w:rsid w:val="00631744"/>
    <w:rsid w:val="0063265A"/>
    <w:rsid w:val="00632AC2"/>
    <w:rsid w:val="00632EAC"/>
    <w:rsid w:val="00633389"/>
    <w:rsid w:val="006333F6"/>
    <w:rsid w:val="00633E1E"/>
    <w:rsid w:val="00634DC9"/>
    <w:rsid w:val="00635D52"/>
    <w:rsid w:val="00635DB0"/>
    <w:rsid w:val="00636A8E"/>
    <w:rsid w:val="006371D0"/>
    <w:rsid w:val="00637DAB"/>
    <w:rsid w:val="006417C7"/>
    <w:rsid w:val="00641C76"/>
    <w:rsid w:val="00642172"/>
    <w:rsid w:val="006422E0"/>
    <w:rsid w:val="00642EFE"/>
    <w:rsid w:val="0064473D"/>
    <w:rsid w:val="00644850"/>
    <w:rsid w:val="00644CE2"/>
    <w:rsid w:val="0064564E"/>
    <w:rsid w:val="00645866"/>
    <w:rsid w:val="00650073"/>
    <w:rsid w:val="00650458"/>
    <w:rsid w:val="006505D2"/>
    <w:rsid w:val="0065124D"/>
    <w:rsid w:val="00651408"/>
    <w:rsid w:val="006519EF"/>
    <w:rsid w:val="00651E02"/>
    <w:rsid w:val="006521E5"/>
    <w:rsid w:val="00653939"/>
    <w:rsid w:val="00654A51"/>
    <w:rsid w:val="00654ADD"/>
    <w:rsid w:val="00654B3F"/>
    <w:rsid w:val="00655E71"/>
    <w:rsid w:val="00655EBD"/>
    <w:rsid w:val="00657141"/>
    <w:rsid w:val="00657C4C"/>
    <w:rsid w:val="00660138"/>
    <w:rsid w:val="006607D5"/>
    <w:rsid w:val="006608AD"/>
    <w:rsid w:val="00661E7D"/>
    <w:rsid w:val="00662165"/>
    <w:rsid w:val="00662623"/>
    <w:rsid w:val="006632F1"/>
    <w:rsid w:val="0066349B"/>
    <w:rsid w:val="00665120"/>
    <w:rsid w:val="006657A3"/>
    <w:rsid w:val="006657EE"/>
    <w:rsid w:val="0066621D"/>
    <w:rsid w:val="00666FBF"/>
    <w:rsid w:val="006672E6"/>
    <w:rsid w:val="00667803"/>
    <w:rsid w:val="00667A56"/>
    <w:rsid w:val="00667C83"/>
    <w:rsid w:val="0067066B"/>
    <w:rsid w:val="0067102D"/>
    <w:rsid w:val="00671A82"/>
    <w:rsid w:val="0067293D"/>
    <w:rsid w:val="0067389F"/>
    <w:rsid w:val="00673BD3"/>
    <w:rsid w:val="00673D0A"/>
    <w:rsid w:val="00675740"/>
    <w:rsid w:val="0067579A"/>
    <w:rsid w:val="00675BE3"/>
    <w:rsid w:val="00675BFE"/>
    <w:rsid w:val="00676178"/>
    <w:rsid w:val="00677658"/>
    <w:rsid w:val="00680E29"/>
    <w:rsid w:val="00681973"/>
    <w:rsid w:val="00681F45"/>
    <w:rsid w:val="00682E8D"/>
    <w:rsid w:val="006838E5"/>
    <w:rsid w:val="00683E0A"/>
    <w:rsid w:val="00685962"/>
    <w:rsid w:val="00685A30"/>
    <w:rsid w:val="00685C48"/>
    <w:rsid w:val="00687E34"/>
    <w:rsid w:val="006906E8"/>
    <w:rsid w:val="00691009"/>
    <w:rsid w:val="006912BB"/>
    <w:rsid w:val="00692C09"/>
    <w:rsid w:val="00692E91"/>
    <w:rsid w:val="00692FA3"/>
    <w:rsid w:val="00693101"/>
    <w:rsid w:val="006935CB"/>
    <w:rsid w:val="00693C4E"/>
    <w:rsid w:val="006953B6"/>
    <w:rsid w:val="006968E8"/>
    <w:rsid w:val="00697C38"/>
    <w:rsid w:val="006A0D8B"/>
    <w:rsid w:val="006A134C"/>
    <w:rsid w:val="006A13FB"/>
    <w:rsid w:val="006A14B3"/>
    <w:rsid w:val="006A1922"/>
    <w:rsid w:val="006A1F61"/>
    <w:rsid w:val="006A202F"/>
    <w:rsid w:val="006A2269"/>
    <w:rsid w:val="006A26BE"/>
    <w:rsid w:val="006A3C8A"/>
    <w:rsid w:val="006A475C"/>
    <w:rsid w:val="006A4AFC"/>
    <w:rsid w:val="006A5026"/>
    <w:rsid w:val="006A692C"/>
    <w:rsid w:val="006A6D19"/>
    <w:rsid w:val="006A6E86"/>
    <w:rsid w:val="006B0116"/>
    <w:rsid w:val="006B0566"/>
    <w:rsid w:val="006B2CA8"/>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B6A2E"/>
    <w:rsid w:val="006C08B6"/>
    <w:rsid w:val="006C1293"/>
    <w:rsid w:val="006C12EC"/>
    <w:rsid w:val="006C14A0"/>
    <w:rsid w:val="006C1D25"/>
    <w:rsid w:val="006C229E"/>
    <w:rsid w:val="006C2B56"/>
    <w:rsid w:val="006C2C13"/>
    <w:rsid w:val="006C2C36"/>
    <w:rsid w:val="006C2F98"/>
    <w:rsid w:val="006C3115"/>
    <w:rsid w:val="006C330D"/>
    <w:rsid w:val="006C3849"/>
    <w:rsid w:val="006C4127"/>
    <w:rsid w:val="006C47F0"/>
    <w:rsid w:val="006C679A"/>
    <w:rsid w:val="006C7FD7"/>
    <w:rsid w:val="006D0B02"/>
    <w:rsid w:val="006D0D6F"/>
    <w:rsid w:val="006D0E83"/>
    <w:rsid w:val="006D1826"/>
    <w:rsid w:val="006D1BA0"/>
    <w:rsid w:val="006D2DF7"/>
    <w:rsid w:val="006D42EB"/>
    <w:rsid w:val="006D4333"/>
    <w:rsid w:val="006D4448"/>
    <w:rsid w:val="006D4E1D"/>
    <w:rsid w:val="006D5516"/>
    <w:rsid w:val="006D6150"/>
    <w:rsid w:val="006D7219"/>
    <w:rsid w:val="006E11BB"/>
    <w:rsid w:val="006E15CD"/>
    <w:rsid w:val="006E1E8F"/>
    <w:rsid w:val="006E258A"/>
    <w:rsid w:val="006E2ABD"/>
    <w:rsid w:val="006E35A0"/>
    <w:rsid w:val="006E3DC5"/>
    <w:rsid w:val="006E4727"/>
    <w:rsid w:val="006E49D7"/>
    <w:rsid w:val="006E50E4"/>
    <w:rsid w:val="006E5904"/>
    <w:rsid w:val="006E5CC5"/>
    <w:rsid w:val="006E6903"/>
    <w:rsid w:val="006E732A"/>
    <w:rsid w:val="006E73AC"/>
    <w:rsid w:val="006E7900"/>
    <w:rsid w:val="006E7947"/>
    <w:rsid w:val="006E7F44"/>
    <w:rsid w:val="006F012B"/>
    <w:rsid w:val="006F02F7"/>
    <w:rsid w:val="006F0F00"/>
    <w:rsid w:val="006F1542"/>
    <w:rsid w:val="006F1805"/>
    <w:rsid w:val="006F1A8E"/>
    <w:rsid w:val="006F246F"/>
    <w:rsid w:val="006F26B4"/>
    <w:rsid w:val="006F2702"/>
    <w:rsid w:val="006F2817"/>
    <w:rsid w:val="006F297B"/>
    <w:rsid w:val="006F2D9C"/>
    <w:rsid w:val="006F2EF5"/>
    <w:rsid w:val="006F3372"/>
    <w:rsid w:val="006F3B78"/>
    <w:rsid w:val="006F49AA"/>
    <w:rsid w:val="006F58E6"/>
    <w:rsid w:val="006F6413"/>
    <w:rsid w:val="006F69A0"/>
    <w:rsid w:val="00700661"/>
    <w:rsid w:val="00700C81"/>
    <w:rsid w:val="00701157"/>
    <w:rsid w:val="007014DE"/>
    <w:rsid w:val="007017DD"/>
    <w:rsid w:val="007017E0"/>
    <w:rsid w:val="007018D7"/>
    <w:rsid w:val="007019EA"/>
    <w:rsid w:val="00701CED"/>
    <w:rsid w:val="00702A06"/>
    <w:rsid w:val="007031D9"/>
    <w:rsid w:val="00703240"/>
    <w:rsid w:val="007032AC"/>
    <w:rsid w:val="007035C9"/>
    <w:rsid w:val="00704898"/>
    <w:rsid w:val="00705492"/>
    <w:rsid w:val="00705706"/>
    <w:rsid w:val="007072C5"/>
    <w:rsid w:val="0070731F"/>
    <w:rsid w:val="00707B86"/>
    <w:rsid w:val="00712311"/>
    <w:rsid w:val="00712B5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74D6"/>
    <w:rsid w:val="00727E98"/>
    <w:rsid w:val="00731BD1"/>
    <w:rsid w:val="00731D26"/>
    <w:rsid w:val="0073379D"/>
    <w:rsid w:val="00735365"/>
    <w:rsid w:val="00735671"/>
    <w:rsid w:val="00736959"/>
    <w:rsid w:val="00736A43"/>
    <w:rsid w:val="00737986"/>
    <w:rsid w:val="00737B2F"/>
    <w:rsid w:val="00737D8E"/>
    <w:rsid w:val="00740919"/>
    <w:rsid w:val="00740EF5"/>
    <w:rsid w:val="00741ACC"/>
    <w:rsid w:val="00741D11"/>
    <w:rsid w:val="00742F7B"/>
    <w:rsid w:val="00743024"/>
    <w:rsid w:val="0074334C"/>
    <w:rsid w:val="007442CF"/>
    <w:rsid w:val="00744325"/>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9C5"/>
    <w:rsid w:val="00751C28"/>
    <w:rsid w:val="00751ECE"/>
    <w:rsid w:val="007525C0"/>
    <w:rsid w:val="00752E11"/>
    <w:rsid w:val="00753A6C"/>
    <w:rsid w:val="00753BE3"/>
    <w:rsid w:val="00753C9B"/>
    <w:rsid w:val="00753E6E"/>
    <w:rsid w:val="007542A6"/>
    <w:rsid w:val="00754697"/>
    <w:rsid w:val="007547BE"/>
    <w:rsid w:val="00754E14"/>
    <w:rsid w:val="00755445"/>
    <w:rsid w:val="007554B5"/>
    <w:rsid w:val="00755AA2"/>
    <w:rsid w:val="00756B2B"/>
    <w:rsid w:val="00757100"/>
    <w:rsid w:val="00757281"/>
    <w:rsid w:val="007578A9"/>
    <w:rsid w:val="007579D0"/>
    <w:rsid w:val="00757A3F"/>
    <w:rsid w:val="00757D6C"/>
    <w:rsid w:val="007602A3"/>
    <w:rsid w:val="00760462"/>
    <w:rsid w:val="00760CCC"/>
    <w:rsid w:val="00760E9B"/>
    <w:rsid w:val="00761A4D"/>
    <w:rsid w:val="00762026"/>
    <w:rsid w:val="0076257C"/>
    <w:rsid w:val="0076368E"/>
    <w:rsid w:val="00763819"/>
    <w:rsid w:val="0076384C"/>
    <w:rsid w:val="007642C2"/>
    <w:rsid w:val="007646F8"/>
    <w:rsid w:val="00764AAD"/>
    <w:rsid w:val="00766079"/>
    <w:rsid w:val="007666DE"/>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4C67"/>
    <w:rsid w:val="0077504D"/>
    <w:rsid w:val="00775EDF"/>
    <w:rsid w:val="00775FAF"/>
    <w:rsid w:val="00776E6C"/>
    <w:rsid w:val="00780D44"/>
    <w:rsid w:val="007811AE"/>
    <w:rsid w:val="007813EB"/>
    <w:rsid w:val="00781688"/>
    <w:rsid w:val="007827C7"/>
    <w:rsid w:val="00782D3C"/>
    <w:rsid w:val="00782D60"/>
    <w:rsid w:val="00782FDC"/>
    <w:rsid w:val="0078387F"/>
    <w:rsid w:val="007839E7"/>
    <w:rsid w:val="00783AA5"/>
    <w:rsid w:val="00784CB7"/>
    <w:rsid w:val="007854B2"/>
    <w:rsid w:val="00785ACB"/>
    <w:rsid w:val="007867AC"/>
    <w:rsid w:val="00786A78"/>
    <w:rsid w:val="00786EB3"/>
    <w:rsid w:val="007874CB"/>
    <w:rsid w:val="0078753F"/>
    <w:rsid w:val="0078774A"/>
    <w:rsid w:val="00787D3C"/>
    <w:rsid w:val="00790715"/>
    <w:rsid w:val="00790C72"/>
    <w:rsid w:val="00791692"/>
    <w:rsid w:val="00791764"/>
    <w:rsid w:val="00791FE4"/>
    <w:rsid w:val="007923F0"/>
    <w:rsid w:val="007930E2"/>
    <w:rsid w:val="00793108"/>
    <w:rsid w:val="00793343"/>
    <w:rsid w:val="0079375A"/>
    <w:rsid w:val="007938B0"/>
    <w:rsid w:val="00793E8B"/>
    <w:rsid w:val="00794790"/>
    <w:rsid w:val="0079574B"/>
    <w:rsid w:val="00796008"/>
    <w:rsid w:val="00796076"/>
    <w:rsid w:val="00796161"/>
    <w:rsid w:val="007961A6"/>
    <w:rsid w:val="007964F5"/>
    <w:rsid w:val="007965E0"/>
    <w:rsid w:val="007968A3"/>
    <w:rsid w:val="00796D4A"/>
    <w:rsid w:val="00797B67"/>
    <w:rsid w:val="007A0269"/>
    <w:rsid w:val="007A0B98"/>
    <w:rsid w:val="007A12AE"/>
    <w:rsid w:val="007A16FB"/>
    <w:rsid w:val="007A2020"/>
    <w:rsid w:val="007A2E03"/>
    <w:rsid w:val="007A2FC9"/>
    <w:rsid w:val="007A3487"/>
    <w:rsid w:val="007A34A6"/>
    <w:rsid w:val="007A3EE6"/>
    <w:rsid w:val="007A40C1"/>
    <w:rsid w:val="007A4BB9"/>
    <w:rsid w:val="007A5F50"/>
    <w:rsid w:val="007A67C6"/>
    <w:rsid w:val="007A6841"/>
    <w:rsid w:val="007A6E0B"/>
    <w:rsid w:val="007A7DEB"/>
    <w:rsid w:val="007B00E3"/>
    <w:rsid w:val="007B0562"/>
    <w:rsid w:val="007B0AC4"/>
    <w:rsid w:val="007B0CBD"/>
    <w:rsid w:val="007B0F7E"/>
    <w:rsid w:val="007B188A"/>
    <w:rsid w:val="007B207A"/>
    <w:rsid w:val="007B2638"/>
    <w:rsid w:val="007B2EA4"/>
    <w:rsid w:val="007B36E4"/>
    <w:rsid w:val="007B3F5F"/>
    <w:rsid w:val="007B5D73"/>
    <w:rsid w:val="007B6811"/>
    <w:rsid w:val="007C013A"/>
    <w:rsid w:val="007C081F"/>
    <w:rsid w:val="007C0837"/>
    <w:rsid w:val="007C13B3"/>
    <w:rsid w:val="007C15C5"/>
    <w:rsid w:val="007C1825"/>
    <w:rsid w:val="007C1D08"/>
    <w:rsid w:val="007C274E"/>
    <w:rsid w:val="007C2A31"/>
    <w:rsid w:val="007C2EE2"/>
    <w:rsid w:val="007C3977"/>
    <w:rsid w:val="007C3D16"/>
    <w:rsid w:val="007C3FF3"/>
    <w:rsid w:val="007C4876"/>
    <w:rsid w:val="007C4964"/>
    <w:rsid w:val="007C49D4"/>
    <w:rsid w:val="007C4E0B"/>
    <w:rsid w:val="007C55BD"/>
    <w:rsid w:val="007C5F44"/>
    <w:rsid w:val="007C6CF3"/>
    <w:rsid w:val="007C6F4D"/>
    <w:rsid w:val="007D02FE"/>
    <w:rsid w:val="007D0927"/>
    <w:rsid w:val="007D0C96"/>
    <w:rsid w:val="007D1213"/>
    <w:rsid w:val="007D12B1"/>
    <w:rsid w:val="007D13EE"/>
    <w:rsid w:val="007D1692"/>
    <w:rsid w:val="007D1FB7"/>
    <w:rsid w:val="007D2B56"/>
    <w:rsid w:val="007D3E45"/>
    <w:rsid w:val="007D4017"/>
    <w:rsid w:val="007D4470"/>
    <w:rsid w:val="007D4E09"/>
    <w:rsid w:val="007D5E02"/>
    <w:rsid w:val="007D6227"/>
    <w:rsid w:val="007D716A"/>
    <w:rsid w:val="007D7707"/>
    <w:rsid w:val="007D7807"/>
    <w:rsid w:val="007E009D"/>
    <w:rsid w:val="007E0E5F"/>
    <w:rsid w:val="007E0EA0"/>
    <w:rsid w:val="007E0EB8"/>
    <w:rsid w:val="007E15A7"/>
    <w:rsid w:val="007E21E0"/>
    <w:rsid w:val="007E238F"/>
    <w:rsid w:val="007E31D9"/>
    <w:rsid w:val="007E3AEE"/>
    <w:rsid w:val="007E4355"/>
    <w:rsid w:val="007E439C"/>
    <w:rsid w:val="007E44BD"/>
    <w:rsid w:val="007E4580"/>
    <w:rsid w:val="007E46FE"/>
    <w:rsid w:val="007E4B42"/>
    <w:rsid w:val="007E6804"/>
    <w:rsid w:val="007E6E01"/>
    <w:rsid w:val="007F07A9"/>
    <w:rsid w:val="007F12DE"/>
    <w:rsid w:val="007F1314"/>
    <w:rsid w:val="007F281F"/>
    <w:rsid w:val="007F3ED2"/>
    <w:rsid w:val="007F503F"/>
    <w:rsid w:val="007F599D"/>
    <w:rsid w:val="007F5A5F"/>
    <w:rsid w:val="007F6722"/>
    <w:rsid w:val="007F682D"/>
    <w:rsid w:val="0080112C"/>
    <w:rsid w:val="008013BF"/>
    <w:rsid w:val="008013DA"/>
    <w:rsid w:val="00801AC7"/>
    <w:rsid w:val="00802C55"/>
    <w:rsid w:val="008030B6"/>
    <w:rsid w:val="0080326B"/>
    <w:rsid w:val="00803ED8"/>
    <w:rsid w:val="008040A9"/>
    <w:rsid w:val="0080436E"/>
    <w:rsid w:val="0080437A"/>
    <w:rsid w:val="008055DB"/>
    <w:rsid w:val="00806EF0"/>
    <w:rsid w:val="00807178"/>
    <w:rsid w:val="0080777B"/>
    <w:rsid w:val="00807F1E"/>
    <w:rsid w:val="00807F3B"/>
    <w:rsid w:val="008105B4"/>
    <w:rsid w:val="008106C0"/>
    <w:rsid w:val="00810F23"/>
    <w:rsid w:val="00811D16"/>
    <w:rsid w:val="00813CE0"/>
    <w:rsid w:val="0081472B"/>
    <w:rsid w:val="00814B80"/>
    <w:rsid w:val="00814DBD"/>
    <w:rsid w:val="0081568C"/>
    <w:rsid w:val="00816505"/>
    <w:rsid w:val="0081738C"/>
    <w:rsid w:val="00817A48"/>
    <w:rsid w:val="00820257"/>
    <w:rsid w:val="00820B54"/>
    <w:rsid w:val="0082102B"/>
    <w:rsid w:val="008218B4"/>
    <w:rsid w:val="00821921"/>
    <w:rsid w:val="00821FA9"/>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863"/>
    <w:rsid w:val="0083296C"/>
    <w:rsid w:val="0083475E"/>
    <w:rsid w:val="008348C6"/>
    <w:rsid w:val="00834CD0"/>
    <w:rsid w:val="00835374"/>
    <w:rsid w:val="00835822"/>
    <w:rsid w:val="00835FC9"/>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2E4"/>
    <w:rsid w:val="008463FB"/>
    <w:rsid w:val="00847EB9"/>
    <w:rsid w:val="008504E0"/>
    <w:rsid w:val="00850570"/>
    <w:rsid w:val="00850857"/>
    <w:rsid w:val="008509D5"/>
    <w:rsid w:val="008510F1"/>
    <w:rsid w:val="00851466"/>
    <w:rsid w:val="0085236E"/>
    <w:rsid w:val="00852545"/>
    <w:rsid w:val="00853563"/>
    <w:rsid w:val="00853969"/>
    <w:rsid w:val="00853CBA"/>
    <w:rsid w:val="008546A0"/>
    <w:rsid w:val="00855622"/>
    <w:rsid w:val="008558B3"/>
    <w:rsid w:val="008558DE"/>
    <w:rsid w:val="00855F55"/>
    <w:rsid w:val="008568E9"/>
    <w:rsid w:val="00856BFF"/>
    <w:rsid w:val="00857BF8"/>
    <w:rsid w:val="0086004A"/>
    <w:rsid w:val="008601B2"/>
    <w:rsid w:val="008602B6"/>
    <w:rsid w:val="0086059D"/>
    <w:rsid w:val="00860B3B"/>
    <w:rsid w:val="00860E72"/>
    <w:rsid w:val="008617BA"/>
    <w:rsid w:val="00861BEB"/>
    <w:rsid w:val="00861EC8"/>
    <w:rsid w:val="00862230"/>
    <w:rsid w:val="008626E5"/>
    <w:rsid w:val="008628CD"/>
    <w:rsid w:val="00863197"/>
    <w:rsid w:val="00863E4D"/>
    <w:rsid w:val="00865E9B"/>
    <w:rsid w:val="00867506"/>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3A54"/>
    <w:rsid w:val="00884204"/>
    <w:rsid w:val="008842CE"/>
    <w:rsid w:val="00884822"/>
    <w:rsid w:val="00884B46"/>
    <w:rsid w:val="00886035"/>
    <w:rsid w:val="008860B6"/>
    <w:rsid w:val="00886AA6"/>
    <w:rsid w:val="00886D11"/>
    <w:rsid w:val="00886EFE"/>
    <w:rsid w:val="008875C7"/>
    <w:rsid w:val="008908D0"/>
    <w:rsid w:val="00890F86"/>
    <w:rsid w:val="008916DE"/>
    <w:rsid w:val="00892068"/>
    <w:rsid w:val="008920F8"/>
    <w:rsid w:val="00892B95"/>
    <w:rsid w:val="00893487"/>
    <w:rsid w:val="00893F09"/>
    <w:rsid w:val="00895E05"/>
    <w:rsid w:val="00895E2E"/>
    <w:rsid w:val="00896212"/>
    <w:rsid w:val="0089622B"/>
    <w:rsid w:val="00896485"/>
    <w:rsid w:val="008964C2"/>
    <w:rsid w:val="00896AAF"/>
    <w:rsid w:val="00897440"/>
    <w:rsid w:val="008974A5"/>
    <w:rsid w:val="00897EBC"/>
    <w:rsid w:val="008A0AF2"/>
    <w:rsid w:val="008A120F"/>
    <w:rsid w:val="008A1E8D"/>
    <w:rsid w:val="008A24FA"/>
    <w:rsid w:val="008A3366"/>
    <w:rsid w:val="008A345D"/>
    <w:rsid w:val="008A3A35"/>
    <w:rsid w:val="008A3C60"/>
    <w:rsid w:val="008A4DA3"/>
    <w:rsid w:val="008A4E39"/>
    <w:rsid w:val="008A5CEA"/>
    <w:rsid w:val="008A70A4"/>
    <w:rsid w:val="008A7905"/>
    <w:rsid w:val="008A7E54"/>
    <w:rsid w:val="008B0198"/>
    <w:rsid w:val="008B0507"/>
    <w:rsid w:val="008B1233"/>
    <w:rsid w:val="008B12AF"/>
    <w:rsid w:val="008B1605"/>
    <w:rsid w:val="008B4DB1"/>
    <w:rsid w:val="008B4FDA"/>
    <w:rsid w:val="008B56A4"/>
    <w:rsid w:val="008B73CD"/>
    <w:rsid w:val="008B7908"/>
    <w:rsid w:val="008B7BE2"/>
    <w:rsid w:val="008C0498"/>
    <w:rsid w:val="008C08C1"/>
    <w:rsid w:val="008C16C2"/>
    <w:rsid w:val="008C17DA"/>
    <w:rsid w:val="008C208B"/>
    <w:rsid w:val="008C343E"/>
    <w:rsid w:val="008C3509"/>
    <w:rsid w:val="008C353D"/>
    <w:rsid w:val="008C417C"/>
    <w:rsid w:val="008C5F2A"/>
    <w:rsid w:val="008C5FC1"/>
    <w:rsid w:val="008C6371"/>
    <w:rsid w:val="008C6800"/>
    <w:rsid w:val="008C6886"/>
    <w:rsid w:val="008C6A78"/>
    <w:rsid w:val="008C73F5"/>
    <w:rsid w:val="008C750C"/>
    <w:rsid w:val="008D0121"/>
    <w:rsid w:val="008D0A48"/>
    <w:rsid w:val="008D0BCF"/>
    <w:rsid w:val="008D0FB6"/>
    <w:rsid w:val="008D24C2"/>
    <w:rsid w:val="008D262F"/>
    <w:rsid w:val="008D294A"/>
    <w:rsid w:val="008D2B99"/>
    <w:rsid w:val="008D352C"/>
    <w:rsid w:val="008D3E12"/>
    <w:rsid w:val="008D4137"/>
    <w:rsid w:val="008D4308"/>
    <w:rsid w:val="008D4370"/>
    <w:rsid w:val="008D493D"/>
    <w:rsid w:val="008D5016"/>
    <w:rsid w:val="008D5704"/>
    <w:rsid w:val="008D5808"/>
    <w:rsid w:val="008D67EF"/>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04"/>
    <w:rsid w:val="008E5A4E"/>
    <w:rsid w:val="008E5B7C"/>
    <w:rsid w:val="008E60B3"/>
    <w:rsid w:val="008E6273"/>
    <w:rsid w:val="008E653B"/>
    <w:rsid w:val="008E6E51"/>
    <w:rsid w:val="008F0331"/>
    <w:rsid w:val="008F0732"/>
    <w:rsid w:val="008F1F9B"/>
    <w:rsid w:val="008F2148"/>
    <w:rsid w:val="008F2365"/>
    <w:rsid w:val="008F2934"/>
    <w:rsid w:val="008F2B76"/>
    <w:rsid w:val="008F3EF3"/>
    <w:rsid w:val="008F4F71"/>
    <w:rsid w:val="008F527F"/>
    <w:rsid w:val="008F6B74"/>
    <w:rsid w:val="008F7131"/>
    <w:rsid w:val="009028A8"/>
    <w:rsid w:val="009029BE"/>
    <w:rsid w:val="00902D0C"/>
    <w:rsid w:val="00903382"/>
    <w:rsid w:val="00903898"/>
    <w:rsid w:val="00903A1A"/>
    <w:rsid w:val="00903D4D"/>
    <w:rsid w:val="009044F1"/>
    <w:rsid w:val="0090481C"/>
    <w:rsid w:val="00904926"/>
    <w:rsid w:val="0090510C"/>
    <w:rsid w:val="00905984"/>
    <w:rsid w:val="00906204"/>
    <w:rsid w:val="00906D65"/>
    <w:rsid w:val="0091027A"/>
    <w:rsid w:val="0091042F"/>
    <w:rsid w:val="0091064F"/>
    <w:rsid w:val="00910938"/>
    <w:rsid w:val="00910A15"/>
    <w:rsid w:val="00910F71"/>
    <w:rsid w:val="009114A5"/>
    <w:rsid w:val="00911F57"/>
    <w:rsid w:val="009123CA"/>
    <w:rsid w:val="00912780"/>
    <w:rsid w:val="009128D4"/>
    <w:rsid w:val="009129D1"/>
    <w:rsid w:val="009130B1"/>
    <w:rsid w:val="009134AF"/>
    <w:rsid w:val="00914B4A"/>
    <w:rsid w:val="00915104"/>
    <w:rsid w:val="00915337"/>
    <w:rsid w:val="00915A97"/>
    <w:rsid w:val="009160C2"/>
    <w:rsid w:val="00916A53"/>
    <w:rsid w:val="00916E77"/>
    <w:rsid w:val="00917234"/>
    <w:rsid w:val="00917FAA"/>
    <w:rsid w:val="00920009"/>
    <w:rsid w:val="0092041F"/>
    <w:rsid w:val="009213C4"/>
    <w:rsid w:val="00922651"/>
    <w:rsid w:val="009229DF"/>
    <w:rsid w:val="009230C2"/>
    <w:rsid w:val="00923711"/>
    <w:rsid w:val="00924434"/>
    <w:rsid w:val="009259FC"/>
    <w:rsid w:val="00926875"/>
    <w:rsid w:val="0092717E"/>
    <w:rsid w:val="00927888"/>
    <w:rsid w:val="00931036"/>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AE4"/>
    <w:rsid w:val="00944C2A"/>
    <w:rsid w:val="0094515C"/>
    <w:rsid w:val="00945BA4"/>
    <w:rsid w:val="0094684E"/>
    <w:rsid w:val="009471C4"/>
    <w:rsid w:val="00947B00"/>
    <w:rsid w:val="00947D03"/>
    <w:rsid w:val="0095176C"/>
    <w:rsid w:val="0095199F"/>
    <w:rsid w:val="00951CE5"/>
    <w:rsid w:val="00952531"/>
    <w:rsid w:val="009532E0"/>
    <w:rsid w:val="00953ADF"/>
    <w:rsid w:val="00953C9D"/>
    <w:rsid w:val="00953F12"/>
    <w:rsid w:val="00954425"/>
    <w:rsid w:val="009548D2"/>
    <w:rsid w:val="00954C8E"/>
    <w:rsid w:val="00955135"/>
    <w:rsid w:val="00955A1E"/>
    <w:rsid w:val="00955E87"/>
    <w:rsid w:val="009566F5"/>
    <w:rsid w:val="00956D11"/>
    <w:rsid w:val="00960802"/>
    <w:rsid w:val="0096153C"/>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084"/>
    <w:rsid w:val="009673B8"/>
    <w:rsid w:val="00970000"/>
    <w:rsid w:val="0097080F"/>
    <w:rsid w:val="00971CAE"/>
    <w:rsid w:val="00971F12"/>
    <w:rsid w:val="00971F4A"/>
    <w:rsid w:val="00972C1A"/>
    <w:rsid w:val="00972FD9"/>
    <w:rsid w:val="009732B6"/>
    <w:rsid w:val="00973601"/>
    <w:rsid w:val="0097362A"/>
    <w:rsid w:val="00973BAB"/>
    <w:rsid w:val="00973FB1"/>
    <w:rsid w:val="009771B9"/>
    <w:rsid w:val="009775DB"/>
    <w:rsid w:val="00981214"/>
    <w:rsid w:val="009813C4"/>
    <w:rsid w:val="00981540"/>
    <w:rsid w:val="0098244A"/>
    <w:rsid w:val="0098262C"/>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2FE"/>
    <w:rsid w:val="009A23FB"/>
    <w:rsid w:val="009A2838"/>
    <w:rsid w:val="009A2CF5"/>
    <w:rsid w:val="009A2FDE"/>
    <w:rsid w:val="009A5190"/>
    <w:rsid w:val="009A5FA2"/>
    <w:rsid w:val="009A73D5"/>
    <w:rsid w:val="009A7481"/>
    <w:rsid w:val="009A796C"/>
    <w:rsid w:val="009B0273"/>
    <w:rsid w:val="009B0824"/>
    <w:rsid w:val="009B0DA1"/>
    <w:rsid w:val="009B127B"/>
    <w:rsid w:val="009B13C3"/>
    <w:rsid w:val="009B173C"/>
    <w:rsid w:val="009B18AF"/>
    <w:rsid w:val="009B3CA3"/>
    <w:rsid w:val="009B425E"/>
    <w:rsid w:val="009B5889"/>
    <w:rsid w:val="009B58F7"/>
    <w:rsid w:val="009B5ED1"/>
    <w:rsid w:val="009B6191"/>
    <w:rsid w:val="009B6D58"/>
    <w:rsid w:val="009B722C"/>
    <w:rsid w:val="009C0ABA"/>
    <w:rsid w:val="009C1A9A"/>
    <w:rsid w:val="009C1A9B"/>
    <w:rsid w:val="009C1D0F"/>
    <w:rsid w:val="009C3A21"/>
    <w:rsid w:val="009C3B73"/>
    <w:rsid w:val="009C3EC5"/>
    <w:rsid w:val="009C4A29"/>
    <w:rsid w:val="009C5684"/>
    <w:rsid w:val="009C5A1D"/>
    <w:rsid w:val="009C6103"/>
    <w:rsid w:val="009C67DD"/>
    <w:rsid w:val="009C75F7"/>
    <w:rsid w:val="009C7913"/>
    <w:rsid w:val="009D158E"/>
    <w:rsid w:val="009D2AE5"/>
    <w:rsid w:val="009D352B"/>
    <w:rsid w:val="009D47AF"/>
    <w:rsid w:val="009D6B4D"/>
    <w:rsid w:val="009D6D1A"/>
    <w:rsid w:val="009D71F8"/>
    <w:rsid w:val="009D78BC"/>
    <w:rsid w:val="009D7EFF"/>
    <w:rsid w:val="009E07EE"/>
    <w:rsid w:val="009E0C7F"/>
    <w:rsid w:val="009E0DE0"/>
    <w:rsid w:val="009E1181"/>
    <w:rsid w:val="009E19C7"/>
    <w:rsid w:val="009E2596"/>
    <w:rsid w:val="009E27FC"/>
    <w:rsid w:val="009E2F88"/>
    <w:rsid w:val="009E35C5"/>
    <w:rsid w:val="009E38B9"/>
    <w:rsid w:val="009E39FC"/>
    <w:rsid w:val="009E4265"/>
    <w:rsid w:val="009E45F3"/>
    <w:rsid w:val="009E49AB"/>
    <w:rsid w:val="009E4A0F"/>
    <w:rsid w:val="009E5048"/>
    <w:rsid w:val="009E7100"/>
    <w:rsid w:val="009F0601"/>
    <w:rsid w:val="009F0660"/>
    <w:rsid w:val="009F06BA"/>
    <w:rsid w:val="009F0AB3"/>
    <w:rsid w:val="009F0E95"/>
    <w:rsid w:val="009F10E4"/>
    <w:rsid w:val="009F18D0"/>
    <w:rsid w:val="009F1FF7"/>
    <w:rsid w:val="009F22B1"/>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A06"/>
    <w:rsid w:val="00A06CC8"/>
    <w:rsid w:val="00A0752B"/>
    <w:rsid w:val="00A104D1"/>
    <w:rsid w:val="00A10D1E"/>
    <w:rsid w:val="00A10D1F"/>
    <w:rsid w:val="00A112E2"/>
    <w:rsid w:val="00A11D33"/>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F21"/>
    <w:rsid w:val="00A21F69"/>
    <w:rsid w:val="00A22062"/>
    <w:rsid w:val="00A222D7"/>
    <w:rsid w:val="00A22548"/>
    <w:rsid w:val="00A225D9"/>
    <w:rsid w:val="00A22EB5"/>
    <w:rsid w:val="00A22F9F"/>
    <w:rsid w:val="00A23554"/>
    <w:rsid w:val="00A23E7B"/>
    <w:rsid w:val="00A24827"/>
    <w:rsid w:val="00A249DB"/>
    <w:rsid w:val="00A24F80"/>
    <w:rsid w:val="00A2520F"/>
    <w:rsid w:val="00A25D1B"/>
    <w:rsid w:val="00A27FAF"/>
    <w:rsid w:val="00A3004F"/>
    <w:rsid w:val="00A3062D"/>
    <w:rsid w:val="00A3083E"/>
    <w:rsid w:val="00A30B3F"/>
    <w:rsid w:val="00A30BE3"/>
    <w:rsid w:val="00A31442"/>
    <w:rsid w:val="00A31673"/>
    <w:rsid w:val="00A31C9D"/>
    <w:rsid w:val="00A31DCA"/>
    <w:rsid w:val="00A31F51"/>
    <w:rsid w:val="00A32D42"/>
    <w:rsid w:val="00A33444"/>
    <w:rsid w:val="00A34587"/>
    <w:rsid w:val="00A3469E"/>
    <w:rsid w:val="00A34DFE"/>
    <w:rsid w:val="00A35FB1"/>
    <w:rsid w:val="00A36591"/>
    <w:rsid w:val="00A37070"/>
    <w:rsid w:val="00A37AB9"/>
    <w:rsid w:val="00A37B6F"/>
    <w:rsid w:val="00A4028C"/>
    <w:rsid w:val="00A40446"/>
    <w:rsid w:val="00A4066F"/>
    <w:rsid w:val="00A4067E"/>
    <w:rsid w:val="00A412F1"/>
    <w:rsid w:val="00A41CDE"/>
    <w:rsid w:val="00A41F94"/>
    <w:rsid w:val="00A42E71"/>
    <w:rsid w:val="00A43166"/>
    <w:rsid w:val="00A4360B"/>
    <w:rsid w:val="00A43D3A"/>
    <w:rsid w:val="00A4414B"/>
    <w:rsid w:val="00A4426D"/>
    <w:rsid w:val="00A45662"/>
    <w:rsid w:val="00A4566B"/>
    <w:rsid w:val="00A45946"/>
    <w:rsid w:val="00A45D0A"/>
    <w:rsid w:val="00A465D4"/>
    <w:rsid w:val="00A46F92"/>
    <w:rsid w:val="00A4729F"/>
    <w:rsid w:val="00A5050E"/>
    <w:rsid w:val="00A50C53"/>
    <w:rsid w:val="00A51CCA"/>
    <w:rsid w:val="00A51D7C"/>
    <w:rsid w:val="00A52061"/>
    <w:rsid w:val="00A523CB"/>
    <w:rsid w:val="00A524AC"/>
    <w:rsid w:val="00A530B3"/>
    <w:rsid w:val="00A5482B"/>
    <w:rsid w:val="00A5512C"/>
    <w:rsid w:val="00A55E59"/>
    <w:rsid w:val="00A55FEE"/>
    <w:rsid w:val="00A56536"/>
    <w:rsid w:val="00A572D8"/>
    <w:rsid w:val="00A60D0F"/>
    <w:rsid w:val="00A60D60"/>
    <w:rsid w:val="00A61746"/>
    <w:rsid w:val="00A619F2"/>
    <w:rsid w:val="00A62218"/>
    <w:rsid w:val="00A62933"/>
    <w:rsid w:val="00A63445"/>
    <w:rsid w:val="00A63D83"/>
    <w:rsid w:val="00A63EB8"/>
    <w:rsid w:val="00A63F0A"/>
    <w:rsid w:val="00A63F92"/>
    <w:rsid w:val="00A64046"/>
    <w:rsid w:val="00A64339"/>
    <w:rsid w:val="00A65307"/>
    <w:rsid w:val="00A65C38"/>
    <w:rsid w:val="00A6609C"/>
    <w:rsid w:val="00A660E4"/>
    <w:rsid w:val="00A66431"/>
    <w:rsid w:val="00A66E37"/>
    <w:rsid w:val="00A6756D"/>
    <w:rsid w:val="00A677CD"/>
    <w:rsid w:val="00A67D52"/>
    <w:rsid w:val="00A67EAC"/>
    <w:rsid w:val="00A70355"/>
    <w:rsid w:val="00A7178B"/>
    <w:rsid w:val="00A71BBC"/>
    <w:rsid w:val="00A731B5"/>
    <w:rsid w:val="00A738F6"/>
    <w:rsid w:val="00A73C08"/>
    <w:rsid w:val="00A74478"/>
    <w:rsid w:val="00A747D4"/>
    <w:rsid w:val="00A74AC9"/>
    <w:rsid w:val="00A74B2F"/>
    <w:rsid w:val="00A74D0E"/>
    <w:rsid w:val="00A75242"/>
    <w:rsid w:val="00A76200"/>
    <w:rsid w:val="00A766CB"/>
    <w:rsid w:val="00A76C15"/>
    <w:rsid w:val="00A779D8"/>
    <w:rsid w:val="00A801B8"/>
    <w:rsid w:val="00A8081F"/>
    <w:rsid w:val="00A8134C"/>
    <w:rsid w:val="00A81620"/>
    <w:rsid w:val="00A816FC"/>
    <w:rsid w:val="00A81DD5"/>
    <w:rsid w:val="00A8328A"/>
    <w:rsid w:val="00A837EA"/>
    <w:rsid w:val="00A86287"/>
    <w:rsid w:val="00A86FE6"/>
    <w:rsid w:val="00A876A5"/>
    <w:rsid w:val="00A90E28"/>
    <w:rsid w:val="00A90FCD"/>
    <w:rsid w:val="00A921FF"/>
    <w:rsid w:val="00A93710"/>
    <w:rsid w:val="00A94A3C"/>
    <w:rsid w:val="00A95C09"/>
    <w:rsid w:val="00A961A4"/>
    <w:rsid w:val="00A96293"/>
    <w:rsid w:val="00A96497"/>
    <w:rsid w:val="00A96817"/>
    <w:rsid w:val="00A9694C"/>
    <w:rsid w:val="00A97A4C"/>
    <w:rsid w:val="00AA0AD8"/>
    <w:rsid w:val="00AA0E41"/>
    <w:rsid w:val="00AA0F00"/>
    <w:rsid w:val="00AA13E4"/>
    <w:rsid w:val="00AA1956"/>
    <w:rsid w:val="00AA1BBF"/>
    <w:rsid w:val="00AA233A"/>
    <w:rsid w:val="00AA2488"/>
    <w:rsid w:val="00AA270B"/>
    <w:rsid w:val="00AA281B"/>
    <w:rsid w:val="00AA2C2F"/>
    <w:rsid w:val="00AA2D34"/>
    <w:rsid w:val="00AA489F"/>
    <w:rsid w:val="00AA4DC0"/>
    <w:rsid w:val="00AA5305"/>
    <w:rsid w:val="00AA5B57"/>
    <w:rsid w:val="00AA632C"/>
    <w:rsid w:val="00AA6959"/>
    <w:rsid w:val="00AA697C"/>
    <w:rsid w:val="00AA6F53"/>
    <w:rsid w:val="00AA7117"/>
    <w:rsid w:val="00AA75FA"/>
    <w:rsid w:val="00AA7805"/>
    <w:rsid w:val="00AB0304"/>
    <w:rsid w:val="00AB14F4"/>
    <w:rsid w:val="00AB16AE"/>
    <w:rsid w:val="00AB2618"/>
    <w:rsid w:val="00AB2648"/>
    <w:rsid w:val="00AB2E1E"/>
    <w:rsid w:val="00AB2F8A"/>
    <w:rsid w:val="00AB3267"/>
    <w:rsid w:val="00AB3FFE"/>
    <w:rsid w:val="00AB4EAB"/>
    <w:rsid w:val="00AB5AF2"/>
    <w:rsid w:val="00AB5D5B"/>
    <w:rsid w:val="00AB5E50"/>
    <w:rsid w:val="00AB64C0"/>
    <w:rsid w:val="00AB65DB"/>
    <w:rsid w:val="00AB77E2"/>
    <w:rsid w:val="00AB7D2E"/>
    <w:rsid w:val="00AC0541"/>
    <w:rsid w:val="00AC082E"/>
    <w:rsid w:val="00AC30D5"/>
    <w:rsid w:val="00AC355D"/>
    <w:rsid w:val="00AC3B57"/>
    <w:rsid w:val="00AC3F2F"/>
    <w:rsid w:val="00AC4EAF"/>
    <w:rsid w:val="00AC5807"/>
    <w:rsid w:val="00AC62ED"/>
    <w:rsid w:val="00AC6379"/>
    <w:rsid w:val="00AC6523"/>
    <w:rsid w:val="00AC743C"/>
    <w:rsid w:val="00AC7A2E"/>
    <w:rsid w:val="00AD0BEB"/>
    <w:rsid w:val="00AD1066"/>
    <w:rsid w:val="00AD1BFE"/>
    <w:rsid w:val="00AD1CE4"/>
    <w:rsid w:val="00AD2081"/>
    <w:rsid w:val="00AD2612"/>
    <w:rsid w:val="00AD305B"/>
    <w:rsid w:val="00AD34C9"/>
    <w:rsid w:val="00AD3AA4"/>
    <w:rsid w:val="00AD522C"/>
    <w:rsid w:val="00AD5991"/>
    <w:rsid w:val="00AD5D68"/>
    <w:rsid w:val="00AD6715"/>
    <w:rsid w:val="00AD6738"/>
    <w:rsid w:val="00AD735D"/>
    <w:rsid w:val="00AD7B20"/>
    <w:rsid w:val="00AE00B8"/>
    <w:rsid w:val="00AE0514"/>
    <w:rsid w:val="00AE1606"/>
    <w:rsid w:val="00AE224E"/>
    <w:rsid w:val="00AE26C8"/>
    <w:rsid w:val="00AE30B2"/>
    <w:rsid w:val="00AE3135"/>
    <w:rsid w:val="00AE3822"/>
    <w:rsid w:val="00AE3B58"/>
    <w:rsid w:val="00AE4008"/>
    <w:rsid w:val="00AE43E4"/>
    <w:rsid w:val="00AE52DD"/>
    <w:rsid w:val="00AE56B3"/>
    <w:rsid w:val="00AE5EAE"/>
    <w:rsid w:val="00AE679C"/>
    <w:rsid w:val="00AE70BE"/>
    <w:rsid w:val="00AE73A7"/>
    <w:rsid w:val="00AF023B"/>
    <w:rsid w:val="00AF053A"/>
    <w:rsid w:val="00AF0ED7"/>
    <w:rsid w:val="00AF1563"/>
    <w:rsid w:val="00AF1673"/>
    <w:rsid w:val="00AF1CF1"/>
    <w:rsid w:val="00AF1F59"/>
    <w:rsid w:val="00AF20D6"/>
    <w:rsid w:val="00AF2160"/>
    <w:rsid w:val="00AF223F"/>
    <w:rsid w:val="00AF2710"/>
    <w:rsid w:val="00AF2CF3"/>
    <w:rsid w:val="00AF3655"/>
    <w:rsid w:val="00AF3AE6"/>
    <w:rsid w:val="00AF3F18"/>
    <w:rsid w:val="00AF4211"/>
    <w:rsid w:val="00AF441F"/>
    <w:rsid w:val="00AF4E1A"/>
    <w:rsid w:val="00AF564E"/>
    <w:rsid w:val="00AF582B"/>
    <w:rsid w:val="00AF591C"/>
    <w:rsid w:val="00AF5B0F"/>
    <w:rsid w:val="00AF5CA3"/>
    <w:rsid w:val="00AF7BE8"/>
    <w:rsid w:val="00B00003"/>
    <w:rsid w:val="00B000DC"/>
    <w:rsid w:val="00B011DF"/>
    <w:rsid w:val="00B01495"/>
    <w:rsid w:val="00B01568"/>
    <w:rsid w:val="00B025A2"/>
    <w:rsid w:val="00B027B8"/>
    <w:rsid w:val="00B02A31"/>
    <w:rsid w:val="00B03678"/>
    <w:rsid w:val="00B03F63"/>
    <w:rsid w:val="00B04537"/>
    <w:rsid w:val="00B047D4"/>
    <w:rsid w:val="00B04817"/>
    <w:rsid w:val="00B048B2"/>
    <w:rsid w:val="00B051BE"/>
    <w:rsid w:val="00B06C20"/>
    <w:rsid w:val="00B0763D"/>
    <w:rsid w:val="00B07942"/>
    <w:rsid w:val="00B07955"/>
    <w:rsid w:val="00B07E76"/>
    <w:rsid w:val="00B07EEC"/>
    <w:rsid w:val="00B101FF"/>
    <w:rsid w:val="00B1030D"/>
    <w:rsid w:val="00B110DE"/>
    <w:rsid w:val="00B11297"/>
    <w:rsid w:val="00B11432"/>
    <w:rsid w:val="00B11B38"/>
    <w:rsid w:val="00B12288"/>
    <w:rsid w:val="00B12330"/>
    <w:rsid w:val="00B12B78"/>
    <w:rsid w:val="00B12C72"/>
    <w:rsid w:val="00B1352B"/>
    <w:rsid w:val="00B138F3"/>
    <w:rsid w:val="00B13F8F"/>
    <w:rsid w:val="00B14473"/>
    <w:rsid w:val="00B14486"/>
    <w:rsid w:val="00B14E56"/>
    <w:rsid w:val="00B1520C"/>
    <w:rsid w:val="00B1537B"/>
    <w:rsid w:val="00B156F9"/>
    <w:rsid w:val="00B16483"/>
    <w:rsid w:val="00B16E83"/>
    <w:rsid w:val="00B1718B"/>
    <w:rsid w:val="00B176AF"/>
    <w:rsid w:val="00B17BA0"/>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27D6D"/>
    <w:rsid w:val="00B304E3"/>
    <w:rsid w:val="00B30994"/>
    <w:rsid w:val="00B31DFD"/>
    <w:rsid w:val="00B32124"/>
    <w:rsid w:val="00B32C46"/>
    <w:rsid w:val="00B32D39"/>
    <w:rsid w:val="00B333DF"/>
    <w:rsid w:val="00B34D92"/>
    <w:rsid w:val="00B351F5"/>
    <w:rsid w:val="00B3564C"/>
    <w:rsid w:val="00B3574B"/>
    <w:rsid w:val="00B3612B"/>
    <w:rsid w:val="00B36765"/>
    <w:rsid w:val="00B369D8"/>
    <w:rsid w:val="00B37250"/>
    <w:rsid w:val="00B40233"/>
    <w:rsid w:val="00B40732"/>
    <w:rsid w:val="00B413A8"/>
    <w:rsid w:val="00B414B5"/>
    <w:rsid w:val="00B425F0"/>
    <w:rsid w:val="00B43479"/>
    <w:rsid w:val="00B4364F"/>
    <w:rsid w:val="00B4374E"/>
    <w:rsid w:val="00B43ACC"/>
    <w:rsid w:val="00B44A67"/>
    <w:rsid w:val="00B4517A"/>
    <w:rsid w:val="00B4592B"/>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897"/>
    <w:rsid w:val="00B64BF8"/>
    <w:rsid w:val="00B64C48"/>
    <w:rsid w:val="00B64ECA"/>
    <w:rsid w:val="00B650D0"/>
    <w:rsid w:val="00B6601D"/>
    <w:rsid w:val="00B6649D"/>
    <w:rsid w:val="00B666FB"/>
    <w:rsid w:val="00B66AB9"/>
    <w:rsid w:val="00B66C0B"/>
    <w:rsid w:val="00B671FA"/>
    <w:rsid w:val="00B67CCD"/>
    <w:rsid w:val="00B70DF8"/>
    <w:rsid w:val="00B716B0"/>
    <w:rsid w:val="00B71D73"/>
    <w:rsid w:val="00B73AB8"/>
    <w:rsid w:val="00B73DE0"/>
    <w:rsid w:val="00B744F6"/>
    <w:rsid w:val="00B74B63"/>
    <w:rsid w:val="00B75193"/>
    <w:rsid w:val="00B75687"/>
    <w:rsid w:val="00B766E7"/>
    <w:rsid w:val="00B772AB"/>
    <w:rsid w:val="00B77FA6"/>
    <w:rsid w:val="00B81AD3"/>
    <w:rsid w:val="00B82E10"/>
    <w:rsid w:val="00B84462"/>
    <w:rsid w:val="00B853BF"/>
    <w:rsid w:val="00B8636F"/>
    <w:rsid w:val="00B8687B"/>
    <w:rsid w:val="00B86BCB"/>
    <w:rsid w:val="00B86C5F"/>
    <w:rsid w:val="00B90C52"/>
    <w:rsid w:val="00B9100A"/>
    <w:rsid w:val="00B925B0"/>
    <w:rsid w:val="00B92872"/>
    <w:rsid w:val="00B92CA7"/>
    <w:rsid w:val="00B92CCA"/>
    <w:rsid w:val="00B932B8"/>
    <w:rsid w:val="00B93AE5"/>
    <w:rsid w:val="00B941D0"/>
    <w:rsid w:val="00B95FE0"/>
    <w:rsid w:val="00B96B73"/>
    <w:rsid w:val="00B975FA"/>
    <w:rsid w:val="00B9778A"/>
    <w:rsid w:val="00B9796D"/>
    <w:rsid w:val="00BA17C2"/>
    <w:rsid w:val="00BA2853"/>
    <w:rsid w:val="00BA3554"/>
    <w:rsid w:val="00BA4026"/>
    <w:rsid w:val="00BA632C"/>
    <w:rsid w:val="00BA6E63"/>
    <w:rsid w:val="00BA6FB2"/>
    <w:rsid w:val="00BA7128"/>
    <w:rsid w:val="00BB0281"/>
    <w:rsid w:val="00BB1C9B"/>
    <w:rsid w:val="00BB28C8"/>
    <w:rsid w:val="00BB3575"/>
    <w:rsid w:val="00BB4ADD"/>
    <w:rsid w:val="00BB500A"/>
    <w:rsid w:val="00BB50D0"/>
    <w:rsid w:val="00BB52F9"/>
    <w:rsid w:val="00BB5B81"/>
    <w:rsid w:val="00BB67B5"/>
    <w:rsid w:val="00BB682B"/>
    <w:rsid w:val="00BB6F45"/>
    <w:rsid w:val="00BB74CF"/>
    <w:rsid w:val="00BB781A"/>
    <w:rsid w:val="00BC0BAC"/>
    <w:rsid w:val="00BC1555"/>
    <w:rsid w:val="00BC1804"/>
    <w:rsid w:val="00BC2255"/>
    <w:rsid w:val="00BC256B"/>
    <w:rsid w:val="00BC2E4D"/>
    <w:rsid w:val="00BC354F"/>
    <w:rsid w:val="00BC3919"/>
    <w:rsid w:val="00BC3E66"/>
    <w:rsid w:val="00BC4594"/>
    <w:rsid w:val="00BC50BB"/>
    <w:rsid w:val="00BC54CA"/>
    <w:rsid w:val="00BC5788"/>
    <w:rsid w:val="00BC5D2F"/>
    <w:rsid w:val="00BC61A3"/>
    <w:rsid w:val="00BC6807"/>
    <w:rsid w:val="00BC6E1C"/>
    <w:rsid w:val="00BC6EE1"/>
    <w:rsid w:val="00BC6FA9"/>
    <w:rsid w:val="00BC723A"/>
    <w:rsid w:val="00BD0588"/>
    <w:rsid w:val="00BD0D0A"/>
    <w:rsid w:val="00BD1E7B"/>
    <w:rsid w:val="00BD262F"/>
    <w:rsid w:val="00BD2920"/>
    <w:rsid w:val="00BD3389"/>
    <w:rsid w:val="00BD3B55"/>
    <w:rsid w:val="00BD4817"/>
    <w:rsid w:val="00BD4839"/>
    <w:rsid w:val="00BD4B37"/>
    <w:rsid w:val="00BD50E7"/>
    <w:rsid w:val="00BD572E"/>
    <w:rsid w:val="00BD5F94"/>
    <w:rsid w:val="00BD6BF7"/>
    <w:rsid w:val="00BD6E80"/>
    <w:rsid w:val="00BD72E6"/>
    <w:rsid w:val="00BE01AE"/>
    <w:rsid w:val="00BE1C5E"/>
    <w:rsid w:val="00BE222F"/>
    <w:rsid w:val="00BE2236"/>
    <w:rsid w:val="00BE2572"/>
    <w:rsid w:val="00BE2BB7"/>
    <w:rsid w:val="00BE40B1"/>
    <w:rsid w:val="00BE439E"/>
    <w:rsid w:val="00BE45B6"/>
    <w:rsid w:val="00BE50AC"/>
    <w:rsid w:val="00BE5381"/>
    <w:rsid w:val="00BE54A9"/>
    <w:rsid w:val="00BE5525"/>
    <w:rsid w:val="00BE557F"/>
    <w:rsid w:val="00BE6363"/>
    <w:rsid w:val="00BE6F5D"/>
    <w:rsid w:val="00BE735C"/>
    <w:rsid w:val="00BE7A0E"/>
    <w:rsid w:val="00BE7FE1"/>
    <w:rsid w:val="00BF0913"/>
    <w:rsid w:val="00BF09F8"/>
    <w:rsid w:val="00BF0BF6"/>
    <w:rsid w:val="00BF1D90"/>
    <w:rsid w:val="00BF26CE"/>
    <w:rsid w:val="00BF270F"/>
    <w:rsid w:val="00BF3279"/>
    <w:rsid w:val="00BF3683"/>
    <w:rsid w:val="00BF46D6"/>
    <w:rsid w:val="00BF4D4C"/>
    <w:rsid w:val="00BF4E90"/>
    <w:rsid w:val="00BF4FFD"/>
    <w:rsid w:val="00BF5421"/>
    <w:rsid w:val="00BF603D"/>
    <w:rsid w:val="00BF6805"/>
    <w:rsid w:val="00BF7253"/>
    <w:rsid w:val="00BF762F"/>
    <w:rsid w:val="00BF79C6"/>
    <w:rsid w:val="00C008F7"/>
    <w:rsid w:val="00C00E33"/>
    <w:rsid w:val="00C010D8"/>
    <w:rsid w:val="00C0122C"/>
    <w:rsid w:val="00C01D11"/>
    <w:rsid w:val="00C024D3"/>
    <w:rsid w:val="00C029B6"/>
    <w:rsid w:val="00C03431"/>
    <w:rsid w:val="00C0413D"/>
    <w:rsid w:val="00C04176"/>
    <w:rsid w:val="00C05E3E"/>
    <w:rsid w:val="00C061D3"/>
    <w:rsid w:val="00C061DC"/>
    <w:rsid w:val="00C06409"/>
    <w:rsid w:val="00C07F24"/>
    <w:rsid w:val="00C100AD"/>
    <w:rsid w:val="00C110FB"/>
    <w:rsid w:val="00C11172"/>
    <w:rsid w:val="00C122A6"/>
    <w:rsid w:val="00C13280"/>
    <w:rsid w:val="00C132F1"/>
    <w:rsid w:val="00C13896"/>
    <w:rsid w:val="00C13B79"/>
    <w:rsid w:val="00C13C07"/>
    <w:rsid w:val="00C14561"/>
    <w:rsid w:val="00C14F1A"/>
    <w:rsid w:val="00C156C3"/>
    <w:rsid w:val="00C15BC3"/>
    <w:rsid w:val="00C16602"/>
    <w:rsid w:val="00C16F3F"/>
    <w:rsid w:val="00C17414"/>
    <w:rsid w:val="00C207A1"/>
    <w:rsid w:val="00C21431"/>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130B"/>
    <w:rsid w:val="00C31373"/>
    <w:rsid w:val="00C31519"/>
    <w:rsid w:val="00C324F0"/>
    <w:rsid w:val="00C33115"/>
    <w:rsid w:val="00C33B35"/>
    <w:rsid w:val="00C34184"/>
    <w:rsid w:val="00C3421C"/>
    <w:rsid w:val="00C34296"/>
    <w:rsid w:val="00C34414"/>
    <w:rsid w:val="00C3484C"/>
    <w:rsid w:val="00C34AFD"/>
    <w:rsid w:val="00C35487"/>
    <w:rsid w:val="00C358EA"/>
    <w:rsid w:val="00C35E4E"/>
    <w:rsid w:val="00C364E8"/>
    <w:rsid w:val="00C366B6"/>
    <w:rsid w:val="00C37724"/>
    <w:rsid w:val="00C3797F"/>
    <w:rsid w:val="00C4095B"/>
    <w:rsid w:val="00C410E6"/>
    <w:rsid w:val="00C42879"/>
    <w:rsid w:val="00C43213"/>
    <w:rsid w:val="00C43524"/>
    <w:rsid w:val="00C435DD"/>
    <w:rsid w:val="00C4463D"/>
    <w:rsid w:val="00C4487D"/>
    <w:rsid w:val="00C45620"/>
    <w:rsid w:val="00C45778"/>
    <w:rsid w:val="00C45B20"/>
    <w:rsid w:val="00C45F0E"/>
    <w:rsid w:val="00C464BA"/>
    <w:rsid w:val="00C47000"/>
    <w:rsid w:val="00C47611"/>
    <w:rsid w:val="00C4795F"/>
    <w:rsid w:val="00C47A9F"/>
    <w:rsid w:val="00C47C21"/>
    <w:rsid w:val="00C47D55"/>
    <w:rsid w:val="00C47F0E"/>
    <w:rsid w:val="00C50D71"/>
    <w:rsid w:val="00C50FF2"/>
    <w:rsid w:val="00C51512"/>
    <w:rsid w:val="00C527F9"/>
    <w:rsid w:val="00C52C6D"/>
    <w:rsid w:val="00C53926"/>
    <w:rsid w:val="00C53D1C"/>
    <w:rsid w:val="00C54CEE"/>
    <w:rsid w:val="00C5588A"/>
    <w:rsid w:val="00C5590F"/>
    <w:rsid w:val="00C56BBA"/>
    <w:rsid w:val="00C57D7E"/>
    <w:rsid w:val="00C61114"/>
    <w:rsid w:val="00C611EE"/>
    <w:rsid w:val="00C61695"/>
    <w:rsid w:val="00C61D15"/>
    <w:rsid w:val="00C61F21"/>
    <w:rsid w:val="00C6256F"/>
    <w:rsid w:val="00C6329E"/>
    <w:rsid w:val="00C6467B"/>
    <w:rsid w:val="00C647D8"/>
    <w:rsid w:val="00C648B6"/>
    <w:rsid w:val="00C648DF"/>
    <w:rsid w:val="00C64BF0"/>
    <w:rsid w:val="00C64C63"/>
    <w:rsid w:val="00C65A75"/>
    <w:rsid w:val="00C66474"/>
    <w:rsid w:val="00C66A65"/>
    <w:rsid w:val="00C674D6"/>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9FA"/>
    <w:rsid w:val="00C80B25"/>
    <w:rsid w:val="00C81187"/>
    <w:rsid w:val="00C813A9"/>
    <w:rsid w:val="00C816CA"/>
    <w:rsid w:val="00C819E8"/>
    <w:rsid w:val="00C81FE2"/>
    <w:rsid w:val="00C82BD2"/>
    <w:rsid w:val="00C83A5A"/>
    <w:rsid w:val="00C83D8F"/>
    <w:rsid w:val="00C84419"/>
    <w:rsid w:val="00C85FFA"/>
    <w:rsid w:val="00C861E9"/>
    <w:rsid w:val="00C864DC"/>
    <w:rsid w:val="00C86AB3"/>
    <w:rsid w:val="00C87DE4"/>
    <w:rsid w:val="00C90796"/>
    <w:rsid w:val="00C9153B"/>
    <w:rsid w:val="00C91F69"/>
    <w:rsid w:val="00C94323"/>
    <w:rsid w:val="00C94D06"/>
    <w:rsid w:val="00C96AB5"/>
    <w:rsid w:val="00C96F65"/>
    <w:rsid w:val="00C970BB"/>
    <w:rsid w:val="00C978AF"/>
    <w:rsid w:val="00CA0015"/>
    <w:rsid w:val="00CA0A33"/>
    <w:rsid w:val="00CA11F2"/>
    <w:rsid w:val="00CA169D"/>
    <w:rsid w:val="00CA1747"/>
    <w:rsid w:val="00CA1827"/>
    <w:rsid w:val="00CA1C11"/>
    <w:rsid w:val="00CA1F39"/>
    <w:rsid w:val="00CA2207"/>
    <w:rsid w:val="00CA2227"/>
    <w:rsid w:val="00CA2BBD"/>
    <w:rsid w:val="00CA2E3E"/>
    <w:rsid w:val="00CA4510"/>
    <w:rsid w:val="00CA485E"/>
    <w:rsid w:val="00CA4AB2"/>
    <w:rsid w:val="00CA5671"/>
    <w:rsid w:val="00CA590C"/>
    <w:rsid w:val="00CA5B8D"/>
    <w:rsid w:val="00CA5DD1"/>
    <w:rsid w:val="00CA71C8"/>
    <w:rsid w:val="00CA770E"/>
    <w:rsid w:val="00CA7AA9"/>
    <w:rsid w:val="00CA7C54"/>
    <w:rsid w:val="00CB0129"/>
    <w:rsid w:val="00CB0217"/>
    <w:rsid w:val="00CB0901"/>
    <w:rsid w:val="00CB0A01"/>
    <w:rsid w:val="00CB1211"/>
    <w:rsid w:val="00CB1A0F"/>
    <w:rsid w:val="00CB1AD2"/>
    <w:rsid w:val="00CB2230"/>
    <w:rsid w:val="00CB3CB1"/>
    <w:rsid w:val="00CB41AB"/>
    <w:rsid w:val="00CB4B5C"/>
    <w:rsid w:val="00CB4C1E"/>
    <w:rsid w:val="00CB4DAC"/>
    <w:rsid w:val="00CB5290"/>
    <w:rsid w:val="00CB68EF"/>
    <w:rsid w:val="00CB759C"/>
    <w:rsid w:val="00CB79A4"/>
    <w:rsid w:val="00CC0326"/>
    <w:rsid w:val="00CC0A8D"/>
    <w:rsid w:val="00CC0C15"/>
    <w:rsid w:val="00CC0F0E"/>
    <w:rsid w:val="00CC28B6"/>
    <w:rsid w:val="00CC3BAC"/>
    <w:rsid w:val="00CC518E"/>
    <w:rsid w:val="00CC5DD7"/>
    <w:rsid w:val="00CC6362"/>
    <w:rsid w:val="00CC6700"/>
    <w:rsid w:val="00CC69D0"/>
    <w:rsid w:val="00CC73F0"/>
    <w:rsid w:val="00CD01CC"/>
    <w:rsid w:val="00CD043A"/>
    <w:rsid w:val="00CD1E50"/>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6318"/>
    <w:rsid w:val="00CE7B83"/>
    <w:rsid w:val="00CE7BF1"/>
    <w:rsid w:val="00CF03C9"/>
    <w:rsid w:val="00CF0D0D"/>
    <w:rsid w:val="00CF14E0"/>
    <w:rsid w:val="00CF1653"/>
    <w:rsid w:val="00CF1742"/>
    <w:rsid w:val="00CF2304"/>
    <w:rsid w:val="00CF2692"/>
    <w:rsid w:val="00CF307A"/>
    <w:rsid w:val="00CF34D0"/>
    <w:rsid w:val="00CF34DE"/>
    <w:rsid w:val="00CF3B1A"/>
    <w:rsid w:val="00CF7A4E"/>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0F06"/>
    <w:rsid w:val="00D11611"/>
    <w:rsid w:val="00D11703"/>
    <w:rsid w:val="00D132BC"/>
    <w:rsid w:val="00D13662"/>
    <w:rsid w:val="00D13E20"/>
    <w:rsid w:val="00D14012"/>
    <w:rsid w:val="00D14510"/>
    <w:rsid w:val="00D14AB4"/>
    <w:rsid w:val="00D14FAA"/>
    <w:rsid w:val="00D150B0"/>
    <w:rsid w:val="00D15272"/>
    <w:rsid w:val="00D161B8"/>
    <w:rsid w:val="00D17258"/>
    <w:rsid w:val="00D17936"/>
    <w:rsid w:val="00D17EF9"/>
    <w:rsid w:val="00D21019"/>
    <w:rsid w:val="00D219A5"/>
    <w:rsid w:val="00D21AD1"/>
    <w:rsid w:val="00D21E30"/>
    <w:rsid w:val="00D22464"/>
    <w:rsid w:val="00D22B3B"/>
    <w:rsid w:val="00D22CBB"/>
    <w:rsid w:val="00D23C17"/>
    <w:rsid w:val="00D23E36"/>
    <w:rsid w:val="00D24392"/>
    <w:rsid w:val="00D25A2A"/>
    <w:rsid w:val="00D26FCF"/>
    <w:rsid w:val="00D27019"/>
    <w:rsid w:val="00D273E6"/>
    <w:rsid w:val="00D27476"/>
    <w:rsid w:val="00D2787C"/>
    <w:rsid w:val="00D27B1C"/>
    <w:rsid w:val="00D27BE8"/>
    <w:rsid w:val="00D27C21"/>
    <w:rsid w:val="00D30487"/>
    <w:rsid w:val="00D30DF1"/>
    <w:rsid w:val="00D30F7E"/>
    <w:rsid w:val="00D31759"/>
    <w:rsid w:val="00D31B18"/>
    <w:rsid w:val="00D32092"/>
    <w:rsid w:val="00D320A2"/>
    <w:rsid w:val="00D326C7"/>
    <w:rsid w:val="00D32870"/>
    <w:rsid w:val="00D32DD8"/>
    <w:rsid w:val="00D32F51"/>
    <w:rsid w:val="00D33481"/>
    <w:rsid w:val="00D334B6"/>
    <w:rsid w:val="00D3423E"/>
    <w:rsid w:val="00D3436F"/>
    <w:rsid w:val="00D356C3"/>
    <w:rsid w:val="00D359EB"/>
    <w:rsid w:val="00D35B5A"/>
    <w:rsid w:val="00D35EA5"/>
    <w:rsid w:val="00D362DB"/>
    <w:rsid w:val="00D36D97"/>
    <w:rsid w:val="00D411B6"/>
    <w:rsid w:val="00D4164A"/>
    <w:rsid w:val="00D41AE8"/>
    <w:rsid w:val="00D41F7D"/>
    <w:rsid w:val="00D42D33"/>
    <w:rsid w:val="00D42E80"/>
    <w:rsid w:val="00D433D6"/>
    <w:rsid w:val="00D43420"/>
    <w:rsid w:val="00D44F0C"/>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D8B"/>
    <w:rsid w:val="00D54E6F"/>
    <w:rsid w:val="00D5541F"/>
    <w:rsid w:val="00D5674E"/>
    <w:rsid w:val="00D56D2A"/>
    <w:rsid w:val="00D57126"/>
    <w:rsid w:val="00D57531"/>
    <w:rsid w:val="00D60E8B"/>
    <w:rsid w:val="00D612BC"/>
    <w:rsid w:val="00D61D87"/>
    <w:rsid w:val="00D62855"/>
    <w:rsid w:val="00D62A25"/>
    <w:rsid w:val="00D62C0F"/>
    <w:rsid w:val="00D63151"/>
    <w:rsid w:val="00D64315"/>
    <w:rsid w:val="00D659B3"/>
    <w:rsid w:val="00D65BF2"/>
    <w:rsid w:val="00D65E4E"/>
    <w:rsid w:val="00D65EBA"/>
    <w:rsid w:val="00D70ABA"/>
    <w:rsid w:val="00D710BC"/>
    <w:rsid w:val="00D71259"/>
    <w:rsid w:val="00D71F8A"/>
    <w:rsid w:val="00D7354F"/>
    <w:rsid w:val="00D742C8"/>
    <w:rsid w:val="00D7435F"/>
    <w:rsid w:val="00D7436B"/>
    <w:rsid w:val="00D746A9"/>
    <w:rsid w:val="00D74CCE"/>
    <w:rsid w:val="00D7504A"/>
    <w:rsid w:val="00D758CA"/>
    <w:rsid w:val="00D75F27"/>
    <w:rsid w:val="00D76324"/>
    <w:rsid w:val="00D76453"/>
    <w:rsid w:val="00D76BBA"/>
    <w:rsid w:val="00D770E9"/>
    <w:rsid w:val="00D77ADB"/>
    <w:rsid w:val="00D77EF7"/>
    <w:rsid w:val="00D80916"/>
    <w:rsid w:val="00D80EFA"/>
    <w:rsid w:val="00D815D1"/>
    <w:rsid w:val="00D81660"/>
    <w:rsid w:val="00D81962"/>
    <w:rsid w:val="00D820D2"/>
    <w:rsid w:val="00D82DAD"/>
    <w:rsid w:val="00D82E27"/>
    <w:rsid w:val="00D83043"/>
    <w:rsid w:val="00D8313C"/>
    <w:rsid w:val="00D84988"/>
    <w:rsid w:val="00D85F21"/>
    <w:rsid w:val="00D860D7"/>
    <w:rsid w:val="00D86538"/>
    <w:rsid w:val="00D867C2"/>
    <w:rsid w:val="00D867E0"/>
    <w:rsid w:val="00D873FE"/>
    <w:rsid w:val="00D875CB"/>
    <w:rsid w:val="00D877C5"/>
    <w:rsid w:val="00D87D23"/>
    <w:rsid w:val="00D90640"/>
    <w:rsid w:val="00D914CA"/>
    <w:rsid w:val="00D91C7E"/>
    <w:rsid w:val="00D927EB"/>
    <w:rsid w:val="00D95F89"/>
    <w:rsid w:val="00D970D2"/>
    <w:rsid w:val="00D976EB"/>
    <w:rsid w:val="00D97B6A"/>
    <w:rsid w:val="00D97D69"/>
    <w:rsid w:val="00DA0948"/>
    <w:rsid w:val="00DA0A4E"/>
    <w:rsid w:val="00DA0E28"/>
    <w:rsid w:val="00DA0F94"/>
    <w:rsid w:val="00DA0FDD"/>
    <w:rsid w:val="00DA1AF1"/>
    <w:rsid w:val="00DA2098"/>
    <w:rsid w:val="00DA2289"/>
    <w:rsid w:val="00DA2334"/>
    <w:rsid w:val="00DA24EA"/>
    <w:rsid w:val="00DA2715"/>
    <w:rsid w:val="00DA3D91"/>
    <w:rsid w:val="00DA3EA6"/>
    <w:rsid w:val="00DA3F9C"/>
    <w:rsid w:val="00DA41B1"/>
    <w:rsid w:val="00DA4643"/>
    <w:rsid w:val="00DA5D3D"/>
    <w:rsid w:val="00DA687B"/>
    <w:rsid w:val="00DA6C97"/>
    <w:rsid w:val="00DB01A7"/>
    <w:rsid w:val="00DB13CB"/>
    <w:rsid w:val="00DB13F4"/>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30CC"/>
    <w:rsid w:val="00DC375D"/>
    <w:rsid w:val="00DC3F88"/>
    <w:rsid w:val="00DC49CB"/>
    <w:rsid w:val="00DC513A"/>
    <w:rsid w:val="00DC5332"/>
    <w:rsid w:val="00DC567F"/>
    <w:rsid w:val="00DC59F5"/>
    <w:rsid w:val="00DC5A1D"/>
    <w:rsid w:val="00DC619D"/>
    <w:rsid w:val="00DC64B5"/>
    <w:rsid w:val="00DC64D2"/>
    <w:rsid w:val="00DC6FEB"/>
    <w:rsid w:val="00DC769E"/>
    <w:rsid w:val="00DD0158"/>
    <w:rsid w:val="00DD0737"/>
    <w:rsid w:val="00DD0FED"/>
    <w:rsid w:val="00DD2498"/>
    <w:rsid w:val="00DD27B0"/>
    <w:rsid w:val="00DD322C"/>
    <w:rsid w:val="00DD3E3D"/>
    <w:rsid w:val="00DD41E4"/>
    <w:rsid w:val="00DD461E"/>
    <w:rsid w:val="00DD4F48"/>
    <w:rsid w:val="00DD51F0"/>
    <w:rsid w:val="00DD559B"/>
    <w:rsid w:val="00DD56AA"/>
    <w:rsid w:val="00DD5CF9"/>
    <w:rsid w:val="00DD66E7"/>
    <w:rsid w:val="00DD6FDA"/>
    <w:rsid w:val="00DE109A"/>
    <w:rsid w:val="00DE1323"/>
    <w:rsid w:val="00DE134D"/>
    <w:rsid w:val="00DE1A16"/>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B98"/>
    <w:rsid w:val="00DF2F68"/>
    <w:rsid w:val="00DF3255"/>
    <w:rsid w:val="00DF3688"/>
    <w:rsid w:val="00DF44E3"/>
    <w:rsid w:val="00DF4D4B"/>
    <w:rsid w:val="00DF5182"/>
    <w:rsid w:val="00DF749E"/>
    <w:rsid w:val="00E00AD1"/>
    <w:rsid w:val="00E01503"/>
    <w:rsid w:val="00E020C1"/>
    <w:rsid w:val="00E02449"/>
    <w:rsid w:val="00E02F60"/>
    <w:rsid w:val="00E040F0"/>
    <w:rsid w:val="00E042DC"/>
    <w:rsid w:val="00E04589"/>
    <w:rsid w:val="00E045AE"/>
    <w:rsid w:val="00E046C2"/>
    <w:rsid w:val="00E04FA9"/>
    <w:rsid w:val="00E05F32"/>
    <w:rsid w:val="00E05FDF"/>
    <w:rsid w:val="00E06E9D"/>
    <w:rsid w:val="00E070E6"/>
    <w:rsid w:val="00E10031"/>
    <w:rsid w:val="00E10BB7"/>
    <w:rsid w:val="00E123CE"/>
    <w:rsid w:val="00E1385B"/>
    <w:rsid w:val="00E13DB8"/>
    <w:rsid w:val="00E141C7"/>
    <w:rsid w:val="00E14672"/>
    <w:rsid w:val="00E161F1"/>
    <w:rsid w:val="00E17450"/>
    <w:rsid w:val="00E17B7F"/>
    <w:rsid w:val="00E20011"/>
    <w:rsid w:val="00E207EB"/>
    <w:rsid w:val="00E20B3E"/>
    <w:rsid w:val="00E20E95"/>
    <w:rsid w:val="00E21547"/>
    <w:rsid w:val="00E2217F"/>
    <w:rsid w:val="00E222A7"/>
    <w:rsid w:val="00E22692"/>
    <w:rsid w:val="00E22E51"/>
    <w:rsid w:val="00E23A9A"/>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2FC7"/>
    <w:rsid w:val="00E33157"/>
    <w:rsid w:val="00E3357F"/>
    <w:rsid w:val="00E33E6B"/>
    <w:rsid w:val="00E35C0C"/>
    <w:rsid w:val="00E3606B"/>
    <w:rsid w:val="00E36717"/>
    <w:rsid w:val="00E36A86"/>
    <w:rsid w:val="00E402BD"/>
    <w:rsid w:val="00E40DE2"/>
    <w:rsid w:val="00E41156"/>
    <w:rsid w:val="00E41620"/>
    <w:rsid w:val="00E4239E"/>
    <w:rsid w:val="00E42668"/>
    <w:rsid w:val="00E426B9"/>
    <w:rsid w:val="00E42FEB"/>
    <w:rsid w:val="00E430BF"/>
    <w:rsid w:val="00E433D4"/>
    <w:rsid w:val="00E43CEB"/>
    <w:rsid w:val="00E43DFB"/>
    <w:rsid w:val="00E44D86"/>
    <w:rsid w:val="00E45007"/>
    <w:rsid w:val="00E45ACA"/>
    <w:rsid w:val="00E45C7F"/>
    <w:rsid w:val="00E46422"/>
    <w:rsid w:val="00E46DBA"/>
    <w:rsid w:val="00E473CC"/>
    <w:rsid w:val="00E478A4"/>
    <w:rsid w:val="00E51117"/>
    <w:rsid w:val="00E51CD0"/>
    <w:rsid w:val="00E51D3B"/>
    <w:rsid w:val="00E51D78"/>
    <w:rsid w:val="00E51EEA"/>
    <w:rsid w:val="00E54297"/>
    <w:rsid w:val="00E54B2C"/>
    <w:rsid w:val="00E5510F"/>
    <w:rsid w:val="00E55EBF"/>
    <w:rsid w:val="00E569EA"/>
    <w:rsid w:val="00E6008B"/>
    <w:rsid w:val="00E6044F"/>
    <w:rsid w:val="00E60526"/>
    <w:rsid w:val="00E6288F"/>
    <w:rsid w:val="00E62CE9"/>
    <w:rsid w:val="00E63619"/>
    <w:rsid w:val="00E6367A"/>
    <w:rsid w:val="00E63C8D"/>
    <w:rsid w:val="00E64337"/>
    <w:rsid w:val="00E6482F"/>
    <w:rsid w:val="00E648D1"/>
    <w:rsid w:val="00E64D24"/>
    <w:rsid w:val="00E65F37"/>
    <w:rsid w:val="00E6683E"/>
    <w:rsid w:val="00E66866"/>
    <w:rsid w:val="00E672AF"/>
    <w:rsid w:val="00E674AE"/>
    <w:rsid w:val="00E67BA7"/>
    <w:rsid w:val="00E67F7A"/>
    <w:rsid w:val="00E67FD5"/>
    <w:rsid w:val="00E70A0B"/>
    <w:rsid w:val="00E70FC4"/>
    <w:rsid w:val="00E731DB"/>
    <w:rsid w:val="00E73318"/>
    <w:rsid w:val="00E739BE"/>
    <w:rsid w:val="00E7424B"/>
    <w:rsid w:val="00E74264"/>
    <w:rsid w:val="00E745B8"/>
    <w:rsid w:val="00E749B7"/>
    <w:rsid w:val="00E74A40"/>
    <w:rsid w:val="00E74BF6"/>
    <w:rsid w:val="00E74DED"/>
    <w:rsid w:val="00E74F86"/>
    <w:rsid w:val="00E7522C"/>
    <w:rsid w:val="00E7523D"/>
    <w:rsid w:val="00E7544B"/>
    <w:rsid w:val="00E75E77"/>
    <w:rsid w:val="00E765B7"/>
    <w:rsid w:val="00E77AD7"/>
    <w:rsid w:val="00E77EEE"/>
    <w:rsid w:val="00E80038"/>
    <w:rsid w:val="00E80592"/>
    <w:rsid w:val="00E805B6"/>
    <w:rsid w:val="00E8071D"/>
    <w:rsid w:val="00E81D32"/>
    <w:rsid w:val="00E83814"/>
    <w:rsid w:val="00E84171"/>
    <w:rsid w:val="00E8425F"/>
    <w:rsid w:val="00E8509E"/>
    <w:rsid w:val="00E85A49"/>
    <w:rsid w:val="00E861BF"/>
    <w:rsid w:val="00E8719E"/>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22B"/>
    <w:rsid w:val="00EA3E33"/>
    <w:rsid w:val="00EA3FD0"/>
    <w:rsid w:val="00EA40DF"/>
    <w:rsid w:val="00EA5163"/>
    <w:rsid w:val="00EA5647"/>
    <w:rsid w:val="00EA58C8"/>
    <w:rsid w:val="00EA625E"/>
    <w:rsid w:val="00EA6DF8"/>
    <w:rsid w:val="00EA7170"/>
    <w:rsid w:val="00EA7394"/>
    <w:rsid w:val="00EA7474"/>
    <w:rsid w:val="00EA7CA6"/>
    <w:rsid w:val="00EA7FA5"/>
    <w:rsid w:val="00EA7FB2"/>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516"/>
    <w:rsid w:val="00EB6684"/>
    <w:rsid w:val="00EB67F6"/>
    <w:rsid w:val="00EB6B32"/>
    <w:rsid w:val="00EB6E54"/>
    <w:rsid w:val="00EB713D"/>
    <w:rsid w:val="00EB76C7"/>
    <w:rsid w:val="00EB797D"/>
    <w:rsid w:val="00EB7F8F"/>
    <w:rsid w:val="00EC00EF"/>
    <w:rsid w:val="00EC09B0"/>
    <w:rsid w:val="00EC165E"/>
    <w:rsid w:val="00EC1F84"/>
    <w:rsid w:val="00EC22F7"/>
    <w:rsid w:val="00EC2345"/>
    <w:rsid w:val="00EC2CDE"/>
    <w:rsid w:val="00EC362B"/>
    <w:rsid w:val="00EC38F0"/>
    <w:rsid w:val="00EC400D"/>
    <w:rsid w:val="00EC4580"/>
    <w:rsid w:val="00EC4DA6"/>
    <w:rsid w:val="00EC4E53"/>
    <w:rsid w:val="00EC5C41"/>
    <w:rsid w:val="00EC7188"/>
    <w:rsid w:val="00EC759E"/>
    <w:rsid w:val="00EC7897"/>
    <w:rsid w:val="00ED0338"/>
    <w:rsid w:val="00ED07B1"/>
    <w:rsid w:val="00ED0BF3"/>
    <w:rsid w:val="00ED0DE3"/>
    <w:rsid w:val="00ED1142"/>
    <w:rsid w:val="00ED1170"/>
    <w:rsid w:val="00ED1782"/>
    <w:rsid w:val="00ED2352"/>
    <w:rsid w:val="00ED2462"/>
    <w:rsid w:val="00ED37E4"/>
    <w:rsid w:val="00ED3BA4"/>
    <w:rsid w:val="00ED437B"/>
    <w:rsid w:val="00ED4719"/>
    <w:rsid w:val="00ED4C1D"/>
    <w:rsid w:val="00ED5972"/>
    <w:rsid w:val="00ED5C1C"/>
    <w:rsid w:val="00ED6836"/>
    <w:rsid w:val="00ED6A38"/>
    <w:rsid w:val="00EE09A4"/>
    <w:rsid w:val="00EE0CB1"/>
    <w:rsid w:val="00EE0EB3"/>
    <w:rsid w:val="00EE0EF1"/>
    <w:rsid w:val="00EE1022"/>
    <w:rsid w:val="00EE2663"/>
    <w:rsid w:val="00EE4047"/>
    <w:rsid w:val="00EE55F5"/>
    <w:rsid w:val="00EE5855"/>
    <w:rsid w:val="00EE5A09"/>
    <w:rsid w:val="00EE6232"/>
    <w:rsid w:val="00EE62ED"/>
    <w:rsid w:val="00EE674C"/>
    <w:rsid w:val="00EE68D9"/>
    <w:rsid w:val="00EE7019"/>
    <w:rsid w:val="00EE73A8"/>
    <w:rsid w:val="00EE7758"/>
    <w:rsid w:val="00EE78C9"/>
    <w:rsid w:val="00EE7A99"/>
    <w:rsid w:val="00EE7BFC"/>
    <w:rsid w:val="00EF11FF"/>
    <w:rsid w:val="00EF24C7"/>
    <w:rsid w:val="00EF25F5"/>
    <w:rsid w:val="00EF273B"/>
    <w:rsid w:val="00EF2954"/>
    <w:rsid w:val="00EF2B43"/>
    <w:rsid w:val="00EF352E"/>
    <w:rsid w:val="00EF3639"/>
    <w:rsid w:val="00EF3662"/>
    <w:rsid w:val="00EF3DA5"/>
    <w:rsid w:val="00EF491F"/>
    <w:rsid w:val="00EF548A"/>
    <w:rsid w:val="00EF56DB"/>
    <w:rsid w:val="00EF6526"/>
    <w:rsid w:val="00EF7868"/>
    <w:rsid w:val="00F00565"/>
    <w:rsid w:val="00F005EE"/>
    <w:rsid w:val="00F00C96"/>
    <w:rsid w:val="00F01D1E"/>
    <w:rsid w:val="00F04430"/>
    <w:rsid w:val="00F04AA1"/>
    <w:rsid w:val="00F04FC3"/>
    <w:rsid w:val="00F06F30"/>
    <w:rsid w:val="00F0759D"/>
    <w:rsid w:val="00F102AB"/>
    <w:rsid w:val="00F11794"/>
    <w:rsid w:val="00F11AC7"/>
    <w:rsid w:val="00F11D9C"/>
    <w:rsid w:val="00F11E5A"/>
    <w:rsid w:val="00F12102"/>
    <w:rsid w:val="00F125C4"/>
    <w:rsid w:val="00F12B00"/>
    <w:rsid w:val="00F12D9A"/>
    <w:rsid w:val="00F130E4"/>
    <w:rsid w:val="00F132A4"/>
    <w:rsid w:val="00F1389B"/>
    <w:rsid w:val="00F13B6F"/>
    <w:rsid w:val="00F13FFF"/>
    <w:rsid w:val="00F141E2"/>
    <w:rsid w:val="00F154A2"/>
    <w:rsid w:val="00F15CED"/>
    <w:rsid w:val="00F15F72"/>
    <w:rsid w:val="00F1738A"/>
    <w:rsid w:val="00F17B6A"/>
    <w:rsid w:val="00F205A7"/>
    <w:rsid w:val="00F20B78"/>
    <w:rsid w:val="00F20CF5"/>
    <w:rsid w:val="00F20DA5"/>
    <w:rsid w:val="00F20EA8"/>
    <w:rsid w:val="00F215E2"/>
    <w:rsid w:val="00F217EA"/>
    <w:rsid w:val="00F21C25"/>
    <w:rsid w:val="00F22027"/>
    <w:rsid w:val="00F2230E"/>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6E"/>
    <w:rsid w:val="00F339E3"/>
    <w:rsid w:val="00F34417"/>
    <w:rsid w:val="00F35CFA"/>
    <w:rsid w:val="00F36AD3"/>
    <w:rsid w:val="00F36E1F"/>
    <w:rsid w:val="00F372F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3C2"/>
    <w:rsid w:val="00F45B4D"/>
    <w:rsid w:val="00F45B8B"/>
    <w:rsid w:val="00F460E3"/>
    <w:rsid w:val="00F5168A"/>
    <w:rsid w:val="00F51FF6"/>
    <w:rsid w:val="00F53D4F"/>
    <w:rsid w:val="00F53DF8"/>
    <w:rsid w:val="00F546F2"/>
    <w:rsid w:val="00F5526F"/>
    <w:rsid w:val="00F5564C"/>
    <w:rsid w:val="00F55654"/>
    <w:rsid w:val="00F556B0"/>
    <w:rsid w:val="00F55752"/>
    <w:rsid w:val="00F55ECA"/>
    <w:rsid w:val="00F5625A"/>
    <w:rsid w:val="00F563C6"/>
    <w:rsid w:val="00F5653D"/>
    <w:rsid w:val="00F567E4"/>
    <w:rsid w:val="00F570C2"/>
    <w:rsid w:val="00F57E8E"/>
    <w:rsid w:val="00F60276"/>
    <w:rsid w:val="00F60675"/>
    <w:rsid w:val="00F607C7"/>
    <w:rsid w:val="00F60A05"/>
    <w:rsid w:val="00F61898"/>
    <w:rsid w:val="00F61A9D"/>
    <w:rsid w:val="00F61C21"/>
    <w:rsid w:val="00F61D7A"/>
    <w:rsid w:val="00F62071"/>
    <w:rsid w:val="00F62714"/>
    <w:rsid w:val="00F62C0D"/>
    <w:rsid w:val="00F63223"/>
    <w:rsid w:val="00F63464"/>
    <w:rsid w:val="00F63BBB"/>
    <w:rsid w:val="00F6409B"/>
    <w:rsid w:val="00F64BF8"/>
    <w:rsid w:val="00F64DF9"/>
    <w:rsid w:val="00F64F9D"/>
    <w:rsid w:val="00F65659"/>
    <w:rsid w:val="00F658E7"/>
    <w:rsid w:val="00F667B5"/>
    <w:rsid w:val="00F676CB"/>
    <w:rsid w:val="00F67946"/>
    <w:rsid w:val="00F67CD4"/>
    <w:rsid w:val="00F70978"/>
    <w:rsid w:val="00F70E55"/>
    <w:rsid w:val="00F71183"/>
    <w:rsid w:val="00F71F29"/>
    <w:rsid w:val="00F7342A"/>
    <w:rsid w:val="00F735FD"/>
    <w:rsid w:val="00F73CAB"/>
    <w:rsid w:val="00F73D7F"/>
    <w:rsid w:val="00F743B3"/>
    <w:rsid w:val="00F7451F"/>
    <w:rsid w:val="00F7467F"/>
    <w:rsid w:val="00F74984"/>
    <w:rsid w:val="00F7541A"/>
    <w:rsid w:val="00F7609B"/>
    <w:rsid w:val="00F763EC"/>
    <w:rsid w:val="00F775CA"/>
    <w:rsid w:val="00F80761"/>
    <w:rsid w:val="00F80772"/>
    <w:rsid w:val="00F825AC"/>
    <w:rsid w:val="00F82623"/>
    <w:rsid w:val="00F83409"/>
    <w:rsid w:val="00F83978"/>
    <w:rsid w:val="00F839B3"/>
    <w:rsid w:val="00F83B76"/>
    <w:rsid w:val="00F83E0A"/>
    <w:rsid w:val="00F8462A"/>
    <w:rsid w:val="00F84DC5"/>
    <w:rsid w:val="00F855BB"/>
    <w:rsid w:val="00F85DFC"/>
    <w:rsid w:val="00F85F62"/>
    <w:rsid w:val="00F86162"/>
    <w:rsid w:val="00F86ED5"/>
    <w:rsid w:val="00F871C2"/>
    <w:rsid w:val="00F87FD4"/>
    <w:rsid w:val="00F914CF"/>
    <w:rsid w:val="00F916C2"/>
    <w:rsid w:val="00F9206A"/>
    <w:rsid w:val="00F92A53"/>
    <w:rsid w:val="00F92AC4"/>
    <w:rsid w:val="00F930CD"/>
    <w:rsid w:val="00F931C8"/>
    <w:rsid w:val="00F932ED"/>
    <w:rsid w:val="00F93822"/>
    <w:rsid w:val="00F9441E"/>
    <w:rsid w:val="00F9448B"/>
    <w:rsid w:val="00F953D2"/>
    <w:rsid w:val="00F954E8"/>
    <w:rsid w:val="00F95BB0"/>
    <w:rsid w:val="00F95E94"/>
    <w:rsid w:val="00F9620A"/>
    <w:rsid w:val="00F96993"/>
    <w:rsid w:val="00F9791A"/>
    <w:rsid w:val="00F97D3E"/>
    <w:rsid w:val="00FA0498"/>
    <w:rsid w:val="00FA06DB"/>
    <w:rsid w:val="00FA08E1"/>
    <w:rsid w:val="00FA0E41"/>
    <w:rsid w:val="00FA1FB6"/>
    <w:rsid w:val="00FA2B47"/>
    <w:rsid w:val="00FA2BFA"/>
    <w:rsid w:val="00FA2CF4"/>
    <w:rsid w:val="00FA2DBA"/>
    <w:rsid w:val="00FA2F7C"/>
    <w:rsid w:val="00FA2FB6"/>
    <w:rsid w:val="00FA351F"/>
    <w:rsid w:val="00FA37C3"/>
    <w:rsid w:val="00FA3D8E"/>
    <w:rsid w:val="00FA409E"/>
    <w:rsid w:val="00FA4725"/>
    <w:rsid w:val="00FA4E68"/>
    <w:rsid w:val="00FA4F9D"/>
    <w:rsid w:val="00FA5CBD"/>
    <w:rsid w:val="00FA6B94"/>
    <w:rsid w:val="00FA6F47"/>
    <w:rsid w:val="00FA738C"/>
    <w:rsid w:val="00FA7EAA"/>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B79E1"/>
    <w:rsid w:val="00FC016A"/>
    <w:rsid w:val="00FC096C"/>
    <w:rsid w:val="00FC0FDC"/>
    <w:rsid w:val="00FC22F4"/>
    <w:rsid w:val="00FC283C"/>
    <w:rsid w:val="00FC2FB3"/>
    <w:rsid w:val="00FC4412"/>
    <w:rsid w:val="00FC4515"/>
    <w:rsid w:val="00FC4B16"/>
    <w:rsid w:val="00FC6150"/>
    <w:rsid w:val="00FC6227"/>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7B8"/>
    <w:rsid w:val="00FD7291"/>
    <w:rsid w:val="00FD7772"/>
    <w:rsid w:val="00FE0FD2"/>
    <w:rsid w:val="00FE1316"/>
    <w:rsid w:val="00FE1FAB"/>
    <w:rsid w:val="00FE2695"/>
    <w:rsid w:val="00FE2AA4"/>
    <w:rsid w:val="00FE2DB6"/>
    <w:rsid w:val="00FE33A7"/>
    <w:rsid w:val="00FE3DC2"/>
    <w:rsid w:val="00FE449E"/>
    <w:rsid w:val="00FE46BC"/>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B4E1E4"/>
  <w15:docId w15:val="{2B7168C0-53DF-46E1-BBBB-4B2206488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qFormat/>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qForma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aliases w:val=" Car Car Car Car Car Car Car Car Car Car Car Car Car Car Car Car Car Car Car Car Car Car Car Car Car, Car Car Car Car Car Car Car Car Car Car Car Car Car Car Car Car Car Car Car Car Car Car Car Car Car1"/>
    <w:basedOn w:val="a"/>
    <w:link w:val="ab"/>
    <w:qFormat/>
    <w:rsid w:val="00096865"/>
    <w:pPr>
      <w:spacing w:after="120"/>
    </w:pPr>
  </w:style>
  <w:style w:type="character" w:customStyle="1" w:styleId="ab">
    <w:name w:val="Основной текст Знак"/>
    <w:aliases w:val=" Car Car Car Car Car Car Car Car Car Car Car Car Car Car Car Car Car Car Car Car Car Car Car Car Car Знак, Car Car Car Car Car Car Car Car Car Car Car Car Car Car Car Car Car Car Car Car Car Car Car Car Car1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qFormat/>
    <w:rsid w:val="00096865"/>
    <w:pPr>
      <w:spacing w:after="160" w:line="240" w:lineRule="exact"/>
    </w:pPr>
    <w:rPr>
      <w:rFonts w:ascii="Arial" w:hAnsi="Arial" w:cs="Arial"/>
      <w:sz w:val="20"/>
      <w:szCs w:val="20"/>
    </w:rPr>
  </w:style>
  <w:style w:type="paragraph" w:customStyle="1" w:styleId="norm">
    <w:name w:val="norm"/>
    <w:basedOn w:val="a"/>
    <w:qFormat/>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qFormat/>
    <w:rsid w:val="00051490"/>
    <w:pPr>
      <w:spacing w:after="160" w:line="240" w:lineRule="exact"/>
    </w:pPr>
    <w:rPr>
      <w:rFonts w:ascii="Verdana" w:hAnsi="Verdana"/>
      <w:sz w:val="20"/>
      <w:szCs w:val="20"/>
    </w:rPr>
  </w:style>
  <w:style w:type="paragraph" w:customStyle="1" w:styleId="Style2">
    <w:name w:val="Style2"/>
    <w:basedOn w:val="a"/>
    <w:qFormat/>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qFormat/>
    <w:rsid w:val="00536BFB"/>
    <w:pPr>
      <w:autoSpaceDE w:val="0"/>
      <w:autoSpaceDN w:val="0"/>
      <w:adjustRightInd w:val="0"/>
    </w:pPr>
    <w:rPr>
      <w:rFonts w:ascii="Times Armenian" w:hAnsi="Times Armenian"/>
    </w:rPr>
  </w:style>
  <w:style w:type="paragraph" w:customStyle="1" w:styleId="Normal2">
    <w:name w:val="Normal+2"/>
    <w:basedOn w:val="a"/>
    <w:next w:val="a"/>
    <w:qFormat/>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qFormat/>
    <w:rsid w:val="00536BFB"/>
    <w:pPr>
      <w:widowControl w:val="0"/>
      <w:adjustRightInd w:val="0"/>
      <w:spacing w:after="160" w:line="240" w:lineRule="exact"/>
    </w:pPr>
    <w:rPr>
      <w:sz w:val="20"/>
      <w:szCs w:val="20"/>
    </w:rPr>
  </w:style>
  <w:style w:type="paragraph" w:customStyle="1" w:styleId="xl63">
    <w:name w:val="xl63"/>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qFormat/>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qFormat/>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qFormat/>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qFormat/>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qFormat/>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qFormat/>
    <w:rsid w:val="00536BFB"/>
    <w:pPr>
      <w:spacing w:before="100" w:beforeAutospacing="1" w:after="100" w:afterAutospacing="1"/>
    </w:pPr>
    <w:rPr>
      <w:rFonts w:eastAsia="Arial Unicode MS"/>
      <w:sz w:val="16"/>
      <w:szCs w:val="16"/>
    </w:rPr>
  </w:style>
  <w:style w:type="paragraph" w:customStyle="1" w:styleId="font13">
    <w:name w:val="font13"/>
    <w:basedOn w:val="a"/>
    <w:qFormat/>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qFormat/>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qFormat/>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qFormat/>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qFormat/>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BodyTextIndent21">
    <w:name w:val="Body Text Indent 21"/>
    <w:basedOn w:val="a"/>
    <w:rsid w:val="009566F5"/>
    <w:pPr>
      <w:spacing w:line="360" w:lineRule="auto"/>
      <w:ind w:firstLine="540"/>
      <w:jc w:val="both"/>
    </w:pPr>
    <w:rPr>
      <w:rFonts w:ascii="Baltica" w:eastAsia="Calibri" w:hAnsi="Baltica"/>
      <w:sz w:val="20"/>
      <w:szCs w:val="20"/>
      <w:lang w:val="af-ZA" w:eastAsia="en-US" w:bidi="ar-SA"/>
    </w:rPr>
  </w:style>
  <w:style w:type="table" w:customStyle="1" w:styleId="TableNormal1">
    <w:name w:val="Table Normal1"/>
    <w:semiHidden/>
    <w:rsid w:val="009566F5"/>
    <w:rPr>
      <w:lang w:val="en-US" w:eastAsia="en-US" w:bidi="ar-SA"/>
    </w:rPr>
    <w:tblPr>
      <w:tblInd w:w="0" w:type="dxa"/>
      <w:tblCellMar>
        <w:top w:w="0" w:type="dxa"/>
        <w:left w:w="108" w:type="dxa"/>
        <w:bottom w:w="0" w:type="dxa"/>
        <w:right w:w="108" w:type="dxa"/>
      </w:tblCellMar>
    </w:tblPr>
  </w:style>
  <w:style w:type="paragraph" w:styleId="HTML">
    <w:name w:val="HTML Preformatted"/>
    <w:basedOn w:val="a"/>
    <w:link w:val="HTML0"/>
    <w:uiPriority w:val="99"/>
    <w:unhideWhenUsed/>
    <w:rsid w:val="0022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2214A5"/>
    <w:rPr>
      <w:rFonts w:ascii="Courier New" w:hAnsi="Courier New" w:cs="Courier New"/>
      <w:lang w:val="en-US" w:eastAsia="en-US" w:bidi="ar-SA"/>
    </w:rPr>
  </w:style>
  <w:style w:type="character" w:customStyle="1" w:styleId="y2iqfc">
    <w:name w:val="y2iqfc"/>
    <w:basedOn w:val="a0"/>
    <w:rsid w:val="002214A5"/>
  </w:style>
  <w:style w:type="paragraph" w:customStyle="1" w:styleId="ListParagraph2">
    <w:name w:val="List Paragraph2"/>
    <w:basedOn w:val="a"/>
    <w:rsid w:val="00B0763D"/>
    <w:pPr>
      <w:ind w:left="720"/>
      <w:contextualSpacing/>
    </w:pPr>
    <w:rPr>
      <w:rFonts w:eastAsia="Calibri"/>
      <w:lang w:val="en-US" w:eastAsia="en-US" w:bidi="ar-SA"/>
    </w:rPr>
  </w:style>
  <w:style w:type="paragraph" w:customStyle="1" w:styleId="ListParagraph1">
    <w:name w:val="List Paragraph1"/>
    <w:basedOn w:val="a"/>
    <w:qFormat/>
    <w:rsid w:val="00B0763D"/>
    <w:pPr>
      <w:ind w:left="720"/>
      <w:contextualSpacing/>
    </w:pPr>
    <w:rPr>
      <w:lang w:val="en-US" w:eastAsia="en-US" w:bidi="ar-SA"/>
    </w:rPr>
  </w:style>
  <w:style w:type="character" w:customStyle="1" w:styleId="ezkurwreuab5ozgtqnkl">
    <w:name w:val="ezkurwreuab5ozgtqnkl"/>
    <w:basedOn w:val="a0"/>
    <w:rsid w:val="009B425E"/>
  </w:style>
  <w:style w:type="character" w:customStyle="1" w:styleId="12">
    <w:name w:val="Основной текст с отступом Знак1"/>
    <w:aliases w:val="Char Знак1,Char Char Char Char Знак1"/>
    <w:basedOn w:val="a0"/>
    <w:semiHidden/>
    <w:rsid w:val="009A7481"/>
    <w:rPr>
      <w:sz w:val="24"/>
      <w:szCs w:val="24"/>
    </w:rPr>
  </w:style>
  <w:style w:type="character" w:customStyle="1" w:styleId="13">
    <w:name w:val="Текст примечания Знак1"/>
    <w:basedOn w:val="a0"/>
    <w:semiHidden/>
    <w:rsid w:val="009A7481"/>
  </w:style>
  <w:style w:type="character" w:customStyle="1" w:styleId="71">
    <w:name w:val="Заголовок 7 Знак1"/>
    <w:basedOn w:val="a0"/>
    <w:semiHidden/>
    <w:rsid w:val="009A7481"/>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0"/>
    <w:semiHidden/>
    <w:rsid w:val="009A7481"/>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9A7481"/>
    <w:rPr>
      <w:rFonts w:asciiTheme="majorHAnsi" w:eastAsiaTheme="majorEastAsia" w:hAnsiTheme="majorHAnsi" w:cstheme="majorBidi"/>
      <w:i/>
      <w:iCs/>
      <w:color w:val="404040" w:themeColor="text1" w:themeTint="BF"/>
    </w:rPr>
  </w:style>
  <w:style w:type="character" w:customStyle="1" w:styleId="14">
    <w:name w:val="Нижний колонтитул Знак1"/>
    <w:basedOn w:val="a0"/>
    <w:uiPriority w:val="99"/>
    <w:semiHidden/>
    <w:rsid w:val="009A7481"/>
    <w:rPr>
      <w:sz w:val="24"/>
      <w:szCs w:val="24"/>
    </w:rPr>
  </w:style>
  <w:style w:type="character" w:customStyle="1" w:styleId="310">
    <w:name w:val="Основной текст с отступом 3 Знак1"/>
    <w:basedOn w:val="a0"/>
    <w:semiHidden/>
    <w:rsid w:val="009A7481"/>
    <w:rPr>
      <w:sz w:val="16"/>
      <w:szCs w:val="16"/>
    </w:rPr>
  </w:style>
  <w:style w:type="character" w:customStyle="1" w:styleId="210">
    <w:name w:val="Основной текст 2 Знак1"/>
    <w:basedOn w:val="a0"/>
    <w:semiHidden/>
    <w:rsid w:val="009A7481"/>
    <w:rPr>
      <w:sz w:val="24"/>
      <w:szCs w:val="24"/>
    </w:rPr>
  </w:style>
  <w:style w:type="character" w:customStyle="1" w:styleId="211">
    <w:name w:val="Основной текст с отступом 2 Знак1"/>
    <w:basedOn w:val="a0"/>
    <w:semiHidden/>
    <w:rsid w:val="009A7481"/>
    <w:rPr>
      <w:sz w:val="24"/>
      <w:szCs w:val="24"/>
    </w:rPr>
  </w:style>
  <w:style w:type="character" w:customStyle="1" w:styleId="15">
    <w:name w:val="Текст выноски Знак1"/>
    <w:basedOn w:val="a0"/>
    <w:semiHidden/>
    <w:rsid w:val="009A7481"/>
    <w:rPr>
      <w:rFonts w:ascii="Tahoma" w:hAnsi="Tahoma" w:cs="Tahoma"/>
      <w:sz w:val="16"/>
      <w:szCs w:val="16"/>
    </w:rPr>
  </w:style>
  <w:style w:type="character" w:customStyle="1" w:styleId="16">
    <w:name w:val="Основной текст Знак1"/>
    <w:basedOn w:val="a0"/>
    <w:semiHidden/>
    <w:rsid w:val="009A7481"/>
    <w:rPr>
      <w:sz w:val="24"/>
      <w:szCs w:val="24"/>
    </w:rPr>
  </w:style>
  <w:style w:type="character" w:customStyle="1" w:styleId="17">
    <w:name w:val="Верхний колонтитул Знак1"/>
    <w:basedOn w:val="a0"/>
    <w:semiHidden/>
    <w:rsid w:val="009A7481"/>
    <w:rPr>
      <w:sz w:val="24"/>
      <w:szCs w:val="24"/>
    </w:rPr>
  </w:style>
  <w:style w:type="character" w:customStyle="1" w:styleId="311">
    <w:name w:val="Основной текст 3 Знак1"/>
    <w:basedOn w:val="a0"/>
    <w:semiHidden/>
    <w:rsid w:val="009A7481"/>
    <w:rPr>
      <w:sz w:val="16"/>
      <w:szCs w:val="16"/>
    </w:rPr>
  </w:style>
  <w:style w:type="character" w:customStyle="1" w:styleId="18">
    <w:name w:val="Название Знак1"/>
    <w:basedOn w:val="a0"/>
    <w:rsid w:val="009A7481"/>
    <w:rPr>
      <w:rFonts w:asciiTheme="majorHAnsi" w:eastAsiaTheme="majorEastAsia" w:hAnsiTheme="majorHAnsi" w:cstheme="majorBidi"/>
      <w:color w:val="17365D" w:themeColor="text2" w:themeShade="BF"/>
      <w:spacing w:val="5"/>
      <w:kern w:val="28"/>
      <w:sz w:val="52"/>
      <w:szCs w:val="52"/>
    </w:rPr>
  </w:style>
  <w:style w:type="character" w:customStyle="1" w:styleId="19">
    <w:name w:val="Текст сноски Знак1"/>
    <w:basedOn w:val="a0"/>
    <w:semiHidden/>
    <w:rsid w:val="009A7481"/>
  </w:style>
  <w:style w:type="character" w:customStyle="1" w:styleId="1a">
    <w:name w:val="Тема примечания Знак1"/>
    <w:basedOn w:val="13"/>
    <w:semiHidden/>
    <w:rsid w:val="009A7481"/>
    <w:rPr>
      <w:b/>
      <w:bCs/>
    </w:rPr>
  </w:style>
  <w:style w:type="character" w:customStyle="1" w:styleId="1b">
    <w:name w:val="Текст концевой сноски Знак1"/>
    <w:basedOn w:val="a0"/>
    <w:semiHidden/>
    <w:rsid w:val="009A7481"/>
  </w:style>
  <w:style w:type="character" w:customStyle="1" w:styleId="1c">
    <w:name w:val="Схема документа Знак1"/>
    <w:basedOn w:val="a0"/>
    <w:semiHidden/>
    <w:rsid w:val="009A74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4692486">
      <w:bodyDiv w:val="1"/>
      <w:marLeft w:val="0"/>
      <w:marRight w:val="0"/>
      <w:marTop w:val="0"/>
      <w:marBottom w:val="0"/>
      <w:divBdr>
        <w:top w:val="none" w:sz="0" w:space="0" w:color="auto"/>
        <w:left w:val="none" w:sz="0" w:space="0" w:color="auto"/>
        <w:bottom w:val="none" w:sz="0" w:space="0" w:color="auto"/>
        <w:right w:val="none" w:sz="0" w:space="0" w:color="auto"/>
      </w:divBdr>
    </w:div>
    <w:div w:id="98528820">
      <w:bodyDiv w:val="1"/>
      <w:marLeft w:val="0"/>
      <w:marRight w:val="0"/>
      <w:marTop w:val="0"/>
      <w:marBottom w:val="0"/>
      <w:divBdr>
        <w:top w:val="none" w:sz="0" w:space="0" w:color="auto"/>
        <w:left w:val="none" w:sz="0" w:space="0" w:color="auto"/>
        <w:bottom w:val="none" w:sz="0" w:space="0" w:color="auto"/>
        <w:right w:val="none" w:sz="0" w:space="0" w:color="auto"/>
      </w:divBdr>
    </w:div>
    <w:div w:id="125441655">
      <w:bodyDiv w:val="1"/>
      <w:marLeft w:val="0"/>
      <w:marRight w:val="0"/>
      <w:marTop w:val="0"/>
      <w:marBottom w:val="0"/>
      <w:divBdr>
        <w:top w:val="none" w:sz="0" w:space="0" w:color="auto"/>
        <w:left w:val="none" w:sz="0" w:space="0" w:color="auto"/>
        <w:bottom w:val="none" w:sz="0" w:space="0" w:color="auto"/>
        <w:right w:val="none" w:sz="0" w:space="0" w:color="auto"/>
      </w:divBdr>
    </w:div>
    <w:div w:id="135102356">
      <w:bodyDiv w:val="1"/>
      <w:marLeft w:val="0"/>
      <w:marRight w:val="0"/>
      <w:marTop w:val="0"/>
      <w:marBottom w:val="0"/>
      <w:divBdr>
        <w:top w:val="none" w:sz="0" w:space="0" w:color="auto"/>
        <w:left w:val="none" w:sz="0" w:space="0" w:color="auto"/>
        <w:bottom w:val="none" w:sz="0" w:space="0" w:color="auto"/>
        <w:right w:val="none" w:sz="0" w:space="0" w:color="auto"/>
      </w:divBdr>
    </w:div>
    <w:div w:id="151794090">
      <w:bodyDiv w:val="1"/>
      <w:marLeft w:val="0"/>
      <w:marRight w:val="0"/>
      <w:marTop w:val="0"/>
      <w:marBottom w:val="0"/>
      <w:divBdr>
        <w:top w:val="none" w:sz="0" w:space="0" w:color="auto"/>
        <w:left w:val="none" w:sz="0" w:space="0" w:color="auto"/>
        <w:bottom w:val="none" w:sz="0" w:space="0" w:color="auto"/>
        <w:right w:val="none" w:sz="0" w:space="0" w:color="auto"/>
      </w:divBdr>
    </w:div>
    <w:div w:id="187374562">
      <w:bodyDiv w:val="1"/>
      <w:marLeft w:val="0"/>
      <w:marRight w:val="0"/>
      <w:marTop w:val="0"/>
      <w:marBottom w:val="0"/>
      <w:divBdr>
        <w:top w:val="none" w:sz="0" w:space="0" w:color="auto"/>
        <w:left w:val="none" w:sz="0" w:space="0" w:color="auto"/>
        <w:bottom w:val="none" w:sz="0" w:space="0" w:color="auto"/>
        <w:right w:val="none" w:sz="0" w:space="0" w:color="auto"/>
      </w:divBdr>
    </w:div>
    <w:div w:id="227225551">
      <w:bodyDiv w:val="1"/>
      <w:marLeft w:val="0"/>
      <w:marRight w:val="0"/>
      <w:marTop w:val="0"/>
      <w:marBottom w:val="0"/>
      <w:divBdr>
        <w:top w:val="none" w:sz="0" w:space="0" w:color="auto"/>
        <w:left w:val="none" w:sz="0" w:space="0" w:color="auto"/>
        <w:bottom w:val="none" w:sz="0" w:space="0" w:color="auto"/>
        <w:right w:val="none" w:sz="0" w:space="0" w:color="auto"/>
      </w:divBdr>
    </w:div>
    <w:div w:id="233861511">
      <w:bodyDiv w:val="1"/>
      <w:marLeft w:val="0"/>
      <w:marRight w:val="0"/>
      <w:marTop w:val="0"/>
      <w:marBottom w:val="0"/>
      <w:divBdr>
        <w:top w:val="none" w:sz="0" w:space="0" w:color="auto"/>
        <w:left w:val="none" w:sz="0" w:space="0" w:color="auto"/>
        <w:bottom w:val="none" w:sz="0" w:space="0" w:color="auto"/>
        <w:right w:val="none" w:sz="0" w:space="0" w:color="auto"/>
      </w:divBdr>
    </w:div>
    <w:div w:id="252706990">
      <w:bodyDiv w:val="1"/>
      <w:marLeft w:val="0"/>
      <w:marRight w:val="0"/>
      <w:marTop w:val="0"/>
      <w:marBottom w:val="0"/>
      <w:divBdr>
        <w:top w:val="none" w:sz="0" w:space="0" w:color="auto"/>
        <w:left w:val="none" w:sz="0" w:space="0" w:color="auto"/>
        <w:bottom w:val="none" w:sz="0" w:space="0" w:color="auto"/>
        <w:right w:val="none" w:sz="0" w:space="0" w:color="auto"/>
      </w:divBdr>
    </w:div>
    <w:div w:id="25474908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7054319">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474343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447856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075143">
      <w:bodyDiv w:val="1"/>
      <w:marLeft w:val="0"/>
      <w:marRight w:val="0"/>
      <w:marTop w:val="0"/>
      <w:marBottom w:val="0"/>
      <w:divBdr>
        <w:top w:val="none" w:sz="0" w:space="0" w:color="auto"/>
        <w:left w:val="none" w:sz="0" w:space="0" w:color="auto"/>
        <w:bottom w:val="none" w:sz="0" w:space="0" w:color="auto"/>
        <w:right w:val="none" w:sz="0" w:space="0" w:color="auto"/>
      </w:divBdr>
    </w:div>
    <w:div w:id="53408215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2398412">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0226987">
      <w:bodyDiv w:val="1"/>
      <w:marLeft w:val="0"/>
      <w:marRight w:val="0"/>
      <w:marTop w:val="0"/>
      <w:marBottom w:val="0"/>
      <w:divBdr>
        <w:top w:val="none" w:sz="0" w:space="0" w:color="auto"/>
        <w:left w:val="none" w:sz="0" w:space="0" w:color="auto"/>
        <w:bottom w:val="none" w:sz="0" w:space="0" w:color="auto"/>
        <w:right w:val="none" w:sz="0" w:space="0" w:color="auto"/>
      </w:divBdr>
    </w:div>
    <w:div w:id="760569658">
      <w:bodyDiv w:val="1"/>
      <w:marLeft w:val="0"/>
      <w:marRight w:val="0"/>
      <w:marTop w:val="0"/>
      <w:marBottom w:val="0"/>
      <w:divBdr>
        <w:top w:val="none" w:sz="0" w:space="0" w:color="auto"/>
        <w:left w:val="none" w:sz="0" w:space="0" w:color="auto"/>
        <w:bottom w:val="none" w:sz="0" w:space="0" w:color="auto"/>
        <w:right w:val="none" w:sz="0" w:space="0" w:color="auto"/>
      </w:divBdr>
    </w:div>
    <w:div w:id="82975346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5757638">
      <w:bodyDiv w:val="1"/>
      <w:marLeft w:val="0"/>
      <w:marRight w:val="0"/>
      <w:marTop w:val="0"/>
      <w:marBottom w:val="0"/>
      <w:divBdr>
        <w:top w:val="none" w:sz="0" w:space="0" w:color="auto"/>
        <w:left w:val="none" w:sz="0" w:space="0" w:color="auto"/>
        <w:bottom w:val="none" w:sz="0" w:space="0" w:color="auto"/>
        <w:right w:val="none" w:sz="0" w:space="0" w:color="auto"/>
      </w:divBdr>
    </w:div>
    <w:div w:id="867374689">
      <w:bodyDiv w:val="1"/>
      <w:marLeft w:val="0"/>
      <w:marRight w:val="0"/>
      <w:marTop w:val="0"/>
      <w:marBottom w:val="0"/>
      <w:divBdr>
        <w:top w:val="none" w:sz="0" w:space="0" w:color="auto"/>
        <w:left w:val="none" w:sz="0" w:space="0" w:color="auto"/>
        <w:bottom w:val="none" w:sz="0" w:space="0" w:color="auto"/>
        <w:right w:val="none" w:sz="0" w:space="0" w:color="auto"/>
      </w:divBdr>
    </w:div>
    <w:div w:id="905145696">
      <w:bodyDiv w:val="1"/>
      <w:marLeft w:val="0"/>
      <w:marRight w:val="0"/>
      <w:marTop w:val="0"/>
      <w:marBottom w:val="0"/>
      <w:divBdr>
        <w:top w:val="none" w:sz="0" w:space="0" w:color="auto"/>
        <w:left w:val="none" w:sz="0" w:space="0" w:color="auto"/>
        <w:bottom w:val="none" w:sz="0" w:space="0" w:color="auto"/>
        <w:right w:val="none" w:sz="0" w:space="0" w:color="auto"/>
      </w:divBdr>
    </w:div>
    <w:div w:id="1029137473">
      <w:bodyDiv w:val="1"/>
      <w:marLeft w:val="0"/>
      <w:marRight w:val="0"/>
      <w:marTop w:val="0"/>
      <w:marBottom w:val="0"/>
      <w:divBdr>
        <w:top w:val="none" w:sz="0" w:space="0" w:color="auto"/>
        <w:left w:val="none" w:sz="0" w:space="0" w:color="auto"/>
        <w:bottom w:val="none" w:sz="0" w:space="0" w:color="auto"/>
        <w:right w:val="none" w:sz="0" w:space="0" w:color="auto"/>
      </w:divBdr>
    </w:div>
    <w:div w:id="1033308244">
      <w:bodyDiv w:val="1"/>
      <w:marLeft w:val="0"/>
      <w:marRight w:val="0"/>
      <w:marTop w:val="0"/>
      <w:marBottom w:val="0"/>
      <w:divBdr>
        <w:top w:val="none" w:sz="0" w:space="0" w:color="auto"/>
        <w:left w:val="none" w:sz="0" w:space="0" w:color="auto"/>
        <w:bottom w:val="none" w:sz="0" w:space="0" w:color="auto"/>
        <w:right w:val="none" w:sz="0" w:space="0" w:color="auto"/>
      </w:divBdr>
    </w:div>
    <w:div w:id="1057704648">
      <w:bodyDiv w:val="1"/>
      <w:marLeft w:val="0"/>
      <w:marRight w:val="0"/>
      <w:marTop w:val="0"/>
      <w:marBottom w:val="0"/>
      <w:divBdr>
        <w:top w:val="none" w:sz="0" w:space="0" w:color="auto"/>
        <w:left w:val="none" w:sz="0" w:space="0" w:color="auto"/>
        <w:bottom w:val="none" w:sz="0" w:space="0" w:color="auto"/>
        <w:right w:val="none" w:sz="0" w:space="0" w:color="auto"/>
      </w:divBdr>
    </w:div>
    <w:div w:id="1090613776">
      <w:bodyDiv w:val="1"/>
      <w:marLeft w:val="0"/>
      <w:marRight w:val="0"/>
      <w:marTop w:val="0"/>
      <w:marBottom w:val="0"/>
      <w:divBdr>
        <w:top w:val="none" w:sz="0" w:space="0" w:color="auto"/>
        <w:left w:val="none" w:sz="0" w:space="0" w:color="auto"/>
        <w:bottom w:val="none" w:sz="0" w:space="0" w:color="auto"/>
        <w:right w:val="none" w:sz="0" w:space="0" w:color="auto"/>
      </w:divBdr>
    </w:div>
    <w:div w:id="109061433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3641086">
      <w:bodyDiv w:val="1"/>
      <w:marLeft w:val="0"/>
      <w:marRight w:val="0"/>
      <w:marTop w:val="0"/>
      <w:marBottom w:val="0"/>
      <w:divBdr>
        <w:top w:val="none" w:sz="0" w:space="0" w:color="auto"/>
        <w:left w:val="none" w:sz="0" w:space="0" w:color="auto"/>
        <w:bottom w:val="none" w:sz="0" w:space="0" w:color="auto"/>
        <w:right w:val="none" w:sz="0" w:space="0" w:color="auto"/>
      </w:divBdr>
    </w:div>
    <w:div w:id="1165825507">
      <w:bodyDiv w:val="1"/>
      <w:marLeft w:val="0"/>
      <w:marRight w:val="0"/>
      <w:marTop w:val="0"/>
      <w:marBottom w:val="0"/>
      <w:divBdr>
        <w:top w:val="none" w:sz="0" w:space="0" w:color="auto"/>
        <w:left w:val="none" w:sz="0" w:space="0" w:color="auto"/>
        <w:bottom w:val="none" w:sz="0" w:space="0" w:color="auto"/>
        <w:right w:val="none" w:sz="0" w:space="0" w:color="auto"/>
      </w:divBdr>
    </w:div>
    <w:div w:id="1192449143">
      <w:bodyDiv w:val="1"/>
      <w:marLeft w:val="0"/>
      <w:marRight w:val="0"/>
      <w:marTop w:val="0"/>
      <w:marBottom w:val="0"/>
      <w:divBdr>
        <w:top w:val="none" w:sz="0" w:space="0" w:color="auto"/>
        <w:left w:val="none" w:sz="0" w:space="0" w:color="auto"/>
        <w:bottom w:val="none" w:sz="0" w:space="0" w:color="auto"/>
        <w:right w:val="none" w:sz="0" w:space="0" w:color="auto"/>
      </w:divBdr>
    </w:div>
    <w:div w:id="1255673804">
      <w:bodyDiv w:val="1"/>
      <w:marLeft w:val="0"/>
      <w:marRight w:val="0"/>
      <w:marTop w:val="0"/>
      <w:marBottom w:val="0"/>
      <w:divBdr>
        <w:top w:val="none" w:sz="0" w:space="0" w:color="auto"/>
        <w:left w:val="none" w:sz="0" w:space="0" w:color="auto"/>
        <w:bottom w:val="none" w:sz="0" w:space="0" w:color="auto"/>
        <w:right w:val="none" w:sz="0" w:space="0" w:color="auto"/>
      </w:divBdr>
    </w:div>
    <w:div w:id="1259631969">
      <w:bodyDiv w:val="1"/>
      <w:marLeft w:val="0"/>
      <w:marRight w:val="0"/>
      <w:marTop w:val="0"/>
      <w:marBottom w:val="0"/>
      <w:divBdr>
        <w:top w:val="none" w:sz="0" w:space="0" w:color="auto"/>
        <w:left w:val="none" w:sz="0" w:space="0" w:color="auto"/>
        <w:bottom w:val="none" w:sz="0" w:space="0" w:color="auto"/>
        <w:right w:val="none" w:sz="0" w:space="0" w:color="auto"/>
      </w:divBdr>
      <w:divsChild>
        <w:div w:id="1608199531">
          <w:marLeft w:val="0"/>
          <w:marRight w:val="0"/>
          <w:marTop w:val="0"/>
          <w:marBottom w:val="0"/>
          <w:divBdr>
            <w:top w:val="none" w:sz="0" w:space="0" w:color="auto"/>
            <w:left w:val="none" w:sz="0" w:space="0" w:color="auto"/>
            <w:bottom w:val="none" w:sz="0" w:space="0" w:color="auto"/>
            <w:right w:val="none" w:sz="0" w:space="0" w:color="auto"/>
          </w:divBdr>
        </w:div>
      </w:divsChild>
    </w:div>
    <w:div w:id="1273440329">
      <w:bodyDiv w:val="1"/>
      <w:marLeft w:val="0"/>
      <w:marRight w:val="0"/>
      <w:marTop w:val="0"/>
      <w:marBottom w:val="0"/>
      <w:divBdr>
        <w:top w:val="none" w:sz="0" w:space="0" w:color="auto"/>
        <w:left w:val="none" w:sz="0" w:space="0" w:color="auto"/>
        <w:bottom w:val="none" w:sz="0" w:space="0" w:color="auto"/>
        <w:right w:val="none" w:sz="0" w:space="0" w:color="auto"/>
      </w:divBdr>
    </w:div>
    <w:div w:id="1304967817">
      <w:bodyDiv w:val="1"/>
      <w:marLeft w:val="0"/>
      <w:marRight w:val="0"/>
      <w:marTop w:val="0"/>
      <w:marBottom w:val="0"/>
      <w:divBdr>
        <w:top w:val="none" w:sz="0" w:space="0" w:color="auto"/>
        <w:left w:val="none" w:sz="0" w:space="0" w:color="auto"/>
        <w:bottom w:val="none" w:sz="0" w:space="0" w:color="auto"/>
        <w:right w:val="none" w:sz="0" w:space="0" w:color="auto"/>
      </w:divBdr>
    </w:div>
    <w:div w:id="1331837379">
      <w:bodyDiv w:val="1"/>
      <w:marLeft w:val="0"/>
      <w:marRight w:val="0"/>
      <w:marTop w:val="0"/>
      <w:marBottom w:val="0"/>
      <w:divBdr>
        <w:top w:val="none" w:sz="0" w:space="0" w:color="auto"/>
        <w:left w:val="none" w:sz="0" w:space="0" w:color="auto"/>
        <w:bottom w:val="none" w:sz="0" w:space="0" w:color="auto"/>
        <w:right w:val="none" w:sz="0" w:space="0" w:color="auto"/>
      </w:divBdr>
    </w:div>
    <w:div w:id="1363894176">
      <w:bodyDiv w:val="1"/>
      <w:marLeft w:val="0"/>
      <w:marRight w:val="0"/>
      <w:marTop w:val="0"/>
      <w:marBottom w:val="0"/>
      <w:divBdr>
        <w:top w:val="none" w:sz="0" w:space="0" w:color="auto"/>
        <w:left w:val="none" w:sz="0" w:space="0" w:color="auto"/>
        <w:bottom w:val="none" w:sz="0" w:space="0" w:color="auto"/>
        <w:right w:val="none" w:sz="0" w:space="0" w:color="auto"/>
      </w:divBdr>
    </w:div>
    <w:div w:id="136501598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9495770">
      <w:bodyDiv w:val="1"/>
      <w:marLeft w:val="0"/>
      <w:marRight w:val="0"/>
      <w:marTop w:val="0"/>
      <w:marBottom w:val="0"/>
      <w:divBdr>
        <w:top w:val="none" w:sz="0" w:space="0" w:color="auto"/>
        <w:left w:val="none" w:sz="0" w:space="0" w:color="auto"/>
        <w:bottom w:val="none" w:sz="0" w:space="0" w:color="auto"/>
        <w:right w:val="none" w:sz="0" w:space="0" w:color="auto"/>
      </w:divBdr>
    </w:div>
    <w:div w:id="1430157301">
      <w:bodyDiv w:val="1"/>
      <w:marLeft w:val="0"/>
      <w:marRight w:val="0"/>
      <w:marTop w:val="0"/>
      <w:marBottom w:val="0"/>
      <w:divBdr>
        <w:top w:val="none" w:sz="0" w:space="0" w:color="auto"/>
        <w:left w:val="none" w:sz="0" w:space="0" w:color="auto"/>
        <w:bottom w:val="none" w:sz="0" w:space="0" w:color="auto"/>
        <w:right w:val="none" w:sz="0" w:space="0" w:color="auto"/>
      </w:divBdr>
    </w:div>
    <w:div w:id="143150790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4326718">
      <w:bodyDiv w:val="1"/>
      <w:marLeft w:val="0"/>
      <w:marRight w:val="0"/>
      <w:marTop w:val="0"/>
      <w:marBottom w:val="0"/>
      <w:divBdr>
        <w:top w:val="none" w:sz="0" w:space="0" w:color="auto"/>
        <w:left w:val="none" w:sz="0" w:space="0" w:color="auto"/>
        <w:bottom w:val="none" w:sz="0" w:space="0" w:color="auto"/>
        <w:right w:val="none" w:sz="0" w:space="0" w:color="auto"/>
      </w:divBdr>
    </w:div>
    <w:div w:id="1462848013">
      <w:bodyDiv w:val="1"/>
      <w:marLeft w:val="0"/>
      <w:marRight w:val="0"/>
      <w:marTop w:val="0"/>
      <w:marBottom w:val="0"/>
      <w:divBdr>
        <w:top w:val="none" w:sz="0" w:space="0" w:color="auto"/>
        <w:left w:val="none" w:sz="0" w:space="0" w:color="auto"/>
        <w:bottom w:val="none" w:sz="0" w:space="0" w:color="auto"/>
        <w:right w:val="none" w:sz="0" w:space="0" w:color="auto"/>
      </w:divBdr>
    </w:div>
    <w:div w:id="1479373925">
      <w:bodyDiv w:val="1"/>
      <w:marLeft w:val="0"/>
      <w:marRight w:val="0"/>
      <w:marTop w:val="0"/>
      <w:marBottom w:val="0"/>
      <w:divBdr>
        <w:top w:val="none" w:sz="0" w:space="0" w:color="auto"/>
        <w:left w:val="none" w:sz="0" w:space="0" w:color="auto"/>
        <w:bottom w:val="none" w:sz="0" w:space="0" w:color="auto"/>
        <w:right w:val="none" w:sz="0" w:space="0" w:color="auto"/>
      </w:divBdr>
    </w:div>
    <w:div w:id="1495877452">
      <w:bodyDiv w:val="1"/>
      <w:marLeft w:val="0"/>
      <w:marRight w:val="0"/>
      <w:marTop w:val="0"/>
      <w:marBottom w:val="0"/>
      <w:divBdr>
        <w:top w:val="none" w:sz="0" w:space="0" w:color="auto"/>
        <w:left w:val="none" w:sz="0" w:space="0" w:color="auto"/>
        <w:bottom w:val="none" w:sz="0" w:space="0" w:color="auto"/>
        <w:right w:val="none" w:sz="0" w:space="0" w:color="auto"/>
      </w:divBdr>
    </w:div>
    <w:div w:id="1516113630">
      <w:bodyDiv w:val="1"/>
      <w:marLeft w:val="0"/>
      <w:marRight w:val="0"/>
      <w:marTop w:val="0"/>
      <w:marBottom w:val="0"/>
      <w:divBdr>
        <w:top w:val="none" w:sz="0" w:space="0" w:color="auto"/>
        <w:left w:val="none" w:sz="0" w:space="0" w:color="auto"/>
        <w:bottom w:val="none" w:sz="0" w:space="0" w:color="auto"/>
        <w:right w:val="none" w:sz="0" w:space="0" w:color="auto"/>
      </w:divBdr>
    </w:div>
    <w:div w:id="159652337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7542014">
      <w:bodyDiv w:val="1"/>
      <w:marLeft w:val="0"/>
      <w:marRight w:val="0"/>
      <w:marTop w:val="0"/>
      <w:marBottom w:val="0"/>
      <w:divBdr>
        <w:top w:val="none" w:sz="0" w:space="0" w:color="auto"/>
        <w:left w:val="none" w:sz="0" w:space="0" w:color="auto"/>
        <w:bottom w:val="none" w:sz="0" w:space="0" w:color="auto"/>
        <w:right w:val="none" w:sz="0" w:space="0" w:color="auto"/>
      </w:divBdr>
    </w:div>
    <w:div w:id="1617788700">
      <w:bodyDiv w:val="1"/>
      <w:marLeft w:val="0"/>
      <w:marRight w:val="0"/>
      <w:marTop w:val="0"/>
      <w:marBottom w:val="0"/>
      <w:divBdr>
        <w:top w:val="none" w:sz="0" w:space="0" w:color="auto"/>
        <w:left w:val="none" w:sz="0" w:space="0" w:color="auto"/>
        <w:bottom w:val="none" w:sz="0" w:space="0" w:color="auto"/>
        <w:right w:val="none" w:sz="0" w:space="0" w:color="auto"/>
      </w:divBdr>
    </w:div>
    <w:div w:id="1640376509">
      <w:bodyDiv w:val="1"/>
      <w:marLeft w:val="0"/>
      <w:marRight w:val="0"/>
      <w:marTop w:val="0"/>
      <w:marBottom w:val="0"/>
      <w:divBdr>
        <w:top w:val="none" w:sz="0" w:space="0" w:color="auto"/>
        <w:left w:val="none" w:sz="0" w:space="0" w:color="auto"/>
        <w:bottom w:val="none" w:sz="0" w:space="0" w:color="auto"/>
        <w:right w:val="none" w:sz="0" w:space="0" w:color="auto"/>
      </w:divBdr>
    </w:div>
    <w:div w:id="1654722130">
      <w:bodyDiv w:val="1"/>
      <w:marLeft w:val="0"/>
      <w:marRight w:val="0"/>
      <w:marTop w:val="0"/>
      <w:marBottom w:val="0"/>
      <w:divBdr>
        <w:top w:val="none" w:sz="0" w:space="0" w:color="auto"/>
        <w:left w:val="none" w:sz="0" w:space="0" w:color="auto"/>
        <w:bottom w:val="none" w:sz="0" w:space="0" w:color="auto"/>
        <w:right w:val="none" w:sz="0" w:space="0" w:color="auto"/>
      </w:divBdr>
    </w:div>
    <w:div w:id="1738042907">
      <w:bodyDiv w:val="1"/>
      <w:marLeft w:val="0"/>
      <w:marRight w:val="0"/>
      <w:marTop w:val="0"/>
      <w:marBottom w:val="0"/>
      <w:divBdr>
        <w:top w:val="none" w:sz="0" w:space="0" w:color="auto"/>
        <w:left w:val="none" w:sz="0" w:space="0" w:color="auto"/>
        <w:bottom w:val="none" w:sz="0" w:space="0" w:color="auto"/>
        <w:right w:val="none" w:sz="0" w:space="0" w:color="auto"/>
      </w:divBdr>
    </w:div>
    <w:div w:id="1767580828">
      <w:bodyDiv w:val="1"/>
      <w:marLeft w:val="0"/>
      <w:marRight w:val="0"/>
      <w:marTop w:val="0"/>
      <w:marBottom w:val="0"/>
      <w:divBdr>
        <w:top w:val="none" w:sz="0" w:space="0" w:color="auto"/>
        <w:left w:val="none" w:sz="0" w:space="0" w:color="auto"/>
        <w:bottom w:val="none" w:sz="0" w:space="0" w:color="auto"/>
        <w:right w:val="none" w:sz="0" w:space="0" w:color="auto"/>
      </w:divBdr>
    </w:div>
    <w:div w:id="1776168127">
      <w:bodyDiv w:val="1"/>
      <w:marLeft w:val="0"/>
      <w:marRight w:val="0"/>
      <w:marTop w:val="0"/>
      <w:marBottom w:val="0"/>
      <w:divBdr>
        <w:top w:val="none" w:sz="0" w:space="0" w:color="auto"/>
        <w:left w:val="none" w:sz="0" w:space="0" w:color="auto"/>
        <w:bottom w:val="none" w:sz="0" w:space="0" w:color="auto"/>
        <w:right w:val="none" w:sz="0" w:space="0" w:color="auto"/>
      </w:divBdr>
    </w:div>
    <w:div w:id="1835949470">
      <w:bodyDiv w:val="1"/>
      <w:marLeft w:val="0"/>
      <w:marRight w:val="0"/>
      <w:marTop w:val="0"/>
      <w:marBottom w:val="0"/>
      <w:divBdr>
        <w:top w:val="none" w:sz="0" w:space="0" w:color="auto"/>
        <w:left w:val="none" w:sz="0" w:space="0" w:color="auto"/>
        <w:bottom w:val="none" w:sz="0" w:space="0" w:color="auto"/>
        <w:right w:val="none" w:sz="0" w:space="0" w:color="auto"/>
      </w:divBdr>
    </w:div>
    <w:div w:id="1840274049">
      <w:bodyDiv w:val="1"/>
      <w:marLeft w:val="0"/>
      <w:marRight w:val="0"/>
      <w:marTop w:val="0"/>
      <w:marBottom w:val="0"/>
      <w:divBdr>
        <w:top w:val="none" w:sz="0" w:space="0" w:color="auto"/>
        <w:left w:val="none" w:sz="0" w:space="0" w:color="auto"/>
        <w:bottom w:val="none" w:sz="0" w:space="0" w:color="auto"/>
        <w:right w:val="none" w:sz="0" w:space="0" w:color="auto"/>
      </w:divBdr>
    </w:div>
    <w:div w:id="1844785460">
      <w:bodyDiv w:val="1"/>
      <w:marLeft w:val="0"/>
      <w:marRight w:val="0"/>
      <w:marTop w:val="0"/>
      <w:marBottom w:val="0"/>
      <w:divBdr>
        <w:top w:val="none" w:sz="0" w:space="0" w:color="auto"/>
        <w:left w:val="none" w:sz="0" w:space="0" w:color="auto"/>
        <w:bottom w:val="none" w:sz="0" w:space="0" w:color="auto"/>
        <w:right w:val="none" w:sz="0" w:space="0" w:color="auto"/>
      </w:divBdr>
    </w:div>
    <w:div w:id="184978351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514674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41183861">
      <w:bodyDiv w:val="1"/>
      <w:marLeft w:val="0"/>
      <w:marRight w:val="0"/>
      <w:marTop w:val="0"/>
      <w:marBottom w:val="0"/>
      <w:divBdr>
        <w:top w:val="none" w:sz="0" w:space="0" w:color="auto"/>
        <w:left w:val="none" w:sz="0" w:space="0" w:color="auto"/>
        <w:bottom w:val="none" w:sz="0" w:space="0" w:color="auto"/>
        <w:right w:val="none" w:sz="0" w:space="0" w:color="auto"/>
      </w:divBdr>
    </w:div>
    <w:div w:id="1980961365">
      <w:bodyDiv w:val="1"/>
      <w:marLeft w:val="0"/>
      <w:marRight w:val="0"/>
      <w:marTop w:val="0"/>
      <w:marBottom w:val="0"/>
      <w:divBdr>
        <w:top w:val="none" w:sz="0" w:space="0" w:color="auto"/>
        <w:left w:val="none" w:sz="0" w:space="0" w:color="auto"/>
        <w:bottom w:val="none" w:sz="0" w:space="0" w:color="auto"/>
        <w:right w:val="none" w:sz="0" w:space="0" w:color="auto"/>
      </w:divBdr>
    </w:div>
    <w:div w:id="201484066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39893179">
      <w:bodyDiv w:val="1"/>
      <w:marLeft w:val="0"/>
      <w:marRight w:val="0"/>
      <w:marTop w:val="0"/>
      <w:marBottom w:val="0"/>
      <w:divBdr>
        <w:top w:val="none" w:sz="0" w:space="0" w:color="auto"/>
        <w:left w:val="none" w:sz="0" w:space="0" w:color="auto"/>
        <w:bottom w:val="none" w:sz="0" w:space="0" w:color="auto"/>
        <w:right w:val="none" w:sz="0" w:space="0" w:color="auto"/>
      </w:divBdr>
    </w:div>
    <w:div w:id="207684940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3673856">
      <w:bodyDiv w:val="1"/>
      <w:marLeft w:val="0"/>
      <w:marRight w:val="0"/>
      <w:marTop w:val="0"/>
      <w:marBottom w:val="0"/>
      <w:divBdr>
        <w:top w:val="none" w:sz="0" w:space="0" w:color="auto"/>
        <w:left w:val="none" w:sz="0" w:space="0" w:color="auto"/>
        <w:bottom w:val="none" w:sz="0" w:space="0" w:color="auto"/>
        <w:right w:val="none" w:sz="0" w:space="0" w:color="auto"/>
      </w:divBdr>
    </w:div>
    <w:div w:id="213424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1A125-6B34-435A-A213-D44B17421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94</Pages>
  <Words>23458</Words>
  <Characters>133714</Characters>
  <Application>Microsoft Office Word</Application>
  <DocSecurity>0</DocSecurity>
  <Lines>1114</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156859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RePack by Diakov</cp:lastModifiedBy>
  <cp:revision>345</cp:revision>
  <cp:lastPrinted>2018-02-16T07:12:00Z</cp:lastPrinted>
  <dcterms:created xsi:type="dcterms:W3CDTF">2022-01-21T12:07:00Z</dcterms:created>
  <dcterms:modified xsi:type="dcterms:W3CDTF">2024-09-30T11:45:00Z</dcterms:modified>
</cp:coreProperties>
</file>