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CEC3" w14:textId="77777777"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14:paraId="3265FFC2" w14:textId="77777777"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0E118521" w14:textId="77777777"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14:paraId="512CF9AF" w14:textId="77777777"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14:paraId="45739F57" w14:textId="41CC34BD"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3F32A8">
        <w:rPr>
          <w:rFonts w:ascii="GHEA Grapalat" w:hAnsi="GHEA Grapalat"/>
          <w:i w:val="0"/>
          <w:sz w:val="24"/>
          <w:szCs w:val="24"/>
        </w:rPr>
        <w:t xml:space="preserve">от </w:t>
      </w:r>
      <w:r w:rsidR="003F32A8" w:rsidRPr="003F32A8">
        <w:rPr>
          <w:rFonts w:ascii="GHEA Grapalat" w:hAnsi="GHEA Grapalat"/>
          <w:i w:val="0"/>
          <w:sz w:val="24"/>
          <w:szCs w:val="24"/>
          <w:lang w:val="hy-AM"/>
        </w:rPr>
        <w:t>06</w:t>
      </w:r>
      <w:r w:rsidR="007B5C88" w:rsidRPr="003F32A8">
        <w:rPr>
          <w:rFonts w:ascii="GHEA Grapalat" w:hAnsi="GHEA Grapalat"/>
          <w:i w:val="0"/>
          <w:sz w:val="24"/>
          <w:szCs w:val="24"/>
        </w:rPr>
        <w:t xml:space="preserve">-го </w:t>
      </w:r>
      <w:r w:rsidR="007E395A" w:rsidRPr="003F32A8">
        <w:rPr>
          <w:rFonts w:ascii="GHEA Grapalat" w:hAnsi="GHEA Grapalat"/>
          <w:i w:val="0"/>
          <w:sz w:val="24"/>
          <w:szCs w:val="24"/>
        </w:rPr>
        <w:t>ноябр</w:t>
      </w:r>
      <w:r w:rsidR="00027B1F" w:rsidRPr="003F32A8">
        <w:rPr>
          <w:rFonts w:ascii="GHEA Grapalat" w:hAnsi="GHEA Grapalat"/>
          <w:i w:val="0"/>
          <w:sz w:val="24"/>
          <w:szCs w:val="24"/>
        </w:rPr>
        <w:t>я</w:t>
      </w:r>
      <w:r w:rsidR="00F06D82" w:rsidRPr="003F32A8">
        <w:rPr>
          <w:rFonts w:ascii="GHEA Grapalat" w:hAnsi="GHEA Grapalat"/>
          <w:i w:val="0"/>
          <w:sz w:val="24"/>
          <w:szCs w:val="24"/>
        </w:rPr>
        <w:t xml:space="preserve"> </w:t>
      </w:r>
      <w:r w:rsidRPr="003F32A8">
        <w:rPr>
          <w:rFonts w:ascii="GHEA Grapalat" w:hAnsi="GHEA Grapalat"/>
          <w:i w:val="0"/>
          <w:sz w:val="24"/>
          <w:szCs w:val="24"/>
        </w:rPr>
        <w:t>202</w:t>
      </w:r>
      <w:r w:rsidR="00DC389A" w:rsidRPr="003F32A8">
        <w:rPr>
          <w:rFonts w:ascii="GHEA Grapalat" w:hAnsi="GHEA Grapalat"/>
          <w:i w:val="0"/>
          <w:sz w:val="24"/>
          <w:szCs w:val="24"/>
        </w:rPr>
        <w:t>5</w:t>
      </w:r>
      <w:r w:rsidRPr="003F32A8">
        <w:rPr>
          <w:rFonts w:ascii="GHEA Grapalat" w:hAnsi="GHEA Grapalat"/>
          <w:i w:val="0"/>
          <w:sz w:val="24"/>
          <w:szCs w:val="24"/>
        </w:rPr>
        <w:t xml:space="preserve"> года № 1</w:t>
      </w:r>
    </w:p>
    <w:p w14:paraId="7FB4B49A" w14:textId="558FF464"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7E395A">
        <w:rPr>
          <w:rFonts w:ascii="GHEA Grapalat" w:hAnsi="GHEA Grapalat"/>
          <w:b/>
          <w:i w:val="0"/>
          <w:sz w:val="24"/>
          <w:szCs w:val="24"/>
        </w:rPr>
        <w:t>GHAPDzB-HVKAK-2025-68</w:t>
      </w:r>
      <w:r w:rsidRPr="002E28C9">
        <w:rPr>
          <w:rFonts w:ascii="GHEA Grapalat" w:hAnsi="GHEA Grapalat"/>
          <w:b/>
          <w:i w:val="0"/>
          <w:sz w:val="24"/>
          <w:szCs w:val="24"/>
        </w:rPr>
        <w:t>»</w:t>
      </w:r>
    </w:p>
    <w:p w14:paraId="52817CA4" w14:textId="77777777" w:rsidR="00260EB2" w:rsidRPr="00521A49" w:rsidRDefault="00260EB2" w:rsidP="00962010">
      <w:pPr>
        <w:pStyle w:val="a3"/>
        <w:widowControl w:val="0"/>
        <w:spacing w:line="240" w:lineRule="auto"/>
        <w:ind w:firstLine="567"/>
        <w:rPr>
          <w:rFonts w:ascii="GHEA Grapalat" w:hAnsi="GHEA Grapalat"/>
          <w:i w:val="0"/>
          <w:sz w:val="24"/>
          <w:szCs w:val="24"/>
        </w:rPr>
      </w:pPr>
    </w:p>
    <w:p w14:paraId="4C9793CB" w14:textId="77777777"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Pr>
          <w:rFonts w:ascii="GHEA Grapalat" w:hAnsi="GHEA Grapalat"/>
        </w:rPr>
        <w:t xml:space="preserve"> </w:t>
      </w:r>
      <w:r w:rsidRPr="00521A49">
        <w:rPr>
          <w:rFonts w:ascii="GHEA Grapalat" w:hAnsi="GHEA Grapalat"/>
        </w:rPr>
        <w:t>Ереван, ул. М.</w:t>
      </w:r>
      <w:r>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6E0DA205" w14:textId="30978DF6"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7E395A" w:rsidRPr="007E395A">
        <w:rPr>
          <w:rFonts w:ascii="GHEA Grapalat" w:hAnsi="GHEA Grapalat"/>
          <w:b/>
        </w:rPr>
        <w:t>шины</w:t>
      </w:r>
      <w:r w:rsidRPr="00521A49">
        <w:rPr>
          <w:rFonts w:ascii="GHEA Grapalat" w:hAnsi="GHEA Grapalat"/>
          <w:b/>
        </w:rPr>
        <w:t xml:space="preserve"> </w:t>
      </w:r>
      <w:r w:rsidRPr="00521A49">
        <w:rPr>
          <w:rFonts w:ascii="GHEA Grapalat" w:hAnsi="GHEA Grapalat"/>
        </w:rPr>
        <w:t>(далее — договор).</w:t>
      </w:r>
    </w:p>
    <w:p w14:paraId="1C0D7A67" w14:textId="77777777"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14:paraId="4C1D7A23" w14:textId="77777777"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21E37DD0" w14:textId="77777777"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2F5E5A06" w14:textId="77777777"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1B05A44" w14:textId="473EACD3" w:rsidR="00027B1F" w:rsidRPr="003F32A8" w:rsidRDefault="00027B1F" w:rsidP="00027B1F">
      <w:pPr>
        <w:pStyle w:val="a3"/>
        <w:widowControl w:val="0"/>
        <w:spacing w:line="240" w:lineRule="auto"/>
        <w:ind w:firstLine="709"/>
        <w:contextualSpacing/>
        <w:rPr>
          <w:rFonts w:ascii="GHEA Grapalat" w:hAnsi="GHEA Grapalat"/>
          <w:i w:val="0"/>
          <w:spacing w:val="-6"/>
          <w:sz w:val="24"/>
          <w:szCs w:val="24"/>
        </w:rPr>
      </w:pPr>
      <w:r w:rsidRPr="003F32A8">
        <w:rPr>
          <w:rFonts w:ascii="GHEA Grapalat" w:hAnsi="GHEA Grapalat"/>
          <w:i w:val="0"/>
          <w:spacing w:val="-6"/>
          <w:sz w:val="24"/>
          <w:szCs w:val="24"/>
        </w:rPr>
        <w:t xml:space="preserve">Заявки на запрос котировок необходимо подавать по адресу </w:t>
      </w:r>
      <w:r w:rsidRPr="003F32A8">
        <w:rPr>
          <w:rFonts w:ascii="GHEA Grapalat" w:hAnsi="GHEA Grapalat"/>
          <w:b/>
          <w:i w:val="0"/>
          <w:spacing w:val="-6"/>
          <w:sz w:val="24"/>
          <w:szCs w:val="24"/>
        </w:rPr>
        <w:t xml:space="preserve">г. Ереван, ул. М. </w:t>
      </w:r>
      <w:proofErr w:type="spellStart"/>
      <w:r w:rsidRPr="003F32A8">
        <w:rPr>
          <w:rFonts w:ascii="GHEA Grapalat" w:hAnsi="GHEA Grapalat"/>
          <w:b/>
          <w:i w:val="0"/>
          <w:spacing w:val="-6"/>
          <w:sz w:val="24"/>
          <w:szCs w:val="24"/>
        </w:rPr>
        <w:t>Гераци</w:t>
      </w:r>
      <w:proofErr w:type="spellEnd"/>
      <w:r w:rsidRPr="003F32A8">
        <w:rPr>
          <w:rFonts w:ascii="GHEA Grapalat" w:hAnsi="GHEA Grapalat"/>
          <w:b/>
          <w:i w:val="0"/>
          <w:spacing w:val="-6"/>
          <w:sz w:val="24"/>
          <w:szCs w:val="24"/>
        </w:rPr>
        <w:t>, д. 12 в документарной форме, до 1</w:t>
      </w:r>
      <w:r w:rsidR="003F32A8">
        <w:rPr>
          <w:rFonts w:ascii="GHEA Grapalat" w:hAnsi="GHEA Grapalat"/>
          <w:b/>
          <w:i w:val="0"/>
          <w:spacing w:val="-6"/>
          <w:sz w:val="24"/>
          <w:szCs w:val="24"/>
          <w:lang w:val="hy-AM"/>
        </w:rPr>
        <w:t>6</w:t>
      </w:r>
      <w:r w:rsidRPr="003F32A8">
        <w:rPr>
          <w:rFonts w:ascii="GHEA Grapalat" w:hAnsi="GHEA Grapalat"/>
          <w:b/>
          <w:i w:val="0"/>
          <w:spacing w:val="-6"/>
          <w:sz w:val="24"/>
          <w:szCs w:val="24"/>
        </w:rPr>
        <w:t>:</w:t>
      </w:r>
      <w:r w:rsidR="003F32A8">
        <w:rPr>
          <w:rFonts w:ascii="GHEA Grapalat" w:hAnsi="GHEA Grapalat"/>
          <w:b/>
          <w:i w:val="0"/>
          <w:spacing w:val="-6"/>
          <w:sz w:val="24"/>
          <w:szCs w:val="24"/>
          <w:lang w:val="hy-AM"/>
        </w:rPr>
        <w:t>45</w:t>
      </w:r>
      <w:r w:rsidRPr="003F32A8">
        <w:rPr>
          <w:rFonts w:ascii="GHEA Grapalat" w:hAnsi="GHEA Grapalat"/>
          <w:b/>
          <w:i w:val="0"/>
          <w:spacing w:val="-6"/>
          <w:sz w:val="24"/>
          <w:szCs w:val="24"/>
        </w:rPr>
        <w:t xml:space="preserve"> часов </w:t>
      </w:r>
      <w:r w:rsidR="003F32A8">
        <w:rPr>
          <w:rFonts w:ascii="GHEA Grapalat" w:hAnsi="GHEA Grapalat"/>
          <w:b/>
          <w:i w:val="0"/>
          <w:spacing w:val="-6"/>
          <w:sz w:val="24"/>
          <w:szCs w:val="24"/>
          <w:lang w:val="hy-AM"/>
        </w:rPr>
        <w:t>8</w:t>
      </w:r>
      <w:r w:rsidRPr="003F32A8">
        <w:rPr>
          <w:rFonts w:ascii="GHEA Grapalat" w:hAnsi="GHEA Grapalat"/>
          <w:b/>
          <w:i w:val="0"/>
          <w:spacing w:val="-6"/>
          <w:sz w:val="24"/>
          <w:szCs w:val="24"/>
        </w:rPr>
        <w:t>-го дня со дня опубликования</w:t>
      </w:r>
      <w:r w:rsidRPr="003F32A8">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7583C47B" w14:textId="473C39A3"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3F32A8">
        <w:rPr>
          <w:rFonts w:ascii="GHEA Grapalat" w:hAnsi="GHEA Grapalat"/>
          <w:i w:val="0"/>
          <w:spacing w:val="-6"/>
          <w:sz w:val="24"/>
          <w:szCs w:val="24"/>
        </w:rPr>
        <w:t xml:space="preserve">Вскрытие заявок будет проводиться по адресу </w:t>
      </w:r>
      <w:r w:rsidRPr="003F32A8">
        <w:rPr>
          <w:rFonts w:ascii="GHEA Grapalat" w:hAnsi="GHEA Grapalat"/>
          <w:b/>
          <w:i w:val="0"/>
          <w:spacing w:val="-6"/>
          <w:sz w:val="24"/>
          <w:szCs w:val="24"/>
        </w:rPr>
        <w:t xml:space="preserve">г. Ереван, ул. М. </w:t>
      </w:r>
      <w:proofErr w:type="spellStart"/>
      <w:r w:rsidRPr="003F32A8">
        <w:rPr>
          <w:rFonts w:ascii="GHEA Grapalat" w:hAnsi="GHEA Grapalat"/>
          <w:b/>
          <w:i w:val="0"/>
          <w:spacing w:val="-6"/>
          <w:sz w:val="24"/>
          <w:szCs w:val="24"/>
        </w:rPr>
        <w:t>Гераци</w:t>
      </w:r>
      <w:proofErr w:type="spellEnd"/>
      <w:r w:rsidRPr="003F32A8">
        <w:rPr>
          <w:rFonts w:ascii="GHEA Grapalat" w:hAnsi="GHEA Grapalat"/>
          <w:b/>
          <w:i w:val="0"/>
          <w:spacing w:val="-6"/>
          <w:sz w:val="24"/>
          <w:szCs w:val="24"/>
        </w:rPr>
        <w:t>, д. 12, в 1</w:t>
      </w:r>
      <w:r w:rsidR="003F32A8">
        <w:rPr>
          <w:rFonts w:ascii="GHEA Grapalat" w:hAnsi="GHEA Grapalat"/>
          <w:b/>
          <w:i w:val="0"/>
          <w:spacing w:val="-6"/>
          <w:sz w:val="24"/>
          <w:szCs w:val="24"/>
          <w:lang w:val="hy-AM"/>
        </w:rPr>
        <w:t>6</w:t>
      </w:r>
      <w:r w:rsidRPr="003F32A8">
        <w:rPr>
          <w:rFonts w:ascii="GHEA Grapalat" w:hAnsi="GHEA Grapalat"/>
          <w:b/>
          <w:i w:val="0"/>
          <w:spacing w:val="-6"/>
          <w:sz w:val="24"/>
          <w:szCs w:val="24"/>
        </w:rPr>
        <w:t>:</w:t>
      </w:r>
      <w:r w:rsidR="003F32A8">
        <w:rPr>
          <w:rFonts w:ascii="GHEA Grapalat" w:hAnsi="GHEA Grapalat"/>
          <w:b/>
          <w:i w:val="0"/>
          <w:spacing w:val="-6"/>
          <w:sz w:val="24"/>
          <w:szCs w:val="24"/>
          <w:lang w:val="hy-AM"/>
        </w:rPr>
        <w:t>45</w:t>
      </w:r>
      <w:r w:rsidRPr="003F32A8">
        <w:rPr>
          <w:rFonts w:ascii="GHEA Grapalat" w:hAnsi="GHEA Grapalat"/>
          <w:b/>
          <w:i w:val="0"/>
          <w:spacing w:val="-6"/>
          <w:sz w:val="24"/>
          <w:szCs w:val="24"/>
        </w:rPr>
        <w:t xml:space="preserve"> часов </w:t>
      </w:r>
      <w:r w:rsidR="00112C3B">
        <w:rPr>
          <w:rFonts w:ascii="GHEA Grapalat" w:hAnsi="GHEA Grapalat"/>
          <w:b/>
          <w:i w:val="0"/>
          <w:spacing w:val="-6"/>
          <w:sz w:val="24"/>
          <w:szCs w:val="24"/>
          <w:lang w:val="hy-AM"/>
        </w:rPr>
        <w:t>14</w:t>
      </w:r>
      <w:r w:rsidR="003B35CA" w:rsidRPr="003F32A8">
        <w:rPr>
          <w:rFonts w:ascii="GHEA Grapalat" w:hAnsi="GHEA Grapalat"/>
          <w:b/>
          <w:i w:val="0"/>
          <w:spacing w:val="-6"/>
          <w:sz w:val="24"/>
          <w:szCs w:val="24"/>
        </w:rPr>
        <w:t xml:space="preserve"> </w:t>
      </w:r>
      <w:r w:rsidR="007E395A" w:rsidRPr="003F32A8">
        <w:rPr>
          <w:rFonts w:ascii="GHEA Grapalat" w:hAnsi="GHEA Grapalat"/>
          <w:b/>
          <w:bCs/>
          <w:i w:val="0"/>
          <w:sz w:val="24"/>
          <w:szCs w:val="24"/>
        </w:rPr>
        <w:t>ноября</w:t>
      </w:r>
      <w:r w:rsidR="007E395A" w:rsidRPr="003F32A8">
        <w:rPr>
          <w:rFonts w:ascii="GHEA Grapalat" w:hAnsi="GHEA Grapalat"/>
          <w:iCs/>
        </w:rPr>
        <w:t xml:space="preserve"> </w:t>
      </w:r>
      <w:r w:rsidRPr="003F32A8">
        <w:rPr>
          <w:rFonts w:ascii="GHEA Grapalat" w:hAnsi="GHEA Grapalat"/>
          <w:b/>
          <w:i w:val="0"/>
          <w:spacing w:val="-6"/>
          <w:sz w:val="24"/>
          <w:szCs w:val="24"/>
        </w:rPr>
        <w:t xml:space="preserve"> 2025 года.</w:t>
      </w:r>
    </w:p>
    <w:p w14:paraId="5B15A475" w14:textId="77777777"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8530D6B" w14:textId="77777777"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sidRPr="00521A49">
        <w:rPr>
          <w:rFonts w:ascii="GHEA Grapalat" w:hAnsi="GHEA Grapalat"/>
          <w:b/>
          <w:i w:val="0"/>
          <w:sz w:val="24"/>
          <w:szCs w:val="24"/>
        </w:rPr>
        <w:t>.</w:t>
      </w:r>
    </w:p>
    <w:p w14:paraId="5536B7CF" w14:textId="77777777" w:rsidR="00027B1F" w:rsidRPr="00521A49" w:rsidRDefault="00027B1F" w:rsidP="00027B1F">
      <w:pPr>
        <w:ind w:firstLine="709"/>
        <w:contextualSpacing/>
        <w:rPr>
          <w:rFonts w:ascii="GHEA Grapalat" w:hAnsi="GHEA Grapalat"/>
        </w:rPr>
      </w:pPr>
    </w:p>
    <w:p w14:paraId="2F36564B" w14:textId="77777777" w:rsidR="00027B1F" w:rsidRPr="00521A49" w:rsidRDefault="00027B1F" w:rsidP="00027B1F">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83 (6014), 091</w:t>
      </w:r>
      <w:r>
        <w:rPr>
          <w:rFonts w:ascii="GHEA Grapalat" w:hAnsi="GHEA Grapalat"/>
          <w:b/>
        </w:rPr>
        <w:t>-22-26-25</w:t>
      </w:r>
    </w:p>
    <w:p w14:paraId="529949C5" w14:textId="77777777" w:rsidR="00027B1F" w:rsidRPr="00521A49" w:rsidRDefault="00027B1F" w:rsidP="00027B1F">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5DAFF231" w14:textId="77777777" w:rsidR="00027B1F" w:rsidRPr="00521A49" w:rsidRDefault="00027B1F" w:rsidP="00027B1F">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41EB23A8" w14:textId="77777777"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14:paraId="74C3C669" w14:textId="77777777"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159F96F1" w14:textId="04275B51"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7E395A">
        <w:rPr>
          <w:rFonts w:ascii="GHEA Grapalat" w:hAnsi="GHEA Grapalat"/>
          <w:b/>
        </w:rPr>
        <w:t>GHAPDzB-HVKAK-2025-68</w:t>
      </w:r>
      <w:r w:rsidRPr="00A47C53">
        <w:rPr>
          <w:rFonts w:ascii="GHEA Grapalat" w:hAnsi="GHEA Grapalat"/>
          <w:b/>
        </w:rPr>
        <w:t>»</w:t>
      </w:r>
      <w:r w:rsidRPr="00A47C53">
        <w:rPr>
          <w:rFonts w:ascii="GHEA Grapalat" w:hAnsi="GHEA Grapalat" w:cs="Times Armenian"/>
        </w:rPr>
        <w:br/>
      </w:r>
      <w:r w:rsidRPr="00112C3B">
        <w:rPr>
          <w:rFonts w:ascii="GHEA Grapalat" w:hAnsi="GHEA Grapalat"/>
        </w:rPr>
        <w:t xml:space="preserve">№ 1 от </w:t>
      </w:r>
      <w:r w:rsidR="00112C3B" w:rsidRPr="00112C3B">
        <w:rPr>
          <w:rFonts w:ascii="GHEA Grapalat" w:hAnsi="GHEA Grapalat"/>
          <w:lang w:val="hy-AM"/>
        </w:rPr>
        <w:t>06</w:t>
      </w:r>
      <w:r w:rsidR="00E5203B" w:rsidRPr="00112C3B">
        <w:rPr>
          <w:rFonts w:ascii="GHEA Grapalat" w:hAnsi="GHEA Grapalat"/>
        </w:rPr>
        <w:t xml:space="preserve"> </w:t>
      </w:r>
      <w:r w:rsidR="007E395A" w:rsidRPr="00112C3B">
        <w:rPr>
          <w:rFonts w:ascii="GHEA Grapalat" w:hAnsi="GHEA Grapalat"/>
          <w:iCs/>
        </w:rPr>
        <w:t xml:space="preserve">ноября </w:t>
      </w:r>
      <w:r w:rsidR="007E395A" w:rsidRPr="00112C3B">
        <w:rPr>
          <w:rFonts w:ascii="GHEA Grapalat" w:hAnsi="GHEA Grapalat"/>
          <w:iCs/>
          <w:lang w:val="hy-AM"/>
        </w:rPr>
        <w:t xml:space="preserve"> </w:t>
      </w:r>
      <w:r w:rsidR="00F659CE" w:rsidRPr="00112C3B">
        <w:rPr>
          <w:rFonts w:ascii="GHEA Grapalat" w:hAnsi="GHEA Grapalat"/>
        </w:rPr>
        <w:t>2025</w:t>
      </w:r>
      <w:r w:rsidR="00037A8D" w:rsidRPr="00112C3B">
        <w:rPr>
          <w:rFonts w:ascii="GHEA Grapalat" w:hAnsi="GHEA Grapalat"/>
        </w:rPr>
        <w:t xml:space="preserve"> </w:t>
      </w:r>
      <w:r w:rsidRPr="00112C3B">
        <w:rPr>
          <w:rFonts w:ascii="GHEA Grapalat" w:hAnsi="GHEA Grapalat"/>
        </w:rPr>
        <w:t>г.</w:t>
      </w:r>
    </w:p>
    <w:p w14:paraId="266E6B80" w14:textId="77777777" w:rsidR="00096865" w:rsidRPr="007E395A" w:rsidRDefault="00096865" w:rsidP="00962010">
      <w:pPr>
        <w:pStyle w:val="aa"/>
        <w:widowControl w:val="0"/>
        <w:spacing w:after="160"/>
        <w:ind w:right="-7" w:firstLine="567"/>
        <w:jc w:val="center"/>
        <w:rPr>
          <w:rFonts w:ascii="GHEA Grapalat" w:hAnsi="GHEA Grapalat"/>
          <w:lang w:val="hy-AM"/>
        </w:rPr>
      </w:pPr>
    </w:p>
    <w:p w14:paraId="751EE011" w14:textId="77777777" w:rsidR="00096865" w:rsidRPr="00521A49" w:rsidRDefault="00096865" w:rsidP="00962010">
      <w:pPr>
        <w:pStyle w:val="aa"/>
        <w:widowControl w:val="0"/>
        <w:spacing w:after="160"/>
        <w:ind w:right="-7" w:firstLine="567"/>
        <w:jc w:val="center"/>
        <w:rPr>
          <w:rFonts w:ascii="GHEA Grapalat" w:hAnsi="GHEA Grapalat"/>
        </w:rPr>
      </w:pPr>
    </w:p>
    <w:p w14:paraId="3C86F2D3" w14:textId="77777777" w:rsidR="000763E5" w:rsidRPr="00521A49" w:rsidRDefault="000763E5" w:rsidP="00962010">
      <w:pPr>
        <w:pStyle w:val="aa"/>
        <w:widowControl w:val="0"/>
        <w:spacing w:after="160"/>
        <w:ind w:right="-7" w:firstLine="567"/>
        <w:jc w:val="center"/>
        <w:rPr>
          <w:rFonts w:ascii="GHEA Grapalat" w:hAnsi="GHEA Grapalat"/>
        </w:rPr>
      </w:pPr>
    </w:p>
    <w:p w14:paraId="201E4BDE" w14:textId="77777777"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45513480" w14:textId="77777777" w:rsidR="00096865" w:rsidRPr="00521A49" w:rsidRDefault="00096865" w:rsidP="00962010">
      <w:pPr>
        <w:pStyle w:val="aa"/>
        <w:widowControl w:val="0"/>
        <w:spacing w:after="160"/>
        <w:ind w:right="-7" w:firstLine="567"/>
        <w:jc w:val="center"/>
        <w:rPr>
          <w:rFonts w:ascii="GHEA Grapalat" w:hAnsi="GHEA Grapalat"/>
        </w:rPr>
      </w:pPr>
    </w:p>
    <w:p w14:paraId="5757FCD2" w14:textId="77777777" w:rsidR="000763E5" w:rsidRPr="00521A49" w:rsidRDefault="000763E5" w:rsidP="00962010">
      <w:pPr>
        <w:pStyle w:val="aa"/>
        <w:widowControl w:val="0"/>
        <w:spacing w:after="160"/>
        <w:ind w:right="-7" w:firstLine="567"/>
        <w:jc w:val="center"/>
        <w:rPr>
          <w:rFonts w:ascii="GHEA Grapalat" w:hAnsi="GHEA Grapalat"/>
        </w:rPr>
      </w:pPr>
    </w:p>
    <w:p w14:paraId="658AFAD3" w14:textId="77777777" w:rsidR="000763E5" w:rsidRPr="00521A49" w:rsidRDefault="000763E5" w:rsidP="00962010">
      <w:pPr>
        <w:pStyle w:val="aa"/>
        <w:widowControl w:val="0"/>
        <w:spacing w:after="160"/>
        <w:ind w:right="-7" w:firstLine="567"/>
        <w:jc w:val="center"/>
        <w:rPr>
          <w:rFonts w:ascii="GHEA Grapalat" w:hAnsi="GHEA Grapalat"/>
        </w:rPr>
      </w:pPr>
    </w:p>
    <w:p w14:paraId="1FC55821" w14:textId="77777777"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0D2BDE8" w14:textId="77777777" w:rsidR="00096865" w:rsidRPr="00521A49" w:rsidRDefault="00096865" w:rsidP="00962010">
      <w:pPr>
        <w:pStyle w:val="aa"/>
        <w:widowControl w:val="0"/>
        <w:spacing w:after="160"/>
        <w:ind w:right="-7" w:firstLine="567"/>
        <w:jc w:val="center"/>
        <w:rPr>
          <w:rFonts w:ascii="GHEA Grapalat" w:hAnsi="GHEA Grapalat" w:cs="Sylfaen"/>
        </w:rPr>
      </w:pPr>
    </w:p>
    <w:p w14:paraId="5FCC57E7" w14:textId="77777777" w:rsidR="00096865" w:rsidRPr="0023148F" w:rsidRDefault="00096865" w:rsidP="00962010">
      <w:pPr>
        <w:pStyle w:val="aa"/>
        <w:widowControl w:val="0"/>
        <w:spacing w:after="160"/>
        <w:ind w:right="-7" w:firstLine="567"/>
        <w:jc w:val="center"/>
        <w:rPr>
          <w:rFonts w:ascii="GHEA Grapalat" w:hAnsi="GHEA Grapalat" w:cs="Sylfaen"/>
        </w:rPr>
      </w:pPr>
    </w:p>
    <w:p w14:paraId="3D55250A" w14:textId="343FDD61"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7E395A" w:rsidRPr="007E395A">
        <w:rPr>
          <w:rFonts w:ascii="GHEA Grapalat" w:hAnsi="GHEA Grapalat"/>
          <w:b/>
        </w:rPr>
        <w:t xml:space="preserve">ШИНЫ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067ACE99" w14:textId="77777777" w:rsidR="00CE0D95" w:rsidRPr="00521A49" w:rsidRDefault="00CE0D95" w:rsidP="00962010">
      <w:pPr>
        <w:pStyle w:val="aa"/>
        <w:widowControl w:val="0"/>
        <w:spacing w:after="160"/>
        <w:ind w:right="-7" w:firstLine="567"/>
        <w:jc w:val="center"/>
        <w:rPr>
          <w:rFonts w:ascii="GHEA Grapalat" w:hAnsi="GHEA Grapalat"/>
        </w:rPr>
      </w:pPr>
    </w:p>
    <w:p w14:paraId="30546E84" w14:textId="77777777" w:rsidR="00CE0D95" w:rsidRPr="00521A49" w:rsidRDefault="00CE0D95" w:rsidP="00962010">
      <w:pPr>
        <w:pStyle w:val="aa"/>
        <w:widowControl w:val="0"/>
        <w:spacing w:after="160"/>
        <w:ind w:right="-7" w:firstLine="567"/>
        <w:jc w:val="center"/>
        <w:rPr>
          <w:rFonts w:ascii="GHEA Grapalat" w:hAnsi="GHEA Grapalat"/>
        </w:rPr>
      </w:pPr>
    </w:p>
    <w:p w14:paraId="32209ADE" w14:textId="77777777" w:rsidR="00105093" w:rsidRPr="00521A49" w:rsidRDefault="00105093" w:rsidP="00962010">
      <w:pPr>
        <w:rPr>
          <w:rFonts w:ascii="GHEA Grapalat" w:hAnsi="GHEA Grapalat"/>
          <w:i/>
        </w:rPr>
      </w:pPr>
    </w:p>
    <w:p w14:paraId="27E1F31E" w14:textId="77777777" w:rsidR="00105093" w:rsidRPr="00521A49" w:rsidRDefault="00105093" w:rsidP="00962010">
      <w:pPr>
        <w:rPr>
          <w:rFonts w:ascii="GHEA Grapalat" w:hAnsi="GHEA Grapalat"/>
          <w:i/>
        </w:rPr>
      </w:pPr>
    </w:p>
    <w:p w14:paraId="22388FC8" w14:textId="77777777" w:rsidR="00105093" w:rsidRPr="00521A49" w:rsidRDefault="00105093" w:rsidP="00962010">
      <w:pPr>
        <w:rPr>
          <w:rFonts w:ascii="GHEA Grapalat" w:hAnsi="GHEA Grapalat"/>
          <w:i/>
        </w:rPr>
      </w:pPr>
    </w:p>
    <w:p w14:paraId="6EF0A2E0" w14:textId="77777777" w:rsidR="00105093" w:rsidRPr="00521A49" w:rsidRDefault="00105093" w:rsidP="00962010">
      <w:pPr>
        <w:rPr>
          <w:rFonts w:ascii="GHEA Grapalat" w:hAnsi="GHEA Grapalat"/>
          <w:i/>
        </w:rPr>
      </w:pPr>
    </w:p>
    <w:p w14:paraId="20A5668F" w14:textId="77777777" w:rsidR="00105093" w:rsidRPr="00521A49" w:rsidRDefault="00105093" w:rsidP="00962010">
      <w:pPr>
        <w:rPr>
          <w:rFonts w:ascii="GHEA Grapalat" w:hAnsi="GHEA Grapalat"/>
          <w:i/>
        </w:rPr>
      </w:pPr>
    </w:p>
    <w:p w14:paraId="045C471B" w14:textId="77777777" w:rsidR="00105093" w:rsidRPr="00521A49" w:rsidRDefault="00105093" w:rsidP="00962010">
      <w:pPr>
        <w:rPr>
          <w:rFonts w:ascii="GHEA Grapalat" w:hAnsi="GHEA Grapalat"/>
          <w:i/>
        </w:rPr>
      </w:pPr>
    </w:p>
    <w:p w14:paraId="63209167" w14:textId="77777777" w:rsidR="004237F4" w:rsidRPr="00521A49" w:rsidRDefault="004237F4" w:rsidP="00962010">
      <w:pPr>
        <w:rPr>
          <w:rFonts w:ascii="GHEA Grapalat" w:hAnsi="GHEA Grapalat"/>
          <w:b/>
          <w:i/>
          <w:color w:val="FF0000"/>
        </w:rPr>
      </w:pPr>
    </w:p>
    <w:p w14:paraId="7376F7E7" w14:textId="77777777" w:rsidR="004237F4" w:rsidRPr="00521A49" w:rsidRDefault="004237F4" w:rsidP="00962010">
      <w:pPr>
        <w:rPr>
          <w:rFonts w:ascii="GHEA Grapalat" w:hAnsi="GHEA Grapalat"/>
          <w:b/>
          <w:i/>
          <w:color w:val="FF0000"/>
        </w:rPr>
      </w:pPr>
    </w:p>
    <w:p w14:paraId="361150CE" w14:textId="77777777" w:rsidR="004237F4" w:rsidRPr="00521A49" w:rsidRDefault="004237F4" w:rsidP="00962010">
      <w:pPr>
        <w:rPr>
          <w:rFonts w:ascii="GHEA Grapalat" w:hAnsi="GHEA Grapalat"/>
          <w:b/>
          <w:i/>
          <w:color w:val="FF0000"/>
        </w:rPr>
      </w:pPr>
    </w:p>
    <w:p w14:paraId="5155BA4A" w14:textId="77777777" w:rsidR="004237F4" w:rsidRPr="00521A49" w:rsidRDefault="004237F4" w:rsidP="00962010">
      <w:pPr>
        <w:rPr>
          <w:rFonts w:ascii="GHEA Grapalat" w:hAnsi="GHEA Grapalat"/>
          <w:b/>
          <w:i/>
          <w:color w:val="FF0000"/>
        </w:rPr>
      </w:pPr>
    </w:p>
    <w:p w14:paraId="60D87F59" w14:textId="77777777" w:rsidR="004237F4" w:rsidRPr="00521A49" w:rsidRDefault="004237F4" w:rsidP="00962010">
      <w:pPr>
        <w:rPr>
          <w:rFonts w:ascii="GHEA Grapalat" w:hAnsi="GHEA Grapalat"/>
          <w:b/>
          <w:i/>
          <w:color w:val="FF0000"/>
        </w:rPr>
      </w:pPr>
    </w:p>
    <w:p w14:paraId="6C9A6AB2" w14:textId="77777777" w:rsidR="004237F4" w:rsidRPr="00521A49" w:rsidRDefault="004237F4" w:rsidP="00962010">
      <w:pPr>
        <w:rPr>
          <w:rFonts w:ascii="GHEA Grapalat" w:hAnsi="GHEA Grapalat"/>
          <w:b/>
          <w:i/>
          <w:color w:val="FF0000"/>
        </w:rPr>
      </w:pPr>
    </w:p>
    <w:p w14:paraId="7AFC280B" w14:textId="77777777" w:rsidR="004237F4" w:rsidRPr="00521A49" w:rsidRDefault="004237F4" w:rsidP="00962010">
      <w:pPr>
        <w:rPr>
          <w:rFonts w:ascii="GHEA Grapalat" w:hAnsi="GHEA Grapalat"/>
          <w:b/>
          <w:i/>
          <w:color w:val="FF0000"/>
        </w:rPr>
      </w:pPr>
    </w:p>
    <w:p w14:paraId="36993817" w14:textId="77777777" w:rsidR="004237F4" w:rsidRPr="00521A49" w:rsidRDefault="004237F4" w:rsidP="00962010">
      <w:pPr>
        <w:rPr>
          <w:rFonts w:ascii="GHEA Grapalat" w:hAnsi="GHEA Grapalat"/>
          <w:b/>
          <w:i/>
          <w:color w:val="FF0000"/>
        </w:rPr>
      </w:pPr>
    </w:p>
    <w:p w14:paraId="2F099B34" w14:textId="77777777"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14:paraId="2CEBBF41" w14:textId="77777777" w:rsidR="00AF78F7" w:rsidRPr="00521A49" w:rsidRDefault="00AF78F7">
      <w:pPr>
        <w:rPr>
          <w:rFonts w:ascii="GHEA Grapalat" w:hAnsi="GHEA Grapalat"/>
          <w:b/>
        </w:rPr>
      </w:pPr>
    </w:p>
    <w:p w14:paraId="6B14E83E" w14:textId="77777777" w:rsidR="002915B4" w:rsidRDefault="002915B4" w:rsidP="00962010">
      <w:pPr>
        <w:widowControl w:val="0"/>
        <w:spacing w:after="160"/>
        <w:ind w:firstLine="567"/>
        <w:jc w:val="center"/>
        <w:rPr>
          <w:rFonts w:ascii="GHEA Grapalat" w:hAnsi="GHEA Grapalat"/>
          <w:b/>
        </w:rPr>
      </w:pPr>
    </w:p>
    <w:p w14:paraId="1C1E853E"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59EA5298" w14:textId="0CD99E71"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7E395A" w:rsidRPr="007E395A">
        <w:rPr>
          <w:rFonts w:ascii="GHEA Grapalat" w:hAnsi="GHEA Grapalat"/>
          <w:b/>
        </w:rPr>
        <w:t>ШИНЫ</w:t>
      </w:r>
      <w:r w:rsidR="007E395A" w:rsidRPr="00521A49">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0D6F7E78" w14:textId="77777777" w:rsidR="00C67E80" w:rsidRPr="00521A49" w:rsidRDefault="00C67E80" w:rsidP="00962010">
      <w:pPr>
        <w:widowControl w:val="0"/>
        <w:spacing w:after="160"/>
        <w:jc w:val="center"/>
        <w:rPr>
          <w:rFonts w:ascii="GHEA Grapalat" w:hAnsi="GHEA Grapalat" w:cs="Sylfaen"/>
          <w:b/>
        </w:rPr>
      </w:pPr>
    </w:p>
    <w:p w14:paraId="09536EA1"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60C7D055"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6C902F68"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7277A383"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2C8C6CE"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B7FD489"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12093D73"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078728AB" w14:textId="77777777"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672FCAF6"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F8A2AF7"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629F1946"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0C998094"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77E661B0"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5C3E986B"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686A27E5"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4B897307"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730EB087"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159714D8"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6007683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17365709"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1AB59F35" w14:textId="280261C5"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7E395A">
        <w:rPr>
          <w:rFonts w:ascii="GHEA Grapalat" w:hAnsi="GHEA Grapalat"/>
          <w:b/>
        </w:rPr>
        <w:t>GHAPDzB-HVKAK-2025-68</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44A96ACD"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2731D4E"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5380338"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0E03291" w14:textId="77777777"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4400B97F"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6AD9084A" w14:textId="77777777" w:rsidR="00096865" w:rsidRPr="00521A49" w:rsidRDefault="00096865" w:rsidP="00962010">
      <w:pPr>
        <w:pStyle w:val="3"/>
        <w:keepNext w:val="0"/>
        <w:widowControl w:val="0"/>
        <w:spacing w:after="160" w:line="240" w:lineRule="auto"/>
        <w:rPr>
          <w:rFonts w:ascii="GHEA Grapalat" w:hAnsi="GHEA Grapalat"/>
          <w:sz w:val="24"/>
          <w:szCs w:val="24"/>
        </w:rPr>
      </w:pPr>
    </w:p>
    <w:p w14:paraId="231FDFD8"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18DB16BF" w14:textId="43FB4C0A"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7E395A" w:rsidRPr="00471338">
        <w:rPr>
          <w:rFonts w:ascii="GHEA Grapalat" w:hAnsi="GHEA Grapalat"/>
          <w:b/>
          <w:i w:val="0"/>
          <w:iCs/>
          <w:sz w:val="24"/>
          <w:szCs w:val="24"/>
        </w:rPr>
        <w:t xml:space="preserve">шины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«Национальн</w:t>
      </w:r>
      <w:r w:rsidR="001D742E">
        <w:rPr>
          <w:rFonts w:ascii="GHEA Grapalat" w:hAnsi="GHEA Grapalat"/>
          <w:b/>
          <w:i w:val="0"/>
          <w:color w:val="0D0D0D" w:themeColor="text1" w:themeTint="F2"/>
          <w:sz w:val="24"/>
          <w:szCs w:val="24"/>
        </w:rPr>
        <w:t>ого центра</w:t>
      </w:r>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471338">
        <w:rPr>
          <w:rFonts w:ascii="GHEA Grapalat" w:hAnsi="GHEA Grapalat"/>
          <w:b/>
          <w:i w:val="0"/>
          <w:sz w:val="24"/>
          <w:szCs w:val="24"/>
          <w:lang w:val="hy-AM"/>
        </w:rPr>
        <w:t>8</w:t>
      </w:r>
      <w:r w:rsidR="00E5203B">
        <w:rPr>
          <w:rFonts w:ascii="GHEA Grapalat" w:hAnsi="GHEA Grapalat"/>
          <w:b/>
          <w:i w:val="0"/>
          <w:sz w:val="24"/>
          <w:szCs w:val="24"/>
        </w:rPr>
        <w:t xml:space="preserve"> лота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14:paraId="2804567C" w14:textId="77777777"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726"/>
        <w:gridCol w:w="7536"/>
      </w:tblGrid>
      <w:tr w:rsidR="007B326D" w:rsidRPr="00C21CDD" w14:paraId="76F1F71F" w14:textId="77777777" w:rsidTr="00E25A50">
        <w:trPr>
          <w:jc w:val="center"/>
        </w:trPr>
        <w:tc>
          <w:tcPr>
            <w:tcW w:w="2434" w:type="dxa"/>
            <w:gridSpan w:val="2"/>
            <w:vAlign w:val="center"/>
          </w:tcPr>
          <w:p w14:paraId="49769642" w14:textId="77777777"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14:paraId="656F3931" w14:textId="77777777"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14:paraId="24E37F8D" w14:textId="77777777" w:rsidTr="00E25A50">
        <w:trPr>
          <w:jc w:val="center"/>
        </w:trPr>
        <w:tc>
          <w:tcPr>
            <w:tcW w:w="708" w:type="dxa"/>
            <w:vAlign w:val="center"/>
          </w:tcPr>
          <w:p w14:paraId="3BA256CD" w14:textId="77777777"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14:paraId="5DE8B7BC" w14:textId="77777777"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14:paraId="43DD8927" w14:textId="77777777"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471338" w:rsidRPr="00C21CDD" w14:paraId="47CA2D65" w14:textId="77777777" w:rsidTr="00E25A50">
        <w:trPr>
          <w:jc w:val="center"/>
        </w:trPr>
        <w:tc>
          <w:tcPr>
            <w:tcW w:w="708" w:type="dxa"/>
            <w:vAlign w:val="center"/>
          </w:tcPr>
          <w:p w14:paraId="46A10AA8" w14:textId="77777777" w:rsidR="00471338" w:rsidRPr="00C21CDD" w:rsidRDefault="00471338" w:rsidP="00471338">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w:t>
            </w:r>
          </w:p>
        </w:tc>
        <w:tc>
          <w:tcPr>
            <w:tcW w:w="1726" w:type="dxa"/>
            <w:vAlign w:val="center"/>
          </w:tcPr>
          <w:p w14:paraId="2B229EFB" w14:textId="679E9130" w:rsidR="00471338" w:rsidRPr="00C21CDD" w:rsidRDefault="00471338" w:rsidP="00471338">
            <w:pPr>
              <w:jc w:val="center"/>
              <w:rPr>
                <w:rFonts w:ascii="GHEA Grapalat" w:hAnsi="GHEA Grapalat" w:cs="Calibri"/>
                <w:color w:val="000000"/>
                <w:sz w:val="22"/>
                <w:szCs w:val="22"/>
              </w:rPr>
            </w:pPr>
            <w:r>
              <w:rPr>
                <w:rFonts w:ascii="GHEA Grapalat" w:hAnsi="GHEA Grapalat"/>
                <w:sz w:val="20"/>
                <w:szCs w:val="20"/>
                <w:lang w:val="hy-AM"/>
              </w:rPr>
              <w:t>348 000</w:t>
            </w:r>
          </w:p>
        </w:tc>
        <w:tc>
          <w:tcPr>
            <w:tcW w:w="7536" w:type="dxa"/>
            <w:vAlign w:val="center"/>
          </w:tcPr>
          <w:p w14:paraId="6A39D5C1" w14:textId="453073CF" w:rsidR="00471338" w:rsidRPr="00A65C5D" w:rsidRDefault="00471338" w:rsidP="00471338">
            <w:pPr>
              <w:rPr>
                <w:rFonts w:ascii="GHEA Grapalat" w:hAnsi="GHEA Grapalat"/>
                <w:sz w:val="22"/>
                <w:szCs w:val="22"/>
              </w:rPr>
            </w:pPr>
            <w:r>
              <w:rPr>
                <w:rFonts w:ascii="GHEA Grapalat" w:hAnsi="GHEA Grapalat" w:cs="Calibri"/>
                <w:sz w:val="20"/>
                <w:szCs w:val="20"/>
              </w:rPr>
              <w:t>Шины 225/75R16 зимние</w:t>
            </w:r>
          </w:p>
        </w:tc>
      </w:tr>
      <w:tr w:rsidR="00471338" w:rsidRPr="00C21CDD" w14:paraId="0492A1A3" w14:textId="77777777" w:rsidTr="00E25A50">
        <w:trPr>
          <w:jc w:val="center"/>
        </w:trPr>
        <w:tc>
          <w:tcPr>
            <w:tcW w:w="708" w:type="dxa"/>
            <w:vAlign w:val="center"/>
          </w:tcPr>
          <w:p w14:paraId="323C6531" w14:textId="77777777" w:rsidR="00471338" w:rsidRPr="00C21CDD" w:rsidRDefault="00471338" w:rsidP="00471338">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2</w:t>
            </w:r>
          </w:p>
        </w:tc>
        <w:tc>
          <w:tcPr>
            <w:tcW w:w="1726" w:type="dxa"/>
            <w:vAlign w:val="center"/>
          </w:tcPr>
          <w:p w14:paraId="5202D90C" w14:textId="4934DDBE" w:rsidR="00471338" w:rsidRPr="00C21CDD" w:rsidRDefault="00471338" w:rsidP="00471338">
            <w:pPr>
              <w:jc w:val="center"/>
              <w:rPr>
                <w:rFonts w:ascii="GHEA Grapalat" w:hAnsi="GHEA Grapalat" w:cs="Calibri"/>
                <w:color w:val="000000"/>
                <w:sz w:val="22"/>
                <w:szCs w:val="22"/>
              </w:rPr>
            </w:pPr>
            <w:r>
              <w:rPr>
                <w:rFonts w:ascii="GHEA Grapalat" w:hAnsi="GHEA Grapalat"/>
                <w:sz w:val="20"/>
                <w:szCs w:val="20"/>
                <w:lang w:val="hy-AM"/>
              </w:rPr>
              <w:t>80 000</w:t>
            </w:r>
          </w:p>
        </w:tc>
        <w:tc>
          <w:tcPr>
            <w:tcW w:w="7536" w:type="dxa"/>
            <w:vAlign w:val="center"/>
          </w:tcPr>
          <w:p w14:paraId="524D8FCE" w14:textId="6ED7A4D6" w:rsidR="00471338" w:rsidRPr="00A65C5D" w:rsidRDefault="00471338" w:rsidP="00471338">
            <w:pPr>
              <w:rPr>
                <w:rFonts w:ascii="GHEA Grapalat" w:hAnsi="GHEA Grapalat"/>
                <w:color w:val="000000"/>
                <w:sz w:val="22"/>
                <w:szCs w:val="22"/>
              </w:rPr>
            </w:pPr>
            <w:r>
              <w:rPr>
                <w:rFonts w:ascii="GHEA Grapalat" w:hAnsi="GHEA Grapalat" w:cs="Calibri"/>
                <w:sz w:val="20"/>
                <w:szCs w:val="20"/>
              </w:rPr>
              <w:t>Шины 205/65R15  зимние</w:t>
            </w:r>
          </w:p>
        </w:tc>
      </w:tr>
      <w:tr w:rsidR="00471338" w:rsidRPr="00C21CDD" w14:paraId="3AEC8AF0" w14:textId="77777777" w:rsidTr="00E25A50">
        <w:trPr>
          <w:jc w:val="center"/>
        </w:trPr>
        <w:tc>
          <w:tcPr>
            <w:tcW w:w="708" w:type="dxa"/>
            <w:vAlign w:val="center"/>
          </w:tcPr>
          <w:p w14:paraId="6E7E7D15" w14:textId="30652DE2" w:rsidR="00471338" w:rsidRPr="00471338" w:rsidRDefault="00471338" w:rsidP="00471338">
            <w:pPr>
              <w:pStyle w:val="23"/>
              <w:widowControl w:val="0"/>
              <w:spacing w:line="240" w:lineRule="auto"/>
              <w:ind w:left="114" w:right="57" w:firstLine="0"/>
              <w:jc w:val="center"/>
              <w:outlineLvl w:val="0"/>
              <w:rPr>
                <w:rFonts w:ascii="GHEA Grapalat" w:hAnsi="GHEA Grapalat"/>
                <w:sz w:val="22"/>
                <w:szCs w:val="22"/>
                <w:lang w:val="hy-AM"/>
              </w:rPr>
            </w:pPr>
            <w:r>
              <w:rPr>
                <w:rFonts w:ascii="GHEA Grapalat" w:hAnsi="GHEA Grapalat"/>
                <w:sz w:val="22"/>
                <w:szCs w:val="22"/>
                <w:lang w:val="hy-AM"/>
              </w:rPr>
              <w:t>3</w:t>
            </w:r>
          </w:p>
        </w:tc>
        <w:tc>
          <w:tcPr>
            <w:tcW w:w="1726" w:type="dxa"/>
            <w:vAlign w:val="center"/>
          </w:tcPr>
          <w:p w14:paraId="059170B7" w14:textId="0C2B8CCE" w:rsidR="00471338" w:rsidRDefault="00471338" w:rsidP="00471338">
            <w:pPr>
              <w:jc w:val="center"/>
              <w:rPr>
                <w:rFonts w:ascii="GHEA Grapalat" w:hAnsi="GHEA Grapalat" w:cs="Calibri"/>
                <w:color w:val="000000"/>
                <w:sz w:val="22"/>
                <w:szCs w:val="22"/>
              </w:rPr>
            </w:pPr>
            <w:r>
              <w:rPr>
                <w:rFonts w:ascii="GHEA Grapalat" w:hAnsi="GHEA Grapalat"/>
                <w:sz w:val="20"/>
                <w:szCs w:val="20"/>
                <w:lang w:val="hy-AM"/>
              </w:rPr>
              <w:t>188 000</w:t>
            </w:r>
          </w:p>
        </w:tc>
        <w:tc>
          <w:tcPr>
            <w:tcW w:w="7536" w:type="dxa"/>
            <w:vAlign w:val="center"/>
          </w:tcPr>
          <w:p w14:paraId="379DC71E" w14:textId="61DBA15F" w:rsidR="00471338" w:rsidRPr="00A65C5D" w:rsidRDefault="00471338" w:rsidP="00471338">
            <w:pPr>
              <w:rPr>
                <w:rFonts w:ascii="GHEA Grapalat" w:hAnsi="GHEA Grapalat"/>
                <w:color w:val="000000"/>
                <w:sz w:val="22"/>
                <w:szCs w:val="22"/>
              </w:rPr>
            </w:pPr>
            <w:r>
              <w:rPr>
                <w:rFonts w:ascii="GHEA Grapalat" w:hAnsi="GHEA Grapalat" w:cs="Calibri"/>
                <w:sz w:val="20"/>
                <w:szCs w:val="20"/>
              </w:rPr>
              <w:t>Шины 205/70/R16 зимние</w:t>
            </w:r>
          </w:p>
        </w:tc>
      </w:tr>
      <w:tr w:rsidR="00471338" w:rsidRPr="00C21CDD" w14:paraId="4C1F393C" w14:textId="77777777" w:rsidTr="00E25A50">
        <w:trPr>
          <w:jc w:val="center"/>
        </w:trPr>
        <w:tc>
          <w:tcPr>
            <w:tcW w:w="708" w:type="dxa"/>
            <w:vAlign w:val="center"/>
          </w:tcPr>
          <w:p w14:paraId="6D908FDC" w14:textId="349E08A0" w:rsidR="00471338" w:rsidRPr="00471338" w:rsidRDefault="00471338" w:rsidP="00471338">
            <w:pPr>
              <w:pStyle w:val="23"/>
              <w:widowControl w:val="0"/>
              <w:spacing w:line="240" w:lineRule="auto"/>
              <w:ind w:left="114" w:right="57" w:firstLine="0"/>
              <w:jc w:val="center"/>
              <w:outlineLvl w:val="0"/>
              <w:rPr>
                <w:rFonts w:ascii="GHEA Grapalat" w:hAnsi="GHEA Grapalat"/>
                <w:sz w:val="22"/>
                <w:szCs w:val="22"/>
                <w:lang w:val="hy-AM"/>
              </w:rPr>
            </w:pPr>
            <w:r>
              <w:rPr>
                <w:rFonts w:ascii="GHEA Grapalat" w:hAnsi="GHEA Grapalat"/>
                <w:sz w:val="22"/>
                <w:szCs w:val="22"/>
                <w:lang w:val="hy-AM"/>
              </w:rPr>
              <w:t>4</w:t>
            </w:r>
          </w:p>
        </w:tc>
        <w:tc>
          <w:tcPr>
            <w:tcW w:w="1726" w:type="dxa"/>
            <w:vAlign w:val="center"/>
          </w:tcPr>
          <w:p w14:paraId="5DEBD4F2" w14:textId="7DC578F3" w:rsidR="00471338" w:rsidRDefault="00471338" w:rsidP="00471338">
            <w:pPr>
              <w:jc w:val="center"/>
              <w:rPr>
                <w:rFonts w:ascii="GHEA Grapalat" w:hAnsi="GHEA Grapalat" w:cs="Calibri"/>
                <w:color w:val="000000"/>
                <w:sz w:val="22"/>
                <w:szCs w:val="22"/>
              </w:rPr>
            </w:pPr>
            <w:r>
              <w:rPr>
                <w:rFonts w:ascii="GHEA Grapalat" w:hAnsi="GHEA Grapalat"/>
                <w:sz w:val="20"/>
                <w:szCs w:val="20"/>
                <w:lang w:val="hy-AM"/>
              </w:rPr>
              <w:t>60 000</w:t>
            </w:r>
          </w:p>
        </w:tc>
        <w:tc>
          <w:tcPr>
            <w:tcW w:w="7536" w:type="dxa"/>
            <w:vAlign w:val="center"/>
          </w:tcPr>
          <w:p w14:paraId="3B5522A7" w14:textId="41CAAEA0" w:rsidR="00471338" w:rsidRPr="00A65C5D" w:rsidRDefault="00471338" w:rsidP="00471338">
            <w:pPr>
              <w:rPr>
                <w:rFonts w:ascii="GHEA Grapalat" w:hAnsi="GHEA Grapalat"/>
                <w:color w:val="000000"/>
                <w:sz w:val="22"/>
                <w:szCs w:val="22"/>
              </w:rPr>
            </w:pPr>
            <w:r>
              <w:rPr>
                <w:rFonts w:ascii="GHEA Grapalat" w:hAnsi="GHEA Grapalat" w:cs="Calibri"/>
                <w:sz w:val="20"/>
                <w:szCs w:val="20"/>
              </w:rPr>
              <w:t>Шины 185/60/R14 зимние</w:t>
            </w:r>
          </w:p>
        </w:tc>
      </w:tr>
      <w:tr w:rsidR="00471338" w:rsidRPr="00C21CDD" w14:paraId="52839C60" w14:textId="77777777" w:rsidTr="00E25A50">
        <w:trPr>
          <w:jc w:val="center"/>
        </w:trPr>
        <w:tc>
          <w:tcPr>
            <w:tcW w:w="708" w:type="dxa"/>
            <w:vAlign w:val="center"/>
          </w:tcPr>
          <w:p w14:paraId="26EF138F" w14:textId="2DBDAD94" w:rsidR="00471338" w:rsidRPr="00471338" w:rsidRDefault="00471338" w:rsidP="00471338">
            <w:pPr>
              <w:pStyle w:val="23"/>
              <w:widowControl w:val="0"/>
              <w:spacing w:line="240" w:lineRule="auto"/>
              <w:ind w:left="114" w:right="57" w:firstLine="0"/>
              <w:jc w:val="center"/>
              <w:outlineLvl w:val="0"/>
              <w:rPr>
                <w:rFonts w:ascii="GHEA Grapalat" w:hAnsi="GHEA Grapalat"/>
                <w:sz w:val="22"/>
                <w:szCs w:val="22"/>
                <w:lang w:val="hy-AM"/>
              </w:rPr>
            </w:pPr>
            <w:r>
              <w:rPr>
                <w:rFonts w:ascii="GHEA Grapalat" w:hAnsi="GHEA Grapalat"/>
                <w:sz w:val="22"/>
                <w:szCs w:val="22"/>
                <w:lang w:val="hy-AM"/>
              </w:rPr>
              <w:t>5</w:t>
            </w:r>
          </w:p>
        </w:tc>
        <w:tc>
          <w:tcPr>
            <w:tcW w:w="1726" w:type="dxa"/>
            <w:vAlign w:val="center"/>
          </w:tcPr>
          <w:p w14:paraId="3CCE25F2" w14:textId="1BBDF25F" w:rsidR="00471338" w:rsidRDefault="00471338" w:rsidP="00471338">
            <w:pPr>
              <w:jc w:val="center"/>
              <w:rPr>
                <w:rFonts w:ascii="GHEA Grapalat" w:hAnsi="GHEA Grapalat" w:cs="Calibri"/>
                <w:color w:val="000000"/>
                <w:sz w:val="22"/>
                <w:szCs w:val="22"/>
              </w:rPr>
            </w:pPr>
            <w:r>
              <w:rPr>
                <w:rFonts w:ascii="GHEA Grapalat" w:hAnsi="GHEA Grapalat"/>
                <w:sz w:val="20"/>
                <w:szCs w:val="20"/>
                <w:lang w:val="hy-AM"/>
              </w:rPr>
              <w:t>120 000</w:t>
            </w:r>
          </w:p>
        </w:tc>
        <w:tc>
          <w:tcPr>
            <w:tcW w:w="7536" w:type="dxa"/>
            <w:vAlign w:val="center"/>
          </w:tcPr>
          <w:p w14:paraId="4B929C51" w14:textId="179A064C" w:rsidR="00471338" w:rsidRPr="00A65C5D" w:rsidRDefault="00471338" w:rsidP="00471338">
            <w:pPr>
              <w:rPr>
                <w:rFonts w:ascii="GHEA Grapalat" w:hAnsi="GHEA Grapalat"/>
                <w:color w:val="000000"/>
                <w:sz w:val="22"/>
                <w:szCs w:val="22"/>
              </w:rPr>
            </w:pPr>
            <w:r>
              <w:rPr>
                <w:rFonts w:ascii="GHEA Grapalat" w:hAnsi="GHEA Grapalat" w:cs="Calibri"/>
                <w:sz w:val="20"/>
                <w:szCs w:val="20"/>
              </w:rPr>
              <w:t>Шины 225/65/R16 зимние</w:t>
            </w:r>
          </w:p>
        </w:tc>
      </w:tr>
      <w:tr w:rsidR="00471338" w:rsidRPr="00C21CDD" w14:paraId="5770DD36" w14:textId="77777777" w:rsidTr="00E25A50">
        <w:trPr>
          <w:jc w:val="center"/>
        </w:trPr>
        <w:tc>
          <w:tcPr>
            <w:tcW w:w="708" w:type="dxa"/>
            <w:vAlign w:val="center"/>
          </w:tcPr>
          <w:p w14:paraId="2D5B27BF" w14:textId="60B8DD3B" w:rsidR="00471338" w:rsidRPr="00471338" w:rsidRDefault="00471338" w:rsidP="00471338">
            <w:pPr>
              <w:pStyle w:val="23"/>
              <w:widowControl w:val="0"/>
              <w:spacing w:line="240" w:lineRule="auto"/>
              <w:ind w:left="114" w:right="57" w:firstLine="0"/>
              <w:jc w:val="center"/>
              <w:outlineLvl w:val="0"/>
              <w:rPr>
                <w:rFonts w:ascii="GHEA Grapalat" w:hAnsi="GHEA Grapalat"/>
                <w:sz w:val="22"/>
                <w:szCs w:val="22"/>
                <w:lang w:val="hy-AM"/>
              </w:rPr>
            </w:pPr>
            <w:r>
              <w:rPr>
                <w:rFonts w:ascii="GHEA Grapalat" w:hAnsi="GHEA Grapalat"/>
                <w:sz w:val="22"/>
                <w:szCs w:val="22"/>
                <w:lang w:val="hy-AM"/>
              </w:rPr>
              <w:t>6</w:t>
            </w:r>
          </w:p>
        </w:tc>
        <w:tc>
          <w:tcPr>
            <w:tcW w:w="1726" w:type="dxa"/>
            <w:vAlign w:val="center"/>
          </w:tcPr>
          <w:p w14:paraId="1D10A50D" w14:textId="6107F629" w:rsidR="00471338" w:rsidRDefault="00471338" w:rsidP="00471338">
            <w:pPr>
              <w:jc w:val="center"/>
              <w:rPr>
                <w:rFonts w:ascii="GHEA Grapalat" w:hAnsi="GHEA Grapalat" w:cs="Calibri"/>
                <w:color w:val="000000"/>
                <w:sz w:val="22"/>
                <w:szCs w:val="22"/>
              </w:rPr>
            </w:pPr>
            <w:r>
              <w:rPr>
                <w:rFonts w:ascii="GHEA Grapalat" w:hAnsi="GHEA Grapalat"/>
                <w:sz w:val="20"/>
                <w:szCs w:val="20"/>
                <w:lang w:val="hy-AM"/>
              </w:rPr>
              <w:t>104 000</w:t>
            </w:r>
          </w:p>
        </w:tc>
        <w:tc>
          <w:tcPr>
            <w:tcW w:w="7536" w:type="dxa"/>
            <w:vAlign w:val="center"/>
          </w:tcPr>
          <w:p w14:paraId="2298B552" w14:textId="0AF040BE" w:rsidR="00471338" w:rsidRPr="00A65C5D" w:rsidRDefault="00471338" w:rsidP="00471338">
            <w:pPr>
              <w:rPr>
                <w:rFonts w:ascii="GHEA Grapalat" w:hAnsi="GHEA Grapalat"/>
                <w:color w:val="000000"/>
                <w:sz w:val="22"/>
                <w:szCs w:val="22"/>
              </w:rPr>
            </w:pPr>
            <w:r>
              <w:rPr>
                <w:rFonts w:ascii="GHEA Grapalat" w:hAnsi="GHEA Grapalat" w:cs="Calibri"/>
                <w:sz w:val="20"/>
                <w:szCs w:val="20"/>
              </w:rPr>
              <w:t>Шины 155/70/R13 зимние</w:t>
            </w:r>
          </w:p>
        </w:tc>
      </w:tr>
      <w:tr w:rsidR="00471338" w:rsidRPr="00C21CDD" w14:paraId="6F30BE5F" w14:textId="77777777" w:rsidTr="00E25A50">
        <w:trPr>
          <w:jc w:val="center"/>
        </w:trPr>
        <w:tc>
          <w:tcPr>
            <w:tcW w:w="708" w:type="dxa"/>
            <w:vAlign w:val="center"/>
          </w:tcPr>
          <w:p w14:paraId="5BE8739B" w14:textId="2F0C11CD" w:rsidR="00471338" w:rsidRPr="00471338" w:rsidRDefault="00471338" w:rsidP="00471338">
            <w:pPr>
              <w:pStyle w:val="23"/>
              <w:widowControl w:val="0"/>
              <w:spacing w:line="240" w:lineRule="auto"/>
              <w:ind w:left="114" w:right="57" w:firstLine="0"/>
              <w:jc w:val="center"/>
              <w:outlineLvl w:val="0"/>
              <w:rPr>
                <w:rFonts w:ascii="GHEA Grapalat" w:hAnsi="GHEA Grapalat"/>
                <w:sz w:val="22"/>
                <w:szCs w:val="22"/>
                <w:lang w:val="hy-AM"/>
              </w:rPr>
            </w:pPr>
            <w:r>
              <w:rPr>
                <w:rFonts w:ascii="GHEA Grapalat" w:hAnsi="GHEA Grapalat"/>
                <w:sz w:val="22"/>
                <w:szCs w:val="22"/>
                <w:lang w:val="hy-AM"/>
              </w:rPr>
              <w:t>7</w:t>
            </w:r>
          </w:p>
        </w:tc>
        <w:tc>
          <w:tcPr>
            <w:tcW w:w="1726" w:type="dxa"/>
            <w:vAlign w:val="center"/>
          </w:tcPr>
          <w:p w14:paraId="7FA7FA50" w14:textId="097B5FF6" w:rsidR="00471338" w:rsidRDefault="00471338" w:rsidP="00471338">
            <w:pPr>
              <w:jc w:val="center"/>
              <w:rPr>
                <w:rFonts w:ascii="GHEA Grapalat" w:hAnsi="GHEA Grapalat" w:cs="Calibri"/>
                <w:color w:val="000000"/>
                <w:sz w:val="22"/>
                <w:szCs w:val="22"/>
              </w:rPr>
            </w:pPr>
            <w:r>
              <w:rPr>
                <w:rFonts w:ascii="GHEA Grapalat" w:hAnsi="GHEA Grapalat"/>
                <w:sz w:val="20"/>
                <w:szCs w:val="20"/>
                <w:lang w:val="hy-AM"/>
              </w:rPr>
              <w:t>264 000</w:t>
            </w:r>
          </w:p>
        </w:tc>
        <w:tc>
          <w:tcPr>
            <w:tcW w:w="7536" w:type="dxa"/>
            <w:vAlign w:val="center"/>
          </w:tcPr>
          <w:p w14:paraId="6A3ADCAD" w14:textId="3DF0762A" w:rsidR="00471338" w:rsidRPr="00A65C5D" w:rsidRDefault="00471338" w:rsidP="00471338">
            <w:pPr>
              <w:rPr>
                <w:rFonts w:ascii="GHEA Grapalat" w:hAnsi="GHEA Grapalat"/>
                <w:color w:val="000000"/>
                <w:sz w:val="22"/>
                <w:szCs w:val="22"/>
              </w:rPr>
            </w:pPr>
            <w:r>
              <w:rPr>
                <w:rFonts w:ascii="GHEA Grapalat" w:hAnsi="GHEA Grapalat" w:cs="Calibri"/>
                <w:sz w:val="20"/>
                <w:szCs w:val="20"/>
              </w:rPr>
              <w:t>Шины 205/70/R15 зимние</w:t>
            </w:r>
          </w:p>
        </w:tc>
      </w:tr>
      <w:tr w:rsidR="00471338" w:rsidRPr="00C21CDD" w14:paraId="566D0BA9" w14:textId="77777777" w:rsidTr="00E25A50">
        <w:trPr>
          <w:jc w:val="center"/>
        </w:trPr>
        <w:tc>
          <w:tcPr>
            <w:tcW w:w="708" w:type="dxa"/>
            <w:vAlign w:val="center"/>
          </w:tcPr>
          <w:p w14:paraId="138B11BC" w14:textId="7D13B87D" w:rsidR="00471338" w:rsidRPr="00471338" w:rsidRDefault="00471338" w:rsidP="00471338">
            <w:pPr>
              <w:pStyle w:val="23"/>
              <w:widowControl w:val="0"/>
              <w:spacing w:line="240" w:lineRule="auto"/>
              <w:ind w:left="114" w:right="57" w:firstLine="0"/>
              <w:jc w:val="center"/>
              <w:outlineLvl w:val="0"/>
              <w:rPr>
                <w:rFonts w:ascii="GHEA Grapalat" w:hAnsi="GHEA Grapalat"/>
                <w:sz w:val="22"/>
                <w:szCs w:val="22"/>
                <w:lang w:val="hy-AM"/>
              </w:rPr>
            </w:pPr>
            <w:r>
              <w:rPr>
                <w:rFonts w:ascii="GHEA Grapalat" w:hAnsi="GHEA Grapalat"/>
                <w:sz w:val="22"/>
                <w:szCs w:val="22"/>
                <w:lang w:val="hy-AM"/>
              </w:rPr>
              <w:t>8</w:t>
            </w:r>
          </w:p>
        </w:tc>
        <w:tc>
          <w:tcPr>
            <w:tcW w:w="1726" w:type="dxa"/>
            <w:vAlign w:val="center"/>
          </w:tcPr>
          <w:p w14:paraId="593407C0" w14:textId="5D1D0468" w:rsidR="00471338" w:rsidRDefault="00471338" w:rsidP="00471338">
            <w:pPr>
              <w:jc w:val="center"/>
              <w:rPr>
                <w:rFonts w:ascii="GHEA Grapalat" w:hAnsi="GHEA Grapalat" w:cs="Calibri"/>
                <w:color w:val="000000"/>
                <w:sz w:val="22"/>
                <w:szCs w:val="22"/>
              </w:rPr>
            </w:pPr>
            <w:r>
              <w:rPr>
                <w:rFonts w:ascii="GHEA Grapalat" w:hAnsi="GHEA Grapalat"/>
                <w:sz w:val="20"/>
                <w:szCs w:val="20"/>
                <w:lang w:val="hy-AM"/>
              </w:rPr>
              <w:t>100 000</w:t>
            </w:r>
          </w:p>
        </w:tc>
        <w:tc>
          <w:tcPr>
            <w:tcW w:w="7536" w:type="dxa"/>
            <w:vAlign w:val="center"/>
          </w:tcPr>
          <w:p w14:paraId="3C1A4244" w14:textId="4CF20B7D" w:rsidR="00471338" w:rsidRPr="00A65C5D" w:rsidRDefault="00471338" w:rsidP="00471338">
            <w:pPr>
              <w:rPr>
                <w:rFonts w:ascii="GHEA Grapalat" w:hAnsi="GHEA Grapalat"/>
                <w:color w:val="000000"/>
                <w:sz w:val="22"/>
                <w:szCs w:val="22"/>
              </w:rPr>
            </w:pPr>
            <w:r>
              <w:rPr>
                <w:rFonts w:ascii="GHEA Grapalat" w:hAnsi="GHEA Grapalat" w:cs="Calibri"/>
                <w:sz w:val="20"/>
                <w:szCs w:val="20"/>
              </w:rPr>
              <w:t>Шины 205/70/R15 зимние</w:t>
            </w:r>
          </w:p>
        </w:tc>
      </w:tr>
    </w:tbl>
    <w:p w14:paraId="084FAEDA" w14:textId="77777777" w:rsidR="006B4AC7" w:rsidRPr="00712AD8" w:rsidRDefault="006B4AC7" w:rsidP="00962010">
      <w:pPr>
        <w:pStyle w:val="23"/>
        <w:widowControl w:val="0"/>
        <w:spacing w:after="160" w:line="240" w:lineRule="auto"/>
        <w:ind w:firstLine="567"/>
        <w:rPr>
          <w:rFonts w:ascii="GHEA Grapalat" w:hAnsi="GHEA Grapalat"/>
          <w:sz w:val="24"/>
          <w:szCs w:val="24"/>
        </w:rPr>
      </w:pPr>
    </w:p>
    <w:p w14:paraId="73F3A35B" w14:textId="77777777"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64CEC2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6B1456A3"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64CAA72"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6339B60" w14:textId="77777777"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44DC820C" w14:textId="77777777"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5A75EDD6" w14:textId="77777777"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7931FEA9" w14:textId="77777777"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lastRenderedPageBreak/>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E038405" w14:textId="77777777"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37EC7993"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600DA5E"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69C5F315"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A0B498A"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4E1115F6"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0846E9D" w14:textId="77777777"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3943441" w14:textId="77777777"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14:paraId="17A59CCD"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477D14CD"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493DC62"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577A6242"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D1862D5"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 xml:space="preserve">председателем Совета данного юридического лица, заместителем председателя </w:t>
      </w:r>
      <w:r w:rsidRPr="00521A49">
        <w:rPr>
          <w:rFonts w:ascii="GHEA Grapalat" w:hAnsi="GHEA Grapalat"/>
          <w:color w:val="000000"/>
        </w:rPr>
        <w:lastRenderedPageBreak/>
        <w:t>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B944B95"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3249AE7"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2E57487E"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6584C292"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1293FBE"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67F3AA9"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29FA28AF"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7CF77964"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521A49">
        <w:rPr>
          <w:rFonts w:ascii="GHEA Grapalat" w:hAnsi="GHEA Grapalat"/>
        </w:rPr>
        <w:t>Moodys</w:t>
      </w:r>
      <w:proofErr w:type="spellEnd"/>
      <w:r w:rsidR="00A425E2" w:rsidRPr="00521A49">
        <w:rPr>
          <w:rFonts w:ascii="GHEA Grapalat" w:hAnsi="GHEA Grapalat"/>
        </w:rPr>
        <w:t xml:space="preserve">, Standard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3CF8FDE5"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7310ABD" w14:textId="77777777"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F75D89D" w14:textId="77777777"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703E4B7" w14:textId="77777777"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B6A06B1" w14:textId="77777777"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lastRenderedPageBreak/>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D8F6F57" w14:textId="77777777" w:rsidR="00407FE2" w:rsidRDefault="00407FE2" w:rsidP="00962010">
      <w:pPr>
        <w:widowControl w:val="0"/>
        <w:spacing w:after="160"/>
        <w:jc w:val="center"/>
        <w:rPr>
          <w:rFonts w:ascii="GHEA Grapalat" w:hAnsi="GHEA Grapalat"/>
          <w:b/>
        </w:rPr>
      </w:pPr>
    </w:p>
    <w:p w14:paraId="02AF61E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1D4BBA27"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7D313ED6"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65449253"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2AE5A4A"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CA7E15"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0453C420"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C97A099"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7FF8BE0F" w14:textId="77777777" w:rsidR="00407FE2" w:rsidRDefault="00407FE2" w:rsidP="00962010">
      <w:pPr>
        <w:widowControl w:val="0"/>
        <w:spacing w:after="160"/>
        <w:jc w:val="center"/>
        <w:rPr>
          <w:rFonts w:ascii="GHEA Grapalat" w:hAnsi="GHEA Grapalat"/>
          <w:b/>
        </w:rPr>
      </w:pPr>
    </w:p>
    <w:p w14:paraId="04A0334C"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10DCA92D"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52F085" w14:textId="77777777"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14E221F8" w14:textId="77777777"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23DE01D" w14:textId="77777777"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5ACB9B24" w14:textId="2DA8E527"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112C3B">
        <w:rPr>
          <w:rFonts w:ascii="GHEA Grapalat" w:hAnsi="GHEA Grapalat"/>
          <w:sz w:val="24"/>
          <w:szCs w:val="24"/>
        </w:rPr>
        <w:t>4.2.</w:t>
      </w:r>
      <w:r w:rsidRPr="00112C3B">
        <w:rPr>
          <w:rFonts w:ascii="GHEA Grapalat" w:hAnsi="GHEA Grapalat"/>
          <w:sz w:val="24"/>
          <w:szCs w:val="24"/>
        </w:rPr>
        <w:tab/>
      </w:r>
      <w:r w:rsidR="00805C77" w:rsidRPr="00112C3B">
        <w:rPr>
          <w:rFonts w:ascii="GHEA Grapalat" w:hAnsi="GHEA Grapalat"/>
          <w:sz w:val="24"/>
          <w:szCs w:val="24"/>
        </w:rPr>
        <w:t xml:space="preserve">Заявки на процедуру необходимо представить в комиссию по адресу </w:t>
      </w:r>
      <w:r w:rsidR="00805C77" w:rsidRPr="00112C3B">
        <w:rPr>
          <w:rFonts w:ascii="GHEA Grapalat" w:hAnsi="GHEA Grapalat"/>
          <w:b/>
          <w:sz w:val="24"/>
          <w:szCs w:val="24"/>
        </w:rPr>
        <w:t>г.</w:t>
      </w:r>
      <w:r w:rsidR="00E25A50" w:rsidRPr="00112C3B">
        <w:rPr>
          <w:rFonts w:ascii="GHEA Grapalat" w:hAnsi="GHEA Grapalat"/>
          <w:b/>
          <w:sz w:val="24"/>
          <w:szCs w:val="24"/>
        </w:rPr>
        <w:t xml:space="preserve"> </w:t>
      </w:r>
      <w:r w:rsidR="00805C77" w:rsidRPr="00112C3B">
        <w:rPr>
          <w:rFonts w:ascii="GHEA Grapalat" w:hAnsi="GHEA Grapalat"/>
          <w:b/>
          <w:sz w:val="24"/>
          <w:szCs w:val="24"/>
        </w:rPr>
        <w:t>Ереван, ул. М.</w:t>
      </w:r>
      <w:r w:rsidR="00E25A50" w:rsidRPr="00112C3B">
        <w:rPr>
          <w:rFonts w:ascii="GHEA Grapalat" w:hAnsi="GHEA Grapalat"/>
          <w:b/>
          <w:sz w:val="24"/>
          <w:szCs w:val="24"/>
        </w:rPr>
        <w:t xml:space="preserve"> </w:t>
      </w:r>
      <w:proofErr w:type="spellStart"/>
      <w:r w:rsidR="00805C77" w:rsidRPr="00112C3B">
        <w:rPr>
          <w:rFonts w:ascii="GHEA Grapalat" w:hAnsi="GHEA Grapalat"/>
          <w:b/>
          <w:sz w:val="24"/>
          <w:szCs w:val="24"/>
        </w:rPr>
        <w:t>Гераци</w:t>
      </w:r>
      <w:proofErr w:type="spellEnd"/>
      <w:r w:rsidR="00805C77" w:rsidRPr="00112C3B">
        <w:rPr>
          <w:rFonts w:ascii="GHEA Grapalat" w:hAnsi="GHEA Grapalat"/>
          <w:b/>
          <w:sz w:val="24"/>
          <w:szCs w:val="24"/>
        </w:rPr>
        <w:t>, д. 12</w:t>
      </w:r>
      <w:r w:rsidR="00805C77" w:rsidRPr="00112C3B">
        <w:rPr>
          <w:rFonts w:ascii="GHEA Grapalat" w:hAnsi="GHEA Grapalat"/>
          <w:sz w:val="24"/>
          <w:szCs w:val="24"/>
        </w:rPr>
        <w:t xml:space="preserve"> не позднее, чем </w:t>
      </w:r>
      <w:r w:rsidR="00805C77" w:rsidRPr="00112C3B">
        <w:rPr>
          <w:rFonts w:ascii="GHEA Grapalat" w:hAnsi="GHEA Grapalat"/>
          <w:b/>
          <w:sz w:val="24"/>
          <w:szCs w:val="24"/>
        </w:rPr>
        <w:t xml:space="preserve">в </w:t>
      </w:r>
      <w:r w:rsidR="002156A2" w:rsidRPr="00112C3B">
        <w:rPr>
          <w:rFonts w:ascii="GHEA Grapalat" w:hAnsi="GHEA Grapalat"/>
          <w:b/>
          <w:sz w:val="24"/>
          <w:szCs w:val="24"/>
        </w:rPr>
        <w:t>1</w:t>
      </w:r>
      <w:r w:rsidR="00112C3B">
        <w:rPr>
          <w:rFonts w:ascii="GHEA Grapalat" w:hAnsi="GHEA Grapalat"/>
          <w:b/>
          <w:sz w:val="24"/>
          <w:szCs w:val="24"/>
          <w:lang w:val="hy-AM"/>
        </w:rPr>
        <w:t>6</w:t>
      </w:r>
      <w:r w:rsidR="002156A2" w:rsidRPr="00112C3B">
        <w:rPr>
          <w:rFonts w:ascii="GHEA Grapalat" w:hAnsi="GHEA Grapalat"/>
          <w:b/>
          <w:sz w:val="24"/>
          <w:szCs w:val="24"/>
        </w:rPr>
        <w:t>:</w:t>
      </w:r>
      <w:r w:rsidR="00112C3B">
        <w:rPr>
          <w:rFonts w:ascii="GHEA Grapalat" w:hAnsi="GHEA Grapalat"/>
          <w:b/>
          <w:sz w:val="24"/>
          <w:szCs w:val="24"/>
          <w:lang w:val="hy-AM"/>
        </w:rPr>
        <w:t>45</w:t>
      </w:r>
      <w:r w:rsidR="002156A2" w:rsidRPr="00112C3B">
        <w:rPr>
          <w:rFonts w:ascii="GHEA Grapalat" w:hAnsi="GHEA Grapalat"/>
          <w:b/>
          <w:sz w:val="24"/>
          <w:szCs w:val="24"/>
        </w:rPr>
        <w:t xml:space="preserve"> </w:t>
      </w:r>
      <w:r w:rsidR="00805C77" w:rsidRPr="00112C3B">
        <w:rPr>
          <w:rFonts w:ascii="GHEA Grapalat" w:hAnsi="GHEA Grapalat"/>
          <w:b/>
          <w:sz w:val="24"/>
          <w:szCs w:val="24"/>
        </w:rPr>
        <w:t xml:space="preserve">часов </w:t>
      </w:r>
      <w:r w:rsidR="00112C3B">
        <w:rPr>
          <w:rFonts w:ascii="GHEA Grapalat" w:hAnsi="GHEA Grapalat"/>
          <w:b/>
          <w:sz w:val="24"/>
          <w:szCs w:val="24"/>
          <w:lang w:val="hy-AM"/>
        </w:rPr>
        <w:t>8</w:t>
      </w:r>
      <w:r w:rsidR="00805C77" w:rsidRPr="00112C3B">
        <w:rPr>
          <w:rFonts w:ascii="GHEA Grapalat" w:hAnsi="GHEA Grapalat"/>
          <w:b/>
          <w:sz w:val="24"/>
          <w:szCs w:val="24"/>
        </w:rPr>
        <w:t>-го дня</w:t>
      </w:r>
      <w:r w:rsidR="00805C77" w:rsidRPr="00112C3B">
        <w:rPr>
          <w:rFonts w:ascii="GHEA Grapalat" w:hAnsi="GHEA Grapalat"/>
          <w:sz w:val="24"/>
          <w:szCs w:val="24"/>
        </w:rPr>
        <w:t xml:space="preserve"> с даты опубликования в бюллетене</w:t>
      </w:r>
      <w:r w:rsidR="00805C77" w:rsidRPr="00521A49">
        <w:rPr>
          <w:rFonts w:ascii="GHEA Grapalat" w:hAnsi="GHEA Grapalat"/>
          <w:sz w:val="24"/>
          <w:szCs w:val="24"/>
        </w:rPr>
        <w:t xml:space="preserve"> объявления и приглашения на настоящую процедуру. </w:t>
      </w:r>
    </w:p>
    <w:p w14:paraId="500B8F6A" w14:textId="1B53A42E"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471338" w:rsidRPr="00471338">
        <w:rPr>
          <w:rFonts w:ascii="GHEA Grapalat" w:hAnsi="GHEA Grapalat"/>
          <w:b/>
          <w:bCs/>
          <w:sz w:val="24"/>
          <w:szCs w:val="24"/>
        </w:rPr>
        <w:t>Зина Товмасян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689BF74" w14:textId="77777777"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4D82BF3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2BEDDD3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5F4D8BEE"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3CFE25B1"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7CF8D748"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167D924"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3802412D"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498B2201"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79A46537"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2CBDB8D"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1B291B4"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A8C8C4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0CEEF44A"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14:paraId="461E6298" w14:textId="77777777"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6B94567" w14:textId="77777777" w:rsidR="00CA2C54" w:rsidRDefault="00CA2C54" w:rsidP="00962010">
      <w:pPr>
        <w:widowControl w:val="0"/>
        <w:spacing w:after="160"/>
        <w:jc w:val="center"/>
        <w:rPr>
          <w:rFonts w:ascii="GHEA Grapalat" w:hAnsi="GHEA Grapalat"/>
          <w:b/>
        </w:rPr>
      </w:pPr>
    </w:p>
    <w:p w14:paraId="5CA82E46"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3B041390"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66F56E0"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864A7DE"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888B6FA"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5FE09206"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54EDE06"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DA870F4"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42024C9B"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w:t>
      </w:r>
      <w:r w:rsidRPr="00521A49">
        <w:rPr>
          <w:rFonts w:ascii="GHEA Grapalat" w:hAnsi="GHEA Grapalat"/>
          <w:sz w:val="24"/>
          <w:szCs w:val="24"/>
        </w:rPr>
        <w:lastRenderedPageBreak/>
        <w:t>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6D41BBD6"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DCFDF4E"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AB66FCD" w14:textId="77777777" w:rsidR="00096865" w:rsidRPr="00521A49" w:rsidRDefault="00096865" w:rsidP="0066642D">
      <w:pPr>
        <w:pStyle w:val="23"/>
        <w:widowControl w:val="0"/>
        <w:spacing w:line="240" w:lineRule="auto"/>
        <w:ind w:firstLine="567"/>
        <w:rPr>
          <w:rFonts w:ascii="GHEA Grapalat" w:hAnsi="GHEA Grapalat"/>
          <w:sz w:val="24"/>
          <w:szCs w:val="24"/>
        </w:rPr>
      </w:pPr>
    </w:p>
    <w:p w14:paraId="43EBFBB7"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4F247937" w14:textId="77777777"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54B15BC" w14:textId="77777777"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C8DB692" w14:textId="77777777" w:rsidR="00FA0E41" w:rsidRPr="00521A49" w:rsidRDefault="00FA0E41" w:rsidP="00962010">
      <w:pPr>
        <w:widowControl w:val="0"/>
        <w:spacing w:after="160"/>
        <w:ind w:firstLine="567"/>
        <w:jc w:val="center"/>
        <w:rPr>
          <w:rFonts w:ascii="GHEA Grapalat" w:hAnsi="GHEA Grapalat"/>
          <w:b/>
        </w:rPr>
      </w:pPr>
    </w:p>
    <w:p w14:paraId="13A1E0C0"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4437D3D5" w14:textId="05139B6E"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E24906">
        <w:rPr>
          <w:rFonts w:ascii="GHEA Grapalat" w:hAnsi="GHEA Grapalat"/>
          <w:sz w:val="24"/>
          <w:szCs w:val="24"/>
        </w:rPr>
        <w:t>8.1</w:t>
      </w:r>
      <w:r w:rsidR="00D07367" w:rsidRPr="00E24906">
        <w:rPr>
          <w:rFonts w:ascii="GHEA Grapalat" w:hAnsi="GHEA Grapalat"/>
          <w:sz w:val="24"/>
          <w:szCs w:val="24"/>
        </w:rPr>
        <w:t>.</w:t>
      </w:r>
      <w:r w:rsidR="00D07367" w:rsidRPr="00E24906">
        <w:rPr>
          <w:rFonts w:ascii="GHEA Grapalat" w:hAnsi="GHEA Grapalat"/>
          <w:sz w:val="24"/>
          <w:szCs w:val="24"/>
        </w:rPr>
        <w:tab/>
      </w:r>
      <w:r w:rsidR="006463DE" w:rsidRPr="00E24906">
        <w:rPr>
          <w:rFonts w:ascii="GHEA Grapalat" w:hAnsi="GHEA Grapalat"/>
          <w:sz w:val="24"/>
          <w:szCs w:val="24"/>
        </w:rPr>
        <w:t xml:space="preserve">Вскрытие заявок произойдет </w:t>
      </w:r>
      <w:r w:rsidR="006463DE" w:rsidRPr="00E24906">
        <w:rPr>
          <w:rFonts w:ascii="GHEA Grapalat" w:hAnsi="GHEA Grapalat"/>
          <w:b/>
          <w:sz w:val="24"/>
          <w:szCs w:val="24"/>
        </w:rPr>
        <w:t xml:space="preserve">на </w:t>
      </w:r>
      <w:r w:rsidR="00E24906">
        <w:rPr>
          <w:rFonts w:ascii="GHEA Grapalat" w:hAnsi="GHEA Grapalat"/>
          <w:b/>
          <w:sz w:val="24"/>
          <w:szCs w:val="24"/>
          <w:lang w:val="hy-AM"/>
        </w:rPr>
        <w:t>8</w:t>
      </w:r>
      <w:r w:rsidR="006463DE" w:rsidRPr="00E24906">
        <w:rPr>
          <w:rFonts w:ascii="GHEA Grapalat" w:hAnsi="GHEA Grapalat"/>
          <w:b/>
          <w:sz w:val="24"/>
          <w:szCs w:val="24"/>
        </w:rPr>
        <w:t>-</w:t>
      </w:r>
      <w:r w:rsidR="00482F91" w:rsidRPr="00E24906">
        <w:rPr>
          <w:rFonts w:ascii="GHEA Grapalat" w:hAnsi="GHEA Grapalat"/>
          <w:b/>
          <w:sz w:val="24"/>
          <w:szCs w:val="24"/>
        </w:rPr>
        <w:t>о</w:t>
      </w:r>
      <w:r w:rsidR="006463DE" w:rsidRPr="00E24906">
        <w:rPr>
          <w:rFonts w:ascii="GHEA Grapalat" w:hAnsi="GHEA Grapalat"/>
          <w:b/>
          <w:sz w:val="24"/>
          <w:szCs w:val="24"/>
        </w:rPr>
        <w:t xml:space="preserve">й день в </w:t>
      </w:r>
      <w:r w:rsidR="00970E29" w:rsidRPr="00E24906">
        <w:rPr>
          <w:rFonts w:ascii="GHEA Grapalat" w:hAnsi="GHEA Grapalat"/>
          <w:b/>
          <w:sz w:val="24"/>
          <w:szCs w:val="24"/>
        </w:rPr>
        <w:t>1</w:t>
      </w:r>
      <w:r w:rsidR="00E24906">
        <w:rPr>
          <w:rFonts w:ascii="GHEA Grapalat" w:hAnsi="GHEA Grapalat"/>
          <w:b/>
          <w:sz w:val="24"/>
          <w:szCs w:val="24"/>
          <w:lang w:val="hy-AM"/>
        </w:rPr>
        <w:t>6</w:t>
      </w:r>
      <w:r w:rsidR="002156A2" w:rsidRPr="00E24906">
        <w:rPr>
          <w:rFonts w:ascii="GHEA Grapalat" w:hAnsi="GHEA Grapalat"/>
          <w:b/>
          <w:sz w:val="24"/>
          <w:szCs w:val="24"/>
        </w:rPr>
        <w:t>:</w:t>
      </w:r>
      <w:r w:rsidR="00E24906">
        <w:rPr>
          <w:rFonts w:ascii="GHEA Grapalat" w:hAnsi="GHEA Grapalat"/>
          <w:b/>
          <w:sz w:val="24"/>
          <w:szCs w:val="24"/>
          <w:lang w:val="hy-AM"/>
        </w:rPr>
        <w:t>45</w:t>
      </w:r>
      <w:r w:rsidR="002156A2" w:rsidRPr="00E24906">
        <w:rPr>
          <w:rFonts w:ascii="GHEA Grapalat" w:hAnsi="GHEA Grapalat"/>
          <w:b/>
          <w:sz w:val="24"/>
          <w:szCs w:val="24"/>
        </w:rPr>
        <w:t xml:space="preserve"> </w:t>
      </w:r>
      <w:r w:rsidR="006463DE" w:rsidRPr="00E24906">
        <w:rPr>
          <w:rFonts w:ascii="GHEA Grapalat" w:hAnsi="GHEA Grapalat"/>
          <w:b/>
          <w:sz w:val="24"/>
          <w:szCs w:val="24"/>
        </w:rPr>
        <w:t>часов</w:t>
      </w:r>
      <w:r w:rsidR="006463DE" w:rsidRPr="00E24906">
        <w:rPr>
          <w:rFonts w:ascii="GHEA Grapalat" w:hAnsi="GHEA Grapalat"/>
          <w:sz w:val="24"/>
          <w:szCs w:val="24"/>
        </w:rPr>
        <w:t xml:space="preserve"> со дня опубликования в бюллетене объявления и приглашения на настоящую процедуру.</w:t>
      </w:r>
      <w:r w:rsidR="006463DE" w:rsidRPr="00521A49">
        <w:rPr>
          <w:rFonts w:ascii="GHEA Grapalat" w:hAnsi="GHEA Grapalat"/>
          <w:sz w:val="24"/>
          <w:szCs w:val="24"/>
        </w:rPr>
        <w:t xml:space="preserve"> </w:t>
      </w:r>
    </w:p>
    <w:p w14:paraId="2CC6610E"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51862549"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22513B23"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1566A7C"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B3FD671"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2B1253CA"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92542B2"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57CB076"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3B8A53D8"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w:t>
      </w:r>
      <w:r w:rsidR="006A4E85" w:rsidRPr="00521A49">
        <w:rPr>
          <w:rFonts w:ascii="GHEA Grapalat" w:hAnsi="GHEA Grapalat"/>
        </w:rPr>
        <w:lastRenderedPageBreak/>
        <w:t xml:space="preserve">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44BF490E" w14:textId="77777777"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796271C7" w14:textId="77777777"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50B3DB60" w14:textId="77777777"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1EF3C3EC" w14:textId="77777777"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08B00A9B"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649395E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0CEB9917"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455CC1BA"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280C328"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70CB8D0D"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w:t>
      </w:r>
      <w:r w:rsidRPr="00521A49">
        <w:rPr>
          <w:rFonts w:ascii="GHEA Grapalat" w:hAnsi="GHEA Grapalat"/>
          <w:sz w:val="24"/>
          <w:szCs w:val="24"/>
        </w:rPr>
        <w:lastRenderedPageBreak/>
        <w:t>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BEF1C6A"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F21EF8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43EF6397" w14:textId="77777777"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CC6541" w14:textId="77777777"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95560CE" w14:textId="77777777"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B6F91C8"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1238826C" w14:textId="77777777"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CF017C4" w14:textId="77777777"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41CC8C53" w14:textId="77777777"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5F3028FD" w14:textId="77777777"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w:t>
      </w:r>
      <w:r w:rsidR="001E4A24" w:rsidRPr="00521A49">
        <w:rPr>
          <w:rFonts w:ascii="GHEA Grapalat" w:hAnsi="GHEA Grapalat"/>
          <w:sz w:val="24"/>
          <w:szCs w:val="24"/>
        </w:rPr>
        <w:lastRenderedPageBreak/>
        <w:t>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55A14DC5" w14:textId="77777777"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83172EF" w14:textId="77777777"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0C12F1AD" w14:textId="77777777"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14:paraId="4DCE2BD3" w14:textId="77777777"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9741D68" w14:textId="77777777" w:rsidR="00555059" w:rsidRDefault="00555059" w:rsidP="00555059">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699243A" w14:textId="77777777"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14:paraId="6C0FB23D" w14:textId="77777777" w:rsidR="00555059" w:rsidRDefault="00555059" w:rsidP="00555059">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w:t>
      </w:r>
      <w:r>
        <w:rPr>
          <w:rFonts w:ascii="GHEA Grapalat" w:hAnsi="GHEA Grapalat" w:cs="Sylfaen"/>
        </w:rPr>
        <w:lastRenderedPageBreak/>
        <w:t xml:space="preserve">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14:paraId="3135C107" w14:textId="77777777"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763AEE8D"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DDE7C3A"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B509136" w14:textId="77777777"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CDFC426"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749F45"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80F267C" w14:textId="77777777"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384425CF"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296B49F9"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4018BC8" w14:textId="77777777"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A5C4596"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60E63B5F"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lastRenderedPageBreak/>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7B8087F8"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CED3AD8" w14:textId="77777777"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03F72CCA" w14:textId="77777777"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3C7DFD53"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86C3EFB"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BB8F740"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01F24AD0"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72CCB14"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1C779CFB"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3CE0414"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017F4444"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A6AA5BF" w14:textId="77777777"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lastRenderedPageBreak/>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386536FA" w14:textId="77777777" w:rsidR="00215EAD" w:rsidRPr="00521A49" w:rsidRDefault="00215EAD" w:rsidP="00962010">
      <w:pPr>
        <w:widowControl w:val="0"/>
        <w:spacing w:after="160"/>
        <w:jc w:val="center"/>
        <w:rPr>
          <w:rFonts w:ascii="GHEA Grapalat" w:hAnsi="GHEA Grapalat"/>
          <w:b/>
        </w:rPr>
      </w:pPr>
    </w:p>
    <w:p w14:paraId="1DFAE8B4"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3DBE1550"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14:paraId="40446253" w14:textId="77777777"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1A7CCFD7"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13E1BBC"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6BAD0B8"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47E5D904" w14:textId="77777777"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57C354CE"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B994151"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416BC280"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lastRenderedPageBreak/>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5E118EED"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62A4FF8C"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6EEC9BD0"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0622615E"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6FFE0EB7"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0876BD5"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6408CD7"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567F25E"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0FC9D26C"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4C9A3DA5"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543BB68F" w14:textId="77777777" w:rsidR="003648C2" w:rsidRPr="00521A49" w:rsidRDefault="003648C2" w:rsidP="00B55614">
      <w:pPr>
        <w:widowControl w:val="0"/>
        <w:tabs>
          <w:tab w:val="left" w:pos="1134"/>
        </w:tabs>
        <w:ind w:firstLine="567"/>
        <w:contextualSpacing/>
        <w:jc w:val="both"/>
        <w:rPr>
          <w:rFonts w:ascii="GHEA Grapalat" w:hAnsi="GHEA Grapalat"/>
        </w:rPr>
      </w:pPr>
    </w:p>
    <w:p w14:paraId="11D78111"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137F18FC" w14:textId="77777777" w:rsidR="003D5CAF" w:rsidRPr="00521A49" w:rsidRDefault="003D5CAF" w:rsidP="00962010">
      <w:pPr>
        <w:rPr>
          <w:rFonts w:ascii="GHEA Grapalat" w:hAnsi="GHEA Grapalat" w:cs="Arial"/>
          <w:b/>
        </w:rPr>
      </w:pPr>
    </w:p>
    <w:p w14:paraId="0DEE2AAE"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4E8125B"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5614E8ED"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7B38AAF4"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48035132"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424EBD10"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1B7D6BE" w14:textId="77777777" w:rsidR="003A0095" w:rsidRPr="00AF1AEF" w:rsidRDefault="003A0095" w:rsidP="00962010">
      <w:pPr>
        <w:jc w:val="center"/>
        <w:rPr>
          <w:rFonts w:ascii="GHEA Grapalat" w:hAnsi="GHEA Grapalat"/>
          <w:b/>
        </w:rPr>
      </w:pPr>
    </w:p>
    <w:p w14:paraId="64B61F3F" w14:textId="77777777" w:rsidR="003A0095" w:rsidRPr="00AF1AEF" w:rsidRDefault="003A0095" w:rsidP="00962010">
      <w:pPr>
        <w:jc w:val="center"/>
        <w:rPr>
          <w:rFonts w:ascii="GHEA Grapalat" w:hAnsi="GHEA Grapalat"/>
          <w:b/>
        </w:rPr>
      </w:pPr>
    </w:p>
    <w:p w14:paraId="39D9A721"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6DED5E66" w14:textId="77777777" w:rsidR="00C54730" w:rsidRPr="00521A49" w:rsidRDefault="00C54730" w:rsidP="00962010">
      <w:pPr>
        <w:jc w:val="center"/>
        <w:rPr>
          <w:rFonts w:ascii="GHEA Grapalat" w:hAnsi="GHEA Grapalat"/>
          <w:b/>
        </w:rPr>
      </w:pPr>
    </w:p>
    <w:p w14:paraId="464B5ED9"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548284F8"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E340BA4"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DAF5B7C"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B5573C5"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8473098"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E2023F0"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620F9D87" w14:textId="77777777" w:rsidR="00C87BF8" w:rsidRPr="00521A49" w:rsidRDefault="00C87BF8" w:rsidP="00962010">
      <w:pPr>
        <w:jc w:val="both"/>
        <w:rPr>
          <w:rFonts w:ascii="GHEA Grapalat" w:hAnsi="GHEA Grapalat"/>
        </w:rPr>
      </w:pPr>
      <w:r w:rsidRPr="00521A49">
        <w:rPr>
          <w:rFonts w:ascii="GHEA Grapalat" w:hAnsi="GHEA Grapalat"/>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C1B4140"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0CA2FBBC"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3A019B6"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100740B9"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014AB860"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A8FF313"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F6CDC38"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3E493E27"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AE22C52"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1CB0A92"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15617981"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77F0415"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ECC78A3"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53CEB58" w14:textId="77777777" w:rsidR="00C87BF8" w:rsidRPr="00521A49" w:rsidRDefault="00C87BF8" w:rsidP="00962010">
      <w:pPr>
        <w:jc w:val="both"/>
        <w:rPr>
          <w:rFonts w:ascii="GHEA Grapalat" w:hAnsi="GHEA Grapalat"/>
        </w:rPr>
      </w:pPr>
      <w:r w:rsidRPr="00521A49">
        <w:rPr>
          <w:rFonts w:ascii="GHEA Grapalat" w:hAnsi="GHEA Grapalat"/>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1D588C"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9DADAEE"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C0DE820"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8F03A5"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358B999F"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479149F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2BCE92F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2EE81313" w14:textId="77777777" w:rsidR="00275196" w:rsidRPr="00521A49" w:rsidRDefault="00275196" w:rsidP="00962010">
      <w:pPr>
        <w:widowControl w:val="0"/>
        <w:spacing w:after="160"/>
        <w:jc w:val="center"/>
        <w:rPr>
          <w:rFonts w:ascii="GHEA Grapalat" w:hAnsi="GHEA Grapalat"/>
        </w:rPr>
      </w:pPr>
    </w:p>
    <w:p w14:paraId="18308C7B"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198A1697"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61915268"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F13386C"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F685C81" w14:textId="77777777" w:rsidR="008F15B9" w:rsidRPr="00521A49" w:rsidRDefault="008F15B9" w:rsidP="0007305B">
      <w:pPr>
        <w:widowControl w:val="0"/>
        <w:jc w:val="center"/>
        <w:rPr>
          <w:rFonts w:ascii="GHEA Grapalat" w:hAnsi="GHEA Grapalat"/>
          <w:b/>
        </w:rPr>
      </w:pPr>
    </w:p>
    <w:p w14:paraId="21B18F7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33D99076"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3C87DC9A"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4326E2B3"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45D3D64D"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AD129AD"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14:paraId="7538CCA7"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1F1017C9" w14:textId="77777777" w:rsidR="0007305B" w:rsidRPr="00521A49" w:rsidRDefault="0007305B" w:rsidP="0007305B">
      <w:pPr>
        <w:widowControl w:val="0"/>
        <w:jc w:val="center"/>
        <w:rPr>
          <w:rFonts w:ascii="GHEA Grapalat" w:hAnsi="GHEA Grapalat"/>
          <w:b/>
        </w:rPr>
      </w:pPr>
    </w:p>
    <w:p w14:paraId="476D29E6"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41ED3904"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44B12DD6"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C384D59"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6FC2AAB"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42FDCC12"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1D8AA263"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6A846D41"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756046C7"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09883D47"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4AA37F5F" w14:textId="77777777" w:rsidR="00ED59E0" w:rsidRPr="00521A49" w:rsidRDefault="00ED59E0" w:rsidP="00962010">
      <w:pPr>
        <w:widowControl w:val="0"/>
        <w:tabs>
          <w:tab w:val="left" w:pos="1134"/>
        </w:tabs>
        <w:spacing w:after="160"/>
        <w:ind w:firstLine="567"/>
        <w:jc w:val="both"/>
        <w:rPr>
          <w:rFonts w:ascii="GHEA Grapalat" w:hAnsi="GHEA Grapalat"/>
        </w:rPr>
      </w:pPr>
    </w:p>
    <w:p w14:paraId="7D5A2A49" w14:textId="77777777" w:rsidR="00ED59E0" w:rsidRPr="00521A49" w:rsidRDefault="00ED59E0" w:rsidP="00962010">
      <w:pPr>
        <w:widowControl w:val="0"/>
        <w:tabs>
          <w:tab w:val="left" w:pos="1134"/>
        </w:tabs>
        <w:spacing w:after="160"/>
        <w:ind w:firstLine="567"/>
        <w:jc w:val="both"/>
        <w:rPr>
          <w:rFonts w:ascii="GHEA Grapalat" w:hAnsi="GHEA Grapalat"/>
        </w:rPr>
      </w:pPr>
    </w:p>
    <w:p w14:paraId="07153D5E" w14:textId="77777777" w:rsidR="00ED59E0" w:rsidRPr="00521A49" w:rsidRDefault="00ED59E0" w:rsidP="00962010">
      <w:pPr>
        <w:widowControl w:val="0"/>
        <w:tabs>
          <w:tab w:val="left" w:pos="1134"/>
        </w:tabs>
        <w:spacing w:after="160"/>
        <w:ind w:firstLine="567"/>
        <w:jc w:val="both"/>
        <w:rPr>
          <w:rFonts w:ascii="GHEA Grapalat" w:hAnsi="GHEA Grapalat"/>
        </w:rPr>
      </w:pPr>
    </w:p>
    <w:p w14:paraId="54DFE29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C049179"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64DA7E6"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C2EED56"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F53BA5C" w14:textId="77777777" w:rsidR="006E23CE" w:rsidRPr="00521A49" w:rsidRDefault="006E23CE" w:rsidP="00962010">
      <w:pPr>
        <w:rPr>
          <w:rFonts w:ascii="GHEA Grapalat" w:hAnsi="GHEA Grapalat"/>
          <w:b/>
        </w:rPr>
      </w:pPr>
      <w:r w:rsidRPr="00521A49">
        <w:rPr>
          <w:rFonts w:ascii="GHEA Grapalat" w:hAnsi="GHEA Grapalat"/>
          <w:b/>
        </w:rPr>
        <w:br w:type="page"/>
      </w:r>
    </w:p>
    <w:p w14:paraId="6A212526"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149B18D2" w14:textId="323F3C49"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p>
    <w:p w14:paraId="1D13E6FD" w14:textId="77777777" w:rsidR="00D13516" w:rsidRPr="00521A49" w:rsidRDefault="00D13516" w:rsidP="00962010">
      <w:pPr>
        <w:widowControl w:val="0"/>
        <w:spacing w:after="120"/>
        <w:jc w:val="center"/>
        <w:rPr>
          <w:rFonts w:ascii="GHEA Grapalat" w:hAnsi="GHEA Grapalat" w:cs="Sylfaen"/>
          <w:b/>
        </w:rPr>
      </w:pPr>
    </w:p>
    <w:p w14:paraId="1F914251"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22A9DF11" w14:textId="77777777"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69DF4725" w14:textId="77777777" w:rsidR="00B2572B" w:rsidRPr="00521A49" w:rsidRDefault="00B2572B" w:rsidP="00962010">
      <w:pPr>
        <w:widowControl w:val="0"/>
        <w:spacing w:after="120"/>
        <w:jc w:val="center"/>
        <w:rPr>
          <w:rFonts w:ascii="GHEA Grapalat" w:hAnsi="GHEA Grapalat"/>
        </w:rPr>
      </w:pPr>
    </w:p>
    <w:p w14:paraId="35B94A95"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206EFE70"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5D23CD07"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17D642D"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0278FC00" w14:textId="61F7D5BB"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766843D2"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8FEB57F"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7E858A65"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641B4CE9"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0662692E" w14:textId="77777777" w:rsidR="000612B9" w:rsidRPr="00521A49" w:rsidRDefault="000612B9" w:rsidP="00962010">
      <w:pPr>
        <w:jc w:val="both"/>
        <w:rPr>
          <w:rFonts w:ascii="GHEA Grapalat" w:hAnsi="GHEA Grapalat"/>
        </w:rPr>
      </w:pPr>
    </w:p>
    <w:p w14:paraId="0869B7B8"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AB9D58C"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2642558B" w14:textId="77777777" w:rsidR="000612B9" w:rsidRPr="00521A49" w:rsidRDefault="000612B9" w:rsidP="00962010">
      <w:pPr>
        <w:jc w:val="both"/>
        <w:rPr>
          <w:rFonts w:ascii="GHEA Grapalat" w:hAnsi="GHEA Grapalat"/>
        </w:rPr>
      </w:pPr>
    </w:p>
    <w:p w14:paraId="59D88EBC"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63E8A8F2"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6FA64645" w14:textId="77777777" w:rsidR="00B138F3" w:rsidRPr="00521A49" w:rsidRDefault="00B138F3" w:rsidP="00962010">
      <w:pPr>
        <w:jc w:val="both"/>
        <w:rPr>
          <w:rFonts w:ascii="GHEA Grapalat" w:hAnsi="GHEA Grapalat"/>
        </w:rPr>
      </w:pPr>
    </w:p>
    <w:p w14:paraId="58E2B6A8"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0C8632F6"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135DB860" w14:textId="77777777" w:rsidR="00B138F3" w:rsidRPr="00521A49" w:rsidRDefault="00B138F3" w:rsidP="00962010">
      <w:pPr>
        <w:jc w:val="both"/>
        <w:rPr>
          <w:rFonts w:ascii="GHEA Grapalat" w:hAnsi="GHEA Grapalat"/>
        </w:rPr>
      </w:pPr>
    </w:p>
    <w:p w14:paraId="0D76E669"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25721214"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42C4B21" w14:textId="77777777" w:rsidR="00B16483" w:rsidRPr="00521A49" w:rsidRDefault="00B16483" w:rsidP="00962010">
      <w:pPr>
        <w:jc w:val="both"/>
        <w:rPr>
          <w:rFonts w:ascii="GHEA Grapalat" w:hAnsi="GHEA Grapalat"/>
        </w:rPr>
      </w:pPr>
    </w:p>
    <w:p w14:paraId="524AFDDD"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21F9EF10"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0C55023F" w14:textId="77777777" w:rsidR="00B16483" w:rsidRPr="00521A49" w:rsidRDefault="00B16483" w:rsidP="00962010">
      <w:pPr>
        <w:tabs>
          <w:tab w:val="left" w:pos="7371"/>
        </w:tabs>
        <w:ind w:left="3544" w:firstLine="3"/>
        <w:jc w:val="both"/>
        <w:rPr>
          <w:rFonts w:ascii="GHEA Grapalat" w:hAnsi="GHEA Grapalat"/>
        </w:rPr>
      </w:pPr>
    </w:p>
    <w:p w14:paraId="3443DEAA"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2AC1E6F1"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6BC57474"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11117C3B"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6D7A119" w14:textId="77777777" w:rsidR="009E1F0A" w:rsidRPr="00521A49" w:rsidRDefault="009E1F0A" w:rsidP="00962010">
      <w:pPr>
        <w:rPr>
          <w:rFonts w:ascii="GHEA Grapalat" w:hAnsi="GHEA Grapalat"/>
          <w:i/>
          <w:vertAlign w:val="superscript"/>
          <w:lang w:val="es-ES"/>
        </w:rPr>
      </w:pPr>
    </w:p>
    <w:p w14:paraId="794C28BA"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79C34FF1" w14:textId="77777777" w:rsidR="004E425A" w:rsidRPr="00521A49" w:rsidRDefault="004E425A" w:rsidP="00962010">
      <w:pPr>
        <w:rPr>
          <w:rFonts w:ascii="GHEA Grapalat" w:hAnsi="GHEA Grapalat"/>
          <w:color w:val="000000" w:themeColor="text1"/>
          <w:spacing w:val="-4"/>
        </w:rPr>
      </w:pPr>
    </w:p>
    <w:p w14:paraId="54DED1CD" w14:textId="5A1430AB"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3238C0E"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05C09BC1"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4923E41A" w14:textId="20DB437D"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7E395A">
        <w:rPr>
          <w:rFonts w:ascii="GHEA Grapalat" w:hAnsi="GHEA Grapalat"/>
          <w:b/>
          <w:sz w:val="22"/>
          <w:szCs w:val="22"/>
        </w:rPr>
        <w:t>GHAPDzB-HVKAK-2025-68</w:t>
      </w:r>
      <w:r w:rsidR="005A61F4" w:rsidRPr="00521A49">
        <w:rPr>
          <w:rFonts w:ascii="GHEA Grapalat" w:hAnsi="GHEA Grapalat"/>
          <w:b/>
          <w:sz w:val="22"/>
          <w:szCs w:val="22"/>
        </w:rPr>
        <w:t>»</w:t>
      </w:r>
    </w:p>
    <w:p w14:paraId="00F291A1" w14:textId="77777777"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74C99006" w14:textId="77777777"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73A71B68"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CD35971"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031B3D37"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47080F84"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B481F10"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38DC66B4" w14:textId="77777777" w:rsidR="006B3E56" w:rsidRPr="00521A49" w:rsidRDefault="006B3E56" w:rsidP="00962010">
      <w:pPr>
        <w:widowControl w:val="0"/>
        <w:jc w:val="both"/>
        <w:rPr>
          <w:ins w:id="3"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7A5CE293"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586D23C7"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6E02653A"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14:paraId="6CF25D66" w14:textId="77777777" w:rsidR="00A617A7" w:rsidRPr="00521A49" w:rsidRDefault="00A617A7" w:rsidP="00962010">
      <w:pPr>
        <w:widowControl w:val="0"/>
        <w:jc w:val="both"/>
        <w:rPr>
          <w:rFonts w:ascii="GHEA Grapalat" w:hAnsi="GHEA Grapalat"/>
        </w:rPr>
      </w:pPr>
    </w:p>
    <w:p w14:paraId="28F611A9"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31040C3"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21912D71"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9890F29" w14:textId="77777777" w:rsidR="00F855BB" w:rsidRPr="00521A49" w:rsidRDefault="00F855BB" w:rsidP="00962010">
      <w:pPr>
        <w:tabs>
          <w:tab w:val="left" w:pos="7371"/>
        </w:tabs>
        <w:ind w:left="3544" w:firstLine="3"/>
        <w:jc w:val="both"/>
        <w:rPr>
          <w:rFonts w:ascii="GHEA Grapalat" w:hAnsi="GHEA Grapalat"/>
          <w:lang w:val="hy-AM"/>
        </w:rPr>
      </w:pPr>
    </w:p>
    <w:p w14:paraId="7A1770D5" w14:textId="77777777" w:rsidR="00F855BB" w:rsidRPr="00521A49" w:rsidRDefault="00F855BB" w:rsidP="00962010">
      <w:pPr>
        <w:tabs>
          <w:tab w:val="left" w:pos="7371"/>
        </w:tabs>
        <w:ind w:left="3544" w:firstLine="3"/>
        <w:jc w:val="both"/>
        <w:rPr>
          <w:rFonts w:ascii="GHEA Grapalat" w:hAnsi="GHEA Grapalat"/>
          <w:lang w:val="hy-AM"/>
        </w:rPr>
      </w:pPr>
    </w:p>
    <w:p w14:paraId="70508C85" w14:textId="77777777" w:rsidR="006B3E56" w:rsidRPr="00521A49" w:rsidRDefault="006B3E56" w:rsidP="00962010">
      <w:pPr>
        <w:tabs>
          <w:tab w:val="left" w:pos="7371"/>
        </w:tabs>
        <w:ind w:left="3544" w:firstLine="3"/>
        <w:jc w:val="both"/>
        <w:rPr>
          <w:rFonts w:ascii="GHEA Grapalat" w:hAnsi="GHEA Grapalat"/>
        </w:rPr>
      </w:pPr>
    </w:p>
    <w:p w14:paraId="5D2BAEF2"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6FE351A7"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7EC06867" w14:textId="77777777" w:rsidR="00A777C1" w:rsidRPr="00521A49" w:rsidRDefault="00A777C1" w:rsidP="00962010">
      <w:pPr>
        <w:ind w:left="1134"/>
        <w:jc w:val="both"/>
        <w:rPr>
          <w:rFonts w:ascii="GHEA Grapalat" w:hAnsi="GHEA Grapalat"/>
          <w:vertAlign w:val="superscript"/>
        </w:rPr>
      </w:pPr>
    </w:p>
    <w:p w14:paraId="3672379F"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56CCA082"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03367B97"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5C2FF398" w14:textId="4AEB175C"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p>
    <w:p w14:paraId="36A100B6" w14:textId="77777777" w:rsidR="00D043C1" w:rsidRPr="00521A49" w:rsidRDefault="00D043C1" w:rsidP="00962010">
      <w:pPr>
        <w:widowControl w:val="0"/>
        <w:spacing w:after="160"/>
        <w:ind w:left="567" w:right="565"/>
        <w:jc w:val="center"/>
        <w:rPr>
          <w:rFonts w:ascii="GHEA Grapalat" w:hAnsi="GHEA Grapalat"/>
          <w:b/>
        </w:rPr>
      </w:pPr>
    </w:p>
    <w:p w14:paraId="59A52593"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2F9F61FA"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107E8B0A" w14:textId="77777777"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14:paraId="61A8C297"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223E1165"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422E10CE" w14:textId="72D9A9C5"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64672ED4" w14:textId="77777777" w:rsidTr="00C15A48">
        <w:tc>
          <w:tcPr>
            <w:tcW w:w="1042" w:type="dxa"/>
            <w:vMerge w:val="restart"/>
            <w:vAlign w:val="center"/>
          </w:tcPr>
          <w:p w14:paraId="7C4782C1" w14:textId="77777777" w:rsidR="00C15A48" w:rsidRDefault="00C15A48" w:rsidP="00C15A48">
            <w:pPr>
              <w:widowControl w:val="0"/>
              <w:jc w:val="center"/>
              <w:rPr>
                <w:rFonts w:ascii="GHEA Grapalat" w:hAnsi="GHEA Grapalat"/>
                <w:b/>
                <w:sz w:val="20"/>
                <w:szCs w:val="20"/>
              </w:rPr>
            </w:pPr>
          </w:p>
          <w:p w14:paraId="5E7010B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C3EE86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44D26723" w14:textId="77777777" w:rsidTr="00C15A48">
        <w:trPr>
          <w:trHeight w:val="696"/>
        </w:trPr>
        <w:tc>
          <w:tcPr>
            <w:tcW w:w="1042" w:type="dxa"/>
            <w:vMerge/>
            <w:vAlign w:val="center"/>
          </w:tcPr>
          <w:p w14:paraId="657C72AD"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724833C2"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56F67C4E"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490BACA7"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5FEB6738"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64E3C667"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113F4F50"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5DDA5A09" w14:textId="77777777" w:rsidTr="00C15A48">
        <w:tc>
          <w:tcPr>
            <w:tcW w:w="1042" w:type="dxa"/>
          </w:tcPr>
          <w:p w14:paraId="56CB7099"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55AB70FA"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2D1A0708"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5A8C7A13"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5A33FF45"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17D4E824"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735226BE" w14:textId="77777777" w:rsidTr="00C15A48">
        <w:tc>
          <w:tcPr>
            <w:tcW w:w="1042" w:type="dxa"/>
          </w:tcPr>
          <w:p w14:paraId="1CBCE483"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159735E2"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64FACCBB"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048D138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3332E39B"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425288AD"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1F98B812" w14:textId="77777777" w:rsidTr="00C15A48">
        <w:tc>
          <w:tcPr>
            <w:tcW w:w="1042" w:type="dxa"/>
          </w:tcPr>
          <w:p w14:paraId="31A53552"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29FB4CA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28B86F8C"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469C0F46"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6C02B9DB"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3FA10710" w14:textId="77777777" w:rsidR="00C15A48" w:rsidRPr="00206AF8" w:rsidRDefault="00C15A48" w:rsidP="00C15A48">
            <w:pPr>
              <w:pStyle w:val="3"/>
              <w:keepNext w:val="0"/>
              <w:widowControl w:val="0"/>
              <w:spacing w:line="240" w:lineRule="auto"/>
              <w:jc w:val="left"/>
              <w:rPr>
                <w:rFonts w:ascii="GHEA Grapalat" w:hAnsi="GHEA Grapalat"/>
                <w:b/>
              </w:rPr>
            </w:pPr>
          </w:p>
        </w:tc>
      </w:tr>
    </w:tbl>
    <w:p w14:paraId="40DA5A6A" w14:textId="77777777" w:rsidR="00D043C1" w:rsidRPr="00521A49" w:rsidRDefault="00D043C1" w:rsidP="00962010">
      <w:pPr>
        <w:widowControl w:val="0"/>
        <w:tabs>
          <w:tab w:val="left" w:pos="6804"/>
        </w:tabs>
        <w:jc w:val="center"/>
        <w:rPr>
          <w:rFonts w:ascii="GHEA Grapalat" w:hAnsi="GHEA Grapalat"/>
          <w:lang w:val="en-US"/>
        </w:rPr>
      </w:pPr>
    </w:p>
    <w:p w14:paraId="13CB601D"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7C32F693"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4A2A4E87" w14:textId="77777777" w:rsidR="00D043C1" w:rsidRPr="00521A49" w:rsidRDefault="00D043C1" w:rsidP="00962010">
      <w:pPr>
        <w:widowControl w:val="0"/>
        <w:spacing w:after="160"/>
        <w:jc w:val="right"/>
        <w:rPr>
          <w:rFonts w:ascii="GHEA Grapalat" w:hAnsi="GHEA Grapalat"/>
          <w:sz w:val="16"/>
          <w:szCs w:val="16"/>
        </w:rPr>
      </w:pPr>
    </w:p>
    <w:p w14:paraId="541364E3"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07123C20" w14:textId="77777777" w:rsidR="00D043C1" w:rsidRPr="00521A49" w:rsidRDefault="00D043C1" w:rsidP="00962010">
      <w:pPr>
        <w:rPr>
          <w:rFonts w:ascii="GHEA Grapalat" w:hAnsi="GHEA Grapalat"/>
        </w:rPr>
      </w:pPr>
      <w:r w:rsidRPr="00521A49">
        <w:rPr>
          <w:rFonts w:ascii="GHEA Grapalat" w:hAnsi="GHEA Grapalat"/>
        </w:rPr>
        <w:br w:type="page"/>
      </w:r>
    </w:p>
    <w:p w14:paraId="61993B10"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4E7BD1CB" w14:textId="3BC3BED1"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p>
    <w:p w14:paraId="7F2C31AF" w14:textId="77777777" w:rsidR="00F016A2" w:rsidRPr="00521A49" w:rsidRDefault="00F016A2" w:rsidP="00962010">
      <w:pPr>
        <w:rPr>
          <w:rFonts w:ascii="GHEA Grapalat" w:hAnsi="GHEA Grapalat"/>
          <w:b/>
        </w:rPr>
      </w:pPr>
    </w:p>
    <w:p w14:paraId="5D7AF7B7"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517E0C1C"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6BA365D6" w14:textId="77777777" w:rsidR="00F016A2" w:rsidRPr="00521A49" w:rsidRDefault="00F016A2" w:rsidP="00962010">
      <w:pPr>
        <w:ind w:left="360" w:hanging="360"/>
        <w:jc w:val="center"/>
        <w:rPr>
          <w:rFonts w:ascii="GHEA Grapalat" w:eastAsia="GHEA Grapalat" w:hAnsi="GHEA Grapalat" w:cs="GHEA Grapalat"/>
          <w:b/>
        </w:rPr>
      </w:pPr>
    </w:p>
    <w:p w14:paraId="7686B082"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282E6F7A"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370C9997" w14:textId="77777777" w:rsidTr="006D2CDF">
        <w:tc>
          <w:tcPr>
            <w:tcW w:w="2836" w:type="dxa"/>
            <w:shd w:val="clear" w:color="auto" w:fill="D9E2F3"/>
            <w:vAlign w:val="center"/>
          </w:tcPr>
          <w:p w14:paraId="187765B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3786523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691B150" w14:textId="77777777" w:rsidTr="006D2CDF">
        <w:tc>
          <w:tcPr>
            <w:tcW w:w="2836" w:type="dxa"/>
            <w:shd w:val="clear" w:color="auto" w:fill="D9E2F3"/>
            <w:vAlign w:val="center"/>
          </w:tcPr>
          <w:p w14:paraId="796D03A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63126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6D2710F" w14:textId="77777777" w:rsidTr="006D2CDF">
        <w:tc>
          <w:tcPr>
            <w:tcW w:w="2836" w:type="dxa"/>
            <w:shd w:val="clear" w:color="auto" w:fill="D9E2F3"/>
            <w:vAlign w:val="center"/>
          </w:tcPr>
          <w:p w14:paraId="1E4C09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660DB48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A0E12" w14:textId="77777777" w:rsidTr="006D2CDF">
        <w:tc>
          <w:tcPr>
            <w:tcW w:w="2836" w:type="dxa"/>
            <w:shd w:val="clear" w:color="auto" w:fill="D9E2F3"/>
            <w:vAlign w:val="center"/>
          </w:tcPr>
          <w:p w14:paraId="42482F2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6644E7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5BA5636" w14:textId="77777777" w:rsidTr="006D2CDF">
        <w:tc>
          <w:tcPr>
            <w:tcW w:w="2836" w:type="dxa"/>
            <w:shd w:val="clear" w:color="auto" w:fill="D9E2F3"/>
            <w:vAlign w:val="center"/>
          </w:tcPr>
          <w:p w14:paraId="0BAAC2F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4"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31069CC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B86E3D9" w14:textId="77777777" w:rsidTr="006D2CDF">
        <w:tc>
          <w:tcPr>
            <w:tcW w:w="2836" w:type="dxa"/>
            <w:shd w:val="clear" w:color="auto" w:fill="D9E2F3"/>
            <w:vAlign w:val="center"/>
          </w:tcPr>
          <w:p w14:paraId="388A4B7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C7E7CCF"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6C0F8F54" w14:textId="77777777" w:rsidTr="006D2CDF">
        <w:tc>
          <w:tcPr>
            <w:tcW w:w="2836" w:type="dxa"/>
            <w:shd w:val="clear" w:color="auto" w:fill="D9E2F3"/>
            <w:vAlign w:val="center"/>
          </w:tcPr>
          <w:p w14:paraId="50DFBCB8"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257C439"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2BFA7471"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55EF1C7F" w14:textId="77777777" w:rsidTr="006D2CDF">
        <w:tc>
          <w:tcPr>
            <w:tcW w:w="2835" w:type="dxa"/>
            <w:shd w:val="clear" w:color="auto" w:fill="D9E2F3"/>
            <w:vAlign w:val="center"/>
          </w:tcPr>
          <w:p w14:paraId="4251CE5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5764ED4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1291241" w14:textId="77777777" w:rsidTr="006D2CDF">
        <w:trPr>
          <w:trHeight w:val="1487"/>
        </w:trPr>
        <w:tc>
          <w:tcPr>
            <w:tcW w:w="2835" w:type="dxa"/>
            <w:shd w:val="clear" w:color="auto" w:fill="D9E2F3"/>
            <w:vAlign w:val="center"/>
          </w:tcPr>
          <w:p w14:paraId="512529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9AF324A" w14:textId="77777777" w:rsidR="00F016A2" w:rsidRPr="00521A49" w:rsidRDefault="00F016A2" w:rsidP="00962010">
            <w:pPr>
              <w:spacing w:before="240" w:after="240"/>
              <w:rPr>
                <w:rFonts w:ascii="GHEA Grapalat" w:eastAsia="GHEA Grapalat" w:hAnsi="GHEA Grapalat" w:cs="GHEA Grapalat"/>
              </w:rPr>
            </w:pPr>
          </w:p>
        </w:tc>
      </w:tr>
    </w:tbl>
    <w:p w14:paraId="4FAE2B7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98AE7EE" w14:textId="77777777" w:rsidTr="006D2CDF">
        <w:tc>
          <w:tcPr>
            <w:tcW w:w="2835" w:type="dxa"/>
            <w:shd w:val="clear" w:color="auto" w:fill="D9E2F3"/>
            <w:vAlign w:val="center"/>
          </w:tcPr>
          <w:p w14:paraId="67C75F8E"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66A9C22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89642D" w14:textId="77777777" w:rsidTr="006D2CDF">
        <w:tc>
          <w:tcPr>
            <w:tcW w:w="2835" w:type="dxa"/>
            <w:shd w:val="clear" w:color="auto" w:fill="D9E2F3"/>
            <w:vAlign w:val="center"/>
          </w:tcPr>
          <w:p w14:paraId="00F0560E"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1F21FA3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1A445D7" w14:textId="77777777" w:rsidTr="006D2CDF">
        <w:tc>
          <w:tcPr>
            <w:tcW w:w="2835" w:type="dxa"/>
            <w:shd w:val="clear" w:color="auto" w:fill="D9E2F3"/>
            <w:vAlign w:val="center"/>
          </w:tcPr>
          <w:p w14:paraId="32D50746"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184E079" w14:textId="77777777" w:rsidR="00F016A2" w:rsidRPr="00521A49" w:rsidRDefault="00F016A2" w:rsidP="00962010">
            <w:pPr>
              <w:spacing w:before="240" w:after="240"/>
              <w:rPr>
                <w:rFonts w:ascii="GHEA Grapalat" w:eastAsia="GHEA Grapalat" w:hAnsi="GHEA Grapalat" w:cs="GHEA Grapalat"/>
              </w:rPr>
            </w:pPr>
          </w:p>
        </w:tc>
      </w:tr>
    </w:tbl>
    <w:p w14:paraId="261838AD" w14:textId="77777777" w:rsidR="00F016A2" w:rsidRPr="00521A49" w:rsidRDefault="00F016A2" w:rsidP="00962010">
      <w:pPr>
        <w:rPr>
          <w:rFonts w:ascii="GHEA Grapalat" w:eastAsia="GHEA Grapalat" w:hAnsi="GHEA Grapalat" w:cs="GHEA Grapalat"/>
        </w:rPr>
      </w:pPr>
    </w:p>
    <w:p w14:paraId="0A430A16"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48E69B2C"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1B1D1EA" w14:textId="77777777" w:rsidTr="006D2CDF">
        <w:tc>
          <w:tcPr>
            <w:tcW w:w="2835" w:type="dxa"/>
            <w:shd w:val="clear" w:color="auto" w:fill="D9E2F3"/>
            <w:vAlign w:val="center"/>
          </w:tcPr>
          <w:p w14:paraId="51DBD521"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798C2D4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134024" w14:textId="77777777" w:rsidTr="006D2CDF">
        <w:tc>
          <w:tcPr>
            <w:tcW w:w="2835" w:type="dxa"/>
            <w:shd w:val="clear" w:color="auto" w:fill="D9E2F3"/>
            <w:vAlign w:val="center"/>
          </w:tcPr>
          <w:p w14:paraId="6DCEBEA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F759CF5" w14:textId="77777777" w:rsidR="00F016A2" w:rsidRPr="00521A49" w:rsidRDefault="00F016A2" w:rsidP="00962010">
            <w:pPr>
              <w:spacing w:before="240" w:after="240"/>
              <w:rPr>
                <w:rFonts w:ascii="GHEA Grapalat" w:eastAsia="GHEA Grapalat" w:hAnsi="GHEA Grapalat" w:cs="GHEA Grapalat"/>
              </w:rPr>
            </w:pPr>
          </w:p>
        </w:tc>
      </w:tr>
    </w:tbl>
    <w:p w14:paraId="5390767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0628E748" w14:textId="77777777" w:rsidTr="006D2CDF">
        <w:tc>
          <w:tcPr>
            <w:tcW w:w="2835" w:type="dxa"/>
            <w:shd w:val="clear" w:color="auto" w:fill="D9E2F3"/>
            <w:vAlign w:val="center"/>
          </w:tcPr>
          <w:p w14:paraId="681CFDA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3B3BF4B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FC8BBE" w14:textId="77777777" w:rsidTr="006D2CDF">
        <w:tc>
          <w:tcPr>
            <w:tcW w:w="2835" w:type="dxa"/>
            <w:shd w:val="clear" w:color="auto" w:fill="D9E2F3"/>
            <w:vAlign w:val="center"/>
          </w:tcPr>
          <w:p w14:paraId="6A3D68D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50EC80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A5B93B3" w14:textId="77777777" w:rsidTr="006D2CDF">
        <w:tc>
          <w:tcPr>
            <w:tcW w:w="2835" w:type="dxa"/>
            <w:shd w:val="clear" w:color="auto" w:fill="D9E2F3"/>
            <w:vAlign w:val="center"/>
          </w:tcPr>
          <w:p w14:paraId="4289C75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AB26F1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65AF3B3" w14:textId="77777777" w:rsidTr="006D2CDF">
        <w:tc>
          <w:tcPr>
            <w:tcW w:w="2835" w:type="dxa"/>
            <w:shd w:val="clear" w:color="auto" w:fill="D9E2F3"/>
            <w:vAlign w:val="center"/>
          </w:tcPr>
          <w:p w14:paraId="563E208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872C77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D18CB7" w14:textId="77777777" w:rsidTr="006D2CDF">
        <w:tc>
          <w:tcPr>
            <w:tcW w:w="2835" w:type="dxa"/>
            <w:shd w:val="clear" w:color="auto" w:fill="D9E2F3"/>
            <w:vAlign w:val="center"/>
          </w:tcPr>
          <w:p w14:paraId="7A4401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1DEF064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60069E" w14:textId="77777777" w:rsidTr="006D2CDF">
        <w:trPr>
          <w:trHeight w:val="1361"/>
        </w:trPr>
        <w:tc>
          <w:tcPr>
            <w:tcW w:w="2835" w:type="dxa"/>
            <w:shd w:val="clear" w:color="auto" w:fill="D9E2F3"/>
            <w:vAlign w:val="center"/>
          </w:tcPr>
          <w:p w14:paraId="0310330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F8278C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F02E63B" w14:textId="77777777" w:rsidTr="006D2CDF">
        <w:tc>
          <w:tcPr>
            <w:tcW w:w="2835" w:type="dxa"/>
            <w:shd w:val="clear" w:color="auto" w:fill="D9E2F3"/>
            <w:vAlign w:val="center"/>
          </w:tcPr>
          <w:p w14:paraId="5DEABF3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1B605A3" w14:textId="77777777" w:rsidR="00F016A2" w:rsidRPr="00521A49" w:rsidRDefault="00F016A2" w:rsidP="00962010">
            <w:pPr>
              <w:spacing w:before="240" w:after="240"/>
              <w:rPr>
                <w:rFonts w:ascii="GHEA Grapalat" w:eastAsia="GHEA Grapalat" w:hAnsi="GHEA Grapalat" w:cs="GHEA Grapalat"/>
              </w:rPr>
            </w:pPr>
          </w:p>
        </w:tc>
      </w:tr>
    </w:tbl>
    <w:p w14:paraId="7D4718C2"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41791FBF" w14:textId="77777777" w:rsidTr="006D2CDF">
        <w:tc>
          <w:tcPr>
            <w:tcW w:w="2836" w:type="dxa"/>
            <w:shd w:val="clear" w:color="auto" w:fill="D9E2F3"/>
            <w:vAlign w:val="center"/>
          </w:tcPr>
          <w:p w14:paraId="2B8DB494"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6554D0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76E6614" w14:textId="77777777" w:rsidTr="006D2CDF">
        <w:tc>
          <w:tcPr>
            <w:tcW w:w="2836" w:type="dxa"/>
            <w:shd w:val="clear" w:color="auto" w:fill="D9E2F3"/>
            <w:vAlign w:val="center"/>
          </w:tcPr>
          <w:p w14:paraId="5EC3B55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15105AA5"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2F721A79"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714EEA19" w14:textId="77777777" w:rsidR="00F016A2" w:rsidRPr="00521A49" w:rsidRDefault="00F016A2" w:rsidP="00962010">
      <w:pPr>
        <w:spacing w:before="240"/>
        <w:rPr>
          <w:rFonts w:ascii="GHEA Grapalat" w:eastAsia="GHEA Grapalat" w:hAnsi="GHEA Grapalat" w:cs="GHEA Grapalat"/>
        </w:rPr>
      </w:pPr>
    </w:p>
    <w:p w14:paraId="7B77C34E"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3C8C7BDA"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9533BB4" w14:textId="77777777" w:rsidTr="006D2CDF">
        <w:tc>
          <w:tcPr>
            <w:tcW w:w="2837" w:type="dxa"/>
            <w:shd w:val="clear" w:color="auto" w:fill="D9E2F3"/>
            <w:vAlign w:val="center"/>
          </w:tcPr>
          <w:p w14:paraId="74781F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3F4C332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4B82FF0" w14:textId="77777777" w:rsidTr="006D2CDF">
        <w:tc>
          <w:tcPr>
            <w:tcW w:w="2837" w:type="dxa"/>
            <w:shd w:val="clear" w:color="auto" w:fill="D9E2F3"/>
            <w:vAlign w:val="center"/>
          </w:tcPr>
          <w:p w14:paraId="39264EB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0DA7AD8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83D1EE0" w14:textId="77777777" w:rsidTr="006D2CDF">
        <w:tc>
          <w:tcPr>
            <w:tcW w:w="2837" w:type="dxa"/>
            <w:shd w:val="clear" w:color="auto" w:fill="D9E2F3"/>
            <w:vAlign w:val="center"/>
          </w:tcPr>
          <w:p w14:paraId="5913F09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6D029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84FB9EF" w14:textId="77777777" w:rsidTr="006D2CDF">
        <w:tc>
          <w:tcPr>
            <w:tcW w:w="2837" w:type="dxa"/>
            <w:shd w:val="clear" w:color="auto" w:fill="D9E2F3"/>
            <w:vAlign w:val="center"/>
          </w:tcPr>
          <w:p w14:paraId="7BD633D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638FAF59"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1A46C712"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159CC8B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30E08BE0" w14:textId="77777777" w:rsidTr="006D2CDF">
        <w:tc>
          <w:tcPr>
            <w:tcW w:w="2837" w:type="dxa"/>
            <w:shd w:val="clear" w:color="auto" w:fill="D9E2F3"/>
            <w:vAlign w:val="center"/>
          </w:tcPr>
          <w:p w14:paraId="3ACDB60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00CC18D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1C8CBB" w14:textId="77777777" w:rsidTr="006D2CDF">
        <w:tc>
          <w:tcPr>
            <w:tcW w:w="2837" w:type="dxa"/>
            <w:shd w:val="clear" w:color="auto" w:fill="D9E2F3"/>
            <w:vAlign w:val="center"/>
          </w:tcPr>
          <w:p w14:paraId="3162DF94"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927EF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A2C695E" w14:textId="77777777" w:rsidTr="006D2CDF">
        <w:tc>
          <w:tcPr>
            <w:tcW w:w="2837" w:type="dxa"/>
            <w:shd w:val="clear" w:color="auto" w:fill="D9E2F3"/>
            <w:vAlign w:val="center"/>
          </w:tcPr>
          <w:p w14:paraId="7E4FC82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55BDB74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B0BEF6F" w14:textId="77777777" w:rsidTr="006D2CDF">
        <w:tc>
          <w:tcPr>
            <w:tcW w:w="2837" w:type="dxa"/>
            <w:shd w:val="clear" w:color="auto" w:fill="D9E2F3"/>
            <w:vAlign w:val="center"/>
          </w:tcPr>
          <w:p w14:paraId="44D327C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73AA7F1E"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6EDBA313"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13ED65F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56CA8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0490557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0ECD61D1" w14:textId="77777777" w:rsidTr="006D2CDF">
        <w:tc>
          <w:tcPr>
            <w:tcW w:w="2836" w:type="dxa"/>
            <w:shd w:val="clear" w:color="auto" w:fill="D9E2F3"/>
            <w:vAlign w:val="center"/>
          </w:tcPr>
          <w:p w14:paraId="302C3EF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2C77E65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60F8D61" w14:textId="77777777" w:rsidTr="006D2CDF">
        <w:tc>
          <w:tcPr>
            <w:tcW w:w="2836" w:type="dxa"/>
            <w:shd w:val="clear" w:color="auto" w:fill="D9E2F3"/>
            <w:vAlign w:val="center"/>
          </w:tcPr>
          <w:p w14:paraId="782E55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487BAA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184FC14" w14:textId="77777777" w:rsidTr="006D2CDF">
        <w:tc>
          <w:tcPr>
            <w:tcW w:w="2836" w:type="dxa"/>
            <w:shd w:val="clear" w:color="auto" w:fill="D9E2F3"/>
            <w:vAlign w:val="center"/>
          </w:tcPr>
          <w:p w14:paraId="1DAF826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7129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4AF5264" w14:textId="77777777" w:rsidTr="006D2CDF">
        <w:tc>
          <w:tcPr>
            <w:tcW w:w="2836" w:type="dxa"/>
            <w:shd w:val="clear" w:color="auto" w:fill="D9E2F3"/>
            <w:vAlign w:val="center"/>
          </w:tcPr>
          <w:p w14:paraId="45C7729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0F83F73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0756E29" w14:textId="77777777" w:rsidTr="006D2CDF">
        <w:tc>
          <w:tcPr>
            <w:tcW w:w="2836" w:type="dxa"/>
            <w:shd w:val="clear" w:color="auto" w:fill="D9E2F3"/>
            <w:vAlign w:val="center"/>
          </w:tcPr>
          <w:p w14:paraId="64F8B1A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33C3252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A74B604" w14:textId="77777777" w:rsidTr="006D2CDF">
        <w:tc>
          <w:tcPr>
            <w:tcW w:w="2836" w:type="dxa"/>
            <w:shd w:val="clear" w:color="auto" w:fill="D9E2F3"/>
            <w:vAlign w:val="center"/>
          </w:tcPr>
          <w:p w14:paraId="140FF3B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430463C8" w14:textId="77777777" w:rsidR="00F016A2" w:rsidRPr="00521A49" w:rsidRDefault="00F016A2" w:rsidP="00962010">
            <w:pPr>
              <w:spacing w:before="240" w:after="240"/>
              <w:rPr>
                <w:rFonts w:ascii="GHEA Grapalat" w:eastAsia="GHEA Grapalat" w:hAnsi="GHEA Grapalat" w:cs="GHEA Grapalat"/>
              </w:rPr>
            </w:pPr>
          </w:p>
        </w:tc>
      </w:tr>
    </w:tbl>
    <w:p w14:paraId="0A778070"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52C42C71" w14:textId="77777777" w:rsidTr="006D2CDF">
        <w:tc>
          <w:tcPr>
            <w:tcW w:w="2977" w:type="dxa"/>
            <w:shd w:val="clear" w:color="auto" w:fill="D9E2F3"/>
            <w:vAlign w:val="center"/>
          </w:tcPr>
          <w:p w14:paraId="2586F90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60BEE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A4745D1" w14:textId="77777777" w:rsidTr="006D2CDF">
        <w:tc>
          <w:tcPr>
            <w:tcW w:w="2977" w:type="dxa"/>
            <w:shd w:val="clear" w:color="auto" w:fill="D9E2F3"/>
            <w:vAlign w:val="center"/>
          </w:tcPr>
          <w:p w14:paraId="4AE9CFE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D9BD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E0F1755" w14:textId="77777777" w:rsidTr="006D2CDF">
        <w:tc>
          <w:tcPr>
            <w:tcW w:w="2977" w:type="dxa"/>
            <w:shd w:val="clear" w:color="auto" w:fill="D9E2F3"/>
            <w:vAlign w:val="center"/>
          </w:tcPr>
          <w:p w14:paraId="4B4E41DC"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441741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5CBEC18" w14:textId="77777777" w:rsidTr="006D2CDF">
        <w:tc>
          <w:tcPr>
            <w:tcW w:w="2977" w:type="dxa"/>
            <w:shd w:val="clear" w:color="auto" w:fill="D9E2F3"/>
            <w:vAlign w:val="center"/>
          </w:tcPr>
          <w:p w14:paraId="13FED938"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32DFFBC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25565F2" w14:textId="77777777" w:rsidTr="006D2CDF">
        <w:tc>
          <w:tcPr>
            <w:tcW w:w="2977" w:type="dxa"/>
            <w:shd w:val="clear" w:color="auto" w:fill="D9E2F3"/>
            <w:vAlign w:val="center"/>
          </w:tcPr>
          <w:p w14:paraId="0B2D41E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62459441" w14:textId="77777777" w:rsidR="00F016A2" w:rsidRPr="00521A49" w:rsidRDefault="00F016A2" w:rsidP="00962010">
            <w:pPr>
              <w:spacing w:before="240" w:after="240"/>
              <w:rPr>
                <w:rFonts w:ascii="GHEA Grapalat" w:eastAsia="GHEA Grapalat" w:hAnsi="GHEA Grapalat" w:cs="GHEA Grapalat"/>
              </w:rPr>
            </w:pPr>
          </w:p>
        </w:tc>
      </w:tr>
    </w:tbl>
    <w:p w14:paraId="4134B0B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28456C10" w14:textId="77777777" w:rsidTr="006D2CDF">
        <w:tc>
          <w:tcPr>
            <w:tcW w:w="2943" w:type="dxa"/>
            <w:shd w:val="clear" w:color="auto" w:fill="D9E2F3"/>
            <w:vAlign w:val="center"/>
          </w:tcPr>
          <w:p w14:paraId="1D6BE7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FA2814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CBC0B28" w14:textId="77777777" w:rsidTr="006D2CDF">
        <w:tc>
          <w:tcPr>
            <w:tcW w:w="2943" w:type="dxa"/>
            <w:shd w:val="clear" w:color="auto" w:fill="D9E2F3"/>
            <w:vAlign w:val="center"/>
          </w:tcPr>
          <w:p w14:paraId="0A4F664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3144C3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699647" w14:textId="77777777" w:rsidTr="006D2CDF">
        <w:tc>
          <w:tcPr>
            <w:tcW w:w="2943" w:type="dxa"/>
            <w:shd w:val="clear" w:color="auto" w:fill="D9E2F3"/>
            <w:vAlign w:val="center"/>
          </w:tcPr>
          <w:p w14:paraId="3504D413"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1548AEE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0FF9C13" w14:textId="77777777" w:rsidTr="006D2CDF">
        <w:tc>
          <w:tcPr>
            <w:tcW w:w="2943" w:type="dxa"/>
            <w:shd w:val="clear" w:color="auto" w:fill="D9E2F3"/>
            <w:vAlign w:val="center"/>
          </w:tcPr>
          <w:p w14:paraId="0DB6DF8A"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BAA5805" w14:textId="77777777" w:rsidR="00F016A2" w:rsidRPr="00521A49" w:rsidRDefault="00F016A2" w:rsidP="00962010">
            <w:pPr>
              <w:spacing w:before="240" w:after="240"/>
              <w:rPr>
                <w:rFonts w:ascii="GHEA Grapalat" w:eastAsia="GHEA Grapalat" w:hAnsi="GHEA Grapalat" w:cs="GHEA Grapalat"/>
              </w:rPr>
            </w:pPr>
          </w:p>
        </w:tc>
      </w:tr>
    </w:tbl>
    <w:p w14:paraId="391339BA"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36E9C125" w14:textId="77777777" w:rsidTr="006D2CDF">
        <w:tc>
          <w:tcPr>
            <w:tcW w:w="2837" w:type="dxa"/>
            <w:shd w:val="clear" w:color="auto" w:fill="D9E2F3"/>
            <w:vAlign w:val="center"/>
          </w:tcPr>
          <w:p w14:paraId="319A709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0CDDE01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A5CDC80" w14:textId="77777777" w:rsidTr="006D2CDF">
        <w:tc>
          <w:tcPr>
            <w:tcW w:w="2837" w:type="dxa"/>
            <w:shd w:val="clear" w:color="auto" w:fill="D9E2F3"/>
            <w:vAlign w:val="center"/>
          </w:tcPr>
          <w:p w14:paraId="40A381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5BAD171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59D4AC" w14:textId="77777777" w:rsidTr="006D2CDF">
        <w:tc>
          <w:tcPr>
            <w:tcW w:w="2837" w:type="dxa"/>
            <w:shd w:val="clear" w:color="auto" w:fill="D9E2F3"/>
            <w:vAlign w:val="center"/>
          </w:tcPr>
          <w:p w14:paraId="7783E4F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9F439C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D7FC9EF" w14:textId="77777777" w:rsidTr="006D2CDF">
        <w:tc>
          <w:tcPr>
            <w:tcW w:w="2837" w:type="dxa"/>
            <w:shd w:val="clear" w:color="auto" w:fill="D9E2F3"/>
            <w:vAlign w:val="center"/>
          </w:tcPr>
          <w:p w14:paraId="16409F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4837BDF9" w14:textId="77777777" w:rsidR="00F016A2" w:rsidRPr="00521A49" w:rsidRDefault="00F016A2" w:rsidP="00962010">
            <w:pPr>
              <w:spacing w:before="240" w:after="240"/>
              <w:rPr>
                <w:rFonts w:ascii="GHEA Grapalat" w:eastAsia="GHEA Grapalat" w:hAnsi="GHEA Grapalat" w:cs="GHEA Grapalat"/>
              </w:rPr>
            </w:pPr>
          </w:p>
        </w:tc>
      </w:tr>
    </w:tbl>
    <w:p w14:paraId="4A728C7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622092BD" w14:textId="77777777" w:rsidTr="006D2CDF">
        <w:trPr>
          <w:trHeight w:val="924"/>
        </w:trPr>
        <w:tc>
          <w:tcPr>
            <w:tcW w:w="9016" w:type="dxa"/>
            <w:gridSpan w:val="2"/>
            <w:vAlign w:val="center"/>
          </w:tcPr>
          <w:p w14:paraId="2782DB37" w14:textId="77777777" w:rsidR="00F016A2" w:rsidRPr="00521A49" w:rsidRDefault="00E2490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656975D" w14:textId="77777777" w:rsidTr="006D2CDF">
        <w:trPr>
          <w:trHeight w:val="684"/>
        </w:trPr>
        <w:tc>
          <w:tcPr>
            <w:tcW w:w="4508" w:type="dxa"/>
            <w:shd w:val="clear" w:color="auto" w:fill="D9E2F3"/>
            <w:vAlign w:val="center"/>
          </w:tcPr>
          <w:p w14:paraId="16AA3AA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1B97B71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0AFA33D" w14:textId="77777777" w:rsidTr="006D2CDF">
        <w:trPr>
          <w:trHeight w:val="1282"/>
        </w:trPr>
        <w:tc>
          <w:tcPr>
            <w:tcW w:w="4508" w:type="dxa"/>
            <w:shd w:val="clear" w:color="auto" w:fill="D9E2F3"/>
            <w:vAlign w:val="center"/>
          </w:tcPr>
          <w:p w14:paraId="62F987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19C6927F" w14:textId="77777777" w:rsidR="00F016A2" w:rsidRPr="00521A49" w:rsidRDefault="00E2490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1EEC95B" w14:textId="77777777" w:rsidR="00F016A2" w:rsidRPr="00521A49" w:rsidRDefault="00E2490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7B8869E0" w14:textId="77777777" w:rsidTr="006D2CDF">
        <w:tc>
          <w:tcPr>
            <w:tcW w:w="9016" w:type="dxa"/>
            <w:gridSpan w:val="2"/>
            <w:vAlign w:val="center"/>
          </w:tcPr>
          <w:p w14:paraId="1D164CAE"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07DAEB6" w14:textId="77777777" w:rsidTr="006D2CDF">
        <w:tc>
          <w:tcPr>
            <w:tcW w:w="9016" w:type="dxa"/>
            <w:gridSpan w:val="2"/>
            <w:vAlign w:val="center"/>
          </w:tcPr>
          <w:p w14:paraId="3B52BF32" w14:textId="77777777" w:rsidR="00F016A2" w:rsidRPr="00521A49" w:rsidRDefault="00E2490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20A47C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53B0091B" w14:textId="77777777" w:rsidTr="006D2CDF">
        <w:trPr>
          <w:trHeight w:val="924"/>
        </w:trPr>
        <w:tc>
          <w:tcPr>
            <w:tcW w:w="9016" w:type="dxa"/>
            <w:gridSpan w:val="2"/>
            <w:vAlign w:val="center"/>
          </w:tcPr>
          <w:p w14:paraId="613F47BD" w14:textId="77777777" w:rsidR="00F016A2" w:rsidRPr="00521A49" w:rsidRDefault="00E24906"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7786B0BF" w14:textId="77777777" w:rsidTr="006D2CDF">
        <w:trPr>
          <w:trHeight w:val="684"/>
        </w:trPr>
        <w:tc>
          <w:tcPr>
            <w:tcW w:w="4508" w:type="dxa"/>
            <w:shd w:val="clear" w:color="auto" w:fill="D9E2F3"/>
            <w:vAlign w:val="center"/>
          </w:tcPr>
          <w:p w14:paraId="235A3CC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57DA94A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B08B9F" w14:textId="77777777" w:rsidTr="006D2CDF">
        <w:trPr>
          <w:trHeight w:val="1282"/>
        </w:trPr>
        <w:tc>
          <w:tcPr>
            <w:tcW w:w="4508" w:type="dxa"/>
            <w:shd w:val="clear" w:color="auto" w:fill="D9E2F3"/>
            <w:vAlign w:val="center"/>
          </w:tcPr>
          <w:p w14:paraId="053791E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3FE581AB" w14:textId="77777777" w:rsidR="00F016A2" w:rsidRPr="00521A49" w:rsidRDefault="00E2490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62AC57C8" w14:textId="77777777" w:rsidR="00F016A2" w:rsidRPr="00521A49" w:rsidRDefault="00E2490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08490A3" w14:textId="77777777" w:rsidTr="006D2CDF">
        <w:tc>
          <w:tcPr>
            <w:tcW w:w="9016" w:type="dxa"/>
            <w:gridSpan w:val="2"/>
            <w:vAlign w:val="center"/>
          </w:tcPr>
          <w:p w14:paraId="77E8FED1"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7460DE96" w14:textId="77777777" w:rsidTr="006D2CDF">
        <w:tc>
          <w:tcPr>
            <w:tcW w:w="9016" w:type="dxa"/>
            <w:gridSpan w:val="2"/>
            <w:vAlign w:val="center"/>
          </w:tcPr>
          <w:p w14:paraId="38AD88AB"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3EE1F805" w14:textId="77777777" w:rsidTr="006D2CDF">
        <w:tc>
          <w:tcPr>
            <w:tcW w:w="9016" w:type="dxa"/>
            <w:gridSpan w:val="2"/>
            <w:vAlign w:val="center"/>
          </w:tcPr>
          <w:p w14:paraId="434811DC"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2C1750D2" w14:textId="77777777" w:rsidTr="006D2CDF">
        <w:tc>
          <w:tcPr>
            <w:tcW w:w="9016" w:type="dxa"/>
            <w:gridSpan w:val="2"/>
            <w:vAlign w:val="center"/>
          </w:tcPr>
          <w:p w14:paraId="7DF49C26" w14:textId="77777777" w:rsidR="00F016A2" w:rsidRPr="00521A49" w:rsidRDefault="00E24906"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5845B3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C331B96" w14:textId="77777777" w:rsidTr="006D2CDF">
        <w:tc>
          <w:tcPr>
            <w:tcW w:w="2837" w:type="dxa"/>
            <w:shd w:val="clear" w:color="auto" w:fill="D9E2F3"/>
            <w:vAlign w:val="center"/>
          </w:tcPr>
          <w:p w14:paraId="11ACE990"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188E7D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63B8DF3" w14:textId="77777777" w:rsidTr="006D2CDF">
        <w:tc>
          <w:tcPr>
            <w:tcW w:w="2837" w:type="dxa"/>
            <w:shd w:val="clear" w:color="auto" w:fill="D9E2F3"/>
            <w:vAlign w:val="center"/>
          </w:tcPr>
          <w:p w14:paraId="7FB64CB0"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0FA8FE3E" w14:textId="77777777" w:rsidR="00F016A2" w:rsidRPr="00521A49" w:rsidRDefault="00E2490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612E3F34" w14:textId="77777777" w:rsidR="00F016A2" w:rsidRPr="00521A49" w:rsidRDefault="00E24906"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6D902EFD" w14:textId="77777777" w:rsidTr="006D2CDF">
        <w:tc>
          <w:tcPr>
            <w:tcW w:w="2837" w:type="dxa"/>
            <w:shd w:val="clear" w:color="auto" w:fill="D9E2F3"/>
            <w:vAlign w:val="center"/>
          </w:tcPr>
          <w:p w14:paraId="75C177D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1A2082A0" w14:textId="77777777" w:rsidR="00F016A2" w:rsidRPr="00521A49" w:rsidRDefault="00E2490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6C3FFB14" w14:textId="77777777" w:rsidR="00F016A2" w:rsidRPr="00521A49" w:rsidRDefault="00E24906"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4F67A282"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0401748D" w14:textId="77777777" w:rsidTr="006D2CDF">
        <w:tc>
          <w:tcPr>
            <w:tcW w:w="2837" w:type="dxa"/>
            <w:shd w:val="clear" w:color="auto" w:fill="D9E2F3"/>
            <w:vAlign w:val="center"/>
          </w:tcPr>
          <w:p w14:paraId="55D2462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7ED9C90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5EECD2" w14:textId="77777777" w:rsidTr="006D2CDF">
        <w:tc>
          <w:tcPr>
            <w:tcW w:w="2837" w:type="dxa"/>
            <w:shd w:val="clear" w:color="auto" w:fill="D9E2F3"/>
            <w:vAlign w:val="center"/>
          </w:tcPr>
          <w:p w14:paraId="46E0ED7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E029019" w14:textId="77777777" w:rsidR="00F016A2" w:rsidRPr="00521A49" w:rsidRDefault="00F016A2" w:rsidP="00962010">
            <w:pPr>
              <w:spacing w:before="240" w:after="240"/>
              <w:rPr>
                <w:rFonts w:ascii="GHEA Grapalat" w:eastAsia="GHEA Grapalat" w:hAnsi="GHEA Grapalat" w:cs="GHEA Grapalat"/>
              </w:rPr>
            </w:pPr>
          </w:p>
        </w:tc>
      </w:tr>
    </w:tbl>
    <w:p w14:paraId="6BAFF0AE" w14:textId="77777777" w:rsidR="00F016A2" w:rsidRPr="00521A49" w:rsidRDefault="00F016A2" w:rsidP="00962010">
      <w:pPr>
        <w:ind w:left="792"/>
        <w:rPr>
          <w:rFonts w:ascii="GHEA Grapalat" w:eastAsia="GHEA Grapalat" w:hAnsi="GHEA Grapalat" w:cs="GHEA Grapalat"/>
          <w:i/>
          <w:color w:val="000000"/>
        </w:rPr>
      </w:pPr>
    </w:p>
    <w:p w14:paraId="57B12C7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430472D4"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6DF87" w14:textId="77777777" w:rsidTr="006D2CDF">
        <w:tc>
          <w:tcPr>
            <w:tcW w:w="2835" w:type="dxa"/>
            <w:shd w:val="clear" w:color="auto" w:fill="D9E2F3"/>
            <w:vAlign w:val="center"/>
          </w:tcPr>
          <w:p w14:paraId="1CB60A6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0EBAE8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0A078CA" w14:textId="77777777" w:rsidTr="006D2CDF">
        <w:tc>
          <w:tcPr>
            <w:tcW w:w="2835" w:type="dxa"/>
            <w:shd w:val="clear" w:color="auto" w:fill="D9E2F3"/>
            <w:vAlign w:val="center"/>
          </w:tcPr>
          <w:p w14:paraId="726A142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A93513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CC0F7E9" w14:textId="77777777" w:rsidTr="006D2CDF">
        <w:tc>
          <w:tcPr>
            <w:tcW w:w="2835" w:type="dxa"/>
            <w:shd w:val="clear" w:color="auto" w:fill="D9E2F3"/>
            <w:vAlign w:val="center"/>
          </w:tcPr>
          <w:p w14:paraId="174698E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0A63ABC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5797AB" w14:textId="77777777" w:rsidTr="006D2CDF">
        <w:tc>
          <w:tcPr>
            <w:tcW w:w="2835" w:type="dxa"/>
            <w:shd w:val="clear" w:color="auto" w:fill="D9E2F3"/>
            <w:vAlign w:val="center"/>
          </w:tcPr>
          <w:p w14:paraId="01F3759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73F31AC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68797" w14:textId="77777777" w:rsidTr="006D2CDF">
        <w:tc>
          <w:tcPr>
            <w:tcW w:w="2835" w:type="dxa"/>
            <w:shd w:val="clear" w:color="auto" w:fill="D9E2F3"/>
            <w:vAlign w:val="center"/>
          </w:tcPr>
          <w:p w14:paraId="4B62554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166DB28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4965060" w14:textId="77777777" w:rsidTr="006D2CDF">
        <w:tc>
          <w:tcPr>
            <w:tcW w:w="2835" w:type="dxa"/>
            <w:shd w:val="clear" w:color="auto" w:fill="D9E2F3"/>
            <w:vAlign w:val="center"/>
          </w:tcPr>
          <w:p w14:paraId="3D6C553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000E030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59682CB" w14:textId="77777777" w:rsidTr="006D2CDF">
        <w:tc>
          <w:tcPr>
            <w:tcW w:w="2835" w:type="dxa"/>
            <w:shd w:val="clear" w:color="auto" w:fill="D9E2F3"/>
            <w:vAlign w:val="center"/>
          </w:tcPr>
          <w:p w14:paraId="059634E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E77D0EA" w14:textId="77777777" w:rsidR="00F016A2" w:rsidRPr="00521A49" w:rsidRDefault="00F016A2" w:rsidP="00962010">
            <w:pPr>
              <w:spacing w:before="240" w:after="240"/>
              <w:rPr>
                <w:rFonts w:ascii="GHEA Grapalat" w:eastAsia="GHEA Grapalat" w:hAnsi="GHEA Grapalat" w:cs="GHEA Grapalat"/>
              </w:rPr>
            </w:pPr>
          </w:p>
        </w:tc>
      </w:tr>
    </w:tbl>
    <w:p w14:paraId="7A245ADE"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21662D" w14:textId="77777777" w:rsidTr="006D2CDF">
        <w:trPr>
          <w:trHeight w:val="853"/>
        </w:trPr>
        <w:tc>
          <w:tcPr>
            <w:tcW w:w="2835" w:type="dxa"/>
            <w:vMerge w:val="restart"/>
            <w:shd w:val="clear" w:color="auto" w:fill="D9E2F3"/>
            <w:vAlign w:val="center"/>
          </w:tcPr>
          <w:p w14:paraId="5FBEEE8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3AD1C93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439235" w14:textId="77777777" w:rsidTr="006D2CDF">
        <w:trPr>
          <w:trHeight w:val="850"/>
        </w:trPr>
        <w:tc>
          <w:tcPr>
            <w:tcW w:w="2835" w:type="dxa"/>
            <w:vMerge/>
            <w:shd w:val="clear" w:color="auto" w:fill="D9E2F3"/>
            <w:vAlign w:val="center"/>
          </w:tcPr>
          <w:p w14:paraId="255997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9102AB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B3799BA" w14:textId="77777777" w:rsidTr="006D2CDF">
        <w:trPr>
          <w:trHeight w:val="850"/>
        </w:trPr>
        <w:tc>
          <w:tcPr>
            <w:tcW w:w="2835" w:type="dxa"/>
            <w:vMerge/>
            <w:shd w:val="clear" w:color="auto" w:fill="D9E2F3"/>
            <w:vAlign w:val="center"/>
          </w:tcPr>
          <w:p w14:paraId="474CF27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6DFE98C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0EFAD8" w14:textId="77777777" w:rsidTr="006D2CDF">
        <w:trPr>
          <w:trHeight w:val="850"/>
        </w:trPr>
        <w:tc>
          <w:tcPr>
            <w:tcW w:w="2835" w:type="dxa"/>
            <w:vMerge/>
            <w:shd w:val="clear" w:color="auto" w:fill="D9E2F3"/>
            <w:vAlign w:val="center"/>
          </w:tcPr>
          <w:p w14:paraId="7F115E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5866C7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73B7C26" w14:textId="77777777" w:rsidTr="006D2CDF">
        <w:trPr>
          <w:trHeight w:val="850"/>
        </w:trPr>
        <w:tc>
          <w:tcPr>
            <w:tcW w:w="2835" w:type="dxa"/>
            <w:vMerge/>
            <w:shd w:val="clear" w:color="auto" w:fill="D9E2F3"/>
            <w:vAlign w:val="center"/>
          </w:tcPr>
          <w:p w14:paraId="2BBA373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21E41D0F" w14:textId="77777777" w:rsidR="00F016A2" w:rsidRPr="00521A49" w:rsidRDefault="00F016A2" w:rsidP="00962010">
            <w:pPr>
              <w:spacing w:before="240" w:after="240"/>
              <w:rPr>
                <w:rFonts w:ascii="GHEA Grapalat" w:eastAsia="GHEA Grapalat" w:hAnsi="GHEA Grapalat" w:cs="GHEA Grapalat"/>
              </w:rPr>
            </w:pPr>
          </w:p>
        </w:tc>
      </w:tr>
    </w:tbl>
    <w:p w14:paraId="5016A46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6C35C4A" w14:textId="77777777" w:rsidTr="006D2CDF">
        <w:tc>
          <w:tcPr>
            <w:tcW w:w="2835" w:type="dxa"/>
            <w:shd w:val="clear" w:color="auto" w:fill="D9E2F3"/>
            <w:vAlign w:val="center"/>
          </w:tcPr>
          <w:p w14:paraId="0FAD10A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7D63BFD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64E3545" w14:textId="77777777" w:rsidTr="006D2CDF">
        <w:tc>
          <w:tcPr>
            <w:tcW w:w="2835" w:type="dxa"/>
            <w:shd w:val="clear" w:color="auto" w:fill="D9E2F3"/>
            <w:vAlign w:val="center"/>
          </w:tcPr>
          <w:p w14:paraId="3FB8844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B7B2AC" w14:textId="77777777" w:rsidR="00F016A2" w:rsidRPr="00521A49" w:rsidRDefault="00F016A2" w:rsidP="00962010">
            <w:pPr>
              <w:spacing w:before="240" w:after="240"/>
              <w:rPr>
                <w:rFonts w:ascii="GHEA Grapalat" w:eastAsia="GHEA Grapalat" w:hAnsi="GHEA Grapalat" w:cs="GHEA Grapalat"/>
              </w:rPr>
            </w:pPr>
          </w:p>
        </w:tc>
      </w:tr>
    </w:tbl>
    <w:p w14:paraId="715E6829" w14:textId="77777777" w:rsidR="00F016A2" w:rsidRPr="00521A49" w:rsidRDefault="00F016A2" w:rsidP="00962010">
      <w:pPr>
        <w:spacing w:before="240"/>
        <w:rPr>
          <w:rFonts w:ascii="GHEA Grapalat" w:eastAsia="GHEA Grapalat" w:hAnsi="GHEA Grapalat" w:cs="GHEA Grapalat"/>
          <w:i/>
        </w:rPr>
      </w:pPr>
    </w:p>
    <w:p w14:paraId="4DCEF3C4" w14:textId="77777777"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14:paraId="6B79FAC5" w14:textId="77777777" w:rsidTr="008E1E2D">
        <w:trPr>
          <w:trHeight w:val="97"/>
        </w:trPr>
        <w:tc>
          <w:tcPr>
            <w:tcW w:w="8130" w:type="dxa"/>
            <w:shd w:val="clear" w:color="auto" w:fill="DBE5F1" w:themeFill="accent1" w:themeFillTint="33"/>
          </w:tcPr>
          <w:p w14:paraId="176A7E3F"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3D33CF06" w14:textId="77777777" w:rsidTr="008E1E2D">
        <w:trPr>
          <w:trHeight w:val="6862"/>
        </w:trPr>
        <w:tc>
          <w:tcPr>
            <w:tcW w:w="8130" w:type="dxa"/>
          </w:tcPr>
          <w:p w14:paraId="41964723" w14:textId="77777777" w:rsidR="00F016A2" w:rsidRPr="00521A49" w:rsidRDefault="00F016A2" w:rsidP="00962010">
            <w:pPr>
              <w:rPr>
                <w:rFonts w:ascii="GHEA Grapalat" w:eastAsia="GHEA Grapalat" w:hAnsi="GHEA Grapalat" w:cs="GHEA Grapalat"/>
                <w:b/>
                <w:color w:val="000000"/>
              </w:rPr>
            </w:pPr>
          </w:p>
        </w:tc>
      </w:tr>
    </w:tbl>
    <w:p w14:paraId="0799F3B2" w14:textId="77777777" w:rsidR="00F016A2" w:rsidRPr="00521A49" w:rsidRDefault="00F016A2" w:rsidP="00962010">
      <w:pPr>
        <w:rPr>
          <w:rFonts w:ascii="GHEA Grapalat" w:eastAsia="GHEA Grapalat" w:hAnsi="GHEA Grapalat" w:cs="GHEA Grapalat"/>
          <w:b/>
          <w:color w:val="000000"/>
        </w:rPr>
      </w:pPr>
    </w:p>
    <w:p w14:paraId="3826B753" w14:textId="77777777" w:rsidR="00F016A2" w:rsidRPr="00521A49" w:rsidRDefault="00F016A2" w:rsidP="00962010">
      <w:pPr>
        <w:rPr>
          <w:rFonts w:ascii="GHEA Grapalat" w:hAnsi="GHEA Grapalat"/>
          <w:b/>
        </w:rPr>
      </w:pPr>
    </w:p>
    <w:p w14:paraId="4053C5D1" w14:textId="77777777" w:rsidR="00873640" w:rsidRPr="00521A49" w:rsidRDefault="00873640">
      <w:pPr>
        <w:rPr>
          <w:rFonts w:ascii="GHEA Grapalat" w:hAnsi="GHEA Grapalat"/>
          <w:b/>
        </w:rPr>
      </w:pPr>
      <w:r w:rsidRPr="00521A49">
        <w:rPr>
          <w:rFonts w:ascii="GHEA Grapalat" w:hAnsi="GHEA Grapalat"/>
          <w:b/>
        </w:rPr>
        <w:br w:type="page"/>
      </w:r>
    </w:p>
    <w:p w14:paraId="68D8B485"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5C924B19"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357F6CA" w14:textId="77777777"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0A39521" w14:textId="77777777"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E9CBC45" w14:textId="77777777"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DEFA67E" w14:textId="77777777"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DD2FA54"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521A49">
        <w:rPr>
          <w:rFonts w:ascii="GHEA Grapalat" w:hAnsi="GHEA Grapalat"/>
        </w:rPr>
        <w:t>Identifier</w:t>
      </w:r>
      <w:proofErr w:type="spellEnd"/>
      <w:r w:rsidRPr="00521A49">
        <w:rPr>
          <w:rFonts w:ascii="GHEA Grapalat" w:hAnsi="GHEA Grapalat"/>
        </w:rPr>
        <w:t xml:space="preserve"> Code),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1DA3816"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BA6A074"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662A4E"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471B398" w14:textId="77777777"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903D670"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3466938" w14:textId="77777777"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2F3F5DB7" w14:textId="77777777"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CFAFD30"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3CFEDC2"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4AE104B7"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57EC722"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AA3758"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C1A1C90"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00C681E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5A7145BD"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468D5BE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380C402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490512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297EAB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9138308"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7C96B7F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D1CC537"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3C6AF4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483E86D7"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21C7B65B"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5AB892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0B8F9E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521A49">
        <w:rPr>
          <w:rFonts w:ascii="GHEA Grapalat" w:hAnsi="GHEA Grapalat"/>
        </w:rPr>
        <w:t>Identifier</w:t>
      </w:r>
      <w:proofErr w:type="spellEnd"/>
      <w:r w:rsidRPr="00521A49">
        <w:rPr>
          <w:rFonts w:ascii="GHEA Grapalat" w:hAnsi="GHEA Grapalat"/>
        </w:rPr>
        <w:t xml:space="preserve"> Code),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356F15F"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976B20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0998EC19"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4AA632FA"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4FE8DFD"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149A15B4" w14:textId="3C684889"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p>
    <w:p w14:paraId="763F585A" w14:textId="77777777" w:rsidR="00B95280" w:rsidRPr="00521A49" w:rsidRDefault="00B95280" w:rsidP="00962010">
      <w:pPr>
        <w:widowControl w:val="0"/>
        <w:spacing w:after="120"/>
        <w:ind w:firstLine="567"/>
        <w:jc w:val="center"/>
        <w:rPr>
          <w:rFonts w:ascii="GHEA Grapalat" w:hAnsi="GHEA Grapalat"/>
        </w:rPr>
      </w:pPr>
    </w:p>
    <w:p w14:paraId="772D7D36"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27297F06" w14:textId="77777777" w:rsidR="00B95280" w:rsidRPr="00521A49" w:rsidRDefault="00B95280" w:rsidP="00962010">
      <w:pPr>
        <w:widowControl w:val="0"/>
        <w:spacing w:after="120"/>
        <w:ind w:firstLine="567"/>
        <w:jc w:val="center"/>
        <w:rPr>
          <w:rFonts w:ascii="GHEA Grapalat" w:hAnsi="GHEA Grapalat"/>
        </w:rPr>
      </w:pPr>
    </w:p>
    <w:p w14:paraId="7DFACD23" w14:textId="0F3705E3"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199CAE41"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2AD5B4E1"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6388D73B"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13B5D4D1" w14:textId="77777777"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4ED4787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41B21C5C"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68F6C55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5DFEA015"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0C5025EA"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79CB4524"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06286CB2"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14:paraId="57DE8A75"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0F72814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36D61AF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08717210"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81DB901"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74F446A"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700634E"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EEAE81"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A97EC7"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52A909D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3317428"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1B41D9AE"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848B610"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7D6A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5BCBDF" w14:textId="77777777" w:rsidR="0009191C" w:rsidRPr="00521A49" w:rsidRDefault="0009191C" w:rsidP="00962010">
            <w:pPr>
              <w:widowControl w:val="0"/>
              <w:jc w:val="center"/>
              <w:rPr>
                <w:rFonts w:ascii="GHEA Grapalat" w:hAnsi="GHEA Grapalat"/>
              </w:rPr>
            </w:pPr>
          </w:p>
        </w:tc>
      </w:tr>
      <w:tr w:rsidR="0009191C" w:rsidRPr="00521A49" w14:paraId="0899D7C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9EB8999"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C0A7C2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94A18F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ACC766"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6A5DB6" w14:textId="77777777" w:rsidR="0009191C" w:rsidRPr="00521A49" w:rsidRDefault="0009191C" w:rsidP="00962010">
            <w:pPr>
              <w:widowControl w:val="0"/>
              <w:rPr>
                <w:rFonts w:ascii="GHEA Grapalat" w:hAnsi="GHEA Grapalat"/>
              </w:rPr>
            </w:pPr>
          </w:p>
        </w:tc>
      </w:tr>
      <w:tr w:rsidR="0009191C" w:rsidRPr="00521A49" w14:paraId="39DAF4C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F88E4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2A779D47"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9D971F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F56A3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F8B240" w14:textId="77777777" w:rsidR="0009191C" w:rsidRPr="00521A49" w:rsidRDefault="0009191C" w:rsidP="00962010">
            <w:pPr>
              <w:widowControl w:val="0"/>
              <w:jc w:val="center"/>
              <w:rPr>
                <w:rFonts w:ascii="GHEA Grapalat" w:hAnsi="GHEA Grapalat"/>
              </w:rPr>
            </w:pPr>
          </w:p>
        </w:tc>
      </w:tr>
      <w:tr w:rsidR="0009191C" w:rsidRPr="00521A49" w14:paraId="10C2CE9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FEE351D"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0786ECF"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3FA36F"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F6DC7E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9B601C" w14:textId="77777777" w:rsidR="0009191C" w:rsidRPr="00521A49" w:rsidRDefault="0009191C" w:rsidP="00962010">
            <w:pPr>
              <w:widowControl w:val="0"/>
              <w:jc w:val="center"/>
              <w:rPr>
                <w:rFonts w:ascii="GHEA Grapalat" w:hAnsi="GHEA Grapalat"/>
              </w:rPr>
            </w:pPr>
          </w:p>
        </w:tc>
      </w:tr>
      <w:tr w:rsidR="0009191C" w:rsidRPr="00521A49" w14:paraId="3D5287D6"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C7B539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42428333"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CB00FFA"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61922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2FF18E" w14:textId="77777777" w:rsidR="0009191C" w:rsidRPr="00521A49" w:rsidRDefault="0009191C" w:rsidP="00962010">
            <w:pPr>
              <w:widowControl w:val="0"/>
              <w:jc w:val="center"/>
              <w:rPr>
                <w:rFonts w:ascii="GHEA Grapalat" w:hAnsi="GHEA Grapalat"/>
              </w:rPr>
            </w:pPr>
          </w:p>
        </w:tc>
      </w:tr>
    </w:tbl>
    <w:p w14:paraId="2231FFE0"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7331F3C3"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E61734E" w14:textId="77777777" w:rsidR="00DC619D" w:rsidRPr="00521A49" w:rsidRDefault="00DC619D" w:rsidP="00962010">
      <w:pPr>
        <w:widowControl w:val="0"/>
        <w:spacing w:after="160"/>
        <w:jc w:val="both"/>
        <w:rPr>
          <w:rFonts w:ascii="GHEA Grapalat" w:hAnsi="GHEA Grapalat"/>
          <w:lang w:val="es-ES"/>
        </w:rPr>
      </w:pPr>
    </w:p>
    <w:p w14:paraId="5B914DBA"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705FC2F7" w14:textId="77777777" w:rsidR="00B217BB" w:rsidRPr="00521A49" w:rsidRDefault="00B217BB" w:rsidP="00962010">
      <w:pPr>
        <w:rPr>
          <w:rFonts w:ascii="GHEA Grapalat" w:hAnsi="GHEA Grapalat"/>
          <w:b/>
        </w:rPr>
      </w:pPr>
      <w:r w:rsidRPr="00521A49">
        <w:rPr>
          <w:rFonts w:ascii="GHEA Grapalat" w:hAnsi="GHEA Grapalat"/>
          <w:b/>
        </w:rPr>
        <w:br w:type="page"/>
      </w:r>
    </w:p>
    <w:p w14:paraId="24C77B3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13CF903B" w14:textId="77777777"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1CDCDC56" w14:textId="39031705"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r w:rsidRPr="00521A49">
        <w:rPr>
          <w:rFonts w:ascii="GHEA Grapalat" w:hAnsi="GHEA Grapalat"/>
          <w:sz w:val="24"/>
          <w:szCs w:val="24"/>
        </w:rPr>
        <w:t xml:space="preserve"> </w:t>
      </w:r>
    </w:p>
    <w:p w14:paraId="5FFD8BDC"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1CEB4EBE"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198AB1F0" w14:textId="77777777" w:rsidTr="00B932B8">
        <w:tc>
          <w:tcPr>
            <w:tcW w:w="4786" w:type="dxa"/>
          </w:tcPr>
          <w:p w14:paraId="0A387E02"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3446C1EF"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14:paraId="78D8FBEE" w14:textId="77777777" w:rsidR="003D2FE2" w:rsidRPr="00521A49" w:rsidRDefault="003D2FE2" w:rsidP="00962010">
      <w:pPr>
        <w:widowControl w:val="0"/>
        <w:spacing w:after="160"/>
        <w:rPr>
          <w:rFonts w:ascii="GHEA Grapalat" w:hAnsi="GHEA Grapalat" w:cs="GHEA Grapalat"/>
          <w:b/>
        </w:rPr>
      </w:pPr>
    </w:p>
    <w:p w14:paraId="3745DF0F"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0E8B1732"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09059D5A"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37724469"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35B74B42"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3CEF805" w14:textId="77777777" w:rsidR="003D2FE2" w:rsidRPr="00521A49" w:rsidRDefault="003D2FE2" w:rsidP="00ED119F">
      <w:pPr>
        <w:widowControl w:val="0"/>
        <w:ind w:firstLine="709"/>
        <w:jc w:val="both"/>
        <w:rPr>
          <w:rFonts w:ascii="GHEA Grapalat" w:hAnsi="GHEA Grapalat" w:cs="GHEA Grapalat"/>
        </w:rPr>
      </w:pPr>
    </w:p>
    <w:p w14:paraId="460DB7E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1753E0F9" w14:textId="299632CC"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7E395A">
        <w:rPr>
          <w:rFonts w:ascii="GHEA Grapalat" w:hAnsi="GHEA Grapalat"/>
          <w:b/>
          <w:sz w:val="22"/>
          <w:szCs w:val="22"/>
        </w:rPr>
        <w:t>GHAPDzB-HVKAK-2025-68</w:t>
      </w:r>
      <w:r w:rsidR="0036712F" w:rsidRPr="00521A49">
        <w:rPr>
          <w:rFonts w:ascii="GHEA Grapalat" w:hAnsi="GHEA Grapalat"/>
          <w:b/>
          <w:sz w:val="22"/>
          <w:szCs w:val="22"/>
        </w:rPr>
        <w:t>».</w:t>
      </w:r>
    </w:p>
    <w:p w14:paraId="07EA66B5"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672F4B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4322C47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7D87EC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842E7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4F7A8C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0C13C04E"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CC51F2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1497C4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3095F7"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71F60217"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BB12A3"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74C6A871"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0438DDD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14A3D62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6C5A72F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64F9A321"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7F41FC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72DEC4"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0D8F320"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DF3D802"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3EB2A63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9F253B"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02642A72"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57BCFB01"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07F639EC" w14:textId="77777777" w:rsidR="003D2FE2" w:rsidRPr="00083199" w:rsidRDefault="003D2FE2" w:rsidP="00ED119F">
      <w:pPr>
        <w:widowControl w:val="0"/>
        <w:jc w:val="right"/>
        <w:rPr>
          <w:rFonts w:ascii="GHEA Grapalat" w:hAnsi="GHEA Grapalat"/>
          <w:sz w:val="20"/>
          <w:szCs w:val="20"/>
          <w:lang w:val="hy-AM"/>
        </w:rPr>
      </w:pPr>
    </w:p>
    <w:p w14:paraId="0C18D413"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2F8C9F5D"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40CA910C"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34497E0D" w14:textId="77777777" w:rsidTr="00387CF9">
        <w:trPr>
          <w:trHeight w:val="352"/>
        </w:trPr>
        <w:tc>
          <w:tcPr>
            <w:tcW w:w="10980" w:type="dxa"/>
            <w:gridSpan w:val="2"/>
            <w:noWrap/>
            <w:vAlign w:val="bottom"/>
          </w:tcPr>
          <w:p w14:paraId="362B402B"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6F572017" w14:textId="77777777" w:rsidTr="00387CF9">
        <w:trPr>
          <w:trHeight w:val="352"/>
        </w:trPr>
        <w:tc>
          <w:tcPr>
            <w:tcW w:w="10980" w:type="dxa"/>
            <w:gridSpan w:val="2"/>
            <w:noWrap/>
            <w:vAlign w:val="bottom"/>
          </w:tcPr>
          <w:p w14:paraId="027576B1"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7EC523FC" w14:textId="77777777" w:rsidTr="00387CF9">
        <w:trPr>
          <w:trHeight w:val="349"/>
        </w:trPr>
        <w:tc>
          <w:tcPr>
            <w:tcW w:w="10980" w:type="dxa"/>
            <w:gridSpan w:val="2"/>
            <w:noWrap/>
            <w:vAlign w:val="bottom"/>
          </w:tcPr>
          <w:p w14:paraId="7C77109C"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33910780" w14:textId="77777777" w:rsidTr="00387CF9">
        <w:trPr>
          <w:trHeight w:val="345"/>
        </w:trPr>
        <w:tc>
          <w:tcPr>
            <w:tcW w:w="10980" w:type="dxa"/>
            <w:gridSpan w:val="2"/>
            <w:noWrap/>
            <w:vAlign w:val="bottom"/>
          </w:tcPr>
          <w:p w14:paraId="6C02695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7F803C11" w14:textId="77777777" w:rsidTr="00387CF9">
        <w:trPr>
          <w:trHeight w:val="361"/>
        </w:trPr>
        <w:tc>
          <w:tcPr>
            <w:tcW w:w="10980" w:type="dxa"/>
            <w:gridSpan w:val="2"/>
            <w:noWrap/>
            <w:vAlign w:val="bottom"/>
          </w:tcPr>
          <w:p w14:paraId="5DD996EF"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98D1E1B" w14:textId="77777777" w:rsidTr="00387CF9">
        <w:trPr>
          <w:trHeight w:val="433"/>
        </w:trPr>
        <w:tc>
          <w:tcPr>
            <w:tcW w:w="10980" w:type="dxa"/>
            <w:gridSpan w:val="2"/>
            <w:noWrap/>
            <w:vAlign w:val="bottom"/>
          </w:tcPr>
          <w:p w14:paraId="758D51E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59515D1" w14:textId="77777777" w:rsidTr="00387CF9">
        <w:trPr>
          <w:trHeight w:val="352"/>
        </w:trPr>
        <w:tc>
          <w:tcPr>
            <w:tcW w:w="10980" w:type="dxa"/>
            <w:gridSpan w:val="2"/>
            <w:noWrap/>
            <w:vAlign w:val="bottom"/>
          </w:tcPr>
          <w:p w14:paraId="45C8DB62"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89EB06C" w14:textId="77777777" w:rsidTr="00387CF9">
        <w:trPr>
          <w:trHeight w:val="442"/>
        </w:trPr>
        <w:tc>
          <w:tcPr>
            <w:tcW w:w="10980" w:type="dxa"/>
            <w:gridSpan w:val="2"/>
            <w:noWrap/>
            <w:vAlign w:val="bottom"/>
          </w:tcPr>
          <w:p w14:paraId="0372DD41"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62854809" w14:textId="77777777" w:rsidTr="00387CF9">
        <w:trPr>
          <w:trHeight w:val="352"/>
        </w:trPr>
        <w:tc>
          <w:tcPr>
            <w:tcW w:w="10980" w:type="dxa"/>
            <w:gridSpan w:val="2"/>
            <w:noWrap/>
            <w:vAlign w:val="bottom"/>
          </w:tcPr>
          <w:p w14:paraId="2AE306B6"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061CF5E1" w14:textId="77777777" w:rsidTr="00387CF9">
        <w:trPr>
          <w:trHeight w:val="352"/>
        </w:trPr>
        <w:tc>
          <w:tcPr>
            <w:tcW w:w="10980" w:type="dxa"/>
            <w:gridSpan w:val="2"/>
            <w:noWrap/>
            <w:vAlign w:val="bottom"/>
          </w:tcPr>
          <w:p w14:paraId="2E296BE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57041091" w14:textId="77777777" w:rsidTr="00387CF9">
        <w:trPr>
          <w:trHeight w:val="343"/>
        </w:trPr>
        <w:tc>
          <w:tcPr>
            <w:tcW w:w="10980" w:type="dxa"/>
            <w:gridSpan w:val="2"/>
            <w:noWrap/>
            <w:vAlign w:val="bottom"/>
          </w:tcPr>
          <w:p w14:paraId="2011695E"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5B1068F8" w14:textId="77777777" w:rsidTr="00387CF9">
        <w:trPr>
          <w:trHeight w:val="361"/>
        </w:trPr>
        <w:tc>
          <w:tcPr>
            <w:tcW w:w="10980" w:type="dxa"/>
            <w:gridSpan w:val="2"/>
            <w:noWrap/>
            <w:vAlign w:val="bottom"/>
          </w:tcPr>
          <w:p w14:paraId="51FC6736"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E29997B" w14:textId="77777777" w:rsidTr="00387CF9">
        <w:trPr>
          <w:trHeight w:val="433"/>
        </w:trPr>
        <w:tc>
          <w:tcPr>
            <w:tcW w:w="10980" w:type="dxa"/>
            <w:gridSpan w:val="2"/>
            <w:noWrap/>
            <w:vAlign w:val="bottom"/>
          </w:tcPr>
          <w:p w14:paraId="1F97D09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1EF5BD7" w14:textId="77777777" w:rsidTr="00387CF9">
        <w:trPr>
          <w:trHeight w:val="442"/>
        </w:trPr>
        <w:tc>
          <w:tcPr>
            <w:tcW w:w="10980" w:type="dxa"/>
            <w:gridSpan w:val="2"/>
            <w:noWrap/>
            <w:vAlign w:val="bottom"/>
          </w:tcPr>
          <w:p w14:paraId="3CF1C3BF"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6ADD7977" w14:textId="77777777" w:rsidTr="00387CF9">
        <w:trPr>
          <w:trHeight w:val="442"/>
        </w:trPr>
        <w:tc>
          <w:tcPr>
            <w:tcW w:w="10980" w:type="dxa"/>
            <w:gridSpan w:val="2"/>
            <w:noWrap/>
            <w:vAlign w:val="bottom"/>
          </w:tcPr>
          <w:p w14:paraId="76A31EB2"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359E8A52" w14:textId="77777777" w:rsidTr="00387CF9">
        <w:trPr>
          <w:trHeight w:val="442"/>
        </w:trPr>
        <w:tc>
          <w:tcPr>
            <w:tcW w:w="10980" w:type="dxa"/>
            <w:gridSpan w:val="2"/>
            <w:noWrap/>
            <w:vAlign w:val="bottom"/>
          </w:tcPr>
          <w:p w14:paraId="4D89AC2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4759BFBE" w14:textId="77777777" w:rsidTr="00387CF9">
        <w:trPr>
          <w:trHeight w:val="442"/>
        </w:trPr>
        <w:tc>
          <w:tcPr>
            <w:tcW w:w="10980" w:type="dxa"/>
            <w:gridSpan w:val="2"/>
            <w:noWrap/>
            <w:vAlign w:val="bottom"/>
          </w:tcPr>
          <w:p w14:paraId="1E2D3512"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624722EE" w14:textId="77777777" w:rsidTr="00387CF9">
        <w:trPr>
          <w:trHeight w:val="424"/>
        </w:trPr>
        <w:tc>
          <w:tcPr>
            <w:tcW w:w="10980" w:type="dxa"/>
            <w:gridSpan w:val="2"/>
            <w:noWrap/>
            <w:vAlign w:val="bottom"/>
          </w:tcPr>
          <w:p w14:paraId="591DAB72"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08DE4BB" w14:textId="77777777" w:rsidTr="00387CF9">
        <w:trPr>
          <w:trHeight w:val="704"/>
        </w:trPr>
        <w:tc>
          <w:tcPr>
            <w:tcW w:w="10980" w:type="dxa"/>
            <w:gridSpan w:val="2"/>
            <w:noWrap/>
            <w:vAlign w:val="bottom"/>
          </w:tcPr>
          <w:p w14:paraId="5E14019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91B4A9C" w14:textId="77777777" w:rsidTr="00387CF9">
        <w:trPr>
          <w:trHeight w:val="704"/>
        </w:trPr>
        <w:tc>
          <w:tcPr>
            <w:tcW w:w="10980" w:type="dxa"/>
            <w:gridSpan w:val="2"/>
            <w:noWrap/>
            <w:vAlign w:val="bottom"/>
          </w:tcPr>
          <w:p w14:paraId="1E8CC2D6"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590B7468" w14:textId="77777777" w:rsidTr="00387CF9">
        <w:trPr>
          <w:trHeight w:val="2194"/>
        </w:trPr>
        <w:tc>
          <w:tcPr>
            <w:tcW w:w="5616" w:type="dxa"/>
            <w:noWrap/>
            <w:vAlign w:val="bottom"/>
          </w:tcPr>
          <w:p w14:paraId="470A055C"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667C6739" w14:textId="77777777" w:rsidR="00C3421C" w:rsidRPr="00521A49" w:rsidRDefault="00C3421C" w:rsidP="00962010">
            <w:pPr>
              <w:widowControl w:val="0"/>
              <w:spacing w:after="160"/>
              <w:rPr>
                <w:rFonts w:ascii="GHEA Grapalat" w:hAnsi="GHEA Grapalat" w:cs="Sylfaen"/>
              </w:rPr>
            </w:pPr>
          </w:p>
          <w:p w14:paraId="4D90D684"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48825381" w14:textId="77777777" w:rsidR="00C3421C" w:rsidRPr="00521A49" w:rsidRDefault="00C3421C" w:rsidP="00962010">
            <w:pPr>
              <w:widowControl w:val="0"/>
              <w:spacing w:after="160"/>
              <w:rPr>
                <w:rFonts w:ascii="GHEA Grapalat" w:hAnsi="GHEA Grapalat" w:cs="Sylfaen"/>
              </w:rPr>
            </w:pPr>
          </w:p>
          <w:p w14:paraId="4ACA55A1"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F43CC31" w14:textId="77777777" w:rsidR="00C3421C" w:rsidRPr="00521A49" w:rsidRDefault="00C3421C" w:rsidP="00962010">
            <w:pPr>
              <w:widowControl w:val="0"/>
              <w:spacing w:after="160"/>
              <w:rPr>
                <w:rFonts w:ascii="GHEA Grapalat" w:hAnsi="GHEA Grapalat" w:cs="Sylfaen"/>
              </w:rPr>
            </w:pPr>
          </w:p>
          <w:p w14:paraId="76FD514F"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6F2537E9" w14:textId="77777777" w:rsidR="00C3421C" w:rsidRPr="00521A49" w:rsidRDefault="00C3421C" w:rsidP="00962010">
            <w:pPr>
              <w:widowControl w:val="0"/>
              <w:spacing w:after="160"/>
              <w:rPr>
                <w:rFonts w:ascii="GHEA Grapalat" w:hAnsi="GHEA Grapalat" w:cs="Sylfaen"/>
              </w:rPr>
            </w:pPr>
          </w:p>
        </w:tc>
        <w:tc>
          <w:tcPr>
            <w:tcW w:w="5364" w:type="dxa"/>
            <w:noWrap/>
          </w:tcPr>
          <w:p w14:paraId="01DEDB5C"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5D9219AF" w14:textId="77777777" w:rsidR="00C3421C" w:rsidRPr="00521A49" w:rsidRDefault="00C3421C" w:rsidP="00962010">
            <w:pPr>
              <w:widowControl w:val="0"/>
              <w:spacing w:after="160"/>
              <w:rPr>
                <w:rFonts w:ascii="GHEA Grapalat" w:hAnsi="GHEA Grapalat" w:cs="Sylfaen"/>
              </w:rPr>
            </w:pPr>
          </w:p>
          <w:p w14:paraId="48F0306F"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17EE558" w14:textId="77777777" w:rsidR="00C3421C" w:rsidRPr="00521A49" w:rsidRDefault="00C3421C" w:rsidP="00962010">
            <w:pPr>
              <w:widowControl w:val="0"/>
              <w:spacing w:after="160"/>
              <w:jc w:val="right"/>
              <w:rPr>
                <w:rFonts w:ascii="GHEA Grapalat" w:hAnsi="GHEA Grapalat" w:cs="Tahoma"/>
              </w:rPr>
            </w:pPr>
          </w:p>
          <w:p w14:paraId="3C3144B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92557CD" w14:textId="77777777" w:rsidR="00C3421C" w:rsidRPr="00521A49" w:rsidRDefault="00C3421C" w:rsidP="00962010">
            <w:pPr>
              <w:widowControl w:val="0"/>
              <w:spacing w:after="160"/>
              <w:rPr>
                <w:rFonts w:ascii="GHEA Grapalat" w:hAnsi="GHEA Grapalat" w:cs="Sylfaen"/>
              </w:rPr>
            </w:pPr>
          </w:p>
          <w:p w14:paraId="38A625F8"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06DA1E7" w14:textId="77777777" w:rsidTr="00387CF9">
        <w:trPr>
          <w:trHeight w:val="2194"/>
        </w:trPr>
        <w:tc>
          <w:tcPr>
            <w:tcW w:w="5616" w:type="dxa"/>
            <w:noWrap/>
            <w:vAlign w:val="bottom"/>
          </w:tcPr>
          <w:p w14:paraId="277DA767"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1A8BEA4B" w14:textId="77777777" w:rsidR="00C3421C" w:rsidRPr="00521A49" w:rsidRDefault="00C3421C" w:rsidP="00962010">
            <w:pPr>
              <w:widowControl w:val="0"/>
              <w:spacing w:after="160"/>
              <w:rPr>
                <w:rFonts w:ascii="GHEA Grapalat" w:hAnsi="GHEA Grapalat"/>
              </w:rPr>
            </w:pPr>
          </w:p>
          <w:p w14:paraId="04A80ADA"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3DB50B3D"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657CE5EB" w14:textId="77777777" w:rsidR="00C3421C" w:rsidRPr="00521A49" w:rsidRDefault="00C3421C" w:rsidP="00962010">
            <w:pPr>
              <w:widowControl w:val="0"/>
              <w:spacing w:after="160"/>
              <w:rPr>
                <w:rFonts w:ascii="GHEA Grapalat" w:hAnsi="GHEA Grapalat" w:cs="Tahoma"/>
              </w:rPr>
            </w:pPr>
          </w:p>
          <w:p w14:paraId="038D6282" w14:textId="77777777" w:rsidR="00C3421C" w:rsidRPr="00521A49" w:rsidRDefault="00C3421C" w:rsidP="00962010">
            <w:pPr>
              <w:widowControl w:val="0"/>
              <w:spacing w:after="160"/>
              <w:rPr>
                <w:rFonts w:ascii="GHEA Grapalat" w:hAnsi="GHEA Grapalat" w:cs="Arial"/>
              </w:rPr>
            </w:pPr>
          </w:p>
        </w:tc>
        <w:tc>
          <w:tcPr>
            <w:tcW w:w="5364" w:type="dxa"/>
            <w:noWrap/>
          </w:tcPr>
          <w:p w14:paraId="6208CB8C"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75AE27" w14:textId="77777777" w:rsidR="00C3421C" w:rsidRPr="00521A49" w:rsidRDefault="00C3421C" w:rsidP="00962010">
            <w:pPr>
              <w:widowControl w:val="0"/>
              <w:spacing w:after="160"/>
              <w:rPr>
                <w:rFonts w:ascii="GHEA Grapalat" w:hAnsi="GHEA Grapalat" w:cs="Tahoma"/>
              </w:rPr>
            </w:pPr>
          </w:p>
          <w:p w14:paraId="6BA6BE0B"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76D5AED1"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EA08DD2" w14:textId="77777777" w:rsidR="00C3421C" w:rsidRPr="00521A49" w:rsidRDefault="00C3421C" w:rsidP="00962010">
            <w:pPr>
              <w:widowControl w:val="0"/>
              <w:spacing w:after="160"/>
              <w:rPr>
                <w:rFonts w:ascii="GHEA Grapalat" w:hAnsi="GHEA Grapalat" w:cs="Arial"/>
              </w:rPr>
            </w:pPr>
          </w:p>
        </w:tc>
      </w:tr>
      <w:tr w:rsidR="00B138F3" w:rsidRPr="00521A49" w14:paraId="207421CD" w14:textId="77777777" w:rsidTr="00387CF9">
        <w:trPr>
          <w:trHeight w:val="2194"/>
        </w:trPr>
        <w:tc>
          <w:tcPr>
            <w:tcW w:w="5616" w:type="dxa"/>
            <w:noWrap/>
            <w:vAlign w:val="bottom"/>
          </w:tcPr>
          <w:p w14:paraId="38E91B6C"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61CDC57D" w14:textId="77777777" w:rsidR="00C3421C" w:rsidRPr="00521A49" w:rsidRDefault="00C3421C" w:rsidP="00962010">
            <w:pPr>
              <w:widowControl w:val="0"/>
              <w:spacing w:after="160"/>
              <w:rPr>
                <w:rFonts w:ascii="GHEA Grapalat" w:hAnsi="GHEA Grapalat" w:cs="Sylfaen"/>
              </w:rPr>
            </w:pPr>
          </w:p>
          <w:p w14:paraId="2E1E42A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59EFA5E8"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59BC99AF" w14:textId="77777777" w:rsidR="00C3421C" w:rsidRPr="00521A49" w:rsidRDefault="00C3421C" w:rsidP="00962010">
            <w:pPr>
              <w:widowControl w:val="0"/>
              <w:spacing w:after="160"/>
              <w:rPr>
                <w:rFonts w:ascii="GHEA Grapalat" w:hAnsi="GHEA Grapalat"/>
              </w:rPr>
            </w:pPr>
          </w:p>
          <w:p w14:paraId="3360B7B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22416BCC" w14:textId="77777777" w:rsidR="00C3421C" w:rsidRPr="00521A49" w:rsidRDefault="00C3421C" w:rsidP="00962010">
      <w:pPr>
        <w:widowControl w:val="0"/>
        <w:spacing w:after="160"/>
        <w:jc w:val="center"/>
        <w:rPr>
          <w:rFonts w:ascii="GHEA Grapalat" w:hAnsi="GHEA Grapalat" w:cs="Sylfaen"/>
        </w:rPr>
      </w:pPr>
    </w:p>
    <w:p w14:paraId="42D13F09"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706C1282"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7D0F080C"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7D2153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4BA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645A403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5EF17F"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56637BB6"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18DE89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7C20727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3D362D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5F83D3C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5F616FC8"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380A45B7"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043DBAA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819D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186E658"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6F3FA4EC"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7A6D23D"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55DC6C9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703085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DCF6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2B79F0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009F2F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AFE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8CA9E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02C935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5A71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72685527"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97A8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E40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5AFD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505205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C51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7F999901"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28FA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B762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549D39C"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C47FA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18178D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B6FF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0882BDAB"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AB310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93A8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5B7B0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02A8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0C4D94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9C359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5C0439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BED9C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F46E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A6FC1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4E81A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477D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2CB0C5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483B5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E117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B804C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403E8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1EC1A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D537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3C8750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2428E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42FE1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19903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CBE771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46036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75C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03085D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08AE88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6C2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A701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8B936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827CC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160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77C03C4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D5B4B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58244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1930CD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15FED8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632E42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D391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47975C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2A878C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F80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D60B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1C63D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211376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AFD4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747A46D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1FC9E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CEF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F5285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BCEA1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520C8C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B293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17D565A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0A93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6AC1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C4E1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2C043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6875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306419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B2438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8E59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7B12E95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F8E578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899F3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17D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0F69353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22AD6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69036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7B35C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66E9F6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073CB7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1DD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650B078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32CE7A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C036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506329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CF0D4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00984C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0519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6D27594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99925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7F4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99853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337B9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0035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147DE1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C41B5D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EA8D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24357E3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7507DE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F2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40A37C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AE16D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481B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1A60BB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F9463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170DD7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E5825B"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04C6BFE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7BC57B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7D9856"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404A166D"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754B1EB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DE78CB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0C86C4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CF6C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516466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0AC7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408A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CEC98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BA267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074D11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578444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1B753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1D6BD68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D11F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054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5CDE9E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67941C5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380FF7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582F7E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3AFF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5A5676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2158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4C60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3BE780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0F6AD3"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38209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0EA12C5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4DCB68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857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0DDDB7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DC817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A7C8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6EC7A6D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C57C2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9CE98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4F5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1500EAE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F3F59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624A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01C85C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E90E0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1712DDA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76290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B3B2C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9DD78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05EA6D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32EB3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E76221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5061A3B" w14:textId="77777777" w:rsidR="00C3421C" w:rsidRPr="00521A49" w:rsidRDefault="00C3421C" w:rsidP="00962010">
            <w:pPr>
              <w:widowControl w:val="0"/>
              <w:spacing w:after="120"/>
              <w:jc w:val="center"/>
              <w:rPr>
                <w:rFonts w:ascii="GHEA Grapalat" w:hAnsi="GHEA Grapalat"/>
              </w:rPr>
            </w:pPr>
          </w:p>
        </w:tc>
      </w:tr>
      <w:tr w:rsidR="00B138F3" w:rsidRPr="00521A49" w14:paraId="2B5EEE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1486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03824FE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3F761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2BD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85E12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C044885" w14:textId="77777777" w:rsidR="00C3421C" w:rsidRPr="00521A49" w:rsidRDefault="00C3421C" w:rsidP="00962010">
            <w:pPr>
              <w:widowControl w:val="0"/>
              <w:spacing w:after="120"/>
              <w:jc w:val="center"/>
              <w:rPr>
                <w:rFonts w:ascii="GHEA Grapalat" w:hAnsi="GHEA Grapalat"/>
              </w:rPr>
            </w:pPr>
          </w:p>
        </w:tc>
      </w:tr>
      <w:tr w:rsidR="00B138F3" w:rsidRPr="00521A49" w14:paraId="7FB23E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EDE3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083120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FC3F7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08DD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7B2A7A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7BC5915" w14:textId="77777777" w:rsidR="00C3421C" w:rsidRPr="00521A49" w:rsidRDefault="00C3421C" w:rsidP="00962010">
            <w:pPr>
              <w:widowControl w:val="0"/>
              <w:spacing w:after="120"/>
              <w:jc w:val="center"/>
              <w:rPr>
                <w:rFonts w:ascii="GHEA Grapalat" w:hAnsi="GHEA Grapalat"/>
              </w:rPr>
            </w:pPr>
          </w:p>
        </w:tc>
      </w:tr>
      <w:tr w:rsidR="00B138F3" w:rsidRPr="00521A49" w14:paraId="76068F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6B7C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0C633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EB945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AFB89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448CFD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5B6A37" w14:textId="77777777" w:rsidR="00C3421C" w:rsidRPr="00521A49" w:rsidRDefault="00C3421C" w:rsidP="00962010">
            <w:pPr>
              <w:widowControl w:val="0"/>
              <w:spacing w:after="120"/>
              <w:jc w:val="center"/>
              <w:rPr>
                <w:rFonts w:ascii="GHEA Grapalat" w:hAnsi="GHEA Grapalat"/>
              </w:rPr>
            </w:pPr>
          </w:p>
        </w:tc>
      </w:tr>
      <w:tr w:rsidR="00B138F3" w:rsidRPr="00521A49" w14:paraId="2A76CF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B850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5E05DE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223A0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CFBA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B36FA8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357FDC" w14:textId="77777777" w:rsidR="00C3421C" w:rsidRPr="00521A49" w:rsidRDefault="00C3421C" w:rsidP="00962010">
            <w:pPr>
              <w:widowControl w:val="0"/>
              <w:spacing w:after="120"/>
              <w:jc w:val="center"/>
              <w:rPr>
                <w:rFonts w:ascii="GHEA Grapalat" w:hAnsi="GHEA Grapalat"/>
              </w:rPr>
            </w:pPr>
          </w:p>
        </w:tc>
      </w:tr>
      <w:tr w:rsidR="00FF3DE9" w:rsidRPr="00521A49" w14:paraId="395B6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6EEA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43FE87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695F6D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22B4FE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22A41FF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D6A12AE" w14:textId="77777777" w:rsidR="00C3421C" w:rsidRPr="00521A49" w:rsidRDefault="00C3421C" w:rsidP="00962010">
            <w:pPr>
              <w:widowControl w:val="0"/>
              <w:spacing w:after="120"/>
              <w:jc w:val="center"/>
              <w:rPr>
                <w:rFonts w:ascii="GHEA Grapalat" w:hAnsi="GHEA Grapalat"/>
              </w:rPr>
            </w:pPr>
          </w:p>
        </w:tc>
      </w:tr>
    </w:tbl>
    <w:p w14:paraId="022CFF58"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134C7417" w14:textId="77777777"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770E54C5" w14:textId="4265CBD2"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7E395A">
        <w:rPr>
          <w:rFonts w:ascii="GHEA Grapalat" w:hAnsi="GHEA Grapalat"/>
          <w:b/>
          <w:sz w:val="22"/>
          <w:szCs w:val="22"/>
        </w:rPr>
        <w:t>GHAPDzB-HVKAK-2025-68</w:t>
      </w:r>
      <w:r w:rsidRPr="00521A49">
        <w:rPr>
          <w:rFonts w:ascii="GHEA Grapalat" w:hAnsi="GHEA Grapalat"/>
          <w:b/>
          <w:sz w:val="22"/>
          <w:szCs w:val="22"/>
        </w:rPr>
        <w:t>»</w:t>
      </w:r>
    </w:p>
    <w:p w14:paraId="7BD7062B" w14:textId="77777777" w:rsidR="00AF4211" w:rsidRPr="00521A49" w:rsidRDefault="00AF4211" w:rsidP="00962010">
      <w:pPr>
        <w:widowControl w:val="0"/>
        <w:spacing w:after="160"/>
        <w:jc w:val="center"/>
        <w:rPr>
          <w:rFonts w:ascii="GHEA Grapalat" w:hAnsi="GHEA Grapalat"/>
          <w:b/>
        </w:rPr>
      </w:pPr>
    </w:p>
    <w:p w14:paraId="0314A286"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49ABAEBE"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11B5C0BF" w14:textId="77777777" w:rsidTr="00DE2AE3">
        <w:tc>
          <w:tcPr>
            <w:tcW w:w="4786" w:type="dxa"/>
          </w:tcPr>
          <w:p w14:paraId="5A5B947A"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065BFAEB"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4B01BC8" w14:textId="77777777" w:rsidR="000A214C" w:rsidRPr="00521A49" w:rsidRDefault="000A214C" w:rsidP="00DA0F3E">
      <w:pPr>
        <w:widowControl w:val="0"/>
        <w:rPr>
          <w:rFonts w:ascii="GHEA Grapalat" w:hAnsi="GHEA Grapalat" w:cs="GHEA Grapalat"/>
          <w:b/>
          <w:lang w:val="en-US"/>
        </w:rPr>
      </w:pPr>
    </w:p>
    <w:p w14:paraId="73268A90"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289EBE62"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6CFA8A0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628EBD08"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18F6D19F"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FD481F3"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68A222B" w14:textId="4E1A1108"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7E395A">
        <w:rPr>
          <w:rFonts w:ascii="GHEA Grapalat" w:hAnsi="GHEA Grapalat"/>
          <w:b/>
          <w:sz w:val="22"/>
          <w:szCs w:val="22"/>
        </w:rPr>
        <w:t>GHAPDzB-HVKAK-2025-68</w:t>
      </w:r>
      <w:r w:rsidR="00511C79" w:rsidRPr="00521A49">
        <w:rPr>
          <w:rFonts w:ascii="GHEA Grapalat" w:hAnsi="GHEA Grapalat"/>
          <w:b/>
          <w:sz w:val="22"/>
          <w:szCs w:val="22"/>
        </w:rPr>
        <w:t>»</w:t>
      </w:r>
    </w:p>
    <w:p w14:paraId="1C4D8BC3"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5F77DE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2A5B40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9F8315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18A4E79"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1F12657"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B589BC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15D7977"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A0995F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0CCBB087"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7D3FE58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75699D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70585605"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07E8EF43"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0E2F911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51DEF31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71203588"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BB2987D"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D90FDCE"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0E658E32"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90CDD24"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2D8CAB23"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088E174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4E1F2BF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CE7BA7E"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00EA39F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4BF3397"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62B06C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BB05E0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1814A859"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B8B201E"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535C0B2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6D5E033D" w14:textId="77777777" w:rsidTr="00EE0A56">
        <w:trPr>
          <w:trHeight w:val="352"/>
        </w:trPr>
        <w:tc>
          <w:tcPr>
            <w:tcW w:w="10980" w:type="dxa"/>
            <w:gridSpan w:val="2"/>
            <w:noWrap/>
            <w:vAlign w:val="bottom"/>
          </w:tcPr>
          <w:p w14:paraId="0D255C99"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3F79B10D" w14:textId="77777777" w:rsidTr="00EE0A56">
        <w:trPr>
          <w:trHeight w:val="352"/>
        </w:trPr>
        <w:tc>
          <w:tcPr>
            <w:tcW w:w="10980" w:type="dxa"/>
            <w:gridSpan w:val="2"/>
            <w:noWrap/>
            <w:vAlign w:val="bottom"/>
          </w:tcPr>
          <w:p w14:paraId="4AAF3B10"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5CB6357F" w14:textId="77777777" w:rsidTr="00EE0A56">
        <w:trPr>
          <w:trHeight w:val="349"/>
        </w:trPr>
        <w:tc>
          <w:tcPr>
            <w:tcW w:w="10980" w:type="dxa"/>
            <w:gridSpan w:val="2"/>
            <w:noWrap/>
            <w:vAlign w:val="bottom"/>
          </w:tcPr>
          <w:p w14:paraId="3A8A0A34"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0C6C01D9" w14:textId="77777777" w:rsidTr="00EE0A56">
        <w:trPr>
          <w:trHeight w:val="345"/>
        </w:trPr>
        <w:tc>
          <w:tcPr>
            <w:tcW w:w="10980" w:type="dxa"/>
            <w:gridSpan w:val="2"/>
            <w:noWrap/>
            <w:vAlign w:val="bottom"/>
          </w:tcPr>
          <w:p w14:paraId="552F235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FF7CB7F" w14:textId="77777777" w:rsidTr="00EE0A56">
        <w:trPr>
          <w:trHeight w:val="361"/>
        </w:trPr>
        <w:tc>
          <w:tcPr>
            <w:tcW w:w="10980" w:type="dxa"/>
            <w:gridSpan w:val="2"/>
            <w:noWrap/>
            <w:vAlign w:val="bottom"/>
          </w:tcPr>
          <w:p w14:paraId="268FA69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19A3CFC" w14:textId="77777777" w:rsidTr="00EE0A56">
        <w:trPr>
          <w:trHeight w:val="433"/>
        </w:trPr>
        <w:tc>
          <w:tcPr>
            <w:tcW w:w="10980" w:type="dxa"/>
            <w:gridSpan w:val="2"/>
            <w:noWrap/>
            <w:vAlign w:val="bottom"/>
          </w:tcPr>
          <w:p w14:paraId="1046A7A6"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60E79287" w14:textId="77777777" w:rsidTr="00EE0A56">
        <w:trPr>
          <w:trHeight w:val="352"/>
        </w:trPr>
        <w:tc>
          <w:tcPr>
            <w:tcW w:w="10980" w:type="dxa"/>
            <w:gridSpan w:val="2"/>
            <w:noWrap/>
            <w:vAlign w:val="bottom"/>
          </w:tcPr>
          <w:p w14:paraId="1522536F"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5E29133C" w14:textId="77777777" w:rsidTr="00EE0A56">
        <w:trPr>
          <w:trHeight w:val="442"/>
        </w:trPr>
        <w:tc>
          <w:tcPr>
            <w:tcW w:w="10980" w:type="dxa"/>
            <w:gridSpan w:val="2"/>
            <w:noWrap/>
            <w:vAlign w:val="bottom"/>
          </w:tcPr>
          <w:p w14:paraId="2EED3C2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DFA8840" w14:textId="77777777" w:rsidTr="00EE0A56">
        <w:trPr>
          <w:trHeight w:val="352"/>
        </w:trPr>
        <w:tc>
          <w:tcPr>
            <w:tcW w:w="10980" w:type="dxa"/>
            <w:gridSpan w:val="2"/>
            <w:noWrap/>
            <w:vAlign w:val="bottom"/>
          </w:tcPr>
          <w:p w14:paraId="68D3BCB0"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3DD82783" w14:textId="77777777" w:rsidTr="00EE0A56">
        <w:trPr>
          <w:trHeight w:val="352"/>
        </w:trPr>
        <w:tc>
          <w:tcPr>
            <w:tcW w:w="10980" w:type="dxa"/>
            <w:gridSpan w:val="2"/>
            <w:noWrap/>
            <w:vAlign w:val="bottom"/>
          </w:tcPr>
          <w:p w14:paraId="2F49D0B3"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CA5A58" w14:textId="77777777" w:rsidTr="00EE0A56">
        <w:trPr>
          <w:trHeight w:val="343"/>
        </w:trPr>
        <w:tc>
          <w:tcPr>
            <w:tcW w:w="10980" w:type="dxa"/>
            <w:gridSpan w:val="2"/>
            <w:noWrap/>
            <w:vAlign w:val="bottom"/>
          </w:tcPr>
          <w:p w14:paraId="2870A72E"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180B8DC7" w14:textId="77777777" w:rsidTr="00EE0A56">
        <w:trPr>
          <w:trHeight w:val="361"/>
        </w:trPr>
        <w:tc>
          <w:tcPr>
            <w:tcW w:w="10980" w:type="dxa"/>
            <w:gridSpan w:val="2"/>
            <w:noWrap/>
            <w:vAlign w:val="bottom"/>
          </w:tcPr>
          <w:p w14:paraId="61F89225"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68A16DE7" w14:textId="77777777" w:rsidTr="00EE0A56">
        <w:trPr>
          <w:trHeight w:val="433"/>
        </w:trPr>
        <w:tc>
          <w:tcPr>
            <w:tcW w:w="10980" w:type="dxa"/>
            <w:gridSpan w:val="2"/>
            <w:noWrap/>
            <w:vAlign w:val="bottom"/>
          </w:tcPr>
          <w:p w14:paraId="0E4ADA32"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322687A9" w14:textId="77777777" w:rsidTr="00EE0A56">
        <w:trPr>
          <w:trHeight w:val="442"/>
        </w:trPr>
        <w:tc>
          <w:tcPr>
            <w:tcW w:w="10980" w:type="dxa"/>
            <w:gridSpan w:val="2"/>
            <w:noWrap/>
            <w:vAlign w:val="bottom"/>
          </w:tcPr>
          <w:p w14:paraId="14022A8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2DC0E524" w14:textId="77777777" w:rsidTr="00EE0A56">
        <w:trPr>
          <w:trHeight w:val="442"/>
        </w:trPr>
        <w:tc>
          <w:tcPr>
            <w:tcW w:w="10980" w:type="dxa"/>
            <w:gridSpan w:val="2"/>
            <w:noWrap/>
            <w:vAlign w:val="bottom"/>
          </w:tcPr>
          <w:p w14:paraId="0B2F3996"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56D9D86C" w14:textId="77777777" w:rsidTr="00EE0A56">
        <w:trPr>
          <w:trHeight w:val="442"/>
        </w:trPr>
        <w:tc>
          <w:tcPr>
            <w:tcW w:w="10980" w:type="dxa"/>
            <w:gridSpan w:val="2"/>
            <w:noWrap/>
            <w:vAlign w:val="bottom"/>
          </w:tcPr>
          <w:p w14:paraId="5C23720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7157C8DD" w14:textId="77777777" w:rsidTr="00EE0A56">
        <w:trPr>
          <w:trHeight w:val="442"/>
        </w:trPr>
        <w:tc>
          <w:tcPr>
            <w:tcW w:w="10980" w:type="dxa"/>
            <w:gridSpan w:val="2"/>
            <w:noWrap/>
            <w:vAlign w:val="bottom"/>
          </w:tcPr>
          <w:p w14:paraId="7E50805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58447704" w14:textId="77777777" w:rsidTr="00EE0A56">
        <w:trPr>
          <w:trHeight w:val="424"/>
        </w:trPr>
        <w:tc>
          <w:tcPr>
            <w:tcW w:w="10980" w:type="dxa"/>
            <w:gridSpan w:val="2"/>
            <w:noWrap/>
            <w:vAlign w:val="bottom"/>
          </w:tcPr>
          <w:p w14:paraId="4FC1C8E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14DF346C" w14:textId="77777777" w:rsidTr="00EE0A56">
        <w:trPr>
          <w:trHeight w:val="704"/>
        </w:trPr>
        <w:tc>
          <w:tcPr>
            <w:tcW w:w="10980" w:type="dxa"/>
            <w:gridSpan w:val="2"/>
            <w:noWrap/>
            <w:vAlign w:val="bottom"/>
          </w:tcPr>
          <w:p w14:paraId="5596CA6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3AE3B71A" w14:textId="77777777" w:rsidTr="00EE0A56">
        <w:trPr>
          <w:trHeight w:val="704"/>
        </w:trPr>
        <w:tc>
          <w:tcPr>
            <w:tcW w:w="10980" w:type="dxa"/>
            <w:gridSpan w:val="2"/>
            <w:noWrap/>
            <w:vAlign w:val="bottom"/>
          </w:tcPr>
          <w:p w14:paraId="51EAE1C2"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7A435686" w14:textId="77777777" w:rsidTr="00EE0A56">
        <w:trPr>
          <w:trHeight w:val="2194"/>
        </w:trPr>
        <w:tc>
          <w:tcPr>
            <w:tcW w:w="5616" w:type="dxa"/>
            <w:noWrap/>
            <w:vAlign w:val="bottom"/>
          </w:tcPr>
          <w:p w14:paraId="4CF4424D"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1A0665A" w14:textId="77777777" w:rsidR="00BE2572" w:rsidRPr="00521A49" w:rsidRDefault="00BE2572" w:rsidP="00962010">
            <w:pPr>
              <w:widowControl w:val="0"/>
              <w:spacing w:after="160"/>
              <w:rPr>
                <w:rFonts w:ascii="GHEA Grapalat" w:hAnsi="GHEA Grapalat" w:cs="Sylfaen"/>
              </w:rPr>
            </w:pPr>
          </w:p>
          <w:p w14:paraId="1183777F"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7B8BECB8" w14:textId="77777777" w:rsidR="00BE2572" w:rsidRPr="00521A49" w:rsidRDefault="00BE2572" w:rsidP="00962010">
            <w:pPr>
              <w:widowControl w:val="0"/>
              <w:spacing w:after="160"/>
              <w:rPr>
                <w:rFonts w:ascii="GHEA Grapalat" w:hAnsi="GHEA Grapalat" w:cs="Sylfaen"/>
              </w:rPr>
            </w:pPr>
          </w:p>
          <w:p w14:paraId="420547C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5F9F7DB9" w14:textId="77777777" w:rsidR="00BE2572" w:rsidRPr="00521A49" w:rsidRDefault="00BE2572" w:rsidP="00962010">
            <w:pPr>
              <w:widowControl w:val="0"/>
              <w:spacing w:after="160"/>
              <w:rPr>
                <w:rFonts w:ascii="GHEA Grapalat" w:hAnsi="GHEA Grapalat" w:cs="Sylfaen"/>
              </w:rPr>
            </w:pPr>
          </w:p>
          <w:p w14:paraId="04A719A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98F96F3" w14:textId="77777777" w:rsidR="00BE2572" w:rsidRPr="00521A49" w:rsidRDefault="00BE2572" w:rsidP="00962010">
            <w:pPr>
              <w:widowControl w:val="0"/>
              <w:spacing w:after="160"/>
              <w:rPr>
                <w:rFonts w:ascii="GHEA Grapalat" w:hAnsi="GHEA Grapalat" w:cs="Sylfaen"/>
              </w:rPr>
            </w:pPr>
          </w:p>
        </w:tc>
        <w:tc>
          <w:tcPr>
            <w:tcW w:w="5364" w:type="dxa"/>
            <w:noWrap/>
          </w:tcPr>
          <w:p w14:paraId="349EB11C"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46FD47ED" w14:textId="77777777" w:rsidR="00BE2572" w:rsidRPr="00521A49" w:rsidRDefault="00BE2572" w:rsidP="00962010">
            <w:pPr>
              <w:widowControl w:val="0"/>
              <w:spacing w:after="160"/>
              <w:rPr>
                <w:rFonts w:ascii="GHEA Grapalat" w:hAnsi="GHEA Grapalat" w:cs="Sylfaen"/>
              </w:rPr>
            </w:pPr>
          </w:p>
          <w:p w14:paraId="7DBD373F"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5EFD5828" w14:textId="77777777" w:rsidR="00BE2572" w:rsidRPr="00521A49" w:rsidRDefault="00BE2572" w:rsidP="00962010">
            <w:pPr>
              <w:widowControl w:val="0"/>
              <w:spacing w:after="160"/>
              <w:jc w:val="right"/>
              <w:rPr>
                <w:rFonts w:ascii="GHEA Grapalat" w:hAnsi="GHEA Grapalat" w:cs="Tahoma"/>
              </w:rPr>
            </w:pPr>
          </w:p>
          <w:p w14:paraId="382BE281"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69D3EE4" w14:textId="77777777" w:rsidR="00BE2572" w:rsidRPr="00521A49" w:rsidRDefault="00BE2572" w:rsidP="00962010">
            <w:pPr>
              <w:widowControl w:val="0"/>
              <w:spacing w:after="160"/>
              <w:rPr>
                <w:rFonts w:ascii="GHEA Grapalat" w:hAnsi="GHEA Grapalat" w:cs="Sylfaen"/>
              </w:rPr>
            </w:pPr>
          </w:p>
          <w:p w14:paraId="59826401"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05EF4C0" w14:textId="77777777" w:rsidTr="00EE0A56">
        <w:trPr>
          <w:trHeight w:val="2194"/>
        </w:trPr>
        <w:tc>
          <w:tcPr>
            <w:tcW w:w="5616" w:type="dxa"/>
            <w:noWrap/>
            <w:vAlign w:val="bottom"/>
          </w:tcPr>
          <w:p w14:paraId="045B3C8F"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3B2EE063" w14:textId="77777777" w:rsidR="00BE2572" w:rsidRPr="00521A49" w:rsidRDefault="00BE2572" w:rsidP="00962010">
            <w:pPr>
              <w:widowControl w:val="0"/>
              <w:spacing w:after="160"/>
              <w:rPr>
                <w:rFonts w:ascii="GHEA Grapalat" w:hAnsi="GHEA Grapalat"/>
              </w:rPr>
            </w:pPr>
          </w:p>
          <w:p w14:paraId="106316C7"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446D777B"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368D8373" w14:textId="77777777" w:rsidR="00BE2572" w:rsidRPr="00521A49" w:rsidRDefault="00BE2572" w:rsidP="00962010">
            <w:pPr>
              <w:widowControl w:val="0"/>
              <w:spacing w:after="160"/>
              <w:rPr>
                <w:rFonts w:ascii="GHEA Grapalat" w:hAnsi="GHEA Grapalat" w:cs="Tahoma"/>
              </w:rPr>
            </w:pPr>
          </w:p>
          <w:p w14:paraId="6DF89D7A" w14:textId="77777777" w:rsidR="00BE2572" w:rsidRPr="00521A49" w:rsidRDefault="00BE2572" w:rsidP="00962010">
            <w:pPr>
              <w:widowControl w:val="0"/>
              <w:spacing w:after="160"/>
              <w:rPr>
                <w:rFonts w:ascii="GHEA Grapalat" w:hAnsi="GHEA Grapalat" w:cs="Arial"/>
              </w:rPr>
            </w:pPr>
          </w:p>
        </w:tc>
        <w:tc>
          <w:tcPr>
            <w:tcW w:w="5364" w:type="dxa"/>
            <w:noWrap/>
          </w:tcPr>
          <w:p w14:paraId="75BE5531"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21D72D04" w14:textId="77777777" w:rsidR="00BE2572" w:rsidRPr="00521A49" w:rsidRDefault="00BE2572" w:rsidP="00962010">
            <w:pPr>
              <w:widowControl w:val="0"/>
              <w:spacing w:after="160"/>
              <w:rPr>
                <w:rFonts w:ascii="GHEA Grapalat" w:hAnsi="GHEA Grapalat" w:cs="Tahoma"/>
              </w:rPr>
            </w:pPr>
          </w:p>
          <w:p w14:paraId="56E6C1CD"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6DA5BD05"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0A516A12" w14:textId="77777777" w:rsidR="00BE2572" w:rsidRPr="00521A49" w:rsidRDefault="00BE2572" w:rsidP="00962010">
            <w:pPr>
              <w:widowControl w:val="0"/>
              <w:spacing w:after="160"/>
              <w:rPr>
                <w:rFonts w:ascii="GHEA Grapalat" w:hAnsi="GHEA Grapalat" w:cs="Arial"/>
              </w:rPr>
            </w:pPr>
          </w:p>
        </w:tc>
      </w:tr>
      <w:tr w:rsidR="00B138F3" w:rsidRPr="00521A49" w14:paraId="59BB46A9" w14:textId="77777777" w:rsidTr="00EE0A56">
        <w:trPr>
          <w:trHeight w:val="2194"/>
        </w:trPr>
        <w:tc>
          <w:tcPr>
            <w:tcW w:w="5616" w:type="dxa"/>
            <w:noWrap/>
            <w:vAlign w:val="bottom"/>
          </w:tcPr>
          <w:p w14:paraId="05E05D25"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0B61FD6E" w14:textId="77777777" w:rsidR="00BE2572" w:rsidRPr="00521A49" w:rsidRDefault="00BE2572" w:rsidP="00962010">
            <w:pPr>
              <w:widowControl w:val="0"/>
              <w:spacing w:after="160"/>
              <w:rPr>
                <w:rFonts w:ascii="GHEA Grapalat" w:hAnsi="GHEA Grapalat" w:cs="Sylfaen"/>
              </w:rPr>
            </w:pPr>
          </w:p>
          <w:p w14:paraId="49442626"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56785AB1"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623C1ECD" w14:textId="77777777" w:rsidR="00BE2572" w:rsidRPr="00521A49" w:rsidRDefault="00BE2572" w:rsidP="00962010">
            <w:pPr>
              <w:widowControl w:val="0"/>
              <w:spacing w:after="160"/>
              <w:rPr>
                <w:rFonts w:ascii="GHEA Grapalat" w:hAnsi="GHEA Grapalat"/>
              </w:rPr>
            </w:pPr>
          </w:p>
          <w:p w14:paraId="37768AE5"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0092A893" w14:textId="77777777" w:rsidR="00BE2572" w:rsidRPr="00521A49" w:rsidRDefault="00BE2572" w:rsidP="00962010">
      <w:pPr>
        <w:widowControl w:val="0"/>
        <w:spacing w:after="160"/>
        <w:jc w:val="center"/>
        <w:rPr>
          <w:rFonts w:ascii="GHEA Grapalat" w:hAnsi="GHEA Grapalat" w:cs="Sylfaen"/>
        </w:rPr>
      </w:pPr>
    </w:p>
    <w:p w14:paraId="1559C774"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0455B86"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6FD4F35D"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7B394EC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92A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4430BF3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D24F38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2D9F6B9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7F0639D"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3C2A685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1F2619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0A96EBB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5ADCDF9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67A41C0"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5F6ADF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90BF1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2C001DF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1B8963B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00C25F8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BD7C344"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771078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1C317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2EA2F4A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C8FA0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ECB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C1CE3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E8C6F4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F6E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F8BE86B"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560125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AD23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A4405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069452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94FC7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4AA516C6"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678B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67A08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F864BF5"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0E1CEB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4257E1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912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3F7C5AA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0AE01D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8C7A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05F4C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301AD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4C49F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74A94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68FC8F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51D64F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79BF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5E748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5E593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1E236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7D4024D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D3306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43A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47FC4F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B38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7E04D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D04B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228AC51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0B89AD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18F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28F60C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2468E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E1050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7F08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2A2201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B4D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95FF9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767BE2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9B1337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53357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EAF4B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AB9E4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8661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646BE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F5F77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12360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69495E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9E59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ED1AF0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D3593A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DAF1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79E35F0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2C1363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7BD762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BF217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4574E00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C32CA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5FBA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2DE3495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380B6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EAE1F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944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C9B35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5F10F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9C31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EEBBF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518EFA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F33F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6E8B3C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46A2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8D3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13E472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D3B93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11106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70C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BE614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A233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9EDE8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2CC259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7CCA89A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7BFC5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2FCC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1018D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4D3D1A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1EB5B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E2ED6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F8E03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89928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F666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01B3DA4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C9AC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F717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1111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4B495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7934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3B9AFE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42B659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6006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5AACE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5A4F4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CD95B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0FF601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BA81C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4DE3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60F61B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723DB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50E7DB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3C3D5C"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660AA5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41829A9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A725ECA"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0AB387C"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63A2C35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62DAA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CAA59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D2BCA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549C386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82D545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093D8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38B7A6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28E2B6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C802F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748C7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858D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B52C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B6A1F9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BA40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DE059C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2E16B8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3CE70F7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46DCCA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0E1B1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4E31D9A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976EF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E1E2C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7EC6B2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27AD80A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462D2B2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DDD88F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158F1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C9DC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F1D68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2FAFF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EA6F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6BD844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2D506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01B413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3E99A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8998C2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5A1E6E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494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96D1E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2EED7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4558FB7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7264A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5CAE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28C1F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9019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307A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BB9824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C80495" w14:textId="77777777" w:rsidR="00BE2572" w:rsidRPr="00521A49" w:rsidRDefault="00BE2572" w:rsidP="00962010">
            <w:pPr>
              <w:widowControl w:val="0"/>
              <w:spacing w:after="120"/>
              <w:jc w:val="center"/>
              <w:rPr>
                <w:rFonts w:ascii="GHEA Grapalat" w:hAnsi="GHEA Grapalat"/>
              </w:rPr>
            </w:pPr>
          </w:p>
        </w:tc>
      </w:tr>
      <w:tr w:rsidR="00B138F3" w:rsidRPr="00521A49" w14:paraId="08574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8F22D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5D3901F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F0CB1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910F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7DD9D5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BE9EDDE" w14:textId="77777777" w:rsidR="00BE2572" w:rsidRPr="00521A49" w:rsidRDefault="00BE2572" w:rsidP="00962010">
            <w:pPr>
              <w:widowControl w:val="0"/>
              <w:spacing w:after="120"/>
              <w:jc w:val="center"/>
              <w:rPr>
                <w:rFonts w:ascii="GHEA Grapalat" w:hAnsi="GHEA Grapalat"/>
              </w:rPr>
            </w:pPr>
          </w:p>
        </w:tc>
      </w:tr>
      <w:tr w:rsidR="00B138F3" w:rsidRPr="00521A49" w14:paraId="774476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5738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B1ABD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E69B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EED9F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E2CD9A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9A7D934" w14:textId="77777777" w:rsidR="00BE2572" w:rsidRPr="00521A49" w:rsidRDefault="00BE2572" w:rsidP="00962010">
            <w:pPr>
              <w:widowControl w:val="0"/>
              <w:spacing w:after="120"/>
              <w:jc w:val="center"/>
              <w:rPr>
                <w:rFonts w:ascii="GHEA Grapalat" w:hAnsi="GHEA Grapalat"/>
              </w:rPr>
            </w:pPr>
          </w:p>
        </w:tc>
      </w:tr>
      <w:tr w:rsidR="00B138F3" w:rsidRPr="00521A49" w14:paraId="3EB9AB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80524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0DE1FC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1A6AB1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FDBCE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E451BA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C428374" w14:textId="77777777" w:rsidR="00BE2572" w:rsidRPr="00521A49" w:rsidRDefault="00BE2572" w:rsidP="00962010">
            <w:pPr>
              <w:widowControl w:val="0"/>
              <w:spacing w:after="120"/>
              <w:jc w:val="center"/>
              <w:rPr>
                <w:rFonts w:ascii="GHEA Grapalat" w:hAnsi="GHEA Grapalat"/>
              </w:rPr>
            </w:pPr>
          </w:p>
        </w:tc>
      </w:tr>
      <w:tr w:rsidR="00B138F3" w:rsidRPr="00521A49" w14:paraId="44E30F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61C3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297601E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3438D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63B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2FD071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A908249" w14:textId="77777777" w:rsidR="00BE2572" w:rsidRPr="00521A49" w:rsidRDefault="00BE2572" w:rsidP="00962010">
            <w:pPr>
              <w:widowControl w:val="0"/>
              <w:spacing w:after="120"/>
              <w:jc w:val="center"/>
              <w:rPr>
                <w:rFonts w:ascii="GHEA Grapalat" w:hAnsi="GHEA Grapalat"/>
              </w:rPr>
            </w:pPr>
          </w:p>
        </w:tc>
      </w:tr>
      <w:tr w:rsidR="00FF3DE9" w:rsidRPr="00521A49" w14:paraId="4C19C9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8CBC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90F2BB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0C3CA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7FCF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784B0C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2268DC6" w14:textId="77777777" w:rsidR="00BE2572" w:rsidRPr="00521A49" w:rsidRDefault="00BE2572" w:rsidP="00962010">
            <w:pPr>
              <w:widowControl w:val="0"/>
              <w:spacing w:after="120"/>
              <w:jc w:val="center"/>
              <w:rPr>
                <w:rFonts w:ascii="GHEA Grapalat" w:hAnsi="GHEA Grapalat"/>
              </w:rPr>
            </w:pPr>
          </w:p>
        </w:tc>
      </w:tr>
    </w:tbl>
    <w:p w14:paraId="14450B78" w14:textId="77777777" w:rsidR="00BE2572" w:rsidRPr="00521A49" w:rsidRDefault="00BE2572" w:rsidP="00962010">
      <w:pPr>
        <w:widowControl w:val="0"/>
        <w:spacing w:after="160"/>
        <w:ind w:left="567" w:right="565"/>
        <w:jc w:val="center"/>
        <w:rPr>
          <w:rFonts w:ascii="GHEA Grapalat" w:hAnsi="GHEA Grapalat"/>
          <w:b/>
        </w:rPr>
      </w:pPr>
    </w:p>
    <w:p w14:paraId="37D5BB55" w14:textId="77777777" w:rsidR="00BE2572" w:rsidRPr="00521A49" w:rsidRDefault="00BE2572" w:rsidP="00962010">
      <w:pPr>
        <w:widowControl w:val="0"/>
        <w:spacing w:after="160"/>
        <w:ind w:left="567" w:right="565"/>
        <w:jc w:val="center"/>
        <w:rPr>
          <w:rFonts w:ascii="GHEA Grapalat" w:hAnsi="GHEA Grapalat"/>
          <w:b/>
        </w:rPr>
      </w:pPr>
    </w:p>
    <w:p w14:paraId="1D808353" w14:textId="77777777" w:rsidR="00BE2572" w:rsidRPr="00521A49" w:rsidRDefault="00BE2572" w:rsidP="00962010">
      <w:pPr>
        <w:widowControl w:val="0"/>
        <w:spacing w:after="160"/>
        <w:ind w:left="567" w:right="565"/>
        <w:jc w:val="center"/>
        <w:rPr>
          <w:rFonts w:ascii="GHEA Grapalat" w:hAnsi="GHEA Grapalat"/>
          <w:b/>
        </w:rPr>
      </w:pPr>
    </w:p>
    <w:p w14:paraId="663AB9A7" w14:textId="77777777" w:rsidR="00BE2572" w:rsidRPr="00521A49" w:rsidRDefault="00BE2572" w:rsidP="00962010">
      <w:pPr>
        <w:widowControl w:val="0"/>
        <w:spacing w:after="160"/>
        <w:ind w:left="567" w:right="565"/>
        <w:jc w:val="center"/>
        <w:rPr>
          <w:rFonts w:ascii="GHEA Grapalat" w:hAnsi="GHEA Grapalat"/>
          <w:b/>
        </w:rPr>
      </w:pPr>
    </w:p>
    <w:p w14:paraId="75F125D7" w14:textId="77777777" w:rsidR="00BE2572" w:rsidRPr="00521A49" w:rsidRDefault="00BE2572" w:rsidP="00962010">
      <w:pPr>
        <w:widowControl w:val="0"/>
        <w:spacing w:after="160"/>
        <w:ind w:left="567" w:right="565"/>
        <w:jc w:val="center"/>
        <w:rPr>
          <w:rFonts w:ascii="GHEA Grapalat" w:hAnsi="GHEA Grapalat"/>
          <w:b/>
        </w:rPr>
      </w:pPr>
    </w:p>
    <w:p w14:paraId="3F4591B5" w14:textId="77777777" w:rsidR="00BE2572" w:rsidRPr="00521A49" w:rsidRDefault="00BE2572" w:rsidP="00962010">
      <w:pPr>
        <w:widowControl w:val="0"/>
        <w:spacing w:after="160"/>
        <w:ind w:left="567" w:right="565"/>
        <w:jc w:val="center"/>
        <w:rPr>
          <w:rFonts w:ascii="GHEA Grapalat" w:hAnsi="GHEA Grapalat"/>
          <w:b/>
        </w:rPr>
      </w:pPr>
    </w:p>
    <w:p w14:paraId="6AF3961B" w14:textId="77777777" w:rsidR="00BE2572" w:rsidRPr="00521A49" w:rsidRDefault="00BE2572" w:rsidP="00962010">
      <w:pPr>
        <w:widowControl w:val="0"/>
        <w:spacing w:after="160"/>
        <w:ind w:left="567" w:right="565"/>
        <w:jc w:val="center"/>
        <w:rPr>
          <w:rFonts w:ascii="GHEA Grapalat" w:hAnsi="GHEA Grapalat"/>
          <w:b/>
        </w:rPr>
      </w:pPr>
    </w:p>
    <w:p w14:paraId="1DD28358" w14:textId="77777777" w:rsidR="00BE2572" w:rsidRPr="00521A49" w:rsidRDefault="00BE2572" w:rsidP="00962010">
      <w:pPr>
        <w:widowControl w:val="0"/>
        <w:spacing w:after="160"/>
        <w:ind w:left="567" w:right="565"/>
        <w:jc w:val="center"/>
        <w:rPr>
          <w:rFonts w:ascii="GHEA Grapalat" w:hAnsi="GHEA Grapalat"/>
          <w:b/>
        </w:rPr>
      </w:pPr>
    </w:p>
    <w:p w14:paraId="3005926C" w14:textId="77777777" w:rsidR="00BE2572" w:rsidRPr="00521A49" w:rsidRDefault="00BE2572" w:rsidP="00962010">
      <w:pPr>
        <w:widowControl w:val="0"/>
        <w:spacing w:after="160"/>
        <w:ind w:left="567" w:right="565"/>
        <w:jc w:val="center"/>
        <w:rPr>
          <w:rFonts w:ascii="GHEA Grapalat" w:hAnsi="GHEA Grapalat"/>
          <w:b/>
        </w:rPr>
      </w:pPr>
    </w:p>
    <w:p w14:paraId="60CF0FB3" w14:textId="77777777" w:rsidR="00BE2572" w:rsidRPr="00521A49" w:rsidRDefault="00BE2572" w:rsidP="00962010">
      <w:pPr>
        <w:widowControl w:val="0"/>
        <w:spacing w:after="160"/>
        <w:ind w:left="567" w:right="565"/>
        <w:jc w:val="center"/>
        <w:rPr>
          <w:rFonts w:ascii="GHEA Grapalat" w:hAnsi="GHEA Grapalat"/>
          <w:b/>
        </w:rPr>
      </w:pPr>
    </w:p>
    <w:p w14:paraId="029A376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714BF0B6" w14:textId="77777777"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095E59DA" w14:textId="77777777"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3A9C19D" w14:textId="44CB292A"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7E395A">
        <w:rPr>
          <w:rFonts w:ascii="GHEA Grapalat" w:hAnsi="GHEA Grapalat"/>
          <w:b/>
          <w:sz w:val="22"/>
          <w:szCs w:val="22"/>
        </w:rPr>
        <w:t>GHAPDzB-HVKAK-2025-68</w:t>
      </w:r>
      <w:r w:rsidRPr="00521A49">
        <w:rPr>
          <w:rFonts w:ascii="GHEA Grapalat" w:hAnsi="GHEA Grapalat"/>
          <w:b/>
          <w:sz w:val="22"/>
          <w:szCs w:val="22"/>
        </w:rPr>
        <w:t>»</w:t>
      </w:r>
    </w:p>
    <w:p w14:paraId="2275471B" w14:textId="77777777" w:rsidR="00071D1C" w:rsidRPr="00521A49" w:rsidRDefault="00071D1C" w:rsidP="00962010">
      <w:pPr>
        <w:pStyle w:val="31"/>
        <w:widowControl w:val="0"/>
        <w:spacing w:after="160" w:line="240" w:lineRule="auto"/>
        <w:jc w:val="right"/>
        <w:rPr>
          <w:rFonts w:ascii="GHEA Grapalat" w:hAnsi="GHEA Grapalat" w:cs="Sylfaen"/>
          <w:b/>
          <w:sz w:val="24"/>
          <w:szCs w:val="24"/>
        </w:rPr>
      </w:pPr>
    </w:p>
    <w:p w14:paraId="08358A96" w14:textId="77777777" w:rsidR="008D352C" w:rsidRPr="00521A49" w:rsidRDefault="008D352C" w:rsidP="00962010">
      <w:pPr>
        <w:widowControl w:val="0"/>
        <w:spacing w:after="160"/>
        <w:ind w:left="-142" w:firstLine="142"/>
        <w:jc w:val="center"/>
        <w:rPr>
          <w:rFonts w:ascii="GHEA Grapalat" w:hAnsi="GHEA Grapalat"/>
          <w:i/>
        </w:rPr>
      </w:pPr>
    </w:p>
    <w:p w14:paraId="091263AE"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2186ACC1"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469E37D6"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3ED0F0C6" w14:textId="77777777"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0DBFC02A" w14:textId="77777777" w:rsidTr="00F15CED">
        <w:tc>
          <w:tcPr>
            <w:tcW w:w="4643" w:type="dxa"/>
          </w:tcPr>
          <w:p w14:paraId="70B1A236"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69A8D9FD"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103BCB66"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60F6CE1C"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w:t>
      </w:r>
      <w:r w:rsidR="00EF168F">
        <w:rPr>
          <w:rFonts w:ascii="GHEA Grapalat" w:hAnsi="GHEA Grapalat"/>
          <w:b/>
        </w:rPr>
        <w:t xml:space="preserve">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774E0201" w14:textId="77777777" w:rsidR="00071D1C" w:rsidRPr="00521A49" w:rsidRDefault="00071D1C" w:rsidP="004F1E7A">
      <w:pPr>
        <w:widowControl w:val="0"/>
        <w:ind w:firstLine="709"/>
        <w:contextualSpacing/>
        <w:jc w:val="both"/>
        <w:rPr>
          <w:rFonts w:ascii="GHEA Grapalat" w:hAnsi="GHEA Grapalat"/>
          <w:b/>
        </w:rPr>
      </w:pPr>
    </w:p>
    <w:p w14:paraId="06AFC78B"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086D79F"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00AA41C" w14:textId="77777777" w:rsidR="00071D1C" w:rsidRPr="00521A49" w:rsidRDefault="00071D1C" w:rsidP="004F1E7A">
      <w:pPr>
        <w:widowControl w:val="0"/>
        <w:ind w:firstLine="709"/>
        <w:contextualSpacing/>
        <w:jc w:val="both"/>
        <w:rPr>
          <w:rFonts w:ascii="GHEA Grapalat" w:hAnsi="GHEA Grapalat" w:cs="Times Armenian"/>
        </w:rPr>
      </w:pPr>
    </w:p>
    <w:p w14:paraId="6346AC99"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29584F1D"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3BDFC3B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1264BF9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E17CC57"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32070B6F"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34E756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03FA75E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3A89694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449853CF"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2D3FA9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940B31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0223637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22AB3AC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1DFA8B69"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FC2FE9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6AD5FE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2444656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6EF3D7E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1BAE491B"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08374D4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4C9C66AC"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271BB21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6C8B315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2F1619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139256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85DF5C8"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7AAC736"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3DA9160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ABE8886"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A8833D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63919DD"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7A228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7308C67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32B2B02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0C1D8C6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649F63D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51C7147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D67EFE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776AEA8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BB4EC3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6D65DB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28D6BC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1150312"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E23AF25"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A02DD9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AFC61DE"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4F436454"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676CCCD2"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53FA7A1E"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4B2BA4F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6464904A" w14:textId="77777777"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14:paraId="01004AB1"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033E19AF"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006BF697"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48DFBDAE"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4A7C9DF6"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29C4D543"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7F363E95"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F0BD2C3"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3A16DC3" w14:textId="77777777" w:rsidR="00BE5F44" w:rsidRPr="00521A49" w:rsidRDefault="00BE5F44" w:rsidP="004F1E7A">
      <w:pPr>
        <w:widowControl w:val="0"/>
        <w:tabs>
          <w:tab w:val="left" w:pos="1134"/>
        </w:tabs>
        <w:ind w:firstLine="567"/>
        <w:contextualSpacing/>
        <w:jc w:val="both"/>
        <w:rPr>
          <w:rFonts w:ascii="GHEA Grapalat" w:hAnsi="GHEA Grapalat"/>
        </w:rPr>
      </w:pPr>
    </w:p>
    <w:p w14:paraId="42FCB366"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737B168F"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41D693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75ACAE3"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12620C2"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C39874"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0BC7C25"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9F387C2"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4EAC0208" w14:textId="77777777" w:rsidR="00D52566" w:rsidRPr="00521A49" w:rsidRDefault="00D52566" w:rsidP="004F1E7A">
      <w:pPr>
        <w:contextualSpacing/>
        <w:rPr>
          <w:rFonts w:ascii="GHEA Grapalat" w:hAnsi="GHEA Grapalat"/>
          <w:lang w:val="hy-AM"/>
        </w:rPr>
      </w:pPr>
    </w:p>
    <w:p w14:paraId="37D6BD9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lastRenderedPageBreak/>
        <w:t>7. ДЕЙСТВИЕ НЕПРЕОДОЛИМОЙ СИЛЫ (ФОРС-МАЖОР)</w:t>
      </w:r>
    </w:p>
    <w:p w14:paraId="4434AED6"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24252E" w14:textId="77777777" w:rsidR="0094684E" w:rsidRPr="00521A49" w:rsidRDefault="0094684E" w:rsidP="004F1E7A">
      <w:pPr>
        <w:widowControl w:val="0"/>
        <w:contextualSpacing/>
        <w:jc w:val="center"/>
        <w:rPr>
          <w:rFonts w:ascii="GHEA Grapalat" w:hAnsi="GHEA Grapalat"/>
          <w:lang w:val="hy-AM"/>
        </w:rPr>
      </w:pPr>
    </w:p>
    <w:p w14:paraId="69B31C97"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175CC69E"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5D3C553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6E9F0E0D"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EB0374"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0F0675C"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01BA15AF"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ADE8535"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5A929A9" w14:textId="77777777"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65AFF5FC" w14:textId="77777777"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2A7CAA3A" w14:textId="77777777"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B138F3">
        <w:rPr>
          <w:rFonts w:ascii="GHEA Grapalat" w:hAnsi="GHEA Grapalat"/>
        </w:rPr>
        <w:lastRenderedPageBreak/>
        <w:t>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14:paraId="0B9B393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14:paraId="5CEE5A5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r w:rsidR="005A3009" w:rsidRPr="00521A49">
        <w:rPr>
          <w:rFonts w:ascii="GHEA Grapalat" w:hAnsi="GHEA Grapalat"/>
        </w:rPr>
        <w:t>,а</w:t>
      </w:r>
      <w:proofErr w:type="spell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F0C2B9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0F05ED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07295E0" w14:textId="77777777"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36EC8852" w14:textId="77777777"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 xml:space="preserve">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w:t>
      </w:r>
      <w:r w:rsidRPr="006F0A20">
        <w:rPr>
          <w:rFonts w:ascii="GHEA Grapalat" w:eastAsiaTheme="minorHAnsi" w:hAnsi="GHEA Grapalat" w:cstheme="minorBidi"/>
          <w:sz w:val="22"/>
          <w:szCs w:val="22"/>
          <w:lang w:eastAsia="en-US" w:bidi="ar-SA"/>
        </w:rPr>
        <w:lastRenderedPageBreak/>
        <w:t>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2B367261"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2CEBCB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302BA622" w14:textId="77777777"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1591296A" w14:textId="77777777" w:rsidR="001D742E" w:rsidRPr="00460824" w:rsidRDefault="001D742E" w:rsidP="004F1E7A">
      <w:pPr>
        <w:widowControl w:val="0"/>
        <w:tabs>
          <w:tab w:val="left" w:pos="1276"/>
        </w:tabs>
        <w:ind w:firstLine="567"/>
        <w:contextualSpacing/>
        <w:jc w:val="both"/>
        <w:rPr>
          <w:rFonts w:ascii="GHEA Grapalat" w:hAnsi="GHEA Grapalat"/>
        </w:rPr>
      </w:pPr>
      <w:r w:rsidRPr="00471338">
        <w:rPr>
          <w:rFonts w:ascii="GHEA Grapalat" w:hAnsi="GHEA Grapalat"/>
          <w:b/>
          <w:highlight w:val="yellow"/>
        </w:rPr>
        <w:t xml:space="preserve">8.16 </w:t>
      </w:r>
      <w:r w:rsidR="004D7C49" w:rsidRPr="00471338">
        <w:rPr>
          <w:rFonts w:ascii="GHEA Grapalat" w:hAnsi="GHEA Grapalat"/>
          <w:b/>
          <w:highlight w:val="yellow"/>
        </w:rPr>
        <w:t>Поставка</w:t>
      </w:r>
      <w:r w:rsidRPr="00471338">
        <w:rPr>
          <w:rFonts w:ascii="GHEA Grapalat" w:hAnsi="GHEA Grapalat"/>
          <w:b/>
          <w:highlight w:val="yellow"/>
        </w:rPr>
        <w:t xml:space="preserve"> предусмотренных договором </w:t>
      </w:r>
      <w:proofErr w:type="spellStart"/>
      <w:r w:rsidR="004D7C49" w:rsidRPr="00471338">
        <w:rPr>
          <w:rFonts w:ascii="GHEA Grapalat" w:hAnsi="GHEA Grapalat"/>
          <w:b/>
          <w:highlight w:val="yellow"/>
        </w:rPr>
        <w:t>товароя</w:t>
      </w:r>
      <w:proofErr w:type="spellEnd"/>
      <w:r w:rsidRPr="00471338">
        <w:rPr>
          <w:rFonts w:ascii="GHEA Grapalat" w:hAnsi="GHEA Grapalat"/>
          <w:b/>
          <w:highlight w:val="yellow"/>
        </w:rPr>
        <w:t xml:space="preserve">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471338">
        <w:rPr>
          <w:rFonts w:ascii="GHEA Grapalat" w:hAnsi="GHEA Grapalat"/>
          <w:b/>
          <w:color w:val="000000" w:themeColor="text1"/>
          <w:highlight w:val="yellow"/>
        </w:rPr>
        <w:t xml:space="preserve">При этом расчет шестимесячного периода, данного настоящим пунктом для </w:t>
      </w:r>
      <w:proofErr w:type="spellStart"/>
      <w:r w:rsidRPr="00471338">
        <w:rPr>
          <w:rFonts w:ascii="GHEA Grapalat" w:hAnsi="GHEA Grapalat"/>
          <w:b/>
          <w:color w:val="000000" w:themeColor="text1"/>
          <w:highlight w:val="yellow"/>
        </w:rPr>
        <w:t>предусмотрения</w:t>
      </w:r>
      <w:proofErr w:type="spellEnd"/>
      <w:r w:rsidRPr="00471338">
        <w:rPr>
          <w:rFonts w:ascii="GHEA Grapalat" w:hAnsi="GHEA Grapalat"/>
          <w:b/>
          <w:color w:val="000000" w:themeColor="text1"/>
          <w:highlight w:val="yellow"/>
        </w:rPr>
        <w:t xml:space="preserve"> финансовых средств для заключения каждого последующего соглашения, начинается со дня принятия заказчиком в полном объеме результата </w:t>
      </w:r>
      <w:r w:rsidR="00602225" w:rsidRPr="00471338">
        <w:rPr>
          <w:rFonts w:ascii="GHEA Grapalat" w:hAnsi="GHEA Grapalat"/>
          <w:b/>
          <w:color w:val="000000" w:themeColor="text1"/>
          <w:highlight w:val="yellow"/>
        </w:rPr>
        <w:t>поставки товара</w:t>
      </w:r>
      <w:r w:rsidRPr="00471338">
        <w:rPr>
          <w:rFonts w:ascii="GHEA Grapalat" w:hAnsi="GHEA Grapalat"/>
          <w:b/>
          <w:color w:val="000000" w:themeColor="text1"/>
          <w:highlight w:val="yellow"/>
        </w:rPr>
        <w:t>, установленного предыдущим соглашением.</w:t>
      </w:r>
    </w:p>
    <w:p w14:paraId="7CEE90C9" w14:textId="77777777" w:rsidR="00460824" w:rsidRPr="00460824" w:rsidRDefault="00460824" w:rsidP="004F1E7A">
      <w:pPr>
        <w:widowControl w:val="0"/>
        <w:tabs>
          <w:tab w:val="left" w:pos="1276"/>
        </w:tabs>
        <w:ind w:firstLine="567"/>
        <w:contextualSpacing/>
        <w:jc w:val="both"/>
        <w:rPr>
          <w:rFonts w:ascii="GHEA Grapalat" w:hAnsi="GHEA Grapalat"/>
        </w:rPr>
      </w:pPr>
    </w:p>
    <w:p w14:paraId="67356195" w14:textId="77777777" w:rsidR="00B6712E" w:rsidRDefault="00B6712E" w:rsidP="00962010">
      <w:pPr>
        <w:widowControl w:val="0"/>
        <w:spacing w:after="160"/>
        <w:jc w:val="center"/>
        <w:rPr>
          <w:rFonts w:ascii="GHEA Grapalat" w:hAnsi="GHEA Grapalat"/>
          <w:b/>
        </w:rPr>
      </w:pPr>
    </w:p>
    <w:p w14:paraId="05ED86FF"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37D47AB9" w14:textId="77777777" w:rsidTr="0016519F">
        <w:tc>
          <w:tcPr>
            <w:tcW w:w="4536" w:type="dxa"/>
          </w:tcPr>
          <w:p w14:paraId="04608D67"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071D54B4"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0B473E48"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472D0F2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26ABDB9C" w14:textId="77777777" w:rsidR="00071D1C" w:rsidRPr="00521A49" w:rsidRDefault="00071D1C" w:rsidP="00962010">
            <w:pPr>
              <w:widowControl w:val="0"/>
              <w:spacing w:after="160"/>
              <w:jc w:val="center"/>
              <w:rPr>
                <w:rFonts w:ascii="GHEA Grapalat" w:hAnsi="GHEA Grapalat"/>
              </w:rPr>
            </w:pPr>
          </w:p>
        </w:tc>
        <w:tc>
          <w:tcPr>
            <w:tcW w:w="4343" w:type="dxa"/>
          </w:tcPr>
          <w:p w14:paraId="2A14B43C"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77531CFD"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4A8C02C8"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85389A5"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6D74E7BE" w14:textId="77777777" w:rsidR="00382B60" w:rsidRPr="00521A49" w:rsidRDefault="00382B60" w:rsidP="00962010">
      <w:pPr>
        <w:widowControl w:val="0"/>
        <w:spacing w:after="160"/>
        <w:ind w:firstLine="567"/>
        <w:jc w:val="both"/>
        <w:rPr>
          <w:rFonts w:ascii="GHEA Grapalat" w:hAnsi="GHEA Grapalat"/>
          <w:i/>
          <w:lang w:val="hy-AM"/>
        </w:rPr>
      </w:pPr>
    </w:p>
    <w:p w14:paraId="38EB4A60"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35912383" w14:textId="77777777" w:rsidR="00210B89" w:rsidRPr="00545E75" w:rsidRDefault="00210B89" w:rsidP="00210B89">
      <w:pPr>
        <w:pStyle w:val="af2"/>
        <w:widowControl w:val="0"/>
        <w:jc w:val="both"/>
        <w:rPr>
          <w:rFonts w:ascii="GHEA Grapalat" w:hAnsi="GHEA Grapalat"/>
          <w:sz w:val="16"/>
          <w:szCs w:val="16"/>
          <w:lang w:val="hy-AM"/>
        </w:rPr>
      </w:pPr>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 xml:space="preserve">закупках", и цена Договора не превышает </w:t>
      </w:r>
      <w:proofErr w:type="spellStart"/>
      <w:r w:rsidRPr="00545E75">
        <w:rPr>
          <w:rFonts w:ascii="GHEA Grapalat" w:hAnsi="GHEA Grapalat"/>
          <w:i/>
          <w:sz w:val="16"/>
          <w:szCs w:val="16"/>
        </w:rPr>
        <w:t>двадцатипятикратный</w:t>
      </w:r>
      <w:proofErr w:type="spellEnd"/>
      <w:r w:rsidRPr="00545E75">
        <w:rPr>
          <w:rFonts w:ascii="GHEA Grapalat" w:hAnsi="GHEA Grapalat"/>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
    <w:p w14:paraId="1C0C1BE1" w14:textId="77777777"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14:paraId="17963E90" w14:textId="77777777"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14:paraId="79EADA26" w14:textId="77777777"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14:paraId="41BFDAB7"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78368282"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5E39A1DF" w14:textId="77777777" w:rsidR="00B559CA" w:rsidRPr="00521A49" w:rsidRDefault="00B559CA" w:rsidP="00962010">
      <w:pPr>
        <w:widowControl w:val="0"/>
        <w:spacing w:after="160"/>
        <w:jc w:val="center"/>
        <w:rPr>
          <w:rFonts w:ascii="GHEA Grapalat" w:hAnsi="GHEA Grapalat"/>
        </w:rPr>
      </w:pPr>
    </w:p>
    <w:p w14:paraId="6403D089" w14:textId="77777777" w:rsidR="00B559CA" w:rsidRPr="00521A49" w:rsidRDefault="00B559CA" w:rsidP="00962010">
      <w:pPr>
        <w:widowControl w:val="0"/>
        <w:spacing w:after="160"/>
        <w:jc w:val="center"/>
        <w:rPr>
          <w:rFonts w:ascii="GHEA Grapalat" w:hAnsi="GHEA Grapalat"/>
        </w:rPr>
      </w:pPr>
    </w:p>
    <w:p w14:paraId="01640086" w14:textId="77777777" w:rsidR="00B559CA" w:rsidRPr="00521A49" w:rsidRDefault="00B559CA" w:rsidP="00962010">
      <w:pPr>
        <w:widowControl w:val="0"/>
        <w:spacing w:after="160"/>
        <w:jc w:val="center"/>
        <w:rPr>
          <w:rFonts w:ascii="GHEA Grapalat" w:hAnsi="GHEA Grapalat"/>
        </w:rPr>
      </w:pPr>
    </w:p>
    <w:p w14:paraId="7474C59B"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14:paraId="3ECDBC9A" w14:textId="77777777" w:rsidR="00DC51C8" w:rsidRPr="00521A49" w:rsidRDefault="00DC51C8" w:rsidP="00962010">
      <w:pPr>
        <w:widowControl w:val="0"/>
        <w:spacing w:after="160"/>
        <w:jc w:val="center"/>
        <w:rPr>
          <w:rFonts w:ascii="GHEA Grapalat" w:hAnsi="GHEA Grapalat"/>
          <w:b/>
        </w:rPr>
      </w:pPr>
    </w:p>
    <w:p w14:paraId="75C93789" w14:textId="77777777"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14:paraId="43646992" w14:textId="77777777" w:rsidR="00DC51C8" w:rsidRPr="00521A49" w:rsidRDefault="00DC51C8" w:rsidP="00962010">
      <w:pPr>
        <w:widowControl w:val="0"/>
        <w:spacing w:after="160"/>
        <w:jc w:val="center"/>
        <w:rPr>
          <w:rFonts w:ascii="GHEA Grapalat" w:hAnsi="GHEA Grapalat"/>
          <w:b/>
        </w:rPr>
      </w:pPr>
    </w:p>
    <w:p w14:paraId="7E32E7F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77711FA3" w14:textId="77777777" w:rsidTr="00E22E51">
        <w:trPr>
          <w:jc w:val="center"/>
        </w:trPr>
        <w:tc>
          <w:tcPr>
            <w:tcW w:w="4536" w:type="dxa"/>
          </w:tcPr>
          <w:p w14:paraId="01F9FE72"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6EA31DDF"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02BDF8A4"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4CF8631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FFEA6C6" w14:textId="77777777" w:rsidR="00071D1C" w:rsidRPr="00521A49" w:rsidRDefault="00071D1C" w:rsidP="00962010">
            <w:pPr>
              <w:widowControl w:val="0"/>
              <w:jc w:val="center"/>
              <w:rPr>
                <w:rFonts w:ascii="GHEA Grapalat" w:hAnsi="GHEA Grapalat"/>
              </w:rPr>
            </w:pPr>
          </w:p>
        </w:tc>
        <w:tc>
          <w:tcPr>
            <w:tcW w:w="4343" w:type="dxa"/>
          </w:tcPr>
          <w:p w14:paraId="1750F1F8"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75F6A46"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427CB53A"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45415BF2"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49D7B06B"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7297CA9D"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4444EFC2" w14:textId="77777777"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14:paraId="23AEAFBC" w14:textId="77777777" w:rsidR="000B1AA0" w:rsidRDefault="000B1AA0" w:rsidP="000B1AA0">
      <w:pPr>
        <w:widowControl w:val="0"/>
        <w:spacing w:after="160"/>
        <w:jc w:val="right"/>
        <w:rPr>
          <w:rFonts w:ascii="GHEA Grapalat" w:hAnsi="GHEA Grapalat"/>
        </w:rPr>
      </w:pPr>
      <w:r w:rsidRPr="00B138F3">
        <w:rPr>
          <w:rFonts w:ascii="GHEA Grapalat" w:hAnsi="GHEA Grapalat"/>
        </w:rPr>
        <w:t>Драмов РА</w:t>
      </w:r>
    </w:p>
    <w:p w14:paraId="7F9872FE" w14:textId="77777777" w:rsidR="000B1AA0" w:rsidRDefault="000B1AA0" w:rsidP="000B1AA0">
      <w:pPr>
        <w:widowControl w:val="0"/>
        <w:spacing w:after="160"/>
        <w:jc w:val="right"/>
        <w:rPr>
          <w:rFonts w:ascii="GHEA Grapalat" w:hAnsi="GHEA Grapalat"/>
        </w:rPr>
      </w:pPr>
    </w:p>
    <w:p w14:paraId="16808737" w14:textId="77777777"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14:paraId="5BD01615" w14:textId="77777777" w:rsidR="000B1AA0" w:rsidRPr="00B138F3" w:rsidRDefault="000B1AA0" w:rsidP="000B1AA0">
      <w:pPr>
        <w:widowControl w:val="0"/>
        <w:spacing w:after="160"/>
        <w:jc w:val="right"/>
        <w:rPr>
          <w:rFonts w:ascii="GHEA Grapalat" w:hAnsi="GHEA Grapalat"/>
        </w:rPr>
      </w:pPr>
    </w:p>
    <w:p w14:paraId="58EBF9F2"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01F92B9E" w14:textId="77777777" w:rsidTr="00582B6B">
        <w:trPr>
          <w:jc w:val="center"/>
        </w:trPr>
        <w:tc>
          <w:tcPr>
            <w:tcW w:w="4536" w:type="dxa"/>
          </w:tcPr>
          <w:p w14:paraId="6FE09C5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6DAB73C"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5FB43590"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F77BB11"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4F504847" w14:textId="77777777" w:rsidR="000B1AA0" w:rsidRPr="00B138F3" w:rsidRDefault="000B1AA0" w:rsidP="00582B6B">
            <w:pPr>
              <w:widowControl w:val="0"/>
              <w:spacing w:after="160"/>
              <w:jc w:val="center"/>
              <w:rPr>
                <w:rFonts w:ascii="GHEA Grapalat" w:hAnsi="GHEA Grapalat"/>
              </w:rPr>
            </w:pPr>
          </w:p>
        </w:tc>
        <w:tc>
          <w:tcPr>
            <w:tcW w:w="4343" w:type="dxa"/>
          </w:tcPr>
          <w:p w14:paraId="55F1A21C"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31E4EF9A"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36C8C235"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ECF4E3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4F0AFB61" w14:textId="77777777"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14:paraId="735A8DCE"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73FF194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1C7AE71C"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783F0850" w14:textId="77777777" w:rsidTr="007A2020">
        <w:trPr>
          <w:tblCellSpacing w:w="7" w:type="dxa"/>
          <w:jc w:val="center"/>
        </w:trPr>
        <w:tc>
          <w:tcPr>
            <w:tcW w:w="0" w:type="auto"/>
            <w:vAlign w:val="center"/>
          </w:tcPr>
          <w:p w14:paraId="3200D6F1"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6542B71C"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B77AC0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490F4FE0"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6B781B37"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79B8FAD2"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487B5595"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3E8F0261"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0F5B277F"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3706E7F6"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EFDA46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0397F92E"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252EE484" w14:textId="77777777" w:rsidR="0038400D" w:rsidRPr="00521A49" w:rsidRDefault="0038400D" w:rsidP="0096596B">
      <w:pPr>
        <w:widowControl w:val="0"/>
        <w:ind w:firstLine="375"/>
        <w:rPr>
          <w:rFonts w:ascii="GHEA Grapalat" w:hAnsi="GHEA Grapalat"/>
          <w:iCs/>
        </w:rPr>
      </w:pPr>
    </w:p>
    <w:p w14:paraId="130174BF"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39E8803B"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278C1DCB" w14:textId="77777777"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14:paraId="455FBDBA" w14:textId="77777777"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04FE5F44"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2D996D40"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7200F6E8"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2A0D0723"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50D79012"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7EB2E8BA" w14:textId="77777777" w:rsidTr="00AB4EAB">
        <w:trPr>
          <w:jc w:val="center"/>
        </w:trPr>
        <w:tc>
          <w:tcPr>
            <w:tcW w:w="442" w:type="dxa"/>
            <w:vMerge w:val="restart"/>
            <w:shd w:val="clear" w:color="auto" w:fill="auto"/>
            <w:vAlign w:val="center"/>
          </w:tcPr>
          <w:p w14:paraId="78BEF1E1"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505241CB"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49A1702F" w14:textId="77777777" w:rsidTr="00AB4EAB">
        <w:trPr>
          <w:jc w:val="center"/>
        </w:trPr>
        <w:tc>
          <w:tcPr>
            <w:tcW w:w="442" w:type="dxa"/>
            <w:vMerge/>
            <w:shd w:val="clear" w:color="auto" w:fill="auto"/>
          </w:tcPr>
          <w:p w14:paraId="30971B9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0091DAF"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68C48928"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56CEA16A"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0135033"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0FF89590"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14:paraId="4E8E7168"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53D6613F" w14:textId="77777777" w:rsidTr="00AB4EAB">
        <w:trPr>
          <w:trHeight w:val="1105"/>
          <w:jc w:val="center"/>
        </w:trPr>
        <w:tc>
          <w:tcPr>
            <w:tcW w:w="442" w:type="dxa"/>
            <w:vMerge/>
            <w:tcBorders>
              <w:bottom w:val="single" w:sz="4" w:space="0" w:color="auto"/>
            </w:tcBorders>
            <w:shd w:val="clear" w:color="auto" w:fill="auto"/>
          </w:tcPr>
          <w:p w14:paraId="515986E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72991ED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7741E10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35635E67"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4029758D"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118F7DCA"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8D96082"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565848E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13F25C94"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14:paraId="3C38A7E8" w14:textId="77777777" w:rsidTr="00AB4EAB">
        <w:trPr>
          <w:jc w:val="center"/>
        </w:trPr>
        <w:tc>
          <w:tcPr>
            <w:tcW w:w="442" w:type="dxa"/>
            <w:shd w:val="clear" w:color="auto" w:fill="auto"/>
            <w:vAlign w:val="center"/>
          </w:tcPr>
          <w:p w14:paraId="625D92AA"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14:paraId="3AD0695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14:paraId="6866D3F3"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14:paraId="4BDDEFD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14:paraId="1C46C76D"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14:paraId="625D5C8A"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14:paraId="32B3FFF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14:paraId="3E6F547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14:paraId="50071EE2"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14:paraId="398D1380" w14:textId="77777777" w:rsidTr="00AB4EAB">
        <w:trPr>
          <w:jc w:val="center"/>
        </w:trPr>
        <w:tc>
          <w:tcPr>
            <w:tcW w:w="442" w:type="dxa"/>
            <w:shd w:val="clear" w:color="auto" w:fill="auto"/>
          </w:tcPr>
          <w:p w14:paraId="648E470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14:paraId="41477F8E"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14:paraId="6EF5444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14:paraId="52491B8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14:paraId="59B1EBA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14:paraId="19AB1954"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14:paraId="53F757F2"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14:paraId="52F5D41A"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14:paraId="3BD6C69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bl>
    <w:p w14:paraId="7431F960" w14:textId="77777777" w:rsidR="0038400D" w:rsidRPr="00521A49" w:rsidRDefault="0038400D" w:rsidP="0096596B">
      <w:pPr>
        <w:widowControl w:val="0"/>
        <w:ind w:firstLine="375"/>
        <w:jc w:val="both"/>
        <w:rPr>
          <w:rFonts w:ascii="GHEA Grapalat" w:hAnsi="GHEA Grapalat" w:cs="Arial"/>
          <w:iCs/>
          <w:lang w:val="en-US"/>
        </w:rPr>
      </w:pPr>
    </w:p>
    <w:p w14:paraId="3C38DCF3"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6C812087"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50931C1" w14:textId="77777777" w:rsidTr="007A2020">
        <w:trPr>
          <w:trHeight w:val="266"/>
          <w:tblCellSpacing w:w="7" w:type="dxa"/>
          <w:jc w:val="center"/>
        </w:trPr>
        <w:tc>
          <w:tcPr>
            <w:tcW w:w="0" w:type="auto"/>
            <w:vAlign w:val="center"/>
          </w:tcPr>
          <w:p w14:paraId="30C9DB79"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4AF57152"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330021A7" w14:textId="77777777" w:rsidTr="007A2020">
        <w:trPr>
          <w:trHeight w:val="473"/>
          <w:tblCellSpacing w:w="7" w:type="dxa"/>
          <w:jc w:val="center"/>
        </w:trPr>
        <w:tc>
          <w:tcPr>
            <w:tcW w:w="0" w:type="auto"/>
            <w:vAlign w:val="center"/>
          </w:tcPr>
          <w:p w14:paraId="0CC68039"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3631CCA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2F84A9CA"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0F7267AD"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292B470A" w14:textId="77777777" w:rsidTr="007A2020">
        <w:trPr>
          <w:trHeight w:val="503"/>
          <w:tblCellSpacing w:w="7" w:type="dxa"/>
          <w:jc w:val="center"/>
        </w:trPr>
        <w:tc>
          <w:tcPr>
            <w:tcW w:w="0" w:type="auto"/>
            <w:vAlign w:val="center"/>
          </w:tcPr>
          <w:p w14:paraId="2717DA49"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591DFB7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6E44A8A5"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5B06A66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66EABBA7" w14:textId="77777777" w:rsidTr="007A2020">
        <w:trPr>
          <w:trHeight w:val="281"/>
          <w:tblCellSpacing w:w="7" w:type="dxa"/>
          <w:jc w:val="center"/>
        </w:trPr>
        <w:tc>
          <w:tcPr>
            <w:tcW w:w="0" w:type="auto"/>
            <w:vAlign w:val="center"/>
          </w:tcPr>
          <w:p w14:paraId="7C51213F"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4F756D30"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562DE11D"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39220182"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68A0A83F"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766378C9"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611DB98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4C63F385"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31820FFB"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65ABE1C7"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0E018815"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6BCE399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61850769"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477A3D28"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37890498"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7D1E8CC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E8205A0"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6E6F0B3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80AF32D"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71FD332"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AF61ACE"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640D3DB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50DB6D6"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A2C0DC6"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719638F" w14:textId="77777777" w:rsidR="00071D1C" w:rsidRPr="00521A49" w:rsidRDefault="00071D1C" w:rsidP="00962010">
            <w:pPr>
              <w:widowControl w:val="0"/>
              <w:spacing w:after="120"/>
              <w:jc w:val="center"/>
              <w:rPr>
                <w:rFonts w:ascii="GHEA Grapalat" w:hAnsi="GHEA Grapalat" w:cs="Sylfaen"/>
              </w:rPr>
            </w:pPr>
          </w:p>
        </w:tc>
      </w:tr>
      <w:tr w:rsidR="00071D1C" w:rsidRPr="00521A49" w14:paraId="74DEF06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B065EDD"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E723101"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DCEE2C8" w14:textId="77777777" w:rsidR="00071D1C" w:rsidRPr="00521A49" w:rsidRDefault="00071D1C" w:rsidP="00962010">
            <w:pPr>
              <w:widowControl w:val="0"/>
              <w:spacing w:after="120"/>
              <w:jc w:val="center"/>
              <w:rPr>
                <w:rFonts w:ascii="GHEA Grapalat" w:hAnsi="GHEA Grapalat" w:cs="Sylfaen"/>
              </w:rPr>
            </w:pPr>
          </w:p>
        </w:tc>
      </w:tr>
    </w:tbl>
    <w:p w14:paraId="27B90F16"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0184820F"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537E1C5D" w14:textId="77777777" w:rsidR="00B138F3" w:rsidRPr="00521A49" w:rsidRDefault="00B138F3" w:rsidP="00962010">
      <w:pPr>
        <w:rPr>
          <w:rFonts w:ascii="GHEA Grapalat" w:hAnsi="GHEA Grapalat"/>
        </w:rPr>
      </w:pPr>
      <w:r w:rsidRPr="00521A49">
        <w:rPr>
          <w:rFonts w:ascii="GHEA Grapalat" w:hAnsi="GHEA Grapalat"/>
        </w:rPr>
        <w:t xml:space="preserve">                                                       </w:t>
      </w:r>
    </w:p>
    <w:p w14:paraId="28130E5A"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7E1A6D94"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0093C51E" w14:textId="77777777" w:rsidTr="007072C5">
        <w:tc>
          <w:tcPr>
            <w:tcW w:w="4450" w:type="dxa"/>
          </w:tcPr>
          <w:p w14:paraId="56EAD3A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09C5B3EA"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3FFDD0B6"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073CB488"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25C76F92" w14:textId="77777777" w:rsidTr="00E22E51">
        <w:trPr>
          <w:tblCellSpacing w:w="7" w:type="dxa"/>
          <w:jc w:val="center"/>
        </w:trPr>
        <w:tc>
          <w:tcPr>
            <w:tcW w:w="0" w:type="auto"/>
            <w:vAlign w:val="center"/>
          </w:tcPr>
          <w:p w14:paraId="3EE67F4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2BAC9CC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18077907"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71BAC93F"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2E2B4338" w14:textId="77777777" w:rsidTr="00E22E51">
        <w:trPr>
          <w:tblCellSpacing w:w="7" w:type="dxa"/>
          <w:jc w:val="center"/>
        </w:trPr>
        <w:tc>
          <w:tcPr>
            <w:tcW w:w="0" w:type="auto"/>
            <w:vAlign w:val="center"/>
          </w:tcPr>
          <w:p w14:paraId="6F100D47"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5DA4372"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315A408F"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E6B871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4CBE9389" w14:textId="77777777" w:rsidR="00B6712E" w:rsidRDefault="00B6712E">
      <w:pPr>
        <w:rPr>
          <w:rFonts w:ascii="GHEA Grapalat" w:hAnsi="GHEA Grapalat" w:cs="Sylfaen"/>
          <w:b/>
        </w:rPr>
      </w:pPr>
      <w:r>
        <w:rPr>
          <w:rFonts w:ascii="GHEA Grapalat" w:hAnsi="GHEA Grapalat" w:cs="Sylfaen"/>
          <w:b/>
        </w:rPr>
        <w:br w:type="page"/>
      </w:r>
    </w:p>
    <w:p w14:paraId="462EC097" w14:textId="77777777" w:rsidR="00B6712E" w:rsidRPr="00BA20A0" w:rsidRDefault="00B6712E" w:rsidP="00B6712E">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0A9F482F" w14:textId="77777777"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BA0F90F" w14:textId="77777777" w:rsidR="00B6712E" w:rsidRPr="00BA20A0" w:rsidRDefault="00B6712E" w:rsidP="00B6712E">
      <w:pPr>
        <w:jc w:val="center"/>
        <w:rPr>
          <w:rFonts w:ascii="GHEA Grapalat" w:hAnsi="GHEA Grapalat" w:cs="GHEA Grapalat"/>
        </w:rPr>
      </w:pPr>
    </w:p>
    <w:p w14:paraId="097F80F4" w14:textId="77777777"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14:paraId="7B82D592" w14:textId="77777777" w:rsidR="00B6712E" w:rsidRPr="00BA20A0" w:rsidRDefault="00B6712E" w:rsidP="00B6712E">
      <w:pPr>
        <w:jc w:val="center"/>
        <w:rPr>
          <w:rFonts w:ascii="GHEA Grapalat" w:hAnsi="GHEA Grapalat" w:cs="GHEA Grapalat"/>
          <w:lang w:val="hy-AM"/>
        </w:rPr>
      </w:pPr>
    </w:p>
    <w:p w14:paraId="6548466F" w14:textId="77777777"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20C30F08" w14:textId="77777777"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14:paraId="76245F4C" w14:textId="77777777" w:rsidR="00B6712E" w:rsidRPr="00BA20A0" w:rsidRDefault="00B6712E" w:rsidP="00B6712E">
      <w:pPr>
        <w:rPr>
          <w:rFonts w:ascii="GHEA Grapalat" w:hAnsi="GHEA Grapalat"/>
          <w:vertAlign w:val="superscript"/>
          <w:lang w:val="es-ES"/>
        </w:rPr>
      </w:pPr>
    </w:p>
    <w:p w14:paraId="6C68EC0E" w14:textId="77777777"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034C242" w14:textId="77777777"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30D2A7A" w14:textId="77777777"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3B23759E" w14:textId="77777777"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A640C6F" w14:textId="77777777"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4B3DD697" w14:textId="77777777" w:rsidR="00B6712E" w:rsidRPr="00BA20A0" w:rsidRDefault="00B6712E" w:rsidP="00B6712E">
      <w:pPr>
        <w:rPr>
          <w:rFonts w:ascii="GHEA Grapalat" w:hAnsi="GHEA Grapalat" w:cs="Sylfaen"/>
          <w:sz w:val="20"/>
          <w:szCs w:val="20"/>
          <w:lang w:val="es-ES"/>
        </w:rPr>
      </w:pPr>
    </w:p>
    <w:p w14:paraId="1E5E37A6" w14:textId="77777777"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1F899826" w14:textId="77777777" w:rsidR="00B6712E" w:rsidRPr="00BA20A0" w:rsidRDefault="00B6712E" w:rsidP="00B6712E">
      <w:pPr>
        <w:jc w:val="center"/>
        <w:rPr>
          <w:rFonts w:ascii="GHEA Grapalat" w:hAnsi="GHEA Grapalat" w:cs="GHEA Grapalat"/>
          <w:lang w:val="es-ES"/>
        </w:rPr>
      </w:pPr>
    </w:p>
    <w:p w14:paraId="7C9EB029" w14:textId="77777777" w:rsidR="00B6712E" w:rsidRPr="00BA20A0" w:rsidRDefault="00B6712E" w:rsidP="00B6712E">
      <w:pPr>
        <w:jc w:val="center"/>
        <w:rPr>
          <w:rFonts w:ascii="GHEA Grapalat" w:hAnsi="GHEA Grapalat" w:cs="Sylfaen"/>
          <w:b/>
          <w:lang w:val="es-ES"/>
        </w:rPr>
      </w:pPr>
    </w:p>
    <w:p w14:paraId="6ED9043C" w14:textId="77777777"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16846F01" w14:textId="77777777"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1A340EB" w14:textId="77777777"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14:paraId="1EFE631F"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02D5788"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0683C9E3" w14:textId="77777777" w:rsidR="00B6712E" w:rsidRPr="00BA20A0" w:rsidRDefault="00B6712E" w:rsidP="00B6712E">
      <w:pPr>
        <w:jc w:val="center"/>
        <w:rPr>
          <w:rFonts w:ascii="GHEA Grapalat" w:hAnsi="GHEA Grapalat" w:cs="Sylfaen"/>
          <w:sz w:val="16"/>
          <w:szCs w:val="16"/>
          <w:lang w:val="es-ES"/>
        </w:rPr>
      </w:pPr>
    </w:p>
    <w:p w14:paraId="08E4B5E7" w14:textId="77777777"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9230761" w14:textId="77777777" w:rsidR="00B6712E" w:rsidRPr="00C60645" w:rsidRDefault="00B6712E" w:rsidP="00B6712E">
      <w:pPr>
        <w:jc w:val="center"/>
        <w:rPr>
          <w:ins w:id="6" w:author="Inesa Kocharyan" w:date="2025-02-19T10:39:00Z"/>
          <w:rFonts w:ascii="GHEA Grapalat" w:hAnsi="GHEA Grapalat" w:cs="Sylfaen"/>
          <w:b/>
          <w:lang w:val="es-ES"/>
        </w:rPr>
      </w:pPr>
    </w:p>
    <w:p w14:paraId="5FDEF15F"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08D68" w14:textId="77777777" w:rsidR="00602225" w:rsidRDefault="00602225">
      <w:r>
        <w:separator/>
      </w:r>
    </w:p>
  </w:endnote>
  <w:endnote w:type="continuationSeparator" w:id="0">
    <w:p w14:paraId="276399AA" w14:textId="77777777" w:rsidR="00602225" w:rsidRDefault="0060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51653"/>
      <w:docPartObj>
        <w:docPartGallery w:val="Page Numbers (Bottom of Page)"/>
        <w:docPartUnique/>
      </w:docPartObj>
    </w:sdtPr>
    <w:sdtEndPr>
      <w:rPr>
        <w:rFonts w:ascii="GHEA Grapalat" w:hAnsi="GHEA Grapalat"/>
        <w:sz w:val="24"/>
        <w:szCs w:val="24"/>
      </w:rPr>
    </w:sdtEndPr>
    <w:sdtContent>
      <w:p w14:paraId="42F7995C" w14:textId="77777777" w:rsidR="00602225" w:rsidRPr="00C861E9" w:rsidRDefault="0060222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17795">
          <w:rPr>
            <w:rFonts w:ascii="GHEA Grapalat" w:hAnsi="GHEA Grapalat"/>
            <w:noProof/>
            <w:sz w:val="24"/>
            <w:szCs w:val="24"/>
          </w:rPr>
          <w:t>71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EC140" w14:textId="77777777" w:rsidR="00602225" w:rsidRDefault="00602225">
      <w:r>
        <w:separator/>
      </w:r>
    </w:p>
  </w:footnote>
  <w:footnote w:type="continuationSeparator" w:id="0">
    <w:p w14:paraId="1B214AEA" w14:textId="77777777" w:rsidR="00602225" w:rsidRDefault="00602225">
      <w:r>
        <w:continuationSeparator/>
      </w:r>
    </w:p>
  </w:footnote>
  <w:footnote w:id="1">
    <w:p w14:paraId="477BFAF3" w14:textId="77777777" w:rsidR="00602225" w:rsidRPr="002D0715" w:rsidRDefault="00602225">
      <w:pPr>
        <w:pStyle w:val="af2"/>
        <w:rPr>
          <w:rFonts w:ascii="Sylfaen" w:hAnsi="Sylfaen"/>
          <w:sz w:val="16"/>
          <w:szCs w:val="16"/>
        </w:rPr>
      </w:pPr>
      <w:r>
        <w:rPr>
          <w:rStyle w:val="af6"/>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7A570FD2" w14:textId="77777777" w:rsidR="00602225" w:rsidRPr="00E72E35" w:rsidRDefault="00602225">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7906D96E" w14:textId="77777777" w:rsidR="00602225" w:rsidRPr="00816F7D" w:rsidRDefault="00602225"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16F7D">
        <w:rPr>
          <w:rFonts w:ascii="Sylfaen" w:hAnsi="Sylfaen"/>
          <w:i/>
          <w:sz w:val="16"/>
          <w:szCs w:val="16"/>
        </w:rPr>
        <w:t>Moodys</w:t>
      </w:r>
      <w:proofErr w:type="spellEnd"/>
      <w:r w:rsidRPr="00816F7D">
        <w:rPr>
          <w:rFonts w:ascii="Sylfaen" w:hAnsi="Sylfaen"/>
          <w:i/>
          <w:sz w:val="16"/>
          <w:szCs w:val="16"/>
        </w:rPr>
        <w:t xml:space="preserve">, Standard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6D051C4" w14:textId="77777777" w:rsidR="00602225" w:rsidRPr="00DA04BC" w:rsidRDefault="00602225"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0DD88F8" w14:textId="77777777" w:rsidR="00602225" w:rsidRPr="00DA04BC" w:rsidRDefault="00602225"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5DDC77D8" w14:textId="77777777" w:rsidR="00602225" w:rsidRPr="00DA04BC" w:rsidRDefault="00602225"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DEE8CEE" w14:textId="77777777" w:rsidR="00602225" w:rsidRPr="00DA04BC" w:rsidRDefault="00602225" w:rsidP="00DA04BC">
      <w:pPr>
        <w:jc w:val="both"/>
        <w:rPr>
          <w:rFonts w:ascii="Sylfaen" w:hAnsi="Sylfaen"/>
          <w:i/>
          <w:sz w:val="16"/>
          <w:szCs w:val="16"/>
        </w:rPr>
      </w:pPr>
    </w:p>
  </w:footnote>
  <w:footnote w:id="4">
    <w:p w14:paraId="73A18324" w14:textId="77777777" w:rsidR="00602225" w:rsidRPr="00967242" w:rsidRDefault="00602225"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1630DF83" w14:textId="77777777" w:rsidR="00602225" w:rsidRPr="00D3436F" w:rsidRDefault="00602225">
      <w:pPr>
        <w:pStyle w:val="af2"/>
        <w:rPr>
          <w:lang w:val="es-ES"/>
        </w:rPr>
      </w:pPr>
    </w:p>
  </w:footnote>
  <w:footnote w:id="5">
    <w:p w14:paraId="6BFB5990" w14:textId="77777777" w:rsidR="00602225" w:rsidRPr="008842CE" w:rsidRDefault="00602225" w:rsidP="003D2FE2">
      <w:pPr>
        <w:pStyle w:val="af2"/>
        <w:jc w:val="both"/>
      </w:pPr>
    </w:p>
  </w:footnote>
  <w:footnote w:id="6">
    <w:p w14:paraId="24A7D343" w14:textId="77777777" w:rsidR="00602225" w:rsidRPr="002B6C9D" w:rsidRDefault="00602225"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5560852F" w14:textId="77777777" w:rsidR="00602225" w:rsidRPr="002B6C9D" w:rsidRDefault="00602225" w:rsidP="00D3436F">
      <w:pPr>
        <w:pStyle w:val="af2"/>
        <w:widowControl w:val="0"/>
        <w:jc w:val="both"/>
        <w:rPr>
          <w:rFonts w:ascii="Sylfaen" w:hAnsi="Sylfaen"/>
          <w:sz w:val="16"/>
          <w:szCs w:val="16"/>
          <w:lang w:val="hy-AM"/>
        </w:rPr>
      </w:pPr>
    </w:p>
  </w:footnote>
  <w:footnote w:id="7">
    <w:p w14:paraId="72E23FBA" w14:textId="77777777" w:rsidR="00602225" w:rsidRPr="00D3436F" w:rsidRDefault="00602225"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6CB3B2BC" w14:textId="77777777" w:rsidR="00602225" w:rsidRPr="0095788C" w:rsidRDefault="00602225"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4DCD35A" w14:textId="77777777" w:rsidR="00602225" w:rsidRPr="0095788C" w:rsidRDefault="00602225">
      <w:pPr>
        <w:pStyle w:val="af2"/>
        <w:rPr>
          <w:rFonts w:ascii="Sylfaen" w:hAnsi="Sylfaen"/>
          <w:sz w:val="16"/>
          <w:szCs w:val="16"/>
          <w:lang w:val="hy-AM"/>
        </w:rPr>
      </w:pPr>
    </w:p>
  </w:footnote>
  <w:footnote w:id="9">
    <w:p w14:paraId="66A503AD" w14:textId="77777777" w:rsidR="00602225" w:rsidRPr="004F3AE2" w:rsidRDefault="00602225"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14:paraId="638AF7D6" w14:textId="77777777" w:rsidR="00602225" w:rsidRPr="008842CE" w:rsidRDefault="00602225"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A36687"/>
    <w:multiLevelType w:val="multilevel"/>
    <w:tmpl w:val="0409001D"/>
    <w:numStyleLink w:val="Style3"/>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21443A"/>
    <w:multiLevelType w:val="multilevel"/>
    <w:tmpl w:val="66E4C332"/>
    <w:numStyleLink w:val="Style1"/>
  </w:abstractNum>
  <w:abstractNum w:abstractNumId="21" w15:restartNumberingAfterBreak="0">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612718"/>
    <w:multiLevelType w:val="multilevel"/>
    <w:tmpl w:val="0409001D"/>
    <w:numStyleLink w:val="Style3"/>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88065"/>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2E38"/>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2C3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2E"/>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5B4"/>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5CA"/>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6FE8"/>
    <w:rsid w:val="003E7802"/>
    <w:rsid w:val="003F1EEA"/>
    <w:rsid w:val="003F208A"/>
    <w:rsid w:val="003F22D8"/>
    <w:rsid w:val="003F264A"/>
    <w:rsid w:val="003F2899"/>
    <w:rsid w:val="003F28E4"/>
    <w:rsid w:val="003F300B"/>
    <w:rsid w:val="003F32A8"/>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795"/>
    <w:rsid w:val="00417E48"/>
    <w:rsid w:val="00417F33"/>
    <w:rsid w:val="00421AEB"/>
    <w:rsid w:val="00422009"/>
    <w:rsid w:val="00422802"/>
    <w:rsid w:val="004237F4"/>
    <w:rsid w:val="004249A5"/>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338"/>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D7C49"/>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2225"/>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95A"/>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147"/>
    <w:rsid w:val="00A61746"/>
    <w:rsid w:val="00A617A7"/>
    <w:rsid w:val="00A619F2"/>
    <w:rsid w:val="00A62933"/>
    <w:rsid w:val="00A633A9"/>
    <w:rsid w:val="00A63445"/>
    <w:rsid w:val="00A63D83"/>
    <w:rsid w:val="00A63EB8"/>
    <w:rsid w:val="00A64339"/>
    <w:rsid w:val="00A65307"/>
    <w:rsid w:val="00A65C38"/>
    <w:rsid w:val="00A65C5D"/>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906"/>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3C2E66CE"/>
  <w15:docId w15:val="{0D976B80-A725-407E-9386-EBD8DE854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9BD05-A941-478F-94E3-BE2FCA4C7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76</Pages>
  <Words>20318</Words>
  <Characters>115818</Characters>
  <Application>Microsoft Office Word</Application>
  <DocSecurity>0</DocSecurity>
  <Lines>965</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135865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93</cp:revision>
  <cp:lastPrinted>2018-02-16T07:12:00Z</cp:lastPrinted>
  <dcterms:created xsi:type="dcterms:W3CDTF">2024-02-14T10:29:00Z</dcterms:created>
  <dcterms:modified xsi:type="dcterms:W3CDTF">2025-11-06T05:21:00Z</dcterms:modified>
</cp:coreProperties>
</file>