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2129D" w:rsidRPr="0082129D">
        <w:rPr>
          <w:rFonts w:ascii="GHEA Grapalat" w:hAnsi="GHEA Grapalat"/>
          <w:i w:val="0"/>
          <w:sz w:val="24"/>
          <w:szCs w:val="24"/>
        </w:rPr>
        <w:t>11</w:t>
      </w:r>
      <w:r>
        <w:rPr>
          <w:rFonts w:ascii="GHEA Grapalat" w:hAnsi="GHEA Grapalat"/>
          <w:i w:val="0"/>
          <w:sz w:val="24"/>
          <w:szCs w:val="24"/>
        </w:rPr>
        <w:t xml:space="preserve">-го </w:t>
      </w:r>
      <w:r w:rsidR="0082129D">
        <w:rPr>
          <w:rFonts w:ascii="GHEA Grapalat" w:hAnsi="GHEA Grapalat"/>
          <w:i w:val="0"/>
          <w:sz w:val="24"/>
          <w:szCs w:val="24"/>
        </w:rPr>
        <w:t>декабря</w:t>
      </w:r>
      <w:r w:rsidR="009B0B2A">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F47B7">
        <w:rPr>
          <w:rFonts w:ascii="GHEA Grapalat" w:hAnsi="GHEA Grapalat"/>
          <w:b/>
          <w:i w:val="0"/>
          <w:sz w:val="24"/>
          <w:szCs w:val="24"/>
        </w:rPr>
        <w:t>GHTsDzB-HVKAK-2026-03</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4F47B7">
        <w:rPr>
          <w:rFonts w:ascii="GHEA Grapalat" w:hAnsi="GHEA Grapalat"/>
          <w:b/>
          <w:i w:val="0"/>
          <w:sz w:val="24"/>
          <w:szCs w:val="24"/>
        </w:rPr>
        <w:t>услуг интернет связи и службы выделенной централизованной виртуальной сети</w:t>
      </w:r>
      <w:r>
        <w:rPr>
          <w:rFonts w:ascii="GHEA Grapalat" w:hAnsi="GHEA Grapalat"/>
          <w:b/>
          <w:i w:val="0"/>
          <w:sz w:val="24"/>
          <w:szCs w:val="24"/>
        </w:rPr>
        <w:t xml:space="preserve">.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4F47B7">
        <w:rPr>
          <w:rFonts w:ascii="GHEA Grapalat" w:hAnsi="GHEA Grapalat"/>
          <w:b/>
          <w:i w:val="0"/>
          <w:sz w:val="24"/>
          <w:szCs w:val="24"/>
        </w:rPr>
        <w:t>11:20</w:t>
      </w:r>
      <w:r w:rsidRPr="00535F40">
        <w:rPr>
          <w:rFonts w:ascii="GHEA Grapalat" w:hAnsi="GHEA Grapalat"/>
          <w:b/>
          <w:i w:val="0"/>
          <w:sz w:val="24"/>
          <w:szCs w:val="24"/>
        </w:rPr>
        <w:t xml:space="preserve">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w:t>
      </w:r>
      <w:r w:rsidR="004F47B7">
        <w:rPr>
          <w:rFonts w:ascii="GHEA Grapalat" w:hAnsi="GHEA Grapalat"/>
          <w:b/>
          <w:i w:val="0"/>
          <w:sz w:val="24"/>
          <w:szCs w:val="24"/>
        </w:rPr>
        <w:t>11:20</w:t>
      </w:r>
      <w:r w:rsidRPr="0012656E">
        <w:rPr>
          <w:rFonts w:ascii="GHEA Grapalat" w:hAnsi="GHEA Grapalat"/>
          <w:b/>
          <w:i w:val="0"/>
          <w:sz w:val="24"/>
          <w:szCs w:val="24"/>
        </w:rPr>
        <w:t xml:space="preserve"> часов </w:t>
      </w:r>
      <w:r w:rsidR="00C52626">
        <w:rPr>
          <w:rFonts w:ascii="GHEA Grapalat" w:hAnsi="GHEA Grapalat"/>
          <w:b/>
          <w:i w:val="0"/>
          <w:sz w:val="24"/>
          <w:szCs w:val="24"/>
        </w:rPr>
        <w:t xml:space="preserve">18 декабря </w:t>
      </w:r>
      <w:r>
        <w:rPr>
          <w:rFonts w:ascii="GHEA Grapalat" w:hAnsi="GHEA Grapalat"/>
          <w:b/>
          <w:i w:val="0"/>
          <w:sz w:val="24"/>
          <w:szCs w:val="24"/>
        </w:rPr>
        <w:t>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6D70BA" w:rsidRDefault="006D70BA" w:rsidP="002A7369">
      <w:pPr>
        <w:pStyle w:val="a3"/>
        <w:widowControl w:val="0"/>
        <w:spacing w:line="240" w:lineRule="auto"/>
        <w:ind w:firstLine="567"/>
        <w:contextualSpacing/>
        <w:rPr>
          <w:rFonts w:ascii="GHEA Grapalat" w:hAnsi="GHEA Grapalat"/>
          <w:i w:val="0"/>
          <w:sz w:val="24"/>
          <w:szCs w:val="24"/>
          <w:lang w:val="en-GB"/>
        </w:rPr>
      </w:pP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4F47B7">
        <w:rPr>
          <w:rFonts w:ascii="GHEA Grapalat" w:hAnsi="GHEA Grapalat"/>
          <w:sz w:val="22"/>
          <w:szCs w:val="22"/>
        </w:rPr>
        <w:t>GHTsDzB-HVKAK-2026-03</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2C6F42">
        <w:rPr>
          <w:rFonts w:ascii="GHEA Grapalat" w:hAnsi="GHEA Grapalat"/>
          <w:sz w:val="22"/>
          <w:szCs w:val="22"/>
        </w:rPr>
        <w:t>11 декабря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4F47B7">
        <w:rPr>
          <w:rFonts w:ascii="GHEA Grapalat" w:hAnsi="GHEA Grapalat"/>
          <w:b/>
        </w:rPr>
        <w:t>УСЛУГ ИНТЕРНЕТ СВЯЗИ И СЛУЖБЫ ВЫДЕЛЕННОЙ ЦЕНТРАЛИЗОВАННОЙ ВИРТУАЛЬНОЙ СЕТИ</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4F47B7">
        <w:rPr>
          <w:rFonts w:ascii="GHEA Grapalat" w:hAnsi="GHEA Grapalat"/>
          <w:b/>
          <w:sz w:val="20"/>
          <w:szCs w:val="20"/>
        </w:rPr>
        <w:t>УСЛУГ ИНТЕРНЕТ СВЯЗИ И СЛУЖБЫ ВЫДЕЛЕННОЙ ЦЕНТРАЛИЗОВАННОЙ ВИРТУАЛЬНОЙ СЕТИ</w:t>
      </w:r>
      <w:r>
        <w:rPr>
          <w:rFonts w:ascii="GHEA Grapalat" w:hAnsi="GHEA Grapalat"/>
          <w:b/>
          <w:sz w:val="20"/>
          <w:szCs w:val="20"/>
        </w:rPr>
        <w:t xml:space="preserve">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F47B7">
        <w:rPr>
          <w:rFonts w:ascii="GHEA Grapalat" w:hAnsi="GHEA Grapalat"/>
          <w:b/>
          <w:sz w:val="22"/>
          <w:szCs w:val="22"/>
        </w:rPr>
        <w:t>GHTsDzB-HVKAK-2026-03</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4F47B7">
        <w:rPr>
          <w:rFonts w:ascii="GHEA Grapalat" w:hAnsi="GHEA Grapalat"/>
          <w:b/>
          <w:i w:val="0"/>
          <w:sz w:val="24"/>
          <w:szCs w:val="24"/>
        </w:rPr>
        <w:t>услуг интернет связи и службы выделенной централизованной виртуальной сети</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6D70BA">
        <w:rPr>
          <w:rFonts w:ascii="GHEA Grapalat" w:hAnsi="GHEA Grapalat"/>
          <w:b/>
          <w:i w:val="0"/>
          <w:sz w:val="24"/>
          <w:szCs w:val="24"/>
        </w:rPr>
        <w:t>2</w:t>
      </w:r>
      <w:r w:rsidR="00E4729A">
        <w:rPr>
          <w:rFonts w:ascii="GHEA Grapalat" w:hAnsi="GHEA Grapalat"/>
          <w:b/>
          <w:i w:val="0"/>
          <w:sz w:val="24"/>
          <w:szCs w:val="24"/>
        </w:rPr>
        <w:t xml:space="preserve"> лот</w:t>
      </w:r>
      <w:r w:rsidR="002C6F42">
        <w:rPr>
          <w:rFonts w:ascii="GHEA Grapalat" w:hAnsi="GHEA Grapalat"/>
          <w:b/>
          <w:i w:val="0"/>
          <w:sz w:val="24"/>
          <w:szCs w:val="24"/>
        </w:rPr>
        <w:t>а</w:t>
      </w:r>
      <w:r w:rsidR="00E4729A">
        <w:rPr>
          <w:rFonts w:ascii="GHEA Grapalat" w:hAnsi="GHEA Grapalat"/>
          <w:b/>
          <w:i w:val="0"/>
          <w:sz w:val="24"/>
          <w:szCs w:val="24"/>
        </w:rPr>
        <w:t xml:space="preserve">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6D70BA" w:rsidRPr="00AA73D2" w:rsidTr="006D70BA">
        <w:trPr>
          <w:jc w:val="center"/>
        </w:trPr>
        <w:tc>
          <w:tcPr>
            <w:tcW w:w="1216" w:type="dxa"/>
            <w:vAlign w:val="center"/>
          </w:tcPr>
          <w:p w:rsidR="006D70BA" w:rsidRPr="007E7C31" w:rsidRDefault="006D70BA" w:rsidP="00E4729A">
            <w:pPr>
              <w:pStyle w:val="23"/>
              <w:widowControl w:val="0"/>
              <w:spacing w:after="120" w:line="240" w:lineRule="auto"/>
              <w:ind w:firstLine="0"/>
              <w:jc w:val="center"/>
              <w:rPr>
                <w:rFonts w:ascii="GHEA Grapalat" w:hAnsi="GHEA Grapalat"/>
              </w:rPr>
            </w:pPr>
            <w:r w:rsidRPr="007E7C31">
              <w:rPr>
                <w:rFonts w:ascii="GHEA Grapalat" w:hAnsi="GHEA Grapalat"/>
              </w:rPr>
              <w:t>1</w:t>
            </w:r>
          </w:p>
        </w:tc>
        <w:tc>
          <w:tcPr>
            <w:tcW w:w="1630" w:type="dxa"/>
            <w:vAlign w:val="center"/>
          </w:tcPr>
          <w:p w:rsidR="006D70BA" w:rsidRPr="00CF7556" w:rsidRDefault="006D70BA" w:rsidP="006D70BA">
            <w:pPr>
              <w:pStyle w:val="23"/>
              <w:spacing w:line="240" w:lineRule="auto"/>
              <w:ind w:firstLine="0"/>
              <w:jc w:val="center"/>
              <w:rPr>
                <w:rFonts w:ascii="GHEA Grapalat" w:hAnsi="GHEA Grapalat"/>
              </w:rPr>
            </w:pPr>
            <w:r>
              <w:rPr>
                <w:rFonts w:ascii="GHEA Grapalat" w:hAnsi="GHEA Grapalat"/>
              </w:rPr>
              <w:t>649,998</w:t>
            </w:r>
          </w:p>
        </w:tc>
        <w:tc>
          <w:tcPr>
            <w:tcW w:w="6388" w:type="dxa"/>
            <w:vAlign w:val="center"/>
          </w:tcPr>
          <w:p w:rsidR="006D70BA" w:rsidRPr="00A536AA" w:rsidRDefault="006D70BA" w:rsidP="006D70BA">
            <w:pPr>
              <w:pStyle w:val="23"/>
              <w:spacing w:line="240" w:lineRule="auto"/>
              <w:ind w:firstLine="0"/>
              <w:rPr>
                <w:rFonts w:ascii="GHEA Grapalat" w:hAnsi="GHEA Grapalat"/>
                <w:sz w:val="24"/>
                <w:szCs w:val="24"/>
                <w:u w:val="single"/>
                <w:vertAlign w:val="subscript"/>
              </w:rPr>
            </w:pPr>
            <w:r w:rsidRPr="00CF0A85">
              <w:rPr>
                <w:rFonts w:ascii="GHEA Grapalat" w:hAnsi="GHEA Grapalat"/>
              </w:rPr>
              <w:t>Услуга интернет связи</w:t>
            </w:r>
          </w:p>
        </w:tc>
      </w:tr>
      <w:tr w:rsidR="006D70BA" w:rsidRPr="00AA73D2" w:rsidTr="006D70BA">
        <w:trPr>
          <w:jc w:val="center"/>
        </w:trPr>
        <w:tc>
          <w:tcPr>
            <w:tcW w:w="1216" w:type="dxa"/>
            <w:vAlign w:val="center"/>
          </w:tcPr>
          <w:p w:rsidR="006D70BA" w:rsidRPr="007E7C31" w:rsidRDefault="006D70BA" w:rsidP="00E4729A">
            <w:pPr>
              <w:pStyle w:val="23"/>
              <w:widowControl w:val="0"/>
              <w:spacing w:after="120" w:line="240" w:lineRule="auto"/>
              <w:ind w:firstLine="0"/>
              <w:jc w:val="center"/>
              <w:rPr>
                <w:rFonts w:ascii="GHEA Grapalat" w:hAnsi="GHEA Grapalat"/>
              </w:rPr>
            </w:pPr>
            <w:r w:rsidRPr="007E7C31">
              <w:rPr>
                <w:rFonts w:ascii="GHEA Grapalat" w:hAnsi="GHEA Grapalat"/>
              </w:rPr>
              <w:t>2</w:t>
            </w:r>
          </w:p>
        </w:tc>
        <w:tc>
          <w:tcPr>
            <w:tcW w:w="1630" w:type="dxa"/>
            <w:vAlign w:val="center"/>
          </w:tcPr>
          <w:p w:rsidR="006D70BA" w:rsidRPr="00CF7556" w:rsidRDefault="006D70BA" w:rsidP="006D70BA">
            <w:pPr>
              <w:pStyle w:val="23"/>
              <w:spacing w:line="240" w:lineRule="auto"/>
              <w:ind w:firstLine="0"/>
              <w:jc w:val="center"/>
              <w:rPr>
                <w:rFonts w:ascii="GHEA Grapalat" w:hAnsi="GHEA Grapalat"/>
              </w:rPr>
            </w:pPr>
            <w:r w:rsidRPr="00A7754B">
              <w:rPr>
                <w:rFonts w:ascii="GHEA Grapalat" w:hAnsi="GHEA Grapalat"/>
              </w:rPr>
              <w:t>3</w:t>
            </w:r>
            <w:r>
              <w:rPr>
                <w:rFonts w:ascii="GHEA Grapalat" w:hAnsi="GHEA Grapalat"/>
              </w:rPr>
              <w:t>,</w:t>
            </w:r>
            <w:r w:rsidRPr="00A7754B">
              <w:rPr>
                <w:rFonts w:ascii="GHEA Grapalat" w:hAnsi="GHEA Grapalat"/>
              </w:rPr>
              <w:t>399</w:t>
            </w:r>
            <w:r>
              <w:rPr>
                <w:rFonts w:ascii="GHEA Grapalat" w:hAnsi="GHEA Grapalat"/>
              </w:rPr>
              <w:t>,</w:t>
            </w:r>
            <w:r w:rsidRPr="00A7754B">
              <w:rPr>
                <w:rFonts w:ascii="GHEA Grapalat" w:hAnsi="GHEA Grapalat"/>
              </w:rPr>
              <w:t>996</w:t>
            </w:r>
          </w:p>
        </w:tc>
        <w:tc>
          <w:tcPr>
            <w:tcW w:w="6388" w:type="dxa"/>
            <w:vAlign w:val="center"/>
          </w:tcPr>
          <w:p w:rsidR="006D70BA" w:rsidRPr="00CF0A85" w:rsidRDefault="006D70BA" w:rsidP="006D70BA">
            <w:pPr>
              <w:pStyle w:val="23"/>
              <w:widowControl w:val="0"/>
              <w:spacing w:after="120" w:line="240" w:lineRule="auto"/>
              <w:ind w:firstLine="0"/>
              <w:rPr>
                <w:rFonts w:ascii="GHEA Grapalat" w:hAnsi="GHEA Grapalat"/>
              </w:rPr>
            </w:pPr>
            <w:r w:rsidRPr="00CF0A85">
              <w:rPr>
                <w:rFonts w:ascii="GHEA Grapalat" w:hAnsi="GHEA Grapalat"/>
              </w:rPr>
              <w:t>Выделенная служба централизованной виртуальной сети</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C563C" w:rsidRPr="00315F2A" w:rsidRDefault="00EC563C" w:rsidP="00EC563C">
      <w:pPr>
        <w:pStyle w:val="23"/>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w:t>
      </w:r>
      <w:proofErr w:type="gramStart"/>
      <w:r w:rsidRPr="00315F2A">
        <w:rPr>
          <w:rFonts w:ascii="GHEA Grapalat" w:hAnsi="GHEA Grapalat"/>
          <w:b/>
          <w:sz w:val="24"/>
          <w:szCs w:val="24"/>
        </w:rPr>
        <w:t>заявку</w:t>
      </w:r>
      <w:proofErr w:type="gramEnd"/>
      <w:r w:rsidRPr="00315F2A">
        <w:rPr>
          <w:rFonts w:ascii="GHEA Grapalat" w:hAnsi="GHEA Grapalat"/>
          <w:b/>
          <w:sz w:val="24"/>
          <w:szCs w:val="24"/>
        </w:rPr>
        <w:t xml:space="preserve"> как для каждого лота, так и для нескольких или всех лотов.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4F47B7">
        <w:rPr>
          <w:rFonts w:ascii="GHEA Grapalat" w:hAnsi="GHEA Grapalat"/>
          <w:b/>
          <w:sz w:val="24"/>
          <w:szCs w:val="24"/>
        </w:rPr>
        <w:t>11:20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 по каждому виду оказания услуг (согласно приложени</w:t>
      </w:r>
      <w:r w:rsidR="00BC5903">
        <w:rPr>
          <w:rFonts w:ascii="GHEA Grapalat" w:hAnsi="GHEA Grapalat"/>
          <w:sz w:val="24"/>
          <w:szCs w:val="24"/>
        </w:rPr>
        <w:t>ям</w:t>
      </w:r>
      <w:r w:rsidR="00616318" w:rsidRPr="005A26BE">
        <w:rPr>
          <w:rFonts w:ascii="GHEA Grapalat" w:hAnsi="GHEA Grapalat"/>
          <w:sz w:val="24"/>
          <w:szCs w:val="24"/>
        </w:rPr>
        <w:t xml:space="preserve"> №</w:t>
      </w:r>
      <w:r w:rsidR="00BC5903">
        <w:rPr>
          <w:rFonts w:ascii="GHEA Grapalat" w:hAnsi="GHEA Grapalat"/>
          <w:sz w:val="24"/>
          <w:szCs w:val="24"/>
        </w:rPr>
        <w:t>№</w:t>
      </w:r>
      <w:r w:rsidR="00616318" w:rsidRPr="005A26BE">
        <w:rPr>
          <w:rFonts w:ascii="GHEA Grapalat" w:hAnsi="GHEA Grapalat"/>
          <w:sz w:val="24"/>
          <w:szCs w:val="24"/>
        </w:rPr>
        <w:t xml:space="preserve"> 1.1</w:t>
      </w:r>
      <w:r w:rsidR="00BC5903">
        <w:rPr>
          <w:rFonts w:ascii="GHEA Grapalat" w:hAnsi="GHEA Grapalat"/>
          <w:sz w:val="24"/>
          <w:szCs w:val="24"/>
        </w:rPr>
        <w:t>-14</w:t>
      </w:r>
      <w:r w:rsidR="00616318" w:rsidRPr="005A26BE">
        <w:rPr>
          <w:rFonts w:ascii="GHEA Grapalat" w:hAnsi="GHEA Grapalat"/>
          <w:sz w:val="24"/>
          <w:szCs w:val="24"/>
        </w:rPr>
        <w:t>)</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б)</w:t>
      </w:r>
      <w:r w:rsidRPr="00A010A9">
        <w:t xml:space="preserve"> </w:t>
      </w:r>
      <w:r w:rsidRPr="006D70BA">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D70BA">
        <w:rPr>
          <w:rFonts w:ascii="GHEA Grapalat" w:hAnsi="GHEA Grapalat"/>
          <w:sz w:val="24"/>
          <w:szCs w:val="24"/>
          <w:lang w:val="hy-AM"/>
        </w:rPr>
        <w:t xml:space="preserve">, </w:t>
      </w:r>
      <w:r w:rsidRPr="006D70BA">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D70BA">
        <w:rPr>
          <w:rFonts w:ascii="GHEA Grapalat" w:hAnsi="GHEA Grapalat"/>
          <w:sz w:val="24"/>
          <w:szCs w:val="24"/>
        </w:rPr>
        <w:t>ВС</w:t>
      </w:r>
      <w:proofErr w:type="gramEnd"/>
      <w:r w:rsidRPr="006D70BA">
        <w:rPr>
          <w:rFonts w:ascii="GHEA Grapalat" w:hAnsi="GHEA Grapalat"/>
          <w:sz w:val="24"/>
          <w:szCs w:val="24"/>
        </w:rPr>
        <w:t>= ЦУ/</w:t>
      </w:r>
      <w:proofErr w:type="spellStart"/>
      <w:r w:rsidRPr="006D70BA">
        <w:rPr>
          <w:rFonts w:ascii="GHEA Grapalat" w:hAnsi="GHEA Grapalat"/>
          <w:sz w:val="24"/>
          <w:szCs w:val="24"/>
        </w:rPr>
        <w:t>С</w:t>
      </w:r>
      <w:r w:rsidR="007861DD" w:rsidRPr="006D70BA">
        <w:rPr>
          <w:rFonts w:ascii="GHEA Grapalat" w:hAnsi="GHEA Grapalat"/>
          <w:sz w:val="24"/>
          <w:szCs w:val="24"/>
        </w:rPr>
        <w:t>ц</w:t>
      </w:r>
      <w:r w:rsidRPr="006D70BA">
        <w:rPr>
          <w:rFonts w:ascii="GHEA Grapalat" w:hAnsi="GHEA Grapalat"/>
          <w:sz w:val="24"/>
          <w:szCs w:val="24"/>
        </w:rPr>
        <w:t>xУxК</w:t>
      </w:r>
      <w:proofErr w:type="spellEnd"/>
      <w:r w:rsidR="007861DD" w:rsidRPr="006D70BA">
        <w:rPr>
          <w:rFonts w:ascii="GHEA Grapalat" w:hAnsi="GHEA Grapalat"/>
          <w:sz w:val="24"/>
          <w:szCs w:val="24"/>
        </w:rPr>
        <w:t>, где:</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 xml:space="preserve">ВС-сумма, </w:t>
      </w:r>
      <w:proofErr w:type="gramStart"/>
      <w:r w:rsidRPr="006D70BA">
        <w:rPr>
          <w:rFonts w:ascii="GHEA Grapalat" w:hAnsi="GHEA Grapalat"/>
          <w:sz w:val="24"/>
          <w:szCs w:val="24"/>
        </w:rPr>
        <w:t>выплачиваемая</w:t>
      </w:r>
      <w:proofErr w:type="gramEnd"/>
      <w:r w:rsidRPr="006D70BA">
        <w:rPr>
          <w:rFonts w:ascii="GHEA Grapalat" w:hAnsi="GHEA Grapalat"/>
          <w:sz w:val="24"/>
          <w:szCs w:val="24"/>
        </w:rPr>
        <w:t xml:space="preserve"> за оказание отдельных видов услуг, установленных договором</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 xml:space="preserve">ЦУ </w:t>
      </w:r>
      <w:proofErr w:type="gramStart"/>
      <w:r w:rsidRPr="006D70BA">
        <w:rPr>
          <w:rFonts w:ascii="GHEA Grapalat" w:hAnsi="GHEA Grapalat"/>
          <w:sz w:val="24"/>
          <w:szCs w:val="24"/>
        </w:rPr>
        <w:t>-и</w:t>
      </w:r>
      <w:proofErr w:type="gramEnd"/>
      <w:r w:rsidRPr="006D70BA">
        <w:rPr>
          <w:rFonts w:ascii="GHEA Grapalat" w:hAnsi="GHEA Grapalat"/>
          <w:sz w:val="24"/>
          <w:szCs w:val="24"/>
        </w:rPr>
        <w:t xml:space="preserve">тоговая цена, предложенная </w:t>
      </w:r>
      <w:r w:rsidR="0038256B" w:rsidRPr="006D70BA">
        <w:rPr>
          <w:rFonts w:ascii="GHEA Grapalat" w:hAnsi="GHEA Grapalat"/>
          <w:sz w:val="24"/>
          <w:szCs w:val="24"/>
        </w:rPr>
        <w:t>ото</w:t>
      </w:r>
      <w:r w:rsidRPr="006D70BA">
        <w:rPr>
          <w:rFonts w:ascii="GHEA Grapalat" w:hAnsi="GHEA Grapalat"/>
          <w:sz w:val="24"/>
          <w:szCs w:val="24"/>
        </w:rPr>
        <w:t>бранным участником</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С</w:t>
      </w:r>
      <w:proofErr w:type="gramStart"/>
      <w:r w:rsidRPr="006D70BA">
        <w:rPr>
          <w:rFonts w:ascii="GHEA Grapalat" w:hAnsi="GHEA Grapalat"/>
          <w:sz w:val="24"/>
          <w:szCs w:val="24"/>
        </w:rPr>
        <w:t>Ц-</w:t>
      </w:r>
      <w:proofErr w:type="gramEnd"/>
      <w:r w:rsidRPr="006D70BA">
        <w:rPr>
          <w:rFonts w:ascii="GHEA Grapalat" w:hAnsi="GHEA Grapalat"/>
          <w:sz w:val="24"/>
          <w:szCs w:val="24"/>
        </w:rPr>
        <w:t xml:space="preserve"> совокупность максимальных единиц цен, установленных для оказания услуги</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proofErr w:type="gramStart"/>
      <w:r w:rsidRPr="006D70BA">
        <w:rPr>
          <w:rFonts w:ascii="GHEA Grapalat" w:hAnsi="GHEA Grapalat"/>
          <w:sz w:val="24"/>
          <w:szCs w:val="24"/>
        </w:rPr>
        <w:t>У-цена</w:t>
      </w:r>
      <w:proofErr w:type="gramEnd"/>
      <w:r w:rsidRPr="006D70BA">
        <w:rPr>
          <w:rFonts w:ascii="GHEA Grapalat" w:hAnsi="GHEA Grapalat"/>
          <w:sz w:val="24"/>
          <w:szCs w:val="24"/>
        </w:rPr>
        <w:t xml:space="preserve"> на максимальную единицу предоставленной услуги</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4F47B7">
        <w:rPr>
          <w:rFonts w:ascii="GHEA Grapalat" w:hAnsi="GHEA Grapalat"/>
          <w:b/>
          <w:sz w:val="24"/>
          <w:szCs w:val="24"/>
        </w:rPr>
        <w:t>11:20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00EC563C" w:rsidRPr="00437B90">
        <w:rPr>
          <w:rFonts w:ascii="GHEA Grapalat" w:hAnsi="GHEA Grapalat"/>
          <w:b/>
          <w:sz w:val="24"/>
          <w:szCs w:val="24"/>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A76AF" w:rsidRDefault="00BA76A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47B7">
        <w:rPr>
          <w:rFonts w:ascii="GHEA Grapalat" w:hAnsi="GHEA Grapalat"/>
          <w:b/>
          <w:sz w:val="22"/>
          <w:szCs w:val="22"/>
        </w:rPr>
        <w:t>GHTsDzB-HVKAK-2026-03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4F47B7">
        <w:rPr>
          <w:rFonts w:ascii="GHEA Grapalat" w:hAnsi="GHEA Grapalat"/>
          <w:b/>
          <w:sz w:val="22"/>
          <w:szCs w:val="22"/>
        </w:rPr>
        <w:t>GHTsDzB-HVKAK-2026-03</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F47B7">
        <w:rPr>
          <w:rFonts w:ascii="GHEA Grapalat" w:hAnsi="GHEA Grapalat"/>
          <w:b/>
          <w:sz w:val="22"/>
          <w:szCs w:val="22"/>
        </w:rPr>
        <w:t>GHTsDzB-HVKAK-2026-03</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F47B7">
        <w:rPr>
          <w:rFonts w:ascii="GHEA Grapalat" w:hAnsi="GHEA Grapalat"/>
          <w:b/>
          <w:sz w:val="22"/>
          <w:szCs w:val="22"/>
        </w:rPr>
        <w:t>GHTsDzB-HVKAK-2026-03</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47B7">
        <w:rPr>
          <w:rFonts w:ascii="GHEA Grapalat" w:hAnsi="GHEA Grapalat"/>
          <w:b/>
          <w:sz w:val="22"/>
          <w:szCs w:val="22"/>
        </w:rPr>
        <w:t>GHTsDzB-HVKAK-2026-03</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B54F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BB54F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BB54F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BB54F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BB54FE"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BB54F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47B7">
        <w:rPr>
          <w:rFonts w:ascii="GHEA Grapalat" w:hAnsi="GHEA Grapalat"/>
          <w:b/>
          <w:sz w:val="22"/>
          <w:szCs w:val="22"/>
        </w:rPr>
        <w:t>GHTsDzB-HVKAK-2026-03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F47B7">
        <w:rPr>
          <w:rFonts w:ascii="GHEA Grapalat" w:hAnsi="GHEA Grapalat"/>
          <w:b/>
          <w:sz w:val="22"/>
          <w:szCs w:val="22"/>
        </w:rPr>
        <w:t>GHTsDzB-HVKAK-2026-03</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F47B7">
        <w:rPr>
          <w:rFonts w:ascii="GHEA Grapalat" w:hAnsi="GHEA Grapalat"/>
          <w:b/>
          <w:sz w:val="22"/>
          <w:szCs w:val="22"/>
        </w:rPr>
        <w:t>GHTsDzB-HVKAK-2026-03</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F47B7">
        <w:rPr>
          <w:rFonts w:ascii="GHEA Grapalat" w:hAnsi="GHEA Grapalat"/>
          <w:b/>
          <w:sz w:val="22"/>
          <w:szCs w:val="22"/>
        </w:rPr>
        <w:t>GHTsDzB-HVKAK-2026-03</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F47B7">
        <w:rPr>
          <w:rFonts w:ascii="GHEA Grapalat" w:hAnsi="GHEA Grapalat"/>
          <w:b/>
          <w:sz w:val="22"/>
          <w:szCs w:val="22"/>
        </w:rPr>
        <w:t>GHTsDzB-HVKAK-2026-03</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F47B7">
        <w:rPr>
          <w:rFonts w:ascii="GHEA Grapalat" w:hAnsi="GHEA Grapalat"/>
          <w:b/>
          <w:sz w:val="22"/>
          <w:szCs w:val="22"/>
        </w:rPr>
        <w:t>GHTsDzB-HVKAK-2026-03</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F47B7">
        <w:rPr>
          <w:rFonts w:ascii="GHEA Grapalat" w:hAnsi="GHEA Grapalat"/>
          <w:b/>
          <w:sz w:val="22"/>
          <w:szCs w:val="22"/>
        </w:rPr>
        <w:t>GHTsDzB-HVKAK-2026-03</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F47B7">
        <w:rPr>
          <w:rFonts w:ascii="GHEA Grapalat" w:hAnsi="GHEA Grapalat"/>
          <w:b/>
        </w:rPr>
        <w:t>услуг интернет связи и службы выделенной централизованной виртуальной сети</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BA76AF" w:rsidRDefault="00BA76AF" w:rsidP="00456C67">
      <w:pPr>
        <w:widowControl w:val="0"/>
        <w:tabs>
          <w:tab w:val="left" w:pos="1134"/>
        </w:tabs>
        <w:ind w:firstLine="567"/>
        <w:contextualSpacing/>
        <w:jc w:val="both"/>
        <w:rPr>
          <w:rFonts w:ascii="GHEA Grapalat" w:hAnsi="GHEA Grapalat"/>
        </w:rPr>
      </w:pP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793AEB" w:rsidRPr="00793AEB">
        <w:rPr>
          <w:rFonts w:ascii="GHEA Grapalat" w:hAnsi="GHEA Grapalat"/>
        </w:rPr>
        <w:t>,</w:t>
      </w:r>
      <w:r w:rsidR="00C25E19" w:rsidRPr="00AD29CE">
        <w:rPr>
          <w:rFonts w:ascii="GHEA Grapalat" w:hAnsi="GHEA Grapalat"/>
        </w:rPr>
        <w:t xml:space="preserve"> № </w:t>
      </w:r>
      <w:r w:rsidR="00C25E19" w:rsidRPr="000243F8">
        <w:rPr>
          <w:rFonts w:ascii="GHEA Grapalat" w:hAnsi="GHEA Grapalat"/>
        </w:rPr>
        <w:t>4</w:t>
      </w:r>
      <w:r w:rsidR="00793AEB">
        <w:rPr>
          <w:rFonts w:ascii="GHEA Grapalat" w:hAnsi="GHEA Grapalat"/>
        </w:rPr>
        <w:t xml:space="preserve"> и Таблица </w:t>
      </w:r>
      <w:r w:rsidR="00793AEB" w:rsidRPr="00AD29CE">
        <w:rPr>
          <w:rFonts w:ascii="GHEA Grapalat" w:hAnsi="GHEA Grapalat"/>
        </w:rPr>
        <w:t>№ 1</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854622" w:rsidRDefault="00FE1B31" w:rsidP="003F4FD0">
      <w:pPr>
        <w:widowControl w:val="0"/>
        <w:tabs>
          <w:tab w:val="left" w:pos="1276"/>
        </w:tabs>
        <w:ind w:firstLine="567"/>
        <w:contextualSpacing/>
        <w:jc w:val="both"/>
        <w:rPr>
          <w:rFonts w:ascii="GHEA Grapalat" w:hAnsi="GHEA Grapalat"/>
          <w:b/>
          <w:bCs/>
        </w:rPr>
      </w:pPr>
      <w:r w:rsidRPr="00854622">
        <w:rPr>
          <w:rFonts w:ascii="GHEA Grapalat" w:hAnsi="GHEA Grapalat"/>
          <w:b/>
        </w:rPr>
        <w:t>7.16.</w:t>
      </w:r>
      <w:r w:rsidRPr="00854622">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854622">
        <w:rPr>
          <w:rFonts w:ascii="GHEA Grapalat" w:hAnsi="GHEA Grapalat"/>
          <w:b/>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15539F" w:rsidP="00793AEB">
      <w:pPr>
        <w:jc w:val="right"/>
        <w:rPr>
          <w:rFonts w:ascii="GHEA Grapalat" w:hAnsi="GHEA Grapalat"/>
          <w:i/>
        </w:rPr>
      </w:pPr>
      <w:r>
        <w:rPr>
          <w:rFonts w:ascii="GHEA Grapalat" w:hAnsi="GHEA Grapalat"/>
          <w:i/>
        </w:rPr>
        <w:br w:type="page"/>
      </w:r>
      <w:r w:rsidR="003B2F27"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AEB" w:rsidRDefault="00793AEB">
      <w:r>
        <w:separator/>
      </w:r>
    </w:p>
  </w:endnote>
  <w:endnote w:type="continuationSeparator" w:id="0">
    <w:p w:rsidR="00793AEB" w:rsidRDefault="00793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793AEB" w:rsidRPr="003E450C" w:rsidRDefault="00793AEB">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57</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AEB" w:rsidRPr="00305BEC" w:rsidRDefault="00793AEB">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AEB" w:rsidRDefault="00793AEB">
      <w:r>
        <w:separator/>
      </w:r>
    </w:p>
  </w:footnote>
  <w:footnote w:type="continuationSeparator" w:id="0">
    <w:p w:rsidR="00793AEB" w:rsidRDefault="00793AEB">
      <w:r>
        <w:continuationSeparator/>
      </w:r>
    </w:p>
  </w:footnote>
  <w:footnote w:id="1">
    <w:p w:rsidR="00793AEB" w:rsidRPr="00A31673" w:rsidRDefault="00793A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93AEB" w:rsidRDefault="00793AEB" w:rsidP="006B3E56">
      <w:pPr>
        <w:jc w:val="both"/>
      </w:pPr>
    </w:p>
    <w:p w:rsidR="00793AEB" w:rsidRPr="00503980" w:rsidRDefault="00793AEB"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93AEB" w:rsidRPr="00503980" w:rsidRDefault="00793AEB"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93AEB" w:rsidRPr="00503980" w:rsidRDefault="00793AEB"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93AEB" w:rsidRDefault="00793AEB" w:rsidP="006B3E56">
      <w:pPr>
        <w:pStyle w:val="af2"/>
        <w:rPr>
          <w:rFonts w:asciiTheme="minorHAnsi" w:hAnsiTheme="minorHAnsi"/>
          <w:lang w:val="af-ZA"/>
        </w:rPr>
      </w:pPr>
    </w:p>
  </w:footnote>
  <w:footnote w:id="3">
    <w:p w:rsidR="00793AEB" w:rsidRPr="00D3436F" w:rsidRDefault="00793A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93AEB" w:rsidRPr="009C4E45" w:rsidRDefault="00793AEB">
      <w:pPr>
        <w:pStyle w:val="af2"/>
        <w:rPr>
          <w:rFonts w:ascii="GHEA Grapalat" w:hAnsi="GHEA Grapalat"/>
          <w:color w:val="FF0000"/>
          <w:sz w:val="28"/>
          <w:szCs w:val="28"/>
        </w:rPr>
      </w:pPr>
    </w:p>
  </w:footnote>
  <w:footnote w:id="4">
    <w:p w:rsidR="00793AEB" w:rsidRPr="008842CE" w:rsidRDefault="00793AEB" w:rsidP="003D2FE2">
      <w:pPr>
        <w:pStyle w:val="af2"/>
        <w:jc w:val="both"/>
      </w:pPr>
    </w:p>
  </w:footnote>
  <w:footnote w:id="5">
    <w:p w:rsidR="00793AEB" w:rsidRPr="008842CE" w:rsidRDefault="00793AEB" w:rsidP="000A214C">
      <w:pPr>
        <w:pStyle w:val="af2"/>
        <w:jc w:val="both"/>
      </w:pPr>
    </w:p>
  </w:footnote>
  <w:footnote w:id="6">
    <w:p w:rsidR="00793AEB" w:rsidRPr="006F5F33" w:rsidRDefault="00793A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793AEB" w:rsidRPr="006F5F33" w:rsidRDefault="00793AEB"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93AEB" w:rsidRPr="006F5F33" w:rsidRDefault="00793A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793AEB" w:rsidRPr="00E40AC8" w:rsidRDefault="00793AEB"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793AEB" w:rsidRPr="00124BE9" w:rsidRDefault="00793AEB"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3249"/>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39F"/>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F42"/>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3F42"/>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7B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AA7"/>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0BA"/>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AEB"/>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E7C3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29D"/>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6AF"/>
    <w:rsid w:val="00BA7A1C"/>
    <w:rsid w:val="00BB08AC"/>
    <w:rsid w:val="00BB1BFD"/>
    <w:rsid w:val="00BB1C9B"/>
    <w:rsid w:val="00BB2C46"/>
    <w:rsid w:val="00BB3575"/>
    <w:rsid w:val="00BB4442"/>
    <w:rsid w:val="00BB444E"/>
    <w:rsid w:val="00BB4ADD"/>
    <w:rsid w:val="00BB500A"/>
    <w:rsid w:val="00BB50D0"/>
    <w:rsid w:val="00BB52F9"/>
    <w:rsid w:val="00BB54FE"/>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626"/>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BAD"/>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9F4"/>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247429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DC68-6633-401D-A16A-72088656F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68</Pages>
  <Words>15618</Words>
  <Characters>114327</Characters>
  <Application>Microsoft Office Word</Application>
  <DocSecurity>0</DocSecurity>
  <Lines>952</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129686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1634</cp:revision>
  <cp:lastPrinted>2018-02-16T07:12:00Z</cp:lastPrinted>
  <dcterms:created xsi:type="dcterms:W3CDTF">2019-10-28T07:04:00Z</dcterms:created>
  <dcterms:modified xsi:type="dcterms:W3CDTF">2025-12-11T10:20:00Z</dcterms:modified>
</cp:coreProperties>
</file>