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Pr="00EA451B" w:rsidRDefault="00B758C4" w:rsidP="00B758C4">
      <w:pPr>
        <w:pStyle w:val="BodyTextIndent"/>
        <w:widowControl w:val="0"/>
        <w:spacing w:after="160" w:line="240" w:lineRule="auto"/>
        <w:ind w:firstLine="0"/>
        <w:jc w:val="center"/>
        <w:rPr>
          <w:rFonts w:ascii="GHEA Grapalat" w:hAnsi="GHEA Grapalat"/>
          <w:i w:val="0"/>
          <w:sz w:val="24"/>
          <w:szCs w:val="24"/>
        </w:rPr>
      </w:pPr>
      <w:r w:rsidRPr="00EA451B">
        <w:rPr>
          <w:rFonts w:ascii="GHEA Grapalat" w:hAnsi="GHEA Grapalat"/>
          <w:i w:val="0"/>
          <w:sz w:val="24"/>
          <w:szCs w:val="24"/>
        </w:rPr>
        <w:t>О ЗАПРОСЕ КОТИРОВОК</w:t>
      </w:r>
    </w:p>
    <w:p w:rsidR="00B758C4" w:rsidRPr="00210B84" w:rsidRDefault="00B758C4" w:rsidP="00B758C4">
      <w:pPr>
        <w:pStyle w:val="BodyTextIndent"/>
        <w:widowControl w:val="0"/>
        <w:spacing w:after="160" w:line="240" w:lineRule="auto"/>
        <w:ind w:firstLine="0"/>
        <w:jc w:val="center"/>
        <w:rPr>
          <w:rFonts w:ascii="GHEA Grapalat" w:hAnsi="GHEA Grapalat"/>
          <w:i w:val="0"/>
          <w:sz w:val="24"/>
          <w:szCs w:val="24"/>
        </w:rPr>
      </w:pPr>
      <w:r w:rsidRPr="00EA451B">
        <w:rPr>
          <w:rFonts w:ascii="GHEA Grapalat" w:hAnsi="GHEA Grapalat"/>
          <w:i w:val="0"/>
          <w:sz w:val="24"/>
          <w:szCs w:val="24"/>
        </w:rPr>
        <w:t xml:space="preserve">Настоящий текст объявления утвержден Решением Оценочной </w:t>
      </w:r>
      <w:r w:rsidRPr="00210B84">
        <w:rPr>
          <w:rFonts w:ascii="GHEA Grapalat" w:hAnsi="GHEA Grapalat"/>
          <w:i w:val="0"/>
          <w:sz w:val="24"/>
          <w:szCs w:val="24"/>
        </w:rPr>
        <w:t xml:space="preserve">Комиссии от </w:t>
      </w:r>
      <w:r w:rsidR="00443AFF" w:rsidRPr="00210B84">
        <w:rPr>
          <w:rFonts w:ascii="GHEA Grapalat" w:hAnsi="GHEA Grapalat"/>
          <w:i w:val="0"/>
          <w:sz w:val="24"/>
          <w:szCs w:val="24"/>
        </w:rPr>
        <w:t>6</w:t>
      </w:r>
      <w:r w:rsidRPr="00210B84">
        <w:rPr>
          <w:rFonts w:ascii="GHEA Grapalat" w:hAnsi="GHEA Grapalat"/>
          <w:i w:val="0"/>
          <w:sz w:val="24"/>
          <w:szCs w:val="24"/>
        </w:rPr>
        <w:t xml:space="preserve">-го </w:t>
      </w:r>
      <w:r w:rsidR="006A72D4" w:rsidRPr="00210B84">
        <w:rPr>
          <w:rFonts w:ascii="GHEA Grapalat" w:hAnsi="GHEA Grapalat"/>
          <w:i w:val="0"/>
          <w:sz w:val="24"/>
          <w:szCs w:val="24"/>
        </w:rPr>
        <w:t>июн</w:t>
      </w:r>
      <w:r w:rsidR="009F27AE" w:rsidRPr="00210B84">
        <w:rPr>
          <w:rFonts w:ascii="GHEA Grapalat" w:hAnsi="GHEA Grapalat"/>
          <w:i w:val="0"/>
          <w:sz w:val="24"/>
          <w:szCs w:val="24"/>
        </w:rPr>
        <w:t xml:space="preserve">я </w:t>
      </w:r>
      <w:r w:rsidR="00FE0DE3" w:rsidRPr="00210B84">
        <w:rPr>
          <w:rFonts w:ascii="GHEA Grapalat" w:hAnsi="GHEA Grapalat"/>
          <w:i w:val="0"/>
          <w:sz w:val="24"/>
          <w:szCs w:val="24"/>
        </w:rPr>
        <w:t>2023</w:t>
      </w:r>
      <w:r w:rsidRPr="00210B84">
        <w:rPr>
          <w:rFonts w:ascii="GHEA Grapalat" w:hAnsi="GHEA Grapalat"/>
          <w:i w:val="0"/>
          <w:sz w:val="24"/>
          <w:szCs w:val="24"/>
        </w:rPr>
        <w:t xml:space="preserve"> года номер 1 </w:t>
      </w:r>
    </w:p>
    <w:p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sidRPr="00210B84">
        <w:rPr>
          <w:rFonts w:ascii="GHEA Grapalat" w:hAnsi="GHEA Grapalat"/>
          <w:i w:val="0"/>
          <w:sz w:val="24"/>
          <w:szCs w:val="24"/>
        </w:rPr>
        <w:t xml:space="preserve">Код процедуры </w:t>
      </w:r>
      <w:r w:rsidR="00BE1DE6" w:rsidRPr="00210B84">
        <w:rPr>
          <w:rFonts w:ascii="GHEA Grapalat" w:hAnsi="GHEA Grapalat"/>
          <w:b/>
          <w:i w:val="0"/>
          <w:sz w:val="24"/>
          <w:szCs w:val="24"/>
        </w:rPr>
        <w:t>“GHTsDzB-HVKAK-</w:t>
      </w:r>
      <w:r w:rsidR="00921850" w:rsidRPr="00210B84">
        <w:rPr>
          <w:rFonts w:ascii="GHEA Grapalat" w:hAnsi="GHEA Grapalat"/>
          <w:b/>
          <w:i w:val="0"/>
          <w:sz w:val="24"/>
          <w:szCs w:val="24"/>
        </w:rPr>
        <w:t>2023-34</w:t>
      </w:r>
      <w:r w:rsidR="00BE1DE6" w:rsidRPr="00210B84">
        <w:rPr>
          <w:rFonts w:ascii="GHEA Grapalat" w:hAnsi="GHEA Grapalat"/>
          <w:b/>
          <w:i w:val="0"/>
          <w:sz w:val="24"/>
          <w:szCs w:val="24"/>
        </w:rPr>
        <w:t>»</w:t>
      </w:r>
    </w:p>
    <w:p w:rsidR="00FE0DE3" w:rsidRDefault="00FE0DE3" w:rsidP="00FE0DE3">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Pr="00210B84" w:rsidRDefault="00FE0DE3" w:rsidP="00BA6DA8">
      <w:pPr>
        <w:pStyle w:val="BodyTextIndent"/>
        <w:widowControl w:val="0"/>
        <w:spacing w:line="240" w:lineRule="auto"/>
        <w:ind w:firstLine="567"/>
        <w:rPr>
          <w:rFonts w:ascii="GHEA Grapalat" w:hAnsi="GHEA Grapalat"/>
          <w:b/>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на </w:t>
      </w:r>
      <w:r w:rsidRPr="00BA6DA8">
        <w:rPr>
          <w:rFonts w:ascii="GHEA Grapalat" w:hAnsi="GHEA Grapalat"/>
          <w:b/>
          <w:i w:val="0"/>
          <w:sz w:val="24"/>
          <w:szCs w:val="24"/>
        </w:rPr>
        <w:t>предоставление</w:t>
      </w:r>
      <w:r w:rsidR="00121586" w:rsidRPr="00BA6DA8">
        <w:rPr>
          <w:rFonts w:ascii="GHEA Grapalat" w:hAnsi="GHEA Grapalat"/>
          <w:b/>
          <w:i w:val="0"/>
          <w:sz w:val="24"/>
          <w:szCs w:val="24"/>
        </w:rPr>
        <w:t xml:space="preserve"> </w:t>
      </w:r>
      <w:r w:rsidR="00013F95">
        <w:rPr>
          <w:rFonts w:ascii="GHEA Grapalat" w:hAnsi="GHEA Grapalat"/>
          <w:b/>
          <w:i w:val="0"/>
          <w:sz w:val="24"/>
          <w:szCs w:val="24"/>
        </w:rPr>
        <w:t>У</w:t>
      </w:r>
      <w:r w:rsidR="00BA6DA8" w:rsidRPr="00BA6DA8">
        <w:rPr>
          <w:rFonts w:ascii="GHEA Grapalat" w:hAnsi="GHEA Grapalat"/>
          <w:b/>
          <w:i w:val="0"/>
          <w:sz w:val="24"/>
          <w:szCs w:val="24"/>
        </w:rPr>
        <w:t xml:space="preserve">слуги </w:t>
      </w:r>
      <w:r w:rsidR="0089143A" w:rsidRPr="00210B84">
        <w:rPr>
          <w:rFonts w:ascii="GHEA Grapalat" w:hAnsi="GHEA Grapalat"/>
          <w:b/>
          <w:i w:val="0"/>
          <w:sz w:val="24"/>
          <w:szCs w:val="24"/>
        </w:rPr>
        <w:t>текуще</w:t>
      </w:r>
      <w:r w:rsidR="00C16E52" w:rsidRPr="00210B84">
        <w:rPr>
          <w:rFonts w:ascii="GHEA Grapalat" w:hAnsi="GHEA Grapalat"/>
          <w:b/>
          <w:i w:val="0"/>
          <w:sz w:val="24"/>
          <w:szCs w:val="24"/>
        </w:rPr>
        <w:t xml:space="preserve">й </w:t>
      </w:r>
      <w:r w:rsidR="00BA6DA8" w:rsidRPr="00210B84">
        <w:rPr>
          <w:rFonts w:ascii="GHEA Grapalat" w:hAnsi="GHEA Grapalat"/>
          <w:b/>
          <w:i w:val="0"/>
          <w:sz w:val="24"/>
          <w:szCs w:val="24"/>
        </w:rPr>
        <w:t>внешней оценки ISO 35001</w:t>
      </w:r>
      <w:r w:rsidRPr="00210B84">
        <w:rPr>
          <w:rFonts w:ascii="GHEA Grapalat" w:hAnsi="GHEA Grapalat"/>
          <w:b/>
          <w:i w:val="0"/>
          <w:sz w:val="24"/>
          <w:szCs w:val="24"/>
        </w:rPr>
        <w:t xml:space="preserve">. </w:t>
      </w:r>
    </w:p>
    <w:p w:rsidR="00357D48" w:rsidRPr="009044F1" w:rsidRDefault="00A20B69" w:rsidP="00FE0DE3">
      <w:pPr>
        <w:pStyle w:val="BodyTextIndent"/>
        <w:widowControl w:val="0"/>
        <w:spacing w:line="240" w:lineRule="auto"/>
        <w:ind w:firstLine="567"/>
        <w:contextualSpacing/>
        <w:rPr>
          <w:rFonts w:ascii="GHEA Grapalat" w:hAnsi="GHEA Grapalat"/>
          <w:i w:val="0"/>
          <w:sz w:val="24"/>
          <w:szCs w:val="24"/>
        </w:rPr>
      </w:pPr>
      <w:r w:rsidRPr="00210B84">
        <w:rPr>
          <w:rFonts w:ascii="GHEA Grapalat" w:hAnsi="GHEA Grapalat"/>
          <w:i w:val="0"/>
          <w:sz w:val="24"/>
          <w:szCs w:val="24"/>
        </w:rPr>
        <w:t>Согласно статье 7 Закона Республики Армения "О закупках", любое</w:t>
      </w:r>
      <w:r w:rsidRPr="009044F1">
        <w:rPr>
          <w:rFonts w:ascii="GHEA Grapalat" w:hAnsi="GHEA Grapalat"/>
          <w:i w:val="0"/>
          <w:sz w:val="24"/>
          <w:szCs w:val="24"/>
        </w:rPr>
        <w:t xml:space="preserve">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BodyTextIndent"/>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210B84" w:rsidRDefault="009216D6" w:rsidP="008B659E">
      <w:pPr>
        <w:pStyle w:val="BodyTextIndent"/>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г.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210B84">
        <w:rPr>
          <w:rFonts w:ascii="GHEA Grapalat" w:hAnsi="GHEA Grapalat"/>
          <w:b/>
          <w:i w:val="0"/>
          <w:sz w:val="24"/>
          <w:szCs w:val="24"/>
        </w:rPr>
        <w:t xml:space="preserve">часов </w:t>
      </w:r>
      <w:r w:rsidR="00BC5B49" w:rsidRPr="00210B84">
        <w:rPr>
          <w:rFonts w:ascii="GHEA Grapalat" w:hAnsi="GHEA Grapalat"/>
          <w:b/>
          <w:i w:val="0"/>
          <w:sz w:val="24"/>
          <w:szCs w:val="24"/>
        </w:rPr>
        <w:t>14</w:t>
      </w:r>
      <w:r w:rsidRPr="00210B84">
        <w:rPr>
          <w:rFonts w:ascii="GHEA Grapalat" w:hAnsi="GHEA Grapalat"/>
          <w:b/>
          <w:i w:val="0"/>
          <w:sz w:val="24"/>
          <w:szCs w:val="24"/>
        </w:rPr>
        <w:t>-го</w:t>
      </w:r>
      <w:r w:rsidRPr="00210B84">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210B84" w:rsidRDefault="009216D6" w:rsidP="00FE0DE3">
      <w:pPr>
        <w:pStyle w:val="BodyTextIndent"/>
        <w:widowControl w:val="0"/>
        <w:spacing w:line="240" w:lineRule="auto"/>
        <w:ind w:firstLine="567"/>
        <w:contextualSpacing/>
        <w:rPr>
          <w:rFonts w:ascii="GHEA Grapalat" w:hAnsi="GHEA Grapalat"/>
          <w:i w:val="0"/>
          <w:sz w:val="24"/>
          <w:szCs w:val="24"/>
        </w:rPr>
      </w:pPr>
      <w:r w:rsidRPr="00210B84">
        <w:rPr>
          <w:rFonts w:ascii="GHEA Grapalat" w:hAnsi="GHEA Grapalat"/>
          <w:i w:val="0"/>
          <w:sz w:val="24"/>
          <w:szCs w:val="24"/>
        </w:rPr>
        <w:t xml:space="preserve">Вскрытие заявок будет проводиться по адресу </w:t>
      </w:r>
      <w:r w:rsidR="00535F40" w:rsidRPr="00210B84">
        <w:rPr>
          <w:rFonts w:ascii="GHEA Grapalat" w:hAnsi="GHEA Grapalat"/>
          <w:b/>
          <w:i w:val="0"/>
          <w:sz w:val="24"/>
          <w:szCs w:val="24"/>
        </w:rPr>
        <w:t xml:space="preserve">г. Ереван, ул. М. </w:t>
      </w:r>
      <w:proofErr w:type="spellStart"/>
      <w:r w:rsidR="00535F40" w:rsidRPr="00210B84">
        <w:rPr>
          <w:rFonts w:ascii="GHEA Grapalat" w:hAnsi="GHEA Grapalat"/>
          <w:b/>
          <w:i w:val="0"/>
          <w:sz w:val="24"/>
          <w:szCs w:val="24"/>
        </w:rPr>
        <w:t>Гераци</w:t>
      </w:r>
      <w:proofErr w:type="spellEnd"/>
      <w:r w:rsidR="00535F40" w:rsidRPr="00210B84">
        <w:rPr>
          <w:rFonts w:ascii="GHEA Grapalat" w:hAnsi="GHEA Grapalat"/>
          <w:b/>
          <w:i w:val="0"/>
          <w:sz w:val="24"/>
          <w:szCs w:val="24"/>
        </w:rPr>
        <w:t>, д. 12</w:t>
      </w:r>
      <w:r w:rsidRPr="00210B84">
        <w:rPr>
          <w:rFonts w:ascii="GHEA Grapalat" w:hAnsi="GHEA Grapalat"/>
          <w:b/>
          <w:i w:val="0"/>
          <w:sz w:val="24"/>
          <w:szCs w:val="24"/>
        </w:rPr>
        <w:t xml:space="preserve">, в </w:t>
      </w:r>
      <w:r w:rsidR="0012656E" w:rsidRPr="00210B84">
        <w:rPr>
          <w:rFonts w:ascii="GHEA Grapalat" w:hAnsi="GHEA Grapalat"/>
          <w:b/>
          <w:i w:val="0"/>
          <w:sz w:val="24"/>
          <w:szCs w:val="24"/>
        </w:rPr>
        <w:t>10:30</w:t>
      </w:r>
      <w:r w:rsidRPr="00210B84">
        <w:rPr>
          <w:rFonts w:ascii="GHEA Grapalat" w:hAnsi="GHEA Grapalat"/>
          <w:b/>
          <w:i w:val="0"/>
          <w:sz w:val="24"/>
          <w:szCs w:val="24"/>
        </w:rPr>
        <w:t xml:space="preserve"> </w:t>
      </w:r>
      <w:r w:rsidR="0012656E" w:rsidRPr="00210B84">
        <w:rPr>
          <w:rFonts w:ascii="GHEA Grapalat" w:hAnsi="GHEA Grapalat"/>
          <w:b/>
          <w:i w:val="0"/>
          <w:sz w:val="24"/>
          <w:szCs w:val="24"/>
        </w:rPr>
        <w:t xml:space="preserve">часов </w:t>
      </w:r>
      <w:r w:rsidR="00A22323" w:rsidRPr="00210B84">
        <w:rPr>
          <w:rFonts w:ascii="GHEA Grapalat" w:hAnsi="GHEA Grapalat"/>
          <w:b/>
          <w:i w:val="0"/>
          <w:sz w:val="24"/>
          <w:szCs w:val="24"/>
        </w:rPr>
        <w:t>20</w:t>
      </w:r>
      <w:r w:rsidR="00091C7A" w:rsidRPr="00210B84">
        <w:rPr>
          <w:rFonts w:ascii="GHEA Grapalat" w:hAnsi="GHEA Grapalat"/>
          <w:b/>
          <w:i w:val="0"/>
          <w:sz w:val="24"/>
          <w:szCs w:val="24"/>
        </w:rPr>
        <w:t xml:space="preserve"> </w:t>
      </w:r>
      <w:r w:rsidR="00231B59" w:rsidRPr="00210B84">
        <w:rPr>
          <w:rFonts w:ascii="GHEA Grapalat" w:hAnsi="GHEA Grapalat"/>
          <w:b/>
          <w:i w:val="0"/>
          <w:sz w:val="24"/>
          <w:szCs w:val="24"/>
        </w:rPr>
        <w:t>июн</w:t>
      </w:r>
      <w:r w:rsidR="005D20BB" w:rsidRPr="00210B84">
        <w:rPr>
          <w:rFonts w:ascii="GHEA Grapalat" w:hAnsi="GHEA Grapalat"/>
          <w:b/>
          <w:i w:val="0"/>
          <w:sz w:val="24"/>
          <w:szCs w:val="24"/>
        </w:rPr>
        <w:t>я</w:t>
      </w:r>
      <w:r w:rsidR="0012656E" w:rsidRPr="00210B84">
        <w:rPr>
          <w:rFonts w:ascii="GHEA Grapalat" w:hAnsi="GHEA Grapalat"/>
          <w:b/>
          <w:i w:val="0"/>
          <w:sz w:val="24"/>
          <w:szCs w:val="24"/>
        </w:rPr>
        <w:t xml:space="preserve"> 2023 года.</w:t>
      </w:r>
    </w:p>
    <w:p w:rsidR="00F95DBF" w:rsidRPr="00416935" w:rsidRDefault="00F95DBF" w:rsidP="00FE0DE3">
      <w:pPr>
        <w:pStyle w:val="BodyTextIndent"/>
        <w:widowControl w:val="0"/>
        <w:spacing w:line="240" w:lineRule="auto"/>
        <w:ind w:firstLine="567"/>
        <w:contextualSpacing/>
        <w:rPr>
          <w:rFonts w:ascii="GHEA Grapalat" w:hAnsi="GHEA Grapalat"/>
          <w:i w:val="0"/>
          <w:sz w:val="24"/>
          <w:szCs w:val="24"/>
        </w:rPr>
      </w:pPr>
      <w:r w:rsidRPr="00210B84">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BodyTextIndent"/>
        <w:widowControl w:val="0"/>
        <w:spacing w:line="240" w:lineRule="auto"/>
        <w:ind w:firstLine="567"/>
        <w:contextualSpacing/>
        <w:rPr>
          <w:rFonts w:ascii="GHEA Grapalat" w:hAnsi="GHEA Grapalat"/>
          <w:i w:val="0"/>
          <w:sz w:val="24"/>
          <w:szCs w:val="24"/>
        </w:rPr>
      </w:pPr>
      <w:r w:rsidRPr="00416935">
        <w:rPr>
          <w:rFonts w:ascii="GHEA Grapalat" w:hAnsi="GHEA Grapalat"/>
          <w:i w:val="0"/>
          <w:sz w:val="24"/>
          <w:szCs w:val="24"/>
        </w:rPr>
        <w:t>Для получения дополнительной информации, связанной с настоящим</w:t>
      </w:r>
      <w:r w:rsidR="00D5443D" w:rsidRPr="00416935">
        <w:rPr>
          <w:rFonts w:ascii="Courier New" w:hAnsi="Courier New" w:cs="Courier New"/>
          <w:i w:val="0"/>
          <w:sz w:val="24"/>
          <w:szCs w:val="24"/>
          <w:lang w:val="en-US"/>
        </w:rPr>
        <w:t> </w:t>
      </w:r>
      <w:r w:rsidRPr="00416935">
        <w:rPr>
          <w:rFonts w:ascii="GHEA Grapalat" w:hAnsi="GHEA Grapalat"/>
          <w:i w:val="0"/>
          <w:sz w:val="24"/>
          <w:szCs w:val="24"/>
        </w:rPr>
        <w:t>объявлением, можете обратиться к секретарю</w:t>
      </w:r>
      <w:r w:rsidRPr="009044F1">
        <w:rPr>
          <w:rFonts w:ascii="GHEA Grapalat" w:hAnsi="GHEA Grapalat"/>
          <w:i w:val="0"/>
          <w:sz w:val="24"/>
          <w:szCs w:val="24"/>
        </w:rPr>
        <w:t xml:space="preserve">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Pr="00E8198C" w:rsidRDefault="00AE538B" w:rsidP="004C7808">
      <w:pPr>
        <w:pStyle w:val="BodyTextIndent"/>
        <w:widowControl w:val="0"/>
        <w:spacing w:line="240" w:lineRule="auto"/>
        <w:ind w:firstLine="567"/>
        <w:rPr>
          <w:rFonts w:ascii="GHEA Grapalat" w:hAnsi="GHEA Grapalat"/>
          <w:b/>
          <w:i w:val="0"/>
          <w:sz w:val="24"/>
          <w:szCs w:val="24"/>
        </w:rPr>
      </w:pPr>
      <w:proofErr w:type="spellStart"/>
      <w:r w:rsidRPr="00E8198C">
        <w:rPr>
          <w:rFonts w:ascii="GHEA Grapalat" w:hAnsi="GHEA Grapalat"/>
          <w:b/>
          <w:i w:val="0"/>
          <w:sz w:val="24"/>
          <w:szCs w:val="24"/>
        </w:rPr>
        <w:t>Налбандян</w:t>
      </w:r>
      <w:proofErr w:type="spellEnd"/>
      <w:r w:rsidRPr="00E8198C">
        <w:rPr>
          <w:rFonts w:ascii="GHEA Grapalat" w:hAnsi="GHEA Grapalat"/>
          <w:b/>
          <w:i w:val="0"/>
          <w:sz w:val="24"/>
          <w:szCs w:val="24"/>
        </w:rPr>
        <w:t xml:space="preserve"> Луизе</w:t>
      </w:r>
      <w:r w:rsidR="004C7808" w:rsidRPr="00E8198C">
        <w:rPr>
          <w:rFonts w:ascii="GHEA Grapalat" w:hAnsi="GHEA Grapalat"/>
          <w:b/>
          <w:i w:val="0"/>
          <w:sz w:val="24"/>
          <w:szCs w:val="24"/>
        </w:rPr>
        <w:t>.</w:t>
      </w:r>
    </w:p>
    <w:p w:rsidR="004C7808" w:rsidRDefault="004C7808" w:rsidP="004C7808">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BodyTextIndent"/>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BodyText"/>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BodyText"/>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r w:rsidRPr="00BB6E4B">
        <w:rPr>
          <w:rFonts w:ascii="GHEA Grapalat" w:hAnsi="GHEA Grapalat"/>
          <w:sz w:val="22"/>
          <w:szCs w:val="22"/>
        </w:rPr>
        <w:br/>
        <w:t xml:space="preserve"> </w:t>
      </w:r>
      <w:r w:rsidRPr="00210B84">
        <w:rPr>
          <w:rFonts w:ascii="GHEA Grapalat" w:hAnsi="GHEA Grapalat"/>
          <w:sz w:val="22"/>
          <w:szCs w:val="22"/>
        </w:rPr>
        <w:t>№ 1 от</w:t>
      </w:r>
      <w:r w:rsidR="00C45E47" w:rsidRPr="00210B84">
        <w:rPr>
          <w:rFonts w:ascii="GHEA Grapalat" w:hAnsi="GHEA Grapalat"/>
          <w:sz w:val="22"/>
          <w:szCs w:val="22"/>
        </w:rPr>
        <w:t xml:space="preserve"> </w:t>
      </w:r>
      <w:r w:rsidR="00A22323" w:rsidRPr="00210B84">
        <w:rPr>
          <w:rFonts w:ascii="GHEA Grapalat" w:hAnsi="GHEA Grapalat"/>
          <w:sz w:val="22"/>
          <w:szCs w:val="22"/>
        </w:rPr>
        <w:t>6</w:t>
      </w:r>
      <w:r w:rsidR="0031736C" w:rsidRPr="00210B84">
        <w:rPr>
          <w:rFonts w:ascii="GHEA Grapalat" w:hAnsi="GHEA Grapalat"/>
          <w:sz w:val="22"/>
          <w:szCs w:val="22"/>
        </w:rPr>
        <w:t xml:space="preserve"> июня</w:t>
      </w:r>
      <w:r w:rsidRPr="00210B84">
        <w:rPr>
          <w:rFonts w:ascii="GHEA Grapalat" w:hAnsi="GHEA Grapalat"/>
          <w:sz w:val="22"/>
          <w:szCs w:val="22"/>
        </w:rPr>
        <w:t xml:space="preserve"> 2023 г.</w:t>
      </w:r>
    </w:p>
    <w:p w:rsidR="00096865" w:rsidRPr="0041256C" w:rsidRDefault="00096865" w:rsidP="00B46D58">
      <w:pPr>
        <w:pStyle w:val="BodyText"/>
        <w:widowControl w:val="0"/>
        <w:spacing w:after="160"/>
        <w:ind w:right="-7" w:firstLine="567"/>
        <w:jc w:val="center"/>
        <w:rPr>
          <w:rFonts w:ascii="GHEA Grapalat" w:hAnsi="GHEA Grapalat"/>
          <w:lang w:val="hy-AM"/>
        </w:rPr>
      </w:pPr>
    </w:p>
    <w:p w:rsidR="00096865" w:rsidRPr="0031736C" w:rsidRDefault="00096865" w:rsidP="00B46D58">
      <w:pPr>
        <w:pStyle w:val="BodyText"/>
        <w:widowControl w:val="0"/>
        <w:spacing w:after="160"/>
        <w:ind w:right="-7" w:firstLine="567"/>
        <w:jc w:val="center"/>
        <w:rPr>
          <w:rFonts w:ascii="GHEA Grapalat" w:hAnsi="GHEA Grapalat"/>
          <w:lang w:val="hy-AM"/>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41256C" w:rsidRPr="00E063D7" w:rsidRDefault="0041256C" w:rsidP="0041256C">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BodyText"/>
        <w:widowControl w:val="0"/>
        <w:spacing w:after="160"/>
        <w:ind w:right="-7" w:firstLine="567"/>
        <w:jc w:val="center"/>
        <w:rPr>
          <w:rFonts w:ascii="GHEA Grapalat" w:hAnsi="GHEA Grapalat"/>
          <w:sz w:val="22"/>
          <w:szCs w:val="22"/>
        </w:rPr>
      </w:pPr>
    </w:p>
    <w:p w:rsidR="0041256C" w:rsidRPr="00E063D7" w:rsidRDefault="0041256C" w:rsidP="0041256C">
      <w:pPr>
        <w:pStyle w:val="BodyText"/>
        <w:widowControl w:val="0"/>
        <w:spacing w:after="160"/>
        <w:ind w:right="-7" w:firstLine="567"/>
        <w:jc w:val="center"/>
        <w:rPr>
          <w:rFonts w:ascii="GHEA Grapalat" w:hAnsi="GHEA Grapalat"/>
          <w:sz w:val="22"/>
          <w:szCs w:val="22"/>
        </w:rPr>
      </w:pPr>
    </w:p>
    <w:p w:rsidR="0041256C" w:rsidRPr="00E063D7" w:rsidRDefault="0041256C" w:rsidP="0041256C">
      <w:pPr>
        <w:pStyle w:val="BodyText"/>
        <w:widowControl w:val="0"/>
        <w:spacing w:after="160"/>
        <w:ind w:right="-7" w:firstLine="567"/>
        <w:jc w:val="center"/>
        <w:rPr>
          <w:rFonts w:ascii="GHEA Grapalat" w:hAnsi="GHEA Grapalat"/>
          <w:sz w:val="22"/>
          <w:szCs w:val="22"/>
        </w:rPr>
      </w:pPr>
    </w:p>
    <w:p w:rsidR="0041256C" w:rsidRPr="00E063D7" w:rsidRDefault="0041256C" w:rsidP="0041256C">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BodyText"/>
        <w:widowControl w:val="0"/>
        <w:spacing w:after="160"/>
        <w:ind w:right="-7" w:firstLine="567"/>
        <w:jc w:val="center"/>
        <w:rPr>
          <w:rFonts w:ascii="GHEA Grapalat" w:hAnsi="GHEA Grapalat" w:cs="Sylfaen"/>
          <w:sz w:val="22"/>
          <w:szCs w:val="22"/>
        </w:rPr>
      </w:pPr>
    </w:p>
    <w:p w:rsidR="0041256C" w:rsidRPr="00E063D7" w:rsidRDefault="0041256C" w:rsidP="0041256C">
      <w:pPr>
        <w:pStyle w:val="BodyText"/>
        <w:widowControl w:val="0"/>
        <w:spacing w:after="160"/>
        <w:ind w:right="-7" w:firstLine="567"/>
        <w:jc w:val="center"/>
        <w:rPr>
          <w:rFonts w:ascii="GHEA Grapalat" w:hAnsi="GHEA Grapalat" w:cs="Sylfaen"/>
          <w:sz w:val="22"/>
          <w:szCs w:val="22"/>
        </w:rPr>
      </w:pPr>
    </w:p>
    <w:p w:rsidR="005612FC" w:rsidRPr="00CF4C8A" w:rsidRDefault="005612FC" w:rsidP="005612FC">
      <w:pPr>
        <w:pStyle w:val="BodyText"/>
        <w:widowControl w:val="0"/>
        <w:spacing w:after="160"/>
        <w:ind w:right="-7"/>
        <w:contextualSpacing/>
        <w:jc w:val="center"/>
        <w:rPr>
          <w:rFonts w:ascii="GHEA Grapalat" w:hAnsi="GHEA Grapalat"/>
          <w:b/>
        </w:rPr>
      </w:pPr>
      <w:r w:rsidRPr="0094161A">
        <w:rPr>
          <w:rFonts w:ascii="GHEA Grapalat" w:hAnsi="GHEA Grapalat"/>
          <w:b/>
        </w:rPr>
        <w:t xml:space="preserve">НА ЗАПРОС КОТИРОВОК, ОБЪЯВЛЕННЫЙ С ЦЕЛЬЮ ПРИОБРЕТЕНИЯ </w:t>
      </w:r>
      <w:r w:rsidR="00CF4C8A" w:rsidRPr="00CF4C8A">
        <w:rPr>
          <w:rFonts w:ascii="GHEA Grapalat" w:hAnsi="GHEA Grapalat"/>
          <w:b/>
        </w:rPr>
        <w:t>УСЛУГИ</w:t>
      </w:r>
      <w:r w:rsidR="00977A71">
        <w:rPr>
          <w:rFonts w:ascii="GHEA Grapalat" w:hAnsi="GHEA Grapalat"/>
          <w:b/>
        </w:rPr>
        <w:t xml:space="preserve"> </w:t>
      </w:r>
      <w:r w:rsidR="00977A71" w:rsidRPr="00977A71">
        <w:rPr>
          <w:rFonts w:ascii="GHEA Grapalat" w:hAnsi="GHEA Grapalat"/>
          <w:b/>
        </w:rPr>
        <w:t>ТЕКУЩЕЙ</w:t>
      </w:r>
      <w:r w:rsidR="00CF4C8A" w:rsidRPr="00CF4C8A">
        <w:rPr>
          <w:rFonts w:ascii="GHEA Grapalat" w:hAnsi="GHEA Grapalat"/>
          <w:b/>
        </w:rPr>
        <w:t xml:space="preserve"> ВНЕШНЕЙ ОЦЕНКИ ISO 35001</w:t>
      </w:r>
      <w:r w:rsidR="00CF4C8A">
        <w:rPr>
          <w:rFonts w:ascii="GHEA Grapalat" w:hAnsi="GHEA Grapalat"/>
          <w:b/>
        </w:rPr>
        <w:t xml:space="preserve"> </w:t>
      </w:r>
      <w:r w:rsidR="00CF4C8A" w:rsidRPr="001A6617">
        <w:rPr>
          <w:rFonts w:ascii="GHEA Grapalat" w:hAnsi="GHEA Grapalat"/>
          <w:b/>
        </w:rPr>
        <w:t>ГНО «НАЦИОНАЛЬНОГО ЦЕНТРА ПО КОНТРОЛЮ И ПРОФИЛАКТИКЕ</w:t>
      </w:r>
      <w:r w:rsidR="00CF4C8A" w:rsidRPr="00CF4C8A">
        <w:rPr>
          <w:rFonts w:ascii="GHEA Grapalat" w:hAnsi="GHEA Grapalat"/>
          <w:b/>
        </w:rPr>
        <w:t xml:space="preserve"> ЗАБОЛЕВАНИЙ» </w:t>
      </w:r>
      <w:r w:rsidR="00CF4C8A" w:rsidRPr="00B21970">
        <w:rPr>
          <w:rFonts w:ascii="GHEA Grapalat" w:hAnsi="GHEA Grapalat"/>
          <w:b/>
        </w:rPr>
        <w:t>МЗ РА</w:t>
      </w:r>
    </w:p>
    <w:p w:rsidR="0041256C" w:rsidRPr="00CF4C8A" w:rsidRDefault="0041256C" w:rsidP="0041256C">
      <w:pPr>
        <w:pStyle w:val="BodyText"/>
        <w:widowControl w:val="0"/>
        <w:spacing w:after="160"/>
        <w:ind w:right="-7" w:firstLine="567"/>
        <w:jc w:val="center"/>
        <w:rPr>
          <w:rFonts w:ascii="GHEA Grapalat" w:hAnsi="GHEA Grapalat"/>
          <w:b/>
        </w:rPr>
      </w:pPr>
    </w:p>
    <w:p w:rsidR="0041256C" w:rsidRPr="000B2692" w:rsidRDefault="0041256C" w:rsidP="0041256C">
      <w:pPr>
        <w:pStyle w:val="BodyText"/>
        <w:widowControl w:val="0"/>
        <w:spacing w:after="160"/>
        <w:ind w:right="-7" w:firstLine="567"/>
        <w:jc w:val="center"/>
        <w:rPr>
          <w:rFonts w:ascii="GHEA Grapalat" w:hAnsi="GHEA Grapalat"/>
          <w:b/>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1A43A4" w:rsidRPr="009044F1" w:rsidRDefault="0041256C" w:rsidP="005612FC">
      <w:pPr>
        <w:rPr>
          <w:rFonts w:ascii="GHEA Grapalat" w:hAnsi="GHEA Grapalat" w:cs="Sylfaen"/>
          <w:i/>
        </w:rPr>
      </w:pPr>
      <w:r w:rsidRPr="0041256C">
        <w:rPr>
          <w:rFonts w:ascii="GHEA Grapalat" w:hAnsi="GHEA Grapalat"/>
          <w:b/>
          <w:i/>
          <w:color w:val="FF0000"/>
        </w:rPr>
        <w:lastRenderedPageBreak/>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w:t>
      </w:r>
      <w:proofErr w:type="spellStart"/>
      <w:r w:rsidRPr="0041256C">
        <w:rPr>
          <w:rFonts w:ascii="GHEA Grapalat" w:hAnsi="GHEA Grapalat"/>
          <w:b/>
          <w:i/>
          <w:color w:val="FF0000"/>
        </w:rPr>
        <w:t>подлеж</w:t>
      </w:r>
      <w:proofErr w:type="spellEnd"/>
      <w:r w:rsidR="00096865" w:rsidRPr="009044F1">
        <w:rPr>
          <w:rFonts w:ascii="GHEA Grapalat" w:hAnsi="GHEA Grapalat"/>
          <w:i/>
        </w:rPr>
        <w:t xml:space="preserve"> </w:t>
      </w:r>
    </w:p>
    <w:p w:rsidR="00160AE4" w:rsidRPr="00A16085" w:rsidRDefault="00994A77" w:rsidP="00AD3CC1">
      <w:pPr>
        <w:widowControl w:val="0"/>
        <w:ind w:firstLine="567"/>
        <w:contextualSpacing/>
        <w:jc w:val="center"/>
        <w:rPr>
          <w:rFonts w:ascii="GHEA Grapalat" w:hAnsi="GHEA Grapalat"/>
          <w:b/>
          <w:sz w:val="22"/>
          <w:szCs w:val="22"/>
        </w:rPr>
      </w:pPr>
      <w:r w:rsidRPr="009044F1">
        <w:rPr>
          <w:rFonts w:ascii="GHEA Grapalat" w:hAnsi="GHEA Grapalat"/>
        </w:rPr>
        <w:br w:type="page"/>
      </w:r>
      <w:r w:rsidR="00160AE4" w:rsidRPr="00A16085">
        <w:rPr>
          <w:rFonts w:ascii="GHEA Grapalat" w:hAnsi="GHEA Grapalat"/>
          <w:b/>
          <w:sz w:val="22"/>
          <w:szCs w:val="22"/>
        </w:rPr>
        <w:lastRenderedPageBreak/>
        <w:t>СОДЕРЖАНИЕ</w:t>
      </w:r>
    </w:p>
    <w:p w:rsidR="00AD3CC1" w:rsidRPr="00A16085" w:rsidRDefault="00160AE4" w:rsidP="00AD3CC1">
      <w:pPr>
        <w:pStyle w:val="BodyTextIndent"/>
        <w:widowControl w:val="0"/>
        <w:spacing w:line="240" w:lineRule="auto"/>
        <w:ind w:firstLine="567"/>
        <w:contextualSpacing/>
        <w:jc w:val="center"/>
        <w:rPr>
          <w:rFonts w:ascii="GHEA Grapalat" w:hAnsi="GHEA Grapalat"/>
          <w:b/>
          <w:i w:val="0"/>
          <w:sz w:val="22"/>
          <w:szCs w:val="22"/>
        </w:rPr>
      </w:pPr>
      <w:r w:rsidRPr="00A16085">
        <w:rPr>
          <w:rFonts w:ascii="GHEA Grapalat" w:hAnsi="GHEA Grapalat"/>
          <w:b/>
          <w:i w:val="0"/>
          <w:sz w:val="22"/>
          <w:szCs w:val="22"/>
        </w:rPr>
        <w:t xml:space="preserve">ПРИГЛАШЕНИЯ </w:t>
      </w:r>
      <w:r w:rsidR="00AD3CC1" w:rsidRPr="00A16085">
        <w:rPr>
          <w:rFonts w:ascii="GHEA Grapalat" w:hAnsi="GHEA Grapalat"/>
          <w:b/>
          <w:i w:val="0"/>
          <w:sz w:val="22"/>
          <w:szCs w:val="22"/>
        </w:rPr>
        <w:t xml:space="preserve">НА ЗАПРОС КОТИРОВОК, ОБЪЯВЛЕННЫЙ С ЦЕЛЬЮ ПРИОБРЕТЕНИЯ </w:t>
      </w:r>
      <w:r w:rsidR="00A16085" w:rsidRPr="00A16085">
        <w:rPr>
          <w:rFonts w:ascii="GHEA Grapalat" w:hAnsi="GHEA Grapalat"/>
          <w:b/>
          <w:i w:val="0"/>
          <w:sz w:val="22"/>
          <w:szCs w:val="22"/>
        </w:rPr>
        <w:t>УСЛУГИ</w:t>
      </w:r>
      <w:r w:rsidR="00977A71">
        <w:rPr>
          <w:rFonts w:ascii="GHEA Grapalat" w:hAnsi="GHEA Grapalat"/>
          <w:b/>
          <w:i w:val="0"/>
          <w:sz w:val="22"/>
          <w:szCs w:val="22"/>
        </w:rPr>
        <w:t xml:space="preserve"> </w:t>
      </w:r>
      <w:r w:rsidR="00977A71" w:rsidRPr="00977A71">
        <w:rPr>
          <w:rFonts w:ascii="GHEA Grapalat" w:hAnsi="GHEA Grapalat"/>
          <w:b/>
          <w:i w:val="0"/>
          <w:sz w:val="22"/>
          <w:szCs w:val="22"/>
        </w:rPr>
        <w:t>ТЕКУЩЕЙ</w:t>
      </w:r>
      <w:r w:rsidR="00977A71" w:rsidRPr="00A16085">
        <w:rPr>
          <w:rFonts w:ascii="GHEA Grapalat" w:hAnsi="GHEA Grapalat"/>
          <w:b/>
          <w:i w:val="0"/>
          <w:sz w:val="22"/>
          <w:szCs w:val="22"/>
        </w:rPr>
        <w:t xml:space="preserve"> </w:t>
      </w:r>
      <w:r w:rsidR="00A16085" w:rsidRPr="00A16085">
        <w:rPr>
          <w:rFonts w:ascii="GHEA Grapalat" w:hAnsi="GHEA Grapalat"/>
          <w:b/>
          <w:i w:val="0"/>
          <w:sz w:val="22"/>
          <w:szCs w:val="22"/>
        </w:rPr>
        <w:t xml:space="preserve">ВНЕШНЕЙ ОЦЕНКИ ISO 35001 </w:t>
      </w:r>
      <w:r w:rsidR="001B25F8" w:rsidRPr="00A16085">
        <w:rPr>
          <w:rFonts w:ascii="GHEA Grapalat" w:hAnsi="GHEA Grapalat"/>
          <w:b/>
          <w:i w:val="0"/>
          <w:sz w:val="22"/>
          <w:szCs w:val="22"/>
        </w:rPr>
        <w:t>ДЛЯ</w:t>
      </w:r>
      <w:r w:rsidR="001B25F8" w:rsidRPr="004260E1">
        <w:rPr>
          <w:rFonts w:ascii="GHEA Grapalat" w:hAnsi="GHEA Grapalat"/>
          <w:b/>
          <w:i w:val="0"/>
          <w:sz w:val="22"/>
          <w:szCs w:val="22"/>
        </w:rPr>
        <w:t xml:space="preserve"> </w:t>
      </w:r>
      <w:r w:rsidR="00AD3CC1" w:rsidRPr="004260E1">
        <w:rPr>
          <w:rFonts w:ascii="GHEA Grapalat" w:hAnsi="GHEA Grapalat"/>
          <w:b/>
          <w:i w:val="0"/>
          <w:sz w:val="22"/>
          <w:szCs w:val="22"/>
        </w:rPr>
        <w:t>СВОИХ НУЖД</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E1DE6">
        <w:rPr>
          <w:rFonts w:ascii="GHEA Grapalat" w:hAnsi="GHEA Grapalat"/>
          <w:b/>
          <w:sz w:val="22"/>
          <w:szCs w:val="22"/>
        </w:rPr>
        <w:t>“GHTsDzB-HVKAK-</w:t>
      </w:r>
      <w:r w:rsidR="00921850">
        <w:rPr>
          <w:rFonts w:ascii="GHEA Grapalat" w:hAnsi="GHEA Grapalat"/>
          <w:b/>
          <w:sz w:val="22"/>
          <w:szCs w:val="22"/>
        </w:rPr>
        <w:t>2023-34</w:t>
      </w:r>
      <w:r w:rsidR="00BE1DE6">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w:t>
      </w:r>
      <w:r w:rsidRPr="000B2CFA">
        <w:rPr>
          <w:rFonts w:ascii="GHEA Grapalat" w:hAnsi="GHEA Grapalat"/>
        </w:rPr>
        <w:lastRenderedPageBreak/>
        <w:t>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FB12CB" w:rsidRDefault="00845AA5" w:rsidP="00FB12CB">
      <w:pPr>
        <w:pStyle w:val="Heading3"/>
        <w:widowControl w:val="0"/>
        <w:tabs>
          <w:tab w:val="left" w:pos="1134"/>
        </w:tabs>
        <w:spacing w:after="160" w:line="240" w:lineRule="auto"/>
        <w:ind w:firstLine="567"/>
        <w:jc w:val="both"/>
        <w:rPr>
          <w:rFonts w:ascii="GHEA Grapalat" w:hAnsi="GHEA Grapalat"/>
          <w:b/>
          <w:sz w:val="24"/>
          <w:szCs w:val="24"/>
          <w:highlight w:val="yellow"/>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является приобретение</w:t>
      </w:r>
      <w:r w:rsidRPr="00FB12CB">
        <w:rPr>
          <w:rFonts w:ascii="GHEA Grapalat" w:hAnsi="GHEA Grapalat"/>
          <w:b/>
          <w:i w:val="0"/>
          <w:sz w:val="24"/>
          <w:szCs w:val="24"/>
        </w:rPr>
        <w:t xml:space="preserve"> </w:t>
      </w:r>
      <w:r w:rsidR="00FB12CB" w:rsidRPr="00FB12CB">
        <w:rPr>
          <w:rFonts w:ascii="GHEA Grapalat" w:hAnsi="GHEA Grapalat"/>
          <w:b/>
          <w:i w:val="0"/>
          <w:sz w:val="24"/>
          <w:szCs w:val="24"/>
        </w:rPr>
        <w:t>Услуги</w:t>
      </w:r>
      <w:r w:rsidR="005309BA">
        <w:rPr>
          <w:rFonts w:ascii="GHEA Grapalat" w:hAnsi="GHEA Grapalat"/>
          <w:b/>
          <w:i w:val="0"/>
          <w:sz w:val="24"/>
          <w:szCs w:val="24"/>
        </w:rPr>
        <w:t xml:space="preserve"> </w:t>
      </w:r>
      <w:r w:rsidR="005309BA" w:rsidRPr="005309BA">
        <w:rPr>
          <w:rFonts w:ascii="GHEA Grapalat" w:hAnsi="GHEA Grapalat"/>
          <w:b/>
          <w:i w:val="0"/>
          <w:sz w:val="24"/>
          <w:szCs w:val="24"/>
        </w:rPr>
        <w:t xml:space="preserve">текущей </w:t>
      </w:r>
      <w:r w:rsidR="00FB12CB" w:rsidRPr="00FB12CB">
        <w:rPr>
          <w:rFonts w:ascii="GHEA Grapalat" w:hAnsi="GHEA Grapalat"/>
          <w:b/>
          <w:i w:val="0"/>
          <w:sz w:val="24"/>
          <w:szCs w:val="24"/>
        </w:rPr>
        <w:t>внешней оценки ISO 35001</w:t>
      </w:r>
      <w:r w:rsidR="00777B7F" w:rsidRPr="00FB12CB">
        <w:rPr>
          <w:rFonts w:ascii="GHEA Grapalat" w:hAnsi="GHEA Grapalat"/>
          <w:b/>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8A0404">
        <w:rPr>
          <w:rFonts w:ascii="GHEA Grapalat" w:hAnsi="GHEA Grapalat"/>
          <w:i w:val="0"/>
          <w:sz w:val="24"/>
          <w:szCs w:val="24"/>
          <w:lang w:val="hy-AM"/>
        </w:rPr>
        <w:t>1</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57632C" w:rsidRPr="009044F1" w:rsidTr="00970424">
        <w:trPr>
          <w:jc w:val="center"/>
        </w:trPr>
        <w:tc>
          <w:tcPr>
            <w:tcW w:w="1216" w:type="dxa"/>
            <w:vAlign w:val="center"/>
          </w:tcPr>
          <w:p w:rsidR="0057632C" w:rsidRPr="00F60F6E" w:rsidRDefault="0057632C" w:rsidP="00B46D58">
            <w:pPr>
              <w:pStyle w:val="BodyTextIndent2"/>
              <w:widowControl w:val="0"/>
              <w:spacing w:after="120" w:line="240" w:lineRule="auto"/>
              <w:ind w:firstLine="0"/>
              <w:jc w:val="center"/>
              <w:rPr>
                <w:rFonts w:ascii="GHEA Grapalat" w:hAnsi="GHEA Grapalat"/>
                <w:sz w:val="24"/>
                <w:szCs w:val="24"/>
              </w:rPr>
            </w:pPr>
            <w:r w:rsidRPr="00F60F6E">
              <w:rPr>
                <w:rFonts w:ascii="GHEA Grapalat" w:hAnsi="GHEA Grapalat"/>
                <w:sz w:val="24"/>
                <w:szCs w:val="24"/>
              </w:rPr>
              <w:t>1</w:t>
            </w:r>
          </w:p>
        </w:tc>
        <w:tc>
          <w:tcPr>
            <w:tcW w:w="1418" w:type="dxa"/>
            <w:vAlign w:val="center"/>
          </w:tcPr>
          <w:p w:rsidR="0057632C" w:rsidRPr="00F60F6E" w:rsidRDefault="009E1CF3" w:rsidP="00EC577C">
            <w:pPr>
              <w:pStyle w:val="BodyTextIndent2"/>
              <w:spacing w:line="240" w:lineRule="auto"/>
              <w:ind w:firstLine="0"/>
              <w:jc w:val="center"/>
              <w:rPr>
                <w:rFonts w:ascii="GHEA Grapalat" w:hAnsi="GHEA Grapalat"/>
              </w:rPr>
            </w:pPr>
            <w:r w:rsidRPr="00F60F6E">
              <w:rPr>
                <w:rFonts w:ascii="GHEA Grapalat" w:hAnsi="GHEA Grapalat"/>
              </w:rPr>
              <w:t>90</w:t>
            </w:r>
            <w:r w:rsidR="003127CE" w:rsidRPr="00F60F6E">
              <w:rPr>
                <w:rFonts w:ascii="GHEA Grapalat" w:hAnsi="GHEA Grapalat"/>
              </w:rPr>
              <w:t>0</w:t>
            </w:r>
            <w:r w:rsidR="00EC577C" w:rsidRPr="00F60F6E">
              <w:rPr>
                <w:rFonts w:ascii="GHEA Grapalat" w:hAnsi="GHEA Grapalat"/>
                <w:lang w:val="hy-AM"/>
              </w:rPr>
              <w:t>,</w:t>
            </w:r>
            <w:r w:rsidR="003127CE" w:rsidRPr="00F60F6E">
              <w:rPr>
                <w:rFonts w:ascii="GHEA Grapalat" w:hAnsi="GHEA Grapalat"/>
              </w:rPr>
              <w:t>000</w:t>
            </w:r>
          </w:p>
        </w:tc>
        <w:tc>
          <w:tcPr>
            <w:tcW w:w="6600" w:type="dxa"/>
            <w:vAlign w:val="center"/>
          </w:tcPr>
          <w:p w:rsidR="0057632C" w:rsidRPr="00F60F6E" w:rsidRDefault="00CB3731" w:rsidP="0057632C">
            <w:pPr>
              <w:rPr>
                <w:rFonts w:ascii="GHEA Grapalat" w:hAnsi="GHEA Grapalat"/>
              </w:rPr>
            </w:pPr>
            <w:r w:rsidRPr="00F60F6E">
              <w:rPr>
                <w:rFonts w:ascii="GHEA Grapalat" w:hAnsi="GHEA Grapalat"/>
              </w:rPr>
              <w:t>Услуга, оказываемая лицензированной организацией/лицом с целью проведения текущей сертификации на соответствие требованиям стандарта ISO 35001:2019 и продления срока действия текущей сертификации.</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lastRenderedPageBreak/>
        <w:t>4)</w:t>
      </w:r>
      <w:r w:rsidR="00E1385B" w:rsidRPr="003A1EBB">
        <w:rPr>
          <w:rFonts w:ascii="GHEA Grapalat" w:hAnsi="GHEA Grapalat"/>
        </w:rPr>
        <w:tab/>
      </w:r>
      <w:r w:rsidR="00FE6632">
        <w:rPr>
          <w:rFonts w:ascii="GHEA Grapalat" w:hAnsi="GHEA Grapalat"/>
        </w:rPr>
        <w:t xml:space="preserve">в отношении которых </w:t>
      </w:r>
      <w:r w:rsidR="00E231AD">
        <w:rPr>
          <w:rFonts w:ascii="GHEA Grapalat" w:hAnsi="GHEA Grapalat"/>
        </w:rPr>
        <w:t xml:space="preserve">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w:t>
      </w:r>
      <w:r w:rsidR="004F0DB2">
        <w:rPr>
          <w:rFonts w:ascii="GHEA Grapalat" w:hAnsi="GHEA Grapalat" w:cs="Sylfaen"/>
        </w:rPr>
        <w:t xml:space="preserve">частника отказался или лишился </w:t>
      </w:r>
      <w:r w:rsidRPr="004004A3">
        <w:rPr>
          <w:rFonts w:ascii="GHEA Grapalat" w:hAnsi="GHEA Grapalat" w:cs="Sylfaen"/>
        </w:rPr>
        <w:t>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w:t>
      </w:r>
      <w:proofErr w:type="gramStart"/>
      <w:r w:rsidR="00106256" w:rsidRPr="000B29DC">
        <w:rPr>
          <w:rFonts w:ascii="GHEA Grapalat" w:hAnsi="GHEA Grapalat"/>
        </w:rPr>
        <w:t>права</w:t>
      </w:r>
      <w:proofErr w:type="gramEnd"/>
      <w:r w:rsidR="00106256" w:rsidRPr="000B29DC">
        <w:rPr>
          <w:rFonts w:ascii="GHEA Grapalat" w:hAnsi="GHEA Grapalat"/>
        </w:rPr>
        <w:t xml:space="preserve"> аффилированных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lastRenderedPageBreak/>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w:t>
      </w:r>
      <w:r w:rsidRPr="009044F1">
        <w:rPr>
          <w:rFonts w:ascii="GHEA Grapalat" w:hAnsi="GHEA Grapalat"/>
          <w:color w:val="000000"/>
        </w:rPr>
        <w:lastRenderedPageBreak/>
        <w:t xml:space="preserve">(супруга),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w:t>
      </w:r>
      <w:r w:rsidRPr="007D4470">
        <w:rPr>
          <w:rFonts w:ascii="GHEA Grapalat" w:hAnsi="GHEA Grapalat"/>
        </w:rPr>
        <w:lastRenderedPageBreak/>
        <w:t>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EA451B"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A451B" w:rsidRPr="009044F1" w:rsidRDefault="00EA451B" w:rsidP="00EA451B">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096865" w:rsidRPr="009044F1" w:rsidRDefault="000946A3" w:rsidP="00EA451B">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2843AD">
        <w:rPr>
          <w:rFonts w:ascii="GHEA Grapalat" w:hAnsi="GHEA Grapalat"/>
          <w:sz w:val="24"/>
          <w:szCs w:val="24"/>
        </w:rPr>
        <w:t xml:space="preserve">г.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w:t>
      </w:r>
      <w:r w:rsidRPr="00210B84">
        <w:rPr>
          <w:rFonts w:ascii="GHEA Grapalat" w:hAnsi="GHEA Grapalat"/>
          <w:sz w:val="24"/>
          <w:szCs w:val="24"/>
        </w:rPr>
        <w:t xml:space="preserve">чем </w:t>
      </w:r>
      <w:r w:rsidR="009415D8" w:rsidRPr="00210B84">
        <w:rPr>
          <w:rFonts w:ascii="GHEA Grapalat" w:hAnsi="GHEA Grapalat"/>
          <w:sz w:val="24"/>
          <w:szCs w:val="24"/>
        </w:rPr>
        <w:t xml:space="preserve">в </w:t>
      </w:r>
      <w:r w:rsidR="009415D8" w:rsidRPr="00210B84">
        <w:rPr>
          <w:rFonts w:ascii="GHEA Grapalat" w:hAnsi="GHEA Grapalat"/>
          <w:b/>
          <w:sz w:val="24"/>
          <w:szCs w:val="24"/>
        </w:rPr>
        <w:t>10:30</w:t>
      </w:r>
      <w:r w:rsidRPr="00210B84">
        <w:rPr>
          <w:rFonts w:ascii="GHEA Grapalat" w:hAnsi="GHEA Grapalat"/>
          <w:b/>
          <w:sz w:val="24"/>
          <w:szCs w:val="24"/>
        </w:rPr>
        <w:t xml:space="preserve"> часов </w:t>
      </w:r>
      <w:r w:rsidR="002F2760" w:rsidRPr="00210B84">
        <w:rPr>
          <w:rFonts w:ascii="GHEA Grapalat" w:hAnsi="GHEA Grapalat"/>
          <w:b/>
          <w:sz w:val="24"/>
          <w:szCs w:val="24"/>
        </w:rPr>
        <w:t>14</w:t>
      </w:r>
      <w:r w:rsidRPr="00210B84">
        <w:rPr>
          <w:rFonts w:ascii="GHEA Grapalat" w:hAnsi="GHEA Grapalat"/>
          <w:b/>
          <w:sz w:val="24"/>
          <w:szCs w:val="24"/>
        </w:rPr>
        <w:t>-го дня</w:t>
      </w:r>
      <w:r w:rsidRPr="00210B84">
        <w:rPr>
          <w:rFonts w:ascii="GHEA Grapalat" w:hAnsi="GHEA Grapalat"/>
          <w:sz w:val="24"/>
          <w:szCs w:val="24"/>
        </w:rPr>
        <w:t xml:space="preserve"> с даты</w:t>
      </w:r>
      <w:r>
        <w:rPr>
          <w:rFonts w:ascii="GHEA Grapalat" w:hAnsi="GHEA Grapalat"/>
          <w:sz w:val="24"/>
          <w:szCs w:val="24"/>
        </w:rPr>
        <w:t xml:space="preserve"> опубликования в бюллетене объявления и приглашения на настоящую процедуру. </w:t>
      </w:r>
    </w:p>
    <w:p w:rsidR="000371A2" w:rsidRDefault="000371A2" w:rsidP="001D7DC4">
      <w:pPr>
        <w:pStyle w:val="BodyTextIndent2"/>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470E11">
        <w:rPr>
          <w:rFonts w:ascii="GHEA Grapalat" w:hAnsi="GHEA Grapalat"/>
          <w:sz w:val="24"/>
          <w:szCs w:val="24"/>
        </w:rPr>
        <w:t xml:space="preserve"> Луиза </w:t>
      </w:r>
      <w:proofErr w:type="spellStart"/>
      <w:r w:rsidR="00470E11">
        <w:rPr>
          <w:rFonts w:ascii="GHEA Grapalat" w:hAnsi="GHEA Grapalat"/>
          <w:sz w:val="24"/>
          <w:szCs w:val="24"/>
        </w:rPr>
        <w:t>Налбанд</w:t>
      </w:r>
      <w:r w:rsidR="009415D8" w:rsidRPr="009415D8">
        <w:rPr>
          <w:rFonts w:ascii="GHEA Grapalat" w:hAnsi="GHEA Grapalat"/>
          <w:sz w:val="24"/>
          <w:szCs w:val="24"/>
        </w:rPr>
        <w:t>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7F06B4">
        <w:rPr>
          <w:rFonts w:ascii="GHEA Grapalat" w:hAnsi="GHEA Grapalat"/>
        </w:rPr>
        <w:t>с деятельности и номер телефона</w:t>
      </w:r>
      <w:r>
        <w:rPr>
          <w:rFonts w:ascii="GHEA Grapalat" w:hAnsi="GHEA Grapalat"/>
        </w:rPr>
        <w:t>, которое включает:</w:t>
      </w:r>
    </w:p>
    <w:p w:rsidR="005F25EF" w:rsidRDefault="005F25EF" w:rsidP="001D7DC4">
      <w:pPr>
        <w:contextualSpacing/>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w:t>
      </w:r>
      <w:r w:rsidR="00654E1C">
        <w:rPr>
          <w:rFonts w:ascii="GHEA Grapalat" w:hAnsi="GHEA Grapalat"/>
        </w:rPr>
        <w:t xml:space="preserve">х принадлежащую ему долю (пай) </w:t>
      </w:r>
      <w:r>
        <w:rPr>
          <w:rFonts w:ascii="GHEA Grapalat" w:hAnsi="GHEA Grapalat"/>
        </w:rPr>
        <w:t xml:space="preserve">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 xml:space="preserve">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w:t>
      </w:r>
      <w:r w:rsidRPr="009044F1">
        <w:rPr>
          <w:rFonts w:ascii="GHEA Grapalat" w:hAnsi="GHEA Grapalat"/>
        </w:rPr>
        <w:lastRenderedPageBreak/>
        <w:t>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sidR="00950BF9">
        <w:rPr>
          <w:rFonts w:ascii="GHEA Grapalat" w:hAnsi="GHEA Grapalat"/>
          <w:sz w:val="24"/>
          <w:szCs w:val="24"/>
        </w:rPr>
        <w:t>в случае</w:t>
      </w:r>
      <w:r w:rsidR="005C2947">
        <w:rPr>
          <w:rFonts w:ascii="GHEA Grapalat" w:hAnsi="GHEA Grapalat"/>
          <w:sz w:val="24"/>
          <w:szCs w:val="24"/>
        </w:rPr>
        <w:t xml:space="preserve"> закупок </w:t>
      </w:r>
      <w:r>
        <w:rPr>
          <w:rFonts w:ascii="GHEA Grapalat" w:hAnsi="GHEA Grapalat"/>
          <w:sz w:val="24"/>
          <w:szCs w:val="24"/>
        </w:rPr>
        <w:t>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lastRenderedPageBreak/>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w:t>
      </w:r>
      <w:r w:rsidR="008C13C8">
        <w:rPr>
          <w:rFonts w:ascii="GHEA Grapalat" w:hAnsi="GHEA Grapalat"/>
          <w:sz w:val="24"/>
          <w:szCs w:val="24"/>
        </w:rPr>
        <w:t xml:space="preserve">вого предложения или </w:t>
      </w:r>
      <w:proofErr w:type="gramStart"/>
      <w:r w:rsidR="008C13C8">
        <w:rPr>
          <w:rFonts w:ascii="GHEA Grapalat" w:hAnsi="GHEA Grapalat"/>
          <w:sz w:val="24"/>
          <w:szCs w:val="24"/>
        </w:rPr>
        <w:t xml:space="preserve">каких-либо </w:t>
      </w:r>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7B18B8">
      <w:pPr>
        <w:pStyle w:val="BodyTextIndent2"/>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BodyTextIndent2"/>
        <w:widowControl w:val="0"/>
        <w:tabs>
          <w:tab w:val="left" w:pos="1134"/>
        </w:tabs>
        <w:spacing w:line="240" w:lineRule="auto"/>
        <w:ind w:firstLine="567"/>
        <w:contextualSpacing/>
        <w:rPr>
          <w:rFonts w:ascii="GHEA Grapalat" w:hAnsi="GHEA Grapalat" w:cs="Tahoma"/>
          <w:sz w:val="24"/>
          <w:szCs w:val="24"/>
        </w:rPr>
      </w:pPr>
      <w:r w:rsidRPr="00E34756">
        <w:rPr>
          <w:rFonts w:ascii="GHEA Grapalat" w:hAnsi="GHEA Grapalat"/>
          <w:sz w:val="24"/>
          <w:szCs w:val="24"/>
        </w:rPr>
        <w:t>8.1</w:t>
      </w:r>
      <w:r w:rsidR="00D07367" w:rsidRPr="00E34756">
        <w:rPr>
          <w:rFonts w:ascii="GHEA Grapalat" w:hAnsi="GHEA Grapalat"/>
          <w:sz w:val="24"/>
          <w:szCs w:val="24"/>
        </w:rPr>
        <w:t>.</w:t>
      </w:r>
      <w:r w:rsidR="00D07367" w:rsidRPr="00E34756">
        <w:rPr>
          <w:rFonts w:ascii="GHEA Grapalat" w:hAnsi="GHEA Grapalat"/>
          <w:sz w:val="24"/>
          <w:szCs w:val="24"/>
        </w:rPr>
        <w:tab/>
      </w:r>
      <w:r w:rsidR="00A9098A" w:rsidRPr="00E34756">
        <w:rPr>
          <w:rFonts w:ascii="GHEA Grapalat" w:hAnsi="GHEA Grapalat"/>
          <w:sz w:val="24"/>
          <w:szCs w:val="24"/>
        </w:rPr>
        <w:t xml:space="preserve">Вскрытие заявок произойдет заседании комиссии по вскрытию заявок на </w:t>
      </w:r>
      <w:r w:rsidR="002F2760" w:rsidRPr="00E34756">
        <w:rPr>
          <w:rFonts w:ascii="GHEA Grapalat" w:hAnsi="GHEA Grapalat"/>
          <w:b/>
          <w:sz w:val="24"/>
          <w:szCs w:val="24"/>
        </w:rPr>
        <w:t>14</w:t>
      </w:r>
      <w:r w:rsidR="00E5118E" w:rsidRPr="00E34756">
        <w:rPr>
          <w:rFonts w:ascii="GHEA Grapalat" w:hAnsi="GHEA Grapalat"/>
          <w:b/>
          <w:sz w:val="24"/>
          <w:szCs w:val="24"/>
        </w:rPr>
        <w:t>-</w:t>
      </w:r>
      <w:r w:rsidR="00AD7E7E" w:rsidRPr="00E34756">
        <w:rPr>
          <w:rFonts w:ascii="GHEA Grapalat" w:hAnsi="GHEA Grapalat"/>
          <w:b/>
          <w:sz w:val="24"/>
          <w:szCs w:val="24"/>
        </w:rPr>
        <w:t>ы</w:t>
      </w:r>
      <w:r w:rsidR="00A9098A" w:rsidRPr="00E34756">
        <w:rPr>
          <w:rFonts w:ascii="GHEA Grapalat" w:hAnsi="GHEA Grapalat"/>
          <w:b/>
          <w:sz w:val="24"/>
          <w:szCs w:val="24"/>
        </w:rPr>
        <w:t>й день</w:t>
      </w:r>
      <w:r w:rsidR="00A9098A" w:rsidRPr="00204A09">
        <w:rPr>
          <w:rFonts w:ascii="GHEA Grapalat" w:hAnsi="GHEA Grapalat"/>
          <w:b/>
          <w:sz w:val="24"/>
          <w:szCs w:val="24"/>
        </w:rPr>
        <w:t xml:space="preserve">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lastRenderedPageBreak/>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227263">
        <w:rPr>
          <w:rFonts w:ascii="GHEA Grapalat" w:hAnsi="GHEA Grapalat"/>
          <w:sz w:val="24"/>
          <w:szCs w:val="24"/>
        </w:rPr>
        <w:t xml:space="preserve"> </w:t>
      </w:r>
      <w:proofErr w:type="gramStart"/>
      <w:r w:rsidR="00177824">
        <w:rPr>
          <w:rFonts w:ascii="GHEA Grapalat" w:hAnsi="GHEA Grapalat"/>
          <w:sz w:val="24"/>
          <w:szCs w:val="24"/>
        </w:rPr>
        <w:t xml:space="preserve">для </w:t>
      </w:r>
      <w:r w:rsidRPr="009044F1">
        <w:rPr>
          <w:rFonts w:ascii="GHEA Grapalat" w:hAnsi="GHEA Grapalat"/>
          <w:sz w:val="24"/>
          <w:szCs w:val="24"/>
        </w:rPr>
        <w:t>определения</w:t>
      </w:r>
      <w:proofErr w:type="gramEnd"/>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9044F1">
        <w:rPr>
          <w:rFonts w:ascii="GHEA Grapalat" w:hAnsi="GHEA Grapalat"/>
          <w:sz w:val="24"/>
          <w:szCs w:val="24"/>
        </w:rPr>
        <w:t>)</w:t>
      </w:r>
      <w:r w:rsidR="00AA69D5" w:rsidRPr="00AA69D5">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227263">
        <w:rPr>
          <w:rFonts w:ascii="GHEA Grapalat" w:hAnsi="GHEA Grapalat"/>
          <w:sz w:val="24"/>
          <w:szCs w:val="24"/>
        </w:rPr>
        <w:t xml:space="preserve"> </w:t>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227263">
        <w:rPr>
          <w:rFonts w:ascii="GHEA Grapalat" w:hAnsi="GHEA Grapalat"/>
          <w:sz w:val="24"/>
          <w:szCs w:val="24"/>
        </w:rPr>
        <w:t xml:space="preserve"> </w:t>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227263">
        <w:rPr>
          <w:rFonts w:ascii="GHEA Grapalat" w:hAnsi="GHEA Grapalat"/>
          <w:sz w:val="24"/>
          <w:szCs w:val="24"/>
        </w:rPr>
        <w:t xml:space="preserve"> </w:t>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227263">
        <w:rPr>
          <w:rFonts w:ascii="GHEA Grapalat" w:hAnsi="GHEA Grapalat"/>
          <w:sz w:val="24"/>
          <w:szCs w:val="24"/>
        </w:rPr>
        <w:t xml:space="preserve"> </w:t>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Pr="009044F1">
        <w:rPr>
          <w:rFonts w:ascii="GHEA Grapalat" w:hAnsi="GHEA Grapalat"/>
          <w:sz w:val="24"/>
          <w:szCs w:val="24"/>
        </w:rPr>
        <w:lastRenderedPageBreak/>
        <w:t>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w:t>
      </w:r>
      <w:r w:rsidR="00285EF7">
        <w:rPr>
          <w:rFonts w:ascii="GHEA Grapalat" w:hAnsi="GHEA Grapalat"/>
          <w:sz w:val="24"/>
          <w:szCs w:val="24"/>
        </w:rPr>
        <w:t xml:space="preserve">низация или имеющая долю (пай) </w:t>
      </w:r>
      <w:r w:rsidR="00E46770" w:rsidRPr="00B6749E">
        <w:rPr>
          <w:rFonts w:ascii="GHEA Grapalat" w:hAnsi="GHEA Grapalat"/>
          <w:sz w:val="24"/>
          <w:szCs w:val="24"/>
        </w:rPr>
        <w:t>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w:t>
      </w:r>
      <w:r w:rsidR="00E46770" w:rsidRPr="00B6749E">
        <w:rPr>
          <w:rFonts w:ascii="GHEA Grapalat" w:hAnsi="GHEA Grapalat"/>
          <w:sz w:val="24"/>
          <w:szCs w:val="24"/>
        </w:rPr>
        <w:lastRenderedPageBreak/>
        <w:t>процедуры.</w:t>
      </w:r>
    </w:p>
    <w:p w:rsidR="00C70652"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CD5907">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8D24E9">
        <w:rPr>
          <w:rFonts w:ascii="GHEA Grapalat" w:hAnsi="GHEA Grapalat"/>
        </w:rPr>
        <w:t xml:space="preserve">на десятый </w:t>
      </w:r>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по состоянию на день истечения срока представления решения </w:t>
      </w:r>
      <w:r w:rsidRPr="006D55DC">
        <w:rPr>
          <w:rFonts w:ascii="GHEA Grapalat" w:hAnsi="GHEA Grapalat"/>
        </w:rPr>
        <w:lastRenderedPageBreak/>
        <w:t>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234E42">
        <w:rPr>
          <w:rFonts w:ascii="GHEA Grapalat" w:hAnsi="GHEA Grapalat"/>
          <w:sz w:val="24"/>
          <w:szCs w:val="24"/>
        </w:rPr>
        <w:t xml:space="preserve"> </w:t>
      </w:r>
      <w:r w:rsidR="00A74478" w:rsidRPr="00A74478">
        <w:rPr>
          <w:rFonts w:ascii="GHEA Grapalat" w:hAnsi="GHEA Grapalat"/>
          <w:sz w:val="24"/>
          <w:szCs w:val="24"/>
        </w:rPr>
        <w:t xml:space="preserve">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BodyTextIndent2"/>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0087579F" w:rsidRPr="009044F1">
        <w:rPr>
          <w:rFonts w:ascii="GHEA Grapalat" w:hAnsi="GHEA Grapalat"/>
          <w:sz w:val="24"/>
          <w:szCs w:val="24"/>
        </w:rPr>
        <w:t xml:space="preserve">Оценка заявок и определение отобранного участника осуществляются </w:t>
      </w:r>
      <w:r w:rsidR="0087579F" w:rsidRPr="009044F1">
        <w:rPr>
          <w:rFonts w:ascii="GHEA Grapalat" w:hAnsi="GHEA Grapalat"/>
          <w:sz w:val="24"/>
          <w:szCs w:val="24"/>
        </w:rPr>
        <w:lastRenderedPageBreak/>
        <w:t>по отдельным лота</w:t>
      </w:r>
      <w:r w:rsidR="0087579F">
        <w:rPr>
          <w:rFonts w:ascii="GHEA Grapalat" w:hAnsi="GHEA Grapalat"/>
          <w:sz w:val="24"/>
          <w:szCs w:val="24"/>
        </w:rPr>
        <w:t>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w:t>
      </w:r>
      <w:proofErr w:type="gramStart"/>
      <w:r w:rsidRPr="009044F1">
        <w:rPr>
          <w:rFonts w:ascii="GHEA Grapalat" w:hAnsi="GHEA Grapalat"/>
          <w:sz w:val="24"/>
          <w:szCs w:val="24"/>
        </w:rPr>
        <w:t>обоснования соответствия</w:t>
      </w:r>
      <w:proofErr w:type="gramEnd"/>
      <w:r w:rsidRPr="009044F1">
        <w:rPr>
          <w:rFonts w:ascii="GHEA Grapalat" w:hAnsi="GHEA Grapalat"/>
          <w:sz w:val="24"/>
          <w:szCs w:val="24"/>
        </w:rPr>
        <w:t xml:space="preserve">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w:t>
      </w:r>
      <w:r w:rsidR="006704F1">
        <w:rPr>
          <w:rFonts w:ascii="GHEA Grapalat" w:hAnsi="GHEA Grapalat"/>
          <w:sz w:val="24"/>
          <w:szCs w:val="24"/>
        </w:rPr>
        <w:t xml:space="preserve">ние. Если в результате </w:t>
      </w:r>
      <w:proofErr w:type="gramStart"/>
      <w:r w:rsidR="006704F1">
        <w:rPr>
          <w:rFonts w:ascii="GHEA Grapalat" w:hAnsi="GHEA Grapalat"/>
          <w:sz w:val="24"/>
          <w:szCs w:val="24"/>
        </w:rPr>
        <w:t xml:space="preserve">проверки </w:t>
      </w:r>
      <w:r w:rsidRPr="009044F1">
        <w:rPr>
          <w:rFonts w:ascii="GHEA Grapalat" w:hAnsi="GHEA Grapalat"/>
          <w:sz w:val="24"/>
          <w:szCs w:val="24"/>
        </w:rPr>
        <w:t>подлинности</w:t>
      </w:r>
      <w:proofErr w:type="gramEnd"/>
      <w:r w:rsidRPr="009044F1">
        <w:rPr>
          <w:rFonts w:ascii="GHEA Grapalat" w:hAnsi="GHEA Grapalat"/>
          <w:sz w:val="24"/>
          <w:szCs w:val="24"/>
        </w:rPr>
        <w:t xml:space="preserve">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BodyTextIndent2"/>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BodyTextIndent2"/>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proofErr w:type="gramStart"/>
      <w:r w:rsidR="003D1A79">
        <w:rPr>
          <w:rFonts w:ascii="GHEA Grapalat" w:hAnsi="GHEA Grapalat"/>
        </w:rPr>
        <w:t>услуг</w:t>
      </w:r>
      <w:proofErr w:type="gramEnd"/>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w:t>
      </w:r>
      <w:r w:rsidR="00466609" w:rsidRPr="00466609">
        <w:rPr>
          <w:rFonts w:ascii="GHEA Grapalat" w:hAnsi="GHEA Grapalat"/>
        </w:rPr>
        <w:lastRenderedPageBreak/>
        <w:t>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B1E31">
        <w:rPr>
          <w:rFonts w:ascii="GHEA Grapalat" w:hAnsi="GHEA Grapalat"/>
        </w:rPr>
        <w:t xml:space="preserve">Причем </w:t>
      </w:r>
      <w:r w:rsidR="00C77407" w:rsidRPr="008D2394">
        <w:rPr>
          <w:rFonts w:ascii="GHEA Grapalat" w:hAnsi="GHEA Grapalat"/>
        </w:rPr>
        <w:t xml:space="preserve">обеспечение </w:t>
      </w:r>
      <w:r w:rsidR="001647D2" w:rsidRPr="008D2394">
        <w:rPr>
          <w:rFonts w:ascii="GHEA Grapalat" w:hAnsi="GHEA Grapalat"/>
        </w:rPr>
        <w:t xml:space="preserve">должно быть действительным как </w:t>
      </w:r>
      <w:proofErr w:type="gramStart"/>
      <w:r w:rsidR="001647D2" w:rsidRPr="008D2394">
        <w:rPr>
          <w:rFonts w:ascii="GHEA Grapalat" w:hAnsi="GHEA Grapalat"/>
        </w:rPr>
        <w:t>минимум  включительно</w:t>
      </w:r>
      <w:proofErr w:type="gramEnd"/>
      <w:r w:rsidR="001647D2" w:rsidRPr="008D2394">
        <w:rPr>
          <w:rFonts w:ascii="GHEA Grapalat" w:hAnsi="GHEA Grapalat"/>
        </w:rPr>
        <w:t xml:space="preserve"> до </w:t>
      </w:r>
      <w:r w:rsidR="00777665">
        <w:rPr>
          <w:rFonts w:ascii="GHEA Grapalat" w:hAnsi="GHEA Grapalat"/>
        </w:rPr>
        <w:t>20</w:t>
      </w:r>
      <w:r w:rsidR="0057550D" w:rsidRPr="008D2394">
        <w:rPr>
          <w:rFonts w:ascii="GHEA Grapalat" w:hAnsi="GHEA Grapalat"/>
        </w:rPr>
        <w:t xml:space="preserve">-го </w:t>
      </w:r>
    </w:p>
    <w:p w:rsidR="00384973" w:rsidRDefault="00CB1E31" w:rsidP="00FA2474">
      <w:pPr>
        <w:widowControl w:val="0"/>
        <w:tabs>
          <w:tab w:val="left" w:pos="1276"/>
        </w:tabs>
        <w:ind w:firstLine="567"/>
        <w:contextualSpacing/>
        <w:jc w:val="both"/>
        <w:rPr>
          <w:rFonts w:ascii="GHEA Grapalat" w:hAnsi="GHEA Grapalat" w:cs="Sylfaen"/>
        </w:rPr>
      </w:pPr>
      <w:r>
        <w:rPr>
          <w:rFonts w:ascii="GHEA Grapalat" w:hAnsi="GHEA Grapalat"/>
        </w:rPr>
        <w:t xml:space="preserve">Причем </w:t>
      </w:r>
      <w:r w:rsidR="0085658A" w:rsidRPr="008D2394">
        <w:rPr>
          <w:rFonts w:ascii="GHEA Grapalat" w:hAnsi="GHEA Grapalat"/>
        </w:rPr>
        <w:t>обеспечение должно б</w:t>
      </w:r>
      <w:r w:rsidR="00307AF4">
        <w:rPr>
          <w:rFonts w:ascii="GHEA Grapalat" w:hAnsi="GHEA Grapalat"/>
        </w:rPr>
        <w:t xml:space="preserve">ыть действительным как минимум </w:t>
      </w:r>
      <w:r w:rsidR="0085658A" w:rsidRPr="008D2394">
        <w:rPr>
          <w:rFonts w:ascii="GHEA Grapalat" w:hAnsi="GHEA Grapalat"/>
        </w:rPr>
        <w:t xml:space="preserve">включительно до </w:t>
      </w:r>
      <w:r w:rsidR="0085658A">
        <w:rPr>
          <w:rFonts w:ascii="GHEA Grapalat" w:hAnsi="GHEA Grapalat"/>
        </w:rPr>
        <w:t>20</w:t>
      </w:r>
      <w:r w:rsidR="0085658A"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proofErr w:type="gramStart"/>
      <w:r w:rsidR="00611C2E" w:rsidRPr="002E6E0C">
        <w:rPr>
          <w:rFonts w:ascii="GHEA Grapalat" w:hAnsi="GHEA Grapalat" w:cs="Sylfaen"/>
        </w:rPr>
        <w:t>по</w:t>
      </w:r>
      <w:r w:rsidR="00246C0E">
        <w:rPr>
          <w:rFonts w:ascii="GHEA Grapalat" w:hAnsi="GHEA Grapalat" w:cs="Sylfaen"/>
        </w:rPr>
        <w:t xml:space="preserve"> </w:t>
      </w:r>
      <w:r w:rsidRPr="002E6E0C">
        <w:rPr>
          <w:rFonts w:ascii="GHEA Grapalat" w:hAnsi="GHEA Grapalat" w:cs="Sylfaen"/>
        </w:rPr>
        <w:t>лота</w:t>
      </w:r>
      <w:r w:rsidR="00611C2E" w:rsidRPr="002E6E0C">
        <w:rPr>
          <w:rFonts w:ascii="GHEA Grapalat" w:hAnsi="GHEA Grapalat" w:cs="Sylfaen"/>
        </w:rPr>
        <w:t>м</w:t>
      </w:r>
      <w:proofErr w:type="gramEnd"/>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Обеспечение квалификации возвращается предъявившему его лицу в течение пяти </w:t>
      </w:r>
      <w:proofErr w:type="gramStart"/>
      <w:r w:rsidRPr="002E6E0C">
        <w:rPr>
          <w:rFonts w:ascii="GHEA Grapalat" w:hAnsi="GHEA Grapalat" w:cs="Sylfaen"/>
        </w:rPr>
        <w:t>рабочих дней</w:t>
      </w:r>
      <w:proofErr w:type="gramEnd"/>
      <w:r w:rsidRPr="002E6E0C">
        <w:rPr>
          <w:rFonts w:ascii="GHEA Grapalat" w:hAnsi="GHEA Grapalat" w:cs="Sylfaen"/>
        </w:rPr>
        <w:t xml:space="preserve">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proofErr w:type="gramStart"/>
      <w:r w:rsidR="0011249D" w:rsidRPr="00AA515D">
        <w:rPr>
          <w:rFonts w:ascii="GHEA Grapalat" w:hAnsi="GHEA Grapalat"/>
        </w:rPr>
        <w:t>по лотам</w:t>
      </w:r>
      <w:proofErr w:type="gramEnd"/>
      <w:r w:rsidR="0011249D" w:rsidRPr="00AA515D">
        <w:rPr>
          <w:rFonts w:ascii="GHEA Grapalat" w:hAnsi="GHEA Grapalat"/>
        </w:rPr>
        <w:t xml:space="preserve">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w:t>
      </w:r>
      <w:r w:rsidR="0011249D" w:rsidRPr="00AA515D">
        <w:rPr>
          <w:rFonts w:ascii="GHEA Grapalat" w:hAnsi="GHEA Grapalat"/>
        </w:rPr>
        <w:lastRenderedPageBreak/>
        <w:t xml:space="preserve">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представляет требование </w:t>
      </w:r>
      <w:r w:rsidR="00EA3C53">
        <w:rPr>
          <w:rFonts w:ascii="GHEA Grapalat" w:hAnsi="GHEA Grapalat"/>
        </w:rPr>
        <w:t xml:space="preserve">о выплате обеспечения договора </w:t>
      </w:r>
      <w:r w:rsidRPr="0074650E">
        <w:rPr>
          <w:rFonts w:ascii="GHEA Grapalat" w:hAnsi="GHEA Grapalat"/>
        </w:rPr>
        <w:t>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w:t>
      </w:r>
      <w:r w:rsidRPr="005319EB">
        <w:rPr>
          <w:rFonts w:ascii="GHEA Grapalat" w:hAnsi="GHEA Grapalat"/>
        </w:rPr>
        <w:lastRenderedPageBreak/>
        <w:t xml:space="preserve">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lastRenderedPageBreak/>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87579F" w:rsidRDefault="0087579F">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95A43" w:rsidRPr="00374F4A" w:rsidRDefault="00B95A43" w:rsidP="00B95A4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Heading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B95BA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w:t>
      </w:r>
      <w:r w:rsidR="00B06DDC" w:rsidRPr="00B06DDC">
        <w:rPr>
          <w:rFonts w:ascii="GHEA Grapalat" w:hAnsi="GHEA Grapalat"/>
        </w:rPr>
        <w:t>,</w:t>
      </w:r>
      <w:r>
        <w:rPr>
          <w:rFonts w:ascii="GHEA Grapalat" w:hAnsi="GHEA Grapalat"/>
        </w:rPr>
        <w:t>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обязуется в случае признания отобранным участником в порядке и сро</w:t>
      </w:r>
      <w:r w:rsidR="00B452D2">
        <w:rPr>
          <w:rFonts w:ascii="GHEA Grapalat" w:hAnsi="GHEA Grapalat"/>
          <w:color w:val="000000" w:themeColor="text1"/>
        </w:rPr>
        <w:t xml:space="preserve">ки, установленные приглашением </w:t>
      </w:r>
      <w:r w:rsidRPr="006F3CBD">
        <w:rPr>
          <w:rFonts w:ascii="GHEA Grapalat" w:hAnsi="GHEA Grapalat"/>
          <w:color w:val="000000" w:themeColor="text1"/>
        </w:rPr>
        <w:t xml:space="preserve">представить обеспечение </w:t>
      </w:r>
      <w:proofErr w:type="spellStart"/>
      <w:proofErr w:type="gramStart"/>
      <w:r w:rsidRPr="006F3CBD">
        <w:rPr>
          <w:rFonts w:ascii="GHEA Grapalat" w:hAnsi="GHEA Grapalat"/>
          <w:color w:val="000000" w:themeColor="text1"/>
        </w:rPr>
        <w:t>квалификаци</w:t>
      </w:r>
      <w:proofErr w:type="spellEnd"/>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ListParagraph"/>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proofErr w:type="gramStart"/>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2"/>
        <w:t>**</w:t>
      </w:r>
      <w:r>
        <w:rPr>
          <w:rFonts w:ascii="GHEA Grapalat" w:hAnsi="GHEA Grapalat"/>
          <w:sz w:val="32"/>
          <w:szCs w:val="32"/>
        </w:rPr>
        <w:t xml:space="preserve"> .</w:t>
      </w:r>
      <w:proofErr w:type="gramEnd"/>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Pr="00293C63" w:rsidRDefault="00652A78" w:rsidP="00652A78">
      <w:pPr>
        <w:jc w:val="right"/>
        <w:rPr>
          <w:rFonts w:ascii="GHEA Grapalat" w:hAnsi="GHEA Grapalat"/>
          <w:b/>
        </w:rPr>
      </w:pPr>
      <w:r w:rsidRPr="00293C63">
        <w:rPr>
          <w:rFonts w:ascii="GHEA Grapalat" w:hAnsi="GHEA Grapalat"/>
          <w:b/>
        </w:rPr>
        <w:lastRenderedPageBreak/>
        <w:t>Приложение 1.</w:t>
      </w:r>
      <w:r w:rsidR="00BD3FDD" w:rsidRPr="00293C63">
        <w:rPr>
          <w:rFonts w:ascii="GHEA Grapalat" w:hAnsi="GHEA Grapalat"/>
          <w:b/>
        </w:rPr>
        <w:t>1</w:t>
      </w:r>
      <w:r w:rsidRPr="00293C63">
        <w:rPr>
          <w:rFonts w:ascii="GHEA Grapalat" w:hAnsi="GHEA Grapalat"/>
          <w:b/>
        </w:rPr>
        <w:t xml:space="preserve">** </w:t>
      </w:r>
    </w:p>
    <w:p w:rsidR="009608F3" w:rsidRPr="00374F4A" w:rsidRDefault="009608F3" w:rsidP="009608F3">
      <w:pPr>
        <w:pStyle w:val="BodyTextIndent3"/>
        <w:widowControl w:val="0"/>
        <w:spacing w:line="240" w:lineRule="auto"/>
        <w:contextualSpacing/>
        <w:jc w:val="right"/>
        <w:rPr>
          <w:rFonts w:ascii="GHEA Grapalat" w:hAnsi="GHEA Grapalat" w:cs="Arial"/>
          <w:b/>
          <w:sz w:val="24"/>
          <w:szCs w:val="24"/>
        </w:rPr>
      </w:pPr>
      <w:r w:rsidRPr="00293C63">
        <w:rPr>
          <w:rFonts w:ascii="GHEA Grapalat" w:hAnsi="GHEA Grapalat"/>
          <w:b/>
          <w:sz w:val="24"/>
          <w:szCs w:val="24"/>
        </w:rPr>
        <w:t>к Приглашению на 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177824"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77824"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177824"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77824"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lastRenderedPageBreak/>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177824"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77824"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lastRenderedPageBreak/>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17782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17782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17782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177824"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17782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17782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17782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17782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177824"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177824"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177824"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177824"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17782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177824"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17782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17782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310"/>
      </w:tblGrid>
      <w:tr w:rsidR="00A9306E" w:rsidRPr="00FD1EE4" w:rsidTr="008927EA">
        <w:trPr>
          <w:trHeight w:val="83"/>
        </w:trPr>
        <w:tc>
          <w:tcPr>
            <w:tcW w:w="8310"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8927EA">
        <w:trPr>
          <w:trHeight w:val="5888"/>
        </w:trPr>
        <w:tc>
          <w:tcPr>
            <w:tcW w:w="8310"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562A75" w:rsidP="00A9306E">
      <w:pPr>
        <w:pStyle w:val="ListParagraph"/>
        <w:numPr>
          <w:ilvl w:val="0"/>
          <w:numId w:val="27"/>
        </w:numPr>
        <w:spacing w:after="200" w:line="360" w:lineRule="auto"/>
        <w:contextualSpacing/>
        <w:jc w:val="both"/>
        <w:rPr>
          <w:rFonts w:ascii="GHEA Grapalat" w:hAnsi="GHEA Grapalat"/>
        </w:rPr>
      </w:pPr>
      <w:r>
        <w:rPr>
          <w:rFonts w:ascii="GHEA Grapalat" w:hAnsi="GHEA Grapalat"/>
        </w:rPr>
        <w:t xml:space="preserve">в подразделе </w:t>
      </w:r>
      <w:r w:rsidR="00A9306E"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lastRenderedPageBreak/>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w:t>
      </w:r>
      <w:r w:rsidRPr="000306ED">
        <w:rPr>
          <w:rFonts w:ascii="GHEA Grapalat" w:hAnsi="GHEA Grapalat"/>
        </w:rPr>
        <w:lastRenderedPageBreak/>
        <w:t>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w:t>
      </w:r>
      <w:r w:rsidR="007D16F2">
        <w:rPr>
          <w:rFonts w:ascii="GHEA Grapalat" w:hAnsi="GHEA Grapalat"/>
        </w:rPr>
        <w:t xml:space="preserve">нием терроризма" лицо является </w:t>
      </w:r>
      <w:r w:rsidRPr="000306ED">
        <w:rPr>
          <w:rFonts w:ascii="GHEA Grapalat" w:hAnsi="GHEA Grapalat"/>
        </w:rPr>
        <w:t xml:space="preserve">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lastRenderedPageBreak/>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w:t>
      </w:r>
      <w:r w:rsidRPr="000306ED">
        <w:rPr>
          <w:rFonts w:ascii="GHEA Grapalat" w:hAnsi="GHEA Grapalat"/>
        </w:rPr>
        <w:lastRenderedPageBreak/>
        <w:t>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9306E" w:rsidP="005921CB">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844DED" w:rsidRPr="00374F4A" w:rsidRDefault="00844DED" w:rsidP="00844DED">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 xml:space="preserve">(совокупность себестоимости и прогнозируемой </w:t>
            </w:r>
            <w:proofErr w:type="gramStart"/>
            <w:r w:rsidRPr="00BC2673">
              <w:rPr>
                <w:rFonts w:ascii="GHEA Grapalat" w:hAnsi="GHEA Grapalat"/>
                <w:sz w:val="16"/>
                <w:szCs w:val="16"/>
              </w:rPr>
              <w:t>прибыли)</w:t>
            </w:r>
            <w:r w:rsidRPr="00BC2673">
              <w:rPr>
                <w:rFonts w:ascii="GHEA Grapalat" w:hAnsi="GHEA Grapalat"/>
              </w:rPr>
              <w:t xml:space="preserve">  </w:t>
            </w:r>
            <w:r w:rsidRPr="00BC2673">
              <w:rPr>
                <w:rFonts w:ascii="GHEA Grapalat" w:hAnsi="GHEA Grapalat"/>
                <w:b/>
                <w:sz w:val="20"/>
                <w:szCs w:val="20"/>
              </w:rPr>
              <w:t xml:space="preserve"> </w:t>
            </w:r>
            <w:proofErr w:type="gramEnd"/>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00D90A08">
        <w:rPr>
          <w:rFonts w:ascii="GHEA Grapalat" w:hAnsi="GHEA Grapalat"/>
          <w:sz w:val="16"/>
        </w:rPr>
        <w:t xml:space="preserve"> </w:t>
      </w:r>
      <w:r w:rsidR="00052F20">
        <w:rPr>
          <w:rFonts w:ascii="GHEA Grapalat" w:hAnsi="GHEA Grapalat"/>
          <w:sz w:val="16"/>
        </w:rPr>
        <w:t xml:space="preserve">  </w:t>
      </w:r>
      <w:proofErr w:type="gramEnd"/>
      <w:r w:rsidR="00052F20">
        <w:rPr>
          <w:rFonts w:ascii="GHEA Grapalat" w:hAnsi="GHEA Grapalat"/>
          <w:sz w:val="16"/>
        </w:rPr>
        <w:t xml:space="preserve">                                      </w:t>
      </w:r>
      <w:r w:rsidRPr="00567D3B">
        <w:rPr>
          <w:rFonts w:ascii="GHEA Grapalat" w:hAnsi="GHEA Grapalat"/>
          <w:sz w:val="16"/>
        </w:rPr>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lastRenderedPageBreak/>
        <w:t>Приложение № 4.2</w:t>
      </w:r>
    </w:p>
    <w:p w:rsidR="00844DED" w:rsidRPr="00844DED" w:rsidRDefault="00844DED" w:rsidP="00844DED">
      <w:pPr>
        <w:pStyle w:val="BodyTextIndent3"/>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FA566B" w:rsidP="00386231">
      <w:pPr>
        <w:widowControl w:val="0"/>
        <w:tabs>
          <w:tab w:val="left" w:pos="1134"/>
        </w:tabs>
        <w:ind w:firstLine="567"/>
        <w:contextualSpacing/>
        <w:jc w:val="both"/>
        <w:rPr>
          <w:rFonts w:ascii="GHEA Grapalat" w:hAnsi="GHEA Grapalat" w:cs="GHEA Grapalat"/>
          <w:sz w:val="22"/>
          <w:szCs w:val="22"/>
        </w:rPr>
      </w:pPr>
      <w:r>
        <w:rPr>
          <w:rFonts w:ascii="GHEA Grapalat" w:hAnsi="GHEA Grapalat"/>
          <w:sz w:val="22"/>
          <w:szCs w:val="22"/>
        </w:rPr>
        <w:t xml:space="preserve">а) </w:t>
      </w:r>
      <w:r w:rsidR="003D2FE2"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FA566B" w:rsidP="00386231">
      <w:pPr>
        <w:widowControl w:val="0"/>
        <w:tabs>
          <w:tab w:val="left" w:pos="1134"/>
        </w:tabs>
        <w:ind w:firstLine="567"/>
        <w:contextualSpacing/>
        <w:jc w:val="both"/>
        <w:rPr>
          <w:rFonts w:ascii="GHEA Grapalat" w:hAnsi="GHEA Grapalat" w:cs="GHEA Grapalat"/>
          <w:sz w:val="22"/>
          <w:szCs w:val="22"/>
        </w:rPr>
      </w:pPr>
      <w:r>
        <w:rPr>
          <w:rFonts w:ascii="GHEA Grapalat" w:hAnsi="GHEA Grapalat"/>
          <w:sz w:val="22"/>
          <w:szCs w:val="22"/>
        </w:rPr>
        <w:t xml:space="preserve">б) </w:t>
      </w:r>
      <w:r w:rsidR="003D2FE2"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FA566B" w:rsidP="00386231">
      <w:pPr>
        <w:widowControl w:val="0"/>
        <w:tabs>
          <w:tab w:val="left" w:pos="1134"/>
        </w:tabs>
        <w:ind w:firstLine="567"/>
        <w:contextualSpacing/>
        <w:jc w:val="both"/>
        <w:rPr>
          <w:rFonts w:ascii="GHEA Grapalat" w:hAnsi="GHEA Grapalat" w:cs="GHEA Grapalat"/>
          <w:sz w:val="22"/>
          <w:szCs w:val="22"/>
        </w:rPr>
      </w:pPr>
      <w:r>
        <w:rPr>
          <w:rFonts w:ascii="GHEA Grapalat" w:hAnsi="GHEA Grapalat"/>
          <w:sz w:val="22"/>
          <w:szCs w:val="22"/>
        </w:rPr>
        <w:t xml:space="preserve">в) </w:t>
      </w:r>
      <w:r w:rsidR="003D2FE2" w:rsidRPr="00B138F3">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FA566B" w:rsidP="00386231">
      <w:pPr>
        <w:widowControl w:val="0"/>
        <w:tabs>
          <w:tab w:val="left" w:pos="1134"/>
        </w:tabs>
        <w:ind w:firstLine="567"/>
        <w:contextualSpacing/>
        <w:jc w:val="both"/>
        <w:rPr>
          <w:rFonts w:ascii="GHEA Grapalat" w:hAnsi="GHEA Grapalat" w:cs="GHEA Grapalat"/>
          <w:sz w:val="22"/>
          <w:szCs w:val="22"/>
        </w:rPr>
      </w:pPr>
      <w:r>
        <w:rPr>
          <w:rFonts w:ascii="GHEA Grapalat" w:hAnsi="GHEA Grapalat"/>
          <w:sz w:val="22"/>
          <w:szCs w:val="22"/>
        </w:rPr>
        <w:t xml:space="preserve">г) </w:t>
      </w:r>
      <w:r w:rsidR="003D2FE2" w:rsidRPr="00B138F3">
        <w:rPr>
          <w:rFonts w:ascii="GHEA Grapalat" w:hAnsi="GHEA Grapalat"/>
          <w:sz w:val="22"/>
          <w:szCs w:val="22"/>
        </w:rPr>
        <w:t>Компания подтверждает, что акцептовала Требование в полном размере суммы неустойки.</w:t>
      </w:r>
    </w:p>
    <w:p w:rsidR="003D2FE2" w:rsidRPr="00B138F3" w:rsidRDefault="00FA566B" w:rsidP="00386231">
      <w:pPr>
        <w:widowControl w:val="0"/>
        <w:tabs>
          <w:tab w:val="left" w:pos="1134"/>
        </w:tabs>
        <w:ind w:firstLine="567"/>
        <w:contextualSpacing/>
        <w:jc w:val="both"/>
        <w:rPr>
          <w:rFonts w:ascii="GHEA Grapalat" w:hAnsi="GHEA Grapalat" w:cs="GHEA Grapalat"/>
          <w:sz w:val="22"/>
          <w:szCs w:val="22"/>
        </w:rPr>
      </w:pPr>
      <w:r>
        <w:rPr>
          <w:rFonts w:ascii="GHEA Grapalat" w:hAnsi="GHEA Grapalat"/>
          <w:sz w:val="22"/>
          <w:szCs w:val="22"/>
        </w:rPr>
        <w:t xml:space="preserve">д) </w:t>
      </w:r>
      <w:r w:rsidR="003D2FE2" w:rsidRPr="00B138F3">
        <w:rPr>
          <w:rFonts w:ascii="GHEA Grapalat" w:hAnsi="GHEA Grapalat"/>
          <w:sz w:val="22"/>
          <w:szCs w:val="22"/>
        </w:rPr>
        <w:t>настоящим Компания соглашается, что Банк-плательщик не несет никакой ответственности за правоме</w:t>
      </w:r>
      <w:r w:rsidR="000C4AE3">
        <w:rPr>
          <w:rFonts w:ascii="GHEA Grapalat" w:hAnsi="GHEA Grapalat"/>
          <w:sz w:val="22"/>
          <w:szCs w:val="22"/>
        </w:rPr>
        <w:t xml:space="preserve">рность, действительность, сроки </w:t>
      </w:r>
      <w:proofErr w:type="gramStart"/>
      <w:r w:rsidR="003D2FE2" w:rsidRPr="00B138F3">
        <w:rPr>
          <w:rFonts w:ascii="GHEA Grapalat" w:hAnsi="GHEA Grapalat"/>
          <w:sz w:val="22"/>
          <w:szCs w:val="22"/>
        </w:rPr>
        <w:t>представления</w:t>
      </w:r>
      <w:proofErr w:type="gramEnd"/>
      <w:r w:rsidR="003D2FE2" w:rsidRPr="00B138F3">
        <w:rPr>
          <w:rFonts w:ascii="GHEA Grapalat" w:hAnsi="GHEA Grapalat"/>
          <w:sz w:val="22"/>
          <w:szCs w:val="22"/>
        </w:rPr>
        <w:t xml:space="preserve"> </w:t>
      </w:r>
      <w:r w:rsidR="003D2FE2" w:rsidRPr="00B138F3">
        <w:rPr>
          <w:rFonts w:ascii="GHEA Grapalat" w:hAnsi="GHEA Grapalat"/>
          <w:sz w:val="22"/>
          <w:szCs w:val="22"/>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w:t>
      </w:r>
      <w:r w:rsidRPr="00B138F3">
        <w:rPr>
          <w:rFonts w:ascii="GHEA Grapalat" w:hAnsi="GHEA Grapalat"/>
        </w:rPr>
        <w:lastRenderedPageBreak/>
        <w:t xml:space="preserve">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lastRenderedPageBreak/>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A45632" w:rsidRDefault="00A45632">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A86664" w:rsidRDefault="003B2F27" w:rsidP="003F4FD0">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BodyTextIndent3"/>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2"/>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71051A" w:rsidRPr="0071051A">
        <w:rPr>
          <w:rFonts w:ascii="GHEA Grapalat" w:hAnsi="GHEA Grapalat"/>
          <w:b/>
        </w:rPr>
        <w:t>Услуги</w:t>
      </w:r>
      <w:r w:rsidR="005D48CF" w:rsidRPr="005D48CF">
        <w:rPr>
          <w:rFonts w:ascii="GHEA Grapalat" w:hAnsi="GHEA Grapalat"/>
          <w:b/>
        </w:rPr>
        <w:t xml:space="preserve"> текущей</w:t>
      </w:r>
      <w:r w:rsidR="0071051A" w:rsidRPr="0071051A">
        <w:rPr>
          <w:rFonts w:ascii="GHEA Grapalat" w:hAnsi="GHEA Grapalat"/>
          <w:b/>
        </w:rPr>
        <w:t xml:space="preserve"> внешней оценки ISO 35001</w:t>
      </w:r>
      <w:r w:rsidR="0071051A"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3F4FD0">
      <w:pPr>
        <w:contextualSpacing/>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proofErr w:type="gramStart"/>
      <w:r w:rsidRPr="00AD29CE">
        <w:rPr>
          <w:rFonts w:ascii="GHEA Grapalat" w:hAnsi="GHEA Grapalat"/>
        </w:rPr>
        <w:t>а)</w:t>
      </w:r>
      <w:r w:rsidRPr="00BC61E7">
        <w:rPr>
          <w:rFonts w:ascii="GHEA Grapalat" w:hAnsi="GHEA Grapalat"/>
        </w:rPr>
        <w:tab/>
      </w:r>
      <w:proofErr w:type="gramEnd"/>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proofErr w:type="gramStart"/>
      <w:r w:rsidRPr="00AD29CE">
        <w:rPr>
          <w:rFonts w:ascii="GHEA Grapalat" w:hAnsi="GHEA Grapalat"/>
        </w:rPr>
        <w:t>б)Отказываться</w:t>
      </w:r>
      <w:proofErr w:type="gramEnd"/>
      <w:r w:rsidRPr="00AD29CE">
        <w:rPr>
          <w:rFonts w:ascii="GHEA Grapalat" w:hAnsi="GHEA Grapalat"/>
        </w:rPr>
        <w:t xml:space="preserve">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 xml:space="preserve">В одностороннем порядке расторгать договор, если Исполнитель существенным образом нарушил договор. Нарушение договора Исполнителем </w:t>
      </w:r>
      <w:r w:rsidRPr="00AD29CE">
        <w:rPr>
          <w:rFonts w:ascii="GHEA Grapalat" w:hAnsi="GHEA Grapalat"/>
        </w:rPr>
        <w:lastRenderedPageBreak/>
        <w:t>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proofErr w:type="gramStart"/>
      <w:r w:rsidRPr="00AD29CE">
        <w:rPr>
          <w:rFonts w:ascii="GHEA Grapalat" w:hAnsi="GHEA Grapalat"/>
        </w:rPr>
        <w:t>а)</w:t>
      </w:r>
      <w:r w:rsidRPr="00561745">
        <w:rPr>
          <w:rFonts w:ascii="GHEA Grapalat" w:hAnsi="GHEA Grapalat"/>
        </w:rPr>
        <w:tab/>
      </w:r>
      <w:proofErr w:type="gramEnd"/>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proofErr w:type="gramStart"/>
      <w:r w:rsidRPr="00AD29CE">
        <w:rPr>
          <w:rFonts w:ascii="GHEA Grapalat" w:hAnsi="GHEA Grapalat"/>
        </w:rPr>
        <w:t>б)</w:t>
      </w:r>
      <w:r w:rsidRPr="00561745">
        <w:rPr>
          <w:rFonts w:ascii="GHEA Grapalat" w:hAnsi="GHEA Grapalat"/>
        </w:rPr>
        <w:tab/>
      </w:r>
      <w:proofErr w:type="gramEnd"/>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F4FD0">
      <w:pPr>
        <w:widowControl w:val="0"/>
        <w:pBdr>
          <w:bottom w:val="single" w:sz="6" w:space="1" w:color="auto"/>
        </w:pBdr>
        <w:tabs>
          <w:tab w:val="left" w:pos="1276"/>
        </w:tabs>
        <w:ind w:firstLine="567"/>
        <w:contextualSpacing/>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C169CB" w:rsidRDefault="00C169CB"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 xml:space="preserve">в отношении Исполнителя применяет меры ответственности, </w:t>
      </w:r>
      <w:r>
        <w:rPr>
          <w:rFonts w:ascii="GHEA Grapalat" w:hAnsi="GHEA Grapalat"/>
        </w:rPr>
        <w:lastRenderedPageBreak/>
        <w:t>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3D0291" w:rsidRDefault="003B2F27" w:rsidP="003F4FD0">
      <w:pPr>
        <w:widowControl w:val="0"/>
        <w:tabs>
          <w:tab w:val="left" w:pos="1134"/>
        </w:tabs>
        <w:ind w:firstLine="567"/>
        <w:contextualSpacing/>
        <w:jc w:val="both"/>
        <w:rPr>
          <w:rFonts w:ascii="GHEA Grapalat" w:hAnsi="GHEA Grapalat"/>
        </w:rPr>
      </w:pPr>
      <w:r w:rsidRPr="003D0291">
        <w:rPr>
          <w:rFonts w:ascii="GHEA Grapalat" w:hAnsi="GHEA Grapalat"/>
        </w:rPr>
        <w:t>4.1.</w:t>
      </w:r>
      <w:r w:rsidRPr="003D0291">
        <w:rPr>
          <w:rFonts w:ascii="GHEA Grapalat" w:hAnsi="GHEA Grapalat"/>
        </w:rPr>
        <w:tab/>
        <w:t xml:space="preserve">Цена подлежащей предоставлению Исполнителем услуги по настоящему договору составляет ____ (____прописью_________________________) </w:t>
      </w:r>
      <w:proofErr w:type="spellStart"/>
      <w:r w:rsidRPr="003D0291">
        <w:rPr>
          <w:rFonts w:ascii="GHEA Grapalat" w:hAnsi="GHEA Grapalat"/>
        </w:rPr>
        <w:t>драмов</w:t>
      </w:r>
      <w:proofErr w:type="spellEnd"/>
      <w:r w:rsidRPr="003D0291">
        <w:rPr>
          <w:rFonts w:ascii="GHEA Grapalat" w:hAnsi="GHEA Grapalat"/>
        </w:rPr>
        <w:t xml:space="preserve"> РА, включая НДС</w:t>
      </w:r>
      <w:r w:rsidR="00AD2CE2" w:rsidRPr="003D0291">
        <w:rPr>
          <w:rStyle w:val="FootnoteReference"/>
          <w:rFonts w:ascii="GHEA Grapalat" w:hAnsi="GHEA Grapalat"/>
        </w:rPr>
        <w:footnoteReference w:customMarkFollows="1" w:id="6"/>
        <w:t>17</w:t>
      </w:r>
      <w:r w:rsidRPr="003D0291">
        <w:rPr>
          <w:rFonts w:ascii="GHEA Grapalat" w:hAnsi="GHEA Grapalat"/>
        </w:rPr>
        <w:t>.</w:t>
      </w:r>
    </w:p>
    <w:p w:rsidR="003B2F27" w:rsidRPr="003D0291" w:rsidRDefault="003B2F27" w:rsidP="003F4FD0">
      <w:pPr>
        <w:widowControl w:val="0"/>
        <w:ind w:firstLine="567"/>
        <w:contextualSpacing/>
        <w:jc w:val="both"/>
        <w:rPr>
          <w:rFonts w:ascii="GHEA Grapalat" w:hAnsi="GHEA Grapalat" w:cs="Sylfaen"/>
        </w:rPr>
      </w:pPr>
      <w:r w:rsidRPr="003D0291">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3D0291">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386D41">
        <w:rPr>
          <w:rFonts w:ascii="GHEA Grapalat" w:hAnsi="GHEA Grapalat"/>
        </w:rPr>
        <w:t>25</w:t>
      </w:r>
      <w:r w:rsidR="00603F00">
        <w:rPr>
          <w:rFonts w:ascii="GHEA Grapalat" w:hAnsi="GHEA Grapalat"/>
        </w:rPr>
        <w:t>-</w:t>
      </w:r>
      <w:proofErr w:type="gramStart"/>
      <w:r w:rsidR="00603F00">
        <w:rPr>
          <w:rFonts w:ascii="GHEA Grapalat" w:hAnsi="GHEA Grapalat"/>
        </w:rPr>
        <w:t xml:space="preserve">ого </w:t>
      </w:r>
      <w:r w:rsidRPr="00AD29CE">
        <w:rPr>
          <w:rFonts w:ascii="GHEA Grapalat" w:hAnsi="GHEA Grapalat"/>
        </w:rPr>
        <w:t xml:space="preserve"> декабря</w:t>
      </w:r>
      <w:proofErr w:type="gramEnd"/>
      <w:r w:rsidRPr="00AD29CE">
        <w:rPr>
          <w:rFonts w:ascii="GHEA Grapalat" w:hAnsi="GHEA Grapalat"/>
        </w:rPr>
        <w:t xml:space="preserve"> данного года. </w:t>
      </w:r>
    </w:p>
    <w:p w:rsidR="009B7BE7" w:rsidRDefault="009B7BE7" w:rsidP="003F4FD0">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rsidR="00250DCF" w:rsidRDefault="00250DCF"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w:t>
      </w:r>
      <w:r w:rsidRPr="00AD29CE">
        <w:rPr>
          <w:rFonts w:ascii="GHEA Grapalat" w:hAnsi="GHEA Grapalat"/>
        </w:rPr>
        <w:lastRenderedPageBreak/>
        <w:t>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lastRenderedPageBreak/>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lastRenderedPageBreak/>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w:t>
      </w:r>
      <w:proofErr w:type="gramStart"/>
      <w:r w:rsidRPr="00AD29CE">
        <w:rPr>
          <w:rFonts w:ascii="GHEA Grapalat" w:hAnsi="GHEA Grapalat"/>
        </w:rPr>
        <w:t>надлежащим 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w:t>
      </w:r>
      <w:r w:rsidR="006C19DB">
        <w:rPr>
          <w:rFonts w:ascii="GHEA Grapalat" w:hAnsi="GHEA Grapalat"/>
        </w:rPr>
        <w:t>ическую силу. Приложения №</w:t>
      </w:r>
      <w:r w:rsidR="002466FE">
        <w:rPr>
          <w:rFonts w:ascii="GHEA Grapalat" w:hAnsi="GHEA Grapalat"/>
        </w:rPr>
        <w:t>1</w:t>
      </w:r>
      <w:r w:rsidR="0018729B">
        <w:rPr>
          <w:rFonts w:ascii="GHEA Grapalat" w:hAnsi="GHEA Grapalat"/>
        </w:rPr>
        <w:t>,</w:t>
      </w:r>
      <w:r w:rsidR="006C19DB" w:rsidRPr="006C19DB">
        <w:rPr>
          <w:rFonts w:ascii="GHEA Grapalat" w:hAnsi="GHEA Grapalat"/>
        </w:rPr>
        <w:t xml:space="preserve"> </w:t>
      </w:r>
      <w:r w:rsidR="006C19DB">
        <w:rPr>
          <w:rFonts w:ascii="GHEA Grapalat" w:hAnsi="GHEA Grapalat"/>
        </w:rPr>
        <w:t xml:space="preserve">№2 №3 и </w:t>
      </w:r>
      <w:r w:rsidR="006C19DB">
        <w:rPr>
          <w:rFonts w:ascii="GHEA Grapalat" w:hAnsi="GHEA Grapalat"/>
        </w:rPr>
        <w:lastRenderedPageBreak/>
        <w:t>№</w:t>
      </w:r>
      <w:r w:rsidRPr="00AD29CE">
        <w:rPr>
          <w:rFonts w:ascii="GHEA Grapalat" w:hAnsi="GHEA Grapalat"/>
        </w:rPr>
        <w:t>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tabs>
          <w:tab w:val="left" w:pos="1276"/>
        </w:tabs>
        <w:ind w:firstLine="567"/>
        <w:contextualSpacing/>
        <w:jc w:val="both"/>
        <w:rPr>
          <w:rFonts w:ascii="GHEA Grapalat" w:hAnsi="GHEA Grapalat"/>
        </w:rPr>
      </w:pP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103FD2" w:rsidRPr="00A019BB" w:rsidRDefault="00103FD2" w:rsidP="00103FD2">
      <w:pPr>
        <w:widowControl w:val="0"/>
        <w:spacing w:after="160"/>
        <w:jc w:val="right"/>
        <w:rPr>
          <w:rFonts w:ascii="GHEA Grapalat" w:hAnsi="GHEA Grapalat"/>
          <w:i/>
        </w:rPr>
      </w:pPr>
      <w:r w:rsidRPr="00A019BB">
        <w:rPr>
          <w:rFonts w:ascii="GHEA Grapalat" w:hAnsi="GHEA Grapalat"/>
          <w:i/>
        </w:rPr>
        <w:lastRenderedPageBreak/>
        <w:t>Приложение № 2</w:t>
      </w:r>
    </w:p>
    <w:p w:rsidR="00103FD2" w:rsidRPr="00A019BB" w:rsidRDefault="00103FD2" w:rsidP="00103FD2">
      <w:pPr>
        <w:widowControl w:val="0"/>
        <w:spacing w:after="160"/>
        <w:jc w:val="right"/>
        <w:rPr>
          <w:rFonts w:ascii="GHEA Grapalat" w:hAnsi="GHEA Grapalat"/>
          <w:i/>
        </w:rPr>
      </w:pPr>
      <w:r w:rsidRPr="00A019BB">
        <w:rPr>
          <w:rFonts w:ascii="GHEA Grapalat" w:hAnsi="GHEA Grapalat"/>
          <w:i/>
        </w:rPr>
        <w:t xml:space="preserve">к Договору под кодом </w:t>
      </w:r>
      <w:r w:rsidRPr="00A019BB">
        <w:rPr>
          <w:rFonts w:ascii="GHEA Grapalat" w:hAnsi="GHEA Grapalat"/>
          <w:i/>
        </w:rPr>
        <w:br/>
        <w:t>заключенному "</w:t>
      </w:r>
      <w:r w:rsidRPr="00A019BB">
        <w:rPr>
          <w:rFonts w:ascii="GHEA Grapalat" w:hAnsi="GHEA Grapalat"/>
          <w:i/>
        </w:rPr>
        <w:tab/>
        <w:t>"</w:t>
      </w:r>
      <w:r w:rsidRPr="00A019BB">
        <w:rPr>
          <w:rFonts w:ascii="GHEA Grapalat" w:hAnsi="GHEA Grapalat"/>
          <w:i/>
        </w:rPr>
        <w:tab/>
        <w:t>20</w:t>
      </w:r>
      <w:r w:rsidRPr="00A019BB">
        <w:rPr>
          <w:rFonts w:ascii="GHEA Grapalat" w:hAnsi="GHEA Grapalat"/>
          <w:i/>
        </w:rPr>
        <w:tab/>
        <w:t>г.</w:t>
      </w:r>
    </w:p>
    <w:p w:rsidR="00103FD2" w:rsidRPr="00A019BB" w:rsidRDefault="00103FD2" w:rsidP="00103FD2">
      <w:pPr>
        <w:widowControl w:val="0"/>
        <w:spacing w:after="160"/>
        <w:jc w:val="right"/>
        <w:rPr>
          <w:rFonts w:ascii="GHEA Grapalat" w:hAnsi="GHEA Grapalat"/>
          <w:i/>
        </w:rPr>
      </w:pPr>
    </w:p>
    <w:p w:rsidR="00103FD2" w:rsidRPr="00A019BB" w:rsidRDefault="00103FD2" w:rsidP="00103FD2">
      <w:pPr>
        <w:widowControl w:val="0"/>
        <w:spacing w:after="160"/>
        <w:jc w:val="right"/>
        <w:rPr>
          <w:rFonts w:ascii="GHEA Grapalat" w:hAnsi="GHEA Grapalat"/>
          <w:i/>
        </w:rPr>
      </w:pPr>
    </w:p>
    <w:p w:rsidR="00103FD2" w:rsidRPr="00A019BB" w:rsidRDefault="00103FD2" w:rsidP="00103FD2">
      <w:pPr>
        <w:widowControl w:val="0"/>
        <w:spacing w:after="160"/>
        <w:jc w:val="right"/>
        <w:rPr>
          <w:rFonts w:ascii="GHEA Grapalat" w:hAnsi="GHEA Grapalat"/>
          <w:i/>
        </w:rPr>
      </w:pPr>
    </w:p>
    <w:p w:rsidR="00103FD2" w:rsidRPr="00A019BB" w:rsidRDefault="00103FD2" w:rsidP="00103FD2">
      <w:pPr>
        <w:widowControl w:val="0"/>
        <w:spacing w:after="160"/>
        <w:jc w:val="center"/>
        <w:rPr>
          <w:rFonts w:ascii="GHEA Grapalat" w:hAnsi="GHEA Grapalat"/>
        </w:rPr>
      </w:pPr>
      <w:r w:rsidRPr="00A019BB">
        <w:rPr>
          <w:rFonts w:ascii="GHEA Grapalat" w:hAnsi="GHEA Grapalat"/>
        </w:rPr>
        <w:t>ГРАФИК ОПЛАТЫ</w:t>
      </w:r>
      <w:r w:rsidRPr="00A019BB">
        <w:rPr>
          <w:rFonts w:ascii="GHEA Grapalat" w:hAnsi="GHEA Grapalat"/>
          <w:vertAlign w:val="superscript"/>
        </w:rPr>
        <w:footnoteReference w:customMarkFollows="1" w:id="10"/>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7"/>
        <w:gridCol w:w="1135"/>
        <w:gridCol w:w="2409"/>
        <w:gridCol w:w="2410"/>
        <w:gridCol w:w="2552"/>
        <w:gridCol w:w="1984"/>
      </w:tblGrid>
      <w:tr w:rsidR="00103FD2" w:rsidRPr="00343529" w:rsidTr="00E5118E">
        <w:trPr>
          <w:trHeight w:val="363"/>
          <w:jc w:val="center"/>
        </w:trPr>
        <w:tc>
          <w:tcPr>
            <w:tcW w:w="11627" w:type="dxa"/>
            <w:gridSpan w:val="6"/>
          </w:tcPr>
          <w:p w:rsidR="00103FD2" w:rsidRPr="00343529" w:rsidRDefault="00103FD2" w:rsidP="00E5118E">
            <w:pPr>
              <w:widowControl w:val="0"/>
              <w:spacing w:after="120"/>
              <w:jc w:val="center"/>
              <w:rPr>
                <w:rFonts w:ascii="GHEA Grapalat" w:hAnsi="GHEA Grapalat"/>
                <w:sz w:val="16"/>
                <w:szCs w:val="16"/>
              </w:rPr>
            </w:pPr>
            <w:r w:rsidRPr="00343529">
              <w:rPr>
                <w:rFonts w:ascii="GHEA Grapalat" w:hAnsi="GHEA Grapalat"/>
                <w:sz w:val="16"/>
                <w:szCs w:val="16"/>
              </w:rPr>
              <w:t>Услуги</w:t>
            </w:r>
          </w:p>
        </w:tc>
      </w:tr>
      <w:tr w:rsidR="00103FD2" w:rsidRPr="00343529" w:rsidTr="00E5118E">
        <w:trPr>
          <w:trHeight w:val="1781"/>
          <w:jc w:val="center"/>
        </w:trPr>
        <w:tc>
          <w:tcPr>
            <w:tcW w:w="1137" w:type="dxa"/>
            <w:vMerge w:val="restart"/>
            <w:vAlign w:val="center"/>
          </w:tcPr>
          <w:p w:rsidR="00103FD2" w:rsidRPr="00343529" w:rsidRDefault="00103FD2" w:rsidP="00E5118E">
            <w:pPr>
              <w:widowControl w:val="0"/>
              <w:spacing w:after="120"/>
              <w:jc w:val="center"/>
              <w:rPr>
                <w:rFonts w:ascii="GHEA Grapalat" w:hAnsi="GHEA Grapalat"/>
                <w:sz w:val="16"/>
                <w:szCs w:val="16"/>
              </w:rPr>
            </w:pPr>
            <w:r w:rsidRPr="00343529">
              <w:rPr>
                <w:rFonts w:ascii="GHEA Grapalat" w:hAnsi="GHEA Grapalat"/>
                <w:sz w:val="16"/>
                <w:szCs w:val="16"/>
              </w:rPr>
              <w:t>номер предусмотренного приглашением лота</w:t>
            </w:r>
          </w:p>
        </w:tc>
        <w:tc>
          <w:tcPr>
            <w:tcW w:w="1135" w:type="dxa"/>
            <w:vMerge w:val="restart"/>
            <w:vAlign w:val="center"/>
          </w:tcPr>
          <w:p w:rsidR="00103FD2" w:rsidRPr="00343529" w:rsidRDefault="00103FD2" w:rsidP="00E5118E">
            <w:pPr>
              <w:widowControl w:val="0"/>
              <w:spacing w:after="120"/>
              <w:jc w:val="center"/>
              <w:rPr>
                <w:rFonts w:ascii="GHEA Grapalat" w:hAnsi="GHEA Grapalat"/>
                <w:sz w:val="16"/>
                <w:szCs w:val="16"/>
              </w:rPr>
            </w:pPr>
            <w:r w:rsidRPr="00343529">
              <w:rPr>
                <w:rFonts w:ascii="GHEA Grapalat" w:hAnsi="GHEA Grapalat"/>
                <w:sz w:val="16"/>
                <w:szCs w:val="16"/>
              </w:rPr>
              <w:t>промежуточный код, предусмотренный планом закупок по классификации ЕЗК (CPV)</w:t>
            </w:r>
          </w:p>
        </w:tc>
        <w:tc>
          <w:tcPr>
            <w:tcW w:w="2409" w:type="dxa"/>
            <w:vMerge w:val="restart"/>
            <w:vAlign w:val="center"/>
          </w:tcPr>
          <w:p w:rsidR="00103FD2" w:rsidRPr="00343529" w:rsidRDefault="00103FD2" w:rsidP="00E5118E">
            <w:pPr>
              <w:widowControl w:val="0"/>
              <w:spacing w:after="120"/>
              <w:jc w:val="center"/>
              <w:rPr>
                <w:rFonts w:ascii="GHEA Grapalat" w:hAnsi="GHEA Grapalat"/>
                <w:sz w:val="16"/>
                <w:szCs w:val="16"/>
              </w:rPr>
            </w:pPr>
            <w:r w:rsidRPr="00343529">
              <w:rPr>
                <w:rFonts w:ascii="GHEA Grapalat" w:hAnsi="GHEA Grapalat"/>
                <w:sz w:val="16"/>
                <w:szCs w:val="16"/>
              </w:rPr>
              <w:t>наименование</w:t>
            </w:r>
          </w:p>
        </w:tc>
        <w:tc>
          <w:tcPr>
            <w:tcW w:w="6946" w:type="dxa"/>
            <w:gridSpan w:val="3"/>
            <w:vAlign w:val="center"/>
          </w:tcPr>
          <w:p w:rsidR="00103FD2" w:rsidRPr="00343529" w:rsidRDefault="00103FD2" w:rsidP="00E5118E">
            <w:pPr>
              <w:widowControl w:val="0"/>
              <w:spacing w:after="120"/>
              <w:jc w:val="both"/>
              <w:rPr>
                <w:rFonts w:ascii="GHEA Grapalat" w:hAnsi="GHEA Grapalat"/>
                <w:sz w:val="16"/>
                <w:szCs w:val="16"/>
              </w:rPr>
            </w:pPr>
            <w:r w:rsidRPr="00343529">
              <w:rPr>
                <w:rFonts w:ascii="GHEA Grapalat" w:hAnsi="GHEA Grapalat"/>
                <w:sz w:val="16"/>
                <w:szCs w:val="16"/>
              </w:rPr>
              <w:t>Оплату услуги предусматривается произвести в 20</w:t>
            </w:r>
            <w:r w:rsidRPr="002975B5">
              <w:rPr>
                <w:rFonts w:ascii="GHEA Grapalat" w:hAnsi="GHEA Grapalat"/>
                <w:sz w:val="16"/>
                <w:szCs w:val="16"/>
              </w:rPr>
              <w:t>23</w:t>
            </w:r>
            <w:r w:rsidRPr="00343529">
              <w:rPr>
                <w:rFonts w:ascii="GHEA Grapalat" w:hAnsi="GHEA Grapalat"/>
                <w:sz w:val="16"/>
                <w:szCs w:val="16"/>
              </w:rPr>
              <w:t>.</w:t>
            </w:r>
            <w:r w:rsidRPr="00343529">
              <w:rPr>
                <w:rFonts w:ascii="GHEA Grapalat" w:hAnsi="GHEA Grapalat"/>
                <w:sz w:val="16"/>
                <w:szCs w:val="16"/>
              </w:rPr>
              <w:tab/>
              <w:t>г., по месяцам, в том числе</w:t>
            </w:r>
            <w:r w:rsidRPr="00343529">
              <w:rPr>
                <w:rStyle w:val="FootnoteReference"/>
                <w:rFonts w:ascii="GHEA Grapalat" w:hAnsi="GHEA Grapalat"/>
                <w:sz w:val="16"/>
                <w:szCs w:val="16"/>
              </w:rPr>
              <w:footnoteReference w:customMarkFollows="1" w:id="11"/>
              <w:t>**</w:t>
            </w:r>
          </w:p>
        </w:tc>
      </w:tr>
      <w:tr w:rsidR="00103FD2" w:rsidRPr="00343529" w:rsidTr="00E5118E">
        <w:trPr>
          <w:trHeight w:val="742"/>
          <w:jc w:val="center"/>
        </w:trPr>
        <w:tc>
          <w:tcPr>
            <w:tcW w:w="1137" w:type="dxa"/>
            <w:vMerge/>
          </w:tcPr>
          <w:p w:rsidR="00103FD2" w:rsidRPr="00343529" w:rsidRDefault="00103FD2" w:rsidP="00E5118E">
            <w:pPr>
              <w:widowControl w:val="0"/>
              <w:spacing w:after="120"/>
              <w:jc w:val="center"/>
              <w:rPr>
                <w:rFonts w:ascii="GHEA Grapalat" w:hAnsi="GHEA Grapalat"/>
                <w:sz w:val="16"/>
                <w:szCs w:val="16"/>
              </w:rPr>
            </w:pPr>
          </w:p>
        </w:tc>
        <w:tc>
          <w:tcPr>
            <w:tcW w:w="1135" w:type="dxa"/>
            <w:vMerge/>
          </w:tcPr>
          <w:p w:rsidR="00103FD2" w:rsidRPr="00343529" w:rsidRDefault="00103FD2" w:rsidP="00E5118E">
            <w:pPr>
              <w:widowControl w:val="0"/>
              <w:spacing w:after="120"/>
              <w:jc w:val="center"/>
              <w:rPr>
                <w:rFonts w:ascii="GHEA Grapalat" w:hAnsi="GHEA Grapalat"/>
                <w:sz w:val="16"/>
                <w:szCs w:val="16"/>
              </w:rPr>
            </w:pPr>
          </w:p>
        </w:tc>
        <w:tc>
          <w:tcPr>
            <w:tcW w:w="2409" w:type="dxa"/>
            <w:vMerge/>
          </w:tcPr>
          <w:p w:rsidR="00103FD2" w:rsidRPr="00343529" w:rsidRDefault="00103FD2" w:rsidP="00E5118E">
            <w:pPr>
              <w:widowControl w:val="0"/>
              <w:spacing w:after="120"/>
              <w:jc w:val="center"/>
              <w:rPr>
                <w:rFonts w:ascii="GHEA Grapalat" w:hAnsi="GHEA Grapalat"/>
                <w:sz w:val="16"/>
                <w:szCs w:val="16"/>
              </w:rPr>
            </w:pPr>
          </w:p>
        </w:tc>
        <w:tc>
          <w:tcPr>
            <w:tcW w:w="2410" w:type="dxa"/>
            <w:vAlign w:val="center"/>
          </w:tcPr>
          <w:p w:rsidR="00103FD2" w:rsidRPr="00177824" w:rsidRDefault="00103FD2" w:rsidP="00E5118E">
            <w:pPr>
              <w:jc w:val="center"/>
              <w:rPr>
                <w:rFonts w:ascii="GHEA Grapalat" w:hAnsi="GHEA Grapalat"/>
                <w:bCs/>
                <w:color w:val="000000"/>
                <w:sz w:val="16"/>
                <w:szCs w:val="16"/>
              </w:rPr>
            </w:pPr>
          </w:p>
          <w:p w:rsidR="00103FD2" w:rsidRPr="00177824" w:rsidRDefault="004240FA" w:rsidP="00E5118E">
            <w:pPr>
              <w:jc w:val="center"/>
              <w:rPr>
                <w:rFonts w:ascii="GHEA Grapalat" w:hAnsi="GHEA Grapalat"/>
                <w:bCs/>
                <w:color w:val="000000"/>
                <w:sz w:val="16"/>
                <w:szCs w:val="16"/>
              </w:rPr>
            </w:pPr>
            <w:r>
              <w:rPr>
                <w:rFonts w:ascii="GHEA Grapalat" w:hAnsi="GHEA Grapalat"/>
                <w:bCs/>
                <w:color w:val="000000"/>
                <w:sz w:val="16"/>
                <w:szCs w:val="16"/>
              </w:rPr>
              <w:t>3</w:t>
            </w:r>
            <w:r w:rsidR="00103FD2" w:rsidRPr="00177824">
              <w:rPr>
                <w:rFonts w:ascii="GHEA Grapalat" w:hAnsi="GHEA Grapalat"/>
                <w:bCs/>
                <w:color w:val="000000"/>
                <w:sz w:val="16"/>
                <w:szCs w:val="16"/>
              </w:rPr>
              <w:t>-й квартал</w:t>
            </w:r>
          </w:p>
          <w:p w:rsidR="00103FD2" w:rsidRPr="00177824" w:rsidRDefault="00103FD2" w:rsidP="00E5118E">
            <w:pPr>
              <w:widowControl w:val="0"/>
              <w:spacing w:after="120"/>
              <w:ind w:left="-94" w:right="-108"/>
              <w:jc w:val="center"/>
              <w:rPr>
                <w:rFonts w:ascii="GHEA Grapalat" w:hAnsi="GHEA Grapalat"/>
                <w:sz w:val="16"/>
                <w:szCs w:val="16"/>
              </w:rPr>
            </w:pPr>
          </w:p>
        </w:tc>
        <w:tc>
          <w:tcPr>
            <w:tcW w:w="2552" w:type="dxa"/>
            <w:vAlign w:val="center"/>
          </w:tcPr>
          <w:p w:rsidR="00103FD2" w:rsidRPr="00177824" w:rsidRDefault="00103FD2" w:rsidP="00E5118E">
            <w:pPr>
              <w:jc w:val="center"/>
              <w:rPr>
                <w:rFonts w:ascii="GHEA Grapalat" w:hAnsi="GHEA Grapalat"/>
                <w:bCs/>
                <w:color w:val="000000"/>
                <w:sz w:val="16"/>
                <w:szCs w:val="16"/>
              </w:rPr>
            </w:pPr>
          </w:p>
          <w:p w:rsidR="00103FD2" w:rsidRPr="00177824" w:rsidRDefault="004240FA" w:rsidP="00E5118E">
            <w:pPr>
              <w:jc w:val="center"/>
              <w:rPr>
                <w:rFonts w:ascii="GHEA Grapalat" w:hAnsi="GHEA Grapalat"/>
                <w:bCs/>
                <w:color w:val="000000"/>
                <w:sz w:val="16"/>
                <w:szCs w:val="16"/>
              </w:rPr>
            </w:pPr>
            <w:r>
              <w:rPr>
                <w:rFonts w:ascii="GHEA Grapalat" w:hAnsi="GHEA Grapalat"/>
                <w:bCs/>
                <w:color w:val="000000"/>
                <w:sz w:val="16"/>
                <w:szCs w:val="16"/>
              </w:rPr>
              <w:t>4</w:t>
            </w:r>
            <w:bookmarkStart w:id="4" w:name="_GoBack"/>
            <w:bookmarkEnd w:id="4"/>
            <w:r w:rsidR="00103FD2" w:rsidRPr="00177824">
              <w:rPr>
                <w:rFonts w:ascii="GHEA Grapalat" w:hAnsi="GHEA Grapalat"/>
                <w:bCs/>
                <w:color w:val="000000"/>
                <w:sz w:val="16"/>
                <w:szCs w:val="16"/>
              </w:rPr>
              <w:t>-й квартал</w:t>
            </w:r>
          </w:p>
          <w:p w:rsidR="00103FD2" w:rsidRPr="00177824" w:rsidRDefault="00103FD2" w:rsidP="00E5118E">
            <w:pPr>
              <w:widowControl w:val="0"/>
              <w:spacing w:after="120"/>
              <w:ind w:left="-136" w:right="-80"/>
              <w:jc w:val="center"/>
              <w:rPr>
                <w:rFonts w:ascii="GHEA Grapalat" w:hAnsi="GHEA Grapalat"/>
                <w:sz w:val="16"/>
                <w:szCs w:val="16"/>
              </w:rPr>
            </w:pPr>
          </w:p>
        </w:tc>
        <w:tc>
          <w:tcPr>
            <w:tcW w:w="1984" w:type="dxa"/>
            <w:vAlign w:val="center"/>
          </w:tcPr>
          <w:p w:rsidR="00103FD2" w:rsidRPr="00177824" w:rsidRDefault="00103FD2" w:rsidP="00E5118E">
            <w:pPr>
              <w:widowControl w:val="0"/>
              <w:spacing w:after="120"/>
              <w:ind w:right="-1"/>
              <w:jc w:val="center"/>
              <w:rPr>
                <w:rFonts w:ascii="GHEA Grapalat" w:hAnsi="GHEA Grapalat"/>
                <w:sz w:val="16"/>
                <w:szCs w:val="16"/>
                <w:lang w:val="en-US"/>
              </w:rPr>
            </w:pPr>
            <w:r w:rsidRPr="00177824">
              <w:rPr>
                <w:rFonts w:ascii="GHEA Grapalat" w:hAnsi="GHEA Grapalat"/>
                <w:sz w:val="16"/>
                <w:szCs w:val="16"/>
              </w:rPr>
              <w:t>Всего</w:t>
            </w:r>
          </w:p>
        </w:tc>
      </w:tr>
      <w:tr w:rsidR="00103FD2" w:rsidRPr="00343529" w:rsidTr="00E5118E">
        <w:trPr>
          <w:trHeight w:val="1195"/>
          <w:jc w:val="center"/>
        </w:trPr>
        <w:tc>
          <w:tcPr>
            <w:tcW w:w="1137" w:type="dxa"/>
          </w:tcPr>
          <w:p w:rsidR="00103FD2" w:rsidRDefault="00103FD2" w:rsidP="00E5118E">
            <w:pPr>
              <w:widowControl w:val="0"/>
              <w:spacing w:after="120"/>
              <w:jc w:val="center"/>
              <w:rPr>
                <w:rFonts w:ascii="GHEA Grapalat" w:hAnsi="GHEA Grapalat"/>
                <w:sz w:val="16"/>
                <w:szCs w:val="16"/>
              </w:rPr>
            </w:pPr>
          </w:p>
          <w:p w:rsidR="004626EB" w:rsidRDefault="004626EB" w:rsidP="00E5118E">
            <w:pPr>
              <w:widowControl w:val="0"/>
              <w:spacing w:after="120"/>
              <w:jc w:val="center"/>
              <w:rPr>
                <w:rFonts w:ascii="GHEA Grapalat" w:hAnsi="GHEA Grapalat"/>
                <w:sz w:val="16"/>
                <w:szCs w:val="16"/>
              </w:rPr>
            </w:pPr>
          </w:p>
          <w:p w:rsidR="004626EB" w:rsidRPr="00343529" w:rsidRDefault="004626EB" w:rsidP="00E5118E">
            <w:pPr>
              <w:widowControl w:val="0"/>
              <w:spacing w:after="120"/>
              <w:jc w:val="center"/>
              <w:rPr>
                <w:rFonts w:ascii="GHEA Grapalat" w:hAnsi="GHEA Grapalat"/>
                <w:sz w:val="16"/>
                <w:szCs w:val="16"/>
              </w:rPr>
            </w:pPr>
          </w:p>
          <w:p w:rsidR="00103FD2" w:rsidRPr="00343529" w:rsidRDefault="00103FD2" w:rsidP="00E5118E">
            <w:pPr>
              <w:widowControl w:val="0"/>
              <w:spacing w:after="120"/>
              <w:jc w:val="center"/>
              <w:rPr>
                <w:rFonts w:ascii="GHEA Grapalat" w:hAnsi="GHEA Grapalat"/>
                <w:sz w:val="16"/>
                <w:szCs w:val="16"/>
              </w:rPr>
            </w:pPr>
            <w:r w:rsidRPr="00343529">
              <w:rPr>
                <w:rFonts w:ascii="GHEA Grapalat" w:hAnsi="GHEA Grapalat"/>
                <w:sz w:val="16"/>
                <w:szCs w:val="16"/>
              </w:rPr>
              <w:t>1</w:t>
            </w:r>
          </w:p>
        </w:tc>
        <w:tc>
          <w:tcPr>
            <w:tcW w:w="1135" w:type="dxa"/>
          </w:tcPr>
          <w:p w:rsidR="00103FD2" w:rsidRDefault="00103FD2" w:rsidP="00E5118E">
            <w:pPr>
              <w:widowControl w:val="0"/>
              <w:spacing w:after="120"/>
              <w:jc w:val="center"/>
              <w:rPr>
                <w:rFonts w:ascii="GHEA Grapalat" w:hAnsi="GHEA Grapalat"/>
                <w:sz w:val="16"/>
                <w:szCs w:val="16"/>
                <w:highlight w:val="yellow"/>
              </w:rPr>
            </w:pPr>
          </w:p>
          <w:p w:rsidR="004626EB" w:rsidRDefault="004626EB" w:rsidP="00E5118E">
            <w:pPr>
              <w:widowControl w:val="0"/>
              <w:spacing w:after="120"/>
              <w:jc w:val="center"/>
              <w:rPr>
                <w:rFonts w:ascii="GHEA Grapalat" w:hAnsi="GHEA Grapalat"/>
                <w:sz w:val="16"/>
                <w:szCs w:val="16"/>
                <w:highlight w:val="yellow"/>
              </w:rPr>
            </w:pPr>
          </w:p>
          <w:p w:rsidR="004626EB" w:rsidRPr="00103FD2" w:rsidRDefault="004626EB" w:rsidP="00E5118E">
            <w:pPr>
              <w:widowControl w:val="0"/>
              <w:spacing w:after="120"/>
              <w:jc w:val="center"/>
              <w:rPr>
                <w:rFonts w:ascii="GHEA Grapalat" w:hAnsi="GHEA Grapalat"/>
                <w:sz w:val="16"/>
                <w:szCs w:val="16"/>
                <w:highlight w:val="yellow"/>
              </w:rPr>
            </w:pPr>
          </w:p>
          <w:p w:rsidR="00103FD2" w:rsidRPr="00103FD2" w:rsidRDefault="004626EB" w:rsidP="00E5118E">
            <w:pPr>
              <w:jc w:val="center"/>
              <w:rPr>
                <w:rFonts w:ascii="GHEA Grapalat" w:hAnsi="GHEA Grapalat"/>
                <w:sz w:val="16"/>
                <w:szCs w:val="16"/>
                <w:highlight w:val="yellow"/>
              </w:rPr>
            </w:pPr>
            <w:r w:rsidRPr="004626EB">
              <w:rPr>
                <w:rFonts w:ascii="GHEA Grapalat" w:hAnsi="GHEA Grapalat"/>
                <w:sz w:val="16"/>
                <w:szCs w:val="16"/>
              </w:rPr>
              <w:t>79211150</w:t>
            </w:r>
          </w:p>
        </w:tc>
        <w:tc>
          <w:tcPr>
            <w:tcW w:w="2409" w:type="dxa"/>
          </w:tcPr>
          <w:p w:rsidR="00103FD2" w:rsidRPr="004626EB" w:rsidRDefault="00103FD2" w:rsidP="00E5118E">
            <w:pPr>
              <w:widowControl w:val="0"/>
              <w:spacing w:after="120"/>
              <w:jc w:val="center"/>
              <w:rPr>
                <w:rFonts w:ascii="GHEA Grapalat" w:hAnsi="GHEA Grapalat"/>
                <w:sz w:val="16"/>
                <w:szCs w:val="16"/>
                <w:highlight w:val="yellow"/>
              </w:rPr>
            </w:pPr>
          </w:p>
          <w:p w:rsidR="00103FD2" w:rsidRPr="00103FD2" w:rsidRDefault="005469A2" w:rsidP="00E5118E">
            <w:pPr>
              <w:widowControl w:val="0"/>
              <w:spacing w:after="120"/>
              <w:jc w:val="center"/>
              <w:rPr>
                <w:rFonts w:ascii="GHEA Grapalat" w:hAnsi="GHEA Grapalat"/>
                <w:sz w:val="16"/>
                <w:szCs w:val="16"/>
                <w:highlight w:val="yellow"/>
              </w:rPr>
            </w:pPr>
            <w:r w:rsidRPr="005469A2">
              <w:rPr>
                <w:rFonts w:ascii="GHEA Grapalat" w:hAnsi="GHEA Grapalat"/>
                <w:sz w:val="16"/>
                <w:szCs w:val="16"/>
              </w:rPr>
              <w:t>Услуга, оказываемая лицензированной организацией с целью проведения текущей сертификации на соответствие требованиям стандарта ISO 35001:2019 и продления срока действия текущей сертификации.</w:t>
            </w:r>
          </w:p>
        </w:tc>
        <w:tc>
          <w:tcPr>
            <w:tcW w:w="2410" w:type="dxa"/>
            <w:vAlign w:val="center"/>
          </w:tcPr>
          <w:p w:rsidR="00103FD2" w:rsidRPr="00177824" w:rsidRDefault="00103FD2" w:rsidP="00E5118E">
            <w:pPr>
              <w:widowControl w:val="0"/>
              <w:spacing w:after="120"/>
              <w:jc w:val="center"/>
              <w:rPr>
                <w:rFonts w:ascii="GHEA Grapalat" w:hAnsi="GHEA Grapalat" w:cs="Arial"/>
                <w:sz w:val="16"/>
                <w:szCs w:val="16"/>
              </w:rPr>
            </w:pPr>
            <w:r w:rsidRPr="00177824">
              <w:rPr>
                <w:rFonts w:ascii="GHEA Grapalat" w:hAnsi="GHEA Grapalat"/>
                <w:sz w:val="16"/>
                <w:szCs w:val="16"/>
              </w:rPr>
              <w:t>100 %</w:t>
            </w:r>
          </w:p>
        </w:tc>
        <w:tc>
          <w:tcPr>
            <w:tcW w:w="2552" w:type="dxa"/>
            <w:vAlign w:val="center"/>
          </w:tcPr>
          <w:p w:rsidR="00103FD2" w:rsidRPr="00177824" w:rsidRDefault="00103FD2" w:rsidP="00E5118E">
            <w:pPr>
              <w:widowControl w:val="0"/>
              <w:spacing w:after="120"/>
              <w:jc w:val="center"/>
              <w:rPr>
                <w:rFonts w:ascii="GHEA Grapalat" w:hAnsi="GHEA Grapalat" w:cs="Arial"/>
                <w:sz w:val="16"/>
                <w:szCs w:val="16"/>
              </w:rPr>
            </w:pPr>
            <w:r w:rsidRPr="00177824">
              <w:rPr>
                <w:rFonts w:ascii="GHEA Grapalat" w:hAnsi="GHEA Grapalat"/>
                <w:sz w:val="16"/>
                <w:szCs w:val="16"/>
              </w:rPr>
              <w:t>100 %</w:t>
            </w:r>
          </w:p>
        </w:tc>
        <w:tc>
          <w:tcPr>
            <w:tcW w:w="1984" w:type="dxa"/>
            <w:vAlign w:val="center"/>
          </w:tcPr>
          <w:p w:rsidR="00103FD2" w:rsidRPr="00177824" w:rsidRDefault="00103FD2" w:rsidP="00E5118E">
            <w:pPr>
              <w:widowControl w:val="0"/>
              <w:spacing w:after="120"/>
              <w:jc w:val="center"/>
              <w:rPr>
                <w:rFonts w:ascii="GHEA Grapalat" w:hAnsi="GHEA Grapalat"/>
                <w:b/>
                <w:sz w:val="16"/>
                <w:szCs w:val="16"/>
              </w:rPr>
            </w:pPr>
            <w:r w:rsidRPr="00177824">
              <w:rPr>
                <w:rFonts w:ascii="GHEA Grapalat" w:hAnsi="GHEA Grapalat"/>
                <w:sz w:val="16"/>
                <w:szCs w:val="16"/>
              </w:rPr>
              <w:t>100 %</w:t>
            </w:r>
          </w:p>
        </w:tc>
      </w:tr>
    </w:tbl>
    <w:p w:rsidR="00103FD2" w:rsidRPr="00343529" w:rsidRDefault="00103FD2" w:rsidP="00103FD2">
      <w:pPr>
        <w:widowControl w:val="0"/>
        <w:spacing w:after="160" w:line="360" w:lineRule="auto"/>
        <w:rPr>
          <w:rFonts w:ascii="GHEA Grapalat" w:hAnsi="GHEA Grapalat"/>
          <w:i/>
          <w:sz w:val="16"/>
          <w:szCs w:val="16"/>
        </w:rPr>
      </w:pPr>
    </w:p>
    <w:p w:rsidR="00103FD2" w:rsidRPr="00A019BB" w:rsidRDefault="00103FD2" w:rsidP="00103FD2">
      <w:pPr>
        <w:widowControl w:val="0"/>
        <w:spacing w:after="160"/>
        <w:jc w:val="center"/>
        <w:rPr>
          <w:rFonts w:ascii="GHEA Grapalat" w:hAnsi="GHEA Grapalat"/>
        </w:rPr>
      </w:pPr>
    </w:p>
    <w:p w:rsidR="00103FD2" w:rsidRPr="00A019BB" w:rsidRDefault="00103FD2" w:rsidP="00103FD2">
      <w:pPr>
        <w:widowControl w:val="0"/>
        <w:spacing w:after="160"/>
        <w:jc w:val="right"/>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103FD2" w:rsidRPr="00A019BB" w:rsidTr="00E5118E">
        <w:trPr>
          <w:jc w:val="center"/>
        </w:trPr>
        <w:tc>
          <w:tcPr>
            <w:tcW w:w="4536" w:type="dxa"/>
          </w:tcPr>
          <w:p w:rsidR="00103FD2" w:rsidRPr="00A019BB" w:rsidRDefault="00103FD2" w:rsidP="00E5118E">
            <w:pPr>
              <w:widowControl w:val="0"/>
              <w:spacing w:after="160"/>
              <w:jc w:val="center"/>
              <w:rPr>
                <w:rFonts w:ascii="GHEA Grapalat" w:hAnsi="GHEA Grapalat" w:cs="Sylfaen"/>
                <w:b/>
                <w:bCs/>
              </w:rPr>
            </w:pPr>
            <w:r w:rsidRPr="00A019BB">
              <w:rPr>
                <w:rFonts w:ascii="GHEA Grapalat" w:hAnsi="GHEA Grapalat"/>
                <w:b/>
              </w:rPr>
              <w:t>ПОКУПАТЕЛЬ</w:t>
            </w:r>
          </w:p>
          <w:p w:rsidR="00103FD2" w:rsidRPr="00970E65" w:rsidRDefault="00103FD2" w:rsidP="00E5118E">
            <w:pPr>
              <w:widowControl w:val="0"/>
              <w:jc w:val="center"/>
              <w:rPr>
                <w:rFonts w:ascii="GHEA Grapalat" w:hAnsi="GHEA Grapalat"/>
              </w:rPr>
            </w:pPr>
            <w:r w:rsidRPr="00970E65">
              <w:rPr>
                <w:rFonts w:ascii="GHEA Grapalat" w:hAnsi="GHEA Grapalat"/>
              </w:rPr>
              <w:t>______________________</w:t>
            </w:r>
          </w:p>
          <w:p w:rsidR="00103FD2" w:rsidRPr="00A019BB" w:rsidRDefault="00103FD2" w:rsidP="00E5118E">
            <w:pPr>
              <w:widowControl w:val="0"/>
              <w:spacing w:after="160"/>
              <w:jc w:val="center"/>
              <w:rPr>
                <w:rFonts w:ascii="GHEA Grapalat" w:hAnsi="GHEA Grapalat"/>
                <w:sz w:val="20"/>
                <w:szCs w:val="20"/>
              </w:rPr>
            </w:pPr>
            <w:r w:rsidRPr="00A019BB">
              <w:rPr>
                <w:rFonts w:ascii="GHEA Grapalat" w:hAnsi="GHEA Grapalat"/>
                <w:sz w:val="20"/>
                <w:szCs w:val="20"/>
              </w:rPr>
              <w:t>/подпись/</w:t>
            </w:r>
          </w:p>
          <w:p w:rsidR="00103FD2" w:rsidRPr="00A019BB" w:rsidRDefault="00103FD2" w:rsidP="00E5118E">
            <w:pPr>
              <w:widowControl w:val="0"/>
              <w:spacing w:after="160"/>
              <w:jc w:val="center"/>
              <w:rPr>
                <w:rFonts w:ascii="GHEA Grapalat" w:hAnsi="GHEA Grapalat"/>
              </w:rPr>
            </w:pPr>
            <w:r w:rsidRPr="00A019BB">
              <w:rPr>
                <w:rFonts w:ascii="GHEA Grapalat" w:hAnsi="GHEA Grapalat"/>
              </w:rPr>
              <w:t>М. П.</w:t>
            </w:r>
          </w:p>
        </w:tc>
        <w:tc>
          <w:tcPr>
            <w:tcW w:w="760" w:type="dxa"/>
          </w:tcPr>
          <w:p w:rsidR="00103FD2" w:rsidRPr="00A019BB" w:rsidRDefault="00103FD2" w:rsidP="00E5118E">
            <w:pPr>
              <w:widowControl w:val="0"/>
              <w:spacing w:after="160"/>
              <w:jc w:val="center"/>
              <w:rPr>
                <w:rFonts w:ascii="GHEA Grapalat" w:hAnsi="GHEA Grapalat"/>
              </w:rPr>
            </w:pPr>
          </w:p>
        </w:tc>
        <w:tc>
          <w:tcPr>
            <w:tcW w:w="4343" w:type="dxa"/>
          </w:tcPr>
          <w:p w:rsidR="00103FD2" w:rsidRPr="00A019BB" w:rsidRDefault="00103FD2" w:rsidP="00E5118E">
            <w:pPr>
              <w:widowControl w:val="0"/>
              <w:spacing w:after="160"/>
              <w:jc w:val="center"/>
              <w:rPr>
                <w:rFonts w:ascii="GHEA Grapalat" w:hAnsi="GHEA Grapalat" w:cs="Sylfaen"/>
                <w:b/>
                <w:bCs/>
              </w:rPr>
            </w:pPr>
            <w:r w:rsidRPr="00A019BB">
              <w:rPr>
                <w:rFonts w:ascii="GHEA Grapalat" w:hAnsi="GHEA Grapalat"/>
                <w:b/>
              </w:rPr>
              <w:t>ПРОДАВЕЦ</w:t>
            </w:r>
          </w:p>
          <w:p w:rsidR="00103FD2" w:rsidRPr="00970E65" w:rsidRDefault="00103FD2" w:rsidP="00E5118E">
            <w:pPr>
              <w:widowControl w:val="0"/>
              <w:jc w:val="center"/>
              <w:rPr>
                <w:rFonts w:ascii="GHEA Grapalat" w:hAnsi="GHEA Grapalat"/>
              </w:rPr>
            </w:pPr>
            <w:r w:rsidRPr="00970E65">
              <w:rPr>
                <w:rFonts w:ascii="GHEA Grapalat" w:hAnsi="GHEA Grapalat"/>
              </w:rPr>
              <w:t>______________________</w:t>
            </w:r>
          </w:p>
          <w:p w:rsidR="00103FD2" w:rsidRPr="00A019BB" w:rsidRDefault="00103FD2" w:rsidP="00E5118E">
            <w:pPr>
              <w:widowControl w:val="0"/>
              <w:spacing w:after="160"/>
              <w:jc w:val="center"/>
              <w:rPr>
                <w:rFonts w:ascii="GHEA Grapalat" w:hAnsi="GHEA Grapalat"/>
                <w:sz w:val="20"/>
                <w:szCs w:val="20"/>
              </w:rPr>
            </w:pPr>
            <w:r w:rsidRPr="00A019BB">
              <w:rPr>
                <w:rFonts w:ascii="GHEA Grapalat" w:hAnsi="GHEA Grapalat"/>
                <w:sz w:val="20"/>
                <w:szCs w:val="20"/>
              </w:rPr>
              <w:t>/подпись/</w:t>
            </w:r>
          </w:p>
          <w:p w:rsidR="00103FD2" w:rsidRPr="00A019BB" w:rsidRDefault="00103FD2" w:rsidP="00E5118E">
            <w:pPr>
              <w:widowControl w:val="0"/>
              <w:spacing w:after="160"/>
              <w:jc w:val="center"/>
              <w:rPr>
                <w:rFonts w:ascii="GHEA Grapalat" w:hAnsi="GHEA Grapalat"/>
              </w:rPr>
            </w:pPr>
            <w:r w:rsidRPr="00A019BB">
              <w:rPr>
                <w:rFonts w:ascii="GHEA Grapalat" w:hAnsi="GHEA Grapalat"/>
              </w:rPr>
              <w:t>М. П.</w:t>
            </w:r>
          </w:p>
        </w:tc>
      </w:tr>
    </w:tbl>
    <w:p w:rsidR="00103FD2" w:rsidRPr="00A019BB" w:rsidRDefault="00103FD2" w:rsidP="00103FD2">
      <w:pPr>
        <w:widowControl w:val="0"/>
        <w:spacing w:after="160"/>
        <w:rPr>
          <w:rFonts w:ascii="GHEA Grapalat" w:hAnsi="GHEA Grapalat"/>
        </w:rPr>
        <w:sectPr w:rsidR="00103FD2" w:rsidRPr="00A019BB" w:rsidSect="00250DCF">
          <w:footnotePr>
            <w:pos w:val="beneathText"/>
          </w:footnotePr>
          <w:pgSz w:w="11906" w:h="16838" w:code="9"/>
          <w:pgMar w:top="1418" w:right="1418" w:bottom="1418" w:left="1418" w:header="561" w:footer="561" w:gutter="0"/>
          <w:cols w:space="720"/>
          <w:docGrid w:linePitch="326"/>
        </w:sectPr>
      </w:pPr>
    </w:p>
    <w:p w:rsidR="00F87686" w:rsidRDefault="00F87686" w:rsidP="007D73E1">
      <w:pPr>
        <w:widowControl w:val="0"/>
        <w:autoSpaceDE w:val="0"/>
        <w:autoSpaceDN w:val="0"/>
        <w:adjustRightInd w:val="0"/>
        <w:contextualSpacing/>
        <w:jc w:val="right"/>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w:t>
      </w:r>
      <w:proofErr w:type="gramStart"/>
      <w:r w:rsidRPr="00AD29CE">
        <w:rPr>
          <w:rFonts w:ascii="GHEA Grapalat" w:hAnsi="GHEA Grapalat"/>
          <w:i/>
        </w:rPr>
        <w:t xml:space="preserve">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заключенному</w:t>
      </w:r>
      <w:proofErr w:type="gramEnd"/>
      <w:r w:rsidRPr="00AD29CE">
        <w:rPr>
          <w:rFonts w:ascii="GHEA Grapalat" w:hAnsi="GHEA Grapalat"/>
          <w:i/>
        </w:rPr>
        <w:t xml:space="preserve">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Default="003B2F27" w:rsidP="007D73E1">
      <w:pPr>
        <w:widowControl w:val="0"/>
        <w:ind w:firstLine="375"/>
        <w:contextualSpacing/>
        <w:rPr>
          <w:rFonts w:ascii="GHEA Grapalat" w:hAnsi="GHEA Grapalat"/>
          <w:iCs/>
          <w:color w:val="000000"/>
        </w:rPr>
      </w:pPr>
    </w:p>
    <w:p w:rsidR="00987710" w:rsidRDefault="00987710" w:rsidP="007D73E1">
      <w:pPr>
        <w:widowControl w:val="0"/>
        <w:ind w:firstLine="375"/>
        <w:contextualSpacing/>
        <w:rPr>
          <w:rFonts w:ascii="GHEA Grapalat" w:hAnsi="GHEA Grapalat"/>
          <w:iCs/>
          <w:color w:val="000000"/>
        </w:rPr>
      </w:pPr>
    </w:p>
    <w:p w:rsidR="00987710" w:rsidRDefault="00987710" w:rsidP="007D73E1">
      <w:pPr>
        <w:widowControl w:val="0"/>
        <w:ind w:firstLine="375"/>
        <w:contextualSpacing/>
        <w:rPr>
          <w:rFonts w:ascii="GHEA Grapalat" w:hAnsi="GHEA Grapalat"/>
          <w:iCs/>
          <w:color w:val="000000"/>
        </w:rPr>
      </w:pPr>
    </w:p>
    <w:p w:rsidR="00CD6B43" w:rsidRDefault="00CD6B43" w:rsidP="007D73E1">
      <w:pPr>
        <w:widowControl w:val="0"/>
        <w:ind w:firstLine="375"/>
        <w:contextualSpacing/>
        <w:rPr>
          <w:rFonts w:ascii="GHEA Grapalat" w:hAnsi="GHEA Grapalat"/>
          <w:iCs/>
          <w:color w:val="000000"/>
        </w:rPr>
      </w:pPr>
    </w:p>
    <w:p w:rsidR="00193553" w:rsidRDefault="00193553" w:rsidP="007D73E1">
      <w:pPr>
        <w:widowControl w:val="0"/>
        <w:ind w:firstLine="375"/>
        <w:contextualSpacing/>
        <w:rPr>
          <w:rFonts w:ascii="GHEA Grapalat" w:hAnsi="GHEA Grapalat"/>
          <w:iCs/>
          <w:color w:val="000000"/>
        </w:rPr>
      </w:pPr>
    </w:p>
    <w:p w:rsidR="00987710" w:rsidRDefault="00987710" w:rsidP="007D73E1">
      <w:pPr>
        <w:widowControl w:val="0"/>
        <w:ind w:firstLine="375"/>
        <w:contextualSpacing/>
        <w:rPr>
          <w:rFonts w:ascii="GHEA Grapalat" w:hAnsi="GHEA Grapalat"/>
          <w:iCs/>
          <w:color w:val="000000"/>
        </w:rPr>
      </w:pPr>
    </w:p>
    <w:p w:rsidR="00987710" w:rsidRDefault="00987710" w:rsidP="007D73E1">
      <w:pPr>
        <w:widowControl w:val="0"/>
        <w:ind w:firstLine="375"/>
        <w:contextualSpacing/>
        <w:rPr>
          <w:rFonts w:ascii="GHEA Grapalat" w:hAnsi="GHEA Grapalat"/>
          <w:iCs/>
          <w:color w:val="000000"/>
        </w:rPr>
      </w:pPr>
    </w:p>
    <w:p w:rsidR="00987710" w:rsidRPr="00AD29CE" w:rsidRDefault="00987710"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BodyTextIndent"/>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BodyTextIndent"/>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NormalWeb"/>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NormalWeb"/>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NormalWeb"/>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AD29CE">
        <w:rPr>
          <w:rFonts w:ascii="GHEA Grapalat" w:hAnsi="GHEA Grapalat"/>
          <w:color w:val="000000"/>
        </w:rPr>
        <w:t>_ ,</w:t>
      </w:r>
      <w:proofErr w:type="gramEnd"/>
      <w:r w:rsidRPr="00AD29CE">
        <w:rPr>
          <w:rFonts w:ascii="GHEA Grapalat" w:hAnsi="GHEA Grapalat"/>
          <w:color w:val="000000"/>
        </w:rPr>
        <w:t xml:space="preserve">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lastRenderedPageBreak/>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w:t>
      </w:r>
      <w:proofErr w:type="gramStart"/>
      <w:r w:rsidRPr="00AD29CE">
        <w:rPr>
          <w:rFonts w:ascii="GHEA Grapalat" w:hAnsi="GHEA Grapalat"/>
          <w:i/>
        </w:rPr>
        <w:t xml:space="preserve">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заключенному</w:t>
      </w:r>
      <w:proofErr w:type="gramEnd"/>
      <w:r w:rsidRPr="00AD29CE">
        <w:rPr>
          <w:rFonts w:ascii="GHEA Grapalat" w:hAnsi="GHEA Grapalat"/>
          <w:i/>
        </w:rPr>
        <w:t xml:space="preserve">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firstRow="1" w:lastRow="0" w:firstColumn="1" w:lastColumn="0" w:noHBand="0" w:noVBand="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DE22A3">
      <w:footerReference w:type="default" r:id="rId8"/>
      <w:footnotePr>
        <w:pos w:val="beneathText"/>
      </w:footnotePr>
      <w:pgSz w:w="11906" w:h="16838" w:code="9"/>
      <w:pgMar w:top="993" w:right="849" w:bottom="993" w:left="993"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824" w:rsidRDefault="00177824">
      <w:r>
        <w:separator/>
      </w:r>
    </w:p>
  </w:endnote>
  <w:endnote w:type="continuationSeparator" w:id="0">
    <w:p w:rsidR="00177824" w:rsidRDefault="00177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1950196"/>
      <w:docPartObj>
        <w:docPartGallery w:val="Page Numbers (Bottom of Page)"/>
        <w:docPartUnique/>
      </w:docPartObj>
    </w:sdtPr>
    <w:sdtEndPr>
      <w:rPr>
        <w:rFonts w:ascii="GHEA Grapalat" w:hAnsi="GHEA Grapalat"/>
        <w:sz w:val="24"/>
        <w:szCs w:val="24"/>
      </w:rPr>
    </w:sdtEndPr>
    <w:sdtContent>
      <w:p w:rsidR="00177824" w:rsidRPr="00305BEC" w:rsidRDefault="00177824">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240FA">
          <w:rPr>
            <w:rFonts w:ascii="GHEA Grapalat" w:hAnsi="GHEA Grapalat"/>
            <w:noProof/>
            <w:sz w:val="24"/>
            <w:szCs w:val="24"/>
          </w:rPr>
          <w:t>76</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824" w:rsidRDefault="00177824">
      <w:r>
        <w:separator/>
      </w:r>
    </w:p>
  </w:footnote>
  <w:footnote w:type="continuationSeparator" w:id="0">
    <w:p w:rsidR="00177824" w:rsidRDefault="00177824">
      <w:r>
        <w:continuationSeparator/>
      </w:r>
    </w:p>
  </w:footnote>
  <w:footnote w:id="1">
    <w:p w:rsidR="00177824" w:rsidRPr="00A31673" w:rsidRDefault="00177824">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177824" w:rsidRDefault="00177824" w:rsidP="006B3E56">
      <w:pPr>
        <w:jc w:val="both"/>
      </w:pPr>
    </w:p>
    <w:p w:rsidR="00177824" w:rsidRDefault="00177824" w:rsidP="0087579F">
      <w:pPr>
        <w:jc w:val="both"/>
        <w:rPr>
          <w:rFonts w:ascii="GHEA Grapalat" w:hAnsi="GHEA Grapalat"/>
          <w:i/>
          <w:sz w:val="20"/>
          <w:szCs w:val="20"/>
        </w:rPr>
      </w:pPr>
      <w:r w:rsidRPr="00503980">
        <w:rPr>
          <w:rFonts w:ascii="GHEA Grapalat" w:hAnsi="GHEA Grapalat"/>
          <w:i/>
          <w:sz w:val="20"/>
          <w:szCs w:val="20"/>
        </w:rPr>
        <w:t>** -</w:t>
      </w:r>
      <w:proofErr w:type="gramStart"/>
      <w:r w:rsidRPr="00503980">
        <w:rPr>
          <w:rFonts w:ascii="GHEA Grapalat" w:hAnsi="GHEA Grapalat"/>
          <w:i/>
          <w:sz w:val="20"/>
          <w:szCs w:val="20"/>
        </w:rPr>
        <w:t>участник</w:t>
      </w:r>
      <w:r>
        <w:rPr>
          <w:rFonts w:ascii="GHEA Grapalat" w:hAnsi="GHEA Grapalat"/>
          <w:i/>
          <w:sz w:val="20"/>
          <w:szCs w:val="20"/>
          <w:lang w:val="hy-AM"/>
        </w:rPr>
        <w:t>,</w:t>
      </w:r>
      <w:r>
        <w:rPr>
          <w:rFonts w:ascii="GHEA Grapalat" w:hAnsi="GHEA Grapalat"/>
          <w:i/>
          <w:sz w:val="20"/>
          <w:szCs w:val="20"/>
        </w:rPr>
        <w:t>являющийся</w:t>
      </w:r>
      <w:proofErr w:type="gramEnd"/>
      <w:r>
        <w:rPr>
          <w:rFonts w:ascii="GHEA Grapalat" w:hAnsi="GHEA Grapalat"/>
          <w:i/>
          <w:sz w:val="20"/>
          <w:szCs w:val="20"/>
        </w:rPr>
        <w:t xml:space="preserve">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177824" w:rsidRPr="00503980" w:rsidRDefault="00177824" w:rsidP="0087579F">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177824" w:rsidRPr="003905B4" w:rsidRDefault="00177824" w:rsidP="0087579F">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177824" w:rsidRPr="0087579F" w:rsidRDefault="00177824" w:rsidP="0087579F">
      <w:pPr>
        <w:jc w:val="both"/>
        <w:rPr>
          <w:rFonts w:ascii="GHEA Grapalat" w:hAnsi="GHEA Grapalat"/>
          <w:i/>
          <w:sz w:val="20"/>
          <w:szCs w:val="20"/>
          <w:lang w:val="hy-AM"/>
        </w:rPr>
      </w:pPr>
    </w:p>
    <w:p w:rsidR="00177824" w:rsidRDefault="00177824" w:rsidP="006B3E56">
      <w:pPr>
        <w:pStyle w:val="FootnoteText"/>
        <w:rPr>
          <w:rFonts w:asciiTheme="minorHAnsi" w:hAnsiTheme="minorHAnsi"/>
          <w:lang w:val="af-ZA"/>
        </w:rPr>
      </w:pPr>
    </w:p>
  </w:footnote>
  <w:footnote w:id="3">
    <w:p w:rsidR="00177824" w:rsidRPr="00D3436F" w:rsidRDefault="00177824"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77824" w:rsidRPr="00D3436F" w:rsidRDefault="00177824">
      <w:pPr>
        <w:pStyle w:val="FootnoteText"/>
        <w:rPr>
          <w:lang w:val="es-ES"/>
        </w:rPr>
      </w:pPr>
    </w:p>
  </w:footnote>
  <w:footnote w:id="4">
    <w:p w:rsidR="00177824" w:rsidRPr="008842CE" w:rsidRDefault="00177824" w:rsidP="003D2FE2">
      <w:pPr>
        <w:pStyle w:val="FootnoteText"/>
        <w:jc w:val="both"/>
      </w:pPr>
    </w:p>
  </w:footnote>
  <w:footnote w:id="5">
    <w:p w:rsidR="00177824" w:rsidRPr="008842CE" w:rsidRDefault="00177824" w:rsidP="000A214C">
      <w:pPr>
        <w:pStyle w:val="FootnoteText"/>
        <w:jc w:val="both"/>
      </w:pPr>
    </w:p>
  </w:footnote>
  <w:footnote w:id="6">
    <w:p w:rsidR="00177824" w:rsidRPr="006F5F33" w:rsidRDefault="00177824"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177824" w:rsidRPr="006F5F33" w:rsidRDefault="00177824"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177824" w:rsidRPr="006F5F33" w:rsidRDefault="00177824"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177824" w:rsidRDefault="00177824" w:rsidP="003B2F27">
      <w:pPr>
        <w:pStyle w:val="FootnoteText"/>
        <w:jc w:val="both"/>
        <w:rPr>
          <w:rFonts w:ascii="GHEA Grapalat" w:hAnsi="GHEA Grapalat"/>
          <w:i/>
        </w:rPr>
      </w:pPr>
      <w:r>
        <w:rPr>
          <w:rStyle w:val="FootnoteReference"/>
        </w:rPr>
        <w:t>*</w:t>
      </w:r>
      <w:r>
        <w:t xml:space="preserve"> </w:t>
      </w:r>
      <w:proofErr w:type="spellStart"/>
      <w:r w:rsidRPr="00AD29CE">
        <w:rPr>
          <w:rFonts w:ascii="GHEA Grapalat" w:hAnsi="GHEA Grapalat"/>
          <w:i/>
        </w:rPr>
        <w:t>Oкончательный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p w:rsidR="00177824" w:rsidRDefault="00177824" w:rsidP="003B2F27">
      <w:pPr>
        <w:pStyle w:val="FootnoteText"/>
        <w:jc w:val="both"/>
        <w:rPr>
          <w:rFonts w:ascii="GHEA Grapalat" w:hAnsi="GHEA Grapalat"/>
          <w:i/>
        </w:rPr>
      </w:pPr>
    </w:p>
    <w:p w:rsidR="00177824" w:rsidRDefault="00177824" w:rsidP="003B2F27">
      <w:pPr>
        <w:pStyle w:val="FootnoteText"/>
        <w:jc w:val="both"/>
        <w:rPr>
          <w:rFonts w:ascii="GHEA Grapalat" w:hAnsi="GHEA Grapalat"/>
          <w:i/>
        </w:rPr>
      </w:pPr>
    </w:p>
    <w:p w:rsidR="00177824" w:rsidRDefault="00177824" w:rsidP="003B2F27">
      <w:pPr>
        <w:pStyle w:val="FootnoteText"/>
        <w:jc w:val="both"/>
        <w:rPr>
          <w:rFonts w:ascii="GHEA Grapalat" w:hAnsi="GHEA Grapalat"/>
          <w:i/>
        </w:rPr>
      </w:pPr>
    </w:p>
    <w:p w:rsidR="00177824" w:rsidRDefault="00177824" w:rsidP="003B2F27">
      <w:pPr>
        <w:pStyle w:val="FootnoteText"/>
        <w:jc w:val="both"/>
        <w:rPr>
          <w:rFonts w:ascii="GHEA Grapalat" w:hAnsi="GHEA Grapalat"/>
          <w:i/>
        </w:rPr>
      </w:pPr>
    </w:p>
    <w:p w:rsidR="00177824" w:rsidRDefault="00177824" w:rsidP="003B2F27">
      <w:pPr>
        <w:pStyle w:val="FootnoteText"/>
        <w:jc w:val="both"/>
        <w:rPr>
          <w:rFonts w:ascii="GHEA Grapalat" w:hAnsi="GHEA Grapalat"/>
          <w:i/>
        </w:rPr>
      </w:pPr>
    </w:p>
    <w:p w:rsidR="00177824" w:rsidRDefault="00177824" w:rsidP="003B2F27">
      <w:pPr>
        <w:pStyle w:val="FootnoteText"/>
        <w:jc w:val="both"/>
        <w:rPr>
          <w:rFonts w:ascii="GHEA Grapalat" w:hAnsi="GHEA Grapalat"/>
          <w:i/>
        </w:rPr>
      </w:pPr>
    </w:p>
    <w:p w:rsidR="00177824" w:rsidRDefault="00177824" w:rsidP="003B2F27">
      <w:pPr>
        <w:pStyle w:val="FootnoteText"/>
        <w:jc w:val="both"/>
        <w:rPr>
          <w:rFonts w:ascii="GHEA Grapalat" w:hAnsi="GHEA Grapalat"/>
          <w:i/>
        </w:rPr>
      </w:pPr>
    </w:p>
    <w:p w:rsidR="00177824" w:rsidRDefault="00177824" w:rsidP="003B2F27">
      <w:pPr>
        <w:pStyle w:val="FootnoteText"/>
        <w:jc w:val="both"/>
        <w:rPr>
          <w:rFonts w:ascii="GHEA Grapalat" w:hAnsi="GHEA Grapalat"/>
          <w:i/>
        </w:rPr>
      </w:pPr>
    </w:p>
    <w:p w:rsidR="00177824" w:rsidRDefault="00177824" w:rsidP="003B2F27">
      <w:pPr>
        <w:pStyle w:val="FootnoteText"/>
        <w:jc w:val="both"/>
        <w:rPr>
          <w:rFonts w:asciiTheme="minorHAnsi" w:hAnsiTheme="minorHAnsi"/>
        </w:rPr>
      </w:pPr>
    </w:p>
    <w:p w:rsidR="00177824" w:rsidRDefault="00177824" w:rsidP="003B2F27">
      <w:pPr>
        <w:pStyle w:val="FootnoteText"/>
        <w:jc w:val="both"/>
        <w:rPr>
          <w:rFonts w:asciiTheme="minorHAnsi" w:hAnsiTheme="minorHAnsi"/>
        </w:rPr>
      </w:pPr>
    </w:p>
    <w:p w:rsidR="00177824" w:rsidRDefault="00177824" w:rsidP="003B2F27">
      <w:pPr>
        <w:pStyle w:val="FootnoteText"/>
        <w:jc w:val="both"/>
        <w:rPr>
          <w:rFonts w:asciiTheme="minorHAnsi" w:hAnsiTheme="minorHAnsi"/>
        </w:rPr>
      </w:pPr>
    </w:p>
    <w:p w:rsidR="00177824" w:rsidRDefault="00177824" w:rsidP="003B2F27">
      <w:pPr>
        <w:pStyle w:val="FootnoteText"/>
        <w:jc w:val="both"/>
        <w:rPr>
          <w:rFonts w:asciiTheme="minorHAnsi" w:hAnsiTheme="minorHAnsi"/>
        </w:rPr>
      </w:pPr>
    </w:p>
    <w:p w:rsidR="00177824" w:rsidRDefault="00177824" w:rsidP="003B2F27">
      <w:pPr>
        <w:pStyle w:val="FootnoteText"/>
        <w:jc w:val="both"/>
        <w:rPr>
          <w:rFonts w:asciiTheme="minorHAnsi" w:hAnsiTheme="minorHAnsi"/>
        </w:rPr>
      </w:pPr>
    </w:p>
    <w:p w:rsidR="00177824" w:rsidRDefault="00177824" w:rsidP="003B2F27">
      <w:pPr>
        <w:pStyle w:val="FootnoteText"/>
        <w:jc w:val="both"/>
        <w:rPr>
          <w:rFonts w:asciiTheme="minorHAnsi" w:hAnsiTheme="minorHAnsi"/>
        </w:rPr>
      </w:pPr>
    </w:p>
    <w:p w:rsidR="00177824" w:rsidRDefault="00177824" w:rsidP="003B2F27">
      <w:pPr>
        <w:pStyle w:val="FootnoteText"/>
        <w:jc w:val="both"/>
        <w:rPr>
          <w:rFonts w:asciiTheme="minorHAnsi" w:hAnsiTheme="minorHAnsi"/>
        </w:rPr>
      </w:pPr>
    </w:p>
    <w:p w:rsidR="00177824" w:rsidRDefault="00177824" w:rsidP="003B2F27">
      <w:pPr>
        <w:pStyle w:val="FootnoteText"/>
        <w:jc w:val="both"/>
        <w:rPr>
          <w:rFonts w:asciiTheme="minorHAnsi" w:hAnsiTheme="minorHAnsi"/>
        </w:rPr>
      </w:pPr>
    </w:p>
    <w:p w:rsidR="00177824" w:rsidRDefault="00177824" w:rsidP="003B2F27">
      <w:pPr>
        <w:pStyle w:val="FootnoteText"/>
        <w:jc w:val="both"/>
        <w:rPr>
          <w:rFonts w:asciiTheme="minorHAnsi" w:hAnsiTheme="minorHAnsi"/>
        </w:rPr>
      </w:pPr>
    </w:p>
    <w:p w:rsidR="00177824" w:rsidRDefault="00177824" w:rsidP="003B2F27">
      <w:pPr>
        <w:pStyle w:val="FootnoteText"/>
        <w:jc w:val="both"/>
        <w:rPr>
          <w:rFonts w:asciiTheme="minorHAnsi" w:hAnsiTheme="minorHAnsi"/>
        </w:rPr>
      </w:pPr>
    </w:p>
    <w:p w:rsidR="00177824" w:rsidRDefault="00177824" w:rsidP="003B2F27">
      <w:pPr>
        <w:pStyle w:val="FootnoteText"/>
        <w:jc w:val="both"/>
        <w:rPr>
          <w:rFonts w:asciiTheme="minorHAnsi" w:hAnsiTheme="minorHAnsi"/>
        </w:rPr>
      </w:pPr>
    </w:p>
    <w:p w:rsidR="00177824" w:rsidRDefault="00177824" w:rsidP="003B2F27">
      <w:pPr>
        <w:pStyle w:val="FootnoteText"/>
        <w:jc w:val="both"/>
        <w:rPr>
          <w:rFonts w:asciiTheme="minorHAnsi" w:hAnsiTheme="minorHAnsi"/>
        </w:rPr>
      </w:pPr>
    </w:p>
    <w:p w:rsidR="00177824" w:rsidRDefault="00177824" w:rsidP="003B2F27">
      <w:pPr>
        <w:pStyle w:val="FootnoteText"/>
        <w:jc w:val="both"/>
        <w:rPr>
          <w:rFonts w:asciiTheme="minorHAnsi" w:hAnsiTheme="minorHAnsi"/>
        </w:rPr>
      </w:pPr>
    </w:p>
    <w:p w:rsidR="00177824" w:rsidRDefault="00177824" w:rsidP="003B2F27">
      <w:pPr>
        <w:pStyle w:val="FootnoteText"/>
        <w:jc w:val="both"/>
        <w:rPr>
          <w:rFonts w:asciiTheme="minorHAnsi" w:hAnsiTheme="minorHAnsi"/>
        </w:rPr>
      </w:pPr>
    </w:p>
    <w:p w:rsidR="00177824" w:rsidRDefault="00177824" w:rsidP="003B2F27">
      <w:pPr>
        <w:pStyle w:val="FootnoteText"/>
        <w:jc w:val="both"/>
        <w:rPr>
          <w:rFonts w:asciiTheme="minorHAnsi" w:hAnsiTheme="minorHAnsi"/>
        </w:rPr>
      </w:pPr>
    </w:p>
    <w:p w:rsidR="00177824" w:rsidRPr="00A019BB" w:rsidRDefault="00177824" w:rsidP="003B2F27">
      <w:pPr>
        <w:pStyle w:val="FootnoteText"/>
        <w:jc w:val="both"/>
        <w:rPr>
          <w:rFonts w:asciiTheme="minorHAnsi" w:hAnsiTheme="minorHAnsi"/>
        </w:rPr>
      </w:pPr>
    </w:p>
  </w:footnote>
  <w:footnote w:id="10">
    <w:p w:rsidR="00177824" w:rsidRPr="008842CE" w:rsidRDefault="00177824" w:rsidP="00103FD2">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1">
    <w:p w:rsidR="00177824" w:rsidRPr="00CA2754" w:rsidRDefault="00177824" w:rsidP="00103FD2">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5BA"/>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3F95"/>
    <w:rsid w:val="000146DC"/>
    <w:rsid w:val="00016653"/>
    <w:rsid w:val="00016DFB"/>
    <w:rsid w:val="00017484"/>
    <w:rsid w:val="000179A8"/>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244"/>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2F20"/>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10E"/>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C7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76"/>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1D56"/>
    <w:rsid w:val="000B259E"/>
    <w:rsid w:val="000B2692"/>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4AE3"/>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3FD2"/>
    <w:rsid w:val="00104861"/>
    <w:rsid w:val="00106256"/>
    <w:rsid w:val="00106365"/>
    <w:rsid w:val="00106D44"/>
    <w:rsid w:val="00106DEE"/>
    <w:rsid w:val="00107A05"/>
    <w:rsid w:val="00110534"/>
    <w:rsid w:val="00110D13"/>
    <w:rsid w:val="00111165"/>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1586"/>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782"/>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2C8"/>
    <w:rsid w:val="00153A85"/>
    <w:rsid w:val="00153B9F"/>
    <w:rsid w:val="00153C87"/>
    <w:rsid w:val="00153F91"/>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6C4F"/>
    <w:rsid w:val="00177824"/>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29B"/>
    <w:rsid w:val="001878F0"/>
    <w:rsid w:val="00190792"/>
    <w:rsid w:val="00190CAD"/>
    <w:rsid w:val="00191D27"/>
    <w:rsid w:val="00191D5F"/>
    <w:rsid w:val="001925CB"/>
    <w:rsid w:val="00192606"/>
    <w:rsid w:val="001926B2"/>
    <w:rsid w:val="00192A1C"/>
    <w:rsid w:val="001932A7"/>
    <w:rsid w:val="001933DA"/>
    <w:rsid w:val="00193553"/>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25F8"/>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957"/>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84"/>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263"/>
    <w:rsid w:val="002273AD"/>
    <w:rsid w:val="0022770A"/>
    <w:rsid w:val="00227C9F"/>
    <w:rsid w:val="00230B12"/>
    <w:rsid w:val="00230C8F"/>
    <w:rsid w:val="00231B59"/>
    <w:rsid w:val="00232FE2"/>
    <w:rsid w:val="00233B5F"/>
    <w:rsid w:val="00233BB7"/>
    <w:rsid w:val="00234E42"/>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466FE"/>
    <w:rsid w:val="00246C0E"/>
    <w:rsid w:val="002471E3"/>
    <w:rsid w:val="0025016E"/>
    <w:rsid w:val="00250DCF"/>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5EF7"/>
    <w:rsid w:val="00286CDB"/>
    <w:rsid w:val="0028726A"/>
    <w:rsid w:val="0029154A"/>
    <w:rsid w:val="00291919"/>
    <w:rsid w:val="00291EFF"/>
    <w:rsid w:val="002926D4"/>
    <w:rsid w:val="00293527"/>
    <w:rsid w:val="00293897"/>
    <w:rsid w:val="00293A25"/>
    <w:rsid w:val="00293A76"/>
    <w:rsid w:val="00293C63"/>
    <w:rsid w:val="002941F2"/>
    <w:rsid w:val="00294BD5"/>
    <w:rsid w:val="00294F67"/>
    <w:rsid w:val="00294FFF"/>
    <w:rsid w:val="0029515A"/>
    <w:rsid w:val="00295AEE"/>
    <w:rsid w:val="00295C31"/>
    <w:rsid w:val="002975B5"/>
    <w:rsid w:val="00297E18"/>
    <w:rsid w:val="002A058F"/>
    <w:rsid w:val="002A0700"/>
    <w:rsid w:val="002A0C06"/>
    <w:rsid w:val="002A0F45"/>
    <w:rsid w:val="002A10B2"/>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497"/>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760"/>
    <w:rsid w:val="002F2A55"/>
    <w:rsid w:val="002F2B23"/>
    <w:rsid w:val="002F2E5D"/>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AF4"/>
    <w:rsid w:val="00307F3C"/>
    <w:rsid w:val="003101E4"/>
    <w:rsid w:val="00310A82"/>
    <w:rsid w:val="00310B6E"/>
    <w:rsid w:val="00310CF3"/>
    <w:rsid w:val="00310ED2"/>
    <w:rsid w:val="00311076"/>
    <w:rsid w:val="003125A6"/>
    <w:rsid w:val="003127CE"/>
    <w:rsid w:val="003141B6"/>
    <w:rsid w:val="003141D5"/>
    <w:rsid w:val="00314477"/>
    <w:rsid w:val="00316381"/>
    <w:rsid w:val="003163A5"/>
    <w:rsid w:val="003169A4"/>
    <w:rsid w:val="0031736C"/>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529"/>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B8F"/>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291"/>
    <w:rsid w:val="003D0E3C"/>
    <w:rsid w:val="003D14E9"/>
    <w:rsid w:val="003D1910"/>
    <w:rsid w:val="003D1A79"/>
    <w:rsid w:val="003D1CF4"/>
    <w:rsid w:val="003D290D"/>
    <w:rsid w:val="003D2A95"/>
    <w:rsid w:val="003D2FE2"/>
    <w:rsid w:val="003D3964"/>
    <w:rsid w:val="003D51A0"/>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935"/>
    <w:rsid w:val="00416F1E"/>
    <w:rsid w:val="0041739A"/>
    <w:rsid w:val="004175B6"/>
    <w:rsid w:val="00417E48"/>
    <w:rsid w:val="00417F33"/>
    <w:rsid w:val="00421AEB"/>
    <w:rsid w:val="00422802"/>
    <w:rsid w:val="00423B3F"/>
    <w:rsid w:val="004240FA"/>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AFF"/>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5ABB"/>
    <w:rsid w:val="0045669A"/>
    <w:rsid w:val="00456B02"/>
    <w:rsid w:val="004574CB"/>
    <w:rsid w:val="00457745"/>
    <w:rsid w:val="00457FBF"/>
    <w:rsid w:val="00460CA5"/>
    <w:rsid w:val="004616F4"/>
    <w:rsid w:val="0046186C"/>
    <w:rsid w:val="0046188C"/>
    <w:rsid w:val="00461D88"/>
    <w:rsid w:val="004623A3"/>
    <w:rsid w:val="004626EB"/>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098F"/>
    <w:rsid w:val="00470E11"/>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6C4D"/>
    <w:rsid w:val="00487402"/>
    <w:rsid w:val="004874EC"/>
    <w:rsid w:val="00490743"/>
    <w:rsid w:val="004929E4"/>
    <w:rsid w:val="0049374F"/>
    <w:rsid w:val="00493AF9"/>
    <w:rsid w:val="00493C5B"/>
    <w:rsid w:val="00493CC7"/>
    <w:rsid w:val="00494964"/>
    <w:rsid w:val="004955FC"/>
    <w:rsid w:val="00495D4F"/>
    <w:rsid w:val="004961FE"/>
    <w:rsid w:val="0049623A"/>
    <w:rsid w:val="0049655D"/>
    <w:rsid w:val="00496CA9"/>
    <w:rsid w:val="0049707C"/>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0DB2"/>
    <w:rsid w:val="004F1BA0"/>
    <w:rsid w:val="004F2130"/>
    <w:rsid w:val="004F2639"/>
    <w:rsid w:val="004F2BC7"/>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2CEF"/>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9BA"/>
    <w:rsid w:val="00530BD2"/>
    <w:rsid w:val="00530C17"/>
    <w:rsid w:val="00530DA1"/>
    <w:rsid w:val="00530F97"/>
    <w:rsid w:val="00531CA1"/>
    <w:rsid w:val="0053262C"/>
    <w:rsid w:val="00532EDD"/>
    <w:rsid w:val="00533989"/>
    <w:rsid w:val="00534395"/>
    <w:rsid w:val="00534468"/>
    <w:rsid w:val="00534943"/>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9A2"/>
    <w:rsid w:val="00546A57"/>
    <w:rsid w:val="0054752B"/>
    <w:rsid w:val="0054780B"/>
    <w:rsid w:val="0054789A"/>
    <w:rsid w:val="005500CE"/>
    <w:rsid w:val="00550A62"/>
    <w:rsid w:val="005525A4"/>
    <w:rsid w:val="00552934"/>
    <w:rsid w:val="00552D6E"/>
    <w:rsid w:val="00553DFD"/>
    <w:rsid w:val="005544AC"/>
    <w:rsid w:val="0055484C"/>
    <w:rsid w:val="0055623A"/>
    <w:rsid w:val="005563D9"/>
    <w:rsid w:val="00557A12"/>
    <w:rsid w:val="00557E3D"/>
    <w:rsid w:val="005612FC"/>
    <w:rsid w:val="005613C2"/>
    <w:rsid w:val="00561696"/>
    <w:rsid w:val="00561AD9"/>
    <w:rsid w:val="00562A75"/>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32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1CB"/>
    <w:rsid w:val="00592285"/>
    <w:rsid w:val="00592A50"/>
    <w:rsid w:val="00592F35"/>
    <w:rsid w:val="005939DE"/>
    <w:rsid w:val="00593B80"/>
    <w:rsid w:val="00593E76"/>
    <w:rsid w:val="00594C31"/>
    <w:rsid w:val="00594FEE"/>
    <w:rsid w:val="005953F4"/>
    <w:rsid w:val="005956D1"/>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589B"/>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2947"/>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0BB"/>
    <w:rsid w:val="005D26DF"/>
    <w:rsid w:val="005D27D0"/>
    <w:rsid w:val="005D2D81"/>
    <w:rsid w:val="005D2EDB"/>
    <w:rsid w:val="005D3674"/>
    <w:rsid w:val="005D3786"/>
    <w:rsid w:val="005D3A96"/>
    <w:rsid w:val="005D431D"/>
    <w:rsid w:val="005D48CF"/>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4ACE"/>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E1C"/>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4F1"/>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031B"/>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1DC6"/>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A72D4"/>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9DB"/>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8F5"/>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1D6"/>
    <w:rsid w:val="00704676"/>
    <w:rsid w:val="00704898"/>
    <w:rsid w:val="00704A57"/>
    <w:rsid w:val="00705492"/>
    <w:rsid w:val="00705706"/>
    <w:rsid w:val="007072C5"/>
    <w:rsid w:val="0070731F"/>
    <w:rsid w:val="00707948"/>
    <w:rsid w:val="00707B86"/>
    <w:rsid w:val="00707D70"/>
    <w:rsid w:val="0071051A"/>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2A2"/>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405"/>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16F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19BB"/>
    <w:rsid w:val="007E238F"/>
    <w:rsid w:val="007E2515"/>
    <w:rsid w:val="007E31D9"/>
    <w:rsid w:val="007E38AF"/>
    <w:rsid w:val="007E3AEE"/>
    <w:rsid w:val="007E4355"/>
    <w:rsid w:val="007E439C"/>
    <w:rsid w:val="007E46FE"/>
    <w:rsid w:val="007E4B42"/>
    <w:rsid w:val="007E5696"/>
    <w:rsid w:val="007E6543"/>
    <w:rsid w:val="007E6804"/>
    <w:rsid w:val="007E6E01"/>
    <w:rsid w:val="007F06B4"/>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68"/>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79F"/>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43A"/>
    <w:rsid w:val="008916DE"/>
    <w:rsid w:val="00892068"/>
    <w:rsid w:val="008920F8"/>
    <w:rsid w:val="008927EA"/>
    <w:rsid w:val="00892B95"/>
    <w:rsid w:val="00893487"/>
    <w:rsid w:val="00893496"/>
    <w:rsid w:val="0089353A"/>
    <w:rsid w:val="00893CD7"/>
    <w:rsid w:val="00893F09"/>
    <w:rsid w:val="00895E05"/>
    <w:rsid w:val="00895E2E"/>
    <w:rsid w:val="00896212"/>
    <w:rsid w:val="0089622B"/>
    <w:rsid w:val="00896485"/>
    <w:rsid w:val="00896AAF"/>
    <w:rsid w:val="00897EBC"/>
    <w:rsid w:val="008A0404"/>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3C8"/>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4E9"/>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2DE"/>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850"/>
    <w:rsid w:val="00921AD2"/>
    <w:rsid w:val="009229DF"/>
    <w:rsid w:val="00923711"/>
    <w:rsid w:val="00924434"/>
    <w:rsid w:val="00925DE0"/>
    <w:rsid w:val="00925F5D"/>
    <w:rsid w:val="00926875"/>
    <w:rsid w:val="00926E87"/>
    <w:rsid w:val="00927888"/>
    <w:rsid w:val="00931A1F"/>
    <w:rsid w:val="00932115"/>
    <w:rsid w:val="0093268A"/>
    <w:rsid w:val="0093354D"/>
    <w:rsid w:val="009335A0"/>
    <w:rsid w:val="0093396A"/>
    <w:rsid w:val="00934141"/>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4D7"/>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BF9"/>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6B"/>
    <w:rsid w:val="00965B76"/>
    <w:rsid w:val="00965E05"/>
    <w:rsid w:val="00965FCF"/>
    <w:rsid w:val="009666E0"/>
    <w:rsid w:val="00966D80"/>
    <w:rsid w:val="009673B8"/>
    <w:rsid w:val="00970000"/>
    <w:rsid w:val="00970424"/>
    <w:rsid w:val="0097080F"/>
    <w:rsid w:val="00970E65"/>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77A71"/>
    <w:rsid w:val="00980234"/>
    <w:rsid w:val="0098097F"/>
    <w:rsid w:val="00980C31"/>
    <w:rsid w:val="00981214"/>
    <w:rsid w:val="009813C4"/>
    <w:rsid w:val="00981540"/>
    <w:rsid w:val="009815D9"/>
    <w:rsid w:val="0098244A"/>
    <w:rsid w:val="00983AF5"/>
    <w:rsid w:val="00984456"/>
    <w:rsid w:val="00984BDB"/>
    <w:rsid w:val="00985050"/>
    <w:rsid w:val="00985291"/>
    <w:rsid w:val="009855C2"/>
    <w:rsid w:val="009858A0"/>
    <w:rsid w:val="00985FFB"/>
    <w:rsid w:val="009865B0"/>
    <w:rsid w:val="00987056"/>
    <w:rsid w:val="009873F3"/>
    <w:rsid w:val="00987710"/>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859"/>
    <w:rsid w:val="009B7A85"/>
    <w:rsid w:val="009B7BE7"/>
    <w:rsid w:val="009C0ABA"/>
    <w:rsid w:val="009C1687"/>
    <w:rsid w:val="009C1A9B"/>
    <w:rsid w:val="009C1D0F"/>
    <w:rsid w:val="009C2F72"/>
    <w:rsid w:val="009C3A21"/>
    <w:rsid w:val="009C3B73"/>
    <w:rsid w:val="009C3EC5"/>
    <w:rsid w:val="009C42C7"/>
    <w:rsid w:val="009C5A1D"/>
    <w:rsid w:val="009C5D65"/>
    <w:rsid w:val="009C6103"/>
    <w:rsid w:val="009C7913"/>
    <w:rsid w:val="009D158E"/>
    <w:rsid w:val="009D180E"/>
    <w:rsid w:val="009D1F49"/>
    <w:rsid w:val="009D2AE5"/>
    <w:rsid w:val="009D352B"/>
    <w:rsid w:val="009D3852"/>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1CF3"/>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7AE"/>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9BB"/>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085"/>
    <w:rsid w:val="00A1623D"/>
    <w:rsid w:val="00A176F9"/>
    <w:rsid w:val="00A17ABE"/>
    <w:rsid w:val="00A20240"/>
    <w:rsid w:val="00A204B5"/>
    <w:rsid w:val="00A205BF"/>
    <w:rsid w:val="00A2065C"/>
    <w:rsid w:val="00A20B69"/>
    <w:rsid w:val="00A21022"/>
    <w:rsid w:val="00A21D46"/>
    <w:rsid w:val="00A21F69"/>
    <w:rsid w:val="00A22062"/>
    <w:rsid w:val="00A222D7"/>
    <w:rsid w:val="00A22323"/>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3DDE"/>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32"/>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5F1F"/>
    <w:rsid w:val="00A76200"/>
    <w:rsid w:val="00A76C15"/>
    <w:rsid w:val="00A779D8"/>
    <w:rsid w:val="00A8081F"/>
    <w:rsid w:val="00A8134C"/>
    <w:rsid w:val="00A81620"/>
    <w:rsid w:val="00A81DD5"/>
    <w:rsid w:val="00A8328A"/>
    <w:rsid w:val="00A83CD5"/>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9D5"/>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45E"/>
    <w:rsid w:val="00AC2CFA"/>
    <w:rsid w:val="00AC30D5"/>
    <w:rsid w:val="00AC3F2F"/>
    <w:rsid w:val="00AC4EAF"/>
    <w:rsid w:val="00AC50D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D7E7E"/>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46CF"/>
    <w:rsid w:val="00AE52DD"/>
    <w:rsid w:val="00AE538B"/>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DDC"/>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1970"/>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0375"/>
    <w:rsid w:val="00B413A8"/>
    <w:rsid w:val="00B425F0"/>
    <w:rsid w:val="00B4364F"/>
    <w:rsid w:val="00B4374E"/>
    <w:rsid w:val="00B44A67"/>
    <w:rsid w:val="00B452D2"/>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136"/>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AA1"/>
    <w:rsid w:val="00B95BA7"/>
    <w:rsid w:val="00B95FE0"/>
    <w:rsid w:val="00B96B73"/>
    <w:rsid w:val="00B975FA"/>
    <w:rsid w:val="00B9778A"/>
    <w:rsid w:val="00B9796D"/>
    <w:rsid w:val="00B97FA8"/>
    <w:rsid w:val="00BA17C2"/>
    <w:rsid w:val="00BA2853"/>
    <w:rsid w:val="00BA3554"/>
    <w:rsid w:val="00BA632C"/>
    <w:rsid w:val="00BA6DA8"/>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B49"/>
    <w:rsid w:val="00BC5D2F"/>
    <w:rsid w:val="00BC6807"/>
    <w:rsid w:val="00BC6E1C"/>
    <w:rsid w:val="00BC6EE1"/>
    <w:rsid w:val="00BC6FA9"/>
    <w:rsid w:val="00BC71D9"/>
    <w:rsid w:val="00BC723A"/>
    <w:rsid w:val="00BC778A"/>
    <w:rsid w:val="00BC7BF7"/>
    <w:rsid w:val="00BC7D15"/>
    <w:rsid w:val="00BD0588"/>
    <w:rsid w:val="00BD06DB"/>
    <w:rsid w:val="00BD0D0A"/>
    <w:rsid w:val="00BD176C"/>
    <w:rsid w:val="00BD2920"/>
    <w:rsid w:val="00BD2C67"/>
    <w:rsid w:val="00BD3B55"/>
    <w:rsid w:val="00BD3FDD"/>
    <w:rsid w:val="00BD4817"/>
    <w:rsid w:val="00BD4887"/>
    <w:rsid w:val="00BD50E7"/>
    <w:rsid w:val="00BD5554"/>
    <w:rsid w:val="00BD572E"/>
    <w:rsid w:val="00BD5F94"/>
    <w:rsid w:val="00BD6BF7"/>
    <w:rsid w:val="00BD72E6"/>
    <w:rsid w:val="00BE01AE"/>
    <w:rsid w:val="00BE1C5E"/>
    <w:rsid w:val="00BE1DE6"/>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0B5"/>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9CB"/>
    <w:rsid w:val="00C16E5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5E47"/>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4F2B"/>
    <w:rsid w:val="00C65FD2"/>
    <w:rsid w:val="00C66474"/>
    <w:rsid w:val="00C66A65"/>
    <w:rsid w:val="00C66B4B"/>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666"/>
    <w:rsid w:val="00C836A3"/>
    <w:rsid w:val="00C83D8F"/>
    <w:rsid w:val="00C84419"/>
    <w:rsid w:val="00C858FA"/>
    <w:rsid w:val="00C85FFA"/>
    <w:rsid w:val="00C861E9"/>
    <w:rsid w:val="00C864DC"/>
    <w:rsid w:val="00C867D1"/>
    <w:rsid w:val="00C86AB3"/>
    <w:rsid w:val="00C87E93"/>
    <w:rsid w:val="00C90796"/>
    <w:rsid w:val="00C907E1"/>
    <w:rsid w:val="00C9153B"/>
    <w:rsid w:val="00C91F69"/>
    <w:rsid w:val="00C9357A"/>
    <w:rsid w:val="00C94323"/>
    <w:rsid w:val="00C945C4"/>
    <w:rsid w:val="00C9574C"/>
    <w:rsid w:val="00C970BB"/>
    <w:rsid w:val="00C97820"/>
    <w:rsid w:val="00C978AF"/>
    <w:rsid w:val="00C97F24"/>
    <w:rsid w:val="00CA0015"/>
    <w:rsid w:val="00CA0A33"/>
    <w:rsid w:val="00CA11F2"/>
    <w:rsid w:val="00CA15DD"/>
    <w:rsid w:val="00CA169D"/>
    <w:rsid w:val="00CA1747"/>
    <w:rsid w:val="00CA1C11"/>
    <w:rsid w:val="00CA1F39"/>
    <w:rsid w:val="00CA2207"/>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1E31"/>
    <w:rsid w:val="00CB2961"/>
    <w:rsid w:val="00CB373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907"/>
    <w:rsid w:val="00CD5FEB"/>
    <w:rsid w:val="00CD6B43"/>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4C8A"/>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3B0"/>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A8"/>
    <w:rsid w:val="00D640C7"/>
    <w:rsid w:val="00D64654"/>
    <w:rsid w:val="00D659B3"/>
    <w:rsid w:val="00D65BF2"/>
    <w:rsid w:val="00D65E4E"/>
    <w:rsid w:val="00D65EBA"/>
    <w:rsid w:val="00D710BC"/>
    <w:rsid w:val="00D71259"/>
    <w:rsid w:val="00D71D9E"/>
    <w:rsid w:val="00D7354F"/>
    <w:rsid w:val="00D742BA"/>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0A08"/>
    <w:rsid w:val="00D91C7E"/>
    <w:rsid w:val="00D927EB"/>
    <w:rsid w:val="00D9300C"/>
    <w:rsid w:val="00D932B2"/>
    <w:rsid w:val="00D937E5"/>
    <w:rsid w:val="00D93B78"/>
    <w:rsid w:val="00D9410C"/>
    <w:rsid w:val="00D96BE2"/>
    <w:rsid w:val="00D970D2"/>
    <w:rsid w:val="00D976EB"/>
    <w:rsid w:val="00DA0948"/>
    <w:rsid w:val="00DA0A4E"/>
    <w:rsid w:val="00DA0BE1"/>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361"/>
    <w:rsid w:val="00DB14F9"/>
    <w:rsid w:val="00DB2BCC"/>
    <w:rsid w:val="00DB3E17"/>
    <w:rsid w:val="00DB4036"/>
    <w:rsid w:val="00DB40C0"/>
    <w:rsid w:val="00DB41B7"/>
    <w:rsid w:val="00DB4273"/>
    <w:rsid w:val="00DB4CC7"/>
    <w:rsid w:val="00DB5660"/>
    <w:rsid w:val="00DB64C8"/>
    <w:rsid w:val="00DB6D02"/>
    <w:rsid w:val="00DB7289"/>
    <w:rsid w:val="00DB7AD3"/>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2A3"/>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756"/>
    <w:rsid w:val="00E3606B"/>
    <w:rsid w:val="00E36717"/>
    <w:rsid w:val="00E3682E"/>
    <w:rsid w:val="00E36A86"/>
    <w:rsid w:val="00E37609"/>
    <w:rsid w:val="00E37F64"/>
    <w:rsid w:val="00E40BD1"/>
    <w:rsid w:val="00E40DE2"/>
    <w:rsid w:val="00E41156"/>
    <w:rsid w:val="00E41620"/>
    <w:rsid w:val="00E42303"/>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18E"/>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442"/>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3C0B"/>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98C"/>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017"/>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C53"/>
    <w:rsid w:val="00EA3E33"/>
    <w:rsid w:val="00EA3FD0"/>
    <w:rsid w:val="00EA40DF"/>
    <w:rsid w:val="00EA4180"/>
    <w:rsid w:val="00EA451B"/>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77C"/>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20F"/>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2782C"/>
    <w:rsid w:val="00F32DDC"/>
    <w:rsid w:val="00F332DF"/>
    <w:rsid w:val="00F339E3"/>
    <w:rsid w:val="00F34417"/>
    <w:rsid w:val="00F34CB5"/>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0F6E"/>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3E84"/>
    <w:rsid w:val="00F8462A"/>
    <w:rsid w:val="00F855BB"/>
    <w:rsid w:val="00F85DFC"/>
    <w:rsid w:val="00F85F62"/>
    <w:rsid w:val="00F86162"/>
    <w:rsid w:val="00F86ED5"/>
    <w:rsid w:val="00F871C2"/>
    <w:rsid w:val="00F87686"/>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66B"/>
    <w:rsid w:val="00FA5CBD"/>
    <w:rsid w:val="00FA6B94"/>
    <w:rsid w:val="00FA6F47"/>
    <w:rsid w:val="00FA7EAA"/>
    <w:rsid w:val="00FB068C"/>
    <w:rsid w:val="00FB12CB"/>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3C22"/>
    <w:rsid w:val="00FE449E"/>
    <w:rsid w:val="00FE54DC"/>
    <w:rsid w:val="00FE5743"/>
    <w:rsid w:val="00FE5D6C"/>
    <w:rsid w:val="00FE6632"/>
    <w:rsid w:val="00FE6887"/>
    <w:rsid w:val="00FE6C2A"/>
    <w:rsid w:val="00FE76B9"/>
    <w:rsid w:val="00FE7898"/>
    <w:rsid w:val="00FF0766"/>
    <w:rsid w:val="00FF0775"/>
    <w:rsid w:val="00FF0FE2"/>
    <w:rsid w:val="00FF1D27"/>
    <w:rsid w:val="00FF2023"/>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B12C2E6-5D8B-4C41-A9E6-C724D7383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41256C"/>
  </w:style>
  <w:style w:type="paragraph" w:styleId="HTMLPreformatted">
    <w:name w:val="HTML Preformatted"/>
    <w:basedOn w:val="Normal"/>
    <w:link w:val="HTMLPreformattedChar"/>
    <w:semiHidden/>
    <w:unhideWhenUsed/>
    <w:rsid w:val="00BA6DA8"/>
    <w:rPr>
      <w:rFonts w:ascii="Consolas" w:hAnsi="Consolas" w:cs="Consolas"/>
      <w:sz w:val="20"/>
      <w:szCs w:val="20"/>
    </w:rPr>
  </w:style>
  <w:style w:type="character" w:customStyle="1" w:styleId="HTMLPreformattedChar">
    <w:name w:val="HTML Preformatted Char"/>
    <w:basedOn w:val="DefaultParagraphFont"/>
    <w:link w:val="HTMLPreformatted"/>
    <w:semiHidden/>
    <w:rsid w:val="00BA6DA8"/>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28199339">
      <w:bodyDiv w:val="1"/>
      <w:marLeft w:val="0"/>
      <w:marRight w:val="0"/>
      <w:marTop w:val="0"/>
      <w:marBottom w:val="0"/>
      <w:divBdr>
        <w:top w:val="none" w:sz="0" w:space="0" w:color="auto"/>
        <w:left w:val="none" w:sz="0" w:space="0" w:color="auto"/>
        <w:bottom w:val="none" w:sz="0" w:space="0" w:color="auto"/>
        <w:right w:val="none" w:sz="0" w:space="0" w:color="auto"/>
      </w:divBdr>
    </w:div>
    <w:div w:id="24630652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7992253">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0154761">
      <w:bodyDiv w:val="1"/>
      <w:marLeft w:val="0"/>
      <w:marRight w:val="0"/>
      <w:marTop w:val="0"/>
      <w:marBottom w:val="0"/>
      <w:divBdr>
        <w:top w:val="none" w:sz="0" w:space="0" w:color="auto"/>
        <w:left w:val="none" w:sz="0" w:space="0" w:color="auto"/>
        <w:bottom w:val="none" w:sz="0" w:space="0" w:color="auto"/>
        <w:right w:val="none" w:sz="0" w:space="0" w:color="auto"/>
      </w:divBdr>
    </w:div>
    <w:div w:id="1774127775">
      <w:bodyDiv w:val="1"/>
      <w:marLeft w:val="0"/>
      <w:marRight w:val="0"/>
      <w:marTop w:val="0"/>
      <w:marBottom w:val="0"/>
      <w:divBdr>
        <w:top w:val="none" w:sz="0" w:space="0" w:color="auto"/>
        <w:left w:val="none" w:sz="0" w:space="0" w:color="auto"/>
        <w:bottom w:val="none" w:sz="0" w:space="0" w:color="auto"/>
        <w:right w:val="none" w:sz="0" w:space="0" w:color="auto"/>
      </w:divBdr>
    </w:div>
    <w:div w:id="183429399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3332F-110C-4392-994E-CE34DADDA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2642</TotalTime>
  <Pages>76</Pages>
  <Words>18558</Words>
  <Characters>105786</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124096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Lilit Mkrtchyan</cp:lastModifiedBy>
  <cp:revision>1724</cp:revision>
  <cp:lastPrinted>2018-02-16T07:12:00Z</cp:lastPrinted>
  <dcterms:created xsi:type="dcterms:W3CDTF">2019-10-28T07:04:00Z</dcterms:created>
  <dcterms:modified xsi:type="dcterms:W3CDTF">2023-06-06T06:50:00Z</dcterms:modified>
</cp:coreProperties>
</file>