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66D1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ՀԱՅՏԱՐԱՐՈՒԹՅՈՒՆ</w:t>
      </w:r>
    </w:p>
    <w:p w14:paraId="0CFE1B46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ԳՆԱՆՇՄԱՆ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ՀԱՐՑՄԱՆ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ՄԱՍԻՆ</w:t>
      </w:r>
    </w:p>
    <w:p w14:paraId="0B68FA84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55F4243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տեքստը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հաստատված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</w:p>
    <w:p w14:paraId="427DF9E7" w14:textId="4FFDD8BD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202</w:t>
      </w:r>
      <w:r w:rsidR="00E84C88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4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թվականի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A406BF">
        <w:rPr>
          <w:rFonts w:ascii="Arial" w:eastAsia="Times New Roman" w:hAnsi="Arial" w:cs="Arial"/>
          <w:sz w:val="20"/>
          <w:szCs w:val="20"/>
          <w:lang w:val="hy-AM"/>
        </w:rPr>
        <w:t>դեկտեմբերի 05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թիվ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1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75E8EC87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3C7008A" w14:textId="05429390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ծածկագիրը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="00A406BF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        </w:t>
      </w:r>
      <w:r w:rsidRPr="00E84C88">
        <w:rPr>
          <w:rFonts w:ascii="GHEA Grapalat" w:eastAsia="Times New Roman" w:hAnsi="GHEA Grapalat" w:cs="Courier New"/>
          <w:color w:val="000000"/>
          <w:sz w:val="20"/>
          <w:szCs w:val="27"/>
          <w:lang w:val="af-ZA"/>
        </w:rPr>
        <w:t> 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     </w:t>
      </w:r>
    </w:p>
    <w:p w14:paraId="046C6D9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4EB55AA7" w14:textId="47AC495E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Թումանյան</w:t>
      </w:r>
      <w:r w:rsidR="003624DD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համայնքի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կոմունալ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գտնվում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շենք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գնանշման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հարցում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փուլով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1E638ADE" w14:textId="3838F5DA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bookmarkStart w:id="0" w:name="_Hlk23167417"/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bookmarkEnd w:id="0"/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արդյունքում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կառաջարկվի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կնքել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դիզելային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վառելիքի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)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6BD3241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օրենքի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7-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հոդվածի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ցանկացած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անկախ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նրա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օտարերկրյա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ֆիզիկական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կազմակերպություն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քաղաքացիություն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չունեցող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լինելու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հանգամանքից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հավասար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1E1C5E19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չունեցող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մասնակիցներին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4152B388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Start w:id="1" w:name="_Hlk23167512"/>
      <w:r w:rsidRPr="00E84C88">
        <w:rPr>
          <w:rFonts w:ascii="Arial" w:eastAsia="Times New Roman" w:hAnsi="Arial" w:cs="Arial"/>
          <w:sz w:val="20"/>
          <w:szCs w:val="20"/>
          <w:lang w:val="af-ZA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պայմաններով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բավարար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End w:id="1"/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թվից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նվազագույն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առաջարկ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նախապատվություն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սկզբունքով։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1CBE4911" w14:textId="4467B386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թղթային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հաշված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>7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ժամը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B92D32">
        <w:rPr>
          <w:rFonts w:ascii="GHEA Grapalat" w:eastAsia="Times New Roman" w:hAnsi="GHEA Grapalat" w:cs="Times New Roman"/>
          <w:sz w:val="20"/>
          <w:szCs w:val="20"/>
          <w:lang w:val="af-ZA"/>
        </w:rPr>
        <w:t>15:00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թղթային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դիմում։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ապահովում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թղթային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անվճար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այդպիսի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առաջին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4B05D0C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պատվիրատուն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անվճար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ապահովում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օրվան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ընթացքում։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3927B764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չստանալը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սահմանափակում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իրավունքը։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43B34148" w14:textId="3B164D1E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ք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շենք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ձևով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A406BF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13․12․2024թ․</w:t>
      </w:r>
      <w:r w:rsidR="00A406BF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="00A406BF" w:rsidRPr="00E84C88">
        <w:rPr>
          <w:rFonts w:ascii="Arial" w:eastAsia="Times New Roman" w:hAnsi="Arial" w:cs="Arial"/>
          <w:b/>
          <w:sz w:val="20"/>
          <w:szCs w:val="20"/>
          <w:lang w:val="af-ZA"/>
        </w:rPr>
        <w:t>ժամը</w:t>
      </w:r>
      <w:r w:rsidR="00A406BF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w:rsidR="00A406BF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15:00</w:t>
      </w:r>
      <w:r w:rsidR="00A406BF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4EDC4BB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հայերենից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անգլերեն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ռուսերեն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745155D0" w14:textId="169CEF5B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կունենա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,</w:t>
      </w:r>
      <w:r w:rsidR="00C9392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ք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.</w:t>
      </w:r>
      <w:r w:rsidR="001A3021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</w:t>
      </w:r>
      <w:r w:rsidR="001A3021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շենք</w:t>
      </w:r>
      <w:r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A406BF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13</w:t>
      </w:r>
      <w:r w:rsidR="00A1458F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․1</w:t>
      </w:r>
      <w:r w:rsidR="00A406BF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2</w:t>
      </w:r>
      <w:r w:rsidR="00A1458F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․2024թ․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ժամը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w:rsidR="00B92D32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15:00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</w:t>
      </w:r>
    </w:p>
    <w:p w14:paraId="6F55FE73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բողոքները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բողոքներ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քննող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Երևան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Մելիք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Ադամյան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1 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Բողոքարկումն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մրցույթի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կարգով։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Բողոքը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վճար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` 30 000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երեսուն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հազար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դրամի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փոխանցվի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ֆինանսների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նախարարության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անվամբ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900008000482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գանձապետական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հաշվեհամարին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510F8593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հայտարարության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լրացուցիչ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տեղեկություններ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դիմել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`</w:t>
      </w:r>
      <w:r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>Մարգարիտ</w:t>
      </w:r>
      <w:r w:rsidRPr="00E84C88">
        <w:rPr>
          <w:rFonts w:ascii="GHEA Grapalat" w:eastAsia="Times New Roman" w:hAnsi="GHEA Grapalat" w:cs="Arial"/>
          <w:b/>
          <w:sz w:val="20"/>
          <w:szCs w:val="20"/>
          <w:u w:val="single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>Չատինյանին</w:t>
      </w:r>
    </w:p>
    <w:p w14:paraId="5B8445B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Հեռախոս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09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>3628881</w:t>
      </w:r>
    </w:p>
    <w:p w14:paraId="7C73A491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Էլ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փոստ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>margarita.chatinyan@yandex.com</w:t>
      </w:r>
    </w:p>
    <w:p w14:paraId="7B7D511F" w14:textId="0F3511D8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Պատվիրատու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Թումանյան</w:t>
      </w:r>
      <w:r w:rsidR="00A406BF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համայնքի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կոմունալ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ՀՈԱԿ</w:t>
      </w:r>
    </w:p>
    <w:p w14:paraId="119E1B9C" w14:textId="77777777" w:rsidR="00532D6C" w:rsidRPr="00E84C88" w:rsidRDefault="00532D6C" w:rsidP="00532D6C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7995E132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5ED3DD8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96A328D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7A223611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0D812B48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2F661B6F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7B374697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129C03D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64B5799" w14:textId="77777777" w:rsidR="003242D7" w:rsidRPr="00C93928" w:rsidRDefault="003242D7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136C46ED" w14:textId="77777777" w:rsidR="00C93928" w:rsidRPr="00597465" w:rsidRDefault="00C93928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3BE9AA5F" w14:textId="77777777" w:rsidR="00C93928" w:rsidRPr="00597465" w:rsidRDefault="00C93928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0E39C1CD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en-US"/>
        </w:rPr>
        <w:lastRenderedPageBreak/>
        <w:t>Հաստատված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</w:p>
    <w:p w14:paraId="58CC8D4B" w14:textId="2F1B41AD" w:rsidR="00532D6C" w:rsidRPr="00E84C88" w:rsidRDefault="00A406BF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ԼՄ-ԹՀԿՏ-ԳՀԱՊՁԲ-25/02 </w:t>
      </w:r>
      <w:r w:rsidR="00532D6C" w:rsidRPr="00E84C88">
        <w:rPr>
          <w:rFonts w:ascii="Arial" w:eastAsia="Times New Roman" w:hAnsi="Arial" w:cs="Arial"/>
          <w:sz w:val="20"/>
          <w:szCs w:val="20"/>
          <w:lang w:val="en-US"/>
        </w:rPr>
        <w:t>ծածկագրով</w:t>
      </w:r>
      <w:r w:rsidR="00532D6C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</w:p>
    <w:p w14:paraId="3A555C7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Armenian"/>
          <w:sz w:val="20"/>
          <w:szCs w:val="20"/>
          <w:lang w:val="af-ZA"/>
        </w:rPr>
      </w:pPr>
      <w:proofErr w:type="gramStart"/>
      <w:r w:rsidRPr="00E84C88">
        <w:rPr>
          <w:rFonts w:ascii="Arial" w:eastAsia="Times New Roman" w:hAnsi="Arial" w:cs="Arial"/>
          <w:sz w:val="20"/>
          <w:szCs w:val="20"/>
          <w:lang w:val="en-US"/>
        </w:rPr>
        <w:t>գնանշման</w:t>
      </w:r>
      <w:proofErr w:type="gramEnd"/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</w:p>
    <w:p w14:paraId="77C87852" w14:textId="1D03F47A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202</w:t>
      </w:r>
      <w:r w:rsidR="00E84C88" w:rsidRPr="00E84C88">
        <w:rPr>
          <w:rFonts w:ascii="GHEA Grapalat" w:eastAsia="Times New Roman" w:hAnsi="GHEA Grapalat" w:cs="Sylfaen"/>
          <w:sz w:val="20"/>
          <w:szCs w:val="20"/>
          <w:lang w:val="hy-AM"/>
        </w:rPr>
        <w:t>4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թ</w:t>
      </w:r>
      <w:r w:rsidR="00C93928">
        <w:rPr>
          <w:rFonts w:ascii="Cambria Math" w:eastAsia="Times New Roman" w:hAnsi="Cambria Math" w:cs="Arial"/>
          <w:sz w:val="20"/>
          <w:szCs w:val="20"/>
          <w:lang w:val="hy-AM"/>
        </w:rPr>
        <w:t xml:space="preserve">․ </w:t>
      </w:r>
      <w:r w:rsidR="00A406BF">
        <w:rPr>
          <w:rFonts w:ascii="Arial" w:eastAsia="Times New Roman" w:hAnsi="Arial" w:cs="Arial"/>
          <w:sz w:val="20"/>
          <w:szCs w:val="20"/>
          <w:lang w:val="hy-AM"/>
        </w:rPr>
        <w:t>դեկտեմբերի 5-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0"/>
          <w:vertAlign w:val="subscript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>N 0</w:t>
      </w:r>
      <w:r w:rsidRPr="00E84C88">
        <w:rPr>
          <w:rFonts w:ascii="GHEA Grapalat" w:eastAsia="Times New Roman" w:hAnsi="GHEA Grapalat" w:cs="Times Armenian"/>
          <w:sz w:val="20"/>
          <w:szCs w:val="20"/>
          <w:lang w:val="hy-AM"/>
        </w:rPr>
        <w:t>1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որոշմամբ</w:t>
      </w:r>
    </w:p>
    <w:p w14:paraId="60BCEC1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ABAADA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6A41A4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09134B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DA0345C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6058C21" w14:textId="61E769E5" w:rsidR="00532D6C" w:rsidRPr="00E84C88" w:rsidRDefault="00A1458F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</w:pPr>
      <w:r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ԹՈՒՄԱՆՅԱՆ</w:t>
      </w:r>
      <w:r w:rsidRPr="00A1458F">
        <w:rPr>
          <w:rFonts w:ascii="Arial" w:eastAsia="Times New Roman" w:hAnsi="Arial" w:cs="Arial"/>
          <w:b/>
          <w:sz w:val="28"/>
          <w:szCs w:val="20"/>
          <w:u w:val="single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ՀԱՄԱՅՆՔԻ</w:t>
      </w:r>
      <w:r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ԿՈՄՈՒՆԱԼ</w:t>
      </w:r>
      <w:r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>ՏՆՏԵՍՈՒԹՅՈՒՆ</w:t>
      </w:r>
      <w:r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hy-AM"/>
        </w:rPr>
        <w:t>ՀՈԱԿ</w:t>
      </w:r>
    </w:p>
    <w:p w14:paraId="4DDDBE9B" w14:textId="77777777" w:rsidR="00532D6C" w:rsidRPr="00E84C88" w:rsidRDefault="00532D6C" w:rsidP="00532D6C">
      <w:pPr>
        <w:tabs>
          <w:tab w:val="left" w:pos="5968"/>
        </w:tabs>
        <w:spacing w:after="120" w:line="240" w:lineRule="auto"/>
        <w:ind w:right="-7" w:firstLine="567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</w:p>
    <w:p w14:paraId="4EE61A7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C9174F5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40CA4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79CAF3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0FB2F1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E84C88">
        <w:rPr>
          <w:rFonts w:ascii="Arial" w:eastAsia="Times New Roman" w:hAnsi="Arial" w:cs="Arial"/>
          <w:sz w:val="24"/>
          <w:szCs w:val="24"/>
          <w:lang w:val="en-US"/>
        </w:rPr>
        <w:t>Հ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Ր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Վ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Ե</w:t>
      </w:r>
      <w:r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lang w:val="en-US"/>
        </w:rPr>
        <w:t>Ր</w:t>
      </w:r>
    </w:p>
    <w:p w14:paraId="5F4987B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14:paraId="22E7C6C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30C19796" w14:textId="5BC29185" w:rsidR="00532D6C" w:rsidRPr="003624DD" w:rsidRDefault="00532D6C" w:rsidP="00532D6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ԹՈՒՄԱՆՅԱՆ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ՀԱՄԱՅՆՔԻ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ԿՈՄՈՒՆԱԼ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ՏՆՏԵՍՈՒԹՅՈՒՆ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proofErr w:type="gramEnd"/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ԿԱՐԻՔՆԵՐԻ</w:t>
      </w:r>
      <w:r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ՀԱՄԱՐ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ԴԻԶԵԼԱՅԻՆ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A1458F">
        <w:rPr>
          <w:rFonts w:ascii="Arial" w:eastAsia="Times New Roman" w:hAnsi="Arial" w:cs="Arial"/>
          <w:b/>
          <w:sz w:val="20"/>
          <w:szCs w:val="20"/>
          <w:lang w:val="en-AU"/>
        </w:rPr>
        <w:t>ՎԱՌԵԼԻՔԻ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="00A406BF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ՁԵՌՔԲԵՐՄԱՆ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ՆՊԱՏԱԿՈՎ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ՀԱՅՏԱՐԱՐՎԱԾ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ԳՆԱՆՇՄԱՆ</w:t>
      </w:r>
      <w:r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AU"/>
        </w:rPr>
        <w:t>ՀԱՐՑՄԱՆ</w:t>
      </w:r>
    </w:p>
    <w:p w14:paraId="0DE1206D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10A59B4A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C43275F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74A37E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54FBBA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EDF305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4D58E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957BE8D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636090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20446C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91C0AD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3D8F66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571C9E0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95A64E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BDDB32E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32FCD9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lang w:val="af-ZA"/>
        </w:rPr>
      </w:pPr>
      <w:r w:rsidRPr="00E84C88">
        <w:rPr>
          <w:rFonts w:ascii="GHEA Grapalat" w:eastAsia="Times New Roman" w:hAnsi="GHEA Grapalat" w:cs="Sylfaen"/>
          <w:lang w:val="af-ZA"/>
        </w:rPr>
        <w:br w:type="page"/>
      </w:r>
      <w:r w:rsidRPr="00E84C88">
        <w:rPr>
          <w:rFonts w:ascii="Arial" w:eastAsia="Times New Roman" w:hAnsi="Arial" w:cs="Arial"/>
          <w:lang w:val="en-US"/>
        </w:rPr>
        <w:lastRenderedPageBreak/>
        <w:t>Հարգելի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մասնակից</w:t>
      </w:r>
      <w:r w:rsidRPr="00E84C88">
        <w:rPr>
          <w:rFonts w:ascii="GHEA Grapalat" w:eastAsia="Times New Roman" w:hAnsi="GHEA Grapalat" w:cs="Sylfae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նախքան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հայտ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կազմելը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և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ներկայացնելը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խնդրում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ենք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մանրամասնորեն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ուսումնասիրել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հրավերը</w:t>
      </w:r>
      <w:r w:rsidRPr="00E84C88">
        <w:rPr>
          <w:rFonts w:ascii="GHEA Grapalat" w:eastAsia="Times New Roman" w:hAnsi="GHEA Grapalat" w:cs="Times Armenian"/>
          <w:lang w:val="af-ZA"/>
        </w:rPr>
        <w:t xml:space="preserve">, </w:t>
      </w:r>
      <w:r w:rsidRPr="00E84C88">
        <w:rPr>
          <w:rFonts w:ascii="Arial" w:eastAsia="Times New Roman" w:hAnsi="Arial" w:cs="Arial"/>
          <w:lang w:val="en-US"/>
        </w:rPr>
        <w:t>քանի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որ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հրավերին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չհամապատասխանող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հայտերը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ենթակա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են</w:t>
      </w:r>
      <w:r w:rsidRPr="00E84C88">
        <w:rPr>
          <w:rFonts w:ascii="GHEA Grapalat" w:eastAsia="Times New Roman" w:hAnsi="GHEA Grapalat" w:cs="Times Armenian"/>
          <w:lang w:val="af-ZA"/>
        </w:rPr>
        <w:t xml:space="preserve"> </w:t>
      </w:r>
      <w:r w:rsidRPr="00E84C88">
        <w:rPr>
          <w:rFonts w:ascii="Arial" w:eastAsia="Times New Roman" w:hAnsi="Arial" w:cs="Arial"/>
          <w:lang w:val="en-US"/>
        </w:rPr>
        <w:t>մերժման</w:t>
      </w:r>
      <w:r w:rsidRPr="00E84C88">
        <w:rPr>
          <w:rFonts w:ascii="GHEA Grapalat" w:eastAsia="Times New Roman" w:hAnsi="GHEA Grapalat" w:cs="Sylfaen"/>
          <w:lang w:val="af-ZA"/>
        </w:rPr>
        <w:t xml:space="preserve">: </w:t>
      </w:r>
    </w:p>
    <w:p w14:paraId="2BEE160F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lang w:val="af-ZA"/>
        </w:rPr>
      </w:pPr>
    </w:p>
    <w:p w14:paraId="67D103E1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af-ZA"/>
        </w:rPr>
      </w:pPr>
    </w:p>
    <w:p w14:paraId="588EC50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ԲՈՎԱՆԴԱԿՈւԹՅՈւՆ</w:t>
      </w:r>
    </w:p>
    <w:p w14:paraId="782A564A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6A2BB66C" w14:textId="43B35A19" w:rsidR="00A1458F" w:rsidRPr="00A1458F" w:rsidRDefault="00532D6C" w:rsidP="00A1458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ԹՈՒՄԱՆՅԱՆ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ՀԱՄԱՅՆՔԻ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ԿՈՄՈՒՆԱԼ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proofErr w:type="gramStart"/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ՏՆՏԵՍՈՒԹՅՈՒՆ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>ՀՈԱԿ</w:t>
      </w:r>
      <w:proofErr w:type="gramEnd"/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>-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Ի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ԿԱՐԻՔՆԵՐԻ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ՀԱՄԱՐ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ԴԻԶԵԼԱՅԻՆ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ՎԱՌԵԼԻՔԻ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ՁԵՌՔԲԵՐՄԱՆ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ՆՊԱՏԱԿՈՎ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ՀԱՅՏԱՐԱՐՎԱԾ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ԳՆԱՆՇՄԱՆ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>ՀԱՐՑՄԱՆ</w:t>
      </w:r>
    </w:p>
    <w:p w14:paraId="0B3D5B88" w14:textId="1B2EB6E9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ՀՐԱՎԵՐԻ</w:t>
      </w:r>
    </w:p>
    <w:p w14:paraId="4BED339E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65E20B9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2BE4705C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w:type="gramStart"/>
      <w:r w:rsidRPr="00E84C88">
        <w:rPr>
          <w:rFonts w:ascii="Arial" w:eastAsia="Times New Roman" w:hAnsi="Arial" w:cs="Arial"/>
          <w:b/>
          <w:sz w:val="20"/>
          <w:lang w:val="en-US"/>
        </w:rPr>
        <w:t>ՄԱՍ</w:t>
      </w:r>
      <w:r w:rsidRPr="00E84C88">
        <w:rPr>
          <w:rFonts w:ascii="GHEA Grapalat" w:eastAsia="Times New Roman" w:hAnsi="GHEA Grapalat" w:cs="Times Armenian"/>
          <w:b/>
          <w:sz w:val="20"/>
          <w:lang w:val="af-ZA"/>
        </w:rPr>
        <w:t xml:space="preserve">  I</w:t>
      </w:r>
      <w:proofErr w:type="gramEnd"/>
      <w:r w:rsidRPr="00E84C88">
        <w:rPr>
          <w:rFonts w:ascii="GHEA Grapalat" w:eastAsia="Times New Roman" w:hAnsi="GHEA Grapalat" w:cs="Times Armenian"/>
          <w:b/>
          <w:sz w:val="20"/>
          <w:lang w:val="af-ZA"/>
        </w:rPr>
        <w:t>.</w:t>
      </w:r>
    </w:p>
    <w:p w14:paraId="75B7499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138F33B3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առարկայի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բնութագիրը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77BF07A8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ընտրված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ճանաչվելու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որակավորման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7695A99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փոփոխություն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669920A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4.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</w:p>
    <w:p w14:paraId="1B87D76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գնային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առաջարկը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455E7D1A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6.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գործողության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փոփոխություն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դրանք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վերցնելու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54F2389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8.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բացումը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արդյունքների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ամփոփումը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ab/>
      </w:r>
    </w:p>
    <w:p w14:paraId="6B72EDFF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9.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կնքումը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33213F5B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10.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ապահովումները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1D88594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չկայացած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հայտարարելը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  <w:t xml:space="preserve"> </w:t>
      </w:r>
    </w:p>
    <w:p w14:paraId="12D6D79C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12.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գործընթացի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գործողությունները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ընդունված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որոշումները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բողոքարկելու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571A401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2519394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53B61B00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proofErr w:type="gram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ՄԱՍ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II</w:t>
      </w:r>
      <w:proofErr w:type="gramEnd"/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.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ՀԱՐՑՄԱՆ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ՀԱՅՏԸ</w:t>
      </w:r>
      <w:proofErr w:type="gramEnd"/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ՊԱՏՐԱՍՏԵԼՈՒ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ՀՐԱՀԱՆԳ</w:t>
      </w:r>
    </w:p>
    <w:p w14:paraId="0C36A52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276B381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1.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proofErr w:type="gramStart"/>
      <w:r w:rsidRPr="00E84C88">
        <w:rPr>
          <w:rFonts w:ascii="Arial" w:eastAsia="Times New Roman" w:hAnsi="Arial" w:cs="Arial"/>
          <w:sz w:val="20"/>
          <w:szCs w:val="24"/>
          <w:lang w:val="en-US"/>
        </w:rPr>
        <w:t>Ընդհանուր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դրույթներ</w:t>
      </w:r>
      <w:proofErr w:type="gramEnd"/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5754940A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2.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62C025DD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3.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Հավելվածներ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1-6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/>
      </w:r>
    </w:p>
    <w:p w14:paraId="00796E26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D8359A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3126DAD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35065247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E8F2BC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658E93A1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29C285BE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br w:type="page"/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lastRenderedPageBreak/>
        <w:tab/>
      </w:r>
    </w:p>
    <w:p w14:paraId="2691A656" w14:textId="1B61D00F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       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լրումն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A406B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>ԼՄ-ԹՀԿՏ-ԳՀԱՊՁԲ-25/02</w:t>
      </w:r>
      <w:r w:rsidR="00A406BF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ծածկագրով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անցկացվող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գնանշման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հայտարարության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3CA702B1" w14:textId="19959374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կազմվել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օրենսդրության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այդ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թվում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>`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օրենքի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Օրենք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կառավարության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2017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թ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մայիսի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4-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N 526-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որոշմամբ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գործընթացի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կազմակերպման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այլ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ակտերի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պահանջներին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համապատասխան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նպատակ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ունի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համայնքի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կոմունալ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տնտեսություն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պատվիրատու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մտադրություն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ունեցող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անձանց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տեղեկացնելու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առարկայի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անցկացման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նրա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կնքելու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ինչպես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նաև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օժանդակելու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պատրաստելիս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6E1F04C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կարող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ներկայացնել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անձիք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անկախ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նրանց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օտարերկրյա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ֆիզիկական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կազմակերպություն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քաղաքացիություն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չունեցող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լինելու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հանգամանքից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</w:p>
    <w:p w14:paraId="37076D9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հարաբերությունների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նկատմամբ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կիրառվում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Հայաստանի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Հանրապետության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իրավունքը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կապված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վեճերը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ենթակա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քննության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Հայաստանի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Հանրապետության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դատարաններում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։</w:t>
      </w:r>
      <w:r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3304C46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հասցեն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              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margarita.chatinyan@yandex.com</w:t>
      </w:r>
    </w:p>
    <w:p w14:paraId="58EE746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br w:type="page"/>
      </w:r>
      <w:proofErr w:type="gramStart"/>
      <w:r w:rsidRPr="00E84C88">
        <w:rPr>
          <w:rFonts w:ascii="Arial" w:eastAsia="Times New Roman" w:hAnsi="Arial" w:cs="Arial"/>
          <w:sz w:val="24"/>
          <w:lang w:val="en-US"/>
        </w:rPr>
        <w:lastRenderedPageBreak/>
        <w:t>ՄԱՍ</w:t>
      </w:r>
      <w:r w:rsidRPr="00E84C88">
        <w:rPr>
          <w:rFonts w:ascii="GHEA Grapalat" w:eastAsia="Times New Roman" w:hAnsi="GHEA Grapalat" w:cs="Times Armenian"/>
          <w:sz w:val="24"/>
          <w:lang w:val="af-ZA"/>
        </w:rPr>
        <w:t xml:space="preserve">  I</w:t>
      </w:r>
      <w:proofErr w:type="gramEnd"/>
    </w:p>
    <w:p w14:paraId="4EF3C7D1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sz w:val="24"/>
          <w:lang w:val="af-ZA"/>
        </w:rPr>
      </w:pPr>
    </w:p>
    <w:p w14:paraId="79456C32" w14:textId="77777777" w:rsidR="00532D6C" w:rsidRPr="00E84C88" w:rsidRDefault="00532D6C" w:rsidP="00532D6C">
      <w:pPr>
        <w:numPr>
          <w:ilvl w:val="0"/>
          <w:numId w:val="3"/>
        </w:num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ԱՌԱՐԿԱՅԻ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ԲՆՈՒԹԱԳԻՐԸ</w:t>
      </w:r>
    </w:p>
    <w:p w14:paraId="7754C11B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</w:p>
    <w:p w14:paraId="09812E42" w14:textId="705ED1EA" w:rsidR="00532D6C" w:rsidRPr="00E84C88" w:rsidRDefault="00532D6C" w:rsidP="00532D6C">
      <w:pPr>
        <w:keepNext/>
        <w:spacing w:after="0" w:line="240" w:lineRule="auto"/>
        <w:ind w:firstLine="567"/>
        <w:jc w:val="both"/>
        <w:outlineLvl w:val="2"/>
        <w:rPr>
          <w:rFonts w:ascii="GHEA Grapalat" w:eastAsia="Times New Roman" w:hAnsi="GHEA Grapalat" w:cs="Times Armeni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1.1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առարկա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հանդիսանում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Թումանյան</w:t>
      </w: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կոմունալ</w:t>
      </w: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տնեսություն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ՀՈԱԿ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կարիքների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համար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իզելային</w:t>
      </w: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վառելիքի</w:t>
      </w:r>
      <w:r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ձեռքբերումը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>)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որ</w:t>
      </w:r>
      <w:r w:rsidR="00A406BF">
        <w:rPr>
          <w:rFonts w:ascii="Arial" w:eastAsia="Times New Roman" w:hAnsi="Arial" w:cs="Arial"/>
          <w:sz w:val="20"/>
          <w:szCs w:val="20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խմբավորված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A406BF">
        <w:rPr>
          <w:rFonts w:ascii="Arial" w:eastAsia="Times New Roman" w:hAnsi="Arial" w:cs="Arial"/>
          <w:sz w:val="20"/>
          <w:szCs w:val="20"/>
          <w:lang w:val="hy-AM"/>
        </w:rPr>
        <w:t>է 1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չափաբաժն</w:t>
      </w:r>
      <w:r w:rsidR="00A406BF">
        <w:rPr>
          <w:rFonts w:ascii="Arial" w:eastAsia="Times New Roman" w:hAnsi="Arial" w:cs="Arial"/>
          <w:sz w:val="20"/>
          <w:szCs w:val="20"/>
          <w:lang w:val="hy-AM"/>
        </w:rPr>
        <w:t>ո</w:t>
      </w:r>
      <w:r w:rsidRPr="00E84C88">
        <w:rPr>
          <w:rFonts w:ascii="Arial" w:eastAsia="Times New Roman" w:hAnsi="Arial" w:cs="Arial"/>
          <w:sz w:val="20"/>
          <w:szCs w:val="20"/>
          <w:lang w:val="en-AU"/>
        </w:rPr>
        <w:t>ւմ</w:t>
      </w:r>
      <w:r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>`</w:t>
      </w:r>
    </w:p>
    <w:p w14:paraId="3BD860C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tbl>
      <w:tblPr>
        <w:tblW w:w="82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5387"/>
      </w:tblGrid>
      <w:tr w:rsidR="00532D6C" w:rsidRPr="00E84C88" w14:paraId="79B12378" w14:textId="77777777" w:rsidTr="00532D6C">
        <w:tc>
          <w:tcPr>
            <w:tcW w:w="1305" w:type="dxa"/>
            <w:vAlign w:val="center"/>
          </w:tcPr>
          <w:p w14:paraId="7705CB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համարը</w:t>
            </w:r>
          </w:p>
        </w:tc>
        <w:tc>
          <w:tcPr>
            <w:tcW w:w="1559" w:type="dxa"/>
          </w:tcPr>
          <w:p w14:paraId="345AB8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>Գնման</w:t>
            </w:r>
            <w:r w:rsidRPr="00E84C88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>գինը</w:t>
            </w:r>
          </w:p>
        </w:tc>
        <w:tc>
          <w:tcPr>
            <w:tcW w:w="5387" w:type="dxa"/>
            <w:vAlign w:val="center"/>
          </w:tcPr>
          <w:p w14:paraId="176E33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>անվանումը</w:t>
            </w:r>
          </w:p>
        </w:tc>
      </w:tr>
      <w:tr w:rsidR="00E84C88" w:rsidRPr="00E84C88" w14:paraId="500D9F03" w14:textId="77777777" w:rsidTr="00E84C88">
        <w:trPr>
          <w:trHeight w:val="508"/>
        </w:trPr>
        <w:tc>
          <w:tcPr>
            <w:tcW w:w="1305" w:type="dxa"/>
            <w:shd w:val="clear" w:color="auto" w:fill="FFFFFF" w:themeFill="background1"/>
            <w:vAlign w:val="center"/>
          </w:tcPr>
          <w:p w14:paraId="1BAAB126" w14:textId="77777777" w:rsidR="00532D6C" w:rsidRPr="00E84C88" w:rsidRDefault="00532D6C" w:rsidP="00E84C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</w:pP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E5AD0B3" w14:textId="378F762E" w:rsidR="00532D6C" w:rsidRPr="00E84C88" w:rsidRDefault="00E84C88" w:rsidP="00DD30C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>2</w:t>
            </w:r>
            <w:r w:rsidR="00DD30C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45</w:t>
            </w:r>
            <w:r w:rsidRPr="00E84C8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>0000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7D055152" w14:textId="77777777" w:rsidR="00532D6C" w:rsidRPr="00E84C88" w:rsidRDefault="00532D6C" w:rsidP="00E84C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vertAlign w:val="subscript"/>
                <w:lang w:val="af-ZA"/>
              </w:rPr>
            </w:pP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Դիզելային</w:t>
            </w: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վառելիք</w:t>
            </w:r>
            <w:r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y-AM"/>
              </w:rPr>
              <w:t>ամառ</w:t>
            </w:r>
            <w:r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>ային</w:t>
            </w:r>
          </w:p>
        </w:tc>
      </w:tr>
    </w:tbl>
    <w:p w14:paraId="359A296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7633432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բնութագրերը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տվյալները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համարժեք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նկարագրությունը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կազմում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կնքվելիք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անբաժանելի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նախագիծը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N 6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հավելվածում։</w:t>
      </w:r>
    </w:p>
    <w:p w14:paraId="27A4679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69260043" w14:textId="77777777" w:rsidR="00950D0E" w:rsidRPr="00E84C88" w:rsidRDefault="00950D0E" w:rsidP="00950D0E">
      <w:pPr>
        <w:jc w:val="center"/>
        <w:rPr>
          <w:rFonts w:ascii="GHEA Grapalat" w:hAnsi="GHEA Grapalat"/>
          <w:b/>
          <w:sz w:val="20"/>
          <w:lang w:val="es-ES"/>
        </w:rPr>
      </w:pPr>
      <w:r w:rsidRPr="00E84C88">
        <w:rPr>
          <w:rFonts w:ascii="GHEA Grapalat" w:hAnsi="GHEA Grapalat"/>
          <w:b/>
          <w:sz w:val="20"/>
          <w:lang w:val="es-ES"/>
        </w:rPr>
        <w:t xml:space="preserve">2.  </w:t>
      </w:r>
      <w:r w:rsidRPr="00E84C88">
        <w:rPr>
          <w:rFonts w:ascii="Arial" w:hAnsi="Arial" w:cs="Arial"/>
          <w:b/>
          <w:sz w:val="20"/>
        </w:rPr>
        <w:t>ՄԱՍՆԱԿՑԻ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ՄԱՍՆԱԿՑՈՒԹՅԱՆ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ԻՐԱՎՈՒՆՔԻ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ՊԱՀԱՆՋՆԵՐԸ</w:t>
      </w:r>
      <w:r w:rsidRPr="00E84C88">
        <w:rPr>
          <w:rFonts w:ascii="GHEA Grapalat" w:hAnsi="GHEA Grapalat"/>
          <w:b/>
          <w:sz w:val="20"/>
          <w:lang w:val="es-ES"/>
        </w:rPr>
        <w:t xml:space="preserve">, </w:t>
      </w:r>
      <w:r w:rsidRPr="00E84C88">
        <w:rPr>
          <w:rFonts w:ascii="Arial" w:hAnsi="Arial" w:cs="Arial"/>
          <w:b/>
          <w:sz w:val="20"/>
        </w:rPr>
        <w:t>ՈՐԱԿԱՎՈՐՄԱՆ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proofErr w:type="gramStart"/>
      <w:r w:rsidRPr="00E84C88">
        <w:rPr>
          <w:rFonts w:ascii="Arial" w:hAnsi="Arial" w:cs="Arial"/>
          <w:b/>
          <w:sz w:val="20"/>
        </w:rPr>
        <w:t>ՉԱՓԱՆԻՇՆԵՐԸ</w:t>
      </w:r>
      <w:r w:rsidRPr="00E84C88">
        <w:rPr>
          <w:rFonts w:ascii="GHEA Grapalat" w:hAnsi="GHEA Grapalat"/>
          <w:b/>
          <w:sz w:val="20"/>
          <w:lang w:val="es-ES"/>
        </w:rPr>
        <w:t xml:space="preserve">  </w:t>
      </w:r>
      <w:r w:rsidRPr="00E84C88">
        <w:rPr>
          <w:rFonts w:ascii="Arial" w:hAnsi="Arial" w:cs="Arial"/>
          <w:b/>
          <w:sz w:val="20"/>
          <w:lang w:val="es-ES"/>
        </w:rPr>
        <w:t>ԵՎ</w:t>
      </w:r>
      <w:proofErr w:type="gramEnd"/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ԴՐԱՆՑ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  <w:lang w:val="es-ES"/>
        </w:rPr>
        <w:t>Գ</w:t>
      </w:r>
      <w:r w:rsidRPr="00E84C88">
        <w:rPr>
          <w:rFonts w:ascii="Arial" w:hAnsi="Arial" w:cs="Arial"/>
          <w:b/>
          <w:sz w:val="20"/>
        </w:rPr>
        <w:t>ՆԱՀԱՏՄԱՆ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  <w:r w:rsidRPr="00E84C88">
        <w:rPr>
          <w:rFonts w:ascii="Arial" w:hAnsi="Arial" w:cs="Arial"/>
          <w:b/>
          <w:sz w:val="20"/>
        </w:rPr>
        <w:t>ԿԱՐ</w:t>
      </w:r>
      <w:r w:rsidRPr="00E84C88">
        <w:rPr>
          <w:rFonts w:ascii="Arial" w:hAnsi="Arial" w:cs="Arial"/>
          <w:b/>
          <w:sz w:val="20"/>
          <w:lang w:val="es-ES"/>
        </w:rPr>
        <w:t>Գ</w:t>
      </w:r>
      <w:r w:rsidRPr="00E84C88">
        <w:rPr>
          <w:rFonts w:ascii="Arial" w:hAnsi="Arial" w:cs="Arial"/>
          <w:b/>
          <w:sz w:val="20"/>
        </w:rPr>
        <w:t>Ը</w:t>
      </w:r>
      <w:r w:rsidRPr="00E84C88">
        <w:rPr>
          <w:rFonts w:ascii="GHEA Grapalat" w:hAnsi="GHEA Grapalat"/>
          <w:b/>
          <w:sz w:val="20"/>
          <w:lang w:val="es-ES"/>
        </w:rPr>
        <w:t xml:space="preserve"> </w:t>
      </w:r>
    </w:p>
    <w:p w14:paraId="71E4FB54" w14:textId="77777777" w:rsidR="00950D0E" w:rsidRPr="00E84C88" w:rsidRDefault="00950D0E" w:rsidP="00950D0E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84C88">
        <w:rPr>
          <w:rFonts w:ascii="GHEA Grapalat" w:hAnsi="GHEA Grapalat" w:cs="Arial Armenian"/>
          <w:sz w:val="20"/>
          <w:lang w:val="es-ES"/>
        </w:rPr>
        <w:t xml:space="preserve">2.1 </w:t>
      </w:r>
      <w:r w:rsidRPr="00E84C88">
        <w:rPr>
          <w:rFonts w:ascii="Arial" w:hAnsi="Arial" w:cs="Arial"/>
          <w:sz w:val="20"/>
        </w:rPr>
        <w:t>Սույն</w:t>
      </w:r>
      <w:r w:rsidRPr="00E84C88">
        <w:rPr>
          <w:rFonts w:ascii="GHEA Grapalat" w:hAnsi="GHEA Grapalat" w:cs="Arial Armenian"/>
          <w:sz w:val="20"/>
          <w:lang w:val="es-ES"/>
        </w:rPr>
        <w:t xml:space="preserve">  </w:t>
      </w:r>
      <w:r w:rsidRPr="00E84C88">
        <w:rPr>
          <w:rFonts w:ascii="Arial" w:hAnsi="Arial" w:cs="Arial"/>
          <w:sz w:val="20"/>
          <w:lang w:val="es-ES"/>
        </w:rPr>
        <w:t>ընթացակարգին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մասնակցելու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իրավունք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չունեն</w:t>
      </w:r>
      <w:r w:rsidRPr="00E84C88">
        <w:rPr>
          <w:rFonts w:ascii="GHEA Grapalat" w:hAnsi="GHEA Grapalat" w:cs="Arial Armenia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անձինք</w:t>
      </w:r>
      <w:r w:rsidRPr="00E84C88">
        <w:rPr>
          <w:rFonts w:ascii="GHEA Grapalat" w:hAnsi="GHEA Grapalat" w:cs="Sylfaen"/>
          <w:sz w:val="20"/>
          <w:lang w:val="es-ES"/>
        </w:rPr>
        <w:t>.</w:t>
      </w:r>
    </w:p>
    <w:p w14:paraId="788AC26B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1) </w:t>
      </w:r>
      <w:r w:rsidRPr="00E84C88">
        <w:rPr>
          <w:rFonts w:ascii="Arial" w:hAnsi="Arial" w:cs="Arial"/>
          <w:sz w:val="20"/>
          <w:szCs w:val="20"/>
        </w:rPr>
        <w:t>որոնք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ներկայացնելու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դրությամբ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դատական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կարգով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ճանաչվել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սնանկ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. </w:t>
      </w:r>
    </w:p>
    <w:p w14:paraId="7E517B47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3) </w:t>
      </w:r>
      <w:r w:rsidRPr="00E84C88">
        <w:rPr>
          <w:rFonts w:ascii="Arial" w:hAnsi="Arial" w:cs="Arial"/>
          <w:sz w:val="20"/>
          <w:szCs w:val="20"/>
        </w:rPr>
        <w:t>որոնք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որոնց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գործադիր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մարմնի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ներկայացուցիչը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ներկայացնելու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նախորդող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հինգ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տարիների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ընթացքում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դատապարտված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եղել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ահաբեկչության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ֆինանսավորման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երեխայի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շահագործման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մարդկային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թրաֆիքինգ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ներառող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հանցագործության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հանցավոր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համագործակցություն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ստեղծելու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դրան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կաշառք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ստանալու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կաշառք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տալու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կաշառքի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միջնորդության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և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օրենքով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նախատեսված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տնտեսական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գործունեության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դեմ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ուղղված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հանցագործությունների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համար</w:t>
      </w:r>
      <w:r w:rsidRPr="00E84C88">
        <w:rPr>
          <w:rFonts w:ascii="GHEA Grapalat" w:hAnsi="GHEA Grapalat"/>
          <w:sz w:val="20"/>
          <w:szCs w:val="20"/>
          <w:lang w:val="es-ES"/>
        </w:rPr>
        <w:t>,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բացառությամբ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դեպքերի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երբ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դատվածությունը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օրենքով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սահմանված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կարգով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հանված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մարված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.  </w:t>
      </w:r>
    </w:p>
    <w:p w14:paraId="16F34F1A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 w:cs="Sylfaen"/>
          <w:sz w:val="20"/>
          <w:szCs w:val="20"/>
          <w:lang w:val="es-ES"/>
        </w:rPr>
        <w:t>4)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որոնց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վերաբերյալ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գնումների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ոլորտում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հակամրցակցային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համաձայնության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գերիշխող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դիրքի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չարաշահման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անբարեխիղճ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մրցակցության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համար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պատասխանատվություն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սահմանող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վարչական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ակտը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ներկայացվելու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նախորդող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երեք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տարվա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ընթացքում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դարձել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անբողոքարկելի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hAnsi="Arial" w:cs="Arial"/>
          <w:sz w:val="20"/>
          <w:szCs w:val="20"/>
        </w:rPr>
        <w:t>իսկ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բողոքարկված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լինելու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դեպքում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թողնվել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անփոփոխ</w:t>
      </w:r>
      <w:r w:rsidRPr="00E84C88">
        <w:rPr>
          <w:rFonts w:ascii="Cambria Math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w:rsidRPr="00E84C88">
        <w:rPr>
          <w:rFonts w:ascii="Arial" w:hAnsi="Arial" w:cs="Arial"/>
          <w:sz w:val="20"/>
          <w:szCs w:val="20"/>
        </w:rPr>
        <w:t>որոնք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ներկայացնելու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դրությամբ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ներառված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Եվրասիական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տնտեսական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միությանն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անդամակցող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երկրների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գնումների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մասին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օրենսդրության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համաձայն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հրապարակված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գնումների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գործընթացին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մասնակցելու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իրավունք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չունեցող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մասնակիցների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ցուցակում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. </w:t>
      </w:r>
    </w:p>
    <w:p w14:paraId="0F2E591D" w14:textId="77777777" w:rsidR="00950D0E" w:rsidRPr="00E84C88" w:rsidRDefault="00950D0E" w:rsidP="00950D0E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/>
          <w:sz w:val="20"/>
          <w:szCs w:val="20"/>
          <w:lang w:val="es-ES"/>
        </w:rPr>
        <w:t xml:space="preserve">   6) </w:t>
      </w:r>
      <w:r w:rsidRPr="00E84C88">
        <w:rPr>
          <w:rFonts w:ascii="Arial" w:hAnsi="Arial" w:cs="Arial"/>
          <w:sz w:val="20"/>
          <w:szCs w:val="20"/>
        </w:rPr>
        <w:t>որոնք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հայտը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ներկայացնելու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օրվա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դրությամբ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ներառված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են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գնումների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գործընթացին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մասնակցելու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իրավունք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չունեցող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մասնակիցների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ցուցակում</w:t>
      </w:r>
      <w:r w:rsidRPr="00E84C88">
        <w:rPr>
          <w:rFonts w:ascii="GHEA Grapalat" w:hAnsi="GHEA Grapalat"/>
          <w:sz w:val="20"/>
          <w:szCs w:val="20"/>
          <w:lang w:val="es-ES"/>
        </w:rPr>
        <w:t>:</w:t>
      </w:r>
    </w:p>
    <w:p w14:paraId="001D57A6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E84C88">
        <w:rPr>
          <w:rFonts w:ascii="Arial" w:hAnsi="Arial" w:cs="Arial"/>
          <w:sz w:val="20"/>
          <w:lang w:val="es-ES"/>
        </w:rPr>
        <w:t>Ընդ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որում</w:t>
      </w:r>
      <w:r w:rsidRPr="00E84C88">
        <w:rPr>
          <w:rFonts w:ascii="GHEA Grapalat" w:hAnsi="GHEA Grapalat" w:cs="Sylfaen"/>
          <w:sz w:val="20"/>
          <w:lang w:val="es-ES"/>
        </w:rPr>
        <w:t xml:space="preserve">, </w:t>
      </w:r>
      <w:r w:rsidRPr="00E84C88">
        <w:rPr>
          <w:rFonts w:ascii="Arial" w:hAnsi="Arial" w:cs="Arial"/>
          <w:sz w:val="20"/>
          <w:lang w:val="es-ES"/>
        </w:rPr>
        <w:t>եթե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մասնակիցը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սույն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կետի</w:t>
      </w:r>
      <w:r w:rsidRPr="00E84C88">
        <w:rPr>
          <w:rFonts w:ascii="GHEA Grapalat" w:hAnsi="GHEA Grapalat" w:cs="Sylfaen"/>
          <w:sz w:val="20"/>
          <w:lang w:val="es-ES"/>
        </w:rPr>
        <w:t xml:space="preserve"> 5-</w:t>
      </w:r>
      <w:r w:rsidRPr="00E84C88">
        <w:rPr>
          <w:rFonts w:ascii="Arial" w:hAnsi="Arial" w:cs="Arial"/>
          <w:sz w:val="20"/>
          <w:lang w:val="es-ES"/>
        </w:rPr>
        <w:t>րդ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և</w:t>
      </w:r>
      <w:r w:rsidRPr="00E84C88">
        <w:rPr>
          <w:rFonts w:ascii="GHEA Grapalat" w:hAnsi="GHEA Grapalat" w:cs="Sylfaen"/>
          <w:sz w:val="20"/>
          <w:lang w:val="es-ES"/>
        </w:rPr>
        <w:t xml:space="preserve"> 6-</w:t>
      </w:r>
      <w:r w:rsidRPr="00E84C88">
        <w:rPr>
          <w:rFonts w:ascii="Arial" w:hAnsi="Arial" w:cs="Arial"/>
          <w:sz w:val="20"/>
          <w:lang w:val="es-ES"/>
        </w:rPr>
        <w:t>րդ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ենթակետերով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նախատեսված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ցուցակներում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ներառվել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է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հայտը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ներկայացնելու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օրվանից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հետո</w:t>
      </w:r>
      <w:r w:rsidRPr="00E84C88">
        <w:rPr>
          <w:rFonts w:ascii="GHEA Grapalat" w:hAnsi="GHEA Grapalat" w:cs="Sylfaen"/>
          <w:sz w:val="20"/>
          <w:lang w:val="es-ES"/>
        </w:rPr>
        <w:t xml:space="preserve">, </w:t>
      </w:r>
      <w:r w:rsidRPr="00E84C88">
        <w:rPr>
          <w:rFonts w:ascii="Arial" w:hAnsi="Arial" w:cs="Arial"/>
          <w:sz w:val="20"/>
          <w:lang w:val="es-ES"/>
        </w:rPr>
        <w:t>ապա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նրա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տվյալ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հայտը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ենթակա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չէ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մերժման</w:t>
      </w:r>
      <w:r w:rsidRPr="00E84C88">
        <w:rPr>
          <w:rFonts w:ascii="GHEA Grapalat" w:hAnsi="GHEA Grapalat" w:cs="Sylfaen"/>
          <w:sz w:val="20"/>
          <w:lang w:val="es-ES"/>
        </w:rPr>
        <w:t>:</w:t>
      </w:r>
    </w:p>
    <w:p w14:paraId="00B831EE" w14:textId="77777777" w:rsidR="00950D0E" w:rsidRPr="00E84C88" w:rsidRDefault="00950D0E" w:rsidP="00950D0E">
      <w:pPr>
        <w:shd w:val="clear" w:color="auto" w:fill="FFFFFF"/>
        <w:ind w:firstLine="375"/>
        <w:jc w:val="both"/>
        <w:rPr>
          <w:rFonts w:ascii="GHEA Grapalat" w:hAnsi="GHEA Grapalat" w:cs="Arial"/>
          <w:sz w:val="20"/>
          <w:lang w:val="es-ES"/>
        </w:rPr>
      </w:pPr>
      <w:r w:rsidRPr="00E84C88">
        <w:rPr>
          <w:rFonts w:ascii="Arial" w:hAnsi="Arial" w:cs="Arial"/>
          <w:sz w:val="20"/>
          <w:lang w:val="es-ES"/>
        </w:rPr>
        <w:t>Մասնակիցն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ընդգրկվում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է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գնումների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գործընթացին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մասնակցելու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իրավունք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չունեցող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մասնակիցների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ցուցակում</w:t>
      </w:r>
      <w:r w:rsidRPr="00E84C88">
        <w:rPr>
          <w:rFonts w:ascii="GHEA Grapalat" w:hAnsi="GHEA Grapalat" w:cs="Arial"/>
          <w:sz w:val="20"/>
          <w:lang w:val="es-ES"/>
        </w:rPr>
        <w:t xml:space="preserve"> (</w:t>
      </w:r>
      <w:r w:rsidRPr="00E84C88">
        <w:rPr>
          <w:rFonts w:ascii="Arial" w:hAnsi="Arial" w:cs="Arial"/>
          <w:sz w:val="20"/>
          <w:lang w:val="es-ES"/>
        </w:rPr>
        <w:t>այսուհետ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նաև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ցուցակ</w:t>
      </w:r>
      <w:r w:rsidRPr="00E84C88">
        <w:rPr>
          <w:rFonts w:ascii="GHEA Grapalat" w:hAnsi="GHEA Grapalat" w:cs="Arial"/>
          <w:sz w:val="20"/>
          <w:lang w:val="es-ES"/>
        </w:rPr>
        <w:t xml:space="preserve">), </w:t>
      </w:r>
      <w:r w:rsidRPr="00E84C88">
        <w:rPr>
          <w:rFonts w:ascii="Arial" w:hAnsi="Arial" w:cs="Arial"/>
          <w:sz w:val="20"/>
          <w:lang w:val="es-ES"/>
        </w:rPr>
        <w:t>եթե</w:t>
      </w:r>
      <w:r w:rsidRPr="00E84C88">
        <w:rPr>
          <w:rFonts w:ascii="GHEA Grapalat" w:hAnsi="GHEA Grapalat" w:cs="Arial"/>
          <w:sz w:val="20"/>
          <w:lang w:val="es-ES"/>
        </w:rPr>
        <w:t>`</w:t>
      </w:r>
    </w:p>
    <w:p w14:paraId="35603AE6" w14:textId="77777777" w:rsidR="00950D0E" w:rsidRPr="00E84C88" w:rsidRDefault="00950D0E" w:rsidP="00950D0E">
      <w:pPr>
        <w:pStyle w:val="aff3"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 w:eastAsia="en-US"/>
        </w:rPr>
      </w:pPr>
      <w:r w:rsidRPr="00E84C88">
        <w:rPr>
          <w:rFonts w:ascii="Arial" w:hAnsi="Arial" w:cs="Arial"/>
          <w:sz w:val="20"/>
          <w:lang w:val="es-ES" w:eastAsia="en-US"/>
        </w:rPr>
        <w:t>խախտել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է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պայմանագրով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նախատեսված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կամ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գնման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գործընթացի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շրջանակում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ստանձնած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պարտավորությունը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, </w:t>
      </w:r>
      <w:r w:rsidRPr="00E84C88">
        <w:rPr>
          <w:rFonts w:ascii="Arial" w:hAnsi="Arial" w:cs="Arial"/>
          <w:sz w:val="20"/>
          <w:lang w:val="es-ES" w:eastAsia="en-US"/>
        </w:rPr>
        <w:t>որը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հանգեցրել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է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պատվիրատուի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կողմից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պայմանագրի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միակողմանի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լուծմանը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կամ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գնման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գործընթացին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տվյալ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մասնակցի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հետագա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մասնակցության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դադարեցմանը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և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մասնակիցը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հրավերով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և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(</w:t>
      </w:r>
      <w:r w:rsidRPr="00E84C88">
        <w:rPr>
          <w:rFonts w:ascii="Arial" w:hAnsi="Arial" w:cs="Arial"/>
          <w:sz w:val="20"/>
          <w:lang w:val="es-ES" w:eastAsia="en-US"/>
        </w:rPr>
        <w:t>կամ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) </w:t>
      </w:r>
      <w:r w:rsidRPr="00E84C88">
        <w:rPr>
          <w:rFonts w:ascii="Arial" w:hAnsi="Arial" w:cs="Arial"/>
          <w:sz w:val="20"/>
          <w:lang w:val="es-ES" w:eastAsia="en-US"/>
        </w:rPr>
        <w:t>պայմանագրով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սահմանված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ժամկետում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չի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վճարել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հայտի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, </w:t>
      </w:r>
      <w:r w:rsidRPr="00E84C88">
        <w:rPr>
          <w:rFonts w:ascii="Arial" w:hAnsi="Arial" w:cs="Arial"/>
          <w:sz w:val="20"/>
          <w:lang w:val="es-ES" w:eastAsia="en-US"/>
        </w:rPr>
        <w:t>պայմանագրի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և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(</w:t>
      </w:r>
      <w:r w:rsidRPr="00E84C88">
        <w:rPr>
          <w:rFonts w:ascii="Arial" w:hAnsi="Arial" w:cs="Arial"/>
          <w:sz w:val="20"/>
          <w:lang w:val="es-ES" w:eastAsia="en-US"/>
        </w:rPr>
        <w:t>կամ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) </w:t>
      </w:r>
      <w:r w:rsidRPr="00E84C88">
        <w:rPr>
          <w:rFonts w:ascii="Arial" w:hAnsi="Arial" w:cs="Arial"/>
          <w:sz w:val="20"/>
          <w:lang w:val="es-ES" w:eastAsia="en-US"/>
        </w:rPr>
        <w:t>որակավորան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ապահովման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գումարը</w:t>
      </w:r>
      <w:r w:rsidRPr="00E84C88">
        <w:rPr>
          <w:rFonts w:ascii="GHEA Grapalat" w:hAnsi="GHEA Grapalat" w:cs="Arial"/>
          <w:sz w:val="20"/>
          <w:lang w:val="es-ES" w:eastAsia="en-US"/>
        </w:rPr>
        <w:t>.</w:t>
      </w:r>
    </w:p>
    <w:p w14:paraId="47C05DB0" w14:textId="77777777" w:rsidR="00950D0E" w:rsidRPr="00E84C88" w:rsidRDefault="00950D0E" w:rsidP="00950D0E">
      <w:pPr>
        <w:pStyle w:val="aff3"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/>
        </w:rPr>
      </w:pPr>
      <w:r w:rsidRPr="00E84C88">
        <w:rPr>
          <w:rFonts w:ascii="Arial" w:hAnsi="Arial" w:cs="Arial"/>
          <w:sz w:val="20"/>
          <w:lang w:val="es-ES" w:eastAsia="en-US"/>
        </w:rPr>
        <w:t>որպես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ընտրված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մասնակից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հրաժարվել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կամ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զրկվել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է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պայմանագիր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կնքելու</w:t>
      </w:r>
      <w:r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w:rsidRPr="00E84C88">
        <w:rPr>
          <w:rFonts w:ascii="Arial" w:hAnsi="Arial" w:cs="Arial"/>
          <w:sz w:val="20"/>
          <w:lang w:val="es-ES" w:eastAsia="en-US"/>
        </w:rPr>
        <w:t>իրավունքից</w:t>
      </w:r>
      <w:r w:rsidRPr="00E84C88">
        <w:rPr>
          <w:rFonts w:ascii="GHEA Grapalat" w:hAnsi="GHEA Grapalat" w:cs="Arial"/>
          <w:sz w:val="20"/>
          <w:lang w:val="es-ES" w:eastAsia="en-US"/>
        </w:rPr>
        <w:t>:</w:t>
      </w:r>
    </w:p>
    <w:p w14:paraId="39D6F6B7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14:paraId="06C392CA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E84C88">
        <w:rPr>
          <w:rFonts w:ascii="GHEA Grapalat" w:hAnsi="GHEA Grapalat" w:cs="Sylfaen"/>
          <w:sz w:val="20"/>
          <w:lang w:val="es-ES"/>
        </w:rPr>
        <w:t xml:space="preserve">2.2 </w:t>
      </w:r>
      <w:r w:rsidRPr="00E84C88">
        <w:rPr>
          <w:rFonts w:ascii="Arial" w:hAnsi="Arial" w:cs="Arial"/>
          <w:sz w:val="20"/>
          <w:lang w:val="es-ES"/>
        </w:rPr>
        <w:t>Մասնակցության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իրավունքի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գնահատման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համար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մասնակիցը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հայտով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պետք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է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ներկայացնի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իր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կողմից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հաստատված</w:t>
      </w:r>
      <w:r w:rsidRPr="00E84C88">
        <w:rPr>
          <w:rFonts w:ascii="GHEA Grapalat" w:hAnsi="GHEA Grapalat" w:cs="Sylfaen"/>
          <w:sz w:val="20"/>
          <w:lang w:val="es-ES"/>
        </w:rPr>
        <w:t xml:space="preserve">` </w:t>
      </w:r>
      <w:r w:rsidRPr="00E84C88">
        <w:rPr>
          <w:rFonts w:ascii="Arial" w:hAnsi="Arial" w:cs="Arial"/>
          <w:sz w:val="20"/>
          <w:lang w:val="es-ES"/>
        </w:rPr>
        <w:t>սույն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հրավերի</w:t>
      </w:r>
      <w:r w:rsidRPr="00E84C88">
        <w:rPr>
          <w:rFonts w:ascii="GHEA Grapalat" w:hAnsi="GHEA Grapalat" w:cs="Arial"/>
          <w:sz w:val="20"/>
          <w:lang w:val="es-ES"/>
        </w:rPr>
        <w:t xml:space="preserve"> 2-</w:t>
      </w:r>
      <w:r w:rsidRPr="00E84C88">
        <w:rPr>
          <w:rFonts w:ascii="Arial" w:hAnsi="Arial" w:cs="Arial"/>
          <w:sz w:val="20"/>
          <w:lang w:val="es-ES"/>
        </w:rPr>
        <w:t>րդ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մասի</w:t>
      </w:r>
      <w:r w:rsidRPr="00E84C88">
        <w:rPr>
          <w:rFonts w:ascii="GHEA Grapalat" w:hAnsi="GHEA Grapalat" w:cs="Arial"/>
          <w:sz w:val="20"/>
          <w:lang w:val="es-ES"/>
        </w:rPr>
        <w:t xml:space="preserve"> 2.</w:t>
      </w:r>
      <w:r w:rsidRPr="00E84C88">
        <w:rPr>
          <w:rFonts w:ascii="GHEA Grapalat" w:hAnsi="GHEA Grapalat" w:cs="Arial"/>
          <w:sz w:val="20"/>
          <w:lang w:val="hy-AM"/>
        </w:rPr>
        <w:t>1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կետով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նախատեսված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գրավոր</w:t>
      </w:r>
      <w:r w:rsidRPr="00E84C88">
        <w:rPr>
          <w:rFonts w:ascii="GHEA Grapalat" w:hAnsi="GHEA Grapalat" w:cs="Arial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lang w:val="es-ES"/>
        </w:rPr>
        <w:t>հայտարարություն</w:t>
      </w:r>
      <w:r w:rsidRPr="00E84C88">
        <w:rPr>
          <w:rFonts w:ascii="GHEA Grapalat" w:hAnsi="GHEA Grapalat" w:cs="Sylfaen"/>
          <w:sz w:val="20"/>
          <w:lang w:val="es-ES"/>
        </w:rPr>
        <w:t xml:space="preserve">: </w:t>
      </w:r>
      <w:r w:rsidRPr="00E84C88">
        <w:rPr>
          <w:rFonts w:ascii="Arial" w:hAnsi="Arial" w:cs="Arial"/>
          <w:sz w:val="20"/>
        </w:rPr>
        <w:t>Բացի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սույն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կետով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նախատեսված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հայտարարությունից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մասնակցության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իրավունքի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գնահատման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համար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մասնակցից</w:t>
      </w:r>
      <w:r w:rsidRPr="00E84C88">
        <w:rPr>
          <w:rFonts w:ascii="GHEA Grapalat" w:hAnsi="GHEA Grapalat" w:cs="Sylfaen"/>
          <w:sz w:val="20"/>
          <w:lang w:val="es-ES"/>
        </w:rPr>
        <w:t xml:space="preserve">, </w:t>
      </w:r>
      <w:r w:rsidRPr="00E84C88">
        <w:rPr>
          <w:rFonts w:ascii="Arial" w:hAnsi="Arial" w:cs="Arial"/>
          <w:sz w:val="20"/>
        </w:rPr>
        <w:t>այդ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թվում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ընտրված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մասնակցից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այլ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փաստաթղթեր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կամ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հիմնավորումներ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չեն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կարող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lastRenderedPageBreak/>
        <w:t>պահանջվել</w:t>
      </w:r>
      <w:r w:rsidRPr="00E84C88">
        <w:rPr>
          <w:rFonts w:ascii="GHEA Grapalat" w:hAnsi="GHEA Grapalat" w:cs="Sylfaen"/>
          <w:sz w:val="20"/>
          <w:lang w:val="es-ES"/>
        </w:rPr>
        <w:t>:</w:t>
      </w:r>
      <w:r w:rsidRPr="00E84C88">
        <w:rPr>
          <w:rFonts w:ascii="GHEA Grapalat" w:hAnsi="GHEA Grapalat" w:cs="Tahoma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</w:rPr>
        <w:t>Մասնակցի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հայտարարության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իսկությունը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գնահատող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հանձնաժողովը</w:t>
      </w:r>
      <w:r w:rsidRPr="00E84C88">
        <w:rPr>
          <w:rFonts w:ascii="GHEA Grapalat" w:hAnsi="GHEA Grapalat" w:cs="Tahoma"/>
          <w:sz w:val="20"/>
          <w:lang w:val="es-ES"/>
        </w:rPr>
        <w:t xml:space="preserve"> (</w:t>
      </w:r>
      <w:r w:rsidRPr="00E84C88">
        <w:rPr>
          <w:rFonts w:ascii="Arial" w:hAnsi="Arial" w:cs="Arial"/>
          <w:sz w:val="20"/>
        </w:rPr>
        <w:t>այսուհետ</w:t>
      </w:r>
      <w:r w:rsidRPr="00E84C88">
        <w:rPr>
          <w:rFonts w:ascii="GHEA Grapalat" w:hAnsi="GHEA Grapalat" w:cs="Tahoma"/>
          <w:sz w:val="20"/>
          <w:lang w:val="es-ES"/>
        </w:rPr>
        <w:t xml:space="preserve">` </w:t>
      </w:r>
      <w:r w:rsidRPr="00E84C88">
        <w:rPr>
          <w:rFonts w:ascii="Arial" w:hAnsi="Arial" w:cs="Arial"/>
          <w:sz w:val="20"/>
        </w:rPr>
        <w:t>հանձնաժողով</w:t>
      </w:r>
      <w:r w:rsidRPr="00E84C88">
        <w:rPr>
          <w:rFonts w:ascii="GHEA Grapalat" w:hAnsi="GHEA Grapalat" w:cs="Tahoma"/>
          <w:sz w:val="20"/>
          <w:lang w:val="es-ES"/>
        </w:rPr>
        <w:t xml:space="preserve">) </w:t>
      </w:r>
      <w:r w:rsidRPr="00E84C88">
        <w:rPr>
          <w:rFonts w:ascii="Arial" w:hAnsi="Arial" w:cs="Arial"/>
          <w:sz w:val="20"/>
        </w:rPr>
        <w:t>գնահատում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է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սույն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հրավերով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սահմանված</w:t>
      </w:r>
      <w:r w:rsidRPr="00E84C88">
        <w:rPr>
          <w:rFonts w:ascii="GHEA Grapalat" w:hAnsi="GHEA Grapalat" w:cs="Tahoma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</w:rPr>
        <w:t>պայմաններով</w:t>
      </w:r>
      <w:r w:rsidRPr="00E84C88">
        <w:rPr>
          <w:rFonts w:ascii="GHEA Grapalat" w:hAnsi="GHEA Grapalat" w:cs="Tahoma"/>
          <w:sz w:val="20"/>
          <w:lang w:val="es-ES"/>
        </w:rPr>
        <w:t>:</w:t>
      </w:r>
    </w:p>
    <w:p w14:paraId="17E30DBA" w14:textId="77777777" w:rsidR="00950D0E" w:rsidRPr="00E84C88" w:rsidRDefault="00950D0E" w:rsidP="00950D0E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E84C88">
        <w:rPr>
          <w:rFonts w:ascii="GHEA Grapalat" w:hAnsi="GHEA Grapalat" w:cs="Tahoma"/>
          <w:sz w:val="20"/>
          <w:szCs w:val="20"/>
          <w:lang w:val="es-ES"/>
        </w:rPr>
        <w:t xml:space="preserve">2.3 </w:t>
      </w:r>
      <w:r w:rsidRPr="00E84C88">
        <w:rPr>
          <w:rFonts w:ascii="Arial" w:hAnsi="Arial" w:cs="Arial"/>
          <w:sz w:val="20"/>
          <w:szCs w:val="20"/>
        </w:rPr>
        <w:t>Արգելվում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է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սույն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կետով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սահմանված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փոխկապակցված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անձանց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և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միևնույն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անձի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անձանց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կողմից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հիմնադրված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ավելի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քան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հիսուն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տոկոս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միևնույն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անձի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անձանց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պատկանող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բաժնեմաս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փայաբաժին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  <w:szCs w:val="20"/>
        </w:rPr>
        <w:t>ունեցող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կազմակերպությունների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միաժամանակյա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մասնակցությունը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սույն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ընթացակարգին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hAnsi="GHEA Grapalat" w:cs="Sylfaen"/>
          <w:sz w:val="20"/>
          <w:szCs w:val="20"/>
          <w:lang w:val="es-ES"/>
        </w:rPr>
        <w:t>(</w:t>
      </w:r>
      <w:r w:rsidRPr="00E84C88">
        <w:rPr>
          <w:rFonts w:ascii="Arial" w:hAnsi="Arial" w:cs="Arial"/>
          <w:sz w:val="20"/>
          <w:szCs w:val="20"/>
        </w:rPr>
        <w:t>միևնույն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չափաբաժնին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), </w:t>
      </w:r>
      <w:r w:rsidRPr="00E84C88">
        <w:rPr>
          <w:rFonts w:ascii="Arial" w:hAnsi="Arial" w:cs="Arial"/>
          <w:sz w:val="20"/>
          <w:szCs w:val="20"/>
        </w:rPr>
        <w:t>բացառությամբ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պետության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համայնքների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կողմից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հիմնադրված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կազմակերպությունների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և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(</w:t>
      </w:r>
      <w:r w:rsidRPr="00E84C88">
        <w:rPr>
          <w:rFonts w:ascii="Arial" w:hAnsi="Arial" w:cs="Arial"/>
          <w:sz w:val="20"/>
          <w:szCs w:val="20"/>
        </w:rPr>
        <w:t>կամ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w:rsidRPr="00E84C88">
        <w:rPr>
          <w:rFonts w:ascii="Arial" w:hAnsi="Arial" w:cs="Arial"/>
          <w:sz w:val="20"/>
        </w:rPr>
        <w:t>համատեղ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գործունեության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կարգով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GHEA Grapalat" w:hAnsi="GHEA Grapalat" w:cs="Times Armenian"/>
          <w:sz w:val="20"/>
          <w:lang w:val="af-ZA"/>
        </w:rPr>
        <w:t>(</w:t>
      </w:r>
      <w:r w:rsidRPr="00E84C88">
        <w:rPr>
          <w:rFonts w:ascii="Arial" w:hAnsi="Arial" w:cs="Arial"/>
          <w:sz w:val="20"/>
        </w:rPr>
        <w:t>կոնսորցիումով</w:t>
      </w:r>
      <w:r w:rsidRPr="00E84C88">
        <w:rPr>
          <w:rFonts w:ascii="GHEA Grapalat" w:hAnsi="GHEA Grapalat" w:cs="Times Armenian"/>
          <w:sz w:val="20"/>
          <w:lang w:val="af-ZA"/>
        </w:rPr>
        <w:t xml:space="preserve">) </w:t>
      </w:r>
      <w:r w:rsidRPr="00E84C88">
        <w:rPr>
          <w:rFonts w:ascii="Arial" w:hAnsi="Arial" w:cs="Arial"/>
          <w:sz w:val="20"/>
        </w:rPr>
        <w:t>գնումների</w:t>
      </w:r>
      <w:r w:rsidRPr="00E84C88">
        <w:rPr>
          <w:rFonts w:ascii="GHEA Grapalat" w:hAnsi="GHEA Grapalat" w:cs="Times Armenia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գործընթացին</w:t>
      </w:r>
      <w:r w:rsidRPr="00E84C88">
        <w:rPr>
          <w:rFonts w:ascii="GHEA Grapalat" w:hAnsi="GHEA Grapalat" w:cs="Sylfaen"/>
          <w:sz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մասնակցության</w:t>
      </w:r>
      <w:r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դեպքերի</w:t>
      </w:r>
      <w:r w:rsidRPr="00E84C88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7C9250D7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</w:rPr>
        <w:t>Կարգի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119-</w:t>
      </w:r>
      <w:r w:rsidRPr="00E84C88">
        <w:rPr>
          <w:rFonts w:ascii="Arial" w:hAnsi="Arial" w:cs="Arial"/>
          <w:sz w:val="20"/>
          <w:szCs w:val="20"/>
        </w:rPr>
        <w:t>րդ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</w:rPr>
        <w:t>կետի</w:t>
      </w:r>
      <w:r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իմաստով</w:t>
      </w:r>
      <w:r w:rsidRPr="00E84C88">
        <w:rPr>
          <w:rFonts w:ascii="GHEA Grapalat" w:hAnsi="GHEA Grapalat"/>
          <w:sz w:val="20"/>
          <w:szCs w:val="20"/>
          <w:lang w:val="hy-AM"/>
        </w:rPr>
        <w:t>`</w:t>
      </w:r>
    </w:p>
    <w:p w14:paraId="143431C2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1)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անձինք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համարվում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փոխկապակցված</w:t>
      </w:r>
      <w:r w:rsidRPr="00E84C88">
        <w:rPr>
          <w:rFonts w:ascii="GHEA Grapalat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միևնույն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վարում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ընդհանուր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տնտեսություն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համատեղ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ձեռնարկատիրական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գործունեություն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համաձայնեցված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ելնելով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ընդհանուր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տնտեսական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շահերից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</w:p>
    <w:p w14:paraId="31659773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2)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համարվում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փոխկապակցված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համաձայնեցված՝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ելնելով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ընդհանուր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տնտեսական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շահերից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հանդիսանում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է՝</w:t>
      </w:r>
    </w:p>
    <w:p w14:paraId="216FE48E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բաժնետոմսերի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տաս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տոկոսից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ավելին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տնօրինող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5C9FE3E4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Հայաստանի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Հանրապետության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օրենսդրությամբ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չարգելված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ձևով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կանխորոշելու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ունեցող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7CF68687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գ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խորհրդի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նախագահ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խորհրդի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նախագահի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տեղակալ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խորհրդի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գործադիր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տնօրեն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նրա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տեղակալ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գործադիր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գործառույթներ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իրականացնող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կոլեգիալ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նախագահ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1893EE0B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դ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այնպիսի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աշխատակից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որն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աշխատում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գործադիր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տնօրենի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անմիջական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ղեկավարության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ներքո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իրավաբանական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կառավարման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մարմինների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կայացման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հարցում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ազդեցություն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ունի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7E1FDF5A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3)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կարգավիճակ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չունեցող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համարվում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փոխկապակցված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</w:p>
    <w:p w14:paraId="27C88B37" w14:textId="77777777" w:rsidR="00950D0E" w:rsidRPr="00E84C88" w:rsidRDefault="00950D0E" w:rsidP="00950D0E">
      <w:pPr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ab/>
      </w:r>
      <w:r w:rsidRPr="00E84C88">
        <w:rPr>
          <w:rFonts w:ascii="Arial" w:hAnsi="Arial" w:cs="Arial"/>
          <w:sz w:val="20"/>
          <w:szCs w:val="20"/>
          <w:lang w:val="hy-AM"/>
        </w:rPr>
        <w:t>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քվեարկելու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իրավունքով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տիրապետում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մյուսի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ձայնի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իրավունք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բաժնետոմսերի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բաժնեմասերի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փայերի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այսուհետ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բաժնետոմս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տաս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ավելի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տոկոսին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մասնակցության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ուժով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անձանց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միջև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կնքված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պայմանագրին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համապատասխան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կանխորոշել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մյուսի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որոշումները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539178D9" w14:textId="77777777" w:rsidR="00950D0E" w:rsidRPr="00E84C88" w:rsidRDefault="00950D0E" w:rsidP="00950D0E">
      <w:pPr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ab/>
      </w:r>
      <w:r w:rsidRPr="00E84C88">
        <w:rPr>
          <w:rFonts w:ascii="Arial" w:hAnsi="Arial" w:cs="Arial"/>
          <w:sz w:val="20"/>
          <w:szCs w:val="20"/>
          <w:lang w:val="hy-AM"/>
        </w:rPr>
        <w:t>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նրանցից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մեկի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ձայնի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իրավունք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բաժնետոմսերի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տաս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տոկոսից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ավելիին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տիրապետող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օրենքով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չարգելված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ձևով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կանխորոշելու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ունեցող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բաժնետերը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մասնակիցները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բաժնետերերը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նրանց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ֆիզիկական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իրավունք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ուղղակի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անուղղակի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կերպով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տիրապետել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E84C88">
        <w:rPr>
          <w:rFonts w:ascii="Arial" w:hAnsi="Arial" w:cs="Arial"/>
          <w:sz w:val="20"/>
          <w:szCs w:val="20"/>
          <w:lang w:val="hy-AM"/>
        </w:rPr>
        <w:t>այդ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թվում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առուվաճառքի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հավատարմագրային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կառավարման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համատեղ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գործունեության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պայմանագրերի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հանձնարարականի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գործարքների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հիման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վրա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մյուսի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ձայնի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իրավունք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բաժնետոմսերի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տաս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տոկոսից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ավելիին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Հայաստանի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Հանրապետության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օրենսդրությամբ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չարգելված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ձևով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վերջինիս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որոշումները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կանխորոշելու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0ED5FBB2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գ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նրանցից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մեկի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կառավարման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պարտականություններ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կատարող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անձանց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ինչպես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նաև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նրանց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անդամներից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մեկը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միաժամանակ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հանդիսանում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մյուս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կառավարման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մարմնի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պարտականություններ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կատարող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այլ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անձ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42258D7E" w14:textId="77777777" w:rsidR="00950D0E" w:rsidRPr="00E84C88" w:rsidRDefault="00950D0E" w:rsidP="00950D0E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Arial" w:hAnsi="Arial" w:cs="Arial"/>
          <w:sz w:val="20"/>
          <w:szCs w:val="20"/>
          <w:lang w:val="hy-AM"/>
        </w:rPr>
        <w:t>դ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E84C88">
        <w:rPr>
          <w:rFonts w:ascii="Arial" w:hAnsi="Arial" w:cs="Arial"/>
          <w:sz w:val="20"/>
          <w:szCs w:val="20"/>
          <w:lang w:val="hy-AM"/>
        </w:rPr>
        <w:t>նրանք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գործել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գործում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համաձայնեցված՝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ելնելով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ընդհանուր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տնտեսական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շահերից</w:t>
      </w:r>
      <w:r w:rsidRPr="00E84C88">
        <w:rPr>
          <w:rFonts w:ascii="GHEA Grapalat" w:hAnsi="GHEA Grapalat"/>
          <w:sz w:val="20"/>
          <w:szCs w:val="20"/>
          <w:lang w:val="hy-AM"/>
        </w:rPr>
        <w:t>.</w:t>
      </w:r>
    </w:p>
    <w:p w14:paraId="35B1EC99" w14:textId="77777777" w:rsidR="00950D0E" w:rsidRPr="00E84C88" w:rsidRDefault="00950D0E" w:rsidP="00950D0E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կետի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իմաստով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ընտանիքի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անդամ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համարվում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հայրը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մայրը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ամուսինը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ամուսնու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ծնողները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տատը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պապը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քույրը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եղբայրը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երեխաները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քրոջ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եղբոր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ամուսինն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երեխաները</w:t>
      </w:r>
      <w:r w:rsidRPr="00E84C88">
        <w:rPr>
          <w:rFonts w:ascii="GHEA Grapalat" w:hAnsi="GHEA Grapalat"/>
          <w:sz w:val="20"/>
          <w:szCs w:val="20"/>
          <w:lang w:val="hy-AM"/>
        </w:rPr>
        <w:t>:</w:t>
      </w:r>
    </w:p>
    <w:p w14:paraId="05CE6A8C" w14:textId="77777777" w:rsidR="00950D0E" w:rsidRPr="00E84C88" w:rsidRDefault="00950D0E" w:rsidP="00950D0E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84C88">
        <w:rPr>
          <w:rFonts w:ascii="GHEA Grapalat" w:hAnsi="GHEA Grapalat" w:cs="Arial Armenian"/>
          <w:sz w:val="20"/>
          <w:lang w:val="hy-AM"/>
        </w:rPr>
        <w:t xml:space="preserve">2.4 </w:t>
      </w:r>
      <w:r w:rsidRPr="00E84C88">
        <w:rPr>
          <w:rFonts w:ascii="Arial" w:hAnsi="Arial" w:cs="Arial"/>
          <w:sz w:val="20"/>
          <w:lang w:val="hy-AM"/>
        </w:rPr>
        <w:t>Մասնակիցը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ընտրված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մասնակից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ճանաչվելու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դեպքում</w:t>
      </w:r>
      <w:r w:rsidRPr="00E84C88">
        <w:rPr>
          <w:rFonts w:ascii="GHEA Grapalat" w:hAnsi="GHEA Grapalat" w:cs="Arial"/>
          <w:sz w:val="20"/>
          <w:lang w:val="hy-AM"/>
        </w:rPr>
        <w:t xml:space="preserve">, </w:t>
      </w:r>
      <w:r w:rsidRPr="00E84C88">
        <w:rPr>
          <w:rFonts w:ascii="Arial" w:hAnsi="Arial" w:cs="Arial"/>
          <w:sz w:val="20"/>
          <w:lang w:val="hy-AM"/>
        </w:rPr>
        <w:t>Օրենքի</w:t>
      </w:r>
      <w:r w:rsidRPr="00E84C88">
        <w:rPr>
          <w:rFonts w:ascii="GHEA Grapalat" w:hAnsi="GHEA Grapalat" w:cs="Arial"/>
          <w:sz w:val="20"/>
          <w:lang w:val="hy-AM"/>
        </w:rPr>
        <w:t xml:space="preserve"> 35-</w:t>
      </w:r>
      <w:r w:rsidRPr="00E84C88">
        <w:rPr>
          <w:rFonts w:ascii="Arial" w:hAnsi="Arial" w:cs="Arial"/>
          <w:sz w:val="20"/>
          <w:lang w:val="hy-AM"/>
        </w:rPr>
        <w:t>րդ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հոդվածով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սահմանված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ժամկետում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և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կարգով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ներկայացնում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է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որակավորման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ապահովում՝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իր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ներկայացրած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գնային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առաջարկի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15 </w:t>
      </w:r>
      <w:r w:rsidRPr="00E84C88">
        <w:rPr>
          <w:rFonts w:ascii="Arial" w:hAnsi="Arial" w:cs="Arial"/>
          <w:sz w:val="20"/>
          <w:szCs w:val="20"/>
          <w:lang w:val="hy-AM"/>
        </w:rPr>
        <w:t>տոկոսի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չափով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E84C88">
        <w:rPr>
          <w:rFonts w:ascii="Arial" w:hAnsi="Arial" w:cs="Arial"/>
          <w:sz w:val="20"/>
          <w:szCs w:val="20"/>
          <w:lang w:val="hy-AM"/>
        </w:rPr>
        <w:t>Որակավորման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ապահովում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ներկայացվում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եթե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ընտրված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մասնակիցը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տվյալ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ընթացակարգի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շրջանակում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վերջինիս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84C88">
        <w:rPr>
          <w:rFonts w:ascii="Arial" w:hAnsi="Arial" w:cs="Arial"/>
          <w:sz w:val="20"/>
          <w:szCs w:val="20"/>
          <w:lang w:val="hy-AM"/>
        </w:rPr>
        <w:t>որպես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պաշտոնական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ներկայացուցիչ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մատակարարվող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ապրանքներն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արտադրող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կազմակերությունը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84C88">
        <w:rPr>
          <w:rFonts w:ascii="Arial" w:hAnsi="Arial" w:cs="Arial"/>
          <w:sz w:val="20"/>
          <w:szCs w:val="20"/>
          <w:lang w:val="hy-AM"/>
        </w:rPr>
        <w:t>հայտերը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բացելու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օրվա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դրությամբ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ունի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միջազգային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հեղինակավոր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կազմակերպությունների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(Fitch, Moodys, </w:t>
      </w:r>
      <w:hyperlink r:id="rId8" w:tgtFrame="_blank" w:history="1">
        <w:r w:rsidRPr="00E84C88">
          <w:rPr>
            <w:rFonts w:ascii="GHEA Grapalat" w:hAnsi="GHEA Grapalat"/>
            <w:sz w:val="20"/>
            <w:szCs w:val="20"/>
            <w:lang w:val="hy-AM"/>
          </w:rPr>
          <w:t>Standard &amp; Poor’s</w:t>
        </w:r>
      </w:hyperlink>
      <w:r w:rsidRPr="00E84C88">
        <w:rPr>
          <w:rFonts w:ascii="GHEA Grapalat" w:hAnsi="GHEA Grapalat" w:cs="Courier New"/>
          <w:sz w:val="20"/>
          <w:szCs w:val="20"/>
          <w:lang w:val="hy-AM"/>
        </w:rPr>
        <w:t> 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84C88">
        <w:rPr>
          <w:rFonts w:ascii="Arial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շնորհված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վարկունակության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վարկանիշ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առնվազն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Հայաստանի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Հանրապետությանը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շնորհված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սուվերեն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վարկանիշի</w:t>
      </w:r>
      <w:r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84C88">
        <w:rPr>
          <w:rFonts w:ascii="Arial" w:hAnsi="Arial" w:cs="Arial"/>
          <w:sz w:val="20"/>
          <w:szCs w:val="20"/>
          <w:lang w:val="hy-AM"/>
        </w:rPr>
        <w:t>չափով</w:t>
      </w:r>
      <w:r w:rsidRPr="00E84C88" w:rsidDel="00EA4B24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GHEA Grapalat" w:hAnsi="GHEA Grapalat" w:cs="Arial"/>
          <w:sz w:val="20"/>
          <w:lang w:val="hy-AM"/>
        </w:rPr>
        <w:t xml:space="preserve">: </w:t>
      </w:r>
    </w:p>
    <w:p w14:paraId="5ADA42D7" w14:textId="77777777" w:rsidR="00950D0E" w:rsidRPr="00E84C88" w:rsidRDefault="00950D0E" w:rsidP="00950D0E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af-ZA" w:eastAsia="en-US"/>
        </w:rPr>
      </w:pP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2.5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ընթացակարգի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շրջանակում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կնքվելիք</w:t>
      </w:r>
      <w:r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պայմանագիրը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կարող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af-ZA" w:eastAsia="en-US"/>
        </w:rPr>
        <w:t>է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իրականացվել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գործակալության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պայմանագիր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կնքելու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val="hy-AM" w:eastAsia="en-US"/>
        </w:rPr>
        <w:t>միջոցով։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Գործակալության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պայմանագրի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կողմ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չի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կարող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հանդիսանալ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սույն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ընթացակարգին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GHEA Grapalat" w:hAnsi="GHEA Grapalat" w:cs="Sylfaen"/>
          <w:sz w:val="20"/>
          <w:lang w:val="af-ZA"/>
        </w:rPr>
        <w:t>(</w:t>
      </w:r>
      <w:r w:rsidRPr="00E84C88">
        <w:rPr>
          <w:rFonts w:ascii="Arial" w:hAnsi="Arial" w:cs="Arial"/>
          <w:sz w:val="20"/>
        </w:rPr>
        <w:t>միևնույն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</w:rPr>
        <w:t>չափաբաժնին</w:t>
      </w:r>
      <w:r w:rsidRPr="00E84C88">
        <w:rPr>
          <w:rFonts w:ascii="GHEA Grapalat" w:hAnsi="GHEA Grapalat" w:cs="Sylfaen"/>
          <w:sz w:val="20"/>
          <w:lang w:val="af-ZA"/>
        </w:rPr>
        <w:t xml:space="preserve">) </w:t>
      </w:r>
      <w:r w:rsidRPr="00E84C88">
        <w:rPr>
          <w:rFonts w:ascii="Arial" w:hAnsi="Arial" w:cs="Arial"/>
          <w:sz w:val="20"/>
          <w:szCs w:val="24"/>
          <w:lang w:eastAsia="en-US"/>
        </w:rPr>
        <w:t>մասնակցելու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նպատակով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հայտ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ներկայացրած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84C88">
        <w:rPr>
          <w:rFonts w:ascii="Arial" w:hAnsi="Arial" w:cs="Arial"/>
          <w:sz w:val="20"/>
          <w:szCs w:val="24"/>
          <w:lang w:eastAsia="en-US"/>
        </w:rPr>
        <w:t>մասնակիցը</w:t>
      </w:r>
      <w:r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14:paraId="024324FA" w14:textId="77777777" w:rsidR="00950D0E" w:rsidRPr="00E84C88" w:rsidRDefault="00950D0E" w:rsidP="00950D0E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E84C88">
        <w:rPr>
          <w:rFonts w:ascii="GHEA Grapalat" w:hAnsi="GHEA Grapalat" w:cs="Sylfaen"/>
          <w:szCs w:val="24"/>
        </w:rPr>
        <w:lastRenderedPageBreak/>
        <w:t xml:space="preserve"> 2</w:t>
      </w:r>
      <w:r w:rsidRPr="00E84C88">
        <w:rPr>
          <w:rFonts w:ascii="GHEA Grapalat" w:hAnsi="GHEA Grapalat" w:cs="Sylfaen"/>
          <w:szCs w:val="24"/>
          <w:lang w:val="hy-AM"/>
        </w:rPr>
        <w:t>.</w:t>
      </w:r>
      <w:r w:rsidRPr="00E84C88">
        <w:rPr>
          <w:rFonts w:ascii="GHEA Grapalat" w:hAnsi="GHEA Grapalat" w:cs="Sylfaen"/>
          <w:szCs w:val="24"/>
        </w:rPr>
        <w:t xml:space="preserve">6 </w:t>
      </w:r>
      <w:r w:rsidRPr="00E84C88">
        <w:rPr>
          <w:rFonts w:ascii="Arial" w:hAnsi="Arial" w:cs="Arial"/>
          <w:szCs w:val="24"/>
          <w:lang w:val="ru-RU"/>
        </w:rPr>
        <w:t>Մասնակիցները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կարող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սույն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ընթացակարգին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մասնակցել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համատեղ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գործունեության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կարգով</w:t>
      </w:r>
      <w:r w:rsidRPr="00E84C88">
        <w:rPr>
          <w:rFonts w:ascii="GHEA Grapalat" w:hAnsi="GHEA Grapalat" w:cs="Sylfaen"/>
          <w:szCs w:val="24"/>
        </w:rPr>
        <w:t xml:space="preserve"> (</w:t>
      </w:r>
      <w:r w:rsidRPr="00E84C88">
        <w:rPr>
          <w:rFonts w:ascii="Arial" w:hAnsi="Arial" w:cs="Arial"/>
          <w:szCs w:val="24"/>
          <w:lang w:val="ru-RU"/>
        </w:rPr>
        <w:t>կոնսորցիումով</w:t>
      </w:r>
      <w:r w:rsidRPr="00E84C88">
        <w:rPr>
          <w:rFonts w:ascii="GHEA Grapalat" w:hAnsi="GHEA Grapalat" w:cs="Sylfaen"/>
          <w:szCs w:val="24"/>
        </w:rPr>
        <w:t>)</w:t>
      </w:r>
      <w:r w:rsidRPr="00E84C88">
        <w:rPr>
          <w:rFonts w:ascii="Arial" w:hAnsi="Arial" w:cs="Arial"/>
          <w:szCs w:val="24"/>
          <w:lang w:val="ru-RU"/>
        </w:rPr>
        <w:t>։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Նման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դեպքում</w:t>
      </w:r>
      <w:r w:rsidRPr="00E84C88">
        <w:rPr>
          <w:rFonts w:ascii="GHEA Grapalat" w:hAnsi="GHEA Grapalat" w:cs="Sylfaen"/>
          <w:szCs w:val="24"/>
        </w:rPr>
        <w:t>`</w:t>
      </w:r>
    </w:p>
    <w:p w14:paraId="64EE2964" w14:textId="77777777" w:rsidR="00950D0E" w:rsidRPr="00E84C88" w:rsidRDefault="00950D0E" w:rsidP="00950D0E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E84C88">
        <w:rPr>
          <w:rFonts w:ascii="GHEA Grapalat" w:hAnsi="GHEA Grapalat" w:cs="Sylfaen"/>
          <w:szCs w:val="24"/>
        </w:rPr>
        <w:t xml:space="preserve">1) </w:t>
      </w:r>
      <w:r w:rsidRPr="00E84C88">
        <w:rPr>
          <w:rFonts w:ascii="Arial" w:hAnsi="Arial" w:cs="Arial"/>
          <w:szCs w:val="24"/>
          <w:lang w:val="ru-RU"/>
        </w:rPr>
        <w:t>համատեղ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գործունեության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պայմանագրի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կողմերից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որևէ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մեկը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չի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կարող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նույն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ընթացակարգին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GHEA Grapalat" w:hAnsi="GHEA Grapalat" w:cs="Sylfaen"/>
        </w:rPr>
        <w:t>(</w:t>
      </w:r>
      <w:r w:rsidRPr="00E84C88">
        <w:rPr>
          <w:rFonts w:ascii="Arial" w:hAnsi="Arial" w:cs="Arial"/>
          <w:lang w:val="en-US"/>
        </w:rPr>
        <w:t>միևնույն</w:t>
      </w:r>
      <w:r w:rsidRPr="00E84C88">
        <w:rPr>
          <w:rFonts w:ascii="GHEA Grapalat" w:hAnsi="GHEA Grapalat" w:cs="Sylfaen"/>
        </w:rPr>
        <w:t xml:space="preserve"> </w:t>
      </w:r>
      <w:r w:rsidRPr="00E84C88">
        <w:rPr>
          <w:rFonts w:ascii="Arial" w:hAnsi="Arial" w:cs="Arial"/>
          <w:lang w:val="en-US"/>
        </w:rPr>
        <w:t>չափաբաժնին</w:t>
      </w:r>
      <w:r w:rsidRPr="00E84C88">
        <w:rPr>
          <w:rFonts w:ascii="GHEA Grapalat" w:hAnsi="GHEA Grapalat" w:cs="Sylfaen"/>
        </w:rPr>
        <w:t xml:space="preserve">) </w:t>
      </w:r>
      <w:r w:rsidRPr="00E84C88">
        <w:rPr>
          <w:rFonts w:ascii="Arial" w:hAnsi="Arial" w:cs="Arial"/>
          <w:szCs w:val="24"/>
          <w:lang w:val="ru-RU"/>
        </w:rPr>
        <w:t>ներկայացնել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առանձին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հայտ</w:t>
      </w:r>
      <w:r w:rsidRPr="00E84C88">
        <w:rPr>
          <w:rFonts w:ascii="GHEA Grapalat" w:hAnsi="GHEA Grapalat" w:cs="Sylfaen"/>
          <w:szCs w:val="24"/>
        </w:rPr>
        <w:t xml:space="preserve">: </w:t>
      </w:r>
      <w:r w:rsidRPr="00E84C88">
        <w:rPr>
          <w:rFonts w:ascii="Arial" w:hAnsi="Arial" w:cs="Arial"/>
          <w:szCs w:val="24"/>
          <w:lang w:val="ru-RU"/>
        </w:rPr>
        <w:t>Սույն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պարբերության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պահանջի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չպահպանման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դեպքում</w:t>
      </w:r>
      <w:r w:rsidRPr="00E84C88">
        <w:rPr>
          <w:rFonts w:ascii="GHEA Grapalat" w:hAnsi="GHEA Grapalat" w:cs="Sylfaen"/>
          <w:szCs w:val="24"/>
        </w:rPr>
        <w:t xml:space="preserve">` </w:t>
      </w:r>
      <w:r w:rsidRPr="00E84C88">
        <w:rPr>
          <w:rFonts w:ascii="Arial" w:hAnsi="Arial" w:cs="Arial"/>
          <w:szCs w:val="24"/>
          <w:lang w:val="ru-RU"/>
        </w:rPr>
        <w:t>հայտերի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բացման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նիստում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մերժվում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ինչպես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համատեղ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գործունեության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կարգով</w:t>
      </w:r>
      <w:r w:rsidRPr="00E84C88">
        <w:rPr>
          <w:rFonts w:ascii="GHEA Grapalat" w:hAnsi="GHEA Grapalat" w:cs="Sylfaen"/>
          <w:szCs w:val="24"/>
        </w:rPr>
        <w:t xml:space="preserve">, </w:t>
      </w:r>
      <w:r w:rsidRPr="00E84C88">
        <w:rPr>
          <w:rFonts w:ascii="Arial" w:hAnsi="Arial" w:cs="Arial"/>
          <w:szCs w:val="24"/>
          <w:lang w:val="ru-RU"/>
        </w:rPr>
        <w:t>այնպես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էլ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առանձին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ներկայացված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հայտերը</w:t>
      </w:r>
      <w:r w:rsidRPr="00E84C88">
        <w:rPr>
          <w:rFonts w:ascii="GHEA Grapalat" w:hAnsi="GHEA Grapalat" w:cs="Sylfaen"/>
          <w:szCs w:val="24"/>
        </w:rPr>
        <w:t>.</w:t>
      </w:r>
    </w:p>
    <w:p w14:paraId="1FB6BF5E" w14:textId="77777777" w:rsidR="00950D0E" w:rsidRPr="00E84C88" w:rsidRDefault="00950D0E" w:rsidP="00950D0E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E84C88">
        <w:rPr>
          <w:rFonts w:ascii="GHEA Grapalat" w:hAnsi="GHEA Grapalat" w:cs="Sylfaen"/>
          <w:szCs w:val="24"/>
        </w:rPr>
        <w:t xml:space="preserve">2) </w:t>
      </w:r>
      <w:r w:rsidRPr="00E84C88">
        <w:rPr>
          <w:rFonts w:ascii="Arial" w:hAnsi="Arial" w:cs="Arial"/>
          <w:szCs w:val="24"/>
        </w:rPr>
        <w:t>Մ</w:t>
      </w:r>
      <w:r w:rsidRPr="00E84C88">
        <w:rPr>
          <w:rFonts w:ascii="Arial" w:hAnsi="Arial" w:cs="Arial"/>
          <w:szCs w:val="24"/>
          <w:lang w:val="ru-RU"/>
        </w:rPr>
        <w:t>ասնակիցները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կրում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համատեղ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և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համապարտ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պատասխանատվություն</w:t>
      </w:r>
      <w:r w:rsidRPr="00E84C88">
        <w:rPr>
          <w:rFonts w:ascii="GHEA Grapalat" w:hAnsi="GHEA Grapalat" w:cs="Sylfaen"/>
          <w:szCs w:val="24"/>
        </w:rPr>
        <w:t>:</w:t>
      </w:r>
      <w:r w:rsidRPr="00E84C88">
        <w:rPr>
          <w:rFonts w:ascii="GHEA Grapalat" w:hAnsi="GHEA Grapalat" w:cs="Sylfaen"/>
          <w:szCs w:val="24"/>
          <w:lang w:val="hy-AM"/>
        </w:rPr>
        <w:t xml:space="preserve"> </w:t>
      </w:r>
      <w:r w:rsidRPr="00E84C88">
        <w:rPr>
          <w:rFonts w:ascii="Arial" w:hAnsi="Arial" w:cs="Arial"/>
          <w:szCs w:val="24"/>
        </w:rPr>
        <w:t>Ընդ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</w:rPr>
        <w:t>որում</w:t>
      </w:r>
      <w:r w:rsidRPr="00E84C88">
        <w:rPr>
          <w:rFonts w:ascii="GHEA Grapalat" w:hAnsi="GHEA Grapalat" w:cs="Sylfaen"/>
          <w:szCs w:val="24"/>
        </w:rPr>
        <w:t>,</w:t>
      </w:r>
      <w:r w:rsidRPr="00E84C88">
        <w:rPr>
          <w:rFonts w:ascii="GHEA Grapalat" w:hAnsi="GHEA Grapalat" w:cs="Sylfaen"/>
          <w:szCs w:val="24"/>
          <w:lang w:val="hy-AM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կոնսորցիումի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անդամի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կոնսորցիումից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դուրս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գալու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դեպքում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կոնսորցիումի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հետ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en-US"/>
        </w:rPr>
        <w:t>պ</w:t>
      </w:r>
      <w:r w:rsidRPr="00E84C88">
        <w:rPr>
          <w:rFonts w:ascii="Arial" w:hAnsi="Arial" w:cs="Arial"/>
          <w:szCs w:val="24"/>
          <w:lang w:val="ru-RU"/>
        </w:rPr>
        <w:t>ատվիրատուի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կնքած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պայմանագիրը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միակողմանիորեն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լուծվում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է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և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կոնսորցիումի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անդամների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նկատմամբ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կիրառվում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են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պայմանագրով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նախատեսված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պատասխանատվության</w:t>
      </w:r>
      <w:r w:rsidRPr="00E84C88">
        <w:rPr>
          <w:rFonts w:ascii="GHEA Grapalat" w:hAnsi="GHEA Grapalat" w:cs="Sylfaen"/>
          <w:szCs w:val="24"/>
        </w:rPr>
        <w:t xml:space="preserve"> </w:t>
      </w:r>
      <w:r w:rsidRPr="00E84C88">
        <w:rPr>
          <w:rFonts w:ascii="Arial" w:hAnsi="Arial" w:cs="Arial"/>
          <w:szCs w:val="24"/>
          <w:lang w:val="ru-RU"/>
        </w:rPr>
        <w:t>միջոցները</w:t>
      </w:r>
      <w:r w:rsidRPr="00E84C88">
        <w:rPr>
          <w:rFonts w:ascii="GHEA Grapalat" w:hAnsi="GHEA Grapalat" w:cs="Sylfaen"/>
          <w:szCs w:val="24"/>
          <w:lang w:val="hy-AM"/>
        </w:rPr>
        <w:t>:</w:t>
      </w:r>
    </w:p>
    <w:p w14:paraId="40D8420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436AE2C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3.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ՊԱՐԶԱԲԱՆՈՒՄԸ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ՀՐԱՎԵՐՈՒՄ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ՓՈՓՈԽՈՒԹՅՈՒՆ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ԿԱՐԳԸ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</w:p>
    <w:p w14:paraId="768C033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7464B4B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3.1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Օրենքի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29-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րդ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հոդվածի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համաձայն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ունի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պատվիրատուից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պահանջել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պարզաբանում։</w:t>
      </w:r>
    </w:p>
    <w:p w14:paraId="5675B901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իրավունք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ունի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ներկայացման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վերջնաժամկետը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լրանալուց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առնվազն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հինգ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առաջ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գրավոր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հանձնաժողովից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պահանջելու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պարզաբանում։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Հանձնաժողովը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հարցումը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կատարած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պարզաբանումը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տրամադրում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գրավոր</w:t>
      </w:r>
      <w:r w:rsidRPr="00E84C88" w:rsidDel="00197D76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հարցումը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ստանալու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օրվան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հաջորդող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երկու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օրվա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ընթացքում։</w:t>
      </w:r>
      <w:r w:rsidRPr="00E84C88">
        <w:rPr>
          <w:rFonts w:ascii="GHEA Grapalat" w:eastAsia="Times New Roman" w:hAnsi="GHEA Grapalat" w:cs="Tahoma"/>
          <w:sz w:val="20"/>
          <w:szCs w:val="24"/>
          <w:vertAlign w:val="superscript"/>
          <w:lang w:val="en-US"/>
        </w:rPr>
        <w:t>5</w:t>
      </w:r>
      <w:r w:rsidRPr="00E84C88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</w:p>
    <w:p w14:paraId="7D47442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3.2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Հարցման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պարզաբանումների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բովանդակության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հայտարարությունը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պարզաբանումը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տրամադրելու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օրը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հրապարակվում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www.procurement.am </w:t>
      </w:r>
      <w:r w:rsidRPr="00E84C88">
        <w:rPr>
          <w:rFonts w:ascii="Arial" w:eastAsia="Times New Roman" w:hAnsi="Arial" w:cs="Arial"/>
          <w:sz w:val="20"/>
          <w:szCs w:val="24"/>
        </w:rPr>
        <w:t>հասցեով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տեղեկագր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</w:rPr>
        <w:t>այսուհետ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տեղեկագիր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Գնումների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բաժնի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պարզաբանումների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վերաբերյալ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հայտարարություններ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ենթաբաբաժնում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առանց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նշելու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հարցումը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կատարած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</w:t>
      </w:r>
      <w:r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տվյալները։</w:t>
      </w:r>
      <w:r w:rsidRPr="00E84C88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</w:p>
    <w:p w14:paraId="320FC3B3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3.3 </w:t>
      </w:r>
      <w:r w:rsidRPr="00E84C88">
        <w:rPr>
          <w:rFonts w:ascii="Arial" w:eastAsia="Times New Roman" w:hAnsi="Arial" w:cs="Arial"/>
          <w:sz w:val="20"/>
          <w:szCs w:val="24"/>
        </w:rPr>
        <w:t>Պարզաբանում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տրամադրվում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հարցումը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կատարվել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բաժն</w:t>
      </w:r>
      <w:r w:rsidRPr="00E84C88">
        <w:rPr>
          <w:rFonts w:ascii="Arial" w:eastAsia="Times New Roman" w:hAnsi="Arial" w:cs="Arial"/>
          <w:sz w:val="20"/>
          <w:szCs w:val="24"/>
        </w:rPr>
        <w:t>ով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խախտմամբ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ինչպես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նաև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հարցումը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դուրս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բովանդակության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շրջանակից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վերաբերում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տեխնիկական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բնութագրերի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տեխնիկական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բնութագրերին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համարժեքության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պատասխանությանը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ծանուցվում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պարզաբանում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չտրամադրելու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հիմքերի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օրացուցային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21D370FD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3.4 </w:t>
      </w: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ներկայացման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լրանալուց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առնվազն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հինգ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օրացուցային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կատարվել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փոփոխություններ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Փ</w:t>
      </w:r>
      <w:r w:rsidRPr="00E84C88">
        <w:rPr>
          <w:rFonts w:ascii="Arial" w:eastAsia="Times New Roman" w:hAnsi="Arial" w:cs="Arial"/>
          <w:sz w:val="20"/>
          <w:szCs w:val="24"/>
        </w:rPr>
        <w:t>ոփոխություն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կատարելու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երեք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օրացուցային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փոփոխություն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կատարելու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դրանք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տրամադրելու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պայմանների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հայտարարություն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հրապարակվում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տեղեկագրում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։</w:t>
      </w:r>
      <w:r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</w:p>
    <w:p w14:paraId="47A24DE9" w14:textId="77777777" w:rsidR="00532D6C" w:rsidRPr="00E84C88" w:rsidRDefault="00532D6C" w:rsidP="00532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Յուրաքաչյուր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փոստի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հիմնավորումներ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առարկայի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բնութագրերի՝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մրցակցության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խտրականության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բացառման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տեսակետից՝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ազգանունը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հիմնավորումներն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պայմանավորված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14:paraId="3893BFBB" w14:textId="77777777" w:rsidR="009347A4" w:rsidRPr="00E84C88" w:rsidRDefault="009347A4" w:rsidP="009347A4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E84C88">
        <w:rPr>
          <w:rFonts w:ascii="GHEA Grapalat" w:hAnsi="GHEA Grapalat" w:cs="Arial Unicode"/>
          <w:sz w:val="20"/>
          <w:lang w:val="hy-AM"/>
        </w:rPr>
        <w:t xml:space="preserve">3.6 </w:t>
      </w:r>
      <w:r w:rsidRPr="00E84C88">
        <w:rPr>
          <w:rFonts w:ascii="Arial" w:hAnsi="Arial" w:cs="Arial"/>
          <w:sz w:val="20"/>
          <w:lang w:val="hy-AM"/>
        </w:rPr>
        <w:t>Հրավերում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փոփոխություններ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կատարվելու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դեպքում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հայտերը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ներկայացնելու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վերջնաժամկետը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հաշվվում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է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այդ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փոփոխությունների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մասին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տեղեկագրում</w:t>
      </w:r>
      <w:r w:rsidRPr="00E84C88">
        <w:rPr>
          <w:rFonts w:ascii="GHEA Grapalat" w:hAnsi="GHEA Grapalat" w:cs="Arial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հայտարարության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հրապարակման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օրվանից։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Այդ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դեպքում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մասնակիցները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պարտավոր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են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երկարաձգել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իրենց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ներկայացրած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հայտի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ապահովման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վավերականության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ժամկետը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կամ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ներկայացնել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հայտի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նոր</w:t>
      </w:r>
      <w:r w:rsidRPr="00E84C88">
        <w:rPr>
          <w:rFonts w:ascii="GHEA Grapalat" w:hAnsi="GHEA Grapalat" w:cs="Arial Unicode"/>
          <w:sz w:val="20"/>
          <w:lang w:val="hy-AM"/>
        </w:rPr>
        <w:t xml:space="preserve"> </w:t>
      </w:r>
      <w:r w:rsidRPr="00E84C88">
        <w:rPr>
          <w:rFonts w:ascii="Arial" w:hAnsi="Arial" w:cs="Arial"/>
          <w:sz w:val="20"/>
          <w:lang w:val="hy-AM"/>
        </w:rPr>
        <w:t>ապահովում</w:t>
      </w:r>
    </w:p>
    <w:p w14:paraId="172F4BD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ԿԱՐԳԸ</w:t>
      </w:r>
    </w:p>
    <w:p w14:paraId="0C7D47F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4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3D3E351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չափաբաժնի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այնպես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չափաբաժինների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համար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1688220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ավարտը։</w:t>
      </w:r>
    </w:p>
    <w:p w14:paraId="7F8D47F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պատրաստման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նկարագրված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գնանշման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պատրաստելու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հրահանգում։</w:t>
      </w:r>
    </w:p>
    <w:p w14:paraId="6A0FCDFD" w14:textId="08401A36" w:rsidR="00532D6C" w:rsidRPr="00E84C88" w:rsidRDefault="00532D6C" w:rsidP="00597465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հրապարակվելու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>13</w:t>
      </w:r>
      <w:r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>․</w:t>
      </w:r>
      <w:r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>12</w:t>
      </w:r>
      <w:r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>․</w:t>
      </w:r>
      <w:r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>2</w:t>
      </w:r>
      <w:r w:rsidR="00E84C88" w:rsidRPr="00597465">
        <w:rPr>
          <w:rFonts w:ascii="Arial" w:eastAsia="Times New Roman" w:hAnsi="Arial" w:cs="Arial"/>
          <w:b/>
          <w:sz w:val="20"/>
          <w:szCs w:val="20"/>
          <w:lang w:val="af-ZA"/>
        </w:rPr>
        <w:t>024թ</w:t>
      </w:r>
      <w:r w:rsidR="003242D7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>․</w:t>
      </w:r>
      <w:r w:rsidRPr="00597465">
        <w:rPr>
          <w:rFonts w:ascii="Arial" w:eastAsia="Times New Roman" w:hAnsi="Arial" w:cs="Arial"/>
          <w:b/>
          <w:sz w:val="20"/>
          <w:szCs w:val="20"/>
          <w:lang w:val="af-ZA"/>
        </w:rPr>
        <w:t xml:space="preserve"> ժամը </w:t>
      </w:r>
      <w:r w:rsidR="00B92D32">
        <w:rPr>
          <w:rFonts w:ascii="Arial" w:eastAsia="Times New Roman" w:hAnsi="Arial" w:cs="Arial"/>
          <w:b/>
          <w:sz w:val="20"/>
          <w:szCs w:val="20"/>
          <w:lang w:val="af-ZA"/>
        </w:rPr>
        <w:t>15:00</w:t>
      </w:r>
      <w:r w:rsidRPr="00597465">
        <w:rPr>
          <w:rFonts w:ascii="Arial" w:eastAsia="Times New Roman" w:hAnsi="Arial" w:cs="Arial"/>
          <w:b/>
          <w:sz w:val="20"/>
          <w:szCs w:val="20"/>
          <w:lang w:val="af-ZA"/>
        </w:rPr>
        <w:t>-ն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Թումանյան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af-ZA"/>
        </w:rPr>
        <w:t>համայնք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փողոց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, 1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շենք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7B5E405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քարտուղար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Մարգարիտ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Չատինյանը։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ըստ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հերթականության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տեղեկանք։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լրանալուց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գրանցամատյանում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գրանցվում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69D75D3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 xml:space="preserve">4.3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061FDA8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2" w:name="_Hlk9261647"/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դիմում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փոստի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հաշվառման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հեռախոսահամարը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0F0F34D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ցության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56A5CF1" w14:textId="77777777" w:rsidR="00532D6C" w:rsidRPr="00E84C88" w:rsidRDefault="00532D6C" w:rsidP="00532D6C">
      <w:pPr>
        <w:shd w:val="clear" w:color="auto" w:fill="FFFFFF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հավաստում՝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ճանաչվելու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2.4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</w:p>
    <w:p w14:paraId="6C7C5EA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գերիշխող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դիրքի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չարաշահման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հակամրցակցային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բացակայության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</w:p>
    <w:p w14:paraId="7A48AD2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3" w:name="_Hlk9261892"/>
      <w:bookmarkEnd w:id="2"/>
      <w:r w:rsidRPr="00E84C88">
        <w:rPr>
          <w:rFonts w:ascii="Arial" w:eastAsia="Times New Roman" w:hAnsi="Arial" w:cs="Arial"/>
          <w:sz w:val="20"/>
          <w:szCs w:val="24"/>
          <w:lang w:val="hy-AM"/>
        </w:rPr>
        <w:t>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փոխկապակցված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հիմնադրված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հիսուն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պատկանող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բաժնեմաս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փայաբաժին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բացակայության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1275B5A" w14:textId="77777777" w:rsidR="00532D6C" w:rsidRPr="00E84C88" w:rsidRDefault="00532D6C" w:rsidP="00532D6C">
      <w:pPr>
        <w:spacing w:after="0" w:line="240" w:lineRule="auto"/>
        <w:ind w:firstLine="630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շահառուների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հայտարարագիր՝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ձեռնարկատեր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ֆիզիկական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եթե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ապա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պարբերությամբ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հայտարարագիրը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բացելուց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ավտոմատ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համակարգում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միաժամանակ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տեղեկագրում</w:t>
      </w:r>
      <w:r w:rsidRPr="00E84C88">
        <w:rPr>
          <w:rFonts w:ascii="Cambria Math" w:eastAsia="MS Mincho" w:hAnsi="Cambria Math" w:cs="Cambria Math"/>
          <w:sz w:val="20"/>
          <w:szCs w:val="20"/>
          <w:lang w:val="hy-AM" w:eastAsia="ru-RU"/>
        </w:rPr>
        <w:t>․</w:t>
      </w:r>
    </w:p>
    <w:p w14:paraId="6DE86FB9" w14:textId="77777777" w:rsidR="00532D6C" w:rsidRPr="00E84C88" w:rsidRDefault="00532D6C" w:rsidP="00532D6C">
      <w:pPr>
        <w:spacing w:after="0" w:line="240" w:lineRule="auto"/>
        <w:ind w:firstLine="63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ֆիրմային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մակնիշը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արտադրողի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նկարագիր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մեկից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ավելի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արտադրողների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արտադրված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տարբեր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նշան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ֆիրմային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անվանում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մակնիշ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7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"/>
      </w:r>
    </w:p>
    <w:bookmarkEnd w:id="3"/>
    <w:p w14:paraId="0912F8D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37E1AB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պատճենը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հանդիսացող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67859A9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պատճենը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կոնսորցիումով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):</w:t>
      </w:r>
    </w:p>
    <w:p w14:paraId="0B88908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w:id="4" w:name="_Hlk9262052"/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կոնսորցիումով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դեպքում՝</w:t>
      </w:r>
    </w:p>
    <w:p w14:paraId="111CBC85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միևնույն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չափաբաժնին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չպահպանման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679065F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վարելիս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անունից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bookmarkEnd w:id="4"/>
    <w:p w14:paraId="3BF62C0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5. 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ԳՆԱՅԻՆ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ԱՌԱՋԱՐԿԸ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</w:p>
    <w:p w14:paraId="6E02CC6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5.1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փոխադրման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ապահովագրման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տուրքերի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ինքնարժեքից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>:</w:t>
      </w:r>
    </w:p>
    <w:p w14:paraId="7C683B1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ինքնարժեքի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կանխատեսվող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շահույթի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ընդհանրական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բաղադրիչներից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բաղկացած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բաղադրիչների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բացվածք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մանրամասներ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բյուջե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ներկայաց</w:t>
      </w:r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վող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eastAsia="ru-RU"/>
        </w:rPr>
        <w:t>առաջարկում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առանձնացված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տողով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հարկատեսակի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վճարվելիք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</w:p>
    <w:p w14:paraId="45AF0F7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գնահատում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համեմատումն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67F0E75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FE7439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06194CB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չափաբաժնի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սխալ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առարկայի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ճիշտ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3A156FC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լումաները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կլորացված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տասնորդականը՝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ներքև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ավելին՝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 </w:t>
      </w:r>
    </w:p>
    <w:p w14:paraId="2F92CC1A" w14:textId="77777777" w:rsidR="00532D6C" w:rsidRPr="00E84C88" w:rsidRDefault="00532D6C" w:rsidP="00532D6C">
      <w:pPr>
        <w:tabs>
          <w:tab w:val="left" w:pos="0"/>
        </w:tabs>
        <w:spacing w:after="0" w:line="240" w:lineRule="auto"/>
        <w:ind w:firstLine="36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միմյանց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ավելորդ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բառեր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գոյություն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թիվ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գնահատելիս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2DACD10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սյունակներում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լումաները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59DB82E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5.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կնքվելիք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գինը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ներկայացվում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թվով՝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ընդհանուր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մասնակցից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պահանջվել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ներկայացնի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առաջարկի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հիմնավորումներ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որևէ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տիպի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տեղեկություններ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փաստաթղթեր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շահույթի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չափը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 w:eastAsia="ru-RU"/>
        </w:rPr>
        <w:t>սահմանափակվել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>:</w:t>
      </w:r>
    </w:p>
    <w:p w14:paraId="5539F32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p w14:paraId="2B32A04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6.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ԳՈՐԾՈՂՈՒԹՅԱՆ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ԺԱՄԿԵՏԸ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ՀԱՅՏԵՐՈՒՄ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ՓՈՓՈԽՈՒԹՅՈՒՆ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ԿԱՏԱՐԵԼՈՒ</w:t>
      </w:r>
    </w:p>
    <w:p w14:paraId="503A72B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ԴՐԱՆՔ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ՀԵՏ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ՎԵՐՑՆԵԼՈՒ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ԿԱՐԳԸ</w:t>
      </w:r>
    </w:p>
    <w:p w14:paraId="6D50C56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14:paraId="4EB1ED3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6.1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31-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վավեր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Օրենքին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վերցնելը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մերժումը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հայտարարվելը։</w:t>
      </w:r>
    </w:p>
    <w:p w14:paraId="1AE626E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6.2 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31-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4.2 </w:t>
      </w:r>
      <w:r w:rsidRPr="00E84C88">
        <w:rPr>
          <w:rFonts w:ascii="Arial" w:eastAsia="Times New Roman" w:hAnsi="Arial" w:cs="Arial"/>
          <w:sz w:val="20"/>
          <w:szCs w:val="24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հայտը։</w:t>
      </w:r>
    </w:p>
    <w:p w14:paraId="0A704B0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0FB523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8. 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ԲԱՑՈՒՄԸ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ԳՆԱՀԱՏՈՒՄԸ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ԵՎ</w:t>
      </w:r>
    </w:p>
    <w:p w14:paraId="148CE4F1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ԱՐԴՅՈՒՆՔՆԵՐԻ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ԱՄՓՈՓՈՒՄԸ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7C379B6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7C52DFC4" w14:textId="69210629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 </w:t>
      </w:r>
      <w:r w:rsidRPr="00E84C88">
        <w:rPr>
          <w:rFonts w:ascii="Arial" w:eastAsia="Times New Roman" w:hAnsi="Arial" w:cs="Arial"/>
          <w:sz w:val="20"/>
          <w:szCs w:val="20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բացումը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կկատարվի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հանձնաժողովի՝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նիստում՝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րապարակվելու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>13</w:t>
      </w:r>
      <w:r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>․</w:t>
      </w:r>
      <w:r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>12</w:t>
      </w:r>
      <w:r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>․</w:t>
      </w:r>
      <w:r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>2</w:t>
      </w:r>
      <w:r w:rsidR="00A406BF" w:rsidRPr="00597465">
        <w:rPr>
          <w:rFonts w:ascii="Arial" w:eastAsia="Times New Roman" w:hAnsi="Arial" w:cs="Arial"/>
          <w:b/>
          <w:sz w:val="20"/>
          <w:szCs w:val="20"/>
          <w:lang w:val="af-ZA"/>
        </w:rPr>
        <w:t>024թ</w:t>
      </w:r>
      <w:r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>․</w:t>
      </w:r>
      <w:r w:rsidR="00A406BF" w:rsidRPr="00597465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w:rsidRPr="00597465">
        <w:rPr>
          <w:rFonts w:ascii="Arial" w:eastAsia="Times New Roman" w:hAnsi="Arial" w:cs="Arial"/>
          <w:b/>
          <w:bCs/>
          <w:sz w:val="20"/>
          <w:szCs w:val="24"/>
        </w:rPr>
        <w:t>ժամը</w:t>
      </w:r>
      <w:r w:rsidRPr="00597465">
        <w:rPr>
          <w:rFonts w:ascii="GHEA Grapalat" w:eastAsia="Times New Roman" w:hAnsi="GHEA Grapalat" w:cs="Sylfaen"/>
          <w:b/>
          <w:bCs/>
          <w:sz w:val="20"/>
          <w:szCs w:val="24"/>
          <w:lang w:val="af-ZA"/>
        </w:rPr>
        <w:t xml:space="preserve"> </w:t>
      </w:r>
      <w:r w:rsidR="00B92D32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15:00</w:t>
      </w:r>
      <w:r w:rsidRPr="00597465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>-</w:t>
      </w:r>
      <w:r w:rsidRPr="00597465">
        <w:rPr>
          <w:rFonts w:ascii="Arial" w:eastAsia="Times New Roman" w:hAnsi="Arial" w:cs="Arial"/>
          <w:b/>
          <w:bCs/>
          <w:sz w:val="20"/>
          <w:szCs w:val="24"/>
          <w:lang w:val="en-US"/>
        </w:rPr>
        <w:t>ի</w:t>
      </w:r>
      <w:r w:rsidRPr="00597465">
        <w:rPr>
          <w:rFonts w:ascii="Arial" w:eastAsia="Times New Roman" w:hAnsi="Arial" w:cs="Arial"/>
          <w:b/>
          <w:bCs/>
          <w:sz w:val="20"/>
          <w:szCs w:val="24"/>
        </w:rPr>
        <w:t>ն</w:t>
      </w:r>
      <w:r w:rsidRPr="00E84C88">
        <w:rPr>
          <w:rFonts w:ascii="Arial" w:eastAsia="Times New Roman" w:hAnsi="Arial" w:cs="Arial"/>
          <w:sz w:val="20"/>
          <w:szCs w:val="24"/>
        </w:rPr>
        <w:t>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125F588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նիստում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՝</w:t>
      </w:r>
    </w:p>
    <w:p w14:paraId="6ED3929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նախագահը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նախագահողը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րակում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արտահայտված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առաջարկները՝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արտահայտված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գրվածը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45ABDED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ենթակետում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փաստաթղթերը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նախագահին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նիստը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նախագահողին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փոխանցվելուց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գնահատում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`</w:t>
      </w:r>
    </w:p>
    <w:p w14:paraId="6D9076E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պարունակող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ծրարները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կազմելու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գնահատված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</w:p>
    <w:p w14:paraId="5A2E80D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ծրարում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փաստաթղթերի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առկայությունը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կազմման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վավերապայմաններին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</w:p>
    <w:p w14:paraId="45119AF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նախագահը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հայտարարում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մասնակիցների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առաջարկները՝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թվով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արտահայտված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,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ընդունելով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տառերով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գրվածը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:</w:t>
      </w:r>
    </w:p>
    <w:p w14:paraId="4F71B31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57EF70C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չափաբաժինների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քանակը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յոթանասունհինգը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չգերազանցելու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տաս</w:t>
      </w:r>
      <w:proofErr w:type="gram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գերազանցելու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դեպքում՝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տասնհինգ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17C5BDA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համապատասխանող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հակառակ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գնահատվում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մերժվում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մերժում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որոնցում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բացակայում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առաջարկները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1809C78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lastRenderedPageBreak/>
        <w:t xml:space="preserve">8.3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թվից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նվազագույն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նախապատվություն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սկզբունքով։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տեղեր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որոշելիս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համեմատումն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5.2-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հաշվարկման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:</w:t>
      </w:r>
    </w:p>
    <w:p w14:paraId="4A3926D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գտել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տառերով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գումարը։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ավելի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արժույթներով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համեմատվում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դրամով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Կենտրոնական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բանկի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10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2"/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փոխարժեքով։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0D92FB6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8.5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արգելվում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բացառությամբ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</w:p>
    <w:p w14:paraId="5AC3E307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</w:rPr>
        <w:t>երբ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նվազագույն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հավասարության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8.1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պարբերությամբ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ֆինանսական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հանգեցնել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նվազեցմանը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վճարման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27E9755C" w14:textId="77777777" w:rsidR="00532D6C" w:rsidRPr="00E84C88" w:rsidDel="00992C40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 </w:t>
      </w:r>
      <w:r w:rsidRPr="00E84C88">
        <w:rPr>
          <w:rFonts w:ascii="Arial" w:eastAsia="Times New Roman" w:hAnsi="Arial" w:cs="Arial"/>
          <w:sz w:val="20"/>
          <w:szCs w:val="24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դեպքերի։</w:t>
      </w:r>
    </w:p>
    <w:p w14:paraId="424820E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8.6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ամբողջական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նկարագրերի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Առաջարկված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նվազագույն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հավասարության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15-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642295D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նվազեցման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լիազորություն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ներկայացուցիչները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),</w:t>
      </w:r>
    </w:p>
    <w:p w14:paraId="1DDADF6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հակառակ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կասեցվում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միաժամանակ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նվազեցման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շուրջ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միաժամանակյա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ժամի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վայրի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70B92FC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FF0000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գ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շուտ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ուղարկվելու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w:type="gramStart"/>
      <w:r w:rsidRPr="00E84C88">
        <w:rPr>
          <w:rFonts w:ascii="Arial" w:eastAsia="Times New Roman" w:hAnsi="Arial" w:cs="Arial"/>
          <w:sz w:val="20"/>
          <w:szCs w:val="24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</w:rPr>
        <w:t>երկրորդ</w:t>
      </w:r>
      <w:proofErr w:type="gramEnd"/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հինգերորդ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</w:p>
    <w:p w14:paraId="0B6B02C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</w:t>
      </w:r>
      <w:r w:rsidRPr="00E84C88">
        <w:rPr>
          <w:rFonts w:ascii="Arial" w:eastAsia="Times New Roman" w:hAnsi="Arial" w:cs="Arial"/>
          <w:sz w:val="20"/>
          <w:szCs w:val="24"/>
        </w:rPr>
        <w:t>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հրապարակվում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մյուս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ավարտը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վերանայել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2356F86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ըստ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որոշվում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,</w:t>
      </w:r>
    </w:p>
    <w:p w14:paraId="5A83FB94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</w:rPr>
        <w:t>զ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ցածր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իրավունքներն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պարտականություններն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ուժի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մտնում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գերազանցող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չափով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լրացուցիչ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ֆինանսական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լրացուցիչ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ֆինանսական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նախատեսվելուն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տասնհինգ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երկարաձգելով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ընկած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ժամանակահատվածով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լուծվում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վաթսուն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լրացուցիչ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ֆինանսական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նախատեսվում</w:t>
      </w:r>
      <w:r w:rsidRPr="00E84C88">
        <w:rPr>
          <w:rFonts w:ascii="Cambria Math" w:eastAsia="MS Mincho" w:hAnsi="Cambria Math" w:cs="Cambria Math"/>
          <w:sz w:val="20"/>
          <w:szCs w:val="24"/>
          <w:lang w:val="hy-AM"/>
        </w:rPr>
        <w:t>․</w:t>
      </w:r>
    </w:p>
    <w:p w14:paraId="1457422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բանակցությունների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գերազանցում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նվազագույն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գները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բացառությամբ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ենթակետի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պարբերությամբ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72915610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8.7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որևէ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պատճենները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անհնարինության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պահանջ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անձին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տրամադրվում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ներառված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վերջինս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ծանոթանում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լուսանկարել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դրանք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վերադարձնում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քարտուղարին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նիստի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ընթացքում՝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առանց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խոչընդոտելու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բնականոն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գործունեությանը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4C9F8EB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8.8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բացման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գնահատման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նիստի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անհամապատասխանություններ՝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կասեցնում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ասնակցին՝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կասեցման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ավարտը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շտկել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2033A3E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պատճառաբանված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67-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եկամուտների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կոմիտեի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ստուգել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2-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կետին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բավարարելու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հավաստման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իսկությունը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պարբերության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կիրառման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կոմիտե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տեղեկատվությունը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առնվազն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պարունակի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տվյալներ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անվանման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վճարողի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հաշվառման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համարի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ամիս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ամսաթվի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տարեթվի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եկամուտների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կոմիտեից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ուղարկվող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ծանուցմանը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կոմիտեից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բնօրինակից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սկանավորված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տարբերակը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ուղարկվող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մանրամասն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նկարագրվում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 </w:t>
      </w:r>
    </w:p>
    <w:p w14:paraId="7824AEE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շտկում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Հակառակ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անբավարար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ճանաչվում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զբաղեցրած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3257FFF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անհամապատասխանությունն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եկամուտների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կոմիտեից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ստացված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շտկված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տրամադրած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բնօրինակից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արտատպված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սկանավորված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օրինակը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</w:t>
      </w:r>
    </w:p>
    <w:p w14:paraId="7504357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8.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10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անդամը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պարզվում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վերջիններիս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հիմնադրված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բաժնեմաս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փայաբաժին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մերձավոր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ազգակցությամբ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խնամիությամբ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ամուսին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երեխա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եղբայր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քույր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ամուսնու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երեխա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եղբայր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քույր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հիմնադրված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բաժնեմաս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փայաբաժին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անմիջապես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առնչությամբ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բախում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ունեցող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անդամը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ինքնաբացարկ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3D833A8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8.11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բացվելուց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գնահատվելուց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կազմվում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արձանագրություն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>`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գնումների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ՀՀ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օրենսդրությամբ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նիստի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մանրամասն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նկարագրվում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անհամապատասխանությունները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դրանցով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պայմանավորված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մերժման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հիմքերը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անդամները։</w:t>
      </w:r>
    </w:p>
    <w:p w14:paraId="6E68CD9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8.12 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ավարտից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քան</w:t>
      </w:r>
      <w:r w:rsidRPr="00E84C88">
        <w:rPr>
          <w:rFonts w:ascii="GHEA Grapalat" w:eastAsia="Times New Roman" w:hAnsi="GHEA Grapalat" w:cs="Arial"/>
          <w:spacing w:val="-8"/>
          <w:sz w:val="24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</w:p>
    <w:p w14:paraId="45A317E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1)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նիստի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բնօրինակից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արտատպված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սկանավորված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տարբերակը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3.5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կետում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հիմնավորումների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քննարկման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ամփոփաթերթը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պարունակում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տեղեկություններ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հիմնավորումները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ամսաթվի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փոստի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հասցեների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վերաբերյալ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հրապարակում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հիմնավորումներ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նիստի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նշումներ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</w:p>
    <w:p w14:paraId="1CD9E0C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անդամների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ստորագրված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շահերի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բախման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բացակայության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հայտարարությունների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բնօրինակներից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արտատպված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սկանավորված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տարբերակները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հրապարակում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անդամները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աշխատանքների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գնահատման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հրավիրվող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նիստերին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ստորագրում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ենթակետում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հայտարարությունները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հրապարակում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ստորագրմանը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6D91DC0E" w14:textId="77777777" w:rsidR="00E82197" w:rsidRPr="00E84C88" w:rsidRDefault="00532D6C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lastRenderedPageBreak/>
        <w:tab/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8.13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Օրենքի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հոդվածի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6-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կետով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նախատեսված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հիմքերն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հայտ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գալու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դեպքում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պատվիրատուի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ղեկավարի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պատճառաբանված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հիման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վրա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մարմինը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ներառում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է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գնումների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գործընթացին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իրավունք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չունեցող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ցուցակում։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Ընդ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 </w:t>
      </w:r>
      <w:r w:rsidR="00E82197" w:rsidRPr="00E84C88">
        <w:rPr>
          <w:rFonts w:ascii="Arial" w:eastAsia="Times New Roman" w:hAnsi="Arial" w:cs="Arial"/>
          <w:sz w:val="20"/>
          <w:szCs w:val="24"/>
        </w:rPr>
        <w:t>սույն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կետում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նշված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որոշումը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պատվիրատուի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ղեկավարը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կայացնում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է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գնման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չկայացած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հայտարարվելու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կնքված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վերաբերյալ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հայտարարությունը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հրապարակելու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միակողմանի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լուծելու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հայտարարությունը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>(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ծանուցումը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 </w:t>
      </w:r>
      <w:r w:rsidR="00E82197" w:rsidRPr="00E84C88">
        <w:rPr>
          <w:rFonts w:ascii="Arial" w:eastAsia="Times New Roman" w:hAnsi="Arial" w:cs="Arial"/>
          <w:sz w:val="20"/>
          <w:szCs w:val="24"/>
        </w:rPr>
        <w:t>հրապարակելու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օրվան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տասն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երորդ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Որոշումը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կայացվելուն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այն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  <w:lang w:val="af-ZA"/>
        </w:rPr>
        <w:t>գրավոր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տրամադրվում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է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մարմնին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և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="00E82197"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մարմինը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ներառում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է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գնումների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գործընթացին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իրավունք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չունեցող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մասնակիցների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ցուցակում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որոշումն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ստանալուն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քառասուներորդ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օրվան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հինգ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երորդ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="00E82197" w:rsidRPr="00E84C88">
        <w:rPr>
          <w:rFonts w:ascii="Arial" w:eastAsia="Times New Roman" w:hAnsi="Arial" w:cs="Arial"/>
          <w:sz w:val="20"/>
          <w:szCs w:val="24"/>
        </w:rPr>
        <w:t>իսկ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որոշումն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ստանալուն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քառասուներորդ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օրվա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դրությամբ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մասնակցի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կողմից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բողոքարկման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վերաբերյալ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հարուցված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և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չավարտված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դատական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գործի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առկայության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դեպքում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="00E82197" w:rsidRPr="00E84C88">
        <w:rPr>
          <w:rFonts w:ascii="Arial" w:eastAsia="Times New Roman" w:hAnsi="Arial" w:cs="Arial"/>
          <w:sz w:val="20"/>
          <w:szCs w:val="24"/>
        </w:rPr>
        <w:t>տվյալ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դատական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գործով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եզրափակիչ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դատական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ակտն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ուժի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մեջ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մտնելու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օրվան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հաջորդող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հինգ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երորդ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օր</w:t>
      </w:r>
      <w:r w:rsidR="00E82197" w:rsidRPr="00E84C88">
        <w:rPr>
          <w:rFonts w:ascii="Arial" w:eastAsia="Times New Roman" w:hAnsi="Arial" w:cs="Arial"/>
          <w:sz w:val="20"/>
          <w:szCs w:val="24"/>
          <w:lang w:val="en-US"/>
        </w:rPr>
        <w:t>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="00E82197" w:rsidRPr="00E84C88">
        <w:rPr>
          <w:rFonts w:ascii="Arial" w:eastAsia="Times New Roman" w:hAnsi="Arial" w:cs="Arial"/>
          <w:sz w:val="20"/>
          <w:szCs w:val="24"/>
        </w:rPr>
        <w:t>եթե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դատական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քննության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արդյունքով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որոշման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կատարման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հնարավորությունը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չի</w:t>
      </w:r>
      <w:r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="00E82197" w:rsidRPr="00E84C88">
        <w:rPr>
          <w:rFonts w:ascii="Arial" w:eastAsia="Times New Roman" w:hAnsi="Arial" w:cs="Arial"/>
          <w:sz w:val="20"/>
          <w:szCs w:val="24"/>
        </w:rPr>
        <w:t>վերացել</w:t>
      </w:r>
      <w:r w:rsidR="00E82197" w:rsidRPr="00E84C88">
        <w:rPr>
          <w:rFonts w:ascii="Arial" w:eastAsia="Times New Roman" w:hAnsi="Arial" w:cs="Arial"/>
          <w:sz w:val="20"/>
          <w:szCs w:val="24"/>
          <w:lang w:val="hy-AM"/>
        </w:rPr>
        <w:t>։</w:t>
      </w:r>
    </w:p>
    <w:p w14:paraId="0FB3FF26" w14:textId="77777777" w:rsidR="00E82197" w:rsidRPr="00E84C88" w:rsidRDefault="00E82197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եթե՝</w:t>
      </w:r>
    </w:p>
    <w:p w14:paraId="0750043D" w14:textId="77777777" w:rsidR="00E82197" w:rsidRPr="00E84C88" w:rsidRDefault="00E82197" w:rsidP="00E82197">
      <w:pPr>
        <w:numPr>
          <w:ilvl w:val="0"/>
          <w:numId w:val="18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նախատեսված՝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մարմնին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անձը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վճարել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ցուցակում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ներառելու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պատճառաբանված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մարմին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23BF4AD0" w14:textId="77777777" w:rsidR="00E82197" w:rsidRPr="00E84C88" w:rsidRDefault="00E82197" w:rsidP="00E82197">
      <w:pPr>
        <w:numPr>
          <w:ilvl w:val="0"/>
          <w:numId w:val="18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կնքած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վճարումն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իրականացվել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մարմնին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բայց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կնքած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ցուցակում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ներառելու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վերջնաժամկետը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տեղեկացնում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մարմին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ներառվում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ցուցակում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7CA5DF4E" w14:textId="77777777" w:rsidR="00532D6C" w:rsidRPr="00E84C88" w:rsidRDefault="00532D6C" w:rsidP="00E82197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     8.14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en-US"/>
        </w:rPr>
        <w:t>Ե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թե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մասնակից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en-US"/>
        </w:rPr>
        <w:t>ն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en-US"/>
        </w:rPr>
        <w:t>Օ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րենքի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6-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րդ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հոդվածի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1-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ին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մասի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5-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րդ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6-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րդ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մասերով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ցուցակներում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ներառվել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հայտը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ներկայացնելու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օրվանից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ապա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նրա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հայտը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չէ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մերժման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0274BA10" w14:textId="77777777" w:rsidR="00532D6C" w:rsidRPr="00E84C88" w:rsidRDefault="00532D6C" w:rsidP="00532D6C">
      <w:pPr>
        <w:spacing w:after="0" w:line="240" w:lineRule="auto"/>
        <w:ind w:firstLine="706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8.15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8.8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8.9 </w:t>
      </w:r>
      <w:r w:rsidRPr="00E84C88">
        <w:rPr>
          <w:rFonts w:ascii="Arial" w:eastAsia="Times New Roman" w:hAnsi="Arial" w:cs="Arial"/>
          <w:sz w:val="20"/>
          <w:szCs w:val="24"/>
        </w:rPr>
        <w:t>կետ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եր</w:t>
      </w:r>
      <w:r w:rsidRPr="00E84C88">
        <w:rPr>
          <w:rFonts w:ascii="Arial" w:eastAsia="Times New Roman" w:hAnsi="Arial" w:cs="Arial"/>
          <w:sz w:val="20"/>
          <w:szCs w:val="24"/>
        </w:rPr>
        <w:t>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փաստաթղթերը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Arial" w:eastAsia="Times New Roman" w:hAnsi="Arial" w:cs="Arial"/>
          <w:sz w:val="20"/>
          <w:szCs w:val="24"/>
        </w:rPr>
        <w:t>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վերջինիս՝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ուղարկելու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 </w:t>
      </w:r>
      <w:r w:rsidRPr="00E84C88">
        <w:rPr>
          <w:rFonts w:ascii="Arial" w:eastAsia="Times New Roman" w:hAnsi="Arial" w:cs="Arial"/>
          <w:sz w:val="20"/>
          <w:szCs w:val="24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փաստաթղթերն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հաստատել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հանգամանքը՝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հավաստում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ուղարկելու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53129BB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8.16 </w:t>
      </w:r>
      <w:r w:rsidRPr="00E84C88">
        <w:rPr>
          <w:rFonts w:ascii="Arial" w:eastAsia="Times New Roman" w:hAnsi="Arial" w:cs="Arial"/>
          <w:sz w:val="20"/>
          <w:szCs w:val="24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ներկայացուցիչները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լինել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նիստերին։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նրանց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ներկայացուցիչները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նիստերի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արձանագրությունների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պատճենները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ընթացքում։</w:t>
      </w:r>
    </w:p>
    <w:p w14:paraId="0BEC227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8.17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</w:rPr>
        <w:t>պատվիրատուի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ծանուցումներն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ուղարկվում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փոստին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ուղարկելու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փոստին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ուղարկվելու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7CF2B9B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af-ZA"/>
        </w:rPr>
        <w:t>Տեղեկությունների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եղանակով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փոխանակման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տեղեկությունները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ուղարկում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հաստատված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բնօրինակ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փաստաթղթից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արտատպված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սկանավորված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տարբերակով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</w:p>
    <w:p w14:paraId="06CBB22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8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18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Հայտերի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գնահատումը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որոշումն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իրականացվում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ըստ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առանձին</w:t>
      </w:r>
      <w:r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չափաբաժինների</w:t>
      </w:r>
      <w:r w:rsidRPr="00E84C88">
        <w:rPr>
          <w:rFonts w:ascii="GHEA Grapalat" w:eastAsia="Times New Roman" w:hAnsi="GHEA Grapalat" w:cs="Sylfaen"/>
          <w:color w:val="FFFFFF"/>
          <w:sz w:val="20"/>
          <w:szCs w:val="20"/>
          <w:vertAlign w:val="superscript"/>
          <w:lang w:val="af-ZA"/>
        </w:rPr>
        <w:footnoteReference w:id="3"/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։</w:t>
      </w:r>
      <w:r w:rsidRPr="00E84C88">
        <w:rPr>
          <w:rFonts w:ascii="GHEA Grapalat" w:eastAsia="Times New Roman" w:hAnsi="GHEA Grapalat" w:cs="Tahoma"/>
          <w:sz w:val="20"/>
          <w:szCs w:val="20"/>
          <w:vertAlign w:val="superscript"/>
          <w:lang w:val="af-ZA"/>
        </w:rPr>
        <w:t>11</w:t>
      </w:r>
      <w:r w:rsidRPr="00E84C88">
        <w:rPr>
          <w:rFonts w:ascii="GHEA Grapalat" w:eastAsia="Times New Roman" w:hAnsi="GHEA Grapalat" w:cs="Tahoma"/>
          <w:sz w:val="20"/>
          <w:szCs w:val="20"/>
          <w:lang w:val="hy-AM"/>
        </w:rPr>
        <w:t xml:space="preserve"> </w:t>
      </w:r>
    </w:p>
    <w:p w14:paraId="4F7EEBD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8.19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չկնքելու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հրաժարվելու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կնքելու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իրավունքից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զրկվելու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որոշմամբ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ընտրված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ճանաչվում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տեղ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զբաղեցրած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մասնակիցը՝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af-ZA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1-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8.12-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8.18-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կետերով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կիրառմամբ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532B921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20 </w:t>
      </w:r>
      <w:r w:rsidRPr="00E84C88">
        <w:rPr>
          <w:rFonts w:ascii="Arial" w:eastAsia="Times New Roman" w:hAnsi="Arial" w:cs="Arial"/>
          <w:sz w:val="20"/>
          <w:szCs w:val="24"/>
        </w:rPr>
        <w:t>Մասնակից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հիմնավորման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լրացուցիչ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փաստաթղթեր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տեղեկություններ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նյութեր։</w:t>
      </w:r>
    </w:p>
    <w:p w14:paraId="4990728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w:type="gramStart"/>
      <w:r w:rsidRPr="00E84C88">
        <w:rPr>
          <w:rFonts w:ascii="Arial" w:eastAsia="Times New Roman" w:hAnsi="Arial" w:cs="Arial"/>
          <w:sz w:val="20"/>
          <w:szCs w:val="24"/>
          <w:lang w:val="en-US"/>
        </w:rPr>
        <w:t>Հ</w:t>
      </w:r>
      <w:r w:rsidRPr="00E84C88">
        <w:rPr>
          <w:rFonts w:ascii="Arial" w:eastAsia="Times New Roman" w:hAnsi="Arial" w:cs="Arial"/>
          <w:sz w:val="20"/>
          <w:szCs w:val="24"/>
        </w:rPr>
        <w:t>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ստուգել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տվյալների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իսկությունը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օգտագործելով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պաշտոնական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աղբյուրներից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տվյալներ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իրավասու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մարմինների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եզրակացությունը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ուղարկվելու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պետական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ինքնակառավարման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մարմինները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հարցումն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եզրակացություն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ներկայացրած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տվյալների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իսկության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ստուգման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տվյալները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որակվում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չհամապա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/>
      </w:r>
      <w:r w:rsidRPr="00E84C88">
        <w:rPr>
          <w:rFonts w:ascii="Arial" w:eastAsia="Times New Roman" w:hAnsi="Arial" w:cs="Arial"/>
          <w:sz w:val="20"/>
          <w:szCs w:val="24"/>
        </w:rPr>
        <w:t>տասխանող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տվյալ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մերժվում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  <w:proofErr w:type="gramEnd"/>
    </w:p>
    <w:p w14:paraId="45861CF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8.20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կիրառման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հրավիրվել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արտահերթ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նիստ։</w:t>
      </w:r>
    </w:p>
    <w:p w14:paraId="45117EC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lastRenderedPageBreak/>
        <w:t>8.</w:t>
      </w:r>
      <w:r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af-ZA" w:eastAsia="ru-RU"/>
        </w:rPr>
        <w:t xml:space="preserve">22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Մինչև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պատվիրատուն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տեղեկագրում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հրապարակում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հայտարարություն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կնքելու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որոշման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ոչ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ուշ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քան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ընտրված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մասնակցի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որոշման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ընդունմանը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հաջորդող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առաջին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աշխատանքային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>:</w:t>
      </w:r>
      <w:r w:rsidRPr="00E84C88">
        <w:rPr>
          <w:rFonts w:ascii="GHEA Grapalat" w:eastAsia="Times New Roman" w:hAnsi="GHEA Grapalat" w:cs="Sylfaen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կնքելու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որոշումը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պարունակում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ամփոփ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տեղեկատվություն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հայտերի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գնահատման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և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ընտրված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մասնակցի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ընտրությունը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հիմնավորող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պատճառների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հայտարարություն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անգործության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ժամկետի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վերաբերյալ</w:t>
      </w:r>
      <w:r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>:</w:t>
      </w:r>
    </w:p>
    <w:p w14:paraId="4B3A673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հրապարակման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իրավասության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առաջացման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ընկած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ժամանակահատվածն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է։</w:t>
      </w:r>
    </w:p>
    <w:p w14:paraId="1A96CD00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Անգործության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ժամկետը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սույն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ընթացակարգի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10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օրացուցային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օր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է։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Անգործության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ժամկետը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կիրառելի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.</w:t>
      </w:r>
    </w:p>
    <w:p w14:paraId="264343EE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եթե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միայն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մեկ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ներկայացրել</w:t>
      </w:r>
      <w:r w:rsidRPr="00E84C88">
        <w:rPr>
          <w:rFonts w:ascii="GHEA Grapalat" w:eastAsia="Times New Roman" w:hAnsi="GHEA Grapalat" w:cs="Times New Roman"/>
          <w:i/>
          <w:sz w:val="20"/>
          <w:szCs w:val="20"/>
          <w:lang w:val="es-ES"/>
        </w:rPr>
        <w:t>,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որի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հետ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կնքվում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պայմանագիր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,</w:t>
      </w:r>
    </w:p>
    <w:p w14:paraId="7D91CD82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-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նաև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այն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երբ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մեկ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ներկայացրել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այն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մերժվել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կետի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կիրառման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սահմանվում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հայտարարելու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հայտարարությամբ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</w:p>
    <w:p w14:paraId="5D860270" w14:textId="77777777" w:rsidR="00E82197" w:rsidRPr="00E84C88" w:rsidRDefault="00E82197" w:rsidP="00E82197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բողոքարկում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որոշումը։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հրապարակման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</w:t>
      </w:r>
      <w:r w:rsidRPr="00E84C88">
        <w:rPr>
          <w:rFonts w:ascii="Arial" w:eastAsia="Times New Roman" w:hAnsi="Arial" w:cs="Arial"/>
          <w:sz w:val="20"/>
          <w:szCs w:val="24"/>
        </w:rPr>
        <w:t>ած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պայմանագիրն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ոչինչ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է։</w:t>
      </w:r>
    </w:p>
    <w:p w14:paraId="7918799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3AFDC68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  <w:t>9</w:t>
      </w: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.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ԿՆՔՈՒՄԸ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34B65B9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52E4D0A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iCs/>
          <w:sz w:val="20"/>
          <w:szCs w:val="24"/>
          <w:lang w:val="es-ES"/>
        </w:rPr>
        <w:t>9</w:t>
      </w:r>
      <w:r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.1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մեկ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փաստաթուղթ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կազմելու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միջոցով։</w:t>
      </w:r>
    </w:p>
    <w:p w14:paraId="2F2568D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9.2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չորս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ծանուցում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ներկայացնելով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շուտ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8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անգործության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լրանալու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երկրորդ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:</w:t>
      </w:r>
    </w:p>
    <w:p w14:paraId="4934CA1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.3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հանձնաժողովի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քարտուղարը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էլեկտրոնային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եղանակով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ներառվում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նկարագիրը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0939AC1A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10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ապահովումը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զրկվում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իրավունքից։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15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048C097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ատվիրատուին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հաշվառվում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փաստաթղթաշրջանառության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համակարգում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ղեկավարի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նախագիծը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իրավասության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առաջացմանը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ուղեկցող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գրությամբ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</w:p>
    <w:p w14:paraId="0B53A73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9.5 </w:t>
      </w:r>
      <w:r w:rsidRPr="00E84C88">
        <w:rPr>
          <w:rFonts w:ascii="Arial" w:eastAsia="Times New Roman" w:hAnsi="Arial" w:cs="Arial"/>
          <w:sz w:val="20"/>
          <w:szCs w:val="24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1-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9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w:rsidRPr="00E84C88">
        <w:rPr>
          <w:rFonts w:ascii="Arial" w:eastAsia="Times New Roman" w:hAnsi="Arial" w:cs="Arial"/>
          <w:sz w:val="20"/>
          <w:szCs w:val="24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ավարտը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նախագծում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կատարվել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սակայն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դրանք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հանգեցնել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առարկայի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բնութագրերի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փոփոխմանը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ներառյալ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ավելացմանը։</w:t>
      </w:r>
      <w:r w:rsidRPr="00E84C88">
        <w:rPr>
          <w:rFonts w:ascii="GHEA Grapalat" w:eastAsia="Times New Roman" w:hAnsi="GHEA Grapalat" w:cs="Times New Roman"/>
          <w:spacing w:val="-8"/>
          <w:sz w:val="20"/>
          <w:szCs w:val="20"/>
          <w:lang w:val="af-ZA"/>
        </w:rPr>
        <w:t xml:space="preserve"> </w:t>
      </w:r>
    </w:p>
    <w:p w14:paraId="2341ECE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332A153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10.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Sylfaen"/>
          <w:b/>
          <w:iCs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b/>
          <w:iCs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ԱՊԱՀՈՎՈՒՄ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>ՆԵՐ</w:t>
      </w:r>
      <w:r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>Ը</w:t>
      </w:r>
      <w:r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707B9FE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>10.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ապահովում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ստանալու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10,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կանխավճար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լինելու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15 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ապահովում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</w:t>
      </w:r>
      <w:r w:rsidRPr="00E84C88">
        <w:rPr>
          <w:rFonts w:ascii="Arial" w:eastAsia="Times New Roman" w:hAnsi="Arial" w:cs="Arial"/>
          <w:sz w:val="20"/>
          <w:szCs w:val="24"/>
        </w:rPr>
        <w:t>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վերջինս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ապահովում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</w:t>
      </w:r>
      <w:r w:rsidRPr="00E84C88">
        <w:rPr>
          <w:rFonts w:ascii="Arial" w:eastAsia="Times New Roman" w:hAnsi="Arial" w:cs="Arial"/>
          <w:sz w:val="20"/>
          <w:szCs w:val="24"/>
        </w:rPr>
        <w:t>։</w:t>
      </w:r>
    </w:p>
    <w:p w14:paraId="51B2A6C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10.2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Որակավորման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ապահովման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չափը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հավասար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ընտրված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մասնակցի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գնային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առաջարկի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15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տոկոսին</w:t>
      </w:r>
      <w:r w:rsidRPr="00E84C88" w:rsidDel="005A72DB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Որակավորման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ապահովումը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ներկայացվում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տուժանքի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>(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4</w:t>
      </w:r>
      <w:r w:rsidRPr="00E84C88">
        <w:rPr>
          <w:rFonts w:ascii="Cambria Math" w:eastAsia="MS Mincho" w:hAnsi="Cambria Math" w:cs="Cambria Math"/>
          <w:b/>
          <w:sz w:val="20"/>
          <w:szCs w:val="24"/>
          <w:lang w:val="hy-AM"/>
        </w:rPr>
        <w:t>․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2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>)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կանխիկ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փողի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ձևով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Ընդ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որում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ապահովումը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պետք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վավեր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լինի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առնվազն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մինչև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պայմանագրի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կատարման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արդյունքը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պատվիրատուի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կողմից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ամբողջական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ընդունվելու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օրվան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հաջորդող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2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>0-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րդ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աշխատանքային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օրը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ներառյալ</w:t>
      </w:r>
      <w:r w:rsidRPr="00E84C88">
        <w:rPr>
          <w:rFonts w:ascii="GHEA Grapalat" w:eastAsia="Times New Roman" w:hAnsi="GHEA Grapalat" w:cs="Arial"/>
          <w:b/>
          <w:sz w:val="20"/>
          <w:szCs w:val="24"/>
          <w:vertAlign w:val="superscript"/>
          <w:lang w:val="en-US"/>
        </w:rPr>
        <w:footnoteReference w:id="4"/>
      </w:r>
      <w:r w:rsidRPr="00E84C88">
        <w:rPr>
          <w:rFonts w:ascii="GHEA Grapalat" w:eastAsia="Times New Roman" w:hAnsi="GHEA Grapalat" w:cs="Arial"/>
          <w:b/>
          <w:sz w:val="20"/>
          <w:szCs w:val="24"/>
          <w:vertAlign w:val="superscript"/>
          <w:lang w:val="hy-AM"/>
        </w:rPr>
        <w:t>.1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</w:p>
    <w:p w14:paraId="4DB5FBB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lastRenderedPageBreak/>
        <w:t>Եթե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ընթացակարգը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կազմակերպված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չափաբաժիններով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ճանաչվում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մեկից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չափաբաժինների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մասով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ներկայացնել՝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չափաբաժնի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ներկայացվելու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Arial"/>
          <w:color w:val="FF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Կանխիկ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ձևով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փոխանցվի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գանձապետարանում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լիազորված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մարմնի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անվամբ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բացված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900008000698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գանձապետական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.  </w:t>
      </w:r>
    </w:p>
    <w:p w14:paraId="59873F66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ներկայացնողին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վերադարձվում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ընդունվելուն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:</w:t>
      </w:r>
    </w:p>
    <w:p w14:paraId="34981FA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վերադարձվում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հանգեցնում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լուծմանը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:</w:t>
      </w:r>
    </w:p>
    <w:p w14:paraId="4B03C76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10.3.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ապահովման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չափը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կազմում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կնքվելիք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10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տոկոսը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տուժանքի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 (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5.1)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կանխիկ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փողի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ձևով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>:</w:t>
      </w:r>
    </w:p>
    <w:p w14:paraId="6B04890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ընթացակարգը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կազմակերպված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չափաբաժիններով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մասնակիցը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ճանաչվում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մեկից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չափաբաժինների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մասով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ներկայացնել՝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չափաբաժնի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առանձին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այնպես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էլ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չափաբաժինների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ներկայացվելու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ընդհանուր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>:</w:t>
      </w:r>
    </w:p>
    <w:p w14:paraId="280B06D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վավեր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առնվազն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կնքվելիք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90-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ներառյալ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անձին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վերադարձվում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ստանձնված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լրանալուն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5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4A11A89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Կանխիկ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փողի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ձևով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ապահովումը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փոխանցվի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Կենտրոնական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գանձապետարանում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լիազորված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մարմնի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անվամբ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բացված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900008000664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գանձապետական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. </w:t>
      </w:r>
    </w:p>
    <w:p w14:paraId="227D7DD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10.6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չափաբաժիններով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կազմակերպված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շրջանակում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չկատարելու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պատշաճ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կատարելու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հետևանքով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որևէ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չափաբաժնի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մասով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լուծվում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ապահովումները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վճարվում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չափաբաժնի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հաշվարկված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գումարի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չափով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</w:p>
    <w:p w14:paraId="4350E0BE" w14:textId="77777777" w:rsidR="00532D6C" w:rsidRPr="00E84C88" w:rsidRDefault="00950D0E" w:rsidP="00950D0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E84C88">
        <w:rPr>
          <w:rFonts w:ascii="GHEA Grapalat" w:hAnsi="GHEA Grapalat" w:cs="Sylfaen"/>
          <w:sz w:val="20"/>
          <w:lang w:val="af-ZA"/>
        </w:rPr>
        <w:t xml:space="preserve">10.7 </w:t>
      </w:r>
      <w:r w:rsidRPr="00E84C88">
        <w:rPr>
          <w:rFonts w:ascii="Arial" w:hAnsi="Arial" w:cs="Arial"/>
          <w:sz w:val="20"/>
          <w:lang w:val="af-ZA"/>
        </w:rPr>
        <w:t>Պատվիրատուի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ղեկավարը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պայմանագրի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և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որակավորման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ապահովման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վճարման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պահանջը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բանկին</w:t>
      </w:r>
      <w:r w:rsidRPr="00E84C88">
        <w:rPr>
          <w:rFonts w:ascii="GHEA Grapalat" w:hAnsi="GHEA Grapalat" w:cs="Sylfaen"/>
          <w:sz w:val="20"/>
          <w:lang w:val="af-ZA"/>
        </w:rPr>
        <w:t xml:space="preserve">, </w:t>
      </w:r>
      <w:r w:rsidRPr="00E84C88">
        <w:rPr>
          <w:rFonts w:ascii="Arial" w:hAnsi="Arial" w:cs="Arial"/>
          <w:sz w:val="20"/>
          <w:lang w:val="af-ZA"/>
        </w:rPr>
        <w:t>իսկ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կանխիկ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փողի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ձևով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ներկայացված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ապահովման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դեպքում՝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լիազորված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մարմնին</w:t>
      </w:r>
      <w:r w:rsidRPr="00E84C88">
        <w:rPr>
          <w:rFonts w:ascii="GHEA Grapalat" w:hAnsi="GHEA Grapalat" w:cs="Sylfaen"/>
          <w:sz w:val="20"/>
          <w:lang w:val="af-ZA"/>
        </w:rPr>
        <w:t xml:space="preserve">, </w:t>
      </w:r>
      <w:r w:rsidRPr="00E84C88">
        <w:rPr>
          <w:rFonts w:ascii="Arial" w:hAnsi="Arial" w:cs="Arial"/>
          <w:sz w:val="20"/>
          <w:lang w:val="af-ZA"/>
        </w:rPr>
        <w:t>ներկայացնում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է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ապահովման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վճարման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հիմքը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առաջանալու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օրվան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հաջորդող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երեք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աշխատանքային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օրվա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ընթացքում</w:t>
      </w:r>
      <w:r w:rsidRPr="00E84C88">
        <w:rPr>
          <w:rFonts w:ascii="GHEA Grapalat" w:hAnsi="GHEA Grapalat" w:cs="Sylfaen"/>
          <w:sz w:val="20"/>
          <w:lang w:val="af-ZA"/>
        </w:rPr>
        <w:t xml:space="preserve">: </w:t>
      </w:r>
      <w:r w:rsidRPr="00E84C88">
        <w:rPr>
          <w:rFonts w:ascii="Arial" w:hAnsi="Arial" w:cs="Arial"/>
          <w:sz w:val="20"/>
          <w:lang w:val="af-ZA"/>
        </w:rPr>
        <w:t>Եթե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ապահովման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վճարման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պահանջը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բանկի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կողմից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մերժվում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է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պահանջը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կամ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դրան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կից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փաստաթղթերը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ոչ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ամբողջական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ներկայացված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լինելու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հիմքով</w:t>
      </w:r>
      <w:r w:rsidRPr="00E84C88">
        <w:rPr>
          <w:rFonts w:ascii="GHEA Grapalat" w:hAnsi="GHEA Grapalat" w:cs="Sylfaen"/>
          <w:sz w:val="20"/>
          <w:lang w:val="af-ZA"/>
        </w:rPr>
        <w:t xml:space="preserve">, </w:t>
      </w:r>
      <w:r w:rsidRPr="00E84C88">
        <w:rPr>
          <w:rFonts w:ascii="Arial" w:hAnsi="Arial" w:cs="Arial"/>
          <w:sz w:val="20"/>
          <w:lang w:val="af-ZA"/>
        </w:rPr>
        <w:t>ապա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նոր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պահանջը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պատվիրատուի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ղեկավարը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բանկ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ներկայացնում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է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մերժումը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ստանալուն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հաջորդող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երկու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աշխատանքային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օրվա</w:t>
      </w:r>
      <w:r w:rsidRPr="00E84C88">
        <w:rPr>
          <w:rFonts w:ascii="GHEA Grapalat" w:hAnsi="GHEA Grapalat" w:cs="Sylfaen"/>
          <w:sz w:val="20"/>
          <w:lang w:val="af-ZA"/>
        </w:rPr>
        <w:t xml:space="preserve"> </w:t>
      </w:r>
      <w:r w:rsidRPr="00E84C88">
        <w:rPr>
          <w:rFonts w:ascii="Arial" w:hAnsi="Arial" w:cs="Arial"/>
          <w:sz w:val="20"/>
          <w:lang w:val="af-ZA"/>
        </w:rPr>
        <w:t>ընթացքում</w:t>
      </w:r>
      <w:r w:rsidRPr="00E84C88">
        <w:rPr>
          <w:rFonts w:ascii="GHEA Grapalat" w:hAnsi="GHEA Grapalat" w:cs="Sylfaen"/>
          <w:sz w:val="20"/>
          <w:lang w:val="af-ZA"/>
        </w:rPr>
        <w:t xml:space="preserve">: </w:t>
      </w:r>
    </w:p>
    <w:p w14:paraId="10CAB1BE" w14:textId="77777777" w:rsidR="00950D0E" w:rsidRPr="00E84C88" w:rsidRDefault="00950D0E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4B117BE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11.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ԸՆԹԱՑԱԿԱՐԳԸ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ՉԿԱՅԱՑԱԾ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ՀԱՅՏԱՐԱՐԵԼԸ</w:t>
      </w:r>
    </w:p>
    <w:p w14:paraId="78CAF10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C8DAEE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>11.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w:rsidRPr="00E84C88">
        <w:rPr>
          <w:rFonts w:ascii="Arial" w:eastAsia="Times New Roman" w:hAnsi="Arial" w:cs="Arial"/>
          <w:sz w:val="20"/>
          <w:szCs w:val="24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37-</w:t>
      </w:r>
      <w:r w:rsidRPr="00E84C88">
        <w:rPr>
          <w:rFonts w:ascii="Arial" w:eastAsia="Times New Roman" w:hAnsi="Arial" w:cs="Arial"/>
          <w:sz w:val="20"/>
          <w:szCs w:val="24"/>
        </w:rPr>
        <w:t>րդ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հոդվածի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`</w:t>
      </w:r>
    </w:p>
    <w:p w14:paraId="027AA1A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w:rsidRPr="00E84C88">
        <w:rPr>
          <w:rFonts w:ascii="Arial" w:eastAsia="Times New Roman" w:hAnsi="Arial" w:cs="Arial"/>
          <w:sz w:val="20"/>
          <w:szCs w:val="24"/>
        </w:rPr>
        <w:t>հայտերից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մեկը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պայմաններին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3598CBE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</w:rPr>
        <w:t>դադարում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գոյություն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ունենալ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համայնքների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կարիքների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կազմակերպված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ամբողջությամբ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մասնակի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համապատասխանաբար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կառավարության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համայնքի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ավագանու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պատվիրատուների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ընդհանուր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կառավարումն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իրականացնող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լիազորված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մարմնի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ղեկավարի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հիմնադրամների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հոգաբարձուների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խորհրդի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որոշման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հիման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վրա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en-US"/>
        </w:rPr>
        <w:footnoteReference w:id="5"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>14</w:t>
      </w:r>
    </w:p>
    <w:p w14:paraId="41D2376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38A451E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4) </w:t>
      </w:r>
      <w:r w:rsidRPr="00E84C88">
        <w:rPr>
          <w:rFonts w:ascii="Arial" w:eastAsia="Times New Roman" w:hAnsi="Arial" w:cs="Arial"/>
          <w:sz w:val="20"/>
          <w:szCs w:val="24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կնքվում։</w:t>
      </w:r>
    </w:p>
    <w:p w14:paraId="12E6921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11.2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</w:t>
      </w:r>
      <w:r w:rsidRPr="00E84C88">
        <w:rPr>
          <w:rFonts w:ascii="Arial" w:eastAsia="Times New Roman" w:hAnsi="Arial" w:cs="Arial"/>
          <w:sz w:val="20"/>
          <w:szCs w:val="24"/>
        </w:rPr>
        <w:t>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հայտարարվելու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պ</w:t>
      </w:r>
      <w:r w:rsidRPr="00E84C88">
        <w:rPr>
          <w:rFonts w:ascii="Arial" w:eastAsia="Times New Roman" w:hAnsi="Arial" w:cs="Arial"/>
          <w:sz w:val="20"/>
          <w:szCs w:val="24"/>
        </w:rPr>
        <w:t>ատվիրատուն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տեղեկագրում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հրապարակում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նշվում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ընթացակարգը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չկայացած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հայտարարվելու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հիմնավորումը։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328026C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14:paraId="795D25CA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lastRenderedPageBreak/>
        <w:t xml:space="preserve">12.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ԳՆՄԱՆ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ԳՈՐԾԸՆԹԱՑԻ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ՀԵՏ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ԿԱՊՎԱԾ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ԳՈՐԾՈՂՈՒԹՅՈՒՆՆԵՐԸ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ԿԱՄ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) </w:t>
      </w:r>
    </w:p>
    <w:p w14:paraId="057FB3BE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ԸՆԴՈՒՆՎԱԾ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ՈՐՈՇՈՒՄՆԵՐԸ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ԲՈՂՈՔԱՐԿԵԼՈՒ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ՄԱՍՆԱԿՑԻ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0F1F2F28" w14:textId="77777777" w:rsidR="00436DC2" w:rsidRPr="00E84C88" w:rsidRDefault="00436DC2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ԻՐԱՎՈՒՆՔԸ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ԿԱՐԳԸ</w:t>
      </w:r>
    </w:p>
    <w:p w14:paraId="3A60CEA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շահագրգիռ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անձ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քաղաքացիական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դատավարության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այսուհետ՝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Օրենսգիրք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EE57EB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n-US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վերջնաժամկետը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առարկայի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բնութագրերը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53B115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հարաբերությունները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վարչական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հարաբերություններ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չեն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կարգավորվում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քաղաքացիաիրավական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հարաբերությունները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կարգավորող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6150ECC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հետևանքով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պատճառված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վնասները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հատուցվում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քաղաքացիական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0E579E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4.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վաղեմության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բացառությամբ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հոդվածի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վաղեմության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երեսուն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օրացուցային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proofErr w:type="gramStart"/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::</w:t>
      </w:r>
      <w:proofErr w:type="gramEnd"/>
    </w:p>
    <w:p w14:paraId="5E8386C9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5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ընթացակարգի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Երևան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քաղաքի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առաջին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ատյանի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ընդհանուր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իրավասության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երեսուն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պատճառաբանված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երկարաձգվել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տասն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օրացուցային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6D6B95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12.6.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լուծում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ներկայացվելուց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եռօրյա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69217A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12.7.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միաժամանակ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տիրապետման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գտնվող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4DA226A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12.8.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հնգօրյա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0B29FD9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չկատարվելու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առկա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հայցվորի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վկայակոչած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տիրապետման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տակ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գտնվող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FAB425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վերաբերող՝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բաժնով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81CDCC6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ուղարկվում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պաշտոնական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փոստի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հասցեին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մարմինը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տեղեկագրում՝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նշելով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կասեցման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64E513F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11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հնգօրյա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58FDC5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Courier New"/>
          <w:sz w:val="20"/>
          <w:szCs w:val="20"/>
          <w:lang w:val="es-ES"/>
        </w:rPr>
        <w:t> 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անձինք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նրանց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ներկայացուցիչները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ժամանակի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վայրի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դեպքերում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առանձին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դատավարական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ծանուցվում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հաղորդակցության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ծանուցագրերը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փաստաթղթեր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Օրենսգրքի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97-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հոդվածով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նշված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փոստին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ուղարկելու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եղանակով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B05CD00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13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բաժնով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վճիռները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ընթացակարգով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բացառությամբ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անձի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միջնորդությամբ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նախաձեռնությամբ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եկել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եզրահանգման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58966472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14.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միջնորդությունը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անձը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լրանալը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1C98558A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15.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լրանալուց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եռօրյա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1B1646BB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16.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հարցը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լուծվել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հայցադիմումը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վարույթ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40A4453B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17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Վիճարկվող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հիմքում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ընկած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հանգամանքների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ակտերով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պահպանված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փաստերն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պարտականությունը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7900C55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lastRenderedPageBreak/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18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Պատասխանողը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վիճարկվող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իրավաչափությունը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հիմնավորող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բացառությամբ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հիմնավորում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ապացույցի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անհնարինությունը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իրենից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անկախ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պատճառներով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2D9FA3C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19 .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բացառությամբ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6-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հոդվածի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ինքնաբերաբար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կասեցնում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վեճի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քննության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արդյունքներով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առաջին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ատյանի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կայացրած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ակտն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մտնելու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605BB96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20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դեպքերում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երբ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հանրային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պաշտպանության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ազգային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անվտանգության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շահերից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ելնելով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շարունակել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2-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հոդվածի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1-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մարմինների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ղեկավարների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իրավաբանական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գործադիր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ղեկավարի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միջնորդության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գործընթացի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կասեցումը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վերացնելու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կայացման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ուղարկում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պաշտոնական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փոստի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հասցեին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մարմինն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9E56F27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Courier New"/>
          <w:sz w:val="20"/>
          <w:szCs w:val="20"/>
          <w:lang w:val="es-ES"/>
        </w:rPr>
        <w:t> 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21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ակտն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մտնում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1E5FBDE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12.22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գնահատող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գործողությունների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անգործության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որոշումների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վեճերով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վճռի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ակտը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ուղարկվում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պաշտոնական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փոստի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հասցեին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մարմինը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դատարանի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վճռի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եզրափակիչ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ակտն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հրապարակում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5EFC3F2D" w14:textId="77777777" w:rsidR="001902F9" w:rsidRPr="00E84C88" w:rsidRDefault="001902F9" w:rsidP="001902F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12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23</w:t>
      </w:r>
      <w:r w:rsidRPr="00E84C88">
        <w:rPr>
          <w:rFonts w:ascii="Cambria Math" w:eastAsia="Times New Roman" w:hAnsi="Cambria Math" w:cs="Cambria Math"/>
          <w:sz w:val="20"/>
          <w:szCs w:val="20"/>
          <w:lang w:val="es-ES"/>
        </w:rPr>
        <w:t>․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Բողոքարկման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գանձվող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պետական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տուրքերի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դրույքաչափերը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Պետական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տուրքի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օրենքով։</w:t>
      </w:r>
    </w:p>
    <w:p w14:paraId="0E107EC9" w14:textId="77777777" w:rsidR="00454CDE" w:rsidRPr="00E84C88" w:rsidRDefault="00454CDE" w:rsidP="00436DC2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</w:p>
    <w:p w14:paraId="29DCABE7" w14:textId="77777777" w:rsidR="00532D6C" w:rsidRPr="00E84C88" w:rsidRDefault="00532D6C" w:rsidP="00436DC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Մ</w:t>
      </w:r>
      <w:r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Ս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I I</w:t>
      </w:r>
    </w:p>
    <w:p w14:paraId="11BB9051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Գ</w:t>
      </w:r>
    </w:p>
    <w:p w14:paraId="639C2D45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w:rsidRPr="00E84C88">
        <w:rPr>
          <w:rFonts w:ascii="Arial" w:eastAsia="Times New Roman" w:hAnsi="Arial" w:cs="Arial"/>
          <w:b/>
          <w:sz w:val="24"/>
          <w:lang w:val="es-ES"/>
        </w:rPr>
        <w:t>Գ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Շ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Մ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Ց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Մ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Ն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E84C88">
        <w:rPr>
          <w:rFonts w:ascii="Arial" w:eastAsia="Times New Roman" w:hAnsi="Arial" w:cs="Arial"/>
          <w:b/>
          <w:sz w:val="24"/>
          <w:lang w:val="es-ES"/>
        </w:rPr>
        <w:t>Հ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Յ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Ը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w:rsidRPr="00E84C88">
        <w:rPr>
          <w:rFonts w:ascii="Arial" w:eastAsia="Times New Roman" w:hAnsi="Arial" w:cs="Arial"/>
          <w:b/>
          <w:sz w:val="24"/>
          <w:lang w:val="es-ES"/>
        </w:rPr>
        <w:t>Պ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Ր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Ա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Ս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Տ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Ե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Լ</w:t>
      </w:r>
      <w:r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lang w:val="es-ES"/>
        </w:rPr>
        <w:t>ՈՒ</w:t>
      </w:r>
    </w:p>
    <w:p w14:paraId="7981929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7AE1CBF3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ԸՆԴՀԱՆՈՒՐ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ԴՐՈՒՅԹՆԵՐ</w:t>
      </w:r>
    </w:p>
    <w:p w14:paraId="435A177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lang w:val="af-ZA"/>
        </w:rPr>
        <w:t xml:space="preserve"> </w:t>
      </w:r>
    </w:p>
    <w:p w14:paraId="7244447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1.1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հրահանգը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նպատակ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ունի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օժանդակել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ասնակիցներին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պատրաստելիս։</w:t>
      </w:r>
    </w:p>
    <w:p w14:paraId="4003878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1.2 </w:t>
      </w:r>
      <w:r w:rsidRPr="00E84C88">
        <w:rPr>
          <w:rFonts w:ascii="Arial" w:eastAsia="Times New Roman" w:hAnsi="Arial" w:cs="Arial"/>
          <w:sz w:val="20"/>
          <w:szCs w:val="24"/>
        </w:rPr>
        <w:t>Նպատակահարմարության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մ</w:t>
      </w:r>
      <w:r w:rsidRPr="00E84C88">
        <w:rPr>
          <w:rFonts w:ascii="Arial" w:eastAsia="Times New Roman" w:hAnsi="Arial" w:cs="Arial"/>
          <w:sz w:val="20"/>
          <w:szCs w:val="24"/>
        </w:rPr>
        <w:t>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տեղեկությունները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հրահանգով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առաջարկվող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ձևերից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տարբերվող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ձևերով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պահպանելով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վավերապայմանները։</w:t>
      </w:r>
    </w:p>
    <w:p w14:paraId="62745C6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1.3 </w:t>
      </w:r>
      <w:r w:rsidRPr="00E84C88">
        <w:rPr>
          <w:rFonts w:ascii="Arial" w:eastAsia="Times New Roman" w:hAnsi="Arial" w:cs="Arial"/>
          <w:sz w:val="20"/>
          <w:szCs w:val="24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հայերենից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բացի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անգլերեն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ռուսերեն։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2508D08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5E33A17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2.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ԸՆԹԱՑԱԿԱՐԳԻ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ՀԱՅՏԸ</w:t>
      </w:r>
    </w:p>
    <w:p w14:paraId="7DC6C37F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4D46DAD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Ընթացակարգին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մասնակցելու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ասնակիցը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2-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3-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րդ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բաժնով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Հայտին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փաստաթղթեր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:</w:t>
      </w:r>
    </w:p>
    <w:p w14:paraId="3246661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հայտով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es-ES"/>
        </w:rPr>
        <w:t>`</w:t>
      </w:r>
    </w:p>
    <w:p w14:paraId="51C8319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2.1 </w:t>
      </w:r>
      <w:r w:rsidRPr="00E84C88">
        <w:rPr>
          <w:rFonts w:ascii="Arial" w:eastAsia="Times New Roman" w:hAnsi="Arial" w:cs="Arial"/>
          <w:b/>
          <w:sz w:val="20"/>
          <w:szCs w:val="24"/>
        </w:rPr>
        <w:t>ընթացակարգին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մասնակցելու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դիմում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-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հայտարարություն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համաձայն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հ</w:t>
      </w:r>
      <w:r w:rsidRPr="00E84C88">
        <w:rPr>
          <w:rFonts w:ascii="Arial" w:eastAsia="Times New Roman" w:hAnsi="Arial" w:cs="Arial"/>
          <w:b/>
          <w:sz w:val="20"/>
          <w:szCs w:val="24"/>
        </w:rPr>
        <w:t>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N 1-</w:t>
      </w:r>
      <w:r w:rsidRPr="00E84C88">
        <w:rPr>
          <w:rFonts w:ascii="Arial" w:eastAsia="Times New Roman" w:hAnsi="Arial" w:cs="Arial"/>
          <w:b/>
          <w:sz w:val="20"/>
          <w:szCs w:val="24"/>
          <w:lang w:val="af-ZA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</w:p>
    <w:p w14:paraId="08242E0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2.2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իր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կողմից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հաստատված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առաջարկվող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en-US"/>
        </w:rPr>
        <w:t>ապրանքի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նկարագիրը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համաձայն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հավելված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N 1.1-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>.</w:t>
      </w:r>
    </w:p>
    <w:p w14:paraId="6F067BC9" w14:textId="77777777" w:rsidR="00532D6C" w:rsidRPr="00E84C88" w:rsidRDefault="00532D6C" w:rsidP="00532D6C">
      <w:pPr>
        <w:spacing w:after="0" w:line="276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2.3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պատճենը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կողմ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հանդիսացող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տվյալները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իրականացվելու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գործակալության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.</w:t>
      </w:r>
    </w:p>
    <w:p w14:paraId="66C7C58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2.4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մասնակիցները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ընթացակարգին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մասնակցում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համատեղ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գործունեության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կոնսորցիումով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).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15 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w:id="6"/>
      </w:r>
    </w:p>
    <w:p w14:paraId="18F1C17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2.6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գնային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առաջարկ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N 2-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Գնային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առաջարկը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արժեք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ինքնարժեքի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կանխատեսվող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շահույթի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af-ZA"/>
        </w:rPr>
        <w:t>հանրագումարը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>)</w:t>
      </w:r>
      <w:r w:rsidRPr="00E84C88">
        <w:rPr>
          <w:rFonts w:ascii="GHEA Grapalat" w:eastAsia="Times New Roman" w:hAnsi="GHEA Grapalat" w:cs="Sylfaen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ավելացված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</w:t>
      </w:r>
      <w:r w:rsidRPr="00E84C88" w:rsidDel="001A1F5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ընդհանրական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բաղադրիչներից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բաղկացած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ձևով։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Արժեքի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բաղադրիչների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հաշվարկ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</w:rPr>
        <w:t>բացվածք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մանրամասներ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պահանջվում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</w:rPr>
        <w:t>ներկայացվում</w:t>
      </w:r>
      <w:r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</w:p>
    <w:p w14:paraId="0D97712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ՀԱՅՏԸ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ՊԱՏՐԱՍՏԵԼՈՒ</w:t>
      </w:r>
      <w:r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w:rsidRPr="00E84C88">
        <w:rPr>
          <w:rFonts w:ascii="Arial" w:eastAsia="Times New Roman" w:hAnsi="Arial" w:cs="Arial"/>
          <w:b/>
          <w:sz w:val="20"/>
          <w:szCs w:val="24"/>
          <w:lang w:val="es-ES"/>
        </w:rPr>
        <w:t>ԿԱՐԳԸ</w:t>
      </w:r>
    </w:p>
    <w:p w14:paraId="05DDDD1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3.1 </w:t>
      </w:r>
      <w:r w:rsidRPr="00E84C88">
        <w:rPr>
          <w:rFonts w:ascii="Arial" w:eastAsia="Times New Roman" w:hAnsi="Arial" w:cs="Arial"/>
          <w:sz w:val="20"/>
          <w:szCs w:val="20"/>
        </w:rPr>
        <w:t>Մասնակիցը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հայտը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ներկայացնում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</w:rPr>
        <w:t>կարգով։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2B7753A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af-ZA"/>
        </w:rPr>
      </w:pPr>
      <w:proofErr w:type="gramStart"/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Մասնակցի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առաջարկները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դրանց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վերաբերող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փաստաթղթերը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դրվում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ծրարի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մեջ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որը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սոսնձում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այն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ներկայացնողը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Ծրարում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ներառված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փաստաթղթերը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կազմվում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բնօրինակից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>/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բացառությամբ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3-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րդ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կողմի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կողմից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տրամադրված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կամ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հաստատված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փաստաթղթերի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որոնց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դեպքում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ներկայացվում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դրանց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`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բնօրինակից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պատճենահանված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տարբերակը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և</w:t>
      </w:r>
      <w:r w:rsidR="009E077A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2/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երկու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>/</w:t>
      </w:r>
      <w:r w:rsidR="009E077A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օրինակ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պատճեններից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Փաստաթղթերի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փաթեթների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վրա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համապատասխանաբար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գրվում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բնօրինակ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պատճեն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բառերը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w:rsidRPr="00E84C88">
        <w:rPr>
          <w:rFonts w:ascii="Arial" w:eastAsia="Times New Roman" w:hAnsi="Arial" w:cs="Arial"/>
          <w:b/>
          <w:sz w:val="20"/>
          <w:szCs w:val="24"/>
        </w:rPr>
        <w:t>Հայտում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ներառվող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բնօրինակ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փաստաթղթերի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փոխարեն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կարող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են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ներկայացվել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դրանց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նոտարական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կարգով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վավերացված</w:t>
      </w:r>
      <w:r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</w:rPr>
        <w:t>օրինակները։</w:t>
      </w:r>
      <w:proofErr w:type="gramEnd"/>
    </w:p>
    <w:p w14:paraId="1BD04200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Arial" w:eastAsia="Times New Roman" w:hAnsi="Arial" w:cs="Arial"/>
          <w:sz w:val="20"/>
          <w:szCs w:val="20"/>
          <w:lang w:val="en-US"/>
        </w:rPr>
        <w:t>Ծրարը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հրավերով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կազմած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փաստաթղթերն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ստորագրում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անձը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անձը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գործակալ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):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գործակալը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լիազորությունը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վերապահված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լինելու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փաստաթուղթ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1F80ACCE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3.2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հրահանգի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3.1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կետում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նշված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ծրարի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կազմելու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լեզվով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նշվում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` </w:t>
      </w:r>
    </w:p>
    <w:p w14:paraId="26721428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անվանումը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վայրը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հասցեն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).</w:t>
      </w:r>
    </w:p>
    <w:p w14:paraId="017C1AA7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ընթացակարգի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ծածկագիրը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11171D29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չբացել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բառերը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p w14:paraId="3EC672FB" w14:textId="77777777" w:rsidR="00532D6C" w:rsidRPr="00E84C88" w:rsidRDefault="00532D6C" w:rsidP="00532D6C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4)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անվանումը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անունը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գտնվելու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վայրը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հեռախոսահամարը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>:</w:t>
      </w:r>
    </w:p>
    <w:p w14:paraId="5E35D84B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3.3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հրահանգի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3.1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3.2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կետերի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չհամապատասխանող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հայտերը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հանձնաժողովը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հայտերի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բացման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նիստում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մերժում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նույնությամբ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վերադարձնում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ներկայացնողին</w:t>
      </w:r>
      <w:r w:rsidRPr="00E84C88">
        <w:rPr>
          <w:rFonts w:ascii="GHEA Grapalat" w:eastAsia="Times New Roman" w:hAnsi="GHEA Grapalat" w:cs="Sylfaen"/>
          <w:sz w:val="20"/>
          <w:szCs w:val="20"/>
          <w:lang w:val="af-ZA"/>
        </w:rPr>
        <w:t>:</w:t>
      </w:r>
    </w:p>
    <w:p w14:paraId="3CA4BA10" w14:textId="77777777" w:rsidR="00E84C88" w:rsidRDefault="00E84C88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832E3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D859A2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D9FF4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A99D41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C70DD96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3DC6D2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0AB388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AF9626A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1B164F8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0A6F4F7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DF258A7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CA85D3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FC612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68D9C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159BAF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CD1B13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9FFB00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7AD5FAB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25F457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9B787D2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71FCC7A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19EF8DC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0DDA51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373D28C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64B95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489A84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901DA2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A1572CA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8C2A1C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8506CB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CBDB35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DCAB0C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126D3C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4EE2A6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70B20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2F6410A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C29F6EC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0F290DA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4ABE239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112752E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C2642B3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2D99078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F87EAFC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682D07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 w:eastAsia="ru-RU"/>
        </w:rPr>
        <w:lastRenderedPageBreak/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 xml:space="preserve">  N 1</w:t>
      </w:r>
    </w:p>
    <w:p w14:paraId="3383C769" w14:textId="680DD9FB" w:rsidR="00532D6C" w:rsidRPr="00E84C88" w:rsidRDefault="00A406BF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6185D5B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6665C89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9CE332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lang w:val="es-ES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es-ES"/>
        </w:rPr>
        <w:t>ԴԻՄՈՒՄ</w:t>
      </w:r>
      <w:r w:rsidRPr="00E84C88">
        <w:rPr>
          <w:rFonts w:ascii="GHEA Grapalat" w:eastAsia="Times New Roman" w:hAnsi="GHEA Grapalat" w:cs="Arial"/>
          <w:b/>
          <w:sz w:val="24"/>
          <w:szCs w:val="24"/>
          <w:lang w:val="es-ES"/>
        </w:rPr>
        <w:t>-</w:t>
      </w:r>
      <w:r w:rsidRPr="00E84C88">
        <w:rPr>
          <w:rFonts w:ascii="Arial" w:eastAsia="Times New Roman" w:hAnsi="Arial" w:cs="Arial"/>
          <w:b/>
          <w:sz w:val="24"/>
          <w:szCs w:val="24"/>
          <w:lang w:val="es-ES"/>
        </w:rPr>
        <w:t>ՀԱՅՏԱՐԱՐՈՒԹՅՈՒՆ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es-ES"/>
        </w:rPr>
        <w:t>*</w:t>
      </w:r>
    </w:p>
    <w:p w14:paraId="268C821C" w14:textId="77777777" w:rsidR="00532D6C" w:rsidRPr="00E84C88" w:rsidRDefault="00532D6C" w:rsidP="00532D6C">
      <w:pPr>
        <w:keepNext/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գնանշման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հարցմանը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>մասնակցելու</w:t>
      </w:r>
      <w:r w:rsidRPr="00E84C88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  </w:t>
      </w:r>
    </w:p>
    <w:p w14:paraId="77682F1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72E31A5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հայտնում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որ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ցանկություն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ունի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մասնակցել</w:t>
      </w:r>
    </w:p>
    <w:p w14:paraId="0D7629B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</w:p>
    <w:p w14:paraId="092A13B1" w14:textId="50FE275D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="00A406B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հայտարարված</w:t>
      </w:r>
    </w:p>
    <w:p w14:paraId="2E421D1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պատվիրատուի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</w:p>
    <w:p w14:paraId="39636A4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Arial"/>
          <w:sz w:val="16"/>
          <w:szCs w:val="16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 xml:space="preserve">   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չափաբաժնին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(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չափաբաժիններին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հրավերի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35F1EF7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չափաբաժնի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(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չափաբաժինների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համարը</w:t>
      </w:r>
    </w:p>
    <w:p w14:paraId="1D7CFD8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պահանջներին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համապատասխան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:</w:t>
      </w:r>
    </w:p>
    <w:p w14:paraId="5F17E91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u w:val="single"/>
          <w:lang w:val="es-ES"/>
        </w:rPr>
      </w:pPr>
    </w:p>
    <w:p w14:paraId="3355A2D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E84C88">
        <w:rPr>
          <w:rFonts w:ascii="GHEA Grapalat" w:eastAsia="Times New Roman" w:hAnsi="GHEA Grapalat" w:cs="Times New Roman"/>
          <w:sz w:val="24"/>
          <w:szCs w:val="24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հայտնում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հավաստում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որ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հանդիսանում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7754241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</w:p>
    <w:p w14:paraId="71FA2D7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ռեզիդենտ</w:t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:  </w:t>
      </w:r>
    </w:p>
    <w:p w14:paraId="25B04D8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երկրի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</w:p>
    <w:p w14:paraId="779C3A7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               </w:t>
      </w:r>
    </w:p>
    <w:p w14:paraId="3F7CE1E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ի՝</w:t>
      </w:r>
    </w:p>
    <w:p w14:paraId="34F3CEC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</w:t>
      </w:r>
    </w:p>
    <w:p w14:paraId="0851BE42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u w:val="single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հարկ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վճարողի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հաշվառման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համարն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4"/>
          <w:u w:val="single"/>
          <w:lang w:val="es-ES"/>
        </w:rPr>
        <w:tab/>
        <w:t>:</w:t>
      </w:r>
    </w:p>
    <w:p w14:paraId="42FCA266" w14:textId="77777777" w:rsidR="00532D6C" w:rsidRPr="00E84C88" w:rsidRDefault="00532D6C" w:rsidP="00532D6C">
      <w:pPr>
        <w:spacing w:after="0" w:line="240" w:lineRule="auto"/>
        <w:ind w:left="1416" w:firstLine="708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հարկի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վճարողի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հաշվառման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համարը</w:t>
      </w:r>
    </w:p>
    <w:p w14:paraId="70EEF446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էլեկտրոնային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փոստի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հասցեն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/>
        <w:t>:</w:t>
      </w:r>
    </w:p>
    <w:p w14:paraId="1A1E1DBD" w14:textId="77777777" w:rsidR="00532D6C" w:rsidRPr="00E84C88" w:rsidRDefault="00532D6C" w:rsidP="009E077A">
      <w:pPr>
        <w:spacing w:after="0" w:line="240" w:lineRule="auto"/>
        <w:jc w:val="both"/>
        <w:rPr>
          <w:rFonts w:ascii="GHEA Grapalat" w:eastAsia="Times New Roman" w:hAnsi="GHEA Grapalat" w:cs="Times New Roman"/>
          <w:sz w:val="10"/>
          <w:szCs w:val="10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էլեկտրոնային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փոստի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>հասցեն</w:t>
      </w:r>
    </w:p>
    <w:p w14:paraId="10679C5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71E4EC9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656931C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գործունեության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-------------------------------------------------: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14:paraId="7256830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գործունեության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հասցեն</w:t>
      </w:r>
    </w:p>
    <w:p w14:paraId="7BEE302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BBA75C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3B4527E3" w14:textId="77777777" w:rsidR="00532D6C" w:rsidRPr="00E84C88" w:rsidRDefault="00532D6C" w:rsidP="00532D6C">
      <w:pPr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հեռախոսահամարն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-------------------------------------------------:</w:t>
      </w: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14:paraId="67180C26" w14:textId="77777777" w:rsidR="00532D6C" w:rsidRPr="00E84C88" w:rsidRDefault="00532D6C" w:rsidP="00532D6C">
      <w:pPr>
        <w:spacing w:after="0" w:line="240" w:lineRule="auto"/>
        <w:ind w:left="354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Arial" w:eastAsia="Times New Roman" w:hAnsi="Arial" w:cs="Arial"/>
          <w:sz w:val="16"/>
          <w:szCs w:val="16"/>
          <w:lang w:val="hy-AM"/>
        </w:rPr>
        <w:t>հեռախոսի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համարը</w:t>
      </w:r>
    </w:p>
    <w:p w14:paraId="20970218" w14:textId="77777777" w:rsidR="00532D6C" w:rsidRPr="00E84C88" w:rsidRDefault="00532D6C" w:rsidP="00532D6C">
      <w:pPr>
        <w:spacing w:after="0" w:line="240" w:lineRule="auto"/>
        <w:ind w:firstLine="709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5C3828F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Սույնով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 xml:space="preserve">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հավաստում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որ՝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14:paraId="718841D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</w:t>
      </w:r>
    </w:p>
    <w:p w14:paraId="13524167" w14:textId="4146ED36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1)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բավարարում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A406B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       </w:t>
      </w:r>
      <w:r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սահմանված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մասնակցության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իրավունքի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պահանջներին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պարտավորվում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ճանաչվելու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որակավորման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ապահովում</w:t>
      </w:r>
      <w:r w:rsidRPr="00E84C88">
        <w:rPr>
          <w:rFonts w:ascii="GHEA Grapalat" w:eastAsia="Times New Roman" w:hAnsi="GHEA Grapalat" w:cs="Sylfaen"/>
          <w:sz w:val="20"/>
          <w:szCs w:val="20"/>
          <w:vertAlign w:val="superscript"/>
          <w:lang w:val="hy-AM"/>
        </w:rPr>
        <w:footnoteReference w:id="7"/>
      </w:r>
      <w:r w:rsidRPr="00E84C88">
        <w:rPr>
          <w:rFonts w:ascii="GHEA Grapalat" w:eastAsia="Times New Roman" w:hAnsi="GHEA Grapalat" w:cs="Sylfaen"/>
          <w:sz w:val="20"/>
          <w:szCs w:val="20"/>
          <w:lang w:val="es-ES"/>
        </w:rPr>
        <w:t>.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</w:p>
    <w:p w14:paraId="55A3C8BC" w14:textId="7D3D46C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lang w:val="es-ES"/>
        </w:rPr>
      </w:pP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2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="00A406B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       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մասնակցելու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շրջանակում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Sylfaen"/>
          <w:lang w:val="es-ES"/>
        </w:rPr>
        <w:t xml:space="preserve">  </w:t>
      </w:r>
    </w:p>
    <w:p w14:paraId="0758B69B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թույլ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տվել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թույլ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տալու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գերիշխող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դիրքի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չարաշահում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հակամրցակցային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համաձայնություն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,</w:t>
      </w:r>
    </w:p>
    <w:p w14:paraId="716217C5" w14:textId="77777777" w:rsidR="00532D6C" w:rsidRPr="00E84C88" w:rsidRDefault="00532D6C" w:rsidP="00532D6C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բացակայում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սահմանված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`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ին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</w:p>
    <w:p w14:paraId="5B36DAF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627C615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փոխկապակցված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անձանց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)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</w:t>
      </w:r>
    </w:p>
    <w:p w14:paraId="58AF5EB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5AD13B9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հիմնադրված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ավելի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քան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հիսուն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տոկոս</w:t>
      </w:r>
      <w:r w:rsidRPr="00E84C88">
        <w:rPr>
          <w:rFonts w:ascii="GHEA Grapalat" w:eastAsia="Times New Roman" w:hAnsi="GHEA Grapalat" w:cs="Times New Roman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ին</w:t>
      </w:r>
    </w:p>
    <w:p w14:paraId="27E8EB8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            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2DA0465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lastRenderedPageBreak/>
        <w:t>պատկանող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բաժնեմաս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փայաբաժին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ունեցող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կազմակերպությունների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միաժամանակյա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մասնակցության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դեպք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:</w:t>
      </w:r>
    </w:p>
    <w:p w14:paraId="78B6C567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16BFE5CC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Ս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տորև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  <w:t xml:space="preserve">                   </w:t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իրական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շահառուների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վերաբերյալ</w:t>
      </w:r>
    </w:p>
    <w:p w14:paraId="5ADF93C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/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hy-AM"/>
        </w:rPr>
        <w:t xml:space="preserve">      </w:t>
      </w:r>
      <w:r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4E3637B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14:paraId="1104B80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տեղեկություններ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պարունակող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կայքէջի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հղումը՝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----</w:t>
      </w:r>
      <w:r w:rsidRPr="00E84C88">
        <w:rPr>
          <w:rFonts w:ascii="GHEA Grapalat" w:eastAsia="Times New Roman" w:hAnsi="GHEA Grapalat" w:cs="Arial"/>
          <w:sz w:val="20"/>
          <w:szCs w:val="20"/>
          <w:lang w:val="hy-AM"/>
        </w:rPr>
        <w:t>-------------------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-----------------------------</w:t>
      </w:r>
      <w:r w:rsidRPr="00E84C88">
        <w:rPr>
          <w:rFonts w:ascii="GHEA Grapalat" w:eastAsia="Times New Roman" w:hAnsi="GHEA Grapalat" w:cs="Arial"/>
          <w:sz w:val="18"/>
          <w:szCs w:val="18"/>
          <w:lang w:val="hy-AM"/>
        </w:rPr>
        <w:t>**</w:t>
      </w:r>
      <w:r w:rsidRPr="00E84C88"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7D13EB9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00429312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es-ES"/>
        </w:rPr>
        <w:t>Կից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ներկայացվում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առաջարկվող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</w:p>
    <w:p w14:paraId="1510D37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p w14:paraId="418D190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w:rsidRPr="00E84C88">
        <w:rPr>
          <w:rFonts w:ascii="Arial" w:eastAsia="Times New Roman" w:hAnsi="Arial" w:cs="Arial"/>
          <w:sz w:val="20"/>
          <w:szCs w:val="24"/>
          <w:lang w:val="es-ES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ամբողջական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նկարագիրը՝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հավելված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1.1-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: </w:t>
      </w:r>
    </w:p>
    <w:p w14:paraId="5D0519FA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27C27D57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6B4F2D3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785D90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44E3400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___________________________________________________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_____________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>ա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նուն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>ա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զգանունը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)                                             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  <w:t xml:space="preserve">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ստորագրությունը</w:t>
      </w:r>
      <w:r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>)</w:t>
      </w:r>
    </w:p>
    <w:p w14:paraId="5D1D052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</w:p>
    <w:p w14:paraId="3D5B2EC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6E1EC6C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Arial"/>
          <w:color w:val="FFFFFF"/>
          <w:sz w:val="20"/>
          <w:szCs w:val="24"/>
          <w:vertAlign w:val="superscript"/>
          <w:lang w:val="hy-AM"/>
        </w:rPr>
        <w:footnoteReference w:id="8"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14:paraId="2DBBF65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EE636C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0D15674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1.1</w:t>
      </w:r>
    </w:p>
    <w:p w14:paraId="79EE5CE7" w14:textId="1F792756" w:rsidR="00532D6C" w:rsidRPr="00E84C88" w:rsidRDefault="00A406BF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486F160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68AD2FE8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4"/>
          <w:szCs w:val="24"/>
          <w:lang w:val="es-ES"/>
        </w:rPr>
      </w:pPr>
    </w:p>
    <w:p w14:paraId="5713D2E9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E8F299C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ՆԿԱՐԱԳԻՐ</w:t>
      </w:r>
    </w:p>
    <w:p w14:paraId="453C0DE7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առաջարկվող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</w:p>
    <w:p w14:paraId="2BEE34A8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6C66CD6C" w14:textId="02998AE3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  <w:t xml:space="preserve">      </w:t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/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A406B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         </w:t>
      </w:r>
    </w:p>
    <w:p w14:paraId="3EE3918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u w:val="single"/>
          <w:lang w:val="es-E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es-ES"/>
        </w:rPr>
        <w:t xml:space="preserve">                         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</w:p>
    <w:p w14:paraId="3B520A0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շրջանակում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ստորև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ներկայացնում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իր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կողմից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առաջարկվող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ապրանքի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ամբողջական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նկարագիրը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</w:p>
    <w:p w14:paraId="5556CA23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7D9591A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532D6C" w:rsidRPr="00E84C88" w14:paraId="34B7CEA5" w14:textId="77777777" w:rsidTr="00532D6C">
        <w:tc>
          <w:tcPr>
            <w:tcW w:w="1368" w:type="dxa"/>
            <w:vMerge w:val="restart"/>
            <w:vAlign w:val="center"/>
          </w:tcPr>
          <w:p w14:paraId="6E00C36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համար</w:t>
            </w:r>
          </w:p>
        </w:tc>
        <w:tc>
          <w:tcPr>
            <w:tcW w:w="8550" w:type="dxa"/>
            <w:gridSpan w:val="5"/>
            <w:vAlign w:val="center"/>
          </w:tcPr>
          <w:p w14:paraId="2E5602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Առաջարկվող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ապրանքի</w:t>
            </w:r>
          </w:p>
        </w:tc>
      </w:tr>
      <w:tr w:rsidR="00532D6C" w:rsidRPr="00E84C88" w14:paraId="2E27E77E" w14:textId="77777777" w:rsidTr="00532D6C">
        <w:tc>
          <w:tcPr>
            <w:tcW w:w="1368" w:type="dxa"/>
            <w:vMerge/>
            <w:vAlign w:val="center"/>
          </w:tcPr>
          <w:p w14:paraId="0A7F4F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512A3B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n-US"/>
              </w:rPr>
              <w:t>ֆ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իրմային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14:paraId="5C4A8E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ապրանքային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նշանը</w:t>
            </w:r>
          </w:p>
        </w:tc>
        <w:tc>
          <w:tcPr>
            <w:tcW w:w="1757" w:type="dxa"/>
            <w:vAlign w:val="center"/>
          </w:tcPr>
          <w:p w14:paraId="334E76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մակնիշը</w:t>
            </w:r>
          </w:p>
        </w:tc>
        <w:tc>
          <w:tcPr>
            <w:tcW w:w="1530" w:type="dxa"/>
            <w:vAlign w:val="center"/>
          </w:tcPr>
          <w:p w14:paraId="6426E4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արտադրողի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800" w:type="dxa"/>
            <w:vAlign w:val="center"/>
          </w:tcPr>
          <w:p w14:paraId="431F98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տեխնիկական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բնութագրերը</w:t>
            </w:r>
          </w:p>
        </w:tc>
      </w:tr>
      <w:tr w:rsidR="00532D6C" w:rsidRPr="00E84C88" w14:paraId="0BBC9F2E" w14:textId="77777777" w:rsidTr="00532D6C">
        <w:tc>
          <w:tcPr>
            <w:tcW w:w="1368" w:type="dxa"/>
          </w:tcPr>
          <w:p w14:paraId="4BE88857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32C35AF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0B852B52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0EDB92C1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18999EC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86DEA2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628A675A" w14:textId="77777777" w:rsidTr="00532D6C">
        <w:tc>
          <w:tcPr>
            <w:tcW w:w="1368" w:type="dxa"/>
          </w:tcPr>
          <w:p w14:paraId="5E336659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74EA5ED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5E45374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206631E7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0B952A9C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7490654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35D2D801" w14:textId="77777777" w:rsidTr="00532D6C">
        <w:tc>
          <w:tcPr>
            <w:tcW w:w="1368" w:type="dxa"/>
          </w:tcPr>
          <w:p w14:paraId="72ABCC9F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43D5E34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7F7DDE6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1ACA290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5894C51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E59CB23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14:paraId="74B5737B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701C1CB5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018642AB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16B857CA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390CA6A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3562BBA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/>
        <w:t xml:space="preserve">    </w:t>
      </w:r>
    </w:p>
    <w:p w14:paraId="27C51F5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)  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50508FF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3DAEFEF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7D794C6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Arial"/>
          <w:sz w:val="20"/>
          <w:szCs w:val="24"/>
          <w:lang w:val="hy-AM"/>
        </w:rPr>
        <w:tab/>
        <w:t xml:space="preserve"> </w:t>
      </w:r>
    </w:p>
    <w:p w14:paraId="3176295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D1C175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9B740D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af-ZA" w:eastAsia="ru-RU"/>
        </w:rPr>
      </w:pPr>
    </w:p>
    <w:p w14:paraId="663E42DA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D97967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B75057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35F67C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E1DAE1D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3AD606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D594A4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8287D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BA20FF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34BF7F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47461D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FDB891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282D5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45F926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8178A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EFF623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667718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97B45F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9392E7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1B7609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30276B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092661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B62442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3DCC1C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70247E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D8C6E4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6ECCFD" w14:textId="77777777" w:rsidR="00E84C88" w:rsidRDefault="00E84C88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</w:p>
    <w:p w14:paraId="58BAFF25" w14:textId="77777777" w:rsidR="00532D6C" w:rsidRPr="00E84C88" w:rsidRDefault="00532D6C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Հավելված 1.2**</w:t>
      </w:r>
    </w:p>
    <w:p w14:paraId="18DB0463" w14:textId="46D997AE" w:rsidR="00532D6C" w:rsidRPr="00E84C88" w:rsidRDefault="00A406BF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r>
        <w:rPr>
          <w:rFonts w:ascii="Arial" w:eastAsia="Times New Roman" w:hAnsi="Arial" w:cs="Arial"/>
          <w:sz w:val="20"/>
          <w:szCs w:val="20"/>
          <w:lang w:val="es-ES"/>
        </w:rPr>
        <w:t xml:space="preserve">ԼՄ-ԹՀԿՏ-ԳՀԱՊՁԲ-25/02                </w:t>
      </w:r>
      <w:r w:rsidR="00A1458F">
        <w:rPr>
          <w:rFonts w:ascii="Arial" w:eastAsia="Times New Roman" w:hAnsi="Arial" w:cs="Arial"/>
          <w:sz w:val="20"/>
          <w:szCs w:val="20"/>
          <w:lang w:val="es-ES"/>
        </w:rPr>
        <w:t xml:space="preserve">         </w:t>
      </w:r>
      <w:r w:rsidR="00532D6C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 ծածկագրով</w:t>
      </w:r>
    </w:p>
    <w:p w14:paraId="25440A8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 հարցման  հրավերի</w:t>
      </w:r>
    </w:p>
    <w:p w14:paraId="3E55B317" w14:textId="77777777" w:rsidR="00532D6C" w:rsidRPr="00E84C88" w:rsidRDefault="00532D6C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/>
        </w:rPr>
      </w:pPr>
    </w:p>
    <w:p w14:paraId="78C45A76" w14:textId="77777777" w:rsidR="00532D6C" w:rsidRPr="00E84C88" w:rsidRDefault="00532D6C" w:rsidP="00532D6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ՁԵՎ</w:t>
      </w:r>
    </w:p>
    <w:p w14:paraId="1FCF4A4B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ԻՐԱԿԱՆ ՇԱՀԱՌՈՒՆԵՐԻ ՎԵՐԱԲԵՐՅԱԼ ՀԱՅՏԱՐԱՐԱԳՐԻ</w:t>
      </w:r>
    </w:p>
    <w:p w14:paraId="6E61E899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</w:p>
    <w:p w14:paraId="3D252F1E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Կազմակերպությունը</w:t>
      </w:r>
    </w:p>
    <w:p w14:paraId="568D5D5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Կազմակերպության 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532D6C" w:rsidRPr="00E84C88" w14:paraId="32A6D75D" w14:textId="77777777" w:rsidTr="00532D6C">
        <w:tc>
          <w:tcPr>
            <w:tcW w:w="2836" w:type="dxa"/>
            <w:shd w:val="clear" w:color="auto" w:fill="D9E2F3"/>
            <w:vAlign w:val="center"/>
          </w:tcPr>
          <w:p w14:paraId="08431C2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119C4244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CCD000C" w14:textId="77777777" w:rsidTr="00532D6C">
        <w:tc>
          <w:tcPr>
            <w:tcW w:w="2836" w:type="dxa"/>
            <w:shd w:val="clear" w:color="auto" w:fill="D9E2F3"/>
            <w:vAlign w:val="center"/>
          </w:tcPr>
          <w:p w14:paraId="45A0C82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Անվանումը լատինատառ</w:t>
            </w:r>
          </w:p>
        </w:tc>
        <w:tc>
          <w:tcPr>
            <w:tcW w:w="6180" w:type="dxa"/>
            <w:vAlign w:val="center"/>
          </w:tcPr>
          <w:p w14:paraId="442B50F1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0829CCC3" w14:textId="77777777" w:rsidTr="00532D6C">
        <w:tc>
          <w:tcPr>
            <w:tcW w:w="2836" w:type="dxa"/>
            <w:shd w:val="clear" w:color="auto" w:fill="D9E2F3"/>
            <w:vAlign w:val="center"/>
          </w:tcPr>
          <w:p w14:paraId="6F87A5A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Պետական գրանցման համարը</w:t>
            </w:r>
          </w:p>
        </w:tc>
        <w:tc>
          <w:tcPr>
            <w:tcW w:w="6180" w:type="dxa"/>
            <w:vAlign w:val="center"/>
          </w:tcPr>
          <w:p w14:paraId="41EBA51B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2E28C214" w14:textId="77777777" w:rsidTr="00532D6C">
        <w:tc>
          <w:tcPr>
            <w:tcW w:w="2836" w:type="dxa"/>
            <w:shd w:val="clear" w:color="auto" w:fill="D9E2F3"/>
            <w:vAlign w:val="center"/>
          </w:tcPr>
          <w:p w14:paraId="46A1010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 օրը, ամիսը, տարին</w:t>
            </w:r>
          </w:p>
        </w:tc>
        <w:tc>
          <w:tcPr>
            <w:tcW w:w="6180" w:type="dxa"/>
            <w:vAlign w:val="center"/>
          </w:tcPr>
          <w:p w14:paraId="29B209A5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BDACA38" w14:textId="77777777" w:rsidTr="00532D6C">
        <w:tc>
          <w:tcPr>
            <w:tcW w:w="2836" w:type="dxa"/>
            <w:shd w:val="clear" w:color="auto" w:fill="D9E2F3"/>
            <w:vAlign w:val="center"/>
          </w:tcPr>
          <w:p w14:paraId="6CAA4983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 հասցեն</w:t>
            </w:r>
          </w:p>
        </w:tc>
        <w:tc>
          <w:tcPr>
            <w:tcW w:w="6180" w:type="dxa"/>
            <w:vAlign w:val="center"/>
          </w:tcPr>
          <w:p w14:paraId="5BD31508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36E3E562" w14:textId="77777777" w:rsidTr="00532D6C">
        <w:tc>
          <w:tcPr>
            <w:tcW w:w="2836" w:type="dxa"/>
            <w:shd w:val="clear" w:color="auto" w:fill="D9E2F3"/>
            <w:vAlign w:val="center"/>
          </w:tcPr>
          <w:p w14:paraId="238C98E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Գրանցման պետությունը</w:t>
            </w:r>
          </w:p>
        </w:tc>
        <w:tc>
          <w:tcPr>
            <w:tcW w:w="6180" w:type="dxa"/>
            <w:vAlign w:val="center"/>
          </w:tcPr>
          <w:p w14:paraId="63D3294A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6C616A97" w14:textId="77777777" w:rsidTr="00532D6C">
        <w:tc>
          <w:tcPr>
            <w:tcW w:w="2836" w:type="dxa"/>
            <w:shd w:val="clear" w:color="auto" w:fill="D9E2F3"/>
            <w:vAlign w:val="center"/>
          </w:tcPr>
          <w:p w14:paraId="5FE3B0D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Գործադիր մարմնի ղեկավարի անունը և ազգանունը</w:t>
            </w:r>
          </w:p>
        </w:tc>
        <w:tc>
          <w:tcPr>
            <w:tcW w:w="6180" w:type="dxa"/>
            <w:vAlign w:val="center"/>
          </w:tcPr>
          <w:p w14:paraId="3D046347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70430DD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Հայտարարագիրը ներկայացնող 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A406BF" w14:paraId="6EE3D961" w14:textId="77777777" w:rsidTr="00532D6C">
        <w:tc>
          <w:tcPr>
            <w:tcW w:w="2835" w:type="dxa"/>
            <w:shd w:val="clear" w:color="auto" w:fill="D9E2F3"/>
            <w:vAlign w:val="center"/>
          </w:tcPr>
          <w:p w14:paraId="57774CB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Հայտարարագիրը ներկայացնող անձի անունը և ազգանունը</w:t>
            </w:r>
          </w:p>
        </w:tc>
        <w:tc>
          <w:tcPr>
            <w:tcW w:w="6180" w:type="dxa"/>
            <w:vAlign w:val="center"/>
          </w:tcPr>
          <w:p w14:paraId="16C717AC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505BF03D" w14:textId="77777777" w:rsidTr="00532D6C">
        <w:tc>
          <w:tcPr>
            <w:tcW w:w="2835" w:type="dxa"/>
            <w:shd w:val="clear" w:color="auto" w:fill="D9E2F3"/>
            <w:vAlign w:val="center"/>
          </w:tcPr>
          <w:p w14:paraId="36174B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Հայտարարագիրը ներկայացնող անձի պաշտոնը</w:t>
            </w:r>
          </w:p>
        </w:tc>
        <w:tc>
          <w:tcPr>
            <w:tcW w:w="6180" w:type="dxa"/>
            <w:vAlign w:val="center"/>
          </w:tcPr>
          <w:p w14:paraId="36B4C7A6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721C3231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Հայտարարագրի 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A406BF" w14:paraId="37616CB2" w14:textId="77777777" w:rsidTr="00532D6C">
        <w:tc>
          <w:tcPr>
            <w:tcW w:w="2835" w:type="dxa"/>
            <w:shd w:val="clear" w:color="auto" w:fill="D9E2F3"/>
            <w:vAlign w:val="center"/>
          </w:tcPr>
          <w:p w14:paraId="3EBE806E" w14:textId="77777777" w:rsidR="00532D6C" w:rsidRPr="00C9392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Հայտարարագրի</w:t>
            </w:r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ստորագրման</w:t>
            </w:r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D51D4E7" w14:textId="77777777" w:rsidR="00532D6C" w:rsidRPr="00C9392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s-ES"/>
              </w:rPr>
            </w:pPr>
          </w:p>
        </w:tc>
      </w:tr>
      <w:tr w:rsidR="00532D6C" w:rsidRPr="00E84C88" w14:paraId="15BF3DA3" w14:textId="77777777" w:rsidTr="00532D6C">
        <w:tc>
          <w:tcPr>
            <w:tcW w:w="2835" w:type="dxa"/>
            <w:shd w:val="clear" w:color="auto" w:fill="D9E2F3"/>
            <w:vAlign w:val="center"/>
          </w:tcPr>
          <w:p w14:paraId="2F93CD2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էջերի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քանակը</w:t>
            </w:r>
          </w:p>
        </w:tc>
        <w:tc>
          <w:tcPr>
            <w:tcW w:w="6180" w:type="dxa"/>
            <w:vAlign w:val="center"/>
          </w:tcPr>
          <w:p w14:paraId="5431CE2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964DF26" w14:textId="77777777" w:rsidTr="00532D6C">
        <w:tc>
          <w:tcPr>
            <w:tcW w:w="2835" w:type="dxa"/>
            <w:shd w:val="clear" w:color="auto" w:fill="D9E2F3"/>
            <w:vAlign w:val="center"/>
          </w:tcPr>
          <w:p w14:paraId="64AC4C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Հայտարարագիրը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ներկայացնող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ստորագրությունը</w:t>
            </w:r>
          </w:p>
        </w:tc>
        <w:tc>
          <w:tcPr>
            <w:tcW w:w="6180" w:type="dxa"/>
            <w:vAlign w:val="center"/>
          </w:tcPr>
          <w:p w14:paraId="410F776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7DD16CC6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6646DC11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տվյալները</w:t>
      </w:r>
    </w:p>
    <w:p w14:paraId="477566FF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484EAE87" w14:textId="77777777" w:rsidTr="00532D6C">
        <w:tc>
          <w:tcPr>
            <w:tcW w:w="2835" w:type="dxa"/>
            <w:shd w:val="clear" w:color="auto" w:fill="D9E2F3"/>
            <w:vAlign w:val="center"/>
          </w:tcPr>
          <w:p w14:paraId="7DFD10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Ֆոնդային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707EB76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5442FFA" w14:textId="77777777" w:rsidTr="00532D6C">
        <w:tc>
          <w:tcPr>
            <w:tcW w:w="2835" w:type="dxa"/>
            <w:shd w:val="clear" w:color="auto" w:fill="D9E2F3"/>
            <w:vAlign w:val="center"/>
          </w:tcPr>
          <w:p w14:paraId="0D8A4F3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Հղումը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առկա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0E0E4A4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33F16DC7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3D498146" w14:textId="77777777" w:rsidTr="00532D6C">
        <w:tc>
          <w:tcPr>
            <w:tcW w:w="2835" w:type="dxa"/>
            <w:shd w:val="clear" w:color="auto" w:fill="D9E2F3"/>
            <w:vAlign w:val="center"/>
          </w:tcPr>
          <w:p w14:paraId="500D2A9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42868C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A1D689A" w14:textId="77777777" w:rsidTr="00532D6C">
        <w:tc>
          <w:tcPr>
            <w:tcW w:w="2835" w:type="dxa"/>
            <w:shd w:val="clear" w:color="auto" w:fill="D9E2F3"/>
            <w:vAlign w:val="center"/>
          </w:tcPr>
          <w:p w14:paraId="47F13D7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0CD09CD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142A60" w14:textId="77777777" w:rsidTr="00532D6C">
        <w:tc>
          <w:tcPr>
            <w:tcW w:w="2835" w:type="dxa"/>
            <w:shd w:val="clear" w:color="auto" w:fill="D9E2F3"/>
            <w:vAlign w:val="center"/>
          </w:tcPr>
          <w:p w14:paraId="1542B1E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3AAF386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C764506" w14:textId="77777777" w:rsidTr="00532D6C">
        <w:tc>
          <w:tcPr>
            <w:tcW w:w="2835" w:type="dxa"/>
            <w:shd w:val="clear" w:color="auto" w:fill="D9E2F3"/>
            <w:vAlign w:val="center"/>
          </w:tcPr>
          <w:p w14:paraId="73AA85F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6FE2D79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EF89C50" w14:textId="77777777" w:rsidTr="00532D6C">
        <w:tc>
          <w:tcPr>
            <w:tcW w:w="2835" w:type="dxa"/>
            <w:shd w:val="clear" w:color="auto" w:fill="D9E2F3"/>
            <w:vAlign w:val="center"/>
          </w:tcPr>
          <w:p w14:paraId="1042F0C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731C47B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FA99E1E" w14:textId="77777777" w:rsidTr="00532D6C">
        <w:tc>
          <w:tcPr>
            <w:tcW w:w="2835" w:type="dxa"/>
            <w:shd w:val="clear" w:color="auto" w:fill="D9E2F3"/>
            <w:vAlign w:val="center"/>
          </w:tcPr>
          <w:p w14:paraId="429178B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61D0BB2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3E23D97" w14:textId="77777777" w:rsidTr="00532D6C">
        <w:tc>
          <w:tcPr>
            <w:tcW w:w="2835" w:type="dxa"/>
            <w:shd w:val="clear" w:color="auto" w:fill="D9E2F3"/>
            <w:vAlign w:val="center"/>
          </w:tcPr>
          <w:p w14:paraId="4923A68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Գործադիր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մարմնի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ղեկավարի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77B8B41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19616BF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iCs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iCs/>
          <w:sz w:val="24"/>
          <w:szCs w:val="24"/>
          <w:lang w:val="en-US"/>
        </w:rPr>
        <w:t>Վերահսկողության</w:t>
      </w:r>
      <w:r w:rsidRPr="00E84C88">
        <w:rPr>
          <w:rFonts w:ascii="GHEA Grapalat" w:eastAsia="GHEA Grapalat" w:hAnsi="GHEA Grapalat" w:cs="GHEA Grapalat"/>
          <w:iCs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iCs/>
          <w:sz w:val="24"/>
          <w:szCs w:val="24"/>
          <w:lang w:val="en-US"/>
        </w:rPr>
        <w:t>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4AE56738" w14:textId="77777777" w:rsidTr="00532D6C">
        <w:tc>
          <w:tcPr>
            <w:tcW w:w="2836" w:type="dxa"/>
            <w:shd w:val="clear" w:color="auto" w:fill="D9E2F3"/>
            <w:vAlign w:val="center"/>
          </w:tcPr>
          <w:p w14:paraId="4977158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7882BEF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5E7FA38" w14:textId="77777777" w:rsidTr="00532D6C">
        <w:tc>
          <w:tcPr>
            <w:tcW w:w="2836" w:type="dxa"/>
            <w:shd w:val="clear" w:color="auto" w:fill="D9E2F3"/>
            <w:vAlign w:val="center"/>
          </w:tcPr>
          <w:p w14:paraId="5DB5A67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1CC0C66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2A8831B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14:paraId="6F770DC8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,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մասնակցությունը</w:t>
      </w:r>
    </w:p>
    <w:p w14:paraId="4558B0E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15DD5632" w14:textId="77777777" w:rsidTr="00532D6C">
        <w:tc>
          <w:tcPr>
            <w:tcW w:w="2837" w:type="dxa"/>
            <w:shd w:val="clear" w:color="auto" w:fill="D9E2F3"/>
            <w:vAlign w:val="center"/>
          </w:tcPr>
          <w:p w14:paraId="7686B86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Պետության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95DFDC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0A28AF2" w14:textId="77777777" w:rsidTr="00532D6C">
        <w:tc>
          <w:tcPr>
            <w:tcW w:w="2837" w:type="dxa"/>
            <w:shd w:val="clear" w:color="auto" w:fill="D9E2F3"/>
            <w:vAlign w:val="center"/>
          </w:tcPr>
          <w:p w14:paraId="674077A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F3B4A6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E35B6D3" w14:textId="77777777" w:rsidTr="00532D6C">
        <w:tc>
          <w:tcPr>
            <w:tcW w:w="2837" w:type="dxa"/>
            <w:shd w:val="clear" w:color="auto" w:fill="D9E2F3"/>
            <w:vAlign w:val="center"/>
          </w:tcPr>
          <w:p w14:paraId="46B90F8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80" w:type="dxa"/>
            <w:vAlign w:val="center"/>
          </w:tcPr>
          <w:p w14:paraId="4494741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2C8AE9F" w14:textId="77777777" w:rsidTr="00532D6C">
        <w:tc>
          <w:tcPr>
            <w:tcW w:w="2837" w:type="dxa"/>
            <w:shd w:val="clear" w:color="auto" w:fill="D9E2F3"/>
            <w:vAlign w:val="center"/>
          </w:tcPr>
          <w:p w14:paraId="3DB37FC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2A3A38A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169B66E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14:paraId="47DFF4C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6A8EBC30" w14:textId="77777777" w:rsidTr="00532D6C">
        <w:tc>
          <w:tcPr>
            <w:tcW w:w="2837" w:type="dxa"/>
            <w:shd w:val="clear" w:color="auto" w:fill="D9E2F3"/>
            <w:vAlign w:val="center"/>
          </w:tcPr>
          <w:p w14:paraId="75BD9F0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Միջազգային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0689ABC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0C7E610" w14:textId="77777777" w:rsidTr="00532D6C">
        <w:tc>
          <w:tcPr>
            <w:tcW w:w="2837" w:type="dxa"/>
            <w:shd w:val="clear" w:color="auto" w:fill="D9E2F3"/>
            <w:vAlign w:val="center"/>
          </w:tcPr>
          <w:p w14:paraId="00D67CA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Միջազգային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3F796FE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C8E9965" w14:textId="77777777" w:rsidTr="00532D6C">
        <w:tc>
          <w:tcPr>
            <w:tcW w:w="2837" w:type="dxa"/>
            <w:shd w:val="clear" w:color="auto" w:fill="D9E2F3"/>
            <w:vAlign w:val="center"/>
          </w:tcPr>
          <w:p w14:paraId="7FD1C8A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80" w:type="dxa"/>
            <w:vAlign w:val="center"/>
          </w:tcPr>
          <w:p w14:paraId="2E0ABA0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6EA2E5B" w14:textId="77777777" w:rsidTr="00532D6C">
        <w:tc>
          <w:tcPr>
            <w:tcW w:w="2837" w:type="dxa"/>
            <w:shd w:val="clear" w:color="auto" w:fill="D9E2F3"/>
            <w:vAlign w:val="center"/>
          </w:tcPr>
          <w:p w14:paraId="359F9A2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46E9715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04AE89D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</w:tbl>
    <w:p w14:paraId="51013692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</w:p>
    <w:p w14:paraId="36974CE4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տվյալները</w:t>
      </w:r>
    </w:p>
    <w:p w14:paraId="656D961A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ինքնությունը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հավաստող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16BFCA5A" w14:textId="77777777" w:rsidTr="00532D6C">
        <w:tc>
          <w:tcPr>
            <w:tcW w:w="2836" w:type="dxa"/>
            <w:shd w:val="clear" w:color="auto" w:fill="D9E2F3"/>
            <w:vAlign w:val="center"/>
          </w:tcPr>
          <w:p w14:paraId="382444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</w:p>
        </w:tc>
        <w:tc>
          <w:tcPr>
            <w:tcW w:w="6178" w:type="dxa"/>
            <w:vAlign w:val="center"/>
          </w:tcPr>
          <w:p w14:paraId="62529F8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87BD32B" w14:textId="77777777" w:rsidTr="00532D6C">
        <w:tc>
          <w:tcPr>
            <w:tcW w:w="2836" w:type="dxa"/>
            <w:shd w:val="clear" w:color="auto" w:fill="D9E2F3"/>
            <w:vAlign w:val="center"/>
          </w:tcPr>
          <w:p w14:paraId="56C2A84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78" w:type="dxa"/>
            <w:vAlign w:val="center"/>
          </w:tcPr>
          <w:p w14:paraId="04BE6D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694B125" w14:textId="77777777" w:rsidTr="00532D6C">
        <w:tc>
          <w:tcPr>
            <w:tcW w:w="2836" w:type="dxa"/>
            <w:shd w:val="clear" w:color="auto" w:fill="D9E2F3"/>
            <w:vAlign w:val="center"/>
          </w:tcPr>
          <w:p w14:paraId="6160E246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5CD5867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216A074" w14:textId="77777777" w:rsidTr="00532D6C">
        <w:tc>
          <w:tcPr>
            <w:tcW w:w="2836" w:type="dxa"/>
            <w:shd w:val="clear" w:color="auto" w:fill="D9E2F3"/>
            <w:vAlign w:val="center"/>
          </w:tcPr>
          <w:p w14:paraId="115C7C1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6178" w:type="dxa"/>
            <w:vAlign w:val="center"/>
          </w:tcPr>
          <w:p w14:paraId="2412035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F3AEC4D" w14:textId="77777777" w:rsidTr="00532D6C">
        <w:tc>
          <w:tcPr>
            <w:tcW w:w="2836" w:type="dxa"/>
            <w:shd w:val="clear" w:color="auto" w:fill="D9E2F3"/>
            <w:vAlign w:val="center"/>
          </w:tcPr>
          <w:p w14:paraId="191674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Քաղաքացիությունը</w:t>
            </w:r>
          </w:p>
        </w:tc>
        <w:tc>
          <w:tcPr>
            <w:tcW w:w="6178" w:type="dxa"/>
            <w:vAlign w:val="center"/>
          </w:tcPr>
          <w:p w14:paraId="0D7C93B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474639D" w14:textId="77777777" w:rsidTr="00532D6C">
        <w:tc>
          <w:tcPr>
            <w:tcW w:w="2836" w:type="dxa"/>
            <w:shd w:val="clear" w:color="auto" w:fill="D9E2F3"/>
            <w:vAlign w:val="center"/>
          </w:tcPr>
          <w:p w14:paraId="1288419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Ծննդյան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1049A61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301E79E5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30A898EC" w14:textId="77777777" w:rsidTr="00532D6C">
        <w:tc>
          <w:tcPr>
            <w:tcW w:w="2837" w:type="dxa"/>
            <w:shd w:val="clear" w:color="auto" w:fill="D9E2F3"/>
            <w:vAlign w:val="center"/>
          </w:tcPr>
          <w:p w14:paraId="1C37036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058A95F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CC2A627" w14:textId="77777777" w:rsidTr="00532D6C">
        <w:tc>
          <w:tcPr>
            <w:tcW w:w="2837" w:type="dxa"/>
            <w:shd w:val="clear" w:color="auto" w:fill="D9E2F3"/>
            <w:vAlign w:val="center"/>
          </w:tcPr>
          <w:p w14:paraId="4EFF6E4D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38374E4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E5C2AF" w14:textId="77777777" w:rsidTr="00532D6C">
        <w:tc>
          <w:tcPr>
            <w:tcW w:w="2837" w:type="dxa"/>
            <w:shd w:val="clear" w:color="auto" w:fill="D9E2F3"/>
            <w:vAlign w:val="center"/>
          </w:tcPr>
          <w:p w14:paraId="126CEE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Տրամադրման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77F43D6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A0CFF13" w14:textId="77777777" w:rsidTr="00532D6C">
        <w:tc>
          <w:tcPr>
            <w:tcW w:w="2837" w:type="dxa"/>
            <w:shd w:val="clear" w:color="auto" w:fill="D9E2F3"/>
            <w:vAlign w:val="center"/>
          </w:tcPr>
          <w:p w14:paraId="5C6A9B0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Տրամադրող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մարմինը</w:t>
            </w:r>
          </w:p>
        </w:tc>
        <w:tc>
          <w:tcPr>
            <w:tcW w:w="6178" w:type="dxa"/>
            <w:vAlign w:val="center"/>
          </w:tcPr>
          <w:p w14:paraId="00CB15B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4F45CA1" w14:textId="77777777" w:rsidTr="00532D6C">
        <w:tc>
          <w:tcPr>
            <w:tcW w:w="2837" w:type="dxa"/>
            <w:shd w:val="clear" w:color="auto" w:fill="D9E2F3"/>
            <w:vAlign w:val="center"/>
          </w:tcPr>
          <w:p w14:paraId="2FA23D7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ՀԾՀ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համարժեք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7E1CE11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1D9254F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հաշվառման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140E2C34" w14:textId="77777777" w:rsidTr="00532D6C">
        <w:tc>
          <w:tcPr>
            <w:tcW w:w="2837" w:type="dxa"/>
            <w:shd w:val="clear" w:color="auto" w:fill="D9E2F3"/>
            <w:vAlign w:val="center"/>
          </w:tcPr>
          <w:p w14:paraId="11D1943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302EF23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11922C5" w14:textId="77777777" w:rsidTr="00532D6C">
        <w:tc>
          <w:tcPr>
            <w:tcW w:w="2837" w:type="dxa"/>
            <w:shd w:val="clear" w:color="auto" w:fill="D9E2F3"/>
            <w:vAlign w:val="center"/>
          </w:tcPr>
          <w:p w14:paraId="7EC277A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0575BE7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B5F7DCD" w14:textId="77777777" w:rsidTr="00532D6C">
        <w:tc>
          <w:tcPr>
            <w:tcW w:w="2837" w:type="dxa"/>
            <w:shd w:val="clear" w:color="auto" w:fill="D9E2F3"/>
            <w:vAlign w:val="center"/>
          </w:tcPr>
          <w:p w14:paraId="0C5787E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Վարչատարածքային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150491F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3631900" w14:textId="77777777" w:rsidTr="00532D6C">
        <w:tc>
          <w:tcPr>
            <w:tcW w:w="2837" w:type="dxa"/>
            <w:shd w:val="clear" w:color="auto" w:fill="D9E2F3"/>
            <w:vAlign w:val="center"/>
          </w:tcPr>
          <w:p w14:paraId="496A049A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Փողոցի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շենքը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033F6D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7BC2E73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բնակության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68D4C57F" w14:textId="77777777" w:rsidTr="00532D6C">
        <w:tc>
          <w:tcPr>
            <w:tcW w:w="2837" w:type="dxa"/>
            <w:shd w:val="clear" w:color="auto" w:fill="D9E2F3"/>
            <w:vAlign w:val="center"/>
          </w:tcPr>
          <w:p w14:paraId="7F2C63F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6504163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FE8DF56" w14:textId="77777777" w:rsidTr="00532D6C">
        <w:tc>
          <w:tcPr>
            <w:tcW w:w="2837" w:type="dxa"/>
            <w:shd w:val="clear" w:color="auto" w:fill="D9E2F3"/>
            <w:vAlign w:val="center"/>
          </w:tcPr>
          <w:p w14:paraId="45A9759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11114DF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192242D" w14:textId="77777777" w:rsidTr="00532D6C">
        <w:tc>
          <w:tcPr>
            <w:tcW w:w="2837" w:type="dxa"/>
            <w:shd w:val="clear" w:color="auto" w:fill="D9E2F3"/>
            <w:vAlign w:val="center"/>
          </w:tcPr>
          <w:p w14:paraId="03CCC19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Վարչատարածքային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612B34B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A3C6EA6" w14:textId="77777777" w:rsidTr="00532D6C">
        <w:tc>
          <w:tcPr>
            <w:tcW w:w="2837" w:type="dxa"/>
            <w:shd w:val="clear" w:color="auto" w:fill="D9E2F3"/>
            <w:vAlign w:val="center"/>
          </w:tcPr>
          <w:p w14:paraId="6E82A81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Փողոցի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շենքը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բնակարանը</w:t>
            </w:r>
          </w:p>
        </w:tc>
        <w:tc>
          <w:tcPr>
            <w:tcW w:w="6178" w:type="dxa"/>
            <w:vAlign w:val="center"/>
          </w:tcPr>
          <w:p w14:paraId="2576663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0B6DBD4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lastRenderedPageBreak/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հիմքերը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բացառությամբ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`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50BC8DCA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0C02567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տիրապետում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անձի՝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ձայնի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բաժնեմասերի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բաժնետոմսերի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փայերի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20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20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կանոնադրական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կապիտալում</w:t>
            </w:r>
          </w:p>
        </w:tc>
      </w:tr>
      <w:tr w:rsidR="00532D6C" w:rsidRPr="00E84C88" w14:paraId="1B50F00A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6C9867C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2DD3397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E1CC4AD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B1566A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4F0F14C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109C7AB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  <w:tr w:rsidR="00532D6C" w:rsidRPr="00E84C88" w14:paraId="18BF8E88" w14:textId="77777777" w:rsidTr="00532D6C">
        <w:tc>
          <w:tcPr>
            <w:tcW w:w="9016" w:type="dxa"/>
            <w:gridSpan w:val="2"/>
            <w:vAlign w:val="center"/>
          </w:tcPr>
          <w:p w14:paraId="10B206E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նկատմամբ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փաստացի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վերահսկողություն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միջոցներով</w:t>
            </w:r>
          </w:p>
        </w:tc>
      </w:tr>
      <w:tr w:rsidR="00532D6C" w:rsidRPr="00E84C88" w14:paraId="2E27B217" w14:textId="77777777" w:rsidTr="00532D6C">
        <w:tc>
          <w:tcPr>
            <w:tcW w:w="9016" w:type="dxa"/>
            <w:gridSpan w:val="2"/>
            <w:vAlign w:val="center"/>
          </w:tcPr>
          <w:p w14:paraId="07CBBD3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հանդիսանում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գործունեության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ընդհանուր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ընթացիկ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ղեկավարումն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պաշտոնատար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դեպքում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երբ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առկա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կետերի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պահանջներին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համապատասխանող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ֆիզիկական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</w:p>
        </w:tc>
      </w:tr>
    </w:tbl>
    <w:p w14:paraId="43E7E988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հիմքերը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4489DC9C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32F6E3B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տիրապետում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`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ձայնի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բաժնեմասերի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բաժնետոմսերի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փայերի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10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կերպով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10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կանոնադրական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կապիտալում</w:t>
            </w:r>
          </w:p>
        </w:tc>
      </w:tr>
      <w:tr w:rsidR="00532D6C" w:rsidRPr="00E84C88" w14:paraId="50616E41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7E1284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չափը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%</w:t>
            </w:r>
            <w:proofErr w:type="gramEnd"/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3D43E2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D5CED7C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44CF98C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Մասնակցության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6B24794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  <w:p w14:paraId="714DB67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Անուղղակի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մասնակցություն</w:t>
            </w:r>
          </w:p>
        </w:tc>
      </w:tr>
      <w:tr w:rsidR="00532D6C" w:rsidRPr="00E84C88" w14:paraId="4A8F7023" w14:textId="77777777" w:rsidTr="00532D6C">
        <w:tc>
          <w:tcPr>
            <w:tcW w:w="9016" w:type="dxa"/>
            <w:gridSpan w:val="2"/>
            <w:vAlign w:val="center"/>
          </w:tcPr>
          <w:p w14:paraId="010F7F3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բ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իրավունք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ունի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նշանակելու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հեռացնելու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կառավարման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մարմինների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անդամների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մեծամասնությանը</w:t>
            </w:r>
          </w:p>
        </w:tc>
      </w:tr>
      <w:tr w:rsidR="00532D6C" w:rsidRPr="00E84C88" w14:paraId="2328EEFB" w14:textId="77777777" w:rsidTr="00532D6C">
        <w:tc>
          <w:tcPr>
            <w:tcW w:w="9016" w:type="dxa"/>
            <w:gridSpan w:val="2"/>
            <w:vAlign w:val="center"/>
          </w:tcPr>
          <w:p w14:paraId="7BCDD9C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անձից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անհատույց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ստացել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հաշվետու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տարվան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նախորդող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տարվա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ընթացքում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ստացած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շահույթի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առնվազն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15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տոկոսի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չափով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օգուտ</w:t>
            </w:r>
          </w:p>
        </w:tc>
      </w:tr>
      <w:tr w:rsidR="00532D6C" w:rsidRPr="00E84C88" w14:paraId="59934E27" w14:textId="77777777" w:rsidTr="00532D6C">
        <w:tc>
          <w:tcPr>
            <w:tcW w:w="9016" w:type="dxa"/>
            <w:gridSpan w:val="2"/>
            <w:vAlign w:val="center"/>
          </w:tcPr>
          <w:p w14:paraId="7464C98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lastRenderedPageBreak/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նկատմամբ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(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փաստացի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վերահսկողություն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միջոցներով</w:t>
            </w:r>
          </w:p>
        </w:tc>
      </w:tr>
      <w:tr w:rsidR="00532D6C" w:rsidRPr="00E84C88" w14:paraId="7DF80C9A" w14:textId="77777777" w:rsidTr="00532D6C">
        <w:tc>
          <w:tcPr>
            <w:tcW w:w="9016" w:type="dxa"/>
            <w:gridSpan w:val="2"/>
            <w:vAlign w:val="center"/>
          </w:tcPr>
          <w:p w14:paraId="032A046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</w:t>
            </w:r>
            <w:r w:rsidRPr="00E84C88">
              <w:rPr>
                <w:rFonts w:ascii="Cambria Math" w:eastAsia="MS Mincho" w:hAnsi="Cambria Math" w:cs="Cambria Math"/>
                <w:sz w:val="24"/>
                <w:szCs w:val="24"/>
              </w:rPr>
              <w:t>․</w:t>
            </w:r>
            <w:r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հանդիսանում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տվյալ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գործունեության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ընդհանուր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ընթացիկ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ղեկավարումն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իրականացնող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պաշտոնատար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դեպքում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երբ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առկա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չէ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դ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կետերի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պահանջներին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համապատասխանող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ֆիզիկական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</w:t>
            </w:r>
          </w:p>
        </w:tc>
      </w:tr>
    </w:tbl>
    <w:p w14:paraId="300875B2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կարգավիճակի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տեղեկությունները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A406BF" w14:paraId="47C747C8" w14:textId="77777777" w:rsidTr="00532D6C">
        <w:tc>
          <w:tcPr>
            <w:tcW w:w="2837" w:type="dxa"/>
            <w:shd w:val="clear" w:color="auto" w:fill="D9E2F3"/>
            <w:vAlign w:val="center"/>
          </w:tcPr>
          <w:p w14:paraId="4F9800E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դառնալու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1567BCE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AA78640" w14:textId="77777777" w:rsidTr="00532D6C">
        <w:tc>
          <w:tcPr>
            <w:tcW w:w="2837" w:type="dxa"/>
            <w:shd w:val="clear" w:color="auto" w:fill="D9E2F3"/>
            <w:vAlign w:val="center"/>
          </w:tcPr>
          <w:p w14:paraId="4319974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նկատմամբ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վերահսկողության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իրականացումը</w:t>
            </w:r>
          </w:p>
        </w:tc>
        <w:tc>
          <w:tcPr>
            <w:tcW w:w="6180" w:type="dxa"/>
            <w:vAlign w:val="center"/>
          </w:tcPr>
          <w:p w14:paraId="47CD4D8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Առանձին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</w:p>
          <w:p w14:paraId="2A24A3A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Փոխկապակցված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անձանց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հետ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համատեղ</w:t>
            </w:r>
          </w:p>
        </w:tc>
      </w:tr>
      <w:tr w:rsidR="00532D6C" w:rsidRPr="00E84C88" w14:paraId="030F3936" w14:textId="77777777" w:rsidTr="00532D6C">
        <w:tc>
          <w:tcPr>
            <w:tcW w:w="2837" w:type="dxa"/>
            <w:shd w:val="clear" w:color="auto" w:fill="D9E2F3"/>
            <w:vAlign w:val="center"/>
          </w:tcPr>
          <w:p w14:paraId="67D628C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Ընդերքօգտագործման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ոլորտի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հաշվետու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հանդիսանում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պաշտոնատար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նրա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ընտանիքի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անդամ</w:t>
            </w:r>
          </w:p>
        </w:tc>
        <w:tc>
          <w:tcPr>
            <w:tcW w:w="6180" w:type="dxa"/>
            <w:vAlign w:val="center"/>
          </w:tcPr>
          <w:p w14:paraId="1DE6565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Այո</w:t>
            </w:r>
          </w:p>
          <w:p w14:paraId="288B4CD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>☐</w:t>
            </w:r>
            <w:r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/>
            </w:r>
            <w:r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>Ոչ</w:t>
            </w:r>
          </w:p>
        </w:tc>
      </w:tr>
    </w:tbl>
    <w:p w14:paraId="7A12781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կոնտակտային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02F16EAD" w14:textId="77777777" w:rsidTr="00532D6C">
        <w:tc>
          <w:tcPr>
            <w:tcW w:w="2837" w:type="dxa"/>
            <w:shd w:val="clear" w:color="auto" w:fill="D9E2F3"/>
            <w:vAlign w:val="center"/>
          </w:tcPr>
          <w:p w14:paraId="3195583B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Էլ</w:t>
            </w:r>
            <w:r w:rsidRPr="00E84C88">
              <w:rPr>
                <w:rFonts w:ascii="Cambria Math" w:eastAsia="MS Mincho" w:hAnsi="Cambria Math" w:cs="Cambria Math"/>
                <w:color w:val="000000"/>
                <w:sz w:val="24"/>
                <w:szCs w:val="24"/>
                <w:lang w:val="en-US"/>
              </w:rPr>
              <w:t>․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փոստի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4966AC6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D631758" w14:textId="77777777" w:rsidTr="00532D6C">
        <w:tc>
          <w:tcPr>
            <w:tcW w:w="2837" w:type="dxa"/>
            <w:shd w:val="clear" w:color="auto" w:fill="D9E2F3"/>
            <w:vAlign w:val="center"/>
          </w:tcPr>
          <w:p w14:paraId="032F823F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Հեռախոսահամարը</w:t>
            </w:r>
          </w:p>
        </w:tc>
        <w:tc>
          <w:tcPr>
            <w:tcW w:w="6180" w:type="dxa"/>
            <w:vAlign w:val="center"/>
          </w:tcPr>
          <w:p w14:paraId="50A4627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6D83572B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92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62B40268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անձինք</w:t>
      </w:r>
    </w:p>
    <w:p w14:paraId="2ECD3E4D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906BBAB" w14:textId="77777777" w:rsidTr="00532D6C">
        <w:tc>
          <w:tcPr>
            <w:tcW w:w="2835" w:type="dxa"/>
            <w:shd w:val="clear" w:color="auto" w:fill="D9E2F3"/>
            <w:vAlign w:val="center"/>
          </w:tcPr>
          <w:p w14:paraId="12DBE6BE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192FC78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5A7738D" w14:textId="77777777" w:rsidTr="00532D6C">
        <w:tc>
          <w:tcPr>
            <w:tcW w:w="2835" w:type="dxa"/>
            <w:shd w:val="clear" w:color="auto" w:fill="D9E2F3"/>
            <w:vAlign w:val="center"/>
          </w:tcPr>
          <w:p w14:paraId="725A745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Անվանումը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132E636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0ADE2AC" w14:textId="77777777" w:rsidTr="00532D6C">
        <w:tc>
          <w:tcPr>
            <w:tcW w:w="2835" w:type="dxa"/>
            <w:shd w:val="clear" w:color="auto" w:fill="D9E2F3"/>
            <w:vAlign w:val="center"/>
          </w:tcPr>
          <w:p w14:paraId="3408D6F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522BAD8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392D752" w14:textId="77777777" w:rsidTr="00532D6C">
        <w:tc>
          <w:tcPr>
            <w:tcW w:w="2835" w:type="dxa"/>
            <w:shd w:val="clear" w:color="auto" w:fill="D9E2F3"/>
            <w:vAlign w:val="center"/>
          </w:tcPr>
          <w:p w14:paraId="59DDC244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օրը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ամիսը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B72863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CD8F34C" w14:textId="77777777" w:rsidTr="00532D6C">
        <w:tc>
          <w:tcPr>
            <w:tcW w:w="2835" w:type="dxa"/>
            <w:shd w:val="clear" w:color="auto" w:fill="D9E2F3"/>
            <w:vAlign w:val="center"/>
          </w:tcPr>
          <w:p w14:paraId="135B569C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32164E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D14CE1E" w14:textId="77777777" w:rsidTr="00532D6C">
        <w:tc>
          <w:tcPr>
            <w:tcW w:w="2835" w:type="dxa"/>
            <w:shd w:val="clear" w:color="auto" w:fill="D9E2F3"/>
            <w:vAlign w:val="center"/>
          </w:tcPr>
          <w:p w14:paraId="49FA7DA1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Գրանցման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29B26D3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05D3EFC" w14:textId="77777777" w:rsidTr="00532D6C">
        <w:tc>
          <w:tcPr>
            <w:tcW w:w="2835" w:type="dxa"/>
            <w:shd w:val="clear" w:color="auto" w:fill="D9E2F3"/>
            <w:vAlign w:val="center"/>
          </w:tcPr>
          <w:p w14:paraId="62342765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Գործադիր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մարմնի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ղեկավարի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05D8270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2446196C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A406BF" w14:paraId="6F249990" w14:textId="77777777" w:rsidTr="00532D6C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304A0FD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շահառու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(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ներ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>)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և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ազգանունը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համար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կազմակերպությունը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հանդիսանում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է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միջանկյալ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իրավաբանական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անձ</w:t>
            </w:r>
          </w:p>
        </w:tc>
        <w:tc>
          <w:tcPr>
            <w:tcW w:w="6180" w:type="dxa"/>
          </w:tcPr>
          <w:p w14:paraId="244E692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A406BF" w14:paraId="0819D81E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A24237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0770A94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A406BF" w14:paraId="0FF1D787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2849E8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14C2CAF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A406BF" w14:paraId="7D6EE4A9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4BE60F7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53EB1AC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A406BF" w14:paraId="2547F69D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247133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1BB90D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54CCBC53" w14:textId="77777777" w:rsidR="00532D6C" w:rsidRPr="00E84C88" w:rsidRDefault="00532D6C" w:rsidP="00532D6C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5C94F14" w14:textId="77777777" w:rsidTr="00532D6C">
        <w:tc>
          <w:tcPr>
            <w:tcW w:w="2835" w:type="dxa"/>
            <w:shd w:val="clear" w:color="auto" w:fill="D9E2F3"/>
            <w:vAlign w:val="center"/>
          </w:tcPr>
          <w:p w14:paraId="4D61AD7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Ֆոնդային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բորսայի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3747BA7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208626DF" w14:textId="77777777" w:rsidTr="00532D6C">
        <w:tc>
          <w:tcPr>
            <w:tcW w:w="2835" w:type="dxa"/>
            <w:shd w:val="clear" w:color="auto" w:fill="D9E2F3"/>
            <w:vAlign w:val="center"/>
          </w:tcPr>
          <w:p w14:paraId="26EBA907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Հղումը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բորսայում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առկա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39C0479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558DFE65" w14:textId="77777777" w:rsidR="00532D6C" w:rsidRPr="00E84C88" w:rsidRDefault="00532D6C" w:rsidP="00532D6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Լրացուցիչ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>նշումներ</w:t>
      </w:r>
    </w:p>
    <w:p w14:paraId="43654A2C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1"/>
      </w:tblGrid>
      <w:tr w:rsidR="00532D6C" w:rsidRPr="00A406BF" w14:paraId="3DFA6281" w14:textId="77777777" w:rsidTr="00532D6C">
        <w:trPr>
          <w:trHeight w:val="773"/>
        </w:trPr>
        <w:tc>
          <w:tcPr>
            <w:tcW w:w="9001" w:type="dxa"/>
            <w:shd w:val="clear" w:color="auto" w:fill="DEEAF6"/>
          </w:tcPr>
          <w:p w14:paraId="1FDB5FE4" w14:textId="77777777" w:rsidR="00532D6C" w:rsidRPr="00E84C88" w:rsidRDefault="00532D6C" w:rsidP="00532D6C">
            <w:pPr>
              <w:spacing w:before="24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Լրացուցիչ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տեղեկություններ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հավելյալ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պարզաբանումներ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որոնք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/>
              <w:t>առնչվում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են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հայտարարագրում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լրացված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կամ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լրացման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ենթակա</w:t>
            </w:r>
            <w:r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>տվյալներին</w:t>
            </w:r>
          </w:p>
        </w:tc>
      </w:tr>
      <w:tr w:rsidR="00532D6C" w:rsidRPr="00A406BF" w14:paraId="5CDA275D" w14:textId="77777777" w:rsidTr="00532D6C">
        <w:trPr>
          <w:trHeight w:val="5895"/>
        </w:trPr>
        <w:tc>
          <w:tcPr>
            <w:tcW w:w="9001" w:type="dxa"/>
            <w:shd w:val="clear" w:color="auto" w:fill="auto"/>
          </w:tcPr>
          <w:p w14:paraId="49A1BC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825155E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p w14:paraId="01B1974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n-US"/>
        </w:rPr>
      </w:pPr>
    </w:p>
    <w:p w14:paraId="150580B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hy-AM"/>
        </w:rPr>
      </w:pPr>
    </w:p>
    <w:p w14:paraId="0F27EB57" w14:textId="77777777" w:rsidR="00532D6C" w:rsidRPr="00E84C88" w:rsidRDefault="00532D6C" w:rsidP="00532D6C">
      <w:pP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I.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լրացման</w:t>
      </w: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կարգը</w:t>
      </w:r>
    </w:p>
    <w:p w14:paraId="097C2095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/>
        <w:jc w:val="center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79FA9B8A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1-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հայտարարագիր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այսուհետ՝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E2DEBCE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2BBFC40" w14:textId="77777777" w:rsidR="00532D6C" w:rsidRPr="00E84C88" w:rsidRDefault="00532D6C" w:rsidP="00532D6C">
      <w:pPr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hy-AM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hy-AM"/>
        </w:rPr>
        <w:t>ընթացակարգի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0C908DA" w14:textId="77777777" w:rsidR="00532D6C" w:rsidRPr="00E84C88" w:rsidRDefault="00532D6C" w:rsidP="00532D6C">
      <w:pPr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ամիսը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էջերի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14:paraId="1B6578BA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2-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)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lastRenderedPageBreak/>
        <w:t>վերահսկող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բաժնետոմսերը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ցուցակված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Հայաստանի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Հանրապետության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արդարադատության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նախարարի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կողմից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հաստատված՝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համարժեք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բացահայտման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չափանիշներով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կարգավորվող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շուկաների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ցանկում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ներառված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շուկայում։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Նշված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չափանիշներին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համապատասխանելու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լրացնելու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հաջորդ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բացառությամբ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ED52FC5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ֆոնդային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փակագծերում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ծածկագիրը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(Market Identifier Code),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որտեղ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հղում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պարունակում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սեփականատերերի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739654E2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2.1-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ոչ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գործադիր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մարմնի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9434468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մակարդակը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հաշվառմամբ։</w:t>
      </w:r>
    </w:p>
    <w:p w14:paraId="54A42F9C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39C347BE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3-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)</w:t>
      </w:r>
      <w:r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որևէ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լրացվել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անգամ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ունեն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պետություն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համայնք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կազմակերպություն։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3A41639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իսկ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8F54627" w14:textId="77777777" w:rsidR="00532D6C" w:rsidRPr="00E84C88" w:rsidRDefault="00532D6C" w:rsidP="00454CD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միջազգային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հաշվառմամբ։</w:t>
      </w:r>
    </w:p>
    <w:p w14:paraId="1490F78C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յուրաքանչյուր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առանձին՝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շահառուների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քանակով։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1875843D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ինքնությունը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հավաստող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դրանք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հայերեն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վերջինիս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ապա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դրանց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տառադարձությունը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6F5ECB7C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փաստաթուղթը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հաստատող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2B13E26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վայրի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4A9F314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տարբերվում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վերջինիս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հասցեից։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բնակության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վայրի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6DEED62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բացառությամբ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Փողերի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լվացման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ահաբեկչության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ֆինանսավորման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պայքարի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օրենքով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նախատեսված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(</w:t>
      </w:r>
      <w:proofErr w:type="gramEnd"/>
      <w:r w:rsidRPr="00E84C88">
        <w:rPr>
          <w:rFonts w:ascii="Arial" w:eastAsia="GHEA Grapalat" w:hAnsi="Arial" w:cs="Arial"/>
          <w:sz w:val="24"/>
          <w:szCs w:val="24"/>
          <w:lang w:val="en-US"/>
        </w:rPr>
        <w:t>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առնչությամբ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Մեկից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մասով՝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</w:p>
    <w:p w14:paraId="31457509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ձայնի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20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լինել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սեփականության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սեփականության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proofErr w:type="gramStart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։</w:t>
      </w:r>
      <w:proofErr w:type="gramEnd"/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իրականացվել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անկախ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շղթայում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քանակից։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դաշտում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հաշվարկվում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ընդունելով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արդյունքում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հանրագումարը։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հաշվարկվում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ընդունելով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յուրաքանչյուր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նախորդ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բազմապատկելով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մասնակցի՝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արտահայտմամբ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շարունակ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մինչև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հասնելը։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տեսակը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դաշտում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լինելու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միաժամանակ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և՛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առկայության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0A7A918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սակայն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գործիքների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կնքված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գործարքների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բնույթի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ազդեցության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վրա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միջոցներով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4B0EDADB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գործունեության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ընդհանուր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ընթացիկ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ղեկավարումն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երբ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պահանջներին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3EED4EF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bookmarkStart w:id="6" w:name="_heading=h.gjdgxs" w:colFirst="0" w:colLast="0"/>
      <w:bookmarkEnd w:id="6"/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բացահայտումն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օրենսգրքով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չափանիշներով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</w:p>
    <w:p w14:paraId="4C6B9257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ա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տիրապետում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ձայնի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բաժնեմասերի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փայերի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10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կերպով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10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ավելի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սույն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4-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պարբերությամբ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սահմանված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հաշվառմամբ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5D9F250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բ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իրավունք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նշանակելու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հեռացնելու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կառավարման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մարմինների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անդամների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մեծամասնությանը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531D7AF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անհատույց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ստացել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տարվան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նախորդող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տարվա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ընթացքում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ստացած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շահույթի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առնվազն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15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տոկոսի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չափով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օգուտ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042C0847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դ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դ</w:t>
      </w:r>
      <w:r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սակայն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գործիքների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կնքված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գործարքների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բնույթի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ազդեցության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վրա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միջոցներով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8464C02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ե</w:t>
      </w:r>
      <w:proofErr w:type="gramEnd"/>
      <w:r w:rsidRPr="00E84C88">
        <w:rPr>
          <w:rFonts w:ascii="Cambria Math" w:eastAsia="MS Mincho" w:hAnsi="Cambria Math" w:cs="Cambria Math"/>
          <w:sz w:val="24"/>
          <w:szCs w:val="24"/>
          <w:lang w:val="en-US"/>
        </w:rPr>
        <w:t>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b/>
          <w:sz w:val="24"/>
          <w:szCs w:val="24"/>
          <w:lang w:val="en-US"/>
        </w:rPr>
        <w:t>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գործունեության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ընդհանուր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ընթացիկ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ղեկավարումն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երբ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պահանջներին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համապատասխանող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ֆիզիկական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2BDEB5C1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կարգավիճակի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դառնալու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ամիսը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տարին։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կողմից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նկատմամբ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համատեղ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համաձայնեցված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ուժով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փոխկապակցված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հետ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համաձայնեցված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գործելու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ընդերքօգտագործման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ոլորտի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հաշվետու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Ընդերքի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օրենսգրքի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3-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հոդվածի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53-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կետի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իմաստով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պաշտոնատար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նրա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ընտանիքի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անդամ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հանդիսանալու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19EF7C77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կոնտակտային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էլեկտրոնային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փոստի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հասցեն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հեռախոսահամարը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14:paraId="1386A26C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5-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ունի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լրացման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յուրաքանչյուր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առանձին՝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բոլոր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քանակով։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բաժնում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ենթաբաժինները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հետևյալ</w:t>
      </w:r>
      <w:r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>կանոններով</w:t>
      </w:r>
      <w:r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>․</w:t>
      </w:r>
    </w:p>
    <w:p w14:paraId="2F11BDC3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թվում՝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լատինատառ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գրանցման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`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ներառյալ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կազմակերպաիրավական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ձևի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14:paraId="56A9A1FA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gramStart"/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(</w:t>
      </w:r>
      <w:proofErr w:type="gramEnd"/>
      <w:r w:rsidRPr="00E84C88">
        <w:rPr>
          <w:rFonts w:ascii="Arial" w:eastAsia="GHEA Grapalat" w:hAnsi="Arial" w:cs="Arial"/>
          <w:sz w:val="24"/>
          <w:szCs w:val="24"/>
          <w:lang w:val="en-US"/>
        </w:rPr>
        <w:t>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ազգանունը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հանդիսանում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անձանց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ամբողջությամբ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լրացման։</w:t>
      </w:r>
    </w:p>
    <w:p w14:paraId="44B7E03E" w14:textId="77777777" w:rsidR="00532D6C" w:rsidRPr="00E84C88" w:rsidRDefault="00532D6C" w:rsidP="00532D6C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չէ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պարտադիր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միջանկյալ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կարգավորվող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շուկայում։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ֆոնդային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անվանումը՝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փակագծերում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նշելով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ծածկագիրը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(Market Identifier Code),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որտեղ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ցուցակված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բաժնետոմսերը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ինչպես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նաև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կատարվում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հղում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բորսայում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փաստաթղթերին։</w:t>
      </w:r>
    </w:p>
    <w:p w14:paraId="5D227DFE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6-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րդ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բաժինը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Լրացուցիչ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նշումներ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լրացուցիչ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տեղեկություններ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հավելյալ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պարզաբանումներ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առնչվում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լրացված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լրացման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տվյալներին։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Այս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ենթաբաժնում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կարող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լրացվել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հավելյալ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պարզաբանումներ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շահառուի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կողմից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Կազմակերպությունը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վերահսկելու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հիմքերի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(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մարմինների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վերաբերյալ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որոնք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իրականացնում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Կազմակերպության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վերահսկողությունն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դեպքում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եթե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իրավաբանական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կանոնադրական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կապիտալում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առկա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պետության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համայնքի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կամ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անուղղակի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մասնակցություն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այլ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պարազաբանումներ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հայտարարագրի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առնչությամբ։</w:t>
      </w:r>
    </w:p>
    <w:p w14:paraId="0F486074" w14:textId="77777777" w:rsidR="00532D6C" w:rsidRPr="00E84C88" w:rsidRDefault="00532D6C" w:rsidP="00532D6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E84C88">
        <w:rPr>
          <w:rFonts w:ascii="Arial" w:eastAsia="GHEA Grapalat" w:hAnsi="Arial" w:cs="Arial"/>
          <w:sz w:val="24"/>
          <w:szCs w:val="24"/>
          <w:lang w:val="en-US"/>
        </w:rPr>
        <w:lastRenderedPageBreak/>
        <w:t>Հայտարարագիրը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լրացնում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և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ստորագրում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է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հայտը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ներկայացնող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E84C88">
        <w:rPr>
          <w:rFonts w:ascii="Arial" w:eastAsia="GHEA Grapalat" w:hAnsi="Arial" w:cs="Arial"/>
          <w:sz w:val="24"/>
          <w:szCs w:val="24"/>
          <w:lang w:val="en-US"/>
        </w:rPr>
        <w:t>անձը։</w:t>
      </w:r>
      <w:r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</w:p>
    <w:p w14:paraId="66A8FA2F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B92D82E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B7C4742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9C69434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23077F0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28762581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7898E3E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322CC32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`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14:paraId="790074AD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** 1.2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հավելվածը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ներկայացվում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մասնակցի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կրառելի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N 1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հավելվածով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սահմանված՝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իրավաբանական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անձի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իրական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շահառուների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տեղեկություններ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պարունակող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կայքէջի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հղումը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ներկայացնելու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կարգավորումը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,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ինչպես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մասնակիցը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անհատ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ձեռնարկատեր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ֆիզիկական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անձ։</w:t>
      </w:r>
    </w:p>
    <w:p w14:paraId="2188FAE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2</w:t>
      </w:r>
    </w:p>
    <w:p w14:paraId="1F0D17C1" w14:textId="2EAAA146" w:rsidR="00532D6C" w:rsidRPr="00E84C88" w:rsidRDefault="00A406BF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5454F95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5AED66B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608AC04A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Յ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Ռ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Ջ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</w:t>
      </w:r>
    </w:p>
    <w:p w14:paraId="45FFC51A" w14:textId="77777777" w:rsidR="00532D6C" w:rsidRPr="00E84C88" w:rsidRDefault="00532D6C" w:rsidP="00532D6C">
      <w:pPr>
        <w:spacing w:after="0" w:line="240" w:lineRule="auto"/>
        <w:ind w:firstLine="567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003957B5" w14:textId="23E13D4B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Ուսումնասիրելով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="00A406B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ծածկագրով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հրավերը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այդ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թվում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կնքվելիք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պայմանագրի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նախագիծը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/>
        <w:t xml:space="preserve">           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առաջարկում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է</w:t>
      </w:r>
      <w:r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  </w:t>
      </w:r>
    </w:p>
    <w:p w14:paraId="32E66564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en-US"/>
        </w:rPr>
      </w:pPr>
      <w:bookmarkStart w:id="7" w:name="_Hlk23147299"/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>անվանումը</w:t>
      </w:r>
    </w:p>
    <w:bookmarkEnd w:id="7"/>
    <w:p w14:paraId="4BCC6E5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es-ES"/>
        </w:rPr>
        <w:t>պայմանագիրը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կատարել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ներքոհիշյալ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ընդհանուր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s-ES"/>
        </w:rPr>
        <w:t>գներով</w:t>
      </w:r>
      <w:r w:rsidRPr="00E84C88">
        <w:rPr>
          <w:rFonts w:ascii="GHEA Grapalat" w:eastAsia="Times New Roman" w:hAnsi="GHEA Grapalat" w:cs="Arial"/>
          <w:sz w:val="20"/>
          <w:szCs w:val="20"/>
          <w:lang w:val="es-ES"/>
        </w:rPr>
        <w:t>.</w:t>
      </w:r>
    </w:p>
    <w:p w14:paraId="7CB2E77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s-ES"/>
        </w:rPr>
        <w:t>դրամ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532D6C" w:rsidRPr="00A406BF" w14:paraId="42658DEF" w14:textId="77777777" w:rsidTr="00532D6C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769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Չափա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-</w:t>
            </w:r>
          </w:p>
          <w:p w14:paraId="785A2F7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C656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Ապրանքի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B64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>Ա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րժեք</w:t>
            </w:r>
          </w:p>
          <w:p w14:paraId="5BB5D0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(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ինքնարժեքի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և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կանխատեսվող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շահույթի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>հանրագումարը</w:t>
            </w:r>
            <w:r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>)</w:t>
            </w:r>
          </w:p>
          <w:p w14:paraId="690D79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94E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ԱԱՀ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**</w:t>
            </w:r>
          </w:p>
          <w:p w14:paraId="11026F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C2F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426BF3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532D6C" w:rsidRPr="00E84C88" w14:paraId="4FBA79E7" w14:textId="77777777" w:rsidTr="00532D6C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D02E9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3CAB81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304E6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E0F8E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5CCE0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>=3+4</w:t>
            </w:r>
          </w:p>
        </w:tc>
      </w:tr>
      <w:tr w:rsidR="00532D6C" w:rsidRPr="00A406BF" w14:paraId="47CEBF1E" w14:textId="77777777" w:rsidTr="00532D6C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70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19F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5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F52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8C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A406BF" w14:paraId="53F18009" w14:textId="77777777" w:rsidTr="00532D6C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C6E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601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N2&gt;&gt;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1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3C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F8F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A406BF" w14:paraId="13D31125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C4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8C7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առարկայի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>անվանում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N3&gt;&gt;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0E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1A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EA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08733C82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81A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828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BB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C9F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EF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42408B7A" w14:textId="77777777" w:rsidTr="00532D6C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0E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24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DA4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8C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07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B5E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</w:tr>
    </w:tbl>
    <w:p w14:paraId="4133AD7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7691DE5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550C3122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14:paraId="4FC5CABB" w14:textId="77777777" w:rsidR="00532D6C" w:rsidRPr="00E84C88" w:rsidRDefault="00532D6C" w:rsidP="00532D6C">
      <w:pPr>
        <w:spacing w:after="0" w:line="240" w:lineRule="auto"/>
        <w:ind w:left="720"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 </w:t>
      </w:r>
    </w:p>
    <w:p w14:paraId="71FF388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մասնակցի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ղեկավարի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պաշտոնը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)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>ստորագրությունը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ab/>
      </w:r>
    </w:p>
    <w:p w14:paraId="67298A8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3FB37ED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9"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</w:t>
      </w:r>
    </w:p>
    <w:p w14:paraId="64168B6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4FEE9AD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FB76C0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AB7D8F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A0ADA0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D5A88F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354570C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405591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C37A16C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D386C7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8A544C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74D623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EBC8CA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26BB10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872A69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16DDB4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E820642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</w:p>
    <w:p w14:paraId="5D371F84" w14:textId="77777777" w:rsidR="001902F9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br w:type="page"/>
      </w:r>
    </w:p>
    <w:p w14:paraId="7A0E284B" w14:textId="556B3885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</w:p>
    <w:p w14:paraId="0C2CAF46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4.2</w:t>
      </w:r>
    </w:p>
    <w:p w14:paraId="294CC4CE" w14:textId="7D9B2EFE" w:rsidR="00532D6C" w:rsidRPr="00E84C88" w:rsidRDefault="00A406BF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0126EB6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4D219CB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1D86119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ՀԱՄԱՁԱՅՆԱԳԻՐ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3B5CBAF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  (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որակավորման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ապահովում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14:paraId="6F7EA1E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6814F50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Երևան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20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.**</w:t>
      </w:r>
    </w:p>
    <w:p w14:paraId="0708E1B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7AC6F61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դեմս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տնօրեն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3DDC232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անձնագրային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տվյալները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կանոնադրության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`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այսուհետև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413C812E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9349388" w14:textId="77777777" w:rsidR="00532D6C" w:rsidRPr="00E84C88" w:rsidRDefault="00532D6C" w:rsidP="00532D6C">
      <w:pPr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ամաձայնության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n-US"/>
        </w:rPr>
        <w:t>առարկան</w:t>
      </w:r>
    </w:p>
    <w:p w14:paraId="010CAFB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5EBE8547" w14:textId="0F4CB0F0" w:rsidR="00532D6C" w:rsidRPr="00E84C88" w:rsidRDefault="00532D6C" w:rsidP="00730AAF">
      <w:pPr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Թումանյան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կոմունալ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տնտեսություն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ՀՈԱԿ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այսուհետ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կազմակերպված՝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="00A406B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    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ծածկագրով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4E0BE7A9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14:paraId="39C30ECB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ընտրված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նախատեսված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անհրաժեշտ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որակավորման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ապահովում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լրացված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</w:p>
    <w:p w14:paraId="0B1B57C4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համաձայնագ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ի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ներկայացվող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անհետկանչելիորեն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համաձայնվում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3302C1C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տալիս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դաշտում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կապված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սպասարկող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`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ստանալու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քանի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արդեն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ստորագրությունը՝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նպատակով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0BD01B3A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հիմք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հանդիսանում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հաշվից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առանց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49B13B3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գրավոր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եղանակով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կարգադրել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կանչելու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F388657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68692A5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ե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իրավաչափության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վավերականության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կատարումն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իրականացվող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գործողությունների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</w:p>
    <w:p w14:paraId="13B49205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1.4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եթե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հանգեցնում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լուծման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բնօրինակներով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այդ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թվային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լինելու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կրիչներով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ինչպես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դրանցից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արտատպված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թղթային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տարբերակներով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115287A3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Պատվիրատուն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փաստաթղթեր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262A261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1.6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նշված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հետևանքով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առաջացած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ռիսկերի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վնասների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բացասական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հետևանքների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ստուգելու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3A0360AC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1.7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բավարարում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2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երկու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պետք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տեղեկացնի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Պատվիրատուին՝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ձևով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2EA0820C" w14:textId="77777777" w:rsidR="00532D6C" w:rsidRPr="00E84C88" w:rsidRDefault="00532D6C" w:rsidP="00532D6C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1.8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ներկայացնելուց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անկախ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պատճառներով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տասն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տեղեկությունները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փոխանցում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ԱՔՌԱ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Քրեդիթ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Ռեփորթինգ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ՓԲԸ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Վարկային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բյուրո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14:paraId="5EA9DED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5D71887" w14:textId="77777777" w:rsidR="00532D6C" w:rsidRPr="00E84C88" w:rsidRDefault="00532D6C" w:rsidP="00532D6C">
      <w:pPr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</w:pPr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Այլ</w:t>
      </w: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>պայմաններ</w:t>
      </w:r>
    </w:p>
    <w:p w14:paraId="17D4C9E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proofErr w:type="gramStart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>2.1</w:t>
      </w:r>
      <w:proofErr w:type="gramEnd"/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անհետկանչելի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մտնում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վավերացման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պահից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կնքված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արդյունքը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ամբողջական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ընդունվելու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հաջորդող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քսաներորդ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օրը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ներառյալ։</w:t>
      </w:r>
      <w:r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</w:p>
    <w:p w14:paraId="5951D0F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2.2.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</w:p>
    <w:p w14:paraId="32C9B8B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թույլ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տվել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իսկ</w:t>
      </w:r>
    </w:p>
    <w:p w14:paraId="7FBF43E6" w14:textId="77777777" w:rsidR="00532D6C" w:rsidRPr="00E84C88" w:rsidDel="00A13215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իրավասու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679CDA72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կապակցությամբ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ծագած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բանակցությունների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միջոցով։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ձեռք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չբերելու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դատական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կարգով։</w:t>
      </w:r>
    </w:p>
    <w:p w14:paraId="0775260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4418402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բանկային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վավերապայմանները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`</w:t>
      </w:r>
    </w:p>
    <w:p w14:paraId="50721EE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4518B6D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անվանումը</w:t>
      </w:r>
    </w:p>
    <w:p w14:paraId="602B736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7DF63430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հասցեն</w:t>
      </w:r>
    </w:p>
    <w:p w14:paraId="693D217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693A31E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ընկերությանը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սպասարկող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բանկի</w:t>
      </w:r>
      <w:r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>անվանումը</w:t>
      </w:r>
    </w:p>
    <w:p w14:paraId="7898D93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1AD2B1B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</w:p>
    <w:p w14:paraId="1FF9322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</w:t>
      </w:r>
    </w:p>
    <w:p w14:paraId="3606704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00EAA7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Օր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ամիս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տարի</w:t>
      </w:r>
    </w:p>
    <w:p w14:paraId="3DAE5A1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</w:p>
    <w:p w14:paraId="64C218E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18"/>
          <w:szCs w:val="18"/>
          <w:lang w:val="hy-AM"/>
        </w:rPr>
      </w:pPr>
    </w:p>
    <w:p w14:paraId="0542A194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`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14:paraId="683D52B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6A32439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9A961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1.                                                             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 </w:t>
            </w:r>
          </w:p>
          <w:p w14:paraId="2C7D9E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2E017CD0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557A27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Թիվ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3CA00456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A1E048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32D6C" w:rsidRPr="00E84C88" w14:paraId="7AFB27BC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D31C8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Ընկերություն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2646C187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30415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28049EF9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7B309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23C27192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53892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09DCA9D3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8BA8E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4E68671F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6BC4C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  &lt;&lt;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Թումանյան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կոմունալ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տնտեսություն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ՀՈԱԿ</w:t>
            </w:r>
          </w:p>
        </w:tc>
      </w:tr>
      <w:tr w:rsidR="00532D6C" w:rsidRPr="00E84C88" w14:paraId="08CD9C27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648FAE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4AB24B87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EC34C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</w:p>
        </w:tc>
      </w:tr>
      <w:tr w:rsidR="00532D6C" w:rsidRPr="00E84C88" w14:paraId="1BEE521F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085695" w14:textId="77777777" w:rsidR="00532D6C" w:rsidRPr="00E84C88" w:rsidRDefault="00532D6C" w:rsidP="00454CD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gramStart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proofErr w:type="gram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</w:p>
        </w:tc>
      </w:tr>
      <w:tr w:rsidR="00532D6C" w:rsidRPr="00E84C88" w14:paraId="12E0B651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D1276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հշ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  </w:t>
            </w:r>
          </w:p>
        </w:tc>
      </w:tr>
      <w:tr w:rsidR="00532D6C" w:rsidRPr="00E84C88" w14:paraId="27A8FDDD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BF017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76B61E2C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1FDEE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gram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661C3B3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B0864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)`</w:t>
            </w:r>
          </w:p>
        </w:tc>
      </w:tr>
      <w:tr w:rsidR="00532D6C" w:rsidRPr="00E84C88" w14:paraId="1F3D7254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4189C9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  <w:proofErr w:type="gramStart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(</w:t>
            </w:r>
            <w:proofErr w:type="gramEnd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որակավորման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ապահովմ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E84C88" w14:paraId="32ADAE86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357CFF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Փաստաթղթերի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այդ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թվում՝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դրանց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համարները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այմանագրի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gram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կատարվում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2AD118B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2B733FB4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0D0B3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0B8447B6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5F9B4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14:paraId="11D3F5A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20AF87CA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BFD97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էջերի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քանակը՝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</w:t>
            </w:r>
          </w:p>
          <w:p w14:paraId="1707C8D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5D868415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91B0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</w:p>
          <w:p w14:paraId="578E18A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153D0D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077EFD8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2DD1EE5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69B0E54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4258549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51B299D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4BC5D88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000F943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5190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6E8D293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3872C8D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268EEFC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5491E78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7C6B38DE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871AA4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7B9DB1D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  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6BBD703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420DEF46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C8609F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0D386D7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48CC654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6456B9C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6E21BE5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1F90E30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14627D7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217392E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9D8420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2869B54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7A5D0BA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/____________________/</w:t>
            </w:r>
          </w:p>
          <w:p w14:paraId="5E943CB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77E9091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A406BF" w14:paraId="54D19720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1347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24.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</w:p>
          <w:p w14:paraId="6266592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0B76EF2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CC292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7F7BFE3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52D44E3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35CA2D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1175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</w:t>
            </w:r>
          </w:p>
          <w:p w14:paraId="49FA606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2551B89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14:paraId="4B23833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`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  <w:p w14:paraId="2C6EF4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14:paraId="37A7EDC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4059EC7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14:paraId="079F972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10771FB8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5089A2E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0FA35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50FAF9A8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74877F9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պահանջագիրը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վավերապայմանների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կարգի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>:</w:t>
      </w:r>
    </w:p>
    <w:p w14:paraId="422F726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E84C88">
        <w:rPr>
          <w:rFonts w:ascii="Arial" w:eastAsia="Times New Roman" w:hAnsi="Arial" w:cs="Arial"/>
          <w:b/>
          <w:lang w:val="hy-AM"/>
        </w:rPr>
        <w:lastRenderedPageBreak/>
        <w:t>Վճարման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ուղեցույցը</w:t>
      </w:r>
    </w:p>
    <w:p w14:paraId="3144EFA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5AC118B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946A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69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&lt;&lt;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F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դաշտի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/</w:t>
            </w:r>
          </w:p>
          <w:p w14:paraId="153049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առկայությունը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C7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լրացման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6659F9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5053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Վավերապայմանը</w:t>
            </w:r>
          </w:p>
          <w:p w14:paraId="73314096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լրացնող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կողմը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` </w:t>
            </w:r>
          </w:p>
          <w:p w14:paraId="4387C2C9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վճարողը</w:t>
            </w:r>
          </w:p>
          <w:p w14:paraId="4A488271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E84C88" w14:paraId="740FFD7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30D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4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50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37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1F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32D6C" w:rsidRPr="00A406BF" w14:paraId="3FFDE69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56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2D0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C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7D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9D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A406BF" w14:paraId="7520776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3E3A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F017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AC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5F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</w:p>
        </w:tc>
      </w:tr>
      <w:tr w:rsidR="00532D6C" w:rsidRPr="00A406BF" w14:paraId="3AAD42C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97DB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A1AC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19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D10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039FFF4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9C7D" w14:textId="77777777" w:rsidR="00532D6C" w:rsidRPr="00E84C88" w:rsidRDefault="00532D6C" w:rsidP="00532D6C">
            <w:pPr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օրը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</w:tc>
      </w:tr>
      <w:tr w:rsidR="00532D6C" w:rsidRPr="00E84C88" w14:paraId="5E82CA1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8356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DF0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C5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27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2D2997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ազգանունը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իրավաբանական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6A96" w14:textId="77777777" w:rsidR="00532D6C" w:rsidRPr="00E84C88" w:rsidRDefault="00532D6C" w:rsidP="00532D6C">
            <w:pPr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5AFAF72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C1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A6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C2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5C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13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541DA0A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9D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1E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5C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39C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B11B30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կազմակերպությունում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D3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753CBBD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9A0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23E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76E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BDC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72391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1C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5916DE1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243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81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8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0E425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1D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7DF9EBA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07A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0E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2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6B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534EE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ստացողի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DC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E84C88" w14:paraId="1E4589B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383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A2D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FE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D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FF199B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գործընթացում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0FD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A406BF" w14:paraId="0CB5D39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DB3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C4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E4D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E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1C2B07E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74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A406BF" w14:paraId="0DCF9F2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DC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8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DAB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EE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27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A406BF" w14:paraId="75E2D06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C4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B6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EF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BB3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5F11F8F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գանձապետական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փոխանցվեն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5F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E84C88" w14:paraId="16F6D9B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FD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6B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2F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5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1857B2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71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A406BF" w14:paraId="62C26E9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20F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A6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F4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D8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</w:p>
          <w:p w14:paraId="159D5F2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1D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E84C88" w14:paraId="384A754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8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9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87D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6E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F4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40232F7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9A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AB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64B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A4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որակավորման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ապահովման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35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532D6C" w:rsidRPr="00E84C88" w14:paraId="3D27594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F7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C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3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10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6801B6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պայմանագրի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ընթացակարգի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ըստ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34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778F6C2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32A" w14:textId="77777777" w:rsidR="00532D6C" w:rsidRPr="00E84C88" w:rsidDel="0010680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B1D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0E7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06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68558FC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</w:p>
          <w:p w14:paraId="357AD1B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նշանակում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տալիս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համաձայնությունը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ABE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550624E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F1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2DF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BE9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3FC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530F4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տրամադրվեն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  <w:p w14:paraId="7222C7D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լրացվել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B4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65D91AF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8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FD9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4B7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FF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2A7A2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դաշտը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Ընդ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34230C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4D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74A88E0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</w:p>
          <w:p w14:paraId="015CF2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A406BF" w14:paraId="3E3A9E8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766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944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447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4F6F66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B7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4F7B09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E84C88" w14:paraId="07A7503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6C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2A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27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2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14:paraId="0081756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87F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757DA47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735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257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0C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F7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12E9A1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C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BA008C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A406BF" w14:paraId="766BCDB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51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1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46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EC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BCB9B8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2B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7653DF1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679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9C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34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9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08755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03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675E1F2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1E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BD2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EC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8C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7048B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B7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19FCF63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43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8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FD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B7B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0868EA7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51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7070EAB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11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/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FE3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A18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9E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21CE2D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580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5A4202A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4BE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D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99E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28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596098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սույն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83C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14:paraId="316C767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29099D1B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0DCE18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64C51E9B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934186A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5E99A13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14:paraId="46CB1EB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lang w:val="hy-AM"/>
        </w:rPr>
      </w:pPr>
    </w:p>
    <w:p w14:paraId="79652000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/>
        <w:t xml:space="preserve"> </w:t>
      </w:r>
    </w:p>
    <w:p w14:paraId="378986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GHEA Grapalat"/>
          <w:sz w:val="18"/>
          <w:szCs w:val="18"/>
          <w:lang w:val="hy-AM"/>
        </w:rPr>
      </w:pPr>
      <w:r w:rsidRPr="00E84C88">
        <w:rPr>
          <w:rFonts w:ascii="Arial" w:eastAsia="Times New Roman" w:hAnsi="Arial" w:cs="Arial"/>
          <w:b/>
          <w:sz w:val="24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5.1</w:t>
      </w:r>
    </w:p>
    <w:p w14:paraId="31FCA8DE" w14:textId="26DFD5CD" w:rsidR="00532D6C" w:rsidRPr="00E84C88" w:rsidRDefault="00A406BF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44E722F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7235412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00119D2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ՀԱՄԱՁԱՅՆԱԳԻՐ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3EC6EAA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  (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18"/>
          <w:szCs w:val="18"/>
          <w:lang w:val="hy-AM"/>
        </w:rPr>
        <w:t>ապահովում</w:t>
      </w:r>
      <w:r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>)</w:t>
      </w:r>
    </w:p>
    <w:p w14:paraId="70253B2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</w:p>
    <w:p w14:paraId="5F5AFB8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Երևան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/>
        <w:t xml:space="preserve">  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20  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.**</w:t>
      </w:r>
    </w:p>
    <w:p w14:paraId="4070DC2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4B9FFF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դեմս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տնօրեն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2E9E352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անձնագրային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տվյալները</w:t>
      </w:r>
      <w:r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կանոնադրության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հիման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`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այսուհետև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միակողմանի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սահմանում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.</w:t>
      </w:r>
    </w:p>
    <w:p w14:paraId="0669BB0A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1392602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Համաձայնության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առարկան</w:t>
      </w:r>
    </w:p>
    <w:p w14:paraId="2873D71F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7F10832B" w14:textId="20958CE3" w:rsidR="00532D6C" w:rsidRPr="00E84C88" w:rsidRDefault="00532D6C" w:rsidP="00532D6C">
      <w:pPr>
        <w:numPr>
          <w:ilvl w:val="1"/>
          <w:numId w:val="30"/>
        </w:numPr>
        <w:spacing w:after="0" w:line="240" w:lineRule="auto"/>
        <w:ind w:left="142" w:firstLine="56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մասնակցում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Թումանյան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կոմունալ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տնտեսություն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ՀՈԱԿ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այսուհետ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կազմակերպված՝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="00A406B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         </w:t>
      </w:r>
      <w:r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ծածկագրով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378510B1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Որպես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ապահովում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լրացված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</w:p>
    <w:p w14:paraId="06DE2AC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համաձայնագ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ր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ի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ներկայացվող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անհետկանչելիորեն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համաձայնվում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141AB010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ստորագրմամբ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տալիս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դաշտում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կապված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սպասարկող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` /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այսուհետ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ստացված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ստանալու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քանի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արդեն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ստորագրությունը՝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նպատակով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5EE1250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հիմք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հանդիսանում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նշված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հաշվից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գանձելու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համար՝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առանց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ակցեպտավորման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</w:p>
    <w:p w14:paraId="7E55BDB3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գրավոր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եղանակով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կարգադրել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վրա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դրված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հետ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կանչելու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մասին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3A5B8585" w14:textId="77777777" w:rsidR="00532D6C" w:rsidRPr="00E84C88" w:rsidRDefault="00532D6C" w:rsidP="00532D6C">
      <w:pPr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դ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>Ընկերությունը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հավաստում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ակցեպտավորել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ամբողջ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գումարով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641E2524" w14:textId="77777777" w:rsidR="00532D6C" w:rsidRPr="00E84C88" w:rsidRDefault="00532D6C" w:rsidP="00532D6C">
      <w:p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ե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իրավաչափության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վավերականության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ժամկետների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կատարումն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ապահովելու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իրականացվող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գործողությունների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</w:p>
    <w:p w14:paraId="7383D082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գնման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ընթացակարգի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արդյունքում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կնքված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պայմանագիրը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ոչ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կատարելու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բնօրինակներով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այդ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թվային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ստորագրությամբ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հաստատված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լինելու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ներկայացվում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էլեկտրոնային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կրիչներով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ինչպես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նաև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դրանցից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արտատպված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թղթային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տարբերակներով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22E303CA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Պատվիրատուն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կարող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ներկայացնել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լրացուցիչ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>փաստաթղթեր</w:t>
      </w:r>
      <w:r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>:</w:t>
      </w:r>
    </w:p>
    <w:p w14:paraId="7A1519E5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նշված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հետևանքով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առաջացած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ռիսկերի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վնասների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բացասական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հետևանքների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որևէ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պատասխանատվություն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կրում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ստուգելու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168F6B44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Այն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,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երբ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բավարարում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բանկը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ստանալուց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հետո՝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2 (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երկու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պետք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տեղեկացնի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Պատվիրատուին՝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գրավոր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/>
        </w:rPr>
        <w:t>ձևով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:</w:t>
      </w:r>
    </w:p>
    <w:p w14:paraId="1712D9F6" w14:textId="77777777" w:rsidR="00532D6C" w:rsidRPr="00E84C88" w:rsidRDefault="00532D6C" w:rsidP="00532D6C">
      <w:pPr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ներկայացնելուց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Բանկից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անկախ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պատճառներով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տասն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օրվա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ընթացքում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գումարը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չվճարվելու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Պատվիրատուն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չվճարման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հետ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կապված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մասին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տեղեկությունները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փոխանցում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&lt;&lt;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ԱՔՌԱ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Քրեդիթ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Ռեփորթինգ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ՓԲԸ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Վարկային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pt-BR"/>
        </w:rPr>
        <w:t>բյուրո</w:t>
      </w:r>
      <w:r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>):</w:t>
      </w:r>
    </w:p>
    <w:p w14:paraId="4940661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69880C1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Այլ</w:t>
      </w:r>
      <w:r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պայմաններ</w:t>
      </w:r>
    </w:p>
    <w:p w14:paraId="63903923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lastRenderedPageBreak/>
        <w:t xml:space="preserve">2.1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անհետկանչելի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մտնում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վավերացման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ուժի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մեջ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կնքվելիք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ստանձնվող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ամբողջական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կատարման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վերջին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հաջորդող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քսաներորդ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ներառյալ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2EECE96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2.2.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Վճարող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Բանկին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ներկայացնելով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` </w:t>
      </w:r>
    </w:p>
    <w:p w14:paraId="51C3E226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Պատվիրատուի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Ընկերությունը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թույլ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տվել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պայմանագրային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պարտավորությունների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խախտում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իսկ</w:t>
      </w:r>
    </w:p>
    <w:p w14:paraId="62C7A6B1" w14:textId="77777777" w:rsidR="00532D6C" w:rsidRPr="00E84C88" w:rsidDel="00A13215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հավաստվում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որ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տուժանքի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Պահանջագիրը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պատշաճ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իրավասու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անձի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>:</w:t>
      </w:r>
    </w:p>
    <w:p w14:paraId="2052BAC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Սույն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Համաձայնագրի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կապակցությամբ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ծագած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բանակցությունների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միջոցով։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Համաձայնություն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ձեռք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չբերելու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դեպքում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վեճերը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լուծվում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են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դատական</w:t>
      </w:r>
      <w:r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կարգով։</w:t>
      </w:r>
    </w:p>
    <w:p w14:paraId="20D536E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EA7C2AA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Ընկերության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հասցեն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բանկային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վավերապայմանները</w:t>
      </w:r>
      <w:r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>`</w:t>
      </w:r>
    </w:p>
    <w:p w14:paraId="74E3B49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5E93237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</w:p>
    <w:p w14:paraId="4DC3C78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6ACA23D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հասցեն</w:t>
      </w:r>
    </w:p>
    <w:p w14:paraId="67CEBA5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00D05CF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սպասարկող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բանկի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անվանումը</w:t>
      </w:r>
    </w:p>
    <w:p w14:paraId="548B987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0A650F8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բանկային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հաշվեհամարը</w:t>
      </w:r>
    </w:p>
    <w:p w14:paraId="6211B4D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5C536D2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հարկ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վճարողի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հաշվառման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համարը</w:t>
      </w:r>
    </w:p>
    <w:p w14:paraId="079045B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44CF6CAD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ընկերության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տնօրենի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ազգանունը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>ստորագրությունը</w:t>
      </w:r>
    </w:p>
    <w:p w14:paraId="6488F19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Կ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.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</w:t>
      </w:r>
    </w:p>
    <w:p w14:paraId="74A9891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6FD49FE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Օր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ամիս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տարի</w:t>
      </w:r>
    </w:p>
    <w:p w14:paraId="5E0C5AE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1B076021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*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>:</w:t>
      </w:r>
    </w:p>
    <w:p w14:paraId="04FF852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59A4786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15AC8AB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7036DC8B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7538E1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 xml:space="preserve">1.                                                             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 </w:t>
            </w:r>
          </w:p>
          <w:p w14:paraId="7B7FC8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3B5CE54B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B7C06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Թիվ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0FEE002E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D538B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32D6C" w:rsidRPr="00E84C88" w14:paraId="11B17A56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8998A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Ընկերություն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331C95C1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AEF5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5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</w:p>
        </w:tc>
      </w:tr>
      <w:tr w:rsidR="00532D6C" w:rsidRPr="00E84C88" w14:paraId="1386AAE2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A9EA1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7D8E86E1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05665D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30E0EF0B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FD95D6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54FE341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3F3C6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9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>&lt;&lt;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Թումանյան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կոմունալ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տնտեսություն</w:t>
            </w:r>
            <w:r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ՀՈԱԿ</w:t>
            </w:r>
          </w:p>
        </w:tc>
      </w:tr>
      <w:tr w:rsidR="00532D6C" w:rsidRPr="00E84C88" w14:paraId="04615D28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720E79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6CD4A818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3F7E1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11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`  </w:t>
            </w:r>
          </w:p>
        </w:tc>
      </w:tr>
      <w:tr w:rsidR="00532D6C" w:rsidRPr="00E84C88" w14:paraId="2F630B1B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4190F6" w14:textId="77777777" w:rsidR="00532D6C" w:rsidRPr="00E84C88" w:rsidRDefault="00532D6C" w:rsidP="008E294B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gramStart"/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proofErr w:type="gramEnd"/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  </w:t>
            </w:r>
          </w:p>
        </w:tc>
      </w:tr>
      <w:tr w:rsidR="00532D6C" w:rsidRPr="00E84C88" w14:paraId="76BFD8CC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ADC73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հշ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N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  </w:t>
            </w:r>
          </w:p>
        </w:tc>
      </w:tr>
      <w:tr w:rsidR="00532D6C" w:rsidRPr="00E84C88" w14:paraId="79DF432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ED122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`</w:t>
            </w:r>
          </w:p>
        </w:tc>
      </w:tr>
      <w:tr w:rsidR="00532D6C" w:rsidRPr="00E84C88" w14:paraId="3D19D49A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20243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(</w:t>
            </w:r>
            <w:proofErr w:type="gramEnd"/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E84C88" w14:paraId="053F860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2FDFF8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6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)`</w:t>
            </w:r>
          </w:p>
        </w:tc>
      </w:tr>
      <w:tr w:rsidR="00532D6C" w:rsidRPr="00E84C88" w14:paraId="7A4051A1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057AA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7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  <w:proofErr w:type="gramStart"/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`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(</w:t>
            </w:r>
            <w:proofErr w:type="gramEnd"/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պայմանագրի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ապահովմ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ան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>)</w:t>
            </w:r>
          </w:p>
        </w:tc>
      </w:tr>
      <w:tr w:rsidR="00532D6C" w:rsidRPr="00E84C88" w14:paraId="1E9E9AE7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088876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8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Փաստաթղթերի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այդ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թվում՝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դրանց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համարները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gramStart"/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այմանագրի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gramEnd"/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կատարվում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գանձումը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)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60BF1BE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0DF7D86A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5A960E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644D6EB0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36011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&gt;</w:t>
            </w:r>
          </w:p>
          <w:p w14:paraId="4AD4E47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38D7A3CD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9C3E6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Առդիր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էջերի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քանակը՝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 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</w:t>
            </w:r>
          </w:p>
          <w:p w14:paraId="4A123DB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3A3F6DA7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3BA0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</w:p>
          <w:p w14:paraId="60F46E1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1C314AFE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2A16C0C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45EF39B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586C32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1DF9918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A5194A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76C0C0F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5BB82FC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0CDF8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> 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ստորագրությունները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`</w:t>
            </w:r>
          </w:p>
          <w:p w14:paraId="3CE8CEEF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4A576ED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1743AA3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9E5A260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992FEA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74085A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4154B6A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  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.</w:t>
            </w:r>
          </w:p>
          <w:p w14:paraId="69F0141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7C68FDA1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E5E7B7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79B2FE8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2DBAF1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20D9507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4BF18F4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0D131FD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31B85A2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867AA7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C0278D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55E25DA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68303E3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/____________________/</w:t>
            </w:r>
          </w:p>
          <w:p w14:paraId="1DD0913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/</w:t>
            </w:r>
          </w:p>
          <w:p w14:paraId="655EAEE9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A406BF" w14:paraId="2684512D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6F34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/>
              <w:t>24.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</w:p>
          <w:p w14:paraId="6B4023A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16A4288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32B4079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3F93A39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1DF898A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6503FCC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44EA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                                                          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   </w:t>
            </w:r>
          </w:p>
          <w:p w14:paraId="714A550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4BABD64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14:paraId="1A47AC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23.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`          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>20___</w:t>
            </w:r>
            <w:r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թ</w:t>
            </w:r>
            <w:r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.</w:t>
            </w:r>
          </w:p>
          <w:p w14:paraId="4AB23E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14:paraId="3315ED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B54927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14:paraId="3D2AF2C1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3AFB3ED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964E75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F4CC3A7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EFAE643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A607746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պահանջագիրը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հրավերով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վավերապայմանների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24"/>
          <w:lang w:val="hy-AM"/>
        </w:rPr>
        <w:t>կարգի</w:t>
      </w:r>
      <w:r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>:</w:t>
      </w:r>
    </w:p>
    <w:p w14:paraId="21CC979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w:type="page"/>
      </w:r>
      <w:r w:rsidRPr="00E84C88">
        <w:rPr>
          <w:rFonts w:ascii="Arial" w:eastAsia="Times New Roman" w:hAnsi="Arial" w:cs="Arial"/>
          <w:b/>
          <w:lang w:val="hy-AM"/>
        </w:rPr>
        <w:lastRenderedPageBreak/>
        <w:t>Վճարման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պահանջագրի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պարտադիր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լրացման</w:t>
      </w:r>
      <w:r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w:rsidRPr="00E84C88">
        <w:rPr>
          <w:rFonts w:ascii="Arial" w:eastAsia="Times New Roman" w:hAnsi="Arial" w:cs="Arial"/>
          <w:b/>
          <w:lang w:val="hy-AM"/>
        </w:rPr>
        <w:t>ուղեցույցը</w:t>
      </w:r>
    </w:p>
    <w:p w14:paraId="40E0498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56D33C7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B449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3D5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&lt;&lt;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37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դաշտի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/</w:t>
            </w:r>
          </w:p>
          <w:p w14:paraId="676F79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առկայությունը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5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լրացման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պահանջը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4500BD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8CD5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Վավերապայմանը</w:t>
            </w:r>
          </w:p>
          <w:p w14:paraId="39EDB107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լրացնող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կողմը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` </w:t>
            </w:r>
          </w:p>
          <w:p w14:paraId="6EAD37BA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վճարողը</w:t>
            </w:r>
          </w:p>
          <w:p w14:paraId="063FC0C7" w14:textId="77777777" w:rsidR="00532D6C" w:rsidRPr="00E84C88" w:rsidRDefault="00532D6C" w:rsidP="00532D6C">
            <w:pPr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532D6C" w:rsidRPr="00E84C88" w14:paraId="42CC887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F84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7B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A7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41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7C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32D6C" w:rsidRPr="00A406BF" w14:paraId="76D298F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2E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1D3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92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62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DA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&gt;</w:t>
            </w:r>
          </w:p>
        </w:tc>
      </w:tr>
      <w:tr w:rsidR="00532D6C" w:rsidRPr="00A406BF" w14:paraId="258A136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68AB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44A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FF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28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51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</w:p>
        </w:tc>
      </w:tr>
      <w:tr w:rsidR="00532D6C" w:rsidRPr="00A406BF" w14:paraId="2B27B38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A718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1889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314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9E7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E6389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BCD" w14:textId="77777777" w:rsidR="00532D6C" w:rsidRPr="00E84C88" w:rsidRDefault="00532D6C" w:rsidP="00532D6C">
            <w:pPr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օրը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</w:tc>
      </w:tr>
      <w:tr w:rsidR="00532D6C" w:rsidRPr="00E84C88" w14:paraId="0453A0F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3AC1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C97E" w14:textId="77777777" w:rsidR="00532D6C" w:rsidRPr="00E84C88" w:rsidRDefault="00532D6C" w:rsidP="00532D6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B64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6A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430C9C3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ազգանունը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իրավաբանական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6AAF" w14:textId="77777777" w:rsidR="00532D6C" w:rsidRPr="00E84C88" w:rsidRDefault="00532D6C" w:rsidP="00532D6C">
            <w:pPr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23F0576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814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2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35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F1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F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02D4B55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2B4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68F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3AA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BC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174D148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կազմակերպությունում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76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12F01F6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81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CE1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316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2F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502D47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F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E84C88" w14:paraId="6C7516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3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E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C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4F3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6AA68A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ֆիզիկական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E16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4E929C5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07F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B54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անվանումը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,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անուն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F64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1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EA3261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անձի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ստացողի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E5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E84C88" w14:paraId="372C1364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7CA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80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E93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FA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6BABCB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գործընթացում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EB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</w:rPr>
              <w:t>)</w:t>
            </w:r>
          </w:p>
        </w:tc>
      </w:tr>
      <w:tr w:rsidR="00532D6C" w:rsidRPr="00A406BF" w14:paraId="6513F3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B2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1F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D8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18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2C10F4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Հայաստանի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Հանրապետության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նորմատիվ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իրավական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ակտերով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սահմանված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դեպքերում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հաշվառված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հարկատու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B7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A406BF" w14:paraId="0A16E0D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4B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A3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41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EF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A6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A406BF" w14:paraId="4799464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51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3A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67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7D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147B1B3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գանձապետական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հաշվի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փոխանցվեն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855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</w:p>
        </w:tc>
      </w:tr>
      <w:tr w:rsidR="00532D6C" w:rsidRPr="00E84C88" w14:paraId="59698AB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12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AC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թվերով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66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E37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2F4979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B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A406BF" w14:paraId="0BBAED1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D72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FD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թվերով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90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7C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</w:p>
          <w:p w14:paraId="10CFE5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նախատեսված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մասնակի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գնումների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հետ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կապված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83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չի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կիրառվում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)</w:t>
            </w:r>
          </w:p>
        </w:tc>
      </w:tr>
      <w:tr w:rsidR="00532D6C" w:rsidRPr="00E84C88" w14:paraId="1603CBE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A2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D1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արժույթը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բառերով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կոդով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CFD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59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55A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5438E36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F7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F4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գործարքի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1F5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88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ապահովման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6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532D6C" w:rsidRPr="00E84C88" w14:paraId="20B611F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F6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ED1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7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63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DFC38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գումարի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գանձման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վրա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հիմք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հանդիսացող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պայմանագրի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ընթացակարգի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ըստ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տուժանքի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մասին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համաձայնագրի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67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1EE553B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5F5D" w14:textId="77777777" w:rsidR="00532D6C" w:rsidRPr="00E84C88" w:rsidDel="0010680B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1C3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պայմանները՝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7B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A1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70D757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բառերը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, </w:t>
            </w:r>
          </w:p>
          <w:p w14:paraId="104DC5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նշանակում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տալիս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համաձայնությունը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F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141286C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84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129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20D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C1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0A012D8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փաստաթղթերի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էջերի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որոնք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պետք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տրամադրվեն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)</w:t>
            </w:r>
          </w:p>
          <w:p w14:paraId="6A3C2F5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լրացվել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հիմքեր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տվյալը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204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650E16A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5D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C5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B7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C2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6D141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դաշտը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Ընդ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եթե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Վճարման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պայմաններ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&lt;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ակցեպտավորված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ապա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ստորագրելով՝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նախապես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համաձայնվում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նշված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հաշվից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գանձելու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այս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դաշտում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54C396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DB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07E8204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էլեկտրոնային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ստորագրությունը</w:t>
            </w:r>
          </w:p>
          <w:p w14:paraId="6F2B23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A406BF" w14:paraId="7DA055B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2A0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08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C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F08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7C5748C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D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9200D0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E84C88" w14:paraId="321A625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A3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70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1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4A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14:paraId="595EA1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C2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</w:p>
        </w:tc>
      </w:tr>
      <w:tr w:rsidR="00532D6C" w:rsidRPr="00A406BF" w14:paraId="5A35C0E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BCA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62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51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29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` </w:t>
            </w:r>
          </w:p>
          <w:p w14:paraId="3AE4A2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առկայության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4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կնքվում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5326AB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բանկ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532D6C" w:rsidRPr="00A406BF" w14:paraId="38D9C97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56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07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B5F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3A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A7E8C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8C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348A00C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E3C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5D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55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1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658A352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լի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30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0C9E575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77A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9DC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B4E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0B6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015FA0E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վճարողին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կողմից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64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1D44F4D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E0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E4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C9B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9C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649E486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շահառուին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աշխատակցի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ստորագրությունը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AD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2C512CF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8B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/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F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մասնաճյուղի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5DB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B6A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3AE94D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դրոշմակնիքը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C4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124DC84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65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F6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շահառռւին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սպասարկող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ֆինանսական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կազմակերպության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ամսաթիվը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402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166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ոչ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պարտադիր</w:t>
            </w:r>
          </w:p>
          <w:p w14:paraId="7F2A09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լրացվում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պահանջագիրը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վերջինիս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դեպքում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որտեղ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սույն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տվյալները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դրվում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թղթային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եղանակով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ներկայաց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ված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պահանջագրի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11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14:paraId="4D086D8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575EE747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6EDB65B5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1D9C590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4A7D2C6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/>
        <w:t xml:space="preserve"> </w:t>
      </w:r>
    </w:p>
    <w:p w14:paraId="3F1D7ECD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14:paraId="6996635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6</w:t>
      </w:r>
    </w:p>
    <w:p w14:paraId="496D53B9" w14:textId="5D5C47BD" w:rsidR="00532D6C" w:rsidRPr="00E84C88" w:rsidRDefault="00A406BF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ԼՄ-ԹՀԿՏ-ԳՀԱՊՁԲ-25/02                </w:t>
      </w:r>
      <w:r w:rsidR="00A1458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         </w:t>
      </w:r>
      <w:r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>ծածկագրով</w:t>
      </w:r>
    </w:p>
    <w:p w14:paraId="0231C19E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գնանշման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հարցման</w:t>
      </w:r>
      <w:r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0"/>
          <w:lang w:val="es-ES"/>
        </w:rPr>
        <w:t>հրավերի</w:t>
      </w:r>
    </w:p>
    <w:p w14:paraId="49DD82F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1F64341" w14:textId="77777777" w:rsidR="00532D6C" w:rsidRPr="00E84C88" w:rsidRDefault="00532D6C" w:rsidP="00532D6C">
      <w:pPr>
        <w:tabs>
          <w:tab w:val="left" w:pos="2268"/>
        </w:tabs>
        <w:spacing w:after="0" w:line="240" w:lineRule="auto"/>
        <w:ind w:left="-284" w:firstLine="284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F7EF950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Cs w:val="24"/>
          <w:lang w:val="hy-AM"/>
        </w:rPr>
      </w:pPr>
      <w:r w:rsidRPr="00E84C88">
        <w:rPr>
          <w:rFonts w:ascii="Arial" w:eastAsia="Times New Roman" w:hAnsi="Arial" w:cs="Arial"/>
          <w:b/>
          <w:szCs w:val="24"/>
          <w:lang w:val="hy-AM"/>
        </w:rPr>
        <w:t>ՊԵՏՈՒԹՅԱՆ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b/>
          <w:szCs w:val="24"/>
          <w:lang w:val="hy-AM"/>
        </w:rPr>
        <w:t>ԿԱՐԻՔՆԵՐԻ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Cs w:val="24"/>
          <w:lang w:val="hy-AM"/>
        </w:rPr>
        <w:t>ՄԱՏԱԿԱՐԱՐՄԱՆ</w:t>
      </w:r>
    </w:p>
    <w:p w14:paraId="752F770F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w:rsidRPr="00E84C88">
        <w:rPr>
          <w:rFonts w:ascii="Arial" w:eastAsia="Times New Roman" w:hAnsi="Arial" w:cs="Arial"/>
          <w:b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 </w:t>
      </w:r>
    </w:p>
    <w:p w14:paraId="38F7642C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N </w:t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/>
      </w:r>
    </w:p>
    <w:p w14:paraId="05CAD13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50C8EDAA" w14:textId="77777777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  <w:t xml:space="preserve">  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 xml:space="preserve">          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                                                                                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     </w:t>
      </w:r>
      <w:r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475285EC" w14:textId="77777777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43E88F8B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______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դեմս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կանոնադրության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__________________-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դեմս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տնօրեն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_____________________-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կանոնադրության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մյուս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կնքեցին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հետևյալի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մասին։</w:t>
      </w:r>
    </w:p>
    <w:p w14:paraId="4BD7950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287DC720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1.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ԱՌԱՐԿԱՆ</w:t>
      </w:r>
    </w:p>
    <w:p w14:paraId="7C4CE153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</w:p>
    <w:p w14:paraId="2C6D3107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1.1.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N 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73FEA76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</w:p>
    <w:p w14:paraId="0B689CF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ՊԱՐՏԱԿԱՆՈՒԹՅՈՒՆՆԵՐԸ</w:t>
      </w:r>
    </w:p>
    <w:p w14:paraId="475A907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864EBC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2.1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52B7687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չմատակարարելու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612ECE2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</w:p>
    <w:p w14:paraId="5BA8A2B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6F76FE7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հայեցողությամբ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</w:p>
    <w:p w14:paraId="430C75E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501480D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որոշվածից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</w:p>
    <w:p w14:paraId="3D9F114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պակաս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14:paraId="1A6740A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0627979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`</w:t>
      </w:r>
    </w:p>
    <w:p w14:paraId="37F0392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մնացած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15CE56B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 </w:t>
      </w:r>
    </w:p>
    <w:p w14:paraId="27E10BB0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անհատույց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F8A1FA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հայեցողությամբ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տույժը։</w:t>
      </w:r>
    </w:p>
    <w:p w14:paraId="70EE074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69A7AD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F66BB8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>*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լրացվում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հանձնաժողովի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քարտուղարի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`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հրավերը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տեղեկագրում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6"/>
          <w:szCs w:val="16"/>
          <w:lang w:val="hy-AM"/>
        </w:rPr>
        <w:t>հրապարակելը</w:t>
      </w:r>
      <w:r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>:</w:t>
      </w:r>
    </w:p>
    <w:p w14:paraId="43342F6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440AB58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lastRenderedPageBreak/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բարձր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տարբերության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բերելու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69E36165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531C5FF8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2.1.7.1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`</w:t>
      </w:r>
    </w:p>
    <w:p w14:paraId="029A85BD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փոխարինվել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.</w:t>
      </w:r>
    </w:p>
    <w:p w14:paraId="7D095290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,</w:t>
      </w:r>
    </w:p>
    <w:p w14:paraId="69B1534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Զննել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Վաճառողին։</w:t>
      </w:r>
    </w:p>
    <w:p w14:paraId="52D4AA0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12"/>
          <w:szCs w:val="12"/>
          <w:lang w:val="hy-AM"/>
        </w:rPr>
      </w:pPr>
    </w:p>
    <w:p w14:paraId="438BA33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2.2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5F01323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գործողությունները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BEF915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հրաժարվելու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անհապաղ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0A8778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6.5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տույժը։</w:t>
      </w:r>
    </w:p>
    <w:p w14:paraId="19FE283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տեսականու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ծանուցել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անմիջապես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հայտնաբերված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ելնելով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բնույթից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նշանակությունից։</w:t>
      </w:r>
    </w:p>
    <w:p w14:paraId="465AC730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վնասները։</w:t>
      </w:r>
    </w:p>
    <w:p w14:paraId="23984F2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5219FC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2.3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15FA6A0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</w:p>
    <w:p w14:paraId="42C19F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1919639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7E0F249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խախտելն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բազմիցս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ժամկետները։</w:t>
      </w:r>
    </w:p>
    <w:p w14:paraId="25FCD68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վաղաժամկետ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FBDFEA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6E0680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2.4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`</w:t>
      </w:r>
    </w:p>
    <w:p w14:paraId="4A03901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>:</w:t>
      </w:r>
    </w:p>
    <w:p w14:paraId="05BC6B8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2.1.2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2.1.5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 </w:t>
      </w:r>
    </w:p>
    <w:p w14:paraId="2875B5FE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երրորդ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իրավունքներից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</w:p>
    <w:p w14:paraId="46D3A19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տրամադրել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հավաստող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3FEB39A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թույլ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մատակարարվածը։</w:t>
      </w:r>
    </w:p>
    <w:p w14:paraId="3E0EC78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2.2.2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ողջամիտ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տնօրինել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ինչպես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իրացնելու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վերադարձնելու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ծախսերը։</w:t>
      </w:r>
    </w:p>
    <w:p w14:paraId="5809716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2.4.8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տուգանքը։</w:t>
      </w:r>
    </w:p>
    <w:p w14:paraId="7D50D48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պատկանելիքները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փաստաթղթերը։</w:t>
      </w:r>
    </w:p>
    <w:p w14:paraId="20F579B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2.1.7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հատուցել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հիմնավորված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վնասները։</w:t>
      </w:r>
    </w:p>
    <w:p w14:paraId="044BFA8A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2.4.11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ապահովումների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գործողության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սնանկացման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գործընթաց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սկսելու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տեղեկացնել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Գնորդին։</w:t>
      </w:r>
    </w:p>
    <w:p w14:paraId="71D7406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9CF433A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3.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ԿԱՐԳԸ</w:t>
      </w:r>
    </w:p>
    <w:p w14:paraId="4F52F9B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3.1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________________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ԱԱՀ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>17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>29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0"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նպատակով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կատարվելիք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բոլոր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հարկերը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տուրքերը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ապահովագրման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ծախսերը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պարգևավճարները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ակնկալվող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շահույթը։</w:t>
      </w:r>
    </w:p>
    <w:p w14:paraId="3D439031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կայուն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չունի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ավելացնելու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նվազեցնելու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գինը։</w:t>
      </w:r>
    </w:p>
    <w:p w14:paraId="63FF7B0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Armenian"/>
          <w:sz w:val="20"/>
          <w:szCs w:val="24"/>
          <w:u w:val="single"/>
          <w:lang w:val="hy-AM"/>
        </w:rPr>
        <w:t xml:space="preserve">             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բանկային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որպես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մարումն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նվազեցումներ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ձևով։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կանխավճարի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ամբողջական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մարումը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վճարումներ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18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30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1"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5B204DA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դիմաց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անկանխիկ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N 2)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ամիներին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20-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դեկտեմբերի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30-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</w:p>
    <w:p w14:paraId="014F044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4F6351F6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ՈՐԱԿԸ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ԵՐԱՇԽԻՔԸ</w:t>
      </w:r>
    </w:p>
    <w:p w14:paraId="304C191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երաշխավորում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ստանդարտի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պահանջներին։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726C7587" w14:textId="77777777" w:rsidR="00532D6C" w:rsidRPr="00E84C88" w:rsidRDefault="00532D6C" w:rsidP="00532D6C">
      <w:pPr>
        <w:spacing w:after="0" w:line="240" w:lineRule="auto"/>
        <w:ind w:firstLine="702"/>
        <w:jc w:val="both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4.2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Հիմնական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հանդիսացող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ընդունվելու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pt-BR"/>
        </w:rPr>
        <w:t xml:space="preserve">            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եկել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թերություններ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հաշվին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ողջամիտ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վերացնել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թերությունները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pt-BR"/>
        </w:rPr>
        <w:t>19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t>31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footnoteReference w:id="12"/>
      </w:r>
    </w:p>
    <w:p w14:paraId="45E5AFE2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1799440D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5.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ՀԱՆՁՆՈՒՄԸ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ԵՎ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ԸՆԴՈՒՆՈՒՄԸ</w:t>
      </w:r>
    </w:p>
    <w:p w14:paraId="6DD45D1E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ֆիքսվում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երկկողմ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փաստաթղթով՝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նշելով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ամսաթիվը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14:paraId="07054329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E84C88">
        <w:rPr>
          <w:rFonts w:ascii="Arial" w:eastAsia="Times New Roman" w:hAnsi="Arial" w:cs="Arial"/>
          <w:sz w:val="20"/>
          <w:szCs w:val="20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ներառյալ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ստորագրված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հանձնելու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ֆիքսող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փաստաթուղթը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N 3.1)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արձանագրության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օրինակ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հավելված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N 3): </w:t>
      </w:r>
    </w:p>
    <w:p w14:paraId="6FEE27B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պայմաններին։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Հակառակ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`</w:t>
      </w:r>
    </w:p>
    <w:p w14:paraId="1E76EE61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հարցի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ձեռնարկում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իրավիճակի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53A3B09D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կիրառում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միջոցներ։</w:t>
      </w:r>
    </w:p>
    <w:p w14:paraId="49BB6BC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օրվանից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հաշված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     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օրվա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/>
        </w:rPr>
        <w:t>ընթացքում</w:t>
      </w:r>
      <w:r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օրինակը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պատճառաբանված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մերժումը։</w:t>
      </w:r>
    </w:p>
    <w:p w14:paraId="3622649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/>
        <w:t xml:space="preserve">5.4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մերժում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5.3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վերջնաժամկետին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տրամադրում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</w:p>
    <w:p w14:paraId="607AEB7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66A948C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7597B0C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6.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ՊԱՏԱՍԽԱՆԱՏՎՈՒԹՅՈՒՆԸ</w:t>
      </w:r>
    </w:p>
    <w:p w14:paraId="0ED227C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որակի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պահպանման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</w:p>
    <w:p w14:paraId="2F4D659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ուշացված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գանձվում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չմատակարարված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հարյուրերրորդական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չափով։</w:t>
      </w:r>
    </w:p>
    <w:p w14:paraId="473E6F2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1.1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չհամապատասխանող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գանձվում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տասնորդական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 w:rsidDel="009B7E9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>20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>32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w:id="13"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մատակարարումը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պատվիրատուի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չընդունվելու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 </w:t>
      </w:r>
    </w:p>
    <w:p w14:paraId="413BE2B8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6.3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հաշվանցվում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հետ։</w:t>
      </w:r>
    </w:p>
    <w:p w14:paraId="317590B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ուշացված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հաշվարկվում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սակայն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չվճարված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գումարի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0,05 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զրո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հինգ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հարյուրերրորդական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տոկոսի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չափով։</w:t>
      </w:r>
    </w:p>
    <w:p w14:paraId="063DE7E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6.6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կարգով։</w:t>
      </w:r>
    </w:p>
    <w:p w14:paraId="0FF6ECA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6.7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Տույժերի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տուգանքի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իրենց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լրիվ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կատարելուց։</w:t>
      </w:r>
    </w:p>
    <w:p w14:paraId="0EE0903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808680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58B2E7A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7.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ԱՆՀԱՂԹԱՀԱՐԵԼԻ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ԱԶԴԵՑՈՒԹՅՈՒՆԸ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ՖՈՐՍ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ՄԱԺՈՐ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>)</w:t>
      </w:r>
    </w:p>
    <w:p w14:paraId="5782F408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55D8BE75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չկատարելու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ազատվում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պատասխանատվությունից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եղել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անհաղթահարելի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չէին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կանխատեսել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կանխարգելել։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Այդպիսի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իրավիճակներ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երկրաշարժը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ջրհեղեղը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հրդեհը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պատերազմը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ռազմական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արտակարգ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հայտարարելը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քաղաքական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հուզումները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գործադուլները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հաղորդակցության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աշխատանքի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դադարեցումը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պետական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մարմինների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ակտերը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անհնարին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դարձնում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կատարումը։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արտակարգ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շարունակվում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3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երեք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ամսից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ավելի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ունի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նախապես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տեղյակ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մյուս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կողմին։</w:t>
      </w:r>
    </w:p>
    <w:p w14:paraId="770F696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54B07D5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8.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ՊԱՅՄԱՆՆԵՐ</w:t>
      </w:r>
    </w:p>
    <w:p w14:paraId="4A783C70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1B3682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ուժի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մեջ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մտնում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ստորագրման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ստանձնած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ողջ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կատարումը։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5AAFADB5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պարտականությունների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հանդիսանում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ֆինանսների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նախարարության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հաշվառված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հանգամանքը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:</w:t>
      </w:r>
      <w:r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>21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>33</w:t>
      </w:r>
      <w:r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w:id="14"/>
      </w:r>
    </w:p>
    <w:p w14:paraId="20A7D72B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վճարային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դադարել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հակընդդեմ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հաշվանցով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կնիքով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հաստատված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ծագած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իրավունքը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փոխանցվել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առանց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պարտապան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գրավոր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համաձայնության։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61F65201" w14:textId="77777777" w:rsidR="00532D6C" w:rsidRPr="00E84C88" w:rsidRDefault="00532D6C" w:rsidP="00532D6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/>
        <w:t xml:space="preserve">8.3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նախատեսված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հսկողության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վերահսկողության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բողոքների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քննության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կազմակերպված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գործընթացում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ներկայացրել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կեղծ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փաստաթղթեր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տեղեկություններ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վերջինիս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ընտրված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մասնակից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ճանաչելու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որոշումը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համապատասխանում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գալուց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հետո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միակողմանիորեն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արձանագրված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խախտումները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կնքումը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հայտնի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լինելու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գնումների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հիմք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կհանդիսանային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միակողմանի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հետևանքով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առաջացող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բաց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թողնված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ռիսկը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վերջինս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փոխհատուցել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մեղքով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պայմանագիրը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լուծվել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է։</w:t>
      </w:r>
      <w:r w:rsidRPr="00E84C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41B4D1D8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8.4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վեճերը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ենթակա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քննության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դատարաններում։</w:t>
      </w:r>
    </w:p>
    <w:p w14:paraId="50E3315F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8.5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լրացումներ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միայն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փոխադարձ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համաձայնությամբ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համաձայնագիր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կնքելու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միջոցով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կհանդիսանա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անբաժանելի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մասը։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36E9E48D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Արգելվում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եթե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գինը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գործոնային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ապա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նաև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կից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հաջորդող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տարիներին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համաձայնագրում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այնպիսի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փոփոխություններ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որոնք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հանգեցնում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ծավալների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ձեռք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բերվող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միավորի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արհեստական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փոփոխման։</w:t>
      </w:r>
    </w:p>
    <w:p w14:paraId="45F1C34C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կողմերից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անկախ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գործոնների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ազդեցությամբ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փոփոխման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յուրաքանչյուր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սահմանում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Հայաստանի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Հանրապետության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կառավարությունը։</w:t>
      </w:r>
    </w:p>
    <w:p w14:paraId="66DE1EC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8.6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իրականացվ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14:paraId="724FFF99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1)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.</w:t>
      </w:r>
    </w:p>
    <w:p w14:paraId="020D9715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2)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փոփոխման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Վաճառ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ող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գրավոր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տեղեկացնում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Գնորդին՝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տրամադրելով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գործակալության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պատճենը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դրա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կողմ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հանդիսացող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անձի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տվյալները՝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փոփոխությունը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կատարվելու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հինգ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աշխատանքային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օրվա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ընթացքում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22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5"/>
      </w:r>
    </w:p>
    <w:p w14:paraId="5E69B5E7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8.7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Եթե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իրականացվում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համատեղ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գործունեության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ապա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մասնակիցները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համատեղ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համապարտ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պատասխանատվություն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անդամի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դուրս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գալու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միակողմանիորեն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կոնսորցիումի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անդամների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կիրառվում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նախատեսված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պատասխանատվության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միջոցները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>:</w:t>
      </w:r>
      <w:r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>23</w:t>
      </w:r>
      <w:r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w:id="16"/>
      </w:r>
    </w:p>
    <w:p w14:paraId="18743E62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8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>.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8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պր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մատա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ր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երկարաձգվել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այմանագրով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լրանալը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`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Վաճառողի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առաջարկության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առկայության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>,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պայմանով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Գնորդ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մոտ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վերացել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ապրանքի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օգտագործման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պահանջը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իսկ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առաջարկությունը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ներկայացվել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ուշ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սկզբանե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մատակարարման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համար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ժամկետը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լրանալուց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առնվազն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5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առաջ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Ընդ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որում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կետով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ապրա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նքի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մատակարա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րման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ժամկետը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երկարաձգվել</w:t>
      </w:r>
      <w:r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մեկ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անգամ</w:t>
      </w:r>
      <w:r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մինչև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30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օրացուցային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բայց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ոչ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ավել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քան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պայմանագրով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սահմանված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ժամկետն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>:</w:t>
      </w:r>
    </w:p>
    <w:p w14:paraId="3E89E974" w14:textId="77777777" w:rsidR="00532D6C" w:rsidRPr="00E84C88" w:rsidRDefault="00532D6C" w:rsidP="00532D6C">
      <w:pPr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8.9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պայմաններում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խնայողություններ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տվյալ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օգուտը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կրած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վնասն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են։</w:t>
      </w:r>
    </w:p>
    <w:p w14:paraId="4BCDD54A" w14:textId="77777777" w:rsidR="00532D6C" w:rsidRPr="00E84C88" w:rsidRDefault="00532D6C" w:rsidP="00532D6C">
      <w:pPr>
        <w:tabs>
          <w:tab w:val="num" w:pos="0"/>
          <w:tab w:val="left" w:pos="720"/>
          <w:tab w:val="num" w:pos="90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երրորդ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անձանց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պարտավորությունները՝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ներառյալ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բխող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դուրս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դաշտից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ազդել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արդյունքն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ընդունելու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վրա։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դրանցից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բխող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հարաբերությունները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կարգավորվում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այդ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գործարքների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հարաբերությունները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կարգավորող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նորմերով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դրանց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պատասխանատու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Վաճառողը։</w:t>
      </w:r>
    </w:p>
    <w:p w14:paraId="327C630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8.10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</w:t>
      </w:r>
      <w:r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>այմանագիրը</w:t>
      </w:r>
      <w:r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>չի</w:t>
      </w:r>
      <w:r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փոփոխվել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վորու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հետևանքով</w:t>
      </w:r>
      <w:r w:rsidRPr="00E84C88" w:rsidDel="00591DE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փոխադարձ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համաձայնությամբ՝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բացառությամբ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հատկացումների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նվազեցման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դեպքերի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Ընդ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պարտավորությունների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փոխադարձ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համաձայնությունն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բերել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նախքան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օրենսդրությամբ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ապրանքի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մատակարարման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անհրաժեշտ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ֆինանսական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հատկացումների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նվազեցումը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</w:p>
    <w:p w14:paraId="68EFFA01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lastRenderedPageBreak/>
        <w:tab/>
        <w:t xml:space="preserve">8.11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ստանձնած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պարտավորությունները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չկատա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ոչ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կատարելու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հիմքով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www.procurement.am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հասցեով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գործող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ինտերնետային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կայքի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ծանուցումներ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բաժնում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նշելով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հրապարակման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ամսաթիվը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վերաբերյալ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պատշաճ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`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սույն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կետով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սահմանված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հրապարակվելուն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հաջորդող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օրվանից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bookmarkStart w:id="16" w:name="_Hlk23253914"/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ամբողջությամբ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մասնակի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միակողմանի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ծանուցումը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տեղեկագրում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հրապարակվելու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Գնորդը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այն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ուղարկվում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նաև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Վաճառողի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էլեկտրոնային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փոստին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bookmarkEnd w:id="16"/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</w:p>
    <w:p w14:paraId="5956D8D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8.12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կապակցությամբ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ծագած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վեճերը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բանակցությունների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միջոցով։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Համաձայնություն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ձեռք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չբերելու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դեպքում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վեճերը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լուծվում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դատական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կարգով։</w:t>
      </w:r>
    </w:p>
    <w:p w14:paraId="73CABB0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8.13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Պայմանագիրը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կազմված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____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էջից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կնքվում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երկու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օրինակից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որոնք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ունեն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հավասարազոր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իրավաբանական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ուժ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յուրաքանչյուր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կողմին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տրվում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մեկական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օրինակ։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1, N 2, N 3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և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3.1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հավելվածները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համարվում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են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անբաժանելի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մասը։</w:t>
      </w:r>
    </w:p>
    <w:p w14:paraId="4376CBF9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8.14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Պայմանագրի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հետ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կապված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հարաբերությունների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նկատմամբ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կիրառվում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է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Հայաստանի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Հանրապետության</w:t>
      </w: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hy-AM" w:eastAsia="ru-RU"/>
        </w:rPr>
        <w:t>իրավունքը։</w:t>
      </w:r>
    </w:p>
    <w:p w14:paraId="3F7BD8D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</w:p>
    <w:p w14:paraId="0D3976BD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9.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Կողմերի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հասցեները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բանկային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վավերապայմանները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b/>
          <w:sz w:val="20"/>
          <w:szCs w:val="24"/>
          <w:lang w:val="hy-AM"/>
        </w:rPr>
        <w:t>ստորագրությունները</w:t>
      </w:r>
    </w:p>
    <w:p w14:paraId="708CD59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5EB3D7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CA2449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69B8F2C7" w14:textId="77777777" w:rsidTr="00532D6C">
        <w:tc>
          <w:tcPr>
            <w:tcW w:w="4536" w:type="dxa"/>
          </w:tcPr>
          <w:p w14:paraId="482D40F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0B216EB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u w:val="single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u w:val="single"/>
                <w:lang w:val="en-US"/>
              </w:rPr>
              <w:t xml:space="preserve"> </w:t>
            </w:r>
          </w:p>
          <w:p w14:paraId="1CA0298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476721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</w:t>
            </w:r>
          </w:p>
          <w:p w14:paraId="5A84A63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2DE8A1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508E8D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4343" w:type="dxa"/>
          </w:tcPr>
          <w:p w14:paraId="07D8A30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hy-AM"/>
              </w:rPr>
              <w:t>ՎԱՃԱՌՈՂ</w:t>
            </w:r>
          </w:p>
          <w:p w14:paraId="1CF215D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0E3D71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6629375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---------------------------------</w:t>
            </w:r>
          </w:p>
          <w:p w14:paraId="563D856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1132EC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>Տ</w:t>
            </w:r>
          </w:p>
        </w:tc>
      </w:tr>
    </w:tbl>
    <w:p w14:paraId="7746A79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C9829E3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Անհրաժեշտության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դեպքում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կարող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են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ներառվել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օրենսդրությանը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չհակասող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դրույթներ։</w:t>
      </w:r>
    </w:p>
    <w:p w14:paraId="248BE82C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</w:p>
    <w:p w14:paraId="2656997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349DD3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3B789C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32D5D2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E5A798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  <w:sectPr w:rsidR="00532D6C" w:rsidRPr="00E84C88" w:rsidSect="00532D6C">
          <w:pgSz w:w="11906" w:h="16838" w:code="9"/>
          <w:pgMar w:top="426" w:right="662" w:bottom="426" w:left="1138" w:header="562" w:footer="562" w:gutter="0"/>
          <w:cols w:space="720"/>
        </w:sectPr>
      </w:pPr>
    </w:p>
    <w:p w14:paraId="3FF609C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Arial" w:eastAsia="Times New Roman" w:hAnsi="Arial" w:cs="Arial"/>
          <w:sz w:val="18"/>
          <w:szCs w:val="24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1</w:t>
      </w:r>
    </w:p>
    <w:p w14:paraId="5CE15B2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4C71B9E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41F6E17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37344B54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C3A98B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ՏԵԽՆԻԿԱԿԱՆ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ԲՆՈՒԹԱԳԻՐ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-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ԺԱՄԱՆԱԿԱՑՈՒՅՑ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>*</w:t>
      </w:r>
    </w:p>
    <w:p w14:paraId="1F01EEC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ՀՀ</w:t>
      </w: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34"/>
        <w:gridCol w:w="1134"/>
        <w:gridCol w:w="1560"/>
        <w:gridCol w:w="3240"/>
        <w:gridCol w:w="966"/>
        <w:gridCol w:w="924"/>
        <w:gridCol w:w="1127"/>
        <w:gridCol w:w="1127"/>
        <w:gridCol w:w="1262"/>
        <w:gridCol w:w="792"/>
        <w:gridCol w:w="1293"/>
      </w:tblGrid>
      <w:tr w:rsidR="00532D6C" w:rsidRPr="00E84C88" w14:paraId="344C2325" w14:textId="77777777" w:rsidTr="00532D6C">
        <w:tc>
          <w:tcPr>
            <w:tcW w:w="15423" w:type="dxa"/>
            <w:gridSpan w:val="12"/>
          </w:tcPr>
          <w:p w14:paraId="28327F5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Ապրանքի</w:t>
            </w:r>
          </w:p>
        </w:tc>
      </w:tr>
      <w:tr w:rsidR="00532D6C" w:rsidRPr="00E84C88" w14:paraId="494E6049" w14:textId="77777777" w:rsidTr="00532D6C">
        <w:trPr>
          <w:trHeight w:val="219"/>
        </w:trPr>
        <w:tc>
          <w:tcPr>
            <w:tcW w:w="864" w:type="dxa"/>
            <w:vMerge w:val="restart"/>
            <w:vAlign w:val="center"/>
          </w:tcPr>
          <w:p w14:paraId="67ED038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հրավերով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համարը</w:t>
            </w:r>
          </w:p>
        </w:tc>
        <w:tc>
          <w:tcPr>
            <w:tcW w:w="1134" w:type="dxa"/>
            <w:vMerge w:val="restart"/>
            <w:vAlign w:val="center"/>
          </w:tcPr>
          <w:p w14:paraId="0AAE32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պլանով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միջանցիկ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ծածկագիրը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ԳՄԱ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դասակարգման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134" w:type="dxa"/>
            <w:vMerge w:val="restart"/>
            <w:vAlign w:val="center"/>
          </w:tcPr>
          <w:p w14:paraId="57D4697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0ADFA6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ապրանքային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նշանը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մակիշը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և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արտադրողի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**</w:t>
            </w:r>
          </w:p>
        </w:tc>
        <w:tc>
          <w:tcPr>
            <w:tcW w:w="3240" w:type="dxa"/>
            <w:vMerge w:val="restart"/>
            <w:vAlign w:val="center"/>
          </w:tcPr>
          <w:p w14:paraId="40F3BDB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տեխնիկական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բնութագիրը</w:t>
            </w:r>
          </w:p>
        </w:tc>
        <w:tc>
          <w:tcPr>
            <w:tcW w:w="966" w:type="dxa"/>
            <w:vMerge w:val="restart"/>
            <w:vAlign w:val="center"/>
          </w:tcPr>
          <w:p w14:paraId="61C1C4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միավորը</w:t>
            </w:r>
          </w:p>
        </w:tc>
        <w:tc>
          <w:tcPr>
            <w:tcW w:w="924" w:type="dxa"/>
            <w:vMerge w:val="restart"/>
            <w:vAlign w:val="center"/>
          </w:tcPr>
          <w:p w14:paraId="619D98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միավոր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գինը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դրամ</w:t>
            </w:r>
          </w:p>
        </w:tc>
        <w:tc>
          <w:tcPr>
            <w:tcW w:w="1127" w:type="dxa"/>
            <w:vMerge w:val="restart"/>
            <w:vAlign w:val="center"/>
          </w:tcPr>
          <w:p w14:paraId="75E8CEA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ընդհանուր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գինը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դրամ</w:t>
            </w:r>
          </w:p>
        </w:tc>
        <w:tc>
          <w:tcPr>
            <w:tcW w:w="1127" w:type="dxa"/>
            <w:vMerge w:val="restart"/>
            <w:vAlign w:val="center"/>
          </w:tcPr>
          <w:p w14:paraId="7F4E146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ընդհանուր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քանակը</w:t>
            </w:r>
          </w:p>
        </w:tc>
        <w:tc>
          <w:tcPr>
            <w:tcW w:w="3347" w:type="dxa"/>
            <w:gridSpan w:val="3"/>
            <w:vAlign w:val="center"/>
          </w:tcPr>
          <w:p w14:paraId="71724F0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մատակարարման</w:t>
            </w:r>
          </w:p>
        </w:tc>
      </w:tr>
      <w:tr w:rsidR="00532D6C" w:rsidRPr="00E84C88" w14:paraId="33B094FB" w14:textId="77777777" w:rsidTr="00532D6C">
        <w:trPr>
          <w:trHeight w:val="445"/>
        </w:trPr>
        <w:tc>
          <w:tcPr>
            <w:tcW w:w="864" w:type="dxa"/>
            <w:vMerge/>
            <w:vAlign w:val="center"/>
          </w:tcPr>
          <w:p w14:paraId="5ED0B8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085204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4D7079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6F0136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14:paraId="1C9D9D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66" w:type="dxa"/>
            <w:vMerge/>
            <w:vAlign w:val="center"/>
          </w:tcPr>
          <w:p w14:paraId="65ABF0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24" w:type="dxa"/>
            <w:vMerge/>
            <w:vAlign w:val="center"/>
          </w:tcPr>
          <w:p w14:paraId="1026E9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3FC7FFE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76B1FD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2" w:type="dxa"/>
            <w:vAlign w:val="center"/>
          </w:tcPr>
          <w:p w14:paraId="254DEF3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հասցեն</w:t>
            </w:r>
          </w:p>
        </w:tc>
        <w:tc>
          <w:tcPr>
            <w:tcW w:w="792" w:type="dxa"/>
            <w:vAlign w:val="center"/>
          </w:tcPr>
          <w:p w14:paraId="39DE34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ենթակա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քանակը</w:t>
            </w:r>
          </w:p>
        </w:tc>
        <w:tc>
          <w:tcPr>
            <w:tcW w:w="1293" w:type="dxa"/>
            <w:vAlign w:val="center"/>
          </w:tcPr>
          <w:p w14:paraId="1C9A46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Ժամկետը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14:paraId="6584D3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532D6C" w:rsidRPr="00A406BF" w14:paraId="04B9CFEF" w14:textId="77777777" w:rsidTr="00532D6C">
        <w:trPr>
          <w:trHeight w:val="246"/>
        </w:trPr>
        <w:tc>
          <w:tcPr>
            <w:tcW w:w="864" w:type="dxa"/>
          </w:tcPr>
          <w:p w14:paraId="18502F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14:paraId="573A7AC4" w14:textId="77777777" w:rsidR="00997EE9" w:rsidRPr="00E84C88" w:rsidRDefault="00997EE9" w:rsidP="00997EE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E84C88">
              <w:rPr>
                <w:rFonts w:ascii="GHEA Grapalat" w:eastAsia="Times New Roman" w:hAnsi="GHEA Grapalat" w:cs="Calibri"/>
              </w:rPr>
              <w:t>09134200</w:t>
            </w:r>
          </w:p>
          <w:p w14:paraId="79849F6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FE4D3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Դիզելային</w:t>
            </w: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վառելիք</w:t>
            </w: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>ամա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ռային</w:t>
            </w:r>
          </w:p>
        </w:tc>
        <w:tc>
          <w:tcPr>
            <w:tcW w:w="1560" w:type="dxa"/>
          </w:tcPr>
          <w:p w14:paraId="389259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3240" w:type="dxa"/>
          </w:tcPr>
          <w:p w14:paraId="619081C8" w14:textId="77777777" w:rsidR="00532D6C" w:rsidRPr="00E84C88" w:rsidRDefault="00532D6C" w:rsidP="00532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</w:pPr>
            <w:proofErr w:type="gramStart"/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Ցետանային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թիվը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51-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պակաս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ցետանային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ցուցիչը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46-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պակաս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խտությունը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150C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ջերմաստիճանում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820-845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կգ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³,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Պոլիցիկլիկ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արոմատիկ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ածխաջրածինների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զանգվածային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մասը՝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11%-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ծծմբի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պարունակությունը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10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մգ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/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կգ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Բռնկման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ջերմաստիճանը՝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55 ºC–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ցածր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ածխածնի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մնացորդը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10%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նստվածքում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0.3%-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ավելի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մածուցիկությունը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40 ºC-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ում՝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2.0-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մինչև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4.5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մմ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²/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վ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պղտորման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ջերմաստիճանը՝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5 ºC-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ից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ոչ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բարձր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անվտանգությունը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մակնշումը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փաթեթավորումը՝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ՀՀ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կառավարության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2004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թ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>.</w:t>
            </w:r>
            <w:proofErr w:type="gramEnd"/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Նոյեմբերի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11-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N 1592-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որոշմանբ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Հաստատված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ներքին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այրման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շարժիչային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վառելիքների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տեխնիկական</w:t>
            </w:r>
            <w:r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>կանոնակարգի</w:t>
            </w:r>
          </w:p>
          <w:p w14:paraId="7FCFC7B2" w14:textId="77777777" w:rsidR="00532D6C" w:rsidRPr="00E84C88" w:rsidRDefault="00532D6C" w:rsidP="00E84C8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Մատակարարումն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իրականացվում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սահմանված ձևաչափի կտրոններով</w:t>
            </w:r>
            <w:r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>։</w:t>
            </w:r>
          </w:p>
        </w:tc>
        <w:tc>
          <w:tcPr>
            <w:tcW w:w="966" w:type="dxa"/>
            <w:vAlign w:val="center"/>
          </w:tcPr>
          <w:p w14:paraId="612CE30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>լիտր</w:t>
            </w:r>
          </w:p>
        </w:tc>
        <w:tc>
          <w:tcPr>
            <w:tcW w:w="924" w:type="dxa"/>
            <w:vAlign w:val="center"/>
          </w:tcPr>
          <w:p w14:paraId="120EB55A" w14:textId="1A79EE4C" w:rsidR="00532D6C" w:rsidRPr="00D52182" w:rsidRDefault="00A1458F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490</w:t>
            </w:r>
          </w:p>
        </w:tc>
        <w:tc>
          <w:tcPr>
            <w:tcW w:w="1127" w:type="dxa"/>
            <w:vAlign w:val="center"/>
          </w:tcPr>
          <w:p w14:paraId="594FF272" w14:textId="04403E83" w:rsidR="00532D6C" w:rsidRPr="00D52182" w:rsidRDefault="00A1458F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2450000</w:t>
            </w:r>
          </w:p>
        </w:tc>
        <w:tc>
          <w:tcPr>
            <w:tcW w:w="1127" w:type="dxa"/>
            <w:vAlign w:val="center"/>
          </w:tcPr>
          <w:p w14:paraId="6B14D475" w14:textId="77777777" w:rsidR="00532D6C" w:rsidRPr="00E84C88" w:rsidRDefault="003242D7" w:rsidP="008E29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0</w:t>
            </w:r>
            <w:r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00</w:t>
            </w:r>
          </w:p>
        </w:tc>
        <w:tc>
          <w:tcPr>
            <w:tcW w:w="1262" w:type="dxa"/>
            <w:vAlign w:val="center"/>
          </w:tcPr>
          <w:p w14:paraId="19276C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0"/>
              </w:rPr>
              <w:t>Թումանյան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համայնք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կենտրոնական</w:t>
            </w:r>
            <w:r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փողոց</w:t>
            </w:r>
          </w:p>
        </w:tc>
        <w:tc>
          <w:tcPr>
            <w:tcW w:w="792" w:type="dxa"/>
            <w:vAlign w:val="center"/>
          </w:tcPr>
          <w:p w14:paraId="187CA50F" w14:textId="77777777" w:rsidR="00532D6C" w:rsidRPr="00E84C88" w:rsidRDefault="003242D7" w:rsidP="008E29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0</w:t>
            </w:r>
            <w:r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00</w:t>
            </w:r>
          </w:p>
        </w:tc>
        <w:tc>
          <w:tcPr>
            <w:tcW w:w="1293" w:type="dxa"/>
            <w:vAlign w:val="center"/>
          </w:tcPr>
          <w:p w14:paraId="00D4F4A3" w14:textId="05A35864" w:rsidR="00532D6C" w:rsidRPr="00E84C88" w:rsidRDefault="00532D6C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Պայմանագիր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կնքելու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պահից՝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մինչև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31.12.202</w:t>
            </w:r>
            <w:r w:rsidR="00B35FE4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</w:t>
            </w:r>
            <w:r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>թ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.</w:t>
            </w:r>
          </w:p>
        </w:tc>
      </w:tr>
    </w:tbl>
    <w:p w14:paraId="676AB89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437BFF2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9CB67A6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B54491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B85900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իսկ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փուլային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`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առաջին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փուլի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պետք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սահմանվի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առնվազն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20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օրացուցային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հաշվարկը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կատարվում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իրավունքների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պարտականությունների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կատարման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ուժի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մեջ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մտնելու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բացառությամբ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երբ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ընտրված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մասնակիցը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կարճ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Մատակարարման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վերջնաժամկետը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լինել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քան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տվյալ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տարվա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դեկտեմբերի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25-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3DF3937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2"/>
          <w:szCs w:val="12"/>
          <w:lang w:val="pt-BR"/>
        </w:rPr>
      </w:pPr>
    </w:p>
    <w:p w14:paraId="446C3EA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ընտրված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մասնակցի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հայտով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ներկայավել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մեկից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ավելի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ինչպես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տարբեր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ֆիրմային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ունեցող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դրանցից</w:t>
      </w:r>
      <w:r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բավարար</w:t>
      </w:r>
      <w:r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hy-AM"/>
        </w:rPr>
        <w:t>գնահատվածները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ներառվում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հավելվածում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հրավերով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մասնակցի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առաջարկվող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ապրանքի՝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ֆիրմային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վերաբերյալ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տեղեկատվության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հանվում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նշանը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մակնիշը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անվանումը</w:t>
      </w:r>
      <w:r w:rsidRPr="00E84C88" w:rsidDel="00EB35E7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սյունակը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Պայմանագրով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Վաճառողը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Գնորդին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ներկայացնում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ապրանքն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արտադրողից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վերջինիս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ներկայացուցչից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երաշխիքային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նամակ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համապատասխանության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սերտիֆիկատ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</w:p>
    <w:p w14:paraId="07AC560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lang w:val="pt-BR"/>
        </w:rPr>
      </w:pPr>
    </w:p>
    <w:p w14:paraId="796CF75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Գնումների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օրենքի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հոդվածի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6-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հիման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սյունակում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ժամկետի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հաշվարկն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իրականացվում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ֆինանսական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միջոցներ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համաձայնագրի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ուժի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մեջ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մտնելու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օրվանից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սկսած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645A02F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1D7ECE30" w14:textId="77777777" w:rsidTr="00532D6C">
        <w:trPr>
          <w:jc w:val="center"/>
        </w:trPr>
        <w:tc>
          <w:tcPr>
            <w:tcW w:w="4536" w:type="dxa"/>
          </w:tcPr>
          <w:p w14:paraId="6C31DF9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505C17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77FF3DD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5F3D9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46DEF0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71BD73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14:paraId="0BFD6D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145E8C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ՎԱՃԱՌՈՂ</w:t>
            </w:r>
          </w:p>
          <w:p w14:paraId="0A35BC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A96D0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6B701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05B2C9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36EF82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</w:tr>
    </w:tbl>
    <w:p w14:paraId="24B8C63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4"/>
        </w:rPr>
        <w:br w:type="page"/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lastRenderedPageBreak/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2</w:t>
      </w:r>
    </w:p>
    <w:p w14:paraId="5F99812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1EFC861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58B100C9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19781675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2F024E83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GHEA Grapalat" w:eastAsia="Times New Roman" w:hAnsi="GHEA Grapalat" w:cs="Sylfaen"/>
          <w:b/>
          <w:lang w:val="en-US"/>
        </w:rPr>
        <w:softHyphen/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ՎՃԱՐՄԱՆ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ԺԱՄԱՆԱԿԱՑՈՒՅՑ</w:t>
      </w: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>*</w:t>
      </w:r>
    </w:p>
    <w:p w14:paraId="068AC06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84C88">
        <w:rPr>
          <w:rFonts w:ascii="Arial" w:eastAsia="Times New Roman" w:hAnsi="Arial" w:cs="Arial"/>
          <w:sz w:val="18"/>
          <w:szCs w:val="24"/>
          <w:lang w:val="en-US"/>
        </w:rPr>
        <w:t>ՀՀ</w:t>
      </w:r>
      <w:r w:rsidRPr="00E84C88">
        <w:rPr>
          <w:rFonts w:ascii="GHEA Grapalat" w:eastAsia="Times New Roman" w:hAnsi="GHEA Grapalat" w:cs="Sylfaen"/>
          <w:sz w:val="18"/>
          <w:szCs w:val="24"/>
          <w:lang w:val="es-ES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en-US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8"/>
        <w:gridCol w:w="2199"/>
        <w:gridCol w:w="1946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63"/>
        <w:gridCol w:w="685"/>
        <w:gridCol w:w="1592"/>
      </w:tblGrid>
      <w:tr w:rsidR="00532D6C" w:rsidRPr="00E84C88" w14:paraId="14134D10" w14:textId="77777777" w:rsidTr="00532D6C">
        <w:tc>
          <w:tcPr>
            <w:tcW w:w="15693" w:type="dxa"/>
            <w:gridSpan w:val="16"/>
          </w:tcPr>
          <w:p w14:paraId="1404B7F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Ապրանքի</w:t>
            </w:r>
          </w:p>
        </w:tc>
      </w:tr>
      <w:tr w:rsidR="00532D6C" w:rsidRPr="00A406BF" w14:paraId="000DF80A" w14:textId="77777777" w:rsidTr="00532D6C">
        <w:tc>
          <w:tcPr>
            <w:tcW w:w="1812" w:type="dxa"/>
            <w:vAlign w:val="center"/>
          </w:tcPr>
          <w:p w14:paraId="438024B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հրավերով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չափաբաժնի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համարը</w:t>
            </w:r>
          </w:p>
        </w:tc>
        <w:tc>
          <w:tcPr>
            <w:tcW w:w="2323" w:type="dxa"/>
            <w:vAlign w:val="center"/>
          </w:tcPr>
          <w:p w14:paraId="260D92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գնումների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պլանով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նախատեսված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միջանցիկ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ծածկագիրը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ԳՄԱ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դասակարգման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(CPV)</w:t>
            </w:r>
          </w:p>
        </w:tc>
        <w:tc>
          <w:tcPr>
            <w:tcW w:w="2085" w:type="dxa"/>
            <w:vAlign w:val="center"/>
          </w:tcPr>
          <w:p w14:paraId="71C34C1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>անվանումը</w:t>
            </w:r>
          </w:p>
        </w:tc>
        <w:tc>
          <w:tcPr>
            <w:tcW w:w="9473" w:type="dxa"/>
            <w:gridSpan w:val="13"/>
            <w:vAlign w:val="center"/>
          </w:tcPr>
          <w:p w14:paraId="6C4A78EC" w14:textId="77777777" w:rsidR="00532D6C" w:rsidRPr="00E84C88" w:rsidRDefault="00532D6C" w:rsidP="00E84C8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դիմաց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վճարումները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նախատեսվում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է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իրականացնել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202</w:t>
            </w:r>
            <w:r w:rsidR="00E84C88">
              <w:rPr>
                <w:rFonts w:eastAsia="Times New Roman" w:cs="Times New Roman"/>
                <w:sz w:val="18"/>
                <w:szCs w:val="24"/>
                <w:lang w:val="hy-AM"/>
              </w:rPr>
              <w:t>4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թ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-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ին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`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ամիսների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այդ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>թվում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>**</w:t>
            </w:r>
          </w:p>
        </w:tc>
      </w:tr>
      <w:tr w:rsidR="00532D6C" w:rsidRPr="00E84C88" w14:paraId="491F0AFF" w14:textId="77777777" w:rsidTr="00532D6C">
        <w:trPr>
          <w:trHeight w:val="1538"/>
        </w:trPr>
        <w:tc>
          <w:tcPr>
            <w:tcW w:w="1812" w:type="dxa"/>
          </w:tcPr>
          <w:p w14:paraId="32F146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323" w:type="dxa"/>
          </w:tcPr>
          <w:p w14:paraId="6D234B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085" w:type="dxa"/>
          </w:tcPr>
          <w:p w14:paraId="7E05C6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470" w:type="dxa"/>
            <w:textDirection w:val="btLr"/>
            <w:vAlign w:val="center"/>
          </w:tcPr>
          <w:p w14:paraId="3E9CAEB5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հունվար</w:t>
            </w:r>
          </w:p>
        </w:tc>
        <w:tc>
          <w:tcPr>
            <w:tcW w:w="470" w:type="dxa"/>
            <w:textDirection w:val="btLr"/>
            <w:vAlign w:val="center"/>
          </w:tcPr>
          <w:p w14:paraId="1BE734FE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փետրվար</w:t>
            </w:r>
          </w:p>
        </w:tc>
        <w:tc>
          <w:tcPr>
            <w:tcW w:w="685" w:type="dxa"/>
            <w:textDirection w:val="btLr"/>
            <w:vAlign w:val="center"/>
          </w:tcPr>
          <w:p w14:paraId="0FE8A295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մարտ</w:t>
            </w:r>
          </w:p>
        </w:tc>
        <w:tc>
          <w:tcPr>
            <w:tcW w:w="685" w:type="dxa"/>
            <w:textDirection w:val="btLr"/>
            <w:vAlign w:val="center"/>
          </w:tcPr>
          <w:p w14:paraId="6AB1EB58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ապրիլ</w:t>
            </w:r>
          </w:p>
        </w:tc>
        <w:tc>
          <w:tcPr>
            <w:tcW w:w="685" w:type="dxa"/>
            <w:textDirection w:val="btLr"/>
            <w:vAlign w:val="center"/>
          </w:tcPr>
          <w:p w14:paraId="469E782B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մայիս</w:t>
            </w:r>
          </w:p>
        </w:tc>
        <w:tc>
          <w:tcPr>
            <w:tcW w:w="685" w:type="dxa"/>
            <w:textDirection w:val="btLr"/>
            <w:vAlign w:val="center"/>
          </w:tcPr>
          <w:p w14:paraId="4874E45C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հունիս</w:t>
            </w:r>
          </w:p>
        </w:tc>
        <w:tc>
          <w:tcPr>
            <w:tcW w:w="685" w:type="dxa"/>
            <w:textDirection w:val="btLr"/>
            <w:vAlign w:val="center"/>
          </w:tcPr>
          <w:p w14:paraId="476975FD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հուլիս</w:t>
            </w:r>
            <w:r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33E03936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օգոստոս</w:t>
            </w:r>
          </w:p>
        </w:tc>
        <w:tc>
          <w:tcPr>
            <w:tcW w:w="685" w:type="dxa"/>
            <w:textDirection w:val="btLr"/>
            <w:vAlign w:val="center"/>
          </w:tcPr>
          <w:p w14:paraId="3BFF9F57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սեպտեմբեր</w:t>
            </w:r>
            <w:r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58909476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հոկտեմբեր</w:t>
            </w:r>
          </w:p>
        </w:tc>
        <w:tc>
          <w:tcPr>
            <w:tcW w:w="685" w:type="dxa"/>
            <w:textDirection w:val="btLr"/>
            <w:vAlign w:val="center"/>
          </w:tcPr>
          <w:p w14:paraId="3D9C5420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նոյեմբեր</w:t>
            </w:r>
          </w:p>
        </w:tc>
        <w:tc>
          <w:tcPr>
            <w:tcW w:w="685" w:type="dxa"/>
            <w:textDirection w:val="btLr"/>
            <w:vAlign w:val="center"/>
          </w:tcPr>
          <w:p w14:paraId="315420A0" w14:textId="77777777" w:rsidR="00532D6C" w:rsidRPr="00E84C88" w:rsidRDefault="00532D6C" w:rsidP="00532D6C">
            <w:pPr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դեկտեմբեր</w:t>
            </w:r>
          </w:p>
        </w:tc>
        <w:tc>
          <w:tcPr>
            <w:tcW w:w="1683" w:type="dxa"/>
            <w:vAlign w:val="center"/>
          </w:tcPr>
          <w:p w14:paraId="03745B2B" w14:textId="77777777" w:rsidR="00532D6C" w:rsidRPr="00E84C88" w:rsidRDefault="00532D6C" w:rsidP="00532D6C">
            <w:pPr>
              <w:spacing w:after="0" w:line="240" w:lineRule="auto"/>
              <w:ind w:right="-1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w:rsidRPr="00E84C88">
              <w:rPr>
                <w:rFonts w:ascii="Arial" w:eastAsia="Times New Roman" w:hAnsi="Arial" w:cs="Arial"/>
                <w:sz w:val="18"/>
                <w:lang w:val="pt-BR"/>
              </w:rPr>
              <w:t>Ընդամենը</w:t>
            </w:r>
          </w:p>
          <w:p w14:paraId="21DA27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</w:p>
        </w:tc>
      </w:tr>
      <w:tr w:rsidR="00B35FE4" w:rsidRPr="00E84C88" w14:paraId="1D08A1DC" w14:textId="77777777" w:rsidTr="00FF493B">
        <w:trPr>
          <w:trHeight w:val="1538"/>
        </w:trPr>
        <w:tc>
          <w:tcPr>
            <w:tcW w:w="1812" w:type="dxa"/>
            <w:vAlign w:val="center"/>
          </w:tcPr>
          <w:p w14:paraId="46F5C44F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  <w:bookmarkStart w:id="17" w:name="_GoBack" w:colFirst="3" w:colLast="11"/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  <w:t>1</w:t>
            </w:r>
          </w:p>
        </w:tc>
        <w:tc>
          <w:tcPr>
            <w:tcW w:w="2323" w:type="dxa"/>
            <w:vAlign w:val="center"/>
          </w:tcPr>
          <w:p w14:paraId="5D78E536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E84C88">
              <w:rPr>
                <w:rFonts w:ascii="GHEA Grapalat" w:eastAsia="Times New Roman" w:hAnsi="GHEA Grapalat" w:cs="Calibri"/>
              </w:rPr>
              <w:t>09134200</w:t>
            </w:r>
          </w:p>
          <w:p w14:paraId="01FE32A5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vAlign w:val="center"/>
          </w:tcPr>
          <w:p w14:paraId="0FE9983F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Դիզելային</w:t>
            </w: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վառելիք</w:t>
            </w:r>
            <w:r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>ամա</w:t>
            </w:r>
            <w:r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>ռային</w:t>
            </w:r>
          </w:p>
        </w:tc>
        <w:tc>
          <w:tcPr>
            <w:tcW w:w="470" w:type="dxa"/>
            <w:vAlign w:val="center"/>
          </w:tcPr>
          <w:p w14:paraId="1CF3B338" w14:textId="1012D651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470" w:type="dxa"/>
            <w:vAlign w:val="center"/>
          </w:tcPr>
          <w:p w14:paraId="300749AD" w14:textId="541D2F73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22A2489E" w14:textId="16F7A29A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46C895E9" w14:textId="03ADCFDF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182BF48C" w14:textId="78294AE4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69515DB9" w14:textId="055AC0C3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71856B41" w14:textId="24E9A1C8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26708FC8" w14:textId="6A437706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4748A62D" w14:textId="031A4111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491BE0DE" w14:textId="175FE745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685" w:type="dxa"/>
            <w:vAlign w:val="center"/>
          </w:tcPr>
          <w:p w14:paraId="4D8E7A4A" w14:textId="2E429463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 %</w:t>
            </w:r>
          </w:p>
        </w:tc>
        <w:tc>
          <w:tcPr>
            <w:tcW w:w="685" w:type="dxa"/>
            <w:vAlign w:val="center"/>
          </w:tcPr>
          <w:p w14:paraId="6DF65A52" w14:textId="438B74BB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</w:t>
            </w: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%</w:t>
            </w:r>
          </w:p>
        </w:tc>
        <w:tc>
          <w:tcPr>
            <w:tcW w:w="1683" w:type="dxa"/>
          </w:tcPr>
          <w:p w14:paraId="1EF3FC25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11CD0C4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981A0F5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>100%</w:t>
            </w:r>
          </w:p>
        </w:tc>
      </w:tr>
      <w:bookmarkEnd w:id="17"/>
    </w:tbl>
    <w:p w14:paraId="6F363A0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n-US"/>
        </w:rPr>
      </w:pPr>
    </w:p>
    <w:p w14:paraId="0E5C245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lang w:val="en-US"/>
        </w:rPr>
        <w:t xml:space="preserve">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Վճարման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ենթակա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գումարները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ներկայացվում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աճողական</w:t>
      </w:r>
      <w:r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կարգով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Եթե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Գնումների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ՀՀ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օրենքի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15-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հոդվածի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6-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րդ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հիման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վրա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ապա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սույն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ժամանակացույցը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լրացվում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ֆինանսական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միջոցներ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նախատեսվելու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դեպքում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կողմերի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միջև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կնքվող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համաձայնագրի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հետ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միաժամանակ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`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որպես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դրա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անբաժանելի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մաս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>:</w:t>
      </w:r>
    </w:p>
    <w:p w14:paraId="7FEAC75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pt-BR"/>
        </w:rPr>
      </w:pP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հրավերում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գումարները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տոկոսով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իսկ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պայմանագիրը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կնքելիս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տոկոսի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փոխարեն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նշվում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է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կոնկրետ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գումարի</w:t>
      </w:r>
      <w:r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w:rsidRPr="00E84C88">
        <w:rPr>
          <w:rFonts w:ascii="Arial" w:eastAsia="Times New Roman" w:hAnsi="Arial" w:cs="Arial"/>
          <w:sz w:val="18"/>
          <w:szCs w:val="18"/>
          <w:lang w:val="pt-BR"/>
        </w:rPr>
        <w:t>չափ</w:t>
      </w:r>
    </w:p>
    <w:p w14:paraId="6CEE351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097871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6819FBAB" w14:textId="77777777" w:rsidTr="00532D6C">
        <w:trPr>
          <w:jc w:val="center"/>
        </w:trPr>
        <w:tc>
          <w:tcPr>
            <w:tcW w:w="4536" w:type="dxa"/>
          </w:tcPr>
          <w:p w14:paraId="6CA9FEB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>ԳՆՈՐԴ</w:t>
            </w:r>
          </w:p>
          <w:p w14:paraId="509DF5B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56E961A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253FF2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7B70AA4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2C412C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14:paraId="5B4A7D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53AAFB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>ՎԱՃԱՌՈՂ</w:t>
            </w:r>
          </w:p>
          <w:p w14:paraId="617AE53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2B98B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632525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>---------------------------------</w:t>
            </w:r>
          </w:p>
          <w:p w14:paraId="2311771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  <w:p w14:paraId="7011709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E84C88">
              <w:rPr>
                <w:rFonts w:ascii="Arial" w:eastAsia="Times New Roman" w:hAnsi="Arial" w:cs="Arial"/>
                <w:sz w:val="18"/>
                <w:szCs w:val="18"/>
              </w:rPr>
              <w:t>Տ</w:t>
            </w:r>
          </w:p>
        </w:tc>
      </w:tr>
    </w:tbl>
    <w:p w14:paraId="47D8B7A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  <w:sectPr w:rsidR="00532D6C" w:rsidRPr="00E84C88" w:rsidSect="00532D6C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14:paraId="600A1DB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7F21E69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</w:rPr>
      </w:pPr>
      <w:r w:rsidRPr="00E84C88">
        <w:rPr>
          <w:rFonts w:ascii="Arial" w:eastAsia="Times New Roman" w:hAnsi="Arial" w:cs="Arial"/>
          <w:sz w:val="18"/>
          <w:szCs w:val="24"/>
          <w:lang w:val="hy-AM"/>
        </w:rPr>
        <w:t>Հավելված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N </w:t>
      </w:r>
      <w:r w:rsidRPr="00E84C88">
        <w:rPr>
          <w:rFonts w:ascii="GHEA Grapalat" w:eastAsia="Times New Roman" w:hAnsi="GHEA Grapalat" w:cs="Times New Roman"/>
          <w:sz w:val="18"/>
          <w:szCs w:val="24"/>
        </w:rPr>
        <w:t>3</w:t>
      </w:r>
    </w:p>
    <w:p w14:paraId="5298202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 20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թ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.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31161DD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ծածկագրով</w:t>
      </w:r>
      <w:r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18"/>
          <w:szCs w:val="24"/>
          <w:lang w:val="hy-AM"/>
        </w:rPr>
        <w:t>պայմանագրի</w:t>
      </w:r>
    </w:p>
    <w:p w14:paraId="3884426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14:paraId="44F4868B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4"/>
        <w:gridCol w:w="5116"/>
      </w:tblGrid>
      <w:tr w:rsidR="00532D6C" w:rsidRPr="00A406BF" w14:paraId="0FCA027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73DA5883" w14:textId="77777777" w:rsidR="00532D6C" w:rsidRPr="00E84C88" w:rsidRDefault="002C777F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GHEA Grapalat" w:eastAsia="Times New Roman" w:hAnsi="GHEA Grapalat" w:cs="Times New Roman"/>
                <w:noProof/>
                <w:sz w:val="24"/>
                <w:szCs w:val="24"/>
                <w:lang w:eastAsia="ru-RU"/>
              </w:rPr>
              <w:pict w14:anchorId="7349D25D">
                <v:rect id="Прямоугольник 1" o:spid="_x0000_s1026" style="position:absolute;left:0;text-align:left;margin-left:189pt;margin-top:13.2pt;width:9pt;height:81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" stroked="f"/>
              </w:pict>
            </w:r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Պայմանագրի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կողմ</w:t>
            </w:r>
            <w:r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1A82878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1C95720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2C451ED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գտնվելու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վայրը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72BBCC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29B394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69587C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Պատվիրատու</w:t>
            </w:r>
          </w:p>
          <w:p w14:paraId="029F1A4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2CC05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B086B5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գտնվելու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վայրը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3D0B0D9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հհ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6C157F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հվհհ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53CD2722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pt-BR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pt-BR"/>
        </w:rPr>
        <w:t>  </w:t>
      </w:r>
    </w:p>
    <w:p w14:paraId="00631B06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color w:val="000000"/>
          <w:sz w:val="15"/>
          <w:szCs w:val="21"/>
          <w:lang w:val="pt-BR"/>
        </w:rPr>
      </w:pPr>
    </w:p>
    <w:p w14:paraId="75105638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ԱՐՁԱՆԱԳՐՈՒԹՅՈՒՆ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N</w:t>
      </w:r>
    </w:p>
    <w:p w14:paraId="0EC8A686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ԿԱՄ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ԴՐԱ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ՄԻ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ՄԱՍԻ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>ԿԱՏԱՐՄԱՆ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>ԱՐԴՅՈՒՆՔՆԵՐԻ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</w:p>
    <w:p w14:paraId="42A90E10" w14:textId="77777777" w:rsidR="00532D6C" w:rsidRPr="00E84C88" w:rsidRDefault="00532D6C" w:rsidP="00532D6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ՀԱՆՁՆՄԱՆ</w:t>
      </w:r>
      <w:r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>-</w:t>
      </w:r>
      <w:r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>ԸՆԴՈՒՆՄԱՆ</w:t>
      </w:r>
    </w:p>
    <w:p w14:paraId="6A8D5C2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es-ES"/>
        </w:rPr>
      </w:pPr>
    </w:p>
    <w:p w14:paraId="4C15CE17" w14:textId="77777777" w:rsidR="00532D6C" w:rsidRPr="00E84C88" w:rsidRDefault="00532D6C" w:rsidP="00532D6C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                     </w:t>
      </w:r>
      <w:r w:rsidRPr="00E84C88">
        <w:rPr>
          <w:rFonts w:ascii="GHEA Grapalat" w:eastAsia="Times New Roman" w:hAnsi="GHEA Grapalat" w:cs="Times New Roman"/>
          <w:iCs/>
          <w:sz w:val="20"/>
          <w:szCs w:val="20"/>
          <w:lang w:val="es-ES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20  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AU" w:eastAsia="ru-RU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>.</w:t>
      </w:r>
    </w:p>
    <w:p w14:paraId="7B90147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</w:p>
    <w:p w14:paraId="616EA18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/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այսուհետ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`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Պայմանագիր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անվանումը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6C369E3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կնքման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ամսաթիվը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` ____ __________________ 20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.</w:t>
      </w:r>
    </w:p>
    <w:p w14:paraId="06608158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համարը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`    __________</w:t>
      </w:r>
    </w:p>
    <w:p w14:paraId="3F4ECD0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iCs/>
          <w:sz w:val="24"/>
          <w:szCs w:val="24"/>
          <w:lang w:val="es-ES"/>
        </w:rPr>
      </w:pPr>
      <w:proofErr w:type="gramStart"/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Պատվիրատուն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և</w:t>
      </w:r>
      <w:proofErr w:type="gram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>կողմը՝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հիմք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ընդունելով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պայմանագրի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կատարման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վերաբերյալ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        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20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թ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.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դուրս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գրված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N ___  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հաշիվ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>ապրանքագիրը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,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կազմեցին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սույն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արձանագրությունը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հետևյալի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մասին</w:t>
      </w:r>
      <w:r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>.</w:t>
      </w:r>
    </w:p>
    <w:p w14:paraId="4D1C915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Պայմանագրի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շրջանակներում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gramStart"/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կողմը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մատակարարել</w:t>
      </w:r>
      <w:proofErr w:type="gramEnd"/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է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հետևյալ</w:t>
      </w:r>
      <w:r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>ապրանքները՝</w:t>
      </w:r>
    </w:p>
    <w:p w14:paraId="5C014E0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532D6C" w:rsidRPr="00E84C88" w14:paraId="112FBED4" w14:textId="77777777" w:rsidTr="00532D6C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391AAFE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4FDA9FC2" w14:textId="77777777" w:rsidR="00532D6C" w:rsidRPr="00E84C88" w:rsidRDefault="00532D6C" w:rsidP="00532D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Մատակարարված</w:t>
            </w:r>
            <w:r w:rsidRPr="00E84C88">
              <w:rPr>
                <w:rFonts w:ascii="GHEA Grapalat" w:eastAsia="Times New Roman" w:hAnsi="GHEA Grapalat" w:cs="Courier New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ապրանքների</w:t>
            </w:r>
          </w:p>
        </w:tc>
      </w:tr>
      <w:tr w:rsidR="00532D6C" w:rsidRPr="00A406BF" w14:paraId="6E3B2E84" w14:textId="77777777" w:rsidTr="00532D6C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6FB88D5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16129FD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38ACA2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տեխնիկական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բնութագրի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համառոտ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5E7A2C3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քանակական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0FFED8A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կատարման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3EC9572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ենթակա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գումարը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հազար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դրամ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4D20612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ժամկետը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վճարման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</w:tr>
      <w:tr w:rsidR="00532D6C" w:rsidRPr="00E84C88" w14:paraId="4F6B9AAD" w14:textId="77777777" w:rsidTr="00532D6C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745DA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90E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A7D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444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պայմանագրով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հաստատված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701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9DA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ըստ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պայմանագրով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հաստատված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գնման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531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4B9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EB4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72AFEDB4" w14:textId="77777777" w:rsidTr="00532D6C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6E19AEC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A539A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61E5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B3BC0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C40AD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4B50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63AB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36C1FF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4B7F6E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6886A433" w14:textId="77777777" w:rsidTr="00532D6C">
        <w:trPr>
          <w:jc w:val="right"/>
        </w:trPr>
        <w:tc>
          <w:tcPr>
            <w:tcW w:w="357" w:type="dxa"/>
            <w:shd w:val="clear" w:color="auto" w:fill="auto"/>
          </w:tcPr>
          <w:p w14:paraId="623F01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6353F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3E296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14:paraId="06B7950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14:paraId="4BDD82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0BDE180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24D79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shd w:val="clear" w:color="auto" w:fill="auto"/>
          </w:tcPr>
          <w:p w14:paraId="51370D4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shd w:val="clear" w:color="auto" w:fill="auto"/>
          </w:tcPr>
          <w:p w14:paraId="480450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</w:tr>
    </w:tbl>
    <w:p w14:paraId="10561E48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> </w:t>
      </w:r>
    </w:p>
    <w:p w14:paraId="52D47D42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> 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Սույն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արձանագրության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երկկողմ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համար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հիմք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հաշիվ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ապրանքագիրը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>և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>դրական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>եզրակացությունը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սույն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մասը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և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կցվում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>:</w:t>
      </w:r>
    </w:p>
    <w:p w14:paraId="3CD6234B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</w:p>
    <w:p w14:paraId="7E14D7AC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</w:p>
    <w:p w14:paraId="00A2E31D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  <w:r w:rsidRPr="00E84C88">
        <w:rPr>
          <w:rFonts w:ascii="GHEA Grapalat" w:eastAsia="Times New Roman" w:hAnsi="GHEA Grapalat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532D6C" w:rsidRPr="00E84C88" w14:paraId="78F3F72A" w14:textId="77777777" w:rsidTr="00532D6C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03EF8C4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Ապրանքը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հանձնեց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7E64B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Ապրանքը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ընդունեց</w:t>
            </w:r>
          </w:p>
        </w:tc>
      </w:tr>
      <w:tr w:rsidR="00532D6C" w:rsidRPr="00E84C88" w14:paraId="576FC7C9" w14:textId="77777777" w:rsidTr="00532D6C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425E09F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 </w:t>
            </w:r>
          </w:p>
          <w:p w14:paraId="2CB1109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FD62B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765935B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ստորագրություն</w:t>
            </w:r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</w:tr>
      <w:tr w:rsidR="00532D6C" w:rsidRPr="00E84C88" w14:paraId="36D4168C" w14:textId="77777777" w:rsidTr="00532D6C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76505D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 </w:t>
            </w:r>
          </w:p>
          <w:p w14:paraId="041974A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ազգանուն</w:t>
            </w:r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անուն</w:t>
            </w:r>
          </w:p>
        </w:tc>
        <w:tc>
          <w:tcPr>
            <w:tcW w:w="0" w:type="auto"/>
            <w:vAlign w:val="center"/>
          </w:tcPr>
          <w:p w14:paraId="5F9BE39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>___________________________</w:t>
            </w:r>
          </w:p>
          <w:p w14:paraId="7A76B39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ազգանուն</w:t>
            </w:r>
            <w:r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>անուն</w:t>
            </w:r>
          </w:p>
        </w:tc>
      </w:tr>
      <w:tr w:rsidR="00532D6C" w:rsidRPr="00E84C88" w14:paraId="2D5B3C04" w14:textId="77777777" w:rsidTr="00532D6C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0171D45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E84C88"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06EC2BD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w:rsidRPr="00E84C88"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> </w:t>
            </w:r>
            <w:r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Կ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  <w:r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>Տ</w:t>
            </w:r>
            <w:r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>.</w:t>
            </w:r>
          </w:p>
        </w:tc>
      </w:tr>
    </w:tbl>
    <w:p w14:paraId="201A2110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2573161A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4B23B6E1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342BA64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</w:p>
    <w:p w14:paraId="0995B2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sz w:val="20"/>
          <w:szCs w:val="24"/>
          <w:lang w:val="pt-BR"/>
        </w:rPr>
        <w:lastRenderedPageBreak/>
        <w:t>Հավելված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3.1</w:t>
      </w:r>
    </w:p>
    <w:p w14:paraId="4EF09CA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 20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.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</w:p>
    <w:p w14:paraId="7FB57D3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ծածկագրով</w:t>
      </w:r>
      <w:r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pt-BR"/>
        </w:rPr>
        <w:t>պայմանագրի</w:t>
      </w:r>
    </w:p>
    <w:p w14:paraId="70909D2F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76EB12E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3341FBDE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14:paraId="0568518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ԱԿՏ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N </w:t>
      </w:r>
      <w:r w:rsidRPr="00E84C88">
        <w:rPr>
          <w:rFonts w:ascii="GHEA Grapalat" w:eastAsia="Times New Roman" w:hAnsi="GHEA Grapalat" w:cs="Sylfaen"/>
          <w:bCs/>
          <w:sz w:val="18"/>
          <w:szCs w:val="18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</w:t>
      </w:r>
    </w:p>
    <w:p w14:paraId="0E0CBF1A" w14:textId="77777777" w:rsidR="00532D6C" w:rsidRPr="00E84C88" w:rsidRDefault="00532D6C" w:rsidP="00532D6C">
      <w:pPr>
        <w:tabs>
          <w:tab w:val="left" w:pos="360"/>
          <w:tab w:val="left" w:pos="540"/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proofErr w:type="gramStart"/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պայմանագրի</w:t>
      </w:r>
      <w:proofErr w:type="gramEnd"/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արդյունքը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Գնորդին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հանձնելու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փաստը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ֆիքսելու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w:rsidRPr="00E84C88">
        <w:rPr>
          <w:rFonts w:ascii="Arial" w:eastAsia="Times New Roman" w:hAnsi="Arial" w:cs="Arial"/>
          <w:bCs/>
          <w:sz w:val="18"/>
          <w:szCs w:val="18"/>
          <w:lang w:val="en-US"/>
        </w:rPr>
        <w:t>վերաբերյալ</w:t>
      </w: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       </w:t>
      </w:r>
    </w:p>
    <w:p w14:paraId="1A0C031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18"/>
          <w:szCs w:val="18"/>
          <w:lang w:val="en-US"/>
        </w:rPr>
      </w:pPr>
      <w:r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</w:t>
      </w:r>
    </w:p>
    <w:p w14:paraId="59E051F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18"/>
          <w:lang w:val="en-US"/>
        </w:rPr>
      </w:pPr>
    </w:p>
    <w:p w14:paraId="0DB64AAE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Սույնով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արձանագրվում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որ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  <w:t xml:space="preserve">        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ի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(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այսուհետ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Գնորդ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)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</w:p>
    <w:p w14:paraId="255B9AA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12"/>
          <w:szCs w:val="16"/>
          <w:lang w:val="en-US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ab/>
        <w:t xml:space="preserve">        </w:t>
      </w:r>
      <w:r w:rsidRPr="00E84C88">
        <w:rPr>
          <w:rFonts w:ascii="Arial" w:eastAsia="Times New Roman" w:hAnsi="Arial" w:cs="Arial"/>
          <w:sz w:val="12"/>
          <w:szCs w:val="16"/>
          <w:lang w:val="en-US"/>
        </w:rPr>
        <w:t>Գնորդի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en-US"/>
        </w:rPr>
        <w:t>անվանումը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    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  <w:t xml:space="preserve">            </w:t>
      </w:r>
      <w:r w:rsidRPr="00E84C88">
        <w:rPr>
          <w:rFonts w:ascii="Arial" w:eastAsia="Times New Roman" w:hAnsi="Arial" w:cs="Arial"/>
          <w:sz w:val="12"/>
          <w:szCs w:val="16"/>
          <w:lang w:val="en-US"/>
        </w:rPr>
        <w:t>Վաճառողի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en-US"/>
        </w:rPr>
        <w:t>անվանումը</w:t>
      </w:r>
      <w:r w:rsidRPr="00E84C88">
        <w:rPr>
          <w:rFonts w:ascii="GHEA Grapalat" w:eastAsia="Times New Roman" w:hAnsi="GHEA Grapalat" w:cs="Sylfaen"/>
          <w:sz w:val="12"/>
          <w:szCs w:val="16"/>
          <w:lang w:val="en-US"/>
        </w:rPr>
        <w:tab/>
      </w:r>
    </w:p>
    <w:p w14:paraId="4649B1CB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(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այսուհետ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`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Վաճառող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)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միջև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20    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կնքված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N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</w:p>
    <w:p w14:paraId="14369583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12"/>
          <w:szCs w:val="16"/>
          <w:lang w:val="hy-AM"/>
        </w:rPr>
      </w:pP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կնքման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ամսաթիվը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  <w:t xml:space="preserve">     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w:rsidRPr="00E84C88">
        <w:rPr>
          <w:rFonts w:ascii="Arial" w:eastAsia="Times New Roman" w:hAnsi="Arial" w:cs="Arial"/>
          <w:sz w:val="12"/>
          <w:szCs w:val="16"/>
          <w:lang w:val="hy-AM"/>
        </w:rPr>
        <w:t>համարը</w:t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  <w:r w:rsidRPr="00E84C88">
        <w:rPr>
          <w:rFonts w:ascii="GHEA Grapalat" w:eastAsia="Times New Roman" w:hAnsi="GHEA Grapalat" w:cs="Sylfaen"/>
          <w:sz w:val="12"/>
          <w:szCs w:val="16"/>
          <w:lang w:val="hy-AM"/>
        </w:rPr>
        <w:tab/>
      </w:r>
    </w:p>
    <w:p w14:paraId="0D127120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Arial" w:eastAsia="Times New Roman" w:hAnsi="Arial" w:cs="Arial"/>
          <w:sz w:val="20"/>
          <w:szCs w:val="24"/>
          <w:lang w:val="hy-AM"/>
        </w:rPr>
        <w:t>պայմանագրի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շրջանակներում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Վաճառողը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20 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թ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/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ընդունման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նպատակով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Գնորդին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հանձնեց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ստորև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նշված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hy-AM"/>
        </w:rPr>
        <w:t>ապրանքները</w:t>
      </w: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>.</w:t>
      </w:r>
    </w:p>
    <w:p w14:paraId="178A8463" w14:textId="77777777" w:rsidR="00532D6C" w:rsidRPr="00E84C88" w:rsidRDefault="00532D6C" w:rsidP="00532D6C">
      <w:pPr>
        <w:tabs>
          <w:tab w:val="left" w:pos="2972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532D6C" w:rsidRPr="00E84C88" w14:paraId="461D248D" w14:textId="77777777" w:rsidTr="00532D6C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80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en-US" w:eastAsia="ru-RU"/>
              </w:rPr>
            </w:pPr>
            <w:r w:rsidRPr="00E84C88">
              <w:rPr>
                <w:rFonts w:ascii="Arial" w:eastAsia="Times New Roman" w:hAnsi="Arial" w:cs="Arial"/>
                <w:bCs/>
                <w:sz w:val="18"/>
                <w:szCs w:val="18"/>
                <w:lang w:val="en-US" w:eastAsia="ru-RU"/>
              </w:rPr>
              <w:t>Ապրանքի</w:t>
            </w:r>
          </w:p>
        </w:tc>
      </w:tr>
      <w:tr w:rsidR="00532D6C" w:rsidRPr="00E84C88" w14:paraId="065886F4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33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587EE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չափման</w:t>
            </w:r>
            <w:r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միավորը</w:t>
            </w:r>
            <w:r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9D5B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քանակը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(</w:t>
            </w:r>
            <w:r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փաստացի</w:t>
            </w:r>
            <w:r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)</w:t>
            </w:r>
          </w:p>
        </w:tc>
      </w:tr>
      <w:tr w:rsidR="00532D6C" w:rsidRPr="00E84C88" w14:paraId="0DDB773E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FE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52C5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6F38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  <w:tr w:rsidR="00532D6C" w:rsidRPr="00E84C88" w14:paraId="35B76655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2C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3BC8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6466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</w:tbl>
    <w:p w14:paraId="57DDAA56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 w:eastAsia="ru-RU"/>
        </w:rPr>
      </w:pPr>
    </w:p>
    <w:p w14:paraId="6DDC8ED0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w:rsidRPr="00E84C88">
        <w:rPr>
          <w:rFonts w:ascii="Arial" w:eastAsia="Times New Roman" w:hAnsi="Arial" w:cs="Arial"/>
          <w:sz w:val="20"/>
          <w:szCs w:val="24"/>
          <w:lang w:val="en-US"/>
        </w:rPr>
        <w:t>Սույն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ակտը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կազմված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2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օրինակից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,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յուրաքանչյուր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կողմին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տրամադրվում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է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մեկական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w:rsidRPr="00E84C88">
        <w:rPr>
          <w:rFonts w:ascii="Arial" w:eastAsia="Times New Roman" w:hAnsi="Arial" w:cs="Arial"/>
          <w:sz w:val="20"/>
          <w:szCs w:val="24"/>
          <w:lang w:val="en-US"/>
        </w:rPr>
        <w:t>օրինակ</w:t>
      </w:r>
      <w:r w:rsidRPr="00E84C88">
        <w:rPr>
          <w:rFonts w:ascii="GHEA Grapalat" w:eastAsia="Times New Roman" w:hAnsi="GHEA Grapalat" w:cs="Sylfaen"/>
          <w:sz w:val="20"/>
          <w:szCs w:val="24"/>
          <w:lang w:val="en-US"/>
        </w:rPr>
        <w:t>:</w:t>
      </w:r>
    </w:p>
    <w:p w14:paraId="415FBF24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hy-AM"/>
        </w:rPr>
      </w:pPr>
    </w:p>
    <w:p w14:paraId="1134B26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2DACE99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14"/>
          <w:szCs w:val="14"/>
          <w:lang w:val="hy-AM"/>
        </w:rPr>
      </w:pPr>
    </w:p>
    <w:p w14:paraId="5D8A2D54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18F9E9CD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  <w:r w:rsidRPr="00E84C88">
        <w:rPr>
          <w:rFonts w:ascii="Arial" w:eastAsia="Times New Roman" w:hAnsi="Arial" w:cs="Arial"/>
          <w:lang w:val="en-US"/>
        </w:rPr>
        <w:t>ԿՈՂՄԵՐԸ</w:t>
      </w:r>
    </w:p>
    <w:p w14:paraId="468B21B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</w:p>
    <w:p w14:paraId="6299EEFA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14:paraId="4671EA2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532D6C" w:rsidRPr="00E84C88" w14:paraId="5E31A503" w14:textId="77777777" w:rsidTr="00532D6C">
        <w:tc>
          <w:tcPr>
            <w:tcW w:w="4785" w:type="dxa"/>
          </w:tcPr>
          <w:p w14:paraId="1B3195C5" w14:textId="77777777" w:rsidR="00532D6C" w:rsidRPr="00E84C88" w:rsidRDefault="00532D6C" w:rsidP="00532D6C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w:rsidRPr="00E84C88">
              <w:rPr>
                <w:rFonts w:ascii="Arial" w:eastAsia="Times New Roman" w:hAnsi="Arial" w:cs="Arial"/>
                <w:b/>
                <w:bCs/>
                <w:lang w:val="en-US"/>
              </w:rPr>
              <w:t>Հանձնեց</w:t>
            </w:r>
          </w:p>
        </w:tc>
        <w:tc>
          <w:tcPr>
            <w:tcW w:w="5223" w:type="dxa"/>
          </w:tcPr>
          <w:p w14:paraId="584B5CBD" w14:textId="77777777" w:rsidR="00532D6C" w:rsidRPr="00E84C88" w:rsidRDefault="00532D6C" w:rsidP="00532D6C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w:rsidRPr="00E84C88">
              <w:rPr>
                <w:rFonts w:ascii="GHEA Grapalat" w:eastAsia="Times New Roman" w:hAnsi="GHEA Grapalat" w:cs="Sylfaen"/>
                <w:b/>
                <w:bCs/>
                <w:lang w:val="en-US"/>
              </w:rPr>
              <w:t xml:space="preserve">        </w:t>
            </w:r>
            <w:r w:rsidRPr="00E84C88">
              <w:rPr>
                <w:rFonts w:ascii="Arial" w:eastAsia="Times New Roman" w:hAnsi="Arial" w:cs="Arial"/>
                <w:b/>
                <w:bCs/>
                <w:lang w:val="en-US"/>
              </w:rPr>
              <w:t>Ընդունեց</w:t>
            </w:r>
          </w:p>
        </w:tc>
      </w:tr>
    </w:tbl>
    <w:p w14:paraId="31944293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                                                                                 </w:t>
      </w:r>
      <w:proofErr w:type="gramStart"/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հայտը</w:t>
      </w:r>
      <w:proofErr w:type="gramEnd"/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նախագծած</w:t>
      </w:r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w:rsidRPr="00E84C88">
        <w:rPr>
          <w:rFonts w:ascii="Arial" w:eastAsia="Times New Roman" w:hAnsi="Arial" w:cs="Arial"/>
          <w:sz w:val="20"/>
          <w:szCs w:val="20"/>
          <w:lang w:val="en-US" w:eastAsia="ru-RU"/>
        </w:rPr>
        <w:t>ներկայացուցիչ</w:t>
      </w:r>
      <w:r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>`</w:t>
      </w:r>
    </w:p>
    <w:p w14:paraId="1FCADD1E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532D6C" w:rsidRPr="00E84C88" w14:paraId="194AFE11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449187F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 </w:t>
            </w:r>
          </w:p>
          <w:p w14:paraId="1E19CDD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ազգանուն</w:t>
            </w:r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անուն</w:t>
            </w:r>
          </w:p>
        </w:tc>
        <w:tc>
          <w:tcPr>
            <w:tcW w:w="0" w:type="auto"/>
            <w:vAlign w:val="center"/>
          </w:tcPr>
          <w:p w14:paraId="5EF9C8E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2F9C468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ազգանուն</w:t>
            </w:r>
            <w:r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անուն</w:t>
            </w:r>
          </w:p>
        </w:tc>
      </w:tr>
      <w:tr w:rsidR="00532D6C" w:rsidRPr="00E84C88" w14:paraId="36100C2F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D01952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 </w:t>
            </w:r>
          </w:p>
          <w:p w14:paraId="70C42E9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313B677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>___________________________</w:t>
            </w:r>
          </w:p>
          <w:p w14:paraId="4EFC09C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ստորագրություն</w:t>
            </w:r>
          </w:p>
        </w:tc>
      </w:tr>
      <w:tr w:rsidR="00532D6C" w:rsidRPr="00E84C88" w14:paraId="56829A7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20B0285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21084D1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6B6C8DA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3E8382B5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563A2C6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0C62C4F" w14:textId="77777777" w:rsidR="00532D6C" w:rsidRPr="00E84C88" w:rsidRDefault="00532D6C" w:rsidP="00597465">
      <w:pPr>
        <w:spacing w:after="0" w:line="240" w:lineRule="auto"/>
        <w:ind w:left="-142" w:firstLine="142"/>
        <w:rPr>
          <w:rFonts w:ascii="GHEA Grapalat" w:eastAsia="Times New Roman" w:hAnsi="GHEA Grapalat" w:cs="Sylfaen"/>
          <w:b/>
          <w:sz w:val="24"/>
          <w:szCs w:val="24"/>
          <w:lang w:val="en-US"/>
        </w:rPr>
        <w:sectPr w:rsidR="00532D6C" w:rsidRPr="00E84C88" w:rsidSect="00532D6C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14:paraId="6748EA1A" w14:textId="77777777" w:rsidR="0022569E" w:rsidRPr="00597465" w:rsidRDefault="0022569E" w:rsidP="00597465">
      <w:pPr>
        <w:spacing w:after="0" w:line="240" w:lineRule="auto"/>
        <w:rPr>
          <w:rFonts w:ascii="GHEA Grapalat" w:hAnsi="GHEA Grapalat"/>
          <w:lang w:val="en-US"/>
        </w:rPr>
      </w:pPr>
    </w:p>
    <w:sectPr w:rsidR="0022569E" w:rsidRPr="00597465" w:rsidSect="00532D6C">
      <w:pgSz w:w="16838" w:h="11906" w:orient="landscape" w:code="9"/>
      <w:pgMar w:top="1138" w:right="720" w:bottom="662" w:left="53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AD052" w14:textId="77777777" w:rsidR="002C777F" w:rsidRDefault="002C777F" w:rsidP="00532D6C">
      <w:pPr>
        <w:spacing w:after="0" w:line="240" w:lineRule="auto"/>
      </w:pPr>
      <w:r>
        <w:separator/>
      </w:r>
    </w:p>
  </w:endnote>
  <w:endnote w:type="continuationSeparator" w:id="0">
    <w:p w14:paraId="3BEE5CB6" w14:textId="77777777" w:rsidR="002C777F" w:rsidRDefault="002C777F" w:rsidP="0053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C3E29" w14:textId="77777777" w:rsidR="002C777F" w:rsidRDefault="002C777F" w:rsidP="00532D6C">
      <w:pPr>
        <w:spacing w:after="0" w:line="240" w:lineRule="auto"/>
      </w:pPr>
      <w:r>
        <w:separator/>
      </w:r>
    </w:p>
  </w:footnote>
  <w:footnote w:type="continuationSeparator" w:id="0">
    <w:p w14:paraId="3F2B3115" w14:textId="77777777" w:rsidR="002C777F" w:rsidRDefault="002C777F" w:rsidP="00532D6C">
      <w:pPr>
        <w:spacing w:after="0" w:line="240" w:lineRule="auto"/>
      </w:pPr>
      <w:r>
        <w:continuationSeparator/>
      </w:r>
    </w:p>
  </w:footnote>
  <w:footnote w:id="1">
    <w:p w14:paraId="169388FD" w14:textId="77777777" w:rsidR="00C93928" w:rsidRPr="006265F4" w:rsidRDefault="00C93928" w:rsidP="00532D6C">
      <w:pPr>
        <w:pStyle w:val="af2"/>
        <w:jc w:val="both"/>
        <w:rPr>
          <w:lang w:val="en-US"/>
        </w:rPr>
      </w:pPr>
      <w:r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Եթե սույն հրավերով չի նախատեսվում մասնակցի կողմից առաջարկվող ապրանքի ապրանքային նշանի, ֆիրմային անվանման, մակնիշի և արտադրողի անվանման վերաբերյալ տեղեկատվության ներկայացում, ապա ենթակետից հանվում են «ինչպես նաև առաջարկվող ապրանքի ապրանքային նշանը, ֆիրմային անվանումը, մակնիշը և արտադրողի անվանումը</w:t>
      </w:r>
      <w:r>
        <w:rPr>
          <w:rFonts w:ascii="GHEA Grapalat" w:hAnsi="GHEA Grapalat"/>
          <w:i/>
          <w:sz w:val="16"/>
          <w:szCs w:val="16"/>
          <w:lang w:val="hy-AM" w:eastAsia="en-US"/>
        </w:rPr>
        <w:t>:</w:t>
      </w:r>
      <w:r w:rsidRPr="00C01EE8">
        <w:rPr>
          <w:rFonts w:ascii="GHEA Grapalat" w:hAnsi="GHEA Grapalat" w:cs="Sylfaen"/>
          <w:lang w:val="hy-AM"/>
        </w:rPr>
        <w:t xml:space="preserve"> </w:t>
      </w:r>
      <w:r w:rsidRPr="000B7538">
        <w:rPr>
          <w:rFonts w:ascii="GHEA Grapalat" w:hAnsi="GHEA Grapalat"/>
          <w:i/>
          <w:sz w:val="16"/>
          <w:szCs w:val="16"/>
          <w:lang w:val="af-ZA" w:eastAsia="en-US"/>
        </w:rPr>
        <w:t xml:space="preserve"> Ընդ որում մասնակիցը կարող է ներկայացնել մեկից ավելի արտադրողների կողմից արտադրված, ինչպես նաև տարբեր ապրանքային նշան, ֆիրմային անվանում և մակնիշ ունեցող ապրանքներ: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» բառերը:</w:t>
      </w:r>
    </w:p>
  </w:footnote>
  <w:footnote w:id="2">
    <w:p w14:paraId="34FB2216" w14:textId="77777777" w:rsidR="00C93928" w:rsidRPr="00D60ADB" w:rsidRDefault="00C93928" w:rsidP="00532D6C">
      <w:pPr>
        <w:pStyle w:val="af2"/>
        <w:rPr>
          <w:lang w:val="en-US"/>
        </w:rPr>
      </w:pPr>
      <w:r w:rsidRPr="006265F4">
        <w:rPr>
          <w:rStyle w:val="af6"/>
          <w:color w:val="FFFFFF"/>
        </w:rPr>
        <w:footnoteRef/>
      </w:r>
      <w:r w:rsidRPr="00D60ADB">
        <w:rPr>
          <w:lang w:val="en-US"/>
        </w:rPr>
        <w:t xml:space="preserve"> </w:t>
      </w:r>
      <w:r>
        <w:rPr>
          <w:vertAlign w:val="superscript"/>
          <w:lang w:val="en-US"/>
        </w:rPr>
        <w:t xml:space="preserve">10 </w:t>
      </w:r>
      <w:r w:rsidRPr="006265F4">
        <w:rPr>
          <w:rFonts w:ascii="GHEA Grapalat" w:hAnsi="GHEA Grapalat" w:cs="Sylfaen"/>
          <w:i/>
          <w:sz w:val="16"/>
          <w:szCs w:val="16"/>
        </w:rPr>
        <w:t>Սահմանվում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է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պ</w:t>
      </w:r>
      <w:r w:rsidRPr="006265F4">
        <w:rPr>
          <w:rFonts w:ascii="GHEA Grapalat" w:hAnsi="GHEA Grapalat" w:cs="Sylfaen"/>
          <w:i/>
          <w:sz w:val="16"/>
          <w:szCs w:val="16"/>
        </w:rPr>
        <w:t>ատվիրատուի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կողմից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3">
    <w:p w14:paraId="21577579" w14:textId="77777777" w:rsidR="00C93928" w:rsidRPr="006265F4" w:rsidRDefault="00C93928" w:rsidP="00532D6C">
      <w:pPr>
        <w:pStyle w:val="af2"/>
        <w:rPr>
          <w:rFonts w:ascii="Sylfaen" w:hAnsi="Sylfaen"/>
          <w:lang w:val="en-US"/>
        </w:rPr>
      </w:pPr>
      <w:r w:rsidRPr="006265F4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/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>1 1</w:t>
      </w:r>
      <w:r w:rsidRPr="006265F4">
        <w:rPr>
          <w:rFonts w:ascii="GHEA Grapalat" w:hAnsi="GHEA Grapalat" w:cs="Sylfaen"/>
          <w:i/>
          <w:sz w:val="16"/>
          <w:szCs w:val="16"/>
        </w:rPr>
        <w:t>Սույն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նախադասությունը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հրավերից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հանվում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է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, </w:t>
      </w:r>
      <w:r w:rsidRPr="006265F4">
        <w:rPr>
          <w:rFonts w:ascii="GHEA Grapalat" w:hAnsi="GHEA Grapalat" w:cs="Sylfaen"/>
          <w:i/>
          <w:sz w:val="16"/>
          <w:szCs w:val="16"/>
        </w:rPr>
        <w:t>եթե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գնման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ընթացակարգը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չի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կազմակերպվում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</w:rPr>
        <w:t>չափաբաժիններով</w:t>
      </w:r>
      <w:r w:rsidRPr="00D60ADB"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4">
    <w:p w14:paraId="334279F3" w14:textId="77777777" w:rsidR="00C93928" w:rsidRPr="000B7538" w:rsidRDefault="00C93928" w:rsidP="00532D6C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5A72DB">
        <w:rPr>
          <w:rStyle w:val="af6"/>
        </w:rPr>
        <w:footnoteRef/>
      </w:r>
      <w:r w:rsidRPr="000B7538">
        <w:rPr>
          <w:rFonts w:ascii="Calibri" w:hAnsi="Calibri"/>
          <w:vertAlign w:val="superscript"/>
          <w:lang w:val="hy-AM"/>
        </w:rPr>
        <w:t>.1</w:t>
      </w:r>
      <w:r w:rsidRPr="00D60ADB">
        <w:rPr>
          <w:lang w:val="en-US"/>
        </w:rPr>
        <w:t xml:space="preserve"> </w:t>
      </w:r>
      <w:r w:rsidRPr="000B7538">
        <w:rPr>
          <w:rFonts w:ascii="GHEA Grapalat" w:hAnsi="GHEA Grapalat" w:cs="Sylfaen"/>
          <w:i/>
          <w:sz w:val="16"/>
          <w:szCs w:val="16"/>
          <w:lang w:val="hy-AM"/>
        </w:rPr>
        <w:t>Եթե գնման հայտով տվյալ չափաբաժնի գինը․</w:t>
      </w:r>
    </w:p>
    <w:p w14:paraId="184D34B3" w14:textId="77777777" w:rsidR="00C93928" w:rsidRPr="000B7538" w:rsidRDefault="00C93928" w:rsidP="00532D6C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չի գերազանցում գնումների բազային միավորի քսանհինգապատիկը,ապա սույն պարբերությունից հանվում են &lt;&lt; կամ բանկերի կամ ապահովագրական կազմակերպությունների կողմից տրամադրված երաշխիքների &gt;&gt; բառերը․</w:t>
      </w:r>
    </w:p>
    <w:p w14:paraId="64EB6D33" w14:textId="77777777" w:rsidR="00C93928" w:rsidRPr="000B7538" w:rsidRDefault="00C93928" w:rsidP="00532D6C">
      <w:pPr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-- չի գերազանցում գնումների բազային միավորի յոթանասունապատիկը, բայց ավելի է քսանհինգապատիկից, ապա սույն պարբերությունից հանվում են &lt;&lt; տուժանքի (հավելված 4․2) կամ &gt;&gt; բառերը, իսկ &lt;&lt;20&gt;&gt; թիվը փոխարինվում է &lt;&lt;90&gt;&gt; թվով,</w:t>
      </w:r>
    </w:p>
    <w:p w14:paraId="36C923E1" w14:textId="77777777" w:rsidR="00C93928" w:rsidRPr="00D533CD" w:rsidRDefault="00C93928" w:rsidP="00532D6C">
      <w:pPr>
        <w:pStyle w:val="af2"/>
        <w:rPr>
          <w:rFonts w:ascii="Calibri" w:hAnsi="Calibri"/>
          <w:lang w:val="hy-AM"/>
        </w:rPr>
      </w:pPr>
      <w:r w:rsidRPr="000B7538">
        <w:rPr>
          <w:rFonts w:ascii="GHEA Grapalat" w:hAnsi="GHEA Grapalat" w:cs="Sylfaen"/>
          <w:i/>
          <w:sz w:val="16"/>
          <w:szCs w:val="16"/>
          <w:lang w:val="hy-AM"/>
        </w:rPr>
        <w:t>- գերազանցում է գնումների բազային միավորի յոթանասունապատիկը, ապա սույն պարբերությունից հանվում է &lt;&lt; տուժանքի (հավելված 4․2) կամ &gt;&gt; բառերը, &lt;&lt;15&gt;&gt; թիվը փոխարինվում է &lt;&lt;30&gt;&gt; թվով, իսկ &lt;&lt;20&gt;&gt; թիվը՝ &lt;&lt;90&gt;&gt; թվով,</w:t>
      </w:r>
    </w:p>
  </w:footnote>
  <w:footnote w:id="5">
    <w:p w14:paraId="5D724D39" w14:textId="77777777" w:rsidR="00C93928" w:rsidRPr="00D14A3F" w:rsidRDefault="00C93928" w:rsidP="00532D6C">
      <w:pPr>
        <w:pStyle w:val="af2"/>
        <w:rPr>
          <w:rFonts w:ascii="GHEA Grapalat" w:hAnsi="GHEA Grapalat"/>
          <w:lang w:val="hy-AM"/>
        </w:rPr>
      </w:pPr>
      <w:r w:rsidRPr="00D14A3F">
        <w:rPr>
          <w:rFonts w:ascii="GHEA Grapalat" w:hAnsi="GHEA Grapalat" w:cs="Sylfaen"/>
          <w:i/>
          <w:sz w:val="16"/>
          <w:szCs w:val="16"/>
          <w:vertAlign w:val="superscript"/>
          <w:lang w:val="hy-AM"/>
        </w:rPr>
        <w:t xml:space="preserve">14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 xml:space="preserve">Սույն կետը խմբագրվում է ըստ համապատասխան </w:t>
      </w:r>
      <w:r w:rsidRPr="00D14A3F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ատվիրատուի:</w:t>
      </w:r>
      <w:r w:rsidRPr="00D14A3F">
        <w:rPr>
          <w:rFonts w:ascii="GHEA Grapalat" w:hAnsi="GHEA Grapalat"/>
          <w:lang w:val="hy-AM"/>
        </w:rPr>
        <w:t xml:space="preserve"> </w:t>
      </w:r>
    </w:p>
  </w:footnote>
  <w:footnote w:id="6">
    <w:p w14:paraId="05095F6C" w14:textId="77777777" w:rsidR="00C93928" w:rsidRPr="006265F4" w:rsidRDefault="00C93928" w:rsidP="00532D6C">
      <w:pPr>
        <w:pStyle w:val="af2"/>
        <w:jc w:val="both"/>
        <w:rPr>
          <w:rFonts w:ascii="Sylfaen" w:hAnsi="Sylfaen" w:cs="Sylfaen"/>
          <w:lang w:val="af-ZA"/>
        </w:rPr>
      </w:pP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D60ADB">
        <w:rPr>
          <w:rFonts w:ascii="GHEA Grapalat" w:hAnsi="GHEA Grapalat" w:cs="Sylfaen"/>
          <w:i/>
          <w:sz w:val="16"/>
          <w:szCs w:val="16"/>
          <w:lang w:val="hy-AM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7">
    <w:p w14:paraId="539E724C" w14:textId="77777777" w:rsidR="00C93928" w:rsidRPr="000B7538" w:rsidRDefault="00C93928" w:rsidP="00532D6C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footnoteRef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 </w:t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Եթե կիրառվում է սույն հրավերի 1-ին մասի 2․4 կետի 2-րդ նախադասությամբ նախատեսված կարգավորումը, ապա &lt;&lt; պարտավորվում ընտրված մասնակից ճանաչվելու դեպքում, հրավերով սահմանված կարգով և ժամկետում, ներկայացնել որակավորման ապահովում.&gt;&gt; բառերը փոխարինվում են &lt;&lt;վերջինս 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0B7538">
          <w:rPr>
            <w:rFonts w:ascii="GHEA Grapalat" w:hAnsi="GHEA Grapalat"/>
            <w:i/>
            <w:sz w:val="16"/>
            <w:szCs w:val="16"/>
            <w:lang w:val="hy-AM" w:eastAsia="ru-RU"/>
          </w:rPr>
          <w:t>Standard &amp; Poor’s</w:t>
        </w:r>
      </w:hyperlink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</w:p>
    <w:p w14:paraId="0093B311" w14:textId="77777777" w:rsidR="00C93928" w:rsidRPr="00D60ADB" w:rsidRDefault="00C93928" w:rsidP="00532D6C">
      <w:pPr>
        <w:pStyle w:val="af2"/>
        <w:rPr>
          <w:rFonts w:ascii="Calibri" w:hAnsi="Calibri"/>
          <w:lang w:val="hy-AM"/>
        </w:rPr>
      </w:pPr>
      <w:r w:rsidRPr="000B7538">
        <w:rPr>
          <w:rFonts w:ascii="GHEA Grapalat" w:hAnsi="GHEA Grapalat"/>
          <w:i/>
          <w:sz w:val="16"/>
          <w:szCs w:val="16"/>
          <w:lang w:val="hy-AM"/>
        </w:rPr>
        <w:t>&gt;&gt; բառերով։Ընդ որում  նշվում է նաև վարկանիշի չափը և վարկունակության վարկանիշ ունեցող կազմակերպության անվանումը։</w:t>
      </w:r>
    </w:p>
  </w:footnote>
  <w:footnote w:id="8">
    <w:p w14:paraId="3D494467" w14:textId="77777777" w:rsidR="00C93928" w:rsidRPr="005F1C06" w:rsidRDefault="00C93928" w:rsidP="00532D6C">
      <w:pPr>
        <w:pStyle w:val="af2"/>
        <w:rPr>
          <w:rFonts w:ascii="GHEA Grapalat" w:hAnsi="GHEA Grapalat"/>
          <w:i/>
          <w:lang w:val="af-ZA"/>
        </w:rPr>
      </w:pPr>
      <w:r w:rsidRPr="005F1C06">
        <w:rPr>
          <w:rFonts w:ascii="GHEA Grapalat" w:hAnsi="GHEA Grapalat"/>
          <w:i/>
          <w:lang w:val="hy-AM"/>
        </w:rPr>
        <w:t>*</w:t>
      </w:r>
      <w:r w:rsidRPr="00D60ADB">
        <w:rPr>
          <w:rFonts w:ascii="GHEA Grapalat" w:hAnsi="GHEA Grapalat"/>
          <w:i/>
          <w:lang w:val="hy-AM"/>
        </w:rPr>
        <w:t>լրացվում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է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հանձնաժողովի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քարտուղարի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կողմից</w:t>
      </w:r>
      <w:r w:rsidRPr="005F1C06">
        <w:rPr>
          <w:rFonts w:ascii="GHEA Grapalat" w:hAnsi="GHEA Grapalat"/>
          <w:i/>
          <w:lang w:val="af-ZA"/>
        </w:rPr>
        <w:t xml:space="preserve">` </w:t>
      </w:r>
      <w:r w:rsidRPr="00D60ADB">
        <w:rPr>
          <w:rFonts w:ascii="GHEA Grapalat" w:hAnsi="GHEA Grapalat"/>
          <w:i/>
          <w:lang w:val="hy-AM"/>
        </w:rPr>
        <w:t>մինչև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հրավերը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տեղեկագրում</w:t>
      </w:r>
      <w:r w:rsidRPr="005F1C06">
        <w:rPr>
          <w:rFonts w:ascii="GHEA Grapalat" w:hAnsi="GHEA Grapalat"/>
          <w:i/>
          <w:lang w:val="af-ZA"/>
        </w:rPr>
        <w:t xml:space="preserve"> </w:t>
      </w:r>
      <w:r w:rsidRPr="00D60ADB">
        <w:rPr>
          <w:rFonts w:ascii="GHEA Grapalat" w:hAnsi="GHEA Grapalat"/>
          <w:i/>
          <w:lang w:val="hy-AM"/>
        </w:rPr>
        <w:t>հրապարակելը</w:t>
      </w:r>
      <w:r w:rsidRPr="005F1C06">
        <w:rPr>
          <w:rFonts w:ascii="GHEA Grapalat" w:hAnsi="GHEA Grapalat"/>
          <w:i/>
          <w:lang w:val="hy-AM"/>
        </w:rPr>
        <w:t>:</w:t>
      </w:r>
    </w:p>
    <w:p w14:paraId="3ED20A39" w14:textId="77777777" w:rsidR="00C93928" w:rsidRPr="00D60ADB" w:rsidRDefault="00C93928" w:rsidP="00532D6C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** -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դիմում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հայտարարությունը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լրացնելիս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նշում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պարունակող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կայքէջի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հղումը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D60ADB">
        <w:rPr>
          <w:rFonts w:ascii="Calibri" w:hAnsi="Calibri" w:cs="Calibri"/>
          <w:i/>
          <w:lang w:val="af-ZA" w:eastAsia="ru-RU"/>
        </w:rPr>
        <w:t> </w:t>
      </w:r>
      <w:r w:rsidRPr="005F1C06">
        <w:rPr>
          <w:rFonts w:ascii="GHEA Grapalat" w:hAnsi="GHEA Grapalat" w:cs="GHEA Grapalat"/>
          <w:i/>
          <w:lang w:eastAsia="ru-RU"/>
        </w:rPr>
        <w:t>մասին</w:t>
      </w:r>
      <w:r w:rsidRPr="00D60ADB">
        <w:rPr>
          <w:rFonts w:ascii="GHEA Grapalat" w:hAnsi="GHEA Grapalat" w:cs="GHEA Grapalat"/>
          <w:i/>
          <w:lang w:val="af-ZA" w:eastAsia="ru-RU"/>
        </w:rPr>
        <w:t>»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օրենքի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հիման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վրա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հայտարարագիր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պարտականություն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ունեցող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հայտը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օրվա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դրությամբ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սահմանված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կարգով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պետք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 w:cs="GHEA Grapalat"/>
          <w:i/>
          <w:lang w:eastAsia="ru-RU"/>
        </w:rPr>
        <w:t>ի</w:t>
      </w:r>
      <w:r w:rsidRPr="005F1C06">
        <w:rPr>
          <w:rFonts w:ascii="GHEA Grapalat" w:hAnsi="GHEA Grapalat"/>
          <w:i/>
          <w:lang w:eastAsia="ru-RU"/>
        </w:rPr>
        <w:t>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գրանցված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լիներ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</w:p>
    <w:p w14:paraId="1ADEF3BE" w14:textId="77777777" w:rsidR="00C93928" w:rsidRPr="00D60ADB" w:rsidRDefault="00C93928" w:rsidP="00532D6C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</w:p>
    <w:p w14:paraId="76397AFD" w14:textId="77777777" w:rsidR="00C93928" w:rsidRPr="00D60ADB" w:rsidRDefault="00C93928" w:rsidP="00532D6C">
      <w:pPr>
        <w:pStyle w:val="31"/>
        <w:spacing w:line="240" w:lineRule="auto"/>
        <w:ind w:left="142" w:firstLine="218"/>
        <w:rPr>
          <w:rFonts w:ascii="GHEA Grapalat" w:hAnsi="GHEA Grapalat"/>
          <w:i/>
          <w:lang w:val="af-ZA" w:eastAsia="ru-RU"/>
        </w:rPr>
      </w:pPr>
      <w:r w:rsidRPr="00D60ADB">
        <w:rPr>
          <w:rFonts w:ascii="GHEA Grapalat" w:hAnsi="GHEA Grapalat"/>
          <w:i/>
          <w:lang w:val="af-ZA" w:eastAsia="ru-RU"/>
        </w:rPr>
        <w:t xml:space="preserve">- 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մասնակիցը</w:t>
      </w:r>
      <w:r w:rsidRPr="00D60ADB">
        <w:rPr>
          <w:rFonts w:ascii="GHEA Grapalat" w:hAnsi="GHEA Grapalat"/>
          <w:i/>
          <w:lang w:val="af-ZA" w:eastAsia="ru-RU"/>
        </w:rPr>
        <w:t xml:space="preserve"> «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գրանցման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ստորաբաժանումների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հիմնարկների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և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անհատ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ձեռնարկատերերի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հաշվառման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մասին</w:t>
      </w:r>
      <w:r w:rsidRPr="00D60ADB">
        <w:rPr>
          <w:rFonts w:ascii="GHEA Grapalat" w:hAnsi="GHEA Grapalat"/>
          <w:i/>
          <w:lang w:val="af-ZA" w:eastAsia="ru-RU"/>
        </w:rPr>
        <w:t xml:space="preserve">» </w:t>
      </w:r>
      <w:r w:rsidRPr="005F1C06">
        <w:rPr>
          <w:rFonts w:ascii="GHEA Grapalat" w:hAnsi="GHEA Grapalat"/>
          <w:i/>
          <w:lang w:eastAsia="ru-RU"/>
        </w:rPr>
        <w:t>օրենքի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հիման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վրա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հայտարարագիր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պարտականություն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ունեցող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</w:t>
      </w:r>
      <w:r w:rsidRPr="00D60ADB">
        <w:rPr>
          <w:rFonts w:ascii="GHEA Grapalat" w:hAnsi="GHEA Grapalat"/>
          <w:i/>
          <w:lang w:val="af-ZA" w:eastAsia="ru-RU"/>
        </w:rPr>
        <w:t xml:space="preserve">, </w:t>
      </w:r>
      <w:r w:rsidRPr="005F1C06">
        <w:rPr>
          <w:rFonts w:ascii="GHEA Grapalat" w:hAnsi="GHEA Grapalat"/>
          <w:i/>
          <w:lang w:eastAsia="ru-RU"/>
        </w:rPr>
        <w:t>կամ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եթե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այդպիսի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է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սակայն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հայտը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ներկայացնելու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օրվա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դրությամբ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պարտավոր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չէր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իրավաբանական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անձանց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պետական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ռեգիստրի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գործակալությունում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գրանցել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իրական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շահառուների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վերաբերյալ</w:t>
      </w:r>
      <w:r w:rsidRPr="00D60ADB">
        <w:rPr>
          <w:rFonts w:ascii="GHEA Grapalat" w:hAnsi="GHEA Grapalat"/>
          <w:i/>
          <w:lang w:val="af-ZA" w:eastAsia="ru-RU"/>
        </w:rPr>
        <w:t xml:space="preserve"> </w:t>
      </w:r>
      <w:r w:rsidRPr="005F1C06">
        <w:rPr>
          <w:rFonts w:ascii="GHEA Grapalat" w:hAnsi="GHEA Grapalat"/>
          <w:i/>
          <w:lang w:eastAsia="ru-RU"/>
        </w:rPr>
        <w:t>տեղեկությունները</w:t>
      </w:r>
      <w:r>
        <w:rPr>
          <w:rFonts w:ascii="GHEA Grapalat" w:hAnsi="GHEA Grapalat"/>
          <w:i/>
          <w:lang w:val="hy-AM" w:eastAsia="ru-RU"/>
        </w:rPr>
        <w:t>,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ապա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դիմում</w:t>
      </w:r>
      <w:r w:rsidRPr="00D60ADB">
        <w:rPr>
          <w:rFonts w:ascii="GHEA Grapalat" w:hAnsi="GHEA Grapalat"/>
          <w:i/>
          <w:lang w:val="af-ZA"/>
        </w:rPr>
        <w:t xml:space="preserve">- </w:t>
      </w:r>
      <w:r w:rsidRPr="005F1C06">
        <w:rPr>
          <w:rFonts w:ascii="GHEA Grapalat" w:hAnsi="GHEA Grapalat"/>
          <w:i/>
        </w:rPr>
        <w:t>հայտարարությունը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լրացնելիս</w:t>
      </w:r>
      <w:r w:rsidRPr="00D60ADB">
        <w:rPr>
          <w:rFonts w:ascii="GHEA Grapalat" w:hAnsi="GHEA Grapalat"/>
          <w:i/>
          <w:lang w:val="af-ZA"/>
        </w:rPr>
        <w:t xml:space="preserve"> &lt;&lt; </w:t>
      </w:r>
      <w:r w:rsidRPr="005F1C06">
        <w:rPr>
          <w:rFonts w:ascii="GHEA Grapalat" w:hAnsi="GHEA Grapalat"/>
          <w:i/>
        </w:rPr>
        <w:t>տեղեկություններ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պարունակող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կայքէջի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հղումը՝</w:t>
      </w:r>
      <w:r w:rsidRPr="00D60ADB">
        <w:rPr>
          <w:rFonts w:ascii="GHEA Grapalat" w:hAnsi="GHEA Grapalat"/>
          <w:i/>
          <w:lang w:val="af-ZA"/>
        </w:rPr>
        <w:t xml:space="preserve"> &gt;&gt; </w:t>
      </w:r>
      <w:r w:rsidRPr="005F1C06">
        <w:rPr>
          <w:rFonts w:ascii="GHEA Grapalat" w:hAnsi="GHEA Grapalat"/>
          <w:i/>
        </w:rPr>
        <w:t>բառերը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փոխարինում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է</w:t>
      </w:r>
      <w:r w:rsidRPr="00D60ADB">
        <w:rPr>
          <w:rFonts w:ascii="GHEA Grapalat" w:hAnsi="GHEA Grapalat"/>
          <w:i/>
          <w:lang w:val="af-ZA"/>
        </w:rPr>
        <w:t xml:space="preserve"> &lt;&lt;</w:t>
      </w:r>
      <w:r w:rsidRPr="005F1C06">
        <w:rPr>
          <w:rFonts w:ascii="GHEA Grapalat" w:hAnsi="GHEA Grapalat"/>
          <w:i/>
        </w:rPr>
        <w:t>հայտարարագիր՝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</w:rPr>
        <w:t>համ</w:t>
      </w:r>
      <w:r>
        <w:rPr>
          <w:rFonts w:ascii="GHEA Grapalat" w:hAnsi="GHEA Grapalat"/>
          <w:i/>
        </w:rPr>
        <w:t>աձայն</w:t>
      </w:r>
      <w:r w:rsidRPr="00D60ADB">
        <w:rPr>
          <w:rFonts w:ascii="GHEA Grapalat" w:hAnsi="GHEA Grapalat"/>
          <w:i/>
          <w:lang w:val="af-ZA"/>
        </w:rPr>
        <w:t xml:space="preserve">  </w:t>
      </w:r>
      <w:r>
        <w:rPr>
          <w:rFonts w:ascii="GHEA Grapalat" w:hAnsi="GHEA Grapalat"/>
          <w:i/>
        </w:rPr>
        <w:t>հավելված</w:t>
      </w:r>
      <w:r w:rsidRPr="00D60ADB">
        <w:rPr>
          <w:rFonts w:ascii="GHEA Grapalat" w:hAnsi="GHEA Grapalat"/>
          <w:i/>
          <w:lang w:val="af-ZA"/>
        </w:rPr>
        <w:t xml:space="preserve"> 1․2-</w:t>
      </w:r>
      <w:r w:rsidRPr="005F1C06">
        <w:rPr>
          <w:rFonts w:ascii="GHEA Grapalat" w:hAnsi="GHEA Grapalat"/>
          <w:i/>
        </w:rPr>
        <w:t>ի</w:t>
      </w:r>
      <w:r w:rsidRPr="00D60ADB">
        <w:rPr>
          <w:rFonts w:ascii="GHEA Grapalat" w:hAnsi="GHEA Grapalat"/>
          <w:i/>
          <w:lang w:val="af-ZA"/>
        </w:rPr>
        <w:t xml:space="preserve">&gt;&gt; </w:t>
      </w:r>
      <w:r w:rsidRPr="005F1C06">
        <w:rPr>
          <w:rFonts w:ascii="GHEA Grapalat" w:hAnsi="GHEA Grapalat"/>
          <w:i/>
        </w:rPr>
        <w:t>բառերով</w:t>
      </w:r>
      <w:r w:rsidRPr="00D60ADB">
        <w:rPr>
          <w:rFonts w:ascii="GHEA Grapalat" w:hAnsi="GHEA Grapalat"/>
          <w:i/>
          <w:lang w:val="af-ZA"/>
        </w:rPr>
        <w:t>,</w:t>
      </w:r>
    </w:p>
    <w:p w14:paraId="16303A3E" w14:textId="77777777" w:rsidR="00C93928" w:rsidRPr="00D60ADB" w:rsidRDefault="00C93928" w:rsidP="00532D6C">
      <w:pPr>
        <w:pStyle w:val="af2"/>
        <w:jc w:val="both"/>
        <w:rPr>
          <w:rFonts w:ascii="GHEA Grapalat" w:hAnsi="GHEA Grapalat"/>
          <w:i/>
          <w:lang w:val="af-ZA"/>
        </w:rPr>
      </w:pPr>
    </w:p>
    <w:p w14:paraId="53371997" w14:textId="77777777" w:rsidR="00C93928" w:rsidRPr="00D60ADB" w:rsidRDefault="00C93928" w:rsidP="00532D6C">
      <w:pPr>
        <w:pStyle w:val="af2"/>
        <w:jc w:val="both"/>
        <w:rPr>
          <w:rFonts w:ascii="GHEA Grapalat" w:hAnsi="GHEA Grapalat"/>
          <w:i/>
          <w:lang w:val="af-ZA"/>
        </w:rPr>
      </w:pPr>
      <w:r w:rsidRPr="00D60ADB">
        <w:rPr>
          <w:rFonts w:ascii="GHEA Grapalat" w:hAnsi="GHEA Grapalat"/>
          <w:i/>
          <w:lang w:val="af-ZA"/>
        </w:rPr>
        <w:tab/>
        <w:t>-</w:t>
      </w:r>
      <w:r w:rsidRPr="005F1C06">
        <w:rPr>
          <w:rFonts w:ascii="GHEA Grapalat" w:hAnsi="GHEA Grapalat"/>
          <w:i/>
          <w:lang w:val="en-US"/>
        </w:rPr>
        <w:t>եթե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մասնակիցը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անհատ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ձեռնարկատեր</w:t>
      </w:r>
      <w:r w:rsidRPr="00D60ADB">
        <w:rPr>
          <w:rFonts w:ascii="GHEA Grapalat" w:hAnsi="GHEA Grapalat"/>
          <w:i/>
          <w:lang w:val="af-ZA"/>
        </w:rPr>
        <w:t xml:space="preserve">  </w:t>
      </w:r>
      <w:r w:rsidRPr="005F1C06">
        <w:rPr>
          <w:rFonts w:ascii="GHEA Grapalat" w:hAnsi="GHEA Grapalat"/>
          <w:i/>
          <w:lang w:val="en-US"/>
        </w:rPr>
        <w:t>է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կամ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ֆիզիկական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անձ</w:t>
      </w:r>
      <w:r w:rsidRPr="00D60ADB">
        <w:rPr>
          <w:rFonts w:ascii="GHEA Grapalat" w:hAnsi="GHEA Grapalat"/>
          <w:i/>
          <w:lang w:val="af-ZA"/>
        </w:rPr>
        <w:t xml:space="preserve">, </w:t>
      </w:r>
      <w:r w:rsidRPr="005F1C06">
        <w:rPr>
          <w:rFonts w:ascii="GHEA Grapalat" w:hAnsi="GHEA Grapalat"/>
          <w:i/>
          <w:lang w:val="en-US"/>
        </w:rPr>
        <w:t>ապա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իրական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շահառուների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վերաբերյալ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տեղեկատվություն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չի</w:t>
      </w:r>
      <w:r w:rsidRPr="00D60ADB">
        <w:rPr>
          <w:rFonts w:ascii="GHEA Grapalat" w:hAnsi="GHEA Grapalat"/>
          <w:i/>
          <w:lang w:val="af-ZA"/>
        </w:rPr>
        <w:t xml:space="preserve"> </w:t>
      </w:r>
      <w:r w:rsidRPr="005F1C06">
        <w:rPr>
          <w:rFonts w:ascii="GHEA Grapalat" w:hAnsi="GHEA Grapalat"/>
          <w:i/>
          <w:lang w:val="en-US"/>
        </w:rPr>
        <w:t>ներկայացնում</w:t>
      </w:r>
      <w:r w:rsidRPr="00D60ADB">
        <w:rPr>
          <w:rFonts w:ascii="GHEA Grapalat" w:hAnsi="GHEA Grapalat"/>
          <w:i/>
          <w:lang w:val="af-ZA"/>
        </w:rPr>
        <w:t>:</w:t>
      </w:r>
    </w:p>
    <w:p w14:paraId="03DD911F" w14:textId="77777777" w:rsidR="00C93928" w:rsidRPr="00BF58CA" w:rsidRDefault="00C93928" w:rsidP="00532D6C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66150EE0" w14:textId="77777777" w:rsidR="00C93928" w:rsidRPr="000C2336" w:rsidDel="006C3873" w:rsidRDefault="00C93928" w:rsidP="00532D6C">
      <w:pPr>
        <w:jc w:val="both"/>
        <w:rPr>
          <w:del w:id="5" w:author="User" w:date="2019-05-26T09:52:00Z"/>
          <w:rFonts w:ascii="GHEA Grapalat" w:hAnsi="GHEA Grapalat" w:cs="Sylfaen"/>
          <w:sz w:val="20"/>
          <w:lang w:val="af-ZA"/>
        </w:rPr>
      </w:pPr>
    </w:p>
  </w:footnote>
  <w:footnote w:id="9">
    <w:p w14:paraId="50E8A58E" w14:textId="77777777" w:rsidR="00C93928" w:rsidRPr="006265F4" w:rsidRDefault="00C93928" w:rsidP="00532D6C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F1C06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6265F4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08240DEF" w14:textId="77777777" w:rsidR="00C93928" w:rsidRPr="006265F4" w:rsidRDefault="00C93928" w:rsidP="00532D6C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6265F4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6265F4">
        <w:rPr>
          <w:rFonts w:ascii="GHEA Grapalat" w:hAnsi="GHEA Grapalat"/>
          <w:i/>
          <w:sz w:val="16"/>
          <w:szCs w:val="16"/>
        </w:rPr>
        <w:t>եթե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մասնակիցն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վճարող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  <w:szCs w:val="16"/>
        </w:rPr>
        <w:t>ապա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տվյալ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պայմանագրի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գծով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Հայաստանի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Հանրապետության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պետական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բյուջե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վճարվելիք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գումարը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նշվում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>4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-</w:t>
      </w:r>
      <w:r w:rsidRPr="006265F4">
        <w:rPr>
          <w:rFonts w:ascii="GHEA Grapalat" w:hAnsi="GHEA Grapalat"/>
          <w:i/>
          <w:sz w:val="16"/>
          <w:szCs w:val="16"/>
        </w:rPr>
        <w:t>րդ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սյունակում։</w:t>
      </w:r>
    </w:p>
    <w:p w14:paraId="6A373907" w14:textId="77777777" w:rsidR="00C93928" w:rsidRPr="006265F4" w:rsidDel="00856FDE" w:rsidRDefault="00C93928" w:rsidP="00532D6C">
      <w:pPr>
        <w:pStyle w:val="af2"/>
        <w:rPr>
          <w:del w:id="8" w:author="User" w:date="2019-05-26T09:57:00Z"/>
          <w:i/>
          <w:lang w:val="af-ZA"/>
        </w:rPr>
      </w:pPr>
    </w:p>
  </w:footnote>
  <w:footnote w:id="10">
    <w:p w14:paraId="6393AC04" w14:textId="77777777" w:rsidR="00C93928" w:rsidRPr="006265F4" w:rsidDel="007942E8" w:rsidRDefault="00C93928" w:rsidP="00532D6C">
      <w:pPr>
        <w:pStyle w:val="af2"/>
        <w:rPr>
          <w:del w:id="9" w:author="User" w:date="2019-05-26T10:01:00Z"/>
          <w:rFonts w:ascii="GHEA Grapalat" w:hAnsi="GHEA Grapalat"/>
          <w:i/>
          <w:sz w:val="16"/>
          <w:szCs w:val="24"/>
          <w:lang w:val="af-ZA" w:eastAsia="en-US"/>
        </w:rPr>
      </w:pPr>
      <w:r w:rsidRPr="006265F4">
        <w:rPr>
          <w:color w:val="FFFFFF"/>
          <w:vertAlign w:val="superscript"/>
          <w:lang w:val="af-ZA"/>
        </w:rPr>
        <w:t>29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17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Վ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աճառողի կողմից գնային ա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ռաջարկը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ներկայացվել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առանց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ԱԱՀ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ապա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պայմանագիրը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կնքելիս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«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ներառյալ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ԱԱՀ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բառերը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հանվում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են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11">
    <w:p w14:paraId="333AF390" w14:textId="77777777" w:rsidR="00C93928" w:rsidRPr="006265F4" w:rsidDel="007942E8" w:rsidRDefault="00C93928" w:rsidP="00532D6C">
      <w:pPr>
        <w:pStyle w:val="af2"/>
        <w:jc w:val="both"/>
        <w:rPr>
          <w:del w:id="10" w:author="User" w:date="2019-05-26T10:01:00Z"/>
          <w:lang w:val="hy-AM"/>
        </w:rPr>
      </w:pPr>
      <w:r w:rsidRPr="006265F4">
        <w:rPr>
          <w:color w:val="FFFFFF"/>
          <w:vertAlign w:val="superscript"/>
          <w:lang w:val="af-ZA"/>
        </w:rPr>
        <w:t>30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18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Վաճառողը կարող է հրաժարվել առաջարկված կանխավճարից կամ դրա մի մասից: Ընդ որում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կնքվելիք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այմանագր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ում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 կանխավճարը սահմանվում է Գնորդի և Վաճառողի միջև համաձայնեցված չափով: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Եթե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պայմանագրով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չի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նախատեսվում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կանխավճարի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հատկացում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ապա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սույն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կետը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հանվում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նախագծից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12">
    <w:p w14:paraId="779EBA8B" w14:textId="77777777" w:rsidR="00C93928" w:rsidRPr="006265F4" w:rsidDel="007942E8" w:rsidRDefault="00C93928" w:rsidP="00532D6C">
      <w:pPr>
        <w:pStyle w:val="af2"/>
        <w:rPr>
          <w:del w:id="11" w:author="User" w:date="2019-05-26T10:02:00Z"/>
          <w:lang w:val="hy-AM"/>
        </w:rPr>
      </w:pPr>
      <w:r w:rsidRPr="006265F4">
        <w:rPr>
          <w:color w:val="FFFFFF"/>
          <w:vertAlign w:val="superscript"/>
          <w:lang w:val="hy-AM"/>
        </w:rPr>
        <w:t>31</w:t>
      </w:r>
      <w:r w:rsidRPr="006265F4">
        <w:rPr>
          <w:vertAlign w:val="superscript"/>
          <w:lang w:val="hy-AM"/>
        </w:rPr>
        <w:t xml:space="preserve"> </w:t>
      </w:r>
      <w:r w:rsidRPr="00AB6289">
        <w:rPr>
          <w:vertAlign w:val="superscript"/>
          <w:lang w:val="hy-AM"/>
        </w:rPr>
        <w:t>19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գնվելիք ապրանքը չի հանդիսանում հիմնական միջոց:Իսկ եթե գնվելիք ապրանքը հանդիսանում է հիմնական միջոց, ապա երաշխքային ժամկետը չպետք է պակաս լինի 365 օրացուցային օրից</w:t>
      </w:r>
    </w:p>
  </w:footnote>
  <w:footnote w:id="13">
    <w:p w14:paraId="1F676188" w14:textId="77777777" w:rsidR="00C93928" w:rsidRPr="006265F4" w:rsidRDefault="00C93928" w:rsidP="00532D6C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 w:rsidRPr="00AB6289">
        <w:rPr>
          <w:vertAlign w:val="superscript"/>
          <w:lang w:val="hy-AM"/>
        </w:rPr>
        <w:t>20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5C155BC5" w14:textId="77777777" w:rsidR="00C93928" w:rsidRPr="006265F4" w:rsidDel="007942E8" w:rsidRDefault="00C93928" w:rsidP="00532D6C">
      <w:pPr>
        <w:pStyle w:val="af2"/>
        <w:jc w:val="both"/>
        <w:rPr>
          <w:del w:id="12" w:author="User" w:date="2019-05-26T10:03:00Z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նկատմամբ:</w:t>
      </w:r>
    </w:p>
  </w:footnote>
  <w:footnote w:id="14">
    <w:p w14:paraId="3A6E8BB4" w14:textId="77777777" w:rsidR="00C93928" w:rsidRPr="006265F4" w:rsidDel="007942E8" w:rsidRDefault="00C93928" w:rsidP="00532D6C">
      <w:pPr>
        <w:pStyle w:val="af2"/>
        <w:jc w:val="both"/>
        <w:rPr>
          <w:del w:id="13" w:author="User" w:date="2019-05-26T10:04:00Z"/>
          <w:sz w:val="16"/>
          <w:szCs w:val="16"/>
          <w:lang w:val="hy-AM"/>
        </w:rPr>
      </w:pPr>
      <w:r w:rsidRPr="00AB6289">
        <w:rPr>
          <w:vertAlign w:val="superscript"/>
          <w:lang w:val="hy-AM"/>
        </w:rPr>
        <w:t>21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</w:footnote>
  <w:footnote w:id="15">
    <w:p w14:paraId="3DF24AE3" w14:textId="77777777" w:rsidR="00C93928" w:rsidRPr="006265F4" w:rsidDel="002877FC" w:rsidRDefault="00C93928" w:rsidP="00532D6C">
      <w:pPr>
        <w:pStyle w:val="af2"/>
        <w:jc w:val="both"/>
        <w:rPr>
          <w:del w:id="14" w:author="User" w:date="2019-05-26T10:04:00Z"/>
          <w:lang w:val="hy-AM"/>
        </w:rPr>
      </w:pPr>
      <w:r w:rsidRPr="00AB6289">
        <w:rPr>
          <w:vertAlign w:val="superscript"/>
          <w:lang w:val="hy-AM"/>
        </w:rPr>
        <w:t>22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գործակալության պայմանագիր կնքելու միջոցով:</w:t>
      </w:r>
    </w:p>
  </w:footnote>
  <w:footnote w:id="16">
    <w:p w14:paraId="132FBFC8" w14:textId="77777777" w:rsidR="00C93928" w:rsidRPr="006265F4" w:rsidDel="002877FC" w:rsidRDefault="00C93928" w:rsidP="00532D6C">
      <w:pPr>
        <w:pStyle w:val="af2"/>
        <w:jc w:val="both"/>
        <w:rPr>
          <w:del w:id="15" w:author="User" w:date="2019-05-26T10:04:00Z"/>
          <w:lang w:val="hy-AM"/>
        </w:rPr>
      </w:pPr>
      <w:r w:rsidRPr="00AB6289">
        <w:rPr>
          <w:vertAlign w:val="superscript"/>
          <w:lang w:val="hy-AM"/>
        </w:rPr>
        <w:t>23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A3D43D6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6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8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6"/>
  </w:num>
  <w:num w:numId="12">
    <w:abstractNumId w:val="27"/>
  </w:num>
  <w:num w:numId="13">
    <w:abstractNumId w:val="23"/>
  </w:num>
  <w:num w:numId="14">
    <w:abstractNumId w:val="9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8"/>
  </w:num>
  <w:num w:numId="22">
    <w:abstractNumId w:val="26"/>
  </w:num>
  <w:num w:numId="23">
    <w:abstractNumId w:val="21"/>
  </w:num>
  <w:num w:numId="24">
    <w:abstractNumId w:val="0"/>
  </w:num>
  <w:num w:numId="25">
    <w:abstractNumId w:val="11"/>
  </w:num>
  <w:num w:numId="26">
    <w:abstractNumId w:val="15"/>
  </w:num>
  <w:num w:numId="27">
    <w:abstractNumId w:val="13"/>
  </w:num>
  <w:num w:numId="28">
    <w:abstractNumId w:val="8"/>
  </w:num>
  <w:num w:numId="29">
    <w:abstractNumId w:val="10"/>
  </w:num>
  <w:num w:numId="30">
    <w:abstractNumId w:val="25"/>
  </w:num>
  <w:num w:numId="31">
    <w:abstractNumId w:val="1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AE5"/>
    <w:rsid w:val="000B1B4B"/>
    <w:rsid w:val="000C3AE5"/>
    <w:rsid w:val="000D1235"/>
    <w:rsid w:val="000D1C67"/>
    <w:rsid w:val="000F6C4E"/>
    <w:rsid w:val="0012236B"/>
    <w:rsid w:val="00176863"/>
    <w:rsid w:val="001902F9"/>
    <w:rsid w:val="001A3021"/>
    <w:rsid w:val="001B4119"/>
    <w:rsid w:val="0022569E"/>
    <w:rsid w:val="00266F6D"/>
    <w:rsid w:val="002C777F"/>
    <w:rsid w:val="002D073B"/>
    <w:rsid w:val="0031067B"/>
    <w:rsid w:val="003242D7"/>
    <w:rsid w:val="003624DD"/>
    <w:rsid w:val="00436DC2"/>
    <w:rsid w:val="00454CDE"/>
    <w:rsid w:val="004722CA"/>
    <w:rsid w:val="004B2A92"/>
    <w:rsid w:val="004D4880"/>
    <w:rsid w:val="004E5ADA"/>
    <w:rsid w:val="00532D6C"/>
    <w:rsid w:val="00597465"/>
    <w:rsid w:val="00730AAF"/>
    <w:rsid w:val="0076273B"/>
    <w:rsid w:val="00774FCD"/>
    <w:rsid w:val="007A411A"/>
    <w:rsid w:val="007C5699"/>
    <w:rsid w:val="008C418A"/>
    <w:rsid w:val="008E294B"/>
    <w:rsid w:val="0091351D"/>
    <w:rsid w:val="009347A4"/>
    <w:rsid w:val="0093695F"/>
    <w:rsid w:val="00950D0E"/>
    <w:rsid w:val="00997EE9"/>
    <w:rsid w:val="009D22DC"/>
    <w:rsid w:val="009E077A"/>
    <w:rsid w:val="009E6693"/>
    <w:rsid w:val="00A11DFA"/>
    <w:rsid w:val="00A1458F"/>
    <w:rsid w:val="00A27E77"/>
    <w:rsid w:val="00A406BF"/>
    <w:rsid w:val="00AF5B61"/>
    <w:rsid w:val="00B35FE4"/>
    <w:rsid w:val="00B92D32"/>
    <w:rsid w:val="00C93928"/>
    <w:rsid w:val="00D41C85"/>
    <w:rsid w:val="00D52182"/>
    <w:rsid w:val="00D60ADB"/>
    <w:rsid w:val="00D87007"/>
    <w:rsid w:val="00DD30C4"/>
    <w:rsid w:val="00E123D6"/>
    <w:rsid w:val="00E82197"/>
    <w:rsid w:val="00E8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8CBBB5"/>
  <w15:docId w15:val="{EFCFE499-1D96-4256-8C0D-1041490E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58F"/>
  </w:style>
  <w:style w:type="paragraph" w:styleId="1">
    <w:name w:val="heading 1"/>
    <w:basedOn w:val="a"/>
    <w:next w:val="a"/>
    <w:link w:val="10"/>
    <w:qFormat/>
    <w:rsid w:val="00532D6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532D6C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532D6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32D6C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532D6C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532D6C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532D6C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32D6C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532D6C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D6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532D6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32D6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32D6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532D6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32D6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32D6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32D6C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532D6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semiHidden/>
    <w:unhideWhenUsed/>
    <w:rsid w:val="00532D6C"/>
  </w:style>
  <w:style w:type="paragraph" w:styleId="a3">
    <w:name w:val="Body Text Indent"/>
    <w:aliases w:val=" Char, Char Char Char Char,Char Char Char Char"/>
    <w:basedOn w:val="a"/>
    <w:link w:val="a4"/>
    <w:rsid w:val="00532D6C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32D6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532D6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532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532D6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32D6C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532D6C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532D6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532D6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532D6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532D6C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532D6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532D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532D6C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rsid w:val="00532D6C"/>
    <w:rPr>
      <w:color w:val="0000FF"/>
      <w:u w:val="single"/>
    </w:rPr>
  </w:style>
  <w:style w:type="character" w:customStyle="1" w:styleId="CharChar1">
    <w:name w:val="Char Char1"/>
    <w:locked/>
    <w:rsid w:val="00532D6C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532D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532D6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532D6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532D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532D6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32D6C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532D6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532D6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532D6C"/>
  </w:style>
  <w:style w:type="paragraph" w:styleId="af2">
    <w:name w:val="footnote text"/>
    <w:basedOn w:val="a"/>
    <w:link w:val="af3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532D6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532D6C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532D6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532D6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32D6C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53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532D6C"/>
    <w:rPr>
      <w:b/>
      <w:bCs/>
    </w:rPr>
  </w:style>
  <w:style w:type="character" w:styleId="af6">
    <w:name w:val="footnote reference"/>
    <w:semiHidden/>
    <w:rsid w:val="00532D6C"/>
    <w:rPr>
      <w:vertAlign w:val="superscript"/>
    </w:rPr>
  </w:style>
  <w:style w:type="character" w:customStyle="1" w:styleId="CharChar22">
    <w:name w:val="Char Char22"/>
    <w:rsid w:val="00532D6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32D6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32D6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32D6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32D6C"/>
    <w:rPr>
      <w:rFonts w:ascii="Arial Armenian" w:hAnsi="Arial Armenian"/>
      <w:lang w:val="en-US"/>
    </w:rPr>
  </w:style>
  <w:style w:type="character" w:styleId="af7">
    <w:name w:val="annotation reference"/>
    <w:semiHidden/>
    <w:rsid w:val="00532D6C"/>
    <w:rPr>
      <w:sz w:val="16"/>
      <w:szCs w:val="16"/>
    </w:rPr>
  </w:style>
  <w:style w:type="paragraph" w:styleId="af8">
    <w:name w:val="annotation text"/>
    <w:basedOn w:val="a"/>
    <w:link w:val="af9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532D6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532D6C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32D6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32D6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532D6C"/>
    <w:rPr>
      <w:vertAlign w:val="superscript"/>
    </w:rPr>
  </w:style>
  <w:style w:type="paragraph" w:styleId="aff">
    <w:name w:val="Document Map"/>
    <w:basedOn w:val="a"/>
    <w:link w:val="aff0"/>
    <w:semiHidden/>
    <w:rsid w:val="00532D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532D6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532D6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532D6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32D6C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32D6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CharChar25">
    <w:name w:val="Char Char25"/>
    <w:rsid w:val="00532D6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2D6C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2D6C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2D6C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532D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532D6C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532D6C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532D6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32D6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2D6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32D6C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32D6C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32D6C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ff7">
    <w:name w:val="Emphasis"/>
    <w:qFormat/>
    <w:rsid w:val="00532D6C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532D6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532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2D6C"/>
    <w:rPr>
      <w:rFonts w:ascii="Courier New" w:eastAsia="Times New Roman" w:hAnsi="Courier New" w:cs="Times New Roman"/>
      <w:sz w:val="20"/>
      <w:szCs w:val="20"/>
    </w:rPr>
  </w:style>
  <w:style w:type="character" w:customStyle="1" w:styleId="y2iqfc">
    <w:name w:val="y2iqfc"/>
    <w:rsid w:val="0053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%E2%80%9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F322A-AD5C-40D7-9FAA-D591661A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64</Pages>
  <Words>20031</Words>
  <Characters>114183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Пользователь Windows</cp:lastModifiedBy>
  <cp:revision>27</cp:revision>
  <dcterms:created xsi:type="dcterms:W3CDTF">2022-08-29T13:35:00Z</dcterms:created>
  <dcterms:modified xsi:type="dcterms:W3CDTF">2024-12-05T11:52:00Z</dcterms:modified>
</cp:coreProperties>
</file>