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9044F1" w:rsidRDefault="00096865" w:rsidP="00B46D58">
      <w:pPr>
        <w:pStyle w:val="BodyText"/>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FootnoteReference"/>
          <w:rFonts w:ascii="GHEA Grapalat" w:hAnsi="GHEA Grapalat"/>
          <w:i w:val="0"/>
          <w:sz w:val="24"/>
          <w:szCs w:val="24"/>
        </w:rPr>
        <w:footnoteReference w:customMarkFollows="1" w:id="1"/>
        <w:t>*</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002C7447">
        <w:rPr>
          <w:rFonts w:ascii="GHEA Grapalat" w:hAnsi="GHEA Grapalat"/>
          <w:i w:val="0"/>
          <w:sz w:val="24"/>
          <w:szCs w:val="24"/>
        </w:rPr>
        <w:t>Комиссии от "</w:t>
      </w:r>
      <w:r w:rsidR="005A6FF1">
        <w:rPr>
          <w:rFonts w:ascii="GHEA Grapalat" w:hAnsi="GHEA Grapalat"/>
          <w:i w:val="0"/>
          <w:sz w:val="24"/>
          <w:szCs w:val="24"/>
          <w:lang w:val="en-US"/>
        </w:rPr>
        <w:t>30</w:t>
      </w:r>
      <w:r w:rsidR="002C7447">
        <w:rPr>
          <w:rFonts w:ascii="GHEA Grapalat" w:hAnsi="GHEA Grapalat"/>
          <w:i w:val="0"/>
          <w:sz w:val="24"/>
          <w:szCs w:val="24"/>
        </w:rPr>
        <w:t>" "</w:t>
      </w:r>
      <w:proofErr w:type="spellStart"/>
      <w:r w:rsidR="002C7447">
        <w:rPr>
          <w:rFonts w:ascii="GHEA Grapalat" w:hAnsi="GHEA Grapalat"/>
          <w:i w:val="0"/>
          <w:sz w:val="24"/>
          <w:szCs w:val="24"/>
          <w:lang w:val="en-US"/>
        </w:rPr>
        <w:t>июнь</w:t>
      </w:r>
      <w:proofErr w:type="spellEnd"/>
      <w:r w:rsidR="002C7447">
        <w:rPr>
          <w:rFonts w:ascii="GHEA Grapalat" w:hAnsi="GHEA Grapalat"/>
          <w:i w:val="0"/>
          <w:sz w:val="24"/>
          <w:szCs w:val="24"/>
        </w:rPr>
        <w:t>" 2</w:t>
      </w:r>
      <w:r w:rsidR="002C7447">
        <w:rPr>
          <w:rFonts w:ascii="GHEA Grapalat" w:hAnsi="GHEA Grapalat"/>
          <w:i w:val="0"/>
          <w:sz w:val="24"/>
          <w:szCs w:val="24"/>
          <w:lang w:val="en-US"/>
        </w:rPr>
        <w:t>020</w:t>
      </w:r>
      <w:r w:rsidR="002C7447">
        <w:rPr>
          <w:rFonts w:ascii="GHEA Grapalat" w:hAnsi="GHEA Grapalat"/>
          <w:i w:val="0"/>
          <w:sz w:val="24"/>
          <w:szCs w:val="24"/>
        </w:rPr>
        <w:t>года "</w:t>
      </w:r>
      <w:r w:rsidR="002C7447">
        <w:rPr>
          <w:rFonts w:ascii="GHEA Grapalat" w:hAnsi="GHEA Grapalat"/>
          <w:i w:val="0"/>
          <w:sz w:val="24"/>
          <w:szCs w:val="24"/>
          <w:lang w:val="en-US"/>
        </w:rPr>
        <w:t>2</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002C7447">
        <w:rPr>
          <w:rFonts w:ascii="GHEA Grapalat" w:hAnsi="GHEA Grapalat"/>
          <w:i w:val="0"/>
          <w:sz w:val="24"/>
          <w:szCs w:val="24"/>
        </w:rPr>
        <w:t>BHD-GHAShDzB-20/5</w:t>
      </w:r>
      <w:r w:rsidR="00642EFE" w:rsidRPr="009044F1">
        <w:rPr>
          <w:rFonts w:ascii="GHEA Grapalat" w:hAnsi="GHEA Grapalat"/>
          <w:i w:val="0"/>
          <w:sz w:val="24"/>
          <w:szCs w:val="24"/>
        </w:rPr>
        <w:t xml:space="preserve"> </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2C7447" w:rsidRDefault="00642EFE" w:rsidP="002C7447">
      <w:pPr>
        <w:pStyle w:val="BodyTextIndent"/>
        <w:widowControl w:val="0"/>
        <w:spacing w:line="240" w:lineRule="auto"/>
        <w:ind w:firstLine="709"/>
        <w:jc w:val="left"/>
        <w:rPr>
          <w:rFonts w:ascii="GHEA Grapalat" w:hAnsi="GHEA Grapalat"/>
          <w:i w:val="0"/>
          <w:sz w:val="16"/>
          <w:szCs w:val="16"/>
        </w:rPr>
      </w:pPr>
      <w:r w:rsidRPr="009044F1">
        <w:rPr>
          <w:rFonts w:ascii="GHEA Grapalat" w:hAnsi="GHEA Grapalat"/>
          <w:i w:val="0"/>
          <w:sz w:val="24"/>
          <w:szCs w:val="24"/>
        </w:rPr>
        <w:t xml:space="preserve">Заказчик </w:t>
      </w:r>
      <w:r w:rsidR="002C7447" w:rsidRPr="002C7447">
        <w:rPr>
          <w:rFonts w:ascii="GHEA Grapalat" w:hAnsi="GHEA Grapalat"/>
          <w:i w:val="0"/>
          <w:sz w:val="24"/>
          <w:szCs w:val="24"/>
        </w:rPr>
        <w:t>ГНКО "Бюрегаванская базовая школа"</w:t>
      </w:r>
      <w:r w:rsidRPr="009044F1">
        <w:rPr>
          <w:rFonts w:ascii="GHEA Grapalat" w:hAnsi="GHEA Grapalat"/>
          <w:i w:val="0"/>
          <w:sz w:val="24"/>
          <w:szCs w:val="24"/>
        </w:rPr>
        <w:t>, находящийся по адресу:</w:t>
      </w:r>
      <w:r w:rsidR="002C7447" w:rsidRPr="002C7447">
        <w:t xml:space="preserve"> </w:t>
      </w:r>
      <w:r w:rsidR="002C7447" w:rsidRPr="002C7447">
        <w:rPr>
          <w:rFonts w:ascii="GHEA Grapalat" w:hAnsi="GHEA Grapalat"/>
          <w:i w:val="0"/>
          <w:sz w:val="24"/>
          <w:szCs w:val="24"/>
        </w:rPr>
        <w:t>Котайкская область, гр. Бюрегхаван, Самвел Варданян 2</w:t>
      </w:r>
      <w:r w:rsidR="002C7447">
        <w:rPr>
          <w:rFonts w:ascii="GHEA Grapalat" w:hAnsi="GHEA Grapalat"/>
          <w:i w:val="0"/>
          <w:sz w:val="16"/>
          <w:szCs w:val="16"/>
          <w:lang w:val="en-US"/>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E13BA4">
        <w:rPr>
          <w:rFonts w:ascii="GHEA Grapalat" w:hAnsi="GHEA Grapalat"/>
          <w:i w:val="0"/>
          <w:sz w:val="24"/>
          <w:szCs w:val="24"/>
          <w:lang w:val="hy-AM"/>
        </w:rPr>
        <w:t>.</w:t>
      </w:r>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2C7447" w:rsidP="00B46D58">
      <w:pPr>
        <w:pStyle w:val="BodyTextIndent"/>
        <w:widowControl w:val="0"/>
        <w:spacing w:line="240" w:lineRule="auto"/>
        <w:ind w:firstLine="0"/>
        <w:rPr>
          <w:rFonts w:ascii="GHEA Grapalat" w:hAnsi="GHEA Grapalat"/>
          <w:i w:val="0"/>
          <w:sz w:val="24"/>
          <w:szCs w:val="24"/>
        </w:rPr>
      </w:pPr>
      <w:r w:rsidRPr="002C7447">
        <w:rPr>
          <w:rFonts w:ascii="GHEA Grapalat" w:hAnsi="GHEA Grapalat"/>
          <w:i w:val="0"/>
          <w:sz w:val="24"/>
          <w:szCs w:val="24"/>
        </w:rPr>
        <w:t>Бурегаванская начальная школа, учительский кабинет ГНКО, зал физкультуры, ремонтные работы</w:t>
      </w:r>
      <w:r w:rsidR="00782D60">
        <w:rPr>
          <w:rFonts w:ascii="GHEA Grapalat" w:hAnsi="GHEA Grapalat"/>
          <w:i w:val="0"/>
          <w:sz w:val="24"/>
          <w:szCs w:val="24"/>
        </w:rPr>
        <w:t xml:space="preserve"> (далее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677658"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в бумажной форме необходим</w:t>
      </w:r>
      <w:r w:rsidR="002C7447">
        <w:rPr>
          <w:rFonts w:ascii="GHEA Grapalat" w:hAnsi="GHEA Grapalat"/>
          <w:i w:val="0"/>
          <w:sz w:val="24"/>
          <w:szCs w:val="24"/>
        </w:rPr>
        <w:t xml:space="preserve">о обратиться к заказчику до </w:t>
      </w:r>
      <w:r w:rsidR="002C7447">
        <w:rPr>
          <w:rFonts w:ascii="GHEA Grapalat" w:hAnsi="GHEA Grapalat"/>
          <w:i w:val="0"/>
          <w:sz w:val="24"/>
          <w:szCs w:val="24"/>
          <w:lang w:val="en-US"/>
        </w:rPr>
        <w:t>12:00</w:t>
      </w:r>
      <w:r w:rsidRPr="009044F1">
        <w:rPr>
          <w:rFonts w:ascii="GHEA Grapalat" w:hAnsi="GHEA Grapalat"/>
          <w:i w:val="0"/>
          <w:sz w:val="24"/>
          <w:szCs w:val="24"/>
        </w:rPr>
        <w:t xml:space="preserve"> часов</w:t>
      </w:r>
      <w:r w:rsidR="00971F4A" w:rsidRPr="00971F4A">
        <w:rPr>
          <w:rFonts w:ascii="GHEA Grapalat" w:hAnsi="GHEA Grapalat"/>
          <w:i w:val="0"/>
          <w:sz w:val="24"/>
          <w:szCs w:val="24"/>
        </w:rPr>
        <w:t xml:space="preserve"> </w:t>
      </w:r>
      <w:r w:rsidR="002C7447">
        <w:rPr>
          <w:rFonts w:ascii="GHEA Grapalat" w:hAnsi="GHEA Grapalat"/>
          <w:i w:val="0"/>
          <w:sz w:val="24"/>
          <w:szCs w:val="24"/>
          <w:lang w:val="en-US"/>
        </w:rPr>
        <w:t>7</w:t>
      </w:r>
      <w:r w:rsidRPr="00971F4A">
        <w:rPr>
          <w:rFonts w:ascii="GHEA Grapalat" w:hAnsi="GHEA Grapalat"/>
          <w:i w:val="0"/>
          <w:sz w:val="24"/>
          <w:szCs w:val="24"/>
        </w:rPr>
        <w:t>_</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 xml:space="preserve">обеспечивает бесплатное предоставление приглашения в бумажной форме </w:t>
      </w:r>
      <w:r w:rsidR="00357D48"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00357D48"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EF52E4" w:rsidRPr="002C7447" w:rsidRDefault="00EF52E4" w:rsidP="002C7447">
      <w:pPr>
        <w:pStyle w:val="BodyTextIndent"/>
        <w:widowControl w:val="0"/>
        <w:spacing w:after="160"/>
        <w:ind w:firstLine="567"/>
        <w:rPr>
          <w:rFonts w:ascii="GHEA Grapalat" w:hAnsi="GHEA Grapalat"/>
          <w:i w:val="0"/>
          <w:sz w:val="24"/>
          <w:szCs w:val="24"/>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w:t>
      </w:r>
      <w:r w:rsidR="002C7447" w:rsidRPr="002C7447">
        <w:rPr>
          <w:rFonts w:ascii="GHEA Grapalat" w:hAnsi="GHEA Grapalat"/>
          <w:i w:val="0"/>
          <w:sz w:val="24"/>
          <w:szCs w:val="24"/>
        </w:rPr>
        <w:t xml:space="preserve">Котайкская </w:t>
      </w:r>
      <w:r w:rsidR="002C7447" w:rsidRPr="002C7447">
        <w:rPr>
          <w:rFonts w:ascii="GHEA Grapalat" w:hAnsi="GHEA Grapalat"/>
          <w:i w:val="0"/>
          <w:sz w:val="24"/>
          <w:szCs w:val="24"/>
        </w:rPr>
        <w:lastRenderedPageBreak/>
        <w:t>область, гр. Бюрегхаван, Самвел Варданян 2</w:t>
      </w:r>
      <w:r w:rsidR="002C7447">
        <w:rPr>
          <w:rFonts w:ascii="GHEA Grapalat" w:hAnsi="GHEA Grapalat"/>
          <w:i w:val="0"/>
          <w:sz w:val="24"/>
          <w:szCs w:val="24"/>
          <w:lang w:val="en-US"/>
        </w:rPr>
        <w:t xml:space="preserve"> </w:t>
      </w:r>
      <w:r w:rsidR="002C7447">
        <w:rPr>
          <w:rFonts w:ascii="GHEA Grapalat" w:hAnsi="GHEA Grapalat"/>
          <w:i w:val="0"/>
          <w:sz w:val="24"/>
          <w:szCs w:val="24"/>
        </w:rPr>
        <w:t xml:space="preserve">в документарной форме, до </w:t>
      </w:r>
      <w:r w:rsidR="002C7447">
        <w:rPr>
          <w:rFonts w:ascii="GHEA Grapalat" w:hAnsi="GHEA Grapalat"/>
          <w:i w:val="0"/>
          <w:sz w:val="24"/>
          <w:szCs w:val="24"/>
          <w:lang w:val="en-US"/>
        </w:rPr>
        <w:t xml:space="preserve"> 12:00 </w:t>
      </w:r>
      <w:r w:rsidR="002C7447">
        <w:rPr>
          <w:rFonts w:ascii="GHEA Grapalat" w:hAnsi="GHEA Grapalat"/>
          <w:i w:val="0"/>
          <w:sz w:val="24"/>
          <w:szCs w:val="24"/>
        </w:rPr>
        <w:t xml:space="preserve">часов </w:t>
      </w:r>
      <w:r w:rsidR="002C7447">
        <w:rPr>
          <w:rFonts w:ascii="GHEA Grapalat" w:hAnsi="GHEA Grapalat"/>
          <w:i w:val="0"/>
          <w:sz w:val="24"/>
          <w:szCs w:val="24"/>
          <w:lang w:val="en-US"/>
        </w:rPr>
        <w:t xml:space="preserve"> 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EF52E4" w:rsidRPr="000F11E5" w:rsidRDefault="00EF52E4" w:rsidP="00EF52E4">
      <w:pPr>
        <w:pStyle w:val="BodyTextIndent"/>
        <w:widowControl w:val="0"/>
        <w:spacing w:after="160"/>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2C7447" w:rsidRPr="002C7447">
        <w:rPr>
          <w:rFonts w:ascii="GHEA Grapalat" w:hAnsi="GHEA Grapalat"/>
          <w:i w:val="0"/>
          <w:sz w:val="24"/>
          <w:szCs w:val="24"/>
        </w:rPr>
        <w:t>Котайкская область, гр. Бюрегхаван, Самвел Варданян 2</w:t>
      </w:r>
      <w:r w:rsidR="002C7447">
        <w:rPr>
          <w:rFonts w:ascii="GHEA Grapalat" w:hAnsi="GHEA Grapalat"/>
          <w:i w:val="0"/>
          <w:sz w:val="24"/>
          <w:szCs w:val="24"/>
        </w:rPr>
        <w:t xml:space="preserve">, в </w:t>
      </w:r>
      <w:r w:rsidR="002C7447">
        <w:rPr>
          <w:rFonts w:ascii="GHEA Grapalat" w:hAnsi="GHEA Grapalat"/>
          <w:i w:val="0"/>
          <w:sz w:val="24"/>
          <w:szCs w:val="24"/>
          <w:lang w:val="en-US"/>
        </w:rPr>
        <w:t>12:00</w:t>
      </w:r>
      <w:r w:rsidR="002C7447">
        <w:rPr>
          <w:rFonts w:ascii="GHEA Grapalat" w:hAnsi="GHEA Grapalat"/>
          <w:i w:val="0"/>
          <w:sz w:val="24"/>
          <w:szCs w:val="24"/>
        </w:rPr>
        <w:t xml:space="preserve"> часов "</w:t>
      </w:r>
      <w:r w:rsidR="005A6FF1">
        <w:rPr>
          <w:rFonts w:ascii="GHEA Grapalat" w:hAnsi="GHEA Grapalat"/>
          <w:i w:val="0"/>
          <w:sz w:val="24"/>
          <w:szCs w:val="24"/>
          <w:lang w:val="en-US"/>
        </w:rPr>
        <w:t>08</w:t>
      </w:r>
      <w:bookmarkStart w:id="0" w:name="_GoBack"/>
      <w:bookmarkEnd w:id="0"/>
      <w:r w:rsidR="002C7447">
        <w:rPr>
          <w:rFonts w:ascii="GHEA Grapalat" w:hAnsi="GHEA Grapalat"/>
          <w:i w:val="0"/>
          <w:sz w:val="24"/>
          <w:szCs w:val="24"/>
        </w:rPr>
        <w:t>" "</w:t>
      </w:r>
      <w:proofErr w:type="spellStart"/>
      <w:r w:rsidR="002C7447">
        <w:rPr>
          <w:rFonts w:ascii="GHEA Grapalat" w:hAnsi="GHEA Grapalat"/>
          <w:i w:val="0"/>
          <w:sz w:val="24"/>
          <w:szCs w:val="24"/>
          <w:lang w:val="en-US"/>
        </w:rPr>
        <w:t>июля</w:t>
      </w:r>
      <w:proofErr w:type="spellEnd"/>
      <w:r w:rsidR="002C7447">
        <w:rPr>
          <w:rFonts w:ascii="GHEA Grapalat" w:hAnsi="GHEA Grapalat"/>
          <w:i w:val="0"/>
          <w:sz w:val="24"/>
          <w:szCs w:val="24"/>
        </w:rPr>
        <w:t>" "</w:t>
      </w:r>
      <w:r w:rsidR="002C7447">
        <w:rPr>
          <w:rFonts w:ascii="GHEA Grapalat" w:hAnsi="GHEA Grapalat"/>
          <w:i w:val="0"/>
          <w:sz w:val="24"/>
          <w:szCs w:val="24"/>
          <w:lang w:val="en-US"/>
        </w:rPr>
        <w:t>2020</w:t>
      </w:r>
      <w:r>
        <w:rPr>
          <w:rFonts w:ascii="GHEA Grapalat" w:hAnsi="GHEA Grapalat"/>
          <w:i w:val="0"/>
          <w:sz w:val="24"/>
          <w:szCs w:val="24"/>
        </w:rPr>
        <w:t>".</w:t>
      </w:r>
    </w:p>
    <w:p w:rsidR="00BE1C5E" w:rsidRPr="002C7447" w:rsidRDefault="001305C6" w:rsidP="002C7447">
      <w:pPr>
        <w:pStyle w:val="BodyTextIndent"/>
        <w:widowControl w:val="0"/>
        <w:spacing w:after="160" w:line="240" w:lineRule="auto"/>
        <w:ind w:firstLine="567"/>
        <w:rPr>
          <w:rFonts w:ascii="GHEA Grapalat" w:hAnsi="GHEA Grapalat"/>
          <w:i w:val="0"/>
          <w:sz w:val="24"/>
          <w:szCs w:val="24"/>
          <w:lang w:val="en-US"/>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754697" w:rsidRPr="002C7447" w:rsidRDefault="002C7447" w:rsidP="00B46D58">
      <w:pPr>
        <w:pStyle w:val="BodyTextIndent"/>
        <w:widowControl w:val="0"/>
        <w:spacing w:line="240" w:lineRule="auto"/>
        <w:ind w:firstLine="0"/>
        <w:rPr>
          <w:rFonts w:ascii="GHEA Grapalat" w:hAnsi="GHEA Grapalat"/>
          <w:i w:val="0"/>
          <w:sz w:val="24"/>
          <w:szCs w:val="24"/>
          <w:lang w:val="en-US"/>
        </w:rPr>
      </w:pPr>
      <w:r>
        <w:rPr>
          <w:rFonts w:ascii="GHEA Grapalat" w:hAnsi="GHEA Grapalat"/>
          <w:i w:val="0"/>
          <w:sz w:val="24"/>
          <w:szCs w:val="24"/>
          <w:lang w:val="en-US"/>
        </w:rPr>
        <w:t xml:space="preserve">Э. </w:t>
      </w:r>
      <w:proofErr w:type="spellStart"/>
      <w:r>
        <w:rPr>
          <w:rFonts w:ascii="GHEA Grapalat" w:hAnsi="GHEA Grapalat"/>
          <w:i w:val="0"/>
          <w:sz w:val="24"/>
          <w:szCs w:val="24"/>
          <w:lang w:val="en-US"/>
        </w:rPr>
        <w:t>Григорян</w:t>
      </w:r>
      <w:proofErr w:type="spellEnd"/>
      <w:r>
        <w:rPr>
          <w:rFonts w:ascii="GHEA Grapalat" w:hAnsi="GHEA Grapalat"/>
          <w:i w:val="0"/>
          <w:sz w:val="24"/>
          <w:szCs w:val="24"/>
          <w:lang w:val="en-US"/>
        </w:rPr>
        <w:t>.</w:t>
      </w:r>
    </w:p>
    <w:p w:rsidR="00754697" w:rsidRPr="002C7447" w:rsidRDefault="00754697" w:rsidP="00B46D58">
      <w:pPr>
        <w:pStyle w:val="BodyTextIndent"/>
        <w:widowControl w:val="0"/>
        <w:spacing w:after="160" w:line="240" w:lineRule="auto"/>
        <w:ind w:left="1701" w:firstLine="0"/>
        <w:rPr>
          <w:rFonts w:ascii="GHEA Grapalat" w:hAnsi="GHEA Grapalat"/>
          <w:i w:val="0"/>
          <w:sz w:val="24"/>
          <w:szCs w:val="24"/>
          <w:u w:val="single"/>
          <w:lang w:val="en-US"/>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2C7447">
        <w:rPr>
          <w:rFonts w:ascii="GHEA Grapalat" w:hAnsi="GHEA Grapalat"/>
          <w:i w:val="0"/>
          <w:sz w:val="24"/>
          <w:szCs w:val="24"/>
          <w:lang w:val="en-US"/>
        </w:rPr>
        <w:t xml:space="preserve">010 24 49 74 </w:t>
      </w:r>
    </w:p>
    <w:p w:rsidR="00754697" w:rsidRPr="002C7447" w:rsidRDefault="00754697" w:rsidP="00B46D58">
      <w:pPr>
        <w:pStyle w:val="BodyTextIndent"/>
        <w:widowControl w:val="0"/>
        <w:spacing w:after="160" w:line="240" w:lineRule="auto"/>
        <w:ind w:left="1701" w:firstLine="0"/>
        <w:rPr>
          <w:rFonts w:ascii="GHEA Grapalat" w:hAnsi="GHEA Grapalat"/>
          <w:i w:val="0"/>
          <w:sz w:val="24"/>
          <w:szCs w:val="24"/>
          <w:u w:val="single"/>
          <w:lang w:val="en-US"/>
        </w:rPr>
      </w:pPr>
      <w:r w:rsidRPr="009044F1">
        <w:rPr>
          <w:rFonts w:ascii="GHEA Grapalat" w:hAnsi="GHEA Grapalat"/>
          <w:i w:val="0"/>
          <w:sz w:val="24"/>
          <w:szCs w:val="24"/>
        </w:rPr>
        <w:t xml:space="preserve">Электронная почта </w:t>
      </w:r>
      <w:hyperlink r:id="rId9" w:history="1">
        <w:r w:rsidR="002C7447" w:rsidRPr="00891F6B">
          <w:rPr>
            <w:rStyle w:val="Hyperlink"/>
            <w:rFonts w:ascii="GHEA Grapalat" w:hAnsi="GHEA Grapalat"/>
            <w:i w:val="0"/>
            <w:sz w:val="24"/>
            <w:szCs w:val="24"/>
            <w:lang w:val="en-US"/>
          </w:rPr>
          <w:t>protender.itender@gmail.com</w:t>
        </w:r>
      </w:hyperlink>
      <w:r w:rsidR="002C7447">
        <w:rPr>
          <w:rFonts w:ascii="GHEA Grapalat" w:hAnsi="GHEA Grapalat"/>
          <w:i w:val="0"/>
          <w:sz w:val="24"/>
          <w:szCs w:val="24"/>
          <w:lang w:val="en-US"/>
        </w:rPr>
        <w:t xml:space="preserve"> </w:t>
      </w:r>
    </w:p>
    <w:p w:rsidR="00915A97" w:rsidRPr="00D5443D" w:rsidRDefault="00754697" w:rsidP="002C7447">
      <w:pPr>
        <w:pStyle w:val="BodyTextIndent"/>
        <w:widowControl w:val="0"/>
        <w:spacing w:line="240" w:lineRule="auto"/>
        <w:ind w:left="1701" w:firstLine="0"/>
        <w:jc w:val="left"/>
        <w:rPr>
          <w:rFonts w:ascii="GHEA Grapalat" w:hAnsi="GHEA Grapalat"/>
          <w:i w:val="0"/>
          <w:sz w:val="16"/>
          <w:szCs w:val="16"/>
        </w:rPr>
      </w:pPr>
      <w:r w:rsidRPr="009044F1">
        <w:rPr>
          <w:rFonts w:ascii="GHEA Grapalat" w:hAnsi="GHEA Grapalat"/>
          <w:i w:val="0"/>
          <w:sz w:val="24"/>
          <w:szCs w:val="24"/>
        </w:rPr>
        <w:t>Заказчик</w:t>
      </w:r>
      <w:r w:rsidR="002C7447">
        <w:rPr>
          <w:rFonts w:ascii="GHEA Grapalat" w:hAnsi="GHEA Grapalat"/>
          <w:i w:val="0"/>
          <w:sz w:val="24"/>
          <w:szCs w:val="24"/>
          <w:lang w:val="en-US"/>
        </w:rPr>
        <w:t xml:space="preserve"> </w:t>
      </w:r>
      <w:r w:rsidRPr="009044F1">
        <w:rPr>
          <w:rFonts w:ascii="GHEA Grapalat" w:hAnsi="GHEA Grapalat"/>
          <w:i w:val="0"/>
          <w:sz w:val="24"/>
          <w:szCs w:val="24"/>
        </w:rPr>
        <w:t xml:space="preserve"> </w:t>
      </w:r>
      <w:r w:rsidR="002C7447" w:rsidRPr="002C7447">
        <w:rPr>
          <w:rFonts w:ascii="GHEA Grapalat" w:hAnsi="GHEA Grapalat"/>
          <w:i w:val="0"/>
          <w:sz w:val="24"/>
          <w:szCs w:val="24"/>
        </w:rPr>
        <w:t>ГНКО "Бюрегаванская базовая школа"</w:t>
      </w:r>
      <w:r w:rsidR="00915A97">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2C7447">
        <w:rPr>
          <w:rFonts w:ascii="GHEA Grapalat" w:hAnsi="GHEA Grapalat"/>
          <w:i/>
        </w:rPr>
        <w:t>BHD-GHAShDzB-20/5</w:t>
      </w:r>
      <w:r w:rsidR="00096865" w:rsidRPr="009044F1">
        <w:rPr>
          <w:rFonts w:ascii="GHEA Grapalat" w:hAnsi="GHEA Grapalat"/>
          <w:i/>
        </w:rPr>
        <w:t xml:space="preserve"> </w:t>
      </w:r>
      <w:r w:rsidR="001B32D9" w:rsidRPr="001B32D9">
        <w:rPr>
          <w:rFonts w:ascii="GHEA Grapalat" w:hAnsi="GHEA Grapalat" w:cs="Times Armenian"/>
          <w:i/>
        </w:rPr>
        <w:br/>
      </w:r>
      <w:r w:rsidR="00A46F92">
        <w:rPr>
          <w:rFonts w:ascii="GHEA Grapalat" w:hAnsi="GHEA Grapalat"/>
          <w:i/>
        </w:rPr>
        <w:t xml:space="preserve">№ </w:t>
      </w:r>
      <w:r w:rsidR="002C7447">
        <w:rPr>
          <w:rFonts w:ascii="GHEA Grapalat" w:hAnsi="GHEA Grapalat"/>
          <w:i/>
          <w:lang w:val="en-US"/>
        </w:rPr>
        <w:t>2</w:t>
      </w:r>
      <w:r w:rsidR="00096865" w:rsidRPr="009044F1">
        <w:rPr>
          <w:rFonts w:ascii="GHEA Grapalat" w:hAnsi="GHEA Grapalat"/>
          <w:i/>
        </w:rPr>
        <w:t xml:space="preserve"> от </w:t>
      </w:r>
      <w:r w:rsidR="002C7447">
        <w:rPr>
          <w:rFonts w:ascii="GHEA Grapalat" w:hAnsi="GHEA Grapalat"/>
          <w:i/>
          <w:lang w:val="en-US"/>
        </w:rPr>
        <w:t>29.06.2020</w:t>
      </w:r>
      <w:r w:rsidR="002C7447">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3A1EBB" w:rsidRDefault="002C7447" w:rsidP="00B46D58">
      <w:pPr>
        <w:pStyle w:val="BodyText"/>
        <w:widowControl w:val="0"/>
        <w:spacing w:after="160"/>
        <w:ind w:right="-7" w:firstLine="567"/>
        <w:jc w:val="center"/>
        <w:rPr>
          <w:rFonts w:ascii="GHEA Grapalat" w:hAnsi="GHEA Grapalat"/>
        </w:rPr>
      </w:pPr>
      <w:r w:rsidRPr="002C7447">
        <w:rPr>
          <w:rFonts w:ascii="GHEA Grapalat" w:hAnsi="GHEA Grapalat"/>
        </w:rPr>
        <w:t>ГНКО "Бюрегаванская базовая школа"</w:t>
      </w:r>
      <w:r w:rsidRPr="009044F1">
        <w:rPr>
          <w:rFonts w:ascii="GHEA Grapalat" w:hAnsi="GHEA Grapalat"/>
        </w:rPr>
        <w:t>,</w:t>
      </w: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DE5C53" w:rsidRDefault="002B32D6" w:rsidP="00B46D58">
      <w:pPr>
        <w:pStyle w:val="BodyText"/>
        <w:widowControl w:val="0"/>
        <w:spacing w:after="160"/>
        <w:ind w:right="-7"/>
        <w:jc w:val="center"/>
        <w:rPr>
          <w:rFonts w:ascii="GHEA Grapalat" w:hAnsi="GHEA Grapalat"/>
        </w:rPr>
      </w:pPr>
      <w:r w:rsidRPr="009044F1">
        <w:rPr>
          <w:rFonts w:ascii="GHEA Grapalat" w:hAnsi="GHEA Grapalat"/>
        </w:rPr>
        <w:t>НА ОТКРЫТЫЙ КОНКУРС, ОБЪЯВЛЕННЫЙ С ЦЕЛЬЮ ПРИОБРЕТЕНИЯ "</w:t>
      </w:r>
      <w:r w:rsidR="002C7447" w:rsidRPr="00DE5C53">
        <w:rPr>
          <w:rFonts w:ascii="GHEA Grapalat" w:hAnsi="GHEA Grapalat"/>
          <w:szCs w:val="20"/>
        </w:rPr>
        <w:t xml:space="preserve">ВВЕДЕНИЕ </w:t>
      </w:r>
      <w:r w:rsidR="002C7447" w:rsidRPr="00DE5C53">
        <w:rPr>
          <w:rFonts w:ascii="GHEA Grapalat" w:hAnsi="GHEA Grapalat"/>
        </w:rPr>
        <w:t>СТУДЕНТОВ В ШКОЛУ БЮРЕВАНСКОЙ ГЛАВНОЙ ШКОЛЫ И ФИЗИКАЛЬТУРЫ</w:t>
      </w:r>
      <w:r w:rsidRPr="009044F1">
        <w:rPr>
          <w:rFonts w:ascii="GHEA Grapalat" w:hAnsi="GHEA Grapalat"/>
        </w:rPr>
        <w:t>" ДЛЯ НУЖД "</w:t>
      </w:r>
      <w:r w:rsidR="00DE5C53" w:rsidRPr="00DE5C53">
        <w:rPr>
          <w:rFonts w:ascii="GHEA Grapalat" w:hAnsi="GHEA Grapalat"/>
        </w:rPr>
        <w:t xml:space="preserve"> ГНКО "Бюрегаванская базовая школа"</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CE3846" w:rsidRDefault="00CE3846" w:rsidP="00CE3846">
      <w:pPr>
        <w:rPr>
          <w:rFonts w:ascii="GHEA Grapalat" w:hAnsi="GHEA Grapalat"/>
          <w:lang w:val="en-US"/>
        </w:rPr>
      </w:pPr>
    </w:p>
    <w:p w:rsidR="00CE3846" w:rsidRDefault="00CE3846" w:rsidP="00CE3846">
      <w:pPr>
        <w:rPr>
          <w:rFonts w:ascii="GHEA Grapalat" w:hAnsi="GHEA Grapalat"/>
          <w:lang w:val="en-US"/>
        </w:rPr>
      </w:pPr>
    </w:p>
    <w:p w:rsidR="00CE3846" w:rsidRDefault="00CE3846" w:rsidP="00CE3846">
      <w:pPr>
        <w:rPr>
          <w:rFonts w:ascii="GHEA Grapalat" w:hAnsi="GHEA Grapalat"/>
          <w:lang w:val="en-US"/>
        </w:rPr>
      </w:pPr>
    </w:p>
    <w:p w:rsidR="00CE3846" w:rsidRDefault="00CE3846" w:rsidP="00CE3846">
      <w:pPr>
        <w:rPr>
          <w:rFonts w:ascii="GHEA Grapalat" w:hAnsi="GHEA Grapalat"/>
          <w:lang w:val="en-US"/>
        </w:rPr>
      </w:pPr>
    </w:p>
    <w:p w:rsidR="00CE3846" w:rsidRDefault="00CE3846" w:rsidP="00CE3846">
      <w:pPr>
        <w:rPr>
          <w:rFonts w:ascii="GHEA Grapalat" w:hAnsi="GHEA Grapalat"/>
          <w:lang w:val="en-US"/>
        </w:rPr>
      </w:pPr>
    </w:p>
    <w:p w:rsidR="00CE3846" w:rsidRDefault="00CE3846" w:rsidP="00CE3846">
      <w:pPr>
        <w:rPr>
          <w:rFonts w:ascii="GHEA Grapalat" w:hAnsi="GHEA Grapalat"/>
          <w:lang w:val="en-US"/>
        </w:rPr>
      </w:pPr>
    </w:p>
    <w:p w:rsidR="00CE3846" w:rsidRDefault="00CE3846" w:rsidP="00CE3846">
      <w:pPr>
        <w:rPr>
          <w:rFonts w:ascii="GHEA Grapalat" w:hAnsi="GHEA Grapalat"/>
          <w:lang w:val="en-US"/>
        </w:rPr>
      </w:pPr>
    </w:p>
    <w:p w:rsidR="00CE3846" w:rsidRDefault="00CE3846" w:rsidP="00CE3846">
      <w:pPr>
        <w:rPr>
          <w:rFonts w:ascii="GHEA Grapalat" w:hAnsi="GHEA Grapalat"/>
          <w:lang w:val="en-US"/>
        </w:rPr>
      </w:pPr>
    </w:p>
    <w:p w:rsidR="00CE3846" w:rsidRDefault="00CE3846" w:rsidP="00CE3846">
      <w:pPr>
        <w:rPr>
          <w:rFonts w:ascii="GHEA Grapalat" w:hAnsi="GHEA Grapalat"/>
          <w:lang w:val="en-US"/>
        </w:rPr>
      </w:pPr>
    </w:p>
    <w:p w:rsidR="00CE3846" w:rsidRDefault="00CE3846" w:rsidP="00CE3846">
      <w:pPr>
        <w:rPr>
          <w:rFonts w:ascii="GHEA Grapalat" w:hAnsi="GHEA Grapalat"/>
          <w:lang w:val="en-US"/>
        </w:rPr>
      </w:pPr>
    </w:p>
    <w:p w:rsidR="001A43A4" w:rsidRPr="00CE3846" w:rsidRDefault="00096865" w:rsidP="00CE3846">
      <w:pPr>
        <w:rPr>
          <w:rFonts w:ascii="GHEA Grapalat" w:hAnsi="GHEA Grapalat"/>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D50690" w:rsidP="00CE3846">
      <w:pPr>
        <w:jc w:val="center"/>
        <w:rPr>
          <w:rFonts w:ascii="GHEA Grapalat" w:hAnsi="GHEA Grapalat"/>
          <w:b/>
        </w:rPr>
      </w:pPr>
      <w:r>
        <w:rPr>
          <w:rFonts w:ascii="GHEA Grapalat" w:hAnsi="GHEA Grapalat"/>
          <w:b/>
        </w:rPr>
        <w:br w:type="page"/>
      </w:r>
      <w:r w:rsidR="00160AE4"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CE3846" w:rsidRDefault="00CE3846" w:rsidP="00CE3846">
      <w:pPr>
        <w:widowControl w:val="0"/>
        <w:jc w:val="center"/>
        <w:rPr>
          <w:rFonts w:ascii="GHEA Grapalat" w:hAnsi="GHEA Grapalat"/>
          <w:lang w:val="en-US"/>
        </w:rPr>
      </w:pPr>
      <w:r w:rsidRPr="00CE3846">
        <w:rPr>
          <w:rFonts w:ascii="GHEA Grapalat" w:hAnsi="GHEA Grapalat"/>
        </w:rPr>
        <w:t>ВВЕДЕНИЕ СТУДЕНТОВ В ШКОЛУ БЮРЕВАНСКОЙ ГЛАВНОЙ ШКОЛЫ И ФИЗИКАЛЬТУРЫ</w:t>
      </w:r>
    </w:p>
    <w:p w:rsidR="00615B35" w:rsidRPr="00EC400D" w:rsidRDefault="005D7731" w:rsidP="00CE3846">
      <w:pPr>
        <w:widowControl w:val="0"/>
        <w:jc w:val="center"/>
        <w:rPr>
          <w:rFonts w:ascii="GHEA Grapalat" w:hAnsi="GHEA Grapalat"/>
          <w:sz w:val="20"/>
          <w:szCs w:val="20"/>
        </w:rPr>
      </w:pPr>
      <w:r w:rsidRPr="002E069D">
        <w:rPr>
          <w:rFonts w:ascii="GHEA Grapalat" w:hAnsi="GHEA Grapalat"/>
          <w:b/>
        </w:rPr>
        <w:t>ДЛЯ НУЖД</w:t>
      </w:r>
      <w:r w:rsidR="00EB5576" w:rsidRPr="00EC400D">
        <w:rPr>
          <w:rFonts w:ascii="GHEA Grapalat" w:hAnsi="GHEA Grapalat"/>
        </w:rPr>
        <w:t xml:space="preserve"> </w:t>
      </w:r>
      <w:r w:rsidR="00CE3846" w:rsidRPr="00CE3846">
        <w:rPr>
          <w:rFonts w:ascii="GHEA Grapalat" w:hAnsi="GHEA Grapalat"/>
        </w:rPr>
        <w:t>ГНКО "Бюрегаванская базовая школа"</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CE3846" w:rsidRDefault="00CE3846" w:rsidP="00B46D58">
      <w:pPr>
        <w:widowControl w:val="0"/>
        <w:tabs>
          <w:tab w:val="left" w:pos="1134"/>
        </w:tabs>
        <w:spacing w:after="160"/>
        <w:ind w:left="1134" w:hanging="567"/>
        <w:jc w:val="both"/>
        <w:rPr>
          <w:rFonts w:ascii="GHEA Grapalat" w:hAnsi="GHEA Grapalat"/>
          <w:lang w:val="en-US"/>
        </w:rPr>
      </w:pP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CE3846" w:rsidRPr="00CE3846" w:rsidRDefault="00CE3846" w:rsidP="00B46D58">
      <w:pPr>
        <w:widowControl w:val="0"/>
        <w:spacing w:after="160"/>
        <w:jc w:val="center"/>
        <w:rPr>
          <w:rFonts w:ascii="GHEA Grapalat" w:hAnsi="GHEA Grapalat"/>
          <w:b/>
          <w:lang w:val="en-US"/>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7B7F" w:rsidRPr="00CE3846" w:rsidRDefault="00450C30" w:rsidP="00CE3846">
      <w:pPr>
        <w:widowControl w:val="0"/>
        <w:tabs>
          <w:tab w:val="left" w:pos="1134"/>
        </w:tabs>
        <w:spacing w:after="160"/>
        <w:ind w:left="1134" w:hanging="567"/>
        <w:jc w:val="both"/>
        <w:rPr>
          <w:rFonts w:ascii="GHEA Grapalat" w:hAnsi="GHEA Grapalat"/>
          <w:lang w:val="en-US"/>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Настоящее Приглашение предоставляется в дополнение к объявлению об открытом ко</w:t>
      </w:r>
      <w:r w:rsidR="00CE3846">
        <w:rPr>
          <w:rFonts w:ascii="GHEA Grapalat" w:hAnsi="GHEA Grapalat"/>
          <w:spacing w:val="-6"/>
        </w:rPr>
        <w:t xml:space="preserve">нкурсе, проводимом под кодом </w:t>
      </w:r>
      <w:r w:rsidR="002C7447">
        <w:rPr>
          <w:rFonts w:ascii="GHEA Grapalat" w:hAnsi="GHEA Grapalat"/>
          <w:spacing w:val="-6"/>
        </w:rPr>
        <w:t>BHD-GHAShDzB-20/5</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w:t>
      </w:r>
      <w:r w:rsidR="00CE3846" w:rsidRPr="00CE3846">
        <w:rPr>
          <w:rFonts w:ascii="GHEA Grapalat" w:hAnsi="GHEA Grapalat"/>
        </w:rPr>
        <w:t>ГН</w:t>
      </w:r>
      <w:r w:rsidR="00CE3846">
        <w:rPr>
          <w:rFonts w:ascii="GHEA Grapalat" w:hAnsi="GHEA Grapalat"/>
        </w:rPr>
        <w:t>КО "Бюрегаванская базовая школа</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CE3846" w:rsidRPr="00CE3846">
        <w:t xml:space="preserve"> </w:t>
      </w:r>
      <w:r w:rsidR="00CE3846" w:rsidRPr="00CE3846">
        <w:rPr>
          <w:rFonts w:ascii="GHEA Grapalat" w:hAnsi="GHEA Grapalat"/>
          <w:i w:val="0"/>
          <w:sz w:val="24"/>
          <w:szCs w:val="24"/>
        </w:rPr>
        <w:t>Бурегаванская начальная школа, учительский кабинет ГНКО, зал физкультуры, ремонтные работы</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 "</w:t>
      </w:r>
      <w:r w:rsidR="00CE3846" w:rsidRPr="00CE3846">
        <w:t xml:space="preserve"> </w:t>
      </w:r>
      <w:r w:rsidR="00CE3846" w:rsidRPr="00CE3846">
        <w:rPr>
          <w:rFonts w:ascii="GHEA Grapalat" w:hAnsi="GHEA Grapalat"/>
          <w:i w:val="0"/>
          <w:sz w:val="24"/>
          <w:szCs w:val="24"/>
        </w:rPr>
        <w:t>ГНКО "Бюрегаванская базовая школа"</w:t>
      </w:r>
      <w:r w:rsidRPr="009044F1">
        <w:rPr>
          <w:rFonts w:ascii="GHEA Grapalat" w:hAnsi="GHEA Grapalat"/>
          <w:i w:val="0"/>
          <w:sz w:val="24"/>
          <w:szCs w:val="24"/>
        </w:rPr>
        <w:t>", которые сгруппированы в лоты "</w:t>
      </w:r>
      <w:r w:rsidR="00CE3846">
        <w:rPr>
          <w:rFonts w:ascii="GHEA Grapalat" w:hAnsi="GHEA Grapalat"/>
          <w:i w:val="0"/>
          <w:sz w:val="24"/>
          <w:szCs w:val="24"/>
          <w:lang w:val="en-US"/>
        </w:rPr>
        <w:t>2</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CE3846">
        <w:trPr>
          <w:trHeight w:val="908"/>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CE3846" w:rsidRDefault="00CE3846" w:rsidP="00CE3846">
            <w:pPr>
              <w:pStyle w:val="BodyTextIndent2"/>
              <w:widowControl w:val="0"/>
              <w:spacing w:after="120" w:line="240" w:lineRule="auto"/>
              <w:ind w:firstLine="0"/>
              <w:rPr>
                <w:rFonts w:ascii="GHEA Grapalat" w:hAnsi="GHEA Grapalat"/>
                <w:sz w:val="24"/>
                <w:szCs w:val="24"/>
                <w:u w:val="single"/>
                <w:vertAlign w:val="subscript"/>
                <w:lang w:val="en-US"/>
              </w:rPr>
            </w:pPr>
            <w:r w:rsidRPr="00CE3846">
              <w:rPr>
                <w:rFonts w:ascii="GHEA Grapalat" w:hAnsi="GHEA Grapalat"/>
                <w:sz w:val="24"/>
                <w:szCs w:val="24"/>
                <w:u w:val="single"/>
              </w:rPr>
              <w:t>Ремонтные мастерские ГНКО "Бюрегаванская базовая школа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vAlign w:val="center"/>
          </w:tcPr>
          <w:p w:rsidR="00096865" w:rsidRPr="00CE3846" w:rsidRDefault="00CE3846" w:rsidP="00CE3846">
            <w:pPr>
              <w:pStyle w:val="BodyTextIndent2"/>
              <w:widowControl w:val="0"/>
              <w:spacing w:after="120" w:line="240" w:lineRule="auto"/>
              <w:ind w:firstLine="0"/>
              <w:rPr>
                <w:rFonts w:ascii="GHEA Grapalat" w:hAnsi="GHEA Grapalat"/>
                <w:sz w:val="24"/>
                <w:szCs w:val="24"/>
                <w:lang w:val="en-US"/>
              </w:rPr>
            </w:pPr>
            <w:r w:rsidRPr="00CE3846">
              <w:rPr>
                <w:rFonts w:ascii="GHEA Grapalat" w:hAnsi="GHEA Grapalat"/>
                <w:sz w:val="24"/>
                <w:szCs w:val="24"/>
                <w:u w:val="single"/>
              </w:rPr>
              <w:t>Ремонт зала физкультуры ГНКО "Бюрегаванская базовая школа</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tbl>
      <w:tblPr>
        <w:tblW w:w="6810"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2"/>
        <w:gridCol w:w="5198"/>
      </w:tblGrid>
      <w:tr w:rsidR="00CE3846" w:rsidTr="00076704">
        <w:tc>
          <w:tcPr>
            <w:tcW w:w="1611" w:type="dxa"/>
            <w:tcBorders>
              <w:top w:val="single" w:sz="4" w:space="0" w:color="auto"/>
              <w:left w:val="single" w:sz="4" w:space="0" w:color="auto"/>
              <w:bottom w:val="single" w:sz="4" w:space="0" w:color="auto"/>
              <w:right w:val="single" w:sz="4" w:space="0" w:color="auto"/>
            </w:tcBorders>
            <w:vAlign w:val="center"/>
            <w:hideMark/>
          </w:tcPr>
          <w:p w:rsidR="00CE3846" w:rsidRDefault="00CE3846" w:rsidP="00076704">
            <w:pPr>
              <w:tabs>
                <w:tab w:val="left" w:pos="1134"/>
              </w:tabs>
              <w:jc w:val="center"/>
              <w:rPr>
                <w:rFonts w:ascii="GHEA Grapalat" w:hAnsi="GHEA Grapalat"/>
                <w:b/>
                <w:i/>
                <w:sz w:val="14"/>
                <w:szCs w:val="14"/>
                <w:lang w:val="es-ES"/>
              </w:rPr>
            </w:pPr>
            <w:r>
              <w:rPr>
                <w:rFonts w:ascii="GHEA Grapalat" w:hAnsi="GHEA Grapalat" w:cs="Sylfaen"/>
                <w:b/>
                <w:bCs/>
                <w:i/>
                <w:iCs/>
                <w:sz w:val="14"/>
                <w:szCs w:val="14"/>
                <w:lang w:val="es-ES"/>
              </w:rPr>
              <w:t>N</w:t>
            </w:r>
          </w:p>
        </w:tc>
        <w:tc>
          <w:tcPr>
            <w:tcW w:w="5193" w:type="dxa"/>
            <w:tcBorders>
              <w:top w:val="single" w:sz="4" w:space="0" w:color="auto"/>
              <w:left w:val="single" w:sz="4" w:space="0" w:color="auto"/>
              <w:bottom w:val="single" w:sz="4" w:space="0" w:color="auto"/>
              <w:right w:val="single" w:sz="4" w:space="0" w:color="auto"/>
            </w:tcBorders>
            <w:vAlign w:val="center"/>
            <w:hideMark/>
          </w:tcPr>
          <w:p w:rsidR="00CE3846" w:rsidRDefault="00CE3846" w:rsidP="00076704">
            <w:pPr>
              <w:pStyle w:val="BodyTextIndent2"/>
              <w:ind w:firstLine="0"/>
              <w:jc w:val="center"/>
              <w:rPr>
                <w:rFonts w:ascii="GHEA Grapalat" w:hAnsi="GHEA Grapalat"/>
                <w:b/>
                <w:bCs/>
                <w:i/>
                <w:iCs/>
                <w:sz w:val="16"/>
                <w:szCs w:val="16"/>
                <w:lang w:val="es-ES"/>
              </w:rPr>
            </w:pPr>
            <w:proofErr w:type="spellStart"/>
            <w:r w:rsidRPr="00CE3846">
              <w:rPr>
                <w:rFonts w:ascii="GHEA Grapalat" w:hAnsi="GHEA Grapalat" w:cs="Sylfaen"/>
                <w:b/>
                <w:i/>
                <w:sz w:val="16"/>
                <w:szCs w:val="16"/>
                <w:lang w:val="es-ES"/>
              </w:rPr>
              <w:t>Тип</w:t>
            </w:r>
            <w:proofErr w:type="spellEnd"/>
            <w:r w:rsidRPr="00CE3846">
              <w:rPr>
                <w:rFonts w:ascii="GHEA Grapalat" w:hAnsi="GHEA Grapalat" w:cs="Sylfaen"/>
                <w:b/>
                <w:i/>
                <w:sz w:val="16"/>
                <w:szCs w:val="16"/>
                <w:lang w:val="es-ES"/>
              </w:rPr>
              <w:t xml:space="preserve"> (ы) </w:t>
            </w:r>
            <w:proofErr w:type="spellStart"/>
            <w:r w:rsidRPr="00CE3846">
              <w:rPr>
                <w:rFonts w:ascii="GHEA Grapalat" w:hAnsi="GHEA Grapalat" w:cs="Sylfaen"/>
                <w:b/>
                <w:i/>
                <w:sz w:val="16"/>
                <w:szCs w:val="16"/>
                <w:lang w:val="es-ES"/>
              </w:rPr>
              <w:t>необходимой</w:t>
            </w:r>
            <w:proofErr w:type="spellEnd"/>
            <w:r w:rsidRPr="00CE3846">
              <w:rPr>
                <w:rFonts w:ascii="GHEA Grapalat" w:hAnsi="GHEA Grapalat" w:cs="Sylfaen"/>
                <w:b/>
                <w:i/>
                <w:sz w:val="16"/>
                <w:szCs w:val="16"/>
                <w:lang w:val="es-ES"/>
              </w:rPr>
              <w:t xml:space="preserve"> </w:t>
            </w:r>
            <w:proofErr w:type="spellStart"/>
            <w:r w:rsidRPr="00CE3846">
              <w:rPr>
                <w:rFonts w:ascii="GHEA Grapalat" w:hAnsi="GHEA Grapalat" w:cs="Sylfaen"/>
                <w:b/>
                <w:i/>
                <w:sz w:val="16"/>
                <w:szCs w:val="16"/>
                <w:lang w:val="es-ES"/>
              </w:rPr>
              <w:t>лицензии</w:t>
            </w:r>
            <w:proofErr w:type="spellEnd"/>
            <w:r w:rsidRPr="00CE3846">
              <w:rPr>
                <w:rFonts w:ascii="GHEA Grapalat" w:hAnsi="GHEA Grapalat" w:cs="Sylfaen"/>
                <w:b/>
                <w:i/>
                <w:sz w:val="16"/>
                <w:szCs w:val="16"/>
                <w:lang w:val="es-ES"/>
              </w:rPr>
              <w:t>:</w:t>
            </w:r>
          </w:p>
        </w:tc>
      </w:tr>
      <w:tr w:rsidR="00CE3846" w:rsidTr="00076704">
        <w:tc>
          <w:tcPr>
            <w:tcW w:w="1611" w:type="dxa"/>
            <w:tcBorders>
              <w:top w:val="single" w:sz="4" w:space="0" w:color="auto"/>
              <w:left w:val="single" w:sz="4" w:space="0" w:color="auto"/>
              <w:bottom w:val="single" w:sz="4" w:space="0" w:color="auto"/>
              <w:right w:val="single" w:sz="4" w:space="0" w:color="auto"/>
            </w:tcBorders>
            <w:shd w:val="clear" w:color="auto" w:fill="999999"/>
            <w:vAlign w:val="center"/>
            <w:hideMark/>
          </w:tcPr>
          <w:p w:rsidR="00CE3846" w:rsidRDefault="00CE3846" w:rsidP="00076704">
            <w:pPr>
              <w:tabs>
                <w:tab w:val="left" w:pos="1134"/>
              </w:tabs>
              <w:jc w:val="center"/>
              <w:rPr>
                <w:rFonts w:ascii="GHEA Grapalat" w:hAnsi="GHEA Grapalat"/>
                <w:b/>
                <w:i/>
                <w:sz w:val="14"/>
                <w:lang w:val="es-ES"/>
              </w:rPr>
            </w:pPr>
            <w:r>
              <w:rPr>
                <w:rFonts w:ascii="GHEA Grapalat" w:hAnsi="GHEA Grapalat"/>
                <w:b/>
                <w:i/>
                <w:sz w:val="14"/>
                <w:lang w:val="es-ES"/>
              </w:rPr>
              <w:t>1</w:t>
            </w:r>
          </w:p>
        </w:tc>
        <w:tc>
          <w:tcPr>
            <w:tcW w:w="5193" w:type="dxa"/>
            <w:tcBorders>
              <w:top w:val="single" w:sz="4" w:space="0" w:color="auto"/>
              <w:left w:val="single" w:sz="4" w:space="0" w:color="auto"/>
              <w:bottom w:val="single" w:sz="4" w:space="0" w:color="auto"/>
              <w:right w:val="single" w:sz="4" w:space="0" w:color="auto"/>
            </w:tcBorders>
            <w:shd w:val="clear" w:color="auto" w:fill="999999"/>
            <w:vAlign w:val="center"/>
            <w:hideMark/>
          </w:tcPr>
          <w:p w:rsidR="00CE3846" w:rsidRDefault="00CE3846" w:rsidP="00076704">
            <w:pPr>
              <w:tabs>
                <w:tab w:val="left" w:pos="1134"/>
              </w:tabs>
              <w:jc w:val="center"/>
              <w:rPr>
                <w:rFonts w:ascii="GHEA Grapalat" w:hAnsi="GHEA Grapalat"/>
                <w:b/>
                <w:i/>
                <w:sz w:val="14"/>
                <w:lang w:val="es-ES"/>
              </w:rPr>
            </w:pPr>
            <w:r>
              <w:rPr>
                <w:rFonts w:ascii="GHEA Grapalat" w:hAnsi="GHEA Grapalat"/>
                <w:b/>
                <w:i/>
                <w:sz w:val="14"/>
                <w:lang w:val="es-ES"/>
              </w:rPr>
              <w:t>2</w:t>
            </w:r>
          </w:p>
        </w:tc>
      </w:tr>
      <w:tr w:rsidR="00CE3846" w:rsidTr="00076704">
        <w:trPr>
          <w:trHeight w:val="350"/>
        </w:trPr>
        <w:tc>
          <w:tcPr>
            <w:tcW w:w="1611" w:type="dxa"/>
            <w:tcBorders>
              <w:top w:val="single" w:sz="4" w:space="0" w:color="auto"/>
              <w:left w:val="single" w:sz="4" w:space="0" w:color="auto"/>
              <w:bottom w:val="single" w:sz="4" w:space="0" w:color="auto"/>
              <w:right w:val="single" w:sz="4" w:space="0" w:color="auto"/>
            </w:tcBorders>
            <w:vAlign w:val="center"/>
            <w:hideMark/>
          </w:tcPr>
          <w:p w:rsidR="00CE3846" w:rsidRDefault="00CE3846" w:rsidP="00076704">
            <w:pPr>
              <w:jc w:val="center"/>
              <w:rPr>
                <w:rFonts w:ascii="GHEA Grapalat" w:hAnsi="GHEA Grapalat"/>
                <w:i/>
                <w:sz w:val="16"/>
                <w:lang w:val="es-ES"/>
              </w:rPr>
            </w:pPr>
            <w:r w:rsidRPr="00741E66">
              <w:rPr>
                <w:rFonts w:ascii="GHEA Grapalat" w:hAnsi="GHEA Grapalat"/>
                <w:i/>
                <w:sz w:val="16"/>
                <w:lang w:val="es-ES"/>
              </w:rPr>
              <w:t>1,2</w:t>
            </w:r>
          </w:p>
        </w:tc>
        <w:tc>
          <w:tcPr>
            <w:tcW w:w="5193" w:type="dxa"/>
            <w:tcBorders>
              <w:top w:val="single" w:sz="4" w:space="0" w:color="auto"/>
              <w:left w:val="single" w:sz="4" w:space="0" w:color="auto"/>
              <w:bottom w:val="single" w:sz="4" w:space="0" w:color="auto"/>
              <w:right w:val="single" w:sz="4" w:space="0" w:color="auto"/>
            </w:tcBorders>
            <w:vAlign w:val="center"/>
            <w:hideMark/>
          </w:tcPr>
          <w:p w:rsidR="00CE3846" w:rsidRDefault="00CE3846" w:rsidP="00076704">
            <w:pPr>
              <w:autoSpaceDE w:val="0"/>
              <w:autoSpaceDN w:val="0"/>
              <w:adjustRightInd w:val="0"/>
              <w:spacing w:line="276" w:lineRule="auto"/>
              <w:jc w:val="center"/>
              <w:rPr>
                <w:rFonts w:ascii="GHEA Grapalat" w:hAnsi="GHEA Grapalat"/>
                <w:sz w:val="20"/>
                <w:szCs w:val="20"/>
                <w:lang w:val="af-ZA"/>
              </w:rPr>
            </w:pPr>
            <w:r>
              <w:rPr>
                <w:rFonts w:ascii="GHEA Grapalat" w:hAnsi="GHEA Grapalat"/>
                <w:sz w:val="20"/>
                <w:szCs w:val="20"/>
                <w:lang w:val="af-ZA"/>
              </w:rPr>
              <w:t>-</w:t>
            </w:r>
            <w:r>
              <w:t xml:space="preserve"> </w:t>
            </w:r>
            <w:r w:rsidRPr="00CE3846">
              <w:rPr>
                <w:rFonts w:ascii="GHEA Grapalat" w:hAnsi="GHEA Grapalat"/>
                <w:sz w:val="20"/>
                <w:szCs w:val="20"/>
                <w:lang w:val="af-ZA"/>
              </w:rPr>
              <w:t>жилой, общественный и промышленный</w:t>
            </w:r>
            <w:r>
              <w:rPr>
                <w:rFonts w:ascii="GHEA Grapalat" w:hAnsi="GHEA Grapalat"/>
                <w:sz w:val="20"/>
                <w:szCs w:val="20"/>
                <w:lang w:val="af-ZA"/>
              </w:rPr>
              <w:t>,</w:t>
            </w:r>
          </w:p>
          <w:p w:rsidR="00CE3846" w:rsidRDefault="00CE3846" w:rsidP="00076704">
            <w:pPr>
              <w:pStyle w:val="BodyTextIndent2"/>
              <w:spacing w:line="276" w:lineRule="auto"/>
              <w:ind w:firstLine="0"/>
              <w:jc w:val="center"/>
              <w:rPr>
                <w:rFonts w:ascii="GHEA Grapalat" w:hAnsi="GHEA Grapalat"/>
                <w:lang w:val="hy-AM"/>
              </w:rPr>
            </w:pPr>
          </w:p>
        </w:tc>
      </w:tr>
    </w:tbl>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r w:rsidRPr="009044F1">
        <w:rPr>
          <w:rFonts w:ascii="GHEA Grapalat" w:hAnsi="GHEA Grapalat"/>
        </w:rPr>
        <w:lastRenderedPageBreak/>
        <w:t>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w:t>
      </w:r>
      <w:r w:rsidRPr="009044F1">
        <w:rPr>
          <w:rFonts w:ascii="GHEA Grapalat" w:hAnsi="GHEA Grapalat"/>
          <w:color w:val="000000"/>
        </w:rPr>
        <w:lastRenderedPageBreak/>
        <w:t>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C866F7" w:rsidRDefault="00096865" w:rsidP="00B46D58">
      <w:pPr>
        <w:widowControl w:val="0"/>
        <w:autoSpaceDE w:val="0"/>
        <w:autoSpaceDN w:val="0"/>
        <w:adjustRightInd w:val="0"/>
        <w:spacing w:after="160"/>
        <w:ind w:firstLine="567"/>
        <w:jc w:val="both"/>
        <w:rPr>
          <w:rFonts w:ascii="GHEA Grapalat" w:hAnsi="GHEA Grapalat"/>
          <w:lang w:val="en-US"/>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w:t>
      </w:r>
      <w:r w:rsidRPr="009044F1">
        <w:rPr>
          <w:rFonts w:ascii="GHEA Grapalat" w:hAnsi="GHEA Grapalat"/>
        </w:rPr>
        <w:lastRenderedPageBreak/>
        <w:t xml:space="preserve">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2"/>
        <w:t>6</w:t>
      </w:r>
      <w:r w:rsidRPr="009044F1">
        <w:rPr>
          <w:rFonts w:ascii="GHEA Grapalat" w:hAnsi="GHEA Grapalat"/>
        </w:rPr>
        <w:t xml:space="preserve">. </w:t>
      </w:r>
    </w:p>
    <w:p w:rsidR="00B051BE" w:rsidRPr="002E4BC5" w:rsidRDefault="00B051BE" w:rsidP="00B46D58">
      <w:pPr>
        <w:widowControl w:val="0"/>
        <w:spacing w:after="160"/>
        <w:jc w:val="center"/>
        <w:rPr>
          <w:rFonts w:ascii="GHEA Grapalat" w:hAnsi="GHEA Grapalat"/>
          <w:b/>
        </w:rPr>
      </w:pP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BA4929" w:rsidRDefault="00BA4929" w:rsidP="000239B5">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sidR="00C866F7" w:rsidRPr="00C866F7">
        <w:t xml:space="preserve"> </w:t>
      </w:r>
      <w:r w:rsidR="00C866F7" w:rsidRPr="00BC17AE">
        <w:rPr>
          <w:rFonts w:ascii="GHEA Grapalat" w:hAnsi="GHEA Grapalat"/>
          <w:sz w:val="24"/>
          <w:szCs w:val="24"/>
        </w:rPr>
        <w:t>Котайкская область, гр. Бюрегхаван, Самвел Варданян 2</w:t>
      </w:r>
      <w:r>
        <w:rPr>
          <w:rFonts w:ascii="GHEA Grapalat" w:hAnsi="GHEA Grapalat"/>
          <w:sz w:val="24"/>
          <w:szCs w:val="24"/>
        </w:rPr>
        <w:t>" не позднее, чем "</w:t>
      </w:r>
      <w:r w:rsidR="00BC17AE" w:rsidRPr="00BC17AE">
        <w:rPr>
          <w:rFonts w:ascii="GHEA Grapalat" w:hAnsi="GHEA Grapalat"/>
          <w:sz w:val="24"/>
          <w:szCs w:val="24"/>
          <w:lang w:val="en-US"/>
        </w:rPr>
        <w:t>12:00</w:t>
      </w:r>
      <w:r w:rsidR="00904722">
        <w:rPr>
          <w:rFonts w:ascii="GHEA Grapalat" w:hAnsi="GHEA Grapalat"/>
          <w:sz w:val="24"/>
          <w:szCs w:val="24"/>
        </w:rPr>
        <w:t xml:space="preserve">" часов </w:t>
      </w:r>
      <w:r w:rsidR="00904722">
        <w:rPr>
          <w:rFonts w:ascii="GHEA Grapalat" w:hAnsi="GHEA Grapalat"/>
          <w:sz w:val="24"/>
          <w:szCs w:val="24"/>
          <w:lang w:val="en-US"/>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BA4929" w:rsidRPr="006259BB" w:rsidRDefault="00BA4929" w:rsidP="000239B5">
      <w:pPr>
        <w:pStyle w:val="BodyTextIndent2"/>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 xml:space="preserve">Заявки на процедуру получает и в журнале регистрации заявок регистрирует </w:t>
      </w:r>
      <w:r w:rsidRPr="006259BB">
        <w:rPr>
          <w:rFonts w:ascii="GHEA Grapalat" w:hAnsi="GHEA Grapalat"/>
          <w:sz w:val="24"/>
          <w:szCs w:val="24"/>
        </w:rPr>
        <w:lastRenderedPageBreak/>
        <w:t>секретарь комиссии</w:t>
      </w:r>
      <w:r>
        <w:rPr>
          <w:rFonts w:ascii="GHEA Grapalat" w:hAnsi="GHEA Grapalat"/>
        </w:rPr>
        <w:t xml:space="preserve"> "</w:t>
      </w:r>
      <w:r w:rsidR="00904722" w:rsidRPr="00904722">
        <w:rPr>
          <w:rFonts w:ascii="GHEA Grapalat" w:hAnsi="GHEA Grapalat"/>
          <w:sz w:val="22"/>
          <w:szCs w:val="22"/>
          <w:lang w:val="en-US"/>
        </w:rPr>
        <w:t xml:space="preserve">Э. </w:t>
      </w:r>
      <w:proofErr w:type="spellStart"/>
      <w:r w:rsidR="00904722" w:rsidRPr="00904722">
        <w:rPr>
          <w:rFonts w:ascii="GHEA Grapalat" w:hAnsi="GHEA Grapalat"/>
          <w:lang w:val="en-US"/>
        </w:rPr>
        <w:t>Григоряну</w:t>
      </w:r>
      <w:proofErr w:type="spellEnd"/>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2E4BC5" w:rsidRDefault="000239B5"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758AF" w:rsidRPr="00E758AF">
        <w:rPr>
          <w:rFonts w:ascii="GHEA Grapalat" w:hAnsi="GHEA Grapalat"/>
        </w:rPr>
        <w:t>Копии лиценз</w:t>
      </w:r>
      <w:r w:rsidR="00E758AF">
        <w:rPr>
          <w:rFonts w:ascii="GHEA Grapalat" w:hAnsi="GHEA Grapalat"/>
        </w:rPr>
        <w:t>ий, установленных на этом</w:t>
      </w:r>
      <w:r w:rsidR="00E758AF" w:rsidRPr="00E758AF">
        <w:rPr>
          <w:rFonts w:ascii="GHEA Grapalat" w:hAnsi="GHEA Grapalat"/>
        </w:rPr>
        <w:t xml:space="preserve"> вставками</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w:t>
      </w:r>
      <w:r w:rsidR="004678B4" w:rsidRPr="00F04430">
        <w:rPr>
          <w:rFonts w:ascii="GHEA Grapalat" w:hAnsi="GHEA Grapalat"/>
        </w:rPr>
        <w:lastRenderedPageBreak/>
        <w:t xml:space="preserve">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8404E2">
      <w:pPr>
        <w:ind w:firstLine="567"/>
        <w:jc w:val="both"/>
        <w:rPr>
          <w:rFonts w:ascii="GHEA Grapalat" w:hAnsi="GHEA Grapalat"/>
        </w:rPr>
      </w:pPr>
    </w:p>
    <w:p w:rsidR="0088370A" w:rsidRDefault="007014DE"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Pr>
          <w:rFonts w:ascii="GHEA Grapalat" w:hAnsi="GHEA Grapalat"/>
          <w:sz w:val="24"/>
          <w:szCs w:val="24"/>
        </w:rPr>
        <w:t>;</w:t>
      </w:r>
      <w:r w:rsidR="009D2ED7">
        <w:rPr>
          <w:rStyle w:val="FootnoteReference"/>
          <w:rFonts w:ascii="GHEA Grapalat" w:hAnsi="GHEA Grapalat"/>
          <w:sz w:val="24"/>
          <w:szCs w:val="24"/>
        </w:rPr>
        <w:footnoteReference w:customMarkFollows="1" w:id="3"/>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787A1B" w:rsidRPr="00340ACF" w:rsidRDefault="00787A1B">
      <w:pPr>
        <w:rPr>
          <w:rFonts w:ascii="GHEA Grapalat" w:hAnsi="GHEA Grapalat"/>
          <w:b/>
          <w:lang w:val="en-US"/>
        </w:rPr>
      </w:pPr>
    </w:p>
    <w:p w:rsidR="00A45946" w:rsidRPr="002E4BC5" w:rsidRDefault="00333B85" w:rsidP="00B46D58">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 xml:space="preserve">Участник представляет ценовое предложение в форме расчета, </w:t>
      </w:r>
      <w:r w:rsidRPr="009044F1">
        <w:rPr>
          <w:rFonts w:ascii="GHEA Grapalat" w:hAnsi="GHEA Grapalat"/>
          <w:sz w:val="24"/>
          <w:szCs w:val="24"/>
        </w:rPr>
        <w:lastRenderedPageBreak/>
        <w:t>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340ACF">
        <w:rPr>
          <w:rFonts w:ascii="GHEA Grapalat" w:hAnsi="GHEA Grapalat"/>
          <w:sz w:val="24"/>
          <w:szCs w:val="24"/>
        </w:rPr>
        <w:t xml:space="preserve">на </w:t>
      </w:r>
      <w:r w:rsidR="00340ACF">
        <w:rPr>
          <w:rFonts w:ascii="GHEA Grapalat" w:hAnsi="GHEA Grapalat"/>
          <w:sz w:val="24"/>
          <w:szCs w:val="24"/>
          <w:lang w:val="en-US"/>
        </w:rPr>
        <w:t>7</w:t>
      </w:r>
      <w:r w:rsidR="00340ACF">
        <w:rPr>
          <w:rFonts w:ascii="GHEA Grapalat" w:hAnsi="GHEA Grapalat"/>
          <w:sz w:val="24"/>
          <w:szCs w:val="24"/>
        </w:rPr>
        <w:t>"-ый день в "</w:t>
      </w:r>
      <w:r w:rsidR="00340ACF">
        <w:rPr>
          <w:rFonts w:ascii="GHEA Grapalat" w:hAnsi="GHEA Grapalat"/>
          <w:sz w:val="24"/>
          <w:szCs w:val="24"/>
          <w:lang w:val="en-US"/>
        </w:rPr>
        <w:t>12:00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w:t>
      </w:r>
      <w:r w:rsidRPr="009044F1">
        <w:rPr>
          <w:rFonts w:ascii="GHEA Grapalat" w:hAnsi="GHEA Grapalat"/>
        </w:rPr>
        <w:lastRenderedPageBreak/>
        <w:t>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6752B">
        <w:rPr>
          <w:rFonts w:ascii="GHEA Grapalat" w:hAnsi="GHEA Grapalat"/>
          <w:i w:val="0"/>
          <w:sz w:val="24"/>
          <w:szCs w:val="24"/>
          <w:lang w:val="en-US"/>
        </w:rPr>
        <w:t>КБ</w:t>
      </w:r>
      <w:r w:rsidR="00E13FD9">
        <w:rPr>
          <w:rStyle w:val="FootnoteReference"/>
          <w:rFonts w:ascii="GHEA Grapalat" w:hAnsi="GHEA Grapalat"/>
          <w:i w:val="0"/>
          <w:sz w:val="24"/>
          <w:szCs w:val="24"/>
        </w:rPr>
        <w:footnoteReference w:customMarkFollows="1" w:id="4"/>
        <w:t>10</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Pr>
          <w:rFonts w:ascii="GHEA Grapalat" w:hAnsi="GHEA Grapalat"/>
          <w:sz w:val="24"/>
          <w:szCs w:val="24"/>
        </w:rPr>
        <w:t>работ</w:t>
      </w:r>
      <w:r w:rsidR="00B11432"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B514E8" w:rsidRPr="00522932" w:rsidRDefault="003572EA" w:rsidP="0052293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GHEA Grapalat" w:hAnsi="GHEA Grapalat"/>
          <w:sz w:val="24"/>
          <w:szCs w:val="24"/>
        </w:rPr>
        <w:t> </w:t>
      </w:r>
      <w:r w:rsidR="00FD2748"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w:t>
      </w:r>
      <w:r w:rsidRPr="009044F1">
        <w:rPr>
          <w:rFonts w:ascii="GHEA Grapalat" w:hAnsi="GHEA Grapalat"/>
          <w:sz w:val="24"/>
          <w:szCs w:val="24"/>
        </w:rPr>
        <w:lastRenderedPageBreak/>
        <w:t xml:space="preserve">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 xml:space="preserve">или отобранный участник не представляет обеспечение </w:t>
      </w:r>
      <w:r w:rsidR="00F763EC">
        <w:rPr>
          <w:rFonts w:ascii="GHEA Grapalat" w:hAnsi="GHEA Grapalat"/>
        </w:rPr>
        <w:lastRenderedPageBreak/>
        <w:t>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077036">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F64849">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FootnoteReference"/>
          <w:rFonts w:ascii="GHEA Grapalat" w:hAnsi="GHEA Grapalat"/>
          <w:sz w:val="24"/>
          <w:szCs w:val="24"/>
        </w:rPr>
        <w:footnoteReference w:customMarkFollows="1" w:id="5"/>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w:t>
      </w:r>
      <w:r w:rsidRPr="009044F1">
        <w:rPr>
          <w:rFonts w:ascii="GHEA Grapalat" w:hAnsi="GHEA Grapalat"/>
          <w:sz w:val="24"/>
          <w:szCs w:val="24"/>
        </w:rPr>
        <w:lastRenderedPageBreak/>
        <w:t>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Если отобранный участник в течение 10 рабочих дней после получения уведомления о заключении договора и проекта договора не подписывает договор </w:t>
      </w:r>
      <w:r w:rsidRPr="009044F1">
        <w:rPr>
          <w:rFonts w:ascii="GHEA Grapalat" w:hAnsi="GHEA Grapalat"/>
        </w:rPr>
        <w:lastRenderedPageBreak/>
        <w:t>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D2548C" w:rsidRPr="002E4BC5" w:rsidRDefault="00A6609C" w:rsidP="00D2548C">
      <w:pPr>
        <w:widowControl w:val="0"/>
        <w:tabs>
          <w:tab w:val="left" w:pos="1276"/>
        </w:tabs>
        <w:spacing w:after="160"/>
        <w:ind w:firstLine="567"/>
        <w:jc w:val="both"/>
        <w:rPr>
          <w:rFonts w:ascii="GHEA Grapalat" w:hAnsi="GHEA Grapalat"/>
        </w:rPr>
      </w:pPr>
      <w:r w:rsidRPr="00CE31A0">
        <w:rPr>
          <w:rFonts w:ascii="GHEA Grapalat" w:hAnsi="GHEA Grapalat"/>
        </w:rPr>
        <w:t xml:space="preserve">10.2 </w:t>
      </w:r>
      <w:r w:rsidR="008C5F2A" w:rsidRPr="00CE31A0">
        <w:rPr>
          <w:rFonts w:ascii="GHEA Grapalat" w:hAnsi="GHEA Grapalat"/>
        </w:rPr>
        <w:t>Размер обеспечения квалификации равен размеру ценового предложения отобранного участника.</w:t>
      </w:r>
      <w:r w:rsidR="001647D2" w:rsidRPr="00CE31A0">
        <w:rPr>
          <w:rFonts w:ascii="GHEA Grapalat" w:hAnsi="GHEA Grapalat"/>
        </w:rPr>
        <w:t xml:space="preserve">Обеспечение квалификации представляется в </w:t>
      </w:r>
      <w:r w:rsidR="004B6A49" w:rsidRPr="00CE31A0">
        <w:rPr>
          <w:rFonts w:ascii="GHEA Grapalat" w:hAnsi="GHEA Grapalat"/>
        </w:rPr>
        <w:t>виде</w:t>
      </w:r>
      <w:r w:rsidR="001647D2" w:rsidRPr="00CE31A0">
        <w:rPr>
          <w:rFonts w:ascii="GHEA Grapalat" w:hAnsi="GHEA Grapalat"/>
        </w:rPr>
        <w:t xml:space="preserve"> </w:t>
      </w:r>
      <w:r w:rsidR="0036752B" w:rsidRPr="0036752B">
        <w:rPr>
          <w:rFonts w:ascii="GHEA Grapalat" w:hAnsi="GHEA Grapalat"/>
        </w:rPr>
        <w:t>в одностороннем порядке утвержденного заявления в виде неустойки (приложение 4.2) или наличных денег</w:t>
      </w:r>
      <w:r w:rsidR="00DA6D27" w:rsidRPr="00CE31A0" w:rsidDel="00DA6D27">
        <w:rPr>
          <w:rFonts w:ascii="GHEA Grapalat" w:hAnsi="GHEA Grapalat"/>
        </w:rPr>
        <w:t xml:space="preserve"> </w:t>
      </w:r>
      <w:r w:rsidR="00DA6D27" w:rsidRPr="00CE31A0">
        <w:rPr>
          <w:rFonts w:ascii="GHEA Grapalat" w:hAnsi="GHEA Grapalat"/>
        </w:rPr>
        <w:t>. Причем  обеспечение</w:t>
      </w:r>
      <w:r w:rsidR="001647D2" w:rsidRPr="00CE31A0">
        <w:rPr>
          <w:rFonts w:ascii="GHEA Grapalat" w:hAnsi="GHEA Grapalat"/>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D2548C" w:rsidRPr="00CE31A0">
        <w:rPr>
          <w:rFonts w:ascii="GHEA Grapalat" w:hAnsi="GHEA Grapalat"/>
        </w:rPr>
        <w:t xml:space="preserve">. </w:t>
      </w:r>
    </w:p>
    <w:p w:rsidR="00D2548C" w:rsidRPr="00CE31A0" w:rsidRDefault="00D2548C" w:rsidP="00D2548C">
      <w:pPr>
        <w:widowControl w:val="0"/>
        <w:tabs>
          <w:tab w:val="left" w:pos="1276"/>
        </w:tabs>
        <w:spacing w:after="160"/>
        <w:ind w:firstLine="567"/>
        <w:jc w:val="both"/>
        <w:rPr>
          <w:rFonts w:ascii="GHEA Grapalat" w:hAnsi="GHEA Grapalat" w:cs="Sylfaen"/>
        </w:rPr>
      </w:pPr>
      <w:r w:rsidRPr="00CE31A0">
        <w:rPr>
          <w:rFonts w:ascii="GHEA Grapalat" w:hAnsi="GHEA Grapalat"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CE31A0">
        <w:rPr>
          <w:rFonts w:ascii="GHEA Grapalat" w:hAnsi="GHEA Grapalat"/>
        </w:rPr>
        <w:t>или наличных денег</w:t>
      </w:r>
      <w:r w:rsidRPr="00CE31A0">
        <w:rPr>
          <w:rFonts w:ascii="GHEA Grapalat" w:hAnsi="GHEA Grapalat" w:cs="Sylfaen"/>
        </w:rPr>
        <w:t xml:space="preserve"> в размере общей цены договора.</w:t>
      </w:r>
      <w:r w:rsidRPr="00CE31A0">
        <w:rPr>
          <w:rFonts w:ascii="GHEA Grapalat" w:hAnsi="GHEA Grapalat"/>
        </w:rPr>
        <w:t xml:space="preserve"> </w:t>
      </w:r>
      <w:r w:rsidRPr="00CE31A0">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2548C" w:rsidRPr="002E4BC5" w:rsidRDefault="00D2548C" w:rsidP="00D2548C">
      <w:pPr>
        <w:widowControl w:val="0"/>
        <w:tabs>
          <w:tab w:val="left" w:pos="1276"/>
        </w:tabs>
        <w:spacing w:after="160"/>
        <w:ind w:firstLine="567"/>
        <w:jc w:val="both"/>
        <w:rPr>
          <w:rFonts w:ascii="GHEA Grapalat" w:hAnsi="GHEA Grapalat"/>
        </w:rPr>
      </w:pPr>
      <w:r w:rsidRPr="00A52985">
        <w:rPr>
          <w:rFonts w:ascii="GHEA Grapalat" w:hAnsi="GHEA Grapalat"/>
        </w:rPr>
        <w:t xml:space="preserve">Если выполнение договора поэтапное и выполнение каждого этапа </w:t>
      </w:r>
      <w:r w:rsidR="002E4BC5" w:rsidRPr="00A52985">
        <w:rPr>
          <w:rFonts w:ascii="GHEA Grapalat" w:hAnsi="GHEA Grapalat"/>
        </w:rPr>
        <w:t>непосредственно</w:t>
      </w:r>
      <w:r w:rsidRPr="00A52985">
        <w:rPr>
          <w:rFonts w:ascii="GHEA Grapalat" w:hAnsi="GHEA Grapalat"/>
        </w:rPr>
        <w:t xml:space="preserve"> не</w:t>
      </w:r>
      <w:r w:rsidR="002E4BC5" w:rsidRPr="00A52985">
        <w:rPr>
          <w:rFonts w:ascii="GHEA Grapalat" w:hAnsi="GHEA Grapalat"/>
        </w:rPr>
        <w:t xml:space="preserve"> взаимос</w:t>
      </w:r>
      <w:r w:rsidRPr="00A52985">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w:t>
      </w:r>
      <w:r w:rsidRPr="00A52985">
        <w:rPr>
          <w:rFonts w:ascii="GHEA Grapalat" w:hAnsi="GHEA Grapalat"/>
        </w:rPr>
        <w:lastRenderedPageBreak/>
        <w:t>заказчиком результата каждого этапа сумма обеспечения квалификации уменьшается в размере этой суммы.</w:t>
      </w:r>
      <w:r w:rsidRPr="00CE31A0">
        <w:rPr>
          <w:rFonts w:ascii="GHEA Grapalat" w:hAnsi="GHEA Grapalat"/>
        </w:rPr>
        <w:t xml:space="preserve"> </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752B" w:rsidRDefault="00030D40" w:rsidP="00B46D58">
      <w:pPr>
        <w:widowControl w:val="0"/>
        <w:tabs>
          <w:tab w:val="left" w:pos="1276"/>
        </w:tabs>
        <w:spacing w:after="160"/>
        <w:ind w:firstLine="567"/>
        <w:jc w:val="both"/>
        <w:rPr>
          <w:rFonts w:ascii="GHEA Grapalat" w:hAnsi="GHEA Grapalat"/>
          <w:lang w:val="en-US"/>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36752B" w:rsidRPr="0036752B">
        <w:rPr>
          <w:rFonts w:ascii="GHEA Grapalat" w:hAnsi="GHEA Grapalat"/>
        </w:rPr>
        <w:t>в одностороннем порядке утвержденного заявления-в виде неустойки (приложение 5.1) или наличных денег”.</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295C11" w:rsidRPr="00295C11">
        <w:rPr>
          <w:rFonts w:ascii="GHEA Grapalat" w:hAnsi="GHEA Grapalat"/>
        </w:rPr>
        <w:t xml:space="preserve"> </w:t>
      </w:r>
      <w:r w:rsidR="00295C11">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FootnoteReference"/>
          <w:rFonts w:ascii="GHEA Grapalat" w:hAnsi="GHEA Grapalat"/>
        </w:rPr>
        <w:footnoteReference w:customMarkFollows="1" w:id="6"/>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w:t>
      </w:r>
      <w:r w:rsidRPr="009044F1">
        <w:rPr>
          <w:rFonts w:ascii="GHEA Grapalat" w:hAnsi="GHEA Grapalat"/>
        </w:rPr>
        <w:lastRenderedPageBreak/>
        <w:t xml:space="preserve">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r w:rsidR="002C7447">
        <w:fldChar w:fldCharType="begin"/>
      </w:r>
      <w:r w:rsidR="002C7447">
        <w:instrText xml:space="preserve"> HYPERLINK "mailto:secretariat@minfin.am" </w:instrText>
      </w:r>
      <w:r w:rsidR="002C7447">
        <w:fldChar w:fldCharType="separate"/>
      </w:r>
      <w:r>
        <w:rPr>
          <w:rStyle w:val="Hyperlink"/>
          <w:rFonts w:ascii="GHEA Grapalat" w:hAnsi="GHEA Grapalat"/>
        </w:rPr>
        <w:t>secretariat@minfin.am</w:t>
      </w:r>
      <w:r w:rsidR="002C7447">
        <w:rPr>
          <w:rStyle w:val="Hyperlink"/>
          <w:rFonts w:ascii="GHEA Grapalat" w:hAnsi="GHEA Grapalat"/>
        </w:rPr>
        <w:fldChar w:fldCharType="end"/>
      </w:r>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lastRenderedPageBreak/>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 xml:space="preserve">связанные </w:t>
      </w:r>
      <w:r w:rsidR="00A32D42">
        <w:rPr>
          <w:rFonts w:ascii="GHEA Grapalat" w:hAnsi="GHEA Grapalat"/>
        </w:rPr>
        <w:lastRenderedPageBreak/>
        <w:t>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7"/>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00210D2E" w:rsidRPr="00210D2E">
        <w:rPr>
          <w:rFonts w:ascii="GHEA Grapalat" w:hAnsi="GHEA Grapalat"/>
        </w:rPr>
        <w:t>Копии лицензий, установленных на этом юге со вставками</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1" w:author="Vardan" w:date="2020-06-03T18:32:00Z">
        <w:r w:rsidR="002C0665" w:rsidDel="00C14716">
          <w:rPr>
            <w:rFonts w:ascii="GHEA Grapalat" w:hAnsi="GHEA Grapalat"/>
          </w:rPr>
          <w:delText>,</w:delText>
        </w:r>
      </w:del>
      <w:ins w:id="2"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 xml:space="preserve">утвержденную им, заполненную объемную ведомость-смету, с учетом приложенной к данному приглашению объемной спецификации по разделам </w:t>
      </w:r>
      <w:r w:rsidR="006F2D9C" w:rsidRPr="00FF3E38">
        <w:rPr>
          <w:rFonts w:ascii="GHEA Grapalat" w:hAnsi="GHEA Grapalat"/>
        </w:rPr>
        <w:lastRenderedPageBreak/>
        <w:t>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Pr>
          <w:rStyle w:val="FootnoteReference"/>
          <w:rFonts w:ascii="GHEA Grapalat" w:hAnsi="GHEA Grapalat"/>
          <w:sz w:val="24"/>
          <w:szCs w:val="24"/>
        </w:rPr>
        <w:footnoteReference w:customMarkFollows="1" w:id="8"/>
        <w:t>17</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w:t>
      </w:r>
      <w:r w:rsidR="00210D2E">
        <w:rPr>
          <w:rFonts w:ascii="GHEA Grapalat" w:hAnsi="GHEA Grapalat"/>
          <w:lang w:val="en-US"/>
        </w:rPr>
        <w:t xml:space="preserve">3 </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 xml:space="preserve">На заседании по вскрытию заявок комиссия отклоняет заявки, </w:t>
      </w:r>
      <w:r w:rsidRPr="002658C9">
        <w:rPr>
          <w:rFonts w:ascii="GHEA Grapalat" w:hAnsi="GHEA Grapalat"/>
        </w:rPr>
        <w:lastRenderedPageBreak/>
        <w:t>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D4004D" w:rsidRDefault="00D4004D" w:rsidP="00B46D58">
      <w:pPr>
        <w:pStyle w:val="norm"/>
        <w:widowControl w:val="0"/>
        <w:spacing w:after="160" w:line="240" w:lineRule="auto"/>
        <w:ind w:firstLine="284"/>
        <w:jc w:val="right"/>
        <w:rPr>
          <w:rFonts w:ascii="GHEA Grapalat" w:hAnsi="GHEA Grapalat"/>
          <w:b/>
          <w:sz w:val="24"/>
          <w:szCs w:val="24"/>
          <w:lang w:val="en-US"/>
        </w:rPr>
      </w:pPr>
    </w:p>
    <w:p w:rsidR="00D4004D" w:rsidRDefault="00D4004D" w:rsidP="00B46D58">
      <w:pPr>
        <w:pStyle w:val="norm"/>
        <w:widowControl w:val="0"/>
        <w:spacing w:after="160" w:line="240" w:lineRule="auto"/>
        <w:ind w:firstLine="284"/>
        <w:jc w:val="right"/>
        <w:rPr>
          <w:rFonts w:ascii="GHEA Grapalat" w:hAnsi="GHEA Grapalat"/>
          <w:b/>
          <w:sz w:val="24"/>
          <w:szCs w:val="24"/>
          <w:lang w:val="en-US"/>
        </w:rPr>
      </w:pPr>
    </w:p>
    <w:p w:rsidR="00D4004D" w:rsidRDefault="00D4004D" w:rsidP="00B46D58">
      <w:pPr>
        <w:pStyle w:val="norm"/>
        <w:widowControl w:val="0"/>
        <w:spacing w:after="160" w:line="240" w:lineRule="auto"/>
        <w:ind w:firstLine="284"/>
        <w:jc w:val="right"/>
        <w:rPr>
          <w:rFonts w:ascii="GHEA Grapalat" w:hAnsi="GHEA Grapalat"/>
          <w:b/>
          <w:sz w:val="24"/>
          <w:szCs w:val="24"/>
          <w:lang w:val="en-US"/>
        </w:rPr>
      </w:pPr>
    </w:p>
    <w:p w:rsidR="00D4004D" w:rsidRDefault="00D4004D" w:rsidP="00B46D58">
      <w:pPr>
        <w:pStyle w:val="norm"/>
        <w:widowControl w:val="0"/>
        <w:spacing w:after="160" w:line="240" w:lineRule="auto"/>
        <w:ind w:firstLine="284"/>
        <w:jc w:val="right"/>
        <w:rPr>
          <w:rFonts w:ascii="GHEA Grapalat" w:hAnsi="GHEA Grapalat"/>
          <w:b/>
          <w:sz w:val="24"/>
          <w:szCs w:val="24"/>
          <w:lang w:val="en-US"/>
        </w:rPr>
      </w:pPr>
    </w:p>
    <w:p w:rsidR="00D4004D" w:rsidRDefault="00D4004D" w:rsidP="00B46D58">
      <w:pPr>
        <w:pStyle w:val="norm"/>
        <w:widowControl w:val="0"/>
        <w:spacing w:after="160" w:line="240" w:lineRule="auto"/>
        <w:ind w:firstLine="284"/>
        <w:jc w:val="right"/>
        <w:rPr>
          <w:rFonts w:ascii="GHEA Grapalat" w:hAnsi="GHEA Grapalat"/>
          <w:b/>
          <w:sz w:val="24"/>
          <w:szCs w:val="24"/>
          <w:lang w:val="en-US"/>
        </w:rPr>
      </w:pPr>
    </w:p>
    <w:p w:rsidR="00D4004D" w:rsidRDefault="00D4004D" w:rsidP="00B46D58">
      <w:pPr>
        <w:pStyle w:val="norm"/>
        <w:widowControl w:val="0"/>
        <w:spacing w:after="160" w:line="240" w:lineRule="auto"/>
        <w:ind w:firstLine="284"/>
        <w:jc w:val="right"/>
        <w:rPr>
          <w:rFonts w:ascii="GHEA Grapalat" w:hAnsi="GHEA Grapalat"/>
          <w:b/>
          <w:sz w:val="24"/>
          <w:szCs w:val="24"/>
          <w:lang w:val="en-US"/>
        </w:rPr>
      </w:pPr>
    </w:p>
    <w:p w:rsidR="00D4004D" w:rsidRDefault="00D4004D" w:rsidP="00B46D58">
      <w:pPr>
        <w:pStyle w:val="norm"/>
        <w:widowControl w:val="0"/>
        <w:spacing w:after="160" w:line="240" w:lineRule="auto"/>
        <w:ind w:firstLine="284"/>
        <w:jc w:val="right"/>
        <w:rPr>
          <w:rFonts w:ascii="GHEA Grapalat" w:hAnsi="GHEA Grapalat"/>
          <w:b/>
          <w:sz w:val="24"/>
          <w:szCs w:val="24"/>
          <w:lang w:val="en-US"/>
        </w:rPr>
      </w:pPr>
    </w:p>
    <w:p w:rsidR="00D4004D" w:rsidRDefault="00D4004D" w:rsidP="00B46D58">
      <w:pPr>
        <w:pStyle w:val="norm"/>
        <w:widowControl w:val="0"/>
        <w:spacing w:after="160" w:line="240" w:lineRule="auto"/>
        <w:ind w:firstLine="284"/>
        <w:jc w:val="right"/>
        <w:rPr>
          <w:rFonts w:ascii="GHEA Grapalat" w:hAnsi="GHEA Grapalat"/>
          <w:b/>
          <w:sz w:val="24"/>
          <w:szCs w:val="24"/>
          <w:lang w:val="en-US"/>
        </w:rPr>
      </w:pPr>
    </w:p>
    <w:p w:rsidR="00D4004D" w:rsidRDefault="00D4004D" w:rsidP="00B46D58">
      <w:pPr>
        <w:pStyle w:val="norm"/>
        <w:widowControl w:val="0"/>
        <w:spacing w:after="160" w:line="240" w:lineRule="auto"/>
        <w:ind w:firstLine="284"/>
        <w:jc w:val="right"/>
        <w:rPr>
          <w:rFonts w:ascii="GHEA Grapalat" w:hAnsi="GHEA Grapalat"/>
          <w:b/>
          <w:sz w:val="24"/>
          <w:szCs w:val="24"/>
          <w:lang w:val="en-US"/>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2C7447">
        <w:rPr>
          <w:rFonts w:ascii="GHEA Grapalat" w:hAnsi="GHEA Grapalat"/>
          <w:b/>
          <w:sz w:val="24"/>
          <w:szCs w:val="24"/>
        </w:rPr>
        <w:t>BHD-GHAShDzB-20/5</w:t>
      </w:r>
      <w:r w:rsidR="006132ED">
        <w:rPr>
          <w:rFonts w:ascii="GHEA Grapalat" w:hAnsi="GHEA Grapalat"/>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Pr="00DD2B43">
        <w:rPr>
          <w:rFonts w:ascii="GHEA Grapalat" w:hAnsi="GHEA Grapalat"/>
        </w:rPr>
        <w:t>---</w:t>
      </w:r>
      <w:r w:rsidR="002C7447">
        <w:rPr>
          <w:rFonts w:ascii="GHEA Grapalat" w:hAnsi="GHEA Grapalat"/>
        </w:rPr>
        <w:t>BHD-GHAShDzB-20/5</w:t>
      </w:r>
      <w:r w:rsidRPr="00DD2B43">
        <w:rPr>
          <w:rFonts w:ascii="GHEA Grapalat" w:hAnsi="GHEA Grapalat"/>
        </w:rPr>
        <w:t>---/---</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Pr="006B3E56">
        <w:rPr>
          <w:rFonts w:ascii="GHEA Grapalat" w:hAnsi="GHEA Grapalat"/>
        </w:rPr>
        <w:t xml:space="preserve"> </w:t>
      </w:r>
      <w:r w:rsidR="002C7447">
        <w:rPr>
          <w:rFonts w:ascii="GHEA Grapalat" w:hAnsi="GHEA Grapalat"/>
        </w:rPr>
        <w:t>BHD-GHAShDzB-20/5</w:t>
      </w:r>
      <w:r>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под кодом "---</w:t>
      </w:r>
      <w:r w:rsidRPr="006B3E56">
        <w:rPr>
          <w:rFonts w:ascii="GHEA Grapalat" w:hAnsi="GHEA Grapalat"/>
        </w:rPr>
        <w:t xml:space="preserve"> </w:t>
      </w:r>
      <w:r w:rsidR="002C7447">
        <w:rPr>
          <w:rFonts w:ascii="GHEA Grapalat" w:hAnsi="GHEA Grapalat"/>
        </w:rPr>
        <w:t>BHD-GHAShDzB-20/5</w:t>
      </w:r>
      <w:r>
        <w:rPr>
          <w:rFonts w:ascii="GHEA Grapalat" w:hAnsi="GHEA Grapalat"/>
        </w:rPr>
        <w:t xml:space="preserve"> ---/---"*</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9"/>
        <w:t>**</w:t>
      </w:r>
      <w:r>
        <w:rPr>
          <w:rFonts w:ascii="GHEA Grapalat" w:hAnsi="GHEA Grapalat"/>
        </w:rPr>
        <w:t xml:space="preserve"> и подтверждает, что информация относительно </w:t>
      </w:r>
      <w:r>
        <w:rPr>
          <w:rFonts w:ascii="GHEA Grapalat" w:hAnsi="GHEA Grapalat"/>
        </w:rPr>
        <w:lastRenderedPageBreak/>
        <w:t>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DD2B43" w:rsidRDefault="00D043C1" w:rsidP="00D043C1">
      <w:pPr>
        <w:widowControl w:val="0"/>
        <w:tabs>
          <w:tab w:val="left" w:pos="6804"/>
        </w:tabs>
        <w:jc w:val="center"/>
        <w:rPr>
          <w:rFonts w:ascii="GHEA Grapalat" w:hAnsi="GHEA Grapalat"/>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Pr="009044F1">
        <w:rPr>
          <w:rFonts w:ascii="GHEA Grapalat" w:hAnsi="GHEA Grapalat"/>
          <w:b/>
          <w:sz w:val="24"/>
          <w:szCs w:val="24"/>
        </w:rPr>
        <w:t>---</w:t>
      </w:r>
      <w:r w:rsidR="002C7447">
        <w:rPr>
          <w:rFonts w:ascii="GHEA Grapalat" w:hAnsi="GHEA Grapalat"/>
          <w:b/>
          <w:sz w:val="24"/>
          <w:szCs w:val="24"/>
        </w:rPr>
        <w:t>BHD-GHAShDzB-20/5</w:t>
      </w:r>
      <w:r w:rsidRPr="009044F1">
        <w:rPr>
          <w:rFonts w:ascii="GHEA Grapalat" w:hAnsi="GHEA Grapalat"/>
          <w:b/>
          <w:sz w:val="24"/>
          <w:szCs w:val="24"/>
        </w:rPr>
        <w:t>---/---</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0"/>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2C7447">
        <w:rPr>
          <w:rFonts w:ascii="GHEA Grapalat" w:hAnsi="GHEA Grapalat"/>
          <w:spacing w:val="-6"/>
        </w:rPr>
        <w:t>BHD-GHAShDzB-20/5</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1"/>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00D4004D">
        <w:rPr>
          <w:rFonts w:ascii="GHEA Grapalat" w:hAnsi="GHEA Grapalat"/>
          <w:i/>
          <w:sz w:val="22"/>
          <w:szCs w:val="22"/>
        </w:rPr>
        <w:t>под кодом "</w:t>
      </w:r>
      <w:r w:rsidR="002C7447">
        <w:rPr>
          <w:rFonts w:ascii="GHEA Grapalat" w:hAnsi="GHEA Grapalat"/>
          <w:i/>
          <w:sz w:val="22"/>
          <w:szCs w:val="22"/>
        </w:rPr>
        <w:t>BHD-GHAShDzB-20/5</w:t>
      </w:r>
      <w:r w:rsidRPr="00B138F3">
        <w:rPr>
          <w:rFonts w:ascii="GHEA Grapalat" w:hAnsi="GHEA Grapalat"/>
          <w:i/>
          <w:sz w:val="22"/>
          <w:szCs w:val="22"/>
        </w:rPr>
        <w:t>"</w:t>
      </w:r>
      <w:r w:rsidRPr="00B138F3">
        <w:rPr>
          <w:rStyle w:val="FootnoteReference"/>
          <w:rFonts w:ascii="GHEA Grapalat" w:hAnsi="GHEA Grapalat"/>
          <w:i/>
          <w:sz w:val="22"/>
          <w:szCs w:val="22"/>
        </w:rPr>
        <w:footnoteReference w:customMarkFollows="1" w:id="12"/>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3"/>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883E4E"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9.</w:t>
            </w:r>
            <w:r w:rsidRPr="00B138F3">
              <w:rPr>
                <w:rFonts w:ascii="GHEA Grapalat" w:hAnsi="GHEA Grapalat"/>
              </w:rPr>
              <w:tab/>
              <w:t>Наименование, или имя, фамилия бенефициара:</w:t>
            </w:r>
            <w:r w:rsidR="00883E4E">
              <w:rPr>
                <w:rFonts w:ascii="GHEA Grapalat" w:hAnsi="GHEA Grapalat"/>
                <w:lang w:val="en-US"/>
              </w:rPr>
              <w:t xml:space="preserve"> </w:t>
            </w:r>
            <w:proofErr w:type="spellStart"/>
            <w:r w:rsidR="00883E4E" w:rsidRPr="00883E4E">
              <w:rPr>
                <w:rFonts w:ascii="GHEA Grapalat" w:hAnsi="GHEA Grapalat"/>
                <w:lang w:val="en-US"/>
              </w:rPr>
              <w:t>Бюрегаванская</w:t>
            </w:r>
            <w:proofErr w:type="spellEnd"/>
            <w:r w:rsidR="00883E4E" w:rsidRPr="00883E4E">
              <w:rPr>
                <w:rFonts w:ascii="GHEA Grapalat" w:hAnsi="GHEA Grapalat"/>
                <w:lang w:val="en-US"/>
              </w:rPr>
              <w:t xml:space="preserve"> </w:t>
            </w:r>
            <w:proofErr w:type="spellStart"/>
            <w:r w:rsidR="00883E4E" w:rsidRPr="00883E4E">
              <w:rPr>
                <w:rFonts w:ascii="GHEA Grapalat" w:hAnsi="GHEA Grapalat"/>
                <w:lang w:val="en-US"/>
              </w:rPr>
              <w:t>базовая</w:t>
            </w:r>
            <w:proofErr w:type="spellEnd"/>
            <w:r w:rsidR="00883E4E" w:rsidRPr="00883E4E">
              <w:rPr>
                <w:rFonts w:ascii="GHEA Grapalat" w:hAnsi="GHEA Grapalat"/>
                <w:lang w:val="en-US"/>
              </w:rPr>
              <w:t xml:space="preserve"> </w:t>
            </w:r>
            <w:proofErr w:type="spellStart"/>
            <w:r w:rsidR="00883E4E" w:rsidRPr="00883E4E">
              <w:rPr>
                <w:rFonts w:ascii="GHEA Grapalat" w:hAnsi="GHEA Grapalat"/>
                <w:lang w:val="en-US"/>
              </w:rPr>
              <w:t>школа</w:t>
            </w:r>
            <w:proofErr w:type="spellEnd"/>
            <w:r w:rsidR="00883E4E" w:rsidRPr="00883E4E">
              <w:rPr>
                <w:rFonts w:ascii="GHEA Grapalat" w:hAnsi="GHEA Grapalat"/>
                <w:lang w:val="en-US"/>
              </w:rPr>
              <w:t xml:space="preserve"> ГНКО</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883E4E"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00883E4E">
              <w:rPr>
                <w:rFonts w:ascii="GHEA Grapalat" w:hAnsi="GHEA Grapalat"/>
                <w:lang w:val="en-US"/>
              </w:rPr>
              <w:t xml:space="preserve"> </w:t>
            </w:r>
            <w:r w:rsidR="00883E4E" w:rsidRPr="00883E4E">
              <w:rPr>
                <w:rFonts w:ascii="GHEA Grapalat" w:hAnsi="GHEA Grapalat"/>
                <w:lang w:val="en-US"/>
              </w:rPr>
              <w:t>03510475</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883E4E"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sidR="00883E4E">
              <w:rPr>
                <w:rFonts w:ascii="GHEA Grapalat" w:hAnsi="GHEA Grapalat"/>
                <w:lang w:val="en-US"/>
              </w:rPr>
              <w:t xml:space="preserve"> </w:t>
            </w:r>
            <w:r w:rsidR="00883E4E" w:rsidRPr="00883E4E">
              <w:rPr>
                <w:rFonts w:ascii="GHEA Grapalat" w:hAnsi="GHEA Grapalat"/>
                <w:lang w:val="en-US"/>
              </w:rPr>
              <w:t>900108000275</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D24392" w:rsidRPr="00883E4E" w:rsidRDefault="00D24392" w:rsidP="00883E4E">
      <w:pPr>
        <w:widowControl w:val="0"/>
        <w:spacing w:after="160"/>
        <w:rPr>
          <w:rFonts w:ascii="GHEA Grapalat" w:hAnsi="GHEA Grapalat"/>
          <w:i/>
          <w:lang w:val="en-US"/>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w:t>
      </w:r>
      <w:r w:rsidR="00883E4E">
        <w:rPr>
          <w:rFonts w:ascii="GHEA Grapalat" w:hAnsi="GHEA Grapalat"/>
          <w:i/>
        </w:rPr>
        <w:t>кодом "</w:t>
      </w:r>
      <w:r w:rsidR="002C7447">
        <w:rPr>
          <w:rFonts w:ascii="GHEA Grapalat" w:hAnsi="GHEA Grapalat"/>
          <w:i/>
        </w:rPr>
        <w:t>BHD-GHAShDzB-20/5</w:t>
      </w:r>
      <w:r w:rsidRPr="00B138F3">
        <w:rPr>
          <w:rFonts w:ascii="GHEA Grapalat" w:hAnsi="GHEA Grapalat"/>
          <w:i/>
        </w:rPr>
        <w:t>"</w:t>
      </w:r>
      <w:r w:rsidRPr="00B138F3">
        <w:rPr>
          <w:rStyle w:val="FootnoteReference"/>
          <w:rFonts w:ascii="GHEA Grapalat" w:hAnsi="GHEA Grapalat"/>
          <w:i/>
        </w:rPr>
        <w:footnoteReference w:customMarkFollows="1" w:id="14"/>
        <w:t>*</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lastRenderedPageBreak/>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lastRenderedPageBreak/>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8101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9.</w:t>
            </w:r>
            <w:r w:rsidRPr="00B138F3">
              <w:rPr>
                <w:rFonts w:ascii="GHEA Grapalat" w:hAnsi="GHEA Grapalat"/>
              </w:rPr>
              <w:tab/>
              <w:t>Наименование, или имя, фамилия бенефициара:</w:t>
            </w:r>
            <w:r w:rsidR="00C81013">
              <w:rPr>
                <w:rFonts w:ascii="GHEA Grapalat" w:hAnsi="GHEA Grapalat"/>
                <w:lang w:val="en-US"/>
              </w:rPr>
              <w:t xml:space="preserve"> </w:t>
            </w:r>
            <w:r w:rsidR="00C81013">
              <w:t xml:space="preserve"> </w:t>
            </w:r>
            <w:proofErr w:type="spellStart"/>
            <w:r w:rsidR="00C81013" w:rsidRPr="00C81013">
              <w:rPr>
                <w:rFonts w:ascii="GHEA Grapalat" w:hAnsi="GHEA Grapalat"/>
                <w:lang w:val="en-US"/>
              </w:rPr>
              <w:t>Бюрегаванская</w:t>
            </w:r>
            <w:proofErr w:type="spellEnd"/>
            <w:r w:rsidR="00C81013" w:rsidRPr="00C81013">
              <w:rPr>
                <w:rFonts w:ascii="GHEA Grapalat" w:hAnsi="GHEA Grapalat"/>
                <w:lang w:val="en-US"/>
              </w:rPr>
              <w:t xml:space="preserve"> </w:t>
            </w:r>
            <w:proofErr w:type="spellStart"/>
            <w:r w:rsidR="00C81013" w:rsidRPr="00C81013">
              <w:rPr>
                <w:rFonts w:ascii="GHEA Grapalat" w:hAnsi="GHEA Grapalat"/>
                <w:lang w:val="en-US"/>
              </w:rPr>
              <w:t>базовая</w:t>
            </w:r>
            <w:proofErr w:type="spellEnd"/>
            <w:r w:rsidR="00C81013" w:rsidRPr="00C81013">
              <w:rPr>
                <w:rFonts w:ascii="GHEA Grapalat" w:hAnsi="GHEA Grapalat"/>
                <w:lang w:val="en-US"/>
              </w:rPr>
              <w:t xml:space="preserve"> </w:t>
            </w:r>
            <w:proofErr w:type="spellStart"/>
            <w:r w:rsidR="00C81013" w:rsidRPr="00C81013">
              <w:rPr>
                <w:rFonts w:ascii="GHEA Grapalat" w:hAnsi="GHEA Grapalat"/>
                <w:lang w:val="en-US"/>
              </w:rPr>
              <w:t>школа</w:t>
            </w:r>
            <w:proofErr w:type="spellEnd"/>
            <w:r w:rsidR="00C81013" w:rsidRPr="00C81013">
              <w:rPr>
                <w:rFonts w:ascii="GHEA Grapalat" w:hAnsi="GHEA Grapalat"/>
                <w:lang w:val="en-US"/>
              </w:rPr>
              <w:t xml:space="preserve"> ГНКО</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8101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00C81013">
              <w:rPr>
                <w:rFonts w:ascii="GHEA Grapalat" w:hAnsi="GHEA Grapalat"/>
                <w:lang w:val="en-US"/>
              </w:rPr>
              <w:t xml:space="preserve"> </w:t>
            </w:r>
            <w:r w:rsidR="00C81013" w:rsidRPr="004E4B31">
              <w:rPr>
                <w:rFonts w:ascii="GHEA Grapalat" w:hAnsi="GHEA Grapalat" w:cs="Arial"/>
                <w:sz w:val="20"/>
                <w:szCs w:val="20"/>
              </w:rPr>
              <w:t>03510475</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C81013">
              <w:rPr>
                <w:rFonts w:ascii="GHEA Grapalat" w:hAnsi="GHEA Grapalat" w:cs="Arial"/>
                <w:sz w:val="20"/>
                <w:szCs w:val="20"/>
              </w:rPr>
              <w:t xml:space="preserve"> </w:t>
            </w:r>
            <w:r w:rsidR="00C81013" w:rsidRPr="004E4B31">
              <w:rPr>
                <w:rFonts w:ascii="GHEA Grapalat" w:hAnsi="GHEA Grapalat" w:cs="Arial"/>
                <w:sz w:val="20"/>
                <w:szCs w:val="20"/>
              </w:rPr>
              <w:t>900108000275</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BB28C8" w:rsidRPr="00214588" w:rsidRDefault="00BB28C8" w:rsidP="00BB28C8">
      <w:pPr>
        <w:pStyle w:val="BodyTextIndent3"/>
        <w:widowControl w:val="0"/>
        <w:spacing w:after="160"/>
        <w:jc w:val="right"/>
        <w:rPr>
          <w:rFonts w:ascii="GHEA Grapalat" w:hAnsi="GHEA Grapalat" w:cs="Sylfaen"/>
          <w:b/>
          <w:sz w:val="24"/>
          <w:szCs w:val="24"/>
          <w:lang w:val="en-US"/>
        </w:rPr>
      </w:pPr>
      <w:r w:rsidRPr="009F3DC7">
        <w:rPr>
          <w:rFonts w:ascii="GHEA Grapalat" w:hAnsi="GHEA Grapalat"/>
          <w:b/>
          <w:sz w:val="24"/>
          <w:szCs w:val="24"/>
        </w:rPr>
        <w:t>Приложение №</w:t>
      </w:r>
      <w:r w:rsidR="00214588">
        <w:rPr>
          <w:rFonts w:ascii="GHEA Grapalat" w:hAnsi="GHEA Grapalat"/>
          <w:b/>
          <w:sz w:val="24"/>
          <w:szCs w:val="24"/>
          <w:lang w:val="en-US"/>
        </w:rPr>
        <w:t>6</w:t>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к Приглашению на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2C7447">
        <w:rPr>
          <w:rFonts w:ascii="GHEA Grapalat" w:hAnsi="GHEA Grapalat"/>
          <w:b/>
          <w:sz w:val="24"/>
          <w:szCs w:val="24"/>
        </w:rPr>
        <w:t>BHD-GHAShDzB-20/5</w:t>
      </w:r>
      <w:r>
        <w:rPr>
          <w:rFonts w:ascii="GHEA Grapalat" w:hAnsi="GHEA Grapalat"/>
          <w:b/>
          <w:sz w:val="24"/>
          <w:szCs w:val="24"/>
        </w:rPr>
        <w:t xml:space="preserve">" </w:t>
      </w:r>
      <w:r w:rsidRPr="009F3DC7">
        <w:rPr>
          <w:rFonts w:ascii="GHEA Grapalat" w:hAnsi="GHEA Grapalat"/>
          <w:b/>
          <w:sz w:val="24"/>
          <w:szCs w:val="24"/>
        </w:rPr>
        <w:t>*</w:t>
      </w:r>
    </w:p>
    <w:p w:rsidR="00BB28C8" w:rsidRPr="009F3DC7" w:rsidRDefault="00BB28C8" w:rsidP="00BB28C8">
      <w:pPr>
        <w:widowControl w:val="0"/>
        <w:tabs>
          <w:tab w:val="left" w:pos="2268"/>
        </w:tabs>
        <w:spacing w:after="160" w:line="360" w:lineRule="auto"/>
        <w:ind w:firstLine="567"/>
        <w:jc w:val="right"/>
        <w:rPr>
          <w:rFonts w:ascii="GHEA Grapalat" w:hAnsi="GHEA Grapalat"/>
        </w:rPr>
      </w:pPr>
    </w:p>
    <w:p w:rsidR="00BB28C8" w:rsidRPr="000A3450" w:rsidRDefault="00214588" w:rsidP="00BB28C8">
      <w:pPr>
        <w:widowControl w:val="0"/>
        <w:spacing w:after="160" w:line="360" w:lineRule="auto"/>
        <w:ind w:firstLine="567"/>
        <w:jc w:val="center"/>
        <w:rPr>
          <w:rFonts w:ascii="GHEA Grapalat" w:hAnsi="GHEA Grapalat"/>
          <w:b/>
          <w:lang w:val="en-US"/>
        </w:rPr>
      </w:pPr>
      <w:r w:rsidRPr="00214588">
        <w:rPr>
          <w:rFonts w:ascii="GHEA Grapalat" w:hAnsi="GHEA Grapalat"/>
          <w:b/>
        </w:rPr>
        <w:t>"БЮРЕГАВАНСКАЯ ОСНОВНАЯ ШКОЛА" КОМПАНИЯ ПО ОБСЛУЖИВАНИЮ РАБОТ</w:t>
      </w:r>
      <w:r w:rsidR="00BB28C8">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rsidR="00BB28C8" w:rsidRPr="009F3DC7" w:rsidRDefault="00BB28C8" w:rsidP="00214588">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xml:space="preserve">— договор), </w:t>
      </w: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ведомостью-</w:t>
      </w:r>
      <w:r w:rsidR="00104071" w:rsidRPr="00BD3389">
        <w:rPr>
          <w:rFonts w:ascii="Courier New" w:hAnsi="Courier New" w:cs="Courier New"/>
        </w:rPr>
        <w:t> </w:t>
      </w:r>
      <w:r w:rsidR="00104071" w:rsidRPr="00BD3389">
        <w:rPr>
          <w:rFonts w:ascii="GHEA Grapalat" w:hAnsi="GHEA Grapalat"/>
        </w:rPr>
        <w:t>сметой</w:t>
      </w:r>
      <w:r w:rsidR="00104071" w:rsidRPr="009F3DC7">
        <w:rPr>
          <w:rFonts w:ascii="GHEA Grapalat" w:hAnsi="GHEA Grapalat"/>
        </w:rPr>
        <w:t xml:space="preserve"> </w:t>
      </w:r>
      <w:r w:rsidRPr="009F3DC7">
        <w:rPr>
          <w:rFonts w:ascii="GHEA Grapalat" w:hAnsi="GHEA Grapalat"/>
        </w:rPr>
        <w:t>работы.</w:t>
      </w:r>
    </w:p>
    <w:p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 xml:space="preserve">Предусмотренные договором работы начинаются после </w:t>
      </w:r>
      <w:r w:rsidRPr="000A3450">
        <w:rPr>
          <w:rFonts w:ascii="GHEA Grapalat" w:hAnsi="GHEA Grapalat"/>
          <w:spacing w:val="6"/>
        </w:rPr>
        <w:lastRenderedPageBreak/>
        <w:t>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214588" w:rsidRPr="00214588" w:rsidRDefault="00214588" w:rsidP="00214588">
      <w:pPr>
        <w:widowControl w:val="0"/>
        <w:tabs>
          <w:tab w:val="left" w:pos="1134"/>
        </w:tabs>
        <w:spacing w:after="160" w:line="360" w:lineRule="auto"/>
        <w:ind w:firstLine="567"/>
        <w:jc w:val="both"/>
        <w:rPr>
          <w:rFonts w:ascii="GHEA Grapalat" w:hAnsi="GHEA Grapalat"/>
          <w:b/>
        </w:rPr>
      </w:pPr>
      <w:r w:rsidRPr="00214588">
        <w:rPr>
          <w:rFonts w:ascii="GHEA Grapalat" w:hAnsi="GHEA Grapalat"/>
        </w:rPr>
        <w:t xml:space="preserve">1 неделя (реконструкция ГНКО Бурегаванской основной школы) </w:t>
      </w:r>
      <w:r w:rsidRPr="00214588">
        <w:rPr>
          <w:rFonts w:ascii="GHEA Grapalat" w:hAnsi="GHEA Grapalat"/>
          <w:b/>
        </w:rPr>
        <w:t>4 недели.</w:t>
      </w:r>
    </w:p>
    <w:p w:rsidR="00214588" w:rsidRDefault="00214588" w:rsidP="00214588">
      <w:pPr>
        <w:widowControl w:val="0"/>
        <w:tabs>
          <w:tab w:val="left" w:pos="1134"/>
        </w:tabs>
        <w:spacing w:after="160" w:line="360" w:lineRule="auto"/>
        <w:ind w:firstLine="567"/>
        <w:jc w:val="both"/>
        <w:rPr>
          <w:rFonts w:ascii="GHEA Grapalat" w:hAnsi="GHEA Grapalat"/>
          <w:lang w:val="en-US"/>
        </w:rPr>
      </w:pPr>
      <w:r w:rsidRPr="00214588">
        <w:rPr>
          <w:rFonts w:ascii="GHEA Grapalat" w:hAnsi="GHEA Grapalat"/>
        </w:rPr>
        <w:t xml:space="preserve">На 2 приема / Ремонт зала физкультуры ГНКО "Бюрегаванская базовая школа" / </w:t>
      </w:r>
      <w:r w:rsidRPr="00214588">
        <w:rPr>
          <w:rFonts w:ascii="GHEA Grapalat" w:hAnsi="GHEA Grapalat"/>
          <w:b/>
        </w:rPr>
        <w:t>8 недель.</w:t>
      </w:r>
    </w:p>
    <w:p w:rsidR="00BB28C8" w:rsidRPr="009F3DC7" w:rsidRDefault="00BB28C8" w:rsidP="0021458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w:t>
      </w:r>
      <w:r w:rsidRPr="009F3DC7">
        <w:rPr>
          <w:rFonts w:ascii="GHEA Grapalat" w:hAnsi="GHEA Grapalat"/>
        </w:rPr>
        <w:lastRenderedPageBreak/>
        <w:t xml:space="preserve">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Default="00BB28C8" w:rsidP="00BB28C8">
      <w:pPr>
        <w:rPr>
          <w:rFonts w:ascii="GHEA Grapalat" w:hAnsi="GHEA Grapalat"/>
          <w:b/>
        </w:rPr>
      </w:pPr>
      <w:r>
        <w:rPr>
          <w:rFonts w:ascii="GHEA Grapalat" w:hAnsi="GHEA Grapalat"/>
          <w:b/>
        </w:rPr>
        <w:br w:type="page"/>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lastRenderedPageBreak/>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Pr>
          <w:rStyle w:val="FootnoteReference"/>
          <w:rFonts w:ascii="GHEA Grapalat" w:hAnsi="GHEA Grapalat"/>
        </w:rPr>
        <w:footnoteReference w:customMarkFollows="1" w:id="16"/>
        <w:t>26</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C86F9C">
        <w:rPr>
          <w:rStyle w:val="FootnoteReference"/>
          <w:rFonts w:ascii="GHEA Grapalat" w:hAnsi="GHEA Grapalat"/>
        </w:rPr>
        <w:footnoteReference w:customMarkFollows="1" w:id="17"/>
        <w:t>27</w:t>
      </w:r>
      <w:r w:rsidRPr="0010519D">
        <w:rPr>
          <w:rFonts w:ascii="GHEA Grapalat" w:hAnsi="GHEA Grapalat"/>
        </w:rPr>
        <w:t>.</w:t>
      </w:r>
      <w:r w:rsidRPr="009F3DC7">
        <w:rPr>
          <w:rFonts w:ascii="GHEA Grapalat" w:hAnsi="GHEA Grapalat"/>
        </w:rPr>
        <w:t xml:space="preserve"> </w:t>
      </w:r>
    </w:p>
    <w:p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w:t>
      </w:r>
      <w:r w:rsidR="00076704">
        <w:rPr>
          <w:rFonts w:ascii="GHEA Grapalat" w:hAnsi="GHEA Grapalat"/>
          <w:lang w:val="en-US"/>
        </w:rPr>
        <w:t xml:space="preserve">2 </w:t>
      </w:r>
      <w:r>
        <w:rPr>
          <w:rFonts w:ascii="GHEA Grapalat" w:hAnsi="GHEA Grapalat"/>
        </w:rPr>
        <w:t xml:space="preserve">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 xml:space="preserve">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w:t>
      </w:r>
      <w:r>
        <w:rPr>
          <w:rFonts w:ascii="GHEA Grapalat" w:hAnsi="GHEA Grapalat"/>
        </w:rPr>
        <w:lastRenderedPageBreak/>
        <w:t>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 xml:space="preserve">Заказчик в течение </w:t>
      </w:r>
      <w:r w:rsidR="00076704">
        <w:rPr>
          <w:rFonts w:ascii="GHEA Grapalat" w:hAnsi="GHEA Grapalat"/>
          <w:lang w:val="en-US"/>
        </w:rPr>
        <w:t>3</w:t>
      </w:r>
      <w:r>
        <w:rPr>
          <w:rFonts w:ascii="GHEA Grapalat" w:hAnsi="GHEA Grapalat"/>
        </w:rPr>
        <w:t>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 xml:space="preserve">результат выполнения договора считается полностью принятым в случае приемки выполненных работ руководителем органа государственного </w:t>
      </w:r>
      <w:r>
        <w:rPr>
          <w:rFonts w:ascii="GHEA Grapalat" w:hAnsi="GHEA Grapalat"/>
          <w:sz w:val="24"/>
          <w:szCs w:val="24"/>
        </w:rPr>
        <w:lastRenderedPageBreak/>
        <w:t>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Pr="00076704" w:rsidRDefault="00563671" w:rsidP="00076704">
      <w:pPr>
        <w:pStyle w:val="norm"/>
        <w:widowControl w:val="0"/>
        <w:tabs>
          <w:tab w:val="left" w:pos="1134"/>
        </w:tabs>
        <w:spacing w:after="160" w:line="360" w:lineRule="auto"/>
        <w:ind w:firstLine="567"/>
        <w:rPr>
          <w:rFonts w:ascii="GHEA Grapalat" w:hAnsi="GHEA Grapalat" w:cs="Sylfaen"/>
          <w:sz w:val="24"/>
          <w:szCs w:val="24"/>
          <w:lang w:val="en-US"/>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w:t>
      </w:r>
      <w:r w:rsidR="00076704">
        <w:rPr>
          <w:rFonts w:ascii="GHEA Grapalat" w:hAnsi="GHEA Grapalat"/>
          <w:sz w:val="24"/>
          <w:szCs w:val="24"/>
        </w:rPr>
        <w:t>апитального строительства работ</w:t>
      </w:r>
      <w:r w:rsidR="00076704">
        <w:rPr>
          <w:rFonts w:ascii="GHEA Grapalat" w:hAnsi="GHEA Grapalat"/>
          <w:sz w:val="24"/>
          <w:szCs w:val="24"/>
          <w:lang w:val="en-US"/>
        </w:rPr>
        <w:t>.</w:t>
      </w: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rsidR="00BB28C8" w:rsidRPr="00D5595C" w:rsidRDefault="00BB28C8" w:rsidP="00BB28C8">
      <w:pPr>
        <w:widowControl w:val="0"/>
        <w:tabs>
          <w:tab w:val="left" w:pos="1276"/>
        </w:tabs>
        <w:spacing w:after="160" w:line="360" w:lineRule="auto"/>
        <w:jc w:val="both"/>
        <w:rPr>
          <w:rFonts w:ascii="GHEA Grapalat" w:hAnsi="GHEA Grapalat"/>
        </w:rPr>
      </w:pPr>
      <w:r w:rsidRPr="00D5595C">
        <w:rPr>
          <w:rFonts w:ascii="GHEA Grapalat" w:hAnsi="GHEA Grapalat"/>
        </w:rPr>
        <w:lastRenderedPageBreak/>
        <w:t>_________________________________________________________________________</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sidR="00F445EC">
        <w:rPr>
          <w:rStyle w:val="FootnoteReference"/>
          <w:rFonts w:ascii="GHEA Grapalat" w:hAnsi="GHEA Grapalat"/>
        </w:rPr>
        <w:footnoteReference w:customMarkFollows="1" w:id="18"/>
        <w:t>28</w:t>
      </w:r>
      <w:r w:rsidRPr="00A542E3">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драмов РА от цены договора на банковский счет Подрядчика в качестве предоплаты.</w:t>
      </w:r>
      <w:r w:rsidRPr="009F3DC7">
        <w:rPr>
          <w:rFonts w:ascii="GHEA Grapalat" w:hAnsi="GHEA Grapalat"/>
        </w:rPr>
        <w:t xml:space="preserve">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DD157D">
        <w:rPr>
          <w:rStyle w:val="FootnoteReference"/>
          <w:rFonts w:ascii="GHEA Grapalat" w:hAnsi="GHEA Grapalat"/>
        </w:rPr>
        <w:footnoteReference w:customMarkFollows="1" w:id="19"/>
        <w:t>29</w:t>
      </w:r>
      <w:r w:rsidRPr="009F3DC7">
        <w:rPr>
          <w:rFonts w:ascii="GHEA Grapalat" w:hAnsi="GHEA Grapalat"/>
        </w:rPr>
        <w:t xml:space="preserve">. </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BB28C8" w:rsidRPr="009F3DC7" w:rsidRDefault="00BB28C8" w:rsidP="00BB28C8">
      <w:pPr>
        <w:widowControl w:val="0"/>
        <w:tabs>
          <w:tab w:val="num" w:pos="1134"/>
        </w:tabs>
        <w:spacing w:after="160" w:line="360" w:lineRule="auto"/>
        <w:ind w:firstLine="567"/>
        <w:jc w:val="both"/>
        <w:rPr>
          <w:rFonts w:ascii="GHEA Grapalat" w:hAnsi="GHEA Grapalat" w:cs="Times Armenia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rsidR="00C648E2" w:rsidRDefault="00C648E2">
      <w:pPr>
        <w:rPr>
          <w:rFonts w:ascii="GHEA Grapalat" w:hAnsi="GHEA Grapalat"/>
          <w:b/>
        </w:rPr>
      </w:pPr>
      <w:r>
        <w:rPr>
          <w:rFonts w:ascii="GHEA Grapalat" w:hAnsi="GHEA Grapalat"/>
          <w:b/>
        </w:rPr>
        <w:br w:type="page"/>
      </w: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lastRenderedPageBreak/>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FootnoteReference"/>
          <w:rFonts w:ascii="GHEA Grapalat" w:hAnsi="GHEA Grapalat"/>
        </w:rPr>
        <w:footnoteReference w:customMarkFollows="1" w:id="20"/>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lastRenderedPageBreak/>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124BE9" w:rsidRDefault="00BB28C8" w:rsidP="00BB28C8">
      <w:pPr>
        <w:widowControl w:val="0"/>
        <w:tabs>
          <w:tab w:val="left" w:pos="1276"/>
        </w:tabs>
        <w:spacing w:after="160" w:line="360" w:lineRule="auto"/>
        <w:jc w:val="both"/>
        <w:rPr>
          <w:rFonts w:ascii="GHEA Grapalat" w:hAnsi="GHEA Grapalat"/>
        </w:rPr>
      </w:pP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076704" w:rsidRDefault="00BB28C8" w:rsidP="00BB28C8">
      <w:pPr>
        <w:widowControl w:val="0"/>
        <w:tabs>
          <w:tab w:val="left" w:pos="1134"/>
        </w:tabs>
        <w:spacing w:after="160" w:line="360" w:lineRule="auto"/>
        <w:ind w:firstLine="567"/>
        <w:jc w:val="both"/>
        <w:rPr>
          <w:rFonts w:ascii="GHEA Grapalat" w:hAnsi="GHEA Grapalat" w:cs="Times Armenian"/>
          <w:b/>
        </w:rPr>
      </w:pPr>
      <w:r w:rsidRPr="00076704">
        <w:rPr>
          <w:rFonts w:ascii="GHEA Grapalat" w:hAnsi="GHEA Grapalat"/>
          <w:b/>
        </w:rPr>
        <w:t>8.1.</w:t>
      </w:r>
      <w:r w:rsidRPr="00076704">
        <w:rPr>
          <w:rFonts w:ascii="GHEA Grapalat" w:hAnsi="GHEA Grapalat"/>
          <w:b/>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 xml:space="preserve">либо надзора или рассмотрения жалоб в отношении выполнения </w:t>
      </w:r>
      <w:r w:rsidRPr="00862ABD">
        <w:rPr>
          <w:rFonts w:ascii="GHEA Grapalat" w:hAnsi="GHEA Grapalat"/>
          <w:spacing w:val="-4"/>
        </w:rPr>
        <w:lastRenderedPageBreak/>
        <w:t>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 xml:space="preserve">Подрядчик несет ответственность за неисполнение или ненадлежащее </w:t>
      </w:r>
      <w:r w:rsidRPr="009F3DC7">
        <w:rPr>
          <w:rFonts w:ascii="GHEA Grapalat" w:hAnsi="GHEA Grapalat"/>
        </w:rPr>
        <w:lastRenderedPageBreak/>
        <w:t>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FootnoteReference"/>
          <w:rFonts w:ascii="GHEA Grapalat" w:hAnsi="GHEA Grapalat"/>
        </w:rPr>
        <w:footnoteReference w:customMarkFollows="1" w:id="21"/>
        <w:t>32</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FootnoteReference"/>
          <w:rFonts w:ascii="GHEA Grapalat" w:hAnsi="GHEA Grapalat"/>
        </w:rPr>
        <w:footnoteReference w:customMarkFollows="1" w:id="22"/>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 xml:space="preserve">Обязательства сторон договора по отношению к третьим лицам, включая иные сделки, заключенные Подрядчиком в рамках исполнения договора, и </w:t>
      </w:r>
      <w:r w:rsidRPr="009F3DC7">
        <w:rPr>
          <w:rFonts w:ascii="GHEA Grapalat" w:hAnsi="GHEA Grapalat"/>
        </w:rPr>
        <w:lastRenderedPageBreak/>
        <w:t>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lastRenderedPageBreak/>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076704" w:rsidRDefault="00BB28C8" w:rsidP="00076704">
      <w:pPr>
        <w:widowControl w:val="0"/>
        <w:tabs>
          <w:tab w:val="left" w:pos="1276"/>
        </w:tabs>
        <w:spacing w:after="160" w:line="353" w:lineRule="auto"/>
        <w:ind w:firstLine="567"/>
        <w:jc w:val="both"/>
        <w:rPr>
          <w:rFonts w:ascii="GHEA Grapalat" w:hAnsi="GHEA Grapalat"/>
          <w:lang w:val="en-US"/>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BB28C8">
      <w:pPr>
        <w:widowControl w:val="0"/>
        <w:spacing w:after="160" w:line="360" w:lineRule="auto"/>
        <w:ind w:firstLine="567"/>
        <w:jc w:val="right"/>
        <w:rPr>
          <w:rFonts w:ascii="GHEA Grapalat" w:hAnsi="GHEA Grapalat"/>
          <w:i/>
        </w:rPr>
      </w:pPr>
    </w:p>
    <w:tbl>
      <w:tblPr>
        <w:tblW w:w="11309" w:type="dxa"/>
        <w:tblInd w:w="-972" w:type="dxa"/>
        <w:tblLook w:val="04A0" w:firstRow="1" w:lastRow="0" w:firstColumn="1" w:lastColumn="0" w:noHBand="0" w:noVBand="1"/>
      </w:tblPr>
      <w:tblGrid>
        <w:gridCol w:w="990"/>
        <w:gridCol w:w="6030"/>
        <w:gridCol w:w="700"/>
        <w:gridCol w:w="880"/>
        <w:gridCol w:w="880"/>
        <w:gridCol w:w="1000"/>
        <w:gridCol w:w="829"/>
      </w:tblGrid>
      <w:tr w:rsidR="00076704" w:rsidTr="00076704">
        <w:trPr>
          <w:trHeight w:val="330"/>
        </w:trPr>
        <w:tc>
          <w:tcPr>
            <w:tcW w:w="990" w:type="dxa"/>
            <w:tcBorders>
              <w:top w:val="nil"/>
              <w:left w:val="nil"/>
              <w:bottom w:val="nil"/>
              <w:right w:val="nil"/>
            </w:tcBorders>
            <w:shd w:val="clear" w:color="auto" w:fill="auto"/>
            <w:noWrap/>
            <w:vAlign w:val="bottom"/>
            <w:hideMark/>
          </w:tcPr>
          <w:p w:rsidR="00076704" w:rsidRDefault="00076704">
            <w:pPr>
              <w:rPr>
                <w:rFonts w:ascii="GHEA Grapalat" w:hAnsi="GHEA Grapalat" w:cs="Arial"/>
                <w:sz w:val="22"/>
                <w:szCs w:val="22"/>
              </w:rPr>
            </w:pPr>
          </w:p>
        </w:tc>
        <w:tc>
          <w:tcPr>
            <w:tcW w:w="7610" w:type="dxa"/>
            <w:gridSpan w:val="3"/>
            <w:tcBorders>
              <w:top w:val="nil"/>
              <w:left w:val="nil"/>
              <w:bottom w:val="nil"/>
              <w:right w:val="nil"/>
            </w:tcBorders>
            <w:shd w:val="clear" w:color="auto" w:fill="auto"/>
            <w:noWrap/>
            <w:vAlign w:val="bottom"/>
            <w:hideMark/>
          </w:tcPr>
          <w:p w:rsidR="00076704" w:rsidRPr="00076704" w:rsidRDefault="00076704">
            <w:pPr>
              <w:rPr>
                <w:rFonts w:ascii="Arial" w:hAnsi="Arial" w:cs="Arial"/>
                <w:sz w:val="22"/>
                <w:szCs w:val="22"/>
                <w:lang w:val="en-US"/>
              </w:rPr>
            </w:pPr>
          </w:p>
        </w:tc>
        <w:tc>
          <w:tcPr>
            <w:tcW w:w="880" w:type="dxa"/>
            <w:tcBorders>
              <w:top w:val="nil"/>
              <w:left w:val="nil"/>
              <w:bottom w:val="nil"/>
              <w:right w:val="nil"/>
            </w:tcBorders>
            <w:shd w:val="clear" w:color="auto" w:fill="auto"/>
            <w:noWrap/>
            <w:vAlign w:val="center"/>
            <w:hideMark/>
          </w:tcPr>
          <w:p w:rsidR="00076704" w:rsidRDefault="00076704">
            <w:pPr>
              <w:jc w:val="center"/>
              <w:rPr>
                <w:rFonts w:ascii="Arial Armenian" w:hAnsi="Arial Armenian" w:cs="Arial"/>
                <w:sz w:val="22"/>
                <w:szCs w:val="22"/>
              </w:rPr>
            </w:pPr>
          </w:p>
        </w:tc>
        <w:tc>
          <w:tcPr>
            <w:tcW w:w="1000" w:type="dxa"/>
            <w:tcBorders>
              <w:top w:val="nil"/>
              <w:left w:val="nil"/>
              <w:bottom w:val="nil"/>
              <w:right w:val="nil"/>
            </w:tcBorders>
            <w:shd w:val="clear" w:color="auto" w:fill="auto"/>
            <w:noWrap/>
            <w:vAlign w:val="bottom"/>
            <w:hideMark/>
          </w:tcPr>
          <w:p w:rsidR="00076704" w:rsidRDefault="00076704">
            <w:pPr>
              <w:rPr>
                <w:rFonts w:ascii="Arial Armenian" w:hAnsi="Arial Armenian" w:cs="Arial"/>
                <w:sz w:val="22"/>
                <w:szCs w:val="22"/>
              </w:rPr>
            </w:pPr>
          </w:p>
        </w:tc>
        <w:tc>
          <w:tcPr>
            <w:tcW w:w="829" w:type="dxa"/>
            <w:tcBorders>
              <w:top w:val="nil"/>
              <w:left w:val="nil"/>
              <w:bottom w:val="nil"/>
              <w:right w:val="nil"/>
            </w:tcBorders>
            <w:shd w:val="clear" w:color="auto" w:fill="auto"/>
            <w:noWrap/>
            <w:vAlign w:val="bottom"/>
            <w:hideMark/>
          </w:tcPr>
          <w:p w:rsidR="00076704" w:rsidRDefault="00076704">
            <w:pPr>
              <w:rPr>
                <w:rFonts w:ascii="Arial Armenian" w:hAnsi="Arial Armenian" w:cs="Arial"/>
                <w:sz w:val="22"/>
                <w:szCs w:val="22"/>
              </w:rPr>
            </w:pPr>
          </w:p>
        </w:tc>
      </w:tr>
      <w:tr w:rsidR="00076704" w:rsidTr="00076704">
        <w:trPr>
          <w:trHeight w:val="330"/>
        </w:trPr>
        <w:tc>
          <w:tcPr>
            <w:tcW w:w="8600" w:type="dxa"/>
            <w:gridSpan w:val="4"/>
            <w:tcBorders>
              <w:top w:val="nil"/>
              <w:left w:val="nil"/>
              <w:bottom w:val="nil"/>
              <w:right w:val="nil"/>
            </w:tcBorders>
            <w:shd w:val="clear" w:color="auto" w:fill="auto"/>
            <w:noWrap/>
            <w:vAlign w:val="bottom"/>
            <w:hideMark/>
          </w:tcPr>
          <w:p w:rsidR="00076704" w:rsidRDefault="00076704">
            <w:pPr>
              <w:jc w:val="center"/>
              <w:rPr>
                <w:rFonts w:ascii="GHEA Grapalat" w:hAnsi="GHEA Grapalat" w:cs="Arial"/>
                <w:sz w:val="22"/>
                <w:szCs w:val="22"/>
              </w:rPr>
            </w:pPr>
            <w:r>
              <w:rPr>
                <w:rFonts w:ascii="GHEA Grapalat" w:hAnsi="GHEA Grapalat" w:cs="Arial"/>
                <w:sz w:val="22"/>
                <w:szCs w:val="22"/>
              </w:rPr>
              <w:t>Ремонтные мастерские ГНКО "Бюрегаванская базовая школа"</w:t>
            </w:r>
          </w:p>
        </w:tc>
        <w:tc>
          <w:tcPr>
            <w:tcW w:w="880" w:type="dxa"/>
            <w:tcBorders>
              <w:top w:val="nil"/>
              <w:left w:val="nil"/>
              <w:bottom w:val="nil"/>
              <w:right w:val="nil"/>
            </w:tcBorders>
            <w:shd w:val="clear" w:color="auto" w:fill="auto"/>
            <w:noWrap/>
            <w:vAlign w:val="center"/>
            <w:hideMark/>
          </w:tcPr>
          <w:p w:rsidR="00076704" w:rsidRDefault="00076704">
            <w:pPr>
              <w:jc w:val="center"/>
              <w:rPr>
                <w:rFonts w:ascii="Arial Armenian" w:hAnsi="Arial Armenian" w:cs="Arial"/>
                <w:sz w:val="22"/>
                <w:szCs w:val="22"/>
              </w:rPr>
            </w:pPr>
          </w:p>
        </w:tc>
        <w:tc>
          <w:tcPr>
            <w:tcW w:w="1000" w:type="dxa"/>
            <w:tcBorders>
              <w:top w:val="nil"/>
              <w:left w:val="nil"/>
              <w:bottom w:val="nil"/>
              <w:right w:val="nil"/>
            </w:tcBorders>
            <w:shd w:val="clear" w:color="auto" w:fill="auto"/>
            <w:noWrap/>
            <w:vAlign w:val="bottom"/>
            <w:hideMark/>
          </w:tcPr>
          <w:p w:rsidR="00076704" w:rsidRDefault="00076704">
            <w:pPr>
              <w:rPr>
                <w:rFonts w:ascii="Arial Armenian" w:hAnsi="Arial Armenian" w:cs="Arial"/>
                <w:sz w:val="22"/>
                <w:szCs w:val="22"/>
              </w:rPr>
            </w:pPr>
          </w:p>
        </w:tc>
        <w:tc>
          <w:tcPr>
            <w:tcW w:w="829" w:type="dxa"/>
            <w:tcBorders>
              <w:top w:val="nil"/>
              <w:left w:val="nil"/>
              <w:bottom w:val="nil"/>
              <w:right w:val="nil"/>
            </w:tcBorders>
            <w:shd w:val="clear" w:color="auto" w:fill="auto"/>
            <w:noWrap/>
            <w:vAlign w:val="bottom"/>
            <w:hideMark/>
          </w:tcPr>
          <w:p w:rsidR="00076704" w:rsidRDefault="00076704">
            <w:pPr>
              <w:rPr>
                <w:rFonts w:ascii="Arial Armenian" w:hAnsi="Arial Armenian" w:cs="Arial"/>
                <w:sz w:val="22"/>
                <w:szCs w:val="22"/>
              </w:rPr>
            </w:pPr>
          </w:p>
        </w:tc>
      </w:tr>
      <w:tr w:rsidR="00076704" w:rsidTr="00076704">
        <w:trPr>
          <w:trHeight w:val="285"/>
        </w:trPr>
        <w:tc>
          <w:tcPr>
            <w:tcW w:w="990" w:type="dxa"/>
            <w:tcBorders>
              <w:top w:val="nil"/>
              <w:left w:val="nil"/>
              <w:bottom w:val="nil"/>
              <w:right w:val="nil"/>
            </w:tcBorders>
            <w:shd w:val="clear" w:color="auto" w:fill="auto"/>
            <w:noWrap/>
            <w:vAlign w:val="bottom"/>
            <w:hideMark/>
          </w:tcPr>
          <w:p w:rsidR="00076704" w:rsidRDefault="00076704">
            <w:pPr>
              <w:jc w:val="center"/>
              <w:rPr>
                <w:rFonts w:ascii="Arial Armenian" w:hAnsi="Arial Armenian" w:cs="Arial"/>
                <w:sz w:val="22"/>
                <w:szCs w:val="22"/>
              </w:rPr>
            </w:pPr>
          </w:p>
        </w:tc>
        <w:tc>
          <w:tcPr>
            <w:tcW w:w="6030" w:type="dxa"/>
            <w:tcBorders>
              <w:top w:val="nil"/>
              <w:left w:val="nil"/>
              <w:bottom w:val="nil"/>
              <w:right w:val="nil"/>
            </w:tcBorders>
            <w:shd w:val="clear" w:color="auto" w:fill="auto"/>
            <w:noWrap/>
            <w:vAlign w:val="bottom"/>
            <w:hideMark/>
          </w:tcPr>
          <w:p w:rsidR="00076704" w:rsidRDefault="00076704">
            <w:pPr>
              <w:jc w:val="center"/>
              <w:rPr>
                <w:rFonts w:ascii="Arial Armenian" w:hAnsi="Arial Armenian" w:cs="Arial"/>
                <w:sz w:val="22"/>
                <w:szCs w:val="22"/>
              </w:rPr>
            </w:pPr>
          </w:p>
        </w:tc>
        <w:tc>
          <w:tcPr>
            <w:tcW w:w="700" w:type="dxa"/>
            <w:tcBorders>
              <w:top w:val="nil"/>
              <w:left w:val="nil"/>
              <w:bottom w:val="nil"/>
              <w:right w:val="nil"/>
            </w:tcBorders>
            <w:shd w:val="clear" w:color="auto" w:fill="auto"/>
            <w:noWrap/>
            <w:vAlign w:val="bottom"/>
            <w:hideMark/>
          </w:tcPr>
          <w:p w:rsidR="00076704" w:rsidRDefault="00076704">
            <w:pPr>
              <w:jc w:val="center"/>
              <w:rPr>
                <w:rFonts w:ascii="Arial Armenian" w:hAnsi="Arial Armenian" w:cs="Arial"/>
                <w:sz w:val="22"/>
                <w:szCs w:val="22"/>
              </w:rPr>
            </w:pPr>
          </w:p>
        </w:tc>
        <w:tc>
          <w:tcPr>
            <w:tcW w:w="880" w:type="dxa"/>
            <w:tcBorders>
              <w:top w:val="nil"/>
              <w:left w:val="nil"/>
              <w:bottom w:val="nil"/>
              <w:right w:val="nil"/>
            </w:tcBorders>
            <w:shd w:val="clear" w:color="auto" w:fill="auto"/>
            <w:noWrap/>
            <w:vAlign w:val="bottom"/>
            <w:hideMark/>
          </w:tcPr>
          <w:p w:rsidR="00076704" w:rsidRDefault="00076704">
            <w:pPr>
              <w:jc w:val="center"/>
              <w:rPr>
                <w:rFonts w:ascii="Arial Armenian" w:hAnsi="Arial Armenian" w:cs="Arial"/>
                <w:sz w:val="22"/>
                <w:szCs w:val="22"/>
              </w:rPr>
            </w:pPr>
          </w:p>
        </w:tc>
        <w:tc>
          <w:tcPr>
            <w:tcW w:w="880" w:type="dxa"/>
            <w:tcBorders>
              <w:top w:val="nil"/>
              <w:left w:val="nil"/>
              <w:bottom w:val="nil"/>
              <w:right w:val="nil"/>
            </w:tcBorders>
            <w:shd w:val="clear" w:color="auto" w:fill="auto"/>
            <w:noWrap/>
            <w:vAlign w:val="center"/>
            <w:hideMark/>
          </w:tcPr>
          <w:p w:rsidR="00076704" w:rsidRDefault="00076704">
            <w:pPr>
              <w:jc w:val="center"/>
              <w:rPr>
                <w:rFonts w:ascii="Arial Armenian" w:hAnsi="Arial Armenian" w:cs="Arial"/>
                <w:sz w:val="22"/>
                <w:szCs w:val="22"/>
              </w:rPr>
            </w:pPr>
          </w:p>
        </w:tc>
        <w:tc>
          <w:tcPr>
            <w:tcW w:w="1000" w:type="dxa"/>
            <w:tcBorders>
              <w:top w:val="nil"/>
              <w:left w:val="nil"/>
              <w:bottom w:val="nil"/>
              <w:right w:val="nil"/>
            </w:tcBorders>
            <w:shd w:val="clear" w:color="auto" w:fill="auto"/>
            <w:noWrap/>
            <w:vAlign w:val="bottom"/>
            <w:hideMark/>
          </w:tcPr>
          <w:p w:rsidR="00076704" w:rsidRDefault="00076704">
            <w:pPr>
              <w:rPr>
                <w:rFonts w:ascii="Arial Armenian" w:hAnsi="Arial Armenian" w:cs="Arial"/>
                <w:sz w:val="22"/>
                <w:szCs w:val="22"/>
              </w:rPr>
            </w:pPr>
          </w:p>
        </w:tc>
        <w:tc>
          <w:tcPr>
            <w:tcW w:w="829" w:type="dxa"/>
            <w:tcBorders>
              <w:top w:val="nil"/>
              <w:left w:val="nil"/>
              <w:bottom w:val="nil"/>
              <w:right w:val="nil"/>
            </w:tcBorders>
            <w:shd w:val="clear" w:color="auto" w:fill="auto"/>
            <w:noWrap/>
            <w:vAlign w:val="bottom"/>
            <w:hideMark/>
          </w:tcPr>
          <w:p w:rsidR="00076704" w:rsidRDefault="00076704">
            <w:pPr>
              <w:rPr>
                <w:rFonts w:ascii="Arial Armenian" w:hAnsi="Arial Armenian" w:cs="Arial"/>
                <w:sz w:val="22"/>
                <w:szCs w:val="22"/>
              </w:rPr>
            </w:pPr>
          </w:p>
        </w:tc>
      </w:tr>
      <w:tr w:rsidR="00076704" w:rsidTr="00076704">
        <w:trPr>
          <w:trHeight w:val="570"/>
        </w:trPr>
        <w:tc>
          <w:tcPr>
            <w:tcW w:w="990" w:type="dxa"/>
            <w:tcBorders>
              <w:top w:val="nil"/>
              <w:left w:val="nil"/>
              <w:bottom w:val="nil"/>
              <w:right w:val="nil"/>
            </w:tcBorders>
            <w:shd w:val="clear" w:color="auto" w:fill="auto"/>
            <w:noWrap/>
            <w:vAlign w:val="bottom"/>
            <w:hideMark/>
          </w:tcPr>
          <w:p w:rsidR="00076704" w:rsidRDefault="00076704">
            <w:pPr>
              <w:jc w:val="center"/>
              <w:rPr>
                <w:rFonts w:ascii="GHEA Grapalat" w:hAnsi="GHEA Grapalat" w:cs="Arial"/>
                <w:sz w:val="22"/>
                <w:szCs w:val="22"/>
              </w:rPr>
            </w:pPr>
          </w:p>
        </w:tc>
        <w:tc>
          <w:tcPr>
            <w:tcW w:w="6030" w:type="dxa"/>
            <w:tcBorders>
              <w:top w:val="nil"/>
              <w:left w:val="nil"/>
              <w:bottom w:val="nil"/>
              <w:right w:val="nil"/>
            </w:tcBorders>
            <w:shd w:val="clear" w:color="auto" w:fill="auto"/>
            <w:noWrap/>
            <w:vAlign w:val="bottom"/>
            <w:hideMark/>
          </w:tcPr>
          <w:p w:rsidR="00076704" w:rsidRDefault="00076704">
            <w:pPr>
              <w:rPr>
                <w:rFonts w:ascii="GHEA Grapalat" w:hAnsi="GHEA Grapalat" w:cs="Arial"/>
                <w:sz w:val="22"/>
                <w:szCs w:val="22"/>
              </w:rPr>
            </w:pPr>
            <w:r>
              <w:rPr>
                <w:rFonts w:ascii="GHEA Grapalat" w:hAnsi="GHEA Grapalat" w:cs="Arial"/>
                <w:sz w:val="22"/>
                <w:szCs w:val="22"/>
              </w:rPr>
              <w:t>Объемно-Эстимейт:</w:t>
            </w:r>
          </w:p>
        </w:tc>
        <w:tc>
          <w:tcPr>
            <w:tcW w:w="700" w:type="dxa"/>
            <w:tcBorders>
              <w:top w:val="nil"/>
              <w:left w:val="nil"/>
              <w:bottom w:val="nil"/>
              <w:right w:val="nil"/>
            </w:tcBorders>
            <w:shd w:val="clear" w:color="auto" w:fill="auto"/>
            <w:noWrap/>
            <w:vAlign w:val="bottom"/>
            <w:hideMark/>
          </w:tcPr>
          <w:p w:rsidR="00076704" w:rsidRDefault="00076704">
            <w:pPr>
              <w:rPr>
                <w:rFonts w:ascii="GHEA Grapalat" w:hAnsi="GHEA Grapalat" w:cs="Arial"/>
                <w:sz w:val="22"/>
                <w:szCs w:val="22"/>
              </w:rPr>
            </w:pPr>
          </w:p>
        </w:tc>
        <w:tc>
          <w:tcPr>
            <w:tcW w:w="880" w:type="dxa"/>
            <w:tcBorders>
              <w:top w:val="nil"/>
              <w:left w:val="nil"/>
              <w:bottom w:val="nil"/>
              <w:right w:val="nil"/>
            </w:tcBorders>
            <w:shd w:val="clear" w:color="auto" w:fill="auto"/>
            <w:noWrap/>
            <w:vAlign w:val="bottom"/>
            <w:hideMark/>
          </w:tcPr>
          <w:p w:rsidR="00076704" w:rsidRDefault="00076704">
            <w:pPr>
              <w:rPr>
                <w:rFonts w:ascii="GHEA Grapalat" w:hAnsi="GHEA Grapalat" w:cs="Arial"/>
                <w:sz w:val="22"/>
                <w:szCs w:val="22"/>
              </w:rPr>
            </w:pPr>
          </w:p>
        </w:tc>
        <w:tc>
          <w:tcPr>
            <w:tcW w:w="880" w:type="dxa"/>
            <w:tcBorders>
              <w:top w:val="nil"/>
              <w:left w:val="nil"/>
              <w:bottom w:val="nil"/>
              <w:right w:val="nil"/>
            </w:tcBorders>
            <w:shd w:val="clear" w:color="auto" w:fill="auto"/>
            <w:noWrap/>
            <w:vAlign w:val="bottom"/>
            <w:hideMark/>
          </w:tcPr>
          <w:p w:rsidR="00076704" w:rsidRDefault="00076704">
            <w:pPr>
              <w:rPr>
                <w:rFonts w:ascii="Arial Armenian" w:hAnsi="Arial Armenian" w:cs="Arial"/>
                <w:sz w:val="22"/>
                <w:szCs w:val="22"/>
              </w:rPr>
            </w:pPr>
          </w:p>
        </w:tc>
        <w:tc>
          <w:tcPr>
            <w:tcW w:w="1000" w:type="dxa"/>
            <w:tcBorders>
              <w:top w:val="nil"/>
              <w:left w:val="nil"/>
              <w:bottom w:val="nil"/>
              <w:right w:val="nil"/>
            </w:tcBorders>
            <w:shd w:val="clear" w:color="auto" w:fill="auto"/>
            <w:noWrap/>
            <w:vAlign w:val="bottom"/>
            <w:hideMark/>
          </w:tcPr>
          <w:p w:rsidR="00076704" w:rsidRDefault="00076704">
            <w:pPr>
              <w:rPr>
                <w:rFonts w:ascii="Arial Armenian" w:hAnsi="Arial Armenian" w:cs="Arial"/>
                <w:sz w:val="22"/>
                <w:szCs w:val="22"/>
              </w:rPr>
            </w:pPr>
          </w:p>
        </w:tc>
        <w:tc>
          <w:tcPr>
            <w:tcW w:w="829" w:type="dxa"/>
            <w:tcBorders>
              <w:top w:val="nil"/>
              <w:left w:val="nil"/>
              <w:bottom w:val="nil"/>
              <w:right w:val="nil"/>
            </w:tcBorders>
            <w:shd w:val="clear" w:color="auto" w:fill="auto"/>
            <w:noWrap/>
            <w:vAlign w:val="bottom"/>
            <w:hideMark/>
          </w:tcPr>
          <w:p w:rsidR="00076704" w:rsidRDefault="00076704">
            <w:pPr>
              <w:rPr>
                <w:rFonts w:ascii="Arial Armenian" w:hAnsi="Arial Armenian" w:cs="Arial"/>
                <w:sz w:val="22"/>
                <w:szCs w:val="22"/>
              </w:rPr>
            </w:pPr>
          </w:p>
        </w:tc>
      </w:tr>
      <w:tr w:rsidR="00076704" w:rsidTr="00076704">
        <w:trPr>
          <w:trHeight w:val="2970"/>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76704" w:rsidRDefault="00076704" w:rsidP="00076704">
            <w:pPr>
              <w:ind w:hanging="633"/>
              <w:jc w:val="center"/>
              <w:rPr>
                <w:rFonts w:ascii="GHEA Grapalat" w:hAnsi="GHEA Grapalat" w:cs="Arial"/>
                <w:sz w:val="22"/>
                <w:szCs w:val="22"/>
              </w:rPr>
            </w:pPr>
            <w:r>
              <w:rPr>
                <w:rFonts w:ascii="GHEA Grapalat" w:hAnsi="GHEA Grapalat" w:cs="Arial"/>
                <w:sz w:val="22"/>
                <w:szCs w:val="22"/>
              </w:rPr>
              <w:t>Республики Армения</w:t>
            </w:r>
          </w:p>
        </w:tc>
        <w:tc>
          <w:tcPr>
            <w:tcW w:w="6030" w:type="dxa"/>
            <w:tcBorders>
              <w:top w:val="single" w:sz="4" w:space="0" w:color="000000"/>
              <w:left w:val="nil"/>
              <w:bottom w:val="single" w:sz="4" w:space="0" w:color="000000"/>
              <w:right w:val="single" w:sz="4" w:space="0" w:color="000000"/>
            </w:tcBorders>
            <w:shd w:val="clear" w:color="auto" w:fill="auto"/>
            <w:vAlign w:val="center"/>
            <w:hideMark/>
          </w:tcPr>
          <w:p w:rsidR="00076704" w:rsidRDefault="00076704">
            <w:pPr>
              <w:jc w:val="center"/>
              <w:rPr>
                <w:rFonts w:ascii="GHEA Grapalat" w:hAnsi="GHEA Grapalat" w:cs="Arial"/>
                <w:sz w:val="22"/>
                <w:szCs w:val="22"/>
              </w:rPr>
            </w:pPr>
            <w:r>
              <w:rPr>
                <w:rFonts w:ascii="GHEA Grapalat" w:hAnsi="GHEA Grapalat" w:cs="Arial"/>
                <w:sz w:val="22"/>
                <w:szCs w:val="22"/>
              </w:rPr>
              <w:t>Должность:</w:t>
            </w:r>
          </w:p>
        </w:tc>
        <w:tc>
          <w:tcPr>
            <w:tcW w:w="700" w:type="dxa"/>
            <w:tcBorders>
              <w:top w:val="single" w:sz="4" w:space="0" w:color="000000"/>
              <w:left w:val="nil"/>
              <w:bottom w:val="single" w:sz="4" w:space="0" w:color="000000"/>
              <w:right w:val="single" w:sz="4" w:space="0" w:color="000000"/>
            </w:tcBorders>
            <w:shd w:val="clear" w:color="auto" w:fill="auto"/>
            <w:textDirection w:val="btLr"/>
            <w:vAlign w:val="center"/>
            <w:hideMark/>
          </w:tcPr>
          <w:p w:rsidR="00076704" w:rsidRDefault="00076704">
            <w:pPr>
              <w:jc w:val="center"/>
              <w:rPr>
                <w:rFonts w:ascii="GHEA Grapalat" w:hAnsi="GHEA Grapalat" w:cs="Arial"/>
                <w:sz w:val="22"/>
                <w:szCs w:val="22"/>
              </w:rPr>
            </w:pPr>
            <w:r>
              <w:rPr>
                <w:rFonts w:ascii="GHEA Grapalat" w:hAnsi="GHEA Grapalat" w:cs="Arial"/>
                <w:sz w:val="22"/>
                <w:szCs w:val="22"/>
              </w:rPr>
              <w:t>Единица измерения</w:t>
            </w:r>
          </w:p>
        </w:tc>
        <w:tc>
          <w:tcPr>
            <w:tcW w:w="880" w:type="dxa"/>
            <w:tcBorders>
              <w:top w:val="single" w:sz="4" w:space="0" w:color="000000"/>
              <w:left w:val="nil"/>
              <w:bottom w:val="single" w:sz="4" w:space="0" w:color="000000"/>
              <w:right w:val="single" w:sz="4" w:space="0" w:color="000000"/>
            </w:tcBorders>
            <w:shd w:val="clear" w:color="auto" w:fill="auto"/>
            <w:textDirection w:val="btLr"/>
            <w:vAlign w:val="center"/>
            <w:hideMark/>
          </w:tcPr>
          <w:p w:rsidR="00076704" w:rsidRDefault="00076704">
            <w:pPr>
              <w:jc w:val="center"/>
              <w:rPr>
                <w:rFonts w:ascii="GHEA Grapalat" w:hAnsi="GHEA Grapalat" w:cs="Arial"/>
                <w:sz w:val="22"/>
                <w:szCs w:val="22"/>
              </w:rPr>
            </w:pPr>
            <w:r>
              <w:rPr>
                <w:rFonts w:ascii="GHEA Grapalat" w:hAnsi="GHEA Grapalat" w:cs="Arial"/>
                <w:sz w:val="22"/>
                <w:szCs w:val="22"/>
              </w:rPr>
              <w:t>Громкость</w:t>
            </w:r>
          </w:p>
        </w:tc>
        <w:tc>
          <w:tcPr>
            <w:tcW w:w="880" w:type="dxa"/>
            <w:tcBorders>
              <w:top w:val="single" w:sz="4" w:space="0" w:color="000000"/>
              <w:left w:val="nil"/>
              <w:bottom w:val="single" w:sz="4" w:space="0" w:color="000000"/>
              <w:right w:val="single" w:sz="4" w:space="0" w:color="000000"/>
            </w:tcBorders>
            <w:shd w:val="clear" w:color="000000" w:fill="FFFFFF"/>
            <w:textDirection w:val="btLr"/>
            <w:vAlign w:val="center"/>
            <w:hideMark/>
          </w:tcPr>
          <w:p w:rsidR="00076704" w:rsidRDefault="00076704">
            <w:pPr>
              <w:jc w:val="center"/>
              <w:rPr>
                <w:rFonts w:ascii="Arial Unicode" w:hAnsi="Arial Unicode" w:cs="Arial"/>
                <w:sz w:val="20"/>
                <w:szCs w:val="20"/>
              </w:rPr>
            </w:pPr>
            <w:r>
              <w:rPr>
                <w:rFonts w:ascii="Arial Unicode" w:hAnsi="Arial Unicode" w:cs="Arial"/>
                <w:sz w:val="20"/>
                <w:szCs w:val="20"/>
              </w:rPr>
              <w:t>Стоимость единицы:</w:t>
            </w:r>
          </w:p>
        </w:tc>
        <w:tc>
          <w:tcPr>
            <w:tcW w:w="1000" w:type="dxa"/>
            <w:tcBorders>
              <w:top w:val="single" w:sz="4" w:space="0" w:color="000000"/>
              <w:left w:val="nil"/>
              <w:bottom w:val="single" w:sz="4" w:space="0" w:color="000000"/>
              <w:right w:val="single" w:sz="4" w:space="0" w:color="000000"/>
            </w:tcBorders>
            <w:shd w:val="clear" w:color="auto" w:fill="auto"/>
            <w:textDirection w:val="btLr"/>
            <w:vAlign w:val="center"/>
            <w:hideMark/>
          </w:tcPr>
          <w:p w:rsidR="00076704" w:rsidRDefault="00076704">
            <w:pPr>
              <w:jc w:val="center"/>
              <w:rPr>
                <w:rFonts w:ascii="Arial Unicode" w:hAnsi="Arial Unicode" w:cs="Arial"/>
                <w:sz w:val="20"/>
                <w:szCs w:val="20"/>
              </w:rPr>
            </w:pPr>
            <w:r>
              <w:rPr>
                <w:rFonts w:ascii="Arial Unicode" w:hAnsi="Arial Unicode" w:cs="Arial"/>
                <w:sz w:val="20"/>
                <w:szCs w:val="20"/>
              </w:rPr>
              <w:t>Общая стоимость / тыс. Драмов /</w:t>
            </w:r>
          </w:p>
        </w:tc>
        <w:tc>
          <w:tcPr>
            <w:tcW w:w="829" w:type="dxa"/>
            <w:tcBorders>
              <w:top w:val="single" w:sz="4" w:space="0" w:color="000000"/>
              <w:left w:val="nil"/>
              <w:bottom w:val="single" w:sz="4" w:space="0" w:color="000000"/>
              <w:right w:val="single" w:sz="4" w:space="0" w:color="000000"/>
            </w:tcBorders>
            <w:shd w:val="clear" w:color="auto" w:fill="auto"/>
            <w:textDirection w:val="btLr"/>
            <w:vAlign w:val="center"/>
            <w:hideMark/>
          </w:tcPr>
          <w:p w:rsidR="00076704" w:rsidRDefault="00076704">
            <w:pPr>
              <w:jc w:val="center"/>
              <w:rPr>
                <w:rFonts w:ascii="Arial Unicode" w:hAnsi="Arial Unicode" w:cs="Arial"/>
                <w:sz w:val="20"/>
                <w:szCs w:val="20"/>
              </w:rPr>
            </w:pPr>
            <w:r>
              <w:rPr>
                <w:rFonts w:ascii="Arial Unicode" w:hAnsi="Arial Unicode" w:cs="Arial"/>
                <w:sz w:val="20"/>
                <w:szCs w:val="20"/>
              </w:rPr>
              <w:t>Общая стоимость (проценты)</w:t>
            </w:r>
          </w:p>
        </w:tc>
      </w:tr>
      <w:tr w:rsidR="00076704" w:rsidTr="00076704">
        <w:trPr>
          <w:trHeight w:val="330"/>
        </w:trPr>
        <w:tc>
          <w:tcPr>
            <w:tcW w:w="990" w:type="dxa"/>
            <w:tcBorders>
              <w:top w:val="nil"/>
              <w:left w:val="single" w:sz="4" w:space="0" w:color="000000"/>
              <w:bottom w:val="single" w:sz="4" w:space="0" w:color="000000"/>
              <w:right w:val="single" w:sz="4" w:space="0" w:color="000000"/>
            </w:tcBorders>
            <w:shd w:val="clear" w:color="auto" w:fill="auto"/>
            <w:vAlign w:val="center"/>
            <w:hideMark/>
          </w:tcPr>
          <w:p w:rsidR="00076704" w:rsidRDefault="00076704">
            <w:pPr>
              <w:jc w:val="center"/>
              <w:rPr>
                <w:rFonts w:ascii="GHEA Grapalat" w:hAnsi="GHEA Grapalat" w:cs="Arial"/>
                <w:sz w:val="22"/>
                <w:szCs w:val="22"/>
              </w:rPr>
            </w:pPr>
            <w:r>
              <w:rPr>
                <w:rFonts w:ascii="GHEA Grapalat" w:hAnsi="GHEA Grapalat" w:cs="Arial"/>
                <w:sz w:val="22"/>
                <w:szCs w:val="22"/>
              </w:rPr>
              <w:t>1</w:t>
            </w:r>
          </w:p>
        </w:tc>
        <w:tc>
          <w:tcPr>
            <w:tcW w:w="6030" w:type="dxa"/>
            <w:tcBorders>
              <w:top w:val="nil"/>
              <w:left w:val="nil"/>
              <w:bottom w:val="single" w:sz="4" w:space="0" w:color="000000"/>
              <w:right w:val="single" w:sz="4" w:space="0" w:color="000000"/>
            </w:tcBorders>
            <w:shd w:val="clear" w:color="auto" w:fill="auto"/>
            <w:vAlign w:val="center"/>
            <w:hideMark/>
          </w:tcPr>
          <w:p w:rsidR="00076704" w:rsidRDefault="00076704">
            <w:pPr>
              <w:jc w:val="center"/>
              <w:rPr>
                <w:rFonts w:ascii="GHEA Grapalat" w:hAnsi="GHEA Grapalat" w:cs="Arial"/>
                <w:sz w:val="22"/>
                <w:szCs w:val="22"/>
              </w:rPr>
            </w:pPr>
            <w:r>
              <w:rPr>
                <w:rFonts w:ascii="GHEA Grapalat" w:hAnsi="GHEA Grapalat" w:cs="Arial"/>
                <w:sz w:val="22"/>
                <w:szCs w:val="22"/>
              </w:rPr>
              <w:t>2</w:t>
            </w:r>
          </w:p>
        </w:tc>
        <w:tc>
          <w:tcPr>
            <w:tcW w:w="700" w:type="dxa"/>
            <w:tcBorders>
              <w:top w:val="nil"/>
              <w:left w:val="nil"/>
              <w:bottom w:val="single" w:sz="4" w:space="0" w:color="000000"/>
              <w:right w:val="single" w:sz="4" w:space="0" w:color="000000"/>
            </w:tcBorders>
            <w:shd w:val="clear" w:color="auto" w:fill="auto"/>
            <w:vAlign w:val="center"/>
            <w:hideMark/>
          </w:tcPr>
          <w:p w:rsidR="00076704" w:rsidRDefault="00076704">
            <w:pPr>
              <w:jc w:val="center"/>
              <w:rPr>
                <w:rFonts w:ascii="GHEA Grapalat" w:hAnsi="GHEA Grapalat" w:cs="Arial"/>
                <w:sz w:val="22"/>
                <w:szCs w:val="22"/>
              </w:rPr>
            </w:pPr>
            <w:r>
              <w:rPr>
                <w:rFonts w:ascii="GHEA Grapalat" w:hAnsi="GHEA Grapalat" w:cs="Arial"/>
                <w:sz w:val="22"/>
                <w:szCs w:val="22"/>
              </w:rPr>
              <w:t>3</w:t>
            </w:r>
          </w:p>
        </w:tc>
        <w:tc>
          <w:tcPr>
            <w:tcW w:w="880" w:type="dxa"/>
            <w:tcBorders>
              <w:top w:val="nil"/>
              <w:left w:val="nil"/>
              <w:bottom w:val="single" w:sz="4" w:space="0" w:color="000000"/>
              <w:right w:val="single" w:sz="4" w:space="0" w:color="000000"/>
            </w:tcBorders>
            <w:shd w:val="clear" w:color="auto" w:fill="auto"/>
            <w:vAlign w:val="center"/>
            <w:hideMark/>
          </w:tcPr>
          <w:p w:rsidR="00076704" w:rsidRDefault="00076704">
            <w:pPr>
              <w:jc w:val="center"/>
              <w:rPr>
                <w:rFonts w:ascii="GHEA Grapalat" w:hAnsi="GHEA Grapalat" w:cs="Arial"/>
                <w:sz w:val="22"/>
                <w:szCs w:val="22"/>
              </w:rPr>
            </w:pPr>
            <w:r>
              <w:rPr>
                <w:rFonts w:ascii="GHEA Grapalat" w:hAnsi="GHEA Grapalat" w:cs="Arial"/>
                <w:sz w:val="22"/>
                <w:szCs w:val="22"/>
              </w:rPr>
              <w:t>4</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5</w:t>
            </w:r>
          </w:p>
        </w:tc>
        <w:tc>
          <w:tcPr>
            <w:tcW w:w="10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6</w:t>
            </w:r>
          </w:p>
        </w:tc>
        <w:tc>
          <w:tcPr>
            <w:tcW w:w="829"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7</w:t>
            </w:r>
          </w:p>
        </w:tc>
      </w:tr>
      <w:tr w:rsidR="00076704" w:rsidTr="00076704">
        <w:trPr>
          <w:trHeight w:val="615"/>
        </w:trPr>
        <w:tc>
          <w:tcPr>
            <w:tcW w:w="990"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rPr>
                <w:rFonts w:ascii="Arial Unicode" w:hAnsi="Arial Unicode" w:cs="Arial"/>
                <w:sz w:val="22"/>
                <w:szCs w:val="22"/>
              </w:rPr>
            </w:pPr>
            <w:r>
              <w:rPr>
                <w:rFonts w:ascii="Arial" w:hAnsi="Arial" w:cs="Arial"/>
                <w:sz w:val="22"/>
                <w:szCs w:val="22"/>
              </w:rPr>
              <w:t> </w:t>
            </w:r>
          </w:p>
        </w:tc>
        <w:tc>
          <w:tcPr>
            <w:tcW w:w="6030" w:type="dxa"/>
            <w:tcBorders>
              <w:top w:val="nil"/>
              <w:left w:val="nil"/>
              <w:bottom w:val="single" w:sz="4" w:space="0" w:color="000000"/>
              <w:right w:val="single" w:sz="4" w:space="0" w:color="000000"/>
            </w:tcBorders>
            <w:shd w:val="clear" w:color="auto" w:fill="auto"/>
            <w:vAlign w:val="center"/>
            <w:hideMark/>
          </w:tcPr>
          <w:p w:rsidR="00076704" w:rsidRDefault="00076704">
            <w:pPr>
              <w:jc w:val="center"/>
              <w:rPr>
                <w:rFonts w:ascii="Arial Unicode" w:hAnsi="Arial Unicode" w:cs="Arial"/>
                <w:sz w:val="22"/>
                <w:szCs w:val="22"/>
                <w:u w:val="single"/>
              </w:rPr>
            </w:pPr>
            <w:r>
              <w:rPr>
                <w:rFonts w:ascii="Arial Unicode" w:hAnsi="Arial Unicode" w:cs="Arial"/>
                <w:sz w:val="22"/>
                <w:szCs w:val="22"/>
                <w:u w:val="single"/>
              </w:rPr>
              <w:t>Работы по сносу</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rPr>
                <w:rFonts w:ascii="Arial Unicode" w:hAnsi="Arial Unicode" w:cs="Arial"/>
                <w:sz w:val="22"/>
                <w:szCs w:val="22"/>
              </w:rPr>
            </w:pPr>
            <w:r>
              <w:rPr>
                <w:rFonts w:ascii="Arial" w:hAnsi="Arial" w:cs="Arial"/>
                <w:sz w:val="22"/>
                <w:szCs w:val="22"/>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rPr>
                <w:rFonts w:ascii="Arial Unicode" w:hAnsi="Arial Unicode" w:cs="Arial"/>
                <w:sz w:val="22"/>
                <w:szCs w:val="22"/>
              </w:rPr>
            </w:pPr>
            <w:r>
              <w:rPr>
                <w:rFonts w:ascii="Arial" w:hAnsi="Arial" w:cs="Arial"/>
                <w:sz w:val="22"/>
                <w:szCs w:val="22"/>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c>
          <w:tcPr>
            <w:tcW w:w="1000" w:type="dxa"/>
            <w:tcBorders>
              <w:top w:val="nil"/>
              <w:left w:val="nil"/>
              <w:bottom w:val="single" w:sz="4" w:space="0" w:color="000000"/>
              <w:right w:val="single" w:sz="4" w:space="0" w:color="000000"/>
            </w:tcBorders>
            <w:shd w:val="clear" w:color="auto" w:fill="auto"/>
            <w:noWrap/>
            <w:vAlign w:val="bottom"/>
            <w:hideMark/>
          </w:tcPr>
          <w:p w:rsidR="00076704" w:rsidRDefault="00076704">
            <w:pPr>
              <w:rPr>
                <w:rFonts w:ascii="Arial Armenian" w:hAnsi="Arial Armenian" w:cs="Arial"/>
                <w:sz w:val="22"/>
                <w:szCs w:val="22"/>
              </w:rPr>
            </w:pPr>
            <w:r>
              <w:rPr>
                <w:rFonts w:ascii="Arial Armenian" w:hAnsi="Arial Armenian" w:cs="Arial"/>
                <w:sz w:val="22"/>
                <w:szCs w:val="22"/>
              </w:rPr>
              <w:t> </w:t>
            </w:r>
          </w:p>
        </w:tc>
        <w:tc>
          <w:tcPr>
            <w:tcW w:w="829" w:type="dxa"/>
            <w:tcBorders>
              <w:top w:val="nil"/>
              <w:left w:val="nil"/>
              <w:bottom w:val="single" w:sz="4" w:space="0" w:color="000000"/>
              <w:right w:val="single" w:sz="4" w:space="0" w:color="000000"/>
            </w:tcBorders>
            <w:shd w:val="clear" w:color="auto" w:fill="auto"/>
            <w:noWrap/>
            <w:vAlign w:val="bottom"/>
            <w:hideMark/>
          </w:tcPr>
          <w:p w:rsidR="00076704" w:rsidRDefault="00076704">
            <w:pPr>
              <w:rPr>
                <w:rFonts w:ascii="Arial Armenian" w:hAnsi="Arial Armenian" w:cs="Arial"/>
                <w:sz w:val="22"/>
                <w:szCs w:val="22"/>
              </w:rPr>
            </w:pPr>
            <w:r>
              <w:rPr>
                <w:rFonts w:ascii="Arial Armenian" w:hAnsi="Arial Armenian" w:cs="Arial"/>
                <w:sz w:val="22"/>
                <w:szCs w:val="22"/>
              </w:rPr>
              <w:t> </w:t>
            </w:r>
          </w:p>
        </w:tc>
      </w:tr>
      <w:tr w:rsidR="00076704" w:rsidTr="00076704">
        <w:trPr>
          <w:trHeight w:val="285"/>
        </w:trPr>
        <w:tc>
          <w:tcPr>
            <w:tcW w:w="990"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1</w:t>
            </w:r>
          </w:p>
        </w:tc>
        <w:tc>
          <w:tcPr>
            <w:tcW w:w="6030"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Unicode" w:hAnsi="Arial Unicode" w:cs="Arial"/>
                <w:sz w:val="22"/>
                <w:szCs w:val="22"/>
              </w:rPr>
            </w:pPr>
            <w:r>
              <w:rPr>
                <w:rFonts w:ascii="Arial Unicode" w:hAnsi="Arial Unicode" w:cs="Arial"/>
                <w:sz w:val="22"/>
                <w:szCs w:val="22"/>
              </w:rPr>
              <w:t>Очистка водоэмульсионной краски от потолков</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м 2:</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63.5</w:t>
            </w:r>
          </w:p>
        </w:tc>
        <w:tc>
          <w:tcPr>
            <w:tcW w:w="88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Unicode" w:hAnsi="Arial Unicode" w:cs="Arial"/>
                <w:sz w:val="22"/>
                <w:szCs w:val="22"/>
              </w:rPr>
            </w:pPr>
          </w:p>
        </w:tc>
        <w:tc>
          <w:tcPr>
            <w:tcW w:w="100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Armenian" w:hAnsi="Arial Armenian" w:cs="Arial"/>
                <w:sz w:val="22"/>
                <w:szCs w:val="22"/>
              </w:rPr>
            </w:pPr>
          </w:p>
        </w:tc>
        <w:tc>
          <w:tcPr>
            <w:tcW w:w="829" w:type="dxa"/>
            <w:vMerge w:val="restart"/>
            <w:tcBorders>
              <w:top w:val="nil"/>
              <w:left w:val="nil"/>
              <w:right w:val="single" w:sz="4" w:space="0" w:color="000000"/>
            </w:tcBorders>
            <w:shd w:val="clear" w:color="auto" w:fill="auto"/>
            <w:noWrap/>
            <w:vAlign w:val="center"/>
          </w:tcPr>
          <w:p w:rsidR="00076704" w:rsidRDefault="00076704" w:rsidP="00076704">
            <w:pPr>
              <w:jc w:val="center"/>
              <w:rPr>
                <w:rFonts w:ascii="Arial Armenian" w:hAnsi="Arial Armenian" w:cs="Arial"/>
                <w:sz w:val="22"/>
                <w:szCs w:val="22"/>
              </w:rPr>
            </w:pPr>
            <w:r w:rsidRPr="00076704">
              <w:rPr>
                <w:rFonts w:ascii="Arial Armenian" w:hAnsi="Arial Armenian" w:cs="Arial"/>
                <w:sz w:val="22"/>
                <w:szCs w:val="22"/>
              </w:rPr>
              <w:t>5.14</w:t>
            </w:r>
          </w:p>
        </w:tc>
      </w:tr>
      <w:tr w:rsidR="00076704" w:rsidTr="00076704">
        <w:trPr>
          <w:trHeight w:val="285"/>
        </w:trPr>
        <w:tc>
          <w:tcPr>
            <w:tcW w:w="990"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2</w:t>
            </w:r>
          </w:p>
        </w:tc>
        <w:tc>
          <w:tcPr>
            <w:tcW w:w="6030"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Unicode" w:hAnsi="Arial Unicode" w:cs="Arial"/>
                <w:sz w:val="22"/>
                <w:szCs w:val="22"/>
              </w:rPr>
            </w:pPr>
            <w:r>
              <w:rPr>
                <w:rFonts w:ascii="Arial Unicode" w:hAnsi="Arial Unicode" w:cs="Arial"/>
                <w:sz w:val="22"/>
                <w:szCs w:val="22"/>
              </w:rPr>
              <w:t>Очистка масляной краски от стен</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м 2:</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33</w:t>
            </w:r>
          </w:p>
        </w:tc>
        <w:tc>
          <w:tcPr>
            <w:tcW w:w="88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Unicode" w:hAnsi="Arial Unicode" w:cs="Arial"/>
                <w:sz w:val="22"/>
                <w:szCs w:val="22"/>
              </w:rPr>
            </w:pPr>
          </w:p>
        </w:tc>
        <w:tc>
          <w:tcPr>
            <w:tcW w:w="100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Armenian" w:hAnsi="Arial Armenian" w:cs="Arial"/>
                <w:sz w:val="22"/>
                <w:szCs w:val="22"/>
              </w:rPr>
            </w:pPr>
          </w:p>
        </w:tc>
        <w:tc>
          <w:tcPr>
            <w:tcW w:w="829" w:type="dxa"/>
            <w:vMerge/>
            <w:tcBorders>
              <w:left w:val="nil"/>
              <w:right w:val="single" w:sz="4" w:space="0" w:color="000000"/>
            </w:tcBorders>
            <w:shd w:val="clear" w:color="auto" w:fill="auto"/>
            <w:noWrap/>
            <w:vAlign w:val="center"/>
            <w:hideMark/>
          </w:tcPr>
          <w:p w:rsidR="00076704" w:rsidRDefault="00076704" w:rsidP="00076704">
            <w:pPr>
              <w:jc w:val="center"/>
              <w:rPr>
                <w:rFonts w:ascii="Arial Armenian" w:hAnsi="Arial Armenian" w:cs="Arial"/>
                <w:sz w:val="22"/>
                <w:szCs w:val="22"/>
              </w:rPr>
            </w:pPr>
          </w:p>
        </w:tc>
      </w:tr>
      <w:tr w:rsidR="00076704" w:rsidTr="00076704">
        <w:trPr>
          <w:trHeight w:val="285"/>
        </w:trPr>
        <w:tc>
          <w:tcPr>
            <w:tcW w:w="990"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3</w:t>
            </w:r>
          </w:p>
        </w:tc>
        <w:tc>
          <w:tcPr>
            <w:tcW w:w="6030"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Unicode" w:hAnsi="Arial Unicode" w:cs="Arial"/>
                <w:sz w:val="22"/>
                <w:szCs w:val="22"/>
              </w:rPr>
            </w:pPr>
            <w:r>
              <w:rPr>
                <w:rFonts w:ascii="Arial Unicode" w:hAnsi="Arial Unicode" w:cs="Arial"/>
                <w:sz w:val="22"/>
                <w:szCs w:val="22"/>
              </w:rPr>
              <w:t>Очистка водоэмульсионной краски от стен</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м 2:</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48</w:t>
            </w:r>
          </w:p>
        </w:tc>
        <w:tc>
          <w:tcPr>
            <w:tcW w:w="88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Unicode" w:hAnsi="Arial Unicode" w:cs="Arial"/>
                <w:sz w:val="22"/>
                <w:szCs w:val="22"/>
              </w:rPr>
            </w:pPr>
          </w:p>
        </w:tc>
        <w:tc>
          <w:tcPr>
            <w:tcW w:w="100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Armenian" w:hAnsi="Arial Armenian" w:cs="Arial"/>
                <w:sz w:val="22"/>
                <w:szCs w:val="22"/>
              </w:rPr>
            </w:pPr>
          </w:p>
        </w:tc>
        <w:tc>
          <w:tcPr>
            <w:tcW w:w="829" w:type="dxa"/>
            <w:vMerge/>
            <w:tcBorders>
              <w:left w:val="nil"/>
              <w:right w:val="single" w:sz="4" w:space="0" w:color="000000"/>
            </w:tcBorders>
            <w:shd w:val="clear" w:color="auto" w:fill="auto"/>
            <w:noWrap/>
            <w:vAlign w:val="center"/>
            <w:hideMark/>
          </w:tcPr>
          <w:p w:rsidR="00076704" w:rsidRDefault="00076704" w:rsidP="00076704">
            <w:pPr>
              <w:jc w:val="center"/>
              <w:rPr>
                <w:rFonts w:ascii="Arial Armenian" w:hAnsi="Arial Armenian" w:cs="Arial"/>
                <w:sz w:val="22"/>
                <w:szCs w:val="22"/>
              </w:rPr>
            </w:pPr>
          </w:p>
        </w:tc>
      </w:tr>
      <w:tr w:rsidR="00076704" w:rsidTr="00076704">
        <w:trPr>
          <w:trHeight w:val="285"/>
        </w:trPr>
        <w:tc>
          <w:tcPr>
            <w:tcW w:w="990"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4</w:t>
            </w:r>
          </w:p>
        </w:tc>
        <w:tc>
          <w:tcPr>
            <w:tcW w:w="6030"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Unicode" w:hAnsi="Arial Unicode" w:cs="Arial"/>
                <w:sz w:val="22"/>
                <w:szCs w:val="22"/>
              </w:rPr>
            </w:pPr>
            <w:r>
              <w:rPr>
                <w:rFonts w:ascii="Arial Unicode" w:hAnsi="Arial Unicode" w:cs="Arial"/>
                <w:sz w:val="22"/>
                <w:szCs w:val="22"/>
              </w:rPr>
              <w:t>Снос паркетных полов</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м 2:</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63.5</w:t>
            </w:r>
          </w:p>
        </w:tc>
        <w:tc>
          <w:tcPr>
            <w:tcW w:w="88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Unicode" w:hAnsi="Arial Unicode" w:cs="Arial"/>
                <w:sz w:val="22"/>
                <w:szCs w:val="22"/>
              </w:rPr>
            </w:pPr>
          </w:p>
        </w:tc>
        <w:tc>
          <w:tcPr>
            <w:tcW w:w="100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Armenian" w:hAnsi="Arial Armenian" w:cs="Arial"/>
                <w:sz w:val="22"/>
                <w:szCs w:val="22"/>
              </w:rPr>
            </w:pPr>
          </w:p>
        </w:tc>
        <w:tc>
          <w:tcPr>
            <w:tcW w:w="829" w:type="dxa"/>
            <w:vMerge/>
            <w:tcBorders>
              <w:left w:val="nil"/>
              <w:right w:val="single" w:sz="4" w:space="0" w:color="000000"/>
            </w:tcBorders>
            <w:shd w:val="clear" w:color="auto" w:fill="auto"/>
            <w:noWrap/>
            <w:vAlign w:val="center"/>
            <w:hideMark/>
          </w:tcPr>
          <w:p w:rsidR="00076704" w:rsidRDefault="00076704" w:rsidP="00076704">
            <w:pPr>
              <w:jc w:val="center"/>
              <w:rPr>
                <w:rFonts w:ascii="Arial Armenian" w:hAnsi="Arial Armenian" w:cs="Arial"/>
                <w:sz w:val="22"/>
                <w:szCs w:val="22"/>
              </w:rPr>
            </w:pPr>
          </w:p>
        </w:tc>
      </w:tr>
      <w:tr w:rsidR="00076704" w:rsidTr="00076704">
        <w:trPr>
          <w:trHeight w:val="285"/>
        </w:trPr>
        <w:tc>
          <w:tcPr>
            <w:tcW w:w="990"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5</w:t>
            </w:r>
          </w:p>
        </w:tc>
        <w:tc>
          <w:tcPr>
            <w:tcW w:w="6030"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Unicode" w:hAnsi="Arial Unicode" w:cs="Arial"/>
                <w:sz w:val="22"/>
                <w:szCs w:val="22"/>
              </w:rPr>
            </w:pPr>
            <w:r>
              <w:rPr>
                <w:rFonts w:ascii="Arial Unicode" w:hAnsi="Arial Unicode" w:cs="Arial"/>
                <w:sz w:val="22"/>
                <w:szCs w:val="22"/>
              </w:rPr>
              <w:t>Разборка светильников</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штук</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6</w:t>
            </w:r>
          </w:p>
        </w:tc>
        <w:tc>
          <w:tcPr>
            <w:tcW w:w="88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Unicode" w:hAnsi="Arial Unicode" w:cs="Arial"/>
                <w:sz w:val="22"/>
                <w:szCs w:val="22"/>
              </w:rPr>
            </w:pPr>
          </w:p>
        </w:tc>
        <w:tc>
          <w:tcPr>
            <w:tcW w:w="100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Armenian" w:hAnsi="Arial Armenian" w:cs="Arial"/>
                <w:sz w:val="22"/>
                <w:szCs w:val="22"/>
              </w:rPr>
            </w:pPr>
          </w:p>
        </w:tc>
        <w:tc>
          <w:tcPr>
            <w:tcW w:w="829" w:type="dxa"/>
            <w:vMerge/>
            <w:tcBorders>
              <w:left w:val="nil"/>
              <w:right w:val="single" w:sz="4" w:space="0" w:color="000000"/>
            </w:tcBorders>
            <w:shd w:val="clear" w:color="auto" w:fill="auto"/>
            <w:noWrap/>
            <w:vAlign w:val="center"/>
            <w:hideMark/>
          </w:tcPr>
          <w:p w:rsidR="00076704" w:rsidRDefault="00076704" w:rsidP="00076704">
            <w:pPr>
              <w:jc w:val="center"/>
              <w:rPr>
                <w:rFonts w:ascii="Arial Armenian" w:hAnsi="Arial Armenian" w:cs="Arial"/>
                <w:sz w:val="22"/>
                <w:szCs w:val="22"/>
              </w:rPr>
            </w:pPr>
          </w:p>
        </w:tc>
      </w:tr>
      <w:tr w:rsidR="00076704" w:rsidTr="00076704">
        <w:trPr>
          <w:trHeight w:val="330"/>
        </w:trPr>
        <w:tc>
          <w:tcPr>
            <w:tcW w:w="990"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6</w:t>
            </w:r>
          </w:p>
        </w:tc>
        <w:tc>
          <w:tcPr>
            <w:tcW w:w="6030"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GHEA Grapalat" w:hAnsi="GHEA Grapalat" w:cs="Arial"/>
                <w:sz w:val="22"/>
                <w:szCs w:val="22"/>
              </w:rPr>
            </w:pPr>
            <w:r>
              <w:rPr>
                <w:rFonts w:ascii="GHEA Grapalat" w:hAnsi="GHEA Grapalat" w:cs="Arial"/>
                <w:sz w:val="22"/>
                <w:szCs w:val="22"/>
              </w:rPr>
              <w:t>Уборка мусора, вывоз из здания, погрузка и выгрузка 3 км</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дом</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4</w:t>
            </w:r>
          </w:p>
        </w:tc>
        <w:tc>
          <w:tcPr>
            <w:tcW w:w="88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Unicode" w:hAnsi="Arial Unicode" w:cs="Arial"/>
                <w:sz w:val="22"/>
                <w:szCs w:val="22"/>
              </w:rPr>
            </w:pPr>
          </w:p>
        </w:tc>
        <w:tc>
          <w:tcPr>
            <w:tcW w:w="100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Armenian" w:hAnsi="Arial Armenian" w:cs="Arial"/>
                <w:sz w:val="22"/>
                <w:szCs w:val="22"/>
              </w:rPr>
            </w:pPr>
          </w:p>
        </w:tc>
        <w:tc>
          <w:tcPr>
            <w:tcW w:w="829" w:type="dxa"/>
            <w:vMerge/>
            <w:tcBorders>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p>
        </w:tc>
      </w:tr>
      <w:tr w:rsidR="00076704" w:rsidTr="00076704">
        <w:trPr>
          <w:trHeight w:val="330"/>
        </w:trPr>
        <w:tc>
          <w:tcPr>
            <w:tcW w:w="990"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w:hAnsi="Arial" w:cs="Arial"/>
                <w:sz w:val="22"/>
                <w:szCs w:val="22"/>
              </w:rPr>
              <w:t> </w:t>
            </w:r>
          </w:p>
        </w:tc>
        <w:tc>
          <w:tcPr>
            <w:tcW w:w="6030"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GHEA Grapalat" w:hAnsi="GHEA Grapalat" w:cs="Arial"/>
                <w:sz w:val="22"/>
                <w:szCs w:val="22"/>
              </w:rPr>
            </w:pPr>
            <w:r>
              <w:rPr>
                <w:rFonts w:ascii="GHEA Grapalat" w:hAnsi="GHEA Grapalat" w:cs="Arial"/>
                <w:sz w:val="22"/>
                <w:szCs w:val="22"/>
              </w:rPr>
              <w:t>Только 1</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w:hAnsi="Arial" w:cs="Arial"/>
                <w:sz w:val="22"/>
                <w:szCs w:val="22"/>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w:hAnsi="Arial" w:cs="Arial"/>
                <w:sz w:val="22"/>
                <w:szCs w:val="22"/>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c>
          <w:tcPr>
            <w:tcW w:w="10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b/>
                <w:bCs/>
                <w:sz w:val="22"/>
                <w:szCs w:val="22"/>
              </w:rPr>
            </w:pPr>
          </w:p>
        </w:tc>
        <w:tc>
          <w:tcPr>
            <w:tcW w:w="829"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r>
      <w:tr w:rsidR="00076704" w:rsidTr="00076704">
        <w:trPr>
          <w:trHeight w:val="615"/>
        </w:trPr>
        <w:tc>
          <w:tcPr>
            <w:tcW w:w="990"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w:hAnsi="Arial" w:cs="Arial"/>
                <w:sz w:val="22"/>
                <w:szCs w:val="22"/>
              </w:rPr>
              <w:t> </w:t>
            </w:r>
          </w:p>
        </w:tc>
        <w:tc>
          <w:tcPr>
            <w:tcW w:w="6030" w:type="dxa"/>
            <w:tcBorders>
              <w:top w:val="nil"/>
              <w:left w:val="nil"/>
              <w:bottom w:val="single" w:sz="4" w:space="0" w:color="000000"/>
              <w:right w:val="single" w:sz="4" w:space="0" w:color="000000"/>
            </w:tcBorders>
            <w:shd w:val="clear" w:color="auto" w:fill="auto"/>
            <w:vAlign w:val="center"/>
            <w:hideMark/>
          </w:tcPr>
          <w:p w:rsidR="00076704" w:rsidRDefault="00076704">
            <w:pPr>
              <w:jc w:val="center"/>
              <w:rPr>
                <w:rFonts w:ascii="Arial Unicode" w:hAnsi="Arial Unicode" w:cs="Arial"/>
                <w:sz w:val="22"/>
                <w:szCs w:val="22"/>
                <w:u w:val="single"/>
              </w:rPr>
            </w:pPr>
            <w:r>
              <w:rPr>
                <w:rFonts w:ascii="Arial Unicode" w:hAnsi="Arial Unicode" w:cs="Arial"/>
                <w:sz w:val="22"/>
                <w:szCs w:val="22"/>
                <w:u w:val="single"/>
              </w:rPr>
              <w:t>Отделочные работы Этажи:</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w:hAnsi="Arial" w:cs="Arial"/>
                <w:sz w:val="22"/>
                <w:szCs w:val="22"/>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w:hAnsi="Arial" w:cs="Arial"/>
                <w:sz w:val="22"/>
                <w:szCs w:val="22"/>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c>
          <w:tcPr>
            <w:tcW w:w="10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c>
          <w:tcPr>
            <w:tcW w:w="829"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r>
      <w:tr w:rsidR="00076704" w:rsidTr="00076704">
        <w:trPr>
          <w:trHeight w:val="615"/>
        </w:trPr>
        <w:tc>
          <w:tcPr>
            <w:tcW w:w="990"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1</w:t>
            </w:r>
          </w:p>
        </w:tc>
        <w:tc>
          <w:tcPr>
            <w:tcW w:w="6030"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Unicode" w:hAnsi="Arial Unicode" w:cs="Arial"/>
                <w:sz w:val="22"/>
                <w:szCs w:val="22"/>
              </w:rPr>
            </w:pPr>
            <w:r>
              <w:rPr>
                <w:rFonts w:ascii="Arial Unicode" w:hAnsi="Arial Unicode" w:cs="Arial"/>
                <w:sz w:val="22"/>
                <w:szCs w:val="22"/>
              </w:rPr>
              <w:t>Укладка пола прегранитной плиткой с клеевым слоем, нескользкая</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м 2:</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63.5</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13.96</w:t>
            </w:r>
          </w:p>
        </w:tc>
        <w:tc>
          <w:tcPr>
            <w:tcW w:w="10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886.51</w:t>
            </w:r>
          </w:p>
        </w:tc>
        <w:tc>
          <w:tcPr>
            <w:tcW w:w="829" w:type="dxa"/>
            <w:vMerge w:val="restart"/>
            <w:tcBorders>
              <w:top w:val="nil"/>
              <w:left w:val="nil"/>
              <w:right w:val="single" w:sz="4" w:space="0" w:color="000000"/>
            </w:tcBorders>
            <w:shd w:val="clear" w:color="auto" w:fill="auto"/>
            <w:noWrap/>
            <w:vAlign w:val="center"/>
            <w:hideMark/>
          </w:tcPr>
          <w:p w:rsidR="00076704" w:rsidRDefault="00076704" w:rsidP="00076704">
            <w:pPr>
              <w:jc w:val="center"/>
              <w:rPr>
                <w:rFonts w:ascii="Arial Armenian" w:hAnsi="Arial Armenian" w:cs="Arial"/>
                <w:sz w:val="22"/>
                <w:szCs w:val="22"/>
              </w:rPr>
            </w:pPr>
            <w:r>
              <w:rPr>
                <w:rFonts w:ascii="Arial Armenian" w:hAnsi="Arial Armenian" w:cs="Arial"/>
                <w:sz w:val="22"/>
                <w:szCs w:val="22"/>
              </w:rPr>
              <w:t> </w:t>
            </w:r>
            <w:r w:rsidRPr="007A2293">
              <w:rPr>
                <w:rFonts w:ascii="Arial Armenian" w:hAnsi="Arial Armenian" w:cs="Arial"/>
                <w:b/>
                <w:sz w:val="22"/>
                <w:szCs w:val="22"/>
              </w:rPr>
              <w:t>59.88</w:t>
            </w:r>
          </w:p>
        </w:tc>
      </w:tr>
      <w:tr w:rsidR="00076704" w:rsidTr="00076704">
        <w:trPr>
          <w:trHeight w:val="615"/>
        </w:trPr>
        <w:tc>
          <w:tcPr>
            <w:tcW w:w="990"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2</w:t>
            </w:r>
          </w:p>
        </w:tc>
        <w:tc>
          <w:tcPr>
            <w:tcW w:w="6030"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Unicode" w:hAnsi="Arial Unicode" w:cs="Arial"/>
                <w:sz w:val="22"/>
                <w:szCs w:val="22"/>
              </w:rPr>
            </w:pPr>
            <w:r>
              <w:rPr>
                <w:rFonts w:ascii="Arial Unicode" w:hAnsi="Arial Unicode" w:cs="Arial"/>
                <w:sz w:val="22"/>
                <w:szCs w:val="22"/>
              </w:rPr>
              <w:t>Реализация слайдов с прогрессивной плиткой с клеевым слоем h = 10 см</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м 2:</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3.2</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13.96</w:t>
            </w:r>
          </w:p>
        </w:tc>
        <w:tc>
          <w:tcPr>
            <w:tcW w:w="10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44.67</w:t>
            </w:r>
          </w:p>
        </w:tc>
        <w:tc>
          <w:tcPr>
            <w:tcW w:w="829" w:type="dxa"/>
            <w:vMerge/>
            <w:tcBorders>
              <w:left w:val="nil"/>
              <w:right w:val="single" w:sz="4" w:space="0" w:color="000000"/>
            </w:tcBorders>
            <w:shd w:val="clear" w:color="auto" w:fill="auto"/>
            <w:noWrap/>
            <w:vAlign w:val="center"/>
            <w:hideMark/>
          </w:tcPr>
          <w:p w:rsidR="00076704" w:rsidRDefault="00076704" w:rsidP="00076704">
            <w:pPr>
              <w:jc w:val="center"/>
              <w:rPr>
                <w:rFonts w:ascii="Arial Armenian" w:hAnsi="Arial Armenian" w:cs="Arial"/>
                <w:sz w:val="22"/>
                <w:szCs w:val="22"/>
              </w:rPr>
            </w:pPr>
          </w:p>
        </w:tc>
      </w:tr>
      <w:tr w:rsidR="00076704" w:rsidTr="00076704">
        <w:trPr>
          <w:trHeight w:val="285"/>
        </w:trPr>
        <w:tc>
          <w:tcPr>
            <w:tcW w:w="990"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w:hAnsi="Arial" w:cs="Arial"/>
                <w:sz w:val="22"/>
                <w:szCs w:val="22"/>
              </w:rPr>
              <w:t> </w:t>
            </w:r>
          </w:p>
        </w:tc>
        <w:tc>
          <w:tcPr>
            <w:tcW w:w="6030"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Unicode" w:hAnsi="Arial Unicode" w:cs="Arial"/>
                <w:sz w:val="22"/>
                <w:szCs w:val="22"/>
              </w:rPr>
            </w:pPr>
            <w:r>
              <w:rPr>
                <w:rFonts w:ascii="Arial Unicode" w:hAnsi="Arial Unicode" w:cs="Arial"/>
                <w:sz w:val="22"/>
                <w:szCs w:val="22"/>
              </w:rPr>
              <w:t>Только 2</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w:hAnsi="Arial" w:cs="Arial"/>
                <w:sz w:val="22"/>
                <w:szCs w:val="22"/>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w:hAnsi="Arial" w:cs="Arial"/>
                <w:sz w:val="22"/>
                <w:szCs w:val="22"/>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c>
          <w:tcPr>
            <w:tcW w:w="100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Armenian" w:hAnsi="Arial Armenian" w:cs="Arial"/>
                <w:b/>
                <w:bCs/>
                <w:sz w:val="22"/>
                <w:szCs w:val="22"/>
              </w:rPr>
            </w:pPr>
          </w:p>
        </w:tc>
        <w:tc>
          <w:tcPr>
            <w:tcW w:w="829" w:type="dxa"/>
            <w:vMerge/>
            <w:tcBorders>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p>
        </w:tc>
      </w:tr>
      <w:tr w:rsidR="00076704" w:rsidTr="00076704">
        <w:trPr>
          <w:trHeight w:val="615"/>
        </w:trPr>
        <w:tc>
          <w:tcPr>
            <w:tcW w:w="990"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w:hAnsi="Arial" w:cs="Arial"/>
                <w:sz w:val="22"/>
                <w:szCs w:val="22"/>
              </w:rPr>
              <w:lastRenderedPageBreak/>
              <w:t> </w:t>
            </w:r>
          </w:p>
        </w:tc>
        <w:tc>
          <w:tcPr>
            <w:tcW w:w="6030"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Unicode" w:hAnsi="Arial Unicode" w:cs="Arial"/>
                <w:sz w:val="22"/>
                <w:szCs w:val="22"/>
                <w:u w:val="single"/>
              </w:rPr>
            </w:pPr>
            <w:r>
              <w:rPr>
                <w:rFonts w:ascii="Arial Unicode" w:hAnsi="Arial Unicode" w:cs="Arial"/>
                <w:sz w:val="22"/>
                <w:szCs w:val="22"/>
                <w:u w:val="single"/>
              </w:rPr>
              <w:t>Стены, потолок</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w:hAnsi="Arial" w:cs="Arial"/>
                <w:sz w:val="22"/>
                <w:szCs w:val="22"/>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w:hAnsi="Arial" w:cs="Arial"/>
                <w:sz w:val="22"/>
                <w:szCs w:val="22"/>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c>
          <w:tcPr>
            <w:tcW w:w="10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c>
          <w:tcPr>
            <w:tcW w:w="829"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r>
      <w:tr w:rsidR="00076704" w:rsidTr="00076704">
        <w:trPr>
          <w:trHeight w:val="285"/>
        </w:trPr>
        <w:tc>
          <w:tcPr>
            <w:tcW w:w="990"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1</w:t>
            </w:r>
          </w:p>
        </w:tc>
        <w:tc>
          <w:tcPr>
            <w:tcW w:w="6030"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Armenian" w:hAnsi="Arial Armenian" w:cs="Arial"/>
                <w:sz w:val="22"/>
                <w:szCs w:val="22"/>
              </w:rPr>
            </w:pPr>
            <w:r>
              <w:rPr>
                <w:rFonts w:ascii="Arial" w:hAnsi="Arial" w:cs="Arial"/>
                <w:sz w:val="22"/>
                <w:szCs w:val="22"/>
              </w:rPr>
              <w:t>Ремонт</w:t>
            </w:r>
            <w:r>
              <w:rPr>
                <w:rFonts w:ascii="Arial Armenian" w:hAnsi="Arial Armenian" w:cs="Arial"/>
                <w:sz w:val="22"/>
                <w:szCs w:val="22"/>
              </w:rPr>
              <w:t xml:space="preserve"> </w:t>
            </w:r>
            <w:r>
              <w:rPr>
                <w:rFonts w:ascii="Arial" w:hAnsi="Arial" w:cs="Arial"/>
                <w:sz w:val="22"/>
                <w:szCs w:val="22"/>
              </w:rPr>
              <w:t>ПВХ</w:t>
            </w:r>
            <w:r>
              <w:rPr>
                <w:rFonts w:ascii="Arial Armenian" w:hAnsi="Arial Armenian" w:cs="Arial"/>
                <w:sz w:val="22"/>
                <w:szCs w:val="22"/>
              </w:rPr>
              <w:t xml:space="preserve"> </w:t>
            </w:r>
            <w:r>
              <w:rPr>
                <w:rFonts w:ascii="Arial" w:hAnsi="Arial" w:cs="Arial"/>
                <w:sz w:val="22"/>
                <w:szCs w:val="22"/>
              </w:rPr>
              <w:t>гипсовой</w:t>
            </w:r>
            <w:r>
              <w:rPr>
                <w:rFonts w:ascii="Arial Armenian" w:hAnsi="Arial Armenian" w:cs="Arial"/>
                <w:sz w:val="22"/>
                <w:szCs w:val="22"/>
              </w:rPr>
              <w:t xml:space="preserve"> </w:t>
            </w:r>
            <w:r>
              <w:rPr>
                <w:rFonts w:ascii="Arial" w:hAnsi="Arial" w:cs="Arial"/>
                <w:sz w:val="22"/>
                <w:szCs w:val="22"/>
              </w:rPr>
              <w:t>штукатурки</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u2:</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6.0</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2.97</w:t>
            </w:r>
          </w:p>
        </w:tc>
        <w:tc>
          <w:tcPr>
            <w:tcW w:w="10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17.85</w:t>
            </w:r>
          </w:p>
        </w:tc>
        <w:tc>
          <w:tcPr>
            <w:tcW w:w="829" w:type="dxa"/>
            <w:vMerge w:val="restart"/>
            <w:tcBorders>
              <w:top w:val="nil"/>
              <w:left w:val="nil"/>
              <w:right w:val="single" w:sz="4" w:space="0" w:color="000000"/>
            </w:tcBorders>
            <w:shd w:val="clear" w:color="auto" w:fill="auto"/>
            <w:noWrap/>
            <w:vAlign w:val="center"/>
          </w:tcPr>
          <w:p w:rsidR="00076704" w:rsidRPr="00076704" w:rsidRDefault="00076704" w:rsidP="00076704">
            <w:pPr>
              <w:jc w:val="center"/>
              <w:rPr>
                <w:rFonts w:ascii="Arial Armenian" w:hAnsi="Arial Armenian" w:cs="Arial"/>
                <w:b/>
                <w:sz w:val="22"/>
                <w:szCs w:val="22"/>
              </w:rPr>
            </w:pPr>
            <w:r w:rsidRPr="00076704">
              <w:rPr>
                <w:rFonts w:ascii="Arial Armenian" w:hAnsi="Arial Armenian" w:cs="Arial"/>
                <w:b/>
                <w:sz w:val="22"/>
                <w:szCs w:val="22"/>
              </w:rPr>
              <w:t>27.95</w:t>
            </w:r>
          </w:p>
        </w:tc>
      </w:tr>
      <w:tr w:rsidR="00076704" w:rsidTr="00076704">
        <w:trPr>
          <w:trHeight w:val="285"/>
        </w:trPr>
        <w:tc>
          <w:tcPr>
            <w:tcW w:w="990"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2</w:t>
            </w:r>
          </w:p>
        </w:tc>
        <w:tc>
          <w:tcPr>
            <w:tcW w:w="6030"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Unicode" w:hAnsi="Arial Unicode" w:cs="Arial"/>
                <w:sz w:val="22"/>
                <w:szCs w:val="22"/>
              </w:rPr>
            </w:pPr>
            <w:r>
              <w:rPr>
                <w:rFonts w:ascii="Arial Unicode" w:hAnsi="Arial Unicode" w:cs="Arial"/>
                <w:sz w:val="22"/>
                <w:szCs w:val="22"/>
              </w:rPr>
              <w:t>Потолочная штукатурка, ремонт штукатурки</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u2:</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3.0</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3.85</w:t>
            </w:r>
          </w:p>
        </w:tc>
        <w:tc>
          <w:tcPr>
            <w:tcW w:w="10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11.54</w:t>
            </w:r>
          </w:p>
        </w:tc>
        <w:tc>
          <w:tcPr>
            <w:tcW w:w="829" w:type="dxa"/>
            <w:vMerge/>
            <w:tcBorders>
              <w:left w:val="nil"/>
              <w:right w:val="single" w:sz="4" w:space="0" w:color="000000"/>
            </w:tcBorders>
            <w:shd w:val="clear" w:color="auto" w:fill="auto"/>
            <w:noWrap/>
            <w:vAlign w:val="center"/>
            <w:hideMark/>
          </w:tcPr>
          <w:p w:rsidR="00076704" w:rsidRDefault="00076704" w:rsidP="00076704">
            <w:pPr>
              <w:jc w:val="center"/>
              <w:rPr>
                <w:rFonts w:ascii="Arial Armenian" w:hAnsi="Arial Armenian" w:cs="Arial"/>
                <w:sz w:val="22"/>
                <w:szCs w:val="22"/>
              </w:rPr>
            </w:pPr>
          </w:p>
        </w:tc>
      </w:tr>
      <w:tr w:rsidR="00076704" w:rsidTr="00076704">
        <w:trPr>
          <w:trHeight w:val="615"/>
        </w:trPr>
        <w:tc>
          <w:tcPr>
            <w:tcW w:w="990"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3</w:t>
            </w:r>
          </w:p>
        </w:tc>
        <w:tc>
          <w:tcPr>
            <w:tcW w:w="6030"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GHEA Grapalat" w:hAnsi="GHEA Grapalat" w:cs="Arial"/>
                <w:sz w:val="22"/>
                <w:szCs w:val="22"/>
              </w:rPr>
            </w:pPr>
            <w:r>
              <w:rPr>
                <w:rFonts w:ascii="GHEA Grapalat" w:hAnsi="GHEA Grapalat" w:cs="Arial"/>
                <w:sz w:val="22"/>
                <w:szCs w:val="22"/>
              </w:rPr>
              <w:t>Штукатурка потолка гипсовой и меловой пастой и покраска латексной краской</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GHEA Grapalat" w:hAnsi="GHEA Grapalat" w:cs="Arial"/>
                <w:sz w:val="22"/>
                <w:szCs w:val="22"/>
              </w:rPr>
            </w:pPr>
            <w:r>
              <w:rPr>
                <w:rFonts w:ascii="GHEA Grapalat" w:hAnsi="GHEA Grapalat" w:cs="Arial"/>
                <w:sz w:val="22"/>
                <w:szCs w:val="22"/>
              </w:rPr>
              <w:t>м 2:</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GHEA Grapalat" w:hAnsi="GHEA Grapalat" w:cs="Arial"/>
                <w:sz w:val="22"/>
                <w:szCs w:val="22"/>
              </w:rPr>
            </w:pPr>
            <w:r>
              <w:rPr>
                <w:rFonts w:ascii="GHEA Grapalat" w:hAnsi="GHEA Grapalat" w:cs="Arial"/>
                <w:sz w:val="22"/>
                <w:szCs w:val="22"/>
              </w:rPr>
              <w:t>63.5</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3.16</w:t>
            </w:r>
          </w:p>
        </w:tc>
        <w:tc>
          <w:tcPr>
            <w:tcW w:w="10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200.92</w:t>
            </w:r>
          </w:p>
        </w:tc>
        <w:tc>
          <w:tcPr>
            <w:tcW w:w="829" w:type="dxa"/>
            <w:vMerge/>
            <w:tcBorders>
              <w:left w:val="nil"/>
              <w:right w:val="single" w:sz="4" w:space="0" w:color="000000"/>
            </w:tcBorders>
            <w:shd w:val="clear" w:color="auto" w:fill="auto"/>
            <w:noWrap/>
            <w:vAlign w:val="center"/>
            <w:hideMark/>
          </w:tcPr>
          <w:p w:rsidR="00076704" w:rsidRDefault="00076704" w:rsidP="00076704">
            <w:pPr>
              <w:jc w:val="center"/>
              <w:rPr>
                <w:rFonts w:ascii="Arial Armenian" w:hAnsi="Arial Armenian" w:cs="Arial"/>
                <w:sz w:val="22"/>
                <w:szCs w:val="22"/>
              </w:rPr>
            </w:pPr>
          </w:p>
        </w:tc>
      </w:tr>
      <w:tr w:rsidR="00076704" w:rsidTr="00076704">
        <w:trPr>
          <w:trHeight w:val="615"/>
        </w:trPr>
        <w:tc>
          <w:tcPr>
            <w:tcW w:w="990"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4</w:t>
            </w:r>
          </w:p>
        </w:tc>
        <w:tc>
          <w:tcPr>
            <w:tcW w:w="6030"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Unicode" w:hAnsi="Arial Unicode" w:cs="Arial"/>
                <w:sz w:val="22"/>
                <w:szCs w:val="22"/>
              </w:rPr>
            </w:pPr>
            <w:r>
              <w:rPr>
                <w:rFonts w:ascii="Arial Unicode" w:hAnsi="Arial Unicode" w:cs="Arial"/>
                <w:sz w:val="22"/>
                <w:szCs w:val="22"/>
              </w:rPr>
              <w:t>Штукатурка стен гипсовой и меловой пастой и двухслойная масляная краска, h = 1,5 м</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м 2:</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33</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1.88</w:t>
            </w:r>
          </w:p>
        </w:tc>
        <w:tc>
          <w:tcPr>
            <w:tcW w:w="10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61.98</w:t>
            </w:r>
          </w:p>
        </w:tc>
        <w:tc>
          <w:tcPr>
            <w:tcW w:w="829" w:type="dxa"/>
            <w:vMerge/>
            <w:tcBorders>
              <w:left w:val="nil"/>
              <w:right w:val="single" w:sz="4" w:space="0" w:color="000000"/>
            </w:tcBorders>
            <w:shd w:val="clear" w:color="auto" w:fill="auto"/>
            <w:noWrap/>
            <w:vAlign w:val="center"/>
            <w:hideMark/>
          </w:tcPr>
          <w:p w:rsidR="00076704" w:rsidRDefault="00076704" w:rsidP="00076704">
            <w:pPr>
              <w:jc w:val="center"/>
              <w:rPr>
                <w:rFonts w:ascii="Arial Armenian" w:hAnsi="Arial Armenian" w:cs="Arial"/>
                <w:sz w:val="22"/>
                <w:szCs w:val="22"/>
              </w:rPr>
            </w:pPr>
          </w:p>
        </w:tc>
      </w:tr>
      <w:tr w:rsidR="00076704" w:rsidTr="00076704">
        <w:trPr>
          <w:trHeight w:val="615"/>
        </w:trPr>
        <w:tc>
          <w:tcPr>
            <w:tcW w:w="990"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5</w:t>
            </w:r>
          </w:p>
        </w:tc>
        <w:tc>
          <w:tcPr>
            <w:tcW w:w="6030"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Unicode" w:hAnsi="Arial Unicode" w:cs="Arial"/>
                <w:sz w:val="22"/>
                <w:szCs w:val="22"/>
              </w:rPr>
            </w:pPr>
            <w:r>
              <w:rPr>
                <w:rFonts w:ascii="Arial Unicode" w:hAnsi="Arial Unicode" w:cs="Arial"/>
                <w:sz w:val="22"/>
                <w:szCs w:val="22"/>
              </w:rPr>
              <w:t>Штукатурка и штукатурка штукатурка стен и потолков и покраска латексной краской высокого качества</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м 2:</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48</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2.97</w:t>
            </w:r>
          </w:p>
        </w:tc>
        <w:tc>
          <w:tcPr>
            <w:tcW w:w="10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142.36</w:t>
            </w:r>
          </w:p>
        </w:tc>
        <w:tc>
          <w:tcPr>
            <w:tcW w:w="829" w:type="dxa"/>
            <w:vMerge/>
            <w:tcBorders>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p>
        </w:tc>
      </w:tr>
      <w:tr w:rsidR="00076704" w:rsidTr="00076704">
        <w:trPr>
          <w:trHeight w:val="285"/>
        </w:trPr>
        <w:tc>
          <w:tcPr>
            <w:tcW w:w="990"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c>
          <w:tcPr>
            <w:tcW w:w="6030"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Unicode" w:hAnsi="Arial Unicode" w:cs="Arial"/>
                <w:sz w:val="22"/>
                <w:szCs w:val="22"/>
              </w:rPr>
            </w:pPr>
            <w:r>
              <w:rPr>
                <w:rFonts w:ascii="Arial Unicode" w:hAnsi="Arial Unicode" w:cs="Arial"/>
                <w:sz w:val="22"/>
                <w:szCs w:val="22"/>
              </w:rPr>
              <w:t>Только 3</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w:hAnsi="Arial" w:cs="Arial"/>
                <w:sz w:val="22"/>
                <w:szCs w:val="22"/>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w:hAnsi="Arial" w:cs="Arial"/>
                <w:sz w:val="22"/>
                <w:szCs w:val="22"/>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c>
          <w:tcPr>
            <w:tcW w:w="100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Armenian" w:hAnsi="Arial Armenian" w:cs="Arial"/>
                <w:b/>
                <w:bCs/>
                <w:sz w:val="22"/>
                <w:szCs w:val="22"/>
              </w:rPr>
            </w:pPr>
          </w:p>
        </w:tc>
        <w:tc>
          <w:tcPr>
            <w:tcW w:w="829"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r>
      <w:tr w:rsidR="00076704" w:rsidTr="00076704">
        <w:trPr>
          <w:trHeight w:val="285"/>
        </w:trPr>
        <w:tc>
          <w:tcPr>
            <w:tcW w:w="990"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c>
          <w:tcPr>
            <w:tcW w:w="6030" w:type="dxa"/>
            <w:tcBorders>
              <w:top w:val="nil"/>
              <w:left w:val="nil"/>
              <w:bottom w:val="single" w:sz="4" w:space="0" w:color="000000"/>
              <w:right w:val="single" w:sz="4" w:space="0" w:color="000000"/>
            </w:tcBorders>
            <w:shd w:val="clear" w:color="auto" w:fill="auto"/>
            <w:vAlign w:val="center"/>
            <w:hideMark/>
          </w:tcPr>
          <w:p w:rsidR="00076704" w:rsidRDefault="00076704">
            <w:pPr>
              <w:jc w:val="center"/>
              <w:rPr>
                <w:rFonts w:ascii="Arial Unicode" w:hAnsi="Arial Unicode" w:cs="Arial"/>
                <w:sz w:val="22"/>
                <w:szCs w:val="22"/>
                <w:u w:val="single"/>
              </w:rPr>
            </w:pPr>
            <w:r>
              <w:rPr>
                <w:rFonts w:ascii="Arial Unicode" w:hAnsi="Arial Unicode" w:cs="Arial"/>
                <w:sz w:val="22"/>
                <w:szCs w:val="22"/>
                <w:u w:val="single"/>
              </w:rPr>
              <w:t>Электромонтажные работы</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c>
          <w:tcPr>
            <w:tcW w:w="10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c>
          <w:tcPr>
            <w:tcW w:w="829"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r>
      <w:tr w:rsidR="00076704" w:rsidTr="00076704">
        <w:trPr>
          <w:trHeight w:val="615"/>
        </w:trPr>
        <w:tc>
          <w:tcPr>
            <w:tcW w:w="990"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1</w:t>
            </w:r>
          </w:p>
        </w:tc>
        <w:tc>
          <w:tcPr>
            <w:tcW w:w="6030"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Unicode" w:hAnsi="Arial Unicode" w:cs="Arial"/>
                <w:sz w:val="22"/>
                <w:szCs w:val="22"/>
              </w:rPr>
            </w:pPr>
            <w:r>
              <w:rPr>
                <w:rFonts w:ascii="Arial Unicode" w:hAnsi="Arial Unicode" w:cs="Arial"/>
                <w:sz w:val="22"/>
                <w:szCs w:val="22"/>
              </w:rPr>
              <w:t>Кабельная медная изолированная разделительная база для закрытых линий электропередач ППВг-2х2,5</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г:</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45</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0.71</w:t>
            </w:r>
          </w:p>
        </w:tc>
        <w:tc>
          <w:tcPr>
            <w:tcW w:w="10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32.13</w:t>
            </w:r>
          </w:p>
        </w:tc>
        <w:tc>
          <w:tcPr>
            <w:tcW w:w="829" w:type="dxa"/>
            <w:vMerge w:val="restart"/>
            <w:tcBorders>
              <w:top w:val="nil"/>
              <w:left w:val="nil"/>
              <w:right w:val="single" w:sz="4" w:space="0" w:color="000000"/>
            </w:tcBorders>
            <w:shd w:val="clear" w:color="auto" w:fill="auto"/>
            <w:noWrap/>
            <w:vAlign w:val="center"/>
          </w:tcPr>
          <w:p w:rsidR="00076704" w:rsidRDefault="00076704" w:rsidP="00076704">
            <w:pPr>
              <w:jc w:val="center"/>
              <w:rPr>
                <w:rFonts w:ascii="Arial Armenian" w:hAnsi="Arial Armenian" w:cs="Arial"/>
                <w:sz w:val="22"/>
                <w:szCs w:val="22"/>
              </w:rPr>
            </w:pPr>
            <w:r w:rsidRPr="00076704">
              <w:rPr>
                <w:rFonts w:ascii="Arial Armenian" w:hAnsi="Arial Armenian" w:cs="Arial"/>
                <w:sz w:val="22"/>
                <w:szCs w:val="22"/>
              </w:rPr>
              <w:t>7.03</w:t>
            </w:r>
          </w:p>
        </w:tc>
      </w:tr>
      <w:tr w:rsidR="00076704" w:rsidTr="00076704">
        <w:trPr>
          <w:trHeight w:val="285"/>
        </w:trPr>
        <w:tc>
          <w:tcPr>
            <w:tcW w:w="990"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2</w:t>
            </w:r>
          </w:p>
        </w:tc>
        <w:tc>
          <w:tcPr>
            <w:tcW w:w="6030"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Unicode" w:hAnsi="Arial Unicode" w:cs="Arial"/>
                <w:sz w:val="22"/>
                <w:szCs w:val="22"/>
              </w:rPr>
            </w:pPr>
            <w:r>
              <w:rPr>
                <w:rFonts w:ascii="Arial Unicode" w:hAnsi="Arial Unicode" w:cs="Arial"/>
                <w:sz w:val="22"/>
                <w:szCs w:val="22"/>
              </w:rPr>
              <w:t>Установка разобранных светильников</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штук</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6</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1.57</w:t>
            </w:r>
          </w:p>
        </w:tc>
        <w:tc>
          <w:tcPr>
            <w:tcW w:w="10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9.39</w:t>
            </w:r>
          </w:p>
        </w:tc>
        <w:tc>
          <w:tcPr>
            <w:tcW w:w="829" w:type="dxa"/>
            <w:vMerge/>
            <w:tcBorders>
              <w:left w:val="nil"/>
              <w:right w:val="single" w:sz="4" w:space="0" w:color="000000"/>
            </w:tcBorders>
            <w:shd w:val="clear" w:color="auto" w:fill="auto"/>
            <w:noWrap/>
            <w:vAlign w:val="center"/>
            <w:hideMark/>
          </w:tcPr>
          <w:p w:rsidR="00076704" w:rsidRDefault="00076704" w:rsidP="00076704">
            <w:pPr>
              <w:jc w:val="center"/>
              <w:rPr>
                <w:rFonts w:ascii="Arial Armenian" w:hAnsi="Arial Armenian" w:cs="Arial"/>
                <w:sz w:val="22"/>
                <w:szCs w:val="22"/>
              </w:rPr>
            </w:pPr>
          </w:p>
        </w:tc>
      </w:tr>
      <w:tr w:rsidR="00076704" w:rsidTr="00076704">
        <w:trPr>
          <w:trHeight w:val="285"/>
        </w:trPr>
        <w:tc>
          <w:tcPr>
            <w:tcW w:w="990"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3</w:t>
            </w:r>
          </w:p>
        </w:tc>
        <w:tc>
          <w:tcPr>
            <w:tcW w:w="6030"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Armenian" w:hAnsi="Arial Armenian" w:cs="Arial"/>
                <w:sz w:val="22"/>
                <w:szCs w:val="22"/>
              </w:rPr>
            </w:pPr>
            <w:r>
              <w:rPr>
                <w:rFonts w:ascii="Arial Armenian" w:hAnsi="Arial Armenian" w:cs="Arial"/>
                <w:sz w:val="22"/>
                <w:szCs w:val="22"/>
              </w:rPr>
              <w:t xml:space="preserve">Ï³ËáÕáí³Ï × Ï³ËáÕáí³Ï </w:t>
            </w:r>
            <w:r>
              <w:rPr>
                <w:rFonts w:ascii="Arial" w:hAnsi="Arial" w:cs="Arial"/>
                <w:sz w:val="22"/>
                <w:szCs w:val="22"/>
              </w:rPr>
              <w:t>Ф</w:t>
            </w:r>
            <w:r>
              <w:rPr>
                <w:rFonts w:ascii="Arial Armenian" w:hAnsi="Arial Armenian" w:cs="Arial"/>
                <w:sz w:val="22"/>
                <w:szCs w:val="22"/>
              </w:rPr>
              <w:t>20:</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w:hAnsi="Arial" w:cs="Arial"/>
                <w:sz w:val="22"/>
                <w:szCs w:val="22"/>
              </w:rPr>
              <w:t>м</w:t>
            </w:r>
          </w:p>
        </w:tc>
        <w:tc>
          <w:tcPr>
            <w:tcW w:w="880" w:type="dxa"/>
            <w:tcBorders>
              <w:top w:val="nil"/>
              <w:left w:val="nil"/>
              <w:bottom w:val="single" w:sz="4" w:space="0" w:color="000000"/>
              <w:right w:val="single" w:sz="4" w:space="0" w:color="000000"/>
            </w:tcBorders>
            <w:shd w:val="clear" w:color="auto" w:fill="auto"/>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45</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0.79</w:t>
            </w:r>
          </w:p>
        </w:tc>
        <w:tc>
          <w:tcPr>
            <w:tcW w:w="10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35.64</w:t>
            </w:r>
          </w:p>
        </w:tc>
        <w:tc>
          <w:tcPr>
            <w:tcW w:w="829" w:type="dxa"/>
            <w:vMerge/>
            <w:tcBorders>
              <w:left w:val="nil"/>
              <w:right w:val="single" w:sz="4" w:space="0" w:color="000000"/>
            </w:tcBorders>
            <w:shd w:val="clear" w:color="auto" w:fill="auto"/>
            <w:noWrap/>
            <w:vAlign w:val="center"/>
            <w:hideMark/>
          </w:tcPr>
          <w:p w:rsidR="00076704" w:rsidRDefault="00076704" w:rsidP="00076704">
            <w:pPr>
              <w:jc w:val="center"/>
              <w:rPr>
                <w:rFonts w:ascii="Arial Armenian" w:hAnsi="Arial Armenian" w:cs="Arial"/>
                <w:sz w:val="22"/>
                <w:szCs w:val="22"/>
              </w:rPr>
            </w:pPr>
          </w:p>
        </w:tc>
      </w:tr>
      <w:tr w:rsidR="00076704" w:rsidTr="00076704">
        <w:trPr>
          <w:trHeight w:val="615"/>
        </w:trPr>
        <w:tc>
          <w:tcPr>
            <w:tcW w:w="990"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4</w:t>
            </w:r>
          </w:p>
        </w:tc>
        <w:tc>
          <w:tcPr>
            <w:tcW w:w="6030"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Unicode" w:hAnsi="Arial Unicode" w:cs="Arial"/>
                <w:sz w:val="22"/>
                <w:szCs w:val="22"/>
              </w:rPr>
            </w:pPr>
            <w:r>
              <w:rPr>
                <w:rFonts w:ascii="Arial Unicode" w:hAnsi="Arial Unicode" w:cs="Arial"/>
                <w:sz w:val="22"/>
                <w:szCs w:val="22"/>
              </w:rPr>
              <w:t>Одноразовый выключатель для нормальной версии, 220 В, 6 А для скрытой установки</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штук</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1</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2.37</w:t>
            </w:r>
          </w:p>
        </w:tc>
        <w:tc>
          <w:tcPr>
            <w:tcW w:w="10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2.37</w:t>
            </w:r>
          </w:p>
        </w:tc>
        <w:tc>
          <w:tcPr>
            <w:tcW w:w="829" w:type="dxa"/>
            <w:vMerge/>
            <w:tcBorders>
              <w:left w:val="nil"/>
              <w:right w:val="single" w:sz="4" w:space="0" w:color="000000"/>
            </w:tcBorders>
            <w:shd w:val="clear" w:color="auto" w:fill="auto"/>
            <w:noWrap/>
            <w:vAlign w:val="center"/>
            <w:hideMark/>
          </w:tcPr>
          <w:p w:rsidR="00076704" w:rsidRDefault="00076704" w:rsidP="00076704">
            <w:pPr>
              <w:jc w:val="center"/>
              <w:rPr>
                <w:rFonts w:ascii="Arial Armenian" w:hAnsi="Arial Armenian" w:cs="Arial"/>
                <w:sz w:val="22"/>
                <w:szCs w:val="22"/>
              </w:rPr>
            </w:pPr>
          </w:p>
        </w:tc>
      </w:tr>
      <w:tr w:rsidR="00076704" w:rsidTr="00076704">
        <w:trPr>
          <w:trHeight w:val="285"/>
        </w:trPr>
        <w:tc>
          <w:tcPr>
            <w:tcW w:w="990"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0"/>
                <w:szCs w:val="20"/>
              </w:rPr>
            </w:pPr>
            <w:r>
              <w:rPr>
                <w:rFonts w:ascii="Arial Armenian" w:hAnsi="Arial Armenian" w:cs="Arial"/>
                <w:sz w:val="20"/>
                <w:szCs w:val="20"/>
              </w:rPr>
              <w:t>5</w:t>
            </w:r>
          </w:p>
        </w:tc>
        <w:tc>
          <w:tcPr>
            <w:tcW w:w="6030"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Unicode" w:hAnsi="Arial Unicode" w:cs="Arial"/>
                <w:sz w:val="20"/>
                <w:szCs w:val="20"/>
              </w:rPr>
            </w:pPr>
            <w:r>
              <w:rPr>
                <w:rFonts w:ascii="Arial Unicode" w:hAnsi="Arial Unicode" w:cs="Arial"/>
                <w:sz w:val="20"/>
                <w:szCs w:val="20"/>
              </w:rPr>
              <w:t>Штепсельная вилка с одной розеткой, 220 В, 6 А, заземляющий блок</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0"/>
                <w:szCs w:val="20"/>
              </w:rPr>
            </w:pPr>
            <w:r>
              <w:rPr>
                <w:rFonts w:ascii="Arial Unicode" w:hAnsi="Arial Unicode" w:cs="Arial"/>
                <w:sz w:val="20"/>
                <w:szCs w:val="20"/>
              </w:rPr>
              <w:t>штук</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0"/>
                <w:szCs w:val="20"/>
              </w:rPr>
            </w:pPr>
            <w:r>
              <w:rPr>
                <w:rFonts w:ascii="Arial Unicode" w:hAnsi="Arial Unicode" w:cs="Arial"/>
                <w:sz w:val="20"/>
                <w:szCs w:val="20"/>
              </w:rPr>
              <w:t>2</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1.82</w:t>
            </w:r>
          </w:p>
        </w:tc>
        <w:tc>
          <w:tcPr>
            <w:tcW w:w="10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3.64</w:t>
            </w:r>
          </w:p>
        </w:tc>
        <w:tc>
          <w:tcPr>
            <w:tcW w:w="829" w:type="dxa"/>
            <w:vMerge/>
            <w:tcBorders>
              <w:left w:val="nil"/>
              <w:right w:val="single" w:sz="4" w:space="0" w:color="000000"/>
            </w:tcBorders>
            <w:shd w:val="clear" w:color="auto" w:fill="auto"/>
            <w:noWrap/>
            <w:vAlign w:val="center"/>
            <w:hideMark/>
          </w:tcPr>
          <w:p w:rsidR="00076704" w:rsidRDefault="00076704" w:rsidP="00076704">
            <w:pPr>
              <w:jc w:val="center"/>
              <w:rPr>
                <w:rFonts w:ascii="Arial Armenian" w:hAnsi="Arial Armenian" w:cs="Arial"/>
                <w:sz w:val="22"/>
                <w:szCs w:val="22"/>
              </w:rPr>
            </w:pPr>
          </w:p>
        </w:tc>
      </w:tr>
      <w:tr w:rsidR="00076704" w:rsidTr="00076704">
        <w:trPr>
          <w:trHeight w:val="285"/>
        </w:trPr>
        <w:tc>
          <w:tcPr>
            <w:tcW w:w="990"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0"/>
                <w:szCs w:val="20"/>
              </w:rPr>
            </w:pPr>
            <w:r>
              <w:rPr>
                <w:rFonts w:ascii="Arial Armenian" w:hAnsi="Arial Armenian" w:cs="Arial"/>
                <w:sz w:val="20"/>
                <w:szCs w:val="20"/>
              </w:rPr>
              <w:t>6</w:t>
            </w:r>
          </w:p>
        </w:tc>
        <w:tc>
          <w:tcPr>
            <w:tcW w:w="6030"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Unicode" w:hAnsi="Arial Unicode" w:cs="Arial"/>
                <w:sz w:val="20"/>
                <w:szCs w:val="20"/>
              </w:rPr>
            </w:pPr>
            <w:r>
              <w:rPr>
                <w:rFonts w:ascii="Arial Unicode" w:hAnsi="Arial Unicode" w:cs="Arial"/>
                <w:sz w:val="20"/>
                <w:szCs w:val="20"/>
              </w:rPr>
              <w:t xml:space="preserve">То же для биполярного, 220В, 6А </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0"/>
                <w:szCs w:val="20"/>
              </w:rPr>
            </w:pPr>
            <w:r>
              <w:rPr>
                <w:rFonts w:ascii="Arial Unicode" w:hAnsi="Arial Unicode" w:cs="Arial"/>
                <w:sz w:val="20"/>
                <w:szCs w:val="20"/>
              </w:rPr>
              <w:t>штук</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0"/>
                <w:szCs w:val="20"/>
              </w:rPr>
            </w:pPr>
            <w:r>
              <w:rPr>
                <w:rFonts w:ascii="Arial Unicode" w:hAnsi="Arial Unicode" w:cs="Arial"/>
                <w:sz w:val="20"/>
                <w:szCs w:val="20"/>
              </w:rPr>
              <w:t>3</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2.08</w:t>
            </w:r>
          </w:p>
        </w:tc>
        <w:tc>
          <w:tcPr>
            <w:tcW w:w="10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6.23</w:t>
            </w:r>
          </w:p>
        </w:tc>
        <w:tc>
          <w:tcPr>
            <w:tcW w:w="829" w:type="dxa"/>
            <w:vMerge/>
            <w:tcBorders>
              <w:left w:val="nil"/>
              <w:right w:val="single" w:sz="4" w:space="0" w:color="000000"/>
            </w:tcBorders>
            <w:shd w:val="clear" w:color="auto" w:fill="auto"/>
            <w:noWrap/>
            <w:vAlign w:val="center"/>
            <w:hideMark/>
          </w:tcPr>
          <w:p w:rsidR="00076704" w:rsidRDefault="00076704" w:rsidP="00076704">
            <w:pPr>
              <w:jc w:val="center"/>
              <w:rPr>
                <w:rFonts w:ascii="Arial Armenian" w:hAnsi="Arial Armenian" w:cs="Arial"/>
                <w:sz w:val="22"/>
                <w:szCs w:val="22"/>
              </w:rPr>
            </w:pPr>
          </w:p>
        </w:tc>
      </w:tr>
      <w:tr w:rsidR="00076704" w:rsidTr="00076704">
        <w:trPr>
          <w:trHeight w:val="285"/>
        </w:trPr>
        <w:tc>
          <w:tcPr>
            <w:tcW w:w="990"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0"/>
                <w:szCs w:val="20"/>
              </w:rPr>
            </w:pPr>
            <w:r>
              <w:rPr>
                <w:rFonts w:ascii="Arial Armenian" w:hAnsi="Arial Armenian" w:cs="Arial"/>
                <w:sz w:val="20"/>
                <w:szCs w:val="20"/>
              </w:rPr>
              <w:t>7</w:t>
            </w:r>
          </w:p>
        </w:tc>
        <w:tc>
          <w:tcPr>
            <w:tcW w:w="6030"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Unicode" w:hAnsi="Arial Unicode" w:cs="Arial"/>
                <w:sz w:val="20"/>
                <w:szCs w:val="20"/>
              </w:rPr>
            </w:pPr>
            <w:r>
              <w:rPr>
                <w:rFonts w:ascii="Arial Unicode" w:hAnsi="Arial Unicode" w:cs="Arial"/>
                <w:sz w:val="20"/>
                <w:szCs w:val="20"/>
              </w:rPr>
              <w:t>Разделительная коробка:</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0"/>
                <w:szCs w:val="20"/>
              </w:rPr>
            </w:pPr>
            <w:r>
              <w:rPr>
                <w:rFonts w:ascii="Arial Unicode" w:hAnsi="Arial Unicode" w:cs="Arial"/>
                <w:sz w:val="20"/>
                <w:szCs w:val="20"/>
              </w:rPr>
              <w:t>штук</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0"/>
                <w:szCs w:val="20"/>
              </w:rPr>
            </w:pPr>
            <w:r>
              <w:rPr>
                <w:rFonts w:ascii="Arial Unicode" w:hAnsi="Arial Unicode" w:cs="Arial"/>
                <w:sz w:val="20"/>
                <w:szCs w:val="20"/>
              </w:rPr>
              <w:t>1</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0.37</w:t>
            </w:r>
          </w:p>
        </w:tc>
        <w:tc>
          <w:tcPr>
            <w:tcW w:w="10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0.37</w:t>
            </w:r>
          </w:p>
        </w:tc>
        <w:tc>
          <w:tcPr>
            <w:tcW w:w="829" w:type="dxa"/>
            <w:vMerge/>
            <w:tcBorders>
              <w:left w:val="nil"/>
              <w:right w:val="single" w:sz="4" w:space="0" w:color="000000"/>
            </w:tcBorders>
            <w:shd w:val="clear" w:color="auto" w:fill="auto"/>
            <w:noWrap/>
            <w:vAlign w:val="center"/>
            <w:hideMark/>
          </w:tcPr>
          <w:p w:rsidR="00076704" w:rsidRDefault="00076704" w:rsidP="00076704">
            <w:pPr>
              <w:jc w:val="center"/>
              <w:rPr>
                <w:rFonts w:ascii="Arial Armenian" w:hAnsi="Arial Armenian" w:cs="Arial"/>
                <w:sz w:val="22"/>
                <w:szCs w:val="22"/>
              </w:rPr>
            </w:pPr>
          </w:p>
        </w:tc>
      </w:tr>
      <w:tr w:rsidR="00076704" w:rsidTr="00076704">
        <w:trPr>
          <w:trHeight w:val="285"/>
        </w:trPr>
        <w:tc>
          <w:tcPr>
            <w:tcW w:w="990"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0"/>
                <w:szCs w:val="20"/>
              </w:rPr>
            </w:pPr>
            <w:r>
              <w:rPr>
                <w:rFonts w:ascii="Arial Armenian" w:hAnsi="Arial Armenian" w:cs="Arial"/>
                <w:sz w:val="20"/>
                <w:szCs w:val="20"/>
              </w:rPr>
              <w:t>8</w:t>
            </w:r>
          </w:p>
        </w:tc>
        <w:tc>
          <w:tcPr>
            <w:tcW w:w="6030"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Unicode" w:hAnsi="Arial Unicode" w:cs="Arial"/>
                <w:sz w:val="20"/>
                <w:szCs w:val="20"/>
              </w:rPr>
            </w:pPr>
            <w:r>
              <w:rPr>
                <w:rFonts w:ascii="Arial Unicode" w:hAnsi="Arial Unicode" w:cs="Arial"/>
                <w:sz w:val="20"/>
                <w:szCs w:val="20"/>
              </w:rPr>
              <w:t>Подготовка канавок для кабелей 50х50 мм</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0"/>
                <w:szCs w:val="20"/>
              </w:rPr>
            </w:pPr>
            <w:r>
              <w:rPr>
                <w:rFonts w:ascii="Arial" w:hAnsi="Arial" w:cs="Arial"/>
                <w:sz w:val="20"/>
                <w:szCs w:val="20"/>
              </w:rPr>
              <w:t>г</w:t>
            </w:r>
            <w:r>
              <w:rPr>
                <w:rFonts w:ascii="Arial Armenian" w:hAnsi="Arial Armenian" w:cs="Arial"/>
                <w:sz w:val="20"/>
                <w:szCs w:val="20"/>
              </w:rPr>
              <w:t>:</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0"/>
                <w:szCs w:val="20"/>
              </w:rPr>
            </w:pPr>
            <w:r>
              <w:rPr>
                <w:rFonts w:ascii="Arial Armenian" w:hAnsi="Arial Armenian" w:cs="Arial"/>
                <w:sz w:val="20"/>
                <w:szCs w:val="20"/>
              </w:rPr>
              <w:t>45</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0.29</w:t>
            </w:r>
          </w:p>
        </w:tc>
        <w:tc>
          <w:tcPr>
            <w:tcW w:w="10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12.89</w:t>
            </w:r>
          </w:p>
        </w:tc>
        <w:tc>
          <w:tcPr>
            <w:tcW w:w="829" w:type="dxa"/>
            <w:vMerge/>
            <w:tcBorders>
              <w:left w:val="nil"/>
              <w:right w:val="single" w:sz="4" w:space="0" w:color="000000"/>
            </w:tcBorders>
            <w:shd w:val="clear" w:color="auto" w:fill="auto"/>
            <w:noWrap/>
            <w:vAlign w:val="center"/>
            <w:hideMark/>
          </w:tcPr>
          <w:p w:rsidR="00076704" w:rsidRDefault="00076704" w:rsidP="00076704">
            <w:pPr>
              <w:jc w:val="center"/>
              <w:rPr>
                <w:rFonts w:ascii="Arial Armenian" w:hAnsi="Arial Armenian" w:cs="Arial"/>
                <w:sz w:val="22"/>
                <w:szCs w:val="22"/>
              </w:rPr>
            </w:pPr>
          </w:p>
        </w:tc>
      </w:tr>
      <w:tr w:rsidR="00076704" w:rsidTr="00076704">
        <w:trPr>
          <w:trHeight w:val="285"/>
        </w:trPr>
        <w:tc>
          <w:tcPr>
            <w:tcW w:w="990"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0"/>
                <w:szCs w:val="20"/>
              </w:rPr>
            </w:pPr>
            <w:r>
              <w:rPr>
                <w:rFonts w:ascii="Arial Unicode" w:hAnsi="Arial Unicode" w:cs="Arial"/>
                <w:sz w:val="20"/>
                <w:szCs w:val="20"/>
              </w:rPr>
              <w:t>9</w:t>
            </w:r>
          </w:p>
        </w:tc>
        <w:tc>
          <w:tcPr>
            <w:tcW w:w="6030"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Unicode" w:hAnsi="Arial Unicode" w:cs="Arial"/>
                <w:sz w:val="20"/>
                <w:szCs w:val="20"/>
              </w:rPr>
            </w:pPr>
            <w:r>
              <w:rPr>
                <w:rFonts w:ascii="Arial Unicode" w:hAnsi="Arial Unicode" w:cs="Arial"/>
                <w:sz w:val="20"/>
                <w:szCs w:val="20"/>
              </w:rPr>
              <w:t>Закрытие ям гипсовым раствором</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0"/>
                <w:szCs w:val="20"/>
              </w:rPr>
            </w:pPr>
            <w:r>
              <w:rPr>
                <w:rFonts w:ascii="Arial" w:hAnsi="Arial" w:cs="Arial"/>
                <w:sz w:val="20"/>
                <w:szCs w:val="20"/>
              </w:rPr>
              <w:t>м</w:t>
            </w:r>
            <w:r>
              <w:rPr>
                <w:rFonts w:ascii="Arial Armenian" w:hAnsi="Arial Armenian" w:cs="Arial"/>
                <w:sz w:val="20"/>
                <w:szCs w:val="20"/>
              </w:rPr>
              <w:t xml:space="preserve"> 2:</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0"/>
                <w:szCs w:val="20"/>
              </w:rPr>
            </w:pPr>
            <w:r>
              <w:rPr>
                <w:rFonts w:ascii="Arial Armenian" w:hAnsi="Arial Armenian" w:cs="Arial"/>
                <w:sz w:val="20"/>
                <w:szCs w:val="20"/>
              </w:rPr>
              <w:t>2.3</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3.04</w:t>
            </w:r>
          </w:p>
        </w:tc>
        <w:tc>
          <w:tcPr>
            <w:tcW w:w="10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6.85</w:t>
            </w:r>
          </w:p>
        </w:tc>
        <w:tc>
          <w:tcPr>
            <w:tcW w:w="829" w:type="dxa"/>
            <w:vMerge/>
            <w:tcBorders>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p>
        </w:tc>
      </w:tr>
    </w:tbl>
    <w:p w:rsidR="000A359E" w:rsidRDefault="00076704" w:rsidP="00BB28C8">
      <w:pPr>
        <w:widowControl w:val="0"/>
        <w:spacing w:after="160" w:line="360" w:lineRule="auto"/>
        <w:ind w:firstLine="567"/>
        <w:jc w:val="center"/>
        <w:rPr>
          <w:rFonts w:ascii="Sylfaen" w:hAnsi="Sylfaen"/>
          <w:lang w:val="hy-AM"/>
        </w:rPr>
      </w:pPr>
      <w:r w:rsidRPr="00076704">
        <w:rPr>
          <w:rFonts w:ascii="Sylfaen" w:hAnsi="Sylfaen"/>
          <w:lang w:val="hy-AM"/>
        </w:rPr>
        <w:t>Общий объем работ составляет 1 555 100 драм, включая НДС.</w:t>
      </w:r>
    </w:p>
    <w:p w:rsidR="00BB28C8" w:rsidRPr="009F3DC7" w:rsidRDefault="00BB28C8" w:rsidP="00076704">
      <w:pPr>
        <w:widowControl w:val="0"/>
        <w:spacing w:after="160" w:line="360" w:lineRule="auto"/>
        <w:rPr>
          <w:rFonts w:ascii="GHEA Grapalat" w:hAnsi="GHEA Grapalat"/>
          <w:i/>
        </w:rPr>
      </w:pPr>
      <w:r w:rsidRPr="009F3DC7">
        <w:rPr>
          <w:rFonts w:ascii="GHEA Grapalat" w:hAnsi="GHEA Grapalat"/>
        </w:rPr>
        <w:t>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rsidR="00076704" w:rsidRDefault="00076704" w:rsidP="00BB28C8">
      <w:pPr>
        <w:widowControl w:val="0"/>
        <w:spacing w:after="160" w:line="360" w:lineRule="auto"/>
        <w:ind w:firstLine="567"/>
        <w:jc w:val="right"/>
        <w:rPr>
          <w:rFonts w:ascii="GHEA Grapalat" w:hAnsi="GHEA Grapalat"/>
          <w:b/>
          <w:i/>
          <w:lang w:val="en-US"/>
        </w:rPr>
      </w:pPr>
      <w:proofErr w:type="spellStart"/>
      <w:r>
        <w:rPr>
          <w:rFonts w:ascii="GHEA Grapalat" w:hAnsi="GHEA Grapalat"/>
          <w:b/>
          <w:i/>
          <w:lang w:val="en-US"/>
        </w:rPr>
        <w:t>Лот</w:t>
      </w:r>
      <w:proofErr w:type="spellEnd"/>
      <w:r>
        <w:rPr>
          <w:rFonts w:ascii="GHEA Grapalat" w:hAnsi="GHEA Grapalat"/>
          <w:b/>
          <w:i/>
          <w:lang w:val="en-US"/>
        </w:rPr>
        <w:t xml:space="preserve"> 2 </w:t>
      </w:r>
      <w:proofErr w:type="spellStart"/>
      <w:r w:rsidRPr="00076704">
        <w:rPr>
          <w:rFonts w:ascii="GHEA Grapalat" w:hAnsi="GHEA Grapalat"/>
          <w:b/>
          <w:i/>
          <w:lang w:val="en-US"/>
        </w:rPr>
        <w:t>Ремонт</w:t>
      </w:r>
      <w:proofErr w:type="spellEnd"/>
      <w:r w:rsidRPr="00076704">
        <w:rPr>
          <w:rFonts w:ascii="GHEA Grapalat" w:hAnsi="GHEA Grapalat"/>
          <w:b/>
          <w:i/>
          <w:lang w:val="en-US"/>
        </w:rPr>
        <w:t xml:space="preserve"> </w:t>
      </w:r>
      <w:proofErr w:type="spellStart"/>
      <w:r w:rsidRPr="00076704">
        <w:rPr>
          <w:rFonts w:ascii="GHEA Grapalat" w:hAnsi="GHEA Grapalat"/>
          <w:b/>
          <w:i/>
          <w:lang w:val="en-US"/>
        </w:rPr>
        <w:t>зала</w:t>
      </w:r>
      <w:proofErr w:type="spellEnd"/>
      <w:r w:rsidRPr="00076704">
        <w:rPr>
          <w:rFonts w:ascii="GHEA Grapalat" w:hAnsi="GHEA Grapalat"/>
          <w:b/>
          <w:i/>
          <w:lang w:val="en-US"/>
        </w:rPr>
        <w:t xml:space="preserve"> </w:t>
      </w:r>
      <w:proofErr w:type="spellStart"/>
      <w:r w:rsidRPr="00076704">
        <w:rPr>
          <w:rFonts w:ascii="GHEA Grapalat" w:hAnsi="GHEA Grapalat"/>
          <w:b/>
          <w:i/>
          <w:lang w:val="en-US"/>
        </w:rPr>
        <w:t>физкультуры</w:t>
      </w:r>
      <w:proofErr w:type="spellEnd"/>
      <w:r w:rsidRPr="00076704">
        <w:rPr>
          <w:rFonts w:ascii="GHEA Grapalat" w:hAnsi="GHEA Grapalat"/>
          <w:b/>
          <w:i/>
          <w:lang w:val="en-US"/>
        </w:rPr>
        <w:t xml:space="preserve"> ГНКО "</w:t>
      </w:r>
      <w:proofErr w:type="spellStart"/>
      <w:r w:rsidRPr="00076704">
        <w:rPr>
          <w:rFonts w:ascii="GHEA Grapalat" w:hAnsi="GHEA Grapalat"/>
          <w:b/>
          <w:i/>
          <w:lang w:val="en-US"/>
        </w:rPr>
        <w:t>Бюрегаванская</w:t>
      </w:r>
      <w:proofErr w:type="spellEnd"/>
      <w:r w:rsidRPr="00076704">
        <w:rPr>
          <w:rFonts w:ascii="GHEA Grapalat" w:hAnsi="GHEA Grapalat"/>
          <w:b/>
          <w:i/>
          <w:lang w:val="en-US"/>
        </w:rPr>
        <w:t xml:space="preserve"> </w:t>
      </w:r>
      <w:proofErr w:type="spellStart"/>
      <w:r w:rsidRPr="00076704">
        <w:rPr>
          <w:rFonts w:ascii="GHEA Grapalat" w:hAnsi="GHEA Grapalat"/>
          <w:b/>
          <w:i/>
          <w:lang w:val="en-US"/>
        </w:rPr>
        <w:t>базовая</w:t>
      </w:r>
      <w:proofErr w:type="spellEnd"/>
      <w:r w:rsidRPr="00076704">
        <w:rPr>
          <w:rFonts w:ascii="GHEA Grapalat" w:hAnsi="GHEA Grapalat"/>
          <w:b/>
          <w:i/>
          <w:lang w:val="en-US"/>
        </w:rPr>
        <w:t xml:space="preserve"> </w:t>
      </w:r>
      <w:proofErr w:type="spellStart"/>
      <w:r w:rsidRPr="00076704">
        <w:rPr>
          <w:rFonts w:ascii="GHEA Grapalat" w:hAnsi="GHEA Grapalat"/>
          <w:b/>
          <w:i/>
          <w:lang w:val="en-US"/>
        </w:rPr>
        <w:t>школа</w:t>
      </w:r>
      <w:proofErr w:type="spellEnd"/>
      <w:r w:rsidRPr="00076704">
        <w:rPr>
          <w:rFonts w:ascii="GHEA Grapalat" w:hAnsi="GHEA Grapalat"/>
          <w:b/>
          <w:i/>
          <w:lang w:val="en-US"/>
        </w:rPr>
        <w:t>"</w:t>
      </w:r>
    </w:p>
    <w:p w:rsidR="00076704" w:rsidRDefault="00076704" w:rsidP="006F3A4C">
      <w:pPr>
        <w:widowControl w:val="0"/>
        <w:spacing w:after="160" w:line="360" w:lineRule="auto"/>
        <w:ind w:firstLine="567"/>
        <w:rPr>
          <w:rFonts w:ascii="GHEA Grapalat" w:hAnsi="GHEA Grapalat"/>
          <w:b/>
          <w:i/>
          <w:lang w:val="en-US"/>
        </w:rPr>
      </w:pPr>
    </w:p>
    <w:tbl>
      <w:tblPr>
        <w:tblW w:w="10650" w:type="dxa"/>
        <w:tblInd w:w="-702" w:type="dxa"/>
        <w:tblLook w:val="04A0" w:firstRow="1" w:lastRow="0" w:firstColumn="1" w:lastColumn="0" w:noHBand="0" w:noVBand="1"/>
      </w:tblPr>
      <w:tblGrid>
        <w:gridCol w:w="517"/>
        <w:gridCol w:w="5513"/>
        <w:gridCol w:w="700"/>
        <w:gridCol w:w="1060"/>
        <w:gridCol w:w="880"/>
        <w:gridCol w:w="1140"/>
        <w:gridCol w:w="840"/>
      </w:tblGrid>
      <w:tr w:rsidR="00076704" w:rsidTr="00076704">
        <w:trPr>
          <w:trHeight w:val="855"/>
        </w:trPr>
        <w:tc>
          <w:tcPr>
            <w:tcW w:w="10650" w:type="dxa"/>
            <w:gridSpan w:val="7"/>
            <w:tcBorders>
              <w:top w:val="nil"/>
              <w:left w:val="nil"/>
              <w:bottom w:val="nil"/>
              <w:right w:val="nil"/>
            </w:tcBorders>
            <w:shd w:val="clear" w:color="auto" w:fill="auto"/>
            <w:vAlign w:val="bottom"/>
            <w:hideMark/>
          </w:tcPr>
          <w:p w:rsidR="00076704" w:rsidRDefault="00076704">
            <w:pPr>
              <w:jc w:val="center"/>
              <w:rPr>
                <w:rFonts w:ascii="GHEA Grapalat" w:hAnsi="GHEA Grapalat" w:cs="Arial"/>
                <w:sz w:val="22"/>
                <w:szCs w:val="22"/>
              </w:rPr>
            </w:pPr>
            <w:r>
              <w:rPr>
                <w:rFonts w:ascii="GHEA Grapalat" w:hAnsi="GHEA Grapalat" w:cs="Arial"/>
                <w:sz w:val="22"/>
                <w:szCs w:val="22"/>
              </w:rPr>
              <w:t>Ремонт зала физкультуры ГНКО "Бюрегаванская базовая школа"</w:t>
            </w:r>
          </w:p>
        </w:tc>
      </w:tr>
      <w:tr w:rsidR="00076704" w:rsidTr="00076704">
        <w:trPr>
          <w:trHeight w:val="330"/>
        </w:trPr>
        <w:tc>
          <w:tcPr>
            <w:tcW w:w="517" w:type="dxa"/>
            <w:tcBorders>
              <w:top w:val="nil"/>
              <w:left w:val="nil"/>
              <w:bottom w:val="nil"/>
              <w:right w:val="nil"/>
            </w:tcBorders>
            <w:shd w:val="clear" w:color="auto" w:fill="auto"/>
            <w:noWrap/>
            <w:vAlign w:val="bottom"/>
            <w:hideMark/>
          </w:tcPr>
          <w:p w:rsidR="00076704" w:rsidRDefault="00076704">
            <w:pPr>
              <w:jc w:val="center"/>
              <w:rPr>
                <w:rFonts w:ascii="GHEA Grapalat" w:hAnsi="GHEA Grapalat" w:cs="Arial"/>
                <w:sz w:val="22"/>
                <w:szCs w:val="22"/>
              </w:rPr>
            </w:pPr>
          </w:p>
        </w:tc>
        <w:tc>
          <w:tcPr>
            <w:tcW w:w="5513" w:type="dxa"/>
            <w:tcBorders>
              <w:top w:val="nil"/>
              <w:left w:val="nil"/>
              <w:bottom w:val="nil"/>
              <w:right w:val="nil"/>
            </w:tcBorders>
            <w:shd w:val="clear" w:color="auto" w:fill="auto"/>
            <w:noWrap/>
            <w:vAlign w:val="bottom"/>
            <w:hideMark/>
          </w:tcPr>
          <w:p w:rsidR="00076704" w:rsidRDefault="00076704">
            <w:pPr>
              <w:rPr>
                <w:rFonts w:ascii="GHEA Grapalat" w:hAnsi="GHEA Grapalat" w:cs="Arial"/>
                <w:sz w:val="22"/>
                <w:szCs w:val="22"/>
              </w:rPr>
            </w:pPr>
          </w:p>
        </w:tc>
        <w:tc>
          <w:tcPr>
            <w:tcW w:w="700" w:type="dxa"/>
            <w:tcBorders>
              <w:top w:val="nil"/>
              <w:left w:val="nil"/>
              <w:bottom w:val="nil"/>
              <w:right w:val="nil"/>
            </w:tcBorders>
            <w:shd w:val="clear" w:color="auto" w:fill="auto"/>
            <w:noWrap/>
            <w:vAlign w:val="bottom"/>
            <w:hideMark/>
          </w:tcPr>
          <w:p w:rsidR="00076704" w:rsidRDefault="00076704">
            <w:pPr>
              <w:rPr>
                <w:rFonts w:ascii="GHEA Grapalat" w:hAnsi="GHEA Grapalat" w:cs="Arial"/>
                <w:sz w:val="22"/>
                <w:szCs w:val="22"/>
              </w:rPr>
            </w:pPr>
          </w:p>
        </w:tc>
        <w:tc>
          <w:tcPr>
            <w:tcW w:w="1060" w:type="dxa"/>
            <w:tcBorders>
              <w:top w:val="nil"/>
              <w:left w:val="nil"/>
              <w:bottom w:val="nil"/>
              <w:right w:val="nil"/>
            </w:tcBorders>
            <w:shd w:val="clear" w:color="auto" w:fill="auto"/>
            <w:noWrap/>
            <w:vAlign w:val="bottom"/>
            <w:hideMark/>
          </w:tcPr>
          <w:p w:rsidR="00076704" w:rsidRDefault="00076704">
            <w:pPr>
              <w:rPr>
                <w:rFonts w:ascii="GHEA Grapalat" w:hAnsi="GHEA Grapalat" w:cs="Arial"/>
                <w:sz w:val="22"/>
                <w:szCs w:val="22"/>
              </w:rPr>
            </w:pPr>
          </w:p>
        </w:tc>
        <w:tc>
          <w:tcPr>
            <w:tcW w:w="880" w:type="dxa"/>
            <w:tcBorders>
              <w:top w:val="nil"/>
              <w:left w:val="nil"/>
              <w:bottom w:val="nil"/>
              <w:right w:val="nil"/>
            </w:tcBorders>
            <w:shd w:val="clear" w:color="auto" w:fill="auto"/>
            <w:noWrap/>
            <w:vAlign w:val="bottom"/>
            <w:hideMark/>
          </w:tcPr>
          <w:p w:rsidR="00076704" w:rsidRDefault="00076704">
            <w:pPr>
              <w:rPr>
                <w:rFonts w:ascii="Arial Armenian" w:hAnsi="Arial Armenian" w:cs="Arial"/>
                <w:sz w:val="22"/>
                <w:szCs w:val="22"/>
              </w:rPr>
            </w:pPr>
          </w:p>
        </w:tc>
        <w:tc>
          <w:tcPr>
            <w:tcW w:w="1140" w:type="dxa"/>
            <w:tcBorders>
              <w:top w:val="nil"/>
              <w:left w:val="nil"/>
              <w:bottom w:val="nil"/>
              <w:right w:val="nil"/>
            </w:tcBorders>
            <w:shd w:val="clear" w:color="auto" w:fill="auto"/>
            <w:noWrap/>
            <w:vAlign w:val="bottom"/>
            <w:hideMark/>
          </w:tcPr>
          <w:p w:rsidR="00076704" w:rsidRDefault="00076704">
            <w:pPr>
              <w:rPr>
                <w:rFonts w:ascii="Arial Armenian" w:hAnsi="Arial Armenian" w:cs="Arial"/>
                <w:sz w:val="22"/>
                <w:szCs w:val="22"/>
              </w:rPr>
            </w:pPr>
          </w:p>
        </w:tc>
        <w:tc>
          <w:tcPr>
            <w:tcW w:w="840" w:type="dxa"/>
            <w:tcBorders>
              <w:top w:val="nil"/>
              <w:left w:val="nil"/>
              <w:bottom w:val="nil"/>
              <w:right w:val="nil"/>
            </w:tcBorders>
            <w:shd w:val="clear" w:color="auto" w:fill="auto"/>
            <w:noWrap/>
            <w:vAlign w:val="bottom"/>
            <w:hideMark/>
          </w:tcPr>
          <w:p w:rsidR="00076704" w:rsidRDefault="00076704">
            <w:pPr>
              <w:rPr>
                <w:rFonts w:ascii="Arial Armenian" w:hAnsi="Arial Armenian" w:cs="Arial"/>
                <w:sz w:val="22"/>
                <w:szCs w:val="22"/>
              </w:rPr>
            </w:pPr>
          </w:p>
        </w:tc>
      </w:tr>
      <w:tr w:rsidR="00076704" w:rsidTr="00076704">
        <w:trPr>
          <w:trHeight w:val="570"/>
        </w:trPr>
        <w:tc>
          <w:tcPr>
            <w:tcW w:w="517" w:type="dxa"/>
            <w:tcBorders>
              <w:top w:val="nil"/>
              <w:left w:val="nil"/>
              <w:bottom w:val="nil"/>
              <w:right w:val="nil"/>
            </w:tcBorders>
            <w:shd w:val="clear" w:color="auto" w:fill="auto"/>
            <w:noWrap/>
            <w:vAlign w:val="bottom"/>
            <w:hideMark/>
          </w:tcPr>
          <w:p w:rsidR="00076704" w:rsidRDefault="00076704">
            <w:pPr>
              <w:jc w:val="center"/>
              <w:rPr>
                <w:rFonts w:ascii="GHEA Grapalat" w:hAnsi="GHEA Grapalat" w:cs="Arial"/>
                <w:sz w:val="22"/>
                <w:szCs w:val="22"/>
              </w:rPr>
            </w:pPr>
          </w:p>
        </w:tc>
        <w:tc>
          <w:tcPr>
            <w:tcW w:w="5513" w:type="dxa"/>
            <w:tcBorders>
              <w:top w:val="nil"/>
              <w:left w:val="nil"/>
              <w:bottom w:val="nil"/>
              <w:right w:val="nil"/>
            </w:tcBorders>
            <w:shd w:val="clear" w:color="auto" w:fill="auto"/>
            <w:noWrap/>
            <w:vAlign w:val="bottom"/>
            <w:hideMark/>
          </w:tcPr>
          <w:p w:rsidR="00076704" w:rsidRPr="006F3A4C" w:rsidRDefault="00076704">
            <w:pPr>
              <w:rPr>
                <w:rFonts w:ascii="GHEA Grapalat" w:hAnsi="GHEA Grapalat" w:cs="Arial"/>
                <w:sz w:val="22"/>
                <w:szCs w:val="22"/>
                <w:lang w:val="en-US"/>
              </w:rPr>
            </w:pPr>
          </w:p>
        </w:tc>
        <w:tc>
          <w:tcPr>
            <w:tcW w:w="700" w:type="dxa"/>
            <w:tcBorders>
              <w:top w:val="nil"/>
              <w:left w:val="nil"/>
              <w:bottom w:val="nil"/>
              <w:right w:val="nil"/>
            </w:tcBorders>
            <w:shd w:val="clear" w:color="auto" w:fill="auto"/>
            <w:noWrap/>
            <w:vAlign w:val="bottom"/>
            <w:hideMark/>
          </w:tcPr>
          <w:p w:rsidR="00076704" w:rsidRDefault="00076704">
            <w:pPr>
              <w:rPr>
                <w:rFonts w:ascii="GHEA Grapalat" w:hAnsi="GHEA Grapalat" w:cs="Arial"/>
                <w:sz w:val="22"/>
                <w:szCs w:val="22"/>
              </w:rPr>
            </w:pPr>
          </w:p>
        </w:tc>
        <w:tc>
          <w:tcPr>
            <w:tcW w:w="1060" w:type="dxa"/>
            <w:tcBorders>
              <w:top w:val="nil"/>
              <w:left w:val="nil"/>
              <w:bottom w:val="nil"/>
              <w:right w:val="nil"/>
            </w:tcBorders>
            <w:shd w:val="clear" w:color="auto" w:fill="auto"/>
            <w:noWrap/>
            <w:vAlign w:val="bottom"/>
            <w:hideMark/>
          </w:tcPr>
          <w:p w:rsidR="00076704" w:rsidRDefault="00076704">
            <w:pPr>
              <w:rPr>
                <w:rFonts w:ascii="GHEA Grapalat" w:hAnsi="GHEA Grapalat" w:cs="Arial"/>
                <w:sz w:val="22"/>
                <w:szCs w:val="22"/>
              </w:rPr>
            </w:pPr>
          </w:p>
        </w:tc>
        <w:tc>
          <w:tcPr>
            <w:tcW w:w="880" w:type="dxa"/>
            <w:tcBorders>
              <w:top w:val="nil"/>
              <w:left w:val="nil"/>
              <w:bottom w:val="nil"/>
              <w:right w:val="nil"/>
            </w:tcBorders>
            <w:shd w:val="clear" w:color="auto" w:fill="auto"/>
            <w:noWrap/>
            <w:vAlign w:val="bottom"/>
            <w:hideMark/>
          </w:tcPr>
          <w:p w:rsidR="00076704" w:rsidRDefault="00076704">
            <w:pPr>
              <w:rPr>
                <w:rFonts w:ascii="Arial Armenian" w:hAnsi="Arial Armenian" w:cs="Arial"/>
                <w:sz w:val="22"/>
                <w:szCs w:val="22"/>
              </w:rPr>
            </w:pPr>
          </w:p>
        </w:tc>
        <w:tc>
          <w:tcPr>
            <w:tcW w:w="1140" w:type="dxa"/>
            <w:tcBorders>
              <w:top w:val="nil"/>
              <w:left w:val="nil"/>
              <w:bottom w:val="nil"/>
              <w:right w:val="nil"/>
            </w:tcBorders>
            <w:shd w:val="clear" w:color="auto" w:fill="auto"/>
            <w:noWrap/>
            <w:vAlign w:val="bottom"/>
            <w:hideMark/>
          </w:tcPr>
          <w:p w:rsidR="00076704" w:rsidRDefault="00076704">
            <w:pPr>
              <w:rPr>
                <w:rFonts w:ascii="Arial Armenian" w:hAnsi="Arial Armenian" w:cs="Arial"/>
                <w:sz w:val="22"/>
                <w:szCs w:val="22"/>
              </w:rPr>
            </w:pPr>
          </w:p>
        </w:tc>
        <w:tc>
          <w:tcPr>
            <w:tcW w:w="840" w:type="dxa"/>
            <w:tcBorders>
              <w:top w:val="nil"/>
              <w:left w:val="nil"/>
              <w:bottom w:val="nil"/>
              <w:right w:val="nil"/>
            </w:tcBorders>
            <w:shd w:val="clear" w:color="auto" w:fill="auto"/>
            <w:noWrap/>
            <w:vAlign w:val="bottom"/>
            <w:hideMark/>
          </w:tcPr>
          <w:p w:rsidR="00076704" w:rsidRDefault="00076704">
            <w:pPr>
              <w:rPr>
                <w:rFonts w:ascii="Arial Armenian" w:hAnsi="Arial Armenian" w:cs="Arial"/>
                <w:sz w:val="22"/>
                <w:szCs w:val="22"/>
              </w:rPr>
            </w:pPr>
          </w:p>
        </w:tc>
      </w:tr>
      <w:tr w:rsidR="00076704" w:rsidTr="00076704">
        <w:trPr>
          <w:trHeight w:val="360"/>
        </w:trPr>
        <w:tc>
          <w:tcPr>
            <w:tcW w:w="517" w:type="dxa"/>
            <w:tcBorders>
              <w:top w:val="nil"/>
              <w:left w:val="nil"/>
              <w:bottom w:val="nil"/>
              <w:right w:val="nil"/>
            </w:tcBorders>
            <w:shd w:val="clear" w:color="auto" w:fill="auto"/>
            <w:noWrap/>
            <w:vAlign w:val="bottom"/>
            <w:hideMark/>
          </w:tcPr>
          <w:p w:rsidR="00076704" w:rsidRDefault="00076704">
            <w:pPr>
              <w:jc w:val="center"/>
              <w:rPr>
                <w:rFonts w:ascii="GHEA Grapalat" w:hAnsi="GHEA Grapalat" w:cs="Arial"/>
                <w:sz w:val="22"/>
                <w:szCs w:val="22"/>
              </w:rPr>
            </w:pPr>
          </w:p>
        </w:tc>
        <w:tc>
          <w:tcPr>
            <w:tcW w:w="5513" w:type="dxa"/>
            <w:tcBorders>
              <w:top w:val="nil"/>
              <w:left w:val="nil"/>
              <w:bottom w:val="nil"/>
              <w:right w:val="nil"/>
            </w:tcBorders>
            <w:shd w:val="clear" w:color="auto" w:fill="auto"/>
            <w:noWrap/>
            <w:vAlign w:val="bottom"/>
            <w:hideMark/>
          </w:tcPr>
          <w:p w:rsidR="00076704" w:rsidRDefault="00076704">
            <w:pPr>
              <w:rPr>
                <w:rFonts w:ascii="GHEA Grapalat" w:hAnsi="GHEA Grapalat" w:cs="Arial"/>
                <w:sz w:val="22"/>
                <w:szCs w:val="22"/>
              </w:rPr>
            </w:pPr>
          </w:p>
        </w:tc>
        <w:tc>
          <w:tcPr>
            <w:tcW w:w="700" w:type="dxa"/>
            <w:tcBorders>
              <w:top w:val="nil"/>
              <w:left w:val="nil"/>
              <w:bottom w:val="nil"/>
              <w:right w:val="nil"/>
            </w:tcBorders>
            <w:shd w:val="clear" w:color="auto" w:fill="auto"/>
            <w:noWrap/>
            <w:vAlign w:val="bottom"/>
            <w:hideMark/>
          </w:tcPr>
          <w:p w:rsidR="00076704" w:rsidRDefault="00076704">
            <w:pPr>
              <w:rPr>
                <w:rFonts w:ascii="GHEA Grapalat" w:hAnsi="GHEA Grapalat" w:cs="Arial"/>
                <w:sz w:val="22"/>
                <w:szCs w:val="22"/>
              </w:rPr>
            </w:pPr>
          </w:p>
        </w:tc>
        <w:tc>
          <w:tcPr>
            <w:tcW w:w="1060" w:type="dxa"/>
            <w:tcBorders>
              <w:top w:val="nil"/>
              <w:left w:val="nil"/>
              <w:bottom w:val="nil"/>
              <w:right w:val="nil"/>
            </w:tcBorders>
            <w:shd w:val="clear" w:color="auto" w:fill="auto"/>
            <w:noWrap/>
            <w:vAlign w:val="bottom"/>
            <w:hideMark/>
          </w:tcPr>
          <w:p w:rsidR="00076704" w:rsidRDefault="00076704">
            <w:pPr>
              <w:rPr>
                <w:rFonts w:ascii="GHEA Grapalat" w:hAnsi="GHEA Grapalat" w:cs="Arial"/>
                <w:sz w:val="22"/>
                <w:szCs w:val="22"/>
              </w:rPr>
            </w:pPr>
          </w:p>
        </w:tc>
        <w:tc>
          <w:tcPr>
            <w:tcW w:w="880" w:type="dxa"/>
            <w:tcBorders>
              <w:top w:val="nil"/>
              <w:left w:val="nil"/>
              <w:bottom w:val="nil"/>
              <w:right w:val="nil"/>
            </w:tcBorders>
            <w:shd w:val="clear" w:color="auto" w:fill="auto"/>
            <w:noWrap/>
            <w:vAlign w:val="bottom"/>
            <w:hideMark/>
          </w:tcPr>
          <w:p w:rsidR="00076704" w:rsidRDefault="00076704">
            <w:pPr>
              <w:rPr>
                <w:rFonts w:ascii="Arial Armenian" w:hAnsi="Arial Armenian" w:cs="Arial"/>
                <w:sz w:val="22"/>
                <w:szCs w:val="22"/>
              </w:rPr>
            </w:pPr>
          </w:p>
        </w:tc>
        <w:tc>
          <w:tcPr>
            <w:tcW w:w="1140" w:type="dxa"/>
            <w:tcBorders>
              <w:top w:val="nil"/>
              <w:left w:val="nil"/>
              <w:bottom w:val="nil"/>
              <w:right w:val="nil"/>
            </w:tcBorders>
            <w:shd w:val="clear" w:color="auto" w:fill="auto"/>
            <w:noWrap/>
            <w:vAlign w:val="bottom"/>
            <w:hideMark/>
          </w:tcPr>
          <w:p w:rsidR="00076704" w:rsidRDefault="00076704">
            <w:pPr>
              <w:rPr>
                <w:rFonts w:ascii="Arial Armenian" w:hAnsi="Arial Armenian" w:cs="Arial"/>
                <w:sz w:val="22"/>
                <w:szCs w:val="22"/>
              </w:rPr>
            </w:pPr>
          </w:p>
        </w:tc>
        <w:tc>
          <w:tcPr>
            <w:tcW w:w="840" w:type="dxa"/>
            <w:tcBorders>
              <w:top w:val="nil"/>
              <w:left w:val="nil"/>
              <w:bottom w:val="nil"/>
              <w:right w:val="nil"/>
            </w:tcBorders>
            <w:shd w:val="clear" w:color="auto" w:fill="auto"/>
            <w:noWrap/>
            <w:vAlign w:val="bottom"/>
            <w:hideMark/>
          </w:tcPr>
          <w:p w:rsidR="00076704" w:rsidRDefault="00076704">
            <w:pPr>
              <w:rPr>
                <w:rFonts w:ascii="Arial Armenian" w:hAnsi="Arial Armenian" w:cs="Arial"/>
                <w:sz w:val="22"/>
                <w:szCs w:val="22"/>
              </w:rPr>
            </w:pPr>
          </w:p>
        </w:tc>
      </w:tr>
      <w:tr w:rsidR="00076704" w:rsidTr="00076704">
        <w:trPr>
          <w:trHeight w:val="2835"/>
        </w:trPr>
        <w:tc>
          <w:tcPr>
            <w:tcW w:w="5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76704" w:rsidRDefault="00076704">
            <w:pPr>
              <w:jc w:val="center"/>
              <w:rPr>
                <w:rFonts w:ascii="GHEA Grapalat" w:hAnsi="GHEA Grapalat" w:cs="Arial"/>
                <w:sz w:val="22"/>
                <w:szCs w:val="22"/>
              </w:rPr>
            </w:pPr>
            <w:r>
              <w:rPr>
                <w:rFonts w:ascii="GHEA Grapalat" w:hAnsi="GHEA Grapalat" w:cs="Arial"/>
                <w:sz w:val="22"/>
                <w:szCs w:val="22"/>
              </w:rPr>
              <w:lastRenderedPageBreak/>
              <w:t>NN</w:t>
            </w:r>
          </w:p>
        </w:tc>
        <w:tc>
          <w:tcPr>
            <w:tcW w:w="5513" w:type="dxa"/>
            <w:tcBorders>
              <w:top w:val="single" w:sz="4" w:space="0" w:color="000000"/>
              <w:left w:val="nil"/>
              <w:bottom w:val="single" w:sz="4" w:space="0" w:color="000000"/>
              <w:right w:val="single" w:sz="4" w:space="0" w:color="000000"/>
            </w:tcBorders>
            <w:shd w:val="clear" w:color="auto" w:fill="auto"/>
            <w:vAlign w:val="center"/>
            <w:hideMark/>
          </w:tcPr>
          <w:p w:rsidR="00076704" w:rsidRDefault="00076704">
            <w:pPr>
              <w:jc w:val="center"/>
              <w:rPr>
                <w:rFonts w:ascii="GHEA Grapalat" w:hAnsi="GHEA Grapalat" w:cs="Arial"/>
                <w:sz w:val="22"/>
                <w:szCs w:val="22"/>
              </w:rPr>
            </w:pPr>
            <w:r>
              <w:rPr>
                <w:rFonts w:ascii="GHEA Grapalat" w:hAnsi="GHEA Grapalat" w:cs="Arial"/>
                <w:sz w:val="22"/>
                <w:szCs w:val="22"/>
              </w:rPr>
              <w:t>Название работы</w:t>
            </w:r>
          </w:p>
        </w:tc>
        <w:tc>
          <w:tcPr>
            <w:tcW w:w="700" w:type="dxa"/>
            <w:tcBorders>
              <w:top w:val="single" w:sz="4" w:space="0" w:color="000000"/>
              <w:left w:val="nil"/>
              <w:bottom w:val="single" w:sz="4" w:space="0" w:color="000000"/>
              <w:right w:val="single" w:sz="4" w:space="0" w:color="000000"/>
            </w:tcBorders>
            <w:shd w:val="clear" w:color="auto" w:fill="auto"/>
            <w:textDirection w:val="btLr"/>
            <w:vAlign w:val="center"/>
            <w:hideMark/>
          </w:tcPr>
          <w:p w:rsidR="00076704" w:rsidRDefault="00076704">
            <w:pPr>
              <w:jc w:val="center"/>
              <w:rPr>
                <w:rFonts w:ascii="GHEA Grapalat" w:hAnsi="GHEA Grapalat" w:cs="Arial"/>
                <w:sz w:val="22"/>
                <w:szCs w:val="22"/>
              </w:rPr>
            </w:pPr>
            <w:r>
              <w:rPr>
                <w:rFonts w:ascii="GHEA Grapalat" w:hAnsi="GHEA Grapalat" w:cs="Arial"/>
                <w:sz w:val="22"/>
                <w:szCs w:val="22"/>
              </w:rPr>
              <w:t>Единица измерения</w:t>
            </w:r>
          </w:p>
        </w:tc>
        <w:tc>
          <w:tcPr>
            <w:tcW w:w="1060" w:type="dxa"/>
            <w:tcBorders>
              <w:top w:val="single" w:sz="4" w:space="0" w:color="000000"/>
              <w:left w:val="nil"/>
              <w:bottom w:val="single" w:sz="4" w:space="0" w:color="000000"/>
              <w:right w:val="single" w:sz="4" w:space="0" w:color="000000"/>
            </w:tcBorders>
            <w:shd w:val="clear" w:color="auto" w:fill="auto"/>
            <w:textDirection w:val="btLr"/>
            <w:vAlign w:val="center"/>
            <w:hideMark/>
          </w:tcPr>
          <w:p w:rsidR="00076704" w:rsidRDefault="00076704">
            <w:pPr>
              <w:jc w:val="center"/>
              <w:rPr>
                <w:rFonts w:ascii="GHEA Grapalat" w:hAnsi="GHEA Grapalat" w:cs="Arial"/>
                <w:sz w:val="22"/>
                <w:szCs w:val="22"/>
              </w:rPr>
            </w:pPr>
            <w:r>
              <w:rPr>
                <w:rFonts w:ascii="GHEA Grapalat" w:hAnsi="GHEA Grapalat" w:cs="Arial"/>
                <w:sz w:val="22"/>
                <w:szCs w:val="22"/>
              </w:rPr>
              <w:t>Объем</w:t>
            </w:r>
          </w:p>
        </w:tc>
        <w:tc>
          <w:tcPr>
            <w:tcW w:w="880" w:type="dxa"/>
            <w:tcBorders>
              <w:top w:val="single" w:sz="4" w:space="0" w:color="000000"/>
              <w:left w:val="nil"/>
              <w:bottom w:val="single" w:sz="4" w:space="0" w:color="000000"/>
              <w:right w:val="single" w:sz="4" w:space="0" w:color="000000"/>
            </w:tcBorders>
            <w:shd w:val="clear" w:color="000000" w:fill="FFFFFF"/>
            <w:textDirection w:val="btLr"/>
            <w:vAlign w:val="center"/>
            <w:hideMark/>
          </w:tcPr>
          <w:p w:rsidR="00076704" w:rsidRDefault="00076704">
            <w:pPr>
              <w:jc w:val="center"/>
              <w:rPr>
                <w:rFonts w:ascii="Arial Unicode" w:hAnsi="Arial Unicode" w:cs="Arial"/>
                <w:sz w:val="20"/>
                <w:szCs w:val="20"/>
              </w:rPr>
            </w:pPr>
            <w:r>
              <w:rPr>
                <w:rFonts w:ascii="Arial Unicode" w:hAnsi="Arial Unicode" w:cs="Arial"/>
                <w:sz w:val="20"/>
                <w:szCs w:val="20"/>
              </w:rPr>
              <w:t>Стоимость единицы:</w:t>
            </w:r>
          </w:p>
        </w:tc>
        <w:tc>
          <w:tcPr>
            <w:tcW w:w="1140" w:type="dxa"/>
            <w:tcBorders>
              <w:top w:val="single" w:sz="4" w:space="0" w:color="000000"/>
              <w:left w:val="nil"/>
              <w:bottom w:val="single" w:sz="4" w:space="0" w:color="000000"/>
              <w:right w:val="single" w:sz="4" w:space="0" w:color="000000"/>
            </w:tcBorders>
            <w:shd w:val="clear" w:color="auto" w:fill="auto"/>
            <w:textDirection w:val="btLr"/>
            <w:vAlign w:val="center"/>
            <w:hideMark/>
          </w:tcPr>
          <w:p w:rsidR="00076704" w:rsidRDefault="00076704">
            <w:pPr>
              <w:jc w:val="center"/>
              <w:rPr>
                <w:rFonts w:ascii="Arial Unicode" w:hAnsi="Arial Unicode" w:cs="Arial"/>
                <w:sz w:val="20"/>
                <w:szCs w:val="20"/>
              </w:rPr>
            </w:pPr>
            <w:r>
              <w:rPr>
                <w:rFonts w:ascii="Arial Unicode" w:hAnsi="Arial Unicode" w:cs="Arial"/>
                <w:sz w:val="20"/>
                <w:szCs w:val="20"/>
              </w:rPr>
              <w:t>Общая стоимость / тыс. Драмов /</w:t>
            </w:r>
          </w:p>
        </w:tc>
        <w:tc>
          <w:tcPr>
            <w:tcW w:w="840" w:type="dxa"/>
            <w:tcBorders>
              <w:top w:val="single" w:sz="4" w:space="0" w:color="000000"/>
              <w:left w:val="nil"/>
              <w:bottom w:val="single" w:sz="4" w:space="0" w:color="000000"/>
              <w:right w:val="single" w:sz="4" w:space="0" w:color="000000"/>
            </w:tcBorders>
            <w:shd w:val="clear" w:color="auto" w:fill="auto"/>
            <w:textDirection w:val="btLr"/>
            <w:vAlign w:val="center"/>
            <w:hideMark/>
          </w:tcPr>
          <w:p w:rsidR="00076704" w:rsidRDefault="00076704">
            <w:pPr>
              <w:jc w:val="center"/>
              <w:rPr>
                <w:rFonts w:ascii="Arial Unicode" w:hAnsi="Arial Unicode" w:cs="Arial"/>
                <w:sz w:val="20"/>
                <w:szCs w:val="20"/>
              </w:rPr>
            </w:pPr>
            <w:r>
              <w:rPr>
                <w:rFonts w:ascii="Arial Unicode" w:hAnsi="Arial Unicode" w:cs="Arial"/>
                <w:sz w:val="20"/>
                <w:szCs w:val="20"/>
              </w:rPr>
              <w:t>Общая стоимость (проценты)</w:t>
            </w:r>
          </w:p>
        </w:tc>
      </w:tr>
      <w:tr w:rsidR="00076704" w:rsidTr="00076704">
        <w:trPr>
          <w:trHeight w:val="330"/>
        </w:trPr>
        <w:tc>
          <w:tcPr>
            <w:tcW w:w="517" w:type="dxa"/>
            <w:tcBorders>
              <w:top w:val="nil"/>
              <w:left w:val="single" w:sz="4" w:space="0" w:color="000000"/>
              <w:bottom w:val="single" w:sz="4" w:space="0" w:color="000000"/>
              <w:right w:val="single" w:sz="4" w:space="0" w:color="000000"/>
            </w:tcBorders>
            <w:shd w:val="clear" w:color="auto" w:fill="auto"/>
            <w:vAlign w:val="bottom"/>
            <w:hideMark/>
          </w:tcPr>
          <w:p w:rsidR="00076704" w:rsidRDefault="00076704">
            <w:pPr>
              <w:jc w:val="center"/>
              <w:rPr>
                <w:rFonts w:ascii="GHEA Grapalat" w:hAnsi="GHEA Grapalat" w:cs="Arial"/>
                <w:sz w:val="22"/>
                <w:szCs w:val="22"/>
              </w:rPr>
            </w:pPr>
            <w:r>
              <w:rPr>
                <w:rFonts w:ascii="GHEA Grapalat" w:hAnsi="GHEA Grapalat" w:cs="Arial"/>
                <w:sz w:val="22"/>
                <w:szCs w:val="22"/>
              </w:rPr>
              <w:t>1</w:t>
            </w:r>
          </w:p>
        </w:tc>
        <w:tc>
          <w:tcPr>
            <w:tcW w:w="5513" w:type="dxa"/>
            <w:tcBorders>
              <w:top w:val="nil"/>
              <w:left w:val="nil"/>
              <w:bottom w:val="single" w:sz="4" w:space="0" w:color="000000"/>
              <w:right w:val="single" w:sz="4" w:space="0" w:color="000000"/>
            </w:tcBorders>
            <w:shd w:val="clear" w:color="auto" w:fill="auto"/>
            <w:vAlign w:val="bottom"/>
            <w:hideMark/>
          </w:tcPr>
          <w:p w:rsidR="00076704" w:rsidRDefault="00076704">
            <w:pPr>
              <w:jc w:val="center"/>
              <w:rPr>
                <w:rFonts w:ascii="GHEA Grapalat" w:hAnsi="GHEA Grapalat" w:cs="Arial"/>
                <w:sz w:val="22"/>
                <w:szCs w:val="22"/>
              </w:rPr>
            </w:pPr>
            <w:r>
              <w:rPr>
                <w:rFonts w:ascii="GHEA Grapalat" w:hAnsi="GHEA Grapalat" w:cs="Arial"/>
                <w:sz w:val="22"/>
                <w:szCs w:val="22"/>
              </w:rPr>
              <w:t>2</w:t>
            </w:r>
          </w:p>
        </w:tc>
        <w:tc>
          <w:tcPr>
            <w:tcW w:w="700" w:type="dxa"/>
            <w:tcBorders>
              <w:top w:val="nil"/>
              <w:left w:val="nil"/>
              <w:bottom w:val="single" w:sz="4" w:space="0" w:color="000000"/>
              <w:right w:val="single" w:sz="4" w:space="0" w:color="000000"/>
            </w:tcBorders>
            <w:shd w:val="clear" w:color="auto" w:fill="auto"/>
            <w:vAlign w:val="bottom"/>
            <w:hideMark/>
          </w:tcPr>
          <w:p w:rsidR="00076704" w:rsidRDefault="00076704">
            <w:pPr>
              <w:jc w:val="center"/>
              <w:rPr>
                <w:rFonts w:ascii="GHEA Grapalat" w:hAnsi="GHEA Grapalat" w:cs="Arial"/>
                <w:sz w:val="22"/>
                <w:szCs w:val="22"/>
              </w:rPr>
            </w:pPr>
            <w:r>
              <w:rPr>
                <w:rFonts w:ascii="GHEA Grapalat" w:hAnsi="GHEA Grapalat" w:cs="Arial"/>
                <w:sz w:val="22"/>
                <w:szCs w:val="22"/>
              </w:rPr>
              <w:t>3</w:t>
            </w:r>
          </w:p>
        </w:tc>
        <w:tc>
          <w:tcPr>
            <w:tcW w:w="1060" w:type="dxa"/>
            <w:tcBorders>
              <w:top w:val="nil"/>
              <w:left w:val="nil"/>
              <w:bottom w:val="single" w:sz="4" w:space="0" w:color="000000"/>
              <w:right w:val="single" w:sz="4" w:space="0" w:color="000000"/>
            </w:tcBorders>
            <w:shd w:val="clear" w:color="auto" w:fill="auto"/>
            <w:vAlign w:val="bottom"/>
            <w:hideMark/>
          </w:tcPr>
          <w:p w:rsidR="00076704" w:rsidRDefault="00076704">
            <w:pPr>
              <w:jc w:val="center"/>
              <w:rPr>
                <w:rFonts w:ascii="GHEA Grapalat" w:hAnsi="GHEA Grapalat" w:cs="Arial"/>
                <w:sz w:val="22"/>
                <w:szCs w:val="22"/>
              </w:rPr>
            </w:pPr>
            <w:r>
              <w:rPr>
                <w:rFonts w:ascii="GHEA Grapalat" w:hAnsi="GHEA Grapalat" w:cs="Arial"/>
                <w:sz w:val="22"/>
                <w:szCs w:val="22"/>
              </w:rPr>
              <w:t>4</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5</w:t>
            </w:r>
          </w:p>
        </w:tc>
        <w:tc>
          <w:tcPr>
            <w:tcW w:w="114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6</w:t>
            </w:r>
          </w:p>
        </w:tc>
        <w:tc>
          <w:tcPr>
            <w:tcW w:w="84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7</w:t>
            </w:r>
          </w:p>
        </w:tc>
      </w:tr>
      <w:tr w:rsidR="00076704" w:rsidTr="00076704">
        <w:trPr>
          <w:trHeight w:val="390"/>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rPr>
                <w:rFonts w:ascii="Arial Unicode" w:hAnsi="Arial Unicode" w:cs="Arial"/>
                <w:sz w:val="22"/>
                <w:szCs w:val="22"/>
              </w:rPr>
            </w:pPr>
            <w:r>
              <w:rPr>
                <w:rFonts w:ascii="Arial" w:hAnsi="Arial" w:cs="Arial"/>
                <w:sz w:val="22"/>
                <w:szCs w:val="22"/>
              </w:rPr>
              <w:t> </w:t>
            </w:r>
          </w:p>
        </w:tc>
        <w:tc>
          <w:tcPr>
            <w:tcW w:w="5513" w:type="dxa"/>
            <w:tcBorders>
              <w:top w:val="nil"/>
              <w:left w:val="nil"/>
              <w:bottom w:val="single" w:sz="4" w:space="0" w:color="000000"/>
              <w:right w:val="single" w:sz="4" w:space="0" w:color="000000"/>
            </w:tcBorders>
            <w:shd w:val="clear" w:color="auto" w:fill="auto"/>
            <w:vAlign w:val="center"/>
            <w:hideMark/>
          </w:tcPr>
          <w:p w:rsidR="00076704" w:rsidRDefault="00076704">
            <w:pPr>
              <w:jc w:val="center"/>
              <w:rPr>
                <w:rFonts w:ascii="Arial Unicode" w:hAnsi="Arial Unicode" w:cs="Arial"/>
                <w:sz w:val="22"/>
                <w:szCs w:val="22"/>
                <w:u w:val="single"/>
              </w:rPr>
            </w:pPr>
            <w:r>
              <w:rPr>
                <w:rFonts w:ascii="Arial Unicode" w:hAnsi="Arial Unicode" w:cs="Arial"/>
                <w:sz w:val="22"/>
                <w:szCs w:val="22"/>
                <w:u w:val="single"/>
              </w:rPr>
              <w:t>Работы по сносу</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rPr>
                <w:rFonts w:ascii="Arial Unicode" w:hAnsi="Arial Unicode" w:cs="Arial"/>
                <w:sz w:val="22"/>
                <w:szCs w:val="22"/>
              </w:rPr>
            </w:pPr>
            <w:r>
              <w:rPr>
                <w:rFonts w:ascii="Arial" w:hAnsi="Arial" w:cs="Arial"/>
                <w:sz w:val="22"/>
                <w:szCs w:val="22"/>
              </w:rPr>
              <w:t> </w:t>
            </w:r>
          </w:p>
        </w:tc>
        <w:tc>
          <w:tcPr>
            <w:tcW w:w="1060" w:type="dxa"/>
            <w:tcBorders>
              <w:top w:val="nil"/>
              <w:left w:val="nil"/>
              <w:bottom w:val="single" w:sz="4" w:space="0" w:color="000000"/>
              <w:right w:val="single" w:sz="4" w:space="0" w:color="000000"/>
            </w:tcBorders>
            <w:shd w:val="clear" w:color="auto" w:fill="auto"/>
            <w:noWrap/>
            <w:vAlign w:val="center"/>
            <w:hideMark/>
          </w:tcPr>
          <w:p w:rsidR="00076704" w:rsidRDefault="00076704">
            <w:pPr>
              <w:rPr>
                <w:rFonts w:ascii="Arial Unicode" w:hAnsi="Arial Unicode" w:cs="Arial"/>
                <w:sz w:val="22"/>
                <w:szCs w:val="22"/>
              </w:rPr>
            </w:pPr>
            <w:r>
              <w:rPr>
                <w:rFonts w:ascii="Arial" w:hAnsi="Arial" w:cs="Arial"/>
                <w:sz w:val="22"/>
                <w:szCs w:val="22"/>
              </w:rPr>
              <w:t> </w:t>
            </w:r>
          </w:p>
        </w:tc>
        <w:tc>
          <w:tcPr>
            <w:tcW w:w="880" w:type="dxa"/>
            <w:tcBorders>
              <w:top w:val="nil"/>
              <w:left w:val="nil"/>
              <w:bottom w:val="single" w:sz="4" w:space="0" w:color="000000"/>
              <w:right w:val="single" w:sz="4" w:space="0" w:color="000000"/>
            </w:tcBorders>
            <w:shd w:val="clear" w:color="auto" w:fill="auto"/>
            <w:noWrap/>
            <w:vAlign w:val="bottom"/>
            <w:hideMark/>
          </w:tcPr>
          <w:p w:rsidR="00076704" w:rsidRDefault="00076704">
            <w:pPr>
              <w:rPr>
                <w:rFonts w:ascii="Arial Armenian" w:hAnsi="Arial Armenian" w:cs="Arial"/>
                <w:sz w:val="22"/>
                <w:szCs w:val="22"/>
              </w:rPr>
            </w:pPr>
            <w:r>
              <w:rPr>
                <w:rFonts w:ascii="Arial Armenian" w:hAnsi="Arial Armenian" w:cs="Arial"/>
                <w:sz w:val="22"/>
                <w:szCs w:val="22"/>
              </w:rPr>
              <w:t> </w:t>
            </w:r>
          </w:p>
        </w:tc>
        <w:tc>
          <w:tcPr>
            <w:tcW w:w="1140" w:type="dxa"/>
            <w:tcBorders>
              <w:top w:val="nil"/>
              <w:left w:val="nil"/>
              <w:bottom w:val="single" w:sz="4" w:space="0" w:color="000000"/>
              <w:right w:val="single" w:sz="4" w:space="0" w:color="000000"/>
            </w:tcBorders>
            <w:shd w:val="clear" w:color="auto" w:fill="auto"/>
            <w:noWrap/>
            <w:vAlign w:val="bottom"/>
            <w:hideMark/>
          </w:tcPr>
          <w:p w:rsidR="00076704" w:rsidRDefault="00076704">
            <w:pPr>
              <w:rPr>
                <w:rFonts w:ascii="Arial Armenian" w:hAnsi="Arial Armenian" w:cs="Arial"/>
                <w:sz w:val="22"/>
                <w:szCs w:val="22"/>
              </w:rPr>
            </w:pPr>
            <w:r>
              <w:rPr>
                <w:rFonts w:ascii="Arial Armenian" w:hAnsi="Arial Armenian" w:cs="Arial"/>
                <w:sz w:val="22"/>
                <w:szCs w:val="22"/>
              </w:rPr>
              <w:t> </w:t>
            </w:r>
          </w:p>
        </w:tc>
        <w:tc>
          <w:tcPr>
            <w:tcW w:w="840" w:type="dxa"/>
            <w:tcBorders>
              <w:top w:val="nil"/>
              <w:left w:val="nil"/>
              <w:bottom w:val="single" w:sz="4" w:space="0" w:color="000000"/>
              <w:right w:val="single" w:sz="4" w:space="0" w:color="000000"/>
            </w:tcBorders>
            <w:shd w:val="clear" w:color="auto" w:fill="auto"/>
            <w:noWrap/>
            <w:vAlign w:val="bottom"/>
            <w:hideMark/>
          </w:tcPr>
          <w:p w:rsidR="00076704" w:rsidRDefault="00076704">
            <w:pPr>
              <w:rPr>
                <w:rFonts w:ascii="Arial Armenian" w:hAnsi="Arial Armenian" w:cs="Arial"/>
                <w:sz w:val="22"/>
                <w:szCs w:val="22"/>
              </w:rPr>
            </w:pPr>
            <w:r>
              <w:rPr>
                <w:rFonts w:ascii="Arial Armenian" w:hAnsi="Arial Armenian" w:cs="Arial"/>
                <w:sz w:val="22"/>
                <w:szCs w:val="22"/>
              </w:rPr>
              <w:t> </w:t>
            </w:r>
          </w:p>
        </w:tc>
      </w:tr>
      <w:tr w:rsidR="00076704" w:rsidTr="006F3A4C">
        <w:trPr>
          <w:trHeight w:val="285"/>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1</w:t>
            </w:r>
          </w:p>
        </w:tc>
        <w:tc>
          <w:tcPr>
            <w:tcW w:w="5513"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Unicode" w:hAnsi="Arial Unicode" w:cs="Arial"/>
                <w:sz w:val="22"/>
                <w:szCs w:val="22"/>
              </w:rPr>
            </w:pPr>
            <w:r>
              <w:rPr>
                <w:rFonts w:ascii="Arial Unicode" w:hAnsi="Arial Unicode" w:cs="Arial"/>
                <w:sz w:val="22"/>
                <w:szCs w:val="22"/>
              </w:rPr>
              <w:t xml:space="preserve">Очистка водоэмульсионной краски с потолка </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м 2:</w:t>
            </w:r>
          </w:p>
        </w:tc>
        <w:tc>
          <w:tcPr>
            <w:tcW w:w="106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224</w:t>
            </w:r>
          </w:p>
        </w:tc>
        <w:tc>
          <w:tcPr>
            <w:tcW w:w="88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Armenian" w:hAnsi="Arial Armenian"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Armenian" w:hAnsi="Arial Armenian" w:cs="Arial"/>
                <w:sz w:val="22"/>
                <w:szCs w:val="22"/>
              </w:rPr>
            </w:pPr>
          </w:p>
        </w:tc>
        <w:tc>
          <w:tcPr>
            <w:tcW w:w="84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Armenian" w:hAnsi="Arial Armenian" w:cs="Arial"/>
                <w:sz w:val="22"/>
                <w:szCs w:val="22"/>
              </w:rPr>
            </w:pPr>
          </w:p>
        </w:tc>
      </w:tr>
      <w:tr w:rsidR="00076704" w:rsidTr="006F3A4C">
        <w:trPr>
          <w:trHeight w:val="285"/>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2</w:t>
            </w:r>
          </w:p>
        </w:tc>
        <w:tc>
          <w:tcPr>
            <w:tcW w:w="5513"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Unicode" w:hAnsi="Arial Unicode" w:cs="Arial"/>
                <w:sz w:val="22"/>
                <w:szCs w:val="22"/>
              </w:rPr>
            </w:pPr>
            <w:r>
              <w:rPr>
                <w:rFonts w:ascii="Arial Unicode" w:hAnsi="Arial Unicode" w:cs="Arial"/>
                <w:sz w:val="22"/>
                <w:szCs w:val="22"/>
              </w:rPr>
              <w:t>Очистка масляной краски от стен</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м 2:</w:t>
            </w:r>
          </w:p>
        </w:tc>
        <w:tc>
          <w:tcPr>
            <w:tcW w:w="106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191</w:t>
            </w:r>
          </w:p>
        </w:tc>
        <w:tc>
          <w:tcPr>
            <w:tcW w:w="88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Unicode" w:hAnsi="Arial Unicode"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Armenian" w:hAnsi="Arial Armenian" w:cs="Arial"/>
                <w:sz w:val="22"/>
                <w:szCs w:val="22"/>
              </w:rPr>
            </w:pPr>
          </w:p>
        </w:tc>
        <w:tc>
          <w:tcPr>
            <w:tcW w:w="84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Armenian" w:hAnsi="Arial Armenian" w:cs="Arial"/>
                <w:sz w:val="22"/>
                <w:szCs w:val="22"/>
              </w:rPr>
            </w:pPr>
          </w:p>
        </w:tc>
      </w:tr>
      <w:tr w:rsidR="00076704" w:rsidTr="006F3A4C">
        <w:trPr>
          <w:trHeight w:val="285"/>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3</w:t>
            </w:r>
          </w:p>
        </w:tc>
        <w:tc>
          <w:tcPr>
            <w:tcW w:w="5513"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Unicode" w:hAnsi="Arial Unicode" w:cs="Arial"/>
                <w:sz w:val="22"/>
                <w:szCs w:val="22"/>
              </w:rPr>
            </w:pPr>
            <w:r>
              <w:rPr>
                <w:rFonts w:ascii="Arial Unicode" w:hAnsi="Arial Unicode" w:cs="Arial"/>
                <w:sz w:val="22"/>
                <w:szCs w:val="22"/>
              </w:rPr>
              <w:t>Очистка водоэмульсионной краски от стен</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м 2:</w:t>
            </w:r>
          </w:p>
        </w:tc>
        <w:tc>
          <w:tcPr>
            <w:tcW w:w="106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370</w:t>
            </w:r>
          </w:p>
        </w:tc>
        <w:tc>
          <w:tcPr>
            <w:tcW w:w="88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Unicode" w:hAnsi="Arial Unicode"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Armenian" w:hAnsi="Arial Armenian" w:cs="Arial"/>
                <w:sz w:val="22"/>
                <w:szCs w:val="22"/>
              </w:rPr>
            </w:pPr>
          </w:p>
        </w:tc>
        <w:tc>
          <w:tcPr>
            <w:tcW w:w="84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Armenian" w:hAnsi="Arial Armenian" w:cs="Arial"/>
                <w:sz w:val="22"/>
                <w:szCs w:val="22"/>
              </w:rPr>
            </w:pPr>
          </w:p>
        </w:tc>
      </w:tr>
      <w:tr w:rsidR="00076704" w:rsidTr="006F3A4C">
        <w:trPr>
          <w:trHeight w:val="285"/>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4</w:t>
            </w:r>
          </w:p>
        </w:tc>
        <w:tc>
          <w:tcPr>
            <w:tcW w:w="5513"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Unicode" w:hAnsi="Arial Unicode" w:cs="Arial"/>
                <w:sz w:val="22"/>
                <w:szCs w:val="22"/>
              </w:rPr>
            </w:pPr>
            <w:r>
              <w:rPr>
                <w:rFonts w:ascii="Arial Unicode" w:hAnsi="Arial Unicode" w:cs="Arial"/>
                <w:sz w:val="22"/>
                <w:szCs w:val="22"/>
              </w:rPr>
              <w:t>Снос деревянных полов вместе с лагами</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м 2:</w:t>
            </w:r>
          </w:p>
        </w:tc>
        <w:tc>
          <w:tcPr>
            <w:tcW w:w="106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172.5</w:t>
            </w:r>
          </w:p>
        </w:tc>
        <w:tc>
          <w:tcPr>
            <w:tcW w:w="88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Unicode" w:hAnsi="Arial Unicode"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Armenian" w:hAnsi="Arial Armenian" w:cs="Arial"/>
                <w:sz w:val="22"/>
                <w:szCs w:val="22"/>
              </w:rPr>
            </w:pPr>
          </w:p>
        </w:tc>
        <w:tc>
          <w:tcPr>
            <w:tcW w:w="84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Armenian" w:hAnsi="Arial Armenian" w:cs="Arial"/>
                <w:sz w:val="22"/>
                <w:szCs w:val="22"/>
              </w:rPr>
            </w:pPr>
          </w:p>
        </w:tc>
      </w:tr>
      <w:tr w:rsidR="00076704" w:rsidTr="006F3A4C">
        <w:trPr>
          <w:trHeight w:val="285"/>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5</w:t>
            </w:r>
          </w:p>
        </w:tc>
        <w:tc>
          <w:tcPr>
            <w:tcW w:w="5513"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Unicode" w:hAnsi="Arial Unicode" w:cs="Arial"/>
                <w:sz w:val="22"/>
                <w:szCs w:val="22"/>
              </w:rPr>
            </w:pPr>
            <w:r>
              <w:rPr>
                <w:rFonts w:ascii="Arial Unicode" w:hAnsi="Arial Unicode" w:cs="Arial"/>
                <w:sz w:val="22"/>
                <w:szCs w:val="22"/>
              </w:rPr>
              <w:t>Снос керамической плитки</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м 2:</w:t>
            </w:r>
          </w:p>
        </w:tc>
        <w:tc>
          <w:tcPr>
            <w:tcW w:w="106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51.5</w:t>
            </w:r>
          </w:p>
        </w:tc>
        <w:tc>
          <w:tcPr>
            <w:tcW w:w="88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Unicode" w:hAnsi="Arial Unicode"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Armenian" w:hAnsi="Arial Armenian" w:cs="Arial"/>
                <w:sz w:val="22"/>
                <w:szCs w:val="22"/>
              </w:rPr>
            </w:pPr>
          </w:p>
        </w:tc>
        <w:tc>
          <w:tcPr>
            <w:tcW w:w="84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Armenian" w:hAnsi="Arial Armenian" w:cs="Arial"/>
                <w:sz w:val="22"/>
                <w:szCs w:val="22"/>
              </w:rPr>
            </w:pPr>
          </w:p>
        </w:tc>
      </w:tr>
      <w:tr w:rsidR="00076704" w:rsidTr="006F3A4C">
        <w:trPr>
          <w:trHeight w:val="285"/>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6</w:t>
            </w:r>
          </w:p>
        </w:tc>
        <w:tc>
          <w:tcPr>
            <w:tcW w:w="5513"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Unicode" w:hAnsi="Arial Unicode" w:cs="Arial"/>
                <w:sz w:val="22"/>
                <w:szCs w:val="22"/>
              </w:rPr>
            </w:pPr>
            <w:r>
              <w:rPr>
                <w:rFonts w:ascii="Arial Unicode" w:hAnsi="Arial Unicode" w:cs="Arial"/>
                <w:sz w:val="22"/>
                <w:szCs w:val="22"/>
              </w:rPr>
              <w:t>Разборка выключателей</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штук</w:t>
            </w:r>
          </w:p>
        </w:tc>
        <w:tc>
          <w:tcPr>
            <w:tcW w:w="106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6</w:t>
            </w:r>
          </w:p>
        </w:tc>
        <w:tc>
          <w:tcPr>
            <w:tcW w:w="88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Unicode" w:hAnsi="Arial Unicode"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Armenian" w:hAnsi="Arial Armenian" w:cs="Arial"/>
                <w:sz w:val="22"/>
                <w:szCs w:val="22"/>
              </w:rPr>
            </w:pPr>
          </w:p>
        </w:tc>
        <w:tc>
          <w:tcPr>
            <w:tcW w:w="84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Armenian" w:hAnsi="Arial Armenian" w:cs="Arial"/>
                <w:sz w:val="22"/>
                <w:szCs w:val="22"/>
              </w:rPr>
            </w:pPr>
          </w:p>
        </w:tc>
      </w:tr>
      <w:tr w:rsidR="00076704" w:rsidTr="006F3A4C">
        <w:trPr>
          <w:trHeight w:val="285"/>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7</w:t>
            </w:r>
          </w:p>
        </w:tc>
        <w:tc>
          <w:tcPr>
            <w:tcW w:w="5513"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Unicode" w:hAnsi="Arial Unicode" w:cs="Arial"/>
                <w:sz w:val="22"/>
                <w:szCs w:val="22"/>
              </w:rPr>
            </w:pPr>
            <w:r>
              <w:rPr>
                <w:rFonts w:ascii="Arial Unicode" w:hAnsi="Arial Unicode" w:cs="Arial"/>
                <w:sz w:val="22"/>
                <w:szCs w:val="22"/>
              </w:rPr>
              <w:t>Разборка светильников</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штук</w:t>
            </w:r>
          </w:p>
        </w:tc>
        <w:tc>
          <w:tcPr>
            <w:tcW w:w="106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15</w:t>
            </w:r>
          </w:p>
        </w:tc>
        <w:tc>
          <w:tcPr>
            <w:tcW w:w="88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Unicode" w:hAnsi="Arial Unicode"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Armenian" w:hAnsi="Arial Armenian" w:cs="Arial"/>
                <w:sz w:val="22"/>
                <w:szCs w:val="22"/>
              </w:rPr>
            </w:pPr>
          </w:p>
        </w:tc>
        <w:tc>
          <w:tcPr>
            <w:tcW w:w="84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Armenian" w:hAnsi="Arial Armenian" w:cs="Arial"/>
                <w:sz w:val="22"/>
                <w:szCs w:val="22"/>
              </w:rPr>
            </w:pPr>
          </w:p>
        </w:tc>
      </w:tr>
      <w:tr w:rsidR="00076704" w:rsidTr="006F3A4C">
        <w:trPr>
          <w:trHeight w:val="645"/>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8</w:t>
            </w:r>
          </w:p>
        </w:tc>
        <w:tc>
          <w:tcPr>
            <w:tcW w:w="5513"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GHEA Grapalat" w:hAnsi="GHEA Grapalat" w:cs="Arial"/>
                <w:sz w:val="22"/>
                <w:szCs w:val="22"/>
              </w:rPr>
            </w:pPr>
            <w:r>
              <w:rPr>
                <w:rFonts w:ascii="GHEA Grapalat" w:hAnsi="GHEA Grapalat" w:cs="Arial"/>
                <w:sz w:val="22"/>
                <w:szCs w:val="22"/>
              </w:rPr>
              <w:t>Уборка мусора, вывоз из здания, погрузка и выгрузка 3 км</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т</w:t>
            </w:r>
          </w:p>
        </w:tc>
        <w:tc>
          <w:tcPr>
            <w:tcW w:w="106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Unicode" w:hAnsi="Arial Unicode" w:cs="Arial"/>
                <w:sz w:val="22"/>
                <w:szCs w:val="22"/>
              </w:rPr>
              <w:t>22</w:t>
            </w:r>
          </w:p>
        </w:tc>
        <w:tc>
          <w:tcPr>
            <w:tcW w:w="88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Unicode" w:hAnsi="Arial Unicode"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Armenian" w:hAnsi="Arial Armenian" w:cs="Arial"/>
                <w:sz w:val="22"/>
                <w:szCs w:val="22"/>
              </w:rPr>
            </w:pPr>
          </w:p>
        </w:tc>
        <w:tc>
          <w:tcPr>
            <w:tcW w:w="84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Armenian" w:hAnsi="Arial Armenian" w:cs="Arial"/>
                <w:sz w:val="22"/>
                <w:szCs w:val="22"/>
              </w:rPr>
            </w:pPr>
          </w:p>
        </w:tc>
      </w:tr>
      <w:tr w:rsidR="00076704" w:rsidTr="006F3A4C">
        <w:trPr>
          <w:trHeight w:val="330"/>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w:hAnsi="Arial" w:cs="Arial"/>
                <w:sz w:val="22"/>
                <w:szCs w:val="22"/>
              </w:rPr>
              <w:t> </w:t>
            </w:r>
          </w:p>
        </w:tc>
        <w:tc>
          <w:tcPr>
            <w:tcW w:w="5513"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GHEA Grapalat" w:hAnsi="GHEA Grapalat" w:cs="Arial"/>
                <w:sz w:val="22"/>
                <w:szCs w:val="22"/>
              </w:rPr>
            </w:pPr>
            <w:r>
              <w:rPr>
                <w:rFonts w:ascii="GHEA Grapalat" w:hAnsi="GHEA Grapalat" w:cs="Arial"/>
                <w:sz w:val="22"/>
                <w:szCs w:val="22"/>
              </w:rPr>
              <w:t>всего 1</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w:hAnsi="Arial" w:cs="Arial"/>
                <w:sz w:val="22"/>
                <w:szCs w:val="22"/>
              </w:rPr>
              <w:t> </w:t>
            </w:r>
          </w:p>
        </w:tc>
        <w:tc>
          <w:tcPr>
            <w:tcW w:w="106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w:hAnsi="Arial" w:cs="Arial"/>
                <w:sz w:val="22"/>
                <w:szCs w:val="22"/>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c>
          <w:tcPr>
            <w:tcW w:w="114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Armenian" w:hAnsi="Arial Armenian" w:cs="Arial"/>
                <w:b/>
                <w:bCs/>
                <w:sz w:val="22"/>
                <w:szCs w:val="22"/>
              </w:rPr>
            </w:pPr>
          </w:p>
        </w:tc>
        <w:tc>
          <w:tcPr>
            <w:tcW w:w="840" w:type="dxa"/>
            <w:tcBorders>
              <w:top w:val="nil"/>
              <w:left w:val="nil"/>
              <w:bottom w:val="single" w:sz="4" w:space="0" w:color="000000"/>
              <w:right w:val="single" w:sz="4" w:space="0" w:color="000000"/>
            </w:tcBorders>
            <w:shd w:val="clear" w:color="auto" w:fill="auto"/>
            <w:noWrap/>
            <w:vAlign w:val="center"/>
            <w:hideMark/>
          </w:tcPr>
          <w:p w:rsidR="00076704" w:rsidRPr="006F3A4C" w:rsidRDefault="006F3A4C">
            <w:pPr>
              <w:jc w:val="center"/>
              <w:rPr>
                <w:rFonts w:ascii="Arial Armenian" w:hAnsi="Arial Armenian" w:cs="Arial"/>
                <w:b/>
                <w:sz w:val="22"/>
                <w:szCs w:val="22"/>
              </w:rPr>
            </w:pPr>
            <w:r w:rsidRPr="006F3A4C">
              <w:rPr>
                <w:rFonts w:ascii="Arial Armenian" w:hAnsi="Arial Armenian" w:cs="Arial"/>
                <w:b/>
                <w:sz w:val="22"/>
                <w:szCs w:val="22"/>
              </w:rPr>
              <w:t>3.88</w:t>
            </w:r>
            <w:r w:rsidR="00076704" w:rsidRPr="006F3A4C">
              <w:rPr>
                <w:rFonts w:ascii="Arial Armenian" w:hAnsi="Arial Armenian" w:cs="Arial"/>
                <w:b/>
                <w:sz w:val="22"/>
                <w:szCs w:val="22"/>
              </w:rPr>
              <w:t> </w:t>
            </w:r>
          </w:p>
        </w:tc>
      </w:tr>
      <w:tr w:rsidR="00076704" w:rsidTr="00076704">
        <w:trPr>
          <w:trHeight w:val="645"/>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w:hAnsi="Arial" w:cs="Arial"/>
                <w:sz w:val="22"/>
                <w:szCs w:val="22"/>
              </w:rPr>
              <w:t> </w:t>
            </w:r>
          </w:p>
        </w:tc>
        <w:tc>
          <w:tcPr>
            <w:tcW w:w="5513" w:type="dxa"/>
            <w:tcBorders>
              <w:top w:val="nil"/>
              <w:left w:val="nil"/>
              <w:bottom w:val="single" w:sz="4" w:space="0" w:color="000000"/>
              <w:right w:val="single" w:sz="4" w:space="0" w:color="000000"/>
            </w:tcBorders>
            <w:shd w:val="clear" w:color="auto" w:fill="auto"/>
            <w:vAlign w:val="center"/>
            <w:hideMark/>
          </w:tcPr>
          <w:p w:rsidR="00076704" w:rsidRDefault="00076704">
            <w:pPr>
              <w:jc w:val="center"/>
              <w:rPr>
                <w:rFonts w:ascii="Arial Unicode" w:hAnsi="Arial Unicode" w:cs="Arial"/>
                <w:sz w:val="22"/>
                <w:szCs w:val="22"/>
                <w:u w:val="single"/>
              </w:rPr>
            </w:pPr>
            <w:r>
              <w:rPr>
                <w:rFonts w:ascii="Arial Unicode" w:hAnsi="Arial Unicode" w:cs="Arial"/>
                <w:sz w:val="22"/>
                <w:szCs w:val="22"/>
                <w:u w:val="single"/>
              </w:rPr>
              <w:t>Отделочные работы Полы</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w:hAnsi="Arial" w:cs="Arial"/>
                <w:sz w:val="22"/>
                <w:szCs w:val="22"/>
              </w:rPr>
              <w:t> </w:t>
            </w:r>
          </w:p>
        </w:tc>
        <w:tc>
          <w:tcPr>
            <w:tcW w:w="106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w:hAnsi="Arial" w:cs="Arial"/>
                <w:sz w:val="22"/>
                <w:szCs w:val="22"/>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c>
          <w:tcPr>
            <w:tcW w:w="114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c>
          <w:tcPr>
            <w:tcW w:w="84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r>
      <w:tr w:rsidR="00B66D96" w:rsidTr="00B66D96">
        <w:trPr>
          <w:trHeight w:val="330"/>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B66D96" w:rsidRDefault="00B66D96">
            <w:pPr>
              <w:jc w:val="center"/>
              <w:rPr>
                <w:rFonts w:ascii="GHEA Grapalat" w:hAnsi="GHEA Grapalat" w:cs="Arial"/>
                <w:sz w:val="22"/>
                <w:szCs w:val="22"/>
              </w:rPr>
            </w:pPr>
            <w:r>
              <w:rPr>
                <w:rFonts w:ascii="GHEA Grapalat" w:hAnsi="GHEA Grapalat" w:cs="Arial"/>
                <w:sz w:val="22"/>
                <w:szCs w:val="22"/>
              </w:rPr>
              <w:t>1</w:t>
            </w:r>
          </w:p>
        </w:tc>
        <w:tc>
          <w:tcPr>
            <w:tcW w:w="5513" w:type="dxa"/>
            <w:tcBorders>
              <w:top w:val="nil"/>
              <w:left w:val="nil"/>
              <w:bottom w:val="single" w:sz="4" w:space="0" w:color="000000"/>
              <w:right w:val="single" w:sz="4" w:space="0" w:color="000000"/>
            </w:tcBorders>
            <w:shd w:val="clear" w:color="auto" w:fill="auto"/>
            <w:vAlign w:val="center"/>
            <w:hideMark/>
          </w:tcPr>
          <w:p w:rsidR="00B66D96" w:rsidRDefault="00B66D96">
            <w:pPr>
              <w:rPr>
                <w:rFonts w:ascii="GHEA Grapalat" w:hAnsi="GHEA Grapalat" w:cs="Arial"/>
                <w:sz w:val="22"/>
                <w:szCs w:val="22"/>
              </w:rPr>
            </w:pPr>
            <w:r>
              <w:rPr>
                <w:rFonts w:ascii="GHEA Grapalat" w:hAnsi="GHEA Grapalat" w:cs="Arial"/>
                <w:sz w:val="22"/>
                <w:szCs w:val="22"/>
              </w:rPr>
              <w:t>Установка Картелии</w:t>
            </w:r>
          </w:p>
        </w:tc>
        <w:tc>
          <w:tcPr>
            <w:tcW w:w="70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GHEA Grapalat" w:hAnsi="GHEA Grapalat" w:cs="Arial"/>
                <w:sz w:val="22"/>
                <w:szCs w:val="22"/>
              </w:rPr>
            </w:pPr>
            <w:r>
              <w:rPr>
                <w:rFonts w:ascii="GHEA Grapalat" w:hAnsi="GHEA Grapalat" w:cs="Arial"/>
                <w:sz w:val="22"/>
                <w:szCs w:val="22"/>
              </w:rPr>
              <w:t>м 2:</w:t>
            </w:r>
          </w:p>
        </w:tc>
        <w:tc>
          <w:tcPr>
            <w:tcW w:w="106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GHEA Grapalat" w:hAnsi="GHEA Grapalat" w:cs="Arial"/>
                <w:sz w:val="22"/>
                <w:szCs w:val="22"/>
              </w:rPr>
            </w:pPr>
            <w:r>
              <w:rPr>
                <w:rFonts w:ascii="GHEA Grapalat" w:hAnsi="GHEA Grapalat" w:cs="Arial"/>
                <w:sz w:val="22"/>
                <w:szCs w:val="22"/>
              </w:rPr>
              <w:t>172.5</w:t>
            </w:r>
          </w:p>
        </w:tc>
        <w:tc>
          <w:tcPr>
            <w:tcW w:w="88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GHEA Grapalat" w:hAnsi="GHEA Grapalat"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Armenian" w:hAnsi="Arial Armenian" w:cs="Arial"/>
                <w:sz w:val="22"/>
                <w:szCs w:val="22"/>
              </w:rPr>
            </w:pPr>
          </w:p>
        </w:tc>
        <w:tc>
          <w:tcPr>
            <w:tcW w:w="840" w:type="dxa"/>
            <w:vMerge w:val="restart"/>
            <w:tcBorders>
              <w:top w:val="nil"/>
              <w:left w:val="nil"/>
              <w:right w:val="single" w:sz="4" w:space="0" w:color="000000"/>
            </w:tcBorders>
            <w:shd w:val="clear" w:color="auto" w:fill="auto"/>
            <w:noWrap/>
            <w:vAlign w:val="center"/>
            <w:hideMark/>
          </w:tcPr>
          <w:p w:rsidR="00B66D96" w:rsidRDefault="00B66D96" w:rsidP="00547D5C">
            <w:pPr>
              <w:jc w:val="center"/>
              <w:rPr>
                <w:rFonts w:ascii="Arial Armenian" w:hAnsi="Arial Armenian" w:cs="Arial"/>
                <w:sz w:val="22"/>
                <w:szCs w:val="22"/>
              </w:rPr>
            </w:pPr>
            <w:r>
              <w:rPr>
                <w:rFonts w:ascii="Arial Armenian" w:hAnsi="Arial Armenian" w:cs="Arial"/>
                <w:b/>
                <w:sz w:val="22"/>
                <w:szCs w:val="22"/>
              </w:rPr>
              <w:t>56.55</w:t>
            </w:r>
          </w:p>
        </w:tc>
      </w:tr>
      <w:tr w:rsidR="00B66D96" w:rsidTr="00B66D96">
        <w:trPr>
          <w:trHeight w:val="330"/>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B66D96" w:rsidRDefault="00B66D96">
            <w:pPr>
              <w:jc w:val="center"/>
              <w:rPr>
                <w:rFonts w:ascii="GHEA Grapalat" w:hAnsi="GHEA Grapalat" w:cs="Arial"/>
                <w:sz w:val="22"/>
                <w:szCs w:val="22"/>
              </w:rPr>
            </w:pPr>
            <w:r>
              <w:rPr>
                <w:rFonts w:ascii="GHEA Grapalat" w:hAnsi="GHEA Grapalat" w:cs="Arial"/>
                <w:sz w:val="22"/>
                <w:szCs w:val="22"/>
              </w:rPr>
              <w:t>2</w:t>
            </w:r>
          </w:p>
        </w:tc>
        <w:tc>
          <w:tcPr>
            <w:tcW w:w="5513" w:type="dxa"/>
            <w:tcBorders>
              <w:top w:val="nil"/>
              <w:left w:val="nil"/>
              <w:bottom w:val="single" w:sz="4" w:space="0" w:color="000000"/>
              <w:right w:val="single" w:sz="4" w:space="0" w:color="000000"/>
            </w:tcBorders>
            <w:shd w:val="clear" w:color="auto" w:fill="auto"/>
            <w:vAlign w:val="center"/>
            <w:hideMark/>
          </w:tcPr>
          <w:p w:rsidR="00B66D96" w:rsidRDefault="00B66D96">
            <w:pPr>
              <w:rPr>
                <w:rFonts w:ascii="GHEA Grapalat" w:hAnsi="GHEA Grapalat" w:cs="Arial"/>
                <w:sz w:val="22"/>
                <w:szCs w:val="22"/>
              </w:rPr>
            </w:pPr>
            <w:r>
              <w:rPr>
                <w:rFonts w:ascii="GHEA Grapalat" w:hAnsi="GHEA Grapalat" w:cs="Arial"/>
                <w:sz w:val="22"/>
                <w:szCs w:val="22"/>
              </w:rPr>
              <w:t>Строительство деревянных полов толщиной 50 мм.</w:t>
            </w:r>
          </w:p>
        </w:tc>
        <w:tc>
          <w:tcPr>
            <w:tcW w:w="70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GHEA Grapalat" w:hAnsi="GHEA Grapalat" w:cs="Arial"/>
                <w:sz w:val="22"/>
                <w:szCs w:val="22"/>
              </w:rPr>
            </w:pPr>
            <w:r>
              <w:rPr>
                <w:rFonts w:ascii="GHEA Grapalat" w:hAnsi="GHEA Grapalat" w:cs="Arial"/>
                <w:sz w:val="22"/>
                <w:szCs w:val="22"/>
              </w:rPr>
              <w:t>м 2:</w:t>
            </w:r>
          </w:p>
        </w:tc>
        <w:tc>
          <w:tcPr>
            <w:tcW w:w="106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GHEA Grapalat" w:hAnsi="GHEA Grapalat" w:cs="Arial"/>
                <w:sz w:val="22"/>
                <w:szCs w:val="22"/>
              </w:rPr>
            </w:pPr>
            <w:r>
              <w:rPr>
                <w:rFonts w:ascii="GHEA Grapalat" w:hAnsi="GHEA Grapalat" w:cs="Arial"/>
                <w:sz w:val="22"/>
                <w:szCs w:val="22"/>
              </w:rPr>
              <w:t>172.5</w:t>
            </w:r>
          </w:p>
        </w:tc>
        <w:tc>
          <w:tcPr>
            <w:tcW w:w="88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GHEA Grapalat" w:hAnsi="GHEA Grapalat"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Armenian" w:hAnsi="Arial Armenian" w:cs="Arial"/>
                <w:sz w:val="22"/>
                <w:szCs w:val="22"/>
              </w:rPr>
            </w:pPr>
          </w:p>
        </w:tc>
        <w:tc>
          <w:tcPr>
            <w:tcW w:w="840" w:type="dxa"/>
            <w:vMerge/>
            <w:tcBorders>
              <w:left w:val="nil"/>
              <w:right w:val="single" w:sz="4" w:space="0" w:color="000000"/>
            </w:tcBorders>
            <w:shd w:val="clear" w:color="auto" w:fill="auto"/>
            <w:noWrap/>
            <w:vAlign w:val="center"/>
            <w:hideMark/>
          </w:tcPr>
          <w:p w:rsidR="00B66D96" w:rsidRDefault="00B66D96" w:rsidP="00547D5C">
            <w:pPr>
              <w:jc w:val="center"/>
              <w:rPr>
                <w:rFonts w:ascii="Arial Armenian" w:hAnsi="Arial Armenian" w:cs="Arial"/>
                <w:sz w:val="22"/>
                <w:szCs w:val="22"/>
              </w:rPr>
            </w:pPr>
          </w:p>
        </w:tc>
      </w:tr>
      <w:tr w:rsidR="00B66D96" w:rsidTr="00B66D96">
        <w:trPr>
          <w:trHeight w:val="330"/>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B66D96" w:rsidRDefault="00B66D96">
            <w:pPr>
              <w:jc w:val="center"/>
              <w:rPr>
                <w:rFonts w:ascii="GHEA Grapalat" w:hAnsi="GHEA Grapalat" w:cs="Arial"/>
                <w:sz w:val="22"/>
                <w:szCs w:val="22"/>
              </w:rPr>
            </w:pPr>
            <w:r>
              <w:rPr>
                <w:rFonts w:ascii="GHEA Grapalat" w:hAnsi="GHEA Grapalat" w:cs="Arial"/>
                <w:sz w:val="22"/>
                <w:szCs w:val="22"/>
              </w:rPr>
              <w:t>3</w:t>
            </w:r>
          </w:p>
        </w:tc>
        <w:tc>
          <w:tcPr>
            <w:tcW w:w="5513" w:type="dxa"/>
            <w:tcBorders>
              <w:top w:val="nil"/>
              <w:left w:val="nil"/>
              <w:bottom w:val="single" w:sz="4" w:space="0" w:color="000000"/>
              <w:right w:val="single" w:sz="4" w:space="0" w:color="000000"/>
            </w:tcBorders>
            <w:shd w:val="clear" w:color="auto" w:fill="auto"/>
            <w:vAlign w:val="center"/>
            <w:hideMark/>
          </w:tcPr>
          <w:p w:rsidR="00B66D96" w:rsidRDefault="00B66D96">
            <w:pPr>
              <w:rPr>
                <w:rFonts w:ascii="GHEA Grapalat" w:hAnsi="GHEA Grapalat" w:cs="Arial"/>
                <w:sz w:val="22"/>
                <w:szCs w:val="22"/>
              </w:rPr>
            </w:pPr>
            <w:r>
              <w:rPr>
                <w:rFonts w:ascii="GHEA Grapalat" w:hAnsi="GHEA Grapalat" w:cs="Arial"/>
                <w:sz w:val="22"/>
                <w:szCs w:val="22"/>
              </w:rPr>
              <w:t>Установка деревянных  плинтусов</w:t>
            </w:r>
          </w:p>
        </w:tc>
        <w:tc>
          <w:tcPr>
            <w:tcW w:w="70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GHEA Grapalat" w:hAnsi="GHEA Grapalat" w:cs="Arial"/>
                <w:sz w:val="22"/>
                <w:szCs w:val="22"/>
              </w:rPr>
            </w:pPr>
            <w:r>
              <w:rPr>
                <w:rFonts w:ascii="GHEA Grapalat" w:hAnsi="GHEA Grapalat" w:cs="Arial"/>
                <w:sz w:val="22"/>
                <w:szCs w:val="22"/>
              </w:rPr>
              <w:t>м</w:t>
            </w:r>
          </w:p>
        </w:tc>
        <w:tc>
          <w:tcPr>
            <w:tcW w:w="106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GHEA Grapalat" w:hAnsi="GHEA Grapalat" w:cs="Arial"/>
                <w:sz w:val="22"/>
                <w:szCs w:val="22"/>
              </w:rPr>
            </w:pPr>
            <w:r>
              <w:rPr>
                <w:rFonts w:ascii="GHEA Grapalat" w:hAnsi="GHEA Grapalat" w:cs="Arial"/>
                <w:sz w:val="22"/>
                <w:szCs w:val="22"/>
              </w:rPr>
              <w:t>67.0</w:t>
            </w:r>
          </w:p>
        </w:tc>
        <w:tc>
          <w:tcPr>
            <w:tcW w:w="88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GHEA Grapalat" w:hAnsi="GHEA Grapalat"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Armenian" w:hAnsi="Arial Armenian" w:cs="Arial"/>
                <w:sz w:val="22"/>
                <w:szCs w:val="22"/>
              </w:rPr>
            </w:pPr>
          </w:p>
        </w:tc>
        <w:tc>
          <w:tcPr>
            <w:tcW w:w="840" w:type="dxa"/>
            <w:vMerge/>
            <w:tcBorders>
              <w:left w:val="nil"/>
              <w:right w:val="single" w:sz="4" w:space="0" w:color="000000"/>
            </w:tcBorders>
            <w:shd w:val="clear" w:color="auto" w:fill="auto"/>
            <w:noWrap/>
            <w:vAlign w:val="center"/>
            <w:hideMark/>
          </w:tcPr>
          <w:p w:rsidR="00B66D96" w:rsidRDefault="00B66D96" w:rsidP="00547D5C">
            <w:pPr>
              <w:jc w:val="center"/>
              <w:rPr>
                <w:rFonts w:ascii="Arial Armenian" w:hAnsi="Arial Armenian" w:cs="Arial"/>
                <w:sz w:val="22"/>
                <w:szCs w:val="22"/>
              </w:rPr>
            </w:pPr>
          </w:p>
        </w:tc>
      </w:tr>
      <w:tr w:rsidR="00B66D96" w:rsidTr="00B66D96">
        <w:trPr>
          <w:trHeight w:val="330"/>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B66D96" w:rsidRDefault="00B66D96">
            <w:pPr>
              <w:jc w:val="center"/>
              <w:rPr>
                <w:rFonts w:ascii="GHEA Grapalat" w:hAnsi="GHEA Grapalat" w:cs="Arial"/>
                <w:sz w:val="22"/>
                <w:szCs w:val="22"/>
              </w:rPr>
            </w:pPr>
            <w:r>
              <w:rPr>
                <w:rFonts w:ascii="GHEA Grapalat" w:hAnsi="GHEA Grapalat" w:cs="Arial"/>
                <w:sz w:val="22"/>
                <w:szCs w:val="22"/>
              </w:rPr>
              <w:t>4</w:t>
            </w:r>
          </w:p>
        </w:tc>
        <w:tc>
          <w:tcPr>
            <w:tcW w:w="5513" w:type="dxa"/>
            <w:tcBorders>
              <w:top w:val="nil"/>
              <w:left w:val="nil"/>
              <w:bottom w:val="single" w:sz="4" w:space="0" w:color="000000"/>
              <w:right w:val="single" w:sz="4" w:space="0" w:color="000000"/>
            </w:tcBorders>
            <w:shd w:val="clear" w:color="auto" w:fill="auto"/>
            <w:vAlign w:val="center"/>
            <w:hideMark/>
          </w:tcPr>
          <w:p w:rsidR="00B66D96" w:rsidRDefault="00B66D96">
            <w:pPr>
              <w:rPr>
                <w:rFonts w:ascii="GHEA Grapalat" w:hAnsi="GHEA Grapalat" w:cs="Arial"/>
                <w:sz w:val="22"/>
                <w:szCs w:val="22"/>
              </w:rPr>
            </w:pPr>
            <w:r>
              <w:rPr>
                <w:rFonts w:ascii="GHEA Grapalat" w:hAnsi="GHEA Grapalat" w:cs="Arial"/>
                <w:sz w:val="22"/>
                <w:szCs w:val="22"/>
              </w:rPr>
              <w:t>Высококачественная паркетная перепонка</w:t>
            </w:r>
          </w:p>
        </w:tc>
        <w:tc>
          <w:tcPr>
            <w:tcW w:w="70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GHEA Grapalat" w:hAnsi="GHEA Grapalat" w:cs="Arial"/>
                <w:sz w:val="22"/>
                <w:szCs w:val="22"/>
              </w:rPr>
            </w:pPr>
            <w:r>
              <w:rPr>
                <w:rFonts w:ascii="GHEA Grapalat" w:hAnsi="GHEA Grapalat" w:cs="Arial"/>
                <w:sz w:val="22"/>
                <w:szCs w:val="22"/>
              </w:rPr>
              <w:t>м 2:</w:t>
            </w:r>
          </w:p>
        </w:tc>
        <w:tc>
          <w:tcPr>
            <w:tcW w:w="106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GHEA Grapalat" w:hAnsi="GHEA Grapalat" w:cs="Arial"/>
                <w:sz w:val="22"/>
                <w:szCs w:val="22"/>
              </w:rPr>
            </w:pPr>
            <w:r>
              <w:rPr>
                <w:rFonts w:ascii="GHEA Grapalat" w:hAnsi="GHEA Grapalat" w:cs="Arial"/>
                <w:sz w:val="22"/>
                <w:szCs w:val="22"/>
              </w:rPr>
              <w:t>172.5</w:t>
            </w:r>
          </w:p>
        </w:tc>
        <w:tc>
          <w:tcPr>
            <w:tcW w:w="88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GHEA Grapalat" w:hAnsi="GHEA Grapalat"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Armenian" w:hAnsi="Arial Armenian" w:cs="Arial"/>
                <w:sz w:val="22"/>
                <w:szCs w:val="22"/>
              </w:rPr>
            </w:pPr>
          </w:p>
        </w:tc>
        <w:tc>
          <w:tcPr>
            <w:tcW w:w="840" w:type="dxa"/>
            <w:vMerge/>
            <w:tcBorders>
              <w:left w:val="nil"/>
              <w:right w:val="single" w:sz="4" w:space="0" w:color="000000"/>
            </w:tcBorders>
            <w:shd w:val="clear" w:color="auto" w:fill="auto"/>
            <w:noWrap/>
            <w:vAlign w:val="center"/>
            <w:hideMark/>
          </w:tcPr>
          <w:p w:rsidR="00B66D96" w:rsidRDefault="00B66D96" w:rsidP="00547D5C">
            <w:pPr>
              <w:jc w:val="center"/>
              <w:rPr>
                <w:rFonts w:ascii="Arial Armenian" w:hAnsi="Arial Armenian" w:cs="Arial"/>
                <w:sz w:val="22"/>
                <w:szCs w:val="22"/>
              </w:rPr>
            </w:pPr>
          </w:p>
        </w:tc>
      </w:tr>
      <w:tr w:rsidR="00B66D96" w:rsidTr="00B66D96">
        <w:trPr>
          <w:trHeight w:val="330"/>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B66D96" w:rsidRDefault="00B66D96">
            <w:pPr>
              <w:jc w:val="center"/>
              <w:rPr>
                <w:rFonts w:ascii="GHEA Grapalat" w:hAnsi="GHEA Grapalat" w:cs="Arial"/>
                <w:sz w:val="22"/>
                <w:szCs w:val="22"/>
              </w:rPr>
            </w:pPr>
            <w:r>
              <w:rPr>
                <w:rFonts w:ascii="GHEA Grapalat" w:hAnsi="GHEA Grapalat" w:cs="Arial"/>
                <w:sz w:val="22"/>
                <w:szCs w:val="22"/>
              </w:rPr>
              <w:t>5</w:t>
            </w:r>
          </w:p>
        </w:tc>
        <w:tc>
          <w:tcPr>
            <w:tcW w:w="5513" w:type="dxa"/>
            <w:tcBorders>
              <w:top w:val="nil"/>
              <w:left w:val="nil"/>
              <w:bottom w:val="single" w:sz="4" w:space="0" w:color="000000"/>
              <w:right w:val="single" w:sz="4" w:space="0" w:color="000000"/>
            </w:tcBorders>
            <w:shd w:val="clear" w:color="auto" w:fill="auto"/>
            <w:vAlign w:val="center"/>
            <w:hideMark/>
          </w:tcPr>
          <w:p w:rsidR="00B66D96" w:rsidRDefault="00B66D96">
            <w:pPr>
              <w:rPr>
                <w:rFonts w:ascii="GHEA Grapalat" w:hAnsi="GHEA Grapalat" w:cs="Arial"/>
                <w:sz w:val="22"/>
                <w:szCs w:val="22"/>
              </w:rPr>
            </w:pPr>
            <w:r>
              <w:rPr>
                <w:rFonts w:ascii="GHEA Grapalat" w:hAnsi="GHEA Grapalat" w:cs="Arial"/>
                <w:sz w:val="22"/>
                <w:szCs w:val="22"/>
              </w:rPr>
              <w:t>Двухслойная масляная живопись деревянных полов</w:t>
            </w:r>
          </w:p>
        </w:tc>
        <w:tc>
          <w:tcPr>
            <w:tcW w:w="70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GHEA Grapalat" w:hAnsi="GHEA Grapalat" w:cs="Arial"/>
                <w:sz w:val="22"/>
                <w:szCs w:val="22"/>
              </w:rPr>
            </w:pPr>
            <w:r>
              <w:rPr>
                <w:rFonts w:ascii="GHEA Grapalat" w:hAnsi="GHEA Grapalat" w:cs="Arial"/>
                <w:sz w:val="22"/>
                <w:szCs w:val="22"/>
              </w:rPr>
              <w:t>м 2:</w:t>
            </w:r>
          </w:p>
        </w:tc>
        <w:tc>
          <w:tcPr>
            <w:tcW w:w="106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GHEA Grapalat" w:hAnsi="GHEA Grapalat" w:cs="Arial"/>
                <w:sz w:val="22"/>
                <w:szCs w:val="22"/>
              </w:rPr>
            </w:pPr>
            <w:r>
              <w:rPr>
                <w:rFonts w:ascii="GHEA Grapalat" w:hAnsi="GHEA Grapalat" w:cs="Arial"/>
                <w:sz w:val="22"/>
                <w:szCs w:val="22"/>
              </w:rPr>
              <w:t>172.5</w:t>
            </w:r>
          </w:p>
        </w:tc>
        <w:tc>
          <w:tcPr>
            <w:tcW w:w="88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GHEA Grapalat" w:hAnsi="GHEA Grapalat"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Armenian" w:hAnsi="Arial Armenian" w:cs="Arial"/>
                <w:sz w:val="22"/>
                <w:szCs w:val="22"/>
              </w:rPr>
            </w:pPr>
          </w:p>
        </w:tc>
        <w:tc>
          <w:tcPr>
            <w:tcW w:w="840" w:type="dxa"/>
            <w:vMerge/>
            <w:tcBorders>
              <w:left w:val="nil"/>
              <w:right w:val="single" w:sz="4" w:space="0" w:color="000000"/>
            </w:tcBorders>
            <w:shd w:val="clear" w:color="auto" w:fill="auto"/>
            <w:noWrap/>
            <w:vAlign w:val="center"/>
            <w:hideMark/>
          </w:tcPr>
          <w:p w:rsidR="00B66D96" w:rsidRDefault="00B66D96" w:rsidP="00547D5C">
            <w:pPr>
              <w:jc w:val="center"/>
              <w:rPr>
                <w:rFonts w:ascii="Arial Armenian" w:hAnsi="Arial Armenian" w:cs="Arial"/>
                <w:sz w:val="22"/>
                <w:szCs w:val="22"/>
              </w:rPr>
            </w:pPr>
          </w:p>
        </w:tc>
      </w:tr>
      <w:tr w:rsidR="00B66D96" w:rsidTr="00B66D96">
        <w:trPr>
          <w:trHeight w:val="570"/>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B66D96" w:rsidRDefault="00B66D96">
            <w:pPr>
              <w:jc w:val="center"/>
              <w:rPr>
                <w:rFonts w:ascii="Arial Unicode" w:hAnsi="Arial Unicode" w:cs="Arial"/>
                <w:sz w:val="22"/>
                <w:szCs w:val="22"/>
              </w:rPr>
            </w:pPr>
            <w:r>
              <w:rPr>
                <w:rFonts w:ascii="Arial Unicode" w:hAnsi="Arial Unicode" w:cs="Arial"/>
                <w:sz w:val="22"/>
                <w:szCs w:val="22"/>
              </w:rPr>
              <w:t>6</w:t>
            </w:r>
          </w:p>
        </w:tc>
        <w:tc>
          <w:tcPr>
            <w:tcW w:w="5513" w:type="dxa"/>
            <w:tcBorders>
              <w:top w:val="nil"/>
              <w:left w:val="nil"/>
              <w:bottom w:val="single" w:sz="4" w:space="0" w:color="000000"/>
              <w:right w:val="single" w:sz="4" w:space="0" w:color="000000"/>
            </w:tcBorders>
            <w:shd w:val="clear" w:color="auto" w:fill="auto"/>
            <w:vAlign w:val="center"/>
            <w:hideMark/>
          </w:tcPr>
          <w:p w:rsidR="00B66D96" w:rsidRDefault="00B66D96">
            <w:pPr>
              <w:rPr>
                <w:rFonts w:ascii="Arial Unicode" w:hAnsi="Arial Unicode" w:cs="Arial"/>
                <w:sz w:val="22"/>
                <w:szCs w:val="22"/>
              </w:rPr>
            </w:pPr>
            <w:r>
              <w:rPr>
                <w:rFonts w:ascii="Arial Unicode" w:hAnsi="Arial Unicode" w:cs="Arial"/>
                <w:sz w:val="22"/>
                <w:szCs w:val="22"/>
              </w:rPr>
              <w:t>Реализация пола с прессгранитыми плитками с клееным слоем, невзрачная</w:t>
            </w:r>
          </w:p>
        </w:tc>
        <w:tc>
          <w:tcPr>
            <w:tcW w:w="70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Unicode" w:hAnsi="Arial Unicode" w:cs="Arial"/>
                <w:sz w:val="22"/>
                <w:szCs w:val="22"/>
              </w:rPr>
            </w:pPr>
            <w:r>
              <w:rPr>
                <w:rFonts w:ascii="Arial Unicode" w:hAnsi="Arial Unicode" w:cs="Arial"/>
                <w:sz w:val="22"/>
                <w:szCs w:val="22"/>
              </w:rPr>
              <w:t>м 2:</w:t>
            </w:r>
          </w:p>
        </w:tc>
        <w:tc>
          <w:tcPr>
            <w:tcW w:w="106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Unicode" w:hAnsi="Arial Unicode" w:cs="Arial"/>
                <w:sz w:val="22"/>
                <w:szCs w:val="22"/>
              </w:rPr>
            </w:pPr>
            <w:r>
              <w:rPr>
                <w:rFonts w:ascii="Arial Unicode" w:hAnsi="Arial Unicode" w:cs="Arial"/>
                <w:sz w:val="22"/>
                <w:szCs w:val="22"/>
              </w:rPr>
              <w:t>54.0</w:t>
            </w:r>
          </w:p>
        </w:tc>
        <w:tc>
          <w:tcPr>
            <w:tcW w:w="88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GHEA Grapalat" w:hAnsi="GHEA Grapalat"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Armenian" w:hAnsi="Arial Armenian" w:cs="Arial"/>
                <w:sz w:val="22"/>
                <w:szCs w:val="22"/>
              </w:rPr>
            </w:pPr>
          </w:p>
        </w:tc>
        <w:tc>
          <w:tcPr>
            <w:tcW w:w="840" w:type="dxa"/>
            <w:vMerge/>
            <w:tcBorders>
              <w:left w:val="nil"/>
              <w:right w:val="single" w:sz="4" w:space="0" w:color="000000"/>
            </w:tcBorders>
            <w:shd w:val="clear" w:color="auto" w:fill="auto"/>
            <w:noWrap/>
            <w:vAlign w:val="center"/>
            <w:hideMark/>
          </w:tcPr>
          <w:p w:rsidR="00B66D96" w:rsidRDefault="00B66D96" w:rsidP="00547D5C">
            <w:pPr>
              <w:jc w:val="center"/>
              <w:rPr>
                <w:rFonts w:ascii="Arial Armenian" w:hAnsi="Arial Armenian" w:cs="Arial"/>
                <w:sz w:val="22"/>
                <w:szCs w:val="22"/>
              </w:rPr>
            </w:pPr>
          </w:p>
        </w:tc>
      </w:tr>
      <w:tr w:rsidR="00B66D96" w:rsidTr="00B66D96">
        <w:trPr>
          <w:trHeight w:val="645"/>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B66D96" w:rsidRDefault="00B66D96">
            <w:pPr>
              <w:jc w:val="center"/>
              <w:rPr>
                <w:rFonts w:ascii="Arial Unicode" w:hAnsi="Arial Unicode" w:cs="Arial"/>
                <w:sz w:val="22"/>
                <w:szCs w:val="22"/>
              </w:rPr>
            </w:pPr>
            <w:r>
              <w:rPr>
                <w:rFonts w:ascii="Arial Unicode" w:hAnsi="Arial Unicode" w:cs="Arial"/>
                <w:sz w:val="22"/>
                <w:szCs w:val="22"/>
              </w:rPr>
              <w:t>7</w:t>
            </w:r>
          </w:p>
        </w:tc>
        <w:tc>
          <w:tcPr>
            <w:tcW w:w="5513" w:type="dxa"/>
            <w:tcBorders>
              <w:top w:val="nil"/>
              <w:left w:val="nil"/>
              <w:bottom w:val="single" w:sz="4" w:space="0" w:color="000000"/>
              <w:right w:val="single" w:sz="4" w:space="0" w:color="000000"/>
            </w:tcBorders>
            <w:shd w:val="clear" w:color="auto" w:fill="auto"/>
            <w:vAlign w:val="center"/>
            <w:hideMark/>
          </w:tcPr>
          <w:p w:rsidR="00B66D96" w:rsidRDefault="00B66D96">
            <w:pPr>
              <w:rPr>
                <w:rFonts w:ascii="Arial Unicode" w:hAnsi="Arial Unicode" w:cs="Arial"/>
                <w:sz w:val="22"/>
                <w:szCs w:val="22"/>
              </w:rPr>
            </w:pPr>
            <w:r>
              <w:rPr>
                <w:rFonts w:ascii="Arial Unicode" w:hAnsi="Arial Unicode" w:cs="Arial"/>
                <w:sz w:val="22"/>
                <w:szCs w:val="22"/>
              </w:rPr>
              <w:t>Реализация плинтусов с прессгранитыми плитками с клеевым слоем h = 10 см</w:t>
            </w:r>
          </w:p>
        </w:tc>
        <w:tc>
          <w:tcPr>
            <w:tcW w:w="70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Unicode" w:hAnsi="Arial Unicode" w:cs="Arial"/>
                <w:sz w:val="22"/>
                <w:szCs w:val="22"/>
              </w:rPr>
            </w:pPr>
            <w:r>
              <w:rPr>
                <w:rFonts w:ascii="Arial Unicode" w:hAnsi="Arial Unicode" w:cs="Arial"/>
                <w:sz w:val="22"/>
                <w:szCs w:val="22"/>
              </w:rPr>
              <w:t>м 2:</w:t>
            </w:r>
          </w:p>
        </w:tc>
        <w:tc>
          <w:tcPr>
            <w:tcW w:w="106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Unicode" w:hAnsi="Arial Unicode" w:cs="Arial"/>
                <w:sz w:val="22"/>
                <w:szCs w:val="22"/>
              </w:rPr>
            </w:pPr>
            <w:r>
              <w:rPr>
                <w:rFonts w:ascii="Arial Unicode" w:hAnsi="Arial Unicode" w:cs="Arial"/>
                <w:sz w:val="22"/>
                <w:szCs w:val="22"/>
              </w:rPr>
              <w:t>5.8</w:t>
            </w:r>
          </w:p>
        </w:tc>
        <w:tc>
          <w:tcPr>
            <w:tcW w:w="88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GHEA Grapalat" w:hAnsi="GHEA Grapalat"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Armenian" w:hAnsi="Arial Armenian" w:cs="Arial"/>
                <w:sz w:val="22"/>
                <w:szCs w:val="22"/>
              </w:rPr>
            </w:pPr>
          </w:p>
        </w:tc>
        <w:tc>
          <w:tcPr>
            <w:tcW w:w="840" w:type="dxa"/>
            <w:vMerge/>
            <w:tcBorders>
              <w:left w:val="nil"/>
              <w:bottom w:val="single" w:sz="4" w:space="0" w:color="000000"/>
              <w:right w:val="single" w:sz="4" w:space="0" w:color="000000"/>
            </w:tcBorders>
            <w:shd w:val="clear" w:color="auto" w:fill="auto"/>
            <w:noWrap/>
            <w:vAlign w:val="center"/>
            <w:hideMark/>
          </w:tcPr>
          <w:p w:rsidR="00B66D96" w:rsidRDefault="00B66D96">
            <w:pPr>
              <w:jc w:val="center"/>
              <w:rPr>
                <w:rFonts w:ascii="Arial Armenian" w:hAnsi="Arial Armenian" w:cs="Arial"/>
                <w:sz w:val="22"/>
                <w:szCs w:val="22"/>
              </w:rPr>
            </w:pPr>
          </w:p>
        </w:tc>
      </w:tr>
      <w:tr w:rsidR="00076704" w:rsidTr="00B66D96">
        <w:trPr>
          <w:trHeight w:val="285"/>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w:hAnsi="Arial" w:cs="Arial"/>
                <w:sz w:val="22"/>
                <w:szCs w:val="22"/>
              </w:rPr>
              <w:t> </w:t>
            </w:r>
          </w:p>
        </w:tc>
        <w:tc>
          <w:tcPr>
            <w:tcW w:w="5513"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Unicode" w:hAnsi="Arial Unicode" w:cs="Arial"/>
                <w:sz w:val="22"/>
                <w:szCs w:val="22"/>
              </w:rPr>
            </w:pPr>
            <w:r>
              <w:rPr>
                <w:rFonts w:ascii="Arial Unicode" w:hAnsi="Arial Unicode" w:cs="Arial"/>
                <w:sz w:val="22"/>
                <w:szCs w:val="22"/>
              </w:rPr>
              <w:t>всего 2</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w:hAnsi="Arial" w:cs="Arial"/>
                <w:sz w:val="22"/>
                <w:szCs w:val="22"/>
              </w:rPr>
              <w:t> </w:t>
            </w:r>
          </w:p>
        </w:tc>
        <w:tc>
          <w:tcPr>
            <w:tcW w:w="106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w:hAnsi="Arial" w:cs="Arial"/>
                <w:sz w:val="22"/>
                <w:szCs w:val="22"/>
              </w:rPr>
              <w:t> </w:t>
            </w:r>
          </w:p>
        </w:tc>
        <w:tc>
          <w:tcPr>
            <w:tcW w:w="88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Armenian" w:hAnsi="Arial Armenian"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Armenian" w:hAnsi="Arial Armenian" w:cs="Arial"/>
                <w:b/>
                <w:bCs/>
                <w:sz w:val="22"/>
                <w:szCs w:val="22"/>
              </w:rPr>
            </w:pPr>
          </w:p>
        </w:tc>
        <w:tc>
          <w:tcPr>
            <w:tcW w:w="84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p>
        </w:tc>
      </w:tr>
      <w:tr w:rsidR="00076704" w:rsidTr="00076704">
        <w:trPr>
          <w:trHeight w:val="645"/>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w:hAnsi="Arial" w:cs="Arial"/>
                <w:sz w:val="22"/>
                <w:szCs w:val="22"/>
              </w:rPr>
              <w:t> </w:t>
            </w:r>
          </w:p>
        </w:tc>
        <w:tc>
          <w:tcPr>
            <w:tcW w:w="5513" w:type="dxa"/>
            <w:tcBorders>
              <w:top w:val="nil"/>
              <w:left w:val="nil"/>
              <w:bottom w:val="single" w:sz="4" w:space="0" w:color="000000"/>
              <w:right w:val="single" w:sz="4" w:space="0" w:color="000000"/>
            </w:tcBorders>
            <w:shd w:val="clear" w:color="auto" w:fill="auto"/>
            <w:vAlign w:val="center"/>
            <w:hideMark/>
          </w:tcPr>
          <w:p w:rsidR="00076704" w:rsidRDefault="00076704">
            <w:pPr>
              <w:jc w:val="center"/>
              <w:rPr>
                <w:rFonts w:ascii="Arial Unicode" w:hAnsi="Arial Unicode" w:cs="Arial"/>
                <w:sz w:val="22"/>
                <w:szCs w:val="22"/>
                <w:u w:val="single"/>
              </w:rPr>
            </w:pPr>
            <w:r>
              <w:rPr>
                <w:rFonts w:ascii="Arial Unicode" w:hAnsi="Arial Unicode" w:cs="Arial"/>
                <w:sz w:val="22"/>
                <w:szCs w:val="22"/>
                <w:u w:val="single"/>
              </w:rPr>
              <w:t>Стены, потолок</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w:hAnsi="Arial" w:cs="Arial"/>
                <w:sz w:val="22"/>
                <w:szCs w:val="22"/>
              </w:rPr>
              <w:t> </w:t>
            </w:r>
          </w:p>
        </w:tc>
        <w:tc>
          <w:tcPr>
            <w:tcW w:w="106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2"/>
                <w:szCs w:val="22"/>
              </w:rPr>
            </w:pPr>
            <w:r>
              <w:rPr>
                <w:rFonts w:ascii="Arial" w:hAnsi="Arial" w:cs="Arial"/>
                <w:sz w:val="22"/>
                <w:szCs w:val="22"/>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c>
          <w:tcPr>
            <w:tcW w:w="114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c>
          <w:tcPr>
            <w:tcW w:w="84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r>
      <w:tr w:rsidR="00B66D96" w:rsidTr="009E74D8">
        <w:trPr>
          <w:trHeight w:val="285"/>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B66D96" w:rsidRDefault="00B66D96">
            <w:pPr>
              <w:jc w:val="center"/>
              <w:rPr>
                <w:rFonts w:ascii="Arial Armenian" w:hAnsi="Arial Armenian" w:cs="Arial"/>
                <w:sz w:val="22"/>
                <w:szCs w:val="22"/>
              </w:rPr>
            </w:pPr>
            <w:r>
              <w:rPr>
                <w:rFonts w:ascii="Arial Armenian" w:hAnsi="Arial Armenian" w:cs="Arial"/>
                <w:sz w:val="22"/>
                <w:szCs w:val="22"/>
              </w:rPr>
              <w:t>1</w:t>
            </w:r>
          </w:p>
        </w:tc>
        <w:tc>
          <w:tcPr>
            <w:tcW w:w="5513" w:type="dxa"/>
            <w:tcBorders>
              <w:top w:val="nil"/>
              <w:left w:val="nil"/>
              <w:bottom w:val="single" w:sz="4" w:space="0" w:color="000000"/>
              <w:right w:val="single" w:sz="4" w:space="0" w:color="000000"/>
            </w:tcBorders>
            <w:shd w:val="clear" w:color="auto" w:fill="auto"/>
            <w:vAlign w:val="center"/>
            <w:hideMark/>
          </w:tcPr>
          <w:p w:rsidR="00B66D96" w:rsidRDefault="00B66D96">
            <w:pPr>
              <w:rPr>
                <w:rFonts w:ascii="Arial Armenian" w:hAnsi="Arial Armenian" w:cs="Arial"/>
                <w:sz w:val="22"/>
                <w:szCs w:val="22"/>
              </w:rPr>
            </w:pPr>
            <w:r>
              <w:rPr>
                <w:rFonts w:ascii="Arial Armenian" w:hAnsi="Arial Armenian" w:cs="Arial"/>
                <w:sz w:val="22"/>
                <w:szCs w:val="22"/>
              </w:rPr>
              <w:t xml:space="preserve"> </w:t>
            </w:r>
            <w:r>
              <w:rPr>
                <w:rFonts w:ascii="Arial" w:hAnsi="Arial" w:cs="Arial"/>
                <w:sz w:val="22"/>
                <w:szCs w:val="22"/>
              </w:rPr>
              <w:t>ремонт</w:t>
            </w:r>
            <w:r>
              <w:rPr>
                <w:rFonts w:ascii="Arial Armenian" w:hAnsi="Arial Armenian" w:cs="Arial"/>
                <w:sz w:val="22"/>
                <w:szCs w:val="22"/>
              </w:rPr>
              <w:t xml:space="preserve"> </w:t>
            </w:r>
            <w:r>
              <w:rPr>
                <w:rFonts w:ascii="Arial" w:hAnsi="Arial" w:cs="Arial"/>
                <w:sz w:val="22"/>
                <w:szCs w:val="22"/>
              </w:rPr>
              <w:t>штукатуров</w:t>
            </w:r>
          </w:p>
        </w:tc>
        <w:tc>
          <w:tcPr>
            <w:tcW w:w="70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Armenian" w:hAnsi="Arial Armenian" w:cs="Arial"/>
                <w:sz w:val="22"/>
                <w:szCs w:val="22"/>
              </w:rPr>
            </w:pPr>
            <w:r>
              <w:rPr>
                <w:rFonts w:ascii="Arial" w:hAnsi="Arial" w:cs="Arial"/>
                <w:sz w:val="22"/>
                <w:szCs w:val="22"/>
              </w:rPr>
              <w:t>м</w:t>
            </w:r>
            <w:r>
              <w:rPr>
                <w:rFonts w:ascii="Arial Armenian" w:hAnsi="Arial Armenian" w:cs="Arial"/>
                <w:sz w:val="22"/>
                <w:szCs w:val="22"/>
              </w:rPr>
              <w:t>2:</w:t>
            </w:r>
          </w:p>
        </w:tc>
        <w:tc>
          <w:tcPr>
            <w:tcW w:w="106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Armenian" w:hAnsi="Arial Armenian" w:cs="Arial"/>
                <w:sz w:val="22"/>
                <w:szCs w:val="22"/>
              </w:rPr>
            </w:pPr>
            <w:r>
              <w:rPr>
                <w:rFonts w:ascii="Arial Armenian" w:hAnsi="Arial Armenian" w:cs="Arial"/>
                <w:sz w:val="22"/>
                <w:szCs w:val="22"/>
              </w:rPr>
              <w:t>58.0</w:t>
            </w:r>
          </w:p>
        </w:tc>
        <w:tc>
          <w:tcPr>
            <w:tcW w:w="88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Armenian" w:hAnsi="Arial Armenian"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Armenian" w:hAnsi="Arial Armenian" w:cs="Arial"/>
                <w:sz w:val="22"/>
                <w:szCs w:val="22"/>
              </w:rPr>
            </w:pPr>
          </w:p>
        </w:tc>
        <w:tc>
          <w:tcPr>
            <w:tcW w:w="840" w:type="dxa"/>
            <w:vMerge w:val="restart"/>
            <w:tcBorders>
              <w:top w:val="nil"/>
              <w:left w:val="nil"/>
              <w:right w:val="single" w:sz="4" w:space="0" w:color="000000"/>
            </w:tcBorders>
            <w:shd w:val="clear" w:color="auto" w:fill="auto"/>
            <w:noWrap/>
            <w:vAlign w:val="center"/>
            <w:hideMark/>
          </w:tcPr>
          <w:p w:rsidR="00B66D96" w:rsidRDefault="00B66D96" w:rsidP="009E74D8">
            <w:pPr>
              <w:jc w:val="center"/>
              <w:rPr>
                <w:rFonts w:ascii="Arial Armenian" w:hAnsi="Arial Armenian" w:cs="Arial"/>
                <w:sz w:val="22"/>
                <w:szCs w:val="22"/>
              </w:rPr>
            </w:pPr>
            <w:r w:rsidRPr="00B66D96">
              <w:rPr>
                <w:rFonts w:ascii="Arial Armenian" w:hAnsi="Arial Armenian" w:cs="Arial"/>
                <w:sz w:val="22"/>
                <w:szCs w:val="22"/>
              </w:rPr>
              <w:t>34.39</w:t>
            </w:r>
          </w:p>
        </w:tc>
      </w:tr>
      <w:tr w:rsidR="00B66D96" w:rsidTr="009E74D8">
        <w:trPr>
          <w:trHeight w:val="285"/>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B66D96" w:rsidRDefault="00B66D96">
            <w:pPr>
              <w:jc w:val="center"/>
              <w:rPr>
                <w:rFonts w:ascii="Arial Armenian" w:hAnsi="Arial Armenian" w:cs="Arial"/>
                <w:sz w:val="22"/>
                <w:szCs w:val="22"/>
              </w:rPr>
            </w:pPr>
            <w:r>
              <w:rPr>
                <w:rFonts w:ascii="Arial Armenian" w:hAnsi="Arial Armenian" w:cs="Arial"/>
                <w:sz w:val="22"/>
                <w:szCs w:val="22"/>
              </w:rPr>
              <w:t>2</w:t>
            </w:r>
          </w:p>
        </w:tc>
        <w:tc>
          <w:tcPr>
            <w:tcW w:w="5513" w:type="dxa"/>
            <w:tcBorders>
              <w:top w:val="nil"/>
              <w:left w:val="nil"/>
              <w:bottom w:val="single" w:sz="4" w:space="0" w:color="000000"/>
              <w:right w:val="single" w:sz="4" w:space="0" w:color="000000"/>
            </w:tcBorders>
            <w:shd w:val="clear" w:color="auto" w:fill="auto"/>
            <w:vAlign w:val="center"/>
            <w:hideMark/>
          </w:tcPr>
          <w:p w:rsidR="00B66D96" w:rsidRDefault="00B66D96">
            <w:pPr>
              <w:rPr>
                <w:rFonts w:ascii="Arial Unicode" w:hAnsi="Arial Unicode" w:cs="Arial"/>
                <w:sz w:val="22"/>
                <w:szCs w:val="22"/>
              </w:rPr>
            </w:pPr>
            <w:r>
              <w:rPr>
                <w:rFonts w:ascii="Arial Unicode" w:hAnsi="Arial Unicode" w:cs="Arial"/>
                <w:sz w:val="22"/>
                <w:szCs w:val="22"/>
              </w:rPr>
              <w:t>Ремонт потолочной штукатурки</w:t>
            </w:r>
          </w:p>
        </w:tc>
        <w:tc>
          <w:tcPr>
            <w:tcW w:w="70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Armenian" w:hAnsi="Arial Armenian" w:cs="Arial"/>
                <w:sz w:val="22"/>
                <w:szCs w:val="22"/>
              </w:rPr>
            </w:pPr>
            <w:r>
              <w:rPr>
                <w:rFonts w:ascii="Arial" w:hAnsi="Arial" w:cs="Arial"/>
                <w:sz w:val="22"/>
                <w:szCs w:val="22"/>
              </w:rPr>
              <w:t>м</w:t>
            </w:r>
            <w:r>
              <w:rPr>
                <w:rFonts w:ascii="Arial Armenian" w:hAnsi="Arial Armenian" w:cs="Arial"/>
                <w:sz w:val="22"/>
                <w:szCs w:val="22"/>
              </w:rPr>
              <w:t>2:</w:t>
            </w:r>
          </w:p>
        </w:tc>
        <w:tc>
          <w:tcPr>
            <w:tcW w:w="106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Armenian" w:hAnsi="Arial Armenian" w:cs="Arial"/>
                <w:sz w:val="22"/>
                <w:szCs w:val="22"/>
              </w:rPr>
            </w:pPr>
            <w:r>
              <w:rPr>
                <w:rFonts w:ascii="Arial Armenian" w:hAnsi="Arial Armenian" w:cs="Arial"/>
                <w:sz w:val="22"/>
                <w:szCs w:val="22"/>
              </w:rPr>
              <w:t>33.0</w:t>
            </w:r>
          </w:p>
        </w:tc>
        <w:tc>
          <w:tcPr>
            <w:tcW w:w="88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Armenian" w:hAnsi="Arial Armenian"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Armenian" w:hAnsi="Arial Armenian" w:cs="Arial"/>
                <w:sz w:val="22"/>
                <w:szCs w:val="22"/>
              </w:rPr>
            </w:pPr>
          </w:p>
        </w:tc>
        <w:tc>
          <w:tcPr>
            <w:tcW w:w="840" w:type="dxa"/>
            <w:vMerge/>
            <w:tcBorders>
              <w:left w:val="nil"/>
              <w:right w:val="single" w:sz="4" w:space="0" w:color="000000"/>
            </w:tcBorders>
            <w:shd w:val="clear" w:color="auto" w:fill="auto"/>
            <w:noWrap/>
            <w:vAlign w:val="center"/>
            <w:hideMark/>
          </w:tcPr>
          <w:p w:rsidR="00B66D96" w:rsidRDefault="00B66D96" w:rsidP="009E74D8">
            <w:pPr>
              <w:jc w:val="center"/>
              <w:rPr>
                <w:rFonts w:ascii="Arial Armenian" w:hAnsi="Arial Armenian" w:cs="Arial"/>
                <w:sz w:val="22"/>
                <w:szCs w:val="22"/>
              </w:rPr>
            </w:pPr>
          </w:p>
        </w:tc>
      </w:tr>
      <w:tr w:rsidR="00B66D96" w:rsidTr="009E74D8">
        <w:trPr>
          <w:trHeight w:val="660"/>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B66D96" w:rsidRDefault="00B66D96">
            <w:pPr>
              <w:jc w:val="center"/>
              <w:rPr>
                <w:rFonts w:ascii="Arial Armenian" w:hAnsi="Arial Armenian" w:cs="Arial"/>
                <w:sz w:val="22"/>
                <w:szCs w:val="22"/>
              </w:rPr>
            </w:pPr>
            <w:r>
              <w:rPr>
                <w:rFonts w:ascii="Arial Armenian" w:hAnsi="Arial Armenian" w:cs="Arial"/>
                <w:sz w:val="22"/>
                <w:szCs w:val="22"/>
              </w:rPr>
              <w:t>3</w:t>
            </w:r>
          </w:p>
        </w:tc>
        <w:tc>
          <w:tcPr>
            <w:tcW w:w="5513" w:type="dxa"/>
            <w:tcBorders>
              <w:top w:val="nil"/>
              <w:left w:val="nil"/>
              <w:bottom w:val="single" w:sz="4" w:space="0" w:color="000000"/>
              <w:right w:val="single" w:sz="4" w:space="0" w:color="000000"/>
            </w:tcBorders>
            <w:shd w:val="clear" w:color="auto" w:fill="auto"/>
            <w:vAlign w:val="center"/>
            <w:hideMark/>
          </w:tcPr>
          <w:p w:rsidR="00B66D96" w:rsidRDefault="00B66D96">
            <w:pPr>
              <w:rPr>
                <w:rFonts w:ascii="GHEA Grapalat" w:hAnsi="GHEA Grapalat" w:cs="Arial"/>
                <w:sz w:val="22"/>
                <w:szCs w:val="22"/>
              </w:rPr>
            </w:pPr>
            <w:r>
              <w:rPr>
                <w:rFonts w:ascii="GHEA Grapalat" w:hAnsi="GHEA Grapalat" w:cs="Arial"/>
                <w:sz w:val="22"/>
                <w:szCs w:val="22"/>
              </w:rPr>
              <w:t>Штукатурка потолка гипсовой и меловой пастой и покраска латексной краской</w:t>
            </w:r>
          </w:p>
        </w:tc>
        <w:tc>
          <w:tcPr>
            <w:tcW w:w="70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GHEA Grapalat" w:hAnsi="GHEA Grapalat" w:cs="Arial"/>
                <w:sz w:val="22"/>
                <w:szCs w:val="22"/>
              </w:rPr>
            </w:pPr>
            <w:r>
              <w:rPr>
                <w:rFonts w:ascii="GHEA Grapalat" w:hAnsi="GHEA Grapalat" w:cs="Arial"/>
                <w:sz w:val="22"/>
                <w:szCs w:val="22"/>
              </w:rPr>
              <w:t>м 2:</w:t>
            </w:r>
          </w:p>
        </w:tc>
        <w:tc>
          <w:tcPr>
            <w:tcW w:w="106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GHEA Grapalat" w:hAnsi="GHEA Grapalat" w:cs="Arial"/>
                <w:sz w:val="22"/>
                <w:szCs w:val="22"/>
              </w:rPr>
            </w:pPr>
            <w:r>
              <w:rPr>
                <w:rFonts w:ascii="GHEA Grapalat" w:hAnsi="GHEA Grapalat" w:cs="Arial"/>
                <w:sz w:val="22"/>
                <w:szCs w:val="22"/>
              </w:rPr>
              <w:t>224</w:t>
            </w:r>
          </w:p>
        </w:tc>
        <w:tc>
          <w:tcPr>
            <w:tcW w:w="88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Armenian" w:hAnsi="Arial Armenian"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Armenian" w:hAnsi="Arial Armenian" w:cs="Arial"/>
                <w:sz w:val="22"/>
                <w:szCs w:val="22"/>
              </w:rPr>
            </w:pPr>
          </w:p>
        </w:tc>
        <w:tc>
          <w:tcPr>
            <w:tcW w:w="840" w:type="dxa"/>
            <w:vMerge/>
            <w:tcBorders>
              <w:left w:val="nil"/>
              <w:right w:val="single" w:sz="4" w:space="0" w:color="000000"/>
            </w:tcBorders>
            <w:shd w:val="clear" w:color="auto" w:fill="auto"/>
            <w:noWrap/>
            <w:vAlign w:val="center"/>
            <w:hideMark/>
          </w:tcPr>
          <w:p w:rsidR="00B66D96" w:rsidRDefault="00B66D96" w:rsidP="009E74D8">
            <w:pPr>
              <w:jc w:val="center"/>
              <w:rPr>
                <w:rFonts w:ascii="Arial Armenian" w:hAnsi="Arial Armenian" w:cs="Arial"/>
                <w:sz w:val="22"/>
                <w:szCs w:val="22"/>
              </w:rPr>
            </w:pPr>
          </w:p>
        </w:tc>
      </w:tr>
      <w:tr w:rsidR="00B66D96" w:rsidTr="009E74D8">
        <w:trPr>
          <w:trHeight w:val="570"/>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B66D96" w:rsidRDefault="00B66D96">
            <w:pPr>
              <w:jc w:val="center"/>
              <w:rPr>
                <w:rFonts w:ascii="Arial Armenian" w:hAnsi="Arial Armenian" w:cs="Arial"/>
                <w:sz w:val="22"/>
                <w:szCs w:val="22"/>
              </w:rPr>
            </w:pPr>
            <w:r>
              <w:rPr>
                <w:rFonts w:ascii="Arial Armenian" w:hAnsi="Arial Armenian" w:cs="Arial"/>
                <w:sz w:val="22"/>
                <w:szCs w:val="22"/>
              </w:rPr>
              <w:t>4</w:t>
            </w:r>
          </w:p>
        </w:tc>
        <w:tc>
          <w:tcPr>
            <w:tcW w:w="5513" w:type="dxa"/>
            <w:tcBorders>
              <w:top w:val="nil"/>
              <w:left w:val="nil"/>
              <w:bottom w:val="single" w:sz="4" w:space="0" w:color="000000"/>
              <w:right w:val="single" w:sz="4" w:space="0" w:color="000000"/>
            </w:tcBorders>
            <w:shd w:val="clear" w:color="auto" w:fill="auto"/>
            <w:vAlign w:val="center"/>
            <w:hideMark/>
          </w:tcPr>
          <w:p w:rsidR="00B66D96" w:rsidRDefault="00B66D96">
            <w:pPr>
              <w:rPr>
                <w:rFonts w:ascii="Arial Unicode" w:hAnsi="Arial Unicode" w:cs="Arial"/>
                <w:sz w:val="22"/>
                <w:szCs w:val="22"/>
              </w:rPr>
            </w:pPr>
            <w:r>
              <w:rPr>
                <w:rFonts w:ascii="Arial Unicode" w:hAnsi="Arial Unicode" w:cs="Arial"/>
                <w:sz w:val="22"/>
                <w:szCs w:val="22"/>
              </w:rPr>
              <w:t>Штукатурка стен гипсовой и меловой пастой и двухслойная масляная краска, h = 1,5 м</w:t>
            </w:r>
          </w:p>
        </w:tc>
        <w:tc>
          <w:tcPr>
            <w:tcW w:w="70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Unicode" w:hAnsi="Arial Unicode" w:cs="Arial"/>
                <w:sz w:val="22"/>
                <w:szCs w:val="22"/>
              </w:rPr>
            </w:pPr>
            <w:r>
              <w:rPr>
                <w:rFonts w:ascii="Arial Unicode" w:hAnsi="Arial Unicode" w:cs="Arial"/>
                <w:sz w:val="22"/>
                <w:szCs w:val="22"/>
              </w:rPr>
              <w:t>м 2:</w:t>
            </w:r>
          </w:p>
        </w:tc>
        <w:tc>
          <w:tcPr>
            <w:tcW w:w="106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Unicode" w:hAnsi="Arial Unicode" w:cs="Arial"/>
                <w:sz w:val="22"/>
                <w:szCs w:val="22"/>
              </w:rPr>
            </w:pPr>
            <w:r>
              <w:rPr>
                <w:rFonts w:ascii="Arial Unicode" w:hAnsi="Arial Unicode" w:cs="Arial"/>
                <w:sz w:val="22"/>
                <w:szCs w:val="22"/>
              </w:rPr>
              <w:t>191</w:t>
            </w:r>
          </w:p>
        </w:tc>
        <w:tc>
          <w:tcPr>
            <w:tcW w:w="88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Unicode" w:hAnsi="Arial Unicode"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Armenian" w:hAnsi="Arial Armenian" w:cs="Arial"/>
                <w:sz w:val="22"/>
                <w:szCs w:val="22"/>
              </w:rPr>
            </w:pPr>
          </w:p>
        </w:tc>
        <w:tc>
          <w:tcPr>
            <w:tcW w:w="840" w:type="dxa"/>
            <w:vMerge/>
            <w:tcBorders>
              <w:left w:val="nil"/>
              <w:right w:val="single" w:sz="4" w:space="0" w:color="000000"/>
            </w:tcBorders>
            <w:shd w:val="clear" w:color="auto" w:fill="auto"/>
            <w:noWrap/>
            <w:vAlign w:val="center"/>
            <w:hideMark/>
          </w:tcPr>
          <w:p w:rsidR="00B66D96" w:rsidRDefault="00B66D96" w:rsidP="009E74D8">
            <w:pPr>
              <w:jc w:val="center"/>
              <w:rPr>
                <w:rFonts w:ascii="Arial Armenian" w:hAnsi="Arial Armenian" w:cs="Arial"/>
                <w:sz w:val="22"/>
                <w:szCs w:val="22"/>
              </w:rPr>
            </w:pPr>
          </w:p>
        </w:tc>
      </w:tr>
      <w:tr w:rsidR="00B66D96" w:rsidTr="009E74D8">
        <w:trPr>
          <w:trHeight w:val="645"/>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B66D96" w:rsidRDefault="00B66D96">
            <w:pPr>
              <w:jc w:val="center"/>
              <w:rPr>
                <w:rFonts w:ascii="Arial Armenian" w:hAnsi="Arial Armenian" w:cs="Arial"/>
                <w:sz w:val="22"/>
                <w:szCs w:val="22"/>
              </w:rPr>
            </w:pPr>
            <w:r>
              <w:rPr>
                <w:rFonts w:ascii="Arial Armenian" w:hAnsi="Arial Armenian" w:cs="Arial"/>
                <w:sz w:val="22"/>
                <w:szCs w:val="22"/>
              </w:rPr>
              <w:t>5</w:t>
            </w:r>
          </w:p>
        </w:tc>
        <w:tc>
          <w:tcPr>
            <w:tcW w:w="5513" w:type="dxa"/>
            <w:tcBorders>
              <w:top w:val="nil"/>
              <w:left w:val="nil"/>
              <w:bottom w:val="single" w:sz="4" w:space="0" w:color="000000"/>
              <w:right w:val="single" w:sz="4" w:space="0" w:color="000000"/>
            </w:tcBorders>
            <w:shd w:val="clear" w:color="auto" w:fill="auto"/>
            <w:vAlign w:val="center"/>
            <w:hideMark/>
          </w:tcPr>
          <w:p w:rsidR="00B66D96" w:rsidRDefault="00B66D96">
            <w:pPr>
              <w:rPr>
                <w:rFonts w:ascii="Arial Unicode" w:hAnsi="Arial Unicode" w:cs="Arial"/>
                <w:sz w:val="22"/>
                <w:szCs w:val="22"/>
              </w:rPr>
            </w:pPr>
            <w:r>
              <w:rPr>
                <w:rFonts w:ascii="Arial Unicode" w:hAnsi="Arial Unicode" w:cs="Arial"/>
                <w:sz w:val="22"/>
                <w:szCs w:val="22"/>
              </w:rPr>
              <w:t>Штукатурка гипсовая и мелованная паста и окрашивание высококачественной латексной краской</w:t>
            </w:r>
          </w:p>
        </w:tc>
        <w:tc>
          <w:tcPr>
            <w:tcW w:w="70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Unicode" w:hAnsi="Arial Unicode" w:cs="Arial"/>
                <w:sz w:val="22"/>
                <w:szCs w:val="22"/>
              </w:rPr>
            </w:pPr>
            <w:r>
              <w:rPr>
                <w:rFonts w:ascii="Arial Unicode" w:hAnsi="Arial Unicode" w:cs="Arial"/>
                <w:sz w:val="22"/>
                <w:szCs w:val="22"/>
              </w:rPr>
              <w:t>м 2:</w:t>
            </w:r>
          </w:p>
        </w:tc>
        <w:tc>
          <w:tcPr>
            <w:tcW w:w="106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Unicode" w:hAnsi="Arial Unicode" w:cs="Arial"/>
                <w:sz w:val="22"/>
                <w:szCs w:val="22"/>
              </w:rPr>
            </w:pPr>
            <w:r>
              <w:rPr>
                <w:rFonts w:ascii="Arial Unicode" w:hAnsi="Arial Unicode" w:cs="Arial"/>
                <w:sz w:val="22"/>
                <w:szCs w:val="22"/>
              </w:rPr>
              <w:t>370</w:t>
            </w:r>
          </w:p>
        </w:tc>
        <w:tc>
          <w:tcPr>
            <w:tcW w:w="88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Unicode" w:hAnsi="Arial Unicode"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Armenian" w:hAnsi="Arial Armenian" w:cs="Arial"/>
                <w:sz w:val="22"/>
                <w:szCs w:val="22"/>
              </w:rPr>
            </w:pPr>
          </w:p>
        </w:tc>
        <w:tc>
          <w:tcPr>
            <w:tcW w:w="840" w:type="dxa"/>
            <w:vMerge/>
            <w:tcBorders>
              <w:left w:val="nil"/>
              <w:right w:val="single" w:sz="4" w:space="0" w:color="000000"/>
            </w:tcBorders>
            <w:shd w:val="clear" w:color="auto" w:fill="auto"/>
            <w:noWrap/>
            <w:vAlign w:val="center"/>
            <w:hideMark/>
          </w:tcPr>
          <w:p w:rsidR="00B66D96" w:rsidRDefault="00B66D96" w:rsidP="009E74D8">
            <w:pPr>
              <w:jc w:val="center"/>
              <w:rPr>
                <w:rFonts w:ascii="Arial Armenian" w:hAnsi="Arial Armenian" w:cs="Arial"/>
                <w:sz w:val="22"/>
                <w:szCs w:val="22"/>
              </w:rPr>
            </w:pPr>
          </w:p>
        </w:tc>
      </w:tr>
      <w:tr w:rsidR="00B66D96" w:rsidTr="009E74D8">
        <w:trPr>
          <w:trHeight w:val="645"/>
        </w:trPr>
        <w:tc>
          <w:tcPr>
            <w:tcW w:w="517" w:type="dxa"/>
            <w:tcBorders>
              <w:top w:val="nil"/>
              <w:left w:val="single" w:sz="4" w:space="0" w:color="000000"/>
              <w:bottom w:val="nil"/>
              <w:right w:val="single" w:sz="4" w:space="0" w:color="000000"/>
            </w:tcBorders>
            <w:shd w:val="clear" w:color="auto" w:fill="auto"/>
            <w:noWrap/>
            <w:vAlign w:val="center"/>
            <w:hideMark/>
          </w:tcPr>
          <w:p w:rsidR="00B66D96" w:rsidRDefault="00B66D96">
            <w:pPr>
              <w:jc w:val="center"/>
              <w:rPr>
                <w:rFonts w:ascii="Arial Armenian" w:hAnsi="Arial Armenian" w:cs="Arial"/>
                <w:sz w:val="22"/>
                <w:szCs w:val="22"/>
              </w:rPr>
            </w:pPr>
            <w:r>
              <w:rPr>
                <w:rFonts w:ascii="Arial Armenian" w:hAnsi="Arial Armenian" w:cs="Arial"/>
                <w:sz w:val="22"/>
                <w:szCs w:val="22"/>
              </w:rPr>
              <w:lastRenderedPageBreak/>
              <w:t>6</w:t>
            </w:r>
          </w:p>
        </w:tc>
        <w:tc>
          <w:tcPr>
            <w:tcW w:w="5513" w:type="dxa"/>
            <w:tcBorders>
              <w:top w:val="nil"/>
              <w:left w:val="nil"/>
              <w:bottom w:val="nil"/>
              <w:right w:val="single" w:sz="4" w:space="0" w:color="000000"/>
            </w:tcBorders>
            <w:shd w:val="clear" w:color="auto" w:fill="auto"/>
            <w:vAlign w:val="center"/>
            <w:hideMark/>
          </w:tcPr>
          <w:p w:rsidR="00B66D96" w:rsidRDefault="00B66D96">
            <w:pPr>
              <w:rPr>
                <w:rFonts w:ascii="Arial Unicode" w:hAnsi="Arial Unicode" w:cs="Arial"/>
                <w:sz w:val="22"/>
                <w:szCs w:val="22"/>
              </w:rPr>
            </w:pPr>
            <w:r>
              <w:rPr>
                <w:rFonts w:ascii="Arial Unicode" w:hAnsi="Arial Unicode" w:cs="Arial"/>
                <w:sz w:val="22"/>
                <w:szCs w:val="22"/>
              </w:rPr>
              <w:t>Двухслойная масляная краска отопительных регистров и труб</w:t>
            </w:r>
          </w:p>
        </w:tc>
        <w:tc>
          <w:tcPr>
            <w:tcW w:w="700" w:type="dxa"/>
            <w:tcBorders>
              <w:top w:val="nil"/>
              <w:left w:val="nil"/>
              <w:bottom w:val="nil"/>
              <w:right w:val="single" w:sz="4" w:space="0" w:color="000000"/>
            </w:tcBorders>
            <w:shd w:val="clear" w:color="auto" w:fill="auto"/>
            <w:noWrap/>
            <w:vAlign w:val="center"/>
            <w:hideMark/>
          </w:tcPr>
          <w:p w:rsidR="00B66D96" w:rsidRDefault="00B66D96">
            <w:pPr>
              <w:jc w:val="center"/>
              <w:rPr>
                <w:rFonts w:ascii="Arial Unicode" w:hAnsi="Arial Unicode" w:cs="Arial"/>
                <w:sz w:val="22"/>
                <w:szCs w:val="22"/>
              </w:rPr>
            </w:pPr>
            <w:r>
              <w:rPr>
                <w:rFonts w:ascii="Arial Unicode" w:hAnsi="Arial Unicode" w:cs="Arial"/>
                <w:sz w:val="22"/>
                <w:szCs w:val="22"/>
              </w:rPr>
              <w:t>м 2:</w:t>
            </w:r>
          </w:p>
        </w:tc>
        <w:tc>
          <w:tcPr>
            <w:tcW w:w="1060" w:type="dxa"/>
            <w:tcBorders>
              <w:top w:val="nil"/>
              <w:left w:val="nil"/>
              <w:bottom w:val="nil"/>
              <w:right w:val="single" w:sz="4" w:space="0" w:color="000000"/>
            </w:tcBorders>
            <w:shd w:val="clear" w:color="auto" w:fill="auto"/>
            <w:noWrap/>
            <w:vAlign w:val="center"/>
            <w:hideMark/>
          </w:tcPr>
          <w:p w:rsidR="00B66D96" w:rsidRDefault="00B66D96">
            <w:pPr>
              <w:jc w:val="center"/>
              <w:rPr>
                <w:rFonts w:ascii="Arial Unicode" w:hAnsi="Arial Unicode" w:cs="Arial"/>
                <w:sz w:val="22"/>
                <w:szCs w:val="22"/>
              </w:rPr>
            </w:pPr>
            <w:r>
              <w:rPr>
                <w:rFonts w:ascii="Arial Unicode" w:hAnsi="Arial Unicode" w:cs="Arial"/>
                <w:sz w:val="22"/>
                <w:szCs w:val="22"/>
              </w:rPr>
              <w:t>38.0</w:t>
            </w:r>
          </w:p>
        </w:tc>
        <w:tc>
          <w:tcPr>
            <w:tcW w:w="88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Unicode" w:hAnsi="Arial Unicode"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Armenian" w:hAnsi="Arial Armenian" w:cs="Arial"/>
                <w:sz w:val="22"/>
                <w:szCs w:val="22"/>
              </w:rPr>
            </w:pPr>
          </w:p>
        </w:tc>
        <w:tc>
          <w:tcPr>
            <w:tcW w:w="840" w:type="dxa"/>
            <w:vMerge/>
            <w:tcBorders>
              <w:left w:val="nil"/>
              <w:right w:val="single" w:sz="4" w:space="0" w:color="000000"/>
            </w:tcBorders>
            <w:shd w:val="clear" w:color="auto" w:fill="auto"/>
            <w:noWrap/>
            <w:vAlign w:val="center"/>
            <w:hideMark/>
          </w:tcPr>
          <w:p w:rsidR="00B66D96" w:rsidRDefault="00B66D96" w:rsidP="009E74D8">
            <w:pPr>
              <w:jc w:val="center"/>
              <w:rPr>
                <w:rFonts w:ascii="Arial Armenian" w:hAnsi="Arial Armenian" w:cs="Arial"/>
                <w:sz w:val="22"/>
                <w:szCs w:val="22"/>
              </w:rPr>
            </w:pPr>
          </w:p>
        </w:tc>
      </w:tr>
      <w:tr w:rsidR="00B66D96" w:rsidTr="009E74D8">
        <w:trPr>
          <w:trHeight w:val="285"/>
        </w:trPr>
        <w:tc>
          <w:tcPr>
            <w:tcW w:w="51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66D96" w:rsidRDefault="00B66D96">
            <w:pPr>
              <w:jc w:val="center"/>
              <w:rPr>
                <w:rFonts w:ascii="Arial Armenian" w:hAnsi="Arial Armenian" w:cs="Arial"/>
                <w:sz w:val="22"/>
                <w:szCs w:val="22"/>
              </w:rPr>
            </w:pPr>
            <w:r>
              <w:rPr>
                <w:rFonts w:ascii="Arial Armenian" w:hAnsi="Arial Armenian" w:cs="Arial"/>
                <w:sz w:val="22"/>
                <w:szCs w:val="22"/>
              </w:rPr>
              <w:t>7</w:t>
            </w:r>
          </w:p>
        </w:tc>
        <w:tc>
          <w:tcPr>
            <w:tcW w:w="5513" w:type="dxa"/>
            <w:tcBorders>
              <w:top w:val="single" w:sz="4" w:space="0" w:color="000000"/>
              <w:left w:val="nil"/>
              <w:bottom w:val="single" w:sz="4" w:space="0" w:color="000000"/>
              <w:right w:val="single" w:sz="4" w:space="0" w:color="000000"/>
            </w:tcBorders>
            <w:shd w:val="clear" w:color="auto" w:fill="auto"/>
            <w:vAlign w:val="center"/>
            <w:hideMark/>
          </w:tcPr>
          <w:p w:rsidR="00B66D96" w:rsidRDefault="00B66D96">
            <w:pPr>
              <w:rPr>
                <w:rFonts w:ascii="Arial Unicode" w:hAnsi="Arial Unicode" w:cs="Arial"/>
                <w:sz w:val="22"/>
                <w:szCs w:val="22"/>
              </w:rPr>
            </w:pPr>
            <w:r>
              <w:rPr>
                <w:rFonts w:ascii="Arial Unicode" w:hAnsi="Arial Unicode" w:cs="Arial"/>
                <w:sz w:val="22"/>
                <w:szCs w:val="22"/>
              </w:rPr>
              <w:t>Установка и снос имущественной палубы</w:t>
            </w:r>
          </w:p>
        </w:tc>
        <w:tc>
          <w:tcPr>
            <w:tcW w:w="700" w:type="dxa"/>
            <w:tcBorders>
              <w:top w:val="single" w:sz="4" w:space="0" w:color="000000"/>
              <w:left w:val="nil"/>
              <w:bottom w:val="single" w:sz="4" w:space="0" w:color="000000"/>
              <w:right w:val="single" w:sz="4" w:space="0" w:color="000000"/>
            </w:tcBorders>
            <w:shd w:val="clear" w:color="auto" w:fill="auto"/>
            <w:noWrap/>
            <w:vAlign w:val="center"/>
            <w:hideMark/>
          </w:tcPr>
          <w:p w:rsidR="00B66D96" w:rsidRDefault="00B66D96">
            <w:pPr>
              <w:jc w:val="center"/>
              <w:rPr>
                <w:rFonts w:ascii="Arial Unicode" w:hAnsi="Arial Unicode" w:cs="Arial"/>
                <w:sz w:val="22"/>
                <w:szCs w:val="22"/>
              </w:rPr>
            </w:pPr>
            <w:r>
              <w:rPr>
                <w:rFonts w:ascii="Arial Unicode" w:hAnsi="Arial Unicode" w:cs="Arial"/>
                <w:sz w:val="22"/>
                <w:szCs w:val="22"/>
              </w:rPr>
              <w:t>м 2:</w:t>
            </w:r>
          </w:p>
        </w:tc>
        <w:tc>
          <w:tcPr>
            <w:tcW w:w="1060" w:type="dxa"/>
            <w:tcBorders>
              <w:top w:val="single" w:sz="4" w:space="0" w:color="000000"/>
              <w:left w:val="nil"/>
              <w:bottom w:val="single" w:sz="4" w:space="0" w:color="000000"/>
              <w:right w:val="single" w:sz="4" w:space="0" w:color="000000"/>
            </w:tcBorders>
            <w:shd w:val="clear" w:color="auto" w:fill="auto"/>
            <w:noWrap/>
            <w:vAlign w:val="center"/>
            <w:hideMark/>
          </w:tcPr>
          <w:p w:rsidR="00B66D96" w:rsidRDefault="00B66D96">
            <w:pPr>
              <w:jc w:val="center"/>
              <w:rPr>
                <w:rFonts w:ascii="Arial Unicode" w:hAnsi="Arial Unicode" w:cs="Arial"/>
                <w:sz w:val="22"/>
                <w:szCs w:val="22"/>
              </w:rPr>
            </w:pPr>
            <w:r>
              <w:rPr>
                <w:rFonts w:ascii="Arial Unicode" w:hAnsi="Arial Unicode" w:cs="Arial"/>
                <w:sz w:val="22"/>
                <w:szCs w:val="22"/>
              </w:rPr>
              <w:t>50</w:t>
            </w:r>
          </w:p>
        </w:tc>
        <w:tc>
          <w:tcPr>
            <w:tcW w:w="88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Unicode" w:hAnsi="Arial Unicode"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Armenian" w:hAnsi="Arial Armenian" w:cs="Arial"/>
                <w:sz w:val="22"/>
                <w:szCs w:val="22"/>
              </w:rPr>
            </w:pPr>
          </w:p>
        </w:tc>
        <w:tc>
          <w:tcPr>
            <w:tcW w:w="840" w:type="dxa"/>
            <w:vMerge/>
            <w:tcBorders>
              <w:left w:val="nil"/>
              <w:right w:val="single" w:sz="4" w:space="0" w:color="000000"/>
            </w:tcBorders>
            <w:shd w:val="clear" w:color="auto" w:fill="auto"/>
            <w:noWrap/>
            <w:vAlign w:val="center"/>
            <w:hideMark/>
          </w:tcPr>
          <w:p w:rsidR="00B66D96" w:rsidRDefault="00B66D96" w:rsidP="009E74D8">
            <w:pPr>
              <w:jc w:val="center"/>
              <w:rPr>
                <w:rFonts w:ascii="Arial Armenian" w:hAnsi="Arial Armenian" w:cs="Arial"/>
                <w:sz w:val="22"/>
                <w:szCs w:val="22"/>
              </w:rPr>
            </w:pPr>
          </w:p>
        </w:tc>
      </w:tr>
      <w:tr w:rsidR="00B66D96" w:rsidTr="009E74D8">
        <w:trPr>
          <w:trHeight w:val="855"/>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B66D96" w:rsidRDefault="00B66D96">
            <w:pPr>
              <w:jc w:val="center"/>
              <w:rPr>
                <w:rFonts w:ascii="Arial Armenian" w:hAnsi="Arial Armenian" w:cs="Arial"/>
                <w:sz w:val="22"/>
                <w:szCs w:val="22"/>
              </w:rPr>
            </w:pPr>
            <w:r>
              <w:rPr>
                <w:rFonts w:ascii="Arial Armenian" w:hAnsi="Arial Armenian" w:cs="Arial"/>
                <w:sz w:val="22"/>
                <w:szCs w:val="22"/>
              </w:rPr>
              <w:t>8</w:t>
            </w:r>
          </w:p>
        </w:tc>
        <w:tc>
          <w:tcPr>
            <w:tcW w:w="5513" w:type="dxa"/>
            <w:tcBorders>
              <w:top w:val="nil"/>
              <w:left w:val="nil"/>
              <w:bottom w:val="single" w:sz="4" w:space="0" w:color="000000"/>
              <w:right w:val="single" w:sz="4" w:space="0" w:color="000000"/>
            </w:tcBorders>
            <w:shd w:val="clear" w:color="auto" w:fill="auto"/>
            <w:vAlign w:val="center"/>
            <w:hideMark/>
          </w:tcPr>
          <w:p w:rsidR="00B66D96" w:rsidRDefault="00B66D96">
            <w:pPr>
              <w:rPr>
                <w:rFonts w:ascii="Arial Unicode" w:hAnsi="Arial Unicode" w:cs="Arial"/>
                <w:sz w:val="22"/>
                <w:szCs w:val="22"/>
              </w:rPr>
            </w:pPr>
            <w:r>
              <w:rPr>
                <w:rFonts w:ascii="Arial Unicode" w:hAnsi="Arial Unicode" w:cs="Arial"/>
                <w:sz w:val="22"/>
                <w:szCs w:val="22"/>
              </w:rPr>
              <w:t>Установка сеток на окнах (материал капрон / полипропилен, расстояние нетто 100х100 мм, толщина проволочной сетки 3 мм)</w:t>
            </w:r>
          </w:p>
        </w:tc>
        <w:tc>
          <w:tcPr>
            <w:tcW w:w="70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Unicode" w:hAnsi="Arial Unicode" w:cs="Arial"/>
                <w:sz w:val="22"/>
                <w:szCs w:val="22"/>
              </w:rPr>
            </w:pPr>
            <w:r>
              <w:rPr>
                <w:rFonts w:ascii="Arial Unicode" w:hAnsi="Arial Unicode" w:cs="Arial"/>
                <w:sz w:val="22"/>
                <w:szCs w:val="22"/>
              </w:rPr>
              <w:t>м 2:</w:t>
            </w:r>
          </w:p>
        </w:tc>
        <w:tc>
          <w:tcPr>
            <w:tcW w:w="106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Unicode" w:hAnsi="Arial Unicode" w:cs="Arial"/>
                <w:sz w:val="22"/>
                <w:szCs w:val="22"/>
              </w:rPr>
            </w:pPr>
            <w:r>
              <w:rPr>
                <w:rFonts w:ascii="Arial Unicode" w:hAnsi="Arial Unicode" w:cs="Arial"/>
                <w:sz w:val="22"/>
                <w:szCs w:val="22"/>
              </w:rPr>
              <w:t>40</w:t>
            </w:r>
          </w:p>
        </w:tc>
        <w:tc>
          <w:tcPr>
            <w:tcW w:w="88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Unicode" w:hAnsi="Arial Unicode"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Armenian" w:hAnsi="Arial Armenian" w:cs="Arial"/>
                <w:sz w:val="22"/>
                <w:szCs w:val="22"/>
              </w:rPr>
            </w:pPr>
          </w:p>
        </w:tc>
        <w:tc>
          <w:tcPr>
            <w:tcW w:w="840" w:type="dxa"/>
            <w:vMerge/>
            <w:tcBorders>
              <w:left w:val="nil"/>
              <w:right w:val="single" w:sz="4" w:space="0" w:color="000000"/>
            </w:tcBorders>
            <w:shd w:val="clear" w:color="auto" w:fill="auto"/>
            <w:noWrap/>
            <w:vAlign w:val="center"/>
            <w:hideMark/>
          </w:tcPr>
          <w:p w:rsidR="00B66D96" w:rsidRDefault="00B66D96" w:rsidP="009E74D8">
            <w:pPr>
              <w:jc w:val="center"/>
              <w:rPr>
                <w:rFonts w:ascii="Arial Armenian" w:hAnsi="Arial Armenian" w:cs="Arial"/>
                <w:sz w:val="22"/>
                <w:szCs w:val="22"/>
              </w:rPr>
            </w:pPr>
          </w:p>
        </w:tc>
      </w:tr>
      <w:tr w:rsidR="00B66D96" w:rsidTr="009E74D8">
        <w:trPr>
          <w:trHeight w:val="285"/>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B66D96" w:rsidRDefault="00B66D96">
            <w:pPr>
              <w:jc w:val="center"/>
              <w:rPr>
                <w:rFonts w:ascii="Arial Unicode" w:hAnsi="Arial Unicode" w:cs="Arial"/>
                <w:sz w:val="20"/>
                <w:szCs w:val="20"/>
              </w:rPr>
            </w:pPr>
            <w:r>
              <w:rPr>
                <w:rFonts w:ascii="Arial Unicode" w:hAnsi="Arial Unicode" w:cs="Arial"/>
                <w:sz w:val="20"/>
                <w:szCs w:val="20"/>
              </w:rPr>
              <w:t>9</w:t>
            </w:r>
          </w:p>
        </w:tc>
        <w:tc>
          <w:tcPr>
            <w:tcW w:w="5513" w:type="dxa"/>
            <w:tcBorders>
              <w:top w:val="nil"/>
              <w:left w:val="nil"/>
              <w:bottom w:val="single" w:sz="4" w:space="0" w:color="000000"/>
              <w:right w:val="single" w:sz="4" w:space="0" w:color="000000"/>
            </w:tcBorders>
            <w:shd w:val="clear" w:color="auto" w:fill="auto"/>
            <w:vAlign w:val="center"/>
            <w:hideMark/>
          </w:tcPr>
          <w:p w:rsidR="00B66D96" w:rsidRDefault="00B66D96">
            <w:pPr>
              <w:rPr>
                <w:rFonts w:ascii="Arial Unicode" w:hAnsi="Arial Unicode" w:cs="Arial"/>
                <w:sz w:val="20"/>
                <w:szCs w:val="20"/>
              </w:rPr>
            </w:pPr>
            <w:r>
              <w:rPr>
                <w:rFonts w:ascii="Arial Unicode" w:hAnsi="Arial Unicode" w:cs="Arial"/>
                <w:sz w:val="20"/>
                <w:szCs w:val="20"/>
              </w:rPr>
              <w:t>Монтаж и демонтаж отопительных радиаторов</w:t>
            </w:r>
          </w:p>
        </w:tc>
        <w:tc>
          <w:tcPr>
            <w:tcW w:w="700" w:type="dxa"/>
            <w:tcBorders>
              <w:top w:val="nil"/>
              <w:left w:val="nil"/>
              <w:bottom w:val="single" w:sz="4" w:space="0" w:color="000000"/>
              <w:right w:val="single" w:sz="4" w:space="0" w:color="000000"/>
            </w:tcBorders>
            <w:shd w:val="clear" w:color="auto" w:fill="auto"/>
            <w:noWrap/>
            <w:vAlign w:val="center"/>
            <w:hideMark/>
          </w:tcPr>
          <w:p w:rsidR="00B66D96" w:rsidRDefault="00B66D96">
            <w:pPr>
              <w:rPr>
                <w:rFonts w:ascii="Arial Unicode" w:hAnsi="Arial Unicode" w:cs="Arial"/>
                <w:sz w:val="20"/>
                <w:szCs w:val="20"/>
              </w:rPr>
            </w:pPr>
            <w:r>
              <w:rPr>
                <w:rFonts w:ascii="Arial Unicode" w:hAnsi="Arial Unicode" w:cs="Arial"/>
                <w:sz w:val="20"/>
                <w:szCs w:val="20"/>
              </w:rPr>
              <w:t>ЭКМ</w:t>
            </w:r>
          </w:p>
        </w:tc>
        <w:tc>
          <w:tcPr>
            <w:tcW w:w="106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Unicode" w:hAnsi="Arial Unicode" w:cs="Arial"/>
                <w:sz w:val="20"/>
                <w:szCs w:val="20"/>
              </w:rPr>
            </w:pPr>
            <w:r>
              <w:rPr>
                <w:rFonts w:ascii="Arial Unicode" w:hAnsi="Arial Unicode" w:cs="Arial"/>
                <w:sz w:val="20"/>
                <w:szCs w:val="20"/>
              </w:rPr>
              <w:t>35.0</w:t>
            </w:r>
          </w:p>
        </w:tc>
        <w:tc>
          <w:tcPr>
            <w:tcW w:w="88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Unicode" w:hAnsi="Arial Unicode"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Armenian" w:hAnsi="Arial Armenian" w:cs="Arial"/>
                <w:sz w:val="22"/>
                <w:szCs w:val="22"/>
              </w:rPr>
            </w:pPr>
          </w:p>
        </w:tc>
        <w:tc>
          <w:tcPr>
            <w:tcW w:w="840" w:type="dxa"/>
            <w:vMerge/>
            <w:tcBorders>
              <w:left w:val="nil"/>
              <w:bottom w:val="single" w:sz="4" w:space="0" w:color="000000"/>
              <w:right w:val="single" w:sz="4" w:space="0" w:color="000000"/>
            </w:tcBorders>
            <w:shd w:val="clear" w:color="auto" w:fill="auto"/>
            <w:noWrap/>
            <w:vAlign w:val="center"/>
            <w:hideMark/>
          </w:tcPr>
          <w:p w:rsidR="00B66D96" w:rsidRDefault="00B66D96">
            <w:pPr>
              <w:jc w:val="center"/>
              <w:rPr>
                <w:rFonts w:ascii="Arial Armenian" w:hAnsi="Arial Armenian" w:cs="Arial"/>
                <w:sz w:val="22"/>
                <w:szCs w:val="22"/>
              </w:rPr>
            </w:pPr>
          </w:p>
        </w:tc>
      </w:tr>
      <w:tr w:rsidR="00076704" w:rsidTr="00B66D96">
        <w:trPr>
          <w:trHeight w:val="255"/>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0"/>
                <w:szCs w:val="20"/>
              </w:rPr>
            </w:pPr>
            <w:r>
              <w:rPr>
                <w:rFonts w:ascii="Arial" w:hAnsi="Arial" w:cs="Arial"/>
                <w:sz w:val="20"/>
                <w:szCs w:val="20"/>
              </w:rPr>
              <w:t> </w:t>
            </w:r>
          </w:p>
        </w:tc>
        <w:tc>
          <w:tcPr>
            <w:tcW w:w="5513" w:type="dxa"/>
            <w:tcBorders>
              <w:top w:val="nil"/>
              <w:left w:val="nil"/>
              <w:bottom w:val="single" w:sz="4" w:space="0" w:color="000000"/>
              <w:right w:val="single" w:sz="4" w:space="0" w:color="000000"/>
            </w:tcBorders>
            <w:shd w:val="clear" w:color="auto" w:fill="auto"/>
            <w:vAlign w:val="center"/>
            <w:hideMark/>
          </w:tcPr>
          <w:p w:rsidR="00076704" w:rsidRDefault="00076704">
            <w:pPr>
              <w:rPr>
                <w:rFonts w:ascii="Arial Unicode" w:hAnsi="Arial Unicode" w:cs="Arial"/>
                <w:sz w:val="20"/>
                <w:szCs w:val="20"/>
              </w:rPr>
            </w:pPr>
            <w:r>
              <w:rPr>
                <w:rFonts w:ascii="Arial Unicode" w:hAnsi="Arial Unicode" w:cs="Arial"/>
                <w:sz w:val="20"/>
                <w:szCs w:val="20"/>
              </w:rPr>
              <w:t>всего  3</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rPr>
                <w:rFonts w:ascii="Arial Unicode" w:hAnsi="Arial Unicode" w:cs="Arial"/>
                <w:sz w:val="20"/>
                <w:szCs w:val="20"/>
              </w:rPr>
            </w:pPr>
            <w:r>
              <w:rPr>
                <w:rFonts w:ascii="Arial" w:hAnsi="Arial" w:cs="Arial"/>
                <w:sz w:val="20"/>
                <w:szCs w:val="20"/>
              </w:rPr>
              <w:t> </w:t>
            </w:r>
          </w:p>
        </w:tc>
        <w:tc>
          <w:tcPr>
            <w:tcW w:w="106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Unicode" w:hAnsi="Arial Unicode" w:cs="Arial"/>
                <w:sz w:val="20"/>
                <w:szCs w:val="20"/>
              </w:rPr>
            </w:pPr>
            <w:r>
              <w:rPr>
                <w:rFonts w:ascii="Arial" w:hAnsi="Arial" w:cs="Arial"/>
                <w:sz w:val="20"/>
                <w:szCs w:val="20"/>
              </w:rPr>
              <w:t> </w:t>
            </w:r>
          </w:p>
        </w:tc>
        <w:tc>
          <w:tcPr>
            <w:tcW w:w="88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Armenian" w:hAnsi="Arial Armenian" w:cs="Arial"/>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076704" w:rsidRDefault="00076704">
            <w:pPr>
              <w:jc w:val="center"/>
              <w:rPr>
                <w:rFonts w:ascii="Arial Armenian" w:hAnsi="Arial Armenian" w:cs="Arial"/>
                <w:b/>
                <w:bCs/>
                <w:sz w:val="20"/>
                <w:szCs w:val="20"/>
              </w:rPr>
            </w:pPr>
          </w:p>
        </w:tc>
        <w:tc>
          <w:tcPr>
            <w:tcW w:w="84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0"/>
                <w:szCs w:val="20"/>
              </w:rPr>
            </w:pPr>
            <w:r>
              <w:rPr>
                <w:rFonts w:ascii="Arial Armenian" w:hAnsi="Arial Armenian" w:cs="Arial"/>
                <w:sz w:val="20"/>
                <w:szCs w:val="20"/>
              </w:rPr>
              <w:t> </w:t>
            </w:r>
          </w:p>
        </w:tc>
      </w:tr>
      <w:tr w:rsidR="00076704" w:rsidTr="00076704">
        <w:trPr>
          <w:trHeight w:val="645"/>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c>
          <w:tcPr>
            <w:tcW w:w="5513" w:type="dxa"/>
            <w:tcBorders>
              <w:top w:val="nil"/>
              <w:left w:val="nil"/>
              <w:bottom w:val="single" w:sz="4" w:space="0" w:color="000000"/>
              <w:right w:val="single" w:sz="4" w:space="0" w:color="000000"/>
            </w:tcBorders>
            <w:shd w:val="clear" w:color="auto" w:fill="auto"/>
            <w:vAlign w:val="center"/>
            <w:hideMark/>
          </w:tcPr>
          <w:p w:rsidR="00076704" w:rsidRDefault="00076704">
            <w:pPr>
              <w:jc w:val="center"/>
              <w:rPr>
                <w:rFonts w:ascii="Arial Unicode" w:hAnsi="Arial Unicode" w:cs="Arial"/>
                <w:sz w:val="22"/>
                <w:szCs w:val="22"/>
                <w:u w:val="single"/>
              </w:rPr>
            </w:pPr>
            <w:r>
              <w:rPr>
                <w:rFonts w:ascii="Arial Unicode" w:hAnsi="Arial Unicode" w:cs="Arial"/>
                <w:sz w:val="22"/>
                <w:szCs w:val="22"/>
                <w:u w:val="single"/>
              </w:rPr>
              <w:t xml:space="preserve">Монтаж электроснабжения </w:t>
            </w:r>
          </w:p>
        </w:tc>
        <w:tc>
          <w:tcPr>
            <w:tcW w:w="70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c>
          <w:tcPr>
            <w:tcW w:w="106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c>
          <w:tcPr>
            <w:tcW w:w="114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c>
          <w:tcPr>
            <w:tcW w:w="840" w:type="dxa"/>
            <w:tcBorders>
              <w:top w:val="nil"/>
              <w:left w:val="nil"/>
              <w:bottom w:val="single" w:sz="4" w:space="0" w:color="000000"/>
              <w:right w:val="single" w:sz="4" w:space="0" w:color="000000"/>
            </w:tcBorders>
            <w:shd w:val="clear" w:color="auto" w:fill="auto"/>
            <w:noWrap/>
            <w:vAlign w:val="center"/>
            <w:hideMark/>
          </w:tcPr>
          <w:p w:rsidR="00076704" w:rsidRDefault="00076704">
            <w:pPr>
              <w:jc w:val="center"/>
              <w:rPr>
                <w:rFonts w:ascii="Arial Armenian" w:hAnsi="Arial Armenian" w:cs="Arial"/>
                <w:sz w:val="22"/>
                <w:szCs w:val="22"/>
              </w:rPr>
            </w:pPr>
            <w:r>
              <w:rPr>
                <w:rFonts w:ascii="Arial Armenian" w:hAnsi="Arial Armenian" w:cs="Arial"/>
                <w:sz w:val="22"/>
                <w:szCs w:val="22"/>
              </w:rPr>
              <w:t> </w:t>
            </w:r>
          </w:p>
        </w:tc>
      </w:tr>
      <w:tr w:rsidR="00B66D96" w:rsidTr="00B20608">
        <w:trPr>
          <w:trHeight w:val="645"/>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B66D96" w:rsidRDefault="00B66D96">
            <w:pPr>
              <w:jc w:val="center"/>
              <w:rPr>
                <w:rFonts w:ascii="Arial Armenian" w:hAnsi="Arial Armenian" w:cs="Arial"/>
                <w:sz w:val="22"/>
                <w:szCs w:val="22"/>
              </w:rPr>
            </w:pPr>
            <w:r>
              <w:rPr>
                <w:rFonts w:ascii="Arial Armenian" w:hAnsi="Arial Armenian" w:cs="Arial"/>
                <w:sz w:val="22"/>
                <w:szCs w:val="22"/>
              </w:rPr>
              <w:t>1</w:t>
            </w:r>
          </w:p>
        </w:tc>
        <w:tc>
          <w:tcPr>
            <w:tcW w:w="5513" w:type="dxa"/>
            <w:tcBorders>
              <w:top w:val="nil"/>
              <w:left w:val="nil"/>
              <w:bottom w:val="single" w:sz="4" w:space="0" w:color="000000"/>
              <w:right w:val="single" w:sz="4" w:space="0" w:color="000000"/>
            </w:tcBorders>
            <w:shd w:val="clear" w:color="auto" w:fill="auto"/>
            <w:vAlign w:val="center"/>
            <w:hideMark/>
          </w:tcPr>
          <w:p w:rsidR="00B66D96" w:rsidRDefault="00B66D96">
            <w:pPr>
              <w:rPr>
                <w:rFonts w:ascii="Arial Unicode" w:hAnsi="Arial Unicode" w:cs="Arial"/>
                <w:sz w:val="22"/>
                <w:szCs w:val="22"/>
              </w:rPr>
            </w:pPr>
            <w:r>
              <w:rPr>
                <w:rFonts w:ascii="Arial Unicode" w:hAnsi="Arial Unicode" w:cs="Arial"/>
                <w:sz w:val="22"/>
                <w:szCs w:val="22"/>
              </w:rPr>
              <w:t>Провод на медной изолированной разделительной основе ППВг-2x2,5 закрытой Эл.для линий передачи</w:t>
            </w:r>
          </w:p>
        </w:tc>
        <w:tc>
          <w:tcPr>
            <w:tcW w:w="70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Unicode" w:hAnsi="Arial Unicode" w:cs="Arial"/>
                <w:sz w:val="22"/>
                <w:szCs w:val="22"/>
              </w:rPr>
            </w:pPr>
            <w:r>
              <w:rPr>
                <w:rFonts w:ascii="Arial Unicode" w:hAnsi="Arial Unicode" w:cs="Arial"/>
                <w:sz w:val="22"/>
                <w:szCs w:val="22"/>
              </w:rPr>
              <w:t>г:</w:t>
            </w:r>
          </w:p>
        </w:tc>
        <w:tc>
          <w:tcPr>
            <w:tcW w:w="106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Unicode" w:hAnsi="Arial Unicode" w:cs="Arial"/>
                <w:sz w:val="22"/>
                <w:szCs w:val="22"/>
              </w:rPr>
            </w:pPr>
            <w:r>
              <w:rPr>
                <w:rFonts w:ascii="Arial Unicode" w:hAnsi="Arial Unicode" w:cs="Arial"/>
                <w:sz w:val="22"/>
                <w:szCs w:val="22"/>
              </w:rPr>
              <w:t>95</w:t>
            </w:r>
          </w:p>
        </w:tc>
        <w:tc>
          <w:tcPr>
            <w:tcW w:w="88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Unicode" w:hAnsi="Arial Unicode"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Armenian" w:hAnsi="Arial Armenian" w:cs="Arial"/>
                <w:sz w:val="22"/>
                <w:szCs w:val="22"/>
              </w:rPr>
            </w:pPr>
          </w:p>
        </w:tc>
        <w:tc>
          <w:tcPr>
            <w:tcW w:w="840" w:type="dxa"/>
            <w:vMerge w:val="restart"/>
            <w:tcBorders>
              <w:top w:val="nil"/>
              <w:left w:val="nil"/>
              <w:right w:val="single" w:sz="4" w:space="0" w:color="000000"/>
            </w:tcBorders>
            <w:shd w:val="clear" w:color="auto" w:fill="auto"/>
            <w:noWrap/>
            <w:vAlign w:val="center"/>
            <w:hideMark/>
          </w:tcPr>
          <w:p w:rsidR="00B66D96" w:rsidRDefault="00B66D96" w:rsidP="00B20608">
            <w:pPr>
              <w:jc w:val="center"/>
              <w:rPr>
                <w:rFonts w:ascii="Arial Armenian" w:hAnsi="Arial Armenian" w:cs="Arial"/>
                <w:sz w:val="22"/>
                <w:szCs w:val="22"/>
              </w:rPr>
            </w:pPr>
            <w:r w:rsidRPr="00B66D96">
              <w:rPr>
                <w:rFonts w:ascii="Arial Armenian" w:hAnsi="Arial Armenian" w:cs="Arial"/>
                <w:sz w:val="22"/>
                <w:szCs w:val="22"/>
              </w:rPr>
              <w:t>5.18</w:t>
            </w:r>
          </w:p>
        </w:tc>
      </w:tr>
      <w:tr w:rsidR="00B66D96" w:rsidTr="00B20608">
        <w:trPr>
          <w:trHeight w:val="645"/>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B66D96" w:rsidRDefault="00B66D96">
            <w:pPr>
              <w:jc w:val="center"/>
              <w:rPr>
                <w:rFonts w:ascii="Arial Armenian" w:hAnsi="Arial Armenian" w:cs="Arial"/>
                <w:sz w:val="22"/>
                <w:szCs w:val="22"/>
              </w:rPr>
            </w:pPr>
            <w:r>
              <w:rPr>
                <w:rFonts w:ascii="Arial Armenian" w:hAnsi="Arial Armenian" w:cs="Arial"/>
                <w:sz w:val="22"/>
                <w:szCs w:val="22"/>
              </w:rPr>
              <w:t>2</w:t>
            </w:r>
          </w:p>
        </w:tc>
        <w:tc>
          <w:tcPr>
            <w:tcW w:w="5513" w:type="dxa"/>
            <w:tcBorders>
              <w:top w:val="nil"/>
              <w:left w:val="nil"/>
              <w:bottom w:val="single" w:sz="4" w:space="0" w:color="000000"/>
              <w:right w:val="single" w:sz="4" w:space="0" w:color="000000"/>
            </w:tcBorders>
            <w:shd w:val="clear" w:color="auto" w:fill="auto"/>
            <w:vAlign w:val="center"/>
            <w:hideMark/>
          </w:tcPr>
          <w:p w:rsidR="00B66D96" w:rsidRDefault="00B66D96">
            <w:pPr>
              <w:rPr>
                <w:rFonts w:ascii="Arial Unicode" w:hAnsi="Arial Unicode" w:cs="Arial"/>
                <w:sz w:val="22"/>
                <w:szCs w:val="22"/>
              </w:rPr>
            </w:pPr>
            <w:r>
              <w:rPr>
                <w:rFonts w:ascii="Arial Unicode" w:hAnsi="Arial Unicode" w:cs="Arial"/>
                <w:sz w:val="22"/>
                <w:szCs w:val="22"/>
              </w:rPr>
              <w:t>Светодиодные фонари спортзалов, 1200x180x40, 60Вт с защитной сеткой</w:t>
            </w:r>
          </w:p>
        </w:tc>
        <w:tc>
          <w:tcPr>
            <w:tcW w:w="70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Unicode" w:hAnsi="Arial Unicode" w:cs="Arial"/>
                <w:sz w:val="22"/>
                <w:szCs w:val="22"/>
              </w:rPr>
            </w:pPr>
            <w:r>
              <w:rPr>
                <w:rFonts w:ascii="Arial Unicode" w:hAnsi="Arial Unicode" w:cs="Arial"/>
                <w:sz w:val="22"/>
                <w:szCs w:val="22"/>
              </w:rPr>
              <w:t>штук</w:t>
            </w:r>
          </w:p>
        </w:tc>
        <w:tc>
          <w:tcPr>
            <w:tcW w:w="106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Unicode" w:hAnsi="Arial Unicode" w:cs="Arial"/>
                <w:sz w:val="22"/>
                <w:szCs w:val="22"/>
              </w:rPr>
            </w:pPr>
            <w:r>
              <w:rPr>
                <w:rFonts w:ascii="Arial Unicode" w:hAnsi="Arial Unicode" w:cs="Arial"/>
                <w:sz w:val="22"/>
                <w:szCs w:val="22"/>
              </w:rPr>
              <w:t>10</w:t>
            </w:r>
          </w:p>
        </w:tc>
        <w:tc>
          <w:tcPr>
            <w:tcW w:w="88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Unicode" w:hAnsi="Arial Unicode"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Armenian" w:hAnsi="Arial Armenian" w:cs="Arial"/>
                <w:sz w:val="22"/>
                <w:szCs w:val="22"/>
              </w:rPr>
            </w:pPr>
          </w:p>
        </w:tc>
        <w:tc>
          <w:tcPr>
            <w:tcW w:w="840" w:type="dxa"/>
            <w:vMerge/>
            <w:tcBorders>
              <w:left w:val="nil"/>
              <w:right w:val="single" w:sz="4" w:space="0" w:color="000000"/>
            </w:tcBorders>
            <w:shd w:val="clear" w:color="auto" w:fill="auto"/>
            <w:noWrap/>
            <w:vAlign w:val="center"/>
            <w:hideMark/>
          </w:tcPr>
          <w:p w:rsidR="00B66D96" w:rsidRDefault="00B66D96" w:rsidP="00B20608">
            <w:pPr>
              <w:jc w:val="center"/>
              <w:rPr>
                <w:rFonts w:ascii="Arial Armenian" w:hAnsi="Arial Armenian" w:cs="Arial"/>
                <w:sz w:val="22"/>
                <w:szCs w:val="22"/>
              </w:rPr>
            </w:pPr>
          </w:p>
        </w:tc>
      </w:tr>
      <w:tr w:rsidR="00B66D96" w:rsidTr="00B20608">
        <w:trPr>
          <w:trHeight w:val="285"/>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B66D96" w:rsidRDefault="00B66D96">
            <w:pPr>
              <w:jc w:val="center"/>
              <w:rPr>
                <w:rFonts w:ascii="Arial Armenian" w:hAnsi="Arial Armenian" w:cs="Arial"/>
                <w:sz w:val="22"/>
                <w:szCs w:val="22"/>
              </w:rPr>
            </w:pPr>
            <w:r>
              <w:rPr>
                <w:rFonts w:ascii="Arial Armenian" w:hAnsi="Arial Armenian" w:cs="Arial"/>
                <w:sz w:val="22"/>
                <w:szCs w:val="22"/>
              </w:rPr>
              <w:t>3</w:t>
            </w:r>
          </w:p>
        </w:tc>
        <w:tc>
          <w:tcPr>
            <w:tcW w:w="5513" w:type="dxa"/>
            <w:tcBorders>
              <w:top w:val="nil"/>
              <w:left w:val="nil"/>
              <w:bottom w:val="single" w:sz="4" w:space="0" w:color="000000"/>
              <w:right w:val="single" w:sz="4" w:space="0" w:color="000000"/>
            </w:tcBorders>
            <w:shd w:val="clear" w:color="auto" w:fill="auto"/>
            <w:vAlign w:val="center"/>
            <w:hideMark/>
          </w:tcPr>
          <w:p w:rsidR="00B66D96" w:rsidRDefault="00B66D96">
            <w:pPr>
              <w:rPr>
                <w:rFonts w:ascii="Arial Unicode" w:hAnsi="Arial Unicode" w:cs="Arial"/>
                <w:sz w:val="22"/>
                <w:szCs w:val="22"/>
              </w:rPr>
            </w:pPr>
            <w:r>
              <w:rPr>
                <w:rFonts w:ascii="Arial Unicode" w:hAnsi="Arial Unicode" w:cs="Arial"/>
                <w:sz w:val="22"/>
                <w:szCs w:val="22"/>
              </w:rPr>
              <w:t>Монтаж светильников без стоимости материала</w:t>
            </w:r>
          </w:p>
        </w:tc>
        <w:tc>
          <w:tcPr>
            <w:tcW w:w="70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Unicode" w:hAnsi="Arial Unicode" w:cs="Arial"/>
                <w:sz w:val="22"/>
                <w:szCs w:val="22"/>
              </w:rPr>
            </w:pPr>
            <w:r>
              <w:rPr>
                <w:rFonts w:ascii="Arial Unicode" w:hAnsi="Arial Unicode" w:cs="Arial"/>
                <w:sz w:val="22"/>
                <w:szCs w:val="22"/>
              </w:rPr>
              <w:t>штук</w:t>
            </w:r>
          </w:p>
        </w:tc>
        <w:tc>
          <w:tcPr>
            <w:tcW w:w="106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Unicode" w:hAnsi="Arial Unicode" w:cs="Arial"/>
                <w:sz w:val="22"/>
                <w:szCs w:val="22"/>
              </w:rPr>
            </w:pPr>
            <w:r>
              <w:rPr>
                <w:rFonts w:ascii="Arial Unicode" w:hAnsi="Arial Unicode" w:cs="Arial"/>
                <w:sz w:val="22"/>
                <w:szCs w:val="22"/>
              </w:rPr>
              <w:t>4</w:t>
            </w:r>
          </w:p>
        </w:tc>
        <w:tc>
          <w:tcPr>
            <w:tcW w:w="88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Unicode" w:hAnsi="Arial Unicode"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Armenian" w:hAnsi="Arial Armenian" w:cs="Arial"/>
                <w:sz w:val="22"/>
                <w:szCs w:val="22"/>
              </w:rPr>
            </w:pPr>
          </w:p>
        </w:tc>
        <w:tc>
          <w:tcPr>
            <w:tcW w:w="840" w:type="dxa"/>
            <w:vMerge/>
            <w:tcBorders>
              <w:left w:val="nil"/>
              <w:right w:val="single" w:sz="4" w:space="0" w:color="000000"/>
            </w:tcBorders>
            <w:shd w:val="clear" w:color="auto" w:fill="auto"/>
            <w:noWrap/>
            <w:vAlign w:val="center"/>
            <w:hideMark/>
          </w:tcPr>
          <w:p w:rsidR="00B66D96" w:rsidRDefault="00B66D96" w:rsidP="00B20608">
            <w:pPr>
              <w:jc w:val="center"/>
              <w:rPr>
                <w:rFonts w:ascii="Arial Armenian" w:hAnsi="Arial Armenian" w:cs="Arial"/>
                <w:sz w:val="22"/>
                <w:szCs w:val="22"/>
              </w:rPr>
            </w:pPr>
          </w:p>
        </w:tc>
      </w:tr>
      <w:tr w:rsidR="00B66D96" w:rsidTr="00B20608">
        <w:trPr>
          <w:trHeight w:val="285"/>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B66D96" w:rsidRDefault="00B66D96">
            <w:pPr>
              <w:jc w:val="center"/>
              <w:rPr>
                <w:rFonts w:ascii="Arial Armenian" w:hAnsi="Arial Armenian" w:cs="Arial"/>
                <w:sz w:val="22"/>
                <w:szCs w:val="22"/>
              </w:rPr>
            </w:pPr>
            <w:r>
              <w:rPr>
                <w:rFonts w:ascii="Arial Armenian" w:hAnsi="Arial Armenian" w:cs="Arial"/>
                <w:sz w:val="22"/>
                <w:szCs w:val="22"/>
              </w:rPr>
              <w:t>4</w:t>
            </w:r>
          </w:p>
        </w:tc>
        <w:tc>
          <w:tcPr>
            <w:tcW w:w="5513" w:type="dxa"/>
            <w:tcBorders>
              <w:top w:val="nil"/>
              <w:left w:val="nil"/>
              <w:bottom w:val="single" w:sz="4" w:space="0" w:color="000000"/>
              <w:right w:val="single" w:sz="4" w:space="0" w:color="000000"/>
            </w:tcBorders>
            <w:shd w:val="clear" w:color="auto" w:fill="auto"/>
            <w:vAlign w:val="center"/>
            <w:hideMark/>
          </w:tcPr>
          <w:p w:rsidR="00B66D96" w:rsidRDefault="00B66D96">
            <w:pPr>
              <w:rPr>
                <w:rFonts w:ascii="Arial Armenian" w:hAnsi="Arial Armenian" w:cs="Arial"/>
                <w:sz w:val="22"/>
                <w:szCs w:val="22"/>
              </w:rPr>
            </w:pPr>
            <w:r>
              <w:rPr>
                <w:rFonts w:ascii="Arial Armenian" w:hAnsi="Arial Armenian" w:cs="Arial"/>
                <w:sz w:val="22"/>
                <w:szCs w:val="22"/>
              </w:rPr>
              <w:t xml:space="preserve"> </w:t>
            </w:r>
            <w:r>
              <w:rPr>
                <w:rFonts w:ascii="Arial" w:hAnsi="Arial" w:cs="Arial"/>
                <w:sz w:val="22"/>
                <w:szCs w:val="22"/>
              </w:rPr>
              <w:t>Шланг</w:t>
            </w:r>
            <w:r>
              <w:rPr>
                <w:rFonts w:ascii="Arial Armenian" w:hAnsi="Arial Armenian" w:cs="Arial"/>
                <w:sz w:val="22"/>
                <w:szCs w:val="22"/>
              </w:rPr>
              <w:t xml:space="preserve"> </w:t>
            </w:r>
            <w:r>
              <w:rPr>
                <w:rFonts w:ascii="Arial" w:hAnsi="Arial" w:cs="Arial"/>
                <w:sz w:val="22"/>
                <w:szCs w:val="22"/>
              </w:rPr>
              <w:t>Ф</w:t>
            </w:r>
            <w:r>
              <w:rPr>
                <w:rFonts w:ascii="Arial Armenian" w:hAnsi="Arial Armenian" w:cs="Arial"/>
                <w:sz w:val="22"/>
                <w:szCs w:val="22"/>
              </w:rPr>
              <w:t>20:</w:t>
            </w:r>
          </w:p>
        </w:tc>
        <w:tc>
          <w:tcPr>
            <w:tcW w:w="70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Armenian" w:hAnsi="Arial Armenian" w:cs="Arial"/>
                <w:sz w:val="22"/>
                <w:szCs w:val="22"/>
              </w:rPr>
            </w:pPr>
            <w:r>
              <w:rPr>
                <w:rFonts w:ascii="Arial" w:hAnsi="Arial" w:cs="Arial"/>
                <w:sz w:val="22"/>
                <w:szCs w:val="22"/>
              </w:rPr>
              <w:t>м</w:t>
            </w:r>
          </w:p>
        </w:tc>
        <w:tc>
          <w:tcPr>
            <w:tcW w:w="1060" w:type="dxa"/>
            <w:tcBorders>
              <w:top w:val="nil"/>
              <w:left w:val="nil"/>
              <w:bottom w:val="single" w:sz="4" w:space="0" w:color="000000"/>
              <w:right w:val="single" w:sz="4" w:space="0" w:color="000000"/>
            </w:tcBorders>
            <w:shd w:val="clear" w:color="auto" w:fill="auto"/>
            <w:vAlign w:val="center"/>
            <w:hideMark/>
          </w:tcPr>
          <w:p w:rsidR="00B66D96" w:rsidRDefault="00B66D96">
            <w:pPr>
              <w:jc w:val="center"/>
              <w:rPr>
                <w:rFonts w:ascii="Arial Armenian" w:hAnsi="Arial Armenian" w:cs="Arial"/>
                <w:sz w:val="22"/>
                <w:szCs w:val="22"/>
              </w:rPr>
            </w:pPr>
            <w:r>
              <w:rPr>
                <w:rFonts w:ascii="Arial Armenian" w:hAnsi="Arial Armenian" w:cs="Arial"/>
                <w:sz w:val="22"/>
                <w:szCs w:val="22"/>
              </w:rPr>
              <w:t>115</w:t>
            </w:r>
          </w:p>
        </w:tc>
        <w:tc>
          <w:tcPr>
            <w:tcW w:w="88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Unicode" w:hAnsi="Arial Unicode"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Armenian" w:hAnsi="Arial Armenian" w:cs="Arial"/>
                <w:sz w:val="22"/>
                <w:szCs w:val="22"/>
              </w:rPr>
            </w:pPr>
          </w:p>
        </w:tc>
        <w:tc>
          <w:tcPr>
            <w:tcW w:w="840" w:type="dxa"/>
            <w:vMerge/>
            <w:tcBorders>
              <w:left w:val="nil"/>
              <w:right w:val="single" w:sz="4" w:space="0" w:color="000000"/>
            </w:tcBorders>
            <w:shd w:val="clear" w:color="auto" w:fill="auto"/>
            <w:noWrap/>
            <w:vAlign w:val="center"/>
            <w:hideMark/>
          </w:tcPr>
          <w:p w:rsidR="00B66D96" w:rsidRDefault="00B66D96" w:rsidP="00B20608">
            <w:pPr>
              <w:jc w:val="center"/>
              <w:rPr>
                <w:rFonts w:ascii="Arial Armenian" w:hAnsi="Arial Armenian" w:cs="Arial"/>
                <w:sz w:val="22"/>
                <w:szCs w:val="22"/>
              </w:rPr>
            </w:pPr>
          </w:p>
        </w:tc>
      </w:tr>
      <w:tr w:rsidR="00B66D96" w:rsidTr="00B20608">
        <w:trPr>
          <w:trHeight w:val="645"/>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B66D96" w:rsidRDefault="00B66D96">
            <w:pPr>
              <w:jc w:val="center"/>
              <w:rPr>
                <w:rFonts w:ascii="Arial Armenian" w:hAnsi="Arial Armenian" w:cs="Arial"/>
                <w:sz w:val="22"/>
                <w:szCs w:val="22"/>
              </w:rPr>
            </w:pPr>
            <w:r>
              <w:rPr>
                <w:rFonts w:ascii="Arial Armenian" w:hAnsi="Arial Armenian" w:cs="Arial"/>
                <w:sz w:val="22"/>
                <w:szCs w:val="22"/>
              </w:rPr>
              <w:t>5</w:t>
            </w:r>
          </w:p>
        </w:tc>
        <w:tc>
          <w:tcPr>
            <w:tcW w:w="5513" w:type="dxa"/>
            <w:tcBorders>
              <w:top w:val="nil"/>
              <w:left w:val="nil"/>
              <w:bottom w:val="single" w:sz="4" w:space="0" w:color="000000"/>
              <w:right w:val="single" w:sz="4" w:space="0" w:color="000000"/>
            </w:tcBorders>
            <w:shd w:val="clear" w:color="auto" w:fill="auto"/>
            <w:vAlign w:val="center"/>
            <w:hideMark/>
          </w:tcPr>
          <w:p w:rsidR="00B66D96" w:rsidRDefault="00B66D96">
            <w:pPr>
              <w:rPr>
                <w:rFonts w:ascii="Arial Unicode" w:hAnsi="Arial Unicode" w:cs="Arial"/>
                <w:sz w:val="22"/>
                <w:szCs w:val="22"/>
              </w:rPr>
            </w:pPr>
            <w:r>
              <w:rPr>
                <w:rFonts w:ascii="Arial Unicode" w:hAnsi="Arial Unicode" w:cs="Arial"/>
                <w:sz w:val="22"/>
                <w:szCs w:val="22"/>
              </w:rPr>
              <w:t>Одноразовый выключатель для нормальной версии, 220 В, 6 А для скрытой установки</w:t>
            </w:r>
          </w:p>
        </w:tc>
        <w:tc>
          <w:tcPr>
            <w:tcW w:w="70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Unicode" w:hAnsi="Arial Unicode" w:cs="Arial"/>
                <w:sz w:val="22"/>
                <w:szCs w:val="22"/>
              </w:rPr>
            </w:pPr>
            <w:r>
              <w:rPr>
                <w:rFonts w:ascii="Arial Unicode" w:hAnsi="Arial Unicode" w:cs="Arial"/>
                <w:sz w:val="22"/>
                <w:szCs w:val="22"/>
              </w:rPr>
              <w:t>штук</w:t>
            </w:r>
          </w:p>
        </w:tc>
        <w:tc>
          <w:tcPr>
            <w:tcW w:w="106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Unicode" w:hAnsi="Arial Unicode" w:cs="Arial"/>
                <w:sz w:val="22"/>
                <w:szCs w:val="22"/>
              </w:rPr>
            </w:pPr>
            <w:r>
              <w:rPr>
                <w:rFonts w:ascii="Arial Unicode" w:hAnsi="Arial Unicode" w:cs="Arial"/>
                <w:sz w:val="22"/>
                <w:szCs w:val="22"/>
              </w:rPr>
              <w:t>6</w:t>
            </w:r>
          </w:p>
        </w:tc>
        <w:tc>
          <w:tcPr>
            <w:tcW w:w="88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Unicode" w:hAnsi="Arial Unicode"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Armenian" w:hAnsi="Arial Armenian" w:cs="Arial"/>
                <w:sz w:val="22"/>
                <w:szCs w:val="22"/>
              </w:rPr>
            </w:pPr>
          </w:p>
        </w:tc>
        <w:tc>
          <w:tcPr>
            <w:tcW w:w="840" w:type="dxa"/>
            <w:vMerge/>
            <w:tcBorders>
              <w:left w:val="nil"/>
              <w:right w:val="single" w:sz="4" w:space="0" w:color="000000"/>
            </w:tcBorders>
            <w:shd w:val="clear" w:color="auto" w:fill="auto"/>
            <w:noWrap/>
            <w:vAlign w:val="center"/>
            <w:hideMark/>
          </w:tcPr>
          <w:p w:rsidR="00B66D96" w:rsidRDefault="00B66D96" w:rsidP="00B20608">
            <w:pPr>
              <w:jc w:val="center"/>
              <w:rPr>
                <w:rFonts w:ascii="Arial Armenian" w:hAnsi="Arial Armenian" w:cs="Arial"/>
                <w:sz w:val="22"/>
                <w:szCs w:val="22"/>
              </w:rPr>
            </w:pPr>
          </w:p>
        </w:tc>
      </w:tr>
      <w:tr w:rsidR="00B66D96" w:rsidTr="00B20608">
        <w:trPr>
          <w:trHeight w:val="645"/>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B66D96" w:rsidRDefault="00B66D96">
            <w:pPr>
              <w:jc w:val="center"/>
              <w:rPr>
                <w:rFonts w:ascii="Arial Armenian" w:hAnsi="Arial Armenian" w:cs="Arial"/>
                <w:sz w:val="20"/>
                <w:szCs w:val="20"/>
              </w:rPr>
            </w:pPr>
            <w:r>
              <w:rPr>
                <w:rFonts w:ascii="Arial Armenian" w:hAnsi="Arial Armenian" w:cs="Arial"/>
                <w:sz w:val="20"/>
                <w:szCs w:val="20"/>
              </w:rPr>
              <w:t>6</w:t>
            </w:r>
          </w:p>
        </w:tc>
        <w:tc>
          <w:tcPr>
            <w:tcW w:w="5513" w:type="dxa"/>
            <w:tcBorders>
              <w:top w:val="nil"/>
              <w:left w:val="nil"/>
              <w:bottom w:val="single" w:sz="4" w:space="0" w:color="000000"/>
              <w:right w:val="single" w:sz="4" w:space="0" w:color="000000"/>
            </w:tcBorders>
            <w:shd w:val="clear" w:color="auto" w:fill="auto"/>
            <w:vAlign w:val="center"/>
            <w:hideMark/>
          </w:tcPr>
          <w:p w:rsidR="00B66D96" w:rsidRDefault="00B66D96">
            <w:pPr>
              <w:rPr>
                <w:rFonts w:ascii="Arial Unicode" w:hAnsi="Arial Unicode" w:cs="Arial"/>
                <w:sz w:val="20"/>
                <w:szCs w:val="20"/>
              </w:rPr>
            </w:pPr>
            <w:r>
              <w:rPr>
                <w:rFonts w:ascii="Arial Unicode" w:hAnsi="Arial Unicode" w:cs="Arial"/>
                <w:sz w:val="20"/>
                <w:szCs w:val="20"/>
              </w:rPr>
              <w:t>Штепсельная вилка с одной розеткой, 220 В, 6 А, заземляющий блок</w:t>
            </w:r>
          </w:p>
        </w:tc>
        <w:tc>
          <w:tcPr>
            <w:tcW w:w="70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Unicode" w:hAnsi="Arial Unicode" w:cs="Arial"/>
                <w:sz w:val="20"/>
                <w:szCs w:val="20"/>
              </w:rPr>
            </w:pPr>
            <w:r>
              <w:rPr>
                <w:rFonts w:ascii="Arial Unicode" w:hAnsi="Arial Unicode" w:cs="Arial"/>
                <w:sz w:val="20"/>
                <w:szCs w:val="20"/>
              </w:rPr>
              <w:t>штук</w:t>
            </w:r>
          </w:p>
        </w:tc>
        <w:tc>
          <w:tcPr>
            <w:tcW w:w="106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Unicode" w:hAnsi="Arial Unicode" w:cs="Arial"/>
                <w:sz w:val="20"/>
                <w:szCs w:val="20"/>
              </w:rPr>
            </w:pPr>
            <w:r>
              <w:rPr>
                <w:rFonts w:ascii="Arial Unicode" w:hAnsi="Arial Unicode" w:cs="Arial"/>
                <w:sz w:val="20"/>
                <w:szCs w:val="20"/>
              </w:rPr>
              <w:t>4</w:t>
            </w:r>
          </w:p>
        </w:tc>
        <w:tc>
          <w:tcPr>
            <w:tcW w:w="88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Unicode" w:hAnsi="Arial Unicode"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Armenian" w:hAnsi="Arial Armenian" w:cs="Arial"/>
                <w:sz w:val="22"/>
                <w:szCs w:val="22"/>
              </w:rPr>
            </w:pPr>
          </w:p>
        </w:tc>
        <w:tc>
          <w:tcPr>
            <w:tcW w:w="840" w:type="dxa"/>
            <w:vMerge/>
            <w:tcBorders>
              <w:left w:val="nil"/>
              <w:right w:val="single" w:sz="4" w:space="0" w:color="000000"/>
            </w:tcBorders>
            <w:shd w:val="clear" w:color="auto" w:fill="auto"/>
            <w:noWrap/>
            <w:vAlign w:val="center"/>
            <w:hideMark/>
          </w:tcPr>
          <w:p w:rsidR="00B66D96" w:rsidRDefault="00B66D96" w:rsidP="00B20608">
            <w:pPr>
              <w:jc w:val="center"/>
              <w:rPr>
                <w:rFonts w:ascii="Arial Armenian" w:hAnsi="Arial Armenian" w:cs="Arial"/>
                <w:sz w:val="22"/>
                <w:szCs w:val="22"/>
              </w:rPr>
            </w:pPr>
          </w:p>
        </w:tc>
      </w:tr>
      <w:tr w:rsidR="00B66D96" w:rsidTr="00B20608">
        <w:trPr>
          <w:trHeight w:val="285"/>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B66D96" w:rsidRDefault="00B66D96">
            <w:pPr>
              <w:jc w:val="center"/>
              <w:rPr>
                <w:rFonts w:ascii="Arial Armenian" w:hAnsi="Arial Armenian" w:cs="Arial"/>
                <w:sz w:val="20"/>
                <w:szCs w:val="20"/>
              </w:rPr>
            </w:pPr>
            <w:r>
              <w:rPr>
                <w:rFonts w:ascii="Arial Armenian" w:hAnsi="Arial Armenian" w:cs="Arial"/>
                <w:sz w:val="20"/>
                <w:szCs w:val="20"/>
              </w:rPr>
              <w:t>7</w:t>
            </w:r>
          </w:p>
        </w:tc>
        <w:tc>
          <w:tcPr>
            <w:tcW w:w="5513" w:type="dxa"/>
            <w:tcBorders>
              <w:top w:val="nil"/>
              <w:left w:val="nil"/>
              <w:bottom w:val="single" w:sz="4" w:space="0" w:color="000000"/>
              <w:right w:val="single" w:sz="4" w:space="0" w:color="000000"/>
            </w:tcBorders>
            <w:shd w:val="clear" w:color="auto" w:fill="auto"/>
            <w:vAlign w:val="center"/>
            <w:hideMark/>
          </w:tcPr>
          <w:p w:rsidR="00B66D96" w:rsidRDefault="00B66D96">
            <w:pPr>
              <w:rPr>
                <w:rFonts w:ascii="Arial Unicode" w:hAnsi="Arial Unicode" w:cs="Arial"/>
                <w:sz w:val="20"/>
                <w:szCs w:val="20"/>
              </w:rPr>
            </w:pPr>
            <w:r>
              <w:rPr>
                <w:rFonts w:ascii="Arial Unicode" w:hAnsi="Arial Unicode" w:cs="Arial"/>
                <w:sz w:val="20"/>
                <w:szCs w:val="20"/>
              </w:rPr>
              <w:t>Разделительная коробка:</w:t>
            </w:r>
          </w:p>
        </w:tc>
        <w:tc>
          <w:tcPr>
            <w:tcW w:w="70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Unicode" w:hAnsi="Arial Unicode" w:cs="Arial"/>
                <w:sz w:val="20"/>
                <w:szCs w:val="20"/>
              </w:rPr>
            </w:pPr>
            <w:r>
              <w:rPr>
                <w:rFonts w:ascii="Arial Unicode" w:hAnsi="Arial Unicode" w:cs="Arial"/>
                <w:sz w:val="20"/>
                <w:szCs w:val="20"/>
              </w:rPr>
              <w:t>штук</w:t>
            </w:r>
          </w:p>
        </w:tc>
        <w:tc>
          <w:tcPr>
            <w:tcW w:w="106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Unicode" w:hAnsi="Arial Unicode" w:cs="Arial"/>
                <w:sz w:val="20"/>
                <w:szCs w:val="20"/>
              </w:rPr>
            </w:pPr>
            <w:r>
              <w:rPr>
                <w:rFonts w:ascii="Arial Unicode" w:hAnsi="Arial Unicode" w:cs="Arial"/>
                <w:sz w:val="20"/>
                <w:szCs w:val="20"/>
              </w:rPr>
              <w:t>4</w:t>
            </w:r>
          </w:p>
        </w:tc>
        <w:tc>
          <w:tcPr>
            <w:tcW w:w="88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Unicode" w:hAnsi="Arial Unicode"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Armenian" w:hAnsi="Arial Armenian" w:cs="Arial"/>
                <w:sz w:val="22"/>
                <w:szCs w:val="22"/>
              </w:rPr>
            </w:pPr>
          </w:p>
        </w:tc>
        <w:tc>
          <w:tcPr>
            <w:tcW w:w="840" w:type="dxa"/>
            <w:vMerge/>
            <w:tcBorders>
              <w:left w:val="nil"/>
              <w:right w:val="single" w:sz="4" w:space="0" w:color="000000"/>
            </w:tcBorders>
            <w:shd w:val="clear" w:color="auto" w:fill="auto"/>
            <w:noWrap/>
            <w:vAlign w:val="center"/>
            <w:hideMark/>
          </w:tcPr>
          <w:p w:rsidR="00B66D96" w:rsidRDefault="00B66D96" w:rsidP="00B20608">
            <w:pPr>
              <w:jc w:val="center"/>
              <w:rPr>
                <w:rFonts w:ascii="Arial Armenian" w:hAnsi="Arial Armenian" w:cs="Arial"/>
                <w:sz w:val="22"/>
                <w:szCs w:val="22"/>
              </w:rPr>
            </w:pPr>
          </w:p>
        </w:tc>
      </w:tr>
      <w:tr w:rsidR="00B66D96" w:rsidTr="00B20608">
        <w:trPr>
          <w:trHeight w:val="285"/>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B66D96" w:rsidRDefault="00B66D96">
            <w:pPr>
              <w:jc w:val="center"/>
              <w:rPr>
                <w:rFonts w:ascii="Arial Armenian" w:hAnsi="Arial Armenian" w:cs="Arial"/>
                <w:sz w:val="20"/>
                <w:szCs w:val="20"/>
              </w:rPr>
            </w:pPr>
            <w:r>
              <w:rPr>
                <w:rFonts w:ascii="Arial Armenian" w:hAnsi="Arial Armenian" w:cs="Arial"/>
                <w:sz w:val="20"/>
                <w:szCs w:val="20"/>
              </w:rPr>
              <w:t>8</w:t>
            </w:r>
          </w:p>
        </w:tc>
        <w:tc>
          <w:tcPr>
            <w:tcW w:w="5513" w:type="dxa"/>
            <w:tcBorders>
              <w:top w:val="nil"/>
              <w:left w:val="nil"/>
              <w:bottom w:val="single" w:sz="4" w:space="0" w:color="000000"/>
              <w:right w:val="single" w:sz="4" w:space="0" w:color="000000"/>
            </w:tcBorders>
            <w:shd w:val="clear" w:color="auto" w:fill="auto"/>
            <w:vAlign w:val="center"/>
            <w:hideMark/>
          </w:tcPr>
          <w:p w:rsidR="00B66D96" w:rsidRDefault="00B66D96">
            <w:pPr>
              <w:rPr>
                <w:rFonts w:ascii="Arial Unicode" w:hAnsi="Arial Unicode" w:cs="Arial"/>
                <w:sz w:val="20"/>
                <w:szCs w:val="20"/>
              </w:rPr>
            </w:pPr>
            <w:r>
              <w:rPr>
                <w:rFonts w:ascii="Arial Unicode" w:hAnsi="Arial Unicode" w:cs="Arial"/>
                <w:sz w:val="20"/>
                <w:szCs w:val="20"/>
              </w:rPr>
              <w:t>Подготовка канавок для кабелей 50х50 мм</w:t>
            </w:r>
          </w:p>
        </w:tc>
        <w:tc>
          <w:tcPr>
            <w:tcW w:w="70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Armenian" w:hAnsi="Arial Armenian" w:cs="Arial"/>
                <w:sz w:val="20"/>
                <w:szCs w:val="20"/>
              </w:rPr>
            </w:pPr>
            <w:r>
              <w:rPr>
                <w:rFonts w:ascii="Arial" w:hAnsi="Arial" w:cs="Arial"/>
                <w:sz w:val="20"/>
                <w:szCs w:val="20"/>
              </w:rPr>
              <w:t>г</w:t>
            </w:r>
            <w:r>
              <w:rPr>
                <w:rFonts w:ascii="Arial Armenian" w:hAnsi="Arial Armenian" w:cs="Arial"/>
                <w:sz w:val="20"/>
                <w:szCs w:val="20"/>
              </w:rPr>
              <w:t>:</w:t>
            </w:r>
          </w:p>
        </w:tc>
        <w:tc>
          <w:tcPr>
            <w:tcW w:w="106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Armenian" w:hAnsi="Arial Armenian" w:cs="Arial"/>
                <w:sz w:val="20"/>
                <w:szCs w:val="20"/>
              </w:rPr>
            </w:pPr>
            <w:r>
              <w:rPr>
                <w:rFonts w:ascii="Arial Armenian" w:hAnsi="Arial Armenian" w:cs="Arial"/>
                <w:sz w:val="20"/>
                <w:szCs w:val="20"/>
              </w:rPr>
              <w:t>95</w:t>
            </w:r>
          </w:p>
        </w:tc>
        <w:tc>
          <w:tcPr>
            <w:tcW w:w="88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Unicode" w:hAnsi="Arial Unicode"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Armenian" w:hAnsi="Arial Armenian" w:cs="Arial"/>
                <w:sz w:val="22"/>
                <w:szCs w:val="22"/>
              </w:rPr>
            </w:pPr>
          </w:p>
        </w:tc>
        <w:tc>
          <w:tcPr>
            <w:tcW w:w="840" w:type="dxa"/>
            <w:vMerge/>
            <w:tcBorders>
              <w:left w:val="nil"/>
              <w:right w:val="single" w:sz="4" w:space="0" w:color="000000"/>
            </w:tcBorders>
            <w:shd w:val="clear" w:color="auto" w:fill="auto"/>
            <w:noWrap/>
            <w:vAlign w:val="center"/>
            <w:hideMark/>
          </w:tcPr>
          <w:p w:rsidR="00B66D96" w:rsidRDefault="00B66D96" w:rsidP="00B20608">
            <w:pPr>
              <w:jc w:val="center"/>
              <w:rPr>
                <w:rFonts w:ascii="Arial Armenian" w:hAnsi="Arial Armenian" w:cs="Arial"/>
                <w:sz w:val="22"/>
                <w:szCs w:val="22"/>
              </w:rPr>
            </w:pPr>
          </w:p>
        </w:tc>
      </w:tr>
      <w:tr w:rsidR="00B66D96" w:rsidTr="00B20608">
        <w:trPr>
          <w:trHeight w:val="285"/>
        </w:trPr>
        <w:tc>
          <w:tcPr>
            <w:tcW w:w="517" w:type="dxa"/>
            <w:tcBorders>
              <w:top w:val="nil"/>
              <w:left w:val="single" w:sz="4" w:space="0" w:color="000000"/>
              <w:bottom w:val="single" w:sz="4" w:space="0" w:color="000000"/>
              <w:right w:val="single" w:sz="4" w:space="0" w:color="000000"/>
            </w:tcBorders>
            <w:shd w:val="clear" w:color="auto" w:fill="auto"/>
            <w:noWrap/>
            <w:vAlign w:val="center"/>
            <w:hideMark/>
          </w:tcPr>
          <w:p w:rsidR="00B66D96" w:rsidRDefault="00B66D96">
            <w:pPr>
              <w:jc w:val="center"/>
              <w:rPr>
                <w:rFonts w:ascii="Arial Unicode" w:hAnsi="Arial Unicode" w:cs="Arial"/>
                <w:sz w:val="20"/>
                <w:szCs w:val="20"/>
              </w:rPr>
            </w:pPr>
            <w:r>
              <w:rPr>
                <w:rFonts w:ascii="Arial Unicode" w:hAnsi="Arial Unicode" w:cs="Arial"/>
                <w:sz w:val="20"/>
                <w:szCs w:val="20"/>
              </w:rPr>
              <w:t>9</w:t>
            </w:r>
          </w:p>
        </w:tc>
        <w:tc>
          <w:tcPr>
            <w:tcW w:w="5513" w:type="dxa"/>
            <w:tcBorders>
              <w:top w:val="nil"/>
              <w:left w:val="nil"/>
              <w:bottom w:val="single" w:sz="4" w:space="0" w:color="000000"/>
              <w:right w:val="single" w:sz="4" w:space="0" w:color="000000"/>
            </w:tcBorders>
            <w:shd w:val="clear" w:color="auto" w:fill="auto"/>
            <w:vAlign w:val="center"/>
            <w:hideMark/>
          </w:tcPr>
          <w:p w:rsidR="00B66D96" w:rsidRDefault="00B66D96">
            <w:pPr>
              <w:rPr>
                <w:rFonts w:ascii="Arial Unicode" w:hAnsi="Arial Unicode" w:cs="Arial"/>
                <w:sz w:val="20"/>
                <w:szCs w:val="20"/>
              </w:rPr>
            </w:pPr>
            <w:r>
              <w:rPr>
                <w:rFonts w:ascii="Arial Unicode" w:hAnsi="Arial Unicode" w:cs="Arial"/>
                <w:sz w:val="20"/>
                <w:szCs w:val="20"/>
              </w:rPr>
              <w:t>Закрытие ям гипсовым раствором</w:t>
            </w:r>
          </w:p>
        </w:tc>
        <w:tc>
          <w:tcPr>
            <w:tcW w:w="70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Armenian" w:hAnsi="Arial Armenian" w:cs="Arial"/>
                <w:sz w:val="20"/>
                <w:szCs w:val="20"/>
              </w:rPr>
            </w:pPr>
            <w:r>
              <w:rPr>
                <w:rFonts w:ascii="Arial" w:hAnsi="Arial" w:cs="Arial"/>
                <w:sz w:val="20"/>
                <w:szCs w:val="20"/>
              </w:rPr>
              <w:t>м</w:t>
            </w:r>
            <w:r>
              <w:rPr>
                <w:rFonts w:ascii="Arial Armenian" w:hAnsi="Arial Armenian" w:cs="Arial"/>
                <w:sz w:val="20"/>
                <w:szCs w:val="20"/>
              </w:rPr>
              <w:t xml:space="preserve"> 2:</w:t>
            </w:r>
          </w:p>
        </w:tc>
        <w:tc>
          <w:tcPr>
            <w:tcW w:w="1060" w:type="dxa"/>
            <w:tcBorders>
              <w:top w:val="nil"/>
              <w:left w:val="nil"/>
              <w:bottom w:val="single" w:sz="4" w:space="0" w:color="000000"/>
              <w:right w:val="single" w:sz="4" w:space="0" w:color="000000"/>
            </w:tcBorders>
            <w:shd w:val="clear" w:color="auto" w:fill="auto"/>
            <w:noWrap/>
            <w:vAlign w:val="center"/>
            <w:hideMark/>
          </w:tcPr>
          <w:p w:rsidR="00B66D96" w:rsidRDefault="00B66D96">
            <w:pPr>
              <w:jc w:val="center"/>
              <w:rPr>
                <w:rFonts w:ascii="Arial Armenian" w:hAnsi="Arial Armenian" w:cs="Arial"/>
                <w:sz w:val="20"/>
                <w:szCs w:val="20"/>
              </w:rPr>
            </w:pPr>
            <w:r>
              <w:rPr>
                <w:rFonts w:ascii="Arial Armenian" w:hAnsi="Arial Armenian" w:cs="Arial"/>
                <w:sz w:val="20"/>
                <w:szCs w:val="20"/>
              </w:rPr>
              <w:t>4.8</w:t>
            </w:r>
          </w:p>
        </w:tc>
        <w:tc>
          <w:tcPr>
            <w:tcW w:w="88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Unicode" w:hAnsi="Arial Unicode" w:cs="Arial"/>
                <w:sz w:val="22"/>
                <w:szCs w:val="22"/>
              </w:rPr>
            </w:pPr>
          </w:p>
        </w:tc>
        <w:tc>
          <w:tcPr>
            <w:tcW w:w="1140" w:type="dxa"/>
            <w:tcBorders>
              <w:top w:val="nil"/>
              <w:left w:val="nil"/>
              <w:bottom w:val="single" w:sz="4" w:space="0" w:color="000000"/>
              <w:right w:val="single" w:sz="4" w:space="0" w:color="000000"/>
            </w:tcBorders>
            <w:shd w:val="clear" w:color="auto" w:fill="auto"/>
            <w:noWrap/>
            <w:vAlign w:val="center"/>
          </w:tcPr>
          <w:p w:rsidR="00B66D96" w:rsidRDefault="00B66D96">
            <w:pPr>
              <w:jc w:val="center"/>
              <w:rPr>
                <w:rFonts w:ascii="Arial Armenian" w:hAnsi="Arial Armenian" w:cs="Arial"/>
                <w:sz w:val="22"/>
                <w:szCs w:val="22"/>
              </w:rPr>
            </w:pPr>
          </w:p>
        </w:tc>
        <w:tc>
          <w:tcPr>
            <w:tcW w:w="840" w:type="dxa"/>
            <w:vMerge/>
            <w:tcBorders>
              <w:left w:val="nil"/>
              <w:bottom w:val="single" w:sz="4" w:space="0" w:color="000000"/>
              <w:right w:val="single" w:sz="4" w:space="0" w:color="000000"/>
            </w:tcBorders>
            <w:shd w:val="clear" w:color="auto" w:fill="auto"/>
            <w:noWrap/>
            <w:vAlign w:val="center"/>
            <w:hideMark/>
          </w:tcPr>
          <w:p w:rsidR="00B66D96" w:rsidRDefault="00B66D96">
            <w:pPr>
              <w:jc w:val="center"/>
              <w:rPr>
                <w:rFonts w:ascii="Arial Armenian" w:hAnsi="Arial Armenian" w:cs="Arial"/>
                <w:sz w:val="22"/>
                <w:szCs w:val="22"/>
              </w:rPr>
            </w:pPr>
          </w:p>
        </w:tc>
      </w:tr>
    </w:tbl>
    <w:p w:rsidR="00076704" w:rsidRPr="00B66D96" w:rsidRDefault="00B66D96" w:rsidP="00B66D96">
      <w:pPr>
        <w:widowControl w:val="0"/>
        <w:spacing w:after="160" w:line="360" w:lineRule="auto"/>
        <w:ind w:firstLine="567"/>
        <w:jc w:val="right"/>
        <w:rPr>
          <w:rFonts w:ascii="GHEA Grapalat" w:hAnsi="GHEA Grapalat"/>
          <w:b/>
          <w:i/>
          <w:lang w:val="en-US"/>
        </w:rPr>
      </w:pPr>
      <w:proofErr w:type="spellStart"/>
      <w:r w:rsidRPr="00B66D96">
        <w:rPr>
          <w:rFonts w:ascii="GHEA Grapalat" w:hAnsi="GHEA Grapalat"/>
          <w:b/>
          <w:i/>
          <w:lang w:val="en-US"/>
        </w:rPr>
        <w:t>Общий</w:t>
      </w:r>
      <w:proofErr w:type="spellEnd"/>
      <w:r w:rsidRPr="00B66D96">
        <w:rPr>
          <w:rFonts w:ascii="GHEA Grapalat" w:hAnsi="GHEA Grapalat"/>
          <w:b/>
          <w:i/>
          <w:lang w:val="en-US"/>
        </w:rPr>
        <w:t xml:space="preserve"> </w:t>
      </w:r>
      <w:proofErr w:type="spellStart"/>
      <w:r w:rsidRPr="00B66D96">
        <w:rPr>
          <w:rFonts w:ascii="GHEA Grapalat" w:hAnsi="GHEA Grapalat"/>
          <w:b/>
          <w:i/>
          <w:lang w:val="en-US"/>
        </w:rPr>
        <w:t>объем</w:t>
      </w:r>
      <w:proofErr w:type="spellEnd"/>
      <w:r w:rsidRPr="00B66D96">
        <w:rPr>
          <w:rFonts w:ascii="GHEA Grapalat" w:hAnsi="GHEA Grapalat"/>
          <w:b/>
          <w:i/>
          <w:lang w:val="en-US"/>
        </w:rPr>
        <w:t xml:space="preserve"> </w:t>
      </w:r>
      <w:proofErr w:type="spellStart"/>
      <w:r w:rsidRPr="00B66D96">
        <w:rPr>
          <w:rFonts w:ascii="GHEA Grapalat" w:hAnsi="GHEA Grapalat"/>
          <w:b/>
          <w:i/>
          <w:lang w:val="en-US"/>
        </w:rPr>
        <w:t>работ</w:t>
      </w:r>
      <w:proofErr w:type="spellEnd"/>
      <w:r w:rsidRPr="00B66D96">
        <w:rPr>
          <w:rFonts w:ascii="GHEA Grapalat" w:hAnsi="GHEA Grapalat"/>
          <w:b/>
          <w:i/>
          <w:lang w:val="en-US"/>
        </w:rPr>
        <w:t xml:space="preserve"> </w:t>
      </w:r>
      <w:proofErr w:type="spellStart"/>
      <w:r w:rsidRPr="00B66D96">
        <w:rPr>
          <w:rFonts w:ascii="GHEA Grapalat" w:hAnsi="GHEA Grapalat"/>
          <w:b/>
          <w:i/>
          <w:lang w:val="en-US"/>
        </w:rPr>
        <w:t>составляет</w:t>
      </w:r>
      <w:proofErr w:type="spellEnd"/>
      <w:r w:rsidRPr="00B66D96">
        <w:rPr>
          <w:rFonts w:ascii="GHEA Grapalat" w:hAnsi="GHEA Grapalat"/>
          <w:b/>
          <w:i/>
          <w:lang w:val="en-US"/>
        </w:rPr>
        <w:t xml:space="preserve"> 7 726 470 </w:t>
      </w:r>
      <w:proofErr w:type="spellStart"/>
      <w:r w:rsidRPr="00B66D96">
        <w:rPr>
          <w:rFonts w:ascii="GHEA Grapalat" w:hAnsi="GHEA Grapalat"/>
          <w:b/>
          <w:i/>
          <w:lang w:val="en-US"/>
        </w:rPr>
        <w:t>драмов</w:t>
      </w:r>
      <w:proofErr w:type="spellEnd"/>
      <w:r w:rsidRPr="00B66D96">
        <w:rPr>
          <w:rFonts w:ascii="GHEA Grapalat" w:hAnsi="GHEA Grapalat"/>
          <w:b/>
          <w:i/>
          <w:lang w:val="en-US"/>
        </w:rPr>
        <w:t xml:space="preserve">, </w:t>
      </w:r>
      <w:proofErr w:type="spellStart"/>
      <w:r w:rsidRPr="00B66D96">
        <w:rPr>
          <w:rFonts w:ascii="GHEA Grapalat" w:hAnsi="GHEA Grapalat"/>
          <w:b/>
          <w:i/>
          <w:lang w:val="en-US"/>
        </w:rPr>
        <w:t>включая</w:t>
      </w:r>
      <w:proofErr w:type="spellEnd"/>
      <w:r w:rsidRPr="00B66D96">
        <w:rPr>
          <w:rFonts w:ascii="GHEA Grapalat" w:hAnsi="GHEA Grapalat"/>
          <w:b/>
          <w:i/>
          <w:lang w:val="en-US"/>
        </w:rPr>
        <w:t xml:space="preserve"> НДС.</w:t>
      </w:r>
      <w:r>
        <w:rPr>
          <w:rFonts w:ascii="GHEA Grapalat" w:hAnsi="GHEA Grapalat"/>
          <w:b/>
          <w:i/>
          <w:lang w:val="en-US"/>
        </w:rPr>
        <w:tab/>
      </w:r>
      <w:r>
        <w:rPr>
          <w:rFonts w:ascii="GHEA Grapalat" w:hAnsi="GHEA Grapalat"/>
          <w:b/>
          <w:i/>
          <w:lang w:val="en-US"/>
        </w:rPr>
        <w:tab/>
      </w:r>
      <w:r>
        <w:rPr>
          <w:rFonts w:ascii="GHEA Grapalat" w:hAnsi="GHEA Grapalat"/>
          <w:b/>
          <w:i/>
          <w:lang w:val="en-US"/>
        </w:rPr>
        <w:tab/>
      </w:r>
      <w:r>
        <w:rPr>
          <w:rFonts w:ascii="GHEA Grapalat" w:hAnsi="GHEA Grapalat"/>
          <w:b/>
          <w:i/>
          <w:lang w:val="en-US"/>
        </w:rPr>
        <w:tab/>
      </w:r>
      <w:r>
        <w:rPr>
          <w:rFonts w:ascii="GHEA Grapalat" w:hAnsi="GHEA Grapalat"/>
          <w:b/>
          <w:i/>
          <w:lang w:val="en-US"/>
        </w:rPr>
        <w:tab/>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9F3DC7" w:rsidTr="003D2146">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962"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2656"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23"/>
              <w:t>**</w:t>
            </w:r>
          </w:p>
        </w:tc>
      </w:tr>
      <w:tr w:rsidR="00BB28C8" w:rsidRPr="009F3DC7" w:rsidTr="003D2146">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4962" w:type="dxa"/>
            <w:vMerge/>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440"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rsidR="00BB28C8" w:rsidRPr="00517562" w:rsidRDefault="0058705F" w:rsidP="003D2146">
            <w:pPr>
              <w:widowControl w:val="0"/>
              <w:spacing w:after="120"/>
              <w:rPr>
                <w:rFonts w:ascii="GHEA Grapalat" w:hAnsi="GHEA Grapalat"/>
                <w:sz w:val="20"/>
                <w:szCs w:val="20"/>
              </w:rPr>
            </w:pPr>
            <w:r w:rsidRPr="0058705F">
              <w:rPr>
                <w:rFonts w:ascii="GHEA Grapalat" w:hAnsi="GHEA Grapalat"/>
                <w:sz w:val="20"/>
                <w:szCs w:val="20"/>
              </w:rPr>
              <w:t>"Бурегаванская базовая школа" ГНКО ремонтные работы учителя</w:t>
            </w:r>
          </w:p>
        </w:tc>
        <w:tc>
          <w:tcPr>
            <w:tcW w:w="1216" w:type="dxa"/>
            <w:vAlign w:val="center"/>
          </w:tcPr>
          <w:p w:rsidR="00BB28C8" w:rsidRPr="00517562" w:rsidRDefault="0058705F" w:rsidP="003D2146">
            <w:pPr>
              <w:widowControl w:val="0"/>
              <w:spacing w:after="120"/>
              <w:jc w:val="center"/>
              <w:rPr>
                <w:rFonts w:ascii="GHEA Grapalat" w:hAnsi="GHEA Grapalat"/>
                <w:sz w:val="20"/>
                <w:szCs w:val="20"/>
              </w:rPr>
            </w:pPr>
            <w:r w:rsidRPr="0058705F">
              <w:rPr>
                <w:rFonts w:ascii="GHEA Grapalat" w:hAnsi="GHEA Grapalat"/>
                <w:sz w:val="20"/>
                <w:szCs w:val="20"/>
              </w:rPr>
              <w:t>Дата вступления в силу договора</w:t>
            </w:r>
          </w:p>
        </w:tc>
        <w:tc>
          <w:tcPr>
            <w:tcW w:w="1440" w:type="dxa"/>
            <w:vAlign w:val="center"/>
          </w:tcPr>
          <w:p w:rsidR="00BB28C8" w:rsidRPr="0058705F" w:rsidRDefault="0058705F" w:rsidP="003D2146">
            <w:pPr>
              <w:widowControl w:val="0"/>
              <w:spacing w:after="120"/>
              <w:rPr>
                <w:rFonts w:ascii="GHEA Grapalat" w:hAnsi="GHEA Grapalat"/>
                <w:sz w:val="20"/>
                <w:szCs w:val="20"/>
                <w:lang w:val="en-US"/>
              </w:rPr>
            </w:pPr>
            <w:r>
              <w:rPr>
                <w:rFonts w:ascii="GHEA Grapalat" w:hAnsi="GHEA Grapalat"/>
                <w:sz w:val="20"/>
                <w:szCs w:val="20"/>
                <w:lang w:val="en-US"/>
              </w:rPr>
              <w:t>4</w:t>
            </w: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2</w:t>
            </w:r>
          </w:p>
        </w:tc>
        <w:tc>
          <w:tcPr>
            <w:tcW w:w="4962" w:type="dxa"/>
            <w:vAlign w:val="center"/>
          </w:tcPr>
          <w:p w:rsidR="00BB28C8" w:rsidRPr="00517562" w:rsidRDefault="0058705F" w:rsidP="003D2146">
            <w:pPr>
              <w:widowControl w:val="0"/>
              <w:spacing w:after="120"/>
              <w:rPr>
                <w:rFonts w:ascii="GHEA Grapalat" w:hAnsi="GHEA Grapalat"/>
                <w:sz w:val="20"/>
                <w:szCs w:val="20"/>
              </w:rPr>
            </w:pPr>
            <w:r w:rsidRPr="0058705F">
              <w:rPr>
                <w:rFonts w:ascii="GHEA Grapalat" w:hAnsi="GHEA Grapalat"/>
                <w:sz w:val="20"/>
                <w:szCs w:val="20"/>
              </w:rPr>
              <w:t>ГНКО "БЮРОХАВАНСКАЯ ОСНОВНАЯ ШКОЛА" Ремонтные работы Зала физической культуры</w:t>
            </w:r>
          </w:p>
        </w:tc>
        <w:tc>
          <w:tcPr>
            <w:tcW w:w="1216" w:type="dxa"/>
            <w:vAlign w:val="center"/>
          </w:tcPr>
          <w:p w:rsidR="00BB28C8" w:rsidRPr="00517562" w:rsidRDefault="0058705F" w:rsidP="003D2146">
            <w:pPr>
              <w:widowControl w:val="0"/>
              <w:spacing w:after="120"/>
              <w:jc w:val="center"/>
              <w:rPr>
                <w:rFonts w:ascii="GHEA Grapalat" w:hAnsi="GHEA Grapalat"/>
                <w:sz w:val="20"/>
                <w:szCs w:val="20"/>
              </w:rPr>
            </w:pPr>
            <w:r w:rsidRPr="0058705F">
              <w:rPr>
                <w:rFonts w:ascii="GHEA Grapalat" w:hAnsi="GHEA Grapalat"/>
                <w:sz w:val="20"/>
                <w:szCs w:val="20"/>
              </w:rPr>
              <w:t>Дата вступления в силу договора</w:t>
            </w:r>
          </w:p>
        </w:tc>
        <w:tc>
          <w:tcPr>
            <w:tcW w:w="1440" w:type="dxa"/>
            <w:vAlign w:val="center"/>
          </w:tcPr>
          <w:p w:rsidR="00BB28C8" w:rsidRPr="0058705F" w:rsidRDefault="0058705F" w:rsidP="003D2146">
            <w:pPr>
              <w:widowControl w:val="0"/>
              <w:spacing w:after="120"/>
              <w:rPr>
                <w:rFonts w:ascii="GHEA Grapalat" w:hAnsi="GHEA Grapalat"/>
                <w:sz w:val="20"/>
                <w:szCs w:val="20"/>
                <w:lang w:val="en-US"/>
              </w:rPr>
            </w:pPr>
            <w:r>
              <w:rPr>
                <w:rFonts w:ascii="GHEA Grapalat" w:hAnsi="GHEA Grapalat"/>
                <w:sz w:val="20"/>
                <w:szCs w:val="20"/>
                <w:lang w:val="en-US"/>
              </w:rPr>
              <w:t>8</w:t>
            </w: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3</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4</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5</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cantSplit/>
          <w:trHeight w:val="586"/>
          <w:jc w:val="center"/>
        </w:trPr>
        <w:tc>
          <w:tcPr>
            <w:tcW w:w="5778" w:type="dxa"/>
            <w:gridSpan w:val="2"/>
            <w:vAlign w:val="center"/>
          </w:tcPr>
          <w:p w:rsidR="00BB28C8" w:rsidRPr="00517562" w:rsidRDefault="00BB28C8" w:rsidP="003D214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1216" w:type="dxa"/>
            <w:vAlign w:val="center"/>
          </w:tcPr>
          <w:p w:rsidR="00BB28C8" w:rsidRPr="00517562" w:rsidRDefault="00BB28C8" w:rsidP="003D2146">
            <w:pPr>
              <w:widowControl w:val="0"/>
              <w:spacing w:after="120"/>
              <w:jc w:val="center"/>
              <w:rPr>
                <w:rFonts w:ascii="GHEA Grapalat" w:hAnsi="GHEA Grapalat"/>
                <w:b/>
                <w:sz w:val="20"/>
                <w:szCs w:val="20"/>
              </w:rPr>
            </w:pPr>
          </w:p>
        </w:tc>
        <w:tc>
          <w:tcPr>
            <w:tcW w:w="1440" w:type="dxa"/>
            <w:vAlign w:val="center"/>
          </w:tcPr>
          <w:p w:rsidR="00BB28C8" w:rsidRPr="00517562" w:rsidRDefault="00BB28C8" w:rsidP="003D2146">
            <w:pPr>
              <w:widowControl w:val="0"/>
              <w:spacing w:after="120"/>
              <w:jc w:val="center"/>
              <w:rPr>
                <w:rFonts w:ascii="GHEA Grapalat" w:hAnsi="GHEA Grapalat"/>
                <w:b/>
                <w:sz w:val="20"/>
                <w:szCs w:val="20"/>
              </w:rPr>
            </w:pP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lastRenderedPageBreak/>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4"/>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1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5"/>
        <w:gridCol w:w="1080"/>
        <w:gridCol w:w="1710"/>
        <w:gridCol w:w="582"/>
        <w:gridCol w:w="700"/>
        <w:gridCol w:w="431"/>
        <w:gridCol w:w="556"/>
        <w:gridCol w:w="436"/>
        <w:gridCol w:w="515"/>
        <w:gridCol w:w="477"/>
        <w:gridCol w:w="531"/>
        <w:gridCol w:w="729"/>
        <w:gridCol w:w="663"/>
        <w:gridCol w:w="594"/>
        <w:gridCol w:w="644"/>
        <w:gridCol w:w="581"/>
      </w:tblGrid>
      <w:tr w:rsidR="00BB28C8" w:rsidRPr="00685FDC" w:rsidTr="0058705F">
        <w:trPr>
          <w:jc w:val="center"/>
        </w:trPr>
        <w:tc>
          <w:tcPr>
            <w:tcW w:w="11234" w:type="dxa"/>
            <w:gridSpan w:val="16"/>
            <w:vAlign w:val="center"/>
          </w:tcPr>
          <w:p w:rsidR="00BB28C8" w:rsidRPr="00685FDC" w:rsidRDefault="00BB28C8" w:rsidP="0058705F">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58705F">
        <w:trPr>
          <w:jc w:val="center"/>
        </w:trPr>
        <w:tc>
          <w:tcPr>
            <w:tcW w:w="1005" w:type="dxa"/>
            <w:vAlign w:val="center"/>
          </w:tcPr>
          <w:p w:rsidR="00BB28C8" w:rsidRPr="00685FDC" w:rsidRDefault="00BB28C8" w:rsidP="0058705F">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080" w:type="dxa"/>
            <w:vAlign w:val="center"/>
          </w:tcPr>
          <w:p w:rsidR="00BB28C8" w:rsidRPr="00685FDC" w:rsidRDefault="00BB28C8" w:rsidP="0058705F">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710" w:type="dxa"/>
            <w:vAlign w:val="center"/>
          </w:tcPr>
          <w:p w:rsidR="00BB28C8" w:rsidRPr="00685FDC" w:rsidRDefault="00BB28C8" w:rsidP="0058705F">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BB28C8" w:rsidP="0058705F">
            <w:pPr>
              <w:widowControl w:val="0"/>
              <w:spacing w:after="120"/>
              <w:jc w:val="center"/>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FootnoteReference"/>
                <w:rFonts w:ascii="GHEA Grapalat" w:hAnsi="GHEA Grapalat"/>
                <w:sz w:val="14"/>
                <w:szCs w:val="16"/>
              </w:rPr>
              <w:footnoteReference w:customMarkFollows="1" w:id="25"/>
              <w:t>**</w:t>
            </w:r>
          </w:p>
        </w:tc>
      </w:tr>
      <w:tr w:rsidR="00BB28C8" w:rsidRPr="00685FDC" w:rsidTr="0058705F">
        <w:trPr>
          <w:cantSplit/>
          <w:trHeight w:val="1134"/>
          <w:jc w:val="center"/>
        </w:trPr>
        <w:tc>
          <w:tcPr>
            <w:tcW w:w="1005" w:type="dxa"/>
            <w:vAlign w:val="center"/>
          </w:tcPr>
          <w:p w:rsidR="00BB28C8" w:rsidRPr="00685FDC" w:rsidRDefault="00BB28C8" w:rsidP="0058705F">
            <w:pPr>
              <w:widowControl w:val="0"/>
              <w:spacing w:after="120"/>
              <w:jc w:val="center"/>
              <w:rPr>
                <w:rFonts w:ascii="GHEA Grapalat" w:hAnsi="GHEA Grapalat"/>
                <w:sz w:val="14"/>
                <w:szCs w:val="16"/>
              </w:rPr>
            </w:pPr>
          </w:p>
        </w:tc>
        <w:tc>
          <w:tcPr>
            <w:tcW w:w="1080" w:type="dxa"/>
            <w:vAlign w:val="center"/>
          </w:tcPr>
          <w:p w:rsidR="00BB28C8" w:rsidRPr="00685FDC" w:rsidRDefault="00BB28C8" w:rsidP="0058705F">
            <w:pPr>
              <w:widowControl w:val="0"/>
              <w:spacing w:after="120"/>
              <w:jc w:val="center"/>
              <w:rPr>
                <w:rFonts w:ascii="GHEA Grapalat" w:hAnsi="GHEA Grapalat"/>
                <w:sz w:val="14"/>
                <w:szCs w:val="16"/>
              </w:rPr>
            </w:pPr>
          </w:p>
        </w:tc>
        <w:tc>
          <w:tcPr>
            <w:tcW w:w="1710" w:type="dxa"/>
            <w:vAlign w:val="center"/>
          </w:tcPr>
          <w:p w:rsidR="00BB28C8" w:rsidRPr="00685FDC" w:rsidRDefault="00BB28C8" w:rsidP="0058705F">
            <w:pPr>
              <w:widowControl w:val="0"/>
              <w:spacing w:after="120"/>
              <w:jc w:val="center"/>
              <w:rPr>
                <w:rFonts w:ascii="GHEA Grapalat" w:hAnsi="GHEA Grapalat"/>
                <w:sz w:val="14"/>
                <w:szCs w:val="16"/>
              </w:rPr>
            </w:pPr>
          </w:p>
        </w:tc>
        <w:tc>
          <w:tcPr>
            <w:tcW w:w="582" w:type="dxa"/>
            <w:vAlign w:val="center"/>
          </w:tcPr>
          <w:p w:rsidR="00BB28C8" w:rsidRPr="00685FDC" w:rsidRDefault="00BB28C8" w:rsidP="0058705F">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58705F">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58705F">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58705F">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58705F">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58705F">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58705F">
            <w:pPr>
              <w:widowControl w:val="0"/>
              <w:spacing w:after="120"/>
              <w:ind w:left="-95" w:right="-88"/>
              <w:jc w:val="center"/>
              <w:rPr>
                <w:rFonts w:ascii="GHEA Grapalat" w:hAnsi="GHEA Grapalat"/>
                <w:sz w:val="14"/>
                <w:szCs w:val="16"/>
              </w:rPr>
            </w:pPr>
            <w:r w:rsidRPr="00685FDC">
              <w:rPr>
                <w:rFonts w:ascii="GHEA Grapalat" w:hAnsi="GHEA Grapalat"/>
                <w:sz w:val="14"/>
                <w:szCs w:val="16"/>
              </w:rPr>
              <w:t>июль</w:t>
            </w:r>
          </w:p>
        </w:tc>
        <w:tc>
          <w:tcPr>
            <w:tcW w:w="531" w:type="dxa"/>
            <w:vAlign w:val="center"/>
          </w:tcPr>
          <w:p w:rsidR="00BB28C8" w:rsidRPr="00685FDC" w:rsidRDefault="00BB28C8" w:rsidP="0058705F">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58705F">
            <w:pPr>
              <w:widowControl w:val="0"/>
              <w:spacing w:after="120"/>
              <w:ind w:left="-95" w:right="-88"/>
              <w:jc w:val="center"/>
              <w:rPr>
                <w:rFonts w:ascii="GHEA Grapalat" w:hAnsi="GHEA Grapalat"/>
                <w:sz w:val="14"/>
                <w:szCs w:val="16"/>
              </w:rPr>
            </w:pPr>
            <w:r w:rsidRPr="00685FDC">
              <w:rPr>
                <w:rFonts w:ascii="GHEA Grapalat" w:hAnsi="GHEA Grapalat"/>
                <w:sz w:val="14"/>
                <w:szCs w:val="16"/>
              </w:rPr>
              <w:t>сентябрь</w:t>
            </w:r>
          </w:p>
        </w:tc>
        <w:tc>
          <w:tcPr>
            <w:tcW w:w="663" w:type="dxa"/>
            <w:vAlign w:val="center"/>
          </w:tcPr>
          <w:p w:rsidR="00BB28C8" w:rsidRPr="00685FDC" w:rsidRDefault="00BB28C8" w:rsidP="0058705F">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58705F">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58705F">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685FDC" w:rsidRDefault="00BB28C8" w:rsidP="0058705F">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58705F" w:rsidRPr="00685FDC" w:rsidTr="0058705F">
        <w:trPr>
          <w:cantSplit/>
          <w:trHeight w:val="1134"/>
          <w:jc w:val="center"/>
        </w:trPr>
        <w:tc>
          <w:tcPr>
            <w:tcW w:w="1005" w:type="dxa"/>
            <w:vAlign w:val="center"/>
          </w:tcPr>
          <w:p w:rsidR="0058705F" w:rsidRPr="0058705F" w:rsidRDefault="0058705F" w:rsidP="0058705F">
            <w:pPr>
              <w:widowControl w:val="0"/>
              <w:spacing w:after="120"/>
              <w:jc w:val="center"/>
              <w:rPr>
                <w:rFonts w:ascii="GHEA Grapalat" w:hAnsi="GHEA Grapalat"/>
                <w:sz w:val="14"/>
                <w:szCs w:val="16"/>
                <w:lang w:val="en-US"/>
              </w:rPr>
            </w:pPr>
            <w:r>
              <w:rPr>
                <w:rFonts w:ascii="GHEA Grapalat" w:hAnsi="GHEA Grapalat"/>
                <w:sz w:val="14"/>
                <w:szCs w:val="16"/>
                <w:lang w:val="en-US"/>
              </w:rPr>
              <w:t>1</w:t>
            </w:r>
          </w:p>
        </w:tc>
        <w:tc>
          <w:tcPr>
            <w:tcW w:w="1080" w:type="dxa"/>
            <w:vAlign w:val="center"/>
          </w:tcPr>
          <w:p w:rsidR="0058705F" w:rsidRPr="00E6597C" w:rsidRDefault="0058705F" w:rsidP="0058705F">
            <w:pPr>
              <w:jc w:val="center"/>
              <w:rPr>
                <w:rFonts w:ascii="GHEA Grapalat" w:hAnsi="GHEA Grapalat"/>
                <w:sz w:val="20"/>
                <w:lang w:val="es-ES"/>
              </w:rPr>
            </w:pPr>
            <w:r>
              <w:rPr>
                <w:rFonts w:ascii="GHEA Grapalat" w:hAnsi="GHEA Grapalat"/>
                <w:sz w:val="20"/>
                <w:lang w:val="es-ES"/>
              </w:rPr>
              <w:t>45461100</w:t>
            </w:r>
          </w:p>
        </w:tc>
        <w:tc>
          <w:tcPr>
            <w:tcW w:w="1710" w:type="dxa"/>
            <w:vAlign w:val="center"/>
          </w:tcPr>
          <w:p w:rsidR="0058705F" w:rsidRPr="00685FDC" w:rsidRDefault="0058705F" w:rsidP="0058705F">
            <w:pPr>
              <w:widowControl w:val="0"/>
              <w:spacing w:after="120"/>
              <w:jc w:val="center"/>
              <w:rPr>
                <w:rFonts w:ascii="GHEA Grapalat" w:hAnsi="GHEA Grapalat"/>
                <w:sz w:val="14"/>
                <w:szCs w:val="16"/>
              </w:rPr>
            </w:pPr>
            <w:r w:rsidRPr="0058705F">
              <w:rPr>
                <w:rFonts w:ascii="GHEA Grapalat" w:hAnsi="GHEA Grapalat"/>
                <w:sz w:val="14"/>
                <w:szCs w:val="16"/>
              </w:rPr>
              <w:t>"Бурегаванская базовая школа" ГНКО ремонтные работы учителя</w:t>
            </w:r>
          </w:p>
        </w:tc>
        <w:tc>
          <w:tcPr>
            <w:tcW w:w="582" w:type="dxa"/>
            <w:vAlign w:val="center"/>
          </w:tcPr>
          <w:p w:rsidR="0058705F" w:rsidRPr="00685FDC" w:rsidRDefault="0058705F" w:rsidP="0058705F">
            <w:pPr>
              <w:widowControl w:val="0"/>
              <w:spacing w:after="120"/>
              <w:ind w:left="-95" w:right="-88"/>
              <w:jc w:val="center"/>
              <w:rPr>
                <w:rFonts w:ascii="GHEA Grapalat" w:hAnsi="GHEA Grapalat"/>
                <w:sz w:val="14"/>
                <w:szCs w:val="16"/>
              </w:rPr>
            </w:pPr>
          </w:p>
        </w:tc>
        <w:tc>
          <w:tcPr>
            <w:tcW w:w="700" w:type="dxa"/>
            <w:vAlign w:val="center"/>
          </w:tcPr>
          <w:p w:rsidR="0058705F" w:rsidRPr="00685FDC" w:rsidRDefault="0058705F" w:rsidP="0058705F">
            <w:pPr>
              <w:widowControl w:val="0"/>
              <w:spacing w:after="120"/>
              <w:ind w:left="-95" w:right="-88"/>
              <w:jc w:val="center"/>
              <w:rPr>
                <w:rFonts w:ascii="GHEA Grapalat" w:hAnsi="GHEA Grapalat"/>
                <w:sz w:val="14"/>
                <w:szCs w:val="16"/>
              </w:rPr>
            </w:pPr>
          </w:p>
        </w:tc>
        <w:tc>
          <w:tcPr>
            <w:tcW w:w="431" w:type="dxa"/>
            <w:vAlign w:val="center"/>
          </w:tcPr>
          <w:p w:rsidR="0058705F" w:rsidRPr="00685FDC" w:rsidRDefault="0058705F" w:rsidP="0058705F">
            <w:pPr>
              <w:widowControl w:val="0"/>
              <w:spacing w:after="120"/>
              <w:ind w:left="-95" w:right="-88"/>
              <w:jc w:val="center"/>
              <w:rPr>
                <w:rFonts w:ascii="GHEA Grapalat" w:hAnsi="GHEA Grapalat"/>
                <w:sz w:val="14"/>
                <w:szCs w:val="16"/>
              </w:rPr>
            </w:pPr>
          </w:p>
        </w:tc>
        <w:tc>
          <w:tcPr>
            <w:tcW w:w="556" w:type="dxa"/>
            <w:vAlign w:val="center"/>
          </w:tcPr>
          <w:p w:rsidR="0058705F" w:rsidRPr="00685FDC" w:rsidRDefault="0058705F" w:rsidP="0058705F">
            <w:pPr>
              <w:widowControl w:val="0"/>
              <w:spacing w:after="120"/>
              <w:ind w:left="-95" w:right="-88"/>
              <w:jc w:val="center"/>
              <w:rPr>
                <w:rFonts w:ascii="GHEA Grapalat" w:hAnsi="GHEA Grapalat"/>
                <w:sz w:val="14"/>
                <w:szCs w:val="16"/>
              </w:rPr>
            </w:pPr>
          </w:p>
        </w:tc>
        <w:tc>
          <w:tcPr>
            <w:tcW w:w="436" w:type="dxa"/>
            <w:vAlign w:val="center"/>
          </w:tcPr>
          <w:p w:rsidR="0058705F" w:rsidRPr="00685FDC" w:rsidRDefault="0058705F" w:rsidP="0058705F">
            <w:pPr>
              <w:widowControl w:val="0"/>
              <w:spacing w:after="120"/>
              <w:ind w:left="-95" w:right="-88"/>
              <w:jc w:val="center"/>
              <w:rPr>
                <w:rFonts w:ascii="GHEA Grapalat" w:hAnsi="GHEA Grapalat"/>
                <w:sz w:val="14"/>
                <w:szCs w:val="16"/>
              </w:rPr>
            </w:pPr>
          </w:p>
        </w:tc>
        <w:tc>
          <w:tcPr>
            <w:tcW w:w="515" w:type="dxa"/>
            <w:vAlign w:val="center"/>
          </w:tcPr>
          <w:p w:rsidR="0058705F" w:rsidRPr="00685FDC" w:rsidRDefault="0058705F" w:rsidP="0058705F">
            <w:pPr>
              <w:widowControl w:val="0"/>
              <w:spacing w:after="120"/>
              <w:ind w:left="-95" w:right="-88"/>
              <w:jc w:val="center"/>
              <w:rPr>
                <w:rFonts w:ascii="GHEA Grapalat" w:hAnsi="GHEA Grapalat"/>
                <w:sz w:val="14"/>
                <w:szCs w:val="16"/>
              </w:rPr>
            </w:pPr>
          </w:p>
        </w:tc>
        <w:tc>
          <w:tcPr>
            <w:tcW w:w="477" w:type="dxa"/>
            <w:vAlign w:val="center"/>
          </w:tcPr>
          <w:p w:rsidR="0058705F" w:rsidRPr="0058705F" w:rsidRDefault="0058705F" w:rsidP="0058705F">
            <w:pPr>
              <w:widowControl w:val="0"/>
              <w:spacing w:after="120"/>
              <w:ind w:left="-95" w:right="-88"/>
              <w:jc w:val="center"/>
              <w:rPr>
                <w:rFonts w:ascii="GHEA Grapalat" w:hAnsi="GHEA Grapalat"/>
                <w:sz w:val="14"/>
                <w:szCs w:val="16"/>
                <w:lang w:val="en-US"/>
              </w:rPr>
            </w:pPr>
            <w:r>
              <w:rPr>
                <w:rFonts w:ascii="GHEA Grapalat" w:hAnsi="GHEA Grapalat"/>
                <w:sz w:val="14"/>
                <w:szCs w:val="16"/>
                <w:lang w:val="en-US"/>
              </w:rPr>
              <w:t>100%</w:t>
            </w:r>
          </w:p>
        </w:tc>
        <w:tc>
          <w:tcPr>
            <w:tcW w:w="531" w:type="dxa"/>
            <w:vAlign w:val="center"/>
          </w:tcPr>
          <w:p w:rsidR="0058705F" w:rsidRDefault="0058705F" w:rsidP="0058705F">
            <w:pPr>
              <w:jc w:val="center"/>
            </w:pPr>
            <w:r w:rsidRPr="00DF380B">
              <w:rPr>
                <w:rFonts w:ascii="GHEA Grapalat" w:hAnsi="GHEA Grapalat"/>
                <w:sz w:val="14"/>
                <w:szCs w:val="16"/>
                <w:lang w:val="en-US"/>
              </w:rPr>
              <w:t>100%</w:t>
            </w:r>
          </w:p>
        </w:tc>
        <w:tc>
          <w:tcPr>
            <w:tcW w:w="729" w:type="dxa"/>
            <w:vAlign w:val="center"/>
          </w:tcPr>
          <w:p w:rsidR="0058705F" w:rsidRDefault="0058705F" w:rsidP="0058705F">
            <w:pPr>
              <w:jc w:val="center"/>
            </w:pPr>
            <w:r w:rsidRPr="00DF380B">
              <w:rPr>
                <w:rFonts w:ascii="GHEA Grapalat" w:hAnsi="GHEA Grapalat"/>
                <w:sz w:val="14"/>
                <w:szCs w:val="16"/>
                <w:lang w:val="en-US"/>
              </w:rPr>
              <w:t>100%</w:t>
            </w:r>
          </w:p>
        </w:tc>
        <w:tc>
          <w:tcPr>
            <w:tcW w:w="663" w:type="dxa"/>
            <w:vAlign w:val="center"/>
          </w:tcPr>
          <w:p w:rsidR="0058705F" w:rsidRDefault="0058705F" w:rsidP="0058705F">
            <w:pPr>
              <w:jc w:val="center"/>
            </w:pPr>
            <w:r w:rsidRPr="00DF380B">
              <w:rPr>
                <w:rFonts w:ascii="GHEA Grapalat" w:hAnsi="GHEA Grapalat"/>
                <w:sz w:val="14"/>
                <w:szCs w:val="16"/>
                <w:lang w:val="en-US"/>
              </w:rPr>
              <w:t>100%</w:t>
            </w:r>
          </w:p>
        </w:tc>
        <w:tc>
          <w:tcPr>
            <w:tcW w:w="594" w:type="dxa"/>
            <w:vAlign w:val="center"/>
          </w:tcPr>
          <w:p w:rsidR="0058705F" w:rsidRDefault="0058705F" w:rsidP="0058705F">
            <w:pPr>
              <w:jc w:val="center"/>
            </w:pPr>
            <w:r w:rsidRPr="00DF380B">
              <w:rPr>
                <w:rFonts w:ascii="GHEA Grapalat" w:hAnsi="GHEA Grapalat"/>
                <w:sz w:val="14"/>
                <w:szCs w:val="16"/>
                <w:lang w:val="en-US"/>
              </w:rPr>
              <w:t>100%</w:t>
            </w:r>
          </w:p>
        </w:tc>
        <w:tc>
          <w:tcPr>
            <w:tcW w:w="644" w:type="dxa"/>
            <w:vAlign w:val="center"/>
          </w:tcPr>
          <w:p w:rsidR="0058705F" w:rsidRDefault="0058705F" w:rsidP="0058705F">
            <w:pPr>
              <w:jc w:val="center"/>
            </w:pPr>
            <w:r w:rsidRPr="00DF380B">
              <w:rPr>
                <w:rFonts w:ascii="GHEA Grapalat" w:hAnsi="GHEA Grapalat"/>
                <w:sz w:val="14"/>
                <w:szCs w:val="16"/>
                <w:lang w:val="en-US"/>
              </w:rPr>
              <w:t>100%</w:t>
            </w:r>
          </w:p>
        </w:tc>
        <w:tc>
          <w:tcPr>
            <w:tcW w:w="581" w:type="dxa"/>
            <w:vAlign w:val="center"/>
          </w:tcPr>
          <w:p w:rsidR="0058705F" w:rsidRDefault="0058705F" w:rsidP="0058705F">
            <w:pPr>
              <w:jc w:val="center"/>
            </w:pPr>
            <w:r w:rsidRPr="00DF380B">
              <w:rPr>
                <w:rFonts w:ascii="GHEA Grapalat" w:hAnsi="GHEA Grapalat"/>
                <w:sz w:val="14"/>
                <w:szCs w:val="16"/>
                <w:lang w:val="en-US"/>
              </w:rPr>
              <w:t>100%</w:t>
            </w:r>
          </w:p>
        </w:tc>
      </w:tr>
      <w:tr w:rsidR="0058705F" w:rsidRPr="00685FDC" w:rsidTr="0058705F">
        <w:trPr>
          <w:cantSplit/>
          <w:trHeight w:val="1134"/>
          <w:jc w:val="center"/>
        </w:trPr>
        <w:tc>
          <w:tcPr>
            <w:tcW w:w="1005" w:type="dxa"/>
            <w:vAlign w:val="center"/>
          </w:tcPr>
          <w:p w:rsidR="0058705F" w:rsidRPr="0058705F" w:rsidRDefault="0058705F" w:rsidP="0058705F">
            <w:pPr>
              <w:widowControl w:val="0"/>
              <w:spacing w:after="120"/>
              <w:jc w:val="center"/>
              <w:rPr>
                <w:rFonts w:ascii="GHEA Grapalat" w:hAnsi="GHEA Grapalat"/>
                <w:sz w:val="14"/>
                <w:szCs w:val="16"/>
                <w:lang w:val="en-US"/>
              </w:rPr>
            </w:pPr>
            <w:r>
              <w:rPr>
                <w:rFonts w:ascii="GHEA Grapalat" w:hAnsi="GHEA Grapalat"/>
                <w:sz w:val="14"/>
                <w:szCs w:val="16"/>
                <w:lang w:val="en-US"/>
              </w:rPr>
              <w:t>2</w:t>
            </w:r>
          </w:p>
        </w:tc>
        <w:tc>
          <w:tcPr>
            <w:tcW w:w="1080" w:type="dxa"/>
            <w:vAlign w:val="center"/>
          </w:tcPr>
          <w:p w:rsidR="0058705F" w:rsidRPr="00E6597C" w:rsidRDefault="0058705F" w:rsidP="0058705F">
            <w:pPr>
              <w:jc w:val="center"/>
              <w:rPr>
                <w:rFonts w:ascii="GHEA Grapalat" w:hAnsi="GHEA Grapalat"/>
                <w:sz w:val="20"/>
                <w:lang w:val="es-ES"/>
              </w:rPr>
            </w:pPr>
            <w:r>
              <w:rPr>
                <w:rFonts w:ascii="GHEA Grapalat" w:hAnsi="GHEA Grapalat"/>
                <w:sz w:val="20"/>
                <w:lang w:val="es-ES"/>
              </w:rPr>
              <w:t>45461100</w:t>
            </w:r>
          </w:p>
        </w:tc>
        <w:tc>
          <w:tcPr>
            <w:tcW w:w="1710" w:type="dxa"/>
            <w:vAlign w:val="center"/>
          </w:tcPr>
          <w:p w:rsidR="0058705F" w:rsidRPr="00685FDC" w:rsidRDefault="0058705F" w:rsidP="0058705F">
            <w:pPr>
              <w:widowControl w:val="0"/>
              <w:spacing w:after="120"/>
              <w:jc w:val="center"/>
              <w:rPr>
                <w:rFonts w:ascii="GHEA Grapalat" w:hAnsi="GHEA Grapalat"/>
                <w:sz w:val="14"/>
                <w:szCs w:val="16"/>
              </w:rPr>
            </w:pPr>
            <w:r w:rsidRPr="0058705F">
              <w:rPr>
                <w:rFonts w:ascii="GHEA Grapalat" w:hAnsi="GHEA Grapalat"/>
                <w:sz w:val="14"/>
                <w:szCs w:val="16"/>
              </w:rPr>
              <w:t>ГНКО "БЮРОХАВАНСКАЯ ОСНОВНАЯ ШКОЛА" Ремонтные работы Зала физической культуры</w:t>
            </w:r>
          </w:p>
        </w:tc>
        <w:tc>
          <w:tcPr>
            <w:tcW w:w="582" w:type="dxa"/>
            <w:vAlign w:val="center"/>
          </w:tcPr>
          <w:p w:rsidR="0058705F" w:rsidRPr="00685FDC" w:rsidRDefault="0058705F" w:rsidP="0058705F">
            <w:pPr>
              <w:widowControl w:val="0"/>
              <w:spacing w:after="120"/>
              <w:ind w:left="-95" w:right="-88"/>
              <w:jc w:val="center"/>
              <w:rPr>
                <w:rFonts w:ascii="GHEA Grapalat" w:hAnsi="GHEA Grapalat"/>
                <w:sz w:val="14"/>
                <w:szCs w:val="16"/>
              </w:rPr>
            </w:pPr>
          </w:p>
        </w:tc>
        <w:tc>
          <w:tcPr>
            <w:tcW w:w="700" w:type="dxa"/>
            <w:vAlign w:val="center"/>
          </w:tcPr>
          <w:p w:rsidR="0058705F" w:rsidRPr="00685FDC" w:rsidRDefault="0058705F" w:rsidP="0058705F">
            <w:pPr>
              <w:widowControl w:val="0"/>
              <w:spacing w:after="120"/>
              <w:ind w:left="-95" w:right="-88"/>
              <w:jc w:val="center"/>
              <w:rPr>
                <w:rFonts w:ascii="GHEA Grapalat" w:hAnsi="GHEA Grapalat"/>
                <w:sz w:val="14"/>
                <w:szCs w:val="16"/>
              </w:rPr>
            </w:pPr>
          </w:p>
        </w:tc>
        <w:tc>
          <w:tcPr>
            <w:tcW w:w="431" w:type="dxa"/>
            <w:vAlign w:val="center"/>
          </w:tcPr>
          <w:p w:rsidR="0058705F" w:rsidRPr="00685FDC" w:rsidRDefault="0058705F" w:rsidP="0058705F">
            <w:pPr>
              <w:widowControl w:val="0"/>
              <w:spacing w:after="120"/>
              <w:ind w:left="-95" w:right="-88"/>
              <w:jc w:val="center"/>
              <w:rPr>
                <w:rFonts w:ascii="GHEA Grapalat" w:hAnsi="GHEA Grapalat" w:cs="Arial"/>
                <w:sz w:val="14"/>
                <w:szCs w:val="16"/>
              </w:rPr>
            </w:pPr>
          </w:p>
        </w:tc>
        <w:tc>
          <w:tcPr>
            <w:tcW w:w="556" w:type="dxa"/>
            <w:vAlign w:val="center"/>
          </w:tcPr>
          <w:p w:rsidR="0058705F" w:rsidRPr="00685FDC" w:rsidRDefault="0058705F" w:rsidP="0058705F">
            <w:pPr>
              <w:widowControl w:val="0"/>
              <w:spacing w:after="120"/>
              <w:ind w:left="-95" w:right="-88"/>
              <w:jc w:val="center"/>
              <w:rPr>
                <w:rFonts w:ascii="GHEA Grapalat" w:hAnsi="GHEA Grapalat" w:cs="Arial"/>
                <w:sz w:val="14"/>
                <w:szCs w:val="16"/>
              </w:rPr>
            </w:pPr>
          </w:p>
        </w:tc>
        <w:tc>
          <w:tcPr>
            <w:tcW w:w="436" w:type="dxa"/>
            <w:vAlign w:val="center"/>
          </w:tcPr>
          <w:p w:rsidR="0058705F" w:rsidRPr="00685FDC" w:rsidRDefault="0058705F" w:rsidP="0058705F">
            <w:pPr>
              <w:widowControl w:val="0"/>
              <w:spacing w:after="120"/>
              <w:ind w:left="-95" w:right="-88"/>
              <w:jc w:val="center"/>
              <w:rPr>
                <w:rFonts w:ascii="GHEA Grapalat" w:hAnsi="GHEA Grapalat" w:cs="Arial"/>
                <w:sz w:val="14"/>
                <w:szCs w:val="16"/>
              </w:rPr>
            </w:pPr>
          </w:p>
        </w:tc>
        <w:tc>
          <w:tcPr>
            <w:tcW w:w="515" w:type="dxa"/>
            <w:vAlign w:val="center"/>
          </w:tcPr>
          <w:p w:rsidR="0058705F" w:rsidRPr="00685FDC" w:rsidRDefault="0058705F" w:rsidP="0058705F">
            <w:pPr>
              <w:widowControl w:val="0"/>
              <w:spacing w:after="120"/>
              <w:ind w:left="-95" w:right="-88"/>
              <w:jc w:val="center"/>
              <w:rPr>
                <w:rFonts w:ascii="GHEA Grapalat" w:hAnsi="GHEA Grapalat" w:cs="Arial"/>
                <w:sz w:val="14"/>
                <w:szCs w:val="16"/>
              </w:rPr>
            </w:pPr>
          </w:p>
        </w:tc>
        <w:tc>
          <w:tcPr>
            <w:tcW w:w="477" w:type="dxa"/>
            <w:vAlign w:val="center"/>
          </w:tcPr>
          <w:p w:rsidR="0058705F" w:rsidRPr="00685FDC" w:rsidRDefault="0058705F" w:rsidP="0058705F">
            <w:pPr>
              <w:widowControl w:val="0"/>
              <w:spacing w:after="120"/>
              <w:ind w:left="-95" w:right="-88"/>
              <w:jc w:val="center"/>
              <w:rPr>
                <w:rFonts w:ascii="GHEA Grapalat" w:hAnsi="GHEA Grapalat" w:cs="Arial"/>
                <w:sz w:val="14"/>
                <w:szCs w:val="16"/>
              </w:rPr>
            </w:pPr>
          </w:p>
        </w:tc>
        <w:tc>
          <w:tcPr>
            <w:tcW w:w="531" w:type="dxa"/>
            <w:vAlign w:val="center"/>
          </w:tcPr>
          <w:p w:rsidR="0058705F" w:rsidRDefault="0058705F" w:rsidP="0058705F">
            <w:pPr>
              <w:jc w:val="center"/>
            </w:pPr>
            <w:r w:rsidRPr="00CA6EAD">
              <w:rPr>
                <w:rFonts w:ascii="GHEA Grapalat" w:hAnsi="GHEA Grapalat"/>
                <w:sz w:val="14"/>
                <w:szCs w:val="16"/>
                <w:lang w:val="en-US"/>
              </w:rPr>
              <w:t>100%</w:t>
            </w:r>
          </w:p>
        </w:tc>
        <w:tc>
          <w:tcPr>
            <w:tcW w:w="729" w:type="dxa"/>
            <w:vAlign w:val="center"/>
          </w:tcPr>
          <w:p w:rsidR="0058705F" w:rsidRDefault="0058705F" w:rsidP="0058705F">
            <w:pPr>
              <w:jc w:val="center"/>
            </w:pPr>
            <w:r w:rsidRPr="00CA6EAD">
              <w:rPr>
                <w:rFonts w:ascii="GHEA Grapalat" w:hAnsi="GHEA Grapalat"/>
                <w:sz w:val="14"/>
                <w:szCs w:val="16"/>
                <w:lang w:val="en-US"/>
              </w:rPr>
              <w:t>100%</w:t>
            </w:r>
          </w:p>
        </w:tc>
        <w:tc>
          <w:tcPr>
            <w:tcW w:w="663" w:type="dxa"/>
            <w:vAlign w:val="center"/>
          </w:tcPr>
          <w:p w:rsidR="0058705F" w:rsidRDefault="0058705F" w:rsidP="0058705F">
            <w:pPr>
              <w:jc w:val="center"/>
            </w:pPr>
            <w:r w:rsidRPr="00CA6EAD">
              <w:rPr>
                <w:rFonts w:ascii="GHEA Grapalat" w:hAnsi="GHEA Grapalat"/>
                <w:sz w:val="14"/>
                <w:szCs w:val="16"/>
                <w:lang w:val="en-US"/>
              </w:rPr>
              <w:t>100%</w:t>
            </w:r>
          </w:p>
        </w:tc>
        <w:tc>
          <w:tcPr>
            <w:tcW w:w="594" w:type="dxa"/>
            <w:vAlign w:val="center"/>
          </w:tcPr>
          <w:p w:rsidR="0058705F" w:rsidRDefault="0058705F" w:rsidP="0058705F">
            <w:pPr>
              <w:jc w:val="center"/>
            </w:pPr>
            <w:r w:rsidRPr="00CA6EAD">
              <w:rPr>
                <w:rFonts w:ascii="GHEA Grapalat" w:hAnsi="GHEA Grapalat"/>
                <w:sz w:val="14"/>
                <w:szCs w:val="16"/>
                <w:lang w:val="en-US"/>
              </w:rPr>
              <w:t>100%</w:t>
            </w:r>
          </w:p>
        </w:tc>
        <w:tc>
          <w:tcPr>
            <w:tcW w:w="644" w:type="dxa"/>
            <w:vAlign w:val="center"/>
          </w:tcPr>
          <w:p w:rsidR="0058705F" w:rsidRDefault="0058705F" w:rsidP="0058705F">
            <w:pPr>
              <w:jc w:val="center"/>
            </w:pPr>
            <w:r w:rsidRPr="00CA6EAD">
              <w:rPr>
                <w:rFonts w:ascii="GHEA Grapalat" w:hAnsi="GHEA Grapalat"/>
                <w:sz w:val="14"/>
                <w:szCs w:val="16"/>
                <w:lang w:val="en-US"/>
              </w:rPr>
              <w:t>100%</w:t>
            </w:r>
          </w:p>
        </w:tc>
        <w:tc>
          <w:tcPr>
            <w:tcW w:w="581" w:type="dxa"/>
            <w:vAlign w:val="center"/>
          </w:tcPr>
          <w:p w:rsidR="0058705F" w:rsidRDefault="0058705F" w:rsidP="0058705F">
            <w:pPr>
              <w:jc w:val="center"/>
            </w:pPr>
            <w:r w:rsidRPr="00CA6EAD">
              <w:rPr>
                <w:rFonts w:ascii="GHEA Grapalat" w:hAnsi="GHEA Grapalat"/>
                <w:sz w:val="14"/>
                <w:szCs w:val="16"/>
                <w:lang w:val="en-US"/>
              </w:rPr>
              <w:t>100%</w:t>
            </w:r>
          </w:p>
        </w:tc>
      </w:tr>
    </w:tbl>
    <w:p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166832">
          <w:footerReference w:type="default" r:id="rId10"/>
          <w:footnotePr>
            <w:pos w:val="beneathText"/>
          </w:footnotePr>
          <w:type w:val="nextColumn"/>
          <w:pgSz w:w="11907" w:h="16840" w:code="9"/>
          <w:pgMar w:top="993" w:right="1418" w:bottom="1418" w:left="1418"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6A0" w:rsidRDefault="00BB66A0">
      <w:r>
        <w:separator/>
      </w:r>
    </w:p>
  </w:endnote>
  <w:endnote w:type="continuationSeparator" w:id="0">
    <w:p w:rsidR="00BB66A0" w:rsidRDefault="00BB6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swiss"/>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03841"/>
      <w:docPartObj>
        <w:docPartGallery w:val="Page Numbers (Bottom of Page)"/>
        <w:docPartUnique/>
      </w:docPartObj>
    </w:sdtPr>
    <w:sdtEndPr>
      <w:rPr>
        <w:rFonts w:ascii="GHEA Grapalat" w:hAnsi="GHEA Grapalat"/>
        <w:sz w:val="24"/>
        <w:szCs w:val="24"/>
      </w:rPr>
    </w:sdtEndPr>
    <w:sdtContent>
      <w:p w:rsidR="00076704" w:rsidRPr="003E450C" w:rsidRDefault="00076704">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5A6FF1">
          <w:rPr>
            <w:rFonts w:ascii="GHEA Grapalat" w:hAnsi="GHEA Grapalat"/>
            <w:noProof/>
            <w:sz w:val="24"/>
            <w:szCs w:val="24"/>
          </w:rPr>
          <w:t>2</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6A0" w:rsidRDefault="00BB66A0">
      <w:r>
        <w:separator/>
      </w:r>
    </w:p>
  </w:footnote>
  <w:footnote w:type="continuationSeparator" w:id="0">
    <w:p w:rsidR="00BB66A0" w:rsidRDefault="00BB66A0">
      <w:r>
        <w:continuationSeparator/>
      </w:r>
    </w:p>
  </w:footnote>
  <w:footnote w:id="1">
    <w:p w:rsidR="00076704" w:rsidRPr="002C7447" w:rsidRDefault="00076704" w:rsidP="007A5F50">
      <w:pPr>
        <w:pStyle w:val="FootnoteText"/>
        <w:jc w:val="both"/>
        <w:rPr>
          <w:rFonts w:asciiTheme="minorHAnsi" w:hAnsiTheme="minorHAnsi"/>
          <w:i/>
          <w:lang w:val="en-US"/>
        </w:rPr>
      </w:pPr>
    </w:p>
  </w:footnote>
  <w:footnote w:id="2">
    <w:p w:rsidR="00076704" w:rsidRDefault="00076704"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076704" w:rsidRDefault="00076704"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076704" w:rsidRPr="009E2596" w:rsidRDefault="00076704"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w:t>
      </w:r>
      <w:r>
        <w:rPr>
          <w:rFonts w:ascii="GHEA Grapalat" w:hAnsi="GHEA Grapalat"/>
          <w:i/>
          <w:sz w:val="20"/>
          <w:szCs w:val="20"/>
        </w:rPr>
        <w:t xml:space="preserve">й 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10 млн. драмов РА</w:t>
      </w:r>
    </w:p>
  </w:footnote>
  <w:footnote w:id="3">
    <w:p w:rsidR="00076704" w:rsidRPr="00810F23" w:rsidRDefault="00076704">
      <w:pPr>
        <w:pStyle w:val="FootnoteText"/>
        <w:rPr>
          <w:rFonts w:ascii="Times New Roman" w:hAnsi="Times New Roman"/>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4">
    <w:p w:rsidR="00076704" w:rsidRPr="00FE2AA4" w:rsidRDefault="00076704">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5">
    <w:p w:rsidR="00076704" w:rsidRPr="008842CE" w:rsidRDefault="00076704"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076704" w:rsidRPr="000811C1" w:rsidRDefault="00076704">
      <w:pPr>
        <w:pStyle w:val="FootnoteText"/>
        <w:rPr>
          <w:lang w:val="af-ZA"/>
        </w:rPr>
      </w:pPr>
    </w:p>
  </w:footnote>
  <w:footnote w:id="6">
    <w:p w:rsidR="00076704" w:rsidRPr="008E4439" w:rsidRDefault="00076704"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076704" w:rsidRPr="000811C1" w:rsidRDefault="00076704" w:rsidP="0027573B">
      <w:pPr>
        <w:pStyle w:val="FootnoteText"/>
        <w:rPr>
          <w:rFonts w:ascii="Sylfaen" w:hAnsi="Sylfaen"/>
          <w:sz w:val="18"/>
          <w:szCs w:val="18"/>
        </w:rPr>
      </w:pPr>
    </w:p>
  </w:footnote>
  <w:footnote w:id="7">
    <w:p w:rsidR="00076704" w:rsidRPr="00A31673" w:rsidRDefault="00076704">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rsidR="00076704" w:rsidRPr="00810F23" w:rsidRDefault="00076704" w:rsidP="00A41F94">
      <w:pPr>
        <w:pStyle w:val="FootnoteText"/>
        <w:rPr>
          <w:rFonts w:ascii="Times New Roman" w:hAnsi="Times New Roman"/>
        </w:rPr>
      </w:pPr>
      <w:r>
        <w:rPr>
          <w:rStyle w:val="FootnoteReference"/>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076704" w:rsidRPr="005F2C25" w:rsidRDefault="00076704">
      <w:pPr>
        <w:pStyle w:val="FootnoteText"/>
        <w:rPr>
          <w:rFonts w:ascii="Times New Roman" w:hAnsi="Times New Roman"/>
        </w:rPr>
      </w:pPr>
    </w:p>
  </w:footnote>
  <w:footnote w:id="9">
    <w:p w:rsidR="00076704" w:rsidRDefault="00076704"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076704" w:rsidRDefault="00076704" w:rsidP="006B3E56">
      <w:pPr>
        <w:pStyle w:val="FootnoteText"/>
        <w:rPr>
          <w:rFonts w:asciiTheme="minorHAnsi" w:hAnsiTheme="minorHAnsi"/>
          <w:lang w:val="af-ZA"/>
        </w:rPr>
      </w:pPr>
    </w:p>
  </w:footnote>
  <w:footnote w:id="10">
    <w:p w:rsidR="00076704" w:rsidRPr="00DC619D" w:rsidRDefault="00076704"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1">
    <w:p w:rsidR="00076704" w:rsidRPr="00D3436F" w:rsidRDefault="00076704"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076704" w:rsidRPr="00D3436F" w:rsidRDefault="00076704">
      <w:pPr>
        <w:pStyle w:val="FootnoteText"/>
        <w:rPr>
          <w:lang w:val="es-ES"/>
        </w:rPr>
      </w:pPr>
    </w:p>
  </w:footnote>
  <w:footnote w:id="12">
    <w:p w:rsidR="00076704" w:rsidRPr="008842CE" w:rsidRDefault="00076704"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76704" w:rsidRPr="008842CE" w:rsidRDefault="00076704" w:rsidP="003D2FE2">
      <w:pPr>
        <w:pStyle w:val="FootnoteText"/>
        <w:jc w:val="both"/>
        <w:rPr>
          <w:rFonts w:ascii="GHEA Grapalat" w:hAnsi="GHEA Grapalat"/>
        </w:rPr>
      </w:pPr>
    </w:p>
  </w:footnote>
  <w:footnote w:id="13">
    <w:p w:rsidR="00076704" w:rsidRPr="008842CE" w:rsidRDefault="00076704" w:rsidP="003D2FE2">
      <w:pPr>
        <w:pStyle w:val="FootnoteText"/>
        <w:jc w:val="both"/>
      </w:pPr>
    </w:p>
  </w:footnote>
  <w:footnote w:id="14">
    <w:p w:rsidR="00076704" w:rsidRPr="008842CE" w:rsidRDefault="00076704"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76704" w:rsidRPr="008842CE" w:rsidRDefault="00076704" w:rsidP="000A214C">
      <w:pPr>
        <w:pStyle w:val="FootnoteText"/>
        <w:jc w:val="both"/>
        <w:rPr>
          <w:rFonts w:ascii="GHEA Grapalat" w:hAnsi="GHEA Grapalat"/>
        </w:rPr>
      </w:pPr>
    </w:p>
  </w:footnote>
  <w:footnote w:id="15">
    <w:p w:rsidR="00076704" w:rsidRPr="008842CE" w:rsidRDefault="00076704" w:rsidP="000A214C">
      <w:pPr>
        <w:pStyle w:val="FootnoteText"/>
        <w:jc w:val="both"/>
      </w:pPr>
    </w:p>
  </w:footnote>
  <w:footnote w:id="16">
    <w:p w:rsidR="00076704" w:rsidRPr="00124BE9" w:rsidRDefault="00076704"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7">
    <w:p w:rsidR="00076704" w:rsidRPr="00124BE9" w:rsidRDefault="00076704"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076704" w:rsidRPr="00124BE9" w:rsidRDefault="00076704" w:rsidP="00BB28C8">
      <w:pPr>
        <w:pStyle w:val="FootnoteText"/>
        <w:widowControl w:val="0"/>
        <w:jc w:val="both"/>
        <w:rPr>
          <w:rFonts w:ascii="GHEA Grapalat" w:hAnsi="GHEA Grapalat"/>
          <w:lang w:val="hy-AM"/>
        </w:rPr>
      </w:pPr>
    </w:p>
  </w:footnote>
  <w:footnote w:id="18">
    <w:p w:rsidR="00076704" w:rsidRPr="00124BE9" w:rsidRDefault="00076704" w:rsidP="00BB28C8">
      <w:pPr>
        <w:pStyle w:val="FootnoteText"/>
        <w:widowControl w:val="0"/>
        <w:jc w:val="both"/>
        <w:rPr>
          <w:rFonts w:ascii="GHEA Grapalat" w:hAnsi="GHEA Grapalat"/>
          <w:lang w:val="hy-AM"/>
        </w:rPr>
      </w:pPr>
      <w:r>
        <w:rPr>
          <w:rStyle w:val="FootnoteReference"/>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footnote>
  <w:footnote w:id="19">
    <w:p w:rsidR="00076704" w:rsidRPr="00124BE9" w:rsidRDefault="00076704" w:rsidP="00BB28C8">
      <w:pPr>
        <w:pStyle w:val="FootnoteText"/>
        <w:widowControl w:val="0"/>
        <w:jc w:val="both"/>
        <w:rPr>
          <w:rFonts w:ascii="GHEA Grapalat" w:hAnsi="GHEA Grapalat"/>
          <w:lang w:val="hy-AM"/>
        </w:rPr>
      </w:pPr>
      <w:r>
        <w:rPr>
          <w:rStyle w:val="FootnoteReference"/>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20">
    <w:p w:rsidR="00076704" w:rsidRPr="00AC7DC5" w:rsidRDefault="00076704" w:rsidP="00BB28C8">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076704" w:rsidRPr="00552088" w:rsidRDefault="00076704"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076704" w:rsidRPr="004078D0" w:rsidRDefault="00076704" w:rsidP="00BB28C8">
      <w:pPr>
        <w:pStyle w:val="FootnoteText"/>
        <w:widowControl w:val="0"/>
        <w:jc w:val="both"/>
        <w:rPr>
          <w:rFonts w:ascii="GHEA Grapalat" w:hAnsi="GHEA Grapalat"/>
          <w:sz w:val="2"/>
          <w:szCs w:val="2"/>
          <w:lang w:val="hy-AM"/>
        </w:rPr>
      </w:pPr>
    </w:p>
    <w:p w:rsidR="00076704" w:rsidRPr="004078D0" w:rsidRDefault="00076704" w:rsidP="00BB28C8">
      <w:pPr>
        <w:pStyle w:val="FootnoteText"/>
        <w:widowControl w:val="0"/>
        <w:jc w:val="both"/>
        <w:rPr>
          <w:rFonts w:ascii="GHEA Grapalat" w:hAnsi="GHEA Grapalat"/>
          <w:sz w:val="2"/>
          <w:szCs w:val="2"/>
          <w:lang w:val="hy-AM"/>
        </w:rPr>
      </w:pPr>
    </w:p>
  </w:footnote>
  <w:footnote w:id="21">
    <w:p w:rsidR="00076704" w:rsidRPr="00124BE9" w:rsidRDefault="00076704"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2">
    <w:p w:rsidR="00076704" w:rsidRPr="00124BE9" w:rsidRDefault="00076704"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76704" w:rsidRPr="001C4E24" w:rsidRDefault="00076704" w:rsidP="00BB28C8">
      <w:pPr>
        <w:pStyle w:val="FootnoteText"/>
        <w:rPr>
          <w:lang w:val="hy-AM"/>
        </w:rPr>
      </w:pPr>
    </w:p>
  </w:footnote>
  <w:footnote w:id="23">
    <w:p w:rsidR="00076704" w:rsidRPr="00124BE9" w:rsidRDefault="00076704"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24">
    <w:p w:rsidR="00076704" w:rsidRPr="00124BE9" w:rsidRDefault="00076704"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5">
    <w:p w:rsidR="00076704" w:rsidRPr="00124BE9" w:rsidRDefault="00076704"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1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6704"/>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D2E"/>
    <w:rsid w:val="00210F0C"/>
    <w:rsid w:val="00211425"/>
    <w:rsid w:val="002137E6"/>
    <w:rsid w:val="00213830"/>
    <w:rsid w:val="00213EB8"/>
    <w:rsid w:val="00214462"/>
    <w:rsid w:val="00214588"/>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C744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CF"/>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52B"/>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4FC"/>
    <w:rsid w:val="005747A5"/>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5F"/>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6FF1"/>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A4C"/>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48A3"/>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3E4E"/>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973"/>
    <w:rsid w:val="008B1233"/>
    <w:rsid w:val="008B12AF"/>
    <w:rsid w:val="008B1605"/>
    <w:rsid w:val="008B1F31"/>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6B74"/>
    <w:rsid w:val="00900E5A"/>
    <w:rsid w:val="00902D0C"/>
    <w:rsid w:val="00903382"/>
    <w:rsid w:val="00903898"/>
    <w:rsid w:val="00903A1A"/>
    <w:rsid w:val="00903D4D"/>
    <w:rsid w:val="009044F1"/>
    <w:rsid w:val="00904722"/>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72"/>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6D96"/>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6A0"/>
    <w:rsid w:val="00BB67B5"/>
    <w:rsid w:val="00BB682B"/>
    <w:rsid w:val="00BB74CF"/>
    <w:rsid w:val="00BC0BAC"/>
    <w:rsid w:val="00BC1555"/>
    <w:rsid w:val="00BC17AE"/>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013"/>
    <w:rsid w:val="00C81187"/>
    <w:rsid w:val="00C813A9"/>
    <w:rsid w:val="00C816CA"/>
    <w:rsid w:val="00C819E8"/>
    <w:rsid w:val="00C81FE2"/>
    <w:rsid w:val="00C82BD2"/>
    <w:rsid w:val="00C83D8F"/>
    <w:rsid w:val="00C84419"/>
    <w:rsid w:val="00C85FFA"/>
    <w:rsid w:val="00C861E9"/>
    <w:rsid w:val="00C864DC"/>
    <w:rsid w:val="00C866F7"/>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846"/>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56C3"/>
    <w:rsid w:val="00D359EB"/>
    <w:rsid w:val="00D362DB"/>
    <w:rsid w:val="00D36D97"/>
    <w:rsid w:val="00D4004D"/>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A86"/>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5C53"/>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58AF"/>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4171950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3477385">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73689976">
      <w:bodyDiv w:val="1"/>
      <w:marLeft w:val="0"/>
      <w:marRight w:val="0"/>
      <w:marTop w:val="0"/>
      <w:marBottom w:val="0"/>
      <w:divBdr>
        <w:top w:val="none" w:sz="0" w:space="0" w:color="auto"/>
        <w:left w:val="none" w:sz="0" w:space="0" w:color="auto"/>
        <w:bottom w:val="none" w:sz="0" w:space="0" w:color="auto"/>
        <w:right w:val="none" w:sz="0" w:space="0" w:color="auto"/>
      </w:divBdr>
    </w:div>
    <w:div w:id="908733744">
      <w:bodyDiv w:val="1"/>
      <w:marLeft w:val="0"/>
      <w:marRight w:val="0"/>
      <w:marTop w:val="0"/>
      <w:marBottom w:val="0"/>
      <w:divBdr>
        <w:top w:val="none" w:sz="0" w:space="0" w:color="auto"/>
        <w:left w:val="none" w:sz="0" w:space="0" w:color="auto"/>
        <w:bottom w:val="none" w:sz="0" w:space="0" w:color="auto"/>
        <w:right w:val="none" w:sz="0" w:space="0" w:color="auto"/>
      </w:divBdr>
    </w:div>
    <w:div w:id="958027240">
      <w:bodyDiv w:val="1"/>
      <w:marLeft w:val="0"/>
      <w:marRight w:val="0"/>
      <w:marTop w:val="0"/>
      <w:marBottom w:val="0"/>
      <w:divBdr>
        <w:top w:val="none" w:sz="0" w:space="0" w:color="auto"/>
        <w:left w:val="none" w:sz="0" w:space="0" w:color="auto"/>
        <w:bottom w:val="none" w:sz="0" w:space="0" w:color="auto"/>
        <w:right w:val="none" w:sz="0" w:space="0" w:color="auto"/>
      </w:divBdr>
    </w:div>
    <w:div w:id="109347094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4039103">
      <w:bodyDiv w:val="1"/>
      <w:marLeft w:val="0"/>
      <w:marRight w:val="0"/>
      <w:marTop w:val="0"/>
      <w:marBottom w:val="0"/>
      <w:divBdr>
        <w:top w:val="none" w:sz="0" w:space="0" w:color="auto"/>
        <w:left w:val="none" w:sz="0" w:space="0" w:color="auto"/>
        <w:bottom w:val="none" w:sz="0" w:space="0" w:color="auto"/>
        <w:right w:val="none" w:sz="0" w:space="0" w:color="auto"/>
      </w:divBdr>
    </w:div>
    <w:div w:id="1431388654">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71504703">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47978892">
      <w:bodyDiv w:val="1"/>
      <w:marLeft w:val="0"/>
      <w:marRight w:val="0"/>
      <w:marTop w:val="0"/>
      <w:marBottom w:val="0"/>
      <w:divBdr>
        <w:top w:val="none" w:sz="0" w:space="0" w:color="auto"/>
        <w:left w:val="none" w:sz="0" w:space="0" w:color="auto"/>
        <w:bottom w:val="none" w:sz="0" w:space="0" w:color="auto"/>
        <w:right w:val="none" w:sz="0" w:space="0" w:color="auto"/>
      </w:divBdr>
    </w:div>
    <w:div w:id="167176114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87417454">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protender.itende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682DA-00B4-4518-854F-AD26333D7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2073</TotalTime>
  <Pages>79</Pages>
  <Words>18104</Words>
  <Characters>103199</Characters>
  <Application>Microsoft Office Word</Application>
  <DocSecurity>0</DocSecurity>
  <Lines>859</Lines>
  <Paragraphs>242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121061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Edo</cp:lastModifiedBy>
  <cp:revision>1088</cp:revision>
  <cp:lastPrinted>2018-02-16T07:12:00Z</cp:lastPrinted>
  <dcterms:created xsi:type="dcterms:W3CDTF">2019-10-28T07:04:00Z</dcterms:created>
  <dcterms:modified xsi:type="dcterms:W3CDTF">2020-06-30T12:34:00Z</dcterms:modified>
</cp:coreProperties>
</file>