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207" w:rsidRPr="00932767" w:rsidRDefault="00014207" w:rsidP="00932767">
      <w:pPr>
        <w:pStyle w:val="BodyText"/>
        <w:widowControl w:val="0"/>
        <w:spacing w:after="160"/>
        <w:ind w:right="-7" w:firstLine="567"/>
        <w:rPr>
          <w:rFonts w:ascii="GHEA Grapalat" w:hAnsi="GHEA Grapalat"/>
          <w:b/>
          <w:i/>
        </w:rPr>
      </w:pPr>
      <w:r w:rsidRPr="00932767">
        <w:rPr>
          <w:rFonts w:ascii="GHEA Grapalat" w:hAnsi="GHEA Grapalat"/>
          <w:b/>
          <w:i/>
        </w:rPr>
        <w:t>ЗАЯВЛЕНИЕ:</w:t>
      </w:r>
    </w:p>
    <w:p w:rsidR="00014207" w:rsidRPr="00932767" w:rsidRDefault="00014207" w:rsidP="00932767">
      <w:pPr>
        <w:pStyle w:val="BodyText"/>
        <w:widowControl w:val="0"/>
        <w:spacing w:after="160"/>
        <w:ind w:right="-7" w:firstLine="567"/>
        <w:rPr>
          <w:rFonts w:ascii="GHEA Grapalat" w:hAnsi="GHEA Grapalat"/>
          <w:b/>
          <w:i/>
        </w:rPr>
      </w:pPr>
    </w:p>
    <w:p w:rsidR="00014207" w:rsidRPr="00932767" w:rsidRDefault="00014207" w:rsidP="00932767">
      <w:pPr>
        <w:pStyle w:val="BodyText"/>
        <w:widowControl w:val="0"/>
        <w:spacing w:after="160"/>
        <w:ind w:right="-7" w:firstLine="567"/>
        <w:rPr>
          <w:rFonts w:ascii="GHEA Grapalat" w:hAnsi="GHEA Grapalat"/>
          <w:b/>
          <w:i/>
        </w:rPr>
      </w:pPr>
      <w:r w:rsidRPr="00932767">
        <w:rPr>
          <w:rFonts w:ascii="GHEA Grapalat" w:hAnsi="GHEA Grapalat"/>
          <w:b/>
          <w:i/>
        </w:rPr>
        <w:t>О ЗАПРОСЕ О РЕЙТИНГЕ</w:t>
      </w:r>
    </w:p>
    <w:p w:rsidR="00014207" w:rsidRPr="00932767" w:rsidRDefault="00014207" w:rsidP="00932767">
      <w:pPr>
        <w:pStyle w:val="BodyText"/>
        <w:widowControl w:val="0"/>
        <w:spacing w:after="160"/>
        <w:ind w:right="-7" w:firstLine="567"/>
        <w:rPr>
          <w:rFonts w:ascii="GHEA Grapalat" w:hAnsi="GHEA Grapalat"/>
          <w:b/>
          <w:i/>
        </w:rPr>
      </w:pPr>
    </w:p>
    <w:p w:rsidR="00014207" w:rsidRPr="00932767" w:rsidRDefault="00014207" w:rsidP="00932767">
      <w:pPr>
        <w:pStyle w:val="BodyText"/>
        <w:widowControl w:val="0"/>
        <w:spacing w:after="160"/>
        <w:ind w:right="-7" w:firstLine="567"/>
        <w:rPr>
          <w:rFonts w:ascii="GHEA Grapalat" w:hAnsi="GHEA Grapalat"/>
          <w:b/>
          <w:i/>
        </w:rPr>
      </w:pPr>
      <w:r w:rsidRPr="00932767">
        <w:rPr>
          <w:rFonts w:ascii="GHEA Grapalat" w:hAnsi="GHEA Grapalat"/>
          <w:b/>
          <w:i/>
        </w:rPr>
        <w:t>Настоящий текст заявления утвержден оценочной комиссией на 2023 год.</w:t>
      </w:r>
    </w:p>
    <w:p w:rsidR="00014207" w:rsidRPr="00932767" w:rsidRDefault="00014207" w:rsidP="00932767">
      <w:pPr>
        <w:pStyle w:val="BodyText"/>
        <w:widowControl w:val="0"/>
        <w:spacing w:after="160"/>
        <w:ind w:right="-7" w:firstLine="567"/>
        <w:rPr>
          <w:rFonts w:ascii="GHEA Grapalat" w:hAnsi="GHEA Grapalat"/>
          <w:b/>
          <w:i/>
        </w:rPr>
      </w:pPr>
      <w:r w:rsidRPr="00932767">
        <w:rPr>
          <w:rFonts w:ascii="GHEA Grapalat" w:hAnsi="GHEA Grapalat"/>
          <w:b/>
          <w:i/>
        </w:rPr>
        <w:t>Согласно решению №1 от 03 мая</w:t>
      </w:r>
    </w:p>
    <w:p w:rsidR="00014207" w:rsidRPr="00932767" w:rsidRDefault="00014207" w:rsidP="00932767">
      <w:pPr>
        <w:pStyle w:val="BodyText"/>
        <w:widowControl w:val="0"/>
        <w:spacing w:after="160"/>
        <w:ind w:right="-7" w:firstLine="567"/>
        <w:rPr>
          <w:rFonts w:ascii="GHEA Grapalat" w:hAnsi="GHEA Grapalat"/>
          <w:b/>
          <w:i/>
        </w:rPr>
      </w:pPr>
    </w:p>
    <w:p w:rsidR="00014207" w:rsidRPr="00932767" w:rsidRDefault="00014207" w:rsidP="00932767">
      <w:pPr>
        <w:pStyle w:val="BodyText"/>
        <w:widowControl w:val="0"/>
        <w:spacing w:after="160"/>
        <w:ind w:right="-7" w:firstLine="567"/>
        <w:rPr>
          <w:rFonts w:ascii="GHEA Grapalat" w:hAnsi="GHEA Grapalat"/>
          <w:b/>
          <w:i/>
        </w:rPr>
      </w:pPr>
      <w:r w:rsidRPr="00932767">
        <w:rPr>
          <w:rFonts w:ascii="GHEA Grapalat" w:hAnsi="GHEA Grapalat"/>
          <w:b/>
          <w:i/>
        </w:rPr>
        <w:t>Код процедуры: «КТС-ГХЦДБ-23/31»</w:t>
      </w:r>
    </w:p>
    <w:p w:rsidR="00014207" w:rsidRPr="00932767" w:rsidRDefault="00014207" w:rsidP="00932767">
      <w:pPr>
        <w:pStyle w:val="BodyText"/>
        <w:widowControl w:val="0"/>
        <w:spacing w:after="160"/>
        <w:ind w:right="-7" w:firstLine="567"/>
        <w:rPr>
          <w:rFonts w:ascii="GHEA Grapalat" w:hAnsi="GHEA Grapalat"/>
          <w:b/>
          <w:i/>
        </w:rPr>
      </w:pPr>
    </w:p>
    <w:p w:rsidR="00014207" w:rsidRPr="00932767" w:rsidRDefault="00014207" w:rsidP="00932767">
      <w:pPr>
        <w:pStyle w:val="BodyText"/>
        <w:widowControl w:val="0"/>
        <w:spacing w:after="160"/>
        <w:ind w:right="-7" w:firstLine="567"/>
        <w:rPr>
          <w:rFonts w:ascii="GHEA Grapalat" w:hAnsi="GHEA Grapalat"/>
          <w:b/>
          <w:i/>
        </w:rPr>
      </w:pPr>
      <w:r w:rsidRPr="00932767">
        <w:rPr>
          <w:rFonts w:ascii="GHEA Grapalat" w:hAnsi="GHEA Grapalat"/>
          <w:b/>
          <w:i/>
        </w:rPr>
        <w:t>Заказчик - учреждение «Коммунальное хозяйство, вывоз мусора и Санкрум», которое находится в г. Раздан, по адресу площадь Конституции 1, административное здание, объявляет запрос цен, который проводится в один этап.</w:t>
      </w:r>
    </w:p>
    <w:p w:rsidR="00014207" w:rsidRPr="00932767" w:rsidRDefault="00014207" w:rsidP="00932767">
      <w:pPr>
        <w:pStyle w:val="BodyText"/>
        <w:widowControl w:val="0"/>
        <w:spacing w:after="160"/>
        <w:ind w:right="-7" w:firstLine="567"/>
        <w:rPr>
          <w:rFonts w:ascii="GHEA Grapalat" w:hAnsi="GHEA Grapalat"/>
          <w:b/>
          <w:i/>
        </w:rPr>
      </w:pPr>
      <w:r w:rsidRPr="00932767">
        <w:rPr>
          <w:rFonts w:ascii="GHEA Grapalat" w:hAnsi="GHEA Grapalat"/>
          <w:b/>
          <w:i/>
        </w:rPr>
        <w:t>По итогам данной процедуры выбранному участнику будет предложено заключить в установленном порядке договор на оказание услуг по аренде легкового автотранспорта (без водителя) (далее – договор).</w:t>
      </w:r>
    </w:p>
    <w:p w:rsidR="00014207" w:rsidRPr="00932767" w:rsidRDefault="00014207" w:rsidP="00932767">
      <w:pPr>
        <w:pStyle w:val="BodyText"/>
        <w:widowControl w:val="0"/>
        <w:spacing w:after="160"/>
        <w:ind w:right="-7" w:firstLine="567"/>
        <w:rPr>
          <w:rFonts w:ascii="GHEA Grapalat" w:hAnsi="GHEA Grapalat"/>
          <w:b/>
          <w:i/>
        </w:rPr>
      </w:pPr>
      <w:r w:rsidRPr="00932767">
        <w:rPr>
          <w:rFonts w:ascii="GHEA Grapalat" w:hAnsi="GHEA Grapalat"/>
          <w:b/>
          <w:i/>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этой процедуре.</w:t>
      </w:r>
    </w:p>
    <w:p w:rsidR="00014207" w:rsidRPr="00932767" w:rsidRDefault="00014207" w:rsidP="00932767">
      <w:pPr>
        <w:pStyle w:val="BodyText"/>
        <w:widowControl w:val="0"/>
        <w:spacing w:after="160"/>
        <w:ind w:right="-7" w:firstLine="567"/>
        <w:rPr>
          <w:rFonts w:ascii="GHEA Grapalat" w:hAnsi="GHEA Grapalat"/>
          <w:b/>
          <w:i/>
        </w:rPr>
      </w:pPr>
      <w:r w:rsidRPr="00932767">
        <w:rPr>
          <w:rFonts w:ascii="GHEA Grapalat" w:hAnsi="GHEA Grapalat"/>
          <w:b/>
          <w:i/>
        </w:rPr>
        <w:t>Условия, предъявляемые к лицам, не имеющим права на участие в этой процедуре, а также к участникам, определяются в приглашении к этой процедуре.</w:t>
      </w:r>
    </w:p>
    <w:p w:rsidR="00014207" w:rsidRPr="00932767" w:rsidRDefault="00014207" w:rsidP="00932767">
      <w:pPr>
        <w:pStyle w:val="BodyText"/>
        <w:widowControl w:val="0"/>
        <w:spacing w:after="160"/>
        <w:ind w:right="-7" w:firstLine="567"/>
        <w:rPr>
          <w:rFonts w:ascii="GHEA Grapalat" w:hAnsi="GHEA Grapalat"/>
          <w:b/>
          <w:i/>
        </w:rPr>
      </w:pPr>
      <w:r w:rsidRPr="00932767">
        <w:rPr>
          <w:rFonts w:ascii="GHEA Grapalat" w:hAnsi="GHEA Grapalat"/>
          <w:b/>
          <w:i/>
        </w:rPr>
        <w:t>Выбранный участник определяется из числа участников, подавших достаточно оцененные заявки на неценовых условиях, по принципу предоставления предпочтения участнику, подавшему самое низкое ценовое предложение.</w:t>
      </w:r>
    </w:p>
    <w:p w:rsidR="00014207" w:rsidRPr="00932767" w:rsidRDefault="00014207" w:rsidP="00932767">
      <w:pPr>
        <w:pStyle w:val="BodyText"/>
        <w:widowControl w:val="0"/>
        <w:spacing w:after="160"/>
        <w:ind w:right="-7" w:firstLine="567"/>
        <w:rPr>
          <w:rFonts w:ascii="GHEA Grapalat" w:hAnsi="GHEA Grapalat"/>
          <w:b/>
          <w:i/>
        </w:rPr>
      </w:pPr>
      <w:r w:rsidRPr="00932767">
        <w:rPr>
          <w:rFonts w:ascii="GHEA Grapalat" w:hAnsi="GHEA Grapalat"/>
          <w:b/>
          <w:i/>
        </w:rPr>
        <w:t>Для получения приглашения на процедуру в бумажном виде необходимо обратиться к клиенту до 7-го дня с момента публикации данного объявления, 10 мая с.г. в 15:00. При этом для получения приглашения в бумажном виде клиенту необходимо подать письменное заявление. Клиент бесплатно предоставляет приглашение в бумажном виде в первый рабочий день после получения такого запроса.</w:t>
      </w:r>
    </w:p>
    <w:p w:rsidR="00014207" w:rsidRPr="00932767" w:rsidRDefault="00014207" w:rsidP="00932767">
      <w:pPr>
        <w:pStyle w:val="BodyText"/>
        <w:widowControl w:val="0"/>
        <w:spacing w:after="160"/>
        <w:ind w:right="-7" w:firstLine="567"/>
        <w:rPr>
          <w:rFonts w:ascii="GHEA Grapalat" w:hAnsi="GHEA Grapalat"/>
          <w:b/>
          <w:i/>
        </w:rPr>
      </w:pPr>
      <w:r w:rsidRPr="00932767">
        <w:rPr>
          <w:rFonts w:ascii="GHEA Grapalat" w:hAnsi="GHEA Grapalat"/>
          <w:b/>
          <w:i/>
        </w:rPr>
        <w:t xml:space="preserve">В случае поступления запроса на оформление приглашения в электронной форме заказчик безвозмездно обеспечивает оформление приглашения в электронной форме в течение рабочего дня, следующего за днем </w:t>
      </w:r>
      <w:r w:rsidRPr="00932767">
        <w:rPr>
          <w:rFonts w:ascii="Cambria Math" w:hAnsi="Cambria Math" w:cs="Cambria Math"/>
          <w:b/>
          <w:i/>
        </w:rPr>
        <w:t>​​</w:t>
      </w:r>
      <w:r w:rsidRPr="00932767">
        <w:rPr>
          <w:rFonts w:ascii="GHEA Grapalat" w:hAnsi="GHEA Grapalat" w:cs="GHEA Grapalat"/>
          <w:b/>
          <w:i/>
        </w:rPr>
        <w:t>получения</w:t>
      </w:r>
      <w:r w:rsidRPr="00932767">
        <w:rPr>
          <w:rFonts w:ascii="GHEA Grapalat" w:hAnsi="GHEA Grapalat"/>
          <w:b/>
          <w:i/>
        </w:rPr>
        <w:t xml:space="preserve"> </w:t>
      </w:r>
      <w:r w:rsidRPr="00932767">
        <w:rPr>
          <w:rFonts w:ascii="GHEA Grapalat" w:hAnsi="GHEA Grapalat" w:cs="GHEA Grapalat"/>
          <w:b/>
          <w:i/>
        </w:rPr>
        <w:t>заявки</w:t>
      </w:r>
      <w:r w:rsidRPr="00932767">
        <w:rPr>
          <w:rFonts w:ascii="GHEA Grapalat" w:hAnsi="GHEA Grapalat"/>
          <w:b/>
          <w:i/>
        </w:rPr>
        <w:t>.</w:t>
      </w:r>
    </w:p>
    <w:p w:rsidR="00014207" w:rsidRPr="00932767" w:rsidRDefault="00014207" w:rsidP="00932767">
      <w:pPr>
        <w:pStyle w:val="BodyText"/>
        <w:widowControl w:val="0"/>
        <w:spacing w:after="160"/>
        <w:ind w:right="-7" w:firstLine="567"/>
        <w:rPr>
          <w:rFonts w:ascii="GHEA Grapalat" w:hAnsi="GHEA Grapalat"/>
          <w:b/>
          <w:i/>
        </w:rPr>
      </w:pPr>
      <w:r w:rsidRPr="00932767">
        <w:rPr>
          <w:rFonts w:ascii="GHEA Grapalat" w:hAnsi="GHEA Grapalat"/>
          <w:b/>
          <w:i/>
        </w:rPr>
        <w:t>Неполучение приглашения не ограничивает права участника на участие в данной процедуре.</w:t>
      </w:r>
    </w:p>
    <w:p w:rsidR="00014207" w:rsidRPr="00932767" w:rsidRDefault="00014207" w:rsidP="00932767">
      <w:pPr>
        <w:pStyle w:val="BodyText"/>
        <w:widowControl w:val="0"/>
        <w:spacing w:after="160"/>
        <w:ind w:right="-7" w:firstLine="567"/>
        <w:rPr>
          <w:rFonts w:ascii="GHEA Grapalat" w:hAnsi="GHEA Grapalat"/>
          <w:b/>
          <w:i/>
        </w:rPr>
      </w:pPr>
      <w:r w:rsidRPr="00932767">
        <w:rPr>
          <w:rFonts w:ascii="GHEA Grapalat" w:hAnsi="GHEA Grapalat"/>
          <w:b/>
          <w:i/>
        </w:rPr>
        <w:t xml:space="preserve">Тендерные заявки должны быть представлены в c. г. Раздан, площадь Конституции 1, административное здание, помещение 20, в документальной форме до 7-го числа со дня опубликования настоящего объявления, 10 мая с.г. до </w:t>
      </w:r>
      <w:r w:rsidRPr="00932767">
        <w:rPr>
          <w:rFonts w:ascii="GHEA Grapalat" w:hAnsi="GHEA Grapalat"/>
          <w:b/>
          <w:i/>
        </w:rPr>
        <w:lastRenderedPageBreak/>
        <w:t>15:00 часов. Помимо армянского, заявки также можно подавать на английском или русском языках.</w:t>
      </w:r>
    </w:p>
    <w:p w:rsidR="00014207" w:rsidRPr="00932767" w:rsidRDefault="00014207" w:rsidP="00932767">
      <w:pPr>
        <w:pStyle w:val="BodyText"/>
        <w:widowControl w:val="0"/>
        <w:spacing w:after="160"/>
        <w:ind w:right="-7" w:firstLine="567"/>
        <w:rPr>
          <w:rFonts w:ascii="GHEA Grapalat" w:hAnsi="GHEA Grapalat"/>
          <w:b/>
          <w:i/>
        </w:rPr>
      </w:pPr>
      <w:r w:rsidRPr="00932767">
        <w:rPr>
          <w:rFonts w:ascii="GHEA Grapalat" w:hAnsi="GHEA Grapalat"/>
          <w:b/>
          <w:i/>
        </w:rPr>
        <w:t>Вскрытие предложений состоится в г. Раздан, площадь Конституции 1, административное здание, комната 20, «2023» на «10 мая» в 15:00.</w:t>
      </w:r>
    </w:p>
    <w:p w:rsidR="00014207" w:rsidRPr="00932767" w:rsidRDefault="00014207" w:rsidP="00932767">
      <w:pPr>
        <w:pStyle w:val="BodyText"/>
        <w:widowControl w:val="0"/>
        <w:spacing w:after="160"/>
        <w:ind w:right="-7" w:firstLine="567"/>
        <w:rPr>
          <w:rFonts w:ascii="GHEA Grapalat" w:hAnsi="GHEA Grapalat"/>
          <w:b/>
          <w:i/>
        </w:rPr>
      </w:pPr>
      <w:r w:rsidRPr="00932767">
        <w:rPr>
          <w:rFonts w:ascii="GHEA Grapalat" w:hAnsi="GHEA Grapalat"/>
          <w:b/>
          <w:i/>
        </w:rPr>
        <w:t>Жалобы относительно этой процедуры следует подавать лицу, которое рассматривает жалобы, связанные с покупками: г. Ереван, ул. Мелик-Адамяна. 1 адрес. Обращение осуществляется в порядке, установленном настоящим запросом котировок. Для подачи жалобы требуется плата в размере 30 000 (тридцать тысяч) драмов РА, которая должна быть переведена на казначейский счет «900008000482», открытый на имя Министерства финансов Республики Армения.</w:t>
      </w:r>
    </w:p>
    <w:p w:rsidR="00014207" w:rsidRPr="00932767" w:rsidRDefault="00014207" w:rsidP="00932767">
      <w:pPr>
        <w:pStyle w:val="BodyText"/>
        <w:widowControl w:val="0"/>
        <w:spacing w:after="160"/>
        <w:ind w:right="-7" w:firstLine="8910"/>
        <w:rPr>
          <w:rFonts w:ascii="GHEA Grapalat" w:hAnsi="GHEA Grapalat"/>
          <w:b/>
          <w:i/>
        </w:rPr>
      </w:pPr>
      <w:r w:rsidRPr="00932767">
        <w:rPr>
          <w:rFonts w:ascii="GHEA Grapalat" w:hAnsi="GHEA Grapalat"/>
          <w:b/>
          <w:i/>
        </w:rPr>
        <w:t>Вы можете связаться с секретарем оценочной комиссии Кристин Багдасарян, чтобы получить дополнительную информацию, связанную с этим объявлением.</w:t>
      </w:r>
    </w:p>
    <w:p w:rsidR="00014207" w:rsidRPr="00932767" w:rsidRDefault="00014207" w:rsidP="00932767">
      <w:pPr>
        <w:pStyle w:val="BodyText"/>
        <w:widowControl w:val="0"/>
        <w:spacing w:after="160"/>
        <w:ind w:right="-7" w:firstLine="567"/>
        <w:rPr>
          <w:rFonts w:ascii="GHEA Grapalat" w:hAnsi="GHEA Grapalat"/>
          <w:b/>
          <w:i/>
        </w:rPr>
      </w:pPr>
      <w:r w:rsidRPr="00932767">
        <w:rPr>
          <w:rFonts w:ascii="GHEA Grapalat" w:hAnsi="GHEA Grapalat"/>
          <w:b/>
          <w:i/>
        </w:rPr>
        <w:t xml:space="preserve">                                                 Телефон: 060-70-40-21</w:t>
      </w:r>
    </w:p>
    <w:p w:rsidR="00014207" w:rsidRPr="00932767" w:rsidRDefault="00014207" w:rsidP="00932767">
      <w:pPr>
        <w:pStyle w:val="BodyText"/>
        <w:widowControl w:val="0"/>
        <w:spacing w:after="160"/>
        <w:ind w:right="-7" w:firstLine="567"/>
        <w:rPr>
          <w:rFonts w:ascii="GHEA Grapalat" w:hAnsi="GHEA Grapalat"/>
          <w:b/>
          <w:i/>
        </w:rPr>
      </w:pPr>
      <w:r w:rsidRPr="00932767">
        <w:rPr>
          <w:rFonts w:ascii="GHEA Grapalat" w:hAnsi="GHEA Grapalat"/>
          <w:b/>
          <w:i/>
        </w:rPr>
        <w:t xml:space="preserve">                                                  Электронная почта: baghdasaryan_1978@mail.ru</w:t>
      </w:r>
    </w:p>
    <w:p w:rsidR="00096865" w:rsidRPr="00932767" w:rsidRDefault="00014207" w:rsidP="00932767">
      <w:pPr>
        <w:pStyle w:val="BodyText"/>
        <w:widowControl w:val="0"/>
        <w:spacing w:after="160"/>
        <w:ind w:right="-7" w:firstLine="567"/>
        <w:rPr>
          <w:rFonts w:ascii="GHEA Grapalat" w:hAnsi="GHEA Grapalat"/>
          <w:b/>
        </w:rPr>
      </w:pPr>
      <w:r w:rsidRPr="00932767">
        <w:rPr>
          <w:rFonts w:ascii="GHEA Grapalat" w:hAnsi="GHEA Grapalat"/>
          <w:b/>
          <w:i/>
        </w:rPr>
        <w:t xml:space="preserve">                            Заказчик: Учреждение «Коммунальное хозяйство, вывоз и уборка мусора»</w:t>
      </w:r>
    </w:p>
    <w:p w:rsidR="00096865" w:rsidRPr="003A1EBB" w:rsidRDefault="00096865" w:rsidP="00B46D58">
      <w:pPr>
        <w:pStyle w:val="BodyText"/>
        <w:widowControl w:val="0"/>
        <w:spacing w:after="160"/>
        <w:ind w:right="-7" w:firstLine="567"/>
        <w:jc w:val="center"/>
        <w:rPr>
          <w:rFonts w:ascii="GHEA Grapalat" w:hAnsi="GHEA Grapalat"/>
        </w:rPr>
      </w:pPr>
    </w:p>
    <w:p w:rsidR="00014207" w:rsidRPr="00932767" w:rsidRDefault="00014207" w:rsidP="00014207">
      <w:pPr>
        <w:pStyle w:val="BodyText"/>
        <w:widowControl w:val="0"/>
        <w:spacing w:after="160"/>
        <w:ind w:right="-7" w:firstLine="567"/>
        <w:jc w:val="center"/>
        <w:rPr>
          <w:rFonts w:ascii="GHEA Grapalat" w:hAnsi="GHEA Grapalat"/>
          <w:b/>
        </w:rPr>
      </w:pPr>
      <w:r w:rsidRPr="00932767">
        <w:rPr>
          <w:rFonts w:ascii="GHEA Grapalat" w:hAnsi="GHEA Grapalat"/>
          <w:b/>
        </w:rPr>
        <w:t>Одобрено</w:t>
      </w:r>
    </w:p>
    <w:p w:rsidR="00014207" w:rsidRPr="00932767" w:rsidRDefault="00014207" w:rsidP="00014207">
      <w:pPr>
        <w:pStyle w:val="BodyText"/>
        <w:widowControl w:val="0"/>
        <w:spacing w:after="160"/>
        <w:ind w:right="-7" w:firstLine="567"/>
        <w:jc w:val="center"/>
        <w:rPr>
          <w:rFonts w:ascii="GHEA Grapalat" w:hAnsi="GHEA Grapalat"/>
          <w:b/>
        </w:rPr>
      </w:pPr>
      <w:r w:rsidRPr="00932767">
        <w:rPr>
          <w:rFonts w:ascii="GHEA Grapalat" w:hAnsi="GHEA Grapalat"/>
          <w:b/>
        </w:rPr>
        <w:t>С шифром «КТС-ГХЦДБ-23/31».</w:t>
      </w:r>
      <w:bookmarkStart w:id="0" w:name="_GoBack"/>
      <w:bookmarkEnd w:id="0"/>
    </w:p>
    <w:p w:rsidR="00014207" w:rsidRPr="00932767" w:rsidRDefault="00014207" w:rsidP="00014207">
      <w:pPr>
        <w:pStyle w:val="BodyText"/>
        <w:widowControl w:val="0"/>
        <w:spacing w:after="160"/>
        <w:ind w:right="-7" w:firstLine="567"/>
        <w:jc w:val="center"/>
        <w:rPr>
          <w:rFonts w:ascii="GHEA Grapalat" w:hAnsi="GHEA Grapalat"/>
          <w:b/>
        </w:rPr>
      </w:pPr>
      <w:r w:rsidRPr="00932767">
        <w:rPr>
          <w:rFonts w:ascii="GHEA Grapalat" w:hAnsi="GHEA Grapalat"/>
          <w:b/>
        </w:rPr>
        <w:t>Комитета по оценке запросов котировок</w:t>
      </w:r>
    </w:p>
    <w:p w:rsidR="00014207" w:rsidRPr="00932767" w:rsidRDefault="00014207" w:rsidP="00014207">
      <w:pPr>
        <w:pStyle w:val="BodyText"/>
        <w:widowControl w:val="0"/>
        <w:spacing w:after="160"/>
        <w:ind w:right="-7" w:firstLine="567"/>
        <w:jc w:val="center"/>
        <w:rPr>
          <w:rFonts w:ascii="GHEA Grapalat" w:hAnsi="GHEA Grapalat"/>
          <w:b/>
        </w:rPr>
      </w:pPr>
      <w:r w:rsidRPr="00932767">
        <w:rPr>
          <w:rFonts w:ascii="GHEA Grapalat" w:hAnsi="GHEA Grapalat"/>
          <w:b/>
        </w:rPr>
        <w:t>2023 Решением № 01 от 3 мая</w:t>
      </w:r>
    </w:p>
    <w:p w:rsidR="00014207" w:rsidRPr="00932767" w:rsidRDefault="00014207" w:rsidP="00014207">
      <w:pPr>
        <w:pStyle w:val="BodyText"/>
        <w:widowControl w:val="0"/>
        <w:spacing w:after="160"/>
        <w:ind w:right="-7" w:firstLine="567"/>
        <w:jc w:val="center"/>
        <w:rPr>
          <w:rFonts w:ascii="GHEA Grapalat" w:hAnsi="GHEA Grapalat"/>
          <w:b/>
        </w:rPr>
      </w:pPr>
    </w:p>
    <w:p w:rsidR="00014207" w:rsidRPr="00932767" w:rsidRDefault="00014207" w:rsidP="00014207">
      <w:pPr>
        <w:pStyle w:val="BodyText"/>
        <w:widowControl w:val="0"/>
        <w:spacing w:after="160"/>
        <w:ind w:right="-7" w:firstLine="567"/>
        <w:jc w:val="center"/>
        <w:rPr>
          <w:rFonts w:ascii="GHEA Grapalat" w:hAnsi="GHEA Grapalat"/>
          <w:b/>
        </w:rPr>
      </w:pPr>
    </w:p>
    <w:p w:rsidR="00014207" w:rsidRPr="00932767" w:rsidRDefault="00014207" w:rsidP="00014207">
      <w:pPr>
        <w:pStyle w:val="BodyText"/>
        <w:widowControl w:val="0"/>
        <w:spacing w:after="160"/>
        <w:ind w:right="-7" w:firstLine="567"/>
        <w:jc w:val="center"/>
        <w:rPr>
          <w:rFonts w:ascii="GHEA Grapalat" w:hAnsi="GHEA Grapalat"/>
          <w:b/>
        </w:rPr>
      </w:pPr>
    </w:p>
    <w:p w:rsidR="00014207" w:rsidRPr="00932767" w:rsidRDefault="00014207" w:rsidP="00014207">
      <w:pPr>
        <w:pStyle w:val="BodyText"/>
        <w:widowControl w:val="0"/>
        <w:spacing w:after="160"/>
        <w:ind w:right="-7" w:firstLine="567"/>
        <w:jc w:val="center"/>
        <w:rPr>
          <w:rFonts w:ascii="GHEA Grapalat" w:hAnsi="GHEA Grapalat"/>
          <w:b/>
        </w:rPr>
      </w:pPr>
      <w:r w:rsidRPr="00932767">
        <w:rPr>
          <w:rFonts w:ascii="GHEA Grapalat" w:hAnsi="GHEA Grapalat"/>
          <w:b/>
        </w:rPr>
        <w:t>ФОНД "КОММУНАЛЬНОЕ ХОЗЯЙСТВО И ОЧИСТКА"</w:t>
      </w:r>
    </w:p>
    <w:p w:rsidR="00014207" w:rsidRPr="00932767" w:rsidRDefault="00014207" w:rsidP="00014207">
      <w:pPr>
        <w:pStyle w:val="BodyText"/>
        <w:widowControl w:val="0"/>
        <w:spacing w:after="160"/>
        <w:ind w:right="-7" w:firstLine="567"/>
        <w:jc w:val="center"/>
        <w:rPr>
          <w:rFonts w:ascii="GHEA Grapalat" w:hAnsi="GHEA Grapalat"/>
          <w:b/>
        </w:rPr>
      </w:pPr>
      <w:r w:rsidRPr="00932767">
        <w:rPr>
          <w:rFonts w:ascii="GHEA Grapalat" w:hAnsi="GHEA Grapalat"/>
          <w:b/>
        </w:rPr>
        <w:t>Х Р А В Е Р:</w:t>
      </w:r>
    </w:p>
    <w:p w:rsidR="00014207" w:rsidRPr="00932767" w:rsidRDefault="00014207" w:rsidP="00014207">
      <w:pPr>
        <w:pStyle w:val="BodyText"/>
        <w:widowControl w:val="0"/>
        <w:spacing w:after="160"/>
        <w:ind w:right="-7" w:firstLine="567"/>
        <w:jc w:val="center"/>
        <w:rPr>
          <w:rFonts w:ascii="GHEA Grapalat" w:hAnsi="GHEA Grapalat"/>
          <w:b/>
        </w:rPr>
      </w:pPr>
      <w:r w:rsidRPr="00932767">
        <w:rPr>
          <w:rFonts w:ascii="GHEA Grapalat" w:hAnsi="GHEA Grapalat"/>
          <w:b/>
        </w:rPr>
        <w:t>ФОНД "КОММУНАЛЬНОЕ ХОЗЯЙСТВО, УДАЛЕНИЕ ОТХОДОВ И САНИТАРИЯ"</w:t>
      </w:r>
    </w:p>
    <w:p w:rsidR="00CE0D95" w:rsidRPr="00932767" w:rsidRDefault="00014207" w:rsidP="00014207">
      <w:pPr>
        <w:pStyle w:val="BodyText"/>
        <w:widowControl w:val="0"/>
        <w:spacing w:after="160"/>
        <w:ind w:right="-7" w:firstLine="567"/>
        <w:jc w:val="center"/>
        <w:rPr>
          <w:rFonts w:ascii="GHEA Grapalat" w:hAnsi="GHEA Grapalat"/>
          <w:b/>
        </w:rPr>
      </w:pPr>
      <w:r w:rsidRPr="00932767">
        <w:rPr>
          <w:rFonts w:ascii="GHEA Grapalat" w:hAnsi="GHEA Grapalat"/>
          <w:b/>
        </w:rPr>
        <w:t xml:space="preserve">  ЗАПРОС ЦЕНЫ НА ЗАКУПКУ УСЛУГ ПО ПРОКАТУ АВТОМОБИЛЯ (БЕЗ ВОДИТЕЛЯ) ДЛЯ НУЖД</w:t>
      </w: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49374F" w:rsidRPr="005F25EF" w:rsidRDefault="0049374F" w:rsidP="00B46D58">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rsidR="0049374F" w:rsidRPr="00F40235" w:rsidRDefault="0049374F" w:rsidP="00B46D58">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rsidR="0049374F" w:rsidRPr="00D3436F" w:rsidRDefault="0049374F" w:rsidP="00B46D58">
      <w:pPr>
        <w:widowControl w:val="0"/>
        <w:spacing w:after="160"/>
        <w:ind w:firstLine="567"/>
        <w:jc w:val="both"/>
        <w:rPr>
          <w:rFonts w:ascii="GHEA Grapalat" w:hAnsi="GHEA Grapalat"/>
          <w:i/>
          <w:lang w:val="hy-AM"/>
        </w:rPr>
      </w:pPr>
    </w:p>
    <w:p w:rsidR="00615B35" w:rsidRPr="009044F1" w:rsidRDefault="0046586E" w:rsidP="00B46D58">
      <w:pPr>
        <w:widowControl w:val="0"/>
        <w:spacing w:after="16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rsidR="00C90796" w:rsidRPr="00506832" w:rsidRDefault="0046586E" w:rsidP="00B46D58">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9" w:history="1">
        <w:r w:rsidR="00C90796" w:rsidRPr="00506832">
          <w:rPr>
            <w:rStyle w:val="Hyperlink"/>
            <w:rFonts w:ascii="GHEA Grapalat" w:hAnsi="GHEA Grapalat"/>
            <w:i/>
          </w:rPr>
          <w:t>www.procurement.am</w:t>
        </w:r>
      </w:hyperlink>
      <w:r w:rsidR="00C90796" w:rsidRPr="00192A1C">
        <w:rPr>
          <w:rFonts w:ascii="GHEA Grapalat" w:hAnsi="GHEA Grapalat"/>
          <w:i/>
        </w:rPr>
        <w:t>.</w:t>
      </w:r>
    </w:p>
    <w:p w:rsidR="00C90796" w:rsidRDefault="00C90796" w:rsidP="00B46D58">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10" w:history="1">
        <w:r w:rsidRPr="00506832">
          <w:rPr>
            <w:rStyle w:val="Hyperlink"/>
            <w:rFonts w:ascii="Sylfaen" w:hAnsi="Sylfaen"/>
            <w:lang w:val="hy-AM"/>
          </w:rPr>
          <w:t>http://gnumner.am/hy/page/ughecuycner_dzernarkner</w:t>
        </w:r>
      </w:hyperlink>
    </w:p>
    <w:p w:rsidR="00233B5F" w:rsidRDefault="00884204" w:rsidP="00B46D58">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177FCE">
        <w:rPr>
          <w:rFonts w:ascii="GHEA Grapalat" w:hAnsi="GHEA Grapalat"/>
          <w:i/>
        </w:rPr>
        <w:t>при возникновении вопросов и проблем, связанных с системой,</w:t>
      </w:r>
      <w:r w:rsidR="00233B5F">
        <w:rPr>
          <w:rFonts w:ascii="Sylfaen" w:hAnsi="Sylfaen"/>
          <w:lang w:val="hy-AM"/>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73D43" w:rsidRPr="007B5333" w:rsidRDefault="00F73D43" w:rsidP="00214DC7">
      <w:pPr>
        <w:ind w:firstLine="708"/>
        <w:jc w:val="both"/>
        <w:rPr>
          <w:rFonts w:ascii="GHEA Grapalat" w:hAnsi="GHEA Grapalat"/>
          <w:i/>
        </w:rPr>
      </w:pPr>
      <w:r w:rsidRPr="00214DC7">
        <w:rPr>
          <w:rFonts w:ascii="GHEA Grapalat" w:hAnsi="GHEA Grapalat"/>
          <w:i/>
        </w:rPr>
        <w:t>Регистрация в системе, а также подача заявки-бесплатно.</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014207" w:rsidRPr="00014207" w:rsidRDefault="00014207" w:rsidP="00014207">
      <w:pPr>
        <w:widowControl w:val="0"/>
        <w:spacing w:after="160"/>
        <w:jc w:val="center"/>
        <w:rPr>
          <w:rFonts w:ascii="GHEA Grapalat" w:hAnsi="GHEA Grapalat"/>
          <w:b/>
        </w:rPr>
      </w:pPr>
      <w:r w:rsidRPr="00014207">
        <w:rPr>
          <w:rFonts w:ascii="GHEA Grapalat" w:hAnsi="GHEA Grapalat"/>
          <w:b/>
        </w:rPr>
        <w:lastRenderedPageBreak/>
        <w:t>СОДЕРЖАНИЕ</w:t>
      </w:r>
    </w:p>
    <w:p w:rsidR="00014207" w:rsidRPr="00014207" w:rsidRDefault="00014207" w:rsidP="00014207">
      <w:pPr>
        <w:widowControl w:val="0"/>
        <w:spacing w:after="160"/>
        <w:jc w:val="center"/>
        <w:rPr>
          <w:rFonts w:ascii="GHEA Grapalat" w:hAnsi="GHEA Grapalat"/>
          <w:b/>
        </w:rPr>
      </w:pPr>
    </w:p>
    <w:p w:rsidR="00C67E80" w:rsidRPr="009044F1" w:rsidRDefault="00014207" w:rsidP="00014207">
      <w:pPr>
        <w:widowControl w:val="0"/>
        <w:spacing w:after="160"/>
        <w:jc w:val="center"/>
        <w:rPr>
          <w:rFonts w:ascii="GHEA Grapalat" w:hAnsi="GHEA Grapalat" w:cs="Sylfaen"/>
          <w:b/>
        </w:rPr>
      </w:pPr>
      <w:r w:rsidRPr="00014207">
        <w:rPr>
          <w:rFonts w:ascii="GHEA Grapalat" w:hAnsi="GHEA Grapalat"/>
          <w:b/>
        </w:rPr>
        <w:t>ПРИГЛАШЕНИЕ НА ОЦЕНКУ ПРИГЛАШЕНИЕ НА ЗАКУПКУ УСЛУГ ПО АРЕНДЕ ЛЕГКОВОГО АВТОМОБИЛЯ (БЕЗ ВОДИТЕЛЯ) ДЛЯ НУЖД ОБЪЕКТА «КОММУНАЛЬНОЕ ОБОРУДОВАНИЕ, ОТХОДЫ И САНИТАРИЯ»</w:t>
      </w: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Настоящее Приглашение предоставляется в дополнение к объявлению об открытом конкурсе, проводимом под кодом ---BM</w:t>
      </w:r>
      <w:r w:rsidR="003E6EFE">
        <w:rPr>
          <w:rFonts w:ascii="GHEA Grapalat" w:hAnsi="GHEA Grapalat"/>
          <w:spacing w:val="-6"/>
        </w:rPr>
        <w:t>TsDzB</w:t>
      </w:r>
      <w:r w:rsidR="00096865" w:rsidRPr="006D2DF7">
        <w:rPr>
          <w:rFonts w:ascii="GHEA Grapalat" w:hAnsi="GHEA Grapalat"/>
          <w:spacing w:val="-6"/>
        </w:rPr>
        <w:t>---/---</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926875" w:rsidRPr="009044F1" w:rsidRDefault="00926875" w:rsidP="00B46D58">
      <w:pPr>
        <w:pStyle w:val="BodyTextIndent2"/>
        <w:widowControl w:val="0"/>
        <w:spacing w:after="160"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"Наименование предмета закупки" (далее — также </w:t>
      </w:r>
      <w:r w:rsidR="00E968BE">
        <w:rPr>
          <w:rFonts w:ascii="GHEA Grapalat" w:hAnsi="GHEA Grapalat"/>
          <w:i w:val="0"/>
          <w:sz w:val="24"/>
          <w:szCs w:val="24"/>
        </w:rPr>
        <w:t>услуга</w:t>
      </w:r>
      <w:r w:rsidRPr="009044F1">
        <w:rPr>
          <w:rFonts w:ascii="GHEA Grapalat" w:hAnsi="GHEA Grapalat"/>
          <w:i w:val="0"/>
          <w:sz w:val="24"/>
          <w:szCs w:val="24"/>
        </w:rPr>
        <w:t>) для нужд "Наименование заказчика",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1A6383" w:rsidRPr="009044F1" w:rsidTr="001A6383">
        <w:trPr>
          <w:trHeight w:val="736"/>
          <w:jc w:val="center"/>
        </w:trPr>
        <w:tc>
          <w:tcPr>
            <w:tcW w:w="2917" w:type="dxa"/>
            <w:gridSpan w:val="2"/>
            <w:vAlign w:val="center"/>
          </w:tcPr>
          <w:p w:rsidR="001A6383" w:rsidRPr="001A6383" w:rsidRDefault="001A6383" w:rsidP="00B46D58">
            <w:pPr>
              <w:pStyle w:val="BodyTextIndent2"/>
              <w:widowControl w:val="0"/>
              <w:spacing w:after="120" w:line="240" w:lineRule="auto"/>
              <w:ind w:firstLine="0"/>
              <w:jc w:val="center"/>
              <w:rPr>
                <w:rFonts w:ascii="GHEA Grapalat" w:hAnsi="GHEA Grapalat"/>
                <w:b/>
                <w:i/>
              </w:rPr>
            </w:pPr>
          </w:p>
          <w:p w:rsidR="001A6383" w:rsidRPr="001A6383" w:rsidRDefault="001A6383" w:rsidP="00B46D58">
            <w:pPr>
              <w:pStyle w:val="BodyTextIndent2"/>
              <w:widowControl w:val="0"/>
              <w:spacing w:after="120" w:line="240" w:lineRule="auto"/>
              <w:ind w:firstLine="0"/>
              <w:jc w:val="center"/>
              <w:rPr>
                <w:rFonts w:ascii="GHEA Grapalat" w:hAnsi="GHEA Grapalat"/>
                <w:b/>
                <w:bCs/>
                <w:i/>
                <w:iCs/>
              </w:rPr>
            </w:pPr>
            <w:r w:rsidRPr="001A6383">
              <w:rPr>
                <w:rFonts w:ascii="GHEA Grapalat" w:hAnsi="GHEA Grapalat"/>
                <w:b/>
                <w:i/>
              </w:rPr>
              <w:t>Лотов</w:t>
            </w:r>
          </w:p>
        </w:tc>
        <w:tc>
          <w:tcPr>
            <w:tcW w:w="6317" w:type="dxa"/>
            <w:vMerge w:val="restart"/>
            <w:vAlign w:val="center"/>
          </w:tcPr>
          <w:p w:rsidR="001A6383" w:rsidRPr="009044F1" w:rsidRDefault="001A6383"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1A6383" w:rsidRPr="009044F1" w:rsidTr="001A6383">
        <w:trPr>
          <w:jc w:val="center"/>
          <w:ins w:id="1" w:author="Vardan" w:date="2022-05-29T21:53:00Z"/>
        </w:trPr>
        <w:tc>
          <w:tcPr>
            <w:tcW w:w="1035" w:type="dxa"/>
            <w:vAlign w:val="center"/>
          </w:tcPr>
          <w:p w:rsidR="001A6383" w:rsidRPr="006E79F9" w:rsidRDefault="001A6383" w:rsidP="00B46D58">
            <w:pPr>
              <w:pStyle w:val="BodyTextIndent2"/>
              <w:widowControl w:val="0"/>
              <w:spacing w:after="120" w:line="240" w:lineRule="auto"/>
              <w:ind w:firstLine="0"/>
              <w:jc w:val="center"/>
              <w:rPr>
                <w:ins w:id="2" w:author="Vardan" w:date="2022-05-29T21:53:00Z"/>
                <w:rFonts w:ascii="GHEA Grapalat" w:hAnsi="GHEA Grapalat"/>
                <w:b/>
                <w:lang w:val="en-US"/>
              </w:rPr>
            </w:pPr>
            <w:r w:rsidRPr="001A6383">
              <w:rPr>
                <w:rFonts w:ascii="GHEA Grapalat" w:hAnsi="GHEA Grapalat"/>
                <w:b/>
                <w:i/>
              </w:rPr>
              <w:t>Номера</w:t>
            </w:r>
            <w:r w:rsidR="006E79F9">
              <w:rPr>
                <w:rFonts w:ascii="GHEA Grapalat" w:hAnsi="GHEA Grapalat"/>
                <w:b/>
                <w:i/>
                <w:lang w:val="en-US"/>
              </w:rPr>
              <w:t xml:space="preserve"> </w:t>
            </w:r>
          </w:p>
        </w:tc>
        <w:tc>
          <w:tcPr>
            <w:tcW w:w="1882" w:type="dxa"/>
            <w:vAlign w:val="center"/>
          </w:tcPr>
          <w:p w:rsidR="001A6383" w:rsidRPr="001A6383" w:rsidRDefault="001A6383" w:rsidP="00B46D58">
            <w:pPr>
              <w:pStyle w:val="BodyTextIndent2"/>
              <w:widowControl w:val="0"/>
              <w:spacing w:after="120" w:line="240" w:lineRule="auto"/>
              <w:ind w:firstLine="0"/>
              <w:jc w:val="center"/>
              <w:rPr>
                <w:ins w:id="3" w:author="Vardan" w:date="2022-05-29T21:53:00Z"/>
                <w:rFonts w:ascii="GHEA Grapalat" w:hAnsi="GHEA Grapalat"/>
                <w:b/>
              </w:rPr>
            </w:pPr>
            <w:r w:rsidRPr="001A6383">
              <w:rPr>
                <w:rFonts w:ascii="GHEA Grapalat" w:hAnsi="GHEA Grapalat"/>
                <w:b/>
                <w:i/>
              </w:rPr>
              <w:t>Цена закупки</w:t>
            </w:r>
          </w:p>
        </w:tc>
        <w:tc>
          <w:tcPr>
            <w:tcW w:w="6317" w:type="dxa"/>
            <w:vMerge/>
            <w:vAlign w:val="center"/>
          </w:tcPr>
          <w:p w:rsidR="001A6383" w:rsidRPr="009044F1" w:rsidRDefault="001A6383" w:rsidP="00B46D58">
            <w:pPr>
              <w:pStyle w:val="BodyTextIndent2"/>
              <w:widowControl w:val="0"/>
              <w:spacing w:after="120" w:line="240" w:lineRule="auto"/>
              <w:ind w:firstLine="0"/>
              <w:rPr>
                <w:ins w:id="4" w:author="Vardan" w:date="2022-05-29T21:53:00Z"/>
                <w:rFonts w:ascii="GHEA Grapalat" w:hAnsi="GHEA Grapalat"/>
                <w:sz w:val="24"/>
                <w:szCs w:val="24"/>
                <w:u w:val="single"/>
              </w:rPr>
            </w:pPr>
          </w:p>
        </w:tc>
      </w:tr>
      <w:tr w:rsidR="00161E41" w:rsidRPr="009044F1" w:rsidTr="001A6383">
        <w:trPr>
          <w:jc w:val="center"/>
        </w:trPr>
        <w:tc>
          <w:tcPr>
            <w:tcW w:w="1035" w:type="dxa"/>
            <w:vAlign w:val="center"/>
          </w:tcPr>
          <w:p w:rsidR="00161E41" w:rsidRPr="009044F1" w:rsidRDefault="00161E41"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882" w:type="dxa"/>
            <w:vAlign w:val="center"/>
          </w:tcPr>
          <w:p w:rsidR="00161E41" w:rsidRPr="009044F1" w:rsidRDefault="00161E41" w:rsidP="00161E41">
            <w:pPr>
              <w:pStyle w:val="BodyTextIndent2"/>
              <w:widowControl w:val="0"/>
              <w:spacing w:after="120" w:line="240" w:lineRule="auto"/>
              <w:ind w:firstLine="0"/>
              <w:jc w:val="center"/>
              <w:rPr>
                <w:rFonts w:ascii="GHEA Grapalat" w:hAnsi="GHEA Grapalat"/>
                <w:sz w:val="24"/>
                <w:szCs w:val="24"/>
              </w:rPr>
            </w:pPr>
          </w:p>
        </w:tc>
        <w:tc>
          <w:tcPr>
            <w:tcW w:w="6317" w:type="dxa"/>
            <w:vAlign w:val="center"/>
          </w:tcPr>
          <w:p w:rsidR="00161E41" w:rsidRPr="009044F1" w:rsidRDefault="00161E41" w:rsidP="00B46D58">
            <w:pPr>
              <w:pStyle w:val="BodyTextIndent2"/>
              <w:widowControl w:val="0"/>
              <w:spacing w:after="120" w:line="240" w:lineRule="auto"/>
              <w:ind w:firstLine="0"/>
              <w:rPr>
                <w:rFonts w:ascii="GHEA Grapalat" w:hAnsi="GHEA Grapalat"/>
                <w:sz w:val="24"/>
                <w:szCs w:val="24"/>
                <w:u w:val="single"/>
                <w:vertAlign w:val="subscript"/>
              </w:rPr>
            </w:pPr>
            <w:r w:rsidRPr="009044F1">
              <w:rPr>
                <w:rFonts w:ascii="GHEA Grapalat" w:hAnsi="GHEA Grapalat"/>
                <w:sz w:val="24"/>
                <w:szCs w:val="24"/>
                <w:u w:val="single"/>
              </w:rPr>
              <w:t>"Наименование лота предмета закупки № 1"</w:t>
            </w:r>
          </w:p>
        </w:tc>
      </w:tr>
      <w:tr w:rsidR="00161E41" w:rsidRPr="009044F1" w:rsidTr="001A6383">
        <w:trPr>
          <w:jc w:val="center"/>
        </w:trPr>
        <w:tc>
          <w:tcPr>
            <w:tcW w:w="1035" w:type="dxa"/>
            <w:vAlign w:val="center"/>
          </w:tcPr>
          <w:p w:rsidR="00161E41" w:rsidRPr="009044F1" w:rsidRDefault="00161E41"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1882" w:type="dxa"/>
            <w:vAlign w:val="center"/>
          </w:tcPr>
          <w:p w:rsidR="00161E41" w:rsidRPr="009044F1" w:rsidRDefault="00161E41" w:rsidP="00161E41">
            <w:pPr>
              <w:pStyle w:val="BodyTextIndent2"/>
              <w:widowControl w:val="0"/>
              <w:spacing w:after="120" w:line="240" w:lineRule="auto"/>
              <w:ind w:firstLine="0"/>
              <w:jc w:val="center"/>
              <w:rPr>
                <w:rFonts w:ascii="GHEA Grapalat" w:hAnsi="GHEA Grapalat"/>
                <w:sz w:val="24"/>
                <w:szCs w:val="24"/>
              </w:rPr>
            </w:pPr>
          </w:p>
        </w:tc>
        <w:tc>
          <w:tcPr>
            <w:tcW w:w="6317" w:type="dxa"/>
            <w:vAlign w:val="center"/>
          </w:tcPr>
          <w:p w:rsidR="00161E41" w:rsidRPr="009044F1" w:rsidRDefault="00161E41" w:rsidP="00B46D58">
            <w:pPr>
              <w:pStyle w:val="BodyTextIndent2"/>
              <w:widowControl w:val="0"/>
              <w:spacing w:after="120" w:line="240" w:lineRule="auto"/>
              <w:ind w:firstLine="0"/>
              <w:rPr>
                <w:rFonts w:ascii="GHEA Grapalat" w:hAnsi="GHEA Grapalat"/>
                <w:sz w:val="24"/>
                <w:szCs w:val="24"/>
              </w:rPr>
            </w:pPr>
            <w:r w:rsidRPr="009044F1">
              <w:rPr>
                <w:rFonts w:ascii="GHEA Grapalat" w:hAnsi="GHEA Grapalat"/>
                <w:sz w:val="24"/>
                <w:szCs w:val="24"/>
                <w:u w:val="single"/>
              </w:rPr>
              <w:t xml:space="preserve">"Наименование лота предмета закупки № </w:t>
            </w:r>
            <w:r w:rsidRPr="009044F1">
              <w:rPr>
                <w:rFonts w:ascii="GHEA Grapalat" w:hAnsi="GHEA Grapalat"/>
                <w:sz w:val="24"/>
                <w:szCs w:val="24"/>
                <w:u w:val="single"/>
                <w:lang w:val="en-US"/>
              </w:rPr>
              <w:t>2</w:t>
            </w:r>
            <w:r w:rsidRPr="009044F1">
              <w:rPr>
                <w:rFonts w:ascii="GHEA Grapalat" w:hAnsi="GHEA Grapalat"/>
                <w:sz w:val="24"/>
                <w:szCs w:val="24"/>
                <w:u w:val="single"/>
              </w:rPr>
              <w:t>"</w:t>
            </w:r>
          </w:p>
        </w:tc>
      </w:tr>
      <w:tr w:rsidR="00161E41" w:rsidRPr="009044F1" w:rsidTr="001A6383">
        <w:trPr>
          <w:jc w:val="center"/>
        </w:trPr>
        <w:tc>
          <w:tcPr>
            <w:tcW w:w="1035" w:type="dxa"/>
            <w:vAlign w:val="center"/>
          </w:tcPr>
          <w:p w:rsidR="00161E41" w:rsidRPr="009044F1" w:rsidRDefault="00161E41"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w:t>
            </w:r>
          </w:p>
        </w:tc>
        <w:tc>
          <w:tcPr>
            <w:tcW w:w="1882" w:type="dxa"/>
            <w:vAlign w:val="center"/>
          </w:tcPr>
          <w:p w:rsidR="00161E41" w:rsidRPr="009044F1" w:rsidRDefault="00161E41" w:rsidP="00B46D58">
            <w:pPr>
              <w:pStyle w:val="BodyTextIndent2"/>
              <w:widowControl w:val="0"/>
              <w:spacing w:after="120" w:line="240" w:lineRule="auto"/>
              <w:ind w:firstLine="0"/>
              <w:jc w:val="center"/>
              <w:rPr>
                <w:rFonts w:ascii="GHEA Grapalat" w:hAnsi="GHEA Grapalat"/>
                <w:sz w:val="24"/>
                <w:szCs w:val="24"/>
              </w:rPr>
            </w:pPr>
          </w:p>
        </w:tc>
        <w:tc>
          <w:tcPr>
            <w:tcW w:w="6317" w:type="dxa"/>
            <w:vAlign w:val="center"/>
          </w:tcPr>
          <w:p w:rsidR="00161E41" w:rsidRPr="009044F1" w:rsidRDefault="00161E41" w:rsidP="00B46D58">
            <w:pPr>
              <w:pStyle w:val="BodyTextIndent2"/>
              <w:widowControl w:val="0"/>
              <w:spacing w:after="120" w:line="240" w:lineRule="auto"/>
              <w:ind w:firstLine="0"/>
              <w:rPr>
                <w:rFonts w:ascii="GHEA Grapalat" w:hAnsi="GHEA Grapalat"/>
                <w:sz w:val="24"/>
                <w:szCs w:val="24"/>
              </w:rPr>
            </w:pPr>
            <w:r w:rsidRPr="009044F1">
              <w:rPr>
                <w:rFonts w:ascii="GHEA Grapalat" w:hAnsi="GHEA Grapalat"/>
                <w:sz w:val="24"/>
                <w:szCs w:val="24"/>
              </w:rPr>
              <w:t>...</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85236E" w:rsidRPr="00716B81" w:rsidRDefault="00180B4B" w:rsidP="00B46D58">
      <w:pPr>
        <w:pStyle w:val="BodyTextIndent2"/>
        <w:widowControl w:val="0"/>
        <w:spacing w:after="160" w:line="240" w:lineRule="auto"/>
        <w:ind w:firstLine="567"/>
        <w:rPr>
          <w:rFonts w:ascii="GHEA Grapalat" w:hAnsi="GHEA Grapalat"/>
          <w:sz w:val="24"/>
          <w:szCs w:val="24"/>
        </w:rPr>
      </w:pPr>
      <w:r>
        <w:rPr>
          <w:rFonts w:ascii="GHEA Grapalat" w:hAnsi="GHEA Grapalat"/>
          <w:sz w:val="24"/>
          <w:szCs w:val="24"/>
          <w:lang w:val="hy-AM"/>
        </w:rPr>
        <w:t xml:space="preserve">1.2 </w:t>
      </w:r>
      <w:r w:rsidR="00845AA5"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9044F1" w:rsidTr="006D1826">
        <w:trPr>
          <w:jc w:val="center"/>
        </w:trPr>
        <w:tc>
          <w:tcPr>
            <w:tcW w:w="6356" w:type="dxa"/>
            <w:gridSpan w:val="2"/>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rsidTr="006D1826">
        <w:trPr>
          <w:jc w:val="center"/>
        </w:trPr>
        <w:tc>
          <w:tcPr>
            <w:tcW w:w="2580" w:type="dxa"/>
            <w:vAlign w:val="center"/>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bl>
    <w:p w:rsidR="0085236E" w:rsidRPr="009044F1" w:rsidRDefault="0085236E"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rsidR="00F85D0C" w:rsidRPr="00830700" w:rsidRDefault="00F85D0C" w:rsidP="00B46D58">
      <w:pPr>
        <w:widowControl w:val="0"/>
        <w:spacing w:after="160"/>
        <w:jc w:val="center"/>
        <w:rPr>
          <w:rFonts w:ascii="GHEA Grapalat" w:hAnsi="GHEA Grapalat"/>
          <w:b/>
        </w:rPr>
      </w:pPr>
    </w:p>
    <w:p w:rsidR="00C00752" w:rsidRPr="00716B8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8B6D0D">
        <w:rPr>
          <w:rFonts w:ascii="GHEA Grapalat" w:hAnsi="GHEA Grapalat"/>
        </w:rPr>
        <w:t>пяти</w:t>
      </w:r>
      <w:r w:rsidR="008B6D0D" w:rsidRPr="009044F1">
        <w:rPr>
          <w:rFonts w:ascii="GHEA Grapalat" w:hAnsi="GHEA Grapalat"/>
        </w:rPr>
        <w:t xml:space="preserve">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EB76D0">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8B6D0D">
        <w:rPr>
          <w:rFonts w:ascii="GHEA Grapalat" w:hAnsi="GHEA Grapalat"/>
        </w:rPr>
        <w:t xml:space="preserve">в отношении которых  административный акт, устанавливающий ответственность за антиконкурентное соглашение в сфере закупок, злоупотребление </w:t>
      </w:r>
      <w:r w:rsidR="008B6D0D">
        <w:rPr>
          <w:rFonts w:ascii="GHEA Grapalat" w:hAnsi="GHEA Grapalat"/>
        </w:rPr>
        <w:lastRenderedPageBreak/>
        <w:t>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1A6383" w:rsidRDefault="00990561" w:rsidP="001A6383">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75378" w:rsidRPr="001A6383" w:rsidRDefault="00775378" w:rsidP="001A6383">
      <w:pPr>
        <w:widowControl w:val="0"/>
        <w:tabs>
          <w:tab w:val="left" w:pos="1134"/>
        </w:tabs>
        <w:spacing w:after="160"/>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775378" w:rsidRPr="001A6383"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1A638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775378" w:rsidRPr="001A6383"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2E220F" w:rsidRDefault="00BA3554" w:rsidP="002E220F">
      <w:pPr>
        <w:widowControl w:val="0"/>
        <w:tabs>
          <w:tab w:val="left" w:pos="1134"/>
        </w:tabs>
        <w:ind w:firstLine="567"/>
        <w:jc w:val="both"/>
        <w:rPr>
          <w:ins w:id="5" w:author="Vardan" w:date="2022-10-29T21:54:00Z"/>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E22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2E220F">
        <w:rPr>
          <w:rFonts w:ascii="GHEA Grapalat" w:hAnsi="GHEA Grapalat"/>
        </w:rPr>
        <w:t>.</w:t>
      </w:r>
    </w:p>
    <w:p w:rsidR="00FA0212" w:rsidRDefault="00FA0212" w:rsidP="00B46D58">
      <w:pPr>
        <w:widowControl w:val="0"/>
        <w:tabs>
          <w:tab w:val="left" w:pos="1134"/>
        </w:tabs>
        <w:spacing w:after="160"/>
        <w:ind w:firstLine="567"/>
        <w:jc w:val="both"/>
        <w:rPr>
          <w:rFonts w:ascii="GHEA Grapalat" w:hAnsi="GHEA Grapalat"/>
          <w:lang w:val="hy-AM"/>
        </w:rPr>
      </w:pPr>
    </w:p>
    <w:p w:rsidR="00BA3554" w:rsidRPr="00716B8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w:t>
      </w:r>
      <w:r w:rsidRPr="009044F1">
        <w:rPr>
          <w:rFonts w:ascii="GHEA Grapalat" w:hAnsi="GHEA Grapalat"/>
        </w:rPr>
        <w:lastRenderedPageBreak/>
        <w:t>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4D28ED" w:rsidRDefault="00D5674E" w:rsidP="006A1FFF">
      <w:pPr>
        <w:widowControl w:val="0"/>
        <w:tabs>
          <w:tab w:val="left" w:pos="1134"/>
        </w:tabs>
        <w:spacing w:after="160"/>
        <w:ind w:firstLine="567"/>
        <w:jc w:val="both"/>
        <w:rPr>
          <w:ins w:id="6" w:author="Vardan" w:date="2022-05-29T21:57:00Z"/>
          <w:rFonts w:ascii="GHEA Grapalat" w:hAnsi="GHEA Grapalat"/>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6A1FFF" w:rsidRPr="009044F1" w:rsidRDefault="00096865" w:rsidP="006A1FFF">
      <w:pPr>
        <w:widowControl w:val="0"/>
        <w:tabs>
          <w:tab w:val="left" w:pos="1134"/>
        </w:tabs>
        <w:spacing w:after="160"/>
        <w:ind w:firstLine="567"/>
        <w:jc w:val="both"/>
        <w:rPr>
          <w:rFonts w:ascii="GHEA Grapalat" w:hAnsi="GHEA Grapalat" w:cs="Arial Armenian"/>
        </w:rPr>
      </w:pPr>
      <w:r w:rsidRPr="004D1746">
        <w:rPr>
          <w:rFonts w:ascii="GHEA Grapalat" w:hAnsi="GHEA Grapalat"/>
        </w:rPr>
        <w:lastRenderedPageBreak/>
        <w:t>2.4</w:t>
      </w:r>
      <w:r w:rsidR="00D13662" w:rsidRPr="004D1746">
        <w:rPr>
          <w:rFonts w:ascii="GHEA Grapalat" w:hAnsi="GHEA Grapalat"/>
        </w:rPr>
        <w:t>.</w:t>
      </w:r>
      <w:r w:rsidR="00E1385B" w:rsidRPr="004D1746">
        <w:rPr>
          <w:rFonts w:ascii="GHEA Grapalat" w:hAnsi="GHEA Grapalat"/>
        </w:rPr>
        <w:tab/>
      </w:r>
      <w:r w:rsidRPr="004D1746">
        <w:rPr>
          <w:rFonts w:ascii="GHEA Grapalat" w:hAnsi="GHEA Grapalat"/>
        </w:rPr>
        <w:t>Участник</w:t>
      </w:r>
      <w:r w:rsidR="000C3F69" w:rsidRPr="004D1746">
        <w:rPr>
          <w:rFonts w:ascii="GHEA Grapalat" w:hAnsi="GHEA Grapalat"/>
        </w:rPr>
        <w:t>,</w:t>
      </w:r>
      <w:r w:rsidRPr="004D1746">
        <w:rPr>
          <w:rFonts w:ascii="GHEA Grapalat" w:hAnsi="GHEA Grapalat"/>
        </w:rPr>
        <w:t xml:space="preserve"> </w:t>
      </w:r>
      <w:r w:rsidR="002C1D72" w:rsidRPr="004D1746">
        <w:rPr>
          <w:rFonts w:ascii="GHEA Grapalat" w:hAnsi="GHEA Grapalat"/>
        </w:rPr>
        <w:t xml:space="preserve">в случае признания </w:t>
      </w:r>
      <w:r w:rsidR="00876D7D" w:rsidRPr="004D1746">
        <w:rPr>
          <w:rFonts w:ascii="GHEA Grapalat" w:hAnsi="GHEA Grapalat"/>
        </w:rPr>
        <w:t>ото</w:t>
      </w:r>
      <w:r w:rsidR="002C1D72" w:rsidRPr="004D1746">
        <w:rPr>
          <w:rFonts w:ascii="GHEA Grapalat" w:hAnsi="GHEA Grapalat"/>
        </w:rPr>
        <w:t>бранным участником</w:t>
      </w:r>
      <w:r w:rsidR="000C3F69" w:rsidRPr="004D1746">
        <w:rPr>
          <w:rFonts w:ascii="GHEA Grapalat" w:hAnsi="GHEA Grapalat"/>
        </w:rPr>
        <w:t>,</w:t>
      </w:r>
      <w:r w:rsidR="002C1D72" w:rsidRPr="004D1746">
        <w:rPr>
          <w:rFonts w:ascii="GHEA Grapalat" w:hAnsi="GHEA Grapalat"/>
        </w:rPr>
        <w:t xml:space="preserve"> </w:t>
      </w:r>
      <w:r w:rsidR="006C36B6" w:rsidRPr="00AC3C74">
        <w:rPr>
          <w:rFonts w:ascii="GHEA Grapalat" w:hAnsi="GHEA Grapalat"/>
        </w:rPr>
        <w:t>представляет обеспечение квалификации в порядке и размере, установленны</w:t>
      </w:r>
      <w:r w:rsidR="006C36B6">
        <w:rPr>
          <w:rFonts w:ascii="GHEA Grapalat" w:hAnsi="GHEA Grapalat"/>
        </w:rPr>
        <w:t>ми</w:t>
      </w:r>
      <w:r w:rsidR="006C36B6" w:rsidRPr="00AC3C74">
        <w:rPr>
          <w:rFonts w:ascii="GHEA Grapalat" w:hAnsi="GHEA Grapalat"/>
        </w:rPr>
        <w:t xml:space="preserve"> настоящим приглашением</w:t>
      </w:r>
      <w:r w:rsidR="006A1FFF" w:rsidRPr="004D1746">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BC47C4">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1144D1">
        <w:rPr>
          <w:rStyle w:val="FootnoteReference"/>
          <w:rFonts w:ascii="GHEA Grapalat" w:hAnsi="GHEA Grapalat"/>
        </w:rPr>
        <w:footnoteReference w:customMarkFollows="1" w:id="2"/>
        <w:t>6</w:t>
      </w:r>
      <w:r w:rsidRPr="009044F1">
        <w:rPr>
          <w:rFonts w:ascii="GHEA Grapalat" w:hAnsi="GHEA Grapalat"/>
        </w:rPr>
        <w:t xml:space="preserve">. </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936FBF">
        <w:rPr>
          <w:rStyle w:val="FootnoteReference"/>
          <w:rFonts w:ascii="GHEA Grapalat" w:hAnsi="GHEA Grapalat"/>
          <w:sz w:val="24"/>
          <w:szCs w:val="24"/>
        </w:rPr>
        <w:footnoteReference w:customMarkFollows="1" w:id="3"/>
        <w:t>7</w:t>
      </w:r>
      <w:r w:rsidRPr="009044F1">
        <w:rPr>
          <w:rFonts w:ascii="GHEA Grapalat" w:hAnsi="GHEA Grapalat"/>
          <w:sz w:val="24"/>
          <w:szCs w:val="24"/>
        </w:rPr>
        <w:t>.</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Заявки на процедуру необходимо подать посредством системы не позднее, чем "окончательный срок подачи заявок" часов "—"-го дня 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8"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4443C5">
        <w:rPr>
          <w:rFonts w:ascii="GHEA Grapalat" w:hAnsi="GHEA Grapalat"/>
        </w:rPr>
        <w:t>в случае признания отобранным участником-</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порядке и сроки, установленные пунктом </w:t>
      </w:r>
      <w:r w:rsidR="00990B4D" w:rsidRPr="003C5795">
        <w:rPr>
          <w:rFonts w:ascii="GHEA Grapalat" w:hAnsi="GHEA Grapalat"/>
        </w:rPr>
        <w:t>настоящ</w:t>
      </w:r>
      <w:r w:rsidR="00990B4D">
        <w:rPr>
          <w:rFonts w:ascii="GHEA Grapalat" w:hAnsi="GHEA Grapalat"/>
        </w:rPr>
        <w:t>им</w:t>
      </w:r>
      <w:r w:rsidR="00990B4D" w:rsidRPr="003C5795">
        <w:rPr>
          <w:rFonts w:ascii="GHEA Grapalat" w:hAnsi="GHEA Grapalat"/>
        </w:rPr>
        <w:t xml:space="preserve"> приглашени</w:t>
      </w:r>
      <w:r w:rsidR="00990B4D">
        <w:rPr>
          <w:rFonts w:ascii="GHEA Grapalat" w:hAnsi="GHEA Grapalat"/>
        </w:rPr>
        <w:t>ем</w:t>
      </w:r>
      <w:r w:rsidR="003624C3" w:rsidRPr="003624C3">
        <w:rPr>
          <w:rFonts w:ascii="GHEA Grapalat" w:hAnsi="GHEA Grapalat"/>
        </w:rPr>
        <w:t>;</w:t>
      </w:r>
      <w:r w:rsidR="00990B4D">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2D0E98" w:rsidRDefault="001361B2"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д) </w:t>
      </w:r>
      <w:r w:rsidR="001A424D" w:rsidRPr="002E51EC">
        <w:rPr>
          <w:rFonts w:ascii="GHEA Grapalat" w:hAnsi="GHEA Grapalat"/>
          <w:sz w:val="24"/>
          <w:szCs w:val="24"/>
        </w:rPr>
        <w:t>деклараци</w:t>
      </w:r>
      <w:r w:rsidR="00C22EC0">
        <w:rPr>
          <w:rFonts w:ascii="GHEA Grapalat" w:hAnsi="GHEA Grapalat"/>
          <w:sz w:val="24"/>
          <w:szCs w:val="24"/>
        </w:rPr>
        <w:t>ю</w:t>
      </w:r>
      <w:r w:rsidR="001A424D" w:rsidRPr="002E51EC">
        <w:rPr>
          <w:rFonts w:ascii="GHEA Grapalat" w:hAnsi="GHEA Grapalat"/>
          <w:sz w:val="24"/>
          <w:szCs w:val="24"/>
        </w:rPr>
        <w:t xml:space="preserve"> о реальных бенефициарах согласно Приложению 1. Декларация </w:t>
      </w:r>
      <w:r w:rsidR="001A424D"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sidR="002F4914">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Pr>
          <w:rFonts w:ascii="GHEA Grapalat" w:hAnsi="GHEA Grapalat"/>
          <w:spacing w:val="-6"/>
          <w:sz w:val="24"/>
          <w:szCs w:val="24"/>
        </w:rPr>
        <w:t>декларация</w:t>
      </w:r>
      <w:r>
        <w:rPr>
          <w:rFonts w:ascii="GHEA Grapalat" w:hAnsi="GHEA Grapalat"/>
          <w:spacing w:val="-6"/>
          <w:sz w:val="24"/>
          <w:szCs w:val="24"/>
        </w:rPr>
        <w:t>, которая после вскрытия заявок автоматически публик</w:t>
      </w:r>
      <w:r w:rsidR="00900B54">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900B54">
        <w:rPr>
          <w:rFonts w:ascii="GHEA Grapalat" w:hAnsi="GHEA Grapalat"/>
          <w:spacing w:val="-6"/>
          <w:sz w:val="24"/>
          <w:szCs w:val="24"/>
        </w:rPr>
        <w:t>у</w:t>
      </w:r>
      <w:r>
        <w:rPr>
          <w:rFonts w:ascii="GHEA Grapalat" w:hAnsi="GHEA Grapalat"/>
          <w:spacing w:val="-6"/>
          <w:sz w:val="24"/>
          <w:szCs w:val="24"/>
        </w:rPr>
        <w:t xml:space="preserve">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005F25EF" w:rsidRPr="002D0E98">
        <w:rPr>
          <w:rFonts w:ascii="GHEA Grapalat" w:hAnsi="GHEA Grapalat"/>
        </w:rPr>
        <w:t xml:space="preserve"> </w:t>
      </w:r>
      <w:r w:rsidR="00E44BA9" w:rsidRPr="002D0E98">
        <w:rPr>
          <w:rFonts w:ascii="GHEA Grapalat" w:hAnsi="GHEA Grapalat"/>
          <w:vertAlign w:val="superscript"/>
        </w:rPr>
        <w:t>7</w:t>
      </w:r>
      <w:r w:rsidR="002D0E98" w:rsidRPr="002D0E98">
        <w:rPr>
          <w:rFonts w:ascii="GHEA Grapalat" w:hAnsi="GHEA Grapalat"/>
          <w:vertAlign w:val="superscript"/>
          <w:lang w:val="hy-AM"/>
        </w:rPr>
        <w:t>.1</w:t>
      </w:r>
    </w:p>
    <w:p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8E58A2"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7389F">
        <w:rPr>
          <w:rFonts w:ascii="GHEA Grapalat" w:hAnsi="GHEA Grapalat"/>
        </w:rPr>
        <w:t xml:space="preserve">Если </w:t>
      </w:r>
      <w:r w:rsidR="0067389F" w:rsidRPr="009044F1">
        <w:rPr>
          <w:rFonts w:ascii="GHEA Grapalat" w:hAnsi="GHEA Grapalat"/>
        </w:rPr>
        <w:t>обеспечение заявки</w:t>
      </w:r>
      <w:r w:rsidR="002B372D">
        <w:rPr>
          <w:rFonts w:ascii="GHEA Grapalat" w:hAnsi="GHEA Grapalat"/>
        </w:rPr>
        <w:t xml:space="preserve"> представляется в форме банковской гарантии, </w:t>
      </w:r>
      <w:r w:rsidR="00C7261B" w:rsidRPr="00C7261B">
        <w:rPr>
          <w:rFonts w:ascii="GHEA Grapalat" w:hAnsi="GHEA Grapalat"/>
        </w:rPr>
        <w:t xml:space="preserve">то в случае организации процедуры закупки электронным способом представляется </w:t>
      </w:r>
      <w:r w:rsidR="00CC3BAC">
        <w:rPr>
          <w:rFonts w:ascii="GHEA Grapalat" w:hAnsi="GHEA Grapalat"/>
        </w:rPr>
        <w:t>воспроизведенный</w:t>
      </w:r>
      <w:r w:rsidR="00C7261B" w:rsidRPr="00C7261B">
        <w:rPr>
          <w:rFonts w:ascii="GHEA Grapalat" w:hAnsi="GHEA Grapalat"/>
        </w:rPr>
        <w:t xml:space="preserve"> (отсканированный) </w:t>
      </w:r>
      <w:r w:rsidR="00C7261B" w:rsidRPr="009044F1">
        <w:rPr>
          <w:rFonts w:ascii="GHEA Grapalat" w:hAnsi="GHEA Grapalat"/>
        </w:rPr>
        <w:t>с оригинала документа</w:t>
      </w:r>
      <w:r w:rsidR="009B127B">
        <w:rPr>
          <w:rFonts w:ascii="GHEA Grapalat" w:hAnsi="GHEA Grapalat"/>
        </w:rPr>
        <w:t xml:space="preserve"> </w:t>
      </w:r>
      <w:r w:rsidR="00C7261B" w:rsidRPr="00C7261B">
        <w:rPr>
          <w:rFonts w:ascii="GHEA Grapalat" w:hAnsi="GHEA Grapalat"/>
        </w:rPr>
        <w:t xml:space="preserve"> вариант, при условии, что участник представ</w:t>
      </w:r>
      <w:r w:rsidR="00F12D9A">
        <w:rPr>
          <w:rFonts w:ascii="GHEA Grapalat" w:hAnsi="GHEA Grapalat"/>
        </w:rPr>
        <w:t>и</w:t>
      </w:r>
      <w:r w:rsidR="00C7261B" w:rsidRPr="00C7261B">
        <w:rPr>
          <w:rFonts w:ascii="GHEA Grapalat" w:hAnsi="GHEA Grapalat"/>
        </w:rPr>
        <w:t xml:space="preserve">т в </w:t>
      </w:r>
      <w:r w:rsidR="00F12D9A">
        <w:rPr>
          <w:rFonts w:ascii="GHEA Grapalat" w:hAnsi="GHEA Grapalat"/>
        </w:rPr>
        <w:t xml:space="preserve">оценочную </w:t>
      </w:r>
      <w:r w:rsidR="00C7261B" w:rsidRPr="00C7261B">
        <w:rPr>
          <w:rFonts w:ascii="GHEA Grapalat" w:hAnsi="GHEA Grapalat"/>
        </w:rPr>
        <w:t xml:space="preserve">комиссию ее оригинал до 17:00 по ереванскому времени рабочего дня, следующего за истечением </w:t>
      </w:r>
      <w:r w:rsidR="009B127B">
        <w:rPr>
          <w:rFonts w:ascii="GHEA Grapalat" w:hAnsi="GHEA Grapalat"/>
        </w:rPr>
        <w:t xml:space="preserve">окончательного </w:t>
      </w:r>
      <w:r w:rsidR="00C7261B" w:rsidRPr="00C7261B">
        <w:rPr>
          <w:rFonts w:ascii="GHEA Grapalat" w:hAnsi="GHEA Grapalat"/>
        </w:rPr>
        <w:t>срока подачи заявок</w:t>
      </w:r>
      <w:r w:rsidR="009B127B">
        <w:rPr>
          <w:rFonts w:ascii="GHEA Grapalat" w:hAnsi="GHEA Grapalat"/>
        </w:rPr>
        <w:t xml:space="preserve">, с </w:t>
      </w:r>
      <w:r w:rsidR="009B127B" w:rsidRPr="009044F1">
        <w:rPr>
          <w:rFonts w:ascii="GHEA Grapalat" w:hAnsi="GHEA Grapalat"/>
        </w:rPr>
        <w:t>сопроводительным письмом</w:t>
      </w:r>
      <w:r w:rsidR="00E326DD" w:rsidRPr="009044F1">
        <w:rPr>
          <w:rFonts w:ascii="GHEA Grapalat" w:hAnsi="GHEA Grapalat"/>
        </w:rPr>
        <w:t>.</w:t>
      </w:r>
      <w:r w:rsidR="00264CC6">
        <w:rPr>
          <w:rStyle w:val="FootnoteReference"/>
          <w:rFonts w:ascii="GHEA Grapalat" w:hAnsi="GHEA Grapalat"/>
        </w:rPr>
        <w:footnoteReference w:customMarkFollows="1" w:id="4"/>
        <w:t>8</w:t>
      </w:r>
    </w:p>
    <w:p w:rsidR="000845F6" w:rsidRPr="009044F1" w:rsidRDefault="002A6730"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A6730"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D3A92" w:rsidRDefault="00721677" w:rsidP="002047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A2361" w:rsidRDefault="006A2361" w:rsidP="002047CE">
      <w:pPr>
        <w:pStyle w:val="norm"/>
        <w:widowControl w:val="0"/>
        <w:tabs>
          <w:tab w:val="left" w:pos="1134"/>
        </w:tabs>
        <w:spacing w:after="160" w:line="240" w:lineRule="auto"/>
        <w:ind w:firstLine="567"/>
        <w:rPr>
          <w:rFonts w:ascii="GHEA Grapalat" w:hAnsi="GHEA Grapalat" w:cs="Sylfaen"/>
          <w:sz w:val="24"/>
          <w:szCs w:val="24"/>
        </w:rPr>
      </w:pPr>
    </w:p>
    <w:p w:rsidR="00567BD7" w:rsidRDefault="00567BD7">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732678" w:rsidRDefault="00940B86" w:rsidP="00732678">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732678" w:rsidRDefault="00732678" w:rsidP="00732678">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ЦУ/СцxУxК, где:</w:t>
      </w:r>
    </w:p>
    <w:p w:rsidR="00732678" w:rsidRDefault="00732678" w:rsidP="00732678">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p>
    <w:p w:rsidR="00732678" w:rsidRDefault="00732678" w:rsidP="00732678">
      <w:pPr>
        <w:pStyle w:val="norm"/>
        <w:widowControl w:val="0"/>
        <w:spacing w:after="160" w:line="360" w:lineRule="auto"/>
        <w:ind w:firstLine="567"/>
        <w:rPr>
          <w:rFonts w:ascii="GHEA Grapalat" w:hAnsi="GHEA Grapalat"/>
          <w:sz w:val="24"/>
          <w:szCs w:val="24"/>
        </w:rPr>
      </w:pPr>
      <w:r>
        <w:rPr>
          <w:rFonts w:ascii="GHEA Grapalat" w:hAnsi="GHEA Grapalat"/>
          <w:sz w:val="24"/>
          <w:szCs w:val="24"/>
        </w:rPr>
        <w:t>ЦУ -итоговая цена, предложенная отобранным участником,</w:t>
      </w:r>
    </w:p>
    <w:p w:rsidR="00732678" w:rsidRDefault="00732678" w:rsidP="00732678">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lastRenderedPageBreak/>
        <w:t>У-цена на максимальную единицу предоставленной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697F11"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rsidR="00B9778A" w:rsidRPr="00697F11"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Default="009D180E" w:rsidP="00B46D58">
      <w:pPr>
        <w:widowControl w:val="0"/>
        <w:spacing w:after="160"/>
        <w:ind w:left="567" w:right="565"/>
        <w:jc w:val="center"/>
        <w:rPr>
          <w:rFonts w:ascii="GHEA Grapalat" w:hAnsi="GHEA Grapalat"/>
          <w:b/>
          <w:lang w:val="hy-AM"/>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2D6F1A">
        <w:rPr>
          <w:rFonts w:ascii="GHEA Grapalat" w:hAnsi="GHEA Grapalat"/>
        </w:rPr>
        <w:t>цены за</w:t>
      </w:r>
      <w:r w:rsidR="00CB157C">
        <w:rPr>
          <w:rFonts w:ascii="GHEA Grapalat" w:hAnsi="GHEA Grapalat"/>
        </w:rPr>
        <w:t>купки</w:t>
      </w:r>
      <w:r w:rsidR="002D6F1A" w:rsidRPr="009044F1">
        <w:rPr>
          <w:rFonts w:ascii="GHEA Grapalat" w:hAnsi="GHEA Grapalat"/>
        </w:rPr>
        <w:t xml:space="preserve">. </w:t>
      </w:r>
      <w:r w:rsidR="002D6F1A" w:rsidRPr="003C6EB1">
        <w:rPr>
          <w:rFonts w:ascii="GHEA Grapalat" w:hAnsi="GHEA Grapalat"/>
        </w:rPr>
        <w:t xml:space="preserve">Если ценовое предложение участника превышает цену </w:t>
      </w:r>
      <w:r w:rsidR="002D6F1A">
        <w:rPr>
          <w:rFonts w:ascii="GHEA Grapalat" w:hAnsi="GHEA Grapalat"/>
        </w:rPr>
        <w:t>за</w:t>
      </w:r>
      <w:r w:rsidR="002D6F1A" w:rsidRPr="003C6EB1">
        <w:rPr>
          <w:rFonts w:ascii="GHEA Grapalat" w:hAnsi="GHEA Grapalat"/>
        </w:rPr>
        <w:t>купки, то размер обеспечения заявки равен пяти процентам ценового предложения</w:t>
      </w:r>
      <w:r w:rsidR="002D6F1A">
        <w:rPr>
          <w:rFonts w:ascii="GHEA Grapalat" w:hAnsi="GHEA Grapalat"/>
        </w:rPr>
        <w:t>.</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Default="001578D4" w:rsidP="00B46D58">
      <w:pPr>
        <w:widowControl w:val="0"/>
        <w:spacing w:after="160"/>
        <w:ind w:firstLine="567"/>
        <w:jc w:val="both"/>
        <w:rPr>
          <w:ins w:id="9" w:author="Vardan" w:date="2022-10-29T22:03:00Z"/>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2C7F9B">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002C7F9B" w:rsidRPr="00EB3931">
        <w:rPr>
          <w:rFonts w:ascii="GHEA Grapalat" w:hAnsi="GHEA Grapalat"/>
        </w:rPr>
        <w:t>периода ожидания</w:t>
      </w:r>
      <w:r w:rsidR="002C7F9B">
        <w:rPr>
          <w:rFonts w:ascii="GHEA Grapalat" w:hAnsi="GHEA Grapalat"/>
        </w:rPr>
        <w:t>, если результаты процедуры закупки не обжалованы.</w:t>
      </w:r>
      <w:r w:rsidR="002C7F9B">
        <w:t xml:space="preserve"> </w:t>
      </w:r>
      <w:r w:rsidR="002C7F9B">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ins w:id="10" w:author="Vardan" w:date="2022-10-29T22:03:00Z">
        <w:r w:rsidR="00BA428E">
          <w:rPr>
            <w:rFonts w:ascii="GHEA Grapalat" w:hAnsi="GHEA Grapalat"/>
          </w:rPr>
          <w:t>.</w:t>
        </w:r>
      </w:ins>
    </w:p>
    <w:p w:rsidR="002E4A6E" w:rsidRPr="009044F1" w:rsidRDefault="002E4A6E" w:rsidP="002E4A6E">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264C9C" w:rsidRPr="006C5117">
        <w:rPr>
          <w:rFonts w:ascii="GHEA Grapalat" w:hAnsi="GHEA Grapalat"/>
          <w:vertAlign w:val="superscript"/>
        </w:rPr>
        <w:t>9.1</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692039" w:rsidRDefault="000A752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CB7703" w:rsidRPr="00692039">
        <w:rPr>
          <w:rFonts w:ascii="GHEA Grapalat" w:hAnsi="GHEA Grapalat"/>
        </w:rPr>
        <w:t>В</w:t>
      </w:r>
      <w:r w:rsidR="00CB7703" w:rsidRPr="00692039">
        <w:rPr>
          <w:rFonts w:ascii="Courier New" w:hAnsi="Courier New" w:cs="Courier New"/>
        </w:rPr>
        <w:t> </w:t>
      </w:r>
      <w:r w:rsidR="00CB7703" w:rsidRPr="00692039">
        <w:rPr>
          <w:rFonts w:ascii="GHEA Grapalat" w:hAnsi="GHEA Grapalat"/>
        </w:rPr>
        <w:t>случае представления одного обеспечения заявки, его сумма исчисляется в отношении общей суммы цен закупок  по</w:t>
      </w:r>
      <w:r w:rsidR="00CB7703" w:rsidRPr="00692039">
        <w:rPr>
          <w:rFonts w:ascii="Courier New" w:hAnsi="Courier New" w:cs="Courier New"/>
        </w:rPr>
        <w:t> </w:t>
      </w:r>
      <w:r w:rsidR="00CB7703" w:rsidRPr="00692039">
        <w:rPr>
          <w:rFonts w:ascii="GHEA Grapalat" w:hAnsi="GHEA Grapalat"/>
        </w:rPr>
        <w:t>представленным лотам,</w:t>
      </w:r>
      <w:r w:rsidR="00CB7703" w:rsidRPr="00692039">
        <w:rPr>
          <w:rFonts w:ascii="GHEA Grapalat" w:hAnsi="GHEA Grapalat"/>
          <w:color w:val="000000" w:themeColor="text1"/>
        </w:rPr>
        <w:t xml:space="preserve"> </w:t>
      </w:r>
      <w:r w:rsidR="00CB7703" w:rsidRPr="00692039">
        <w:rPr>
          <w:rFonts w:ascii="GHEA Grapalat" w:hAnsi="GHEA Grapalat"/>
        </w:rPr>
        <w:t xml:space="preserve">а </w:t>
      </w:r>
      <w:r w:rsidR="002C5710" w:rsidRPr="00692039">
        <w:rPr>
          <w:rFonts w:ascii="GHEA Grapalat" w:hAnsi="GHEA Grapalat"/>
        </w:rPr>
        <w:t xml:space="preserve">в том случае </w:t>
      </w:r>
      <w:r w:rsidR="00642B6C" w:rsidRPr="00692039">
        <w:rPr>
          <w:rFonts w:ascii="GHEA Grapalat" w:hAnsi="GHEA Grapalat"/>
          <w:lang w:val="en-US"/>
        </w:rPr>
        <w:t>e</w:t>
      </w:r>
      <w:r w:rsidR="00642B6C" w:rsidRPr="00692039">
        <w:rPr>
          <w:rFonts w:ascii="GHEA Grapalat" w:hAnsi="GHEA Grapalat"/>
        </w:rPr>
        <w:t>сли ценов</w:t>
      </w:r>
      <w:r w:rsidR="002C5710" w:rsidRPr="00692039">
        <w:rPr>
          <w:rFonts w:ascii="GHEA Grapalat" w:hAnsi="GHEA Grapalat"/>
        </w:rPr>
        <w:t>ые</w:t>
      </w:r>
      <w:r w:rsidR="00642B6C" w:rsidRPr="00692039">
        <w:rPr>
          <w:rFonts w:ascii="GHEA Grapalat" w:hAnsi="GHEA Grapalat"/>
        </w:rPr>
        <w:t xml:space="preserve"> предложени</w:t>
      </w:r>
      <w:r w:rsidR="002C5710" w:rsidRPr="00692039">
        <w:rPr>
          <w:rFonts w:ascii="GHEA Grapalat" w:hAnsi="GHEA Grapalat"/>
        </w:rPr>
        <w:t>я</w:t>
      </w:r>
      <w:r w:rsidR="00642B6C" w:rsidRPr="00692039">
        <w:rPr>
          <w:rFonts w:ascii="GHEA Grapalat" w:hAnsi="GHEA Grapalat"/>
        </w:rPr>
        <w:t xml:space="preserve"> превыша</w:t>
      </w:r>
      <w:r w:rsidR="00556285" w:rsidRPr="00692039">
        <w:rPr>
          <w:rFonts w:ascii="GHEA Grapalat" w:hAnsi="GHEA Grapalat"/>
        </w:rPr>
        <w:t>ю</w:t>
      </w:r>
      <w:r w:rsidR="00642B6C" w:rsidRPr="00692039">
        <w:rPr>
          <w:rFonts w:ascii="GHEA Grapalat" w:hAnsi="GHEA Grapalat"/>
        </w:rPr>
        <w:t>т цен</w:t>
      </w:r>
      <w:r w:rsidR="002C5710" w:rsidRPr="00692039">
        <w:rPr>
          <w:rFonts w:ascii="GHEA Grapalat" w:hAnsi="GHEA Grapalat"/>
        </w:rPr>
        <w:t>ы</w:t>
      </w:r>
      <w:r w:rsidR="00642B6C" w:rsidRPr="00692039">
        <w:rPr>
          <w:rFonts w:ascii="GHEA Grapalat" w:hAnsi="GHEA Grapalat"/>
        </w:rPr>
        <w:t xml:space="preserve"> закупки </w:t>
      </w:r>
      <w:r w:rsidR="00CB7703" w:rsidRPr="00692039">
        <w:rPr>
          <w:rFonts w:ascii="GHEA Grapalat" w:hAnsi="GHEA Grapalat"/>
        </w:rPr>
        <w:t>-</w:t>
      </w:r>
      <w:r w:rsidR="00642B6C" w:rsidRPr="00692039">
        <w:rPr>
          <w:rFonts w:ascii="GHEA Grapalat" w:hAnsi="GHEA Grapalat"/>
        </w:rPr>
        <w:t xml:space="preserve"> </w:t>
      </w:r>
      <w:r w:rsidR="00036F40" w:rsidRPr="00692039">
        <w:rPr>
          <w:rFonts w:ascii="GHEA Grapalat" w:hAnsi="GHEA Grapalat"/>
        </w:rPr>
        <w:t>в отношении общей суммы</w:t>
      </w:r>
      <w:r w:rsidR="00CB7703" w:rsidRPr="00692039">
        <w:rPr>
          <w:rFonts w:ascii="GHEA Grapalat" w:hAnsi="GHEA Grapalat"/>
        </w:rPr>
        <w:t xml:space="preserve"> ценовых предложений</w:t>
      </w:r>
      <w:r w:rsidR="00CB7703" w:rsidRPr="00692039">
        <w:rPr>
          <w:rFonts w:ascii="GHEA Grapalat" w:hAnsi="GHEA Grapalat"/>
          <w:color w:val="000000" w:themeColor="text1"/>
        </w:rPr>
        <w:t xml:space="preserve"> с учетом </w:t>
      </w:r>
      <w:r w:rsidR="00CB7703" w:rsidRPr="00692039">
        <w:rPr>
          <w:rFonts w:ascii="GHEA Grapalat" w:hAnsi="GHEA Grapalat" w:cs="Sylfaen"/>
        </w:rPr>
        <w:t>требований абзаца «д» подпункта 1 пункта 32 Порядка</w:t>
      </w:r>
      <w:r w:rsidR="00CB7703" w:rsidRPr="00692039">
        <w:rPr>
          <w:rFonts w:ascii="GHEA Grapalat" w:hAnsi="GHEA Grapalat" w:cs="Sylfaen"/>
          <w:lang w:val="hy-AM"/>
        </w:rPr>
        <w:t>.</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7B4981">
        <w:rPr>
          <w:rFonts w:ascii="GHEA Grapalat" w:hAnsi="GHEA Grapalat"/>
        </w:rPr>
        <w:t>е</w:t>
      </w:r>
      <w:r w:rsidR="007B4981" w:rsidRPr="00BB7860">
        <w:rPr>
          <w:rFonts w:ascii="GHEA Grapalat" w:hAnsi="GHEA Grapalat"/>
        </w:rPr>
        <w:t xml:space="preserve">сли участник лишается права заключения договора </w:t>
      </w:r>
      <w:r w:rsidR="007B4981">
        <w:rPr>
          <w:rFonts w:ascii="GHEA Grapalat" w:hAnsi="GHEA Grapalat"/>
        </w:rPr>
        <w:t>по какому</w:t>
      </w:r>
      <w:r w:rsidR="007B4981" w:rsidRPr="00BB7860">
        <w:rPr>
          <w:rFonts w:ascii="GHEA Grapalat" w:hAnsi="GHEA Grapalat"/>
        </w:rPr>
        <w:t xml:space="preserve">-либо </w:t>
      </w:r>
      <w:r w:rsidR="007B4981">
        <w:rPr>
          <w:rFonts w:ascii="GHEA Grapalat" w:hAnsi="GHEA Grapalat"/>
        </w:rPr>
        <w:t>лоту</w:t>
      </w:r>
      <w:r w:rsidR="007B4981" w:rsidRPr="00BB7860">
        <w:rPr>
          <w:rFonts w:ascii="GHEA Grapalat" w:hAnsi="GHEA Grapalat"/>
        </w:rPr>
        <w:t>, то обеспечение заявки выплачивается только в размере обеспечения, рассчитанного в отношении это</w:t>
      </w:r>
      <w:r w:rsidR="007B4981">
        <w:rPr>
          <w:rFonts w:ascii="GHEA Grapalat" w:hAnsi="GHEA Grapalat"/>
        </w:rPr>
        <w:t>го лота.</w:t>
      </w:r>
      <w:r w:rsidRPr="009044F1">
        <w:rPr>
          <w:rFonts w:ascii="GHEA Grapalat" w:hAnsi="GHEA Grapalat"/>
        </w:rPr>
        <w:t>.</w:t>
      </w:r>
      <w:r w:rsidR="0009038D">
        <w:rPr>
          <w:rStyle w:val="FootnoteReference"/>
        </w:rPr>
        <w:footnoteReference w:customMarkFollows="1" w:id="5"/>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A42E71" w:rsidRDefault="00283198" w:rsidP="00293B45">
      <w:pPr>
        <w:widowControl w:val="0"/>
        <w:tabs>
          <w:tab w:val="left" w:pos="1134"/>
        </w:tabs>
        <w:spacing w:after="160"/>
        <w:ind w:firstLine="567"/>
        <w:jc w:val="both"/>
        <w:rPr>
          <w:rFonts w:ascii="GHEA Grapalat" w:hAnsi="GHEA Grapalat"/>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w:t>
      </w:r>
      <w:r w:rsidRPr="008157B2">
        <w:rPr>
          <w:rFonts w:ascii="GHEA Grapalat" w:hAnsi="GHEA Grapalat"/>
        </w:rPr>
        <w:t>заявки.</w:t>
      </w:r>
      <w:r w:rsidR="000429C3" w:rsidRPr="008157B2">
        <w:rPr>
          <w:rFonts w:ascii="GHEA Grapalat" w:hAnsi="GHEA Grapalat"/>
          <w:vertAlign w:val="superscript"/>
        </w:rPr>
        <w:t>9.2</w:t>
      </w:r>
      <w:r w:rsidRPr="008157B2">
        <w:rPr>
          <w:rFonts w:ascii="GHEA Grapalat" w:hAnsi="GHEA Grapalat"/>
        </w:rPr>
        <w:t xml:space="preserve"> </w:t>
      </w:r>
    </w:p>
    <w:p w:rsidR="00A9568F" w:rsidRDefault="00926D22" w:rsidP="00293B45">
      <w:pPr>
        <w:widowControl w:val="0"/>
        <w:tabs>
          <w:tab w:val="left" w:pos="1134"/>
        </w:tabs>
        <w:spacing w:after="160"/>
        <w:ind w:firstLine="567"/>
        <w:jc w:val="both"/>
        <w:rPr>
          <w:rFonts w:ascii="GHEA Grapalat" w:hAnsi="GHEA Grapalat"/>
        </w:rPr>
      </w:pPr>
      <w:r>
        <w:rPr>
          <w:rFonts w:ascii="GHEA Grapalat" w:hAnsi="GHEA Grapalat"/>
        </w:rPr>
        <w:t>7.5 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заявки.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A214D5" w:rsidRPr="00996C18" w:rsidRDefault="00A214D5" w:rsidP="00293B45">
      <w:pPr>
        <w:widowControl w:val="0"/>
        <w:tabs>
          <w:tab w:val="left" w:pos="1134"/>
        </w:tabs>
        <w:spacing w:after="160"/>
        <w:ind w:firstLine="567"/>
        <w:jc w:val="both"/>
        <w:rPr>
          <w:rFonts w:ascii="GHEA Grapalat" w:hAnsi="GHEA Grapalat" w:cs="Sylfaen"/>
        </w:rPr>
      </w:pPr>
      <w:r w:rsidRPr="005E62F0">
        <w:rPr>
          <w:rFonts w:ascii="GHEA Grapalat" w:hAnsi="GHEA Grapalat"/>
        </w:rPr>
        <w:t>7.</w:t>
      </w:r>
      <w:r w:rsidR="00926D22">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A214D5" w:rsidRPr="00681F45" w:rsidRDefault="00A214D5" w:rsidP="00B46D58">
      <w:pPr>
        <w:widowControl w:val="0"/>
        <w:tabs>
          <w:tab w:val="left" w:pos="1134"/>
        </w:tabs>
        <w:spacing w:after="160"/>
        <w:ind w:firstLine="567"/>
        <w:jc w:val="both"/>
        <w:rPr>
          <w:rFonts w:ascii="GHEA Grapalat" w:hAnsi="GHEA Grapalat" w:cs="Sylfaen"/>
        </w:rPr>
      </w:pPr>
    </w:p>
    <w:p w:rsidR="00567BD7" w:rsidRDefault="00567BD7">
      <w:pPr>
        <w:rPr>
          <w:rFonts w:ascii="GHEA Grapalat" w:hAnsi="GHEA Grapalat"/>
          <w:b/>
        </w:rPr>
      </w:pPr>
      <w:r>
        <w:rPr>
          <w:rFonts w:ascii="GHEA Grapalat" w:hAnsi="GHEA Grapalat"/>
          <w:b/>
        </w:rPr>
        <w:br w:type="page"/>
      </w:r>
    </w:p>
    <w:p w:rsidR="00096865" w:rsidRPr="009044F1" w:rsidRDefault="00E70FC4" w:rsidP="00B46D58">
      <w:pPr>
        <w:widowControl w:val="0"/>
        <w:spacing w:after="160"/>
        <w:jc w:val="center"/>
        <w:rPr>
          <w:rFonts w:ascii="GHEA Grapalat" w:hAnsi="GHEA Grapalat"/>
          <w:b/>
        </w:rPr>
      </w:pPr>
      <w:r>
        <w:rPr>
          <w:rFonts w:ascii="GHEA Grapalat" w:hAnsi="GHEA Grapalat"/>
          <w:b/>
        </w:rPr>
        <w:lastRenderedPageBreak/>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"—"-ый день в "час вскрытия" со дня опубликования в системе объявления и приглашения на настоящую процедуру. </w:t>
      </w:r>
    </w:p>
    <w:p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000032AC" w:rsidRPr="000073F8">
        <w:rPr>
          <w:rFonts w:ascii="GHEA Grapalat" w:hAnsi="GHEA Grapalat"/>
        </w:rPr>
        <w:t>услуги</w:t>
      </w:r>
      <w:r w:rsidRPr="000073F8">
        <w:rPr>
          <w:rFonts w:ascii="GHEA Grapalat" w:hAnsi="GHEA Grapalat"/>
        </w:rPr>
        <w:t xml:space="preserve">,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7A695C">
        <w:rPr>
          <w:rFonts w:ascii="GHEA Grapalat" w:hAnsi="GHEA Grapalat"/>
        </w:rPr>
        <w:t>пятнадцати</w:t>
      </w:r>
      <w:r w:rsidR="007A695C"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7A695C">
        <w:rPr>
          <w:rFonts w:ascii="GHEA Grapalat" w:hAnsi="GHEA Grapalat"/>
        </w:rPr>
        <w:t>двадцати</w:t>
      </w:r>
      <w:r w:rsidR="007A695C"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9A5F32">
        <w:rPr>
          <w:rFonts w:ascii="GHEA Grapalat" w:hAnsi="GHEA Grapalat"/>
        </w:rPr>
        <w:t>и/или обеспечение заявки</w:t>
      </w:r>
      <w:r w:rsidR="009A5F32" w:rsidRPr="009044F1">
        <w:rPr>
          <w:rFonts w:ascii="GHEA Grapalat" w:hAnsi="GHEA Grapalat"/>
        </w:rPr>
        <w:t xml:space="preserve"> </w:t>
      </w:r>
      <w:r w:rsidR="009A5F32">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w:t>
      </w:r>
      <w:r w:rsidR="00432FEC">
        <w:rPr>
          <w:rFonts w:ascii="GHEA Grapalat" w:hAnsi="GHEA Grapalat"/>
          <w:sz w:val="24"/>
          <w:szCs w:val="24"/>
        </w:rPr>
        <w:t xml:space="preserve">или </w:t>
      </w:r>
      <w:r w:rsidR="00432FEC" w:rsidRPr="003F64C5">
        <w:rPr>
          <w:rFonts w:ascii="GHEA Grapalat" w:hAnsi="GHEA Grapalat"/>
          <w:sz w:val="24"/>
          <w:szCs w:val="24"/>
        </w:rPr>
        <w:t>непризнанны</w:t>
      </w:r>
      <w:r w:rsidR="00432FEC">
        <w:rPr>
          <w:rFonts w:ascii="GHEA Grapalat" w:hAnsi="GHEA Grapalat"/>
          <w:sz w:val="24"/>
          <w:szCs w:val="24"/>
        </w:rPr>
        <w:t xml:space="preserve">х 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w:t>
      </w:r>
      <w:r w:rsidR="00432FEC">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ми таковыми</w:t>
      </w:r>
      <w:r w:rsidR="00432FEC"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w:t>
      </w:r>
      <w:r w:rsidRPr="009044F1">
        <w:rPr>
          <w:rFonts w:ascii="GHEA Grapalat" w:hAnsi="GHEA Grapalat"/>
          <w:i w:val="0"/>
          <w:sz w:val="24"/>
          <w:szCs w:val="24"/>
        </w:rPr>
        <w:lastRenderedPageBreak/>
        <w:t xml:space="preserve">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77627">
        <w:rPr>
          <w:rStyle w:val="FootnoteReference"/>
          <w:rFonts w:ascii="GHEA Grapalat" w:hAnsi="GHEA Grapalat"/>
          <w:i w:val="0"/>
          <w:sz w:val="24"/>
          <w:szCs w:val="24"/>
        </w:rPr>
        <w:footnoteReference w:customMarkFollows="1" w:id="6"/>
        <w:t>10</w:t>
      </w:r>
      <w:r w:rsidR="00A01157">
        <w:rPr>
          <w:rFonts w:ascii="GHEA Grapalat" w:hAnsi="GHEA Grapalat"/>
          <w:i w:val="0"/>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6366">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A00A1F">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х таковыми</w:t>
      </w:r>
      <w:r w:rsidR="007D2779" w:rsidRPr="007D2779">
        <w:rPr>
          <w:rFonts w:ascii="GHEA Grapalat" w:hAnsi="GHEA Grapalat"/>
          <w:sz w:val="24"/>
          <w:szCs w:val="24"/>
        </w:rPr>
        <w:t xml:space="preserve"> </w:t>
      </w:r>
      <w:r w:rsidR="007D2779" w:rsidRPr="009044F1">
        <w:rPr>
          <w:rFonts w:ascii="GHEA Grapalat" w:hAnsi="GHEA Grapalat"/>
          <w:sz w:val="24"/>
          <w:szCs w:val="24"/>
        </w:rPr>
        <w:t>участников</w:t>
      </w:r>
      <w:r w:rsidR="00957EF4">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EC329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A03BAD">
        <w:rPr>
          <w:rFonts w:ascii="GHEA Grapalat" w:hAnsi="GHEA Grapalat"/>
          <w:sz w:val="24"/>
          <w:szCs w:val="24"/>
        </w:rPr>
        <w:t xml:space="preserve"> и </w:t>
      </w:r>
      <w:r w:rsidR="00A03BAD" w:rsidRPr="003F64C5">
        <w:rPr>
          <w:rFonts w:ascii="GHEA Grapalat" w:hAnsi="GHEA Grapalat"/>
          <w:sz w:val="24"/>
          <w:szCs w:val="24"/>
        </w:rPr>
        <w:t>непризнанны</w:t>
      </w:r>
      <w:r w:rsidR="00A03BAD">
        <w:rPr>
          <w:rFonts w:ascii="GHEA Grapalat" w:hAnsi="GHEA Grapalat"/>
          <w:sz w:val="24"/>
          <w:szCs w:val="24"/>
        </w:rPr>
        <w:t>х таковыми</w:t>
      </w:r>
      <w:r w:rsidR="00A03BAD"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sidR="009F073E">
        <w:rPr>
          <w:rFonts w:ascii="GHEA Grapalat" w:hAnsi="GHEA Grapalat"/>
          <w:sz w:val="24"/>
          <w:szCs w:val="24"/>
        </w:rPr>
        <w:t>на заседаниии комиссии</w:t>
      </w:r>
      <w:r w:rsidR="009F073E" w:rsidRPr="009044F1">
        <w:rPr>
          <w:rFonts w:ascii="GHEA Grapalat" w:hAnsi="GHEA Grapalat"/>
          <w:sz w:val="24"/>
          <w:szCs w:val="24"/>
        </w:rPr>
        <w:t xml:space="preserve"> </w:t>
      </w:r>
      <w:r w:rsidR="009F073E" w:rsidRPr="00334F26">
        <w:rPr>
          <w:rFonts w:ascii="GHEA Grapalat" w:hAnsi="GHEA Grapalat"/>
          <w:sz w:val="24"/>
          <w:szCs w:val="24"/>
        </w:rPr>
        <w:t>с предложившими равные цены участниками,</w:t>
      </w:r>
      <w:r w:rsidR="009F073E">
        <w:rPr>
          <w:rFonts w:ascii="GHEA Grapalat" w:hAnsi="GHEA Grapalat"/>
          <w:sz w:val="24"/>
          <w:szCs w:val="24"/>
        </w:rPr>
        <w:t xml:space="preserve"> </w:t>
      </w:r>
      <w:del w:id="12"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sidR="004E42CF">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C329B" w:rsidRPr="00EC329B">
        <w:rPr>
          <w:rFonts w:ascii="GHEA Grapalat" w:hAnsi="GHEA Grapalat"/>
          <w:sz w:val="24"/>
          <w:szCs w:val="24"/>
        </w:rPr>
        <w:t xml:space="preserve"> </w:t>
      </w:r>
      <w:r w:rsidR="00EC329B" w:rsidRPr="009044F1">
        <w:rPr>
          <w:rFonts w:ascii="GHEA Grapalat" w:hAnsi="GHEA Grapalat"/>
          <w:sz w:val="24"/>
          <w:szCs w:val="24"/>
        </w:rPr>
        <w:t>присутствуют</w:t>
      </w:r>
      <w:r w:rsidR="00EC329B" w:rsidRPr="00EC329B">
        <w:rPr>
          <w:rFonts w:ascii="GHEA Grapalat" w:hAnsi="GHEA Grapalat"/>
          <w:sz w:val="24"/>
          <w:szCs w:val="24"/>
        </w:rPr>
        <w:t xml:space="preserve"> </w:t>
      </w:r>
      <w:r w:rsidR="00EC329B" w:rsidRPr="009044F1">
        <w:rPr>
          <w:rFonts w:ascii="GHEA Grapalat" w:hAnsi="GHEA Grapalat"/>
          <w:sz w:val="24"/>
          <w:szCs w:val="24"/>
        </w:rPr>
        <w:t>на заседании</w:t>
      </w:r>
      <w:r w:rsidR="00EC329B" w:rsidRPr="00EC329B">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4F6817">
        <w:rPr>
          <w:rFonts w:ascii="GHEA Grapalat" w:hAnsi="GHEA Grapalat"/>
          <w:sz w:val="24"/>
          <w:szCs w:val="24"/>
        </w:rPr>
        <w:t>не автоматическ</w:t>
      </w:r>
      <w:r w:rsidR="0026768D">
        <w:rPr>
          <w:rFonts w:ascii="GHEA Grapalat" w:hAnsi="GHEA Grapalat"/>
          <w:sz w:val="24"/>
          <w:szCs w:val="24"/>
        </w:rPr>
        <w:t>им</w:t>
      </w:r>
      <w:r w:rsidR="0026768D" w:rsidRPr="004F6817">
        <w:rPr>
          <w:rFonts w:ascii="GHEA Grapalat" w:hAnsi="GHEA Grapalat"/>
          <w:sz w:val="24"/>
          <w:szCs w:val="24"/>
        </w:rPr>
        <w:t xml:space="preserve"> уведомлени</w:t>
      </w:r>
      <w:r w:rsidR="0026768D">
        <w:rPr>
          <w:rFonts w:ascii="GHEA Grapalat" w:hAnsi="GHEA Grapalat"/>
          <w:sz w:val="24"/>
          <w:szCs w:val="24"/>
        </w:rPr>
        <w:t>ем</w:t>
      </w:r>
      <w:r w:rsidR="0026768D"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116447">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sidR="0094301D">
        <w:rPr>
          <w:rFonts w:ascii="GHEA Grapalat" w:hAnsi="GHEA Grapalat"/>
          <w:sz w:val="24"/>
          <w:szCs w:val="24"/>
        </w:rPr>
        <w:t xml:space="preserve">об </w:t>
      </w:r>
      <w:r w:rsidR="0094301D" w:rsidRPr="00C87FA4">
        <w:rPr>
          <w:rFonts w:ascii="GHEA Grapalat" w:hAnsi="GHEA Grapalat"/>
          <w:sz w:val="24"/>
          <w:szCs w:val="24"/>
        </w:rPr>
        <w:t>условия</w:t>
      </w:r>
      <w:r w:rsidR="0094301D">
        <w:rPr>
          <w:rFonts w:ascii="GHEA Grapalat" w:hAnsi="GHEA Grapalat"/>
          <w:sz w:val="24"/>
          <w:szCs w:val="24"/>
        </w:rPr>
        <w:t>х</w:t>
      </w:r>
      <w:r w:rsidR="0094301D" w:rsidRPr="00C87FA4">
        <w:rPr>
          <w:rFonts w:ascii="GHEA Grapalat" w:hAnsi="GHEA Grapalat"/>
          <w:sz w:val="24"/>
          <w:szCs w:val="24"/>
        </w:rPr>
        <w:t>, продолжительност</w:t>
      </w:r>
      <w:r w:rsidR="0094301D">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Pr>
          <w:rFonts w:ascii="GHEA Grapalat" w:hAnsi="GHEA Grapalat"/>
          <w:sz w:val="24"/>
          <w:szCs w:val="24"/>
        </w:rPr>
        <w:t>другого</w:t>
      </w:r>
      <w:r w:rsidR="0039582D" w:rsidRPr="009044F1">
        <w:rPr>
          <w:rFonts w:ascii="GHEA Grapalat" w:hAnsi="GHEA Grapalat"/>
          <w:sz w:val="24"/>
          <w:szCs w:val="24"/>
        </w:rPr>
        <w:t xml:space="preserve"> </w:t>
      </w:r>
      <w:r w:rsidRPr="009044F1">
        <w:rPr>
          <w:rFonts w:ascii="GHEA Grapalat" w:hAnsi="GHEA Grapalat"/>
          <w:sz w:val="24"/>
          <w:szCs w:val="24"/>
        </w:rPr>
        <w:t>участник</w:t>
      </w:r>
      <w:r w:rsidR="0039582D">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B70356" w:rsidRPr="000429C3" w:rsidRDefault="009B6D58" w:rsidP="00AF42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81372A">
        <w:rPr>
          <w:rFonts w:ascii="GHEA Grapalat" w:hAnsi="GHEA Grapalat"/>
          <w:sz w:val="24"/>
          <w:szCs w:val="24"/>
        </w:rPr>
        <w:t>и</w:t>
      </w:r>
      <w:r w:rsidR="0081372A" w:rsidRPr="009044F1">
        <w:rPr>
          <w:rFonts w:ascii="GHEA Grapalat" w:hAnsi="GHEA Grapalat"/>
          <w:sz w:val="24"/>
          <w:szCs w:val="24"/>
        </w:rPr>
        <w:t xml:space="preserve"> </w:t>
      </w:r>
      <w:r w:rsidR="0081372A" w:rsidRPr="003F64C5">
        <w:rPr>
          <w:rFonts w:ascii="GHEA Grapalat" w:hAnsi="GHEA Grapalat"/>
          <w:sz w:val="24"/>
          <w:szCs w:val="24"/>
        </w:rPr>
        <w:t>непризнанны</w:t>
      </w:r>
      <w:r w:rsidR="0081372A">
        <w:rPr>
          <w:rFonts w:ascii="GHEA Grapalat" w:hAnsi="GHEA Grapalat"/>
          <w:sz w:val="24"/>
          <w:szCs w:val="24"/>
        </w:rPr>
        <w:t>е таковыми</w:t>
      </w:r>
      <w:r w:rsidR="0081372A" w:rsidRPr="009044F1">
        <w:rPr>
          <w:rFonts w:ascii="GHEA Grapalat" w:hAnsi="GHEA Grapalat"/>
          <w:sz w:val="24"/>
          <w:szCs w:val="24"/>
        </w:rPr>
        <w:t xml:space="preserve"> </w:t>
      </w:r>
      <w:r w:rsidRPr="009044F1">
        <w:rPr>
          <w:rFonts w:ascii="GHEA Grapalat" w:hAnsi="GHEA Grapalat"/>
          <w:sz w:val="24"/>
          <w:szCs w:val="24"/>
        </w:rPr>
        <w:t>участники</w:t>
      </w:r>
      <w:r w:rsidR="00863DA1">
        <w:rPr>
          <w:rFonts w:ascii="GHEA Grapalat" w:hAnsi="GHEA Grapalat"/>
          <w:sz w:val="24"/>
          <w:szCs w:val="24"/>
        </w:rPr>
        <w:t xml:space="preserve">. </w:t>
      </w:r>
      <w:r w:rsidR="00863DA1"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63DA1">
        <w:rPr>
          <w:rFonts w:ascii="GHEA Grapalat" w:hAnsi="GHEA Grapalat"/>
          <w:sz w:val="24"/>
          <w:szCs w:val="24"/>
        </w:rPr>
        <w:t>.</w:t>
      </w:r>
    </w:p>
    <w:p w:rsidR="00AF4239" w:rsidRDefault="00AF4239" w:rsidP="00AF42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AF4239" w:rsidRPr="009044F1"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Pr>
          <w:rFonts w:ascii="GHEA Grapalat" w:hAnsi="GHEA Grapalat" w:cs="Sylfaen"/>
          <w:sz w:val="24"/>
          <w:szCs w:val="24"/>
        </w:rPr>
        <w:t>.</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w:t>
      </w:r>
      <w:r w:rsidRPr="009044F1">
        <w:rPr>
          <w:rFonts w:ascii="GHEA Grapalat" w:hAnsi="GHEA Grapalat"/>
        </w:rPr>
        <w:lastRenderedPageBreak/>
        <w:t xml:space="preserve">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7B1356">
        <w:rPr>
          <w:rFonts w:ascii="GHEA Grapalat" w:hAnsi="GHEA Grapalat"/>
          <w:sz w:val="24"/>
          <w:szCs w:val="24"/>
        </w:rPr>
        <w:t>включая тот случай,</w:t>
      </w:r>
      <w:r w:rsidR="007B1356" w:rsidRPr="00FB3AE9" w:rsidDel="007B1356">
        <w:rPr>
          <w:rFonts w:ascii="GHEA Grapalat" w:hAnsi="GHEA Grapalat"/>
          <w:sz w:val="24"/>
          <w:szCs w:val="24"/>
        </w:rPr>
        <w:t xml:space="preserve"> </w:t>
      </w:r>
      <w:r w:rsidR="0011340E" w:rsidRPr="00FB3AE9">
        <w:rPr>
          <w:rFonts w:ascii="GHEA Grapalat" w:hAnsi="GHEA Grapalat"/>
          <w:sz w:val="24"/>
          <w:szCs w:val="24"/>
        </w:rPr>
        <w:t xml:space="preserve">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670B09"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404854" w:rsidDel="00A5199D">
        <w:rPr>
          <w:rFonts w:ascii="GHEA Grapalat" w:hAnsi="GHEA Grapalat"/>
          <w:sz w:val="24"/>
          <w:szCs w:val="24"/>
        </w:rPr>
        <w:t xml:space="preserve"> </w:t>
      </w:r>
      <w:r w:rsidR="00670B09"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8205AF">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w:t>
      </w:r>
      <w:r w:rsidRPr="009044F1">
        <w:rPr>
          <w:rFonts w:ascii="GHEA Grapalat" w:hAnsi="GHEA Grapalat"/>
          <w:sz w:val="24"/>
          <w:szCs w:val="24"/>
        </w:rPr>
        <w:lastRenderedPageBreak/>
        <w:t>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356E06" w:rsidRPr="00681C1F" w:rsidRDefault="008769B4" w:rsidP="00356E06">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14</w:t>
      </w:r>
      <w:r w:rsidR="00493CC7" w:rsidRPr="00493CC7">
        <w:rPr>
          <w:rFonts w:ascii="GHEA Grapalat" w:hAnsi="GHEA Grapalat"/>
        </w:rPr>
        <w:t>.</w:t>
      </w:r>
      <w:r w:rsidR="00F94984">
        <w:rPr>
          <w:rFonts w:ascii="GHEA Grapalat" w:hAnsi="GHEA Grapalat"/>
        </w:rPr>
        <w:t xml:space="preserve"> </w:t>
      </w:r>
      <w:r w:rsidR="00356E06" w:rsidRPr="00551FD6">
        <w:rPr>
          <w:rFonts w:ascii="GHEA Grapalat" w:hAnsi="GHEA Grapalat"/>
        </w:rPr>
        <w:t xml:space="preserve">В случае выявления </w:t>
      </w:r>
      <w:r w:rsidR="00356E06" w:rsidRPr="00681C1F">
        <w:rPr>
          <w:rFonts w:ascii="GHEA Grapalat" w:hAnsi="GHEA Grapalat"/>
          <w:color w:val="000000" w:themeColor="text1"/>
        </w:rPr>
        <w:t xml:space="preserve">оснований, предусмотренных пунктом 6 части 1 статьи 6 Закона, </w:t>
      </w:r>
      <w:r w:rsidR="00356E0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356E06" w:rsidRPr="00570BBD">
        <w:t xml:space="preserve"> </w:t>
      </w:r>
      <w:r w:rsidR="00356E06" w:rsidRPr="00551FD6">
        <w:rPr>
          <w:rFonts w:ascii="GHEA Grapalat" w:hAnsi="GHEA Grapalat"/>
        </w:rPr>
        <w:t xml:space="preserve">При этом указанное в настоящем пункте решение руководитель заказчика выносит </w:t>
      </w:r>
      <w:r w:rsidR="00A95075">
        <w:rPr>
          <w:rFonts w:ascii="GHEA Grapalat" w:hAnsi="GHEA Grapalat"/>
        </w:rPr>
        <w:t>на десятый ден</w:t>
      </w:r>
      <w:r w:rsidR="007B1707">
        <w:rPr>
          <w:rFonts w:ascii="GHEA Grapalat" w:hAnsi="GHEA Grapalat"/>
        </w:rPr>
        <w:t>ь</w:t>
      </w:r>
      <w:r w:rsidR="00356E06" w:rsidRPr="00551FD6">
        <w:rPr>
          <w:rFonts w:ascii="GHEA Grapalat" w:hAnsi="GHEA Grapalat"/>
        </w:rPr>
        <w:t xml:space="preserve"> следующи</w:t>
      </w:r>
      <w:r w:rsidR="00A95075">
        <w:rPr>
          <w:rFonts w:ascii="GHEA Grapalat" w:hAnsi="GHEA Grapalat"/>
        </w:rPr>
        <w:t>й</w:t>
      </w:r>
      <w:r w:rsidR="00356E06" w:rsidRPr="00551FD6">
        <w:rPr>
          <w:rFonts w:ascii="GHEA Grapalat" w:hAnsi="GHEA Grapalat"/>
        </w:rPr>
        <w:t xml:space="preserve"> за </w:t>
      </w:r>
      <w:r w:rsidR="00356E06">
        <w:rPr>
          <w:rFonts w:ascii="GHEA Grapalat" w:hAnsi="GHEA Grapalat"/>
        </w:rPr>
        <w:t>д</w:t>
      </w:r>
      <w:r w:rsidR="00356E06" w:rsidRPr="00551FD6">
        <w:rPr>
          <w:rFonts w:ascii="GHEA Grapalat" w:hAnsi="GHEA Grapalat"/>
        </w:rPr>
        <w:t>нем объявления процедуры закуп</w:t>
      </w:r>
      <w:r w:rsidR="00356E06">
        <w:rPr>
          <w:rFonts w:ascii="GHEA Grapalat" w:hAnsi="GHEA Grapalat"/>
        </w:rPr>
        <w:t>ки</w:t>
      </w:r>
      <w:r w:rsidR="00356E06" w:rsidRPr="00551FD6">
        <w:rPr>
          <w:rFonts w:ascii="GHEA Grapalat" w:hAnsi="GHEA Grapalat"/>
        </w:rPr>
        <w:t xml:space="preserve"> несостоявшейся или опубликования объявления о заключенном договоре</w:t>
      </w:r>
      <w:r w:rsidR="00356E06">
        <w:rPr>
          <w:rFonts w:ascii="GHEA Grapalat" w:hAnsi="GHEA Grapalat"/>
        </w:rPr>
        <w:t>,</w:t>
      </w:r>
      <w:r w:rsidR="00356E06" w:rsidRPr="00551FD6">
        <w:rPr>
          <w:rFonts w:ascii="GHEA Grapalat" w:hAnsi="GHEA Grapalat"/>
        </w:rPr>
        <w:t xml:space="preserve"> или опубликования объявления</w:t>
      </w:r>
      <w:r w:rsidR="00817CC5">
        <w:rPr>
          <w:rFonts w:ascii="GHEA Grapalat" w:hAnsi="GHEA Grapalat"/>
        </w:rPr>
        <w:t xml:space="preserve"> (</w:t>
      </w:r>
      <w:r w:rsidR="005E7411">
        <w:rPr>
          <w:rFonts w:ascii="GHEA Grapalat" w:hAnsi="GHEA Grapalat"/>
        </w:rPr>
        <w:t>уведомления</w:t>
      </w:r>
      <w:r w:rsidR="00817CC5">
        <w:rPr>
          <w:rFonts w:ascii="GHEA Grapalat" w:hAnsi="GHEA Grapalat"/>
        </w:rPr>
        <w:t>)</w:t>
      </w:r>
      <w:r w:rsidR="00356E06" w:rsidRPr="00551FD6">
        <w:rPr>
          <w:rFonts w:ascii="GHEA Grapalat" w:hAnsi="GHEA Grapalat"/>
        </w:rPr>
        <w:t xml:space="preserve"> о расторжении договора в одностороннем порядке</w:t>
      </w:r>
      <w:r w:rsidR="00356E06">
        <w:rPr>
          <w:rFonts w:ascii="GHEA Grapalat" w:hAnsi="GHEA Grapalat"/>
        </w:rPr>
        <w:t xml:space="preserve">. </w:t>
      </w:r>
      <w:r w:rsidR="00356E06"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356E06">
        <w:rPr>
          <w:rFonts w:ascii="GHEA Grapalat" w:hAnsi="GHEA Grapalat"/>
        </w:rPr>
        <w:t xml:space="preserve">. </w:t>
      </w:r>
      <w:r w:rsidR="00356E06"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356E06">
        <w:rPr>
          <w:rFonts w:ascii="GHEA Grapalat" w:hAnsi="GHEA Grapalat"/>
        </w:rPr>
        <w:t>на пятый</w:t>
      </w:r>
      <w:r w:rsidR="00356E06" w:rsidRPr="00AA7DF7">
        <w:rPr>
          <w:rFonts w:ascii="GHEA Grapalat" w:hAnsi="GHEA Grapalat"/>
        </w:rPr>
        <w:t xml:space="preserve"> д</w:t>
      </w:r>
      <w:r w:rsidR="00356E06">
        <w:rPr>
          <w:rFonts w:ascii="GHEA Grapalat" w:hAnsi="GHEA Grapalat"/>
        </w:rPr>
        <w:t>е</w:t>
      </w:r>
      <w:r w:rsidR="00356E06" w:rsidRPr="00AA7DF7">
        <w:rPr>
          <w:rFonts w:ascii="GHEA Grapalat" w:hAnsi="GHEA Grapalat"/>
        </w:rPr>
        <w:t>н</w:t>
      </w:r>
      <w:r w:rsidR="00356E06">
        <w:rPr>
          <w:rFonts w:ascii="GHEA Grapalat" w:hAnsi="GHEA Grapalat"/>
        </w:rPr>
        <w:t>ь, следующий</w:t>
      </w:r>
      <w:r w:rsidR="00356E06"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356E06">
        <w:rPr>
          <w:rFonts w:ascii="GHEA Grapalat" w:hAnsi="GHEA Grapalat"/>
        </w:rPr>
        <w:t xml:space="preserve">обжаловании </w:t>
      </w:r>
      <w:r w:rsidR="00356E06" w:rsidRPr="00AA7DF7">
        <w:rPr>
          <w:rFonts w:ascii="GHEA Grapalat" w:hAnsi="GHEA Grapalat"/>
        </w:rPr>
        <w:t>решения участником по состоянию на сороковой день после получения решения</w:t>
      </w:r>
      <w:r w:rsidR="00356E06">
        <w:rPr>
          <w:rFonts w:ascii="GHEA Grapalat" w:hAnsi="GHEA Grapalat"/>
        </w:rPr>
        <w:t xml:space="preserve"> </w:t>
      </w:r>
      <w:r w:rsidR="00356E06" w:rsidRPr="00AA7DF7">
        <w:rPr>
          <w:rFonts w:ascii="GHEA Grapalat" w:hAnsi="GHEA Grapalat"/>
        </w:rPr>
        <w:t>-</w:t>
      </w:r>
      <w:r w:rsidR="00356E06">
        <w:rPr>
          <w:rFonts w:ascii="GHEA Grapalat" w:hAnsi="GHEA Grapalat"/>
        </w:rPr>
        <w:t xml:space="preserve"> на пятый день</w:t>
      </w:r>
      <w:r w:rsidR="00356E06" w:rsidRPr="00AA7DF7">
        <w:rPr>
          <w:rFonts w:ascii="GHEA Grapalat" w:hAnsi="GHEA Grapalat"/>
        </w:rPr>
        <w:t>, следующ</w:t>
      </w:r>
      <w:r w:rsidR="00356E06">
        <w:rPr>
          <w:rFonts w:ascii="GHEA Grapalat" w:hAnsi="GHEA Grapalat"/>
        </w:rPr>
        <w:t>ий</w:t>
      </w:r>
      <w:r w:rsidR="00356E06" w:rsidRPr="00AA7DF7">
        <w:rPr>
          <w:rFonts w:ascii="GHEA Grapalat" w:hAnsi="GHEA Grapalat"/>
        </w:rPr>
        <w:t xml:space="preserve"> за днем вступления в силу заключительного судебного акта по данному</w:t>
      </w:r>
      <w:r w:rsidR="00356E06">
        <w:rPr>
          <w:rFonts w:ascii="GHEA Grapalat" w:hAnsi="GHEA Grapalat"/>
        </w:rPr>
        <w:t xml:space="preserve"> судебному делу,</w:t>
      </w:r>
      <w:r w:rsidR="00356E06" w:rsidRPr="00570BBD">
        <w:t xml:space="preserve"> </w:t>
      </w:r>
      <w:r w:rsidR="00356E06" w:rsidRPr="006F0326">
        <w:rPr>
          <w:rFonts w:ascii="GHEA Grapalat" w:hAnsi="GHEA Grapalat"/>
        </w:rPr>
        <w:t>если по результатам судебного разбирательства возможность исполнения решения не исчезла</w:t>
      </w:r>
      <w:r w:rsidR="00356E06">
        <w:rPr>
          <w:rFonts w:ascii="GHEA Grapalat" w:hAnsi="GHEA Grapalat"/>
        </w:rPr>
        <w:t>.</w:t>
      </w:r>
      <w:r w:rsidR="00356E06">
        <w:rPr>
          <w:rFonts w:ascii="GHEA Grapalat" w:hAnsi="GHEA Grapalat"/>
          <w:color w:val="000000" w:themeColor="text1"/>
        </w:rPr>
        <w:t xml:space="preserve"> </w:t>
      </w:r>
    </w:p>
    <w:p w:rsidR="001F3676" w:rsidRPr="0054203B" w:rsidRDefault="00377A01" w:rsidP="001F3676">
      <w:pPr>
        <w:widowControl w:val="0"/>
        <w:tabs>
          <w:tab w:val="left" w:pos="1276"/>
        </w:tabs>
        <w:rPr>
          <w:rFonts w:ascii="GHEA Grapalat" w:hAnsi="GHEA Grapalat"/>
        </w:rPr>
      </w:pPr>
      <w:r>
        <w:rPr>
          <w:rFonts w:ascii="GHEA Grapalat" w:hAnsi="GHEA Grapalat"/>
        </w:rPr>
        <w:t>Е</w:t>
      </w:r>
      <w:r w:rsidR="001F3676" w:rsidRPr="0054203B">
        <w:rPr>
          <w:rFonts w:ascii="GHEA Grapalat" w:hAnsi="GHEA Grapalat"/>
        </w:rPr>
        <w:t>сли:</w:t>
      </w:r>
    </w:p>
    <w:p w:rsidR="001F3676" w:rsidRPr="00A928B7" w:rsidRDefault="00A928B7" w:rsidP="00A928B7">
      <w:pPr>
        <w:widowControl w:val="0"/>
        <w:ind w:left="-360"/>
        <w:contextualSpacing/>
        <w:jc w:val="both"/>
        <w:rPr>
          <w:rFonts w:ascii="GHEA Grapalat" w:hAnsi="GHEA Grapalat"/>
        </w:rPr>
      </w:pPr>
      <w:r>
        <w:rPr>
          <w:rFonts w:ascii="GHEA Grapalat" w:hAnsi="GHEA Grapalat"/>
        </w:rPr>
        <w:t xml:space="preserve">-  </w:t>
      </w:r>
      <w:r w:rsidR="001F3676"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F3676" w:rsidRPr="00A928B7" w:rsidRDefault="00A928B7" w:rsidP="00A928B7">
      <w:pPr>
        <w:widowControl w:val="0"/>
        <w:ind w:left="-502"/>
        <w:contextualSpacing/>
        <w:jc w:val="both"/>
        <w:rPr>
          <w:ins w:id="13" w:author="Vardan" w:date="2022-10-29T22:29:00Z"/>
          <w:rFonts w:ascii="GHEA Grapalat" w:hAnsi="GHEA Grapalat"/>
        </w:rPr>
      </w:pPr>
      <w:r>
        <w:rPr>
          <w:rFonts w:ascii="GHEA Grapalat" w:hAnsi="GHEA Grapalat"/>
        </w:rPr>
        <w:t xml:space="preserve">    -  </w:t>
      </w:r>
      <w:r w:rsidR="001F3676" w:rsidRPr="00A928B7">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68697B" w:rsidRPr="007663F8" w:rsidRDefault="0068697B" w:rsidP="007663F8">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том</w:t>
      </w:r>
      <w:r w:rsidRPr="007663F8">
        <w:rPr>
          <w:rFonts w:ascii="GHEA Grapalat" w:hAnsi="GHEA Grapalat" w:cs="Sylfaen"/>
        </w:rPr>
        <w:t xml:space="preserve"> </w:t>
      </w:r>
      <w:r w:rsidRPr="007663F8">
        <w:rPr>
          <w:rFonts w:ascii="GHEA Grapalat" w:hAnsi="GHEA Grapalat" w:cs="Sylfaen" w:hint="eastAsia"/>
        </w:rPr>
        <w:t>числе</w:t>
      </w:r>
      <w:r w:rsidRPr="007663F8">
        <w:rPr>
          <w:rFonts w:ascii="GHEA Grapalat" w:hAnsi="GHEA Grapalat" w:cs="Sylfaen"/>
        </w:rPr>
        <w:t xml:space="preserve"> </w:t>
      </w:r>
      <w:r w:rsidRPr="007663F8">
        <w:rPr>
          <w:rFonts w:ascii="GHEA Grapalat" w:hAnsi="GHEA Grapalat" w:cs="Sylfaen" w:hint="eastAsia"/>
        </w:rPr>
        <w:t>подлежащие</w:t>
      </w:r>
      <w:r w:rsidRPr="007663F8">
        <w:rPr>
          <w:rFonts w:ascii="GHEA Grapalat" w:hAnsi="GHEA Grapalat" w:cs="Sylfaen"/>
        </w:rPr>
        <w:t xml:space="preserve"> </w:t>
      </w:r>
      <w:r w:rsidRPr="007663F8">
        <w:rPr>
          <w:rFonts w:ascii="GHEA Grapalat" w:hAnsi="GHEA Grapalat" w:cs="Sylfaen" w:hint="eastAsia"/>
        </w:rPr>
        <w:t>исправлению</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A1249E">
        <w:rPr>
          <w:rFonts w:ascii="GHEA Grapalat" w:hAnsi="GHEA Grapalat"/>
          <w:sz w:val="24"/>
          <w:szCs w:val="24"/>
        </w:rPr>
        <w:t>е</w:t>
      </w:r>
      <w:r w:rsidR="00A74478"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 xml:space="preserve">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w:t>
      </w:r>
      <w:r w:rsidR="00A23E7B">
        <w:rPr>
          <w:rFonts w:ascii="GHEA Grapalat" w:hAnsi="GHEA Grapalat"/>
          <w:sz w:val="24"/>
          <w:szCs w:val="24"/>
        </w:rPr>
        <w:lastRenderedPageBreak/>
        <w:t>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EF6281">
        <w:rPr>
          <w:rStyle w:val="FootnoteReference"/>
          <w:rFonts w:ascii="GHEA Grapalat" w:hAnsi="GHEA Grapalat"/>
          <w:sz w:val="24"/>
          <w:szCs w:val="24"/>
        </w:rPr>
        <w:footnoteReference w:customMarkFollows="1" w:id="7"/>
        <w:t>11</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807FD0">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 xml:space="preserve">На следующий рабочий день после окончания заседания по определению </w:t>
      </w:r>
      <w:r w:rsidRPr="009044F1">
        <w:rPr>
          <w:rFonts w:ascii="GHEA Grapalat" w:hAnsi="GHEA Grapalat"/>
          <w:sz w:val="24"/>
          <w:szCs w:val="24"/>
        </w:rPr>
        <w:lastRenderedPageBreak/>
        <w:t>отобранного участника секретарь комиссии:</w:t>
      </w:r>
    </w:p>
    <w:p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F6AFB" w:rsidRDefault="00583092" w:rsidP="00B46D58">
      <w:pPr>
        <w:pStyle w:val="BodyTextIndent2"/>
        <w:widowControl w:val="0"/>
        <w:spacing w:after="160" w:line="240" w:lineRule="auto"/>
        <w:ind w:firstLine="567"/>
        <w:rPr>
          <w:ins w:id="14" w:author="Vardan" w:date="2022-05-29T22:14:00Z"/>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xml:space="preserve">" календарных дней. </w:t>
      </w:r>
      <w:r w:rsidR="00712B58">
        <w:rPr>
          <w:rFonts w:ascii="GHEA Grapalat" w:hAnsi="GHEA Grapalat"/>
          <w:sz w:val="24"/>
          <w:szCs w:val="24"/>
        </w:rPr>
        <w:t xml:space="preserve"> </w:t>
      </w:r>
      <w:r w:rsidRPr="009044F1">
        <w:rPr>
          <w:rFonts w:ascii="GHEA Grapalat" w:hAnsi="GHEA Grapalat"/>
          <w:sz w:val="24"/>
          <w:szCs w:val="24"/>
        </w:rPr>
        <w:t>Период ожидания</w:t>
      </w:r>
      <w:r w:rsidR="00712B58">
        <w:rPr>
          <w:rFonts w:ascii="GHEA Grapalat" w:hAnsi="GHEA Grapalat"/>
          <w:sz w:val="24"/>
          <w:szCs w:val="24"/>
        </w:rPr>
        <w:t>:</w:t>
      </w:r>
    </w:p>
    <w:p w:rsidR="00583092" w:rsidRPr="00A53A6A" w:rsidRDefault="00583092" w:rsidP="00A53A6A">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A53A6A">
        <w:rPr>
          <w:rFonts w:ascii="GHEA Grapalat" w:hAnsi="GHEA Grapalat"/>
          <w:sz w:val="24"/>
          <w:szCs w:val="24"/>
        </w:rPr>
        <w:t>;</w:t>
      </w:r>
    </w:p>
    <w:p w:rsidR="001F6AFB"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712B58" w:rsidRDefault="00712B58" w:rsidP="00A53A6A">
      <w:pPr>
        <w:pStyle w:val="norm"/>
        <w:widowControl w:val="0"/>
        <w:tabs>
          <w:tab w:val="left" w:pos="1276"/>
        </w:tabs>
        <w:spacing w:line="240" w:lineRule="auto"/>
        <w:ind w:left="142" w:firstLine="0"/>
        <w:rPr>
          <w:rFonts w:ascii="GHEA Grapalat" w:hAnsi="GHEA Grapalat"/>
          <w:sz w:val="24"/>
          <w:szCs w:val="24"/>
        </w:rPr>
      </w:pPr>
    </w:p>
    <w:p w:rsidR="001F6AFB" w:rsidRPr="00747338" w:rsidRDefault="001F6AFB" w:rsidP="00A53A6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1D2159" w:rsidRPr="00503411" w:rsidRDefault="001D2159" w:rsidP="00B46D58">
      <w:pPr>
        <w:widowControl w:val="0"/>
        <w:spacing w:after="160"/>
        <w:jc w:val="center"/>
        <w:rPr>
          <w:rFonts w:ascii="GHEA Grapalat" w:hAnsi="GHEA Grapalat"/>
          <w:b/>
        </w:rPr>
      </w:pPr>
    </w:p>
    <w:p w:rsidR="001D2159" w:rsidRPr="00503411" w:rsidRDefault="001D2159" w:rsidP="00B46D58">
      <w:pPr>
        <w:widowControl w:val="0"/>
        <w:spacing w:after="160"/>
        <w:jc w:val="center"/>
        <w:rPr>
          <w:rFonts w:ascii="GHEA Grapalat" w:hAnsi="GHEA Grapalat"/>
          <w:b/>
        </w:rPr>
      </w:pPr>
    </w:p>
    <w:p w:rsidR="00D544C1" w:rsidRDefault="00D544C1" w:rsidP="00B46D58">
      <w:pPr>
        <w:widowControl w:val="0"/>
        <w:spacing w:after="160"/>
        <w:jc w:val="center"/>
        <w:rPr>
          <w:rFonts w:ascii="GHEA Grapalat" w:hAnsi="GHEA Grapalat"/>
          <w:b/>
        </w:rPr>
      </w:pPr>
    </w:p>
    <w:p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rsidR="00D544C1" w:rsidRPr="009044F1" w:rsidRDefault="00D544C1" w:rsidP="00B46D58">
      <w:pPr>
        <w:widowControl w:val="0"/>
        <w:spacing w:after="160"/>
        <w:jc w:val="center"/>
        <w:rPr>
          <w:rFonts w:ascii="GHEA Grapalat" w:hAnsi="GHEA Grapalat" w:cs="Arial"/>
          <w:b/>
          <w:iCs/>
        </w:rPr>
      </w:pP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ставляет заказчику обеспечени</w:t>
      </w:r>
      <w:r w:rsidR="00D80959">
        <w:rPr>
          <w:rFonts w:ascii="GHEA Grapalat" w:hAnsi="GHEA Grapalat"/>
        </w:rPr>
        <w:t xml:space="preserve">я </w:t>
      </w:r>
      <w:r w:rsidR="00D80959" w:rsidRPr="00DF59E9">
        <w:rPr>
          <w:rFonts w:ascii="GHEA Grapalat" w:hAnsi="GHEA Grapalat"/>
        </w:rPr>
        <w:t>квалификации и 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rsidR="001D2159" w:rsidRPr="00503411" w:rsidRDefault="001D2159" w:rsidP="00B46D58">
      <w:pPr>
        <w:widowControl w:val="0"/>
        <w:spacing w:after="160"/>
        <w:jc w:val="center"/>
        <w:rPr>
          <w:rFonts w:ascii="GHEA Grapalat" w:hAnsi="GHEA Grapalat"/>
          <w:b/>
        </w:rPr>
      </w:pPr>
    </w:p>
    <w:p w:rsidR="00155668" w:rsidRDefault="00155668" w:rsidP="00B46D58">
      <w:pPr>
        <w:widowControl w:val="0"/>
        <w:spacing w:after="160"/>
        <w:jc w:val="center"/>
        <w:rPr>
          <w:rFonts w:ascii="GHEA Grapalat" w:hAnsi="GHEA Grapalat"/>
          <w:b/>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4C0E39" w:rsidRPr="00681C1F">
        <w:rPr>
          <w:rFonts w:ascii="GHEA Grapalat" w:hAnsi="GHEA Grapalat"/>
          <w:color w:val="000000" w:themeColor="text1"/>
        </w:rPr>
        <w:t>На основании требования о предоставлении обеспечений</w:t>
      </w:r>
      <w:r w:rsidR="004C0E39">
        <w:rPr>
          <w:rFonts w:ascii="GHEA Grapalat" w:hAnsi="GHEA Grapalat"/>
          <w:color w:val="000000" w:themeColor="text1"/>
        </w:rPr>
        <w:t xml:space="preserve"> </w:t>
      </w:r>
      <w:r w:rsidR="004C0E39" w:rsidRPr="00681C1F">
        <w:rPr>
          <w:rFonts w:ascii="GHEA Grapalat" w:hAnsi="GHEA Grapalat"/>
          <w:color w:val="000000" w:themeColor="text1"/>
        </w:rPr>
        <w:t xml:space="preserve">квалификации и договора отобранный участник в течение </w:t>
      </w:r>
      <w:r w:rsidR="004C0E39">
        <w:rPr>
          <w:rFonts w:ascii="GHEA Grapalat" w:hAnsi="GHEA Grapalat"/>
          <w:color w:val="000000" w:themeColor="text1"/>
        </w:rPr>
        <w:t>5</w:t>
      </w:r>
      <w:r w:rsidR="004C0E39" w:rsidRPr="00681C1F">
        <w:rPr>
          <w:rFonts w:ascii="GHEA Grapalat" w:hAnsi="GHEA Grapalat"/>
          <w:color w:val="000000" w:themeColor="text1"/>
        </w:rPr>
        <w:t>-и</w:t>
      </w:r>
      <w:r w:rsidR="00EA135C">
        <w:rPr>
          <w:rFonts w:ascii="GHEA Grapalat" w:hAnsi="GHEA Grapalat"/>
          <w:color w:val="000000" w:themeColor="text1"/>
        </w:rPr>
        <w:t xml:space="preserve"> </w:t>
      </w:r>
      <w:r w:rsidR="004C0E39" w:rsidRPr="00681C1F">
        <w:rPr>
          <w:rFonts w:ascii="GHEA Grapalat" w:hAnsi="GHEA Grapalat"/>
          <w:color w:val="000000" w:themeColor="text1"/>
        </w:rPr>
        <w:t xml:space="preserve">рабочих дней </w:t>
      </w:r>
      <w:r w:rsidR="00675E0D">
        <w:rPr>
          <w:rFonts w:ascii="GHEA Grapalat" w:hAnsi="GHEA Grapalat"/>
          <w:color w:val="000000" w:themeColor="text1"/>
        </w:rPr>
        <w:t>после</w:t>
      </w:r>
      <w:r w:rsidR="004C0E39" w:rsidRPr="00681C1F">
        <w:rPr>
          <w:rFonts w:ascii="GHEA Grapalat" w:hAnsi="GHEA Grapalat"/>
          <w:color w:val="000000" w:themeColor="text1"/>
        </w:rPr>
        <w:t xml:space="preserve"> его получения, обязан представить обеспечения квалификации и договора.</w:t>
      </w:r>
      <w:r w:rsidR="004C0E39" w:rsidRPr="00EA7411">
        <w:rPr>
          <w:rFonts w:ascii="GHEA Grapalat" w:hAnsi="GHEA Grapalat"/>
        </w:rPr>
        <w:t xml:space="preserve"> </w:t>
      </w:r>
      <w:r w:rsidR="004C0E39"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4C0E39"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4C0E39">
        <w:rPr>
          <w:rFonts w:ascii="GHEA Grapalat" w:hAnsi="GHEA Grapalat"/>
          <w:color w:val="000000" w:themeColor="text1"/>
        </w:rPr>
        <w:t xml:space="preserve"> </w:t>
      </w:r>
      <w:r w:rsidR="004C0E39" w:rsidRPr="00681C1F">
        <w:rPr>
          <w:rFonts w:ascii="GHEA Grapalat" w:hAnsi="GHEA Grapalat"/>
          <w:color w:val="000000" w:themeColor="text1"/>
        </w:rPr>
        <w:t>и договора(</w:t>
      </w:r>
      <w:r w:rsidR="004C0E39">
        <w:rPr>
          <w:rFonts w:ascii="GHEA Grapalat" w:hAnsi="GHEA Grapalat"/>
          <w:color w:val="000000" w:themeColor="text1"/>
        </w:rPr>
        <w:t>предоплаты</w:t>
      </w:r>
      <w:r w:rsidR="004C0E39" w:rsidRPr="00681C1F">
        <w:rPr>
          <w:rFonts w:ascii="GHEA Grapalat" w:hAnsi="GHEA Grapalat"/>
          <w:color w:val="000000" w:themeColor="text1"/>
        </w:rPr>
        <w:t>)</w:t>
      </w:r>
      <w:r w:rsidR="004C0E39">
        <w:rPr>
          <w:rFonts w:ascii="GHEA Grapalat" w:hAnsi="GHEA Grapalat"/>
          <w:color w:val="000000" w:themeColor="text1"/>
        </w:rPr>
        <w:t xml:space="preserve">. </w:t>
      </w:r>
      <w:r w:rsidR="00B23A55">
        <w:rPr>
          <w:rFonts w:ascii="GHEA Grapalat" w:hAnsi="GHEA Grapalat"/>
          <w:color w:val="000000" w:themeColor="text1"/>
          <w:vertAlign w:val="superscript"/>
        </w:rPr>
        <w:t>11</w:t>
      </w:r>
      <w:r w:rsidR="004C0E39" w:rsidRPr="00415858">
        <w:rPr>
          <w:rFonts w:ascii="GHEA Grapalat" w:hAnsi="GHEA Grapalat"/>
          <w:color w:val="000000" w:themeColor="text1"/>
          <w:vertAlign w:val="superscript"/>
        </w:rPr>
        <w:t>,1</w:t>
      </w:r>
      <w:r w:rsidRPr="009044F1">
        <w:rPr>
          <w:rFonts w:ascii="GHEA Grapalat" w:hAnsi="GHEA Grapalat"/>
        </w:rPr>
        <w:t>.</w:t>
      </w:r>
    </w:p>
    <w:p w:rsidR="00226D65" w:rsidRPr="000406CC" w:rsidRDefault="00A6609C" w:rsidP="00CF7623">
      <w:pPr>
        <w:widowControl w:val="0"/>
        <w:tabs>
          <w:tab w:val="left" w:pos="1276"/>
        </w:tabs>
        <w:spacing w:after="160"/>
        <w:ind w:firstLine="567"/>
        <w:jc w:val="both"/>
        <w:rPr>
          <w:rFonts w:ascii="GHEA Grapalat" w:hAnsi="GHEA Grapalat"/>
        </w:rPr>
      </w:pPr>
      <w:r w:rsidRPr="000406CC">
        <w:rPr>
          <w:rFonts w:ascii="GHEA Grapalat" w:hAnsi="GHEA Grapalat"/>
        </w:rPr>
        <w:t xml:space="preserve">10.2 </w:t>
      </w:r>
      <w:r w:rsidR="008C5F2A" w:rsidRPr="000406CC">
        <w:rPr>
          <w:rFonts w:ascii="GHEA Grapalat" w:hAnsi="GHEA Grapalat"/>
        </w:rPr>
        <w:t xml:space="preserve">Размер обеспечения квалификации равен </w:t>
      </w:r>
      <w:r w:rsidR="000E1AD4">
        <w:rPr>
          <w:rFonts w:ascii="GHEA Grapalat" w:hAnsi="GHEA Grapalat"/>
        </w:rPr>
        <w:t xml:space="preserve">пятнадцати </w:t>
      </w:r>
      <w:r w:rsidR="00BA3D6F">
        <w:rPr>
          <w:rFonts w:ascii="GHEA Grapalat" w:hAnsi="GHEA Grapalat"/>
        </w:rPr>
        <w:t>процентам</w:t>
      </w:r>
      <w:r w:rsidR="008C5F2A" w:rsidRPr="000406CC">
        <w:rPr>
          <w:rFonts w:ascii="GHEA Grapalat" w:hAnsi="GHEA Grapalat"/>
        </w:rPr>
        <w:t xml:space="preserve"> </w:t>
      </w:r>
      <w:r w:rsidR="004C0E39">
        <w:rPr>
          <w:rFonts w:ascii="GHEA Grapalat" w:hAnsi="GHEA Grapalat"/>
        </w:rPr>
        <w:t xml:space="preserve">от </w:t>
      </w:r>
      <w:r w:rsidR="004C0E39" w:rsidRPr="00123A23">
        <w:rPr>
          <w:rFonts w:ascii="GHEA Grapalat" w:hAnsi="GHEA Grapalat"/>
        </w:rPr>
        <w:t>цен</w:t>
      </w:r>
      <w:r w:rsidR="004C0E39">
        <w:rPr>
          <w:rFonts w:ascii="GHEA Grapalat" w:hAnsi="GHEA Grapalat"/>
        </w:rPr>
        <w:t>ы</w:t>
      </w:r>
      <w:r w:rsidR="004C0E39" w:rsidRPr="00123A23">
        <w:rPr>
          <w:rFonts w:ascii="GHEA Grapalat" w:hAnsi="GHEA Grapalat"/>
        </w:rPr>
        <w:t xml:space="preserve"> закупки </w:t>
      </w:r>
      <w:r w:rsidR="000E1AD4">
        <w:rPr>
          <w:rFonts w:ascii="GHEA Grapalat" w:hAnsi="GHEA Grapalat"/>
        </w:rPr>
        <w:t>услуг</w:t>
      </w:r>
      <w:r w:rsidR="004C0E39" w:rsidRPr="00123A23">
        <w:rPr>
          <w:rFonts w:ascii="GHEA Grapalat" w:hAnsi="GHEA Grapalat"/>
        </w:rPr>
        <w:t xml:space="preserve"> закуп</w:t>
      </w:r>
      <w:r w:rsidR="004C0E39">
        <w:rPr>
          <w:rFonts w:ascii="GHEA Grapalat" w:hAnsi="GHEA Grapalat"/>
        </w:rPr>
        <w:t>аемых</w:t>
      </w:r>
      <w:r w:rsidR="004C0E39" w:rsidRPr="00123A23">
        <w:rPr>
          <w:rFonts w:ascii="GHEA Grapalat" w:hAnsi="GHEA Grapalat"/>
        </w:rPr>
        <w:t xml:space="preserve"> в рамках данной процедуры</w:t>
      </w:r>
      <w:r w:rsidR="008C5F2A" w:rsidRPr="000406CC">
        <w:rPr>
          <w:rFonts w:ascii="GHEA Grapalat" w:hAnsi="GHEA Grapalat"/>
        </w:rPr>
        <w:t>.</w:t>
      </w:r>
      <w:r w:rsidR="004701DE">
        <w:rPr>
          <w:rFonts w:ascii="GHEA Grapalat" w:hAnsi="GHEA Grapalat"/>
        </w:rPr>
        <w:t xml:space="preserve"> </w:t>
      </w:r>
      <w:r w:rsidR="00CB6CA3" w:rsidRPr="002C42AD">
        <w:rPr>
          <w:rFonts w:ascii="GHEA Grapalat" w:hAnsi="GHEA Grapalat"/>
        </w:rPr>
        <w:t xml:space="preserve">Если цена закупки </w:t>
      </w:r>
      <w:r w:rsidR="00CB6CA3">
        <w:rPr>
          <w:rFonts w:ascii="GHEA Grapalat" w:hAnsi="GHEA Grapalat"/>
        </w:rPr>
        <w:t>услуг</w:t>
      </w:r>
      <w:r w:rsidR="00CB6CA3" w:rsidRPr="002C42AD">
        <w:rPr>
          <w:rFonts w:ascii="GHEA Grapalat" w:hAnsi="GHEA Grapalat"/>
        </w:rPr>
        <w:t xml:space="preserve"> меньше цены заключаемого договора, то размер обеспечения </w:t>
      </w:r>
      <w:r w:rsidR="00CB6CA3">
        <w:rPr>
          <w:rFonts w:ascii="GHEA Grapalat" w:hAnsi="GHEA Grapalat"/>
        </w:rPr>
        <w:t>квалификации</w:t>
      </w:r>
      <w:r w:rsidR="00CB6CA3" w:rsidRPr="002C42AD">
        <w:rPr>
          <w:rFonts w:ascii="GHEA Grapalat" w:hAnsi="GHEA Grapalat"/>
        </w:rPr>
        <w:t xml:space="preserve"> исчисляется в отношении цены договора</w:t>
      </w:r>
      <w:r w:rsidR="00CB6CA3">
        <w:rPr>
          <w:rFonts w:ascii="GHEA Grapalat" w:hAnsi="GHEA Grapalat"/>
        </w:rPr>
        <w:t>.</w:t>
      </w:r>
      <w:r w:rsidR="00621564">
        <w:rPr>
          <w:rFonts w:ascii="GHEA Grapalat" w:hAnsi="GHEA Grapalat"/>
        </w:rPr>
        <w:t xml:space="preserve"> </w:t>
      </w:r>
      <w:r w:rsidR="001647D2" w:rsidRPr="00CE081E">
        <w:rPr>
          <w:rFonts w:ascii="GHEA Grapalat" w:hAnsi="GHEA Grapalat"/>
        </w:rPr>
        <w:t xml:space="preserve">Обеспечение квалификации представляется в </w:t>
      </w:r>
      <w:r w:rsidR="004B6A49" w:rsidRPr="00CE081E">
        <w:rPr>
          <w:rFonts w:ascii="GHEA Grapalat" w:hAnsi="GHEA Grapalat"/>
        </w:rPr>
        <w:t>виде</w:t>
      </w:r>
      <w:r w:rsidR="001647D2" w:rsidRPr="00CE081E">
        <w:rPr>
          <w:rFonts w:ascii="GHEA Grapalat" w:hAnsi="GHEA Grapalat"/>
        </w:rPr>
        <w:t xml:space="preserve"> </w:t>
      </w:r>
      <w:r w:rsidR="00133EDA" w:rsidRPr="00CE081E">
        <w:rPr>
          <w:rFonts w:ascii="GHEA Grapalat" w:hAnsi="GHEA Grapalat"/>
        </w:rPr>
        <w:t>соглашения о неустойке</w:t>
      </w:r>
      <w:r w:rsidR="00133EDA" w:rsidRPr="00174059">
        <w:rPr>
          <w:rFonts w:ascii="GHEA Grapalat" w:hAnsi="GHEA Grapalat"/>
        </w:rPr>
        <w:t xml:space="preserve"> (приложение 4. 2) или наличных денег, или гарантий, предоставленных банками</w:t>
      </w:r>
      <w:r w:rsidR="00B26643" w:rsidRPr="000406CC">
        <w:rPr>
          <w:rFonts w:ascii="GHEA Grapalat" w:hAnsi="GHEA Grapalat"/>
        </w:rPr>
        <w:t>. Причем  обеспечение</w:t>
      </w:r>
      <w:r w:rsidR="001647D2" w:rsidRPr="000406CC">
        <w:rPr>
          <w:rFonts w:ascii="GHEA Grapalat" w:hAnsi="GHEA Grapalat"/>
        </w:rPr>
        <w:t xml:space="preserve"> должно быть действительным как минимум включительно до </w:t>
      </w:r>
      <w:r w:rsidR="00611884">
        <w:rPr>
          <w:rFonts w:ascii="GHEA Grapalat" w:hAnsi="GHEA Grapalat"/>
        </w:rPr>
        <w:t>20</w:t>
      </w:r>
      <w:r w:rsidR="001647D2" w:rsidRPr="000406CC">
        <w:rPr>
          <w:rFonts w:ascii="GHEA Grapalat" w:hAnsi="GHEA Grapalat"/>
        </w:rPr>
        <w:t xml:space="preserve">-го рабочего дня, следующего за днем полного принятия заказчиком результата выполнения </w:t>
      </w:r>
      <w:r w:rsidR="002649BD" w:rsidRPr="000406CC">
        <w:rPr>
          <w:rFonts w:ascii="GHEA Grapalat" w:hAnsi="GHEA Grapalat"/>
        </w:rPr>
        <w:t>договора</w:t>
      </w:r>
      <w:r w:rsidR="0086443A">
        <w:rPr>
          <w:rFonts w:ascii="GHEA Grapalat" w:hAnsi="GHEA Grapalat"/>
        </w:rPr>
        <w:t>.</w:t>
      </w:r>
      <w:r w:rsidR="00997FFE">
        <w:rPr>
          <w:rFonts w:ascii="GHEA Grapalat" w:hAnsi="GHEA Grapalat"/>
        </w:rPr>
        <w:t xml:space="preserve"> </w:t>
      </w:r>
      <w:r w:rsidR="00997FFE" w:rsidRPr="00C256E1">
        <w:rPr>
          <w:rFonts w:ascii="GHEA Grapalat" w:hAnsi="GHEA Grapalat"/>
          <w:vertAlign w:val="superscript"/>
        </w:rPr>
        <w:t>12</w:t>
      </w:r>
      <w:r w:rsidR="0086443A">
        <w:rPr>
          <w:rFonts w:ascii="GHEA Grapalat" w:hAnsi="GHEA Grapalat"/>
          <w:vertAlign w:val="superscript"/>
        </w:rPr>
        <w:t>.1</w:t>
      </w:r>
      <w:r w:rsidR="00CF7623" w:rsidRPr="000406CC">
        <w:rPr>
          <w:rFonts w:ascii="GHEA Grapalat" w:hAnsi="GHEA Grapalat"/>
        </w:rPr>
        <w:t xml:space="preserve"> </w:t>
      </w:r>
    </w:p>
    <w:p w:rsidR="00CF7623" w:rsidRPr="000406CC" w:rsidRDefault="00CF7623" w:rsidP="00CF7623">
      <w:pPr>
        <w:widowControl w:val="0"/>
        <w:tabs>
          <w:tab w:val="left" w:pos="1276"/>
        </w:tabs>
        <w:spacing w:after="160"/>
        <w:ind w:firstLine="567"/>
        <w:jc w:val="both"/>
        <w:rPr>
          <w:rFonts w:ascii="GHEA Grapalat" w:hAnsi="GHEA Grapalat" w:cs="Sylfaen"/>
        </w:rPr>
      </w:pPr>
      <w:r w:rsidRPr="000406CC">
        <w:rPr>
          <w:rFonts w:ascii="GHEA Grapalat" w:hAnsi="GHEA Grapalat" w:cs="Sylfaen"/>
        </w:rPr>
        <w:lastRenderedPageBreak/>
        <w:t xml:space="preserve">Если процедура закупки организована </w:t>
      </w:r>
      <w:r w:rsidR="001739E4">
        <w:rPr>
          <w:rFonts w:ascii="GHEA Grapalat" w:hAnsi="GHEA Grapalat" w:cs="Sylfaen"/>
        </w:rPr>
        <w:t>по</w:t>
      </w:r>
      <w:r w:rsidR="001739E4" w:rsidRPr="000406CC">
        <w:rPr>
          <w:rFonts w:ascii="GHEA Grapalat" w:hAnsi="GHEA Grapalat" w:cs="Sylfaen"/>
        </w:rPr>
        <w:t xml:space="preserve"> лота</w:t>
      </w:r>
      <w:r w:rsidR="001739E4">
        <w:rPr>
          <w:rFonts w:ascii="GHEA Grapalat" w:hAnsi="GHEA Grapalat" w:cs="Sylfaen"/>
        </w:rPr>
        <w:t>м</w:t>
      </w:r>
      <w:r w:rsidR="001739E4" w:rsidRPr="000406CC">
        <w:rPr>
          <w:rFonts w:ascii="GHEA Grapalat" w:hAnsi="GHEA Grapalat" w:cs="Sylfaen"/>
        </w:rPr>
        <w:t xml:space="preserve"> </w:t>
      </w:r>
      <w:r w:rsidRPr="000406CC">
        <w:rPr>
          <w:rFonts w:ascii="GHEA Grapalat" w:hAnsi="GHEA Grapalat" w:cs="Sylfaen"/>
        </w:rPr>
        <w:t>и участник признается отобранным участником по более чем одному лоту</w:t>
      </w:r>
      <w:r w:rsidR="001739E4">
        <w:rPr>
          <w:rFonts w:ascii="GHEA Grapalat" w:hAnsi="GHEA Grapalat" w:cs="Sylfaen"/>
        </w:rPr>
        <w:t xml:space="preserve">, то </w:t>
      </w:r>
      <w:r w:rsidR="001739E4" w:rsidRPr="00D91525">
        <w:rPr>
          <w:rFonts w:ascii="GHEA Grapalat" w:hAnsi="GHEA Grapalat" w:cs="Sylfaen"/>
        </w:rPr>
        <w:t>он может предоставить</w:t>
      </w:r>
      <w:r w:rsidR="001739E4">
        <w:rPr>
          <w:rFonts w:ascii="GHEA Grapalat" w:hAnsi="GHEA Grapalat" w:cs="Sylfaen"/>
        </w:rPr>
        <w:t xml:space="preserve"> обеспечение квалификации как </w:t>
      </w:r>
      <w:r w:rsidR="001739E4" w:rsidRPr="009044F1">
        <w:rPr>
          <w:rFonts w:ascii="GHEA Grapalat" w:hAnsi="GHEA Grapalat"/>
        </w:rPr>
        <w:t xml:space="preserve">для каждого лота в отдельности, так и </w:t>
      </w:r>
      <w:r w:rsidR="001739E4">
        <w:rPr>
          <w:rFonts w:ascii="GHEA Grapalat" w:hAnsi="GHEA Grapalat"/>
        </w:rPr>
        <w:t xml:space="preserve">одно обеспечение - </w:t>
      </w:r>
      <w:r w:rsidR="001739E4" w:rsidRPr="009044F1">
        <w:rPr>
          <w:rFonts w:ascii="GHEA Grapalat" w:hAnsi="GHEA Grapalat"/>
        </w:rPr>
        <w:t>для всех лотов</w:t>
      </w:r>
      <w:r w:rsidR="001739E4">
        <w:rPr>
          <w:rFonts w:ascii="GHEA Grapalat" w:hAnsi="GHEA Grapalat"/>
        </w:rPr>
        <w:t xml:space="preserve">. </w:t>
      </w:r>
      <w:r w:rsidR="001739E4" w:rsidRPr="00F905E0">
        <w:rPr>
          <w:rFonts w:ascii="GHEA Grapalat" w:hAnsi="GHEA Grapalat"/>
        </w:rPr>
        <w:t>При представлении одного обеспечения квалификаци</w:t>
      </w:r>
      <w:r w:rsidR="001739E4">
        <w:rPr>
          <w:rFonts w:ascii="GHEA Grapalat" w:hAnsi="GHEA Grapalat"/>
        </w:rPr>
        <w:t>и</w:t>
      </w:r>
      <w:r w:rsidR="001739E4" w:rsidRPr="00F905E0">
        <w:rPr>
          <w:rFonts w:ascii="GHEA Grapalat" w:hAnsi="GHEA Grapalat"/>
        </w:rPr>
        <w:t xml:space="preserve"> его сумма исчисляется </w:t>
      </w:r>
      <w:r w:rsidR="001739E4">
        <w:rPr>
          <w:rFonts w:ascii="GHEA Grapalat" w:hAnsi="GHEA Grapalat"/>
        </w:rPr>
        <w:t xml:space="preserve">по отношению </w:t>
      </w:r>
      <w:r w:rsidR="001739E4" w:rsidRPr="00F905E0">
        <w:rPr>
          <w:rFonts w:ascii="GHEA Grapalat" w:hAnsi="GHEA Grapalat"/>
        </w:rPr>
        <w:t xml:space="preserve">к общей </w:t>
      </w:r>
      <w:r w:rsidR="008E5F46">
        <w:rPr>
          <w:rFonts w:ascii="GHEA Grapalat" w:hAnsi="GHEA Grapalat"/>
        </w:rPr>
        <w:t xml:space="preserve">сумме цен закупок представленных лотов, </w:t>
      </w:r>
      <w:r w:rsidR="008E5F46">
        <w:rPr>
          <w:rFonts w:ascii="GHEA Grapalat" w:hAnsi="GHEA Grapalat" w:cs="Sylfaen"/>
        </w:rPr>
        <w:t>с учетом требований абзаца «в» подпункта 1 пункта 32 Порядка</w:t>
      </w:r>
      <w:r w:rsidR="00EE3925">
        <w:rPr>
          <w:rFonts w:ascii="GHEA Grapalat" w:hAnsi="GHEA Grapalat"/>
          <w:color w:val="000000" w:themeColor="text1"/>
        </w:rPr>
        <w:t>.</w:t>
      </w:r>
      <w:r w:rsidRPr="000406C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0406CC">
        <w:rPr>
          <w:rFonts w:ascii="Courier New" w:hAnsi="Courier New" w:cs="Courier New"/>
        </w:rPr>
        <w:t> </w:t>
      </w:r>
      <w:r w:rsidRPr="000406CC">
        <w:rPr>
          <w:rFonts w:ascii="GHEA Grapalat" w:hAnsi="GHEA Grapalat" w:cs="Sylfaen"/>
        </w:rPr>
        <w:t>«900008000698» открытый в Центральном казначействе на имя уполномоченного органа.</w:t>
      </w:r>
    </w:p>
    <w:p w:rsidR="000C328E" w:rsidRPr="000406CC" w:rsidRDefault="000C328E" w:rsidP="00CF7623">
      <w:pPr>
        <w:widowControl w:val="0"/>
        <w:tabs>
          <w:tab w:val="left" w:pos="1276"/>
        </w:tabs>
        <w:spacing w:after="160"/>
        <w:ind w:firstLine="567"/>
        <w:jc w:val="both"/>
        <w:rPr>
          <w:rFonts w:ascii="GHEA Grapalat" w:hAnsi="GHEA Grapalat" w:cs="Sylfaen"/>
        </w:rPr>
      </w:pPr>
      <w:r w:rsidRPr="000406CC">
        <w:rPr>
          <w:rFonts w:ascii="GHEA Grapalat" w:hAnsi="GHEA Grapalat" w:cs="Sylfaen"/>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406CC">
        <w:rPr>
          <w:rFonts w:ascii="GHEA Grapalat" w:hAnsi="GHEA Grapalat" w:cs="Sylfaen"/>
        </w:rPr>
        <w:t>договора</w:t>
      </w:r>
      <w:r w:rsidRPr="000406CC">
        <w:rPr>
          <w:rFonts w:ascii="GHEA Grapalat" w:hAnsi="GHEA Grapalat" w:cs="Sylfaen"/>
        </w:rPr>
        <w:t>.</w:t>
      </w:r>
    </w:p>
    <w:p w:rsidR="002C4FA1" w:rsidRDefault="00CF7623" w:rsidP="00CF7623">
      <w:pPr>
        <w:widowControl w:val="0"/>
        <w:tabs>
          <w:tab w:val="left" w:pos="1276"/>
        </w:tabs>
        <w:spacing w:after="160"/>
        <w:ind w:firstLine="567"/>
        <w:jc w:val="both"/>
        <w:rPr>
          <w:rFonts w:ascii="GHEA Grapalat" w:hAnsi="GHEA Grapalat"/>
        </w:rPr>
      </w:pPr>
      <w:r w:rsidRPr="00692995">
        <w:rPr>
          <w:rFonts w:ascii="GHEA Grapalat" w:hAnsi="GHEA Grapalat"/>
        </w:rPr>
        <w:t xml:space="preserve">Если выполнение договора поэтапное и выполнение каждого этапа </w:t>
      </w:r>
      <w:r w:rsidR="00830700" w:rsidRPr="00692995">
        <w:rPr>
          <w:rFonts w:ascii="GHEA Grapalat" w:hAnsi="GHEA Grapalat"/>
        </w:rPr>
        <w:t xml:space="preserve">непосредственно не взаимосвязано </w:t>
      </w:r>
      <w:r w:rsidRPr="00692995">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935401">
        <w:rPr>
          <w:rFonts w:ascii="GHEA Grapalat" w:hAnsi="GHEA Grapalat"/>
        </w:rPr>
        <w:t>каждого этапа сумма обеспечения квалификации уменьшается в пропорции, исчисленной в отношении суммы этого этапа</w:t>
      </w:r>
      <w:r w:rsidR="007B5EC3">
        <w:rPr>
          <w:rFonts w:ascii="GHEA Grapalat" w:hAnsi="GHEA Grapalat"/>
        </w:rPr>
        <w:t>.</w:t>
      </w:r>
    </w:p>
    <w:p w:rsidR="00CF7623" w:rsidRPr="009D0F48" w:rsidRDefault="006574FF" w:rsidP="00CF7623">
      <w:pPr>
        <w:widowControl w:val="0"/>
        <w:tabs>
          <w:tab w:val="left" w:pos="1276"/>
        </w:tabs>
        <w:spacing w:after="160"/>
        <w:ind w:firstLine="567"/>
        <w:jc w:val="both"/>
        <w:rPr>
          <w:ins w:id="15" w:author="Inesa Kocharyan" w:date="2021-03-29T17:41:00Z"/>
          <w:rFonts w:ascii="GHEA Grapalat" w:hAnsi="GHEA Grapalat"/>
          <w:sz w:val="18"/>
          <w:szCs w:val="18"/>
        </w:rPr>
      </w:pPr>
      <w:r w:rsidRPr="009D0F48">
        <w:rPr>
          <w:rFonts w:ascii="GHEA Grapalat" w:hAnsi="GHEA Grapalat"/>
          <w:sz w:val="18"/>
          <w:szCs w:val="18"/>
        </w:rPr>
        <w:t>--------------------------</w:t>
      </w:r>
      <w:r w:rsidR="00CF7623" w:rsidRPr="009D0F48">
        <w:rPr>
          <w:rFonts w:ascii="GHEA Grapalat" w:hAnsi="GHEA Grapalat"/>
          <w:sz w:val="18"/>
          <w:szCs w:val="18"/>
        </w:rPr>
        <w:t xml:space="preserve"> </w:t>
      </w:r>
    </w:p>
    <w:p w:rsidR="004C0E39" w:rsidRPr="009D0F48" w:rsidRDefault="00B23A55" w:rsidP="004C0E39">
      <w:pPr>
        <w:pStyle w:val="FootnoteText"/>
        <w:jc w:val="both"/>
        <w:rPr>
          <w:rFonts w:ascii="GHEA Grapalat" w:hAnsi="GHEA Grapalat"/>
          <w:i/>
          <w:sz w:val="18"/>
          <w:szCs w:val="18"/>
        </w:rPr>
      </w:pPr>
      <w:r w:rsidRPr="009D0F48">
        <w:rPr>
          <w:rFonts w:ascii="GHEA Grapalat" w:hAnsi="GHEA Grapalat"/>
          <w:i/>
          <w:sz w:val="18"/>
          <w:szCs w:val="18"/>
          <w:vertAlign w:val="superscript"/>
        </w:rPr>
        <w:t>11</w:t>
      </w:r>
      <w:r w:rsidR="004C0E39" w:rsidRPr="009D0F48">
        <w:rPr>
          <w:rFonts w:ascii="GHEA Grapalat" w:hAnsi="GHEA Grapalat"/>
          <w:i/>
          <w:sz w:val="18"/>
          <w:szCs w:val="18"/>
          <w:vertAlign w:val="superscript"/>
        </w:rPr>
        <w:t>.1</w:t>
      </w:r>
      <w:r w:rsidR="004C0E39" w:rsidRPr="009D0F48">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C0E39" w:rsidRPr="009D0F48" w:rsidRDefault="004C0E39" w:rsidP="004C0E39">
      <w:pPr>
        <w:pStyle w:val="FootnoteText"/>
        <w:jc w:val="both"/>
        <w:rPr>
          <w:rFonts w:ascii="GHEA Grapalat" w:hAnsi="GHEA Grapalat"/>
          <w:i/>
          <w:sz w:val="18"/>
          <w:szCs w:val="18"/>
        </w:rPr>
      </w:pPr>
      <w:r w:rsidRPr="009D0F48">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C0E39" w:rsidRPr="009D0F48" w:rsidRDefault="004C0E39" w:rsidP="004C0E39">
      <w:pPr>
        <w:pStyle w:val="FootnoteText"/>
        <w:jc w:val="both"/>
        <w:rPr>
          <w:rFonts w:ascii="GHEA Grapalat" w:hAnsi="GHEA Grapalat"/>
          <w:i/>
          <w:sz w:val="18"/>
          <w:szCs w:val="18"/>
        </w:rPr>
      </w:pPr>
      <w:r w:rsidRPr="009D0F48">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9D0F48">
        <w:rPr>
          <w:sz w:val="18"/>
          <w:szCs w:val="18"/>
        </w:rPr>
        <w:t xml:space="preserve"> </w:t>
      </w:r>
      <w:r w:rsidRPr="009D0F48">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rsidR="004C0E39" w:rsidRPr="009D0F48" w:rsidRDefault="004C0E39" w:rsidP="00832AB3">
      <w:pPr>
        <w:pStyle w:val="FootnoteText"/>
        <w:jc w:val="both"/>
        <w:rPr>
          <w:ins w:id="16" w:author="Vardan" w:date="2022-05-29T22:18:00Z"/>
          <w:rFonts w:ascii="GHEA Grapalat" w:hAnsi="GHEA Grapalat"/>
          <w:i/>
          <w:sz w:val="18"/>
          <w:szCs w:val="18"/>
        </w:rPr>
      </w:pPr>
    </w:p>
    <w:p w:rsidR="00832AB3" w:rsidRPr="009D0F48" w:rsidRDefault="00832AB3" w:rsidP="00832AB3">
      <w:pPr>
        <w:pStyle w:val="FootnoteText"/>
        <w:jc w:val="both"/>
        <w:rPr>
          <w:rFonts w:ascii="GHEA Grapalat" w:hAnsi="GHEA Grapalat"/>
          <w:i/>
          <w:sz w:val="18"/>
          <w:szCs w:val="18"/>
        </w:rPr>
      </w:pPr>
      <w:r w:rsidRPr="009D0F48">
        <w:rPr>
          <w:rFonts w:ascii="GHEA Grapalat" w:hAnsi="GHEA Grapalat"/>
          <w:i/>
          <w:sz w:val="18"/>
          <w:szCs w:val="18"/>
          <w:vertAlign w:val="superscript"/>
        </w:rPr>
        <w:t>12</w:t>
      </w:r>
      <w:r w:rsidR="003F70BF" w:rsidRPr="009D0F48">
        <w:rPr>
          <w:rFonts w:ascii="GHEA Grapalat" w:hAnsi="GHEA Grapalat"/>
          <w:i/>
          <w:sz w:val="18"/>
          <w:szCs w:val="18"/>
          <w:vertAlign w:val="superscript"/>
        </w:rPr>
        <w:t>.</w:t>
      </w:r>
      <w:r w:rsidR="005E226D" w:rsidRPr="009D0F48">
        <w:rPr>
          <w:rFonts w:ascii="GHEA Grapalat" w:hAnsi="GHEA Grapalat"/>
          <w:i/>
          <w:sz w:val="18"/>
          <w:szCs w:val="18"/>
          <w:vertAlign w:val="superscript"/>
        </w:rPr>
        <w:t>1</w:t>
      </w:r>
      <w:r w:rsidR="005E226D" w:rsidRPr="009D0F48">
        <w:rPr>
          <w:rFonts w:ascii="GHEA Grapalat" w:hAnsi="GHEA Grapalat"/>
          <w:i/>
          <w:sz w:val="18"/>
          <w:szCs w:val="18"/>
        </w:rPr>
        <w:t xml:space="preserve"> </w:t>
      </w:r>
      <w:r w:rsidRPr="009D0F48">
        <w:rPr>
          <w:rFonts w:ascii="GHEA Grapalat" w:hAnsi="GHEA Grapalat"/>
          <w:i/>
          <w:sz w:val="18"/>
          <w:szCs w:val="18"/>
        </w:rPr>
        <w:t>Если цена</w:t>
      </w:r>
      <w:r w:rsidR="005E226D" w:rsidRPr="009D0F48">
        <w:rPr>
          <w:rFonts w:ascii="GHEA Grapalat" w:hAnsi="GHEA Grapalat"/>
          <w:i/>
          <w:sz w:val="18"/>
          <w:szCs w:val="18"/>
        </w:rPr>
        <w:t xml:space="preserve"> </w:t>
      </w:r>
      <w:r w:rsidR="004C0E39" w:rsidRPr="009D0F48">
        <w:rPr>
          <w:rFonts w:ascii="GHEA Grapalat" w:hAnsi="GHEA Grapalat"/>
          <w:i/>
          <w:sz w:val="18"/>
          <w:szCs w:val="18"/>
        </w:rPr>
        <w:t>закупки</w:t>
      </w:r>
      <w:r w:rsidRPr="009D0F48">
        <w:rPr>
          <w:rFonts w:ascii="GHEA Grapalat" w:hAnsi="GHEA Grapalat"/>
          <w:i/>
          <w:sz w:val="18"/>
          <w:szCs w:val="18"/>
        </w:rPr>
        <w:t xml:space="preserve"> данного лота по заявке на закупку</w:t>
      </w:r>
      <w:r w:rsidR="005E226D" w:rsidRPr="009D0F48">
        <w:rPr>
          <w:rFonts w:ascii="GHEA Grapalat" w:hAnsi="GHEA Grapalat"/>
          <w:i/>
          <w:sz w:val="18"/>
          <w:szCs w:val="18"/>
        </w:rPr>
        <w:t>:</w:t>
      </w:r>
    </w:p>
    <w:p w:rsidR="00E8513D" w:rsidRPr="009D0F48" w:rsidRDefault="00E8513D" w:rsidP="00832AB3">
      <w:pPr>
        <w:pStyle w:val="FootnoteText"/>
        <w:jc w:val="both"/>
        <w:rPr>
          <w:rFonts w:ascii="GHEA Grapalat" w:hAnsi="GHEA Grapalat"/>
          <w:i/>
          <w:sz w:val="18"/>
          <w:szCs w:val="18"/>
        </w:rPr>
      </w:pPr>
      <w:r w:rsidRPr="009D0F48">
        <w:rPr>
          <w:rFonts w:ascii="GHEA Grapalat" w:hAnsi="GHEA Grapalat"/>
          <w:i/>
          <w:sz w:val="18"/>
          <w:szCs w:val="18"/>
        </w:rPr>
        <w:t xml:space="preserve">-не превышает </w:t>
      </w:r>
      <w:r w:rsidR="009862A0" w:rsidRPr="009D0F48">
        <w:rPr>
          <w:rFonts w:ascii="GHEA Grapalat" w:hAnsi="GHEA Grapalat"/>
          <w:i/>
          <w:sz w:val="18"/>
          <w:szCs w:val="18"/>
        </w:rPr>
        <w:t>восьмидесятикратный</w:t>
      </w:r>
      <w:r w:rsidRPr="009D0F48">
        <w:rPr>
          <w:rFonts w:ascii="GHEA Grapalat" w:hAnsi="GHEA Grapalat"/>
          <w:i/>
          <w:sz w:val="18"/>
          <w:szCs w:val="18"/>
        </w:rPr>
        <w:t xml:space="preserve">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D0F48">
        <w:rPr>
          <w:rFonts w:ascii="Cambria Math" w:hAnsi="Cambria Math" w:cs="Cambria Math"/>
          <w:i/>
          <w:sz w:val="18"/>
          <w:szCs w:val="18"/>
        </w:rPr>
        <w:t>․</w:t>
      </w:r>
    </w:p>
    <w:p w:rsidR="00E96941" w:rsidRPr="009D0F48" w:rsidRDefault="00832AB3" w:rsidP="00E96941">
      <w:pPr>
        <w:pStyle w:val="FootnoteText"/>
        <w:jc w:val="both"/>
        <w:rPr>
          <w:rFonts w:ascii="GHEA Grapalat" w:hAnsi="GHEA Grapalat"/>
          <w:i/>
          <w:sz w:val="18"/>
          <w:szCs w:val="18"/>
        </w:rPr>
      </w:pPr>
      <w:r w:rsidRPr="009D0F48">
        <w:rPr>
          <w:rFonts w:ascii="GHEA Grapalat" w:hAnsi="GHEA Grapalat"/>
          <w:i/>
          <w:sz w:val="18"/>
          <w:szCs w:val="18"/>
        </w:rPr>
        <w:t xml:space="preserve">- </w:t>
      </w:r>
      <w:r w:rsidR="00E96941" w:rsidRPr="009D0F48">
        <w:rPr>
          <w:rFonts w:ascii="GHEA Grapalat" w:hAnsi="GHEA Grapalat"/>
          <w:i/>
          <w:sz w:val="18"/>
          <w:szCs w:val="18"/>
        </w:rPr>
        <w:t xml:space="preserve">не превышает </w:t>
      </w:r>
      <w:r w:rsidR="009862A0" w:rsidRPr="009D0F48">
        <w:rPr>
          <w:rFonts w:ascii="GHEA Grapalat" w:hAnsi="GHEA Grapalat"/>
          <w:i/>
          <w:sz w:val="18"/>
          <w:szCs w:val="18"/>
        </w:rPr>
        <w:t>восьмидесятикратный</w:t>
      </w:r>
      <w:r w:rsidR="00E96941" w:rsidRPr="009D0F48">
        <w:rPr>
          <w:rFonts w:ascii="GHEA Grapalat" w:hAnsi="GHEA Grapalat"/>
          <w:i/>
          <w:sz w:val="18"/>
          <w:szCs w:val="18"/>
        </w:rPr>
        <w:t xml:space="preserve"> 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w:t>
      </w:r>
      <w:r w:rsidR="005537F6" w:rsidRPr="009D0F48">
        <w:rPr>
          <w:rFonts w:ascii="GHEA Grapalat" w:hAnsi="GHEA Grapalat"/>
          <w:i/>
          <w:sz w:val="18"/>
          <w:szCs w:val="18"/>
        </w:rPr>
        <w:t xml:space="preserve"> соглашения о неустойке</w:t>
      </w:r>
      <w:r w:rsidR="00E96941" w:rsidRPr="009D0F48">
        <w:rPr>
          <w:rFonts w:ascii="GHEA Grapalat" w:hAnsi="GHEA Grapalat"/>
          <w:i/>
          <w:sz w:val="18"/>
          <w:szCs w:val="18"/>
        </w:rPr>
        <w:t xml:space="preserve"> (приложение 4</w:t>
      </w:r>
      <w:del w:id="17" w:author="Vardan" w:date="2022-10-29T22:38:00Z">
        <w:r w:rsidR="00E96941" w:rsidRPr="009D0F48" w:rsidDel="00F11926">
          <w:rPr>
            <w:rFonts w:ascii="Cambria Math" w:hAnsi="Cambria Math" w:cs="Cambria Math"/>
            <w:i/>
            <w:sz w:val="18"/>
            <w:szCs w:val="18"/>
          </w:rPr>
          <w:delText>․</w:delText>
        </w:r>
      </w:del>
      <w:ins w:id="18" w:author="Vardan" w:date="2022-10-29T22:38:00Z">
        <w:r w:rsidR="00F11926" w:rsidRPr="009D0F48">
          <w:rPr>
            <w:rFonts w:ascii="Cambria Math" w:hAnsi="Cambria Math" w:cs="Cambria Math"/>
            <w:i/>
            <w:sz w:val="18"/>
            <w:szCs w:val="18"/>
          </w:rPr>
          <w:t>.</w:t>
        </w:r>
      </w:ins>
      <w:r w:rsidR="00E96941" w:rsidRPr="009D0F48">
        <w:rPr>
          <w:rFonts w:ascii="GHEA Grapalat" w:hAnsi="GHEA Grapalat"/>
          <w:i/>
          <w:sz w:val="18"/>
          <w:szCs w:val="18"/>
        </w:rPr>
        <w:t xml:space="preserve">2) </w:t>
      </w:r>
      <w:r w:rsidR="00E96941" w:rsidRPr="009D0F48">
        <w:rPr>
          <w:rFonts w:ascii="GHEA Grapalat" w:hAnsi="GHEA Grapalat" w:cs="GHEA Grapalat"/>
          <w:i/>
          <w:sz w:val="18"/>
          <w:szCs w:val="18"/>
        </w:rPr>
        <w:t>или</w:t>
      </w:r>
      <w:r w:rsidR="00E96941" w:rsidRPr="009D0F48">
        <w:rPr>
          <w:rFonts w:ascii="GHEA Grapalat" w:hAnsi="GHEA Grapalat"/>
          <w:i/>
          <w:sz w:val="18"/>
          <w:szCs w:val="18"/>
        </w:rPr>
        <w:t xml:space="preserve">", </w:t>
      </w:r>
      <w:r w:rsidR="00E96941" w:rsidRPr="009D0F48">
        <w:rPr>
          <w:rFonts w:ascii="GHEA Grapalat" w:hAnsi="GHEA Grapalat" w:cs="GHEA Grapalat"/>
          <w:i/>
          <w:sz w:val="18"/>
          <w:szCs w:val="18"/>
        </w:rPr>
        <w:t>а</w:t>
      </w:r>
      <w:r w:rsidR="00E96941" w:rsidRPr="009D0F48">
        <w:rPr>
          <w:rFonts w:ascii="GHEA Grapalat" w:hAnsi="GHEA Grapalat"/>
          <w:i/>
          <w:sz w:val="18"/>
          <w:szCs w:val="18"/>
        </w:rPr>
        <w:t xml:space="preserve"> </w:t>
      </w:r>
      <w:r w:rsidR="00E96941" w:rsidRPr="009D0F48">
        <w:rPr>
          <w:rFonts w:ascii="GHEA Grapalat" w:hAnsi="GHEA Grapalat" w:cs="GHEA Grapalat"/>
          <w:i/>
          <w:sz w:val="18"/>
          <w:szCs w:val="18"/>
        </w:rPr>
        <w:t>число</w:t>
      </w:r>
      <w:r w:rsidR="00E96941" w:rsidRPr="009D0F48">
        <w:rPr>
          <w:rFonts w:ascii="GHEA Grapalat" w:hAnsi="GHEA Grapalat"/>
          <w:i/>
          <w:sz w:val="18"/>
          <w:szCs w:val="18"/>
        </w:rPr>
        <w:t xml:space="preserve"> " 20 "</w:t>
      </w:r>
      <w:r w:rsidR="00E96941" w:rsidRPr="009D0F48">
        <w:rPr>
          <w:rFonts w:ascii="GHEA Grapalat" w:hAnsi="GHEA Grapalat" w:cs="GHEA Grapalat"/>
          <w:i/>
          <w:sz w:val="18"/>
          <w:szCs w:val="18"/>
        </w:rPr>
        <w:t>заменяется</w:t>
      </w:r>
      <w:r w:rsidR="00E96941" w:rsidRPr="009D0F48">
        <w:rPr>
          <w:rFonts w:ascii="GHEA Grapalat" w:hAnsi="GHEA Grapalat"/>
          <w:i/>
          <w:sz w:val="18"/>
          <w:szCs w:val="18"/>
        </w:rPr>
        <w:t xml:space="preserve"> </w:t>
      </w:r>
      <w:r w:rsidR="005A2C26" w:rsidRPr="009D0F48">
        <w:rPr>
          <w:rFonts w:ascii="GHEA Grapalat" w:hAnsi="GHEA Grapalat"/>
          <w:i/>
          <w:sz w:val="18"/>
          <w:szCs w:val="18"/>
        </w:rPr>
        <w:t>числом</w:t>
      </w:r>
      <w:r w:rsidR="00E96941" w:rsidRPr="009D0F48">
        <w:rPr>
          <w:rFonts w:ascii="GHEA Grapalat" w:hAnsi="GHEA Grapalat"/>
          <w:i/>
          <w:sz w:val="18"/>
          <w:szCs w:val="18"/>
        </w:rPr>
        <w:t xml:space="preserve"> "90".</w:t>
      </w:r>
    </w:p>
    <w:p w:rsidR="00832AB3" w:rsidRPr="009D0F48" w:rsidRDefault="00832AB3" w:rsidP="00832AB3">
      <w:pPr>
        <w:pStyle w:val="FootnoteText"/>
        <w:jc w:val="both"/>
        <w:rPr>
          <w:rFonts w:ascii="GHEA Grapalat" w:hAnsi="GHEA Grapalat"/>
          <w:i/>
          <w:sz w:val="18"/>
          <w:szCs w:val="18"/>
        </w:rPr>
      </w:pPr>
      <w:r w:rsidRPr="009D0F48">
        <w:rPr>
          <w:rFonts w:ascii="GHEA Grapalat" w:hAnsi="GHEA Grapalat"/>
          <w:i/>
          <w:sz w:val="18"/>
          <w:szCs w:val="18"/>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D544C1" w:rsidRPr="00BC30EA" w:rsidRDefault="00D544C1" w:rsidP="00832AB3">
      <w:pPr>
        <w:pStyle w:val="FootnoteText"/>
        <w:jc w:val="both"/>
        <w:rPr>
          <w:rFonts w:ascii="GHEA Grapalat" w:hAnsi="GHEA Grapalat"/>
          <w:i/>
          <w:sz w:val="18"/>
          <w:szCs w:val="18"/>
        </w:rPr>
      </w:pPr>
    </w:p>
    <w:p w:rsidR="0035631F" w:rsidRDefault="00CF7623" w:rsidP="00B46D58">
      <w:pPr>
        <w:widowControl w:val="0"/>
        <w:tabs>
          <w:tab w:val="left" w:pos="1276"/>
        </w:tabs>
        <w:spacing w:after="160"/>
        <w:ind w:firstLine="567"/>
        <w:jc w:val="both"/>
        <w:rPr>
          <w:ins w:id="19" w:author="Vardan" w:date="2022-10-29T22:39:00Z"/>
          <w:rFonts w:ascii="GHEA Grapalat" w:hAnsi="GHEA Grapalat"/>
        </w:rPr>
      </w:pPr>
      <w:r w:rsidRPr="00692995">
        <w:rPr>
          <w:rFonts w:ascii="GHEA Grapalat" w:hAnsi="GHEA Grapalat" w:cs="Sylfaen"/>
        </w:rPr>
        <w:t>Обеспечение квалификации в виде</w:t>
      </w:r>
      <w:r w:rsidR="00223984">
        <w:rPr>
          <w:rFonts w:ascii="GHEA Grapalat" w:hAnsi="GHEA Grapalat" w:cs="Sylfaen"/>
        </w:rPr>
        <w:t xml:space="preserve"> банковской</w:t>
      </w:r>
      <w:r w:rsidRPr="00692995">
        <w:rPr>
          <w:rFonts w:ascii="GHEA Grapalat" w:hAnsi="GHEA Grapalat" w:cs="Sylfaen"/>
        </w:rPr>
        <w:t xml:space="preserve"> гарантии отобранный участник представляет согласно приложению 4 или приложению 4.1</w:t>
      </w:r>
      <w:r w:rsidR="00226D65" w:rsidRPr="00FE0498">
        <w:rPr>
          <w:rFonts w:ascii="GHEA Grapalat" w:hAnsi="GHEA Grapalat" w:cs="Sylfaen"/>
        </w:rPr>
        <w:t>.</w:t>
      </w:r>
      <w:r w:rsidR="008C0485" w:rsidRPr="00692995">
        <w:rPr>
          <w:rStyle w:val="FootnoteReference"/>
          <w:rFonts w:ascii="GHEA Grapalat" w:hAnsi="GHEA Grapalat"/>
        </w:rPr>
        <w:footnoteReference w:customMarkFollows="1" w:id="8"/>
        <w:t>12</w:t>
      </w:r>
      <w:r w:rsidR="00A6609C" w:rsidRPr="00692995">
        <w:rPr>
          <w:rFonts w:ascii="GHEA Grapalat" w:hAnsi="GHEA Grapalat"/>
        </w:rPr>
        <w:t xml:space="preserve"> </w:t>
      </w:r>
    </w:p>
    <w:p w:rsidR="006C7A9C" w:rsidRPr="00692995" w:rsidRDefault="006C7A9C" w:rsidP="00B46D5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xml:space="preserve">, </w:t>
      </w:r>
      <w:r w:rsidRPr="0014372B">
        <w:rPr>
          <w:rFonts w:ascii="GHEA Grapalat" w:hAnsi="GHEA Grapalat" w:cs="Sylfaen"/>
          <w:lang w:val="hy-AM"/>
        </w:rPr>
        <w:lastRenderedPageBreak/>
        <w:t>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1507C1">
        <w:rPr>
          <w:rFonts w:ascii="GHEA Grapalat" w:hAnsi="GHEA Grapalat"/>
        </w:rPr>
        <w:t>закупки</w:t>
      </w:r>
      <w:r w:rsidR="001507C1" w:rsidRPr="001775FE">
        <w:rPr>
          <w:rFonts w:ascii="GHEA Grapalat" w:hAnsi="GHEA Grapalat"/>
        </w:rPr>
        <w:t xml:space="preserve">. </w:t>
      </w:r>
      <w:r w:rsidR="001507C1" w:rsidRPr="002C42AD">
        <w:rPr>
          <w:rFonts w:ascii="GHEA Grapalat" w:hAnsi="GHEA Grapalat"/>
        </w:rPr>
        <w:t xml:space="preserve">Если цена закупки </w:t>
      </w:r>
      <w:r w:rsidR="009332D1">
        <w:rPr>
          <w:rFonts w:ascii="GHEA Grapalat" w:hAnsi="GHEA Grapalat"/>
        </w:rPr>
        <w:t>услуг</w:t>
      </w:r>
      <w:r w:rsidR="001507C1"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1D2159">
        <w:rPr>
          <w:rStyle w:val="FootnoteReference"/>
          <w:rFonts w:ascii="GHEA Grapalat" w:hAnsi="GHEA Grapalat"/>
        </w:rPr>
        <w:footnoteReference w:customMarkFollows="1" w:id="9"/>
        <w:t>13</w:t>
      </w:r>
      <w:r w:rsidR="00375E5E">
        <w:rPr>
          <w:rFonts w:ascii="GHEA Grapalat" w:hAnsi="GHEA Grapalat"/>
        </w:rPr>
        <w:t>.</w:t>
      </w:r>
    </w:p>
    <w:p w:rsidR="00E969ED" w:rsidRPr="00375987"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w:t>
      </w:r>
      <w:r w:rsidR="00653CFA">
        <w:rPr>
          <w:rFonts w:ascii="GHEA Grapalat" w:hAnsi="GHEA Grapalat"/>
        </w:rPr>
        <w:t>по</w:t>
      </w:r>
      <w:r w:rsidR="00653CFA" w:rsidRPr="0058395E">
        <w:rPr>
          <w:rFonts w:ascii="GHEA Grapalat" w:hAnsi="GHEA Grapalat"/>
        </w:rPr>
        <w:t xml:space="preserve"> </w:t>
      </w:r>
      <w:r w:rsidR="00653CFA">
        <w:rPr>
          <w:rFonts w:ascii="GHEA Grapalat" w:hAnsi="GHEA Grapalat"/>
        </w:rPr>
        <w:t>лотам</w:t>
      </w:r>
      <w:r w:rsidR="00653CFA" w:rsidRPr="0058395E">
        <w:rPr>
          <w:rFonts w:ascii="GHEA Grapalat" w:hAnsi="GHEA Grapalat"/>
        </w:rPr>
        <w:t xml:space="preserve"> </w:t>
      </w:r>
      <w:r w:rsidRPr="0058395E">
        <w:rPr>
          <w:rFonts w:ascii="GHEA Grapalat" w:hAnsi="GHEA Grapalat"/>
        </w:rPr>
        <w:t xml:space="preserve">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му лоту</w:t>
      </w:r>
      <w:r w:rsidR="00D54A1C">
        <w:rPr>
          <w:rFonts w:ascii="GHEA Grapalat" w:hAnsi="GHEA Grapalat"/>
        </w:rPr>
        <w:t xml:space="preserve">, </w:t>
      </w:r>
      <w:r w:rsidR="00D54A1C">
        <w:rPr>
          <w:rFonts w:ascii="GHEA Grapalat" w:hAnsi="GHEA Grapalat" w:cs="Sylfaen"/>
        </w:rPr>
        <w:t xml:space="preserve">то </w:t>
      </w:r>
      <w:r w:rsidR="00D54A1C" w:rsidRPr="00D91525">
        <w:rPr>
          <w:rFonts w:ascii="GHEA Grapalat" w:hAnsi="GHEA Grapalat" w:cs="Sylfaen"/>
        </w:rPr>
        <w:t>он может предоставить</w:t>
      </w:r>
      <w:r w:rsidR="00D54A1C">
        <w:rPr>
          <w:rFonts w:ascii="GHEA Grapalat" w:hAnsi="GHEA Grapalat" w:cs="Sylfaen"/>
        </w:rPr>
        <w:t xml:space="preserve"> обеспечение квалификации как </w:t>
      </w:r>
      <w:r w:rsidR="00D54A1C" w:rsidRPr="009044F1">
        <w:rPr>
          <w:rFonts w:ascii="GHEA Grapalat" w:hAnsi="GHEA Grapalat"/>
        </w:rPr>
        <w:t xml:space="preserve">для каждого лота в отдельности, так и </w:t>
      </w:r>
      <w:r w:rsidR="00D54A1C">
        <w:rPr>
          <w:rFonts w:ascii="GHEA Grapalat" w:hAnsi="GHEA Grapalat"/>
        </w:rPr>
        <w:t xml:space="preserve">одно обеспечение - </w:t>
      </w:r>
      <w:r w:rsidR="00D54A1C" w:rsidRPr="009044F1">
        <w:rPr>
          <w:rFonts w:ascii="GHEA Grapalat" w:hAnsi="GHEA Grapalat"/>
        </w:rPr>
        <w:t>для всех лотов</w:t>
      </w:r>
      <w:r w:rsidR="00D54A1C">
        <w:rPr>
          <w:rFonts w:ascii="GHEA Grapalat" w:hAnsi="GHEA Grapalat"/>
        </w:rPr>
        <w:t xml:space="preserve">. </w:t>
      </w:r>
      <w:r w:rsidR="00D54A1C" w:rsidRPr="00F905E0">
        <w:rPr>
          <w:rFonts w:ascii="GHEA Grapalat" w:hAnsi="GHEA Grapalat"/>
        </w:rPr>
        <w:t>При представлении одного обеспечения квалификаци</w:t>
      </w:r>
      <w:r w:rsidR="00D54A1C">
        <w:rPr>
          <w:rFonts w:ascii="GHEA Grapalat" w:hAnsi="GHEA Grapalat"/>
        </w:rPr>
        <w:t>и</w:t>
      </w:r>
      <w:r w:rsidR="00D54A1C" w:rsidRPr="00F905E0">
        <w:rPr>
          <w:rFonts w:ascii="GHEA Grapalat" w:hAnsi="GHEA Grapalat"/>
        </w:rPr>
        <w:t xml:space="preserve"> его сумма исчисляется </w:t>
      </w:r>
      <w:r w:rsidR="00D54A1C">
        <w:rPr>
          <w:rFonts w:ascii="GHEA Grapalat" w:hAnsi="GHEA Grapalat"/>
        </w:rPr>
        <w:t xml:space="preserve">по отношению </w:t>
      </w:r>
      <w:r w:rsidR="001507C1" w:rsidRPr="00E43BF3">
        <w:rPr>
          <w:rFonts w:ascii="GHEA Grapalat" w:hAnsi="GHEA Grapalat" w:cs="Sylfaen"/>
        </w:rPr>
        <w:t>к сумме цен закупо</w:t>
      </w:r>
      <w:r w:rsidR="001507C1" w:rsidRPr="001A1040">
        <w:rPr>
          <w:rFonts w:ascii="GHEA Grapalat" w:hAnsi="GHEA Grapalat" w:cs="Sylfaen"/>
        </w:rPr>
        <w:t>к</w:t>
      </w:r>
      <w:r w:rsidR="001507C1" w:rsidRPr="0032634E">
        <w:rPr>
          <w:rFonts w:ascii="GHEA Grapalat" w:hAnsi="GHEA Grapalat" w:cs="Sylfaen"/>
        </w:rPr>
        <w:t xml:space="preserve"> представленных лотов</w:t>
      </w:r>
      <w:r w:rsidR="001507C1" w:rsidRPr="0099715E">
        <w:rPr>
          <w:rFonts w:ascii="GHEA Grapalat" w:hAnsi="GHEA Grapalat"/>
          <w:color w:val="FF0000"/>
        </w:rPr>
        <w:t xml:space="preserve"> </w:t>
      </w:r>
      <w:r w:rsidR="001507C1" w:rsidRPr="000B15AE">
        <w:rPr>
          <w:rFonts w:ascii="GHEA Grapalat" w:hAnsi="GHEA Grapalat"/>
          <w:color w:val="000000" w:themeColor="text1"/>
        </w:rPr>
        <w:t>с учетом требований 9-ого подпункта 32-ого пункта Порядка</w:t>
      </w:r>
      <w:r w:rsidR="001507C1">
        <w:rPr>
          <w:rFonts w:ascii="GHEA Grapalat" w:hAnsi="GHEA Grapalat"/>
          <w:color w:val="000000" w:themeColor="text1"/>
        </w:rPr>
        <w:t>.</w:t>
      </w:r>
      <w:r w:rsidR="000F1E54">
        <w:rPr>
          <w:rFonts w:ascii="GHEA Grapalat" w:hAnsi="GHEA Grapalat"/>
        </w:rPr>
        <w:t xml:space="preserve"> </w:t>
      </w:r>
      <w:r w:rsidR="00030D40" w:rsidRPr="00375987">
        <w:rPr>
          <w:rFonts w:ascii="GHEA Grapalat" w:hAnsi="GHEA Grapalat"/>
        </w:rPr>
        <w:t xml:space="preserve">Обеспечение договора должно быть действительно как минимум включительно до </w:t>
      </w:r>
      <w:r w:rsidR="000C328E" w:rsidRPr="00375987">
        <w:rPr>
          <w:rFonts w:ascii="GHEA Grapalat" w:hAnsi="GHEA Grapalat"/>
        </w:rPr>
        <w:t>90</w:t>
      </w:r>
      <w:r w:rsidR="00030D40" w:rsidRPr="0037598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5987">
        <w:rPr>
          <w:rFonts w:ascii="GHEA Grapalat" w:hAnsi="GHEA Grapalat"/>
        </w:rPr>
        <w:t xml:space="preserve">пяти </w:t>
      </w:r>
      <w:r w:rsidR="00030D40" w:rsidRPr="0037598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5987">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Pr="00FF1970"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r w:rsidR="00FF1970">
        <w:rPr>
          <w:rFonts w:ascii="GHEA Grapalat" w:hAnsi="GHEA Grapalat"/>
          <w:lang w:val="hy-AM"/>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DF4441">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720697" w:rsidRPr="000811C1">
        <w:rPr>
          <w:rFonts w:ascii="GHEA Grapalat" w:hAnsi="GHEA Grapalat" w:cs="Sylfaen"/>
        </w:rPr>
        <w:t>обеспечени</w:t>
      </w:r>
      <w:r w:rsidR="00720697">
        <w:rPr>
          <w:rFonts w:ascii="GHEA Grapalat" w:hAnsi="GHEA Grapalat" w:cs="Sylfaen"/>
        </w:rPr>
        <w:t>я</w:t>
      </w:r>
      <w:r w:rsidR="00720697" w:rsidRPr="000811C1">
        <w:rPr>
          <w:rFonts w:ascii="GHEA Grapalat" w:hAnsi="GHEA Grapalat" w:cs="Sylfaen"/>
        </w:rPr>
        <w:t xml:space="preserve"> </w:t>
      </w:r>
      <w:r w:rsidRPr="000811C1">
        <w:rPr>
          <w:rFonts w:ascii="GHEA Grapalat" w:hAnsi="GHEA Grapalat" w:cs="Sylfaen"/>
        </w:rPr>
        <w:t>договора</w:t>
      </w:r>
      <w:r w:rsidR="00720697">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F97093">
        <w:rPr>
          <w:rFonts w:ascii="GHEA Grapalat" w:hAnsi="GHEA Grapalat"/>
        </w:rPr>
        <w:t xml:space="preserve"> </w:t>
      </w:r>
      <w:r w:rsidR="00F97093" w:rsidRPr="001647D2">
        <w:rPr>
          <w:rFonts w:ascii="GHEA Grapalat" w:hAnsi="GHEA Grapalat"/>
        </w:rPr>
        <w:t>(</w:t>
      </w:r>
      <w:r w:rsidR="00F97093">
        <w:rPr>
          <w:rFonts w:ascii="GHEA Grapalat" w:hAnsi="GHEA Grapalat"/>
        </w:rPr>
        <w:t>П</w:t>
      </w:r>
      <w:r w:rsidR="00F97093" w:rsidRPr="001647D2">
        <w:rPr>
          <w:rFonts w:ascii="GHEA Grapalat" w:hAnsi="GHEA Grapalat"/>
        </w:rPr>
        <w:t xml:space="preserve">риложение </w:t>
      </w:r>
      <w:r w:rsidR="00F97093">
        <w:rPr>
          <w:rFonts w:ascii="GHEA Grapalat" w:hAnsi="GHEA Grapalat"/>
        </w:rPr>
        <w:t>5.2</w:t>
      </w:r>
      <w:r w:rsidR="00F97093"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w:t>
      </w:r>
      <w:r w:rsidR="00125AA6" w:rsidRPr="009044F1">
        <w:rPr>
          <w:rFonts w:ascii="GHEA Grapalat" w:hAnsi="GHEA Grapalat"/>
        </w:rPr>
        <w:lastRenderedPageBreak/>
        <w:t>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25AFA" w:rsidRDefault="002807DD" w:rsidP="00EA64AF">
      <w:pPr>
        <w:widowControl w:val="0"/>
        <w:tabs>
          <w:tab w:val="left" w:pos="1134"/>
        </w:tabs>
        <w:spacing w:after="160"/>
        <w:ind w:firstLine="567"/>
        <w:jc w:val="both"/>
        <w:rPr>
          <w:rFonts w:ascii="GHEA Grapalat" w:hAnsi="GHEA Grapalat"/>
        </w:rPr>
      </w:pPr>
      <w:r>
        <w:rPr>
          <w:rFonts w:ascii="GHEA Grapalat" w:hAnsi="GHEA Grapalat"/>
          <w:b/>
        </w:rPr>
        <w:t xml:space="preserve"> </w:t>
      </w:r>
      <w:r w:rsidR="00525AFA" w:rsidRPr="00EA64AF">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EA64AF">
        <w:rPr>
          <w:rFonts w:ascii="GHEA Grapalat" w:hAnsi="GHEA Grapalat"/>
          <w:lang w:val="hy-AM"/>
        </w:rPr>
        <w:t>-</w:t>
      </w:r>
      <w:r w:rsidR="00525AFA" w:rsidRPr="00EA64AF">
        <w:rPr>
          <w:rFonts w:ascii="GHEA Grapalat" w:hAnsi="GHEA Grapalat"/>
        </w:rPr>
        <w:t xml:space="preserve"> уполномоченному органу</w:t>
      </w:r>
      <w:r w:rsidR="00525AFA" w:rsidRPr="00EA64AF">
        <w:rPr>
          <w:rFonts w:ascii="GHEA Grapalat" w:hAnsi="GHEA Grapalat"/>
          <w:lang w:val="hy-AM"/>
        </w:rPr>
        <w:t>,</w:t>
      </w:r>
      <w:r w:rsidR="00525AFA" w:rsidRPr="00EA64AF">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2807DD" w:rsidRDefault="002807DD" w:rsidP="002807DD">
      <w:pPr>
        <w:rPr>
          <w:rFonts w:ascii="GHEA Grapalat" w:hAnsi="GHEA Grapalat"/>
          <w:b/>
        </w:rPr>
      </w:pPr>
      <w:r>
        <w:rPr>
          <w:rFonts w:ascii="GHEA Grapalat" w:hAnsi="GHEA Grapalat"/>
          <w:b/>
        </w:rPr>
        <w:t xml:space="preserve">                </w:t>
      </w:r>
    </w:p>
    <w:p w:rsidR="002807DD" w:rsidRPr="00ED628D" w:rsidRDefault="002807DD" w:rsidP="002807DD">
      <w:pPr>
        <w:rPr>
          <w:rFonts w:ascii="GHEA Grapalat" w:hAnsi="GHEA Grapalat"/>
          <w:b/>
          <w:lang w:val="hy-AM"/>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3D3420">
        <w:rPr>
          <w:rStyle w:val="FootnoteReference"/>
          <w:rFonts w:ascii="GHEA Grapalat" w:hAnsi="GHEA Grapalat"/>
        </w:rPr>
        <w:footnoteReference w:customMarkFollows="1" w:id="10"/>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C673DD">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D3420" w:rsidRDefault="003D3420">
      <w:pP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E47984" w:rsidRPr="00216702" w:rsidRDefault="00E47984" w:rsidP="00E47984">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E47984" w:rsidRDefault="00E47984" w:rsidP="00E47984">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 xml:space="preserve">в установленном Кодексом </w:t>
      </w:r>
      <w:r w:rsidRPr="00216702">
        <w:rPr>
          <w:rFonts w:ascii="GHEA Grapalat" w:hAnsi="GHEA Grapalat"/>
        </w:rPr>
        <w:lastRenderedPageBreak/>
        <w:t>порядке</w:t>
      </w:r>
      <w:r>
        <w:rPr>
          <w:rFonts w:ascii="GHEA Grapalat" w:hAnsi="GHEA Grapalat"/>
        </w:rPr>
        <w:t>.</w:t>
      </w:r>
    </w:p>
    <w:p w:rsidR="00E47984" w:rsidRDefault="00E47984" w:rsidP="00E47984">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E47984" w:rsidRDefault="00E47984" w:rsidP="00E47984">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E47984" w:rsidRPr="00996C18" w:rsidRDefault="00E47984" w:rsidP="00E47984">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E47984" w:rsidRPr="00570BBD" w:rsidRDefault="00E47984" w:rsidP="00E47984">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E47984" w:rsidRDefault="00E47984" w:rsidP="00E47984">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E47984" w:rsidRPr="00570BBD" w:rsidRDefault="00E47984" w:rsidP="00E47984">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E47984" w:rsidRPr="00570BBD" w:rsidRDefault="00E47984" w:rsidP="00E47984">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E47984" w:rsidRPr="00570BBD" w:rsidRDefault="00E47984" w:rsidP="00E47984">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E47984" w:rsidRDefault="00E47984" w:rsidP="00E47984">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 </w:t>
      </w:r>
      <w:r w:rsidRPr="00570BBD">
        <w:rPr>
          <w:rFonts w:ascii="GHEA Grapalat" w:hAnsi="GHEA Grapalat"/>
          <w:color w:val="FF0000"/>
        </w:rPr>
        <w:t>своей</w:t>
      </w:r>
      <w:r w:rsidRPr="00570BBD">
        <w:rPr>
          <w:rFonts w:ascii="GHEA Grapalat" w:hAnsi="GHEA Grapalat"/>
        </w:rPr>
        <w:t xml:space="preserve"> инициативе пришел к выводу о необходимости рассмотрения дела в судебном заседании</w:t>
      </w:r>
      <w:r>
        <w:rPr>
          <w:rFonts w:ascii="GHEA Grapalat" w:hAnsi="GHEA Grapalat"/>
        </w:rPr>
        <w:t xml:space="preserve">. </w:t>
      </w:r>
    </w:p>
    <w:p w:rsidR="00E47984" w:rsidRPr="00570BBD" w:rsidRDefault="00E47984" w:rsidP="00E47984">
      <w:pPr>
        <w:jc w:val="both"/>
        <w:rPr>
          <w:rFonts w:ascii="GHEA Grapalat" w:hAnsi="GHEA Grapalat"/>
        </w:rPr>
      </w:pPr>
      <w:r w:rsidRPr="00570BBD">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E47984" w:rsidRPr="009044F1" w:rsidRDefault="00E47984" w:rsidP="00E47984">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E47984" w:rsidRPr="009044F1" w:rsidRDefault="00E47984" w:rsidP="00E47984">
      <w:pPr>
        <w:widowControl w:val="0"/>
        <w:spacing w:after="160"/>
        <w:jc w:val="both"/>
        <w:rPr>
          <w:ins w:id="20" w:author="Vardan" w:date="2022-05-29T22:22:00Z"/>
          <w:rFonts w:ascii="GHEA Grapalat" w:hAnsi="GHEA Grapalat" w:cs="Sylfaen"/>
          <w:b/>
        </w:rPr>
      </w:pPr>
    </w:p>
    <w:p w:rsidR="00E47984" w:rsidRPr="009044F1" w:rsidRDefault="00E47984" w:rsidP="00B46D58">
      <w:pPr>
        <w:widowControl w:val="0"/>
        <w:spacing w:after="160"/>
        <w:ind w:firstLine="567"/>
        <w:jc w:val="both"/>
        <w:rPr>
          <w:ins w:id="21" w:author="Vardan" w:date="2022-05-29T22:22:00Z"/>
          <w:rFonts w:ascii="GHEA Grapalat" w:hAnsi="GHEA Grapalat" w:cs="Sylfaen"/>
          <w:b/>
        </w:rPr>
      </w:pPr>
    </w:p>
    <w:p w:rsidR="00AE679C" w:rsidRPr="009044F1" w:rsidDel="00E47984" w:rsidRDefault="00AE679C" w:rsidP="00B46D58">
      <w:pPr>
        <w:widowControl w:val="0"/>
        <w:spacing w:after="160"/>
        <w:jc w:val="center"/>
        <w:rPr>
          <w:del w:id="22" w:author="Vardan" w:date="2022-05-29T22:21:00Z"/>
          <w:rFonts w:ascii="GHEA Grapalat" w:hAnsi="GHEA Grapalat" w:cs="Sylfaen"/>
          <w:b/>
        </w:rPr>
      </w:pPr>
    </w:p>
    <w:p w:rsidR="004373E3" w:rsidRDefault="004373E3" w:rsidP="00B46D58">
      <w:pPr>
        <w:rPr>
          <w:rFonts w:ascii="GHEA Grapalat" w:hAnsi="GHEA Grapalat"/>
          <w:b/>
        </w:rPr>
      </w:pPr>
      <w:del w:id="23" w:author="Vardan" w:date="2022-05-29T22:21:00Z">
        <w:r w:rsidDel="00E47984">
          <w:rPr>
            <w:rFonts w:ascii="GHEA Grapalat" w:hAnsi="GHEA Grapalat"/>
            <w:b/>
          </w:rPr>
          <w:br w:type="page"/>
        </w:r>
      </w:del>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11"/>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разборчивый вариант, </w:t>
      </w:r>
      <w:r w:rsidR="00D41F7D" w:rsidRPr="00B138F3">
        <w:rPr>
          <w:rFonts w:ascii="GHEA Grapalat" w:hAnsi="GHEA Grapalat"/>
        </w:rPr>
        <w:t>воспроизведенный</w:t>
      </w:r>
      <w:r w:rsidRPr="00B138F3">
        <w:rPr>
          <w:rFonts w:ascii="GHEA Grapalat" w:hAnsi="GHEA Grapalat"/>
        </w:rPr>
        <w:t xml:space="preserve"> (отсканированный) с оригинала документа, удостоверяющего оплату наличных денег, или оригинала банковской гарантии.</w:t>
      </w:r>
      <w:r w:rsidR="00D06AAC" w:rsidRPr="00B138F3">
        <w:rPr>
          <w:rFonts w:ascii="GHEA Grapalat" w:hAnsi="GHEA Grapalat"/>
        </w:rPr>
        <w:t>Если обеспечение заявки представляется в форме банковской гарантии, то в случае организации процедуры закупки электронным способом представляется воспроизведенный (отсканированный) с оригинала гарантии вариант, при условии, что его оригинал представляет</w:t>
      </w:r>
      <w:r w:rsidR="00301EBE" w:rsidRPr="00B138F3">
        <w:rPr>
          <w:rFonts w:ascii="GHEA Grapalat" w:hAnsi="GHEA Grapalat"/>
        </w:rPr>
        <w:t>ся</w:t>
      </w:r>
      <w:r w:rsidR="00D06AAC" w:rsidRPr="00B138F3">
        <w:rPr>
          <w:rFonts w:ascii="GHEA Grapalat" w:hAnsi="GHEA Grapalat"/>
        </w:rPr>
        <w:t xml:space="preserve"> в оценочную комиссию до 17:00 по ереванскому времени рабочего дня, следующего за истечением </w:t>
      </w:r>
      <w:r w:rsidR="00301EBE" w:rsidRPr="00B138F3">
        <w:rPr>
          <w:rFonts w:ascii="GHEA Grapalat" w:hAnsi="GHEA Grapalat"/>
        </w:rPr>
        <w:t xml:space="preserve">окончательного </w:t>
      </w:r>
      <w:r w:rsidR="00D06AAC" w:rsidRPr="00B138F3">
        <w:rPr>
          <w:rFonts w:ascii="GHEA Grapalat" w:hAnsi="GHEA Grapalat"/>
        </w:rPr>
        <w:t>срока подачи заявок</w:t>
      </w:r>
      <w:r w:rsidR="00161B32">
        <w:rPr>
          <w:rFonts w:ascii="GHEA Grapalat" w:hAnsi="GHEA Grapalat"/>
        </w:rPr>
        <w:t xml:space="preserve"> с сопроводительным письмом</w:t>
      </w:r>
      <w:r w:rsidRPr="00B138F3">
        <w:rPr>
          <w:rFonts w:ascii="GHEA Grapalat" w:hAnsi="GHEA Grapalat"/>
        </w:rPr>
        <w:t>.</w:t>
      </w:r>
      <w:r w:rsidR="00596FF8">
        <w:rPr>
          <w:rStyle w:val="FootnoteReference"/>
          <w:rFonts w:ascii="GHEA Grapalat" w:hAnsi="GHEA Grapalat"/>
        </w:rPr>
        <w:footnoteReference w:customMarkFollows="1" w:id="12"/>
        <w:t>16</w:t>
      </w:r>
    </w:p>
    <w:p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rsidR="00E67BA7" w:rsidRPr="004B4D36"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 xml:space="preserve">и налога на добавленную </w:t>
      </w:r>
      <w:r w:rsidRPr="004B4D36">
        <w:rPr>
          <w:rFonts w:ascii="GHEA Grapalat" w:hAnsi="GHEA Grapalat"/>
        </w:rPr>
        <w:lastRenderedPageBreak/>
        <w:t>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rsidR="00A67EAC" w:rsidRPr="009044F1" w:rsidRDefault="009F0AB3" w:rsidP="00B46D58">
      <w:pPr>
        <w:widowControl w:val="0"/>
        <w:tabs>
          <w:tab w:val="left" w:pos="1134"/>
        </w:tabs>
        <w:spacing w:after="160"/>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B3BFA"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Pr="00374F4A">
        <w:rPr>
          <w:rFonts w:ascii="GHEA Grapalat" w:hAnsi="GHEA Grapalat"/>
          <w:b/>
          <w:sz w:val="24"/>
          <w:szCs w:val="24"/>
        </w:rPr>
        <w:t>---BM</w:t>
      </w:r>
      <w:r w:rsidR="003E6EFE">
        <w:rPr>
          <w:rFonts w:ascii="GHEA Grapalat" w:hAnsi="GHEA Grapalat"/>
          <w:b/>
          <w:sz w:val="24"/>
          <w:szCs w:val="24"/>
        </w:rPr>
        <w:t>TsDzB</w:t>
      </w:r>
      <w:r w:rsidR="00B666FB">
        <w:rPr>
          <w:rStyle w:val="FootnoteReference"/>
          <w:rFonts w:ascii="GHEA Grapalat" w:hAnsi="GHEA Grapalat"/>
          <w:b/>
          <w:sz w:val="24"/>
          <w:szCs w:val="24"/>
        </w:rPr>
        <w:footnoteReference w:customMarkFollows="1" w:id="13"/>
        <w:t>*</w:t>
      </w:r>
      <w:r w:rsidRPr="00374F4A">
        <w:rPr>
          <w:rFonts w:ascii="GHEA Grapalat" w:hAnsi="GHEA Grapalat"/>
          <w:b/>
          <w:sz w:val="24"/>
          <w:szCs w:val="24"/>
        </w:rPr>
        <w:t>---/---</w:t>
      </w:r>
      <w:r w:rsidR="006132ED">
        <w:rPr>
          <w:rFonts w:ascii="GHEA Grapalat" w:hAnsi="GHEA Grapalat"/>
          <w:sz w:val="24"/>
          <w:szCs w:val="24"/>
        </w:rPr>
        <w:t>"</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Pr="00DD2B43">
        <w:rPr>
          <w:rFonts w:ascii="GHEA Grapalat" w:hAnsi="GHEA Grapalat"/>
        </w:rPr>
        <w:t>---BM</w:t>
      </w:r>
      <w:r w:rsidR="003E6EFE">
        <w:rPr>
          <w:rFonts w:ascii="GHEA Grapalat" w:hAnsi="GHEA Grapalat"/>
        </w:rPr>
        <w:t>TsDzB</w:t>
      </w:r>
      <w:r w:rsidRPr="00DD2B43">
        <w:rPr>
          <w:rFonts w:ascii="GHEA Grapalat" w:hAnsi="GHEA Grapalat"/>
        </w:rPr>
        <w:t>---/---</w:t>
      </w:r>
      <w:r w:rsidR="006132ED">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A3536B" w:rsidRPr="0001546B" w:rsidRDefault="00E144F9" w:rsidP="00A3536B">
      <w:pPr>
        <w:ind w:firstLine="709"/>
        <w:rPr>
          <w:rFonts w:ascii="GHEA Grapalat" w:hAnsi="GHEA Grapalat"/>
          <w:sz w:val="20"/>
          <w:lang w:val="es-ES"/>
        </w:rPr>
      </w:pPr>
      <w:r>
        <w:rPr>
          <w:rFonts w:ascii="GHEA Grapalat" w:hAnsi="GHEA Grapalat" w:cs="Arial"/>
          <w:sz w:val="20"/>
          <w:szCs w:val="20"/>
        </w:rPr>
        <w:lastRenderedPageBreak/>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rsidR="00A3536B" w:rsidRPr="0001546B" w:rsidRDefault="00A3536B" w:rsidP="00A3536B">
      <w:pPr>
        <w:widowControl w:val="0"/>
        <w:spacing w:after="120"/>
        <w:ind w:left="2835"/>
        <w:rPr>
          <w:rFonts w:ascii="GHEA Grapalat" w:hAnsi="GHEA Grapalat"/>
          <w:sz w:val="16"/>
        </w:rPr>
      </w:pPr>
      <w:r w:rsidRPr="0001546B">
        <w:rPr>
          <w:rFonts w:ascii="GHEA Grapalat" w:hAnsi="GHEA Grapalat"/>
          <w:sz w:val="16"/>
        </w:rPr>
        <w:t>аименование участника</w:t>
      </w:r>
    </w:p>
    <w:p w:rsidR="00A3536B" w:rsidRPr="0001546B" w:rsidRDefault="00A3536B" w:rsidP="00A3536B">
      <w:pPr>
        <w:rPr>
          <w:rFonts w:ascii="GHEA Grapalat" w:hAnsi="GHEA Grapalat"/>
          <w:i/>
          <w:sz w:val="16"/>
          <w:vertAlign w:val="superscript"/>
          <w:lang w:val="es-ES"/>
        </w:rPr>
      </w:pPr>
    </w:p>
    <w:p w:rsidR="00A3536B" w:rsidRPr="003823BA" w:rsidRDefault="00A3536B" w:rsidP="00A3536B">
      <w:pPr>
        <w:rPr>
          <w:rFonts w:ascii="GHEA Grapalat" w:hAnsi="GHEA Grapalat" w:cs="Sylfaen"/>
          <w:sz w:val="20"/>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sidRPr="0001546B">
        <w:rPr>
          <w:rFonts w:ascii="GHEA Grapalat" w:hAnsi="GHEA Grapalat"/>
        </w:rPr>
        <w:t>открытый конкурс</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sidR="003823BA">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Pr="0001546B">
        <w:rPr>
          <w:rFonts w:ascii="GHEA Grapalat" w:hAnsi="GHEA Grapalat"/>
        </w:rPr>
        <w:t>"--- BMTsDzB ---/---"*,</w:t>
      </w:r>
      <w:r w:rsidRPr="003823BA">
        <w:rPr>
          <w:rFonts w:ascii="GHEA Grapalat" w:hAnsi="GHEA Grapalat"/>
          <w:color w:val="000000" w:themeColor="text1"/>
        </w:rPr>
        <w:t>и</w:t>
      </w:r>
      <w:r w:rsidRPr="0001546B">
        <w:rPr>
          <w:rFonts w:ascii="GHEA Grapalat" w:hAnsi="GHEA Grapalat"/>
          <w:sz w:val="20"/>
          <w:u w:val="single"/>
          <w:lang w:val="hy-AM"/>
        </w:rPr>
        <w:t xml:space="preserve"> </w:t>
      </w:r>
      <w:r w:rsidR="003823BA">
        <w:rPr>
          <w:rFonts w:ascii="GHEA Grapalat" w:hAnsi="GHEA Grapalat"/>
          <w:sz w:val="20"/>
          <w:u w:val="single"/>
        </w:rPr>
        <w:t>____________________________</w:t>
      </w:r>
    </w:p>
    <w:p w:rsidR="00A3536B" w:rsidRPr="0001546B" w:rsidRDefault="00A3536B" w:rsidP="00A3536B">
      <w:pPr>
        <w:tabs>
          <w:tab w:val="left" w:pos="6450"/>
        </w:tabs>
        <w:rPr>
          <w:rFonts w:ascii="GHEA Grapalat" w:hAnsi="GHEA Grapalat"/>
          <w:sz w:val="16"/>
        </w:rPr>
      </w:pPr>
      <w:r w:rsidRPr="0001546B">
        <w:rPr>
          <w:rFonts w:ascii="GHEA Grapalat" w:hAnsi="GHEA Grapalat" w:cs="Sylfaen"/>
          <w:sz w:val="20"/>
          <w:lang w:val="es-ES"/>
        </w:rPr>
        <w:t xml:space="preserve">                                                         </w:t>
      </w:r>
      <w:r w:rsidRPr="0001546B">
        <w:rPr>
          <w:rFonts w:ascii="GHEA Grapalat" w:hAnsi="GHEA Grapalat" w:cs="Sylfaen"/>
          <w:sz w:val="20"/>
        </w:rPr>
        <w:t xml:space="preserve">       </w:t>
      </w:r>
      <w:r w:rsidRPr="0001546B">
        <w:rPr>
          <w:rFonts w:ascii="GHEA Grapalat" w:hAnsi="GHEA Grapalat" w:cs="Sylfaen"/>
          <w:sz w:val="20"/>
          <w:lang w:val="es-ES"/>
        </w:rPr>
        <w:t xml:space="preserve"> </w:t>
      </w:r>
      <w:r w:rsidR="003823BA">
        <w:rPr>
          <w:rFonts w:ascii="GHEA Grapalat" w:hAnsi="GHEA Grapalat" w:cs="Sylfaen"/>
          <w:sz w:val="20"/>
        </w:rPr>
        <w:t xml:space="preserve">                                            </w:t>
      </w:r>
      <w:r w:rsidRPr="0001546B">
        <w:rPr>
          <w:rFonts w:ascii="GHEA Grapalat" w:hAnsi="GHEA Grapalat"/>
          <w:sz w:val="16"/>
        </w:rPr>
        <w:t>наименование участника</w:t>
      </w:r>
    </w:p>
    <w:p w:rsidR="006B3E56" w:rsidRPr="00F738FA" w:rsidRDefault="00A3536B" w:rsidP="00850153">
      <w:pPr>
        <w:widowControl w:val="0"/>
        <w:spacing w:after="160"/>
        <w:jc w:val="both"/>
        <w:rPr>
          <w:rFonts w:ascii="GHEA Grapalat" w:hAnsi="GHEA Grapalat" w:cs="Arial"/>
        </w:rPr>
      </w:pPr>
      <w:r w:rsidRPr="00F738FA">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F738FA">
        <w:rPr>
          <w:rFonts w:ascii="GHEA Grapalat" w:hAnsi="GHEA Grapalat"/>
        </w:rPr>
        <w:t>,</w:t>
      </w:r>
    </w:p>
    <w:p w:rsidR="006B3E56" w:rsidRPr="00F738FA" w:rsidRDefault="00F738FA" w:rsidP="00F738FA">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F738FA">
        <w:rPr>
          <w:rFonts w:ascii="GHEA Grapalat" w:hAnsi="GHEA Grapalat"/>
        </w:rPr>
        <w:t xml:space="preserve">в рамках участия в </w:t>
      </w:r>
      <w:r w:rsidR="00305944" w:rsidRPr="00F738FA">
        <w:rPr>
          <w:rFonts w:ascii="GHEA Grapalat" w:hAnsi="GHEA Grapalat"/>
        </w:rPr>
        <w:t xml:space="preserve">открытом конкурсе </w:t>
      </w:r>
      <w:r w:rsidR="006B3E56" w:rsidRPr="00F738FA">
        <w:rPr>
          <w:rFonts w:ascii="GHEA Grapalat" w:hAnsi="GHEA Grapalat"/>
        </w:rPr>
        <w:t>под кодом "--- BM</w:t>
      </w:r>
      <w:r w:rsidR="003E6EFE" w:rsidRPr="00F738FA">
        <w:rPr>
          <w:rFonts w:ascii="GHEA Grapalat" w:hAnsi="GHEA Grapalat"/>
        </w:rPr>
        <w:t>TsDzB</w:t>
      </w:r>
      <w:r w:rsidR="006B3E56" w:rsidRPr="00F738FA">
        <w:rPr>
          <w:rFonts w:ascii="GHEA Grapalat" w:hAnsi="GHEA Grapalat"/>
        </w:rPr>
        <w:t xml:space="preserve"> ---/---"*</w:t>
      </w:r>
    </w:p>
    <w:p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rPr>
      </w:pPr>
      <w:r w:rsidRPr="002C10A0">
        <w:rPr>
          <w:rFonts w:ascii="GHEA Grapalat" w:hAnsi="GHEA Grapalat"/>
        </w:rPr>
        <w:t xml:space="preserve">не допускал и (или) не допустит </w:t>
      </w:r>
      <w:r w:rsidR="006C48F9" w:rsidRPr="002C10A0">
        <w:rPr>
          <w:rFonts w:ascii="GHEA Grapalat" w:hAnsi="GHEA Grapalat"/>
          <w:lang w:val="hy-AM"/>
        </w:rPr>
        <w:t>недобросовестн</w:t>
      </w:r>
      <w:r w:rsidR="006C48F9" w:rsidRPr="002C10A0">
        <w:rPr>
          <w:rFonts w:ascii="GHEA Grapalat" w:hAnsi="GHEA Grapalat"/>
        </w:rPr>
        <w:t>ой</w:t>
      </w:r>
      <w:r w:rsidR="006C48F9" w:rsidRPr="002C10A0">
        <w:rPr>
          <w:rFonts w:ascii="GHEA Grapalat" w:hAnsi="GHEA Grapalat"/>
          <w:lang w:val="hy-AM"/>
        </w:rPr>
        <w:t xml:space="preserve"> конкуренци</w:t>
      </w:r>
      <w:r w:rsidR="006C48F9" w:rsidRPr="002C10A0">
        <w:rPr>
          <w:rFonts w:ascii="GHEA Grapalat" w:hAnsi="GHEA Grapalat"/>
        </w:rPr>
        <w:t xml:space="preserve">и, </w:t>
      </w:r>
      <w:ins w:id="24" w:author="Vardan" w:date="2022-05-29T22:22:00Z">
        <w:r w:rsidR="006C48F9" w:rsidRPr="002C10A0">
          <w:rPr>
            <w:rFonts w:ascii="GHEA Grapalat" w:hAnsi="GHEA Grapalat"/>
            <w:color w:val="000000" w:themeColor="text1"/>
          </w:rPr>
          <w:t xml:space="preserve"> </w:t>
        </w:r>
        <w:r w:rsidR="006C48F9"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2C10A0">
        <w:rPr>
          <w:rFonts w:ascii="GHEA Grapalat" w:hAnsi="GHEA Grapalat"/>
          <w:spacing w:val="-6"/>
        </w:rPr>
        <w:t>отсутствует установленн</w:t>
      </w:r>
      <w:r w:rsidR="006E6259">
        <w:rPr>
          <w:rFonts w:ascii="GHEA Grapalat" w:hAnsi="GHEA Grapalat"/>
          <w:spacing w:val="-6"/>
        </w:rPr>
        <w:t>ый</w:t>
      </w:r>
      <w:r w:rsidRPr="002C10A0">
        <w:rPr>
          <w:rFonts w:ascii="GHEA Grapalat" w:hAnsi="GHEA Grapalat"/>
          <w:spacing w:val="-6"/>
        </w:rPr>
        <w:t xml:space="preserve"> приглашением на </w:t>
      </w:r>
      <w:r w:rsidR="00305944" w:rsidRPr="002C10A0">
        <w:rPr>
          <w:rFonts w:ascii="GHEA Grapalat" w:hAnsi="GHEA Grapalat"/>
        </w:rPr>
        <w:t>открытый конкурс</w:t>
      </w:r>
      <w:r w:rsidRPr="002C10A0">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rsidR="00D02472" w:rsidRDefault="00D02472" w:rsidP="00155668">
      <w:pPr>
        <w:widowControl w:val="0"/>
        <w:spacing w:after="160"/>
        <w:contextualSpacing/>
        <w:jc w:val="both"/>
        <w:rPr>
          <w:rFonts w:ascii="GHEA Grapalat" w:hAnsi="GHEA Grapalat"/>
        </w:rPr>
      </w:pPr>
      <w:r>
        <w:rPr>
          <w:rFonts w:ascii="GHEA Grapalat" w:hAnsi="GHEA Grapalat"/>
        </w:rPr>
        <w:t>Ниже ---------------------------------</w:t>
      </w:r>
      <w:r w:rsidR="00155668">
        <w:rPr>
          <w:rFonts w:ascii="GHEA Grapalat" w:hAnsi="GHEA Grapalat"/>
        </w:rPr>
        <w:t>-------------------------</w:t>
      </w:r>
      <w:r w:rsidR="00155668" w:rsidRPr="00155668">
        <w:rPr>
          <w:rFonts w:ascii="GHEA Grapalat" w:hAnsi="GHEA Grapalat"/>
        </w:rPr>
        <w:t xml:space="preserve"> </w:t>
      </w:r>
      <w:r w:rsidR="00155668">
        <w:rPr>
          <w:rFonts w:ascii="GHEA Grapalat" w:hAnsi="GHEA Grapalat"/>
        </w:rPr>
        <w:t>представляет</w:t>
      </w:r>
      <w:r w:rsidR="00155668" w:rsidRPr="00155668">
        <w:rPr>
          <w:rFonts w:ascii="GHEA Grapalat" w:hAnsi="GHEA Grapalat"/>
        </w:rPr>
        <w:t xml:space="preserve"> </w:t>
      </w:r>
      <w:r w:rsidR="00155668" w:rsidRPr="006B2B1A">
        <w:rPr>
          <w:rFonts w:ascii="GHEA Grapalat" w:hAnsi="GHEA Grapalat"/>
        </w:rPr>
        <w:t>ссылк</w:t>
      </w:r>
      <w:r w:rsidR="00155668">
        <w:rPr>
          <w:rFonts w:ascii="GHEA Grapalat" w:hAnsi="GHEA Grapalat"/>
        </w:rPr>
        <w:t>у</w:t>
      </w:r>
      <w:r w:rsidR="00155668" w:rsidRPr="006B2B1A">
        <w:rPr>
          <w:rFonts w:ascii="GHEA Grapalat" w:hAnsi="GHEA Grapalat"/>
        </w:rPr>
        <w:t xml:space="preserve"> на сайт</w:t>
      </w:r>
      <w:r w:rsidR="00155668">
        <w:rPr>
          <w:rFonts w:ascii="GHEA Grapalat" w:hAnsi="GHEA Grapalat"/>
        </w:rPr>
        <w:t>,</w:t>
      </w:r>
    </w:p>
    <w:p w:rsidR="00D02472" w:rsidRDefault="00D02472" w:rsidP="00155668">
      <w:pPr>
        <w:widowControl w:val="0"/>
        <w:spacing w:after="160"/>
        <w:ind w:left="1843"/>
        <w:contextualSpacing/>
        <w:jc w:val="both"/>
        <w:rPr>
          <w:rFonts w:ascii="GHEA Grapalat" w:hAnsi="GHEA Grapalat"/>
        </w:rPr>
      </w:pPr>
      <w:r>
        <w:rPr>
          <w:rFonts w:ascii="GHEA Grapalat" w:hAnsi="GHEA Grapalat"/>
          <w:vertAlign w:val="superscript"/>
        </w:rPr>
        <w:t>наименование участника</w:t>
      </w:r>
    </w:p>
    <w:p w:rsidR="006B3E56" w:rsidRDefault="00155668" w:rsidP="00155668">
      <w:pPr>
        <w:widowControl w:val="0"/>
        <w:spacing w:after="160"/>
        <w:jc w:val="both"/>
        <w:rPr>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02472" w:rsidRPr="006B2B1A">
        <w:rPr>
          <w:rFonts w:ascii="GHEA Grapalat" w:hAnsi="GHEA Grapalat"/>
        </w:rPr>
        <w:t>----------------</w:t>
      </w:r>
      <w:r>
        <w:rPr>
          <w:rFonts w:ascii="GHEA Grapalat" w:hAnsi="GHEA Grapalat"/>
        </w:rPr>
        <w:t>.</w:t>
      </w:r>
      <w:r w:rsidR="006B3E56" w:rsidRPr="00155668">
        <w:rPr>
          <w:rStyle w:val="FootnoteReference"/>
          <w:rFonts w:ascii="GHEA Grapalat" w:hAnsi="GHEA Grapalat"/>
          <w:sz w:val="28"/>
          <w:szCs w:val="28"/>
        </w:rPr>
        <w:footnoteReference w:customMarkFollows="1" w:id="14"/>
        <w:t>**</w:t>
      </w:r>
      <w:r w:rsidR="006B3E56" w:rsidRPr="00155668">
        <w:rPr>
          <w:rFonts w:ascii="GHEA Grapalat" w:hAnsi="GHEA Grapalat"/>
          <w:sz w:val="28"/>
          <w:szCs w:val="28"/>
        </w:rPr>
        <w:t xml:space="preserve"> </w:t>
      </w:r>
    </w:p>
    <w:p w:rsidR="00155668" w:rsidRPr="000C1746" w:rsidRDefault="00155668" w:rsidP="00155668">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155668" w:rsidRPr="000C1746" w:rsidRDefault="00155668" w:rsidP="0015566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155668" w:rsidRPr="000C1746" w:rsidRDefault="00155668" w:rsidP="0015566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155668" w:rsidRPr="009044F1" w:rsidRDefault="00155668" w:rsidP="00155668">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6B3E56" w:rsidRPr="00D3436F" w:rsidRDefault="006B3E56" w:rsidP="00B46D58">
      <w:pPr>
        <w:tabs>
          <w:tab w:val="left" w:pos="7371"/>
        </w:tabs>
        <w:spacing w:after="160"/>
        <w:ind w:left="3544" w:firstLine="3"/>
        <w:jc w:val="both"/>
        <w:rPr>
          <w:rFonts w:ascii="GHEA Grapalat" w:hAnsi="GHEA Grapalat"/>
          <w:sz w:val="16"/>
        </w:rPr>
      </w:pPr>
    </w:p>
    <w:p w:rsidR="00DB6B33" w:rsidRDefault="00DB6B33" w:rsidP="00B46D58">
      <w:pPr>
        <w:pStyle w:val="BodyTextIndent3"/>
        <w:widowControl w:val="0"/>
        <w:spacing w:after="160" w:line="240" w:lineRule="auto"/>
        <w:ind w:firstLine="0"/>
        <w:jc w:val="right"/>
        <w:rPr>
          <w:rFonts w:ascii="GHEA Grapalat" w:hAnsi="GHEA Grapalat"/>
          <w:b/>
          <w:sz w:val="24"/>
          <w:szCs w:val="24"/>
        </w:rPr>
      </w:pPr>
    </w:p>
    <w:p w:rsidR="00B1013B" w:rsidRDefault="00B1013B">
      <w:pPr>
        <w:rPr>
          <w:rFonts w:ascii="GHEA Grapalat" w:hAnsi="GHEA Grapalat"/>
          <w:b/>
        </w:rPr>
      </w:pPr>
      <w:r>
        <w:rPr>
          <w:rFonts w:ascii="GHEA Grapalat" w:hAnsi="GHEA Grapalat"/>
          <w:b/>
        </w:rPr>
        <w:br w:type="page"/>
      </w: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Default="001E7EAA">
      <w:pPr>
        <w:rPr>
          <w:rFonts w:ascii="GHEA Grapalat" w:hAnsi="GHEA Grapalat"/>
          <w:b/>
        </w:rPr>
      </w:pPr>
      <w:r>
        <w:rPr>
          <w:rFonts w:ascii="GHEA Grapalat" w:hAnsi="GHEA Grapalat"/>
          <w:b/>
        </w:rPr>
        <w:br w:type="page"/>
      </w:r>
    </w:p>
    <w:p w:rsidR="00DB6B33" w:rsidRDefault="00DB6B33" w:rsidP="00DB6B33">
      <w:pPr>
        <w:jc w:val="right"/>
        <w:rPr>
          <w:rFonts w:ascii="GHEA Grapalat" w:hAnsi="GHEA Grapalat"/>
          <w:b/>
        </w:rPr>
      </w:pPr>
      <w:r>
        <w:rPr>
          <w:rFonts w:ascii="GHEA Grapalat" w:hAnsi="GHEA Grapalat"/>
          <w:b/>
        </w:rPr>
        <w:lastRenderedPageBreak/>
        <w:t>Приложение 1.</w:t>
      </w:r>
      <w:r w:rsidR="00AC6131">
        <w:rPr>
          <w:rFonts w:ascii="GHEA Grapalat" w:hAnsi="GHEA Grapalat"/>
          <w:b/>
        </w:rPr>
        <w:t>2</w:t>
      </w:r>
      <w:r>
        <w:rPr>
          <w:rFonts w:ascii="GHEA Grapalat" w:hAnsi="GHEA Grapalat"/>
          <w:b/>
        </w:rPr>
        <w:t xml:space="preserve">** </w:t>
      </w:r>
    </w:p>
    <w:p w:rsidR="00DB6B33" w:rsidRPr="00FA6464" w:rsidRDefault="00DB6B33" w:rsidP="00DB6B33">
      <w:pPr>
        <w:jc w:val="right"/>
        <w:rPr>
          <w:rFonts w:ascii="GHEA Grapalat" w:hAnsi="GHEA Grapalat"/>
          <w:b/>
        </w:rPr>
      </w:pPr>
      <w:r w:rsidRPr="001439BD">
        <w:rPr>
          <w:rFonts w:ascii="GHEA Grapalat" w:hAnsi="GHEA Grapalat"/>
          <w:b/>
        </w:rPr>
        <w:t>к Приглашению на открытый конкурс</w:t>
      </w:r>
    </w:p>
    <w:p w:rsidR="00DB6B33" w:rsidRPr="009044F1"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Pr="00DB6B33">
        <w:rPr>
          <w:rFonts w:ascii="GHEA Grapalat" w:hAnsi="GHEA Grapalat"/>
          <w:b/>
          <w:i w:val="0"/>
          <w:sz w:val="24"/>
          <w:szCs w:val="24"/>
        </w:rPr>
        <w:t>"---</w:t>
      </w:r>
      <w:r w:rsidRPr="000D3E63">
        <w:rPr>
          <w:rFonts w:ascii="GHEA Grapalat" w:hAnsi="GHEA Grapalat"/>
          <w:b/>
          <w:i w:val="0"/>
          <w:sz w:val="24"/>
          <w:szCs w:val="24"/>
        </w:rPr>
        <w:t xml:space="preserve"> BMTsDzB</w:t>
      </w:r>
      <w:r w:rsidR="000D3E63">
        <w:rPr>
          <w:rFonts w:ascii="GHEA Grapalat" w:hAnsi="GHEA Grapalat"/>
          <w:b/>
          <w:i w:val="0"/>
          <w:sz w:val="24"/>
          <w:szCs w:val="24"/>
        </w:rPr>
        <w:t>*</w:t>
      </w:r>
      <w:r w:rsidRPr="009F4FFB">
        <w:rPr>
          <w:rFonts w:ascii="GHEA Grapalat" w:hAnsi="GHEA Grapalat"/>
          <w:b/>
          <w:sz w:val="24"/>
          <w:szCs w:val="24"/>
        </w:rPr>
        <w:t xml:space="preserve"> </w:t>
      </w:r>
      <w:r w:rsidRPr="009044F1">
        <w:rPr>
          <w:rFonts w:ascii="GHEA Grapalat" w:hAnsi="GHEA Grapalat"/>
          <w:b/>
          <w:sz w:val="24"/>
          <w:szCs w:val="24"/>
        </w:rPr>
        <w:t>---/---</w:t>
      </w:r>
      <w:r>
        <w:rPr>
          <w:rFonts w:ascii="GHEA Grapalat" w:hAnsi="GHEA Grapalat"/>
          <w:b/>
          <w:sz w:val="24"/>
          <w:szCs w:val="24"/>
        </w:rPr>
        <w:t>"</w:t>
      </w:r>
    </w:p>
    <w:p w:rsidR="00DB6B33"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Default="00DB6B33" w:rsidP="00B46D58">
      <w:pPr>
        <w:pStyle w:val="BodyTextIndent3"/>
        <w:widowControl w:val="0"/>
        <w:spacing w:after="160" w:line="240" w:lineRule="auto"/>
        <w:ind w:firstLine="0"/>
        <w:jc w:val="right"/>
        <w:rPr>
          <w:rFonts w:ascii="GHEA Grapalat" w:hAnsi="GHEA Grapalat"/>
          <w:b/>
          <w:sz w:val="24"/>
          <w:szCs w:val="24"/>
        </w:rPr>
      </w:pPr>
    </w:p>
    <w:p w:rsidR="00AC34B0" w:rsidRDefault="00AC34B0" w:rsidP="00AC34B0">
      <w:pPr>
        <w:ind w:left="360" w:hanging="360"/>
        <w:jc w:val="center"/>
        <w:rPr>
          <w:rFonts w:ascii="GHEA Grapalat" w:hAnsi="GHEA Grapalat"/>
          <w:b/>
        </w:rPr>
      </w:pPr>
      <w:r>
        <w:rPr>
          <w:rFonts w:ascii="GHEA Grapalat" w:hAnsi="GHEA Grapalat"/>
          <w:b/>
        </w:rPr>
        <w:t>ФОРМА</w:t>
      </w:r>
    </w:p>
    <w:p w:rsidR="00AC34B0" w:rsidRPr="00C76978" w:rsidRDefault="00AC34B0" w:rsidP="00AC34B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C34B0" w:rsidRPr="00ED3A13" w:rsidRDefault="00AC34B0" w:rsidP="00AC34B0">
      <w:pPr>
        <w:ind w:left="360" w:hanging="360"/>
        <w:jc w:val="center"/>
        <w:rPr>
          <w:rFonts w:ascii="GHEA Grapalat" w:eastAsia="GHEA Grapalat" w:hAnsi="GHEA Grapalat" w:cs="GHEA Grapalat"/>
          <w:b/>
        </w:rPr>
      </w:pPr>
    </w:p>
    <w:p w:rsidR="00AC34B0" w:rsidRPr="00FD1EE4"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5"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C34B0" w:rsidRPr="00FD1EE4" w:rsidRDefault="00AC34B0" w:rsidP="00DF1F49">
            <w:pPr>
              <w:spacing w:before="240" w:after="240"/>
              <w:ind w:left="993" w:hanging="851"/>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FD1EE4" w:rsidRDefault="00AC34B0" w:rsidP="00DF1F49">
            <w:pPr>
              <w:spacing w:before="240" w:after="240"/>
              <w:ind w:left="993" w:hanging="851"/>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1487"/>
        </w:trPr>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rPr>
          <w:rFonts w:ascii="GHEA Grapalat" w:eastAsia="GHEA Grapalat" w:hAnsi="GHEA Grapalat" w:cs="GHEA Grapalat"/>
        </w:rPr>
      </w:pPr>
    </w:p>
    <w:p w:rsidR="00AC34B0" w:rsidRPr="00FD1EE4" w:rsidRDefault="00AC34B0" w:rsidP="00AC34B0">
      <w:pPr>
        <w:rPr>
          <w:rFonts w:ascii="GHEA Grapalat" w:eastAsia="GHEA Grapalat" w:hAnsi="GHEA Grapalat" w:cs="GHEA Grapalat"/>
        </w:rPr>
      </w:pPr>
      <w:r w:rsidRPr="00FD1EE4">
        <w:rPr>
          <w:rFonts w:ascii="GHEA Grapalat" w:hAnsi="GHEA Grapalat"/>
        </w:rPr>
        <w:br w:type="page"/>
      </w:r>
    </w:p>
    <w:p w:rsidR="00AC34B0" w:rsidRPr="009A52BE"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AC34B0" w:rsidRPr="004E2F96"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1361"/>
        </w:trPr>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574FF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C34B0" w:rsidRPr="00FD1EE4" w:rsidRDefault="007C376F"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rsidR="00AC34B0" w:rsidRPr="00FD1EE4" w:rsidRDefault="007C376F"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rsidR="00AC34B0" w:rsidRPr="00FD1EE4" w:rsidRDefault="00AC34B0" w:rsidP="00AC34B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AC34B0" w:rsidRPr="00CB7DF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C34B0" w:rsidRPr="00FD1EE4" w:rsidRDefault="007C376F"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rsidR="00AC34B0" w:rsidRPr="00FD1EE4" w:rsidRDefault="007C376F"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rsidTr="00DF1F49">
        <w:tc>
          <w:tcPr>
            <w:tcW w:w="2837" w:type="dxa"/>
            <w:shd w:val="clear" w:color="auto" w:fill="D9E2F3"/>
            <w:vAlign w:val="center"/>
          </w:tcPr>
          <w:p w:rsidR="00AC34B0" w:rsidRPr="00B047A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C34B0" w:rsidRPr="00FD1EE4" w:rsidRDefault="007C376F"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rsidR="00AC34B0" w:rsidRPr="00FD1EE4" w:rsidRDefault="007C376F"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rsidR="00AC34B0" w:rsidRPr="00FD1EE4" w:rsidRDefault="00AC34B0" w:rsidP="00AC34B0">
      <w:pPr>
        <w:rPr>
          <w:rFonts w:ascii="GHEA Grapalat" w:eastAsia="GHEA Grapalat" w:hAnsi="GHEA Grapalat" w:cs="GHEA Grapalat"/>
          <w:b/>
        </w:rPr>
      </w:pPr>
      <w:r w:rsidRPr="00FD1EE4">
        <w:rPr>
          <w:rFonts w:ascii="GHEA Grapalat" w:hAnsi="GHEA Grapalat"/>
        </w:rPr>
        <w:br w:type="page"/>
      </w:r>
    </w:p>
    <w:p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rsidTr="00DF1F49">
        <w:tc>
          <w:tcPr>
            <w:tcW w:w="297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7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7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7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7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rsidTr="00DF1F49">
        <w:tc>
          <w:tcPr>
            <w:tcW w:w="2943"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43"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43"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43"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8C665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rsidTr="00DF1F49">
        <w:trPr>
          <w:trHeight w:val="924"/>
        </w:trPr>
        <w:tc>
          <w:tcPr>
            <w:tcW w:w="9016" w:type="dxa"/>
            <w:gridSpan w:val="2"/>
            <w:vAlign w:val="center"/>
          </w:tcPr>
          <w:p w:rsidR="00AC34B0" w:rsidRPr="00FD1EE4" w:rsidRDefault="007C376F"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rsidTr="00DF1F49">
        <w:trPr>
          <w:trHeight w:val="684"/>
        </w:trPr>
        <w:tc>
          <w:tcPr>
            <w:tcW w:w="4508"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1282"/>
        </w:trPr>
        <w:tc>
          <w:tcPr>
            <w:tcW w:w="4508"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C34B0" w:rsidRPr="006B364D" w:rsidRDefault="007C376F"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rsidR="00AC34B0" w:rsidRPr="00F10CBA" w:rsidRDefault="007C376F"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rsidTr="00DF1F49">
        <w:tc>
          <w:tcPr>
            <w:tcW w:w="9016" w:type="dxa"/>
            <w:gridSpan w:val="2"/>
            <w:vAlign w:val="center"/>
          </w:tcPr>
          <w:p w:rsidR="00AC34B0" w:rsidRPr="00FD1EE4" w:rsidRDefault="007C376F"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rsidTr="00DF1F49">
        <w:tc>
          <w:tcPr>
            <w:tcW w:w="9016" w:type="dxa"/>
            <w:gridSpan w:val="2"/>
            <w:vAlign w:val="center"/>
          </w:tcPr>
          <w:p w:rsidR="00AC34B0" w:rsidRPr="00FD1EE4" w:rsidRDefault="007C376F"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rsidR="00AC34B0" w:rsidRPr="00A519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rsidTr="00DF1F49">
        <w:trPr>
          <w:trHeight w:val="924"/>
        </w:trPr>
        <w:tc>
          <w:tcPr>
            <w:tcW w:w="9016" w:type="dxa"/>
            <w:gridSpan w:val="2"/>
            <w:vAlign w:val="center"/>
          </w:tcPr>
          <w:p w:rsidR="00AC34B0" w:rsidRPr="00FD1EE4" w:rsidRDefault="007C376F"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00AC34B0" w:rsidRPr="00BC0F3A">
              <w:rPr>
                <w:rFonts w:ascii="GHEA Grapalat" w:eastAsia="GHEA Grapalat" w:hAnsi="GHEA Grapalat" w:cs="GHEA Grapalat"/>
              </w:rPr>
              <w:lastRenderedPageBreak/>
              <w:t>юридического лица</w:t>
            </w:r>
          </w:p>
        </w:tc>
      </w:tr>
      <w:tr w:rsidR="00AC34B0" w:rsidRPr="00FD1EE4" w:rsidTr="00DF1F49">
        <w:trPr>
          <w:trHeight w:val="684"/>
        </w:trPr>
        <w:tc>
          <w:tcPr>
            <w:tcW w:w="4508"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1282"/>
        </w:trPr>
        <w:tc>
          <w:tcPr>
            <w:tcW w:w="4508"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C34B0" w:rsidRPr="00C843BA" w:rsidRDefault="007C376F"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rsidR="00AC34B0" w:rsidRPr="00C843BA" w:rsidRDefault="007C376F"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rsidTr="00DF1F49">
        <w:tc>
          <w:tcPr>
            <w:tcW w:w="9016" w:type="dxa"/>
            <w:gridSpan w:val="2"/>
            <w:vAlign w:val="center"/>
          </w:tcPr>
          <w:p w:rsidR="00AC34B0" w:rsidRPr="00FD1EE4" w:rsidRDefault="007C376F"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rsidTr="00DF1F49">
        <w:tc>
          <w:tcPr>
            <w:tcW w:w="9016" w:type="dxa"/>
            <w:gridSpan w:val="2"/>
            <w:vAlign w:val="center"/>
          </w:tcPr>
          <w:p w:rsidR="00AC34B0" w:rsidRPr="00FD1EE4" w:rsidRDefault="007C376F"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rsidTr="00DF1F49">
        <w:tc>
          <w:tcPr>
            <w:tcW w:w="9016" w:type="dxa"/>
            <w:gridSpan w:val="2"/>
            <w:vAlign w:val="center"/>
          </w:tcPr>
          <w:p w:rsidR="00AC34B0" w:rsidRPr="00FD1EE4" w:rsidRDefault="007C376F"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rsidTr="00DF1F49">
        <w:tc>
          <w:tcPr>
            <w:tcW w:w="9016" w:type="dxa"/>
            <w:gridSpan w:val="2"/>
            <w:vAlign w:val="center"/>
          </w:tcPr>
          <w:p w:rsidR="00AC34B0" w:rsidRPr="00FD1EE4" w:rsidRDefault="007C376F"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C34B0" w:rsidRPr="00B23852" w:rsidRDefault="007C376F"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rsidR="00AC34B0" w:rsidRPr="00FD1EE4" w:rsidRDefault="007C376F"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C34B0" w:rsidRPr="005600B4" w:rsidRDefault="007C376F"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rsidR="00AC34B0" w:rsidRPr="005600B4" w:rsidRDefault="007C376F"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rPr>
          <w:trHeight w:val="853"/>
        </w:trPr>
        <w:tc>
          <w:tcPr>
            <w:tcW w:w="2835" w:type="dxa"/>
            <w:vMerge w:val="restart"/>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850"/>
        </w:trPr>
        <w:tc>
          <w:tcPr>
            <w:tcW w:w="2835" w:type="dxa"/>
            <w:vMerge/>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850"/>
        </w:trPr>
        <w:tc>
          <w:tcPr>
            <w:tcW w:w="2835" w:type="dxa"/>
            <w:vMerge/>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850"/>
        </w:trPr>
        <w:tc>
          <w:tcPr>
            <w:tcW w:w="2835" w:type="dxa"/>
            <w:vMerge/>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850"/>
        </w:trPr>
        <w:tc>
          <w:tcPr>
            <w:tcW w:w="2835" w:type="dxa"/>
            <w:vMerge/>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FD1EE4" w:rsidRDefault="00AC34B0" w:rsidP="00DF1F49">
            <w:pPr>
              <w:spacing w:before="240" w:after="240"/>
              <w:rPr>
                <w:rFonts w:ascii="GHEA Grapalat" w:eastAsia="GHEA Grapalat" w:hAnsi="GHEA Grapalat" w:cs="GHEA Grapalat"/>
              </w:rPr>
            </w:pPr>
          </w:p>
        </w:tc>
      </w:tr>
    </w:tbl>
    <w:p w:rsidR="00AC34B0"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AC34B0" w:rsidRPr="00E86814"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rsidTr="00DF1F49">
        <w:tc>
          <w:tcPr>
            <w:tcW w:w="9016" w:type="dxa"/>
            <w:shd w:val="clear" w:color="auto" w:fill="DBE5F1" w:themeFill="accent1" w:themeFillTint="33"/>
          </w:tcPr>
          <w:p w:rsidR="00AC34B0" w:rsidRPr="00FD1EE4" w:rsidRDefault="00AC34B0" w:rsidP="00DF1F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rsidTr="00DF1F49">
        <w:trPr>
          <w:trHeight w:val="10187"/>
        </w:trPr>
        <w:tc>
          <w:tcPr>
            <w:tcW w:w="9016" w:type="dxa"/>
          </w:tcPr>
          <w:p w:rsidR="00AC34B0" w:rsidRPr="00FD1EE4" w:rsidRDefault="00AC34B0" w:rsidP="00DF1F49">
            <w:pPr>
              <w:rPr>
                <w:rFonts w:ascii="GHEA Grapalat" w:eastAsia="GHEA Grapalat" w:hAnsi="GHEA Grapalat" w:cs="GHEA Grapalat"/>
                <w:b/>
                <w:color w:val="000000"/>
              </w:rPr>
            </w:pPr>
          </w:p>
        </w:tc>
      </w:tr>
    </w:tbl>
    <w:p w:rsidR="00AC34B0" w:rsidRPr="00FD1EE4" w:rsidRDefault="00AC34B0" w:rsidP="00AC34B0">
      <w:pPr>
        <w:pBdr>
          <w:top w:val="nil"/>
          <w:left w:val="nil"/>
          <w:bottom w:val="nil"/>
          <w:right w:val="nil"/>
          <w:between w:val="nil"/>
        </w:pBdr>
        <w:rPr>
          <w:rFonts w:ascii="GHEA Grapalat" w:eastAsia="GHEA Grapalat" w:hAnsi="GHEA Grapalat" w:cs="GHEA Grapalat"/>
          <w:b/>
          <w:color w:val="000000"/>
        </w:rPr>
      </w:pPr>
    </w:p>
    <w:p w:rsidR="00AC34B0" w:rsidRDefault="00AC34B0" w:rsidP="00AC34B0">
      <w:pPr>
        <w:rPr>
          <w:rFonts w:ascii="GHEA Grapalat" w:hAnsi="GHEA Grapalat"/>
          <w:b/>
        </w:rPr>
      </w:pPr>
    </w:p>
    <w:p w:rsidR="00AC34B0" w:rsidRDefault="00AC34B0" w:rsidP="00AC34B0">
      <w:pPr>
        <w:rPr>
          <w:ins w:id="26" w:author="Inesa Kocharyan" w:date="2021-09-01T11:45:00Z"/>
          <w:rFonts w:ascii="GHEA Grapalat" w:hAnsi="GHEA Grapalat"/>
          <w:b/>
        </w:rPr>
      </w:pPr>
    </w:p>
    <w:p w:rsidR="00AC34B0" w:rsidRDefault="00AC34B0" w:rsidP="00AC34B0">
      <w:pPr>
        <w:rPr>
          <w:rFonts w:ascii="GHEA Grapalat" w:hAnsi="GHEA Grapalat"/>
          <w:b/>
        </w:rPr>
      </w:pPr>
      <w:r>
        <w:rPr>
          <w:rFonts w:ascii="GHEA Grapalat" w:hAnsi="GHEA Grapalat"/>
          <w:b/>
        </w:rPr>
        <w:br w:type="page"/>
      </w:r>
    </w:p>
    <w:p w:rsidR="00AC34B0" w:rsidRDefault="00AC34B0" w:rsidP="00AC34B0">
      <w:pPr>
        <w:spacing w:line="360" w:lineRule="auto"/>
        <w:contextualSpacing/>
        <w:jc w:val="center"/>
        <w:rPr>
          <w:rFonts w:ascii="GHEA Grapalat" w:hAnsi="GHEA Grapalat"/>
          <w:b/>
        </w:rPr>
      </w:pPr>
    </w:p>
    <w:p w:rsidR="00AC34B0" w:rsidRPr="000306ED" w:rsidRDefault="00AC34B0" w:rsidP="00AC34B0">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C34B0" w:rsidRPr="000306E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C34B0" w:rsidRPr="000306ED" w:rsidRDefault="00AC34B0" w:rsidP="00AC34B0">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C34B0" w:rsidRPr="000306E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C34B0" w:rsidRPr="000306E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w:t>
      </w:r>
      <w:r w:rsidRPr="000306ED">
        <w:rPr>
          <w:rFonts w:ascii="GHEA Grapalat" w:hAnsi="GHEA Grapalat"/>
        </w:rPr>
        <w:lastRenderedPageBreak/>
        <w:t>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C34B0" w:rsidRPr="000306E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0306ED" w:rsidRDefault="00AC34B0" w:rsidP="00AC34B0">
      <w:pPr>
        <w:spacing w:line="360" w:lineRule="auto"/>
        <w:ind w:left="-360"/>
        <w:contextualSpacing/>
        <w:jc w:val="both"/>
        <w:rPr>
          <w:rFonts w:ascii="GHEA Grapalat" w:hAnsi="GHEA Grapalat"/>
        </w:rPr>
      </w:pPr>
      <w:r w:rsidRPr="000306ED">
        <w:rPr>
          <w:rFonts w:ascii="GHEA Grapalat" w:hAnsi="GHEA Grapalat"/>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w:t>
      </w:r>
      <w:r w:rsidRPr="000306ED">
        <w:rPr>
          <w:rFonts w:ascii="GHEA Grapalat" w:hAnsi="GHEA Grapalat"/>
        </w:rPr>
        <w:lastRenderedPageBreak/>
        <w:t>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C34B0" w:rsidRPr="000306ED" w:rsidRDefault="00AC34B0" w:rsidP="00AC34B0">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C34B0" w:rsidRPr="000306ED" w:rsidRDefault="00AC34B0" w:rsidP="00AC34B0">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w:t>
      </w:r>
      <w:r w:rsidRPr="000306ED">
        <w:rPr>
          <w:rFonts w:ascii="GHEA Grapalat" w:hAnsi="GHEA Grapalat"/>
        </w:rPr>
        <w:lastRenderedPageBreak/>
        <w:t xml:space="preserve">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C34B0" w:rsidRPr="000306ED" w:rsidRDefault="00AC34B0" w:rsidP="00AC34B0">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w:t>
      </w:r>
      <w:r w:rsidRPr="000306ED">
        <w:rPr>
          <w:rFonts w:ascii="GHEA Grapalat" w:hAnsi="GHEA Grapalat"/>
        </w:rPr>
        <w:lastRenderedPageBreak/>
        <w:t xml:space="preserve">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w:t>
      </w:r>
      <w:r w:rsidRPr="000306ED">
        <w:rPr>
          <w:rFonts w:ascii="GHEA Grapalat" w:hAnsi="GHEA Grapalat"/>
        </w:rPr>
        <w:lastRenderedPageBreak/>
        <w:t>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AC34B0" w:rsidRPr="000306ED" w:rsidRDefault="00AC34B0" w:rsidP="00AC34B0">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C34B0" w:rsidRPr="000306ED" w:rsidRDefault="00AC34B0" w:rsidP="00AC34B0">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sidR="001E069E">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rsidR="00DB6B33" w:rsidRDefault="00DB6B33" w:rsidP="00AC34B0">
      <w:pPr>
        <w:pStyle w:val="BodyTextIndent3"/>
        <w:widowControl w:val="0"/>
        <w:spacing w:after="160" w:line="240" w:lineRule="auto"/>
        <w:ind w:firstLine="0"/>
        <w:rPr>
          <w:rFonts w:ascii="GHEA Grapalat" w:hAnsi="GHEA Grapalat"/>
          <w:b/>
          <w:sz w:val="24"/>
          <w:szCs w:val="24"/>
        </w:rPr>
      </w:pPr>
    </w:p>
    <w:p w:rsidR="00DB6B33"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Default="00DB6B33">
      <w:pPr>
        <w:rPr>
          <w:rFonts w:ascii="GHEA Grapalat" w:hAnsi="GHEA Grapalat"/>
          <w:b/>
        </w:rPr>
      </w:pPr>
      <w:r>
        <w:rPr>
          <w:rFonts w:ascii="GHEA Grapalat" w:hAnsi="GHEA Grapalat"/>
          <w:b/>
        </w:rPr>
        <w:lastRenderedPageBreak/>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Pr="009044F1">
        <w:rPr>
          <w:rFonts w:ascii="GHEA Grapalat" w:hAnsi="GHEA Grapalat"/>
          <w:b/>
          <w:sz w:val="24"/>
          <w:szCs w:val="24"/>
        </w:rPr>
        <w:t>---BM</w:t>
      </w:r>
      <w:r w:rsidR="003E6EFE">
        <w:rPr>
          <w:rFonts w:ascii="GHEA Grapalat" w:hAnsi="GHEA Grapalat"/>
          <w:b/>
          <w:sz w:val="24"/>
          <w:szCs w:val="24"/>
        </w:rPr>
        <w:t>TsDzB</w:t>
      </w:r>
      <w:r w:rsidRPr="009044F1">
        <w:rPr>
          <w:rFonts w:ascii="GHEA Grapalat" w:hAnsi="GHEA Grapalat"/>
          <w:b/>
          <w:sz w:val="24"/>
          <w:szCs w:val="24"/>
        </w:rPr>
        <w:t>---/---</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5"/>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Pr="005744FC">
        <w:rPr>
          <w:rFonts w:ascii="GHEA Grapalat" w:hAnsi="GHEA Grapalat"/>
          <w:spacing w:val="-6"/>
        </w:rPr>
        <w:t>---BM</w:t>
      </w:r>
      <w:r w:rsidR="003E6EFE">
        <w:rPr>
          <w:rFonts w:ascii="GHEA Grapalat" w:hAnsi="GHEA Grapalat"/>
          <w:spacing w:val="-6"/>
        </w:rPr>
        <w:t>TsDzB</w:t>
      </w:r>
      <w:r w:rsidRPr="005744FC">
        <w:rPr>
          <w:rFonts w:ascii="GHEA Grapalat" w:hAnsi="GHEA Grapalat"/>
          <w:spacing w:val="-6"/>
        </w:rPr>
        <w:t>---/---</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3D2166" w:rsidRPr="005744FC" w:rsidTr="003D2166">
        <w:trPr>
          <w:trHeight w:val="916"/>
          <w:jc w:val="center"/>
        </w:trPr>
        <w:tc>
          <w:tcPr>
            <w:tcW w:w="1084" w:type="dxa"/>
            <w:tcBorders>
              <w:top w:val="single" w:sz="4" w:space="0" w:color="auto"/>
              <w:left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3D2166" w:rsidRPr="00423B3F" w:rsidRDefault="003D2166"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rsidR="003D2166" w:rsidRPr="00503411" w:rsidRDefault="003D2166" w:rsidP="00B46D5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3D2166" w:rsidRPr="005744FC" w:rsidRDefault="003D2166" w:rsidP="00B46D5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rsidR="00FD08EB" w:rsidRDefault="003D2166"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6"/>
              <w:t>**</w:t>
            </w:r>
          </w:p>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rsidTr="003D216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D2166" w:rsidRPr="005744FC" w:rsidRDefault="003D2166"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3D2166" w:rsidRPr="009754BB" w:rsidRDefault="009754B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3D2166" w:rsidRPr="005744FC" w:rsidRDefault="009754BB" w:rsidP="009754BB">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3D2166" w:rsidRPr="005744FC"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r>
      <w:tr w:rsidR="003D2166" w:rsidRPr="005744FC" w:rsidTr="003D2166">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rPr>
                <w:rFonts w:ascii="GHEA Grapalat" w:hAnsi="GHEA Grapalat"/>
                <w:sz w:val="20"/>
                <w:szCs w:val="20"/>
              </w:rPr>
            </w:pPr>
          </w:p>
        </w:tc>
      </w:tr>
      <w:tr w:rsidR="003D2166" w:rsidRPr="005744FC"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r>
      <w:tr w:rsidR="003D2166" w:rsidRPr="005744FC"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r>
      <w:tr w:rsidR="003D2166" w:rsidRPr="005744FC" w:rsidTr="003D2166">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rsidR="003D2166" w:rsidRPr="005744FC" w:rsidRDefault="003D2166"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B2572B" w:rsidRPr="00B138F3" w:rsidRDefault="00B2572B" w:rsidP="00B46D58">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Pr="00B138F3">
        <w:rPr>
          <w:rFonts w:ascii="GHEA Grapalat" w:hAnsi="GHEA Grapalat"/>
          <w:b/>
          <w:sz w:val="24"/>
          <w:szCs w:val="24"/>
        </w:rPr>
        <w:t>---BM</w:t>
      </w:r>
      <w:r w:rsidR="003E6EFE">
        <w:rPr>
          <w:rFonts w:ascii="GHEA Grapalat" w:hAnsi="GHEA Grapalat"/>
          <w:b/>
          <w:sz w:val="24"/>
          <w:szCs w:val="24"/>
        </w:rPr>
        <w:t>TsDzB</w:t>
      </w:r>
      <w:r w:rsidRPr="00B138F3">
        <w:rPr>
          <w:rFonts w:ascii="GHEA Grapalat" w:hAnsi="GHEA Grapalat"/>
          <w:b/>
          <w:sz w:val="24"/>
          <w:szCs w:val="24"/>
        </w:rPr>
        <w:t>---/---</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17"/>
        <w:t>*</w:t>
      </w:r>
    </w:p>
    <w:p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0B1C12">
        <w:rPr>
          <w:rFonts w:ascii="GHEA Grapalat" w:eastAsiaTheme="minorHAnsi" w:hAnsi="GHEA Grapalat" w:cstheme="minorBidi"/>
        </w:rPr>
        <w:t>пяти</w:t>
      </w:r>
      <w:r w:rsidR="000B1C12"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C7A38" w:rsidRPr="007C2C8F" w:rsidRDefault="00FC7A38" w:rsidP="00FC7A38">
      <w:pPr>
        <w:pStyle w:val="NormalWeb"/>
        <w:shd w:val="clear" w:color="auto" w:fill="FFFFFF"/>
        <w:ind w:firstLine="374"/>
        <w:contextualSpacing/>
        <w:jc w:val="both"/>
        <w:rPr>
          <w:rFonts w:ascii="GHEA Grapalat" w:eastAsiaTheme="minorHAnsi" w:hAnsi="GHEA Grapalat" w:cstheme="minorBidi"/>
        </w:rPr>
      </w:pPr>
      <w:r w:rsidRPr="007C2C8F">
        <w:rPr>
          <w:rFonts w:ascii="GHEA Grapalat" w:eastAsiaTheme="minorHAnsi" w:hAnsi="GHEA Grapalat" w:cstheme="minorBidi"/>
        </w:rPr>
        <w:t xml:space="preserve">5. Гарантия действует девяносто рабочих </w:t>
      </w:r>
      <w:r w:rsidRPr="00A75ACE">
        <w:rPr>
          <w:rFonts w:ascii="GHEA Grapalat" w:eastAsiaTheme="minorHAnsi" w:hAnsi="GHEA Grapalat" w:cstheme="minorBidi"/>
        </w:rPr>
        <w:t>дней</w:t>
      </w:r>
      <w:r w:rsidR="00083476" w:rsidRPr="00A75ACE">
        <w:rPr>
          <w:rFonts w:ascii="GHEA Grapalat" w:eastAsiaTheme="minorHAnsi" w:hAnsi="GHEA Grapalat" w:cstheme="minorBidi"/>
        </w:rPr>
        <w:t>**</w:t>
      </w:r>
      <w:r w:rsidRPr="00A75ACE">
        <w:rPr>
          <w:rFonts w:ascii="GHEA Grapalat" w:eastAsiaTheme="minorHAnsi" w:hAnsi="GHEA Grapalat" w:cstheme="minorBidi"/>
        </w:rPr>
        <w:t xml:space="preserve"> </w:t>
      </w:r>
      <w:r w:rsidRPr="007C2C8F">
        <w:rPr>
          <w:rFonts w:ascii="GHEA Grapalat" w:eastAsiaTheme="minorHAnsi" w:hAnsi="GHEA Grapalat" w:cstheme="minorBidi"/>
        </w:rPr>
        <w:t xml:space="preserve">со дня подачи принципалом заявки на участие в организованной бенефициаром процедуре закупок под кодом   ________________________________.    </w:t>
      </w:r>
    </w:p>
    <w:p w:rsidR="00FC7A38" w:rsidRPr="007C2C8F" w:rsidRDefault="00FC7A38" w:rsidP="00FC7A38">
      <w:pPr>
        <w:pStyle w:val="NormalWeb"/>
        <w:shd w:val="clear" w:color="auto" w:fill="FFFFFF"/>
        <w:ind w:firstLine="374"/>
        <w:contextualSpacing/>
        <w:jc w:val="both"/>
        <w:rPr>
          <w:rFonts w:ascii="GHEA Grapalat" w:eastAsiaTheme="minorHAnsi" w:hAnsi="GHEA Grapalat" w:cstheme="minorBidi"/>
          <w:sz w:val="18"/>
          <w:szCs w:val="18"/>
        </w:rPr>
      </w:pPr>
      <w:r w:rsidRPr="007C2C8F">
        <w:rPr>
          <w:rFonts w:eastAsiaTheme="minorHAnsi" w:cstheme="minorBidi"/>
        </w:rPr>
        <w:t xml:space="preserve">                  </w:t>
      </w:r>
      <w:r w:rsidRPr="007C2C8F">
        <w:rPr>
          <w:rFonts w:ascii="GHEA Grapalat" w:eastAsiaTheme="minorHAnsi" w:hAnsi="GHEA Grapalat" w:cstheme="minorBidi"/>
          <w:sz w:val="18"/>
          <w:szCs w:val="18"/>
        </w:rPr>
        <w:t>код процедуры</w:t>
      </w:r>
    </w:p>
    <w:p w:rsidR="003A7B6D" w:rsidRDefault="003A7B6D" w:rsidP="003A7B6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02445">
        <w:rPr>
          <w:rFonts w:ascii="GHEA Grapalat" w:eastAsiaTheme="minorHAnsi" w:hAnsi="GHEA Grapalat" w:cstheme="minorBidi"/>
        </w:rPr>
        <w:t>Информацию о факте предоставления настоящей гарантии</w:t>
      </w:r>
      <w:r w:rsidR="008D1FFF">
        <w:rPr>
          <w:rFonts w:ascii="GHEA Grapalat" w:eastAsiaTheme="minorHAnsi" w:hAnsi="GHEA Grapalat" w:cstheme="minorBidi"/>
        </w:rPr>
        <w:t xml:space="preserve"> -</w:t>
      </w:r>
      <w:r w:rsidR="008D1FFF" w:rsidRPr="00B8432E">
        <w:t xml:space="preserve"> </w:t>
      </w:r>
      <w:r w:rsidR="008D1FFF"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008D1FFF">
        <w:rPr>
          <w:rFonts w:ascii="GHEA Grapalat" w:eastAsiaTheme="minorHAnsi" w:hAnsi="GHEA Grapalat" w:cstheme="minorBidi"/>
        </w:rPr>
        <w:t>,</w:t>
      </w:r>
      <w:r w:rsidRPr="00C02445">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rsidR="003A7B6D" w:rsidRDefault="003A7B6D" w:rsidP="003A7B6D">
      <w:pPr>
        <w:pStyle w:val="NormalWeb"/>
        <w:shd w:val="clear" w:color="auto" w:fill="FFFFFF"/>
        <w:spacing w:before="0" w:beforeAutospacing="0" w:after="0" w:afterAutospacing="0"/>
        <w:ind w:firstLine="375"/>
        <w:jc w:val="both"/>
        <w:rPr>
          <w:rStyle w:val="Strong"/>
          <w:b w:val="0"/>
          <w:bCs w:val="0"/>
          <w:sz w:val="20"/>
          <w:szCs w:val="20"/>
        </w:rPr>
      </w:pPr>
    </w:p>
    <w:p w:rsidR="00BF7253" w:rsidRPr="006E6694"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color w:val="FF0000"/>
          <w:sz w:val="20"/>
          <w:szCs w:val="20"/>
        </w:rPr>
      </w:pPr>
    </w:p>
    <w:p w:rsidR="00BF7253" w:rsidRPr="000211F4"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11F4">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253B00" w:rsidRPr="000211F4">
        <w:rPr>
          <w:rFonts w:ascii="GHEA Grapalat" w:eastAsiaTheme="minorHAnsi" w:hAnsi="GHEA Grapalat" w:cstheme="minorBidi"/>
        </w:rPr>
        <w:t>е</w:t>
      </w:r>
      <w:r w:rsidRPr="000211F4">
        <w:rPr>
          <w:rFonts w:ascii="GHEA Grapalat" w:eastAsiaTheme="minorHAnsi" w:hAnsi="GHEA Grapalat" w:cstheme="minorBidi"/>
        </w:rPr>
        <w:t>тся копия протокола заседания оценочной комиссии об отклонении заявки</w:t>
      </w:r>
      <w:r w:rsidR="00253B00" w:rsidRPr="000211F4">
        <w:rPr>
          <w:rFonts w:ascii="GHEA Grapalat" w:eastAsiaTheme="minorHAnsi" w:hAnsi="GHEA Grapalat" w:cstheme="minorBidi"/>
        </w:rPr>
        <w:t>.</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BodyTextIndent"/>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9B7A85" w:rsidRDefault="009B7A85" w:rsidP="001005B0">
      <w:pPr>
        <w:widowControl w:val="0"/>
        <w:spacing w:after="160"/>
        <w:ind w:firstLine="567"/>
        <w:jc w:val="right"/>
        <w:rPr>
          <w:rFonts w:ascii="GHEA Grapalat" w:hAnsi="GHEA Grapalat"/>
          <w:b/>
        </w:rPr>
      </w:pPr>
    </w:p>
    <w:p w:rsidR="00551887" w:rsidRPr="00503411" w:rsidRDefault="00551887" w:rsidP="001005B0">
      <w:pPr>
        <w:widowControl w:val="0"/>
        <w:spacing w:after="160"/>
        <w:ind w:firstLine="567"/>
        <w:jc w:val="right"/>
        <w:rPr>
          <w:rFonts w:ascii="GHEA Grapalat" w:hAnsi="GHEA Grapalat"/>
          <w:b/>
        </w:rPr>
      </w:pPr>
    </w:p>
    <w:p w:rsidR="00551887" w:rsidRPr="00503411" w:rsidRDefault="00551887" w:rsidP="001005B0">
      <w:pPr>
        <w:widowControl w:val="0"/>
        <w:spacing w:after="160"/>
        <w:ind w:firstLine="567"/>
        <w:jc w:val="right"/>
        <w:rPr>
          <w:rFonts w:ascii="GHEA Grapalat" w:hAnsi="GHEA Grapalat"/>
          <w:b/>
        </w:rPr>
      </w:pPr>
    </w:p>
    <w:p w:rsidR="00503411" w:rsidRDefault="00503411">
      <w:pPr>
        <w:rPr>
          <w:rFonts w:ascii="GHEA Grapalat" w:hAnsi="GHEA Grapalat"/>
          <w:b/>
        </w:rPr>
      </w:pPr>
      <w:r>
        <w:rPr>
          <w:rFonts w:ascii="GHEA Grapalat" w:hAnsi="GHEA Grapalat"/>
          <w:b/>
        </w:rPr>
        <w:br w:type="page"/>
      </w: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"---BM</w:t>
      </w:r>
      <w:r w:rsidR="003E6EFE">
        <w:rPr>
          <w:rFonts w:ascii="GHEA Grapalat" w:hAnsi="GHEA Grapalat"/>
          <w:b/>
        </w:rPr>
        <w:t>TsDzB</w:t>
      </w:r>
      <w:r w:rsidRPr="00B138F3">
        <w:rPr>
          <w:rFonts w:ascii="GHEA Grapalat" w:hAnsi="GHEA Grapalat"/>
          <w:b/>
        </w:rPr>
        <w:t>---/---"</w:t>
      </w: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w:t>
      </w:r>
      <w:r w:rsidR="00FC7753" w:rsidRPr="00B138F3">
        <w:rPr>
          <w:rFonts w:ascii="GHEA Grapalat" w:eastAsiaTheme="minorHAnsi" w:hAnsi="GHEA Grapalat" w:cstheme="minorBidi"/>
          <w:sz w:val="18"/>
          <w:szCs w:val="18"/>
        </w:rPr>
        <w:t xml:space="preserve">выдающего гарантию </w:t>
      </w:r>
      <w:r w:rsidRPr="00B138F3">
        <w:rPr>
          <w:rFonts w:ascii="GHEA Grapalat" w:eastAsiaTheme="minorHAnsi" w:hAnsi="GHEA Grapalat" w:cstheme="minorBidi"/>
          <w:sz w:val="18"/>
          <w:szCs w:val="18"/>
        </w:rPr>
        <w:t>банка</w:t>
      </w:r>
      <w:r w:rsidR="00FC7753">
        <w:rPr>
          <w:rFonts w:ascii="GHEA Grapalat" w:eastAsiaTheme="minorHAnsi" w:hAnsi="GHEA Grapalat" w:cstheme="minorBidi"/>
          <w:sz w:val="18"/>
          <w:szCs w:val="18"/>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98373E">
        <w:rPr>
          <w:rFonts w:ascii="GHEA Grapalat" w:eastAsiaTheme="minorHAnsi" w:hAnsi="GHEA Grapalat" w:cstheme="minorBidi"/>
        </w:rPr>
        <w:t>пяти</w:t>
      </w:r>
      <w:r w:rsidR="0098373E"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905268" w:rsidRPr="00FE49C7" w:rsidRDefault="00905268" w:rsidP="00905268">
      <w:pPr>
        <w:pStyle w:val="NormalWeb"/>
        <w:shd w:val="clear" w:color="auto" w:fill="FFFFFF"/>
        <w:ind w:firstLine="374"/>
        <w:contextualSpacing/>
        <w:jc w:val="both"/>
        <w:rPr>
          <w:rFonts w:ascii="GHEA Grapalat" w:eastAsiaTheme="minorHAnsi" w:hAnsi="GHEA Grapalat" w:cstheme="minorBidi"/>
        </w:rPr>
      </w:pPr>
      <w:r w:rsidRPr="00FE49C7">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905268" w:rsidRPr="00FE49C7" w:rsidRDefault="00905268" w:rsidP="00905268">
      <w:pPr>
        <w:pStyle w:val="NormalWeb"/>
        <w:shd w:val="clear" w:color="auto" w:fill="FFFFFF"/>
        <w:ind w:firstLine="374"/>
        <w:contextualSpacing/>
        <w:jc w:val="both"/>
        <w:rPr>
          <w:rFonts w:ascii="GHEA Grapalat" w:eastAsiaTheme="minorHAnsi" w:hAnsi="GHEA Grapalat" w:cstheme="minorBidi"/>
        </w:rPr>
      </w:pPr>
      <w:r w:rsidRPr="00FE49C7">
        <w:rPr>
          <w:rFonts w:ascii="GHEA Grapalat" w:eastAsiaTheme="minorHAnsi" w:hAnsi="GHEA Grapalat" w:cstheme="minorBidi"/>
          <w:sz w:val="18"/>
          <w:szCs w:val="18"/>
        </w:rPr>
        <w:t>номер заключаемого договара</w:t>
      </w:r>
    </w:p>
    <w:p w:rsidR="00905268" w:rsidRPr="00FE49C7" w:rsidRDefault="00905268" w:rsidP="00905268">
      <w:pPr>
        <w:pStyle w:val="NormalWeb"/>
        <w:shd w:val="clear" w:color="auto" w:fill="FFFFFF"/>
        <w:ind w:firstLine="374"/>
        <w:contextualSpacing/>
        <w:jc w:val="both"/>
        <w:rPr>
          <w:rFonts w:ascii="GHEA Grapalat" w:eastAsiaTheme="minorHAnsi" w:hAnsi="GHEA Grapalat" w:cstheme="minorBidi"/>
        </w:rPr>
      </w:pPr>
    </w:p>
    <w:p w:rsidR="00905268" w:rsidRPr="00FE49C7" w:rsidRDefault="00905268" w:rsidP="00905268">
      <w:pPr>
        <w:pStyle w:val="NormalWeb"/>
        <w:shd w:val="clear" w:color="auto" w:fill="FFFFFF"/>
        <w:contextualSpacing/>
        <w:jc w:val="both"/>
        <w:rPr>
          <w:rFonts w:ascii="GHEA Grapalat" w:eastAsiaTheme="minorHAnsi" w:hAnsi="GHEA Grapalat" w:cstheme="minorBidi"/>
          <w:lang w:val="hy-AM"/>
        </w:rPr>
      </w:pPr>
      <w:r w:rsidRPr="00FE49C7">
        <w:rPr>
          <w:rFonts w:ascii="GHEA Grapalat" w:eastAsiaTheme="minorHAnsi" w:hAnsi="GHEA Grapalat" w:cstheme="minorBidi"/>
        </w:rPr>
        <w:t xml:space="preserve">и  действует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в</w:t>
      </w:r>
      <w:r w:rsidRPr="00FE49C7">
        <w:rPr>
          <w:rFonts w:ascii="GHEA Grapalat" w:hAnsi="GHEA Grapalat"/>
        </w:rPr>
        <w:t>ключительно</w:t>
      </w:r>
      <w:r w:rsidRPr="00FE49C7">
        <w:rPr>
          <w:rFonts w:ascii="GHEA Grapalat" w:eastAsiaTheme="minorHAnsi" w:hAnsi="GHEA Grapalat" w:cstheme="minorBidi"/>
        </w:rPr>
        <w:t xml:space="preserve">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 xml:space="preserve">до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 xml:space="preserve">девяностого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 xml:space="preserve">рабочего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дня</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 xml:space="preserve">следующего за днем </w:t>
      </w:r>
    </w:p>
    <w:p w:rsidR="00905268" w:rsidRPr="00FE49C7" w:rsidRDefault="00905268" w:rsidP="00905268">
      <w:pPr>
        <w:pStyle w:val="NormalWeb"/>
        <w:shd w:val="clear" w:color="auto" w:fill="FFFFFF"/>
        <w:contextualSpacing/>
        <w:jc w:val="both"/>
        <w:rPr>
          <w:rFonts w:ascii="GHEA Grapalat" w:eastAsiaTheme="minorHAnsi" w:hAnsi="GHEA Grapalat" w:cstheme="minorBidi"/>
          <w:sz w:val="18"/>
          <w:szCs w:val="18"/>
          <w:lang w:val="hy-AM"/>
        </w:rPr>
      </w:pPr>
    </w:p>
    <w:p w:rsidR="00905268" w:rsidRPr="00A3315E" w:rsidRDefault="00905268" w:rsidP="003C6D42">
      <w:pPr>
        <w:pStyle w:val="NormalWeb"/>
        <w:shd w:val="clear" w:color="auto" w:fill="FFFFFF"/>
        <w:contextualSpacing/>
        <w:rPr>
          <w:rFonts w:eastAsiaTheme="minorHAnsi" w:cstheme="minorBidi"/>
        </w:rPr>
      </w:pPr>
      <w:r w:rsidRPr="00FE49C7">
        <w:rPr>
          <w:rFonts w:ascii="GHEA Grapalat" w:eastAsiaTheme="minorHAnsi" w:hAnsi="GHEA Grapalat" w:cstheme="minorBidi"/>
          <w:lang w:val="hy-AM"/>
        </w:rPr>
        <w:t>--------------------------------------------------------</w:t>
      </w:r>
      <w:r w:rsidRPr="00FE49C7">
        <w:rPr>
          <w:rFonts w:ascii="GHEA Grapalat" w:eastAsiaTheme="minorHAnsi" w:hAnsi="GHEA Grapalat" w:cstheme="minorBidi"/>
        </w:rPr>
        <w:t>------------------</w:t>
      </w:r>
      <w:r w:rsidRPr="00FE49C7">
        <w:rPr>
          <w:rFonts w:ascii="GHEA Grapalat" w:eastAsiaTheme="minorHAnsi" w:hAnsi="GHEA Grapalat" w:cstheme="minorBidi"/>
          <w:lang w:val="hy-AM"/>
        </w:rPr>
        <w:t>----------------------</w:t>
      </w:r>
      <w:r w:rsidR="003C6D42">
        <w:rPr>
          <w:rFonts w:ascii="GHEA Grapalat" w:eastAsiaTheme="minorHAnsi" w:hAnsi="GHEA Grapalat" w:cstheme="minorBidi"/>
        </w:rPr>
        <w:t>---------------</w:t>
      </w:r>
      <w:r w:rsidRPr="00FE49C7">
        <w:rPr>
          <w:rFonts w:eastAsiaTheme="minorHAnsi" w:cstheme="minorBidi"/>
        </w:rPr>
        <w:t xml:space="preserve"> </w:t>
      </w:r>
      <w:r w:rsidRPr="00FE49C7">
        <w:rPr>
          <w:rFonts w:eastAsiaTheme="minorHAnsi" w:cstheme="minorBidi"/>
          <w:lang w:val="hy-AM"/>
        </w:rPr>
        <w:t>.</w:t>
      </w:r>
      <w:r w:rsidRPr="00FE49C7">
        <w:rPr>
          <w:rFonts w:eastAsiaTheme="minorHAnsi" w:cstheme="minorBidi"/>
        </w:rPr>
        <w:t xml:space="preserve">           </w:t>
      </w:r>
      <w:r w:rsidRPr="00FE49C7">
        <w:rPr>
          <w:rFonts w:ascii="GHEA Grapalat" w:eastAsiaTheme="minorHAnsi" w:hAnsi="GHEA Grapalat" w:cstheme="minorBidi"/>
          <w:sz w:val="16"/>
          <w:szCs w:val="16"/>
        </w:rPr>
        <w:t xml:space="preserve"> крайн</w:t>
      </w:r>
      <w:r w:rsidR="00376F24">
        <w:rPr>
          <w:rFonts w:ascii="GHEA Grapalat" w:eastAsiaTheme="minorHAnsi" w:hAnsi="GHEA Grapalat" w:cstheme="minorBidi"/>
          <w:sz w:val="16"/>
          <w:szCs w:val="16"/>
        </w:rPr>
        <w:t>и</w:t>
      </w:r>
      <w:r w:rsidRPr="00FE49C7">
        <w:rPr>
          <w:rFonts w:ascii="GHEA Grapalat" w:eastAsiaTheme="minorHAnsi" w:hAnsi="GHEA Grapalat" w:cstheme="minorBidi"/>
          <w:sz w:val="16"/>
          <w:szCs w:val="16"/>
        </w:rPr>
        <w:t>й срок оказния услуг</w:t>
      </w:r>
      <w:r w:rsidRPr="00FE49C7">
        <w:rPr>
          <w:rFonts w:ascii="GHEA Grapalat" w:eastAsiaTheme="minorHAnsi" w:hAnsi="GHEA Grapalat" w:cstheme="minorBidi"/>
          <w:sz w:val="16"/>
          <w:szCs w:val="16"/>
          <w:lang w:val="hy-AM"/>
        </w:rPr>
        <w:t>, предусмотренн</w:t>
      </w:r>
      <w:r w:rsidRPr="00FE49C7">
        <w:rPr>
          <w:rFonts w:ascii="GHEA Grapalat" w:eastAsiaTheme="minorHAnsi" w:hAnsi="GHEA Grapalat" w:cstheme="minorBidi"/>
          <w:sz w:val="16"/>
          <w:szCs w:val="16"/>
        </w:rPr>
        <w:t xml:space="preserve">ый </w:t>
      </w:r>
      <w:r w:rsidRPr="00FE49C7">
        <w:rPr>
          <w:rFonts w:ascii="GHEA Grapalat" w:eastAsiaTheme="minorHAnsi" w:hAnsi="GHEA Grapalat" w:cstheme="minorBidi"/>
          <w:sz w:val="16"/>
          <w:szCs w:val="16"/>
          <w:lang w:val="hy-AM"/>
        </w:rPr>
        <w:t>заключаемым договором</w:t>
      </w:r>
      <w:r w:rsidR="00A3315E">
        <w:rPr>
          <w:rFonts w:ascii="GHEA Grapalat" w:eastAsiaTheme="minorHAnsi" w:hAnsi="GHEA Grapalat" w:cstheme="minorBidi"/>
          <w:sz w:val="16"/>
          <w:szCs w:val="16"/>
        </w:rPr>
        <w:t xml:space="preserve"> </w:t>
      </w:r>
      <w:r w:rsidR="00F84BB9">
        <w:rPr>
          <w:rFonts w:ascii="GHEA Grapalat" w:eastAsiaTheme="minorHAnsi" w:hAnsi="GHEA Grapalat" w:cstheme="minorBidi"/>
          <w:sz w:val="16"/>
          <w:szCs w:val="16"/>
        </w:rPr>
        <w:t xml:space="preserve">  </w:t>
      </w:r>
    </w:p>
    <w:p w:rsidR="00905268" w:rsidRPr="00FE49C7" w:rsidRDefault="00905268" w:rsidP="00905268">
      <w:pPr>
        <w:pStyle w:val="NormalWeb"/>
        <w:shd w:val="clear" w:color="auto" w:fill="FFFFFF"/>
        <w:contextualSpacing/>
        <w:jc w:val="both"/>
        <w:rPr>
          <w:rFonts w:ascii="GHEA Grapalat" w:eastAsiaTheme="minorHAnsi" w:hAnsi="GHEA Grapalat" w:cstheme="minorBidi"/>
        </w:rPr>
      </w:pPr>
      <w:r w:rsidRPr="00FE49C7">
        <w:rPr>
          <w:rFonts w:ascii="GHEA Grapalat" w:eastAsiaTheme="minorHAnsi" w:hAnsi="GHEA Grapalat" w:cstheme="minorBidi"/>
        </w:rPr>
        <w:t>В день предоставления гарантии лицо</w:t>
      </w:r>
      <w:r w:rsidR="009870A7" w:rsidRPr="00FE49C7">
        <w:rPr>
          <w:rFonts w:ascii="GHEA Grapalat" w:eastAsiaTheme="minorHAnsi" w:hAnsi="GHEA Grapalat" w:cstheme="minorBidi"/>
        </w:rPr>
        <w:t>,</w:t>
      </w:r>
      <w:r w:rsidRPr="00FE49C7">
        <w:rPr>
          <w:rFonts w:ascii="GHEA Grapalat" w:eastAsiaTheme="minorHAnsi" w:hAnsi="GHEA Grapalat" w:cstheme="minorBidi"/>
        </w:rPr>
        <w:t xml:space="preserve"> выдающее гарантию</w:t>
      </w:r>
      <w:r w:rsidR="009870A7" w:rsidRPr="00FE49C7">
        <w:rPr>
          <w:rFonts w:ascii="GHEA Grapalat" w:eastAsiaTheme="minorHAnsi" w:hAnsi="GHEA Grapalat" w:cstheme="minorBidi"/>
        </w:rPr>
        <w:t>,</w:t>
      </w:r>
      <w:r w:rsidRPr="00FE49C7">
        <w:rPr>
          <w:rFonts w:ascii="GHEA Grapalat" w:eastAsiaTheme="minorHAnsi" w:hAnsi="GHEA Grapalat" w:cstheme="minorBidi"/>
        </w:rPr>
        <w:t xml:space="preserve"> с официального адреса</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электронной почты высылает воспроизведенный (отсканированный) с оригинала</w:t>
      </w:r>
      <w:r w:rsidR="009870A7" w:rsidRPr="00FE49C7">
        <w:rPr>
          <w:rFonts w:ascii="GHEA Grapalat" w:eastAsiaTheme="minorHAnsi" w:hAnsi="GHEA Grapalat" w:cstheme="minorBidi"/>
        </w:rPr>
        <w:t xml:space="preserve"> настоящей гарантии</w:t>
      </w:r>
      <w:r w:rsidRPr="00FE49C7">
        <w:rPr>
          <w:rFonts w:ascii="GHEA Grapalat" w:eastAsiaTheme="minorHAnsi" w:hAnsi="GHEA Grapalat" w:cstheme="minorBidi"/>
        </w:rPr>
        <w:t xml:space="preserve">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FE49C7">
        <w:rPr>
          <w:rFonts w:ascii="GHEA Grapalat" w:eastAsiaTheme="minorHAnsi" w:hAnsi="GHEA Grapalat" w:cstheme="minorBidi"/>
          <w:lang w:val="hy-AM"/>
        </w:rPr>
        <w:t>.</w:t>
      </w:r>
      <w:r w:rsidRPr="00FE49C7">
        <w:rPr>
          <w:rFonts w:ascii="GHEA Grapalat" w:eastAsiaTheme="minorHAnsi" w:hAnsi="GHEA Grapalat" w:cstheme="minorBidi"/>
        </w:rPr>
        <w:t xml:space="preserve"> </w:t>
      </w:r>
    </w:p>
    <w:p w:rsidR="00374F5C" w:rsidRDefault="00374F5C" w:rsidP="007B3F5F">
      <w:pPr>
        <w:pStyle w:val="NormalWeb"/>
        <w:shd w:val="clear" w:color="auto" w:fill="FFFFFF"/>
        <w:contextualSpacing/>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lastRenderedPageBreak/>
        <w:t xml:space="preserve">                                                              </w:t>
      </w:r>
      <w:r w:rsidR="004D6035">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03411" w:rsidRPr="00234B8B" w:rsidRDefault="00503411"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551887" w:rsidRPr="00503411" w:rsidRDefault="00551887" w:rsidP="00551887">
      <w:pPr>
        <w:widowControl w:val="0"/>
        <w:spacing w:after="160"/>
        <w:ind w:firstLine="567"/>
        <w:jc w:val="right"/>
        <w:rPr>
          <w:rFonts w:ascii="GHEA Grapalat" w:hAnsi="GHEA Grapalat"/>
          <w:b/>
        </w:rPr>
      </w:pPr>
      <w:r>
        <w:rPr>
          <w:rFonts w:ascii="GHEA Grapalat" w:hAnsi="GHEA Grapalat"/>
          <w:i/>
          <w:sz w:val="22"/>
          <w:szCs w:val="22"/>
        </w:rPr>
        <w:br w:type="page"/>
      </w:r>
      <w:r w:rsidRPr="00B138F3">
        <w:rPr>
          <w:rFonts w:ascii="GHEA Grapalat" w:hAnsi="GHEA Grapalat"/>
          <w:b/>
        </w:rPr>
        <w:lastRenderedPageBreak/>
        <w:t>Приложение № 4</w:t>
      </w:r>
      <w:r w:rsidRPr="00503411">
        <w:rPr>
          <w:rFonts w:ascii="GHEA Grapalat" w:hAnsi="GHEA Grapalat"/>
          <w:b/>
        </w:rPr>
        <w:t>.1</w:t>
      </w:r>
    </w:p>
    <w:p w:rsidR="00551887" w:rsidRPr="00B138F3" w:rsidRDefault="00551887" w:rsidP="00551887">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"---BM</w:t>
      </w:r>
      <w:r>
        <w:rPr>
          <w:rFonts w:ascii="GHEA Grapalat" w:hAnsi="GHEA Grapalat"/>
          <w:b/>
        </w:rPr>
        <w:t>TsDzB</w:t>
      </w:r>
      <w:r w:rsidRPr="00B138F3">
        <w:rPr>
          <w:rFonts w:ascii="GHEA Grapalat" w:hAnsi="GHEA Grapalat"/>
          <w:b/>
        </w:rPr>
        <w:t>---/---"</w:t>
      </w:r>
    </w:p>
    <w:p w:rsidR="00551887" w:rsidRDefault="00551887">
      <w:pPr>
        <w:rPr>
          <w:rFonts w:ascii="GHEA Grapalat" w:hAnsi="GHEA Grapalat"/>
          <w:i/>
          <w:sz w:val="22"/>
          <w:szCs w:val="22"/>
        </w:rPr>
      </w:pPr>
    </w:p>
    <w:p w:rsidR="00A77CB2" w:rsidRPr="00B138F3" w:rsidRDefault="00A77CB2" w:rsidP="00A77CB2">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A77CB2" w:rsidRPr="00B138F3" w:rsidRDefault="00A77CB2" w:rsidP="00A77CB2">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A77CB2" w:rsidRPr="00B138F3" w:rsidRDefault="00A77CB2" w:rsidP="00A77CB2">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6C2680">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A77CB2" w:rsidRPr="00B138F3" w:rsidRDefault="00A77CB2" w:rsidP="00A77CB2">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w:t>
      </w:r>
      <w:r w:rsidR="006C2680">
        <w:rPr>
          <w:rStyle w:val="Strong"/>
          <w:rFonts w:ascii="GHEA Grapalat" w:hAnsi="GHEA Grapalat"/>
          <w:b w:val="0"/>
          <w:sz w:val="18"/>
          <w:szCs w:val="18"/>
          <w:lang w:val="hy-AM"/>
        </w:rPr>
        <w:t xml:space="preserve">                             </w:t>
      </w:r>
      <w:r w:rsidRPr="00B138F3">
        <w:rPr>
          <w:rStyle w:val="Strong"/>
          <w:rFonts w:ascii="GHEA Grapalat" w:hAnsi="GHEA Grapalat"/>
          <w:b w:val="0"/>
          <w:sz w:val="18"/>
          <w:szCs w:val="18"/>
        </w:rPr>
        <w:t>номер заключаемого договора</w:t>
      </w:r>
    </w:p>
    <w:p w:rsidR="00A77CB2" w:rsidRPr="00B138F3" w:rsidRDefault="00A77CB2" w:rsidP="00A77CB2">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A77CB2" w:rsidRPr="00B138F3" w:rsidRDefault="00A77CB2" w:rsidP="00A77CB2">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A77CB2" w:rsidRPr="00B138F3" w:rsidRDefault="00A77CB2" w:rsidP="00A77CB2">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A77CB2" w:rsidRPr="00B138F3" w:rsidRDefault="00A77CB2" w:rsidP="00A77CB2">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A77CB2" w:rsidRPr="00B138F3" w:rsidRDefault="00A77CB2" w:rsidP="00A77CB2">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A77CB2" w:rsidRPr="00B138F3" w:rsidRDefault="00A77CB2" w:rsidP="00A77CB2">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A77CB2" w:rsidRPr="00B138F3" w:rsidRDefault="00A77CB2" w:rsidP="00A77CB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A77CB2" w:rsidRPr="00B138F3" w:rsidRDefault="00A77CB2" w:rsidP="00A77CB2">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A77CB2" w:rsidRPr="00B138F3" w:rsidRDefault="00A77CB2" w:rsidP="00A77CB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w:t>
      </w:r>
      <w:r w:rsidR="00E37CF1" w:rsidRPr="00B138F3">
        <w:rPr>
          <w:rFonts w:ascii="GHEA Grapalat" w:eastAsiaTheme="minorHAnsi" w:hAnsi="GHEA Grapalat" w:cstheme="minorBidi"/>
          <w:sz w:val="18"/>
          <w:szCs w:val="18"/>
        </w:rPr>
        <w:t xml:space="preserve">выдающего гарантию </w:t>
      </w:r>
      <w:r w:rsidRPr="00B138F3">
        <w:rPr>
          <w:rFonts w:ascii="GHEA Grapalat" w:eastAsiaTheme="minorHAnsi" w:hAnsi="GHEA Grapalat" w:cstheme="minorBidi"/>
          <w:sz w:val="18"/>
          <w:szCs w:val="18"/>
        </w:rPr>
        <w:t>банка</w:t>
      </w:r>
      <w:r w:rsidR="00E37CF1">
        <w:rPr>
          <w:rFonts w:ascii="GHEA Grapalat" w:eastAsiaTheme="minorHAnsi" w:hAnsi="GHEA Grapalat" w:cstheme="minorBidi"/>
          <w:sz w:val="18"/>
          <w:szCs w:val="18"/>
        </w:rPr>
        <w:t xml:space="preserve"> </w:t>
      </w:r>
    </w:p>
    <w:p w:rsidR="00A77CB2" w:rsidRPr="00B138F3" w:rsidRDefault="00A77CB2" w:rsidP="00A77CB2">
      <w:pPr>
        <w:pStyle w:val="NormalWeb"/>
        <w:shd w:val="clear" w:color="auto" w:fill="FFFFFF"/>
        <w:spacing w:before="0" w:beforeAutospacing="0" w:after="0" w:afterAutospacing="0"/>
        <w:jc w:val="both"/>
        <w:rPr>
          <w:rFonts w:ascii="GHEA Grapalat" w:eastAsiaTheme="minorHAnsi" w:hAnsi="GHEA Grapalat" w:cstheme="minorBidi"/>
        </w:rPr>
      </w:pPr>
    </w:p>
    <w:p w:rsidR="00A77CB2" w:rsidRPr="00B138F3" w:rsidRDefault="00A77CB2" w:rsidP="00A77CB2">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A77CB2" w:rsidRPr="00B138F3" w:rsidRDefault="00A77CB2" w:rsidP="00A77CB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297195" w:rsidRPr="003961EF" w:rsidRDefault="00A77CB2" w:rsidP="00297195">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544DC8">
        <w:rPr>
          <w:rFonts w:ascii="GHEA Grapalat" w:eastAsiaTheme="minorHAnsi" w:hAnsi="GHEA Grapalat" w:cstheme="minorBidi"/>
        </w:rPr>
        <w:t>пяти</w:t>
      </w:r>
      <w:r w:rsidR="00544DC8" w:rsidRPr="00B138F3">
        <w:rPr>
          <w:rFonts w:ascii="GHEA Grapalat" w:eastAsiaTheme="minorHAnsi" w:hAnsi="GHEA Grapalat" w:cstheme="minorBidi"/>
        </w:rPr>
        <w:t xml:space="preserve"> </w:t>
      </w:r>
      <w:r w:rsidRPr="00B138F3">
        <w:rPr>
          <w:rFonts w:ascii="GHEA Grapalat" w:eastAsiaTheme="minorHAnsi" w:hAnsi="GHEA Grapalat" w:cstheme="minorBidi"/>
        </w:rPr>
        <w:t>рабочих  дней после получения требования</w:t>
      </w:r>
      <w:r w:rsidRPr="0064267C">
        <w:rPr>
          <w:rFonts w:ascii="GHEA Grapalat" w:eastAsiaTheme="minorHAnsi" w:hAnsi="GHEA Grapalat" w:cstheme="minorBidi"/>
        </w:rPr>
        <w:t xml:space="preserve">. </w:t>
      </w:r>
      <w:r w:rsidR="00B71894" w:rsidRPr="00DE48DC">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B71894" w:rsidRPr="00DE48DC">
        <w:rPr>
          <w:rFonts w:ascii="GHEA Grapalat" w:eastAsiaTheme="minorHAnsi" w:hAnsi="GHEA Grapalat" w:cstheme="minorBidi"/>
          <w:lang w:val="hy-AM"/>
        </w:rPr>
        <w:t xml:space="preserve">двухсторонне утвержденного </w:t>
      </w:r>
      <w:r w:rsidR="0059705D" w:rsidRPr="0064267C">
        <w:rPr>
          <w:rFonts w:ascii="GHEA Grapalat" w:eastAsiaTheme="minorHAnsi" w:hAnsi="GHEA Grapalat" w:cstheme="minorBidi"/>
        </w:rPr>
        <w:t>акта</w:t>
      </w:r>
      <w:r w:rsidRPr="0064267C">
        <w:rPr>
          <w:rFonts w:ascii="GHEA Grapalat" w:eastAsiaTheme="minorHAnsi" w:hAnsi="GHEA Grapalat" w:cstheme="minorBidi"/>
        </w:rPr>
        <w:t xml:space="preserve"> (</w:t>
      </w:r>
      <w:r w:rsidR="0059705D" w:rsidRPr="0064267C">
        <w:rPr>
          <w:rFonts w:ascii="GHEA Grapalat" w:eastAsiaTheme="minorHAnsi" w:hAnsi="GHEA Grapalat" w:cstheme="minorBidi"/>
          <w:lang w:val="hy-AM"/>
        </w:rPr>
        <w:t>актов</w:t>
      </w:r>
      <w:r w:rsidRPr="0064267C">
        <w:rPr>
          <w:rFonts w:ascii="GHEA Grapalat" w:eastAsiaTheme="minorHAnsi" w:hAnsi="GHEA Grapalat" w:cstheme="minorBidi"/>
        </w:rPr>
        <w:t>) сдачи-прием</w:t>
      </w:r>
      <w:r w:rsidR="0059705D" w:rsidRPr="0064267C">
        <w:rPr>
          <w:rFonts w:ascii="GHEA Grapalat" w:eastAsiaTheme="minorHAnsi" w:hAnsi="GHEA Grapalat" w:cstheme="minorBidi"/>
          <w:lang w:val="hy-AM"/>
        </w:rPr>
        <w:t>ки</w:t>
      </w:r>
      <w:r w:rsidRPr="0064267C">
        <w:rPr>
          <w:rFonts w:ascii="GHEA Grapalat" w:eastAsiaTheme="minorHAnsi" w:hAnsi="GHEA Grapalat" w:cstheme="minorBidi"/>
        </w:rPr>
        <w:t xml:space="preserve"> </w:t>
      </w:r>
      <w:r w:rsidR="00297195" w:rsidRPr="00DE48DC">
        <w:rPr>
          <w:rFonts w:ascii="GHEA Grapalat" w:eastAsiaTheme="minorHAnsi" w:hAnsi="GHEA Grapalat" w:cstheme="minorBidi"/>
        </w:rPr>
        <w:t>между бенефициаром и принципалом в рамках исполнения договора</w:t>
      </w:r>
      <w:r w:rsidR="00297195" w:rsidRPr="00DE48DC">
        <w:rPr>
          <w:rFonts w:ascii="GHEA Grapalat" w:eastAsiaTheme="minorHAnsi" w:hAnsi="GHEA Grapalat" w:cstheme="minorBidi"/>
          <w:lang w:val="hy-AM"/>
        </w:rPr>
        <w:t xml:space="preserve"> и</w:t>
      </w:r>
      <w:r w:rsidR="00297195" w:rsidRPr="00DE48DC">
        <w:rPr>
          <w:rFonts w:ascii="GHEA Grapalat" w:eastAsiaTheme="minorHAnsi" w:hAnsi="GHEA Grapalat" w:cstheme="minorBidi"/>
        </w:rPr>
        <w:t xml:space="preserve"> представленн</w:t>
      </w:r>
      <w:r w:rsidR="00297195" w:rsidRPr="00DE48DC">
        <w:rPr>
          <w:rFonts w:ascii="GHEA Grapalat" w:eastAsiaTheme="minorHAnsi" w:hAnsi="GHEA Grapalat" w:cstheme="minorBidi"/>
          <w:lang w:val="hy-AM"/>
        </w:rPr>
        <w:t>ого принципалом</w:t>
      </w:r>
      <w:r w:rsidR="00297195" w:rsidRPr="00DE48DC">
        <w:rPr>
          <w:rFonts w:ascii="GHEA Grapalat" w:eastAsiaTheme="minorHAnsi" w:hAnsi="GHEA Grapalat" w:cstheme="minorBidi"/>
        </w:rPr>
        <w:t xml:space="preserve"> лицу давшему гарантию</w:t>
      </w:r>
      <w:r w:rsidR="00297195" w:rsidRPr="00DE48DC">
        <w:rPr>
          <w:rFonts w:ascii="GHEA Grapalat" w:eastAsiaTheme="minorHAnsi" w:hAnsi="GHEA Grapalat" w:cstheme="minorBidi"/>
          <w:lang w:val="hy-AM"/>
        </w:rPr>
        <w:t>.</w:t>
      </w:r>
      <w:r w:rsidR="00297195" w:rsidRPr="003961EF">
        <w:rPr>
          <w:rFonts w:ascii="GHEA Grapalat" w:eastAsiaTheme="minorHAnsi" w:hAnsi="GHEA Grapalat" w:cstheme="minorBidi"/>
        </w:rPr>
        <w:t xml:space="preserve"> </w:t>
      </w:r>
    </w:p>
    <w:p w:rsidR="00A77CB2" w:rsidRPr="00B138F3" w:rsidRDefault="00A77CB2" w:rsidP="00297195">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A77CB2" w:rsidRPr="00B138F3" w:rsidRDefault="00A77CB2" w:rsidP="00A77CB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A77CB2" w:rsidRPr="00B138F3" w:rsidRDefault="00A77CB2" w:rsidP="00A77CB2">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A77CB2" w:rsidRPr="00B138F3" w:rsidRDefault="00A77CB2" w:rsidP="00A77CB2">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A77CB2" w:rsidRPr="00B138F3" w:rsidRDefault="00A77CB2" w:rsidP="00A77CB2">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6E6694" w:rsidRPr="002951A1" w:rsidRDefault="006E6694" w:rsidP="006E6694">
      <w:pPr>
        <w:pStyle w:val="NormalWeb"/>
        <w:shd w:val="clear" w:color="auto" w:fill="FFFFFF"/>
        <w:ind w:firstLine="374"/>
        <w:contextualSpacing/>
        <w:jc w:val="both"/>
        <w:rPr>
          <w:rFonts w:ascii="GHEA Grapalat" w:eastAsiaTheme="minorHAnsi" w:hAnsi="GHEA Grapalat" w:cstheme="minorBidi"/>
        </w:rPr>
      </w:pPr>
      <w:r w:rsidRPr="002951A1">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6E6694" w:rsidRPr="002951A1" w:rsidRDefault="006E6694" w:rsidP="006E6694">
      <w:pPr>
        <w:pStyle w:val="NormalWeb"/>
        <w:shd w:val="clear" w:color="auto" w:fill="FFFFFF"/>
        <w:ind w:firstLine="374"/>
        <w:contextualSpacing/>
        <w:jc w:val="both"/>
        <w:rPr>
          <w:rFonts w:ascii="GHEA Grapalat" w:eastAsiaTheme="minorHAnsi" w:hAnsi="GHEA Grapalat" w:cstheme="minorBidi"/>
        </w:rPr>
      </w:pPr>
      <w:r w:rsidRPr="002951A1">
        <w:rPr>
          <w:rFonts w:ascii="GHEA Grapalat" w:eastAsiaTheme="minorHAnsi" w:hAnsi="GHEA Grapalat" w:cstheme="minorBidi"/>
          <w:sz w:val="18"/>
          <w:szCs w:val="18"/>
        </w:rPr>
        <w:t>номер заключаемого договара</w:t>
      </w:r>
    </w:p>
    <w:p w:rsidR="006E6694" w:rsidRPr="002951A1" w:rsidRDefault="006E6694" w:rsidP="006E6694">
      <w:pPr>
        <w:pStyle w:val="NormalWeb"/>
        <w:shd w:val="clear" w:color="auto" w:fill="FFFFFF"/>
        <w:ind w:firstLine="374"/>
        <w:contextualSpacing/>
        <w:jc w:val="both"/>
        <w:rPr>
          <w:rFonts w:ascii="GHEA Grapalat" w:eastAsiaTheme="minorHAnsi" w:hAnsi="GHEA Grapalat" w:cstheme="minorBidi"/>
        </w:rPr>
      </w:pPr>
    </w:p>
    <w:p w:rsidR="006E6694" w:rsidRPr="002951A1" w:rsidRDefault="006E6694" w:rsidP="006E6694">
      <w:pPr>
        <w:pStyle w:val="NormalWeb"/>
        <w:shd w:val="clear" w:color="auto" w:fill="FFFFFF"/>
        <w:contextualSpacing/>
        <w:jc w:val="both"/>
        <w:rPr>
          <w:rFonts w:ascii="GHEA Grapalat" w:eastAsiaTheme="minorHAnsi" w:hAnsi="GHEA Grapalat" w:cstheme="minorBidi"/>
          <w:lang w:val="hy-AM"/>
        </w:rPr>
      </w:pPr>
      <w:r w:rsidRPr="002951A1">
        <w:rPr>
          <w:rFonts w:ascii="GHEA Grapalat" w:eastAsiaTheme="minorHAnsi" w:hAnsi="GHEA Grapalat" w:cstheme="minorBidi"/>
        </w:rPr>
        <w:t xml:space="preserve">и  действует </w:t>
      </w:r>
      <w:r w:rsidRPr="002951A1">
        <w:rPr>
          <w:rFonts w:ascii="GHEA Grapalat" w:eastAsiaTheme="minorHAnsi" w:hAnsi="GHEA Grapalat" w:cstheme="minorBidi"/>
          <w:lang w:val="hy-AM"/>
        </w:rPr>
        <w:t xml:space="preserve"> </w:t>
      </w:r>
      <w:r w:rsidRPr="002951A1">
        <w:rPr>
          <w:rFonts w:ascii="GHEA Grapalat" w:eastAsiaTheme="minorHAnsi" w:hAnsi="GHEA Grapalat" w:cstheme="minorBidi"/>
        </w:rPr>
        <w:t>в</w:t>
      </w:r>
      <w:r w:rsidRPr="002951A1">
        <w:rPr>
          <w:rFonts w:ascii="GHEA Grapalat" w:hAnsi="GHEA Grapalat"/>
        </w:rPr>
        <w:t>ключительно</w:t>
      </w:r>
      <w:r w:rsidRPr="002951A1">
        <w:rPr>
          <w:rFonts w:ascii="GHEA Grapalat" w:eastAsiaTheme="minorHAnsi" w:hAnsi="GHEA Grapalat" w:cstheme="minorBidi"/>
        </w:rPr>
        <w:t xml:space="preserve"> </w:t>
      </w:r>
      <w:r w:rsidRPr="002951A1">
        <w:rPr>
          <w:rFonts w:ascii="GHEA Grapalat" w:eastAsiaTheme="minorHAnsi" w:hAnsi="GHEA Grapalat" w:cstheme="minorBidi"/>
          <w:lang w:val="hy-AM"/>
        </w:rPr>
        <w:t xml:space="preserve"> </w:t>
      </w:r>
      <w:r w:rsidRPr="002951A1">
        <w:rPr>
          <w:rFonts w:ascii="GHEA Grapalat" w:eastAsiaTheme="minorHAnsi" w:hAnsi="GHEA Grapalat" w:cstheme="minorBidi"/>
        </w:rPr>
        <w:t xml:space="preserve">до </w:t>
      </w:r>
      <w:r w:rsidRPr="002951A1">
        <w:rPr>
          <w:rFonts w:ascii="GHEA Grapalat" w:eastAsiaTheme="minorHAnsi" w:hAnsi="GHEA Grapalat" w:cstheme="minorBidi"/>
          <w:lang w:val="hy-AM"/>
        </w:rPr>
        <w:t xml:space="preserve"> </w:t>
      </w:r>
      <w:r w:rsidRPr="002951A1">
        <w:rPr>
          <w:rFonts w:ascii="GHEA Grapalat" w:eastAsiaTheme="minorHAnsi" w:hAnsi="GHEA Grapalat" w:cstheme="minorBidi"/>
        </w:rPr>
        <w:t xml:space="preserve">девяностого </w:t>
      </w:r>
      <w:r w:rsidRPr="002951A1">
        <w:rPr>
          <w:rFonts w:ascii="GHEA Grapalat" w:eastAsiaTheme="minorHAnsi" w:hAnsi="GHEA Grapalat" w:cstheme="minorBidi"/>
          <w:lang w:val="hy-AM"/>
        </w:rPr>
        <w:t xml:space="preserve"> </w:t>
      </w:r>
      <w:r w:rsidRPr="002951A1">
        <w:rPr>
          <w:rFonts w:ascii="GHEA Grapalat" w:eastAsiaTheme="minorHAnsi" w:hAnsi="GHEA Grapalat" w:cstheme="minorBidi"/>
        </w:rPr>
        <w:t xml:space="preserve">рабочего </w:t>
      </w:r>
      <w:r w:rsidRPr="002951A1">
        <w:rPr>
          <w:rFonts w:ascii="GHEA Grapalat" w:eastAsiaTheme="minorHAnsi" w:hAnsi="GHEA Grapalat" w:cstheme="minorBidi"/>
          <w:lang w:val="hy-AM"/>
        </w:rPr>
        <w:t xml:space="preserve"> </w:t>
      </w:r>
      <w:r w:rsidRPr="002951A1">
        <w:rPr>
          <w:rFonts w:ascii="GHEA Grapalat" w:eastAsiaTheme="minorHAnsi" w:hAnsi="GHEA Grapalat" w:cstheme="minorBidi"/>
        </w:rPr>
        <w:t>дня</w:t>
      </w:r>
      <w:r w:rsidRPr="002951A1">
        <w:rPr>
          <w:rFonts w:ascii="GHEA Grapalat" w:eastAsiaTheme="minorHAnsi" w:hAnsi="GHEA Grapalat" w:cstheme="minorBidi"/>
          <w:lang w:val="hy-AM"/>
        </w:rPr>
        <w:t xml:space="preserve">  </w:t>
      </w:r>
      <w:r w:rsidRPr="002951A1">
        <w:rPr>
          <w:rFonts w:ascii="GHEA Grapalat" w:eastAsiaTheme="minorHAnsi" w:hAnsi="GHEA Grapalat" w:cstheme="minorBidi"/>
        </w:rPr>
        <w:t xml:space="preserve">следующего за днем </w:t>
      </w:r>
    </w:p>
    <w:p w:rsidR="006E6694" w:rsidRPr="002951A1" w:rsidRDefault="006E6694" w:rsidP="006E6694">
      <w:pPr>
        <w:pStyle w:val="NormalWeb"/>
        <w:shd w:val="clear" w:color="auto" w:fill="FFFFFF"/>
        <w:contextualSpacing/>
        <w:jc w:val="both"/>
        <w:rPr>
          <w:rFonts w:ascii="GHEA Grapalat" w:eastAsiaTheme="minorHAnsi" w:hAnsi="GHEA Grapalat" w:cstheme="minorBidi"/>
          <w:sz w:val="18"/>
          <w:szCs w:val="18"/>
          <w:lang w:val="hy-AM"/>
        </w:rPr>
      </w:pPr>
    </w:p>
    <w:p w:rsidR="006E6694" w:rsidRPr="002951A1" w:rsidRDefault="006E6694" w:rsidP="00C7001C">
      <w:pPr>
        <w:pStyle w:val="NormalWeb"/>
        <w:shd w:val="clear" w:color="auto" w:fill="FFFFFF"/>
        <w:contextualSpacing/>
        <w:jc w:val="center"/>
        <w:rPr>
          <w:rFonts w:eastAsiaTheme="minorHAnsi" w:cstheme="minorBidi"/>
        </w:rPr>
      </w:pPr>
      <w:r w:rsidRPr="002951A1">
        <w:rPr>
          <w:rFonts w:ascii="GHEA Grapalat" w:eastAsiaTheme="minorHAnsi" w:hAnsi="GHEA Grapalat" w:cstheme="minorBidi"/>
          <w:lang w:val="hy-AM"/>
        </w:rPr>
        <w:t>--------------------------------------------------------</w:t>
      </w:r>
      <w:r w:rsidRPr="002951A1">
        <w:rPr>
          <w:rFonts w:ascii="GHEA Grapalat" w:eastAsiaTheme="minorHAnsi" w:hAnsi="GHEA Grapalat" w:cstheme="minorBidi"/>
        </w:rPr>
        <w:t>------------------</w:t>
      </w:r>
      <w:r w:rsidRPr="002951A1">
        <w:rPr>
          <w:rFonts w:ascii="GHEA Grapalat" w:eastAsiaTheme="minorHAnsi" w:hAnsi="GHEA Grapalat" w:cstheme="minorBidi"/>
          <w:lang w:val="hy-AM"/>
        </w:rPr>
        <w:t>----------------------</w:t>
      </w:r>
      <w:r w:rsidRPr="002951A1">
        <w:rPr>
          <w:rFonts w:eastAsiaTheme="minorHAnsi" w:cstheme="minorBidi"/>
        </w:rPr>
        <w:t xml:space="preserve"> </w:t>
      </w:r>
      <w:r w:rsidRPr="002951A1">
        <w:rPr>
          <w:rFonts w:eastAsiaTheme="minorHAnsi" w:cstheme="minorBidi"/>
          <w:lang w:val="hy-AM"/>
        </w:rPr>
        <w:t>.</w:t>
      </w:r>
      <w:r w:rsidRPr="002951A1">
        <w:rPr>
          <w:rFonts w:eastAsiaTheme="minorHAnsi" w:cstheme="minorBidi"/>
        </w:rPr>
        <w:t xml:space="preserve">           </w:t>
      </w:r>
      <w:r w:rsidRPr="002951A1">
        <w:rPr>
          <w:rFonts w:ascii="GHEA Grapalat" w:eastAsiaTheme="minorHAnsi" w:hAnsi="GHEA Grapalat" w:cstheme="minorBidi"/>
          <w:sz w:val="16"/>
          <w:szCs w:val="16"/>
        </w:rPr>
        <w:t xml:space="preserve"> крайн</w:t>
      </w:r>
      <w:r w:rsidR="001B37FE">
        <w:rPr>
          <w:rFonts w:ascii="GHEA Grapalat" w:eastAsiaTheme="minorHAnsi" w:hAnsi="GHEA Grapalat" w:cstheme="minorBidi"/>
          <w:sz w:val="16"/>
          <w:szCs w:val="16"/>
        </w:rPr>
        <w:t>и</w:t>
      </w:r>
      <w:r w:rsidRPr="002951A1">
        <w:rPr>
          <w:rFonts w:ascii="GHEA Grapalat" w:eastAsiaTheme="minorHAnsi" w:hAnsi="GHEA Grapalat" w:cstheme="minorBidi"/>
          <w:sz w:val="16"/>
          <w:szCs w:val="16"/>
        </w:rPr>
        <w:t>й срок оказния услуг</w:t>
      </w:r>
      <w:r w:rsidRPr="002951A1">
        <w:rPr>
          <w:rFonts w:ascii="GHEA Grapalat" w:eastAsiaTheme="minorHAnsi" w:hAnsi="GHEA Grapalat" w:cstheme="minorBidi"/>
          <w:sz w:val="16"/>
          <w:szCs w:val="16"/>
          <w:lang w:val="hy-AM"/>
        </w:rPr>
        <w:t>, предусмотренн</w:t>
      </w:r>
      <w:r w:rsidRPr="002951A1">
        <w:rPr>
          <w:rFonts w:ascii="GHEA Grapalat" w:eastAsiaTheme="minorHAnsi" w:hAnsi="GHEA Grapalat" w:cstheme="minorBidi"/>
          <w:sz w:val="16"/>
          <w:szCs w:val="16"/>
        </w:rPr>
        <w:t xml:space="preserve">ый </w:t>
      </w:r>
      <w:r w:rsidRPr="002951A1">
        <w:rPr>
          <w:rFonts w:ascii="GHEA Grapalat" w:eastAsiaTheme="minorHAnsi" w:hAnsi="GHEA Grapalat" w:cstheme="minorBidi"/>
          <w:sz w:val="16"/>
          <w:szCs w:val="16"/>
          <w:lang w:val="hy-AM"/>
        </w:rPr>
        <w:t>заключаемым договором</w:t>
      </w:r>
    </w:p>
    <w:p w:rsidR="006E6694" w:rsidRPr="002951A1" w:rsidRDefault="006E6694" w:rsidP="006E6694">
      <w:pPr>
        <w:pStyle w:val="NormalWeb"/>
        <w:shd w:val="clear" w:color="auto" w:fill="FFFFFF"/>
        <w:contextualSpacing/>
        <w:jc w:val="both"/>
        <w:rPr>
          <w:rFonts w:ascii="GHEA Grapalat" w:eastAsiaTheme="minorHAnsi" w:hAnsi="GHEA Grapalat" w:cstheme="minorBidi"/>
        </w:rPr>
      </w:pPr>
      <w:r w:rsidRPr="002951A1">
        <w:rPr>
          <w:rFonts w:ascii="GHEA Grapalat" w:eastAsiaTheme="minorHAnsi" w:hAnsi="GHEA Grapalat" w:cstheme="minorBidi"/>
        </w:rPr>
        <w:t>В день предоставления гарантии лицо</w:t>
      </w:r>
      <w:r w:rsidR="00E72207" w:rsidRPr="002951A1">
        <w:rPr>
          <w:rFonts w:ascii="GHEA Grapalat" w:eastAsiaTheme="minorHAnsi" w:hAnsi="GHEA Grapalat" w:cstheme="minorBidi"/>
        </w:rPr>
        <w:t>,</w:t>
      </w:r>
      <w:r w:rsidRPr="002951A1">
        <w:rPr>
          <w:rFonts w:ascii="GHEA Grapalat" w:eastAsiaTheme="minorHAnsi" w:hAnsi="GHEA Grapalat" w:cstheme="minorBidi"/>
        </w:rPr>
        <w:t xml:space="preserve"> выдающее гарантию</w:t>
      </w:r>
      <w:r w:rsidR="00E72207" w:rsidRPr="002951A1">
        <w:rPr>
          <w:rFonts w:ascii="GHEA Grapalat" w:eastAsiaTheme="minorHAnsi" w:hAnsi="GHEA Grapalat" w:cstheme="minorBidi"/>
        </w:rPr>
        <w:t>,</w:t>
      </w:r>
      <w:r w:rsidRPr="002951A1">
        <w:rPr>
          <w:rFonts w:ascii="GHEA Grapalat" w:eastAsiaTheme="minorHAnsi" w:hAnsi="GHEA Grapalat" w:cstheme="minorBidi"/>
        </w:rPr>
        <w:t xml:space="preserve"> с официального адреса</w:t>
      </w:r>
      <w:r w:rsidRPr="002951A1">
        <w:rPr>
          <w:rFonts w:ascii="GHEA Grapalat" w:eastAsiaTheme="minorHAnsi" w:hAnsi="GHEA Grapalat" w:cstheme="minorBidi"/>
          <w:lang w:val="hy-AM"/>
        </w:rPr>
        <w:t xml:space="preserve"> </w:t>
      </w:r>
      <w:r w:rsidRPr="002951A1">
        <w:rPr>
          <w:rFonts w:ascii="GHEA Grapalat" w:eastAsiaTheme="minorHAnsi" w:hAnsi="GHEA Grapalat" w:cstheme="minorBidi"/>
        </w:rPr>
        <w:t>электронной почты высылает воспроизведенный (отсканированный) с оригинала</w:t>
      </w:r>
      <w:r w:rsidR="00E72207" w:rsidRPr="002951A1">
        <w:rPr>
          <w:rFonts w:ascii="GHEA Grapalat" w:eastAsiaTheme="minorHAnsi" w:hAnsi="GHEA Grapalat" w:cstheme="minorBidi"/>
        </w:rPr>
        <w:t xml:space="preserve"> настоящей гарантии</w:t>
      </w:r>
      <w:r w:rsidRPr="002951A1">
        <w:rPr>
          <w:rFonts w:ascii="GHEA Grapalat" w:eastAsiaTheme="minorHAnsi" w:hAnsi="GHEA Grapalat" w:cstheme="minorBidi"/>
        </w:rPr>
        <w:t xml:space="preserve">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2951A1">
        <w:rPr>
          <w:rFonts w:ascii="GHEA Grapalat" w:eastAsiaTheme="minorHAnsi" w:hAnsi="GHEA Grapalat" w:cstheme="minorBidi"/>
          <w:lang w:val="hy-AM"/>
        </w:rPr>
        <w:t>.</w:t>
      </w:r>
      <w:r w:rsidRPr="002951A1">
        <w:rPr>
          <w:rFonts w:ascii="GHEA Grapalat" w:eastAsiaTheme="minorHAnsi" w:hAnsi="GHEA Grapalat" w:cstheme="minorBidi"/>
        </w:rPr>
        <w:t xml:space="preserve"> </w:t>
      </w:r>
    </w:p>
    <w:p w:rsidR="00F42158" w:rsidRPr="002951A1" w:rsidRDefault="00F42158" w:rsidP="00A77CB2">
      <w:pPr>
        <w:pStyle w:val="NormalWeb"/>
        <w:shd w:val="clear" w:color="auto" w:fill="FFFFFF"/>
        <w:contextualSpacing/>
        <w:jc w:val="both"/>
        <w:rPr>
          <w:rFonts w:ascii="GHEA Grapalat" w:eastAsiaTheme="minorHAnsi" w:hAnsi="GHEA Grapalat" w:cstheme="minorBidi"/>
        </w:rPr>
      </w:pPr>
    </w:p>
    <w:p w:rsidR="00A77CB2" w:rsidRPr="00B138F3" w:rsidRDefault="00A77CB2" w:rsidP="00A77CB2">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A77CB2" w:rsidRPr="00B138F3" w:rsidRDefault="00A77CB2" w:rsidP="00A77CB2">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A77CB2" w:rsidRPr="00B138F3" w:rsidRDefault="00A77CB2" w:rsidP="00A77CB2">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A77CB2" w:rsidRPr="00B138F3" w:rsidRDefault="00A77CB2" w:rsidP="00A77CB2">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A77CB2" w:rsidRPr="00B138F3" w:rsidRDefault="00A77CB2" w:rsidP="00A77CB2">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77CB2" w:rsidRPr="00B138F3" w:rsidRDefault="00A77CB2" w:rsidP="00A77CB2">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A77CB2" w:rsidRPr="00B138F3" w:rsidRDefault="00A77CB2" w:rsidP="00A77CB2">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4F2BE7" w:rsidRPr="004F2BE7" w:rsidRDefault="00A77CB2" w:rsidP="00B1015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0150">
        <w:rPr>
          <w:rFonts w:ascii="GHEA Grapalat" w:eastAsiaTheme="minorHAnsi" w:hAnsi="GHEA Grapalat" w:cstheme="minorBidi"/>
        </w:rPr>
        <w:t xml:space="preserve">3) </w:t>
      </w:r>
      <w:r w:rsidR="004F2BE7" w:rsidRPr="00DE1DDD">
        <w:rPr>
          <w:rFonts w:ascii="GHEA Grapalat" w:eastAsiaTheme="minorHAnsi" w:hAnsi="GHEA Grapalat" w:cstheme="minorBidi"/>
          <w:lang w:val="hy-AM"/>
        </w:rPr>
        <w:t xml:space="preserve">двухсторонне </w:t>
      </w:r>
      <w:r w:rsidR="004F2BE7" w:rsidRPr="00DE1DDD">
        <w:rPr>
          <w:rFonts w:ascii="GHEA Grapalat" w:eastAsiaTheme="minorHAnsi" w:hAnsi="GHEA Grapalat" w:cstheme="minorBidi"/>
        </w:rPr>
        <w:t xml:space="preserve">утвержденный в рамках договора между бенефициаром и принципалом акт (акты) </w:t>
      </w:r>
      <w:r w:rsidR="004F2BE7">
        <w:rPr>
          <w:rFonts w:ascii="GHEA Grapalat" w:eastAsiaTheme="minorHAnsi" w:hAnsi="GHEA Grapalat" w:cstheme="minorBidi"/>
          <w:lang w:val="hy-AM"/>
        </w:rPr>
        <w:t>сдачи-приемки</w:t>
      </w:r>
      <w:r w:rsidR="004F2BE7" w:rsidRPr="00A74B0D">
        <w:rPr>
          <w:rFonts w:ascii="GHEA Grapalat" w:eastAsiaTheme="minorHAnsi" w:hAnsi="GHEA Grapalat" w:cstheme="minorBidi"/>
        </w:rPr>
        <w:t xml:space="preserve"> </w:t>
      </w:r>
      <w:r w:rsidR="004F2BE7" w:rsidRPr="00DE1DDD">
        <w:rPr>
          <w:rFonts w:ascii="GHEA Grapalat" w:eastAsiaTheme="minorHAnsi" w:hAnsi="GHEA Grapalat" w:cstheme="minorBidi"/>
        </w:rPr>
        <w:t>или его</w:t>
      </w:r>
      <w:r w:rsidR="004F2BE7" w:rsidRPr="00DE1DDD">
        <w:rPr>
          <w:rFonts w:ascii="GHEA Grapalat" w:eastAsiaTheme="minorHAnsi" w:hAnsi="GHEA Grapalat" w:cstheme="minorBidi"/>
          <w:lang w:val="hy-AM"/>
        </w:rPr>
        <w:t xml:space="preserve"> </w:t>
      </w:r>
      <w:r w:rsidR="004F2BE7" w:rsidRPr="00DE1DDD">
        <w:rPr>
          <w:rFonts w:ascii="GHEA Grapalat" w:eastAsiaTheme="minorHAnsi" w:hAnsi="GHEA Grapalat" w:cstheme="minorBidi"/>
        </w:rPr>
        <w:t>(</w:t>
      </w:r>
      <w:r w:rsidR="004F2BE7" w:rsidRPr="00DE1DDD">
        <w:rPr>
          <w:rFonts w:ascii="GHEA Grapalat" w:eastAsiaTheme="minorHAnsi" w:hAnsi="GHEA Grapalat" w:cstheme="minorBidi"/>
          <w:lang w:val="hy-AM"/>
        </w:rPr>
        <w:t>их</w:t>
      </w:r>
      <w:r w:rsidR="004F2BE7" w:rsidRPr="00DE1DDD">
        <w:rPr>
          <w:rFonts w:ascii="GHEA Grapalat" w:eastAsiaTheme="minorHAnsi" w:hAnsi="GHEA Grapalat" w:cstheme="minorBidi"/>
        </w:rPr>
        <w:t>) копии.</w:t>
      </w:r>
    </w:p>
    <w:p w:rsidR="00A77CB2" w:rsidRPr="00B138F3" w:rsidRDefault="00A77CB2" w:rsidP="00A77CB2">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77CB2" w:rsidRPr="00B138F3" w:rsidRDefault="00A77CB2" w:rsidP="00A77CB2">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77CB2" w:rsidRPr="00B138F3" w:rsidRDefault="00A77CB2" w:rsidP="00A77CB2">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77CB2" w:rsidRPr="00B138F3" w:rsidRDefault="00A77CB2" w:rsidP="00A77CB2">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A77CB2" w:rsidRPr="00B138F3" w:rsidRDefault="00A77CB2" w:rsidP="00A77CB2">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A77CB2" w:rsidRPr="00B138F3" w:rsidRDefault="00A77CB2" w:rsidP="00A77CB2">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A77CB2" w:rsidRPr="00B138F3" w:rsidRDefault="00A77CB2" w:rsidP="00A77CB2">
      <w:pPr>
        <w:pStyle w:val="NormalWeb"/>
        <w:shd w:val="clear" w:color="auto" w:fill="FFFFFF"/>
        <w:spacing w:before="0" w:beforeAutospacing="0" w:after="0" w:afterAutospacing="0"/>
        <w:ind w:firstLine="375"/>
        <w:rPr>
          <w:rFonts w:ascii="GHEA Grapalat" w:eastAsiaTheme="minorHAnsi" w:hAnsi="GHEA Grapalat" w:cstheme="minorBidi"/>
        </w:rPr>
      </w:pPr>
    </w:p>
    <w:p w:rsidR="00A77CB2" w:rsidRPr="00B138F3" w:rsidRDefault="00A77CB2" w:rsidP="00A77CB2">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77CB2" w:rsidRPr="00B138F3" w:rsidRDefault="00A77CB2" w:rsidP="00A77CB2">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A77CB2" w:rsidRPr="00B138F3" w:rsidRDefault="00A77CB2" w:rsidP="00A77CB2">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77CB2" w:rsidRPr="00B138F3" w:rsidRDefault="00A77CB2" w:rsidP="00A77CB2">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77CB2" w:rsidRPr="00B138F3" w:rsidRDefault="00A77CB2" w:rsidP="00A77CB2">
      <w:pPr>
        <w:pStyle w:val="NormalWeb"/>
        <w:shd w:val="clear" w:color="auto" w:fill="FFFFFF"/>
        <w:spacing w:before="0" w:beforeAutospacing="0" w:after="0" w:afterAutospacing="0"/>
        <w:ind w:firstLine="375"/>
        <w:jc w:val="both"/>
        <w:rPr>
          <w:rFonts w:ascii="GHEA Grapalat" w:hAnsi="GHEA Grapalat"/>
          <w:sz w:val="20"/>
          <w:szCs w:val="20"/>
        </w:rPr>
      </w:pPr>
    </w:p>
    <w:p w:rsidR="00A77CB2" w:rsidRPr="00B138F3" w:rsidRDefault="00A77CB2" w:rsidP="00A77CB2">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77CB2" w:rsidRPr="00B138F3" w:rsidRDefault="00A77CB2" w:rsidP="00A77CB2">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77CB2" w:rsidRPr="00B138F3" w:rsidRDefault="00A77CB2" w:rsidP="00A77CB2">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77CB2" w:rsidRPr="00B138F3" w:rsidRDefault="00A77CB2" w:rsidP="00A77CB2">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77CB2" w:rsidRPr="00B138F3" w:rsidRDefault="00A77CB2" w:rsidP="00A77CB2">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A77CB2" w:rsidRPr="00B138F3" w:rsidRDefault="00A77CB2" w:rsidP="00A77CB2">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A77CB2" w:rsidRPr="00B138F3" w:rsidRDefault="00A77CB2" w:rsidP="00A77CB2">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77CB2" w:rsidRPr="00B138F3" w:rsidRDefault="00A77CB2" w:rsidP="00A77CB2">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77CB2" w:rsidRPr="00B138F3" w:rsidRDefault="00A77CB2" w:rsidP="00A77CB2">
      <w:pPr>
        <w:widowControl w:val="0"/>
        <w:spacing w:after="160"/>
        <w:ind w:left="567" w:right="565"/>
        <w:jc w:val="center"/>
        <w:rPr>
          <w:rFonts w:ascii="GHEA Grapalat" w:hAnsi="GHEA Grapalat"/>
          <w:b/>
        </w:rPr>
      </w:pPr>
    </w:p>
    <w:p w:rsidR="00A77CB2" w:rsidRDefault="00A77CB2" w:rsidP="00A77CB2">
      <w:pPr>
        <w:rPr>
          <w:rFonts w:ascii="GHEA Grapalat" w:hAnsi="GHEA Grapalat"/>
          <w:i/>
          <w:sz w:val="22"/>
          <w:szCs w:val="22"/>
        </w:rPr>
      </w:pPr>
    </w:p>
    <w:p w:rsidR="00A77CB2" w:rsidRDefault="00A77CB2" w:rsidP="00A77CB2">
      <w:pPr>
        <w:rPr>
          <w:rFonts w:ascii="GHEA Grapalat" w:hAnsi="GHEA Grapalat"/>
          <w:i/>
          <w:sz w:val="22"/>
          <w:szCs w:val="22"/>
        </w:rPr>
      </w:pPr>
      <w:r>
        <w:rPr>
          <w:rFonts w:ascii="GHEA Grapalat" w:hAnsi="GHEA Grapalat"/>
          <w:i/>
          <w:sz w:val="22"/>
          <w:szCs w:val="22"/>
        </w:rPr>
        <w:br w:type="page"/>
      </w:r>
    </w:p>
    <w:p w:rsidR="00A77CB2" w:rsidRDefault="00A77CB2" w:rsidP="00A77CB2">
      <w:pPr>
        <w:jc w:val="both"/>
        <w:rPr>
          <w:rFonts w:ascii="GHEA Grapalat" w:hAnsi="GHEA Grapalat"/>
          <w:i/>
          <w:sz w:val="22"/>
          <w:szCs w:val="22"/>
        </w:rPr>
      </w:pPr>
    </w:p>
    <w:p w:rsidR="003D2FE2" w:rsidRPr="00503411" w:rsidRDefault="003D2FE2" w:rsidP="00302A3A">
      <w:pPr>
        <w:widowControl w:val="0"/>
        <w:spacing w:after="160"/>
        <w:contextualSpacing/>
        <w:jc w:val="right"/>
        <w:rPr>
          <w:rFonts w:ascii="GHEA Grapalat" w:hAnsi="GHEA Grapalat" w:cs="GHEA Grapalat"/>
          <w:b/>
          <w:i/>
          <w:sz w:val="22"/>
          <w:szCs w:val="22"/>
        </w:rPr>
      </w:pPr>
      <w:r w:rsidRPr="00302A3A">
        <w:rPr>
          <w:rFonts w:ascii="GHEA Grapalat" w:hAnsi="GHEA Grapalat"/>
          <w:b/>
          <w:i/>
          <w:sz w:val="22"/>
          <w:szCs w:val="22"/>
        </w:rPr>
        <w:t>Приложение № 4.</w:t>
      </w:r>
      <w:r w:rsidR="00551887" w:rsidRPr="00503411">
        <w:rPr>
          <w:rFonts w:ascii="GHEA Grapalat" w:hAnsi="GHEA Grapalat"/>
          <w:b/>
          <w:i/>
          <w:sz w:val="22"/>
          <w:szCs w:val="22"/>
        </w:rPr>
        <w:t>2</w:t>
      </w:r>
    </w:p>
    <w:p w:rsidR="003D2FE2" w:rsidRPr="00302A3A" w:rsidRDefault="003D2FE2" w:rsidP="00302A3A">
      <w:pPr>
        <w:widowControl w:val="0"/>
        <w:spacing w:after="160"/>
        <w:contextualSpacing/>
        <w:jc w:val="right"/>
        <w:rPr>
          <w:rFonts w:ascii="GHEA Grapalat" w:hAnsi="GHEA Grapalat" w:cs="GHEA Grapalat"/>
          <w:b/>
          <w:i/>
          <w:sz w:val="22"/>
          <w:szCs w:val="22"/>
        </w:rPr>
      </w:pPr>
      <w:r w:rsidRPr="00302A3A">
        <w:rPr>
          <w:rFonts w:ascii="GHEA Grapalat" w:hAnsi="GHEA Grapalat"/>
          <w:b/>
          <w:i/>
          <w:sz w:val="22"/>
          <w:szCs w:val="22"/>
        </w:rPr>
        <w:t>к Приглашению на открытый конкурс</w:t>
      </w:r>
      <w:r w:rsidRPr="00302A3A">
        <w:rPr>
          <w:rFonts w:ascii="GHEA Grapalat" w:hAnsi="GHEA Grapalat" w:cs="GHEA Grapalat"/>
          <w:b/>
          <w:i/>
          <w:sz w:val="22"/>
          <w:szCs w:val="22"/>
        </w:rPr>
        <w:br/>
      </w:r>
      <w:r w:rsidRPr="00302A3A">
        <w:rPr>
          <w:rFonts w:ascii="GHEA Grapalat" w:hAnsi="GHEA Grapalat"/>
          <w:b/>
          <w:i/>
          <w:sz w:val="22"/>
          <w:szCs w:val="22"/>
        </w:rPr>
        <w:t>под кодом "---BM</w:t>
      </w:r>
      <w:r w:rsidR="003E6EFE" w:rsidRPr="00302A3A">
        <w:rPr>
          <w:rFonts w:ascii="GHEA Grapalat" w:hAnsi="GHEA Grapalat"/>
          <w:b/>
          <w:i/>
          <w:sz w:val="22"/>
          <w:szCs w:val="22"/>
        </w:rPr>
        <w:t>TsDzB</w:t>
      </w:r>
      <w:r w:rsidRPr="00302A3A">
        <w:rPr>
          <w:rFonts w:ascii="GHEA Grapalat" w:hAnsi="GHEA Grapalat"/>
          <w:b/>
          <w:i/>
          <w:sz w:val="22"/>
          <w:szCs w:val="22"/>
        </w:rPr>
        <w:t>---/---"</w:t>
      </w:r>
      <w:r w:rsidRPr="00302A3A">
        <w:rPr>
          <w:rStyle w:val="FootnoteReference"/>
          <w:rFonts w:ascii="GHEA Grapalat" w:hAnsi="GHEA Grapalat"/>
          <w:b/>
          <w:i/>
          <w:sz w:val="22"/>
          <w:szCs w:val="22"/>
        </w:rPr>
        <w:footnoteReference w:customMarkFollows="1" w:id="18"/>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0211F4">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0211F4">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9"/>
              <w:t>**</w:t>
            </w:r>
          </w:p>
        </w:tc>
      </w:tr>
    </w:tbl>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w:t>
      </w:r>
      <w:r w:rsidRPr="00B138F3">
        <w:rPr>
          <w:rFonts w:ascii="GHEA Grapalat" w:hAnsi="GHEA Grapalat"/>
          <w:sz w:val="22"/>
          <w:szCs w:val="22"/>
        </w:rPr>
        <w:lastRenderedPageBreak/>
        <w:t>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0211F4" w:rsidRDefault="003D2FE2" w:rsidP="000211F4">
      <w:pPr>
        <w:widowControl w:val="0"/>
        <w:spacing w:after="160"/>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686472" w:rsidRPr="003A1A43" w:rsidRDefault="00686472" w:rsidP="00686472">
      <w:pPr>
        <w:widowControl w:val="0"/>
        <w:spacing w:after="160"/>
        <w:ind w:right="4250"/>
        <w:jc w:val="center"/>
        <w:rPr>
          <w:rFonts w:ascii="GHEA Grapalat" w:hAnsi="GHEA Grapalat"/>
          <w:sz w:val="22"/>
          <w:szCs w:val="22"/>
          <w:vertAlign w:val="superscript"/>
        </w:rPr>
      </w:pPr>
      <w:r w:rsidRPr="003A1A43">
        <w:rPr>
          <w:rFonts w:ascii="GHEA Grapalat" w:hAnsi="GHEA Grapalat"/>
          <w:sz w:val="22"/>
          <w:szCs w:val="22"/>
          <w:vertAlign w:val="superscript"/>
        </w:rPr>
        <w:t>банковский счет компании</w:t>
      </w:r>
    </w:p>
    <w:p w:rsidR="00686472" w:rsidRPr="003A1A43" w:rsidRDefault="00686472" w:rsidP="00686472">
      <w:pPr>
        <w:widowControl w:val="0"/>
        <w:jc w:val="both"/>
        <w:rPr>
          <w:rFonts w:ascii="GHEA Grapalat" w:hAnsi="GHEA Grapalat"/>
          <w:sz w:val="22"/>
          <w:szCs w:val="22"/>
        </w:rPr>
      </w:pPr>
    </w:p>
    <w:p w:rsidR="00686472" w:rsidRPr="003A1A43" w:rsidRDefault="00686472" w:rsidP="00686472">
      <w:pPr>
        <w:widowControl w:val="0"/>
        <w:jc w:val="both"/>
        <w:rPr>
          <w:rFonts w:ascii="GHEA Grapalat" w:hAnsi="GHEA Grapalat"/>
          <w:sz w:val="22"/>
          <w:szCs w:val="22"/>
        </w:rPr>
      </w:pPr>
      <w:r w:rsidRPr="003A1A43">
        <w:rPr>
          <w:rFonts w:ascii="GHEA Grapalat" w:hAnsi="GHEA Grapalat"/>
          <w:sz w:val="22"/>
          <w:szCs w:val="22"/>
        </w:rPr>
        <w:t>_______________________________________</w:t>
      </w:r>
    </w:p>
    <w:p w:rsidR="00686472" w:rsidRPr="00EF0787" w:rsidRDefault="00686472" w:rsidP="00686472">
      <w:pPr>
        <w:widowControl w:val="0"/>
        <w:spacing w:after="160"/>
        <w:ind w:right="4250"/>
        <w:jc w:val="center"/>
        <w:rPr>
          <w:rFonts w:ascii="GHEA Grapalat" w:hAnsi="GHEA Grapalat"/>
          <w:sz w:val="22"/>
          <w:szCs w:val="22"/>
          <w:vertAlign w:val="superscript"/>
        </w:rPr>
      </w:pPr>
      <w:r w:rsidRPr="003A1A43">
        <w:rPr>
          <w:rFonts w:ascii="GHEA Grapalat" w:hAnsi="GHEA Grapalat"/>
          <w:sz w:val="22"/>
          <w:szCs w:val="22"/>
          <w:vertAlign w:val="superscript"/>
        </w:rPr>
        <w:t>учетный номер налогоплательщика</w:t>
      </w:r>
      <w:r w:rsidR="00EF0787" w:rsidRPr="0038674A">
        <w:rPr>
          <w:rFonts w:ascii="GHEA Grapalat" w:hAnsi="GHEA Grapalat"/>
          <w:sz w:val="22"/>
          <w:szCs w:val="22"/>
          <w:vertAlign w:val="superscript"/>
        </w:rPr>
        <w:t xml:space="preserve"> </w:t>
      </w:r>
      <w:r w:rsidR="00EF0787">
        <w:rPr>
          <w:rFonts w:ascii="GHEA Grapalat" w:hAnsi="GHEA Grapalat"/>
          <w:sz w:val="22"/>
          <w:szCs w:val="22"/>
          <w:vertAlign w:val="superscript"/>
        </w:rPr>
        <w:t>компании</w:t>
      </w:r>
    </w:p>
    <w:p w:rsidR="00686472" w:rsidRPr="003A1A43" w:rsidRDefault="00686472" w:rsidP="00686472">
      <w:pPr>
        <w:widowControl w:val="0"/>
        <w:jc w:val="both"/>
        <w:rPr>
          <w:rFonts w:ascii="GHEA Grapalat" w:hAnsi="GHEA Grapalat"/>
          <w:sz w:val="22"/>
          <w:szCs w:val="22"/>
        </w:rPr>
      </w:pPr>
      <w:r w:rsidRPr="003A1A43">
        <w:rPr>
          <w:rFonts w:ascii="GHEA Grapalat" w:hAnsi="GHEA Grapalat"/>
          <w:sz w:val="22"/>
          <w:szCs w:val="22"/>
        </w:rPr>
        <w:t>_______________________________________</w:t>
      </w:r>
    </w:p>
    <w:p w:rsidR="00686472" w:rsidRPr="00B138F3" w:rsidRDefault="00DE4A78" w:rsidP="00686472">
      <w:pPr>
        <w:widowControl w:val="0"/>
        <w:spacing w:after="160"/>
        <w:ind w:right="4250"/>
        <w:jc w:val="center"/>
        <w:rPr>
          <w:rFonts w:ascii="GHEA Grapalat" w:hAnsi="GHEA Grapalat"/>
          <w:sz w:val="22"/>
          <w:szCs w:val="22"/>
          <w:vertAlign w:val="superscript"/>
        </w:rPr>
      </w:pPr>
      <w:r>
        <w:rPr>
          <w:rFonts w:ascii="GHEA Grapalat" w:hAnsi="GHEA Grapalat"/>
          <w:sz w:val="22"/>
          <w:szCs w:val="22"/>
          <w:vertAlign w:val="superscript"/>
        </w:rPr>
        <w:t xml:space="preserve">имя, фамилия, подпись </w:t>
      </w:r>
      <w:r w:rsidR="00686472" w:rsidRPr="003A1A43">
        <w:rPr>
          <w:rFonts w:ascii="GHEA Grapalat" w:hAnsi="GHEA Grapalat"/>
          <w:sz w:val="22"/>
          <w:szCs w:val="22"/>
          <w:vertAlign w:val="superscript"/>
        </w:rPr>
        <w:t xml:space="preserve"> директора компании</w:t>
      </w:r>
    </w:p>
    <w:p w:rsidR="00686472" w:rsidRPr="00830700" w:rsidRDefault="00686472" w:rsidP="000211F4">
      <w:pPr>
        <w:widowControl w:val="0"/>
        <w:spacing w:after="160"/>
        <w:rPr>
          <w:rFonts w:ascii="GHEA Grapalat" w:hAnsi="GHEA Grapalat"/>
          <w:sz w:val="22"/>
          <w:szCs w:val="22"/>
          <w:vertAlign w:val="superscript"/>
        </w:rPr>
      </w:pPr>
    </w:p>
    <w:p w:rsidR="000211F4" w:rsidRPr="006F01C7" w:rsidRDefault="000211F4" w:rsidP="000211F4">
      <w:pPr>
        <w:widowControl w:val="0"/>
        <w:spacing w:after="160"/>
        <w:jc w:val="both"/>
        <w:rPr>
          <w:rFonts w:ascii="GHEA Grapalat" w:hAnsi="GHEA Grapalat"/>
          <w:sz w:val="22"/>
          <w:szCs w:val="22"/>
        </w:rPr>
      </w:pPr>
      <w:r w:rsidRPr="000211F4">
        <w:rPr>
          <w:rFonts w:ascii="GHEA Grapalat" w:hAnsi="GHEA Grapalat"/>
          <w:sz w:val="22"/>
          <w:szCs w:val="22"/>
        </w:rPr>
        <w:t xml:space="preserve"> </w:t>
      </w:r>
      <w:r w:rsidRPr="00B138F3">
        <w:rPr>
          <w:rFonts w:ascii="GHEA Grapalat" w:hAnsi="GHEA Grapalat"/>
          <w:sz w:val="22"/>
          <w:szCs w:val="22"/>
        </w:rPr>
        <w:t>М. П.</w:t>
      </w:r>
      <w:r w:rsidRPr="000211F4">
        <w:rPr>
          <w:rFonts w:ascii="GHEA Grapalat" w:hAnsi="GHEA Grapalat"/>
          <w:sz w:val="22"/>
          <w:szCs w:val="22"/>
        </w:rPr>
        <w:t xml:space="preserve"> </w:t>
      </w:r>
      <w:r w:rsidRPr="00B138F3">
        <w:rPr>
          <w:rFonts w:ascii="GHEA Grapalat" w:hAnsi="GHEA Grapalat"/>
          <w:sz w:val="22"/>
          <w:szCs w:val="22"/>
        </w:rPr>
        <w:t>День/месяц/год</w:t>
      </w:r>
    </w:p>
    <w:p w:rsidR="000211F4" w:rsidRPr="006F01C7" w:rsidRDefault="000211F4" w:rsidP="000211F4">
      <w:pPr>
        <w:widowControl w:val="0"/>
        <w:spacing w:after="160"/>
        <w:jc w:val="both"/>
        <w:rPr>
          <w:rFonts w:ascii="GHEA Grapalat" w:hAnsi="GHEA Grapalat"/>
          <w:sz w:val="22"/>
          <w:szCs w:val="22"/>
        </w:rPr>
      </w:pPr>
    </w:p>
    <w:p w:rsidR="000211F4" w:rsidRPr="006F01C7" w:rsidRDefault="000211F4" w:rsidP="000211F4">
      <w:pPr>
        <w:widowControl w:val="0"/>
        <w:spacing w:after="160"/>
        <w:jc w:val="both"/>
        <w:rPr>
          <w:rFonts w:ascii="GHEA Grapalat" w:hAnsi="GHEA Grapalat"/>
          <w:sz w:val="22"/>
          <w:szCs w:val="22"/>
        </w:rPr>
      </w:pPr>
    </w:p>
    <w:p w:rsidR="000211F4" w:rsidRPr="00B138F3" w:rsidRDefault="000211F4" w:rsidP="000211F4">
      <w:pPr>
        <w:widowControl w:val="0"/>
        <w:spacing w:after="160"/>
        <w:rPr>
          <w:rFonts w:ascii="GHEA Grapalat" w:hAnsi="GHEA Grapalat"/>
          <w:sz w:val="22"/>
          <w:szCs w:val="22"/>
        </w:rPr>
      </w:pPr>
    </w:p>
    <w:p w:rsidR="003D2FE2" w:rsidRPr="00B138F3" w:rsidRDefault="003D2FE2" w:rsidP="003D2FE2">
      <w:pPr>
        <w:widowControl w:val="0"/>
        <w:spacing w:after="160"/>
        <w:ind w:right="4250"/>
        <w:jc w:val="center"/>
        <w:rPr>
          <w:rFonts w:ascii="GHEA Grapalat" w:hAnsi="GHEA Grapalat"/>
          <w:sz w:val="22"/>
          <w:szCs w:val="22"/>
          <w:vertAlign w:val="superscript"/>
        </w:rPr>
      </w:pPr>
    </w:p>
    <w:p w:rsidR="003D2FE2" w:rsidRPr="000211F4" w:rsidRDefault="003D2FE2" w:rsidP="003D2FE2">
      <w:pPr>
        <w:widowControl w:val="0"/>
        <w:spacing w:after="160"/>
        <w:jc w:val="right"/>
        <w:rPr>
          <w:rFonts w:ascii="GHEA Grapalat" w:hAnsi="GHEA Grapalat"/>
          <w:sz w:val="22"/>
          <w:szCs w:val="22"/>
        </w:rPr>
      </w:pPr>
    </w:p>
    <w:p w:rsidR="000211F4" w:rsidRPr="000211F4" w:rsidRDefault="000211F4"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566D4F">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sidR="00566D4F">
              <w:rPr>
                <w:rFonts w:ascii="GHEA Grapalat" w:hAnsi="GHEA Grapalat"/>
              </w:rPr>
              <w:t>квалификации</w:t>
            </w:r>
            <w:r w:rsidRPr="00B138F3">
              <w:rPr>
                <w:rFonts w:ascii="GHEA Grapalat" w:hAnsi="GHEA Grapalat"/>
              </w:rPr>
              <w:t>)</w:t>
            </w:r>
          </w:p>
        </w:tc>
      </w:tr>
      <w:tr w:rsidR="00E752B6" w:rsidRPr="00B138F3" w:rsidTr="00BF1257">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BF1257">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BF1257">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BF1257">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BF1257">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jc w:val="right"/>
              <w:rPr>
                <w:rFonts w:ascii="GHEA Grapalat" w:hAnsi="GHEA Grapalat" w:cs="Tahoma"/>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BF1257">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BF1257">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BF1257">
            <w:pPr>
              <w:widowControl w:val="0"/>
              <w:spacing w:after="160"/>
              <w:rPr>
                <w:rFonts w:ascii="GHEA Grapalat" w:hAnsi="GHEA Grapalat"/>
              </w:rPr>
            </w:pPr>
          </w:p>
          <w:p w:rsidR="00E752B6" w:rsidRPr="00B138F3" w:rsidRDefault="00E752B6" w:rsidP="00BF1257">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BF1257">
            <w:pPr>
              <w:widowControl w:val="0"/>
              <w:spacing w:after="160"/>
              <w:rPr>
                <w:rFonts w:ascii="GHEA Grapalat" w:hAnsi="GHEA Grapalat" w:cs="Tahoma"/>
              </w:rPr>
            </w:pPr>
          </w:p>
          <w:p w:rsidR="00E752B6" w:rsidRPr="00B138F3" w:rsidRDefault="00E752B6" w:rsidP="00BF1257">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BF1257">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BF1257">
            <w:pPr>
              <w:widowControl w:val="0"/>
              <w:spacing w:after="160"/>
              <w:rPr>
                <w:rFonts w:ascii="GHEA Grapalat" w:hAnsi="GHEA Grapalat" w:cs="Tahoma"/>
              </w:rPr>
            </w:pPr>
          </w:p>
          <w:p w:rsidR="00E752B6" w:rsidRPr="00B138F3" w:rsidRDefault="00E752B6" w:rsidP="00BF1257">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BF1257">
            <w:pPr>
              <w:widowControl w:val="0"/>
              <w:spacing w:after="160"/>
              <w:rPr>
                <w:rFonts w:ascii="GHEA Grapalat" w:hAnsi="GHEA Grapalat" w:cs="Arial"/>
              </w:rPr>
            </w:pPr>
          </w:p>
        </w:tc>
      </w:tr>
      <w:tr w:rsidR="00E752B6" w:rsidRPr="00B138F3" w:rsidTr="00BF1257">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BF1257">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BF1257">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BF1257">
            <w:pPr>
              <w:widowControl w:val="0"/>
              <w:spacing w:after="160"/>
              <w:rPr>
                <w:rFonts w:ascii="GHEA Grapalat" w:hAnsi="GHEA Grapalat"/>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A337D">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sidR="003A337D">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"---BM</w:t>
      </w:r>
      <w:r w:rsidR="003E6EFE">
        <w:rPr>
          <w:rFonts w:ascii="GHEA Grapalat" w:hAnsi="GHEA Grapalat"/>
          <w:b/>
          <w:sz w:val="24"/>
          <w:szCs w:val="24"/>
        </w:rPr>
        <w:t>TsDzB</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20"/>
        <w:t>*</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6B1A">
        <w:rPr>
          <w:rFonts w:ascii="GHEA Grapalat" w:eastAsiaTheme="minorHAnsi" w:hAnsi="GHEA Grapalat" w:cstheme="minorBidi"/>
        </w:rPr>
        <w:t>пяти</w:t>
      </w:r>
      <w:r w:rsidR="009D6B1A"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D3432" w:rsidRPr="00200B3B" w:rsidRDefault="00ED3432" w:rsidP="00ED3432">
      <w:pPr>
        <w:pStyle w:val="NormalWeb"/>
        <w:shd w:val="clear" w:color="auto" w:fill="FFFFFF"/>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ED3432" w:rsidRPr="00200B3B" w:rsidRDefault="00ED3432" w:rsidP="00ED3432">
      <w:pPr>
        <w:pStyle w:val="NormalWeb"/>
        <w:shd w:val="clear" w:color="auto" w:fill="FFFFFF"/>
        <w:ind w:firstLine="374"/>
        <w:contextualSpacing/>
        <w:jc w:val="both"/>
        <w:rPr>
          <w:rFonts w:ascii="GHEA Grapalat" w:eastAsiaTheme="minorHAnsi" w:hAnsi="GHEA Grapalat" w:cstheme="minorBidi"/>
        </w:rPr>
      </w:pPr>
      <w:r w:rsidRPr="00200B3B">
        <w:rPr>
          <w:rFonts w:ascii="GHEA Grapalat" w:eastAsiaTheme="minorHAnsi" w:hAnsi="GHEA Grapalat" w:cstheme="minorBidi"/>
          <w:sz w:val="18"/>
          <w:szCs w:val="18"/>
        </w:rPr>
        <w:t>номер заключаемого договара</w:t>
      </w:r>
    </w:p>
    <w:p w:rsidR="00ED3432" w:rsidRPr="00200B3B" w:rsidRDefault="00ED3432" w:rsidP="00ED3432">
      <w:pPr>
        <w:pStyle w:val="NormalWeb"/>
        <w:shd w:val="clear" w:color="auto" w:fill="FFFFFF"/>
        <w:ind w:firstLine="374"/>
        <w:contextualSpacing/>
        <w:jc w:val="both"/>
        <w:rPr>
          <w:rFonts w:ascii="GHEA Grapalat" w:eastAsiaTheme="minorHAnsi" w:hAnsi="GHEA Grapalat" w:cstheme="minorBidi"/>
        </w:rPr>
      </w:pPr>
    </w:p>
    <w:p w:rsidR="00ED3432" w:rsidRPr="00200B3B" w:rsidRDefault="00ED3432" w:rsidP="00ED3432">
      <w:pPr>
        <w:pStyle w:val="NormalWeb"/>
        <w:shd w:val="clear" w:color="auto" w:fill="FFFFFF"/>
        <w:contextualSpacing/>
        <w:jc w:val="both"/>
        <w:rPr>
          <w:rFonts w:ascii="GHEA Grapalat" w:eastAsiaTheme="minorHAnsi" w:hAnsi="GHEA Grapalat" w:cstheme="minorBidi"/>
          <w:lang w:val="hy-AM"/>
        </w:rPr>
      </w:pPr>
      <w:r w:rsidRPr="00200B3B">
        <w:rPr>
          <w:rFonts w:ascii="GHEA Grapalat" w:eastAsiaTheme="minorHAnsi" w:hAnsi="GHEA Grapalat" w:cstheme="minorBidi"/>
        </w:rPr>
        <w:t xml:space="preserve">и  действует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в</w:t>
      </w:r>
      <w:r w:rsidRPr="00200B3B">
        <w:rPr>
          <w:rFonts w:ascii="GHEA Grapalat" w:hAnsi="GHEA Grapalat"/>
        </w:rPr>
        <w:t>ключительно</w:t>
      </w:r>
      <w:r w:rsidRPr="00200B3B">
        <w:rPr>
          <w:rFonts w:ascii="GHEA Grapalat" w:eastAsiaTheme="minorHAnsi" w:hAnsi="GHEA Grapalat" w:cstheme="minorBidi"/>
        </w:rPr>
        <w:t xml:space="preserve">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до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девяностого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рабочего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дня</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следующего за днем </w:t>
      </w:r>
    </w:p>
    <w:p w:rsidR="00ED3432" w:rsidRPr="00200B3B"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rsidR="00ED3432" w:rsidRPr="00200B3B" w:rsidRDefault="00ED3432" w:rsidP="00ED3432">
      <w:pPr>
        <w:pStyle w:val="NormalWeb"/>
        <w:shd w:val="clear" w:color="auto" w:fill="FFFFFF"/>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w:t>
      </w:r>
      <w:r w:rsidR="00CF75C9" w:rsidRPr="00200B3B">
        <w:rPr>
          <w:rFonts w:ascii="GHEA Grapalat" w:eastAsiaTheme="minorHAnsi" w:hAnsi="GHEA Grapalat" w:cstheme="minorBidi"/>
          <w:sz w:val="16"/>
          <w:szCs w:val="16"/>
        </w:rPr>
        <w:t>оказания услуг</w:t>
      </w:r>
      <w:r w:rsidRPr="00200B3B">
        <w:rPr>
          <w:rFonts w:ascii="GHEA Grapalat" w:hAnsi="GHEA Grapalat"/>
          <w:sz w:val="16"/>
          <w:szCs w:val="16"/>
        </w:rPr>
        <w:t>, предусмотренный заключаемым договором, включая гарантийный срок</w:t>
      </w:r>
    </w:p>
    <w:p w:rsidR="00ED3432" w:rsidRPr="00BF38E7"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t>В день предоставления гарантии лицо</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выдающее гарантию</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электронной почты высылает воспроизведенный (отсканированный) с оригинала</w:t>
      </w:r>
      <w:r w:rsidR="00AF1572" w:rsidRPr="00200B3B">
        <w:rPr>
          <w:rFonts w:ascii="GHEA Grapalat" w:eastAsiaTheme="minorHAnsi" w:hAnsi="GHEA Grapalat" w:cstheme="minorBidi"/>
        </w:rPr>
        <w:t xml:space="preserve"> настоящей гарантии</w:t>
      </w:r>
      <w:r w:rsidRPr="00200B3B">
        <w:rPr>
          <w:rFonts w:ascii="GHEA Grapalat" w:eastAsiaTheme="minorHAnsi" w:hAnsi="GHEA Grapalat" w:cstheme="minorBidi"/>
        </w:rPr>
        <w:t xml:space="preserve"> вариант также на адрес электронной почты секретаря оценочной </w:t>
      </w:r>
      <w:r w:rsidRPr="00200B3B">
        <w:rPr>
          <w:rFonts w:ascii="GHEA Grapalat" w:eastAsiaTheme="minorHAnsi" w:hAnsi="GHEA Grapalat" w:cstheme="minorBidi"/>
        </w:rPr>
        <w:lastRenderedPageBreak/>
        <w:t xml:space="preserve">комиссии указанный </w:t>
      </w:r>
      <w:r w:rsidR="002461B3">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rsidR="00ED3432" w:rsidRPr="00B138F3" w:rsidRDefault="00ED3432" w:rsidP="00ED3432">
      <w:pPr>
        <w:pStyle w:val="NormalWeb"/>
        <w:shd w:val="clear" w:color="auto" w:fill="FFFFFF"/>
        <w:contextualSpacing/>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5F68FA" w:rsidRDefault="005F68FA">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"---BM</w:t>
      </w:r>
      <w:r w:rsidR="003E6EFE">
        <w:rPr>
          <w:rFonts w:ascii="GHEA Grapalat" w:hAnsi="GHEA Grapalat"/>
          <w:i/>
        </w:rPr>
        <w:t>TsDzB</w:t>
      </w:r>
      <w:r w:rsidRPr="00B138F3">
        <w:rPr>
          <w:rFonts w:ascii="GHEA Grapalat" w:hAnsi="GHEA Grapalat"/>
          <w:i/>
        </w:rPr>
        <w:t>---/---"</w:t>
      </w:r>
      <w:r w:rsidRPr="00B138F3">
        <w:rPr>
          <w:rStyle w:val="FootnoteReference"/>
          <w:rFonts w:ascii="GHEA Grapalat" w:hAnsi="GHEA Grapalat"/>
          <w:i/>
        </w:rPr>
        <w:footnoteReference w:customMarkFollows="1" w:id="21"/>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2"/>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830700"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2909B4" w:rsidRPr="00A93341" w:rsidRDefault="000A214C" w:rsidP="002909B4">
      <w:pPr>
        <w:widowControl w:val="0"/>
        <w:tabs>
          <w:tab w:val="left" w:pos="1134"/>
        </w:tabs>
        <w:spacing w:after="160"/>
        <w:ind w:firstLine="567"/>
        <w:jc w:val="both"/>
        <w:rPr>
          <w:rFonts w:ascii="GHEA Grapalat" w:hAnsi="GHEA Grapalat"/>
          <w:lang w:val="hy-AM"/>
        </w:rPr>
      </w:pPr>
      <w:r w:rsidRPr="00A93341">
        <w:rPr>
          <w:rFonts w:ascii="GHEA Grapalat" w:hAnsi="GHEA Grapalat"/>
        </w:rPr>
        <w:t>2.1.</w:t>
      </w:r>
      <w:r w:rsidRPr="00A93341">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w:t>
      </w:r>
      <w:r w:rsidR="002909B4" w:rsidRPr="00A93341">
        <w:rPr>
          <w:rFonts w:ascii="GHEA Grapalat" w:hAnsi="GHEA Grapalat"/>
        </w:rPr>
        <w:t xml:space="preserve">до двадцатого рабочего дня, </w:t>
      </w:r>
      <w:r w:rsidR="004D31CE" w:rsidRPr="00CF4C91">
        <w:rPr>
          <w:rFonts w:ascii="GHEA Grapalat" w:hAnsi="GHEA Grapalat"/>
        </w:rPr>
        <w:t xml:space="preserve">следующего за последним днем полного выполнения взятых </w:t>
      </w:r>
      <w:r w:rsidR="004D31CE" w:rsidRPr="00695645">
        <w:rPr>
          <w:rFonts w:ascii="GHEA Grapalat" w:hAnsi="GHEA Grapalat"/>
        </w:rPr>
        <w:t>К</w:t>
      </w:r>
      <w:r w:rsidR="004D31CE" w:rsidRPr="00CF4C91">
        <w:rPr>
          <w:rFonts w:ascii="GHEA Grapalat" w:hAnsi="GHEA Grapalat"/>
        </w:rPr>
        <w:t>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A93341">
        <w:rPr>
          <w:rFonts w:ascii="GHEA Grapalat" w:hAnsi="GHEA Grapalat"/>
        </w:rPr>
        <w:t>2.2.</w:t>
      </w:r>
      <w:r w:rsidRPr="00A93341">
        <w:rPr>
          <w:rFonts w:ascii="GHEA Grapalat" w:hAnsi="GHEA Grapalat"/>
        </w:rPr>
        <w:tab/>
        <w:t>Представив настоящее Соглашение и прилагаемое Требование</w:t>
      </w:r>
      <w:r w:rsidRPr="00B138F3">
        <w:rPr>
          <w:rFonts w:ascii="GHEA Grapalat" w:hAnsi="GHEA Grapalat"/>
        </w:rPr>
        <w:t xml:space="preserve">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lastRenderedPageBreak/>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BF1257">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BF1257">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BF1257">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BF1257">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BF1257">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jc w:val="right"/>
              <w:rPr>
                <w:rFonts w:ascii="GHEA Grapalat" w:hAnsi="GHEA Grapalat" w:cs="Tahoma"/>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BF1257">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BF1257">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BF1257">
            <w:pPr>
              <w:widowControl w:val="0"/>
              <w:spacing w:after="160"/>
              <w:rPr>
                <w:rFonts w:ascii="GHEA Grapalat" w:hAnsi="GHEA Grapalat"/>
              </w:rPr>
            </w:pPr>
          </w:p>
          <w:p w:rsidR="00E752B6" w:rsidRPr="00B138F3" w:rsidRDefault="00E752B6" w:rsidP="00BF1257">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BF1257">
            <w:pPr>
              <w:widowControl w:val="0"/>
              <w:spacing w:after="160"/>
              <w:rPr>
                <w:rFonts w:ascii="GHEA Grapalat" w:hAnsi="GHEA Grapalat" w:cs="Tahoma"/>
              </w:rPr>
            </w:pPr>
          </w:p>
          <w:p w:rsidR="00E752B6" w:rsidRPr="00B138F3" w:rsidRDefault="00E752B6" w:rsidP="00BF1257">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BF1257">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BF1257">
            <w:pPr>
              <w:widowControl w:val="0"/>
              <w:spacing w:after="160"/>
              <w:rPr>
                <w:rFonts w:ascii="GHEA Grapalat" w:hAnsi="GHEA Grapalat" w:cs="Tahoma"/>
              </w:rPr>
            </w:pPr>
          </w:p>
          <w:p w:rsidR="00E752B6" w:rsidRPr="00B138F3" w:rsidRDefault="00E752B6" w:rsidP="00BF1257">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BF1257">
            <w:pPr>
              <w:widowControl w:val="0"/>
              <w:spacing w:after="160"/>
              <w:rPr>
                <w:rFonts w:ascii="GHEA Grapalat" w:hAnsi="GHEA Grapalat" w:cs="Arial"/>
              </w:rPr>
            </w:pPr>
          </w:p>
        </w:tc>
      </w:tr>
      <w:tr w:rsidR="00E752B6" w:rsidRPr="00B138F3" w:rsidTr="00BF1257">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BF1257">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BF1257">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BF1257">
            <w:pPr>
              <w:widowControl w:val="0"/>
              <w:spacing w:after="160"/>
              <w:rPr>
                <w:rFonts w:ascii="GHEA Grapalat" w:hAnsi="GHEA Grapalat"/>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F42158" w:rsidRPr="009817A7" w:rsidRDefault="00F42158" w:rsidP="00F42158">
      <w:pPr>
        <w:widowControl w:val="0"/>
        <w:spacing w:after="160"/>
        <w:ind w:firstLine="567"/>
        <w:jc w:val="right"/>
        <w:rPr>
          <w:rFonts w:ascii="GHEA Grapalat" w:hAnsi="GHEA Grapalat" w:cs="Arial"/>
          <w:b/>
          <w:lang w:val="hy-AM"/>
        </w:rPr>
      </w:pPr>
      <w:r w:rsidRPr="009817A7">
        <w:rPr>
          <w:rFonts w:ascii="GHEA Grapalat" w:hAnsi="GHEA Grapalat"/>
          <w:b/>
        </w:rPr>
        <w:lastRenderedPageBreak/>
        <w:t>Приложение № 5</w:t>
      </w:r>
      <w:r w:rsidRPr="009817A7">
        <w:rPr>
          <w:rFonts w:ascii="GHEA Grapalat" w:hAnsi="GHEA Grapalat"/>
          <w:b/>
          <w:lang w:val="hy-AM"/>
        </w:rPr>
        <w:t>.2</w:t>
      </w:r>
    </w:p>
    <w:p w:rsidR="00F42158" w:rsidRPr="009817A7" w:rsidRDefault="00F42158" w:rsidP="00F42158">
      <w:pPr>
        <w:pStyle w:val="BodyTextIndent3"/>
        <w:widowControl w:val="0"/>
        <w:spacing w:after="160" w:line="240" w:lineRule="auto"/>
        <w:jc w:val="right"/>
        <w:rPr>
          <w:rFonts w:ascii="GHEA Grapalat" w:hAnsi="GHEA Grapalat" w:cs="Arial"/>
          <w:b/>
          <w:sz w:val="24"/>
          <w:szCs w:val="24"/>
        </w:rPr>
      </w:pPr>
      <w:r w:rsidRPr="009817A7">
        <w:rPr>
          <w:rFonts w:ascii="GHEA Grapalat" w:hAnsi="GHEA Grapalat"/>
          <w:b/>
          <w:sz w:val="24"/>
          <w:szCs w:val="24"/>
        </w:rPr>
        <w:t>к Приглашению на под кодом "---</w:t>
      </w:r>
      <w:r w:rsidR="00D32547" w:rsidRPr="009817A7">
        <w:rPr>
          <w:rFonts w:ascii="GHEA Grapalat" w:hAnsi="GHEA Grapalat"/>
          <w:b/>
          <w:sz w:val="24"/>
          <w:szCs w:val="24"/>
        </w:rPr>
        <w:t xml:space="preserve"> BMTsDzB </w:t>
      </w:r>
      <w:r w:rsidRPr="009817A7">
        <w:rPr>
          <w:rFonts w:ascii="GHEA Grapalat" w:hAnsi="GHEA Grapalat"/>
          <w:b/>
          <w:sz w:val="24"/>
          <w:szCs w:val="24"/>
        </w:rPr>
        <w:t>--/---"</w:t>
      </w:r>
      <w:r w:rsidRPr="009817A7">
        <w:rPr>
          <w:rStyle w:val="FootnoteReference"/>
          <w:rFonts w:ascii="GHEA Grapalat" w:hAnsi="GHEA Grapalat"/>
          <w:b/>
          <w:sz w:val="24"/>
          <w:szCs w:val="24"/>
        </w:rPr>
        <w:footnoteReference w:customMarkFollows="1" w:id="23"/>
        <w:t>*</w:t>
      </w:r>
    </w:p>
    <w:p w:rsidR="00F42158" w:rsidRPr="009817A7" w:rsidRDefault="00F42158" w:rsidP="00F42158">
      <w:pPr>
        <w:widowControl w:val="0"/>
        <w:spacing w:after="160"/>
        <w:ind w:left="567" w:right="565"/>
        <w:jc w:val="center"/>
        <w:rPr>
          <w:rFonts w:ascii="GHEA Grapalat" w:hAnsi="GHEA Grapalat"/>
          <w:b/>
        </w:rPr>
      </w:pPr>
    </w:p>
    <w:p w:rsidR="00F42158" w:rsidRPr="009817A7" w:rsidRDefault="00F42158" w:rsidP="00F42158">
      <w:pPr>
        <w:pStyle w:val="BodyTextIndent3"/>
        <w:widowControl w:val="0"/>
        <w:spacing w:after="160" w:line="240" w:lineRule="auto"/>
        <w:jc w:val="center"/>
        <w:rPr>
          <w:rFonts w:ascii="GHEA Grapalat" w:hAnsi="GHEA Grapalat"/>
          <w:sz w:val="24"/>
          <w:szCs w:val="24"/>
          <w:lang w:val="hy-AM"/>
        </w:rPr>
      </w:pPr>
      <w:r w:rsidRPr="009817A7">
        <w:rPr>
          <w:rFonts w:ascii="GHEA Grapalat" w:hAnsi="GHEA Grapalat"/>
          <w:sz w:val="24"/>
          <w:szCs w:val="24"/>
        </w:rPr>
        <w:t xml:space="preserve">ГАРАНТИЯ </w:t>
      </w:r>
      <w:r w:rsidRPr="009817A7">
        <w:rPr>
          <w:rFonts w:ascii="GHEA Grapalat" w:hAnsi="GHEA Grapalat"/>
          <w:sz w:val="24"/>
          <w:szCs w:val="24"/>
          <w:lang w:val="en-US"/>
        </w:rPr>
        <w:t>N</w:t>
      </w:r>
      <w:r w:rsidRPr="009817A7">
        <w:rPr>
          <w:rFonts w:ascii="GHEA Grapalat" w:hAnsi="GHEA Grapalat"/>
          <w:sz w:val="24"/>
          <w:szCs w:val="24"/>
          <w:lang w:val="hy-AM"/>
        </w:rPr>
        <w:t>________</w:t>
      </w:r>
    </w:p>
    <w:p w:rsidR="00F42158" w:rsidRPr="009817A7" w:rsidRDefault="00F42158" w:rsidP="00F42158">
      <w:pPr>
        <w:widowControl w:val="0"/>
        <w:spacing w:after="160"/>
        <w:ind w:left="567" w:right="565"/>
        <w:jc w:val="center"/>
        <w:rPr>
          <w:rFonts w:ascii="GHEA Grapalat" w:hAnsi="GHEA Grapalat"/>
          <w:b/>
        </w:rPr>
      </w:pPr>
      <w:r w:rsidRPr="009817A7">
        <w:rPr>
          <w:rFonts w:ascii="GHEA Grapalat" w:hAnsi="GHEA Grapalat"/>
          <w:b/>
        </w:rPr>
        <w:t>(обеспечение предоплаты)</w:t>
      </w:r>
    </w:p>
    <w:p w:rsidR="00F42158" w:rsidRPr="009817A7" w:rsidRDefault="00F42158" w:rsidP="00F42158">
      <w:pPr>
        <w:widowControl w:val="0"/>
        <w:spacing w:after="160"/>
        <w:ind w:left="567" w:right="565"/>
        <w:jc w:val="center"/>
        <w:rPr>
          <w:rFonts w:ascii="GHEA Grapalat" w:hAnsi="GHEA Grapalat"/>
          <w:b/>
        </w:rPr>
      </w:pPr>
    </w:p>
    <w:p w:rsidR="00FB2BBC" w:rsidRPr="009817A7" w:rsidRDefault="00FB2BBC" w:rsidP="00FB2BBC">
      <w:pPr>
        <w:pStyle w:val="NormalWeb"/>
        <w:shd w:val="clear" w:color="auto" w:fill="FFFFFF"/>
        <w:spacing w:before="0" w:beforeAutospacing="0" w:after="0" w:afterAutospacing="0"/>
        <w:jc w:val="both"/>
        <w:rPr>
          <w:rStyle w:val="Strong"/>
          <w:rFonts w:ascii="GHEA Grapalat" w:eastAsiaTheme="minorHAnsi" w:hAnsi="GHEA Grapalat" w:cstheme="minorBidi"/>
          <w:b w:val="0"/>
          <w:bCs w:val="0"/>
        </w:rPr>
      </w:pPr>
      <w:r w:rsidRPr="009817A7">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9817A7">
        <w:rPr>
          <w:rFonts w:eastAsiaTheme="minorHAnsi" w:cstheme="minorBidi"/>
        </w:rPr>
        <w:t>N</w:t>
      </w:r>
      <w:r w:rsidRPr="009817A7">
        <w:rPr>
          <w:rFonts w:eastAsiaTheme="minorHAnsi" w:cstheme="minorBidi"/>
          <w:lang w:val="hy-AM"/>
        </w:rPr>
        <w:t xml:space="preserve">  </w:t>
      </w:r>
      <w:r w:rsidRPr="009817A7">
        <w:rPr>
          <w:rStyle w:val="Strong"/>
          <w:rFonts w:ascii="GHEA Grapalat" w:hAnsi="GHEA Grapalat"/>
          <w:sz w:val="20"/>
          <w:szCs w:val="20"/>
          <w:u w:val="single"/>
          <w:lang w:val="hy-AM"/>
        </w:rPr>
        <w:tab/>
      </w:r>
      <w:r w:rsidRPr="009817A7">
        <w:rPr>
          <w:rStyle w:val="Strong"/>
          <w:rFonts w:ascii="GHEA Grapalat" w:hAnsi="GHEA Grapalat"/>
          <w:sz w:val="20"/>
          <w:szCs w:val="20"/>
          <w:u w:val="single"/>
        </w:rPr>
        <w:t>___________</w:t>
      </w:r>
      <w:r w:rsidRPr="009817A7">
        <w:rPr>
          <w:rFonts w:ascii="GHEA Grapalat" w:eastAsiaTheme="minorHAnsi" w:hAnsi="GHEA Grapalat" w:cstheme="minorBidi"/>
        </w:rPr>
        <w:t>заключаемым между</w:t>
      </w:r>
    </w:p>
    <w:p w:rsidR="00FB2BBC" w:rsidRPr="009817A7" w:rsidRDefault="00FB2BBC" w:rsidP="00FB2BBC">
      <w:pPr>
        <w:pStyle w:val="NormalWeb"/>
        <w:shd w:val="clear" w:color="auto" w:fill="FFFFFF"/>
        <w:spacing w:before="0" w:beforeAutospacing="0" w:after="0" w:afterAutospacing="0"/>
        <w:jc w:val="both"/>
        <w:rPr>
          <w:rFonts w:ascii="GHEA Grapalat" w:eastAsiaTheme="minorHAnsi" w:hAnsi="GHEA Grapalat" w:cstheme="minorBidi"/>
        </w:rPr>
      </w:pPr>
      <w:r w:rsidRPr="009817A7">
        <w:rPr>
          <w:rStyle w:val="Strong"/>
          <w:rFonts w:ascii="GHEA Grapalat" w:hAnsi="GHEA Grapalat"/>
          <w:sz w:val="20"/>
          <w:szCs w:val="20"/>
        </w:rPr>
        <w:t xml:space="preserve">                                                    </w:t>
      </w:r>
      <w:r w:rsidRPr="009817A7">
        <w:rPr>
          <w:rStyle w:val="Strong"/>
          <w:rFonts w:ascii="GHEA Grapalat" w:hAnsi="GHEA Grapalat"/>
          <w:b w:val="0"/>
          <w:sz w:val="20"/>
          <w:szCs w:val="20"/>
        </w:rPr>
        <w:t xml:space="preserve">   </w:t>
      </w:r>
      <w:r w:rsidRPr="009817A7">
        <w:rPr>
          <w:rStyle w:val="Strong"/>
          <w:rFonts w:ascii="GHEA Grapalat" w:hAnsi="GHEA Grapalat"/>
          <w:b w:val="0"/>
          <w:sz w:val="20"/>
          <w:szCs w:val="20"/>
          <w:lang w:val="hy-AM"/>
        </w:rPr>
        <w:tab/>
      </w:r>
      <w:r w:rsidRPr="009817A7">
        <w:rPr>
          <w:rStyle w:val="Strong"/>
          <w:rFonts w:ascii="GHEA Grapalat" w:hAnsi="GHEA Grapalat"/>
          <w:b w:val="0"/>
          <w:sz w:val="20"/>
          <w:szCs w:val="20"/>
          <w:lang w:val="hy-AM"/>
        </w:rPr>
        <w:tab/>
      </w:r>
      <w:r w:rsidRPr="009817A7">
        <w:rPr>
          <w:rStyle w:val="Strong"/>
          <w:rFonts w:ascii="GHEA Grapalat" w:hAnsi="GHEA Grapalat"/>
          <w:b w:val="0"/>
          <w:sz w:val="20"/>
          <w:szCs w:val="20"/>
        </w:rPr>
        <w:t xml:space="preserve">           </w:t>
      </w:r>
      <w:r w:rsidRPr="009817A7">
        <w:rPr>
          <w:rStyle w:val="Strong"/>
          <w:rFonts w:ascii="GHEA Grapalat" w:hAnsi="GHEA Grapalat"/>
          <w:b w:val="0"/>
          <w:sz w:val="16"/>
          <w:szCs w:val="16"/>
        </w:rPr>
        <w:t>номер заключаемого договора</w:t>
      </w:r>
      <w:r w:rsidRPr="009817A7">
        <w:rPr>
          <w:rFonts w:ascii="GHEA Grapalat" w:eastAsiaTheme="minorHAnsi" w:hAnsi="GHEA Grapalat" w:cstheme="minorBidi"/>
        </w:rPr>
        <w:t xml:space="preserve"> </w:t>
      </w:r>
    </w:p>
    <w:p w:rsidR="00FB2BBC" w:rsidRPr="009817A7" w:rsidRDefault="00FB2BBC" w:rsidP="00FB2BBC">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9817A7">
        <w:rPr>
          <w:rFonts w:ascii="GHEA Grapalat" w:hAnsi="GHEA Grapalat"/>
          <w:sz w:val="20"/>
          <w:szCs w:val="20"/>
          <w:u w:val="single"/>
        </w:rPr>
        <w:t>______________________</w:t>
      </w:r>
      <w:r w:rsidRPr="009817A7">
        <w:rPr>
          <w:rFonts w:ascii="GHEA Grapalat" w:hAnsi="GHEA Grapalat"/>
          <w:sz w:val="20"/>
          <w:szCs w:val="20"/>
          <w:lang w:val="hy-AM"/>
        </w:rPr>
        <w:t xml:space="preserve"> </w:t>
      </w:r>
      <w:r w:rsidRPr="009817A7">
        <w:rPr>
          <w:rFonts w:ascii="GHEA Grapalat" w:eastAsiaTheme="minorHAnsi" w:hAnsi="GHEA Grapalat" w:cstheme="minorBidi"/>
        </w:rPr>
        <w:t xml:space="preserve">   (далее-бенефициар)   и</w:t>
      </w:r>
      <w:r w:rsidRPr="009817A7">
        <w:rPr>
          <w:rStyle w:val="Strong"/>
          <w:rFonts w:ascii="GHEA Grapalat" w:hAnsi="GHEA Grapalat"/>
          <w:b w:val="0"/>
          <w:sz w:val="20"/>
          <w:szCs w:val="20"/>
        </w:rPr>
        <w:t xml:space="preserve">   </w:t>
      </w:r>
      <w:r w:rsidRPr="009817A7">
        <w:rPr>
          <w:rStyle w:val="Strong"/>
          <w:rFonts w:ascii="GHEA Grapalat" w:hAnsi="GHEA Grapalat"/>
          <w:b w:val="0"/>
          <w:sz w:val="20"/>
          <w:szCs w:val="20"/>
          <w:u w:val="single"/>
          <w:lang w:val="hy-AM"/>
        </w:rPr>
        <w:tab/>
      </w:r>
      <w:r w:rsidRPr="009817A7">
        <w:rPr>
          <w:rStyle w:val="Strong"/>
          <w:rFonts w:ascii="GHEA Grapalat" w:hAnsi="GHEA Grapalat"/>
          <w:b w:val="0"/>
          <w:sz w:val="20"/>
          <w:szCs w:val="20"/>
          <w:u w:val="single"/>
          <w:lang w:val="hy-AM"/>
        </w:rPr>
        <w:tab/>
      </w:r>
      <w:r w:rsidRPr="009817A7">
        <w:rPr>
          <w:rStyle w:val="Strong"/>
          <w:rFonts w:ascii="GHEA Grapalat" w:hAnsi="GHEA Grapalat"/>
          <w:b w:val="0"/>
          <w:sz w:val="20"/>
          <w:szCs w:val="20"/>
          <w:u w:val="single"/>
          <w:lang w:val="hy-AM"/>
        </w:rPr>
        <w:tab/>
      </w:r>
      <w:r w:rsidRPr="009817A7">
        <w:rPr>
          <w:rStyle w:val="Strong"/>
          <w:rFonts w:ascii="GHEA Grapalat" w:hAnsi="GHEA Grapalat"/>
          <w:b w:val="0"/>
          <w:sz w:val="20"/>
          <w:szCs w:val="20"/>
          <w:u w:val="single"/>
          <w:lang w:val="hy-AM"/>
        </w:rPr>
        <w:tab/>
      </w:r>
      <w:r w:rsidRPr="009817A7">
        <w:rPr>
          <w:rFonts w:eastAsiaTheme="minorHAnsi" w:cstheme="minorBidi"/>
        </w:rPr>
        <w:t xml:space="preserve">    </w:t>
      </w:r>
    </w:p>
    <w:p w:rsidR="00FB2BBC" w:rsidRPr="009817A7" w:rsidRDefault="00FB2BBC" w:rsidP="00FB2BBC">
      <w:pPr>
        <w:pStyle w:val="NormalWeb"/>
        <w:shd w:val="clear" w:color="auto" w:fill="FFFFFF"/>
        <w:spacing w:before="0" w:beforeAutospacing="0" w:after="0" w:afterAutospacing="0"/>
        <w:ind w:left="-142"/>
        <w:rPr>
          <w:rStyle w:val="Strong"/>
          <w:rFonts w:ascii="GHEA Grapalat" w:hAnsi="GHEA Grapalat"/>
          <w:b w:val="0"/>
          <w:sz w:val="16"/>
          <w:szCs w:val="16"/>
        </w:rPr>
      </w:pPr>
      <w:r w:rsidRPr="009817A7">
        <w:rPr>
          <w:rStyle w:val="Strong"/>
          <w:rFonts w:ascii="GHEA Grapalat" w:hAnsi="GHEA Grapalat"/>
          <w:b w:val="0"/>
          <w:sz w:val="18"/>
          <w:szCs w:val="18"/>
        </w:rPr>
        <w:t xml:space="preserve"> </w:t>
      </w:r>
      <w:r w:rsidRPr="009817A7">
        <w:rPr>
          <w:rStyle w:val="Strong"/>
          <w:rFonts w:ascii="GHEA Grapalat" w:hAnsi="GHEA Grapalat"/>
          <w:b w:val="0"/>
          <w:sz w:val="16"/>
          <w:szCs w:val="16"/>
        </w:rPr>
        <w:t>наименование заказчика                                                                  наименование отобранного участника</w:t>
      </w:r>
    </w:p>
    <w:p w:rsidR="00FB2BBC" w:rsidRPr="009817A7" w:rsidRDefault="00FB2BBC" w:rsidP="00FB2BBC">
      <w:pPr>
        <w:pStyle w:val="NormalWeb"/>
        <w:shd w:val="clear" w:color="auto" w:fill="FFFFFF"/>
        <w:spacing w:before="0" w:beforeAutospacing="0" w:after="0" w:afterAutospacing="0"/>
        <w:ind w:left="-142"/>
        <w:rPr>
          <w:rFonts w:cs="Sylfaen"/>
          <w:sz w:val="16"/>
          <w:szCs w:val="16"/>
          <w:vertAlign w:val="superscript"/>
          <w:lang w:val="hy-AM"/>
        </w:rPr>
      </w:pPr>
      <w:r w:rsidRPr="009817A7">
        <w:rPr>
          <w:rStyle w:val="Strong"/>
          <w:rFonts w:ascii="GHEA Grapalat" w:hAnsi="GHEA Grapalat"/>
          <w:b w:val="0"/>
          <w:sz w:val="16"/>
          <w:szCs w:val="16"/>
        </w:rPr>
        <w:t xml:space="preserve">                                                                </w:t>
      </w:r>
      <w:r w:rsidRPr="009817A7">
        <w:rPr>
          <w:rStyle w:val="Strong"/>
          <w:rFonts w:ascii="GHEA Grapalat" w:hAnsi="GHEA Grapalat"/>
          <w:b w:val="0"/>
          <w:sz w:val="16"/>
          <w:szCs w:val="16"/>
          <w:lang w:val="hy-AM"/>
        </w:rPr>
        <w:tab/>
      </w:r>
    </w:p>
    <w:p w:rsidR="00FB2BBC" w:rsidRPr="009817A7" w:rsidRDefault="00FB2BBC" w:rsidP="00FB2BBC">
      <w:pPr>
        <w:pStyle w:val="NormalWeb"/>
        <w:shd w:val="clear" w:color="auto" w:fill="FFFFFF"/>
        <w:spacing w:before="0" w:beforeAutospacing="0" w:after="0" w:afterAutospacing="0"/>
        <w:jc w:val="both"/>
        <w:rPr>
          <w:rFonts w:ascii="GHEA Grapalat" w:hAnsi="GHEA Grapalat"/>
          <w:sz w:val="20"/>
          <w:szCs w:val="20"/>
        </w:rPr>
      </w:pPr>
      <w:r w:rsidRPr="009817A7">
        <w:rPr>
          <w:rFonts w:eastAsiaTheme="minorHAnsi" w:cstheme="minorBidi"/>
        </w:rPr>
        <w:t>(</w:t>
      </w:r>
      <w:r w:rsidRPr="009817A7">
        <w:rPr>
          <w:rFonts w:ascii="GHEA Grapalat" w:eastAsiaTheme="minorHAnsi" w:hAnsi="GHEA Grapalat" w:cstheme="minorBidi"/>
        </w:rPr>
        <w:t xml:space="preserve">далее-принципал). </w:t>
      </w:r>
    </w:p>
    <w:p w:rsidR="00FB2BBC" w:rsidRPr="009817A7" w:rsidRDefault="00FB2BBC" w:rsidP="00FB2BB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817A7">
        <w:rPr>
          <w:rStyle w:val="Strong"/>
          <w:rFonts w:ascii="GHEA Grapalat" w:hAnsi="GHEA Grapalat"/>
          <w:sz w:val="20"/>
          <w:szCs w:val="20"/>
          <w:lang w:val="hy-AM"/>
        </w:rPr>
        <w:tab/>
      </w:r>
      <w:r w:rsidRPr="009817A7">
        <w:rPr>
          <w:rStyle w:val="Strong"/>
          <w:rFonts w:ascii="GHEA Grapalat" w:hAnsi="GHEA Grapalat"/>
          <w:sz w:val="20"/>
          <w:szCs w:val="20"/>
          <w:lang w:val="hy-AM"/>
        </w:rPr>
        <w:tab/>
      </w:r>
      <w:r w:rsidRPr="009817A7">
        <w:rPr>
          <w:rFonts w:eastAsiaTheme="minorHAnsi" w:cstheme="minorBidi"/>
        </w:rPr>
        <w:t xml:space="preserve"> </w:t>
      </w:r>
    </w:p>
    <w:p w:rsidR="00F42158" w:rsidRPr="009817A7" w:rsidRDefault="00F42158" w:rsidP="00F4215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817A7">
        <w:rPr>
          <w:rStyle w:val="Strong"/>
          <w:rFonts w:ascii="GHEA Grapalat" w:hAnsi="GHEA Grapalat"/>
          <w:sz w:val="20"/>
          <w:szCs w:val="20"/>
          <w:lang w:val="hy-AM"/>
        </w:rPr>
        <w:tab/>
      </w:r>
      <w:r w:rsidRPr="009817A7">
        <w:rPr>
          <w:rStyle w:val="Strong"/>
          <w:rFonts w:ascii="GHEA Grapalat" w:hAnsi="GHEA Grapalat"/>
          <w:sz w:val="20"/>
          <w:szCs w:val="20"/>
          <w:lang w:val="hy-AM"/>
        </w:rPr>
        <w:tab/>
      </w:r>
      <w:r w:rsidRPr="009817A7">
        <w:rPr>
          <w:rFonts w:eastAsiaTheme="minorHAnsi" w:cstheme="minorBidi"/>
        </w:rPr>
        <w:t xml:space="preserve"> </w:t>
      </w:r>
    </w:p>
    <w:p w:rsidR="00F42158" w:rsidRPr="009817A7" w:rsidRDefault="00F42158" w:rsidP="00F42158">
      <w:pPr>
        <w:pStyle w:val="NormalWeb"/>
        <w:shd w:val="clear" w:color="auto" w:fill="FFFFFF"/>
        <w:spacing w:before="0" w:beforeAutospacing="0" w:after="0" w:afterAutospacing="0"/>
        <w:jc w:val="both"/>
        <w:rPr>
          <w:rFonts w:ascii="GHEA Grapalat" w:eastAsiaTheme="minorHAnsi" w:hAnsi="GHEA Grapalat" w:cstheme="minorBidi"/>
          <w:lang w:val="hy-AM"/>
        </w:rPr>
      </w:pPr>
      <w:r w:rsidRPr="009817A7">
        <w:rPr>
          <w:rFonts w:ascii="GHEA Grapalat" w:eastAsiaTheme="minorHAnsi" w:hAnsi="GHEA Grapalat" w:cstheme="minorBidi"/>
        </w:rPr>
        <w:t xml:space="preserve">  2.  По гарантии </w:t>
      </w:r>
      <w:r w:rsidRPr="009817A7">
        <w:rPr>
          <w:rFonts w:ascii="GHEA Grapalat" w:eastAsiaTheme="minorHAnsi" w:hAnsi="GHEA Grapalat" w:cstheme="minorBidi"/>
          <w:lang w:val="hy-AM"/>
        </w:rPr>
        <w:t xml:space="preserve">---------------------------------------------------------------------------- </w:t>
      </w:r>
    </w:p>
    <w:p w:rsidR="00F42158" w:rsidRPr="009817A7" w:rsidRDefault="00F42158" w:rsidP="00F42158">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9817A7">
        <w:rPr>
          <w:rFonts w:ascii="GHEA Grapalat" w:eastAsiaTheme="minorHAnsi" w:hAnsi="GHEA Grapalat" w:cstheme="minorBidi"/>
          <w:sz w:val="18"/>
          <w:szCs w:val="18"/>
        </w:rPr>
        <w:t xml:space="preserve">                                                           наименование банка выдающего гарантию</w:t>
      </w:r>
    </w:p>
    <w:p w:rsidR="00F42158" w:rsidRPr="009817A7" w:rsidRDefault="00F42158" w:rsidP="00F42158">
      <w:pPr>
        <w:pStyle w:val="NormalWeb"/>
        <w:shd w:val="clear" w:color="auto" w:fill="FFFFFF"/>
        <w:spacing w:before="0" w:beforeAutospacing="0" w:after="0" w:afterAutospacing="0"/>
        <w:jc w:val="both"/>
        <w:rPr>
          <w:rFonts w:ascii="GHEA Grapalat" w:eastAsiaTheme="minorHAnsi" w:hAnsi="GHEA Grapalat" w:cstheme="minorBidi"/>
        </w:rPr>
      </w:pPr>
    </w:p>
    <w:p w:rsidR="00F42158" w:rsidRPr="009817A7" w:rsidRDefault="00F42158" w:rsidP="00F42158">
      <w:pPr>
        <w:pStyle w:val="NormalWeb"/>
        <w:shd w:val="clear" w:color="auto" w:fill="FFFFFF"/>
        <w:spacing w:before="0" w:beforeAutospacing="0" w:after="0" w:afterAutospacing="0"/>
        <w:jc w:val="both"/>
        <w:rPr>
          <w:rFonts w:ascii="GHEA Grapalat" w:eastAsiaTheme="minorHAnsi" w:hAnsi="GHEA Grapalat" w:cstheme="minorBidi"/>
        </w:rPr>
      </w:pPr>
      <w:r w:rsidRPr="009817A7">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F42158" w:rsidRPr="009817A7" w:rsidRDefault="00F42158" w:rsidP="00F42158">
      <w:pPr>
        <w:pStyle w:val="NormalWeb"/>
        <w:shd w:val="clear" w:color="auto" w:fill="FFFFFF"/>
        <w:spacing w:before="0" w:beforeAutospacing="0" w:after="0" w:afterAutospacing="0"/>
        <w:jc w:val="center"/>
        <w:rPr>
          <w:rFonts w:ascii="GHEA Grapalat" w:eastAsiaTheme="minorHAnsi" w:hAnsi="GHEA Grapalat" w:cstheme="minorBidi"/>
        </w:rPr>
      </w:pPr>
      <w:r w:rsidRPr="009817A7">
        <w:rPr>
          <w:rFonts w:ascii="GHEA Grapalat" w:eastAsiaTheme="minorHAnsi" w:hAnsi="GHEA Grapalat" w:cstheme="minorBidi"/>
          <w:sz w:val="18"/>
          <w:szCs w:val="18"/>
        </w:rPr>
        <w:t xml:space="preserve">                                                       сумма в цифрах и прописью</w:t>
      </w:r>
    </w:p>
    <w:p w:rsidR="00F42158" w:rsidRPr="009817A7" w:rsidRDefault="00F42158" w:rsidP="00F4215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9817A7">
        <w:rPr>
          <w:rFonts w:ascii="GHEA Grapalat" w:eastAsiaTheme="minorHAnsi" w:hAnsi="GHEA Grapalat" w:cstheme="minorBidi"/>
        </w:rPr>
        <w:t xml:space="preserve">                         </w:t>
      </w:r>
    </w:p>
    <w:p w:rsidR="00F42158" w:rsidRPr="009817A7" w:rsidRDefault="00F42158" w:rsidP="00F42158">
      <w:pPr>
        <w:pStyle w:val="NormalWeb"/>
        <w:shd w:val="clear" w:color="auto" w:fill="FFFFFF"/>
        <w:spacing w:before="0" w:beforeAutospacing="0" w:after="0" w:afterAutospacing="0"/>
        <w:jc w:val="both"/>
        <w:rPr>
          <w:rFonts w:ascii="GHEA Grapalat" w:eastAsiaTheme="minorHAnsi" w:hAnsi="GHEA Grapalat" w:cstheme="minorBidi"/>
        </w:rPr>
      </w:pPr>
      <w:r w:rsidRPr="009817A7">
        <w:rPr>
          <w:rFonts w:ascii="GHEA Grapalat" w:eastAsiaTheme="minorHAnsi" w:hAnsi="GHEA Grapalat" w:cstheme="minorBidi"/>
        </w:rPr>
        <w:t xml:space="preserve">(далее-сумма гарантии) в течение </w:t>
      </w:r>
      <w:r w:rsidR="00B92991">
        <w:rPr>
          <w:rFonts w:ascii="GHEA Grapalat" w:eastAsiaTheme="minorHAnsi" w:hAnsi="GHEA Grapalat" w:cstheme="minorBidi"/>
        </w:rPr>
        <w:t>пяти</w:t>
      </w:r>
      <w:r w:rsidR="00B92991" w:rsidRPr="009817A7">
        <w:rPr>
          <w:rFonts w:ascii="GHEA Grapalat" w:eastAsiaTheme="minorHAnsi" w:hAnsi="GHEA Grapalat" w:cstheme="minorBidi"/>
        </w:rPr>
        <w:t xml:space="preserve"> </w:t>
      </w:r>
      <w:r w:rsidRPr="009817A7">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F42158" w:rsidRPr="009817A7" w:rsidRDefault="00F42158" w:rsidP="00F4215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9817A7">
        <w:rPr>
          <w:rFonts w:ascii="GHEA Grapalat" w:eastAsiaTheme="minorHAnsi" w:hAnsi="GHEA Grapalat" w:cstheme="minorBidi"/>
        </w:rPr>
        <w:t xml:space="preserve">             </w:t>
      </w:r>
      <w:r w:rsidRPr="009817A7">
        <w:rPr>
          <w:rFonts w:ascii="GHEA Grapalat" w:eastAsiaTheme="minorHAnsi" w:hAnsi="GHEA Grapalat" w:cstheme="minorBidi"/>
          <w:sz w:val="18"/>
          <w:szCs w:val="18"/>
        </w:rPr>
        <w:t>расчетный счет</w:t>
      </w:r>
    </w:p>
    <w:p w:rsidR="00F42158" w:rsidRPr="009817A7" w:rsidRDefault="00F42158" w:rsidP="00F4215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9817A7">
        <w:rPr>
          <w:rStyle w:val="Strong"/>
          <w:rFonts w:ascii="GHEA Grapalat" w:hAnsi="GHEA Grapalat"/>
          <w:sz w:val="20"/>
          <w:szCs w:val="20"/>
        </w:rPr>
        <w:t xml:space="preserve">3. </w:t>
      </w:r>
      <w:r w:rsidRPr="009817A7">
        <w:rPr>
          <w:rFonts w:ascii="GHEA Grapalat" w:eastAsiaTheme="minorHAnsi" w:hAnsi="GHEA Grapalat" w:cstheme="minorBidi"/>
        </w:rPr>
        <w:t>Настоящая гарантия является безотзывной.</w:t>
      </w:r>
    </w:p>
    <w:p w:rsidR="00F42158" w:rsidRPr="009817A7" w:rsidRDefault="00F42158" w:rsidP="00F4215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F42158" w:rsidRPr="009817A7" w:rsidRDefault="00F42158" w:rsidP="00F4215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817A7">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CF75C9" w:rsidRPr="009817A7" w:rsidRDefault="00CF75C9" w:rsidP="00CF75C9">
      <w:pPr>
        <w:pStyle w:val="NormalWeb"/>
        <w:shd w:val="clear" w:color="auto" w:fill="FFFFFF"/>
        <w:ind w:firstLine="374"/>
        <w:contextualSpacing/>
        <w:jc w:val="both"/>
        <w:rPr>
          <w:rFonts w:ascii="GHEA Grapalat" w:eastAsiaTheme="minorHAnsi" w:hAnsi="GHEA Grapalat" w:cstheme="minorBidi"/>
        </w:rPr>
      </w:pPr>
      <w:r w:rsidRPr="009817A7">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CF75C9" w:rsidRPr="009817A7" w:rsidRDefault="00CF75C9" w:rsidP="00CF75C9">
      <w:pPr>
        <w:pStyle w:val="NormalWeb"/>
        <w:shd w:val="clear" w:color="auto" w:fill="FFFFFF"/>
        <w:ind w:firstLine="374"/>
        <w:contextualSpacing/>
        <w:jc w:val="both"/>
        <w:rPr>
          <w:rFonts w:ascii="GHEA Grapalat" w:eastAsiaTheme="minorHAnsi" w:hAnsi="GHEA Grapalat" w:cstheme="minorBidi"/>
        </w:rPr>
      </w:pPr>
      <w:r w:rsidRPr="009817A7">
        <w:rPr>
          <w:rFonts w:ascii="GHEA Grapalat" w:eastAsiaTheme="minorHAnsi" w:hAnsi="GHEA Grapalat" w:cstheme="minorBidi"/>
          <w:sz w:val="18"/>
          <w:szCs w:val="18"/>
        </w:rPr>
        <w:t>номер заключаемого договара</w:t>
      </w:r>
    </w:p>
    <w:p w:rsidR="00CF75C9" w:rsidRPr="009817A7" w:rsidRDefault="00CF75C9" w:rsidP="00CF75C9">
      <w:pPr>
        <w:pStyle w:val="NormalWeb"/>
        <w:shd w:val="clear" w:color="auto" w:fill="FFFFFF"/>
        <w:ind w:firstLine="374"/>
        <w:contextualSpacing/>
        <w:jc w:val="both"/>
        <w:rPr>
          <w:rFonts w:ascii="GHEA Grapalat" w:eastAsiaTheme="minorHAnsi" w:hAnsi="GHEA Grapalat" w:cstheme="minorBidi"/>
        </w:rPr>
      </w:pPr>
    </w:p>
    <w:p w:rsidR="00CF75C9" w:rsidRPr="009817A7" w:rsidRDefault="00CF75C9" w:rsidP="00CF75C9">
      <w:pPr>
        <w:pStyle w:val="NormalWeb"/>
        <w:shd w:val="clear" w:color="auto" w:fill="FFFFFF"/>
        <w:contextualSpacing/>
        <w:jc w:val="both"/>
        <w:rPr>
          <w:rFonts w:ascii="GHEA Grapalat" w:eastAsiaTheme="minorHAnsi" w:hAnsi="GHEA Grapalat" w:cstheme="minorBidi"/>
          <w:lang w:val="hy-AM"/>
        </w:rPr>
      </w:pPr>
      <w:r w:rsidRPr="009817A7">
        <w:rPr>
          <w:rFonts w:ascii="GHEA Grapalat" w:eastAsiaTheme="minorHAnsi" w:hAnsi="GHEA Grapalat" w:cstheme="minorBidi"/>
        </w:rPr>
        <w:t xml:space="preserve">и  действует </w:t>
      </w:r>
      <w:r w:rsidRPr="009817A7">
        <w:rPr>
          <w:rFonts w:ascii="GHEA Grapalat" w:eastAsiaTheme="minorHAnsi" w:hAnsi="GHEA Grapalat" w:cstheme="minorBidi"/>
          <w:lang w:val="hy-AM"/>
        </w:rPr>
        <w:t xml:space="preserve"> </w:t>
      </w:r>
      <w:r w:rsidRPr="009817A7">
        <w:rPr>
          <w:rFonts w:ascii="GHEA Grapalat" w:eastAsiaTheme="minorHAnsi" w:hAnsi="GHEA Grapalat" w:cstheme="minorBidi"/>
        </w:rPr>
        <w:t>в</w:t>
      </w:r>
      <w:r w:rsidRPr="009817A7">
        <w:rPr>
          <w:rFonts w:ascii="GHEA Grapalat" w:hAnsi="GHEA Grapalat"/>
        </w:rPr>
        <w:t>ключительно</w:t>
      </w:r>
      <w:r w:rsidRPr="009817A7">
        <w:rPr>
          <w:rFonts w:ascii="GHEA Grapalat" w:eastAsiaTheme="minorHAnsi" w:hAnsi="GHEA Grapalat" w:cstheme="minorBidi"/>
        </w:rPr>
        <w:t xml:space="preserve"> </w:t>
      </w:r>
      <w:r w:rsidRPr="009817A7">
        <w:rPr>
          <w:rFonts w:ascii="GHEA Grapalat" w:eastAsiaTheme="minorHAnsi" w:hAnsi="GHEA Grapalat" w:cstheme="minorBidi"/>
          <w:lang w:val="hy-AM"/>
        </w:rPr>
        <w:t xml:space="preserve"> </w:t>
      </w:r>
      <w:r w:rsidRPr="009817A7">
        <w:rPr>
          <w:rFonts w:ascii="GHEA Grapalat" w:eastAsiaTheme="minorHAnsi" w:hAnsi="GHEA Grapalat" w:cstheme="minorBidi"/>
        </w:rPr>
        <w:t xml:space="preserve">до </w:t>
      </w:r>
      <w:r w:rsidRPr="009817A7">
        <w:rPr>
          <w:rFonts w:ascii="GHEA Grapalat" w:eastAsiaTheme="minorHAnsi" w:hAnsi="GHEA Grapalat" w:cstheme="minorBidi"/>
          <w:lang w:val="hy-AM"/>
        </w:rPr>
        <w:t xml:space="preserve"> </w:t>
      </w:r>
      <w:r w:rsidRPr="009817A7">
        <w:rPr>
          <w:rFonts w:ascii="GHEA Grapalat" w:eastAsiaTheme="minorHAnsi" w:hAnsi="GHEA Grapalat" w:cstheme="minorBidi"/>
        </w:rPr>
        <w:t xml:space="preserve">девяностого </w:t>
      </w:r>
      <w:r w:rsidRPr="009817A7">
        <w:rPr>
          <w:rFonts w:ascii="GHEA Grapalat" w:eastAsiaTheme="minorHAnsi" w:hAnsi="GHEA Grapalat" w:cstheme="minorBidi"/>
          <w:lang w:val="hy-AM"/>
        </w:rPr>
        <w:t xml:space="preserve"> </w:t>
      </w:r>
      <w:r w:rsidRPr="009817A7">
        <w:rPr>
          <w:rFonts w:ascii="GHEA Grapalat" w:eastAsiaTheme="minorHAnsi" w:hAnsi="GHEA Grapalat" w:cstheme="minorBidi"/>
        </w:rPr>
        <w:t xml:space="preserve">рабочего </w:t>
      </w:r>
      <w:r w:rsidRPr="009817A7">
        <w:rPr>
          <w:rFonts w:ascii="GHEA Grapalat" w:eastAsiaTheme="minorHAnsi" w:hAnsi="GHEA Grapalat" w:cstheme="minorBidi"/>
          <w:lang w:val="hy-AM"/>
        </w:rPr>
        <w:t xml:space="preserve"> </w:t>
      </w:r>
      <w:r w:rsidRPr="009817A7">
        <w:rPr>
          <w:rFonts w:ascii="GHEA Grapalat" w:eastAsiaTheme="minorHAnsi" w:hAnsi="GHEA Grapalat" w:cstheme="minorBidi"/>
        </w:rPr>
        <w:t>дня</w:t>
      </w:r>
      <w:r w:rsidRPr="009817A7">
        <w:rPr>
          <w:rFonts w:ascii="GHEA Grapalat" w:eastAsiaTheme="minorHAnsi" w:hAnsi="GHEA Grapalat" w:cstheme="minorBidi"/>
          <w:lang w:val="hy-AM"/>
        </w:rPr>
        <w:t xml:space="preserve">  </w:t>
      </w:r>
      <w:r w:rsidRPr="009817A7">
        <w:rPr>
          <w:rFonts w:ascii="GHEA Grapalat" w:eastAsiaTheme="minorHAnsi" w:hAnsi="GHEA Grapalat" w:cstheme="minorBidi"/>
        </w:rPr>
        <w:t xml:space="preserve">следующего за днем </w:t>
      </w:r>
    </w:p>
    <w:p w:rsidR="00CF75C9" w:rsidRPr="009817A7" w:rsidRDefault="00CF75C9" w:rsidP="00CF75C9">
      <w:pPr>
        <w:pStyle w:val="NormalWeb"/>
        <w:shd w:val="clear" w:color="auto" w:fill="FFFFFF"/>
        <w:contextualSpacing/>
        <w:jc w:val="both"/>
        <w:rPr>
          <w:rFonts w:ascii="GHEA Grapalat" w:eastAsiaTheme="minorHAnsi" w:hAnsi="GHEA Grapalat" w:cstheme="minorBidi"/>
          <w:sz w:val="18"/>
          <w:szCs w:val="18"/>
          <w:lang w:val="hy-AM"/>
        </w:rPr>
      </w:pPr>
    </w:p>
    <w:p w:rsidR="00CF75C9" w:rsidRPr="009817A7" w:rsidRDefault="00CF75C9" w:rsidP="00CF75C9">
      <w:pPr>
        <w:pStyle w:val="NormalWeb"/>
        <w:shd w:val="clear" w:color="auto" w:fill="FFFFFF"/>
        <w:contextualSpacing/>
        <w:jc w:val="center"/>
        <w:rPr>
          <w:rFonts w:eastAsiaTheme="minorHAnsi" w:cstheme="minorBidi"/>
        </w:rPr>
      </w:pPr>
      <w:r w:rsidRPr="009817A7">
        <w:rPr>
          <w:rFonts w:ascii="GHEA Grapalat" w:eastAsiaTheme="minorHAnsi" w:hAnsi="GHEA Grapalat" w:cstheme="minorBidi"/>
          <w:lang w:val="hy-AM"/>
        </w:rPr>
        <w:t>--------------------------------------------------------</w:t>
      </w:r>
      <w:r w:rsidRPr="009817A7">
        <w:rPr>
          <w:rFonts w:ascii="GHEA Grapalat" w:eastAsiaTheme="minorHAnsi" w:hAnsi="GHEA Grapalat" w:cstheme="minorBidi"/>
        </w:rPr>
        <w:t>------------------</w:t>
      </w:r>
      <w:r w:rsidRPr="009817A7">
        <w:rPr>
          <w:rFonts w:ascii="GHEA Grapalat" w:eastAsiaTheme="minorHAnsi" w:hAnsi="GHEA Grapalat" w:cstheme="minorBidi"/>
          <w:lang w:val="hy-AM"/>
        </w:rPr>
        <w:t>----------------------</w:t>
      </w:r>
      <w:r w:rsidRPr="009817A7">
        <w:rPr>
          <w:rFonts w:eastAsiaTheme="minorHAnsi" w:cstheme="minorBidi"/>
        </w:rPr>
        <w:t xml:space="preserve"> </w:t>
      </w:r>
      <w:r w:rsidRPr="009817A7">
        <w:rPr>
          <w:rFonts w:eastAsiaTheme="minorHAnsi" w:cstheme="minorBidi"/>
          <w:lang w:val="hy-AM"/>
        </w:rPr>
        <w:t>.</w:t>
      </w:r>
      <w:r w:rsidRPr="009817A7">
        <w:rPr>
          <w:rFonts w:eastAsiaTheme="minorHAnsi" w:cstheme="minorBidi"/>
        </w:rPr>
        <w:t xml:space="preserve">                    </w:t>
      </w:r>
      <w:r w:rsidRPr="009817A7">
        <w:rPr>
          <w:rFonts w:ascii="GHEA Grapalat" w:hAnsi="GHEA Grapalat"/>
          <w:sz w:val="16"/>
          <w:szCs w:val="16"/>
        </w:rPr>
        <w:t xml:space="preserve"> крайний  срок</w:t>
      </w:r>
      <w:r w:rsidRPr="009817A7">
        <w:rPr>
          <w:rFonts w:ascii="GHEA Grapalat" w:eastAsiaTheme="minorHAnsi" w:hAnsi="GHEA Grapalat" w:cstheme="minorBidi"/>
          <w:sz w:val="16"/>
          <w:szCs w:val="16"/>
        </w:rPr>
        <w:t xml:space="preserve"> </w:t>
      </w:r>
      <w:r w:rsidR="001E4333" w:rsidRPr="009817A7">
        <w:rPr>
          <w:rFonts w:ascii="GHEA Grapalat" w:eastAsiaTheme="minorHAnsi" w:hAnsi="GHEA Grapalat" w:cstheme="minorBidi"/>
          <w:sz w:val="16"/>
          <w:szCs w:val="16"/>
        </w:rPr>
        <w:t>оказнаия услуг</w:t>
      </w:r>
      <w:r w:rsidRPr="009817A7">
        <w:rPr>
          <w:rFonts w:ascii="GHEA Grapalat" w:hAnsi="GHEA Grapalat"/>
          <w:sz w:val="16"/>
          <w:szCs w:val="16"/>
        </w:rPr>
        <w:t>, предусмотренный заключаемым договором</w:t>
      </w:r>
    </w:p>
    <w:p w:rsidR="00CF75C9" w:rsidRPr="009817A7" w:rsidRDefault="00CF75C9" w:rsidP="00CF75C9">
      <w:pPr>
        <w:pStyle w:val="NormalWeb"/>
        <w:shd w:val="clear" w:color="auto" w:fill="FFFFFF"/>
        <w:contextualSpacing/>
        <w:jc w:val="center"/>
        <w:rPr>
          <w:rFonts w:eastAsiaTheme="minorHAnsi" w:cstheme="minorBidi"/>
        </w:rPr>
      </w:pPr>
    </w:p>
    <w:p w:rsidR="00CF75C9" w:rsidRPr="009817A7" w:rsidRDefault="00CF75C9" w:rsidP="00CF75C9">
      <w:pPr>
        <w:pStyle w:val="NormalWeb"/>
        <w:shd w:val="clear" w:color="auto" w:fill="FFFFFF"/>
        <w:contextualSpacing/>
        <w:jc w:val="both"/>
        <w:rPr>
          <w:rFonts w:ascii="GHEA Grapalat" w:eastAsiaTheme="minorHAnsi" w:hAnsi="GHEA Grapalat" w:cstheme="minorBidi"/>
        </w:rPr>
      </w:pPr>
      <w:r w:rsidRPr="009817A7">
        <w:rPr>
          <w:rFonts w:ascii="GHEA Grapalat" w:eastAsiaTheme="minorHAnsi" w:hAnsi="GHEA Grapalat" w:cstheme="minorBidi"/>
        </w:rPr>
        <w:t>В день предоставления гарантии лицо</w:t>
      </w:r>
      <w:r w:rsidR="00BF0BAA" w:rsidRPr="009817A7">
        <w:rPr>
          <w:rFonts w:ascii="GHEA Grapalat" w:eastAsiaTheme="minorHAnsi" w:hAnsi="GHEA Grapalat" w:cstheme="minorBidi"/>
        </w:rPr>
        <w:t>,</w:t>
      </w:r>
      <w:r w:rsidRPr="009817A7">
        <w:rPr>
          <w:rFonts w:ascii="GHEA Grapalat" w:eastAsiaTheme="minorHAnsi" w:hAnsi="GHEA Grapalat" w:cstheme="minorBidi"/>
        </w:rPr>
        <w:t xml:space="preserve"> выдающее гарантию</w:t>
      </w:r>
      <w:r w:rsidR="00BF0BAA" w:rsidRPr="009817A7">
        <w:rPr>
          <w:rFonts w:ascii="GHEA Grapalat" w:eastAsiaTheme="minorHAnsi" w:hAnsi="GHEA Grapalat" w:cstheme="minorBidi"/>
        </w:rPr>
        <w:t>,</w:t>
      </w:r>
      <w:r w:rsidRPr="009817A7">
        <w:rPr>
          <w:rFonts w:ascii="GHEA Grapalat" w:eastAsiaTheme="minorHAnsi" w:hAnsi="GHEA Grapalat" w:cstheme="minorBidi"/>
        </w:rPr>
        <w:t xml:space="preserve"> с официального адреса</w:t>
      </w:r>
      <w:r w:rsidRPr="009817A7">
        <w:rPr>
          <w:rFonts w:ascii="GHEA Grapalat" w:eastAsiaTheme="minorHAnsi" w:hAnsi="GHEA Grapalat" w:cstheme="minorBidi"/>
          <w:lang w:val="hy-AM"/>
        </w:rPr>
        <w:t xml:space="preserve"> </w:t>
      </w:r>
      <w:r w:rsidRPr="009817A7">
        <w:rPr>
          <w:rFonts w:ascii="GHEA Grapalat" w:eastAsiaTheme="minorHAnsi" w:hAnsi="GHEA Grapalat" w:cstheme="minorBidi"/>
        </w:rPr>
        <w:t>электронной почты высылает воспроизведенный (отсканированный) с оригинала</w:t>
      </w:r>
      <w:r w:rsidR="00BF0BAA" w:rsidRPr="009817A7">
        <w:rPr>
          <w:rFonts w:ascii="GHEA Grapalat" w:eastAsiaTheme="minorHAnsi" w:hAnsi="GHEA Grapalat" w:cstheme="minorBidi"/>
        </w:rPr>
        <w:t xml:space="preserve"> настоящей гарантии</w:t>
      </w:r>
      <w:r w:rsidRPr="009817A7">
        <w:rPr>
          <w:rFonts w:ascii="GHEA Grapalat" w:eastAsiaTheme="minorHAnsi" w:hAnsi="GHEA Grapalat" w:cstheme="minorBidi"/>
        </w:rPr>
        <w:t xml:space="preserve"> вариант также на адрес электронной почты секретаря оценочной </w:t>
      </w:r>
      <w:r w:rsidRPr="009817A7">
        <w:rPr>
          <w:rFonts w:ascii="GHEA Grapalat" w:eastAsiaTheme="minorHAnsi" w:hAnsi="GHEA Grapalat" w:cstheme="minorBidi"/>
        </w:rPr>
        <w:lastRenderedPageBreak/>
        <w:t>комиссии, указанный в приглашении к процедуре закупок, организованной с целью заключения договора упомянутого в пункте 1 настоящей гарантии.</w:t>
      </w:r>
    </w:p>
    <w:p w:rsidR="00F42158" w:rsidRPr="009817A7" w:rsidRDefault="00F42158" w:rsidP="00F42158">
      <w:pPr>
        <w:pStyle w:val="NormalWeb"/>
        <w:shd w:val="clear" w:color="auto" w:fill="FFFFFF"/>
        <w:contextualSpacing/>
        <w:jc w:val="both"/>
        <w:rPr>
          <w:rStyle w:val="Strong"/>
          <w:rFonts w:ascii="GHEA Grapalat" w:hAnsi="GHEA Grapalat"/>
          <w:b w:val="0"/>
          <w:bCs w:val="0"/>
          <w:sz w:val="20"/>
          <w:szCs w:val="20"/>
        </w:rPr>
      </w:pPr>
    </w:p>
    <w:p w:rsidR="00F42158" w:rsidRPr="009817A7" w:rsidRDefault="00F42158" w:rsidP="00F4215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817A7">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F42158" w:rsidRPr="009817A7" w:rsidRDefault="00F42158" w:rsidP="00F4215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F42158" w:rsidRPr="009817A7" w:rsidRDefault="00F42158" w:rsidP="00F42158">
      <w:pPr>
        <w:pStyle w:val="NormalWeb"/>
        <w:shd w:val="clear" w:color="auto" w:fill="FFFFFF"/>
        <w:ind w:firstLine="374"/>
        <w:contextualSpacing/>
        <w:jc w:val="both"/>
        <w:rPr>
          <w:rFonts w:ascii="GHEA Grapalat" w:eastAsiaTheme="minorHAnsi" w:hAnsi="GHEA Grapalat" w:cstheme="minorBidi"/>
        </w:rPr>
      </w:pPr>
      <w:r w:rsidRPr="009817A7">
        <w:rPr>
          <w:rFonts w:ascii="GHEA Grapalat" w:eastAsiaTheme="minorHAnsi" w:hAnsi="GHEA Grapalat" w:cstheme="minorBidi"/>
        </w:rPr>
        <w:t>1) копии заключенного договора N</w:t>
      </w:r>
      <w:r w:rsidRPr="009817A7">
        <w:rPr>
          <w:rFonts w:ascii="GHEA Grapalat" w:eastAsiaTheme="minorHAnsi" w:hAnsi="GHEA Grapalat" w:cstheme="minorBidi"/>
          <w:lang w:val="hy-AM"/>
        </w:rPr>
        <w:t xml:space="preserve"> </w:t>
      </w:r>
      <w:r w:rsidRPr="009817A7">
        <w:rPr>
          <w:rFonts w:ascii="GHEA Grapalat" w:eastAsiaTheme="minorHAnsi" w:hAnsi="GHEA Grapalat" w:cstheme="minorBidi"/>
        </w:rPr>
        <w:t xml:space="preserve">_____________________, включая </w:t>
      </w:r>
    </w:p>
    <w:p w:rsidR="00F42158" w:rsidRPr="009817A7" w:rsidRDefault="00F42158" w:rsidP="00F42158">
      <w:pPr>
        <w:pStyle w:val="NormalWeb"/>
        <w:shd w:val="clear" w:color="auto" w:fill="FFFFFF"/>
        <w:contextualSpacing/>
        <w:jc w:val="both"/>
        <w:rPr>
          <w:rFonts w:ascii="GHEA Grapalat" w:eastAsiaTheme="minorHAnsi" w:hAnsi="GHEA Grapalat" w:cstheme="minorBidi"/>
          <w:sz w:val="18"/>
          <w:szCs w:val="18"/>
        </w:rPr>
      </w:pPr>
      <w:r w:rsidRPr="009817A7">
        <w:rPr>
          <w:rFonts w:eastAsiaTheme="minorHAnsi" w:cstheme="minorBidi"/>
        </w:rPr>
        <w:t xml:space="preserve">                                                                         </w:t>
      </w:r>
      <w:r w:rsidRPr="009817A7">
        <w:rPr>
          <w:rFonts w:ascii="GHEA Grapalat" w:eastAsiaTheme="minorHAnsi" w:hAnsi="GHEA Grapalat" w:cstheme="minorBidi"/>
          <w:sz w:val="18"/>
          <w:szCs w:val="18"/>
        </w:rPr>
        <w:t>номер заключаемого договара</w:t>
      </w:r>
    </w:p>
    <w:p w:rsidR="00F42158" w:rsidRPr="009817A7" w:rsidRDefault="00F42158" w:rsidP="00F4215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817A7">
        <w:rPr>
          <w:rFonts w:ascii="GHEA Grapalat" w:eastAsiaTheme="minorHAnsi" w:hAnsi="GHEA Grapalat" w:cstheme="minorBidi"/>
        </w:rPr>
        <w:t>копии внесенных  в него изменений, дополнительных соглашений,</w:t>
      </w:r>
    </w:p>
    <w:p w:rsidR="00F42158" w:rsidRPr="009817A7" w:rsidRDefault="00F42158" w:rsidP="00F4215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F42158" w:rsidRPr="009817A7" w:rsidRDefault="00F42158" w:rsidP="00F4215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817A7">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4" w:history="1">
        <w:r w:rsidRPr="009817A7">
          <w:rPr>
            <w:rStyle w:val="Hyperlink"/>
            <w:rFonts w:ascii="GHEA Grapalat" w:hAnsi="GHEA Grapalat"/>
            <w:color w:val="auto"/>
            <w:sz w:val="20"/>
            <w:szCs w:val="20"/>
            <w:lang w:val="hy-AM"/>
          </w:rPr>
          <w:t>www.procurement.am</w:t>
        </w:r>
      </w:hyperlink>
      <w:r w:rsidRPr="009817A7">
        <w:rPr>
          <w:rFonts w:ascii="GHEA Grapalat" w:eastAsiaTheme="minorHAnsi" w:hAnsi="GHEA Grapalat" w:cstheme="minorBidi"/>
        </w:rPr>
        <w:t xml:space="preserve"> .</w:t>
      </w:r>
    </w:p>
    <w:p w:rsidR="00F42158" w:rsidRPr="009817A7" w:rsidRDefault="00F42158" w:rsidP="00F4215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F42158" w:rsidRPr="009817A7" w:rsidRDefault="00F42158" w:rsidP="00F4215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817A7">
        <w:rPr>
          <w:rFonts w:ascii="GHEA Grapalat" w:eastAsiaTheme="minorHAnsi" w:hAnsi="GHEA Grapalat" w:cstheme="minorBidi"/>
        </w:rPr>
        <w:t>7.</w:t>
      </w:r>
      <w:r w:rsidRPr="009817A7">
        <w:t xml:space="preserve"> </w:t>
      </w:r>
      <w:r w:rsidRPr="009817A7">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42158" w:rsidRPr="009817A7" w:rsidRDefault="00F42158" w:rsidP="00F4215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F42158" w:rsidRPr="009817A7" w:rsidRDefault="00F42158" w:rsidP="00F4215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817A7">
        <w:rPr>
          <w:rFonts w:ascii="GHEA Grapalat" w:eastAsiaTheme="minorHAnsi" w:hAnsi="GHEA Grapalat" w:cstheme="minorBidi"/>
        </w:rPr>
        <w:t>8.</w:t>
      </w:r>
      <w:r w:rsidRPr="009817A7">
        <w:t xml:space="preserve"> </w:t>
      </w:r>
      <w:r w:rsidRPr="009817A7">
        <w:rPr>
          <w:rFonts w:ascii="GHEA Grapalat" w:eastAsiaTheme="minorHAnsi" w:hAnsi="GHEA Grapalat" w:cstheme="minorBidi"/>
        </w:rPr>
        <w:t>Лицо, выдающее гарантию, отклоняет требование бенефициара, если:</w:t>
      </w:r>
    </w:p>
    <w:p w:rsidR="00F42158" w:rsidRPr="009817A7" w:rsidRDefault="00F42158" w:rsidP="00F4215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817A7">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F42158" w:rsidRPr="009817A7" w:rsidRDefault="00F42158" w:rsidP="00F42158">
      <w:pPr>
        <w:pStyle w:val="NormalWeb"/>
        <w:shd w:val="clear" w:color="auto" w:fill="FFFFFF"/>
        <w:spacing w:before="0" w:beforeAutospacing="0" w:after="0" w:afterAutospacing="0"/>
        <w:ind w:firstLine="375"/>
        <w:rPr>
          <w:rFonts w:ascii="GHEA Grapalat" w:eastAsiaTheme="minorHAnsi" w:hAnsi="GHEA Grapalat" w:cstheme="minorBidi"/>
        </w:rPr>
      </w:pPr>
      <w:r w:rsidRPr="009817A7">
        <w:rPr>
          <w:rFonts w:ascii="GHEA Grapalat" w:eastAsiaTheme="minorHAnsi" w:hAnsi="GHEA Grapalat" w:cstheme="minorBidi"/>
        </w:rPr>
        <w:t>2) требование представлено по истечении срока, установленного гарантией.</w:t>
      </w:r>
    </w:p>
    <w:p w:rsidR="00F42158" w:rsidRPr="009817A7" w:rsidRDefault="00F42158" w:rsidP="00F42158">
      <w:pPr>
        <w:pStyle w:val="NormalWeb"/>
        <w:shd w:val="clear" w:color="auto" w:fill="FFFFFF"/>
        <w:spacing w:before="0" w:beforeAutospacing="0" w:after="0" w:afterAutospacing="0"/>
        <w:ind w:firstLine="375"/>
        <w:rPr>
          <w:rFonts w:ascii="GHEA Grapalat" w:eastAsiaTheme="minorHAnsi" w:hAnsi="GHEA Grapalat" w:cstheme="minorBidi"/>
        </w:rPr>
      </w:pPr>
    </w:p>
    <w:p w:rsidR="00F42158" w:rsidRPr="009817A7" w:rsidRDefault="00F42158" w:rsidP="00F42158">
      <w:pPr>
        <w:pStyle w:val="NormalWeb"/>
        <w:shd w:val="clear" w:color="auto" w:fill="FFFFFF"/>
        <w:spacing w:before="0" w:beforeAutospacing="0" w:after="0" w:afterAutospacing="0"/>
        <w:ind w:firstLine="375"/>
        <w:rPr>
          <w:rFonts w:ascii="GHEA Grapalat" w:eastAsiaTheme="minorHAnsi" w:hAnsi="GHEA Grapalat" w:cstheme="minorBidi"/>
        </w:rPr>
      </w:pPr>
      <w:r w:rsidRPr="009817A7">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42158" w:rsidRPr="009817A7" w:rsidRDefault="00F42158" w:rsidP="00F42158">
      <w:pPr>
        <w:pStyle w:val="NormalWeb"/>
        <w:shd w:val="clear" w:color="auto" w:fill="FFFFFF"/>
        <w:spacing w:before="0" w:beforeAutospacing="0" w:after="0" w:afterAutospacing="0"/>
        <w:ind w:firstLine="375"/>
        <w:rPr>
          <w:rFonts w:ascii="GHEA Grapalat" w:eastAsiaTheme="minorHAnsi" w:hAnsi="GHEA Grapalat" w:cstheme="minorBidi"/>
        </w:rPr>
      </w:pPr>
      <w:r w:rsidRPr="009817A7">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F42158" w:rsidRPr="009817A7" w:rsidRDefault="00F42158" w:rsidP="00F4215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817A7">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915E04" w:rsidRPr="009817A7" w:rsidRDefault="009817A7" w:rsidP="00915E04">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 xml:space="preserve"> </w:t>
      </w:r>
      <w:r w:rsidR="00915E04" w:rsidRPr="009817A7">
        <w:rPr>
          <w:rFonts w:ascii="GHEA Grapalat" w:eastAsiaTheme="minorHAnsi" w:hAnsi="GHEA Grapalat" w:cstheme="minorBidi"/>
        </w:rPr>
        <w:t>12. В день предоставления гарантии лицо</w:t>
      </w:r>
      <w:r w:rsidR="0064146A" w:rsidRPr="009817A7">
        <w:rPr>
          <w:rFonts w:ascii="GHEA Grapalat" w:eastAsiaTheme="minorHAnsi" w:hAnsi="GHEA Grapalat" w:cstheme="minorBidi"/>
        </w:rPr>
        <w:t>,</w:t>
      </w:r>
      <w:r w:rsidR="00915E04" w:rsidRPr="009817A7">
        <w:rPr>
          <w:rFonts w:ascii="GHEA Grapalat" w:eastAsiaTheme="minorHAnsi" w:hAnsi="GHEA Grapalat" w:cstheme="minorBidi"/>
        </w:rPr>
        <w:t xml:space="preserve"> выдающее гарантию</w:t>
      </w:r>
      <w:r w:rsidR="0064146A" w:rsidRPr="009817A7">
        <w:rPr>
          <w:rFonts w:ascii="GHEA Grapalat" w:eastAsiaTheme="minorHAnsi" w:hAnsi="GHEA Grapalat" w:cstheme="minorBidi"/>
        </w:rPr>
        <w:t>,</w:t>
      </w:r>
      <w:r w:rsidR="00915E04" w:rsidRPr="009817A7">
        <w:rPr>
          <w:rFonts w:ascii="GHEA Grapalat" w:eastAsiaTheme="minorHAnsi" w:hAnsi="GHEA Grapalat" w:cstheme="minorBidi"/>
        </w:rPr>
        <w:t xml:space="preserve"> с официального адреса</w:t>
      </w:r>
      <w:r w:rsidR="00915E04" w:rsidRPr="009817A7">
        <w:rPr>
          <w:rFonts w:ascii="GHEA Grapalat" w:eastAsiaTheme="minorHAnsi" w:hAnsi="GHEA Grapalat" w:cstheme="minorBidi"/>
          <w:lang w:val="hy-AM"/>
        </w:rPr>
        <w:t xml:space="preserve"> </w:t>
      </w:r>
      <w:r w:rsidR="00915E04" w:rsidRPr="009817A7">
        <w:rPr>
          <w:rFonts w:ascii="GHEA Grapalat" w:eastAsiaTheme="minorHAnsi" w:hAnsi="GHEA Grapalat" w:cstheme="minorBidi"/>
        </w:rPr>
        <w:t>электронной почты высылает воспроизведенный (отсканированный) с оригинала</w:t>
      </w:r>
      <w:r w:rsidR="00965300" w:rsidRPr="009817A7">
        <w:rPr>
          <w:rFonts w:ascii="GHEA Grapalat" w:eastAsiaTheme="minorHAnsi" w:hAnsi="GHEA Grapalat" w:cstheme="minorBidi"/>
        </w:rPr>
        <w:t xml:space="preserve"> настоящей гарантии</w:t>
      </w:r>
      <w:r w:rsidR="00915E04" w:rsidRPr="009817A7">
        <w:rPr>
          <w:rFonts w:ascii="GHEA Grapalat" w:eastAsiaTheme="minorHAnsi" w:hAnsi="GHEA Grapalat" w:cstheme="minorBidi"/>
        </w:rPr>
        <w:t xml:space="preserve"> вариант также на адрес электронной почты секретаря (координатора закупок) указанный в приглашении к процедуре закупок под кодом  ------------------------.</w:t>
      </w:r>
    </w:p>
    <w:p w:rsidR="00915E04" w:rsidRPr="009817A7" w:rsidRDefault="00915E04" w:rsidP="00915E04">
      <w:pPr>
        <w:pStyle w:val="NormalWeb"/>
        <w:shd w:val="clear" w:color="auto" w:fill="FFFFFF"/>
        <w:spacing w:before="0" w:beforeAutospacing="0" w:after="0" w:afterAutospacing="0"/>
        <w:ind w:firstLine="375"/>
        <w:jc w:val="both"/>
        <w:rPr>
          <w:rFonts w:ascii="GHEA Grapalat" w:eastAsiaTheme="minorHAnsi" w:hAnsi="GHEA Grapalat" w:cstheme="minorBidi"/>
          <w:sz w:val="16"/>
          <w:szCs w:val="16"/>
        </w:rPr>
      </w:pPr>
      <w:r w:rsidRPr="009817A7">
        <w:rPr>
          <w:rFonts w:ascii="GHEA Grapalat" w:eastAsiaTheme="minorHAnsi" w:hAnsi="GHEA Grapalat" w:cstheme="minorBidi"/>
        </w:rPr>
        <w:t xml:space="preserve">             </w:t>
      </w:r>
      <w:r w:rsidR="00965300" w:rsidRPr="009817A7">
        <w:rPr>
          <w:rFonts w:ascii="GHEA Grapalat" w:eastAsiaTheme="minorHAnsi" w:hAnsi="GHEA Grapalat" w:cstheme="minorBidi"/>
        </w:rPr>
        <w:t xml:space="preserve"> </w:t>
      </w:r>
      <w:r w:rsidRPr="009817A7">
        <w:rPr>
          <w:rFonts w:ascii="GHEA Grapalat" w:eastAsiaTheme="minorHAnsi" w:hAnsi="GHEA Grapalat" w:cstheme="minorBidi"/>
        </w:rPr>
        <w:t xml:space="preserve">   </w:t>
      </w:r>
      <w:r w:rsidR="00965300" w:rsidRPr="009817A7">
        <w:rPr>
          <w:rFonts w:ascii="GHEA Grapalat" w:eastAsiaTheme="minorHAnsi" w:hAnsi="GHEA Grapalat" w:cstheme="minorBidi"/>
        </w:rPr>
        <w:t xml:space="preserve">                            </w:t>
      </w:r>
      <w:r w:rsidRPr="009817A7">
        <w:rPr>
          <w:rFonts w:ascii="GHEA Grapalat" w:eastAsiaTheme="minorHAnsi" w:hAnsi="GHEA Grapalat" w:cstheme="minorBidi"/>
          <w:sz w:val="16"/>
          <w:szCs w:val="16"/>
        </w:rPr>
        <w:t>код процедуры</w:t>
      </w:r>
    </w:p>
    <w:p w:rsidR="00F42158" w:rsidRPr="009817A7" w:rsidRDefault="00F42158" w:rsidP="00F42158">
      <w:pPr>
        <w:pStyle w:val="NormalWeb"/>
        <w:shd w:val="clear" w:color="auto" w:fill="FFFFFF"/>
        <w:spacing w:before="0" w:beforeAutospacing="0" w:after="0" w:afterAutospacing="0"/>
        <w:ind w:firstLine="375"/>
        <w:jc w:val="both"/>
        <w:rPr>
          <w:rFonts w:ascii="GHEA Grapalat" w:hAnsi="GHEA Grapalat"/>
          <w:sz w:val="20"/>
          <w:szCs w:val="20"/>
        </w:rPr>
      </w:pPr>
    </w:p>
    <w:p w:rsidR="00F42158" w:rsidRPr="009817A7" w:rsidRDefault="00F42158" w:rsidP="00F4215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817A7">
        <w:rPr>
          <w:rFonts w:ascii="GHEA Grapalat" w:hAnsi="GHEA Grapalat"/>
          <w:sz w:val="20"/>
          <w:szCs w:val="20"/>
          <w:lang w:val="hy-AM"/>
        </w:rPr>
        <w:t>Руководитель исполнительного органа</w:t>
      </w:r>
      <w:r w:rsidRPr="009817A7">
        <w:rPr>
          <w:rFonts w:ascii="GHEA Grapalat" w:hAnsi="GHEA Grapalat"/>
          <w:sz w:val="20"/>
          <w:szCs w:val="20"/>
          <w:u w:val="single"/>
          <w:lang w:val="hy-AM"/>
        </w:rPr>
        <w:tab/>
      </w:r>
      <w:r w:rsidRPr="009817A7">
        <w:rPr>
          <w:rFonts w:ascii="GHEA Grapalat" w:hAnsi="GHEA Grapalat"/>
          <w:sz w:val="20"/>
          <w:szCs w:val="20"/>
          <w:u w:val="single"/>
          <w:lang w:val="hy-AM"/>
        </w:rPr>
        <w:tab/>
      </w:r>
      <w:r w:rsidRPr="009817A7">
        <w:rPr>
          <w:rFonts w:ascii="GHEA Grapalat" w:hAnsi="GHEA Grapalat"/>
          <w:sz w:val="20"/>
          <w:szCs w:val="20"/>
          <w:u w:val="single"/>
          <w:lang w:val="hy-AM"/>
        </w:rPr>
        <w:tab/>
      </w:r>
      <w:r w:rsidRPr="009817A7">
        <w:rPr>
          <w:rFonts w:ascii="GHEA Grapalat" w:hAnsi="GHEA Grapalat"/>
          <w:sz w:val="20"/>
          <w:szCs w:val="20"/>
          <w:u w:val="single"/>
          <w:lang w:val="hy-AM"/>
        </w:rPr>
        <w:tab/>
      </w:r>
      <w:r w:rsidRPr="009817A7">
        <w:rPr>
          <w:rFonts w:ascii="GHEA Grapalat" w:hAnsi="GHEA Grapalat"/>
          <w:sz w:val="20"/>
          <w:szCs w:val="20"/>
          <w:u w:val="single"/>
          <w:lang w:val="hy-AM"/>
        </w:rPr>
        <w:tab/>
      </w:r>
      <w:r w:rsidRPr="009817A7">
        <w:rPr>
          <w:rFonts w:ascii="GHEA Grapalat" w:hAnsi="GHEA Grapalat"/>
          <w:sz w:val="20"/>
          <w:szCs w:val="20"/>
          <w:u w:val="single"/>
          <w:lang w:val="hy-AM"/>
        </w:rPr>
        <w:tab/>
      </w:r>
    </w:p>
    <w:p w:rsidR="00F42158" w:rsidRPr="009817A7" w:rsidRDefault="00F42158" w:rsidP="00F42158">
      <w:pPr>
        <w:pStyle w:val="NormalWeb"/>
        <w:shd w:val="clear" w:color="auto" w:fill="FFFFFF"/>
        <w:spacing w:before="0" w:beforeAutospacing="0" w:after="0" w:afterAutospacing="0"/>
        <w:ind w:firstLine="375"/>
        <w:jc w:val="both"/>
        <w:rPr>
          <w:rFonts w:ascii="GHEA Grapalat" w:hAnsi="GHEA Grapalat"/>
          <w:sz w:val="20"/>
          <w:szCs w:val="20"/>
          <w:lang w:val="hy-AM"/>
        </w:rPr>
      </w:pPr>
    </w:p>
    <w:p w:rsidR="00F42158" w:rsidRPr="009817A7" w:rsidRDefault="00F42158" w:rsidP="00F42158">
      <w:pPr>
        <w:pStyle w:val="NormalWeb"/>
        <w:shd w:val="clear" w:color="auto" w:fill="FFFFFF"/>
        <w:spacing w:before="0" w:beforeAutospacing="0" w:after="0" w:afterAutospacing="0"/>
        <w:ind w:firstLine="375"/>
        <w:jc w:val="both"/>
        <w:rPr>
          <w:rFonts w:ascii="GHEA Grapalat" w:hAnsi="GHEA Grapalat"/>
          <w:sz w:val="20"/>
          <w:szCs w:val="20"/>
          <w:lang w:val="hy-AM"/>
        </w:rPr>
      </w:pPr>
    </w:p>
    <w:p w:rsidR="00F42158" w:rsidRPr="009817A7" w:rsidRDefault="00F42158" w:rsidP="00F42158">
      <w:pPr>
        <w:pStyle w:val="NormalWeb"/>
        <w:shd w:val="clear" w:color="auto" w:fill="FFFFFF"/>
        <w:spacing w:before="0" w:beforeAutospacing="0" w:after="0" w:afterAutospacing="0"/>
        <w:ind w:firstLine="375"/>
        <w:jc w:val="both"/>
        <w:rPr>
          <w:rFonts w:ascii="GHEA Grapalat" w:hAnsi="GHEA Grapalat"/>
          <w:sz w:val="20"/>
          <w:szCs w:val="20"/>
          <w:lang w:val="hy-AM"/>
        </w:rPr>
      </w:pPr>
      <w:r w:rsidRPr="009817A7">
        <w:rPr>
          <w:rFonts w:ascii="GHEA Grapalat" w:hAnsi="GHEA Grapalat"/>
          <w:sz w:val="20"/>
          <w:szCs w:val="20"/>
          <w:u w:val="single"/>
          <w:lang w:val="hy-AM"/>
        </w:rPr>
        <w:tab/>
      </w:r>
      <w:r w:rsidRPr="009817A7">
        <w:rPr>
          <w:rFonts w:ascii="GHEA Grapalat" w:hAnsi="GHEA Grapalat"/>
          <w:sz w:val="20"/>
          <w:szCs w:val="20"/>
          <w:u w:val="single"/>
          <w:lang w:val="hy-AM"/>
        </w:rPr>
        <w:tab/>
      </w:r>
      <w:r w:rsidRPr="009817A7">
        <w:rPr>
          <w:rFonts w:ascii="GHEA Grapalat" w:hAnsi="GHEA Grapalat"/>
          <w:sz w:val="20"/>
          <w:szCs w:val="20"/>
          <w:u w:val="single"/>
          <w:lang w:val="hy-AM"/>
        </w:rPr>
        <w:tab/>
      </w:r>
      <w:r w:rsidRPr="009817A7">
        <w:rPr>
          <w:rFonts w:ascii="GHEA Grapalat" w:hAnsi="GHEA Grapalat"/>
          <w:sz w:val="20"/>
          <w:szCs w:val="20"/>
          <w:u w:val="single"/>
          <w:lang w:val="hy-AM"/>
        </w:rPr>
        <w:tab/>
      </w:r>
      <w:r w:rsidRPr="009817A7">
        <w:rPr>
          <w:rFonts w:ascii="GHEA Grapalat" w:hAnsi="GHEA Grapalat"/>
          <w:sz w:val="20"/>
          <w:szCs w:val="20"/>
          <w:u w:val="single"/>
          <w:lang w:val="hy-AM"/>
        </w:rPr>
        <w:tab/>
      </w:r>
      <w:r w:rsidRPr="009817A7">
        <w:rPr>
          <w:rFonts w:ascii="GHEA Grapalat" w:hAnsi="GHEA Grapalat"/>
          <w:sz w:val="20"/>
          <w:szCs w:val="20"/>
          <w:u w:val="single"/>
          <w:lang w:val="hy-AM"/>
        </w:rPr>
        <w:tab/>
      </w:r>
      <w:r w:rsidRPr="009817A7">
        <w:rPr>
          <w:rFonts w:ascii="GHEA Grapalat" w:hAnsi="GHEA Grapalat"/>
          <w:sz w:val="20"/>
          <w:szCs w:val="20"/>
          <w:u w:val="single"/>
          <w:lang w:val="hy-AM"/>
        </w:rPr>
        <w:tab/>
      </w:r>
      <w:r w:rsidRPr="009817A7">
        <w:rPr>
          <w:rFonts w:ascii="GHEA Grapalat" w:hAnsi="GHEA Grapalat"/>
          <w:sz w:val="20"/>
          <w:szCs w:val="20"/>
          <w:u w:val="single"/>
          <w:lang w:val="hy-AM"/>
        </w:rPr>
        <w:tab/>
      </w:r>
      <w:r w:rsidRPr="009817A7">
        <w:rPr>
          <w:rFonts w:ascii="GHEA Grapalat" w:hAnsi="GHEA Grapalat"/>
          <w:sz w:val="20"/>
          <w:szCs w:val="20"/>
          <w:u w:val="single"/>
          <w:lang w:val="hy-AM"/>
        </w:rPr>
        <w:tab/>
      </w:r>
    </w:p>
    <w:p w:rsidR="00F42158" w:rsidRPr="009817A7" w:rsidRDefault="00F42158" w:rsidP="00F42158">
      <w:pPr>
        <w:pStyle w:val="NormalWeb"/>
        <w:shd w:val="clear" w:color="auto" w:fill="FFFFFF"/>
        <w:spacing w:before="0" w:beforeAutospacing="0" w:after="0" w:afterAutospacing="0"/>
        <w:rPr>
          <w:rFonts w:ascii="GHEA Grapalat" w:hAnsi="GHEA Grapalat" w:cs="Sylfaen"/>
          <w:vertAlign w:val="superscript"/>
        </w:rPr>
      </w:pPr>
      <w:r w:rsidRPr="009817A7">
        <w:rPr>
          <w:rFonts w:ascii="GHEA Grapalat" w:hAnsi="GHEA Grapalat" w:cs="Sylfaen"/>
          <w:vertAlign w:val="superscript"/>
          <w:lang w:val="hy-AM"/>
        </w:rPr>
        <w:t xml:space="preserve">                                                        </w:t>
      </w:r>
      <w:r w:rsidRPr="009817A7">
        <w:rPr>
          <w:rFonts w:ascii="GHEA Grapalat" w:hAnsi="GHEA Grapalat" w:cs="Sylfaen"/>
          <w:vertAlign w:val="superscript"/>
        </w:rPr>
        <w:t>число, месяц, год</w:t>
      </w:r>
    </w:p>
    <w:p w:rsidR="00F42158" w:rsidRPr="009817A7" w:rsidRDefault="00F42158" w:rsidP="00F42158">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F42158" w:rsidRPr="009817A7" w:rsidRDefault="00F42158" w:rsidP="00F42158">
      <w:pPr>
        <w:widowControl w:val="0"/>
        <w:spacing w:after="160"/>
        <w:ind w:left="567" w:right="565"/>
        <w:jc w:val="center"/>
        <w:rPr>
          <w:rFonts w:ascii="GHEA Grapalat" w:hAnsi="GHEA Grapalat"/>
          <w:b/>
          <w:lang w:val="hy-AM"/>
        </w:rPr>
      </w:pPr>
    </w:p>
    <w:p w:rsidR="00F42158" w:rsidRPr="009817A7" w:rsidRDefault="00F42158" w:rsidP="00F42158">
      <w:pPr>
        <w:widowControl w:val="0"/>
        <w:spacing w:after="160"/>
        <w:ind w:left="567" w:right="565"/>
        <w:jc w:val="center"/>
        <w:rPr>
          <w:rFonts w:ascii="GHEA Grapalat" w:hAnsi="GHEA Grapalat"/>
          <w:b/>
        </w:rPr>
      </w:pPr>
    </w:p>
    <w:p w:rsidR="00F42158" w:rsidRDefault="00F42158" w:rsidP="00F42158">
      <w:pPr>
        <w:rPr>
          <w:rFonts w:ascii="GHEA Grapalat" w:hAnsi="GHEA Grapalat"/>
          <w:b/>
        </w:rPr>
      </w:pPr>
      <w:r>
        <w:rPr>
          <w:rFonts w:ascii="GHEA Grapalat" w:hAnsi="GHEA Grapalat"/>
          <w:b/>
        </w:rPr>
        <w:br w:type="page"/>
      </w:r>
    </w:p>
    <w:p w:rsidR="00F42158" w:rsidRDefault="00F42158">
      <w:pPr>
        <w:rPr>
          <w:rFonts w:ascii="GHEA Grapalat" w:hAnsi="GHEA Grapalat"/>
          <w:b/>
        </w:rPr>
      </w:pPr>
    </w:p>
    <w:p w:rsidR="003B2F27" w:rsidRPr="006F1605" w:rsidRDefault="003B2F27" w:rsidP="00B47EA9">
      <w:pPr>
        <w:pStyle w:val="norm"/>
        <w:widowControl w:val="0"/>
        <w:spacing w:after="160" w:line="24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3B2F27" w:rsidRPr="00C95D0C" w:rsidRDefault="003B2F27" w:rsidP="00B47EA9">
      <w:pPr>
        <w:pStyle w:val="BodyTextIndent3"/>
        <w:widowControl w:val="0"/>
        <w:spacing w:after="160" w:line="240" w:lineRule="auto"/>
        <w:jc w:val="right"/>
        <w:rPr>
          <w:rFonts w:ascii="GHEA Grapalat" w:hAnsi="GHEA Grapalat" w:cs="Sylfaen"/>
          <w:b/>
          <w:sz w:val="24"/>
          <w:szCs w:val="24"/>
        </w:rPr>
      </w:pPr>
      <w:r w:rsidRPr="00AD29CE">
        <w:rPr>
          <w:rFonts w:ascii="GHEA Grapalat" w:hAnsi="GHEA Grapalat"/>
          <w:b/>
          <w:sz w:val="24"/>
          <w:szCs w:val="24"/>
        </w:rPr>
        <w:t>к Приглашению на открытый конкурс</w:t>
      </w:r>
      <w:r w:rsidRPr="00C95D0C">
        <w:rPr>
          <w:rFonts w:ascii="GHEA Grapalat" w:hAnsi="GHEA Grapalat" w:cs="Sylfaen"/>
          <w:b/>
          <w:sz w:val="24"/>
          <w:szCs w:val="24"/>
        </w:rPr>
        <w:br/>
      </w:r>
      <w:r>
        <w:rPr>
          <w:rFonts w:ascii="GHEA Grapalat" w:hAnsi="GHEA Grapalat"/>
          <w:b/>
          <w:sz w:val="24"/>
          <w:szCs w:val="24"/>
        </w:rPr>
        <w:t>под кодом "---BMTsDzB---/---"</w:t>
      </w:r>
      <w:r>
        <w:rPr>
          <w:rStyle w:val="FootnoteReference"/>
          <w:rFonts w:ascii="GHEA Grapalat" w:hAnsi="GHEA Grapalat"/>
          <w:b/>
          <w:sz w:val="24"/>
          <w:szCs w:val="24"/>
        </w:rPr>
        <w:footnoteReference w:customMarkFollows="1" w:id="24"/>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Del="00DE24EF" w:rsidRDefault="003B2F27" w:rsidP="003B2F27">
      <w:pPr>
        <w:widowControl w:val="0"/>
        <w:spacing w:after="160" w:line="360" w:lineRule="auto"/>
        <w:jc w:val="center"/>
        <w:rPr>
          <w:del w:id="27"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Del="00DE24EF" w:rsidRDefault="003B2F27" w:rsidP="003B2F27">
      <w:pPr>
        <w:widowControl w:val="0"/>
        <w:spacing w:after="120"/>
        <w:jc w:val="both"/>
        <w:rPr>
          <w:del w:id="28" w:author="Vardan" w:date="2022-03-24T23:12:00Z"/>
          <w:rFonts w:ascii="GHEA Grapalat" w:hAnsi="GHEA Grapalat"/>
          <w:i/>
        </w:rPr>
      </w:pPr>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3F3FE8"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003F3FE8" w:rsidRPr="008B7378">
        <w:rPr>
          <w:rFonts w:ascii="GHEA Grapalat" w:hAnsi="GHEA Grapalat"/>
          <w:vertAlign w:val="superscript"/>
        </w:rPr>
        <w:t>16.1</w:t>
      </w:r>
    </w:p>
    <w:p w:rsidR="003B2F27" w:rsidRDefault="003B2F27" w:rsidP="003B2F27">
      <w:pP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B2F27">
      <w:pPr>
        <w:widowControl w:val="0"/>
        <w:tabs>
          <w:tab w:val="left" w:pos="1134"/>
        </w:tabs>
        <w:spacing w:after="160" w:line="360" w:lineRule="auto"/>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255F0E" w:rsidRPr="008B7378" w:rsidRDefault="003B2F27" w:rsidP="003B2F27">
      <w:pPr>
        <w:widowControl w:val="0"/>
        <w:tabs>
          <w:tab w:val="left" w:pos="1276"/>
        </w:tabs>
        <w:spacing w:after="160" w:line="360" w:lineRule="auto"/>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rsidR="003B2F27" w:rsidRPr="00AD29CE" w:rsidRDefault="003B2F27" w:rsidP="00F72272">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lastRenderedPageBreak/>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A115B0"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1F56F3" w:rsidRPr="004B7F02">
        <w:rPr>
          <w:rFonts w:ascii="GHEA Grapalat" w:hAnsi="GHEA Grapalat"/>
          <w:vertAlign w:val="superscript"/>
        </w:rPr>
        <w:t>16.</w:t>
      </w:r>
      <w:r w:rsidR="00A115B0" w:rsidRPr="004B7F02">
        <w:rPr>
          <w:rFonts w:ascii="GHEA Grapalat" w:hAnsi="GHEA Grapalat"/>
          <w:vertAlign w:val="superscript"/>
        </w:rPr>
        <w:t>2</w:t>
      </w:r>
    </w:p>
    <w:p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005E3152" w:rsidRPr="005E3152">
        <w:rPr>
          <w:rFonts w:ascii="GHEA Grapalat" w:hAnsi="GHEA Grapalat"/>
        </w:rPr>
        <w:t xml:space="preserve"> </w:t>
      </w:r>
      <w:r w:rsidR="005E3152"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rsidR="00F72272" w:rsidRPr="004B7F02" w:rsidRDefault="00F72272">
      <w:pPr>
        <w:rPr>
          <w:rFonts w:ascii="GHEA Grapalat" w:hAnsi="GHEA Grapalat"/>
          <w:b/>
        </w:rPr>
      </w:pPr>
      <w:r w:rsidRPr="004B7F02">
        <w:rPr>
          <w:rFonts w:ascii="GHEA Grapalat" w:hAnsi="GHEA Grapalat"/>
          <w:b/>
        </w:rPr>
        <w:t>-----------------------------------</w:t>
      </w:r>
    </w:p>
    <w:p w:rsidR="00F72272" w:rsidRPr="004B7F02" w:rsidRDefault="00F72272" w:rsidP="00F72272">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 xml:space="preserve">Если предметом закупки является оказание услуг технического </w:t>
      </w:r>
      <w:r w:rsidR="00145EEE" w:rsidRPr="004B7F02">
        <w:rPr>
          <w:rFonts w:ascii="GHEA Grapalat" w:hAnsi="GHEA Grapalat"/>
          <w:i/>
          <w:sz w:val="18"/>
          <w:szCs w:val="18"/>
        </w:rPr>
        <w:t>надзора</w:t>
      </w:r>
      <w:r w:rsidRPr="004B7F02">
        <w:rPr>
          <w:rFonts w:ascii="GHEA Grapalat" w:hAnsi="GHEA Grapalat"/>
          <w:i/>
          <w:sz w:val="18"/>
          <w:szCs w:val="18"/>
        </w:rPr>
        <w:t xml:space="preserve"> за выполнением строительных проектов, то пункт «а» пункта 2.1.2 излагается в следующей редакции: </w:t>
      </w:r>
      <w:r w:rsidR="0021329C" w:rsidRPr="004B7F02">
        <w:rPr>
          <w:rFonts w:ascii="GHEA Grapalat" w:hAnsi="GHEA Grapalat"/>
          <w:i/>
          <w:sz w:val="18"/>
          <w:szCs w:val="18"/>
        </w:rPr>
        <w:t>«</w:t>
      </w:r>
      <w:r w:rsidRPr="004B7F02">
        <w:rPr>
          <w:rFonts w:ascii="GHEA Grapalat" w:hAnsi="GHEA Grapalat"/>
          <w:i/>
          <w:sz w:val="18"/>
          <w:szCs w:val="18"/>
        </w:rPr>
        <w:t>Не прин</w:t>
      </w:r>
      <w:r w:rsidR="00145EEE" w:rsidRPr="004B7F02">
        <w:rPr>
          <w:rFonts w:ascii="GHEA Grapalat" w:hAnsi="GHEA Grapalat"/>
          <w:i/>
          <w:sz w:val="18"/>
          <w:szCs w:val="18"/>
        </w:rPr>
        <w:t>има</w:t>
      </w:r>
      <w:r w:rsidRPr="004B7F02">
        <w:rPr>
          <w:rFonts w:ascii="GHEA Grapalat" w:hAnsi="GHEA Grapalat"/>
          <w:i/>
          <w:sz w:val="18"/>
          <w:szCs w:val="18"/>
        </w:rPr>
        <w:t>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w:t>
      </w:r>
      <w:r w:rsidR="00145EEE" w:rsidRPr="004B7F02">
        <w:rPr>
          <w:rFonts w:ascii="GHEA Grapalat" w:hAnsi="GHEA Grapalat"/>
          <w:i/>
          <w:sz w:val="18"/>
          <w:szCs w:val="18"/>
        </w:rPr>
        <w:t>ей</w:t>
      </w:r>
      <w:r w:rsidRPr="004B7F02">
        <w:rPr>
          <w:rFonts w:ascii="GHEA Grapalat" w:hAnsi="GHEA Grapalat"/>
          <w:i/>
          <w:sz w:val="18"/>
          <w:szCs w:val="18"/>
        </w:rPr>
        <w:t xml:space="preserve"> пунктом 5.3 договора»</w:t>
      </w:r>
      <w:r w:rsidRPr="004B7F02">
        <w:rPr>
          <w:rFonts w:ascii="GHEA Grapalat" w:hAnsi="GHEA Grapalat"/>
          <w:i/>
          <w:sz w:val="18"/>
          <w:szCs w:val="18"/>
          <w:vertAlign w:val="superscript"/>
        </w:rPr>
        <w:br w:type="page"/>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w:t>
      </w:r>
      <w:r w:rsidR="0041043D" w:rsidRPr="00675436">
        <w:rPr>
          <w:rFonts w:ascii="GHEA Grapalat" w:hAnsi="GHEA Grapalat"/>
        </w:rPr>
        <w:t xml:space="preserve"> за должным образом оказанные услуги</w:t>
      </w:r>
      <w:r w:rsidRPr="00675436">
        <w:rPr>
          <w:rFonts w:ascii="GHEA Grapalat" w:hAnsi="GHEA Grapalat"/>
        </w:rPr>
        <w:t>, а в случае нарушения Заказчиком срока</w:t>
      </w:r>
      <w:r w:rsidR="000005D0" w:rsidRPr="00675436">
        <w:rPr>
          <w:rFonts w:ascii="GHEA Grapalat" w:hAnsi="GHEA Grapalat"/>
        </w:rPr>
        <w:t xml:space="preserve"> уплаты</w:t>
      </w:r>
      <w:r w:rsidRPr="00675436">
        <w:rPr>
          <w:rFonts w:ascii="GHEA Grapalat" w:hAnsi="GHEA Grapalat"/>
        </w:rPr>
        <w:t>, указанного в пункте 4.2 договора — также предусмотренную пунктом 5</w:t>
      </w:r>
      <w:r w:rsidRPr="00AD29CE">
        <w:rPr>
          <w:rFonts w:ascii="GHEA Grapalat" w:hAnsi="GHEA Grapalat"/>
        </w:rPr>
        <w:t>.5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sidR="005F640A">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4F1B04" w:rsidRPr="00234B8B">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2E3ED1">
        <w:rPr>
          <w:rStyle w:val="FootnoteReference"/>
          <w:rFonts w:ascii="GHEA Grapalat" w:hAnsi="GHEA Grapalat"/>
        </w:rPr>
        <w:footnoteReference w:customMarkFollows="1" w:id="25"/>
        <w:t>17</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rsidR="00C8503C" w:rsidRPr="00B138F3" w:rsidRDefault="00C8503C" w:rsidP="00C8503C">
      <w:pPr>
        <w:widowControl w:val="0"/>
        <w:tabs>
          <w:tab w:val="left" w:pos="1418"/>
        </w:tabs>
        <w:spacing w:after="160"/>
        <w:ind w:firstLine="567"/>
        <w:jc w:val="both"/>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B86FB7">
        <w:rPr>
          <w:rFonts w:ascii="GHEA Grapalat" w:hAnsi="GHEA Grapalat"/>
          <w:vertAlign w:val="superscript"/>
        </w:rPr>
        <w:t>17.1</w:t>
      </w:r>
      <w:r w:rsidRPr="00B86FB7">
        <w:rPr>
          <w:rFonts w:ascii="GHEA Grapalat" w:hAnsi="GHEA Grapalat"/>
        </w:rPr>
        <w:t xml:space="preserve"> </w:t>
      </w:r>
    </w:p>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 xml:space="preserve">Если предоставленная услуга соответствует условиям договора, Заказчик в течение _____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lastRenderedPageBreak/>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8E3117">
        <w:rPr>
          <w:rStyle w:val="FootnoteReference"/>
          <w:rFonts w:ascii="GHEA Grapalat" w:hAnsi="GHEA Grapalat"/>
        </w:rPr>
        <w:footnoteReference w:customMarkFollows="1" w:id="26"/>
        <w:t>18</w:t>
      </w:r>
      <w:r>
        <w:rPr>
          <w:rFonts w:ascii="GHEA Grapalat" w:hAnsi="GHEA Grapalat"/>
        </w:rPr>
        <w:t>.</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Pr="00844C3A" w:rsidRDefault="003B2F27" w:rsidP="003B2F27">
      <w:pPr>
        <w:widowControl w:val="0"/>
        <w:tabs>
          <w:tab w:val="left" w:pos="1276"/>
        </w:tabs>
        <w:spacing w:after="160" w:line="336" w:lineRule="auto"/>
        <w:ind w:firstLine="567"/>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t xml:space="preserve">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076092">
        <w:rPr>
          <w:rStyle w:val="FootnoteReference"/>
          <w:rFonts w:ascii="GHEA Grapalat" w:hAnsi="GHEA Grapalat"/>
        </w:rPr>
        <w:t xml:space="preserve"> </w:t>
      </w:r>
      <w:r w:rsidR="008E3117">
        <w:rPr>
          <w:rStyle w:val="FootnoteReference"/>
          <w:rFonts w:ascii="GHEA Grapalat" w:hAnsi="GHEA Grapalat"/>
        </w:rPr>
        <w:footnoteReference w:customMarkFollows="1" w:id="27"/>
        <w:t>19</w:t>
      </w:r>
      <w:r w:rsidRPr="00844C3A">
        <w:rPr>
          <w:rFonts w:ascii="GHEA Grapalat" w:hAnsi="GHEA Grapalat"/>
        </w:rPr>
        <w:t>.</w:t>
      </w:r>
    </w:p>
    <w:p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001B5DD1" w:rsidRPr="00976E3D">
        <w:rPr>
          <w:rFonts w:ascii="GHEA Grapalat" w:hAnsi="GHEA Grapalat"/>
        </w:rPr>
        <w:t xml:space="preserve">, </w:t>
      </w:r>
      <w:r w:rsidRPr="00976E3D">
        <w:rPr>
          <w:rFonts w:ascii="GHEA Grapalat" w:hAnsi="GHEA Grapalat"/>
        </w:rPr>
        <w:t>Заказчик платит за предоставленную ему услугу</w:t>
      </w:r>
      <w:r w:rsidR="00703CC6" w:rsidRPr="00976E3D">
        <w:rPr>
          <w:rFonts w:ascii="GHEA Grapalat" w:hAnsi="GHEA Grapalat"/>
        </w:rPr>
        <w:t>,</w:t>
      </w:r>
      <w:r w:rsidRPr="00976E3D">
        <w:rPr>
          <w:rFonts w:ascii="GHEA Grapalat" w:hAnsi="GHEA Grapalat"/>
        </w:rPr>
        <w:t xml:space="preserve"> </w:t>
      </w:r>
      <w:r w:rsidR="007B4FB7" w:rsidRPr="00976E3D">
        <w:rPr>
          <w:rFonts w:ascii="GHEA Grapalat" w:hAnsi="GHEA Grapalat"/>
        </w:rPr>
        <w:t>в случае принятия в порядке, предусмотренном разделом 3 договора</w:t>
      </w:r>
      <w:r w:rsidR="00703CC6" w:rsidRPr="00976E3D">
        <w:rPr>
          <w:rFonts w:ascii="GHEA Grapalat" w:hAnsi="GHEA Grapalat"/>
        </w:rPr>
        <w:t>,</w:t>
      </w:r>
      <w:r w:rsidR="007B4FB7" w:rsidRPr="00976E3D">
        <w:rPr>
          <w:rFonts w:ascii="GHEA Grapalat" w:hAnsi="GHEA Grapalat"/>
        </w:rPr>
        <w:t xml:space="preserve">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1515B8">
        <w:rPr>
          <w:rFonts w:ascii="GHEA Grapalat" w:hAnsi="GHEA Grapalat"/>
        </w:rPr>
        <w:t>в течение месяцев</w:t>
      </w:r>
      <w:r w:rsidR="002035B5" w:rsidRPr="00CF61D6">
        <w:rPr>
          <w:rFonts w:ascii="GHEA Grapalat" w:hAnsi="GHEA Grapalat"/>
        </w:rPr>
        <w:t>, предусмотренных</w:t>
      </w:r>
      <w:r w:rsidR="002035B5" w:rsidRPr="00AD29CE" w:rsidDel="002035B5">
        <w:rPr>
          <w:rFonts w:ascii="GHEA Grapalat" w:hAnsi="GHEA Grapalat"/>
        </w:rPr>
        <w:t xml:space="preserve"> </w:t>
      </w:r>
      <w:r w:rsidRPr="00AD29CE">
        <w:rPr>
          <w:rFonts w:ascii="GHEA Grapalat" w:hAnsi="GHEA Grapalat"/>
        </w:rPr>
        <w:t xml:space="preserve">графиком оплаты договора (Приложение № 2), но не позднее чем до </w:t>
      </w:r>
      <w:r w:rsidR="002035B5">
        <w:rPr>
          <w:rFonts w:ascii="GHEA Grapalat" w:hAnsi="GHEA Grapalat"/>
        </w:rPr>
        <w:t xml:space="preserve">-   </w:t>
      </w:r>
      <w:r w:rsidR="002035B5" w:rsidRPr="00AD29CE">
        <w:rPr>
          <w:rFonts w:ascii="GHEA Grapalat" w:hAnsi="GHEA Grapalat"/>
        </w:rPr>
        <w:t xml:space="preserve"> </w:t>
      </w:r>
      <w:r w:rsidR="002035B5" w:rsidRPr="00B138F3">
        <w:rPr>
          <w:rFonts w:ascii="GHEA Grapalat" w:hAnsi="GHEA Grapalat"/>
        </w:rPr>
        <w:t>ого</w:t>
      </w:r>
      <w:r w:rsidR="002035B5">
        <w:rPr>
          <w:rFonts w:ascii="GHEA Grapalat" w:hAnsi="GHEA Grapalat"/>
        </w:rPr>
        <w:t xml:space="preserve"> </w:t>
      </w:r>
      <w:r w:rsidRPr="00AD29CE">
        <w:rPr>
          <w:rFonts w:ascii="GHEA Grapalat" w:hAnsi="GHEA Grapalat"/>
        </w:rPr>
        <w:t xml:space="preserve">декабря данного года. </w:t>
      </w:r>
    </w:p>
    <w:p w:rsidR="00DE24EF" w:rsidRPr="00DE24EF" w:rsidRDefault="00DE24EF"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273F5F">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w:t>
      </w:r>
      <w:r w:rsidRPr="003F3CF4">
        <w:rPr>
          <w:rFonts w:ascii="GHEA Grapalat" w:hAnsi="GHEA Grapalat"/>
          <w:lang w:val="hy-AM"/>
        </w:rPr>
        <w:lastRenderedPageBreak/>
        <w:t>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rsidR="003B2F27" w:rsidRPr="00F146DC" w:rsidRDefault="002035B5"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4</w:t>
      </w:r>
      <w:r w:rsidR="00631627">
        <w:rPr>
          <w:rFonts w:ascii="GHEA Grapalat" w:hAnsi="GHEA Grapalat"/>
          <w:sz w:val="24"/>
          <w:szCs w:val="24"/>
        </w:rPr>
        <w:t>.</w:t>
      </w:r>
      <w:r>
        <w:rPr>
          <w:rFonts w:ascii="GHEA Grapalat" w:hAnsi="GHEA Grapalat"/>
          <w:sz w:val="24"/>
          <w:szCs w:val="24"/>
        </w:rPr>
        <w:t xml:space="preserve">3 </w:t>
      </w:r>
      <w:r w:rsidR="003B2F27">
        <w:rPr>
          <w:rFonts w:ascii="GHEA Grapalat" w:hAnsi="GHEA Grapalat"/>
          <w:sz w:val="24"/>
          <w:szCs w:val="24"/>
        </w:rPr>
        <w:t>В</w:t>
      </w:r>
      <w:r w:rsidR="003B2F27" w:rsidRPr="00F77167">
        <w:rPr>
          <w:rFonts w:ascii="GHEA Grapalat" w:hAnsi="GHEA Grapalat"/>
          <w:sz w:val="24"/>
          <w:szCs w:val="24"/>
        </w:rPr>
        <w:t xml:space="preserve"> случае </w:t>
      </w:r>
      <w:r w:rsidR="003B2F27">
        <w:rPr>
          <w:rFonts w:ascii="GHEA Grapalat" w:hAnsi="GHEA Grapalat"/>
          <w:sz w:val="24"/>
          <w:szCs w:val="24"/>
        </w:rPr>
        <w:t>закупок</w:t>
      </w:r>
      <w:r w:rsidR="003B2F27"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sidR="003B2F27">
        <w:rPr>
          <w:rFonts w:ascii="GHEA Grapalat" w:hAnsi="GHEA Grapalat"/>
          <w:sz w:val="24"/>
          <w:szCs w:val="24"/>
        </w:rPr>
        <w:t xml:space="preserve"> ВС</w:t>
      </w:r>
      <w:r w:rsidR="003B2F27" w:rsidRPr="00104AE5">
        <w:rPr>
          <w:rFonts w:ascii="GHEA Grapalat" w:hAnsi="GHEA Grapalat"/>
          <w:sz w:val="24"/>
          <w:szCs w:val="24"/>
        </w:rPr>
        <w:t>=</w:t>
      </w:r>
      <w:r w:rsidR="003B2F27" w:rsidRPr="00F146DC">
        <w:rPr>
          <w:rFonts w:ascii="GHEA Grapalat" w:hAnsi="GHEA Grapalat"/>
          <w:sz w:val="24"/>
          <w:szCs w:val="24"/>
        </w:rPr>
        <w:t xml:space="preserve"> </w:t>
      </w:r>
      <w:r w:rsidR="003B2F27" w:rsidRPr="00D87896">
        <w:rPr>
          <w:rFonts w:ascii="GHEA Grapalat" w:hAnsi="GHEA Grapalat"/>
          <w:sz w:val="24"/>
          <w:szCs w:val="24"/>
        </w:rPr>
        <w:t>ЦУ/СЦx</w:t>
      </w:r>
      <w:r w:rsidR="003B2F27">
        <w:rPr>
          <w:rFonts w:ascii="GHEA Grapalat" w:hAnsi="GHEA Grapalat"/>
          <w:sz w:val="24"/>
          <w:szCs w:val="24"/>
        </w:rPr>
        <w:t>У</w:t>
      </w:r>
      <w:r w:rsidR="003B2F27" w:rsidRPr="00D87896">
        <w:rPr>
          <w:rFonts w:ascii="GHEA Grapalat" w:hAnsi="GHEA Grapalat"/>
          <w:sz w:val="24"/>
          <w:szCs w:val="24"/>
        </w:rPr>
        <w:t>x</w:t>
      </w:r>
      <w:r w:rsidR="003B2F27">
        <w:rPr>
          <w:rFonts w:ascii="GHEA Grapalat" w:hAnsi="GHEA Grapalat"/>
          <w:sz w:val="24"/>
          <w:szCs w:val="24"/>
        </w:rPr>
        <w:t>К</w:t>
      </w:r>
    </w:p>
    <w:p w:rsidR="003B2F27" w:rsidRPr="00F77167" w:rsidRDefault="003B2F27" w:rsidP="003B2F27">
      <w:pPr>
        <w:pStyle w:val="norm"/>
        <w:widowControl w:val="0"/>
        <w:spacing w:after="160" w:line="360" w:lineRule="auto"/>
        <w:ind w:firstLine="567"/>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rsidR="003B2F27" w:rsidRPr="00F77167" w:rsidRDefault="003B2F27" w:rsidP="003B2F27">
      <w:pPr>
        <w:pStyle w:val="norm"/>
        <w:widowControl w:val="0"/>
        <w:spacing w:after="160" w:line="36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F77167">
        <w:rPr>
          <w:rFonts w:ascii="GHEA Grapalat" w:hAnsi="GHEA Grapalat"/>
          <w:sz w:val="24"/>
          <w:szCs w:val="24"/>
        </w:rPr>
        <w:t>- совокупность максимальных единиц цен, установленных для оказания услуги:</w:t>
      </w:r>
    </w:p>
    <w:p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rsidR="003B2F27" w:rsidRPr="00CD3395" w:rsidRDefault="003B2F27" w:rsidP="003B2F27">
      <w:pPr>
        <w:widowControl w:val="0"/>
        <w:spacing w:after="160" w:line="360" w:lineRule="auto"/>
        <w:ind w:firstLine="720"/>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sidR="008E3117">
        <w:rPr>
          <w:rStyle w:val="FootnoteReference"/>
          <w:rFonts w:ascii="GHEA Grapalat" w:hAnsi="GHEA Grapalat" w:cs="Sylfaen"/>
        </w:rPr>
        <w:footnoteReference w:customMarkFollows="1" w:id="28"/>
        <w:t>20</w:t>
      </w:r>
    </w:p>
    <w:p w:rsidR="003B2F27" w:rsidRPr="00AD29CE" w:rsidRDefault="003B2F27" w:rsidP="003B2F27">
      <w:pPr>
        <w:widowControl w:val="0"/>
        <w:spacing w:after="160" w:line="360" w:lineRule="auto"/>
        <w:ind w:firstLine="720"/>
        <w:jc w:val="cente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8E3117">
        <w:rPr>
          <w:rStyle w:val="FootnoteReference"/>
          <w:rFonts w:ascii="GHEA Grapalat" w:hAnsi="GHEA Grapalat"/>
        </w:rPr>
        <w:footnoteReference w:customMarkFollows="1" w:id="29"/>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w:t>
      </w:r>
      <w:r w:rsidRPr="006E41D4">
        <w:rPr>
          <w:rFonts w:ascii="GHEA Grapalat" w:hAnsi="GHEA Grapalat"/>
        </w:rPr>
        <w:lastRenderedPageBreak/>
        <w:t xml:space="preserve">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29734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D76C3C" w:rsidRPr="00D76C3C">
        <w:rPr>
          <w:rFonts w:ascii="GHEA Grapalat" w:hAnsi="GHEA Grapalat"/>
        </w:rPr>
        <w:t xml:space="preserve"> </w:t>
      </w:r>
      <w:r w:rsidR="00D76C3C" w:rsidRPr="00D077F8">
        <w:rPr>
          <w:rFonts w:ascii="GHEA Grapalat" w:hAnsi="GHEA Grapalat"/>
        </w:rPr>
        <w:t>в указанный срок</w:t>
      </w:r>
      <w:r w:rsidRPr="00D077F8">
        <w:rPr>
          <w:rFonts w:ascii="GHEA Grapalat" w:hAnsi="GHEA Grapalat"/>
        </w:rPr>
        <w:t xml:space="preserve"> суммы.</w:t>
      </w:r>
      <w:r w:rsidR="0029734E" w:rsidRPr="00D077F8">
        <w:rPr>
          <w:rFonts w:ascii="GHEA Grapalat" w:hAnsi="GHEA Grapalat"/>
          <w:vertAlign w:val="superscript"/>
        </w:rPr>
        <w:t>21.1</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395B34" w:rsidRPr="00395B34">
        <w:rPr>
          <w:rFonts w:ascii="GHEA Grapalat" w:hAnsi="GHEA Grapalat"/>
        </w:rPr>
        <w:t>полностью и надлежащим 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rsidR="003B2F27" w:rsidRPr="00AD29CE" w:rsidRDefault="003B2F27" w:rsidP="003B2F27">
      <w:pPr>
        <w:widowControl w:val="0"/>
        <w:spacing w:after="160" w:line="360" w:lineRule="auto"/>
        <w:ind w:firstLine="720"/>
        <w:jc w:val="cente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w:t>
      </w:r>
      <w:r w:rsidRPr="00AD29CE">
        <w:rPr>
          <w:rFonts w:ascii="GHEA Grapalat" w:hAnsi="GHEA Grapalat"/>
        </w:rPr>
        <w:lastRenderedPageBreak/>
        <w:t>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7. ИНЫЕ УСЛОВИЯ</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B62D69">
        <w:rPr>
          <w:rStyle w:val="FootnoteReference"/>
          <w:rFonts w:ascii="GHEA Grapalat" w:hAnsi="GHEA Grapalat" w:cs="Sylfaen"/>
        </w:rPr>
        <w:footnoteReference w:customMarkFollows="1" w:id="30"/>
        <w:t>22</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lastRenderedPageBreak/>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Pr>
          <w:rStyle w:val="FootnoteReference"/>
          <w:rFonts w:ascii="GHEA Grapalat" w:hAnsi="GHEA Grapalat"/>
        </w:rPr>
        <w:footnoteReference w:customMarkFollows="1" w:id="31"/>
        <w:t>23</w:t>
      </w:r>
      <w:r w:rsidRPr="00AD29CE">
        <w:rPr>
          <w:rFonts w:ascii="GHEA Grapalat" w:hAnsi="GHEA Grapalat"/>
        </w:rPr>
        <w:t>.</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Pr>
          <w:rStyle w:val="FootnoteReference"/>
          <w:rFonts w:ascii="GHEA Grapalat" w:hAnsi="GHEA Grapalat"/>
        </w:rPr>
        <w:footnoteReference w:customMarkFollows="1" w:id="32"/>
        <w:t>24</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5D2FE1"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6F3BDC">
        <w:rPr>
          <w:rFonts w:ascii="GHEA Grapalat" w:hAnsi="GHEA Grapalat"/>
        </w:rPr>
        <w:t xml:space="preserve">оказании </w:t>
      </w:r>
      <w:r w:rsidR="00FC1506" w:rsidRPr="00AD29CE">
        <w:rPr>
          <w:rFonts w:ascii="GHEA Grapalat" w:hAnsi="GHEA Grapalat"/>
        </w:rPr>
        <w:t>услуг</w:t>
      </w:r>
      <w:r w:rsidR="00FC1506">
        <w:rPr>
          <w:rFonts w:ascii="GHEA Grapalat" w:hAnsi="GHEA Grapalat"/>
        </w:rPr>
        <w:t>и</w:t>
      </w:r>
      <w:r>
        <w:rPr>
          <w:rFonts w:ascii="GHEA Grapalat" w:hAnsi="GHEA Grapalat"/>
        </w:rPr>
        <w:t xml:space="preserve">, </w:t>
      </w:r>
      <w:r w:rsidRPr="005124C0">
        <w:rPr>
          <w:rFonts w:ascii="GHEA Grapalat" w:hAnsi="GHEA Grapalat"/>
        </w:rPr>
        <w:t xml:space="preserve">а </w:t>
      </w:r>
      <w:r w:rsidR="005D2FE1" w:rsidRPr="00C8334C">
        <w:rPr>
          <w:rFonts w:ascii="GHEA Grapalat" w:hAnsi="GHEA Grapalat"/>
        </w:rPr>
        <w:t>письменно</w:t>
      </w:r>
      <w:r w:rsidR="005D2FE1" w:rsidRPr="006F3BDC">
        <w:rPr>
          <w:rFonts w:ascii="GHEA Grapalat" w:hAnsi="GHEA Grapalat"/>
        </w:rPr>
        <w:t>е</w:t>
      </w:r>
      <w:r w:rsidR="005D2FE1"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5D2FE1" w:rsidRPr="006F3BDC">
        <w:rPr>
          <w:rFonts w:ascii="GHEA Grapalat" w:hAnsi="GHEA Grapalat"/>
        </w:rPr>
        <w:t>7-и</w:t>
      </w:r>
      <w:r w:rsidR="005D2FE1" w:rsidRPr="005124C0">
        <w:rPr>
          <w:rFonts w:ascii="GHEA Grapalat" w:hAnsi="GHEA Grapalat"/>
        </w:rPr>
        <w:t xml:space="preserve"> </w:t>
      </w:r>
      <w:r w:rsidRPr="005124C0">
        <w:rPr>
          <w:rFonts w:ascii="GHEA Grapalat" w:hAnsi="GHEA Grapalat"/>
        </w:rPr>
        <w:t xml:space="preserve">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 xml:space="preserve">В условиях надлежащего исполнения договора, выгода (сбережения) или понесенные убытки сторон (Исполнителя или Заказчика) — это выгода или убытки, </w:t>
      </w:r>
      <w:r w:rsidRPr="00AD29CE">
        <w:rPr>
          <w:rFonts w:ascii="GHEA Grapalat" w:hAnsi="GHEA Grapalat"/>
        </w:rPr>
        <w:lastRenderedPageBreak/>
        <w:t>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6F3BDC">
        <w:rPr>
          <w:rFonts w:ascii="GHEA Grapalat" w:hAnsi="GHEA Grapalat"/>
        </w:rPr>
        <w:t>рамок</w:t>
      </w:r>
      <w:r w:rsidR="005D2FE1" w:rsidRPr="00AD29CE">
        <w:rPr>
          <w:rFonts w:ascii="GHEA Grapalat" w:hAnsi="GHEA Grapalat"/>
        </w:rPr>
        <w:t xml:space="preserve"> </w:t>
      </w:r>
      <w:r w:rsidRPr="00AD29CE">
        <w:rPr>
          <w:rFonts w:ascii="GHEA Grapalat" w:hAnsi="GHEA Grapalat"/>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DA4040" w:rsidRPr="00AD29CE">
        <w:rPr>
          <w:rFonts w:ascii="GHEA Grapalat" w:hAnsi="GHEA Grapalat"/>
        </w:rPr>
        <w:t>суд</w:t>
      </w:r>
      <w:r w:rsidR="00DA4040" w:rsidRPr="00E45C1A">
        <w:rPr>
          <w:rFonts w:ascii="GHEA Grapalat" w:hAnsi="GHEA Grapalat"/>
        </w:rPr>
        <w:t>ебном порядке</w:t>
      </w:r>
      <w:r w:rsidRPr="00AD29CE">
        <w:rPr>
          <w:rFonts w:ascii="GHEA Grapalat" w:hAnsi="GHEA Grapalat"/>
        </w:rPr>
        <w:t>.</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w:t>
      </w:r>
      <w:r w:rsidRPr="00AD29CE">
        <w:rPr>
          <w:rFonts w:ascii="GHEA Grapalat" w:hAnsi="GHEA Grapalat"/>
        </w:rPr>
        <w:lastRenderedPageBreak/>
        <w:t>предоставляется по одному экземпляру договора.</w:t>
      </w:r>
    </w:p>
    <w:p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8E019D" w:rsidRPr="00812F04">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w:t>
      </w:r>
      <w:r w:rsidR="008E019D">
        <w:rPr>
          <w:rFonts w:ascii="GHEA Grapalat" w:hAnsi="GHEA Grapalat"/>
          <w:color w:val="000000" w:themeColor="text1"/>
        </w:rPr>
        <w:t>.</w:t>
      </w:r>
      <w:r w:rsidR="008E019D" w:rsidRPr="00A44549">
        <w:rPr>
          <w:rFonts w:ascii="GHEA Grapalat" w:hAnsi="GHEA Grapalat"/>
          <w:color w:val="000000" w:themeColor="text1"/>
        </w:rPr>
        <w:t xml:space="preserve"> </w:t>
      </w:r>
      <w:r w:rsidRPr="00AD29CE">
        <w:rPr>
          <w:rFonts w:ascii="GHEA Grapalat" w:hAnsi="GHEA Grapalat"/>
        </w:rPr>
        <w:t xml:space="preserve">Если размер выделенных для исполнения договора финансовых средств превышает </w:t>
      </w:r>
      <w:r w:rsidR="003704F8">
        <w:rPr>
          <w:rFonts w:ascii="GHEA Grapalat" w:hAnsi="GHEA Grapalat"/>
        </w:rPr>
        <w:t>двадцатипяти</w:t>
      </w:r>
      <w:r w:rsidR="003704F8" w:rsidRPr="00AD29CE">
        <w:rPr>
          <w:rFonts w:ascii="GHEA Grapalat" w:hAnsi="GHEA Grapalat"/>
        </w:rPr>
        <w:t xml:space="preserve">кратный </w:t>
      </w:r>
      <w:r w:rsidRPr="00AD29CE">
        <w:rPr>
          <w:rFonts w:ascii="GHEA Grapalat" w:hAnsi="GHEA Grapalat"/>
        </w:rPr>
        <w:t>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Pr>
          <w:rFonts w:ascii="GHEA Grapalat" w:hAnsi="GHEA Grapalat"/>
        </w:rPr>
        <w:t>й квалификации и</w:t>
      </w:r>
      <w:r w:rsidRPr="00AD29CE">
        <w:rPr>
          <w:rFonts w:ascii="GHEA Grapalat" w:hAnsi="GHEA Grapalat"/>
        </w:rPr>
        <w:t xml:space="preserve"> договора заменяется гарантией или наличными деньгами, с учетом требований </w:t>
      </w:r>
      <w:r w:rsidR="00FD4924" w:rsidRPr="00AD29CE">
        <w:rPr>
          <w:rFonts w:ascii="GHEA Grapalat" w:hAnsi="GHEA Grapalat"/>
        </w:rPr>
        <w:t>абзаца "</w:t>
      </w:r>
      <w:r w:rsidR="00FD4924">
        <w:rPr>
          <w:rFonts w:ascii="GHEA Grapalat" w:hAnsi="GHEA Grapalat"/>
        </w:rPr>
        <w:t>в</w:t>
      </w:r>
      <w:r w:rsidR="00FD4924" w:rsidRPr="00AD29CE">
        <w:rPr>
          <w:rFonts w:ascii="GHEA Grapalat" w:hAnsi="GHEA Grapalat"/>
        </w:rPr>
        <w:t>" подпункта</w:t>
      </w:r>
      <w:r w:rsidR="008A7C50">
        <w:rPr>
          <w:rFonts w:ascii="GHEA Grapalat" w:hAnsi="GHEA Grapalat"/>
        </w:rPr>
        <w:t xml:space="preserve"> 1 и</w:t>
      </w:r>
      <w:r w:rsidR="00FD4924" w:rsidRPr="00AD29CE">
        <w:rPr>
          <w:rFonts w:ascii="GHEA Grapalat" w:hAnsi="GHEA Grapalat"/>
        </w:rPr>
        <w:t xml:space="preserve"> </w:t>
      </w:r>
      <w:r w:rsidRPr="00AD29CE">
        <w:rPr>
          <w:rFonts w:ascii="GHEA Grapalat" w:hAnsi="GHEA Grapalat"/>
        </w:rPr>
        <w:t>абзаца "б" подпункта 1</w:t>
      </w:r>
      <w:r w:rsidR="002C12AE">
        <w:rPr>
          <w:rFonts w:ascii="GHEA Grapalat" w:hAnsi="GHEA Grapalat"/>
        </w:rPr>
        <w:t>7</w:t>
      </w:r>
      <w:r w:rsidRPr="00AD29CE">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Pr>
          <w:rFonts w:ascii="GHEA Grapalat" w:hAnsi="GHEA Grapalat"/>
        </w:rPr>
        <w:t>й</w:t>
      </w:r>
      <w:r w:rsidRPr="00AD29CE">
        <w:rPr>
          <w:rFonts w:ascii="GHEA Grapalat" w:hAnsi="GHEA Grapalat"/>
        </w:rPr>
        <w:t xml:space="preserve"> </w:t>
      </w:r>
      <w:r w:rsidR="00A15315">
        <w:rPr>
          <w:rFonts w:ascii="GHEA Grapalat" w:hAnsi="GHEA Grapalat"/>
        </w:rPr>
        <w:t xml:space="preserve">квалификации и </w:t>
      </w:r>
      <w:r w:rsidRPr="00AD29CE">
        <w:rPr>
          <w:rFonts w:ascii="GHEA Grapalat" w:hAnsi="GHEA Grapalat"/>
        </w:rPr>
        <w:t>договора представленн</w:t>
      </w:r>
      <w:r w:rsidR="00A27144">
        <w:rPr>
          <w:rFonts w:ascii="GHEA Grapalat" w:hAnsi="GHEA Grapalat"/>
        </w:rPr>
        <w:t>ых</w:t>
      </w:r>
      <w:r w:rsidRPr="00AD29CE">
        <w:rPr>
          <w:rFonts w:ascii="GHEA Grapalat" w:hAnsi="GHEA Grapalat"/>
        </w:rPr>
        <w:t xml:space="preserve"> в виде неустойки, также представляет Заказчику нов</w:t>
      </w:r>
      <w:r w:rsidR="00A15315">
        <w:rPr>
          <w:rFonts w:ascii="GHEA Grapalat" w:hAnsi="GHEA Grapalat"/>
        </w:rPr>
        <w:t>ые</w:t>
      </w:r>
      <w:r w:rsidRPr="00AD29CE">
        <w:rPr>
          <w:rFonts w:ascii="GHEA Grapalat" w:hAnsi="GHEA Grapalat"/>
        </w:rPr>
        <w:t xml:space="preserve"> обеспечени</w:t>
      </w:r>
      <w:r w:rsidR="00A15315">
        <w:rPr>
          <w:rFonts w:ascii="GHEA Grapalat" w:hAnsi="GHEA Grapalat"/>
        </w:rPr>
        <w:t>я</w:t>
      </w:r>
      <w:r w:rsidRPr="00AD29CE">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EF16B3">
        <w:rPr>
          <w:rStyle w:val="FootnoteReference"/>
          <w:rFonts w:ascii="GHEA Grapalat" w:hAnsi="GHEA Grapalat"/>
        </w:rPr>
        <w:footnoteReference w:customMarkFollows="1" w:id="33"/>
        <w:t>25</w:t>
      </w:r>
    </w:p>
    <w:p w:rsidR="003B2F27" w:rsidRPr="00AD29CE" w:rsidRDefault="003B2F27" w:rsidP="003B2F27">
      <w:pPr>
        <w:widowControl w:val="0"/>
        <w:spacing w:after="160" w:line="360" w:lineRule="auto"/>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lastRenderedPageBreak/>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lastRenderedPageBreak/>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lastRenderedPageBreak/>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34"/>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3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1606"/>
        <w:gridCol w:w="1174"/>
        <w:gridCol w:w="1355"/>
        <w:gridCol w:w="1306"/>
        <w:gridCol w:w="1426"/>
        <w:gridCol w:w="735"/>
      </w:tblGrid>
      <w:tr w:rsidR="003B2F27" w:rsidRPr="00E40AC8" w:rsidTr="00014207">
        <w:trPr>
          <w:trHeight w:val="422"/>
          <w:jc w:val="center"/>
        </w:trPr>
        <w:tc>
          <w:tcPr>
            <w:tcW w:w="11328" w:type="dxa"/>
            <w:gridSpan w:val="8"/>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rsidTr="00014207">
        <w:trPr>
          <w:trHeight w:val="247"/>
          <w:jc w:val="center"/>
        </w:trPr>
        <w:tc>
          <w:tcPr>
            <w:tcW w:w="188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60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4"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55"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130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2161" w:type="dxa"/>
            <w:gridSpan w:val="2"/>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rsidTr="00014207">
        <w:trPr>
          <w:trHeight w:val="501"/>
          <w:jc w:val="center"/>
        </w:trPr>
        <w:tc>
          <w:tcPr>
            <w:tcW w:w="1880" w:type="dxa"/>
            <w:vMerge/>
            <w:vAlign w:val="center"/>
          </w:tcPr>
          <w:p w:rsidR="003B2F27" w:rsidRPr="00E40AC8" w:rsidRDefault="003B2F27" w:rsidP="005B7138">
            <w:pPr>
              <w:widowControl w:val="0"/>
              <w:spacing w:after="120"/>
              <w:jc w:val="center"/>
              <w:rPr>
                <w:rFonts w:ascii="GHEA Grapalat" w:hAnsi="GHEA Grapalat"/>
                <w:sz w:val="20"/>
              </w:rPr>
            </w:pPr>
          </w:p>
        </w:tc>
        <w:tc>
          <w:tcPr>
            <w:tcW w:w="1846" w:type="dxa"/>
            <w:vMerge/>
            <w:vAlign w:val="center"/>
          </w:tcPr>
          <w:p w:rsidR="003B2F27" w:rsidRPr="00E40AC8" w:rsidRDefault="003B2F27" w:rsidP="005B7138">
            <w:pPr>
              <w:widowControl w:val="0"/>
              <w:spacing w:after="120"/>
              <w:jc w:val="center"/>
              <w:rPr>
                <w:rFonts w:ascii="GHEA Grapalat" w:hAnsi="GHEA Grapalat"/>
                <w:sz w:val="20"/>
              </w:rPr>
            </w:pPr>
          </w:p>
        </w:tc>
        <w:tc>
          <w:tcPr>
            <w:tcW w:w="1606" w:type="dxa"/>
            <w:vMerge/>
            <w:vAlign w:val="center"/>
          </w:tcPr>
          <w:p w:rsidR="003B2F27" w:rsidRPr="00E40AC8" w:rsidRDefault="003B2F27" w:rsidP="005B7138">
            <w:pPr>
              <w:widowControl w:val="0"/>
              <w:spacing w:after="120"/>
              <w:jc w:val="center"/>
              <w:rPr>
                <w:rFonts w:ascii="GHEA Grapalat" w:hAnsi="GHEA Grapalat"/>
                <w:sz w:val="20"/>
              </w:rPr>
            </w:pPr>
          </w:p>
        </w:tc>
        <w:tc>
          <w:tcPr>
            <w:tcW w:w="1174" w:type="dxa"/>
            <w:vMerge/>
            <w:vAlign w:val="center"/>
          </w:tcPr>
          <w:p w:rsidR="003B2F27" w:rsidRPr="00E40AC8" w:rsidRDefault="003B2F27" w:rsidP="005B7138">
            <w:pPr>
              <w:widowControl w:val="0"/>
              <w:spacing w:after="120"/>
              <w:jc w:val="center"/>
              <w:rPr>
                <w:rFonts w:ascii="GHEA Grapalat" w:hAnsi="GHEA Grapalat"/>
                <w:sz w:val="20"/>
              </w:rPr>
            </w:pPr>
          </w:p>
        </w:tc>
        <w:tc>
          <w:tcPr>
            <w:tcW w:w="1355" w:type="dxa"/>
            <w:vMerge/>
            <w:vAlign w:val="center"/>
          </w:tcPr>
          <w:p w:rsidR="003B2F27" w:rsidRPr="00E40AC8" w:rsidRDefault="003B2F27" w:rsidP="005B7138">
            <w:pPr>
              <w:widowControl w:val="0"/>
              <w:spacing w:after="120"/>
              <w:jc w:val="center"/>
              <w:rPr>
                <w:rFonts w:ascii="GHEA Grapalat" w:hAnsi="GHEA Grapalat"/>
                <w:sz w:val="20"/>
              </w:rPr>
            </w:pPr>
          </w:p>
        </w:tc>
        <w:tc>
          <w:tcPr>
            <w:tcW w:w="1306" w:type="dxa"/>
            <w:vMerge/>
            <w:vAlign w:val="center"/>
          </w:tcPr>
          <w:p w:rsidR="003B2F27" w:rsidRPr="00E40AC8" w:rsidRDefault="003B2F27" w:rsidP="005B7138">
            <w:pPr>
              <w:widowControl w:val="0"/>
              <w:spacing w:after="120"/>
              <w:jc w:val="center"/>
              <w:rPr>
                <w:rFonts w:ascii="GHEA Grapalat" w:hAnsi="GHEA Grapalat"/>
                <w:sz w:val="20"/>
              </w:rPr>
            </w:pPr>
          </w:p>
        </w:tc>
        <w:tc>
          <w:tcPr>
            <w:tcW w:w="1426"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735" w:type="dxa"/>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35"/>
              <w:t>**</w:t>
            </w:r>
          </w:p>
        </w:tc>
      </w:tr>
      <w:tr w:rsidR="00014207" w:rsidRPr="00014207" w:rsidTr="00014207">
        <w:trPr>
          <w:trHeight w:val="277"/>
          <w:jc w:val="center"/>
        </w:trPr>
        <w:tc>
          <w:tcPr>
            <w:tcW w:w="1880" w:type="dxa"/>
          </w:tcPr>
          <w:p w:rsidR="00014207" w:rsidRPr="00BF1BD6" w:rsidRDefault="00014207" w:rsidP="00FC155C">
            <w:pPr>
              <w:jc w:val="center"/>
              <w:rPr>
                <w:rFonts w:ascii="GHEA Grapalat" w:eastAsiaTheme="minorEastAsia" w:hAnsi="GHEA Grapalat"/>
                <w:b/>
                <w:sz w:val="16"/>
                <w:szCs w:val="16"/>
              </w:rPr>
            </w:pPr>
            <w:r w:rsidRPr="00134698">
              <w:rPr>
                <w:rFonts w:ascii="GHEA Grapalat" w:eastAsiaTheme="minorEastAsia" w:hAnsi="GHEA Grapalat"/>
                <w:b/>
                <w:sz w:val="16"/>
                <w:szCs w:val="16"/>
              </w:rPr>
              <w:t>60171110</w:t>
            </w:r>
          </w:p>
        </w:tc>
        <w:tc>
          <w:tcPr>
            <w:tcW w:w="1846" w:type="dxa"/>
          </w:tcPr>
          <w:p w:rsidR="00014207" w:rsidRPr="00C51335" w:rsidRDefault="00014207" w:rsidP="00FC155C">
            <w:pPr>
              <w:rPr>
                <w:rFonts w:ascii="GHEA Grapalat" w:eastAsiaTheme="minorEastAsia" w:hAnsi="GHEA Grapalat"/>
                <w:sz w:val="16"/>
                <w:szCs w:val="16"/>
                <w:lang w:val="hy-AM"/>
              </w:rPr>
            </w:pPr>
            <w:r w:rsidRPr="00014207">
              <w:rPr>
                <w:rFonts w:ascii="GHEA Grapalat" w:eastAsiaTheme="minorEastAsia" w:hAnsi="GHEA Grapalat"/>
                <w:b/>
                <w:sz w:val="16"/>
                <w:szCs w:val="16"/>
              </w:rPr>
              <w:t>Прокат легковых автомобилей</w:t>
            </w:r>
          </w:p>
        </w:tc>
        <w:tc>
          <w:tcPr>
            <w:tcW w:w="1606" w:type="dxa"/>
            <w:vAlign w:val="center"/>
          </w:tcPr>
          <w:p w:rsidR="00014207" w:rsidRPr="00C51335" w:rsidRDefault="00014207" w:rsidP="00FC155C">
            <w:pPr>
              <w:jc w:val="center"/>
              <w:rPr>
                <w:rFonts w:ascii="GHEA Grapalat" w:hAnsi="GHEA Grapalat"/>
                <w:color w:val="000000"/>
                <w:sz w:val="16"/>
                <w:szCs w:val="16"/>
                <w:lang w:val="hy-AM"/>
              </w:rPr>
            </w:pPr>
          </w:p>
        </w:tc>
        <w:tc>
          <w:tcPr>
            <w:tcW w:w="1174" w:type="dxa"/>
            <w:vAlign w:val="center"/>
          </w:tcPr>
          <w:p w:rsidR="00014207" w:rsidRPr="00C51335" w:rsidRDefault="00014207" w:rsidP="00FC155C">
            <w:pPr>
              <w:jc w:val="center"/>
              <w:rPr>
                <w:rFonts w:ascii="GHEA Grapalat" w:hAnsi="GHEA Grapalat"/>
                <w:bCs/>
                <w:color w:val="000000"/>
                <w:sz w:val="16"/>
                <w:szCs w:val="16"/>
                <w:lang w:val="hy-AM"/>
              </w:rPr>
            </w:pPr>
          </w:p>
        </w:tc>
        <w:tc>
          <w:tcPr>
            <w:tcW w:w="1355" w:type="dxa"/>
            <w:vAlign w:val="center"/>
          </w:tcPr>
          <w:p w:rsidR="00014207" w:rsidRPr="00C51335" w:rsidRDefault="00014207" w:rsidP="00FC155C">
            <w:pPr>
              <w:jc w:val="center"/>
              <w:rPr>
                <w:rFonts w:ascii="GHEA Grapalat" w:hAnsi="GHEA Grapalat"/>
                <w:color w:val="000000"/>
                <w:sz w:val="16"/>
                <w:szCs w:val="16"/>
              </w:rPr>
            </w:pPr>
          </w:p>
        </w:tc>
        <w:tc>
          <w:tcPr>
            <w:tcW w:w="1306" w:type="dxa"/>
            <w:vAlign w:val="center"/>
          </w:tcPr>
          <w:p w:rsidR="00014207" w:rsidRPr="00BD55D8" w:rsidRDefault="00014207" w:rsidP="00FC155C">
            <w:pPr>
              <w:jc w:val="center"/>
              <w:rPr>
                <w:rFonts w:ascii="GHEA Grapalat" w:hAnsi="GHEA Grapalat"/>
                <w:color w:val="000000"/>
                <w:sz w:val="18"/>
                <w:szCs w:val="18"/>
                <w:lang w:val="hy-AM"/>
              </w:rPr>
            </w:pPr>
            <w:r w:rsidRPr="00014207">
              <w:rPr>
                <w:rFonts w:ascii="GHEA Grapalat" w:hAnsi="GHEA Grapalat"/>
                <w:color w:val="000000"/>
                <w:sz w:val="18"/>
                <w:szCs w:val="18"/>
                <w:lang w:val="hy-AM"/>
              </w:rPr>
              <w:t>Прокат легковых автомобилей</w:t>
            </w:r>
            <w:r w:rsidRPr="00BD55D8">
              <w:rPr>
                <w:rFonts w:ascii="GHEA Grapalat" w:hAnsi="GHEA Grapalat"/>
                <w:color w:val="000000"/>
                <w:sz w:val="18"/>
                <w:szCs w:val="18"/>
                <w:lang w:val="hy-AM"/>
              </w:rPr>
              <w:t>։</w:t>
            </w:r>
          </w:p>
        </w:tc>
        <w:tc>
          <w:tcPr>
            <w:tcW w:w="1426" w:type="dxa"/>
            <w:vAlign w:val="center"/>
          </w:tcPr>
          <w:p w:rsidR="00014207" w:rsidRPr="00BD55D8" w:rsidRDefault="00014207" w:rsidP="00FC155C">
            <w:pPr>
              <w:jc w:val="center"/>
              <w:rPr>
                <w:rFonts w:ascii="GHEA Grapalat" w:hAnsi="GHEA Grapalat"/>
                <w:color w:val="000000"/>
                <w:sz w:val="18"/>
                <w:szCs w:val="18"/>
                <w:lang w:val="hy-AM"/>
              </w:rPr>
            </w:pPr>
            <w:r w:rsidRPr="00014207">
              <w:rPr>
                <w:rFonts w:ascii="GHEA Grapalat" w:hAnsi="GHEA Grapalat" w:cs="Sylfaen"/>
                <w:color w:val="000000"/>
                <w:sz w:val="18"/>
                <w:szCs w:val="18"/>
                <w:lang w:val="hy-AM"/>
              </w:rPr>
              <w:t>После вступления в силу договора, с 1 июня по 25 декабря текущего года включительно.</w:t>
            </w:r>
          </w:p>
        </w:tc>
        <w:tc>
          <w:tcPr>
            <w:tcW w:w="735" w:type="dxa"/>
          </w:tcPr>
          <w:p w:rsidR="00014207" w:rsidRPr="00014207" w:rsidRDefault="00014207" w:rsidP="005B7138">
            <w:pPr>
              <w:widowControl w:val="0"/>
              <w:spacing w:after="120"/>
              <w:jc w:val="center"/>
              <w:rPr>
                <w:rFonts w:ascii="GHEA Grapalat" w:hAnsi="GHEA Grapalat"/>
                <w:sz w:val="20"/>
                <w:lang w:val="hy-AM"/>
              </w:rPr>
            </w:pPr>
          </w:p>
        </w:tc>
      </w:tr>
      <w:tr w:rsidR="00014207" w:rsidRPr="00014207" w:rsidTr="00014207">
        <w:trPr>
          <w:trHeight w:val="439"/>
          <w:jc w:val="center"/>
        </w:trPr>
        <w:tc>
          <w:tcPr>
            <w:tcW w:w="1880" w:type="dxa"/>
          </w:tcPr>
          <w:p w:rsidR="00014207" w:rsidRPr="00014207" w:rsidRDefault="00014207" w:rsidP="005B7138">
            <w:pPr>
              <w:widowControl w:val="0"/>
              <w:spacing w:after="120"/>
              <w:jc w:val="center"/>
              <w:rPr>
                <w:rFonts w:ascii="GHEA Grapalat" w:hAnsi="GHEA Grapalat"/>
                <w:sz w:val="20"/>
                <w:lang w:val="hy-AM"/>
              </w:rPr>
            </w:pPr>
          </w:p>
        </w:tc>
        <w:tc>
          <w:tcPr>
            <w:tcW w:w="1846" w:type="dxa"/>
          </w:tcPr>
          <w:p w:rsidR="00014207" w:rsidRPr="00014207" w:rsidRDefault="00014207" w:rsidP="005B7138">
            <w:pPr>
              <w:widowControl w:val="0"/>
              <w:spacing w:after="120"/>
              <w:jc w:val="center"/>
              <w:rPr>
                <w:rFonts w:ascii="GHEA Grapalat" w:hAnsi="GHEA Grapalat"/>
                <w:sz w:val="20"/>
                <w:lang w:val="hy-AM"/>
              </w:rPr>
            </w:pPr>
          </w:p>
        </w:tc>
        <w:tc>
          <w:tcPr>
            <w:tcW w:w="1606" w:type="dxa"/>
          </w:tcPr>
          <w:p w:rsidR="00014207" w:rsidRPr="00014207" w:rsidRDefault="00014207" w:rsidP="005B7138">
            <w:pPr>
              <w:widowControl w:val="0"/>
              <w:spacing w:after="120"/>
              <w:jc w:val="center"/>
              <w:rPr>
                <w:rFonts w:ascii="GHEA Grapalat" w:hAnsi="GHEA Grapalat"/>
                <w:sz w:val="20"/>
                <w:lang w:val="hy-AM"/>
              </w:rPr>
            </w:pPr>
          </w:p>
        </w:tc>
        <w:tc>
          <w:tcPr>
            <w:tcW w:w="1174" w:type="dxa"/>
          </w:tcPr>
          <w:p w:rsidR="00014207" w:rsidRPr="00014207" w:rsidRDefault="00014207" w:rsidP="005B7138">
            <w:pPr>
              <w:widowControl w:val="0"/>
              <w:spacing w:after="120"/>
              <w:jc w:val="center"/>
              <w:rPr>
                <w:rFonts w:ascii="GHEA Grapalat" w:hAnsi="GHEA Grapalat"/>
                <w:sz w:val="20"/>
                <w:lang w:val="hy-AM"/>
              </w:rPr>
            </w:pPr>
          </w:p>
        </w:tc>
        <w:tc>
          <w:tcPr>
            <w:tcW w:w="1355" w:type="dxa"/>
          </w:tcPr>
          <w:p w:rsidR="00014207" w:rsidRPr="00014207" w:rsidRDefault="00014207" w:rsidP="005B7138">
            <w:pPr>
              <w:widowControl w:val="0"/>
              <w:spacing w:after="120"/>
              <w:jc w:val="center"/>
              <w:rPr>
                <w:rFonts w:ascii="GHEA Grapalat" w:hAnsi="GHEA Grapalat"/>
                <w:sz w:val="20"/>
                <w:lang w:val="hy-AM"/>
              </w:rPr>
            </w:pPr>
          </w:p>
        </w:tc>
        <w:tc>
          <w:tcPr>
            <w:tcW w:w="1306" w:type="dxa"/>
          </w:tcPr>
          <w:p w:rsidR="00014207" w:rsidRPr="00014207" w:rsidRDefault="00014207" w:rsidP="005B7138">
            <w:pPr>
              <w:widowControl w:val="0"/>
              <w:spacing w:after="120"/>
              <w:jc w:val="center"/>
              <w:rPr>
                <w:rFonts w:ascii="GHEA Grapalat" w:hAnsi="GHEA Grapalat"/>
                <w:sz w:val="20"/>
                <w:lang w:val="hy-AM"/>
              </w:rPr>
            </w:pPr>
          </w:p>
        </w:tc>
        <w:tc>
          <w:tcPr>
            <w:tcW w:w="1426" w:type="dxa"/>
          </w:tcPr>
          <w:p w:rsidR="00014207" w:rsidRPr="00014207" w:rsidRDefault="00014207" w:rsidP="005B7138">
            <w:pPr>
              <w:widowControl w:val="0"/>
              <w:spacing w:after="120"/>
              <w:jc w:val="center"/>
              <w:rPr>
                <w:rFonts w:ascii="GHEA Grapalat" w:hAnsi="GHEA Grapalat"/>
                <w:sz w:val="20"/>
                <w:lang w:val="hy-AM"/>
              </w:rPr>
            </w:pPr>
          </w:p>
        </w:tc>
        <w:tc>
          <w:tcPr>
            <w:tcW w:w="735" w:type="dxa"/>
          </w:tcPr>
          <w:p w:rsidR="00014207" w:rsidRPr="00014207" w:rsidRDefault="00014207" w:rsidP="005B7138">
            <w:pPr>
              <w:widowControl w:val="0"/>
              <w:spacing w:after="120"/>
              <w:jc w:val="center"/>
              <w:rPr>
                <w:rFonts w:ascii="GHEA Grapalat" w:hAnsi="GHEA Grapalat"/>
                <w:sz w:val="20"/>
                <w:lang w:val="hy-AM"/>
              </w:rPr>
            </w:pPr>
          </w:p>
        </w:tc>
      </w:tr>
    </w:tbl>
    <w:p w:rsidR="00014207" w:rsidRPr="00014207" w:rsidRDefault="00014207" w:rsidP="00014207">
      <w:pPr>
        <w:widowControl w:val="0"/>
        <w:spacing w:after="160" w:line="360" w:lineRule="auto"/>
        <w:rPr>
          <w:rFonts w:ascii="GHEA Grapalat" w:hAnsi="GHEA Grapalat"/>
          <w:b/>
          <w:lang w:val="hy-AM"/>
        </w:rPr>
      </w:pPr>
      <w:r w:rsidRPr="00014207">
        <w:rPr>
          <w:rFonts w:ascii="GHEA Grapalat" w:hAnsi="GHEA Grapalat"/>
          <w:b/>
          <w:lang w:val="hy-AM"/>
        </w:rPr>
        <w:t>Срок оказания услуги не может быть дольше 2023 года. 25 декабря.</w:t>
      </w:r>
    </w:p>
    <w:p w:rsidR="00014207" w:rsidRPr="00014207" w:rsidRDefault="00014207" w:rsidP="00014207">
      <w:pPr>
        <w:widowControl w:val="0"/>
        <w:spacing w:after="160" w:line="360" w:lineRule="auto"/>
        <w:rPr>
          <w:rFonts w:ascii="GHEA Grapalat" w:hAnsi="GHEA Grapalat"/>
          <w:b/>
          <w:lang w:val="hy-AM"/>
        </w:rPr>
      </w:pPr>
      <w:r w:rsidRPr="00014207">
        <w:rPr>
          <w:rFonts w:ascii="GHEA Grapalat" w:hAnsi="GHEA Grapalat"/>
          <w:b/>
          <w:lang w:val="hy-AM"/>
        </w:rPr>
        <w:t>.</w:t>
      </w:r>
    </w:p>
    <w:p w:rsidR="00014207" w:rsidRPr="00014207" w:rsidRDefault="00014207" w:rsidP="00014207">
      <w:pPr>
        <w:widowControl w:val="0"/>
        <w:spacing w:after="160" w:line="360" w:lineRule="auto"/>
        <w:rPr>
          <w:rFonts w:ascii="GHEA Grapalat" w:hAnsi="GHEA Grapalat"/>
          <w:b/>
          <w:lang w:val="hy-AM"/>
        </w:rPr>
      </w:pPr>
      <w:r w:rsidRPr="00014207">
        <w:rPr>
          <w:rFonts w:ascii="GHEA Grapalat" w:hAnsi="GHEA Grapalat"/>
          <w:b/>
          <w:lang w:val="hy-AM"/>
        </w:rPr>
        <w:t xml:space="preserve">    Учреждению «Коммунальное хозяйство, вывоз мусора и санитария» Разданского муниципалитета требуется арендовать Газель или аналогичный автомобиль без водителя, номер 1, который будет выполнять различные работы в соответствии со спросом и потребностью.</w:t>
      </w:r>
    </w:p>
    <w:p w:rsidR="00014207" w:rsidRPr="00014207" w:rsidRDefault="00014207" w:rsidP="00014207">
      <w:pPr>
        <w:widowControl w:val="0"/>
        <w:spacing w:after="160" w:line="360" w:lineRule="auto"/>
        <w:rPr>
          <w:rFonts w:ascii="GHEA Grapalat" w:hAnsi="GHEA Grapalat"/>
          <w:b/>
          <w:lang w:val="hy-AM"/>
        </w:rPr>
      </w:pPr>
      <w:r w:rsidRPr="00014207">
        <w:rPr>
          <w:rFonts w:ascii="GHEA Grapalat" w:hAnsi="GHEA Grapalat"/>
          <w:b/>
          <w:lang w:val="hy-AM"/>
        </w:rPr>
        <w:t>В административном районе муниципалитета Раздан.</w:t>
      </w:r>
    </w:p>
    <w:p w:rsidR="00014207" w:rsidRPr="00014207" w:rsidRDefault="00014207" w:rsidP="00014207">
      <w:pPr>
        <w:widowControl w:val="0"/>
        <w:spacing w:after="160" w:line="360" w:lineRule="auto"/>
        <w:rPr>
          <w:rFonts w:ascii="GHEA Grapalat" w:hAnsi="GHEA Grapalat"/>
          <w:b/>
          <w:lang w:val="hy-AM"/>
        </w:rPr>
      </w:pPr>
    </w:p>
    <w:p w:rsidR="003B2F27" w:rsidRPr="00014207" w:rsidRDefault="00014207" w:rsidP="00014207">
      <w:pPr>
        <w:widowControl w:val="0"/>
        <w:spacing w:after="160" w:line="360" w:lineRule="auto"/>
        <w:rPr>
          <w:rFonts w:ascii="GHEA Grapalat" w:hAnsi="GHEA Grapalat"/>
          <w:b/>
          <w:lang w:val="hy-AM"/>
        </w:rPr>
      </w:pPr>
      <w:r w:rsidRPr="00014207">
        <w:rPr>
          <w:rFonts w:ascii="GHEA Grapalat" w:hAnsi="GHEA Grapalat"/>
          <w:b/>
          <w:lang w:val="hy-AM"/>
        </w:rPr>
        <w:t>.Автомобиль должен быть в исправном техническом и внешнем состоянии на протяжении всего срока аренды. Услуги будут оказываться по заявке Заказчика, исходя из срочности работ, в любое время суток, а при необходимости также в воскресенье и праздничные дни. .Клиент предоставляет топливо.</w:t>
      </w: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lastRenderedPageBreak/>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554D44" w:rsidRDefault="00554D44" w:rsidP="00375205">
      <w:pPr>
        <w:widowControl w:val="0"/>
        <w:spacing w:after="160" w:line="360" w:lineRule="auto"/>
        <w:ind w:firstLine="567"/>
        <w:jc w:val="right"/>
        <w:rPr>
          <w:rFonts w:ascii="GHEA Grapalat" w:hAnsi="GHEA Grapalat"/>
          <w:i/>
        </w:rPr>
      </w:pP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2</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tabs>
          <w:tab w:val="left" w:pos="9540"/>
        </w:tabs>
        <w:spacing w:after="160" w:line="360" w:lineRule="auto"/>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6"/>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rsidTr="005B7138">
        <w:trPr>
          <w:trHeight w:val="363"/>
          <w:jc w:val="center"/>
        </w:trPr>
        <w:tc>
          <w:tcPr>
            <w:tcW w:w="11627"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5B7138">
        <w:trPr>
          <w:trHeight w:val="1781"/>
          <w:jc w:val="center"/>
        </w:trPr>
        <w:tc>
          <w:tcPr>
            <w:tcW w:w="100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37"/>
              <w:t>**</w:t>
            </w:r>
          </w:p>
        </w:tc>
      </w:tr>
      <w:tr w:rsidR="003B2F27" w:rsidRPr="00F412AC" w:rsidTr="005B7138">
        <w:trPr>
          <w:trHeight w:val="742"/>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212" w:type="dxa"/>
          </w:tcPr>
          <w:p w:rsidR="003B2F27" w:rsidRPr="00F412AC" w:rsidRDefault="003B2F27" w:rsidP="005B7138">
            <w:pPr>
              <w:widowControl w:val="0"/>
              <w:spacing w:after="120"/>
              <w:jc w:val="center"/>
              <w:rPr>
                <w:rFonts w:ascii="GHEA Grapalat" w:hAnsi="GHEA Grapalat"/>
                <w:sz w:val="16"/>
              </w:rPr>
            </w:pPr>
          </w:p>
        </w:tc>
        <w:tc>
          <w:tcPr>
            <w:tcW w:w="843" w:type="dxa"/>
          </w:tcPr>
          <w:p w:rsidR="003B2F27" w:rsidRPr="00F412AC" w:rsidRDefault="003B2F27" w:rsidP="005B7138">
            <w:pPr>
              <w:widowControl w:val="0"/>
              <w:spacing w:after="120"/>
              <w:jc w:val="center"/>
              <w:rPr>
                <w:rFonts w:ascii="GHEA Grapalat" w:hAnsi="GHEA Grapalat"/>
                <w:sz w:val="16"/>
              </w:rPr>
            </w:pPr>
          </w:p>
        </w:tc>
        <w:tc>
          <w:tcPr>
            <w:tcW w:w="682"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3B2F27" w:rsidRPr="00F412AC" w:rsidTr="005B7138">
        <w:trPr>
          <w:trHeight w:val="363"/>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212" w:type="dxa"/>
          </w:tcPr>
          <w:p w:rsidR="003B2F27" w:rsidRPr="00F412AC" w:rsidRDefault="003B2F27" w:rsidP="005B7138">
            <w:pPr>
              <w:widowControl w:val="0"/>
              <w:spacing w:after="120"/>
              <w:jc w:val="center"/>
              <w:rPr>
                <w:rFonts w:ascii="GHEA Grapalat" w:hAnsi="GHEA Grapalat"/>
                <w:sz w:val="16"/>
              </w:rPr>
            </w:pPr>
          </w:p>
        </w:tc>
        <w:tc>
          <w:tcPr>
            <w:tcW w:w="843" w:type="dxa"/>
          </w:tcPr>
          <w:p w:rsidR="003B2F27" w:rsidRPr="00F412AC" w:rsidRDefault="003B2F27" w:rsidP="005B7138">
            <w:pPr>
              <w:widowControl w:val="0"/>
              <w:spacing w:after="120"/>
              <w:jc w:val="center"/>
              <w:rPr>
                <w:rFonts w:ascii="GHEA Grapalat" w:hAnsi="GHEA Grapalat"/>
                <w:sz w:val="16"/>
              </w:rPr>
            </w:pPr>
          </w:p>
        </w:tc>
        <w:tc>
          <w:tcPr>
            <w:tcW w:w="68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8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82"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6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0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87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7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4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66" w:type="dxa"/>
            <w:vAlign w:val="center"/>
          </w:tcPr>
          <w:p w:rsidR="003B2F27" w:rsidRPr="00F412AC" w:rsidRDefault="003B2F27" w:rsidP="005B7138">
            <w:pPr>
              <w:widowControl w:val="0"/>
              <w:spacing w:after="120"/>
              <w:jc w:val="center"/>
              <w:rPr>
                <w:rFonts w:ascii="GHEA Grapalat" w:hAnsi="GHEA Grapalat"/>
                <w:b/>
                <w:sz w:val="16"/>
              </w:rPr>
            </w:pPr>
            <w:r w:rsidRPr="00F412AC">
              <w:rPr>
                <w:rFonts w:ascii="GHEA Grapalat" w:hAnsi="GHEA Grapalat"/>
                <w:sz w:val="16"/>
              </w:rPr>
              <w:t>... %</w:t>
            </w:r>
          </w:p>
        </w:tc>
      </w:tr>
    </w:tbl>
    <w:p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932767">
          <w:footerReference w:type="default" r:id="rId15"/>
          <w:footnotePr>
            <w:pos w:val="beneathText"/>
          </w:footnotePr>
          <w:pgSz w:w="11907" w:h="16840" w:code="9"/>
          <w:pgMar w:top="426" w:right="567" w:bottom="851" w:left="1350" w:header="561" w:footer="561"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376F" w:rsidRDefault="007C376F">
      <w:r>
        <w:separator/>
      </w:r>
    </w:p>
  </w:endnote>
  <w:endnote w:type="continuationSeparator" w:id="0">
    <w:p w:rsidR="007C376F" w:rsidRDefault="007C3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1825309"/>
      <w:docPartObj>
        <w:docPartGallery w:val="Page Numbers (Bottom of Page)"/>
        <w:docPartUnique/>
      </w:docPartObj>
    </w:sdtPr>
    <w:sdtEndPr>
      <w:rPr>
        <w:rFonts w:ascii="GHEA Grapalat" w:hAnsi="GHEA Grapalat"/>
        <w:sz w:val="24"/>
        <w:szCs w:val="24"/>
      </w:rPr>
    </w:sdtEndPr>
    <w:sdtContent>
      <w:p w:rsidR="00B1013B" w:rsidRPr="00305BEC" w:rsidRDefault="00B1013B">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932767">
          <w:rPr>
            <w:rFonts w:ascii="GHEA Grapalat" w:hAnsi="GHEA Grapalat"/>
            <w:noProof/>
            <w:sz w:val="24"/>
            <w:szCs w:val="24"/>
          </w:rPr>
          <w:t>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376F" w:rsidRDefault="007C376F">
      <w:r>
        <w:separator/>
      </w:r>
    </w:p>
  </w:footnote>
  <w:footnote w:type="continuationSeparator" w:id="0">
    <w:p w:rsidR="007C376F" w:rsidRDefault="007C376F">
      <w:r>
        <w:continuationSeparator/>
      </w:r>
    </w:p>
  </w:footnote>
  <w:footnote w:id="1">
    <w:p w:rsidR="00B1013B" w:rsidRDefault="00B1013B" w:rsidP="00720627">
      <w:pPr>
        <w:pStyle w:val="FootnoteText"/>
        <w:jc w:val="both"/>
        <w:rPr>
          <w:rFonts w:asciiTheme="minorHAnsi" w:hAnsiTheme="minorHAnsi"/>
        </w:rPr>
      </w:pPr>
    </w:p>
    <w:p w:rsidR="00B1013B" w:rsidRPr="004D0297" w:rsidRDefault="00B1013B" w:rsidP="00BC47C4">
      <w:pPr>
        <w:pStyle w:val="FootnoteText"/>
        <w:jc w:val="both"/>
        <w:rPr>
          <w:rFonts w:ascii="GHEA Grapalat" w:hAnsi="GHEA Grapalat"/>
          <w:i/>
        </w:rPr>
      </w:pPr>
      <w:r w:rsidRPr="004D0297">
        <w:rPr>
          <w:rStyle w:val="FootnoteReference"/>
        </w:rPr>
        <w:t>5</w:t>
      </w:r>
      <w:r w:rsidRPr="004D0297">
        <w:t xml:space="preserve"> </w:t>
      </w:r>
      <w:r w:rsidRPr="004D0297">
        <w:rPr>
          <w:rFonts w:ascii="GHEA Grapalat" w:hAnsi="GHEA Grapalat"/>
          <w:i/>
        </w:rPr>
        <w:t>Если закупка осуществляется в форме закупки у одного лица, обусловленная безотлагательностью, то:</w:t>
      </w:r>
    </w:p>
    <w:p w:rsidR="00B1013B" w:rsidRPr="004D0297" w:rsidRDefault="00B1013B"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4D0297">
        <w:rPr>
          <w:rFonts w:ascii="GHEA Grapalat" w:hAnsi="GHEA Grapalat" w:hint="eastAsia"/>
          <w:i/>
          <w:sz w:val="20"/>
          <w:szCs w:val="20"/>
        </w:rPr>
        <w:t>комиссии</w:t>
      </w:r>
      <w:r w:rsidRPr="004D0297">
        <w:rPr>
          <w:rFonts w:ascii="GHEA Grapalat" w:hAnsi="GHEA Grapalat"/>
          <w:i/>
          <w:sz w:val="20"/>
          <w:szCs w:val="20"/>
        </w:rPr>
        <w:t xml:space="preserve"> </w:t>
      </w:r>
      <w:r w:rsidRPr="004D0297">
        <w:rPr>
          <w:rFonts w:ascii="GHEA Grapalat" w:hAnsi="GHEA Grapalat" w:hint="eastAsia"/>
          <w:i/>
          <w:sz w:val="20"/>
          <w:szCs w:val="20"/>
        </w:rPr>
        <w:t>разъяснения</w:t>
      </w:r>
      <w:r w:rsidRPr="004D0297">
        <w:rPr>
          <w:rFonts w:ascii="GHEA Grapalat" w:hAnsi="GHEA Grapalat"/>
          <w:i/>
          <w:sz w:val="20"/>
          <w:szCs w:val="20"/>
        </w:rPr>
        <w:t xml:space="preserve"> </w:t>
      </w:r>
      <w:r w:rsidRPr="004D0297">
        <w:rPr>
          <w:rFonts w:ascii="GHEA Grapalat" w:hAnsi="GHEA Grapalat" w:hint="eastAsia"/>
          <w:i/>
          <w:sz w:val="20"/>
          <w:szCs w:val="20"/>
        </w:rPr>
        <w:t>приглашения</w:t>
      </w:r>
      <w:r w:rsidRPr="004D0297">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4D0297">
        <w:rPr>
          <w:rFonts w:ascii="GHEA Grapalat" w:hAnsi="GHEA Grapalat" w:hint="eastAsia"/>
          <w:i/>
          <w:sz w:val="20"/>
          <w:szCs w:val="20"/>
        </w:rPr>
        <w:t>При</w:t>
      </w:r>
      <w:r w:rsidRPr="004D0297">
        <w:rPr>
          <w:rFonts w:ascii="GHEA Grapalat" w:hAnsi="GHEA Grapalat"/>
          <w:i/>
          <w:sz w:val="20"/>
          <w:szCs w:val="20"/>
        </w:rPr>
        <w:t xml:space="preserve"> </w:t>
      </w:r>
      <w:r w:rsidRPr="004D0297">
        <w:rPr>
          <w:rFonts w:ascii="GHEA Grapalat" w:hAnsi="GHEA Grapalat" w:hint="eastAsia"/>
          <w:i/>
          <w:sz w:val="20"/>
          <w:szCs w:val="20"/>
        </w:rPr>
        <w:t>этом</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может</w:t>
      </w:r>
      <w:r w:rsidRPr="004D0297">
        <w:rPr>
          <w:rFonts w:ascii="GHEA Grapalat" w:hAnsi="GHEA Grapalat"/>
          <w:i/>
          <w:sz w:val="20"/>
          <w:szCs w:val="20"/>
        </w:rPr>
        <w:t xml:space="preserve">  быть </w:t>
      </w:r>
      <w:r w:rsidRPr="004D0297">
        <w:rPr>
          <w:rFonts w:ascii="GHEA Grapalat" w:hAnsi="GHEA Grapalat" w:hint="eastAsia"/>
          <w:i/>
          <w:sz w:val="20"/>
          <w:szCs w:val="20"/>
        </w:rPr>
        <w:t>потребовано</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17:00 (</w:t>
      </w:r>
      <w:r w:rsidRPr="004D0297">
        <w:rPr>
          <w:rFonts w:ascii="GHEA Grapalat" w:hAnsi="GHEA Grapalat" w:hint="eastAsia"/>
          <w:i/>
          <w:sz w:val="20"/>
          <w:szCs w:val="20"/>
        </w:rPr>
        <w:t>по</w:t>
      </w:r>
      <w:r w:rsidRPr="004D0297">
        <w:rPr>
          <w:rFonts w:ascii="GHEA Grapalat" w:hAnsi="GHEA Grapalat"/>
          <w:i/>
          <w:sz w:val="20"/>
          <w:szCs w:val="20"/>
        </w:rPr>
        <w:t xml:space="preserve"> </w:t>
      </w:r>
      <w:r w:rsidRPr="004D0297">
        <w:rPr>
          <w:rFonts w:ascii="GHEA Grapalat" w:hAnsi="GHEA Grapalat" w:hint="eastAsia"/>
          <w:i/>
          <w:sz w:val="20"/>
          <w:szCs w:val="20"/>
        </w:rPr>
        <w:t>ереванскому</w:t>
      </w:r>
      <w:r w:rsidRPr="004D0297">
        <w:rPr>
          <w:rFonts w:ascii="GHEA Grapalat" w:hAnsi="GHEA Grapalat"/>
          <w:i/>
          <w:sz w:val="20"/>
          <w:szCs w:val="20"/>
        </w:rPr>
        <w:t xml:space="preserve"> </w:t>
      </w:r>
      <w:r w:rsidRPr="004D0297">
        <w:rPr>
          <w:rFonts w:ascii="GHEA Grapalat" w:hAnsi="GHEA Grapalat" w:hint="eastAsia"/>
          <w:i/>
          <w:sz w:val="20"/>
          <w:szCs w:val="20"/>
        </w:rPr>
        <w:t>времени</w:t>
      </w:r>
      <w:r w:rsidRPr="004D0297">
        <w:rPr>
          <w:rFonts w:ascii="GHEA Grapalat" w:hAnsi="GHEA Grapalat"/>
          <w:i/>
          <w:sz w:val="20"/>
          <w:szCs w:val="20"/>
        </w:rPr>
        <w:t xml:space="preserve">), </w:t>
      </w:r>
      <w:r w:rsidRPr="004D0297">
        <w:rPr>
          <w:rFonts w:ascii="GHEA Grapalat" w:hAnsi="GHEA Grapalat" w:hint="eastAsia"/>
          <w:i/>
          <w:sz w:val="20"/>
          <w:szCs w:val="20"/>
        </w:rPr>
        <w:t>указанного</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настоящем</w:t>
      </w:r>
      <w:r w:rsidRPr="004D0297">
        <w:rPr>
          <w:rFonts w:ascii="GHEA Grapalat" w:hAnsi="GHEA Grapalat"/>
          <w:i/>
          <w:sz w:val="20"/>
          <w:szCs w:val="20"/>
        </w:rPr>
        <w:t xml:space="preserve"> </w:t>
      </w:r>
      <w:r w:rsidRPr="004D0297">
        <w:rPr>
          <w:rFonts w:ascii="GHEA Grapalat" w:hAnsi="GHEA Grapalat" w:hint="eastAsia"/>
          <w:i/>
          <w:sz w:val="20"/>
          <w:szCs w:val="20"/>
        </w:rPr>
        <w:t>пункте</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Участник представляет указанный в настоящем пункте запрос посредством его отправки на электронную почту секретаря комиссии. </w:t>
      </w:r>
      <w:r w:rsidRPr="004D0297">
        <w:rPr>
          <w:rFonts w:ascii="GHEA Grapalat" w:hAnsi="GHEA Grapalat" w:hint="eastAsia"/>
          <w:i/>
          <w:sz w:val="20"/>
          <w:szCs w:val="20"/>
        </w:rPr>
        <w:t>Комиссия</w:t>
      </w:r>
      <w:r w:rsidRPr="004D0297">
        <w:rPr>
          <w:rFonts w:ascii="GHEA Grapalat" w:hAnsi="GHEA Grapalat"/>
          <w:i/>
          <w:sz w:val="20"/>
          <w:szCs w:val="20"/>
        </w:rPr>
        <w:t xml:space="preserve"> </w:t>
      </w:r>
      <w:r w:rsidRPr="004D0297">
        <w:rPr>
          <w:rFonts w:ascii="GHEA Grapalat" w:hAnsi="GHEA Grapalat" w:hint="eastAsia"/>
          <w:i/>
          <w:sz w:val="20"/>
          <w:szCs w:val="20"/>
        </w:rPr>
        <w:t>предоставляет</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представившему</w:t>
      </w:r>
      <w:r w:rsidRPr="004D0297">
        <w:rPr>
          <w:rFonts w:ascii="GHEA Grapalat" w:hAnsi="GHEA Grapalat"/>
          <w:i/>
          <w:sz w:val="20"/>
          <w:szCs w:val="20"/>
        </w:rPr>
        <w:t xml:space="preserve"> </w:t>
      </w:r>
      <w:r w:rsidRPr="004D0297">
        <w:rPr>
          <w:rFonts w:ascii="GHEA Grapalat" w:hAnsi="GHEA Grapalat" w:hint="eastAsia"/>
          <w:i/>
          <w:sz w:val="20"/>
          <w:szCs w:val="20"/>
        </w:rPr>
        <w:t>запрос</w:t>
      </w:r>
      <w:r w:rsidRPr="004D0297">
        <w:rPr>
          <w:rFonts w:ascii="GHEA Grapalat" w:hAnsi="GHEA Grapalat"/>
          <w:i/>
          <w:sz w:val="20"/>
          <w:szCs w:val="20"/>
        </w:rPr>
        <w:t xml:space="preserve"> </w:t>
      </w:r>
      <w:r w:rsidRPr="004D0297">
        <w:rPr>
          <w:rFonts w:ascii="GHEA Grapalat" w:hAnsi="GHEA Grapalat" w:hint="eastAsia"/>
          <w:i/>
          <w:sz w:val="20"/>
          <w:szCs w:val="20"/>
        </w:rPr>
        <w:t>участнику</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течение</w:t>
      </w:r>
      <w:r w:rsidRPr="004D0297">
        <w:rPr>
          <w:rFonts w:ascii="GHEA Grapalat" w:hAnsi="GHEA Grapalat"/>
          <w:i/>
          <w:sz w:val="20"/>
          <w:szCs w:val="20"/>
        </w:rPr>
        <w:t xml:space="preserve"> </w:t>
      </w:r>
      <w:r w:rsidRPr="004D0297">
        <w:rPr>
          <w:rFonts w:ascii="GHEA Grapalat" w:hAnsi="GHEA Grapalat" w:hint="eastAsia"/>
          <w:i/>
          <w:sz w:val="20"/>
          <w:szCs w:val="20"/>
        </w:rPr>
        <w:t>календарного</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w:t>
      </w:r>
      <w:r w:rsidRPr="004D0297">
        <w:rPr>
          <w:rFonts w:ascii="GHEA Grapalat" w:hAnsi="GHEA Grapalat" w:hint="eastAsia"/>
          <w:i/>
          <w:sz w:val="20"/>
          <w:szCs w:val="20"/>
        </w:rPr>
        <w:t>следующего</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w:t>
      </w:r>
      <w:r w:rsidRPr="004D0297">
        <w:rPr>
          <w:rFonts w:ascii="GHEA Grapalat" w:hAnsi="GHEA Grapalat" w:hint="eastAsia"/>
          <w:i/>
          <w:sz w:val="20"/>
          <w:szCs w:val="20"/>
        </w:rPr>
        <w:t>днем</w:t>
      </w:r>
      <w:r w:rsidRPr="004D0297">
        <w:rPr>
          <w:rFonts w:ascii="GHEA Grapalat" w:hAnsi="GHEA Grapalat"/>
          <w:i/>
          <w:sz w:val="20"/>
          <w:szCs w:val="20"/>
        </w:rPr>
        <w:t xml:space="preserve"> </w:t>
      </w:r>
      <w:r w:rsidRPr="004D0297">
        <w:rPr>
          <w:rFonts w:ascii="GHEA Grapalat" w:hAnsi="GHEA Grapalat" w:hint="eastAsia"/>
          <w:i/>
          <w:sz w:val="20"/>
          <w:szCs w:val="20"/>
        </w:rPr>
        <w:t>получения</w:t>
      </w:r>
      <w:r w:rsidRPr="004D0297">
        <w:rPr>
          <w:rFonts w:ascii="GHEA Grapalat" w:hAnsi="GHEA Grapalat"/>
          <w:i/>
          <w:sz w:val="20"/>
          <w:szCs w:val="20"/>
        </w:rPr>
        <w:t xml:space="preserve"> </w:t>
      </w:r>
      <w:r w:rsidRPr="004D0297">
        <w:rPr>
          <w:rFonts w:ascii="GHEA Grapalat" w:hAnsi="GHEA Grapalat" w:hint="eastAsia"/>
          <w:i/>
          <w:sz w:val="20"/>
          <w:szCs w:val="20"/>
        </w:rPr>
        <w:t>запроса</w:t>
      </w:r>
      <w:r w:rsidRPr="004D0297">
        <w:rPr>
          <w:rFonts w:ascii="GHEA Grapalat" w:hAnsi="GHEA Grapalat"/>
          <w:i/>
          <w:sz w:val="20"/>
          <w:szCs w:val="20"/>
        </w:rPr>
        <w:t xml:space="preserve">, </w:t>
      </w:r>
      <w:r w:rsidRPr="004D0297">
        <w:rPr>
          <w:rFonts w:ascii="GHEA Grapalat" w:hAnsi="GHEA Grapalat" w:hint="eastAsia"/>
          <w:i/>
          <w:sz w:val="20"/>
          <w:szCs w:val="20"/>
        </w:rPr>
        <w:t>но</w:t>
      </w:r>
      <w:r w:rsidRPr="004D0297">
        <w:rPr>
          <w:rFonts w:ascii="GHEA Grapalat" w:hAnsi="GHEA Grapalat"/>
          <w:i/>
          <w:sz w:val="20"/>
          <w:szCs w:val="20"/>
        </w:rPr>
        <w:t xml:space="preserve"> </w:t>
      </w:r>
      <w:r w:rsidRPr="004D0297">
        <w:rPr>
          <w:rFonts w:ascii="GHEA Grapalat" w:hAnsi="GHEA Grapalat" w:hint="eastAsia"/>
          <w:i/>
          <w:sz w:val="20"/>
          <w:szCs w:val="20"/>
        </w:rPr>
        <w:t>не</w:t>
      </w:r>
      <w:r w:rsidRPr="004D0297">
        <w:rPr>
          <w:rFonts w:ascii="GHEA Grapalat" w:hAnsi="GHEA Grapalat"/>
          <w:i/>
          <w:sz w:val="20"/>
          <w:szCs w:val="20"/>
        </w:rPr>
        <w:t xml:space="preserve"> </w:t>
      </w:r>
      <w:r w:rsidRPr="004D0297">
        <w:rPr>
          <w:rFonts w:ascii="GHEA Grapalat" w:hAnsi="GHEA Grapalat" w:hint="eastAsia"/>
          <w:i/>
          <w:sz w:val="20"/>
          <w:szCs w:val="20"/>
        </w:rPr>
        <w:t>позднее</w:t>
      </w:r>
      <w:r w:rsidRPr="004D0297">
        <w:rPr>
          <w:rFonts w:ascii="GHEA Grapalat" w:hAnsi="GHEA Grapalat"/>
          <w:i/>
          <w:sz w:val="20"/>
          <w:szCs w:val="20"/>
        </w:rPr>
        <w:t xml:space="preserve"> </w:t>
      </w:r>
      <w:r w:rsidRPr="004D0297">
        <w:rPr>
          <w:rFonts w:ascii="GHEA Grapalat" w:hAnsi="GHEA Grapalat" w:hint="eastAsia"/>
          <w:i/>
          <w:sz w:val="20"/>
          <w:szCs w:val="20"/>
        </w:rPr>
        <w:t>чем</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3 </w:t>
      </w:r>
      <w:r w:rsidRPr="004D0297">
        <w:rPr>
          <w:rFonts w:ascii="GHEA Grapalat" w:hAnsi="GHEA Grapalat" w:hint="eastAsia"/>
          <w:i/>
          <w:sz w:val="20"/>
          <w:szCs w:val="20"/>
        </w:rPr>
        <w:t>часа</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B1013B" w:rsidRPr="004D0297" w:rsidRDefault="00B1013B"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B1013B" w:rsidRPr="004D0297" w:rsidRDefault="00B1013B" w:rsidP="00BC47C4">
      <w:pPr>
        <w:pStyle w:val="FootnoteText"/>
        <w:jc w:val="both"/>
        <w:rPr>
          <w:rFonts w:ascii="GHEA Grapalat" w:hAnsi="GHEA Grapalat"/>
          <w:i/>
        </w:rPr>
      </w:pPr>
      <w:r w:rsidRPr="004D0297">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p w:rsidR="00B1013B" w:rsidRPr="004D0297" w:rsidRDefault="00B1013B">
      <w:pPr>
        <w:pStyle w:val="FootnoteText"/>
      </w:pPr>
    </w:p>
  </w:footnote>
  <w:footnote w:id="2">
    <w:p w:rsidR="00B1013B" w:rsidRDefault="00B1013B" w:rsidP="001144D1">
      <w:pPr>
        <w:widowControl w:val="0"/>
        <w:jc w:val="both"/>
        <w:rPr>
          <w:rFonts w:ascii="GHEA Grapalat" w:hAnsi="GHEA Grapalat"/>
          <w:i/>
          <w:sz w:val="20"/>
          <w:szCs w:val="20"/>
        </w:rPr>
      </w:pPr>
      <w:r>
        <w:rPr>
          <w:rStyle w:val="FootnoteReference"/>
        </w:rPr>
        <w:t>6</w:t>
      </w:r>
      <w: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если</w:t>
      </w:r>
      <w:r w:rsidRPr="00B56E91">
        <w:rPr>
          <w:rFonts w:ascii="GHEA Grapalat" w:hAnsi="GHEA Grapalat"/>
          <w:i/>
          <w:sz w:val="20"/>
          <w:szCs w:val="20"/>
        </w:rPr>
        <w:t>:</w:t>
      </w:r>
      <w:r w:rsidRPr="00BC07EB">
        <w:rPr>
          <w:rFonts w:ascii="GHEA Grapalat" w:hAnsi="GHEA Grapalat"/>
          <w:i/>
          <w:sz w:val="20"/>
          <w:szCs w:val="20"/>
        </w:rPr>
        <w:t xml:space="preserve"> </w:t>
      </w:r>
    </w:p>
    <w:p w:rsidR="00B1013B" w:rsidRDefault="00B1013B" w:rsidP="001144D1">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процедура закупки организована на основании</w:t>
      </w:r>
      <w:ins w:id="7" w:author="Vardan" w:date="2022-10-29T21:57:00Z">
        <w:r>
          <w:rPr>
            <w:rFonts w:ascii="GHEA Grapalat" w:hAnsi="GHEA Grapalat"/>
            <w:i/>
            <w:sz w:val="20"/>
            <w:szCs w:val="20"/>
          </w:rPr>
          <w:t xml:space="preserve"> </w:t>
        </w:r>
      </w:ins>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w:t>
      </w:r>
      <w:r>
        <w:rPr>
          <w:rFonts w:ascii="GHEA Grapalat" w:hAnsi="GHEA Grapalat"/>
          <w:i/>
          <w:sz w:val="20"/>
          <w:szCs w:val="20"/>
        </w:rPr>
        <w:t xml:space="preserve"> </w:t>
      </w:r>
    </w:p>
    <w:p w:rsidR="00B1013B" w:rsidRPr="001144D1" w:rsidRDefault="00B1013B" w:rsidP="00936FBF">
      <w:pPr>
        <w:widowControl w:val="0"/>
        <w:tabs>
          <w:tab w:val="left" w:pos="142"/>
        </w:tabs>
        <w:ind w:left="142" w:hanging="142"/>
        <w:jc w:val="both"/>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3">
    <w:p w:rsidR="00B1013B" w:rsidRPr="008842CE" w:rsidRDefault="00B1013B"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rsidR="00B1013B" w:rsidRPr="00936FBF" w:rsidRDefault="00B1013B">
      <w:pPr>
        <w:pStyle w:val="FootnoteText"/>
        <w:rPr>
          <w:lang w:val="af-ZA"/>
        </w:rPr>
      </w:pPr>
    </w:p>
  </w:footnote>
  <w:footnote w:id="4">
    <w:p w:rsidR="00B1013B" w:rsidRPr="004D49BD" w:rsidRDefault="00B1013B"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rsidR="00B1013B" w:rsidRDefault="00B1013B" w:rsidP="00AF1F59">
      <w:pPr>
        <w:pStyle w:val="FootnoteText"/>
        <w:jc w:val="both"/>
        <w:rPr>
          <w:rFonts w:asciiTheme="minorHAnsi" w:hAnsiTheme="minorHAnsi"/>
        </w:rPr>
      </w:pPr>
    </w:p>
    <w:p w:rsidR="00B1013B" w:rsidRPr="00D3436F" w:rsidRDefault="00B1013B"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B1013B" w:rsidRPr="000811C1" w:rsidRDefault="00B1013B">
      <w:pPr>
        <w:pStyle w:val="FootnoteText"/>
        <w:rPr>
          <w:rFonts w:asciiTheme="minorHAnsi" w:hAnsiTheme="minorHAnsi"/>
        </w:rPr>
      </w:pPr>
    </w:p>
  </w:footnote>
  <w:footnote w:id="5">
    <w:p w:rsidR="00B1013B" w:rsidRPr="008157B2" w:rsidRDefault="00B1013B" w:rsidP="00B351F5">
      <w:pPr>
        <w:pStyle w:val="FootnoteText"/>
        <w:rPr>
          <w:ins w:id="11" w:author="Vardan" w:date="2022-10-29T22:04:00Z"/>
          <w:rFonts w:ascii="GHEA Grapalat" w:hAnsi="GHEA Grapalat"/>
          <w:i/>
          <w:sz w:val="18"/>
          <w:szCs w:val="18"/>
        </w:rPr>
      </w:pPr>
      <w:r w:rsidRPr="008157B2">
        <w:rPr>
          <w:rStyle w:val="FootnoteReference"/>
          <w:sz w:val="18"/>
          <w:szCs w:val="18"/>
        </w:rPr>
        <w:t>9</w:t>
      </w:r>
      <w:r w:rsidRPr="008157B2">
        <w:rPr>
          <w:sz w:val="18"/>
          <w:szCs w:val="18"/>
        </w:rPr>
        <w:t xml:space="preserve"> </w:t>
      </w:r>
      <w:r w:rsidRPr="008157B2">
        <w:rPr>
          <w:rFonts w:ascii="GHEA Grapalat" w:hAnsi="GHEA Grapalat"/>
          <w:i/>
          <w:sz w:val="18"/>
          <w:szCs w:val="18"/>
        </w:rPr>
        <w:t>Настоящий пункт исключается из приглашения, если процедура закупки не организуется по лотам</w:t>
      </w:r>
    </w:p>
    <w:p w:rsidR="00B1013B" w:rsidRPr="008157B2" w:rsidRDefault="00B1013B" w:rsidP="00B5040C">
      <w:pPr>
        <w:pStyle w:val="FootnoteText"/>
        <w:rPr>
          <w:rFonts w:ascii="GHEA Grapalat" w:hAnsi="GHEA Grapalat"/>
          <w:i/>
          <w:sz w:val="18"/>
          <w:szCs w:val="18"/>
        </w:rPr>
      </w:pPr>
      <w:r w:rsidRPr="008157B2">
        <w:rPr>
          <w:rFonts w:ascii="GHEA Grapalat" w:hAnsi="GHEA Grapalat"/>
          <w:i/>
          <w:sz w:val="18"/>
          <w:szCs w:val="18"/>
          <w:vertAlign w:val="superscript"/>
        </w:rPr>
        <w:t>9.1</w:t>
      </w:r>
      <w:r w:rsidRPr="008157B2">
        <w:rPr>
          <w:rFonts w:ascii="GHEA Grapalat" w:hAnsi="GHEA Grapalat"/>
          <w:i/>
          <w:sz w:val="18"/>
          <w:szCs w:val="18"/>
        </w:rPr>
        <w:t>Последний абзац пункта 7.1 снимается из приглашения, если процедура закупки не организована на основании пункта 2 части 6 статьи 15 Закона.</w:t>
      </w:r>
    </w:p>
    <w:p w:rsidR="00B1013B" w:rsidRPr="008157B2" w:rsidRDefault="00B1013B" w:rsidP="00E70ECB">
      <w:pPr>
        <w:pStyle w:val="FootnoteText"/>
        <w:jc w:val="both"/>
        <w:rPr>
          <w:rFonts w:asciiTheme="minorHAnsi" w:hAnsiTheme="minorHAnsi"/>
          <w:sz w:val="18"/>
          <w:szCs w:val="18"/>
        </w:rPr>
      </w:pPr>
      <w:r w:rsidRPr="008157B2">
        <w:rPr>
          <w:rFonts w:ascii="GHEA Grapalat" w:hAnsi="GHEA Grapalat"/>
          <w:i/>
          <w:sz w:val="18"/>
          <w:szCs w:val="18"/>
          <w:vertAlign w:val="superscript"/>
        </w:rPr>
        <w:t>9.2</w:t>
      </w:r>
      <w:r w:rsidRPr="008157B2">
        <w:rPr>
          <w:rFonts w:ascii="GHEA Grapalat" w:hAnsi="GHEA Grapalat"/>
          <w:i/>
          <w:sz w:val="18"/>
          <w:szCs w:val="18"/>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закупаемой в рамках данной процедуры услуги превышает 25 млн. драмов РА, то в пункте 7.4 слова &lt;&lt;90</w:t>
      </w:r>
      <w:r w:rsidRPr="008157B2">
        <w:rPr>
          <w:rFonts w:ascii="Courier New" w:hAnsi="Courier New" w:cs="Courier New"/>
          <w:i/>
          <w:sz w:val="18"/>
          <w:szCs w:val="18"/>
        </w:rPr>
        <w:t> </w:t>
      </w:r>
      <w:r w:rsidRPr="008157B2">
        <w:rPr>
          <w:rFonts w:ascii="GHEA Grapalat" w:hAnsi="GHEA Grapalat"/>
          <w:i/>
          <w:sz w:val="18"/>
          <w:szCs w:val="18"/>
        </w:rPr>
        <w:t>(девяноста) рабочих дней&gt;&gt; заменяются  словами &lt;&lt; 120 (сто двадцати) рабочих дней&gt;&gt; .</w:t>
      </w:r>
    </w:p>
    <w:p w:rsidR="00B1013B" w:rsidRPr="008157B2" w:rsidRDefault="00B1013B" w:rsidP="00E70ECB">
      <w:pPr>
        <w:pStyle w:val="FootnoteText"/>
        <w:jc w:val="both"/>
      </w:pPr>
    </w:p>
    <w:p w:rsidR="00B1013B" w:rsidRPr="000811C1" w:rsidRDefault="00B1013B">
      <w:pPr>
        <w:pStyle w:val="FootnoteText"/>
        <w:rPr>
          <w:rFonts w:asciiTheme="minorHAnsi" w:hAnsiTheme="minorHAnsi"/>
        </w:rPr>
      </w:pPr>
    </w:p>
  </w:footnote>
  <w:footnote w:id="6">
    <w:p w:rsidR="00B1013B" w:rsidRPr="00FE2AA4" w:rsidRDefault="00B1013B">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7">
    <w:p w:rsidR="00B1013B" w:rsidRPr="008842CE" w:rsidRDefault="00B1013B"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B1013B" w:rsidRPr="000811C1" w:rsidRDefault="00B1013B">
      <w:pPr>
        <w:pStyle w:val="FootnoteText"/>
        <w:rPr>
          <w:lang w:val="af-ZA"/>
        </w:rPr>
      </w:pPr>
    </w:p>
  </w:footnote>
  <w:footnote w:id="8">
    <w:p w:rsidR="00B1013B" w:rsidRPr="00BB3AD3" w:rsidRDefault="00B1013B" w:rsidP="00DF0ADE">
      <w:pPr>
        <w:pStyle w:val="FootnoteText"/>
        <w:jc w:val="both"/>
        <w:rPr>
          <w:rFonts w:ascii="GHEA Grapalat" w:hAnsi="GHEA Grapalat"/>
          <w:i/>
        </w:rPr>
      </w:pPr>
      <w:r w:rsidRPr="00BB3AD3">
        <w:rPr>
          <w:rStyle w:val="FootnoteReference"/>
          <w:sz w:val="18"/>
          <w:szCs w:val="18"/>
        </w:rPr>
        <w:t>12</w:t>
      </w:r>
      <w:r w:rsidRPr="00BB3AD3">
        <w:rPr>
          <w:rFonts w:ascii="GHEA Grapalat" w:hAnsi="GHEA Grapalat"/>
          <w:i/>
          <w:sz w:val="18"/>
          <w:szCs w:val="18"/>
        </w:rPr>
        <w:t xml:space="preserve">     </w:t>
      </w:r>
      <w:r w:rsidRPr="00BB3AD3">
        <w:rPr>
          <w:rFonts w:ascii="GHEA Grapalat" w:hAnsi="GHEA Grapalat"/>
          <w:i/>
          <w:sz w:val="18"/>
          <w:szCs w:val="18"/>
          <w:lang w:val="hy-AM"/>
        </w:rPr>
        <w:t xml:space="preserve">  </w:t>
      </w:r>
      <w:r w:rsidRPr="00BB3AD3">
        <w:rPr>
          <w:rFonts w:ascii="GHEA Grapalat" w:hAnsi="GHEA Grapalat"/>
          <w:i/>
        </w:rPr>
        <w:t>Если:</w:t>
      </w:r>
    </w:p>
    <w:p w:rsidR="00B1013B" w:rsidRPr="00BB3AD3" w:rsidRDefault="00B1013B" w:rsidP="00DF0ADE">
      <w:pPr>
        <w:pStyle w:val="FootnoteText"/>
        <w:jc w:val="both"/>
        <w:rPr>
          <w:rFonts w:ascii="GHEA Grapalat" w:hAnsi="GHEA Grapalat"/>
          <w:i/>
        </w:rPr>
      </w:pPr>
      <w:r w:rsidRPr="00BB3AD3">
        <w:rPr>
          <w:rFonts w:ascii="GHEA Grapalat" w:hAnsi="GHEA Grapalat"/>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B1013B" w:rsidRPr="00503411" w:rsidRDefault="00B1013B" w:rsidP="00DF0ADE">
      <w:pPr>
        <w:pStyle w:val="FootnoteText"/>
        <w:jc w:val="both"/>
        <w:rPr>
          <w:rFonts w:ascii="GHEA Grapalat" w:hAnsi="GHEA Grapalat"/>
          <w:i/>
        </w:rPr>
      </w:pPr>
      <w:r w:rsidRPr="00BB3AD3">
        <w:rPr>
          <w:rFonts w:ascii="GHEA Grapalat" w:hAnsi="GHEA Grapalat"/>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p w:rsidR="00B1013B" w:rsidRPr="00DF0ADE" w:rsidRDefault="00B1013B" w:rsidP="00DF0ADE">
      <w:pPr>
        <w:pStyle w:val="FootnoteText"/>
        <w:jc w:val="both"/>
        <w:rPr>
          <w:rFonts w:ascii="GHEA Grapalat" w:hAnsi="GHEA Grapalat" w:cs="Sylfaen"/>
          <w:i/>
          <w:sz w:val="16"/>
          <w:szCs w:val="16"/>
        </w:rPr>
      </w:pPr>
    </w:p>
  </w:footnote>
  <w:footnote w:id="9">
    <w:p w:rsidR="00B1013B" w:rsidRPr="00511966" w:rsidRDefault="00B1013B" w:rsidP="00C67FAB">
      <w:pPr>
        <w:pStyle w:val="FootnoteText"/>
        <w:jc w:val="both"/>
        <w:rPr>
          <w:rFonts w:ascii="GHEA Grapalat" w:hAnsi="GHEA Grapalat"/>
          <w:i/>
        </w:rPr>
      </w:pPr>
      <w:r>
        <w:rPr>
          <w:rStyle w:val="FootnoteReference"/>
        </w:rPr>
        <w:t>13</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 xml:space="preserve">25 </w:t>
      </w:r>
      <w:r w:rsidRPr="00C67FAB">
        <w:rPr>
          <w:rFonts w:ascii="GHEA Grapalat" w:hAnsi="GHEA Grapalat"/>
          <w:i/>
        </w:rPr>
        <w:t>млн. драмов РА</w:t>
      </w:r>
      <w:r>
        <w:rPr>
          <w:rFonts w:ascii="GHEA Grapalat" w:hAnsi="GHEA Grapalat"/>
          <w:i/>
        </w:rPr>
        <w:t xml:space="preserve"> </w:t>
      </w:r>
      <w:r w:rsidRPr="00604D2E">
        <w:rPr>
          <w:rFonts w:ascii="GHEA Grapalat" w:hAnsi="GHEA Grapalat"/>
          <w:i/>
        </w:rPr>
        <w:t>и предметом закупки не являются услуги по экспертизе проектной документации необходимой для выполнения строительных программ,</w:t>
      </w:r>
      <w:r>
        <w:rPr>
          <w:rFonts w:ascii="GHEA Grapalat" w:hAnsi="GHEA Grapalat"/>
          <w:i/>
        </w:rPr>
        <w:t xml:space="preserve">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5D1AD9">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0">
    <w:p w:rsidR="00B1013B" w:rsidRPr="008E4439" w:rsidRDefault="00B1013B"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B1013B" w:rsidRPr="000811C1" w:rsidRDefault="00B1013B" w:rsidP="0027573B">
      <w:pPr>
        <w:pStyle w:val="FootnoteText"/>
        <w:rPr>
          <w:rFonts w:ascii="Sylfaen" w:hAnsi="Sylfaen"/>
          <w:sz w:val="18"/>
          <w:szCs w:val="18"/>
        </w:rPr>
      </w:pPr>
    </w:p>
  </w:footnote>
  <w:footnote w:id="11">
    <w:p w:rsidR="00B1013B" w:rsidRPr="00A31673" w:rsidRDefault="00B1013B">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rsidR="00B1013B" w:rsidRPr="00DE7706" w:rsidRDefault="00B1013B">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rsidR="00B1013B" w:rsidRPr="00B666FB" w:rsidRDefault="00B1013B">
      <w:pPr>
        <w:pStyle w:val="FootnoteText"/>
      </w:pPr>
      <w:r>
        <w:rPr>
          <w:rStyle w:val="FootnoteReference"/>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4">
    <w:p w:rsidR="00B1013B" w:rsidRDefault="00B1013B" w:rsidP="006B3E56">
      <w:pPr>
        <w:jc w:val="both"/>
      </w:pPr>
    </w:p>
    <w:p w:rsidR="00B1013B" w:rsidRPr="008444F1" w:rsidRDefault="00B1013B" w:rsidP="006B3E56">
      <w:pPr>
        <w:jc w:val="both"/>
        <w:rPr>
          <w:i/>
        </w:rPr>
      </w:pPr>
    </w:p>
    <w:p w:rsidR="00B1013B" w:rsidRPr="00B1013B" w:rsidRDefault="00B1013B"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rsidR="00B1013B" w:rsidRPr="00B1013B" w:rsidRDefault="00B1013B"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rsidR="00B1013B" w:rsidRPr="00B1013B" w:rsidRDefault="00B1013B"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B1013B" w:rsidRDefault="00B1013B" w:rsidP="006B3E56">
      <w:pPr>
        <w:jc w:val="both"/>
        <w:rPr>
          <w:rFonts w:ascii="GHEA Grapalat" w:hAnsi="GHEA Grapalat"/>
          <w:sz w:val="20"/>
          <w:szCs w:val="20"/>
          <w:lang w:val="af-ZA"/>
        </w:rPr>
      </w:pPr>
    </w:p>
    <w:p w:rsidR="00B1013B" w:rsidRDefault="00B1013B" w:rsidP="006B3E56">
      <w:pPr>
        <w:pStyle w:val="FootnoteText"/>
        <w:rPr>
          <w:rFonts w:asciiTheme="minorHAnsi" w:hAnsiTheme="minorHAnsi"/>
          <w:lang w:val="af-ZA"/>
        </w:rPr>
      </w:pPr>
    </w:p>
  </w:footnote>
  <w:footnote w:id="15">
    <w:p w:rsidR="00B1013B" w:rsidRPr="00DC619D" w:rsidRDefault="00B1013B"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6">
    <w:p w:rsidR="00B1013B" w:rsidRPr="00D3436F" w:rsidRDefault="00B1013B"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rsidR="00B1013B" w:rsidRPr="00D3436F" w:rsidRDefault="00B1013B">
      <w:pPr>
        <w:pStyle w:val="FootnoteText"/>
        <w:rPr>
          <w:lang w:val="es-ES"/>
        </w:rPr>
      </w:pPr>
    </w:p>
  </w:footnote>
  <w:footnote w:id="17">
    <w:p w:rsidR="00B1013B" w:rsidRPr="00A75ACE" w:rsidRDefault="00B1013B" w:rsidP="007840D4">
      <w:pPr>
        <w:pStyle w:val="FootnoteText"/>
        <w:jc w:val="both"/>
        <w:rPr>
          <w:rFonts w:ascii="GHEA Grapalat" w:hAnsi="GHEA Grapalat"/>
          <w:i/>
          <w:sz w:val="18"/>
          <w:szCs w:val="18"/>
        </w:rPr>
      </w:pPr>
      <w:r w:rsidRPr="00A75ACE">
        <w:rPr>
          <w:rStyle w:val="FootnoteReference"/>
          <w:sz w:val="18"/>
          <w:szCs w:val="18"/>
        </w:rPr>
        <w:t>*</w:t>
      </w:r>
      <w:r w:rsidRPr="00A75ACE">
        <w:rPr>
          <w:sz w:val="18"/>
          <w:szCs w:val="18"/>
        </w:rPr>
        <w:t xml:space="preserve"> </w:t>
      </w:r>
      <w:r w:rsidRPr="00A75ACE">
        <w:rPr>
          <w:rFonts w:ascii="GHEA Grapalat" w:hAnsi="GHEA Grapalat"/>
          <w:i/>
          <w:sz w:val="18"/>
          <w:szCs w:val="18"/>
        </w:rPr>
        <w:t>Заполняется секретарем Комиссии до опубликования приглашения в бюллетене.</w:t>
      </w:r>
    </w:p>
    <w:p w:rsidR="00B1013B" w:rsidRPr="00A75ACE" w:rsidRDefault="00B1013B" w:rsidP="007840D4">
      <w:pPr>
        <w:widowControl w:val="0"/>
        <w:spacing w:after="160"/>
        <w:ind w:right="-1"/>
        <w:jc w:val="both"/>
        <w:rPr>
          <w:rFonts w:ascii="GHEA Grapalat" w:hAnsi="GHEA Grapalat"/>
          <w:b/>
          <w:sz w:val="18"/>
          <w:szCs w:val="18"/>
        </w:rPr>
      </w:pPr>
      <w:r w:rsidRPr="00A75ACE">
        <w:rPr>
          <w:rFonts w:ascii="GHEA Grapalat" w:hAnsi="GHEA Grapalat"/>
          <w:i/>
          <w:sz w:val="18"/>
          <w:szCs w:val="18"/>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закупаемой в рамках данной процедуры услуги превышает 25 млн. драмов РА, то слова "девяносто рабочих дней" заменяются словами " сто двадцать рабочих дней".</w:t>
      </w:r>
    </w:p>
    <w:p w:rsidR="00B1013B" w:rsidRPr="00601148" w:rsidRDefault="00B1013B" w:rsidP="007840D4">
      <w:pPr>
        <w:pStyle w:val="FootnoteText"/>
        <w:ind w:right="-1"/>
        <w:jc w:val="both"/>
      </w:pPr>
    </w:p>
    <w:p w:rsidR="00B1013B" w:rsidRPr="00377A47" w:rsidRDefault="00B1013B" w:rsidP="007840D4">
      <w:pPr>
        <w:pStyle w:val="FootnoteText"/>
        <w:ind w:right="-1"/>
        <w:jc w:val="both"/>
      </w:pPr>
    </w:p>
  </w:footnote>
  <w:footnote w:id="18">
    <w:p w:rsidR="00B1013B" w:rsidRPr="008842CE" w:rsidRDefault="00B1013B"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B1013B" w:rsidRPr="008842CE" w:rsidRDefault="00B1013B" w:rsidP="003D2FE2">
      <w:pPr>
        <w:pStyle w:val="FootnoteText"/>
        <w:jc w:val="both"/>
        <w:rPr>
          <w:rFonts w:ascii="GHEA Grapalat" w:hAnsi="GHEA Grapalat"/>
        </w:rPr>
      </w:pPr>
    </w:p>
  </w:footnote>
  <w:footnote w:id="19">
    <w:p w:rsidR="00B1013B" w:rsidRPr="008842CE" w:rsidRDefault="00B1013B" w:rsidP="003D2FE2">
      <w:pPr>
        <w:pStyle w:val="FootnoteText"/>
        <w:jc w:val="both"/>
      </w:pPr>
    </w:p>
  </w:footnote>
  <w:footnote w:id="20">
    <w:p w:rsidR="00B1013B" w:rsidRPr="00217344" w:rsidRDefault="00B1013B"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1">
    <w:p w:rsidR="00B1013B" w:rsidRPr="008842CE" w:rsidRDefault="00B1013B"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B1013B" w:rsidRPr="008842CE" w:rsidRDefault="00B1013B" w:rsidP="000A214C">
      <w:pPr>
        <w:pStyle w:val="FootnoteText"/>
        <w:jc w:val="both"/>
        <w:rPr>
          <w:rFonts w:ascii="GHEA Grapalat" w:hAnsi="GHEA Grapalat"/>
        </w:rPr>
      </w:pPr>
    </w:p>
  </w:footnote>
  <w:footnote w:id="22">
    <w:p w:rsidR="00B1013B" w:rsidRPr="008842CE" w:rsidRDefault="00B1013B" w:rsidP="000A214C">
      <w:pPr>
        <w:pStyle w:val="FootnoteText"/>
        <w:jc w:val="both"/>
      </w:pPr>
    </w:p>
  </w:footnote>
  <w:footnote w:id="23">
    <w:p w:rsidR="00B1013B" w:rsidRPr="00217344" w:rsidRDefault="00B1013B" w:rsidP="00F42158">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rsidR="00B1013B" w:rsidRPr="00186B0B" w:rsidRDefault="00B1013B" w:rsidP="003B2F27">
      <w:pPr>
        <w:pStyle w:val="FootnoteText"/>
        <w:jc w:val="both"/>
        <w:rPr>
          <w:rFonts w:ascii="GHEA Grapalat" w:hAnsi="GHEA Grapalat"/>
          <w:i/>
        </w:rPr>
      </w:pPr>
      <w:r w:rsidRPr="00186B0B">
        <w:rPr>
          <w:rStyle w:val="FootnoteReference"/>
          <w:rFonts w:ascii="GHEA Grapalat" w:hAnsi="GHEA Grapalat"/>
          <w:sz w:val="22"/>
          <w:szCs w:val="22"/>
        </w:rPr>
        <w:t>*</w:t>
      </w:r>
      <w:r w:rsidRPr="00186B0B">
        <w:rPr>
          <w:rFonts w:ascii="GHEA Grapalat" w:hAnsi="GHEA Grapalat"/>
          <w:sz w:val="22"/>
          <w:szCs w:val="22"/>
        </w:rPr>
        <w:t xml:space="preserve"> </w:t>
      </w:r>
      <w:r w:rsidRPr="00186B0B">
        <w:rPr>
          <w:rFonts w:ascii="GHEA Grapalat" w:hAnsi="GHEA Grapalat"/>
          <w:i/>
        </w:rPr>
        <w:t>Заполняется секретарем Комиссии до опубликования приглашения в бюллетене.</w:t>
      </w:r>
    </w:p>
    <w:p w:rsidR="00B1013B" w:rsidRPr="00186B0B" w:rsidRDefault="00B1013B" w:rsidP="00186B0B">
      <w:pPr>
        <w:pStyle w:val="FootnoteText"/>
        <w:jc w:val="both"/>
        <w:rPr>
          <w:rFonts w:ascii="GHEA Grapalat" w:hAnsi="GHEA Grapalat"/>
          <w:i/>
        </w:rPr>
      </w:pPr>
      <w:r w:rsidRPr="00186B0B">
        <w:rPr>
          <w:rFonts w:ascii="GHEA Grapalat" w:hAnsi="GHEA Grapalat"/>
          <w:i/>
          <w:vertAlign w:val="superscript"/>
        </w:rPr>
        <w:t>16.1</w:t>
      </w:r>
      <w:r w:rsidRPr="00186B0B">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после слова ,,в соответствии с,, дополняется словами ,, градостроительной нормативно-технической и утвержденной проектно-сметной документацией и,,</w:t>
      </w:r>
    </w:p>
  </w:footnote>
  <w:footnote w:id="25">
    <w:p w:rsidR="00B1013B" w:rsidRPr="00B86FB7" w:rsidRDefault="00B1013B" w:rsidP="00E862FA">
      <w:pPr>
        <w:pStyle w:val="FootnoteText"/>
        <w:jc w:val="both"/>
        <w:rPr>
          <w:rFonts w:ascii="GHEA Grapalat" w:hAnsi="GHEA Grapalat"/>
          <w:i/>
          <w:sz w:val="18"/>
          <w:szCs w:val="18"/>
        </w:rPr>
      </w:pPr>
      <w:r w:rsidRPr="00B86FB7">
        <w:rPr>
          <w:rStyle w:val="FootnoteReference"/>
          <w:i/>
          <w:sz w:val="18"/>
          <w:szCs w:val="18"/>
        </w:rPr>
        <w:t>17</w:t>
      </w:r>
      <w:r w:rsidRPr="00B86FB7">
        <w:rPr>
          <w:i/>
          <w:sz w:val="18"/>
          <w:szCs w:val="18"/>
        </w:rPr>
        <w:t xml:space="preserve"> </w:t>
      </w:r>
      <w:r w:rsidRPr="00B86FB7">
        <w:rPr>
          <w:rFonts w:ascii="GHEA Grapalat" w:hAnsi="GHEA Grapalat"/>
          <w:i/>
          <w:sz w:val="18"/>
          <w:szCs w:val="18"/>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rsidR="00B1013B" w:rsidRPr="00B86FB7" w:rsidRDefault="00B1013B" w:rsidP="00F54BB3">
      <w:pPr>
        <w:pStyle w:val="FootnoteText"/>
        <w:jc w:val="both"/>
        <w:rPr>
          <w:rFonts w:ascii="GHEA Grapalat" w:hAnsi="GHEA Grapalat"/>
          <w:i/>
          <w:sz w:val="18"/>
          <w:szCs w:val="18"/>
        </w:rPr>
      </w:pPr>
      <w:r w:rsidRPr="00B86FB7">
        <w:rPr>
          <w:rFonts w:ascii="GHEA Grapalat" w:hAnsi="GHEA Grapalat"/>
          <w:i/>
          <w:sz w:val="18"/>
          <w:szCs w:val="18"/>
          <w:vertAlign w:val="superscript"/>
        </w:rPr>
        <w:t>17.1</w:t>
      </w:r>
      <w:r w:rsidRPr="00B86FB7">
        <w:rPr>
          <w:rFonts w:ascii="GHEA Grapalat" w:hAnsi="GHEA Grapalat"/>
          <w:i/>
          <w:sz w:val="18"/>
          <w:szCs w:val="18"/>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w:t>
      </w:r>
      <w:r w:rsidRPr="00B86FB7">
        <w:rPr>
          <w:rFonts w:ascii="GHEA Grapalat" w:hAnsi="GHEA Grapalat"/>
        </w:rPr>
        <w:t xml:space="preserve"> </w:t>
      </w:r>
      <w:r w:rsidRPr="00B86FB7">
        <w:rPr>
          <w:rFonts w:ascii="GHEA Grapalat" w:hAnsi="GHEA Grapalat"/>
          <w:i/>
          <w:sz w:val="18"/>
          <w:szCs w:val="18"/>
        </w:rPr>
        <w:t>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 "</w:t>
      </w:r>
    </w:p>
    <w:p w:rsidR="00B1013B" w:rsidRPr="00EA7C34" w:rsidRDefault="00B1013B">
      <w:pPr>
        <w:pStyle w:val="FootnoteText"/>
        <w:rPr>
          <w:rFonts w:ascii="Sylfaen" w:hAnsi="Sylfaen"/>
        </w:rPr>
      </w:pPr>
    </w:p>
  </w:footnote>
  <w:footnote w:id="26">
    <w:p w:rsidR="00B1013B" w:rsidRPr="006F5F33" w:rsidRDefault="00B1013B"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7">
    <w:p w:rsidR="00B1013B" w:rsidRPr="006F5F33" w:rsidRDefault="00B1013B" w:rsidP="003B2F27">
      <w:pPr>
        <w:pStyle w:val="FootnoteText"/>
        <w:jc w:val="both"/>
        <w:rPr>
          <w:rFonts w:ascii="GHEA Grapalat" w:hAnsi="GHEA Grapalat"/>
        </w:rPr>
      </w:pPr>
      <w:r>
        <w:rPr>
          <w:rStyle w:val="FootnoteReference"/>
        </w:rPr>
        <w:t>19</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28">
    <w:p w:rsidR="00B1013B" w:rsidRPr="00EB336B" w:rsidRDefault="00B1013B" w:rsidP="00571EEE">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18,1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B1013B" w:rsidRPr="00BD564F" w:rsidRDefault="00B1013B" w:rsidP="003B2F27">
      <w:pPr>
        <w:pStyle w:val="FootnoteText"/>
        <w:rPr>
          <w:rFonts w:asciiTheme="minorHAnsi" w:hAnsiTheme="minorHAnsi"/>
          <w:lang w:val="hy-AM"/>
        </w:rPr>
      </w:pPr>
    </w:p>
    <w:p w:rsidR="00B1013B" w:rsidRPr="00976E3D" w:rsidRDefault="00B1013B" w:rsidP="003B2F27">
      <w:pPr>
        <w:pStyle w:val="FootnoteText"/>
        <w:rPr>
          <w:rFonts w:asciiTheme="minorHAnsi" w:hAnsiTheme="minorHAnsi"/>
          <w:sz w:val="18"/>
          <w:szCs w:val="18"/>
        </w:rPr>
      </w:pPr>
      <w:r w:rsidRPr="00976E3D">
        <w:rPr>
          <w:rStyle w:val="FootnoteReference"/>
          <w:sz w:val="18"/>
          <w:szCs w:val="18"/>
        </w:rPr>
        <w:t>20</w:t>
      </w:r>
      <w:r w:rsidRPr="00976E3D">
        <w:rPr>
          <w:sz w:val="18"/>
          <w:szCs w:val="18"/>
        </w:rPr>
        <w:t xml:space="preserve"> </w:t>
      </w:r>
      <w:r w:rsidRPr="00976E3D">
        <w:rPr>
          <w:rFonts w:ascii="GHEA Grapalat" w:hAnsi="GHEA Grapalat"/>
          <w:i/>
          <w:sz w:val="18"/>
          <w:szCs w:val="18"/>
        </w:rPr>
        <w:t>Абзац исключается, если услуги не являются услугами по ремонту автомобилей, устройств и оборудования</w:t>
      </w:r>
    </w:p>
    <w:p w:rsidR="00B1013B" w:rsidRPr="00576D9C" w:rsidRDefault="00B1013B" w:rsidP="003B2F27">
      <w:pPr>
        <w:pStyle w:val="FootnoteText"/>
        <w:rPr>
          <w:rFonts w:asciiTheme="minorHAnsi" w:hAnsiTheme="minorHAnsi"/>
        </w:rPr>
      </w:pPr>
    </w:p>
  </w:footnote>
  <w:footnote w:id="29">
    <w:p w:rsidR="00B1013B" w:rsidRPr="00615130" w:rsidRDefault="00B1013B"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B1013B" w:rsidRPr="00615130" w:rsidRDefault="00B1013B"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rsidR="00B1013B" w:rsidRPr="00615130" w:rsidRDefault="00B1013B" w:rsidP="003B2F27">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rsidR="00B1013B" w:rsidRPr="006F5F33" w:rsidRDefault="00B1013B" w:rsidP="003B2F27">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B1013B" w:rsidRPr="00552B23" w:rsidTr="00B1013B">
        <w:tc>
          <w:tcPr>
            <w:tcW w:w="2631" w:type="dxa"/>
          </w:tcPr>
          <w:p w:rsidR="00B1013B" w:rsidRPr="00552B23" w:rsidRDefault="00B1013B" w:rsidP="00B1013B">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rsidR="00B1013B" w:rsidRPr="00710CEC" w:rsidRDefault="00B1013B" w:rsidP="00B1013B">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rsidR="00B1013B" w:rsidRPr="00710CEC" w:rsidRDefault="00B1013B" w:rsidP="00B1013B">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B1013B" w:rsidRPr="00552B23" w:rsidTr="00B1013B">
        <w:tc>
          <w:tcPr>
            <w:tcW w:w="2631" w:type="dxa"/>
          </w:tcPr>
          <w:p w:rsidR="00B1013B" w:rsidRPr="00552B23" w:rsidRDefault="00B1013B" w:rsidP="00B1013B">
            <w:pPr>
              <w:pStyle w:val="NormalWeb"/>
              <w:spacing w:before="0" w:beforeAutospacing="0" w:after="0" w:afterAutospacing="0" w:line="360" w:lineRule="auto"/>
              <w:jc w:val="center"/>
              <w:rPr>
                <w:rFonts w:ascii="GHEA Grapalat" w:hAnsi="GHEA Grapalat"/>
                <w:i/>
                <w:sz w:val="16"/>
              </w:rPr>
            </w:pPr>
          </w:p>
        </w:tc>
        <w:tc>
          <w:tcPr>
            <w:tcW w:w="2631" w:type="dxa"/>
          </w:tcPr>
          <w:p w:rsidR="00B1013B" w:rsidRPr="00552B23" w:rsidRDefault="00B1013B" w:rsidP="00B1013B">
            <w:pPr>
              <w:pStyle w:val="NormalWeb"/>
              <w:spacing w:before="0" w:beforeAutospacing="0" w:after="0" w:afterAutospacing="0" w:line="360" w:lineRule="auto"/>
              <w:jc w:val="center"/>
              <w:rPr>
                <w:rFonts w:ascii="GHEA Grapalat" w:hAnsi="GHEA Grapalat"/>
                <w:i/>
                <w:sz w:val="16"/>
              </w:rPr>
            </w:pPr>
          </w:p>
        </w:tc>
        <w:tc>
          <w:tcPr>
            <w:tcW w:w="2632" w:type="dxa"/>
          </w:tcPr>
          <w:p w:rsidR="00B1013B" w:rsidRPr="00552B23" w:rsidRDefault="00B1013B" w:rsidP="00B1013B">
            <w:pPr>
              <w:pStyle w:val="NormalWeb"/>
              <w:spacing w:before="0" w:beforeAutospacing="0" w:after="0" w:afterAutospacing="0" w:line="360" w:lineRule="auto"/>
              <w:jc w:val="center"/>
              <w:rPr>
                <w:rFonts w:ascii="GHEA Grapalat" w:hAnsi="GHEA Grapalat"/>
                <w:i/>
                <w:sz w:val="16"/>
              </w:rPr>
            </w:pPr>
          </w:p>
        </w:tc>
      </w:tr>
      <w:tr w:rsidR="00B1013B" w:rsidRPr="00552B23" w:rsidTr="00B1013B">
        <w:tc>
          <w:tcPr>
            <w:tcW w:w="2631" w:type="dxa"/>
          </w:tcPr>
          <w:p w:rsidR="00B1013B" w:rsidRPr="00552B23" w:rsidRDefault="00B1013B" w:rsidP="00B1013B">
            <w:pPr>
              <w:pStyle w:val="NormalWeb"/>
              <w:spacing w:before="0" w:beforeAutospacing="0" w:after="0" w:afterAutospacing="0" w:line="360" w:lineRule="auto"/>
              <w:jc w:val="center"/>
              <w:rPr>
                <w:rFonts w:ascii="GHEA Grapalat" w:hAnsi="GHEA Grapalat"/>
                <w:i/>
                <w:sz w:val="16"/>
              </w:rPr>
            </w:pPr>
          </w:p>
        </w:tc>
        <w:tc>
          <w:tcPr>
            <w:tcW w:w="2631" w:type="dxa"/>
          </w:tcPr>
          <w:p w:rsidR="00B1013B" w:rsidRPr="00552B23" w:rsidRDefault="00B1013B" w:rsidP="00B1013B">
            <w:pPr>
              <w:pStyle w:val="NormalWeb"/>
              <w:spacing w:before="0" w:beforeAutospacing="0" w:after="0" w:afterAutospacing="0" w:line="360" w:lineRule="auto"/>
              <w:jc w:val="center"/>
              <w:rPr>
                <w:rFonts w:ascii="GHEA Grapalat" w:hAnsi="GHEA Grapalat"/>
                <w:i/>
                <w:sz w:val="16"/>
              </w:rPr>
            </w:pPr>
          </w:p>
        </w:tc>
        <w:tc>
          <w:tcPr>
            <w:tcW w:w="2632" w:type="dxa"/>
          </w:tcPr>
          <w:p w:rsidR="00B1013B" w:rsidRPr="00552B23" w:rsidRDefault="00B1013B" w:rsidP="00B1013B">
            <w:pPr>
              <w:pStyle w:val="NormalWeb"/>
              <w:spacing w:before="0" w:beforeAutospacing="0" w:after="0" w:afterAutospacing="0" w:line="360" w:lineRule="auto"/>
              <w:jc w:val="center"/>
              <w:rPr>
                <w:rFonts w:ascii="GHEA Grapalat" w:hAnsi="GHEA Grapalat"/>
                <w:i/>
                <w:sz w:val="16"/>
              </w:rPr>
            </w:pPr>
          </w:p>
        </w:tc>
      </w:tr>
      <w:tr w:rsidR="00B1013B" w:rsidRPr="00552B23" w:rsidTr="00B1013B">
        <w:tc>
          <w:tcPr>
            <w:tcW w:w="2631" w:type="dxa"/>
          </w:tcPr>
          <w:p w:rsidR="00B1013B" w:rsidRPr="00552B23" w:rsidRDefault="00B1013B" w:rsidP="00B1013B">
            <w:pPr>
              <w:pStyle w:val="NormalWeb"/>
              <w:spacing w:before="0" w:beforeAutospacing="0" w:after="0" w:afterAutospacing="0" w:line="360" w:lineRule="auto"/>
              <w:jc w:val="center"/>
              <w:rPr>
                <w:rFonts w:ascii="GHEA Grapalat" w:hAnsi="GHEA Grapalat"/>
                <w:i/>
                <w:sz w:val="16"/>
              </w:rPr>
            </w:pPr>
          </w:p>
        </w:tc>
        <w:tc>
          <w:tcPr>
            <w:tcW w:w="2631" w:type="dxa"/>
          </w:tcPr>
          <w:p w:rsidR="00B1013B" w:rsidRPr="00552B23" w:rsidRDefault="00B1013B" w:rsidP="00B1013B">
            <w:pPr>
              <w:pStyle w:val="NormalWeb"/>
              <w:spacing w:before="0" w:beforeAutospacing="0" w:after="0" w:afterAutospacing="0" w:line="360" w:lineRule="auto"/>
              <w:jc w:val="center"/>
              <w:rPr>
                <w:rFonts w:ascii="GHEA Grapalat" w:hAnsi="GHEA Grapalat"/>
                <w:i/>
                <w:sz w:val="16"/>
              </w:rPr>
            </w:pPr>
          </w:p>
        </w:tc>
        <w:tc>
          <w:tcPr>
            <w:tcW w:w="2632" w:type="dxa"/>
          </w:tcPr>
          <w:p w:rsidR="00B1013B" w:rsidRPr="00552B23" w:rsidRDefault="00B1013B" w:rsidP="00B1013B">
            <w:pPr>
              <w:pStyle w:val="NormalWeb"/>
              <w:spacing w:before="0" w:beforeAutospacing="0" w:after="0" w:afterAutospacing="0" w:line="360" w:lineRule="auto"/>
              <w:jc w:val="center"/>
              <w:rPr>
                <w:rFonts w:ascii="GHEA Grapalat" w:hAnsi="GHEA Grapalat"/>
                <w:i/>
                <w:sz w:val="16"/>
              </w:rPr>
            </w:pPr>
          </w:p>
        </w:tc>
      </w:tr>
      <w:tr w:rsidR="00B1013B" w:rsidRPr="00552B23" w:rsidTr="00B1013B">
        <w:tc>
          <w:tcPr>
            <w:tcW w:w="2631" w:type="dxa"/>
          </w:tcPr>
          <w:p w:rsidR="00B1013B" w:rsidRPr="00552B23" w:rsidRDefault="00B1013B" w:rsidP="00B1013B">
            <w:pPr>
              <w:pStyle w:val="NormalWeb"/>
              <w:spacing w:before="0" w:beforeAutospacing="0" w:after="0" w:afterAutospacing="0" w:line="360" w:lineRule="auto"/>
              <w:jc w:val="center"/>
              <w:rPr>
                <w:rFonts w:ascii="GHEA Grapalat" w:hAnsi="GHEA Grapalat"/>
                <w:i/>
                <w:sz w:val="16"/>
              </w:rPr>
            </w:pPr>
          </w:p>
        </w:tc>
        <w:tc>
          <w:tcPr>
            <w:tcW w:w="2631" w:type="dxa"/>
          </w:tcPr>
          <w:p w:rsidR="00B1013B" w:rsidRPr="00552B23" w:rsidRDefault="00B1013B" w:rsidP="00B1013B">
            <w:pPr>
              <w:pStyle w:val="NormalWeb"/>
              <w:spacing w:before="0" w:beforeAutospacing="0" w:after="0" w:afterAutospacing="0" w:line="360" w:lineRule="auto"/>
              <w:jc w:val="center"/>
              <w:rPr>
                <w:rFonts w:ascii="GHEA Grapalat" w:hAnsi="GHEA Grapalat"/>
                <w:i/>
                <w:sz w:val="16"/>
              </w:rPr>
            </w:pPr>
          </w:p>
        </w:tc>
        <w:tc>
          <w:tcPr>
            <w:tcW w:w="2632" w:type="dxa"/>
          </w:tcPr>
          <w:p w:rsidR="00B1013B" w:rsidRPr="00552B23" w:rsidRDefault="00B1013B" w:rsidP="00B1013B">
            <w:pPr>
              <w:pStyle w:val="NormalWeb"/>
              <w:spacing w:before="0" w:beforeAutospacing="0" w:after="0" w:afterAutospacing="0" w:line="360" w:lineRule="auto"/>
              <w:jc w:val="center"/>
              <w:rPr>
                <w:rFonts w:ascii="GHEA Grapalat" w:hAnsi="GHEA Grapalat"/>
                <w:i/>
                <w:sz w:val="16"/>
              </w:rPr>
            </w:pPr>
          </w:p>
        </w:tc>
      </w:tr>
    </w:tbl>
    <w:p w:rsidR="00B1013B" w:rsidRPr="00615130" w:rsidRDefault="00B1013B" w:rsidP="003B2F27">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rsidR="00B1013B" w:rsidRPr="00576D9C" w:rsidRDefault="00B1013B" w:rsidP="003B2F27">
      <w:pPr>
        <w:pStyle w:val="FootnoteText"/>
        <w:jc w:val="both"/>
        <w:rPr>
          <w:rFonts w:ascii="GHEA Grapalat" w:hAnsi="GHEA Grapalat"/>
          <w:lang w:val="hy-AM"/>
        </w:rPr>
      </w:pPr>
    </w:p>
  </w:footnote>
  <w:footnote w:id="30">
    <w:p w:rsidR="00B1013B" w:rsidRPr="006F5F33" w:rsidRDefault="00B1013B" w:rsidP="003B2F27">
      <w:pPr>
        <w:pStyle w:val="FootnoteText"/>
        <w:jc w:val="both"/>
        <w:rPr>
          <w:rFonts w:ascii="GHEA Grapalat" w:hAnsi="GHEA Grapalat"/>
        </w:rPr>
      </w:pPr>
      <w:r>
        <w:rPr>
          <w:rStyle w:val="FootnoteReference"/>
        </w:rPr>
        <w:t>22</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1">
    <w:p w:rsidR="00B1013B" w:rsidRPr="006F5F33" w:rsidRDefault="00B1013B"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2">
    <w:p w:rsidR="00B1013B" w:rsidRPr="006F5F33" w:rsidRDefault="00B1013B"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33">
    <w:p w:rsidR="00B1013B" w:rsidRPr="006F5F33" w:rsidRDefault="00B1013B" w:rsidP="003B2F27">
      <w:pPr>
        <w:pStyle w:val="FootnoteText"/>
        <w:jc w:val="both"/>
        <w:rPr>
          <w:rFonts w:ascii="GHEA Grapalat" w:hAnsi="GHEA Grapalat"/>
        </w:rPr>
      </w:pPr>
      <w:r>
        <w:rPr>
          <w:rStyle w:val="FootnoteReference"/>
        </w:rPr>
        <w:t>25</w:t>
      </w:r>
      <w:r w:rsidRPr="006F5F33">
        <w:rPr>
          <w:rFonts w:ascii="GHEA Grapalat" w:hAnsi="GHEA Grapalat"/>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 xml:space="preserve">закупках", и цена Договора не превышает </w:t>
      </w:r>
      <w:r>
        <w:rPr>
          <w:rFonts w:ascii="GHEA Grapalat" w:hAnsi="GHEA Grapalat"/>
          <w:i/>
        </w:rPr>
        <w:t>двадцатипя</w:t>
      </w:r>
      <w:r w:rsidRPr="006F5F33">
        <w:rPr>
          <w:rFonts w:ascii="GHEA Grapalat" w:hAnsi="GHEA Grapalat"/>
          <w:i/>
        </w:rPr>
        <w:t xml:space="preserve">тикратный размер базовой единицы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5-ое</w:t>
      </w:r>
      <w:r w:rsidRPr="006F5F33">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B1013B" w:rsidRPr="009E00B3" w:rsidRDefault="00B1013B" w:rsidP="00310CF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B1013B" w:rsidRPr="006F225E" w:rsidRDefault="00B1013B" w:rsidP="006F225E">
      <w:pPr>
        <w:pStyle w:val="FootnoteText"/>
        <w:jc w:val="both"/>
        <w:rPr>
          <w:rFonts w:ascii="GHEA Grapalat" w:hAnsi="GHEA Grapalat"/>
          <w:i/>
          <w:lang w:eastAsia="en-US"/>
        </w:rPr>
      </w:pPr>
      <w:r w:rsidRPr="009E00B3">
        <w:rPr>
          <w:rFonts w:ascii="GHEA Grapalat" w:hAnsi="GHEA Grapalat"/>
          <w:i/>
          <w:lang w:eastAsia="en-US"/>
        </w:rPr>
        <w:tab/>
      </w:r>
    </w:p>
  </w:footnote>
  <w:footnote w:id="34">
    <w:p w:rsidR="00B1013B" w:rsidRPr="00E40AC8" w:rsidRDefault="00B1013B" w:rsidP="003B2F27">
      <w:pPr>
        <w:pStyle w:val="FootnoteText"/>
        <w:jc w:val="both"/>
      </w:pPr>
    </w:p>
  </w:footnote>
  <w:footnote w:id="35">
    <w:p w:rsidR="00B1013B" w:rsidRPr="00E40AC8" w:rsidRDefault="00B1013B" w:rsidP="003B2F27">
      <w:pPr>
        <w:pStyle w:val="FootnoteText"/>
        <w:jc w:val="both"/>
      </w:pPr>
    </w:p>
  </w:footnote>
  <w:footnote w:id="36">
    <w:p w:rsidR="00B1013B" w:rsidRPr="00CA2754" w:rsidRDefault="00B1013B"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B1013B" w:rsidRPr="00CA2754" w:rsidRDefault="00B1013B" w:rsidP="003B2F27">
      <w:pPr>
        <w:pStyle w:val="FootnoteText"/>
        <w:jc w:val="both"/>
        <w:rPr>
          <w:sz w:val="2"/>
          <w:szCs w:val="2"/>
        </w:rPr>
      </w:pPr>
    </w:p>
  </w:footnote>
  <w:footnote w:id="37">
    <w:p w:rsidR="00B1013B" w:rsidRPr="00CA2754" w:rsidRDefault="00B1013B"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31"/>
  </w:num>
  <w:num w:numId="13">
    <w:abstractNumId w:val="27"/>
  </w:num>
  <w:num w:numId="14">
    <w:abstractNumId w:val="13"/>
  </w:num>
  <w:num w:numId="15">
    <w:abstractNumId w:val="29"/>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2"/>
  </w:num>
  <w:num w:numId="26">
    <w:abstractNumId w:val="4"/>
  </w:num>
  <w:num w:numId="27">
    <w:abstractNumId w:val="3"/>
  </w:num>
  <w:num w:numId="28">
    <w:abstractNumId w:val="0"/>
  </w:num>
  <w:num w:numId="29">
    <w:abstractNumId w:val="9"/>
  </w:num>
  <w:num w:numId="30">
    <w:abstractNumId w:val="26"/>
  </w:num>
  <w:num w:numId="31">
    <w:abstractNumId w:val="23"/>
  </w:num>
  <w:num w:numId="32">
    <w:abstractNumId w:val="22"/>
  </w:num>
  <w:num w:numId="33">
    <w:abstractNumId w:val="30"/>
  </w:num>
  <w:num w:numId="34">
    <w:abstractNumId w:val="25"/>
  </w:num>
  <w:num w:numId="35">
    <w:abstractNumId w:val="2"/>
  </w:num>
  <w:num w:numId="36">
    <w:abstractNumId w:val="11"/>
  </w:num>
  <w:num w:numId="37">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doNotDisplayPageBoundaries/>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207"/>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A00"/>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56E7"/>
    <w:rsid w:val="000B6189"/>
    <w:rsid w:val="000B6A70"/>
    <w:rsid w:val="000B700B"/>
    <w:rsid w:val="000B751B"/>
    <w:rsid w:val="000B7641"/>
    <w:rsid w:val="000B7C54"/>
    <w:rsid w:val="000C062F"/>
    <w:rsid w:val="000C0A9D"/>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CB2"/>
    <w:rsid w:val="00144E38"/>
    <w:rsid w:val="00144F73"/>
    <w:rsid w:val="001458D6"/>
    <w:rsid w:val="00145CC3"/>
    <w:rsid w:val="00145EEE"/>
    <w:rsid w:val="00146685"/>
    <w:rsid w:val="00146FC5"/>
    <w:rsid w:val="00147CD0"/>
    <w:rsid w:val="00147F14"/>
    <w:rsid w:val="00147FD7"/>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41EC"/>
    <w:rsid w:val="001B45A9"/>
    <w:rsid w:val="001B478E"/>
    <w:rsid w:val="001B4CFF"/>
    <w:rsid w:val="001B5DD1"/>
    <w:rsid w:val="001B6807"/>
    <w:rsid w:val="001B6FCF"/>
    <w:rsid w:val="001C07C6"/>
    <w:rsid w:val="001C0849"/>
    <w:rsid w:val="001C1570"/>
    <w:rsid w:val="001C27A8"/>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B12"/>
    <w:rsid w:val="00230C8F"/>
    <w:rsid w:val="00232FE2"/>
    <w:rsid w:val="00233B5F"/>
    <w:rsid w:val="00233BB7"/>
    <w:rsid w:val="0023433D"/>
    <w:rsid w:val="00234B8B"/>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F3"/>
    <w:rsid w:val="00310E9A"/>
    <w:rsid w:val="00310ED2"/>
    <w:rsid w:val="00311076"/>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A31"/>
    <w:rsid w:val="003A145D"/>
    <w:rsid w:val="003A1A43"/>
    <w:rsid w:val="003A1EBB"/>
    <w:rsid w:val="003A2BE0"/>
    <w:rsid w:val="003A2D11"/>
    <w:rsid w:val="003A337D"/>
    <w:rsid w:val="003A39AC"/>
    <w:rsid w:val="003A5049"/>
    <w:rsid w:val="003A5533"/>
    <w:rsid w:val="003A62A4"/>
    <w:rsid w:val="003A645E"/>
    <w:rsid w:val="003A6791"/>
    <w:rsid w:val="003A734A"/>
    <w:rsid w:val="003A7B6D"/>
    <w:rsid w:val="003B0D6E"/>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7802"/>
    <w:rsid w:val="003F0293"/>
    <w:rsid w:val="003F1048"/>
    <w:rsid w:val="003F12F8"/>
    <w:rsid w:val="003F1EEA"/>
    <w:rsid w:val="003F208A"/>
    <w:rsid w:val="003F264A"/>
    <w:rsid w:val="003F28E4"/>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808"/>
    <w:rsid w:val="00447B76"/>
    <w:rsid w:val="00447FFD"/>
    <w:rsid w:val="004504F0"/>
    <w:rsid w:val="00450C30"/>
    <w:rsid w:val="004521BB"/>
    <w:rsid w:val="00452896"/>
    <w:rsid w:val="00452C47"/>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E62"/>
    <w:rsid w:val="005500CE"/>
    <w:rsid w:val="00550A62"/>
    <w:rsid w:val="00551887"/>
    <w:rsid w:val="005525A4"/>
    <w:rsid w:val="00552934"/>
    <w:rsid w:val="00552D6E"/>
    <w:rsid w:val="005537E1"/>
    <w:rsid w:val="005537F6"/>
    <w:rsid w:val="00553DFD"/>
    <w:rsid w:val="005544AC"/>
    <w:rsid w:val="00554D44"/>
    <w:rsid w:val="0055623A"/>
    <w:rsid w:val="00556285"/>
    <w:rsid w:val="005563D9"/>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A59"/>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81A"/>
    <w:rsid w:val="005F590C"/>
    <w:rsid w:val="005F640A"/>
    <w:rsid w:val="005F68FA"/>
    <w:rsid w:val="005F68FC"/>
    <w:rsid w:val="005F696C"/>
    <w:rsid w:val="005F7C1D"/>
    <w:rsid w:val="00603EFC"/>
    <w:rsid w:val="006042F8"/>
    <w:rsid w:val="00604D2E"/>
    <w:rsid w:val="0060526C"/>
    <w:rsid w:val="00606328"/>
    <w:rsid w:val="0060652B"/>
    <w:rsid w:val="00606B84"/>
    <w:rsid w:val="00607120"/>
    <w:rsid w:val="00607407"/>
    <w:rsid w:val="00607F7B"/>
    <w:rsid w:val="00611884"/>
    <w:rsid w:val="00611998"/>
    <w:rsid w:val="006132ED"/>
    <w:rsid w:val="00613836"/>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389F"/>
    <w:rsid w:val="00673BD3"/>
    <w:rsid w:val="00673D0A"/>
    <w:rsid w:val="00675436"/>
    <w:rsid w:val="00675740"/>
    <w:rsid w:val="0067579A"/>
    <w:rsid w:val="00675CA2"/>
    <w:rsid w:val="00675E0D"/>
    <w:rsid w:val="00676178"/>
    <w:rsid w:val="00677658"/>
    <w:rsid w:val="00681F45"/>
    <w:rsid w:val="00682931"/>
    <w:rsid w:val="00682E8D"/>
    <w:rsid w:val="00685962"/>
    <w:rsid w:val="00685A30"/>
    <w:rsid w:val="00685C48"/>
    <w:rsid w:val="00686472"/>
    <w:rsid w:val="0068697B"/>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274E"/>
    <w:rsid w:val="007C2C7E"/>
    <w:rsid w:val="007C2C8F"/>
    <w:rsid w:val="007C2EE2"/>
    <w:rsid w:val="007C376F"/>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A92"/>
    <w:rsid w:val="007D3E45"/>
    <w:rsid w:val="007D4017"/>
    <w:rsid w:val="007D4470"/>
    <w:rsid w:val="007D4E09"/>
    <w:rsid w:val="007D716A"/>
    <w:rsid w:val="007D7707"/>
    <w:rsid w:val="007E009D"/>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DA1"/>
    <w:rsid w:val="00863E4D"/>
    <w:rsid w:val="00864147"/>
    <w:rsid w:val="0086443A"/>
    <w:rsid w:val="00865E9B"/>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2767"/>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F32"/>
    <w:rsid w:val="009A73D5"/>
    <w:rsid w:val="009A796C"/>
    <w:rsid w:val="009B0273"/>
    <w:rsid w:val="009B0824"/>
    <w:rsid w:val="009B0DA1"/>
    <w:rsid w:val="009B127B"/>
    <w:rsid w:val="009B13C3"/>
    <w:rsid w:val="009B189F"/>
    <w:rsid w:val="009B18AF"/>
    <w:rsid w:val="009B2DA9"/>
    <w:rsid w:val="009B3CA3"/>
    <w:rsid w:val="009B5889"/>
    <w:rsid w:val="009B58F7"/>
    <w:rsid w:val="009B5ED1"/>
    <w:rsid w:val="009B6191"/>
    <w:rsid w:val="009B6D58"/>
    <w:rsid w:val="009B7A85"/>
    <w:rsid w:val="009C0ABA"/>
    <w:rsid w:val="009C0E6B"/>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0C6E"/>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72D8"/>
    <w:rsid w:val="00A60D60"/>
    <w:rsid w:val="00A61383"/>
    <w:rsid w:val="00A61746"/>
    <w:rsid w:val="00A619F2"/>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1606"/>
    <w:rsid w:val="00AE224E"/>
    <w:rsid w:val="00AE26C8"/>
    <w:rsid w:val="00AE2A87"/>
    <w:rsid w:val="00AE3822"/>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61677"/>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409"/>
    <w:rsid w:val="00C07F24"/>
    <w:rsid w:val="00C122A6"/>
    <w:rsid w:val="00C132F1"/>
    <w:rsid w:val="00C13B79"/>
    <w:rsid w:val="00C14561"/>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512"/>
    <w:rsid w:val="00C527F9"/>
    <w:rsid w:val="00C53663"/>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4EF"/>
    <w:rsid w:val="00DE26DA"/>
    <w:rsid w:val="00DE26E4"/>
    <w:rsid w:val="00DE3538"/>
    <w:rsid w:val="00DE3C28"/>
    <w:rsid w:val="00DE4A78"/>
    <w:rsid w:val="00DE5B89"/>
    <w:rsid w:val="00DE65EA"/>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6993"/>
    <w:rsid w:val="00F97093"/>
    <w:rsid w:val="00F9791A"/>
    <w:rsid w:val="00F97D3E"/>
    <w:rsid w:val="00FA0212"/>
    <w:rsid w:val="00FA0498"/>
    <w:rsid w:val="00FA0E41"/>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EB8"/>
    <w:rsid w:val="00FE449E"/>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C3BDAF-A910-4DD0-8507-D316DD726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24342</Words>
  <Characters>138755</Characters>
  <Application>Microsoft Office Word</Application>
  <DocSecurity>0</DocSecurity>
  <Lines>1156</Lines>
  <Paragraphs>325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162772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user04</cp:lastModifiedBy>
  <cp:revision>5</cp:revision>
  <cp:lastPrinted>2018-02-16T07:12:00Z</cp:lastPrinted>
  <dcterms:created xsi:type="dcterms:W3CDTF">2023-05-02T23:30:00Z</dcterms:created>
  <dcterms:modified xsi:type="dcterms:W3CDTF">2023-05-02T23:52:00Z</dcterms:modified>
</cp:coreProperties>
</file>