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62A46B3" w:rsidR="00642EFE" w:rsidRPr="00064ADD" w:rsidRDefault="00123664"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1466755D" w14:textId="77777777" w:rsidR="00923565" w:rsidRPr="00064ADD" w:rsidRDefault="00923565" w:rsidP="00923565">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Հայտարարության սույն տեքստը հաստատված է գնահատող հանձնաժողովի</w:t>
      </w:r>
    </w:p>
    <w:p w14:paraId="39B13425" w14:textId="0311C17E" w:rsidR="00923565" w:rsidRPr="00064ADD" w:rsidRDefault="0006114C" w:rsidP="00923565">
      <w:pPr>
        <w:pStyle w:val="a3"/>
        <w:spacing w:line="240" w:lineRule="auto"/>
        <w:jc w:val="center"/>
        <w:rPr>
          <w:rFonts w:ascii="GHEA Grapalat" w:hAnsi="GHEA Grapalat"/>
          <w:i w:val="0"/>
          <w:lang w:val="af-ZA"/>
        </w:rPr>
      </w:pPr>
      <w:r>
        <w:rPr>
          <w:rFonts w:ascii="GHEA Grapalat" w:hAnsi="GHEA Grapalat"/>
          <w:i w:val="0"/>
          <w:lang w:val="af-ZA"/>
        </w:rPr>
        <w:t>202</w:t>
      </w:r>
      <w:r>
        <w:rPr>
          <w:rFonts w:ascii="GHEA Grapalat" w:hAnsi="GHEA Grapalat"/>
          <w:i w:val="0"/>
          <w:lang w:val="hy-AM"/>
        </w:rPr>
        <w:t>6</w:t>
      </w:r>
      <w:r w:rsidR="00923565" w:rsidRPr="00064ADD">
        <w:rPr>
          <w:rFonts w:ascii="GHEA Grapalat" w:hAnsi="GHEA Grapalat"/>
          <w:i w:val="0"/>
          <w:lang w:val="af-ZA"/>
        </w:rPr>
        <w:t xml:space="preserve">   թվականի </w:t>
      </w:r>
      <w:r>
        <w:rPr>
          <w:rFonts w:ascii="GHEA Grapalat" w:hAnsi="GHEA Grapalat"/>
          <w:i w:val="0"/>
          <w:lang w:val="hy-AM"/>
        </w:rPr>
        <w:t>մարտի</w:t>
      </w:r>
      <w:r>
        <w:rPr>
          <w:rFonts w:ascii="GHEA Grapalat" w:hAnsi="GHEA Grapalat"/>
          <w:i w:val="0"/>
          <w:lang w:val="af-ZA"/>
        </w:rPr>
        <w:t xml:space="preserve"> 2</w:t>
      </w:r>
      <w:r w:rsidR="00923565">
        <w:rPr>
          <w:rFonts w:ascii="GHEA Grapalat" w:hAnsi="GHEA Grapalat"/>
          <w:i w:val="0"/>
          <w:lang w:val="af-ZA"/>
        </w:rPr>
        <w:t>-ի № 1</w:t>
      </w:r>
      <w:r w:rsidR="00163C64">
        <w:rPr>
          <w:rFonts w:ascii="GHEA Grapalat" w:hAnsi="GHEA Grapalat"/>
          <w:i w:val="0"/>
          <w:lang w:val="af-ZA"/>
        </w:rPr>
        <w:t xml:space="preserve"> որոշմամբ</w:t>
      </w:r>
    </w:p>
    <w:p w14:paraId="5E2A5498" w14:textId="77777777" w:rsidR="00923565" w:rsidRPr="00064ADD" w:rsidRDefault="00923565" w:rsidP="00923565">
      <w:pPr>
        <w:pStyle w:val="a3"/>
        <w:spacing w:line="240" w:lineRule="auto"/>
        <w:jc w:val="center"/>
        <w:rPr>
          <w:rFonts w:ascii="GHEA Grapalat" w:hAnsi="GHEA Grapalat"/>
          <w:i w:val="0"/>
          <w:lang w:val="af-ZA"/>
        </w:rPr>
      </w:pPr>
    </w:p>
    <w:p w14:paraId="3F6958CE" w14:textId="0FB8139B" w:rsidR="00537455" w:rsidRDefault="00923565" w:rsidP="00923565">
      <w:pPr>
        <w:pStyle w:val="a3"/>
        <w:spacing w:line="240" w:lineRule="auto"/>
        <w:jc w:val="center"/>
        <w:rPr>
          <w:rFonts w:ascii="GHEA Grapalat" w:hAnsi="GHEA Grapalat"/>
          <w:i w:val="0"/>
          <w:u w:val="single"/>
          <w:lang w:val="af-ZA"/>
        </w:rPr>
      </w:pPr>
      <w:r w:rsidRPr="00064ADD">
        <w:rPr>
          <w:rFonts w:ascii="GHEA Grapalat" w:hAnsi="GHEA Grapalat"/>
          <w:i w:val="0"/>
          <w:lang w:val="af-ZA"/>
        </w:rPr>
        <w:t xml:space="preserve">Ընթացակարգի ծածկագիրը` </w:t>
      </w:r>
      <w:r>
        <w:rPr>
          <w:rFonts w:ascii="GHEA Grapalat" w:hAnsi="GHEA Grapalat"/>
          <w:i w:val="0"/>
          <w:lang w:val="af-ZA"/>
        </w:rPr>
        <w:t xml:space="preserve"> </w:t>
      </w:r>
      <w:r w:rsidR="00AC03D5" w:rsidRPr="00AC03D5">
        <w:rPr>
          <w:rFonts w:ascii="GHEA Grapalat" w:hAnsi="GHEA Grapalat"/>
          <w:i w:val="0"/>
          <w:lang w:val="af-ZA"/>
        </w:rPr>
        <w:t>ԿՄԳԿՏ-ԳՀԾՁԲ-26/15</w:t>
      </w:r>
    </w:p>
    <w:p w14:paraId="73A6D218" w14:textId="4780B6F8" w:rsidR="0091042F" w:rsidRPr="00064ADD" w:rsidRDefault="009F18D0" w:rsidP="00923565">
      <w:pPr>
        <w:pStyle w:val="a3"/>
        <w:spacing w:line="240" w:lineRule="auto"/>
        <w:jc w:val="center"/>
        <w:rPr>
          <w:rFonts w:ascii="GHEA Grapalat" w:hAnsi="GHEA Grapalat"/>
          <w:i w:val="0"/>
          <w:lang w:val="af-ZA"/>
        </w:rPr>
      </w:pPr>
      <w:r w:rsidRPr="00064ADD">
        <w:rPr>
          <w:rFonts w:ascii="GHEA Grapalat" w:hAnsi="GHEA Grapalat"/>
          <w:i w:val="0"/>
          <w:u w:val="single"/>
          <w:lang w:val="af-ZA"/>
        </w:rPr>
        <w:t xml:space="preserve"> </w:t>
      </w:r>
    </w:p>
    <w:p w14:paraId="6ED41B5A" w14:textId="21F62B2A" w:rsidR="00923565" w:rsidRPr="00A71D81" w:rsidRDefault="00923565" w:rsidP="0092356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af-ZA"/>
        </w:rPr>
        <w:t xml:space="preserve">ՀՀ </w:t>
      </w:r>
      <w:r w:rsidR="0013142D">
        <w:rPr>
          <w:rFonts w:ascii="GHEA Grapalat" w:hAnsi="GHEA Grapalat"/>
          <w:i w:val="0"/>
          <w:lang w:val="af-ZA"/>
        </w:rPr>
        <w:t>Կոտայք</w:t>
      </w:r>
      <w:r>
        <w:rPr>
          <w:rFonts w:ascii="GHEA Grapalat" w:hAnsi="GHEA Grapalat"/>
          <w:i w:val="0"/>
          <w:lang w:val="af-ZA"/>
        </w:rPr>
        <w:t>ի մարզի</w:t>
      </w:r>
      <w:r w:rsidR="00B324F3">
        <w:rPr>
          <w:rFonts w:ascii="GHEA Grapalat" w:hAnsi="GHEA Grapalat"/>
          <w:i w:val="0"/>
          <w:lang w:val="af-ZA"/>
        </w:rPr>
        <w:t xml:space="preserve"> «</w:t>
      </w:r>
      <w:r w:rsidR="0013142D">
        <w:rPr>
          <w:rFonts w:ascii="GHEA Grapalat" w:hAnsi="GHEA Grapalat"/>
          <w:i w:val="0"/>
          <w:lang w:val="af-ZA"/>
        </w:rPr>
        <w:t>Գառնիի կոմունալ տնտեսություն» ՀՈԱԿ-ը</w:t>
      </w:r>
      <w:r w:rsidRPr="00A71D81">
        <w:rPr>
          <w:rFonts w:ascii="GHEA Grapalat" w:hAnsi="GHEA Grapalat"/>
          <w:i w:val="0"/>
          <w:lang w:val="af-ZA"/>
        </w:rPr>
        <w:t>, որը գտնվում է</w:t>
      </w:r>
      <w:r>
        <w:rPr>
          <w:rFonts w:ascii="GHEA Grapalat" w:hAnsi="GHEA Grapalat"/>
          <w:i w:val="0"/>
          <w:lang w:val="af-ZA"/>
        </w:rPr>
        <w:t xml:space="preserve"> </w:t>
      </w:r>
      <w:r w:rsidRPr="004F20B2">
        <w:rPr>
          <w:rFonts w:ascii="GHEA Grapalat" w:hAnsi="GHEA Grapalat"/>
          <w:i w:val="0"/>
          <w:lang w:val="af-ZA"/>
        </w:rPr>
        <w:t xml:space="preserve">ՀՀ </w:t>
      </w:r>
      <w:r w:rsidR="0013142D">
        <w:rPr>
          <w:rFonts w:ascii="GHEA Grapalat" w:hAnsi="GHEA Grapalat"/>
          <w:i w:val="0"/>
          <w:lang w:val="af-ZA"/>
        </w:rPr>
        <w:t>Կոտայք</w:t>
      </w:r>
      <w:r w:rsidRPr="004F20B2">
        <w:rPr>
          <w:rFonts w:ascii="GHEA Grapalat" w:hAnsi="GHEA Grapalat"/>
          <w:i w:val="0"/>
          <w:lang w:val="af-ZA"/>
        </w:rPr>
        <w:t xml:space="preserve">ի մարզ, </w:t>
      </w:r>
      <w:r w:rsidR="0013142D">
        <w:rPr>
          <w:rFonts w:ascii="GHEA Grapalat" w:hAnsi="GHEA Grapalat"/>
          <w:i w:val="0"/>
          <w:lang w:val="af-ZA"/>
        </w:rPr>
        <w:t>գ. Գառնի Շահումյան 4</w:t>
      </w:r>
      <w:r w:rsidRPr="00A71D81">
        <w:rPr>
          <w:rFonts w:ascii="GHEA Grapalat" w:hAnsi="GHEA Grapalat"/>
          <w:i w:val="0"/>
          <w:lang w:val="af-ZA"/>
        </w:rPr>
        <w:t xml:space="preserve"> հասցեում,</w:t>
      </w:r>
      <w:r>
        <w:rPr>
          <w:rFonts w:ascii="GHEA Grapalat" w:hAnsi="GHEA Grapalat"/>
          <w:i w:val="0"/>
          <w:lang w:val="af-ZA"/>
        </w:rPr>
        <w:t xml:space="preserve"> </w:t>
      </w:r>
      <w:r w:rsidRPr="00A71D81">
        <w:rPr>
          <w:rFonts w:ascii="GHEA Grapalat" w:hAnsi="GHEA Grapalat"/>
          <w:i w:val="0"/>
          <w:lang w:val="af-ZA"/>
        </w:rPr>
        <w:t xml:space="preserve">հայտարարում է </w:t>
      </w:r>
      <w:r>
        <w:rPr>
          <w:rFonts w:ascii="GHEA Grapalat" w:hAnsi="GHEA Grapalat"/>
          <w:i w:val="0"/>
          <w:lang w:val="af-ZA"/>
        </w:rPr>
        <w:t>գնանշման հարցում</w:t>
      </w:r>
      <w:r w:rsidRPr="00A71D81">
        <w:rPr>
          <w:rFonts w:ascii="GHEA Grapalat" w:hAnsi="GHEA Grapalat"/>
          <w:i w:val="0"/>
          <w:lang w:val="af-ZA"/>
        </w:rPr>
        <w:t>, որն իրականացվում է մեկ փուլով:</w:t>
      </w:r>
    </w:p>
    <w:p w14:paraId="72578965" w14:textId="1A3B485A" w:rsidR="00413068" w:rsidRDefault="00A20B69" w:rsidP="000347E5">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0347E5" w:rsidRPr="00064ADD">
        <w:rPr>
          <w:rFonts w:ascii="GHEA Grapalat" w:hAnsi="GHEA Grapalat"/>
          <w:i w:val="0"/>
          <w:lang w:val="af-ZA"/>
        </w:rPr>
        <w:t>Սույն ընթացակարգի</w:t>
      </w:r>
      <w:bookmarkEnd w:id="0"/>
      <w:r w:rsidR="000347E5" w:rsidRPr="00064ADD">
        <w:rPr>
          <w:rFonts w:ascii="GHEA Grapalat" w:hAnsi="GHEA Grapalat"/>
          <w:i w:val="0"/>
          <w:lang w:val="af-ZA"/>
        </w:rPr>
        <w:t xml:space="preserve"> արդյունքում </w:t>
      </w:r>
      <w:r w:rsidR="000347E5" w:rsidRPr="00064ADD">
        <w:rPr>
          <w:rFonts w:ascii="GHEA Grapalat" w:hAnsi="GHEA Grapalat"/>
          <w:i w:val="0"/>
          <w:lang w:val="hy-AM"/>
        </w:rPr>
        <w:t>ընտրված</w:t>
      </w:r>
      <w:r w:rsidR="000347E5" w:rsidRPr="00064ADD">
        <w:rPr>
          <w:rFonts w:ascii="GHEA Grapalat" w:hAnsi="GHEA Grapalat"/>
          <w:i w:val="0"/>
          <w:lang w:val="af-ZA"/>
        </w:rPr>
        <w:t xml:space="preserve"> մասնակցին սահմանված կարգով կառաջարկվի կնքել </w:t>
      </w:r>
      <w:r w:rsidR="00163C64">
        <w:rPr>
          <w:rFonts w:ascii="GHEA Grapalat" w:hAnsi="GHEA Grapalat"/>
          <w:i w:val="0"/>
          <w:lang w:val="af-ZA"/>
        </w:rPr>
        <w:t>կոյուղու խցաբացման</w:t>
      </w:r>
      <w:r w:rsidR="000347E5">
        <w:rPr>
          <w:rFonts w:ascii="GHEA Grapalat" w:hAnsi="GHEA Grapalat"/>
          <w:i w:val="0"/>
          <w:lang w:val="af-ZA"/>
        </w:rPr>
        <w:t xml:space="preserve"> ծառայությունների</w:t>
      </w:r>
      <w:r w:rsidR="000347E5" w:rsidRPr="00064ADD">
        <w:rPr>
          <w:rFonts w:ascii="GHEA Grapalat" w:hAnsi="GHEA Grapalat"/>
          <w:i w:val="0"/>
          <w:lang w:val="af-ZA"/>
        </w:rPr>
        <w:t xml:space="preserve">  մատուցման պայմանագիր (այսուհետ` պայմանագիր)։ </w:t>
      </w:r>
      <w:r w:rsidR="00642EFE" w:rsidRPr="00064ADD">
        <w:rPr>
          <w:rFonts w:ascii="GHEA Grapalat" w:hAnsi="GHEA Grapalat"/>
          <w:i w:val="0"/>
          <w:sz w:val="16"/>
          <w:szCs w:val="16"/>
          <w:lang w:val="af-ZA"/>
        </w:rPr>
        <w:t xml:space="preserve"> </w:t>
      </w:r>
      <w:r w:rsidRPr="00064ADD">
        <w:rPr>
          <w:rFonts w:ascii="GHEA Grapalat" w:hAnsi="GHEA Grapalat"/>
          <w:i w:val="0"/>
          <w:lang w:val="af-ZA"/>
        </w:rPr>
        <w:tab/>
      </w:r>
    </w:p>
    <w:p w14:paraId="2D5691F0" w14:textId="233EE26D" w:rsidR="00357D48" w:rsidRPr="00064ADD" w:rsidRDefault="00A76C15" w:rsidP="00413068">
      <w:pPr>
        <w:pStyle w:val="a3"/>
        <w:spacing w:line="240" w:lineRule="auto"/>
        <w:rPr>
          <w:rFonts w:ascii="GHEA Grapalat" w:hAnsi="GHEA Grapalat"/>
          <w:i w:val="0"/>
          <w:lang w:val="af-ZA"/>
        </w:rPr>
      </w:pPr>
      <w:r w:rsidRPr="00064ADD">
        <w:rPr>
          <w:rFonts w:ascii="GHEA Grapalat" w:hAnsi="GHEA Grapalat"/>
          <w:i w:val="0"/>
          <w:lang w:val="af-ZA"/>
        </w:rPr>
        <w:t>«</w:t>
      </w:r>
      <w:r w:rsidR="00357D48" w:rsidRPr="00064ADD">
        <w:rPr>
          <w:rFonts w:ascii="GHEA Grapalat" w:hAnsi="GHEA Grapalat"/>
          <w:i w:val="0"/>
          <w:lang w:val="af-ZA"/>
        </w:rPr>
        <w:t>Գնումների մասին</w:t>
      </w:r>
      <w:r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5BC9512F"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32C74" w:rsidRPr="004F20B2">
        <w:rPr>
          <w:rFonts w:ascii="GHEA Grapalat" w:hAnsi="GHEA Grapalat"/>
          <w:i w:val="0"/>
          <w:lang w:val="af-ZA"/>
        </w:rPr>
        <w:t xml:space="preserve">ՀՀ </w:t>
      </w:r>
      <w:r w:rsidR="0013142D">
        <w:rPr>
          <w:rFonts w:ascii="GHEA Grapalat" w:hAnsi="GHEA Grapalat"/>
          <w:i w:val="0"/>
          <w:lang w:val="af-ZA"/>
        </w:rPr>
        <w:t>Կոտայք</w:t>
      </w:r>
      <w:r w:rsidR="00332C74" w:rsidRPr="004F20B2">
        <w:rPr>
          <w:rFonts w:ascii="GHEA Grapalat" w:hAnsi="GHEA Grapalat"/>
          <w:i w:val="0"/>
          <w:lang w:val="af-ZA"/>
        </w:rPr>
        <w:t xml:space="preserve">ի մարզ, </w:t>
      </w:r>
      <w:r w:rsidR="0013142D">
        <w:rPr>
          <w:rFonts w:ascii="GHEA Grapalat" w:hAnsi="GHEA Grapalat"/>
          <w:i w:val="0"/>
          <w:lang w:val="af-ZA"/>
        </w:rPr>
        <w:t>գ. Գառնի Շահումյան 4</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332C74">
        <w:rPr>
          <w:rFonts w:ascii="GHEA Grapalat" w:hAnsi="GHEA Grapalat"/>
          <w:i w:val="0"/>
          <w:u w:val="single"/>
          <w:lang w:val="af-ZA"/>
        </w:rPr>
        <w:t>7</w:t>
      </w:r>
      <w:r w:rsidRPr="00064ADD">
        <w:rPr>
          <w:rFonts w:ascii="GHEA Grapalat" w:hAnsi="GHEA Grapalat"/>
          <w:i w:val="0"/>
          <w:u w:val="single"/>
          <w:lang w:val="af-ZA"/>
        </w:rPr>
        <w:t xml:space="preserve"> </w:t>
      </w:r>
      <w:r w:rsidRPr="00064ADD">
        <w:rPr>
          <w:rFonts w:ascii="GHEA Grapalat" w:hAnsi="GHEA Grapalat"/>
          <w:i w:val="0"/>
          <w:lang w:val="af-ZA"/>
        </w:rPr>
        <w:t xml:space="preserve">-րդ օրվա ժամը </w:t>
      </w:r>
      <w:r w:rsidR="0006114C">
        <w:rPr>
          <w:rFonts w:ascii="GHEA Grapalat" w:hAnsi="GHEA Grapalat"/>
          <w:i w:val="0"/>
          <w:u w:val="single"/>
          <w:lang w:val="af-ZA"/>
        </w:rPr>
        <w:t>1</w:t>
      </w:r>
      <w:r w:rsidR="0006114C">
        <w:rPr>
          <w:rFonts w:ascii="GHEA Grapalat" w:hAnsi="GHEA Grapalat"/>
          <w:i w:val="0"/>
          <w:u w:val="single"/>
          <w:lang w:val="hy-AM"/>
        </w:rPr>
        <w:t>2</w:t>
      </w:r>
      <w:r w:rsidR="00163C64">
        <w:rPr>
          <w:rFonts w:ascii="GHEA Grapalat" w:hAnsi="GHEA Grapalat"/>
          <w:i w:val="0"/>
          <w:u w:val="single"/>
          <w:lang w:val="af-ZA"/>
        </w:rPr>
        <w:t>:00</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36AEDCE7" w14:textId="5EBB7E51"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332C74" w:rsidRPr="004F20B2">
        <w:rPr>
          <w:rFonts w:ascii="GHEA Grapalat" w:hAnsi="GHEA Grapalat"/>
          <w:i w:val="0"/>
          <w:lang w:val="af-ZA"/>
        </w:rPr>
        <w:t xml:space="preserve">ՀՀ </w:t>
      </w:r>
      <w:r w:rsidR="0013142D">
        <w:rPr>
          <w:rFonts w:ascii="GHEA Grapalat" w:hAnsi="GHEA Grapalat"/>
          <w:i w:val="0"/>
          <w:lang w:val="af-ZA"/>
        </w:rPr>
        <w:t>Կոտայք</w:t>
      </w:r>
      <w:r w:rsidR="00332C74" w:rsidRPr="004F20B2">
        <w:rPr>
          <w:rFonts w:ascii="GHEA Grapalat" w:hAnsi="GHEA Grapalat"/>
          <w:i w:val="0"/>
          <w:lang w:val="af-ZA"/>
        </w:rPr>
        <w:t xml:space="preserve">ի մարզ, </w:t>
      </w:r>
      <w:r w:rsidR="0013142D">
        <w:rPr>
          <w:rFonts w:ascii="GHEA Grapalat" w:hAnsi="GHEA Grapalat"/>
          <w:i w:val="0"/>
          <w:lang w:val="af-ZA"/>
        </w:rPr>
        <w:t>գ. Գառնի Շահումյան 4</w:t>
      </w:r>
      <w:r w:rsidR="00332C74">
        <w:rPr>
          <w:rFonts w:ascii="GHEA Grapalat" w:hAnsi="GHEA Grapalat"/>
          <w:i w:val="0"/>
          <w:lang w:val="af-ZA"/>
        </w:rPr>
        <w:t xml:space="preserve"> </w:t>
      </w:r>
      <w:r w:rsidRPr="00064ADD">
        <w:rPr>
          <w:rFonts w:ascii="GHEA Grapalat" w:hAnsi="GHEA Grapalat"/>
          <w:i w:val="0"/>
          <w:lang w:val="af-ZA"/>
        </w:rPr>
        <w:t xml:space="preserve">հասցեում, </w:t>
      </w:r>
      <w:r w:rsidR="0006114C">
        <w:rPr>
          <w:rFonts w:ascii="GHEA Grapalat" w:hAnsi="GHEA Grapalat"/>
          <w:i w:val="0"/>
          <w:lang w:val="af-ZA"/>
        </w:rPr>
        <w:t>202</w:t>
      </w:r>
      <w:r w:rsidR="0006114C">
        <w:rPr>
          <w:rFonts w:ascii="GHEA Grapalat" w:hAnsi="GHEA Grapalat"/>
          <w:i w:val="0"/>
          <w:lang w:val="hy-AM"/>
        </w:rPr>
        <w:t>6</w:t>
      </w:r>
      <w:r w:rsidR="00321F85">
        <w:rPr>
          <w:rFonts w:ascii="GHEA Grapalat" w:hAnsi="GHEA Grapalat"/>
          <w:i w:val="0"/>
          <w:lang w:val="af-ZA"/>
        </w:rPr>
        <w:t xml:space="preserve">թ-ի </w:t>
      </w:r>
      <w:r w:rsidR="0006114C">
        <w:rPr>
          <w:rFonts w:ascii="GHEA Grapalat" w:hAnsi="GHEA Grapalat"/>
          <w:i w:val="0"/>
          <w:lang w:val="hy-AM"/>
        </w:rPr>
        <w:t>մարտի 9</w:t>
      </w:r>
      <w:r w:rsidR="00BC13BD">
        <w:rPr>
          <w:rFonts w:ascii="GHEA Grapalat" w:hAnsi="GHEA Grapalat"/>
          <w:i w:val="0"/>
          <w:lang w:val="af-ZA"/>
        </w:rPr>
        <w:t>-ին ժամը</w:t>
      </w:r>
      <w:r w:rsidR="00321F85" w:rsidRPr="00A6203A">
        <w:rPr>
          <w:rFonts w:ascii="GHEA Grapalat" w:hAnsi="GHEA Grapalat"/>
          <w:i w:val="0"/>
          <w:lang w:val="af-ZA"/>
        </w:rPr>
        <w:t xml:space="preserve"> </w:t>
      </w:r>
      <w:r w:rsidR="00163C64">
        <w:rPr>
          <w:rFonts w:ascii="GHEA Grapalat" w:hAnsi="GHEA Grapalat"/>
          <w:i w:val="0"/>
          <w:lang w:val="af-ZA"/>
        </w:rPr>
        <w:t>12:00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7769CADF" w14:textId="5974A4FA" w:rsidR="00321F85" w:rsidRDefault="00754697" w:rsidP="00321F85">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21F85">
        <w:rPr>
          <w:rFonts w:ascii="GHEA Grapalat" w:hAnsi="GHEA Grapalat"/>
          <w:i w:val="0"/>
          <w:lang w:val="af-ZA"/>
        </w:rPr>
        <w:t xml:space="preserve"> </w:t>
      </w:r>
      <w:r w:rsidR="0006114C">
        <w:rPr>
          <w:rFonts w:ascii="GHEA Grapalat" w:hAnsi="GHEA Grapalat"/>
          <w:i w:val="0"/>
          <w:lang w:val="af-ZA"/>
        </w:rPr>
        <w:t>Քրիստինե Բաղդասարյանին</w:t>
      </w:r>
      <w:r w:rsidR="00321F85">
        <w:rPr>
          <w:rFonts w:ascii="GHEA Grapalat" w:hAnsi="GHEA Grapalat"/>
          <w:i w:val="0"/>
          <w:lang w:val="af-ZA"/>
        </w:rPr>
        <w:t>:</w:t>
      </w:r>
    </w:p>
    <w:p w14:paraId="3098D143" w14:textId="77777777" w:rsidR="00321F85" w:rsidRPr="00A71D81" w:rsidRDefault="00321F85" w:rsidP="00321F85">
      <w:pPr>
        <w:pStyle w:val="a3"/>
        <w:spacing w:line="240" w:lineRule="auto"/>
        <w:rPr>
          <w:rFonts w:ascii="GHEA Grapalat" w:hAnsi="GHEA Grapalat"/>
          <w:i w:val="0"/>
          <w:lang w:val="af-ZA"/>
        </w:rPr>
      </w:pPr>
    </w:p>
    <w:p w14:paraId="699C9607" w14:textId="77777777" w:rsidR="0006114C" w:rsidRPr="00DD70E5" w:rsidRDefault="00321F85" w:rsidP="0006114C">
      <w:pPr>
        <w:pStyle w:val="a3"/>
        <w:spacing w:line="240" w:lineRule="auto"/>
        <w:rPr>
          <w:rFonts w:ascii="GHEA Grapalat" w:hAnsi="GHEA Grapalat"/>
          <w:i w:val="0"/>
          <w:lang w:val="af-ZA"/>
        </w:rPr>
      </w:pPr>
      <w:r w:rsidRPr="00A71D81">
        <w:rPr>
          <w:rFonts w:ascii="GHEA Grapalat" w:hAnsi="GHEA Grapalat"/>
          <w:i w:val="0"/>
          <w:lang w:val="af-ZA"/>
        </w:rPr>
        <w:t xml:space="preserve">     </w:t>
      </w:r>
      <w:r>
        <w:rPr>
          <w:rFonts w:ascii="GHEA Grapalat" w:hAnsi="GHEA Grapalat"/>
          <w:i w:val="0"/>
          <w:lang w:val="af-ZA"/>
        </w:rPr>
        <w:t xml:space="preserve">  </w:t>
      </w:r>
      <w:r w:rsidRPr="00A71D81">
        <w:rPr>
          <w:rFonts w:ascii="GHEA Grapalat" w:hAnsi="GHEA Grapalat"/>
          <w:i w:val="0"/>
          <w:lang w:val="af-ZA"/>
        </w:rPr>
        <w:t xml:space="preserve"> </w:t>
      </w:r>
    </w:p>
    <w:p w14:paraId="37346E20" w14:textId="77777777" w:rsidR="0006114C" w:rsidRPr="00DD70E5" w:rsidRDefault="0006114C" w:rsidP="0006114C">
      <w:pPr>
        <w:pStyle w:val="a3"/>
        <w:spacing w:line="240" w:lineRule="auto"/>
        <w:jc w:val="left"/>
        <w:rPr>
          <w:rFonts w:ascii="GHEA Grapalat" w:hAnsi="GHEA Grapalat"/>
          <w:b/>
          <w:i w:val="0"/>
          <w:lang w:val="hy-AM"/>
        </w:rPr>
      </w:pPr>
      <w:r w:rsidRPr="00DD70E5">
        <w:rPr>
          <w:rFonts w:ascii="GHEA Grapalat" w:hAnsi="GHEA Grapalat"/>
          <w:i w:val="0"/>
          <w:lang w:val="af-ZA"/>
        </w:rPr>
        <w:t xml:space="preserve">        Հեռախոս </w:t>
      </w:r>
      <w:r w:rsidRPr="00DD70E5">
        <w:rPr>
          <w:rFonts w:ascii="GHEA Grapalat" w:hAnsi="GHEA Grapalat"/>
          <w:b/>
          <w:i w:val="0"/>
          <w:lang w:val="hy-AM"/>
        </w:rPr>
        <w:t>095015557</w:t>
      </w:r>
    </w:p>
    <w:p w14:paraId="71718475" w14:textId="77777777" w:rsidR="0006114C" w:rsidRPr="00DD70E5" w:rsidRDefault="0006114C" w:rsidP="0006114C">
      <w:pPr>
        <w:pStyle w:val="a3"/>
        <w:spacing w:line="240" w:lineRule="auto"/>
        <w:jc w:val="left"/>
        <w:rPr>
          <w:rFonts w:ascii="GHEA Grapalat" w:hAnsi="GHEA Grapalat"/>
          <w:b/>
          <w:i w:val="0"/>
          <w:lang w:val="hy-AM"/>
        </w:rPr>
      </w:pPr>
    </w:p>
    <w:p w14:paraId="2AF37D9B" w14:textId="77777777" w:rsidR="0006114C" w:rsidRPr="00DD70E5" w:rsidRDefault="0006114C" w:rsidP="0006114C">
      <w:pPr>
        <w:pStyle w:val="a3"/>
        <w:spacing w:line="240" w:lineRule="auto"/>
        <w:jc w:val="left"/>
        <w:rPr>
          <w:rFonts w:ascii="GHEA Grapalat" w:hAnsi="GHEA Grapalat"/>
          <w:i w:val="0"/>
          <w:lang w:val="hy-AM"/>
        </w:rPr>
      </w:pPr>
      <w:r w:rsidRPr="00DD70E5">
        <w:rPr>
          <w:rFonts w:ascii="GHEA Grapalat" w:hAnsi="GHEA Grapalat"/>
          <w:i w:val="0"/>
          <w:lang w:val="af-ZA"/>
        </w:rPr>
        <w:t xml:space="preserve">    Էլ. Փոստ</w:t>
      </w:r>
      <w:r w:rsidRPr="00DD70E5">
        <w:rPr>
          <w:rFonts w:ascii="GHEA Grapalat" w:hAnsi="GHEA Grapalat"/>
          <w:i w:val="0"/>
          <w:lang w:val="hy-AM"/>
        </w:rPr>
        <w:t xml:space="preserve">՝ </w:t>
      </w:r>
      <w:r w:rsidRPr="00DD70E5">
        <w:rPr>
          <w:rFonts w:ascii="GHEA Grapalat" w:hAnsi="GHEA Grapalat"/>
          <w:i w:val="0"/>
          <w:lang w:val="af-ZA"/>
        </w:rPr>
        <w:t xml:space="preserve"> </w:t>
      </w:r>
      <w:hyperlink r:id="rId8" w:history="1">
        <w:r w:rsidRPr="00DD70E5">
          <w:rPr>
            <w:rStyle w:val="a9"/>
            <w:rFonts w:ascii="GHEA Grapalat" w:hAnsi="GHEA Grapalat"/>
            <w:sz w:val="21"/>
            <w:szCs w:val="21"/>
            <w:shd w:val="clear" w:color="auto" w:fill="E9EEF6"/>
            <w:lang w:val="af-ZA"/>
          </w:rPr>
          <w:t>gnumnerkomunaltntes@gmail.com</w:t>
        </w:r>
      </w:hyperlink>
    </w:p>
    <w:p w14:paraId="5A267BF3" w14:textId="77777777" w:rsidR="0006114C" w:rsidRPr="00DD70E5" w:rsidRDefault="0006114C" w:rsidP="0006114C">
      <w:pPr>
        <w:pStyle w:val="a3"/>
        <w:spacing w:line="240" w:lineRule="auto"/>
        <w:rPr>
          <w:rFonts w:ascii="GHEA Grapalat" w:hAnsi="GHEA Grapalat"/>
          <w:i w:val="0"/>
          <w:lang w:val="af-ZA"/>
        </w:rPr>
      </w:pPr>
    </w:p>
    <w:p w14:paraId="116DEE8D" w14:textId="77777777" w:rsidR="0006114C" w:rsidRPr="00DD70E5" w:rsidRDefault="0006114C" w:rsidP="0006114C">
      <w:pPr>
        <w:pStyle w:val="a3"/>
        <w:spacing w:line="240" w:lineRule="auto"/>
        <w:ind w:firstLine="0"/>
        <w:jc w:val="left"/>
        <w:rPr>
          <w:rFonts w:ascii="GHEA Grapalat" w:hAnsi="GHEA Grapalat" w:cs="Sylfaen"/>
          <w:i w:val="0"/>
          <w:sz w:val="22"/>
          <w:lang w:val="af-ZA"/>
        </w:rPr>
      </w:pPr>
      <w:r w:rsidRPr="00DD70E5">
        <w:rPr>
          <w:rFonts w:ascii="GHEA Grapalat" w:hAnsi="GHEA Grapalat"/>
          <w:i w:val="0"/>
          <w:lang w:val="af-ZA"/>
        </w:rPr>
        <w:t>Պատվիրատու` ՀՀ Կոտայքի մարզի «Գառնիի կոմունալ տնտեսություն» ՀՈԱԿ</w:t>
      </w:r>
    </w:p>
    <w:p w14:paraId="41653F76" w14:textId="77777777" w:rsidR="0006114C" w:rsidRPr="00DD70E5" w:rsidRDefault="0006114C" w:rsidP="0006114C">
      <w:pPr>
        <w:pStyle w:val="a3"/>
        <w:spacing w:line="240" w:lineRule="auto"/>
        <w:rPr>
          <w:rFonts w:ascii="GHEA Grapalat" w:hAnsi="GHEA Grapalat" w:cs="Sylfaen"/>
          <w:b/>
          <w:lang w:val="es-ES"/>
        </w:rPr>
      </w:pPr>
    </w:p>
    <w:p w14:paraId="34E3FFE9" w14:textId="6C32881C" w:rsidR="00754697" w:rsidRPr="0006114C" w:rsidRDefault="00754697" w:rsidP="0006114C">
      <w:pPr>
        <w:pStyle w:val="a3"/>
        <w:spacing w:line="240" w:lineRule="auto"/>
        <w:jc w:val="left"/>
        <w:rPr>
          <w:rFonts w:ascii="GHEA Grapalat" w:hAnsi="GHEA Grapalat"/>
          <w:i w:val="0"/>
          <w:lang w:val="es-ES"/>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0DCB7BA6" w14:textId="77777777" w:rsidR="00C73D24" w:rsidRPr="006C617C" w:rsidRDefault="00C73D24">
      <w:pPr>
        <w:rPr>
          <w:rFonts w:ascii="GHEA Grapalat" w:hAnsi="GHEA Grapalat" w:cs="Sylfaen"/>
          <w:i/>
          <w:sz w:val="20"/>
          <w:szCs w:val="20"/>
          <w:lang w:val="af-ZA"/>
        </w:rPr>
      </w:pPr>
      <w:r w:rsidRPr="006C617C">
        <w:rPr>
          <w:rFonts w:ascii="GHEA Grapalat" w:hAnsi="GHEA Grapalat" w:cs="Sylfaen"/>
          <w:i/>
          <w:sz w:val="20"/>
          <w:szCs w:val="20"/>
          <w:lang w:val="af-ZA"/>
        </w:rPr>
        <w:br w:type="page"/>
      </w:r>
    </w:p>
    <w:p w14:paraId="12CDE128" w14:textId="03FCA17A"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37167324" w:rsidR="00096865" w:rsidRPr="00064ADD" w:rsidRDefault="00AC03D5" w:rsidP="00F679A1">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ԿՄԳԿՏ</w:t>
      </w:r>
      <w:r w:rsidRPr="00AC03D5">
        <w:rPr>
          <w:rFonts w:ascii="GHEA Grapalat" w:hAnsi="GHEA Grapalat" w:cs="Sylfaen"/>
          <w:i/>
          <w:sz w:val="20"/>
          <w:szCs w:val="20"/>
          <w:lang w:val="af-ZA"/>
        </w:rPr>
        <w:t>-</w:t>
      </w:r>
      <w:r>
        <w:rPr>
          <w:rFonts w:ascii="GHEA Grapalat" w:hAnsi="GHEA Grapalat" w:cs="Sylfaen"/>
          <w:i/>
          <w:sz w:val="20"/>
          <w:szCs w:val="20"/>
        </w:rPr>
        <w:t>ԳՀԾՁԲ</w:t>
      </w:r>
      <w:r w:rsidRPr="00AC03D5">
        <w:rPr>
          <w:rFonts w:ascii="GHEA Grapalat" w:hAnsi="GHEA Grapalat" w:cs="Sylfaen"/>
          <w:i/>
          <w:sz w:val="20"/>
          <w:szCs w:val="20"/>
          <w:lang w:val="af-ZA"/>
        </w:rPr>
        <w:t>-26/15</w:t>
      </w:r>
      <w:r w:rsidR="009F18D0" w:rsidRPr="00064ADD">
        <w:rPr>
          <w:rFonts w:ascii="GHEA Grapalat" w:hAnsi="GHEA Grapalat" w:cs="Sylfaen"/>
          <w:i/>
          <w:sz w:val="20"/>
          <w:szCs w:val="20"/>
          <w:lang w:val="af-ZA"/>
        </w:rPr>
        <w:t xml:space="preserve"> </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BFA6F62" w14:textId="22B26549" w:rsidR="00096865" w:rsidRPr="00064ADD" w:rsidRDefault="00123664"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գնանշման</w:t>
      </w:r>
      <w:r w:rsidRPr="006C617C">
        <w:rPr>
          <w:rFonts w:ascii="GHEA Grapalat" w:hAnsi="GHEA Grapalat" w:cs="Sylfaen"/>
          <w:i/>
          <w:sz w:val="20"/>
          <w:szCs w:val="20"/>
          <w:lang w:val="af-ZA"/>
        </w:rPr>
        <w:t xml:space="preserve"> </w:t>
      </w:r>
      <w:r>
        <w:rPr>
          <w:rFonts w:ascii="GHEA Grapalat" w:hAnsi="GHEA Grapalat" w:cs="Sylfaen"/>
          <w:i/>
          <w:sz w:val="20"/>
          <w:szCs w:val="20"/>
        </w:rPr>
        <w:t>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318FF8C4" w14:textId="0F56682B" w:rsidR="00096865" w:rsidRPr="00064ADD" w:rsidRDefault="0006114C"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202</w:t>
      </w:r>
      <w:r>
        <w:rPr>
          <w:rFonts w:ascii="GHEA Grapalat" w:hAnsi="GHEA Grapalat" w:cs="Sylfaen"/>
          <w:i/>
          <w:sz w:val="20"/>
          <w:szCs w:val="20"/>
          <w:lang w:val="hy-AM"/>
        </w:rPr>
        <w:t>6</w:t>
      </w:r>
      <w:r w:rsidR="002143A7" w:rsidRPr="00064ADD">
        <w:rPr>
          <w:rFonts w:ascii="GHEA Grapalat" w:hAnsi="GHEA Grapalat" w:cs="Sylfaen"/>
          <w:i/>
          <w:sz w:val="20"/>
          <w:szCs w:val="20"/>
        </w:rPr>
        <w:t>թ</w:t>
      </w:r>
      <w:r w:rsidR="002143A7" w:rsidRPr="00064ADD">
        <w:rPr>
          <w:rFonts w:ascii="GHEA Grapalat" w:hAnsi="GHEA Grapalat" w:cs="Times Armenian"/>
          <w:i/>
          <w:sz w:val="20"/>
          <w:szCs w:val="20"/>
          <w:lang w:val="af-ZA"/>
        </w:rPr>
        <w:t xml:space="preserve">.  </w:t>
      </w:r>
      <w:r>
        <w:rPr>
          <w:rFonts w:ascii="GHEA Grapalat" w:hAnsi="GHEA Grapalat" w:cs="Times Armenian"/>
          <w:i/>
          <w:sz w:val="20"/>
          <w:szCs w:val="20"/>
          <w:u w:val="single"/>
          <w:lang w:val="hy-AM"/>
        </w:rPr>
        <w:t>Մարտի 2</w:t>
      </w:r>
      <w:r w:rsidR="002143A7" w:rsidRPr="00064ADD">
        <w:rPr>
          <w:rFonts w:ascii="GHEA Grapalat" w:hAnsi="GHEA Grapalat" w:cs="Times Armenian"/>
          <w:i/>
          <w:sz w:val="20"/>
          <w:szCs w:val="20"/>
          <w:u w:val="single"/>
          <w:lang w:val="af-ZA"/>
        </w:rPr>
        <w:t xml:space="preserve"> </w:t>
      </w:r>
      <w:r w:rsidR="002143A7" w:rsidRPr="00064ADD">
        <w:rPr>
          <w:rFonts w:ascii="GHEA Grapalat" w:hAnsi="GHEA Grapalat" w:cs="Times Armenian"/>
          <w:i/>
          <w:sz w:val="20"/>
          <w:szCs w:val="20"/>
          <w:lang w:val="af-ZA"/>
        </w:rPr>
        <w:t xml:space="preserve">-ի </w:t>
      </w:r>
      <w:r w:rsidR="002143A7" w:rsidRPr="00064ADD">
        <w:rPr>
          <w:rFonts w:ascii="GHEA Grapalat" w:hAnsi="GHEA Grapalat" w:cs="Times Armenian"/>
          <w:i/>
          <w:sz w:val="20"/>
          <w:szCs w:val="20"/>
          <w:vertAlign w:val="subscript"/>
          <w:lang w:val="af-ZA"/>
        </w:rPr>
        <w:t xml:space="preserve"> </w:t>
      </w:r>
      <w:r w:rsidR="002143A7" w:rsidRPr="00064ADD">
        <w:rPr>
          <w:rFonts w:ascii="GHEA Grapalat" w:hAnsi="GHEA Grapalat" w:cs="Times Armenian"/>
          <w:i/>
          <w:sz w:val="20"/>
          <w:szCs w:val="20"/>
          <w:lang w:val="af-ZA"/>
        </w:rPr>
        <w:t xml:space="preserve">N </w:t>
      </w:r>
      <w:r w:rsidR="002143A7" w:rsidRPr="00064ADD">
        <w:rPr>
          <w:rFonts w:ascii="GHEA Grapalat" w:hAnsi="GHEA Grapalat" w:cs="Times Armenian"/>
          <w:i/>
          <w:sz w:val="20"/>
          <w:szCs w:val="20"/>
          <w:u w:val="single"/>
          <w:lang w:val="af-ZA"/>
        </w:rPr>
        <w:t xml:space="preserve">    </w:t>
      </w:r>
      <w:r w:rsidR="002143A7">
        <w:rPr>
          <w:rFonts w:ascii="GHEA Grapalat" w:hAnsi="GHEA Grapalat" w:cs="Times Armenian"/>
          <w:i/>
          <w:sz w:val="20"/>
          <w:szCs w:val="20"/>
          <w:u w:val="single"/>
          <w:lang w:val="af-ZA"/>
        </w:rPr>
        <w:t>1</w:t>
      </w:r>
      <w:r w:rsidR="002143A7" w:rsidRPr="00064ADD">
        <w:rPr>
          <w:rFonts w:ascii="GHEA Grapalat" w:hAnsi="GHEA Grapalat" w:cs="Times Armenian"/>
          <w:i/>
          <w:sz w:val="20"/>
          <w:szCs w:val="20"/>
          <w:u w:val="single"/>
          <w:lang w:val="af-ZA"/>
        </w:rPr>
        <w:t xml:space="preserve">     </w:t>
      </w:r>
      <w:r w:rsidR="00096865" w:rsidRPr="00064ADD">
        <w:rPr>
          <w:rFonts w:ascii="GHEA Grapalat" w:hAnsi="GHEA Grapalat" w:cs="Sylfaen"/>
          <w:i/>
          <w:sz w:val="20"/>
          <w:szCs w:val="20"/>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4DFF299B" w14:textId="2DD58B62" w:rsidR="00EA0969" w:rsidRPr="006C617C" w:rsidRDefault="00EA0969" w:rsidP="0010310E">
      <w:pPr>
        <w:jc w:val="center"/>
        <w:rPr>
          <w:rFonts w:ascii="GHEA Grapalat" w:hAnsi="GHEA Grapalat" w:cs="Calibri"/>
          <w:color w:val="000000"/>
          <w:lang w:val="af-ZA"/>
        </w:rPr>
      </w:pPr>
      <w:r>
        <w:rPr>
          <w:rFonts w:ascii="GHEA Grapalat" w:hAnsi="GHEA Grapalat" w:cs="Calibri"/>
          <w:color w:val="000000"/>
        </w:rPr>
        <w:t>ՀՀ</w:t>
      </w:r>
      <w:r w:rsidRPr="006C617C">
        <w:rPr>
          <w:rFonts w:ascii="GHEA Grapalat" w:hAnsi="GHEA Grapalat" w:cs="Calibri"/>
          <w:color w:val="000000"/>
          <w:lang w:val="af-ZA"/>
        </w:rPr>
        <w:t xml:space="preserve"> </w:t>
      </w:r>
      <w:r w:rsidR="0013142D">
        <w:rPr>
          <w:rFonts w:ascii="GHEA Grapalat" w:hAnsi="GHEA Grapalat" w:cs="Calibri"/>
          <w:color w:val="000000"/>
        </w:rPr>
        <w:t>Կոտայք</w:t>
      </w:r>
      <w:r>
        <w:rPr>
          <w:rFonts w:ascii="GHEA Grapalat" w:hAnsi="GHEA Grapalat" w:cs="Calibri"/>
          <w:color w:val="000000"/>
        </w:rPr>
        <w:t>ի</w:t>
      </w:r>
      <w:r w:rsidRPr="006C617C">
        <w:rPr>
          <w:rFonts w:ascii="GHEA Grapalat" w:hAnsi="GHEA Grapalat" w:cs="Calibri"/>
          <w:color w:val="000000"/>
          <w:lang w:val="af-ZA"/>
        </w:rPr>
        <w:t xml:space="preserve"> </w:t>
      </w:r>
      <w:r>
        <w:rPr>
          <w:rFonts w:ascii="GHEA Grapalat" w:hAnsi="GHEA Grapalat" w:cs="Calibri"/>
          <w:color w:val="000000"/>
        </w:rPr>
        <w:t>մարզի</w:t>
      </w:r>
      <w:r w:rsidR="00B324F3" w:rsidRPr="006C617C">
        <w:rPr>
          <w:rFonts w:ascii="GHEA Grapalat" w:hAnsi="GHEA Grapalat" w:cs="Calibri"/>
          <w:color w:val="000000"/>
          <w:lang w:val="af-ZA"/>
        </w:rPr>
        <w:t xml:space="preserve"> «</w:t>
      </w:r>
      <w:r w:rsidR="00FC5FEE">
        <w:rPr>
          <w:rFonts w:ascii="GHEA Grapalat" w:hAnsi="GHEA Grapalat" w:cs="Calibri"/>
          <w:color w:val="000000"/>
        </w:rPr>
        <w:t>Գառնիի</w:t>
      </w:r>
      <w:r w:rsidR="00FC5FEE" w:rsidRPr="006C617C">
        <w:rPr>
          <w:rFonts w:ascii="GHEA Grapalat" w:hAnsi="GHEA Grapalat" w:cs="Calibri"/>
          <w:color w:val="000000"/>
          <w:lang w:val="af-ZA"/>
        </w:rPr>
        <w:t xml:space="preserve"> </w:t>
      </w:r>
      <w:r w:rsidR="00FC5FEE">
        <w:rPr>
          <w:rFonts w:ascii="GHEA Grapalat" w:hAnsi="GHEA Grapalat" w:cs="Calibri"/>
          <w:color w:val="000000"/>
        </w:rPr>
        <w:t>կոմունալ</w:t>
      </w:r>
      <w:r w:rsidR="00FC5FEE" w:rsidRPr="006C617C">
        <w:rPr>
          <w:rFonts w:ascii="GHEA Grapalat" w:hAnsi="GHEA Grapalat" w:cs="Calibri"/>
          <w:color w:val="000000"/>
          <w:lang w:val="af-ZA"/>
        </w:rPr>
        <w:t xml:space="preserve"> </w:t>
      </w:r>
      <w:r w:rsidR="00FC5FEE">
        <w:rPr>
          <w:rFonts w:ascii="GHEA Grapalat" w:hAnsi="GHEA Grapalat" w:cs="Calibri"/>
          <w:color w:val="000000"/>
        </w:rPr>
        <w:t>տնտեսություն</w:t>
      </w:r>
      <w:r w:rsidR="00FC5FEE" w:rsidRPr="006C617C">
        <w:rPr>
          <w:rFonts w:ascii="GHEA Grapalat" w:hAnsi="GHEA Grapalat" w:cs="Calibri"/>
          <w:color w:val="000000"/>
          <w:lang w:val="af-ZA"/>
        </w:rPr>
        <w:t xml:space="preserve">» </w:t>
      </w:r>
      <w:r w:rsidR="00FC5FEE">
        <w:rPr>
          <w:rFonts w:ascii="GHEA Grapalat" w:hAnsi="GHEA Grapalat" w:cs="Calibri"/>
          <w:color w:val="000000"/>
        </w:rPr>
        <w:t>ՀՈԱԿ</w:t>
      </w:r>
    </w:p>
    <w:p w14:paraId="50EC0D4D" w14:textId="77777777" w:rsidR="00EA0969" w:rsidRPr="00064ADD" w:rsidRDefault="00EA0969" w:rsidP="00EA0969">
      <w:pPr>
        <w:pStyle w:val="aa"/>
        <w:tabs>
          <w:tab w:val="left" w:pos="5968"/>
        </w:tabs>
        <w:ind w:right="-7" w:firstLine="567"/>
        <w:rPr>
          <w:rFonts w:ascii="GHEA Grapalat" w:hAnsi="GHEA Grapalat"/>
          <w:lang w:val="af-ZA"/>
        </w:rPr>
      </w:pPr>
      <w:r w:rsidRPr="00064ADD">
        <w:rPr>
          <w:rFonts w:ascii="GHEA Grapalat" w:hAnsi="GHEA Grapalat"/>
          <w:lang w:val="af-ZA"/>
        </w:rPr>
        <w:tab/>
      </w:r>
    </w:p>
    <w:p w14:paraId="0AC735B1" w14:textId="77777777" w:rsidR="00EA0969" w:rsidRPr="00064ADD" w:rsidRDefault="00EA0969" w:rsidP="00EA0969">
      <w:pPr>
        <w:pStyle w:val="aa"/>
        <w:ind w:right="-7" w:firstLine="567"/>
        <w:jc w:val="center"/>
        <w:rPr>
          <w:rFonts w:ascii="GHEA Grapalat" w:hAnsi="GHEA Grapalat"/>
          <w:lang w:val="af-ZA"/>
        </w:rPr>
      </w:pPr>
    </w:p>
    <w:p w14:paraId="17637E4D" w14:textId="77777777" w:rsidR="00EA0969" w:rsidRPr="00064ADD" w:rsidRDefault="00EA0969" w:rsidP="00EA0969">
      <w:pPr>
        <w:pStyle w:val="aa"/>
        <w:ind w:right="-7" w:firstLine="567"/>
        <w:jc w:val="center"/>
        <w:rPr>
          <w:rFonts w:ascii="GHEA Grapalat" w:hAnsi="GHEA Grapalat"/>
          <w:lang w:val="af-ZA"/>
        </w:rPr>
      </w:pPr>
    </w:p>
    <w:p w14:paraId="5EF10FE3" w14:textId="77777777" w:rsidR="00EA0969" w:rsidRPr="00064ADD" w:rsidRDefault="00EA0969" w:rsidP="00EA0969">
      <w:pPr>
        <w:pStyle w:val="aa"/>
        <w:ind w:right="-7" w:firstLine="567"/>
        <w:jc w:val="center"/>
        <w:rPr>
          <w:rFonts w:ascii="GHEA Grapalat" w:hAnsi="GHEA Grapalat"/>
          <w:lang w:val="af-ZA"/>
        </w:rPr>
      </w:pPr>
    </w:p>
    <w:p w14:paraId="60FB4EFB" w14:textId="77777777" w:rsidR="00EA0969" w:rsidRPr="00064ADD" w:rsidRDefault="00EA0969" w:rsidP="00EA0969">
      <w:pPr>
        <w:pStyle w:val="aa"/>
        <w:ind w:right="-7" w:firstLine="567"/>
        <w:jc w:val="center"/>
        <w:rPr>
          <w:rFonts w:ascii="GHEA Grapalat" w:hAnsi="GHEA Grapalat"/>
          <w:lang w:val="af-ZA"/>
        </w:rPr>
      </w:pPr>
    </w:p>
    <w:p w14:paraId="2411D305" w14:textId="77777777" w:rsidR="00EA0969" w:rsidRPr="00064ADD" w:rsidRDefault="00EA0969" w:rsidP="00EA0969">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5AD92681" w14:textId="77777777" w:rsidR="00EA0969" w:rsidRPr="00064ADD" w:rsidRDefault="00EA0969" w:rsidP="00EA0969">
      <w:pPr>
        <w:pStyle w:val="aa"/>
        <w:ind w:right="-7" w:firstLine="567"/>
        <w:jc w:val="center"/>
        <w:rPr>
          <w:rFonts w:ascii="GHEA Grapalat" w:hAnsi="GHEA Grapalat" w:cs="Sylfaen"/>
          <w:lang w:val="af-ZA"/>
        </w:rPr>
      </w:pPr>
    </w:p>
    <w:p w14:paraId="57A70BD6" w14:textId="77777777" w:rsidR="00EA0969" w:rsidRPr="00064ADD" w:rsidRDefault="00EA0969" w:rsidP="00EA0969">
      <w:pPr>
        <w:pStyle w:val="aa"/>
        <w:ind w:right="-7" w:firstLine="567"/>
        <w:jc w:val="center"/>
        <w:rPr>
          <w:rFonts w:ascii="GHEA Grapalat" w:hAnsi="GHEA Grapalat" w:cs="Sylfaen"/>
          <w:lang w:val="af-ZA"/>
        </w:rPr>
      </w:pPr>
    </w:p>
    <w:p w14:paraId="3E7DFCF0" w14:textId="6CBAB286" w:rsidR="00EA0969" w:rsidRPr="006C617C" w:rsidRDefault="00EA0969" w:rsidP="00EA0969">
      <w:pPr>
        <w:jc w:val="center"/>
        <w:rPr>
          <w:rFonts w:ascii="GHEA Grapalat" w:hAnsi="GHEA Grapalat" w:cs="Calibri"/>
          <w:color w:val="000000"/>
          <w:lang w:val="af-ZA"/>
        </w:rPr>
      </w:pPr>
      <w:r>
        <w:rPr>
          <w:rFonts w:ascii="GHEA Grapalat" w:hAnsi="GHEA Grapalat" w:cs="Calibri"/>
          <w:color w:val="000000"/>
        </w:rPr>
        <w:t>ՀՀ</w:t>
      </w:r>
      <w:r w:rsidRPr="006C617C">
        <w:rPr>
          <w:rFonts w:ascii="GHEA Grapalat" w:hAnsi="GHEA Grapalat" w:cs="Calibri"/>
          <w:color w:val="000000"/>
          <w:lang w:val="af-ZA"/>
        </w:rPr>
        <w:t xml:space="preserve"> </w:t>
      </w:r>
      <w:r w:rsidR="0013142D">
        <w:rPr>
          <w:rFonts w:ascii="GHEA Grapalat" w:hAnsi="GHEA Grapalat" w:cs="Calibri"/>
          <w:color w:val="000000"/>
        </w:rPr>
        <w:t>ԿՈՏԱՅՔ</w:t>
      </w:r>
      <w:r>
        <w:rPr>
          <w:rFonts w:ascii="GHEA Grapalat" w:hAnsi="GHEA Grapalat" w:cs="Calibri"/>
          <w:color w:val="000000"/>
        </w:rPr>
        <w:t>Ի</w:t>
      </w:r>
      <w:r w:rsidRPr="006C617C">
        <w:rPr>
          <w:rFonts w:ascii="GHEA Grapalat" w:hAnsi="GHEA Grapalat" w:cs="Calibri"/>
          <w:color w:val="000000"/>
          <w:lang w:val="af-ZA"/>
        </w:rPr>
        <w:t xml:space="preserve"> </w:t>
      </w:r>
      <w:r w:rsidR="0010310E">
        <w:rPr>
          <w:rFonts w:ascii="GHEA Grapalat" w:hAnsi="GHEA Grapalat" w:cs="Calibri"/>
          <w:color w:val="000000"/>
        </w:rPr>
        <w:t>ՄԱՐԶԻ</w:t>
      </w:r>
      <w:r w:rsidR="0010310E" w:rsidRPr="006C617C">
        <w:rPr>
          <w:rFonts w:ascii="GHEA Grapalat" w:hAnsi="GHEA Grapalat" w:cs="Calibri"/>
          <w:color w:val="000000"/>
          <w:lang w:val="af-ZA"/>
        </w:rPr>
        <w:t xml:space="preserve"> «</w:t>
      </w:r>
      <w:r w:rsidR="00FC5FEE">
        <w:rPr>
          <w:rFonts w:ascii="GHEA Grapalat" w:hAnsi="GHEA Grapalat" w:cs="Calibri"/>
          <w:color w:val="000000"/>
        </w:rPr>
        <w:t>ԳԱՌՆԻԻ</w:t>
      </w:r>
      <w:r w:rsidR="00FC5FEE" w:rsidRPr="006C617C">
        <w:rPr>
          <w:rFonts w:ascii="GHEA Grapalat" w:hAnsi="GHEA Grapalat" w:cs="Calibri"/>
          <w:color w:val="000000"/>
          <w:lang w:val="af-ZA"/>
        </w:rPr>
        <w:t xml:space="preserve"> </w:t>
      </w:r>
      <w:r w:rsidR="00FC5FEE">
        <w:rPr>
          <w:rFonts w:ascii="GHEA Grapalat" w:hAnsi="GHEA Grapalat" w:cs="Calibri"/>
          <w:color w:val="000000"/>
        </w:rPr>
        <w:t>ԿՈՄՈՒՆԱԼ</w:t>
      </w:r>
      <w:r w:rsidR="00FC5FEE" w:rsidRPr="006C617C">
        <w:rPr>
          <w:rFonts w:ascii="GHEA Grapalat" w:hAnsi="GHEA Grapalat" w:cs="Calibri"/>
          <w:color w:val="000000"/>
          <w:lang w:val="af-ZA"/>
        </w:rPr>
        <w:t xml:space="preserve"> </w:t>
      </w:r>
      <w:r w:rsidR="00FC5FEE">
        <w:rPr>
          <w:rFonts w:ascii="GHEA Grapalat" w:hAnsi="GHEA Grapalat" w:cs="Calibri"/>
          <w:color w:val="000000"/>
        </w:rPr>
        <w:t>ՏՆՏԵՍՈՒԹՅՈՒՆ</w:t>
      </w:r>
      <w:r w:rsidR="00FC5FEE" w:rsidRPr="006C617C">
        <w:rPr>
          <w:rFonts w:ascii="GHEA Grapalat" w:hAnsi="GHEA Grapalat" w:cs="Calibri"/>
          <w:color w:val="000000"/>
          <w:lang w:val="af-ZA"/>
        </w:rPr>
        <w:t xml:space="preserve">» </w:t>
      </w:r>
      <w:r w:rsidR="00FC5FEE">
        <w:rPr>
          <w:rFonts w:ascii="GHEA Grapalat" w:hAnsi="GHEA Grapalat" w:cs="Calibri"/>
          <w:color w:val="000000"/>
        </w:rPr>
        <w:t>ՀՈԱԿ</w:t>
      </w:r>
      <w:r w:rsidR="00FC5FEE" w:rsidRPr="006C617C">
        <w:rPr>
          <w:rFonts w:ascii="GHEA Grapalat" w:hAnsi="GHEA Grapalat" w:cs="Calibri"/>
          <w:color w:val="000000"/>
          <w:lang w:val="af-ZA"/>
        </w:rPr>
        <w:t>-</w:t>
      </w:r>
      <w:r w:rsidR="00FC5FEE">
        <w:rPr>
          <w:rFonts w:ascii="GHEA Grapalat" w:hAnsi="GHEA Grapalat" w:cs="Calibri"/>
          <w:color w:val="000000"/>
        </w:rPr>
        <w:t>Ն</w:t>
      </w:r>
      <w:r w:rsidR="0010310E" w:rsidRPr="006C617C">
        <w:rPr>
          <w:rFonts w:ascii="GHEA Grapalat" w:hAnsi="GHEA Grapalat" w:cs="Calibri"/>
          <w:color w:val="000000"/>
          <w:lang w:val="af-ZA"/>
        </w:rPr>
        <w:t xml:space="preserve"> </w:t>
      </w:r>
      <w:r w:rsidR="0010310E" w:rsidRPr="00BE6352">
        <w:rPr>
          <w:rFonts w:ascii="GHEA Grapalat" w:hAnsi="GHEA Grapalat" w:cs="Calibri"/>
          <w:color w:val="000000"/>
        </w:rPr>
        <w:t>ԿԱՐԻՔՆԵՐԻ</w:t>
      </w:r>
      <w:r w:rsidR="0010310E" w:rsidRPr="006C617C">
        <w:rPr>
          <w:rFonts w:ascii="GHEA Grapalat" w:hAnsi="GHEA Grapalat" w:cs="Calibri"/>
          <w:color w:val="000000"/>
          <w:lang w:val="af-ZA"/>
        </w:rPr>
        <w:t xml:space="preserve"> </w:t>
      </w:r>
      <w:r w:rsidR="0010310E" w:rsidRPr="00BE6352">
        <w:rPr>
          <w:rFonts w:ascii="GHEA Grapalat" w:hAnsi="GHEA Grapalat" w:cs="Calibri"/>
          <w:color w:val="000000"/>
        </w:rPr>
        <w:t>ՀԱՄԱՐ</w:t>
      </w:r>
      <w:r w:rsidR="0010310E" w:rsidRPr="006C617C">
        <w:rPr>
          <w:rFonts w:ascii="GHEA Grapalat" w:hAnsi="GHEA Grapalat" w:cs="Calibri"/>
          <w:color w:val="000000"/>
          <w:lang w:val="af-ZA"/>
        </w:rPr>
        <w:t xml:space="preserve">` </w:t>
      </w:r>
      <w:r w:rsidR="00163C64">
        <w:rPr>
          <w:rFonts w:ascii="GHEA Grapalat" w:hAnsi="GHEA Grapalat" w:cs="Calibri"/>
          <w:color w:val="000000"/>
        </w:rPr>
        <w:t>ԿՈՅՈՒՂՈՒ</w:t>
      </w:r>
      <w:r w:rsidR="00163C64" w:rsidRPr="00163C64">
        <w:rPr>
          <w:rFonts w:ascii="GHEA Grapalat" w:hAnsi="GHEA Grapalat" w:cs="Calibri"/>
          <w:color w:val="000000"/>
          <w:lang w:val="af-ZA"/>
        </w:rPr>
        <w:t xml:space="preserve"> </w:t>
      </w:r>
      <w:r w:rsidR="00163C64">
        <w:rPr>
          <w:rFonts w:ascii="GHEA Grapalat" w:hAnsi="GHEA Grapalat" w:cs="Calibri"/>
          <w:color w:val="000000"/>
        </w:rPr>
        <w:t>ԽՑԱԲԱՑՄԱՆ</w:t>
      </w:r>
      <w:r w:rsidR="0010310E" w:rsidRPr="006C617C">
        <w:rPr>
          <w:rFonts w:ascii="GHEA Grapalat" w:hAnsi="GHEA Grapalat" w:cs="Calibri"/>
          <w:color w:val="000000"/>
          <w:lang w:val="af-ZA"/>
        </w:rPr>
        <w:t xml:space="preserve"> </w:t>
      </w:r>
      <w:r w:rsidR="0010310E" w:rsidRPr="00BE6352">
        <w:rPr>
          <w:rFonts w:ascii="GHEA Grapalat" w:hAnsi="GHEA Grapalat" w:cs="Calibri"/>
          <w:color w:val="000000"/>
        </w:rPr>
        <w:t>ԾԱՌԱՅՈՒԹՅՈՒՆՆԵՐ</w:t>
      </w:r>
      <w:r w:rsidR="0010310E">
        <w:rPr>
          <w:rFonts w:ascii="GHEA Grapalat" w:hAnsi="GHEA Grapalat" w:cs="Calibri"/>
          <w:color w:val="000000"/>
        </w:rPr>
        <w:t>Ի</w:t>
      </w:r>
      <w:r w:rsidR="0010310E" w:rsidRPr="006C617C">
        <w:rPr>
          <w:rFonts w:ascii="GHEA Grapalat" w:hAnsi="GHEA Grapalat" w:cs="Calibri"/>
          <w:color w:val="000000"/>
          <w:lang w:val="af-ZA"/>
        </w:rPr>
        <w:t xml:space="preserve"> </w:t>
      </w:r>
      <w:r w:rsidRPr="00BE6352">
        <w:rPr>
          <w:rFonts w:ascii="GHEA Grapalat" w:hAnsi="GHEA Grapalat" w:cs="Calibri"/>
          <w:color w:val="000000"/>
        </w:rPr>
        <w:t>ՁԵՌՔԲԵՐՄԱՆ</w:t>
      </w:r>
      <w:r w:rsidRPr="006C617C">
        <w:rPr>
          <w:rFonts w:ascii="GHEA Grapalat" w:hAnsi="GHEA Grapalat" w:cs="Calibri"/>
          <w:color w:val="000000"/>
          <w:lang w:val="af-ZA"/>
        </w:rPr>
        <w:t xml:space="preserve"> </w:t>
      </w:r>
      <w:proofErr w:type="gramStart"/>
      <w:r w:rsidRPr="00BE6352">
        <w:rPr>
          <w:rFonts w:ascii="GHEA Grapalat" w:hAnsi="GHEA Grapalat" w:cs="Calibri"/>
          <w:color w:val="000000"/>
        </w:rPr>
        <w:t>ՆՊԱՏԱԿՈՎ</w:t>
      </w:r>
      <w:r w:rsidRPr="006C617C">
        <w:rPr>
          <w:rFonts w:ascii="GHEA Grapalat" w:hAnsi="GHEA Grapalat" w:cs="Calibri"/>
          <w:color w:val="000000"/>
          <w:lang w:val="af-ZA"/>
        </w:rPr>
        <w:t xml:space="preserve">  </w:t>
      </w:r>
      <w:r w:rsidRPr="00BE6352">
        <w:rPr>
          <w:rFonts w:ascii="GHEA Grapalat" w:hAnsi="GHEA Grapalat" w:cs="Calibri"/>
          <w:color w:val="000000"/>
        </w:rPr>
        <w:t>ՀԱՅՏԱՐԱՐՎԱԾ</w:t>
      </w:r>
      <w:proofErr w:type="gramEnd"/>
      <w:r w:rsidRPr="006C617C">
        <w:rPr>
          <w:rFonts w:ascii="GHEA Grapalat" w:hAnsi="GHEA Grapalat" w:cs="Calibri"/>
          <w:color w:val="000000"/>
          <w:lang w:val="af-ZA"/>
        </w:rPr>
        <w:t xml:space="preserve"> </w:t>
      </w:r>
      <w:r w:rsidRPr="00BE6352">
        <w:rPr>
          <w:rFonts w:ascii="GHEA Grapalat" w:hAnsi="GHEA Grapalat" w:cs="Calibri"/>
          <w:color w:val="000000"/>
        </w:rPr>
        <w:t>ԳՆԱՆՇՄԱՆ</w:t>
      </w:r>
      <w:r w:rsidRPr="006C617C">
        <w:rPr>
          <w:rFonts w:ascii="GHEA Grapalat" w:hAnsi="GHEA Grapalat" w:cs="Sylfaen"/>
          <w:lang w:val="af-ZA"/>
        </w:rPr>
        <w:t xml:space="preserve"> </w:t>
      </w:r>
      <w:r>
        <w:rPr>
          <w:rFonts w:ascii="GHEA Grapalat" w:hAnsi="GHEA Grapalat" w:cs="Sylfaen"/>
        </w:rPr>
        <w:t>ՀԱՐՑՄԱՆ</w:t>
      </w:r>
    </w:p>
    <w:p w14:paraId="025D681F" w14:textId="77777777" w:rsidR="00EA0969" w:rsidRPr="00064ADD" w:rsidRDefault="00EA0969" w:rsidP="00EA0969">
      <w:pPr>
        <w:pStyle w:val="aa"/>
        <w:ind w:right="-7"/>
        <w:jc w:val="center"/>
        <w:rPr>
          <w:rFonts w:ascii="GHEA Grapalat" w:hAnsi="GHEA Grapalat"/>
          <w:szCs w:val="22"/>
          <w:lang w:val="af-ZA"/>
        </w:rPr>
      </w:pPr>
    </w:p>
    <w:p w14:paraId="54701413" w14:textId="77777777" w:rsidR="00EA0969" w:rsidRPr="00064ADD" w:rsidRDefault="00EA0969" w:rsidP="00EA0969">
      <w:pPr>
        <w:pStyle w:val="aa"/>
        <w:ind w:right="-7" w:firstLine="567"/>
        <w:jc w:val="center"/>
        <w:rPr>
          <w:rFonts w:ascii="GHEA Grapalat" w:hAnsi="GHEA Grapalat"/>
          <w:lang w:val="af-ZA"/>
        </w:rPr>
      </w:pPr>
    </w:p>
    <w:p w14:paraId="6ABEFA30" w14:textId="77777777" w:rsidR="00EA0969" w:rsidRPr="00064ADD" w:rsidRDefault="00EA0969" w:rsidP="00EA0969">
      <w:pPr>
        <w:pStyle w:val="aa"/>
        <w:ind w:right="-7" w:firstLine="567"/>
        <w:jc w:val="center"/>
        <w:rPr>
          <w:rFonts w:ascii="GHEA Grapalat" w:hAnsi="GHEA Grapalat"/>
          <w:lang w:val="af-ZA"/>
        </w:rPr>
      </w:pPr>
    </w:p>
    <w:p w14:paraId="3B90F9C0" w14:textId="77777777" w:rsidR="00EA0969" w:rsidRPr="00064ADD" w:rsidRDefault="00EA0969" w:rsidP="00EA0969">
      <w:pPr>
        <w:pStyle w:val="aa"/>
        <w:ind w:right="-7" w:firstLine="567"/>
        <w:jc w:val="center"/>
        <w:rPr>
          <w:rFonts w:ascii="GHEA Grapalat" w:hAnsi="GHEA Grapalat"/>
          <w:lang w:val="af-ZA"/>
        </w:rPr>
      </w:pPr>
    </w:p>
    <w:p w14:paraId="43CA0D52" w14:textId="77777777" w:rsidR="00EA0969" w:rsidRPr="00064ADD" w:rsidRDefault="00EA0969" w:rsidP="00EA0969">
      <w:pPr>
        <w:pStyle w:val="aa"/>
        <w:ind w:right="-7" w:firstLine="567"/>
        <w:jc w:val="center"/>
        <w:rPr>
          <w:rFonts w:ascii="GHEA Grapalat" w:hAnsi="GHEA Grapalat"/>
          <w:lang w:val="af-ZA"/>
        </w:rPr>
      </w:pPr>
    </w:p>
    <w:p w14:paraId="396DE313" w14:textId="77777777" w:rsidR="00EA0969" w:rsidRPr="00064ADD" w:rsidRDefault="00EA0969" w:rsidP="00EA0969">
      <w:pPr>
        <w:pStyle w:val="aa"/>
        <w:ind w:right="-7" w:firstLine="567"/>
        <w:jc w:val="center"/>
        <w:rPr>
          <w:rFonts w:ascii="GHEA Grapalat" w:hAnsi="GHEA Grapalat"/>
          <w:lang w:val="af-ZA"/>
        </w:rPr>
      </w:pPr>
    </w:p>
    <w:p w14:paraId="47AD130A" w14:textId="77777777" w:rsidR="00EA0969" w:rsidRPr="00064ADD" w:rsidRDefault="00EA0969" w:rsidP="00EA0969">
      <w:pPr>
        <w:pStyle w:val="aa"/>
        <w:ind w:right="-7" w:firstLine="567"/>
        <w:jc w:val="center"/>
        <w:rPr>
          <w:rFonts w:ascii="GHEA Grapalat" w:hAnsi="GHEA Grapalat"/>
          <w:lang w:val="af-ZA"/>
        </w:rPr>
      </w:pPr>
    </w:p>
    <w:p w14:paraId="55C036E1" w14:textId="77777777" w:rsidR="00EA0969" w:rsidRPr="00064ADD" w:rsidRDefault="00EA0969" w:rsidP="00EA0969">
      <w:pPr>
        <w:pStyle w:val="aa"/>
        <w:ind w:right="-7" w:firstLine="567"/>
        <w:jc w:val="center"/>
        <w:rPr>
          <w:rFonts w:ascii="GHEA Grapalat" w:hAnsi="GHEA Grapalat"/>
          <w:lang w:val="af-ZA"/>
        </w:rPr>
      </w:pPr>
    </w:p>
    <w:p w14:paraId="4A06442F" w14:textId="77777777" w:rsidR="00EA0969" w:rsidRPr="00064ADD" w:rsidRDefault="00EA0969" w:rsidP="00EA0969">
      <w:pPr>
        <w:pStyle w:val="aa"/>
        <w:ind w:right="-7" w:firstLine="567"/>
        <w:jc w:val="center"/>
        <w:rPr>
          <w:rFonts w:ascii="GHEA Grapalat" w:hAnsi="GHEA Grapalat"/>
          <w:lang w:val="af-ZA"/>
        </w:rPr>
      </w:pPr>
    </w:p>
    <w:p w14:paraId="6D728EDF" w14:textId="77777777" w:rsidR="00EA0969" w:rsidRPr="00064ADD" w:rsidRDefault="00EA0969" w:rsidP="00EA0969">
      <w:pPr>
        <w:pStyle w:val="aa"/>
        <w:ind w:right="-7" w:firstLine="567"/>
        <w:jc w:val="center"/>
        <w:rPr>
          <w:rFonts w:ascii="GHEA Grapalat" w:hAnsi="GHEA Grapalat"/>
          <w:lang w:val="af-ZA"/>
        </w:rPr>
      </w:pPr>
    </w:p>
    <w:p w14:paraId="5EDFEC02" w14:textId="77777777" w:rsidR="00EA0969" w:rsidRPr="00064ADD" w:rsidRDefault="00EA0969" w:rsidP="00EA0969">
      <w:pPr>
        <w:pStyle w:val="aa"/>
        <w:ind w:right="-7" w:firstLine="567"/>
        <w:jc w:val="center"/>
        <w:rPr>
          <w:rFonts w:ascii="GHEA Grapalat" w:hAnsi="GHEA Grapalat"/>
          <w:lang w:val="af-ZA"/>
        </w:rPr>
      </w:pPr>
    </w:p>
    <w:p w14:paraId="4F6DF140" w14:textId="77777777" w:rsidR="00EA0969" w:rsidRPr="00064ADD" w:rsidRDefault="00EA0969" w:rsidP="00EA0969">
      <w:pPr>
        <w:pStyle w:val="aa"/>
        <w:ind w:right="-7" w:firstLine="567"/>
        <w:jc w:val="center"/>
        <w:rPr>
          <w:rFonts w:ascii="GHEA Grapalat" w:hAnsi="GHEA Grapalat"/>
          <w:lang w:val="af-ZA"/>
        </w:rPr>
      </w:pPr>
    </w:p>
    <w:p w14:paraId="47CD0D00" w14:textId="77777777" w:rsidR="00EA0969" w:rsidRPr="00064ADD" w:rsidRDefault="00EA0969" w:rsidP="00EA0969">
      <w:pPr>
        <w:pStyle w:val="aa"/>
        <w:ind w:right="-7" w:firstLine="567"/>
        <w:jc w:val="center"/>
        <w:rPr>
          <w:rFonts w:ascii="GHEA Grapalat" w:hAnsi="GHEA Grapalat"/>
          <w:lang w:val="af-ZA"/>
        </w:rPr>
      </w:pPr>
    </w:p>
    <w:p w14:paraId="2078904B" w14:textId="77777777" w:rsidR="00EA0969" w:rsidRPr="00064ADD" w:rsidRDefault="00EA0969" w:rsidP="00EA0969">
      <w:pPr>
        <w:pStyle w:val="aa"/>
        <w:ind w:right="-7" w:firstLine="567"/>
        <w:jc w:val="center"/>
        <w:rPr>
          <w:rFonts w:ascii="GHEA Grapalat" w:hAnsi="GHEA Grapalat"/>
          <w:lang w:val="af-ZA"/>
        </w:rPr>
      </w:pPr>
    </w:p>
    <w:p w14:paraId="4C44582D" w14:textId="77777777" w:rsidR="00EA0969" w:rsidRPr="00064ADD" w:rsidRDefault="00EA0969" w:rsidP="00EA0969">
      <w:pPr>
        <w:pStyle w:val="aa"/>
        <w:ind w:right="-7" w:firstLine="567"/>
        <w:jc w:val="center"/>
        <w:rPr>
          <w:rFonts w:ascii="GHEA Grapalat" w:hAnsi="GHEA Grapalat"/>
          <w:lang w:val="af-ZA"/>
        </w:rPr>
      </w:pPr>
    </w:p>
    <w:p w14:paraId="74F78266" w14:textId="77777777" w:rsidR="00EA0969" w:rsidRPr="00064ADD" w:rsidRDefault="00EA0969" w:rsidP="00EA0969">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14:paraId="56526AE7" w14:textId="77777777" w:rsidR="00EA0969" w:rsidRPr="00064ADD" w:rsidRDefault="00EA0969" w:rsidP="00EA0969">
      <w:pPr>
        <w:ind w:firstLine="567"/>
        <w:jc w:val="both"/>
        <w:rPr>
          <w:rFonts w:ascii="GHEA Grapalat" w:hAnsi="GHEA Grapalat"/>
          <w:i/>
          <w:sz w:val="20"/>
          <w:lang w:val="af-ZA"/>
        </w:rPr>
      </w:pPr>
    </w:p>
    <w:p w14:paraId="32DC16D5" w14:textId="77777777" w:rsidR="00EA0969" w:rsidRPr="00064ADD" w:rsidRDefault="00EA0969" w:rsidP="00EA0969">
      <w:pPr>
        <w:ind w:firstLine="567"/>
        <w:jc w:val="center"/>
        <w:rPr>
          <w:rFonts w:ascii="GHEA Grapalat" w:hAnsi="GHEA Grapalat"/>
          <w:b/>
          <w:sz w:val="20"/>
          <w:szCs w:val="22"/>
          <w:lang w:val="af-ZA"/>
        </w:rPr>
      </w:pPr>
    </w:p>
    <w:p w14:paraId="4064A6F8" w14:textId="77777777" w:rsidR="00EA0969" w:rsidRPr="00064ADD" w:rsidRDefault="00EA0969" w:rsidP="00EA0969">
      <w:pPr>
        <w:ind w:firstLine="567"/>
        <w:jc w:val="center"/>
        <w:rPr>
          <w:rFonts w:ascii="GHEA Grapalat" w:hAnsi="GHEA Grapalat" w:cs="Sylfaen"/>
          <w:b/>
          <w:sz w:val="22"/>
          <w:szCs w:val="22"/>
          <w:lang w:val="af-ZA"/>
        </w:rPr>
      </w:pPr>
    </w:p>
    <w:p w14:paraId="70665DC5" w14:textId="77777777" w:rsidR="00EA0969" w:rsidRPr="00064ADD" w:rsidRDefault="00EA0969" w:rsidP="00EA0969">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22283B11" w14:textId="77777777" w:rsidR="00EA0969" w:rsidRPr="00064ADD" w:rsidRDefault="00EA0969" w:rsidP="00EA0969">
      <w:pPr>
        <w:ind w:firstLine="567"/>
        <w:jc w:val="center"/>
        <w:rPr>
          <w:rFonts w:ascii="GHEA Grapalat" w:hAnsi="GHEA Grapalat"/>
          <w:i/>
          <w:sz w:val="20"/>
          <w:lang w:val="af-ZA"/>
        </w:rPr>
      </w:pPr>
    </w:p>
    <w:p w14:paraId="3D460D4E" w14:textId="5DD7DC21" w:rsidR="00EA0969" w:rsidRPr="00064ADD" w:rsidRDefault="00EA0969" w:rsidP="00EA0969">
      <w:pPr>
        <w:jc w:val="center"/>
        <w:rPr>
          <w:rFonts w:ascii="GHEA Grapalat" w:hAnsi="GHEA Grapalat"/>
          <w:i/>
          <w:sz w:val="20"/>
          <w:lang w:val="af-ZA"/>
        </w:rPr>
      </w:pPr>
      <w:r w:rsidRPr="00BE6352">
        <w:rPr>
          <w:rFonts w:ascii="GHEA Grapalat" w:hAnsi="GHEA Grapalat"/>
          <w:b/>
          <w:sz w:val="20"/>
          <w:lang w:val="af-ZA"/>
        </w:rPr>
        <w:t xml:space="preserve">ՀՀ </w:t>
      </w:r>
      <w:r w:rsidR="0013142D">
        <w:rPr>
          <w:rFonts w:ascii="GHEA Grapalat" w:hAnsi="GHEA Grapalat"/>
          <w:b/>
          <w:sz w:val="20"/>
          <w:lang w:val="af-ZA"/>
        </w:rPr>
        <w:t>ԿՈՏԱՅՔ</w:t>
      </w:r>
      <w:r w:rsidRPr="00BE6352">
        <w:rPr>
          <w:rFonts w:ascii="GHEA Grapalat" w:hAnsi="GHEA Grapalat"/>
          <w:b/>
          <w:sz w:val="20"/>
          <w:lang w:val="af-ZA"/>
        </w:rPr>
        <w:t xml:space="preserve">Ի </w:t>
      </w:r>
      <w:r w:rsidR="0010310E" w:rsidRPr="00BE6352">
        <w:rPr>
          <w:rFonts w:ascii="GHEA Grapalat" w:hAnsi="GHEA Grapalat"/>
          <w:b/>
          <w:sz w:val="20"/>
          <w:lang w:val="af-ZA"/>
        </w:rPr>
        <w:t>ՄԱՐԶ</w:t>
      </w:r>
      <w:r w:rsidR="00DA7DF2">
        <w:rPr>
          <w:rFonts w:ascii="GHEA Grapalat" w:hAnsi="GHEA Grapalat"/>
          <w:b/>
          <w:sz w:val="20"/>
          <w:lang w:val="af-ZA"/>
        </w:rPr>
        <w:t>Ի «</w:t>
      </w:r>
      <w:r w:rsidR="00FC5FEE">
        <w:rPr>
          <w:rFonts w:ascii="GHEA Grapalat" w:hAnsi="GHEA Grapalat"/>
          <w:b/>
          <w:sz w:val="20"/>
          <w:lang w:val="af-ZA"/>
        </w:rPr>
        <w:t>ԳԱՌՆԻԻ ԿՈՄՈՒՆԱԼ ՏՆՏԵՍՈՒԹՅՈՒՆ» ՀՈԱԿ-Ն</w:t>
      </w:r>
      <w:r w:rsidR="0010310E">
        <w:rPr>
          <w:rFonts w:ascii="GHEA Grapalat" w:hAnsi="GHEA Grapalat"/>
          <w:b/>
          <w:sz w:val="20"/>
          <w:lang w:val="af-ZA"/>
        </w:rPr>
        <w:t xml:space="preserve"> </w:t>
      </w:r>
      <w:r w:rsidR="0010310E" w:rsidRPr="00064ADD">
        <w:rPr>
          <w:rFonts w:ascii="GHEA Grapalat" w:hAnsi="GHEA Grapalat"/>
          <w:b/>
          <w:sz w:val="20"/>
          <w:lang w:val="af-ZA"/>
        </w:rPr>
        <w:t>ԿԱՐԻՔՆԵՐԻ ՀԱՄԱՐ</w:t>
      </w:r>
      <w:r w:rsidR="0010310E" w:rsidRPr="00BE6352">
        <w:rPr>
          <w:rFonts w:ascii="GHEA Grapalat" w:hAnsi="GHEA Grapalat"/>
          <w:b/>
          <w:sz w:val="20"/>
          <w:lang w:val="af-ZA"/>
        </w:rPr>
        <w:t xml:space="preserve">  </w:t>
      </w:r>
      <w:r w:rsidR="00163C64">
        <w:rPr>
          <w:rFonts w:ascii="GHEA Grapalat" w:hAnsi="GHEA Grapalat"/>
          <w:b/>
          <w:sz w:val="20"/>
          <w:lang w:val="af-ZA"/>
        </w:rPr>
        <w:t>ԿՈՅՈՒՂՈՒ ԽՑԱԲԱՑՄԱՆ</w:t>
      </w:r>
      <w:r w:rsidRPr="00BE6352">
        <w:rPr>
          <w:rFonts w:ascii="GHEA Grapalat" w:hAnsi="GHEA Grapalat"/>
          <w:b/>
          <w:sz w:val="20"/>
          <w:lang w:val="af-ZA"/>
        </w:rPr>
        <w:t xml:space="preserve"> ԾԱՌԱՅՈՒԹՅՈՒՆՆԵՐ</w:t>
      </w:r>
      <w:r w:rsidRPr="00064ADD">
        <w:rPr>
          <w:rFonts w:ascii="GHEA Grapalat" w:hAnsi="GHEA Grapalat"/>
          <w:b/>
          <w:sz w:val="20"/>
          <w:lang w:val="af-ZA"/>
        </w:rPr>
        <w:t>Ի</w:t>
      </w:r>
      <w:r>
        <w:rPr>
          <w:rFonts w:ascii="GHEA Grapalat" w:hAnsi="GHEA Grapalat"/>
          <w:b/>
          <w:sz w:val="20"/>
          <w:lang w:val="af-ZA"/>
        </w:rPr>
        <w:t xml:space="preserve"> </w:t>
      </w:r>
      <w:r w:rsidRPr="00064ADD">
        <w:rPr>
          <w:rFonts w:ascii="GHEA Grapalat" w:hAnsi="GHEA Grapalat"/>
          <w:b/>
          <w:sz w:val="20"/>
          <w:lang w:val="af-ZA"/>
        </w:rPr>
        <w:t xml:space="preserve">ՁԵՌՔԲԵՐՄԱՆ ՆՊԱՏԱԿՈՎ ՀԱՅՏԱՐԱՐՎԱԾ </w:t>
      </w:r>
      <w:r>
        <w:rPr>
          <w:rFonts w:ascii="GHEA Grapalat" w:hAnsi="GHEA Grapalat"/>
          <w:b/>
          <w:sz w:val="20"/>
          <w:lang w:val="af-ZA"/>
        </w:rPr>
        <w:t>ԳՆԱՆՇՄԱՆ ՀԱՐՑՄԱՆ</w:t>
      </w:r>
      <w:r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347686"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56242C6"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123664">
        <w:rPr>
          <w:rFonts w:ascii="GHEA Grapalat" w:hAnsi="GHEA Grapalat" w:cs="Sylfaen"/>
          <w:b/>
          <w:sz w:val="20"/>
        </w:rPr>
        <w:t>ԳՆԱՆՇՄԱՆ</w:t>
      </w:r>
      <w:r w:rsidR="00123664" w:rsidRPr="006C617C">
        <w:rPr>
          <w:rFonts w:ascii="GHEA Grapalat" w:hAnsi="GHEA Grapalat" w:cs="Sylfaen"/>
          <w:b/>
          <w:sz w:val="20"/>
          <w:lang w:val="af-ZA"/>
        </w:rPr>
        <w:t xml:space="preserve"> </w:t>
      </w:r>
      <w:proofErr w:type="gramStart"/>
      <w:r w:rsidR="00123664">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388CADF3" w:rsidR="00037DDE" w:rsidRDefault="00037DDE" w:rsidP="00EF3662">
      <w:pPr>
        <w:ind w:firstLine="1134"/>
        <w:jc w:val="both"/>
        <w:rPr>
          <w:rFonts w:ascii="GHEA Grapalat" w:hAnsi="GHEA Grapalat" w:cs="Times Armenian"/>
          <w:sz w:val="20"/>
          <w:lang w:val="af-ZA"/>
        </w:rPr>
      </w:pPr>
    </w:p>
    <w:p w14:paraId="07FA1900" w14:textId="209DCC26" w:rsidR="0006114C" w:rsidRDefault="0006114C" w:rsidP="00EF3662">
      <w:pPr>
        <w:ind w:firstLine="1134"/>
        <w:jc w:val="both"/>
        <w:rPr>
          <w:rFonts w:ascii="GHEA Grapalat" w:hAnsi="GHEA Grapalat" w:cs="Times Armenian"/>
          <w:sz w:val="20"/>
          <w:lang w:val="af-ZA"/>
        </w:rPr>
      </w:pPr>
    </w:p>
    <w:p w14:paraId="60AD9BA7" w14:textId="7F394B4D" w:rsidR="0006114C" w:rsidRDefault="0006114C" w:rsidP="00EF3662">
      <w:pPr>
        <w:ind w:firstLine="1134"/>
        <w:jc w:val="both"/>
        <w:rPr>
          <w:rFonts w:ascii="GHEA Grapalat" w:hAnsi="GHEA Grapalat" w:cs="Times Armenian"/>
          <w:sz w:val="20"/>
          <w:lang w:val="af-ZA"/>
        </w:rPr>
      </w:pPr>
    </w:p>
    <w:p w14:paraId="540ACFEB" w14:textId="3DD74975" w:rsidR="0006114C" w:rsidRDefault="0006114C" w:rsidP="00EF3662">
      <w:pPr>
        <w:ind w:firstLine="1134"/>
        <w:jc w:val="both"/>
        <w:rPr>
          <w:rFonts w:ascii="GHEA Grapalat" w:hAnsi="GHEA Grapalat" w:cs="Times Armenian"/>
          <w:sz w:val="20"/>
          <w:lang w:val="af-ZA"/>
        </w:rPr>
      </w:pPr>
    </w:p>
    <w:p w14:paraId="0729D43D" w14:textId="6ABFED9E" w:rsidR="0006114C" w:rsidRDefault="0006114C" w:rsidP="00EF3662">
      <w:pPr>
        <w:ind w:firstLine="1134"/>
        <w:jc w:val="both"/>
        <w:rPr>
          <w:rFonts w:ascii="GHEA Grapalat" w:hAnsi="GHEA Grapalat" w:cs="Times Armenian"/>
          <w:sz w:val="20"/>
          <w:lang w:val="af-ZA"/>
        </w:rPr>
      </w:pPr>
    </w:p>
    <w:p w14:paraId="600BAED9" w14:textId="3B3F9C9D" w:rsidR="0006114C" w:rsidRDefault="0006114C" w:rsidP="00EF3662">
      <w:pPr>
        <w:ind w:firstLine="1134"/>
        <w:jc w:val="both"/>
        <w:rPr>
          <w:rFonts w:ascii="GHEA Grapalat" w:hAnsi="GHEA Grapalat" w:cs="Times Armenian"/>
          <w:sz w:val="20"/>
          <w:lang w:val="af-ZA"/>
        </w:rPr>
      </w:pPr>
    </w:p>
    <w:p w14:paraId="12680E73" w14:textId="3CFF1C55" w:rsidR="0006114C" w:rsidRDefault="0006114C" w:rsidP="00EF3662">
      <w:pPr>
        <w:ind w:firstLine="1134"/>
        <w:jc w:val="both"/>
        <w:rPr>
          <w:rFonts w:ascii="GHEA Grapalat" w:hAnsi="GHEA Grapalat" w:cs="Times Armenian"/>
          <w:sz w:val="20"/>
          <w:lang w:val="af-ZA"/>
        </w:rPr>
      </w:pPr>
    </w:p>
    <w:p w14:paraId="21EEB874" w14:textId="5E27103B" w:rsidR="0006114C" w:rsidRDefault="0006114C" w:rsidP="00EF3662">
      <w:pPr>
        <w:ind w:firstLine="1134"/>
        <w:jc w:val="both"/>
        <w:rPr>
          <w:rFonts w:ascii="GHEA Grapalat" w:hAnsi="GHEA Grapalat" w:cs="Times Armenian"/>
          <w:sz w:val="20"/>
          <w:lang w:val="af-ZA"/>
        </w:rPr>
      </w:pPr>
    </w:p>
    <w:p w14:paraId="1BA69C53" w14:textId="61C7DD6A" w:rsidR="0006114C" w:rsidRDefault="0006114C" w:rsidP="00EF3662">
      <w:pPr>
        <w:ind w:firstLine="1134"/>
        <w:jc w:val="both"/>
        <w:rPr>
          <w:rFonts w:ascii="GHEA Grapalat" w:hAnsi="GHEA Grapalat" w:cs="Times Armenian"/>
          <w:sz w:val="20"/>
          <w:lang w:val="af-ZA"/>
        </w:rPr>
      </w:pPr>
    </w:p>
    <w:p w14:paraId="4B860D5D" w14:textId="70BB8B2A" w:rsidR="0006114C" w:rsidRDefault="0006114C" w:rsidP="00EF3662">
      <w:pPr>
        <w:ind w:firstLine="1134"/>
        <w:jc w:val="both"/>
        <w:rPr>
          <w:rFonts w:ascii="GHEA Grapalat" w:hAnsi="GHEA Grapalat" w:cs="Times Armenian"/>
          <w:sz w:val="20"/>
          <w:lang w:val="af-ZA"/>
        </w:rPr>
      </w:pPr>
    </w:p>
    <w:p w14:paraId="65D6B70D" w14:textId="79396408" w:rsidR="0006114C" w:rsidRDefault="0006114C" w:rsidP="00EF3662">
      <w:pPr>
        <w:ind w:firstLine="1134"/>
        <w:jc w:val="both"/>
        <w:rPr>
          <w:rFonts w:ascii="GHEA Grapalat" w:hAnsi="GHEA Grapalat" w:cs="Times Armenian"/>
          <w:sz w:val="20"/>
          <w:lang w:val="af-ZA"/>
        </w:rPr>
      </w:pPr>
    </w:p>
    <w:p w14:paraId="29BF7FD8" w14:textId="32983B8A" w:rsidR="0006114C" w:rsidRDefault="0006114C" w:rsidP="00EF3662">
      <w:pPr>
        <w:ind w:firstLine="1134"/>
        <w:jc w:val="both"/>
        <w:rPr>
          <w:rFonts w:ascii="GHEA Grapalat" w:hAnsi="GHEA Grapalat" w:cs="Times Armenian"/>
          <w:sz w:val="20"/>
          <w:lang w:val="af-ZA"/>
        </w:rPr>
      </w:pPr>
    </w:p>
    <w:p w14:paraId="1530EE35" w14:textId="112F2F43" w:rsidR="0006114C" w:rsidRDefault="0006114C" w:rsidP="00EF3662">
      <w:pPr>
        <w:ind w:firstLine="1134"/>
        <w:jc w:val="both"/>
        <w:rPr>
          <w:rFonts w:ascii="GHEA Grapalat" w:hAnsi="GHEA Grapalat" w:cs="Times Armenian"/>
          <w:sz w:val="20"/>
          <w:lang w:val="af-ZA"/>
        </w:rPr>
      </w:pPr>
    </w:p>
    <w:p w14:paraId="5A34E62B" w14:textId="3A6EEEBE" w:rsidR="0006114C" w:rsidRDefault="0006114C" w:rsidP="00EF3662">
      <w:pPr>
        <w:ind w:firstLine="1134"/>
        <w:jc w:val="both"/>
        <w:rPr>
          <w:rFonts w:ascii="GHEA Grapalat" w:hAnsi="GHEA Grapalat" w:cs="Times Armenian"/>
          <w:sz w:val="20"/>
          <w:lang w:val="af-ZA"/>
        </w:rPr>
      </w:pPr>
    </w:p>
    <w:p w14:paraId="4CC9B0CF" w14:textId="7090E178" w:rsidR="0006114C" w:rsidRDefault="0006114C" w:rsidP="00EF3662">
      <w:pPr>
        <w:ind w:firstLine="1134"/>
        <w:jc w:val="both"/>
        <w:rPr>
          <w:rFonts w:ascii="GHEA Grapalat" w:hAnsi="GHEA Grapalat" w:cs="Times Armenian"/>
          <w:sz w:val="20"/>
          <w:lang w:val="af-ZA"/>
        </w:rPr>
      </w:pPr>
    </w:p>
    <w:p w14:paraId="0126A47F" w14:textId="42813ED4" w:rsidR="0006114C" w:rsidRDefault="0006114C" w:rsidP="00EF3662">
      <w:pPr>
        <w:ind w:firstLine="1134"/>
        <w:jc w:val="both"/>
        <w:rPr>
          <w:rFonts w:ascii="GHEA Grapalat" w:hAnsi="GHEA Grapalat" w:cs="Times Armenian"/>
          <w:sz w:val="20"/>
          <w:lang w:val="af-ZA"/>
        </w:rPr>
      </w:pPr>
    </w:p>
    <w:p w14:paraId="735428AD" w14:textId="7EA95C18" w:rsidR="0006114C" w:rsidRDefault="0006114C" w:rsidP="00EF3662">
      <w:pPr>
        <w:ind w:firstLine="1134"/>
        <w:jc w:val="both"/>
        <w:rPr>
          <w:rFonts w:ascii="GHEA Grapalat" w:hAnsi="GHEA Grapalat" w:cs="Times Armenian"/>
          <w:sz w:val="20"/>
          <w:lang w:val="af-ZA"/>
        </w:rPr>
      </w:pPr>
    </w:p>
    <w:p w14:paraId="423F109C" w14:textId="086D0F4F" w:rsidR="0006114C" w:rsidRDefault="0006114C" w:rsidP="00EF3662">
      <w:pPr>
        <w:ind w:firstLine="1134"/>
        <w:jc w:val="both"/>
        <w:rPr>
          <w:rFonts w:ascii="GHEA Grapalat" w:hAnsi="GHEA Grapalat" w:cs="Times Armenian"/>
          <w:sz w:val="20"/>
          <w:lang w:val="af-ZA"/>
        </w:rPr>
      </w:pPr>
    </w:p>
    <w:p w14:paraId="5AF10CFC" w14:textId="6C8BFDBB" w:rsidR="0006114C" w:rsidRDefault="0006114C" w:rsidP="00EF3662">
      <w:pPr>
        <w:ind w:firstLine="1134"/>
        <w:jc w:val="both"/>
        <w:rPr>
          <w:rFonts w:ascii="GHEA Grapalat" w:hAnsi="GHEA Grapalat" w:cs="Times Armenian"/>
          <w:sz w:val="20"/>
          <w:lang w:val="af-ZA"/>
        </w:rPr>
      </w:pPr>
    </w:p>
    <w:p w14:paraId="5191D523" w14:textId="77777777" w:rsidR="0006114C" w:rsidRPr="00064ADD" w:rsidRDefault="0006114C" w:rsidP="00EF3662">
      <w:pPr>
        <w:ind w:firstLine="1134"/>
        <w:jc w:val="both"/>
        <w:rPr>
          <w:rFonts w:ascii="GHEA Grapalat" w:hAnsi="GHEA Grapalat" w:cs="Times Armenian"/>
          <w:sz w:val="20"/>
          <w:lang w:val="af-ZA"/>
        </w:rPr>
      </w:pPr>
    </w:p>
    <w:p w14:paraId="064C8EF4" w14:textId="0A4D419D" w:rsidR="00096865" w:rsidRPr="00064ADD" w:rsidRDefault="00096865" w:rsidP="00EF3662">
      <w:pPr>
        <w:ind w:firstLine="1134"/>
        <w:jc w:val="both"/>
        <w:rPr>
          <w:rFonts w:ascii="GHEA Grapalat" w:hAnsi="GHEA Grapalat" w:cs="Times Armenian"/>
          <w:sz w:val="20"/>
          <w:lang w:val="af-ZA"/>
        </w:rPr>
      </w:pPr>
    </w:p>
    <w:p w14:paraId="4214DA6B" w14:textId="44D12DF6"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AC03D5">
        <w:rPr>
          <w:rFonts w:ascii="GHEA Grapalat" w:hAnsi="GHEA Grapalat" w:cs="Sylfaen"/>
          <w:sz w:val="20"/>
        </w:rPr>
        <w:t>ԿՄԳԿՏ</w:t>
      </w:r>
      <w:r w:rsidR="00AC03D5" w:rsidRPr="00AC03D5">
        <w:rPr>
          <w:rFonts w:ascii="GHEA Grapalat" w:hAnsi="GHEA Grapalat" w:cs="Sylfaen"/>
          <w:sz w:val="20"/>
          <w:lang w:val="af-ZA"/>
        </w:rPr>
        <w:t>-</w:t>
      </w:r>
      <w:r w:rsidR="00AC03D5">
        <w:rPr>
          <w:rFonts w:ascii="GHEA Grapalat" w:hAnsi="GHEA Grapalat" w:cs="Sylfaen"/>
          <w:sz w:val="20"/>
        </w:rPr>
        <w:t>ԳՀԾՁԲ</w:t>
      </w:r>
      <w:r w:rsidR="00AC03D5" w:rsidRPr="00AC03D5">
        <w:rPr>
          <w:rFonts w:ascii="GHEA Grapalat" w:hAnsi="GHEA Grapalat" w:cs="Sylfaen"/>
          <w:sz w:val="20"/>
          <w:lang w:val="af-ZA"/>
        </w:rPr>
        <w:t>-26/15</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123664">
        <w:rPr>
          <w:rFonts w:ascii="GHEA Grapalat" w:hAnsi="GHEA Grapalat" w:cs="Sylfaen"/>
          <w:sz w:val="20"/>
        </w:rPr>
        <w:t>գնանշման</w:t>
      </w:r>
      <w:r w:rsidR="00123664" w:rsidRPr="006C617C">
        <w:rPr>
          <w:rFonts w:ascii="GHEA Grapalat" w:hAnsi="GHEA Grapalat" w:cs="Sylfaen"/>
          <w:sz w:val="20"/>
          <w:lang w:val="af-ZA"/>
        </w:rPr>
        <w:t xml:space="preserve"> </w:t>
      </w:r>
      <w:r w:rsidR="00123664">
        <w:rPr>
          <w:rFonts w:ascii="GHEA Grapalat" w:hAnsi="GHEA Grapalat" w:cs="Sylfaen"/>
          <w:sz w:val="20"/>
        </w:rPr>
        <w:t>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1F085ECF"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FE59D5" w:rsidRPr="004829A0">
        <w:rPr>
          <w:rFonts w:ascii="GHEA Grapalat" w:hAnsi="GHEA Grapalat" w:cs="Sylfaen"/>
          <w:sz w:val="20"/>
        </w:rPr>
        <w:t>ՀՀ</w:t>
      </w:r>
      <w:r w:rsidR="00FE59D5" w:rsidRPr="006C617C">
        <w:rPr>
          <w:rFonts w:ascii="GHEA Grapalat" w:hAnsi="GHEA Grapalat" w:cs="Sylfaen"/>
          <w:sz w:val="20"/>
          <w:lang w:val="af-ZA"/>
        </w:rPr>
        <w:t xml:space="preserve"> </w:t>
      </w:r>
      <w:r w:rsidR="0013142D">
        <w:rPr>
          <w:rFonts w:ascii="GHEA Grapalat" w:hAnsi="GHEA Grapalat" w:cs="Sylfaen"/>
          <w:sz w:val="20"/>
        </w:rPr>
        <w:t>Կոտայք</w:t>
      </w:r>
      <w:r w:rsidR="00FE59D5" w:rsidRPr="004829A0">
        <w:rPr>
          <w:rFonts w:ascii="GHEA Grapalat" w:hAnsi="GHEA Grapalat" w:cs="Sylfaen"/>
          <w:sz w:val="20"/>
        </w:rPr>
        <w:t>ի</w:t>
      </w:r>
      <w:r w:rsidR="00FE59D5" w:rsidRPr="006C617C">
        <w:rPr>
          <w:rFonts w:ascii="GHEA Grapalat" w:hAnsi="GHEA Grapalat" w:cs="Sylfaen"/>
          <w:sz w:val="20"/>
          <w:lang w:val="af-ZA"/>
        </w:rPr>
        <w:t xml:space="preserve"> </w:t>
      </w:r>
      <w:r w:rsidR="00FE59D5" w:rsidRPr="004829A0">
        <w:rPr>
          <w:rFonts w:ascii="GHEA Grapalat" w:hAnsi="GHEA Grapalat" w:cs="Sylfaen"/>
          <w:sz w:val="20"/>
        </w:rPr>
        <w:t>մարզ</w:t>
      </w:r>
      <w:r w:rsidR="00FE59D5">
        <w:rPr>
          <w:rFonts w:ascii="GHEA Grapalat" w:hAnsi="GHEA Grapalat" w:cs="Sylfaen"/>
          <w:sz w:val="20"/>
        </w:rPr>
        <w:t>ի</w:t>
      </w:r>
      <w:r w:rsidR="00B324F3" w:rsidRPr="006C617C">
        <w:rPr>
          <w:rFonts w:ascii="GHEA Grapalat" w:hAnsi="GHEA Grapalat" w:cs="Sylfaen"/>
          <w:sz w:val="20"/>
          <w:lang w:val="af-ZA"/>
        </w:rPr>
        <w:t xml:space="preserve"> «</w:t>
      </w:r>
      <w:r w:rsidR="00FC5FEE">
        <w:rPr>
          <w:rFonts w:ascii="GHEA Grapalat" w:hAnsi="GHEA Grapalat" w:cs="Sylfaen"/>
          <w:sz w:val="20"/>
        </w:rPr>
        <w:t>Գառնիի</w:t>
      </w:r>
      <w:r w:rsidR="00FC5FEE" w:rsidRPr="006C617C">
        <w:rPr>
          <w:rFonts w:ascii="GHEA Grapalat" w:hAnsi="GHEA Grapalat" w:cs="Sylfaen"/>
          <w:sz w:val="20"/>
          <w:lang w:val="af-ZA"/>
        </w:rPr>
        <w:t xml:space="preserve"> </w:t>
      </w:r>
      <w:r w:rsidR="00FC5FEE">
        <w:rPr>
          <w:rFonts w:ascii="GHEA Grapalat" w:hAnsi="GHEA Grapalat" w:cs="Sylfaen"/>
          <w:sz w:val="20"/>
        </w:rPr>
        <w:t>կոմունալ</w:t>
      </w:r>
      <w:r w:rsidR="00FC5FEE" w:rsidRPr="006C617C">
        <w:rPr>
          <w:rFonts w:ascii="GHEA Grapalat" w:hAnsi="GHEA Grapalat" w:cs="Sylfaen"/>
          <w:sz w:val="20"/>
          <w:lang w:val="af-ZA"/>
        </w:rPr>
        <w:t xml:space="preserve"> </w:t>
      </w:r>
      <w:r w:rsidR="00FC5FEE">
        <w:rPr>
          <w:rFonts w:ascii="GHEA Grapalat" w:hAnsi="GHEA Grapalat" w:cs="Sylfaen"/>
          <w:sz w:val="20"/>
        </w:rPr>
        <w:t>տնտեսություն</w:t>
      </w:r>
      <w:r w:rsidR="00FC5FEE" w:rsidRPr="006C617C">
        <w:rPr>
          <w:rFonts w:ascii="GHEA Grapalat" w:hAnsi="GHEA Grapalat" w:cs="Sylfaen"/>
          <w:sz w:val="20"/>
          <w:lang w:val="af-ZA"/>
        </w:rPr>
        <w:t xml:space="preserve">» </w:t>
      </w:r>
      <w:r w:rsidR="00FC5FEE">
        <w:rPr>
          <w:rFonts w:ascii="GHEA Grapalat" w:hAnsi="GHEA Grapalat" w:cs="Sylfaen"/>
          <w:sz w:val="20"/>
        </w:rPr>
        <w:t>ՀՈԱԿ</w:t>
      </w:r>
      <w:r w:rsidR="00FC5FEE" w:rsidRPr="006C617C">
        <w:rPr>
          <w:rFonts w:ascii="GHEA Grapalat" w:hAnsi="GHEA Grapalat" w:cs="Sylfaen"/>
          <w:sz w:val="20"/>
          <w:lang w:val="af-ZA"/>
        </w:rPr>
        <w:t>-</w:t>
      </w:r>
      <w:r w:rsidR="00FC5FEE">
        <w:rPr>
          <w:rFonts w:ascii="GHEA Grapalat" w:hAnsi="GHEA Grapalat" w:cs="Sylfaen"/>
          <w:sz w:val="20"/>
        </w:rPr>
        <w:t>ն</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5AD4F667" w14:textId="0C74E48E" w:rsidR="00096865" w:rsidRPr="00064ADD" w:rsidRDefault="00A81DD5" w:rsidP="0006114C">
      <w:pPr>
        <w:pStyle w:val="23"/>
        <w:spacing w:line="240" w:lineRule="auto"/>
        <w:ind w:firstLine="567"/>
        <w:jc w:val="center"/>
        <w:rPr>
          <w:rFonts w:ascii="GHEA Grapalat" w:hAnsi="GHEA Grapalat"/>
          <w:szCs w:val="22"/>
        </w:rPr>
      </w:pPr>
      <w:r w:rsidRPr="00064ADD">
        <w:rPr>
          <w:rFonts w:ascii="GHEA Grapalat" w:hAnsi="GHEA Grapalat"/>
        </w:rPr>
        <w:t xml:space="preserve">Գնահատող հանձնաժողովի քարտուղարի </w:t>
      </w:r>
      <w:r w:rsidR="003E1421" w:rsidRPr="00064ADD">
        <w:rPr>
          <w:rFonts w:ascii="GHEA Grapalat" w:hAnsi="GHEA Grapalat"/>
        </w:rPr>
        <w:t>էլեկտրոնային փոստի հասցեն է`</w:t>
      </w:r>
      <w:r w:rsidR="0006114C" w:rsidRPr="0006114C">
        <w:rPr>
          <w:rFonts w:ascii="GHEA Grapalat" w:hAnsi="GHEA Grapalat"/>
        </w:rPr>
        <w:t xml:space="preserve"> </w:t>
      </w:r>
      <w:hyperlink r:id="rId9" w:history="1">
        <w:r w:rsidR="0006114C" w:rsidRPr="0006114C">
          <w:rPr>
            <w:rFonts w:ascii="GHEA Grapalat" w:hAnsi="GHEA Grapalat"/>
          </w:rPr>
          <w:t>gnumnerkomunaltntes@gmail.com</w:t>
        </w:r>
      </w:hyperlink>
      <w:r w:rsidR="0006114C">
        <w:rPr>
          <w:rFonts w:asciiTheme="minorHAnsi" w:hAnsiTheme="minorHAnsi"/>
          <w:lang w:val="hy-AM"/>
        </w:rPr>
        <w:t xml:space="preserve"> </w:t>
      </w:r>
      <w:r w:rsidR="00F5653D" w:rsidRPr="00064ADD">
        <w:rPr>
          <w:rFonts w:ascii="GHEA Grapalat" w:hAnsi="GHEA Grapalat"/>
          <w:sz w:val="16"/>
          <w:szCs w:val="16"/>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3CC11E14" w14:textId="447C33E3" w:rsidR="00CE5EDC" w:rsidRPr="00CE5EDC" w:rsidRDefault="00CE5EDC" w:rsidP="00F450C8">
      <w:pPr>
        <w:pStyle w:val="aff3"/>
        <w:numPr>
          <w:ilvl w:val="1"/>
          <w:numId w:val="32"/>
        </w:numPr>
        <w:jc w:val="both"/>
        <w:rPr>
          <w:rFonts w:ascii="GHEA Grapalat" w:hAnsi="GHEA Grapalat"/>
          <w:sz w:val="20"/>
          <w:szCs w:val="20"/>
        </w:rPr>
      </w:pPr>
      <w:r w:rsidRPr="00CE5EDC">
        <w:rPr>
          <w:rFonts w:ascii="GHEA Grapalat" w:hAnsi="GHEA Grapalat"/>
          <w:sz w:val="20"/>
          <w:szCs w:val="20"/>
        </w:rPr>
        <w:t xml:space="preserve">Գնման առարկա է հանդիսանում  ՀՀ </w:t>
      </w:r>
      <w:r w:rsidR="0013142D">
        <w:rPr>
          <w:rFonts w:ascii="GHEA Grapalat" w:hAnsi="GHEA Grapalat"/>
          <w:sz w:val="20"/>
          <w:szCs w:val="20"/>
        </w:rPr>
        <w:t>Կոտայք</w:t>
      </w:r>
      <w:r w:rsidRPr="00CE5EDC">
        <w:rPr>
          <w:rFonts w:ascii="GHEA Grapalat" w:hAnsi="GHEA Grapalat"/>
          <w:sz w:val="20"/>
          <w:szCs w:val="20"/>
        </w:rPr>
        <w:t>ի մարզի</w:t>
      </w:r>
      <w:r w:rsidR="00B324F3">
        <w:rPr>
          <w:rFonts w:ascii="GHEA Grapalat" w:hAnsi="GHEA Grapalat"/>
          <w:sz w:val="20"/>
          <w:szCs w:val="20"/>
        </w:rPr>
        <w:t xml:space="preserve"> «</w:t>
      </w:r>
      <w:r w:rsidR="00FC5FEE">
        <w:rPr>
          <w:rFonts w:ascii="GHEA Grapalat" w:hAnsi="GHEA Grapalat"/>
          <w:sz w:val="20"/>
          <w:szCs w:val="20"/>
        </w:rPr>
        <w:t>Գառնիի կոմունալ տնտեսություն» ՀՈԱԿ</w:t>
      </w:r>
      <w:r w:rsidR="00FC5FEE">
        <w:rPr>
          <w:rFonts w:ascii="GHEA Grapalat" w:hAnsi="GHEA Grapalat"/>
          <w:sz w:val="20"/>
          <w:szCs w:val="20"/>
          <w:lang w:val="en-US"/>
        </w:rPr>
        <w:t>-ն</w:t>
      </w:r>
      <w:r w:rsidRPr="00CE5EDC">
        <w:rPr>
          <w:rFonts w:ascii="GHEA Grapalat" w:hAnsi="GHEA Grapalat"/>
          <w:sz w:val="20"/>
          <w:szCs w:val="20"/>
        </w:rPr>
        <w:t xml:space="preserve"> կարիքների համար` </w:t>
      </w:r>
      <w:r w:rsidR="00163C64">
        <w:rPr>
          <w:rFonts w:ascii="GHEA Grapalat" w:hAnsi="GHEA Grapalat"/>
          <w:sz w:val="20"/>
          <w:szCs w:val="20"/>
        </w:rPr>
        <w:t>Կոյուղու խցաբացման</w:t>
      </w:r>
      <w:r w:rsidRPr="00CE5EDC">
        <w:rPr>
          <w:rFonts w:ascii="GHEA Grapalat" w:hAnsi="GHEA Grapalat"/>
          <w:sz w:val="20"/>
          <w:szCs w:val="20"/>
        </w:rPr>
        <w:t xml:space="preserve"> ծառայությունների ձեռքբերումը (այսուհետ` նաև ծառայ</w:t>
      </w:r>
      <w:r w:rsidR="005F16DA">
        <w:rPr>
          <w:rFonts w:ascii="GHEA Grapalat" w:hAnsi="GHEA Grapalat"/>
          <w:sz w:val="20"/>
          <w:szCs w:val="20"/>
        </w:rPr>
        <w:t xml:space="preserve">ություն), որոնք խմբավորված  են </w:t>
      </w:r>
      <w:r w:rsidR="00FC5FEE">
        <w:rPr>
          <w:rFonts w:ascii="GHEA Grapalat" w:hAnsi="GHEA Grapalat"/>
          <w:sz w:val="20"/>
          <w:szCs w:val="20"/>
          <w:lang w:val="en-US"/>
        </w:rPr>
        <w:t>1</w:t>
      </w:r>
      <w:r w:rsidRPr="00CE5EDC">
        <w:rPr>
          <w:rFonts w:ascii="GHEA Grapalat" w:hAnsi="GHEA Grapalat"/>
          <w:sz w:val="20"/>
          <w:szCs w:val="20"/>
        </w:rPr>
        <w:t xml:space="preserve"> չափաբաժնում`</w:t>
      </w:r>
    </w:p>
    <w:tbl>
      <w:tblPr>
        <w:tblW w:w="1023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1559"/>
        <w:gridCol w:w="7088"/>
      </w:tblGrid>
      <w:tr w:rsidR="00CE5EDC" w:rsidRPr="00064ADD" w14:paraId="09ED6839" w14:textId="77777777" w:rsidTr="004D5A2B">
        <w:trPr>
          <w:trHeight w:val="315"/>
        </w:trPr>
        <w:tc>
          <w:tcPr>
            <w:tcW w:w="3147" w:type="dxa"/>
            <w:gridSpan w:val="2"/>
            <w:vAlign w:val="center"/>
          </w:tcPr>
          <w:p w14:paraId="57ABCC24" w14:textId="77777777" w:rsidR="00CE5EDC" w:rsidRPr="00064ADD" w:rsidRDefault="00CE5EDC" w:rsidP="00527F34">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088" w:type="dxa"/>
            <w:vMerge w:val="restart"/>
            <w:vAlign w:val="center"/>
          </w:tcPr>
          <w:p w14:paraId="74C3785C" w14:textId="77777777" w:rsidR="00CE5EDC" w:rsidRPr="00064ADD" w:rsidRDefault="00CE5EDC" w:rsidP="00527F34">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4D5A2B" w:rsidRPr="00064ADD" w14:paraId="0C047ABE" w14:textId="77777777" w:rsidTr="004D5A2B">
        <w:trPr>
          <w:trHeight w:val="166"/>
        </w:trPr>
        <w:tc>
          <w:tcPr>
            <w:tcW w:w="1588" w:type="dxa"/>
            <w:vAlign w:val="center"/>
          </w:tcPr>
          <w:p w14:paraId="3934443A" w14:textId="3D5B1A07" w:rsidR="004D5A2B" w:rsidRPr="00064ADD" w:rsidRDefault="004D5A2B" w:rsidP="00527F34">
            <w:pPr>
              <w:pStyle w:val="23"/>
              <w:spacing w:line="240" w:lineRule="auto"/>
              <w:ind w:firstLine="0"/>
              <w:rPr>
                <w:rFonts w:ascii="GHEA Grapalat" w:hAnsi="GHEA Grapalat"/>
                <w:b/>
                <w:bCs/>
                <w:i/>
                <w:iCs/>
                <w:sz w:val="14"/>
                <w:szCs w:val="14"/>
              </w:rPr>
            </w:pPr>
            <w:r w:rsidRPr="00064ADD">
              <w:rPr>
                <w:rFonts w:ascii="GHEA Grapalat" w:hAnsi="GHEA Grapalat"/>
                <w:b/>
                <w:bCs/>
                <w:i/>
                <w:iCs/>
                <w:sz w:val="14"/>
                <w:szCs w:val="14"/>
              </w:rPr>
              <w:t>համարները</w:t>
            </w:r>
          </w:p>
        </w:tc>
        <w:tc>
          <w:tcPr>
            <w:tcW w:w="1559" w:type="dxa"/>
            <w:vAlign w:val="center"/>
          </w:tcPr>
          <w:p w14:paraId="40E099C0" w14:textId="7E924457" w:rsidR="004D5A2B" w:rsidRPr="00064ADD" w:rsidRDefault="004D5A2B" w:rsidP="00527F34">
            <w:pPr>
              <w:pStyle w:val="23"/>
              <w:spacing w:line="240" w:lineRule="auto"/>
              <w:ind w:firstLine="0"/>
              <w:rPr>
                <w:rFonts w:ascii="GHEA Grapalat" w:hAnsi="GHEA Grapalat"/>
                <w:b/>
                <w:bCs/>
                <w:i/>
                <w:iCs/>
                <w:sz w:val="14"/>
                <w:szCs w:val="14"/>
              </w:rPr>
            </w:pPr>
            <w:r>
              <w:rPr>
                <w:rFonts w:ascii="GHEA Grapalat" w:hAnsi="GHEA Grapalat"/>
                <w:b/>
                <w:bCs/>
                <w:i/>
                <w:iCs/>
                <w:sz w:val="14"/>
                <w:szCs w:val="14"/>
              </w:rPr>
              <w:t>Գնման միավոր գին</w:t>
            </w:r>
          </w:p>
        </w:tc>
        <w:tc>
          <w:tcPr>
            <w:tcW w:w="7088" w:type="dxa"/>
            <w:vMerge/>
            <w:vAlign w:val="center"/>
          </w:tcPr>
          <w:p w14:paraId="03771F9D" w14:textId="77777777" w:rsidR="004D5A2B" w:rsidRPr="00064ADD" w:rsidRDefault="004D5A2B" w:rsidP="00527F34">
            <w:pPr>
              <w:pStyle w:val="23"/>
              <w:spacing w:line="240" w:lineRule="auto"/>
              <w:ind w:firstLine="0"/>
              <w:jc w:val="center"/>
              <w:rPr>
                <w:rFonts w:ascii="GHEA Grapalat" w:hAnsi="GHEA Grapalat"/>
                <w:b/>
                <w:bCs/>
                <w:i/>
                <w:iCs/>
              </w:rPr>
            </w:pPr>
          </w:p>
        </w:tc>
      </w:tr>
      <w:tr w:rsidR="002F34BE" w:rsidRPr="00064ADD" w14:paraId="7E673920" w14:textId="77777777" w:rsidTr="004D5A2B">
        <w:trPr>
          <w:trHeight w:val="166"/>
        </w:trPr>
        <w:tc>
          <w:tcPr>
            <w:tcW w:w="1588" w:type="dxa"/>
            <w:vAlign w:val="center"/>
          </w:tcPr>
          <w:p w14:paraId="333D21D4" w14:textId="3FF0A030" w:rsidR="002F34BE" w:rsidRPr="00064ADD" w:rsidRDefault="002F34BE" w:rsidP="002F34BE">
            <w:pPr>
              <w:pStyle w:val="23"/>
              <w:spacing w:line="240" w:lineRule="auto"/>
              <w:ind w:firstLine="0"/>
              <w:jc w:val="center"/>
              <w:rPr>
                <w:rFonts w:ascii="GHEA Grapalat" w:hAnsi="GHEA Grapalat"/>
                <w:b/>
                <w:bCs/>
                <w:i/>
                <w:iCs/>
                <w:sz w:val="14"/>
                <w:szCs w:val="14"/>
              </w:rPr>
            </w:pPr>
            <w:r w:rsidRPr="007E1518">
              <w:rPr>
                <w:rFonts w:ascii="GHEA Grapalat" w:hAnsi="GHEA Grapalat"/>
              </w:rPr>
              <w:t>1</w:t>
            </w:r>
          </w:p>
        </w:tc>
        <w:tc>
          <w:tcPr>
            <w:tcW w:w="1559" w:type="dxa"/>
            <w:vAlign w:val="center"/>
          </w:tcPr>
          <w:p w14:paraId="4B478C92" w14:textId="6377D8D1" w:rsidR="002F34BE" w:rsidRDefault="002F34BE" w:rsidP="0006114C">
            <w:pPr>
              <w:pStyle w:val="23"/>
              <w:spacing w:line="240" w:lineRule="auto"/>
              <w:ind w:firstLine="0"/>
              <w:jc w:val="center"/>
              <w:rPr>
                <w:rFonts w:ascii="GHEA Grapalat" w:hAnsi="GHEA Grapalat"/>
                <w:b/>
                <w:bCs/>
                <w:i/>
                <w:iCs/>
                <w:sz w:val="14"/>
                <w:szCs w:val="14"/>
              </w:rPr>
            </w:pPr>
            <w:r w:rsidRPr="002F34BE">
              <w:rPr>
                <w:rFonts w:ascii="Sylfaen" w:hAnsi="Sylfaen"/>
                <w:sz w:val="18"/>
                <w:szCs w:val="24"/>
                <w:lang w:val="hy-AM"/>
              </w:rPr>
              <w:t>Ընդամենը (միավոր գնի սյունակի հանրագումար)</w:t>
            </w:r>
            <w:r w:rsidR="0006114C">
              <w:rPr>
                <w:rFonts w:ascii="Tahoma" w:hAnsi="Tahoma" w:cs="Tahoma"/>
                <w:b/>
                <w:sz w:val="18"/>
                <w:szCs w:val="18"/>
              </w:rPr>
              <w:t xml:space="preserve"> 4</w:t>
            </w:r>
            <w:r w:rsidR="0006114C">
              <w:rPr>
                <w:rFonts w:ascii="Tahoma" w:hAnsi="Tahoma" w:cs="Tahoma"/>
                <w:b/>
                <w:sz w:val="18"/>
                <w:szCs w:val="18"/>
                <w:lang w:val="hy-AM"/>
              </w:rPr>
              <w:t>17</w:t>
            </w:r>
            <w:r>
              <w:rPr>
                <w:rFonts w:ascii="Tahoma" w:hAnsi="Tahoma" w:cs="Tahoma"/>
                <w:b/>
                <w:sz w:val="18"/>
                <w:szCs w:val="18"/>
              </w:rPr>
              <w:t>00</w:t>
            </w:r>
          </w:p>
        </w:tc>
        <w:tc>
          <w:tcPr>
            <w:tcW w:w="7088" w:type="dxa"/>
            <w:vAlign w:val="center"/>
          </w:tcPr>
          <w:p w14:paraId="12E88C9E" w14:textId="7D78C1D5" w:rsidR="002F34BE" w:rsidRPr="002F34BE" w:rsidRDefault="002F34BE" w:rsidP="002F34BE">
            <w:pPr>
              <w:pStyle w:val="23"/>
              <w:spacing w:line="240" w:lineRule="auto"/>
              <w:ind w:firstLine="0"/>
              <w:jc w:val="left"/>
              <w:rPr>
                <w:rFonts w:ascii="GHEA Grapalat" w:hAnsi="GHEA Grapalat"/>
                <w:b/>
                <w:bCs/>
                <w:i/>
                <w:iCs/>
              </w:rPr>
            </w:pPr>
            <w:r w:rsidRPr="002F34BE">
              <w:rPr>
                <w:rFonts w:ascii="GHEA Grapalat" w:hAnsi="GHEA Grapalat"/>
                <w:b/>
                <w:sz w:val="22"/>
              </w:rPr>
              <w:t>Կոյուղու խցաբացման ծառայություններ</w:t>
            </w:r>
          </w:p>
        </w:tc>
      </w:tr>
    </w:tbl>
    <w:p w14:paraId="27C51DD0" w14:textId="21570316" w:rsidR="00886C43" w:rsidRPr="000B34A6" w:rsidRDefault="00886C43" w:rsidP="00886C43">
      <w:pPr>
        <w:rPr>
          <w:rFonts w:ascii="GHEA Grapalat" w:hAnsi="GHEA Grapalat"/>
          <w:b/>
          <w:bCs/>
          <w:sz w:val="20"/>
          <w:szCs w:val="20"/>
          <w:highlight w:val="yellow"/>
          <w:lang w:val="af-ZA"/>
        </w:rPr>
      </w:pP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Պայմանագիրը</w:t>
      </w: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կնքվելու</w:t>
      </w:r>
      <w:r w:rsidRPr="00163C64">
        <w:rPr>
          <w:rFonts w:ascii="GHEA Grapalat" w:hAnsi="GHEA Grapalat"/>
          <w:b/>
          <w:bCs/>
          <w:sz w:val="20"/>
          <w:szCs w:val="20"/>
          <w:highlight w:val="yellow"/>
          <w:lang w:val="af-ZA"/>
        </w:rPr>
        <w:t xml:space="preserve"> </w:t>
      </w:r>
      <w:proofErr w:type="gramStart"/>
      <w:r w:rsidRPr="00886C43">
        <w:rPr>
          <w:rFonts w:ascii="GHEA Grapalat" w:hAnsi="GHEA Grapalat"/>
          <w:b/>
          <w:bCs/>
          <w:sz w:val="20"/>
          <w:szCs w:val="20"/>
          <w:highlight w:val="yellow"/>
        </w:rPr>
        <w:t>է</w:t>
      </w:r>
      <w:r w:rsidRPr="00163C64">
        <w:rPr>
          <w:rFonts w:ascii="GHEA Grapalat" w:hAnsi="GHEA Grapalat"/>
          <w:b/>
          <w:bCs/>
          <w:sz w:val="20"/>
          <w:szCs w:val="20"/>
          <w:highlight w:val="yellow"/>
          <w:lang w:val="af-ZA"/>
        </w:rPr>
        <w:t xml:space="preserve"> </w:t>
      </w:r>
      <w:r w:rsidR="0006114C">
        <w:rPr>
          <w:rFonts w:ascii="GHEA Grapalat" w:hAnsi="GHEA Grapalat"/>
          <w:b/>
          <w:bCs/>
          <w:sz w:val="20"/>
          <w:szCs w:val="20"/>
          <w:highlight w:val="yellow"/>
          <w:lang w:val="hy-AM"/>
        </w:rPr>
        <w:t xml:space="preserve"> 2</w:t>
      </w:r>
      <w:proofErr w:type="gramEnd"/>
      <w:r w:rsidR="0006114C">
        <w:rPr>
          <w:rFonts w:ascii="Calibri" w:hAnsi="Calibri" w:cs="Calibri"/>
          <w:b/>
          <w:bCs/>
          <w:sz w:val="20"/>
          <w:szCs w:val="20"/>
          <w:highlight w:val="yellow"/>
          <w:lang w:val="hy-AM"/>
        </w:rPr>
        <w:t> </w:t>
      </w:r>
      <w:r w:rsidR="0006114C">
        <w:rPr>
          <w:rFonts w:ascii="GHEA Grapalat" w:hAnsi="GHEA Grapalat"/>
          <w:b/>
          <w:bCs/>
          <w:sz w:val="20"/>
          <w:szCs w:val="20"/>
          <w:highlight w:val="yellow"/>
          <w:lang w:val="hy-AM"/>
        </w:rPr>
        <w:t>0</w:t>
      </w:r>
      <w:r w:rsidRPr="00163C64">
        <w:rPr>
          <w:rFonts w:ascii="GHEA Grapalat" w:hAnsi="GHEA Grapalat"/>
          <w:b/>
          <w:bCs/>
          <w:sz w:val="20"/>
          <w:szCs w:val="20"/>
          <w:highlight w:val="yellow"/>
          <w:lang w:val="af-ZA"/>
        </w:rPr>
        <w:t>00</w:t>
      </w:r>
      <w:r w:rsidR="0006114C">
        <w:rPr>
          <w:rFonts w:ascii="GHEA Grapalat" w:hAnsi="GHEA Grapalat"/>
          <w:b/>
          <w:bCs/>
          <w:sz w:val="20"/>
          <w:szCs w:val="20"/>
          <w:highlight w:val="yellow"/>
          <w:lang w:val="hy-AM"/>
        </w:rPr>
        <w:t xml:space="preserve"> </w:t>
      </w:r>
      <w:r w:rsidRPr="00163C64">
        <w:rPr>
          <w:rFonts w:ascii="GHEA Grapalat" w:hAnsi="GHEA Grapalat"/>
          <w:b/>
          <w:bCs/>
          <w:sz w:val="20"/>
          <w:szCs w:val="20"/>
          <w:highlight w:val="yellow"/>
          <w:lang w:val="af-ZA"/>
        </w:rPr>
        <w:t>000 (</w:t>
      </w:r>
      <w:r w:rsidR="0006114C">
        <w:rPr>
          <w:rFonts w:ascii="GHEA Grapalat" w:hAnsi="GHEA Grapalat"/>
          <w:b/>
          <w:bCs/>
          <w:sz w:val="20"/>
          <w:szCs w:val="20"/>
          <w:highlight w:val="yellow"/>
          <w:lang w:val="hy-AM"/>
        </w:rPr>
        <w:t xml:space="preserve">երկում </w:t>
      </w:r>
      <w:r w:rsidRPr="00886C43">
        <w:rPr>
          <w:rFonts w:ascii="GHEA Grapalat" w:hAnsi="GHEA Grapalat"/>
          <w:b/>
          <w:bCs/>
          <w:sz w:val="20"/>
          <w:szCs w:val="20"/>
          <w:highlight w:val="yellow"/>
        </w:rPr>
        <w:t>միլիոն</w:t>
      </w: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ՀՀ</w:t>
      </w: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դրամի</w:t>
      </w:r>
      <w:r w:rsidRPr="00163C64">
        <w:rPr>
          <w:rFonts w:ascii="GHEA Grapalat" w:hAnsi="GHEA Grapalat"/>
          <w:b/>
          <w:bCs/>
          <w:sz w:val="20"/>
          <w:szCs w:val="20"/>
          <w:highlight w:val="yellow"/>
          <w:lang w:val="af-ZA"/>
        </w:rPr>
        <w:t xml:space="preserve"> </w:t>
      </w:r>
      <w:r w:rsidRPr="00886C43">
        <w:rPr>
          <w:rFonts w:ascii="GHEA Grapalat" w:hAnsi="GHEA Grapalat"/>
          <w:b/>
          <w:bCs/>
          <w:sz w:val="20"/>
          <w:szCs w:val="20"/>
          <w:highlight w:val="yellow"/>
        </w:rPr>
        <w:t>չափով</w:t>
      </w:r>
    </w:p>
    <w:p w14:paraId="60C24D2F" w14:textId="1917DDEA" w:rsidR="000B34A6" w:rsidRPr="00163C64" w:rsidRDefault="000B34A6" w:rsidP="00886C43">
      <w:pPr>
        <w:rPr>
          <w:rFonts w:ascii="GHEA Grapalat" w:hAnsi="GHEA Grapalat"/>
          <w:b/>
          <w:bCs/>
          <w:sz w:val="20"/>
          <w:szCs w:val="20"/>
          <w:highlight w:val="yellow"/>
          <w:lang w:val="af-ZA"/>
        </w:rPr>
      </w:pPr>
      <w:r w:rsidRPr="008E440C">
        <w:rPr>
          <w:rFonts w:ascii="GHEA Grapalat" w:hAnsi="GHEA Grapalat"/>
          <w:b/>
          <w:bCs/>
          <w:sz w:val="20"/>
          <w:szCs w:val="20"/>
          <w:highlight w:val="yellow"/>
          <w:lang w:val="de-DE"/>
        </w:rPr>
        <w:t>*</w:t>
      </w:r>
      <w:r w:rsidRPr="008E440C">
        <w:rPr>
          <w:rFonts w:ascii="GHEA Grapalat" w:hAnsi="GHEA Grapalat"/>
          <w:b/>
          <w:bCs/>
          <w:sz w:val="20"/>
          <w:szCs w:val="20"/>
          <w:highlight w:val="yellow"/>
        </w:rPr>
        <w:t>Հայտերի</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գնահատումն</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ըստ</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միավոր</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գնի</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սյունակի</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հանրագումարի</w:t>
      </w:r>
    </w:p>
    <w:p w14:paraId="4BE9C397" w14:textId="77777777" w:rsidR="00886C43" w:rsidRPr="00163C64" w:rsidRDefault="00886C43" w:rsidP="00EF3662">
      <w:pPr>
        <w:pStyle w:val="23"/>
        <w:spacing w:line="240" w:lineRule="auto"/>
        <w:ind w:firstLine="567"/>
        <w:rPr>
          <w:rFonts w:ascii="GHEA Grapalat" w:hAnsi="GHEA Grapalat"/>
        </w:rPr>
      </w:pPr>
    </w:p>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1BDCA6FB" w14:textId="77777777" w:rsidR="001A7DFB" w:rsidRPr="00064ADD" w:rsidRDefault="001A7DFB"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1347DE0A"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w:t>
      </w:r>
      <w:r w:rsidR="00FA6F6C">
        <w:rPr>
          <w:rFonts w:ascii="GHEA Grapalat" w:hAnsi="GHEA Grapalat" w:cs="Sylfaen"/>
          <w:sz w:val="20"/>
        </w:rPr>
        <w:t>մ</w:t>
      </w:r>
      <w:r w:rsidR="00FA6F6C" w:rsidRPr="006C617C">
        <w:rPr>
          <w:rFonts w:ascii="GHEA Grapalat" w:hAnsi="GHEA Grapalat" w:cs="Sylfaen"/>
          <w:sz w:val="20"/>
          <w:lang w:val="af-ZA"/>
        </w:rPr>
        <w:t>:</w:t>
      </w:r>
      <w:r w:rsidRPr="00064ADD">
        <w:rPr>
          <w:rFonts w:ascii="GHEA Grapalat" w:hAnsi="GHEA Grapalat"/>
          <w:sz w:val="20"/>
          <w:lang w:val="af-ZA"/>
        </w:rPr>
        <w:t xml:space="preserve"> </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208B52F6"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064ADD"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371F0124"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123664">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57C75F0B" w14:textId="6A3EAB84" w:rsidR="00F97208"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F97208" w:rsidRPr="00064ADD">
        <w:rPr>
          <w:rFonts w:ascii="GHEA Grapalat" w:hAnsi="GHEA Grapalat" w:cs="Sylfaen"/>
          <w:szCs w:val="24"/>
          <w:lang w:val="hy-AM"/>
        </w:rPr>
        <w:t xml:space="preserve">Ընթացակարգի հայտերն անհրաժեշտ է ներկայացնել </w:t>
      </w:r>
      <w:r w:rsidR="00F97208" w:rsidRPr="00064ADD">
        <w:rPr>
          <w:rFonts w:ascii="GHEA Grapalat" w:hAnsi="GHEA Grapalat" w:cs="Sylfaen"/>
        </w:rPr>
        <w:t>հանձնաժողովին</w:t>
      </w:r>
      <w:r w:rsidR="00F97208"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F97208" w:rsidRPr="006C617C">
        <w:rPr>
          <w:rFonts w:ascii="GHEA Grapalat" w:hAnsi="GHEA Grapalat" w:cs="Sylfaen"/>
          <w:szCs w:val="24"/>
          <w:lang w:val="hy-AM"/>
        </w:rPr>
        <w:t>7-</w:t>
      </w:r>
      <w:r w:rsidR="00F97208" w:rsidRPr="00064ADD">
        <w:rPr>
          <w:rFonts w:ascii="GHEA Grapalat" w:hAnsi="GHEA Grapalat" w:cs="Sylfaen"/>
          <w:szCs w:val="24"/>
          <w:lang w:val="hy-AM"/>
        </w:rPr>
        <w:t xml:space="preserve">րդ օրվա ժամը </w:t>
      </w:r>
      <w:r w:rsidR="00163C64">
        <w:rPr>
          <w:rFonts w:ascii="GHEA Grapalat" w:hAnsi="GHEA Grapalat" w:cs="Sylfaen"/>
          <w:szCs w:val="24"/>
          <w:lang w:val="hy-AM"/>
        </w:rPr>
        <w:t>12:00</w:t>
      </w:r>
      <w:r w:rsidR="00F97208" w:rsidRPr="006C617C">
        <w:rPr>
          <w:rFonts w:ascii="GHEA Grapalat" w:hAnsi="GHEA Grapalat" w:cs="Sylfaen"/>
          <w:szCs w:val="24"/>
          <w:lang w:val="hy-AM"/>
        </w:rPr>
        <w:t>-</w:t>
      </w:r>
      <w:r w:rsidR="00F97208" w:rsidRPr="00064ADD">
        <w:rPr>
          <w:rFonts w:ascii="GHEA Grapalat" w:hAnsi="GHEA Grapalat" w:cs="Sylfaen"/>
          <w:szCs w:val="24"/>
          <w:lang w:val="hy-AM"/>
        </w:rPr>
        <w:t>ն,</w:t>
      </w:r>
      <w:r w:rsidR="00F97208" w:rsidRPr="009615A2">
        <w:rPr>
          <w:rFonts w:ascii="GHEA Grapalat" w:hAnsi="GHEA Grapalat" w:cs="Sylfaen"/>
          <w:szCs w:val="24"/>
          <w:lang w:val="hy-AM"/>
        </w:rPr>
        <w:t xml:space="preserve"> </w:t>
      </w:r>
      <w:r w:rsidR="00F97208" w:rsidRPr="00781413">
        <w:rPr>
          <w:rFonts w:ascii="GHEA Grapalat" w:hAnsi="GHEA Grapalat" w:cs="Sylfaen"/>
          <w:szCs w:val="24"/>
          <w:lang w:val="hy-AM"/>
        </w:rPr>
        <w:t xml:space="preserve">ՀՀ </w:t>
      </w:r>
      <w:r w:rsidR="0013142D">
        <w:rPr>
          <w:rFonts w:ascii="GHEA Grapalat" w:hAnsi="GHEA Grapalat" w:cs="Sylfaen"/>
          <w:szCs w:val="24"/>
          <w:lang w:val="hy-AM"/>
        </w:rPr>
        <w:t>Կոտայք</w:t>
      </w:r>
      <w:r w:rsidR="00F97208" w:rsidRPr="00781413">
        <w:rPr>
          <w:rFonts w:ascii="GHEA Grapalat" w:hAnsi="GHEA Grapalat" w:cs="Sylfaen"/>
          <w:szCs w:val="24"/>
          <w:lang w:val="hy-AM"/>
        </w:rPr>
        <w:t xml:space="preserve">ի մարզ, </w:t>
      </w:r>
      <w:r w:rsidR="0013142D">
        <w:rPr>
          <w:rFonts w:ascii="GHEA Grapalat" w:hAnsi="GHEA Grapalat" w:cs="Sylfaen"/>
          <w:szCs w:val="24"/>
          <w:lang w:val="hy-AM"/>
        </w:rPr>
        <w:t>գ. Գառնի Շահումյան 4</w:t>
      </w:r>
      <w:r w:rsidR="00F97208" w:rsidRPr="00064ADD">
        <w:rPr>
          <w:rFonts w:ascii="GHEA Grapalat" w:hAnsi="GHEA Grapalat" w:cs="Sylfaen"/>
          <w:szCs w:val="24"/>
          <w:lang w:val="hy-AM"/>
        </w:rPr>
        <w:t xml:space="preserve"> հասցեով:</w:t>
      </w:r>
    </w:p>
    <w:p w14:paraId="29073889" w14:textId="2C4BDE2B"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06114C">
        <w:rPr>
          <w:rFonts w:ascii="GHEA Grapalat" w:hAnsi="GHEA Grapalat" w:cs="Sylfaen"/>
          <w:szCs w:val="24"/>
          <w:lang w:val="hy-AM"/>
        </w:rPr>
        <w:t>Քրիստինե Բաղդասարյան</w:t>
      </w:r>
      <w:r w:rsidR="00F97208" w:rsidRPr="00F97208">
        <w:rPr>
          <w:rFonts w:ascii="GHEA Grapalat" w:hAnsi="GHEA Grapalat" w:cs="Sylfaen"/>
          <w:szCs w:val="24"/>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lastRenderedPageBreak/>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53141CC5" w14:textId="5294B0F1" w:rsidR="006C3115" w:rsidRPr="00064ADD" w:rsidRDefault="00E326DD" w:rsidP="00EF3662">
      <w:pPr>
        <w:ind w:firstLine="567"/>
        <w:jc w:val="both"/>
        <w:rPr>
          <w:rFonts w:ascii="GHEA Grapalat" w:hAnsi="GHEA Grapalat" w:cs="Sylfaen"/>
          <w:color w:val="FFFFFF"/>
          <w:sz w:val="20"/>
          <w:lang w:val="hy-AM"/>
        </w:rPr>
      </w:pPr>
      <w:r w:rsidRPr="00064ADD">
        <w:rPr>
          <w:rFonts w:ascii="GHEA Grapalat" w:hAnsi="GHEA Grapalat" w:cs="Sylfaen"/>
          <w:sz w:val="20"/>
          <w:lang w:val="hy-AM"/>
        </w:rPr>
        <w:t xml:space="preserve">  </w:t>
      </w:r>
      <w:r w:rsidR="001F0EE2" w:rsidRPr="00064ADD">
        <w:rPr>
          <w:rFonts w:ascii="GHEA Grapalat" w:hAnsi="GHEA Grapalat" w:cs="Sylfaen"/>
          <w:sz w:val="20"/>
          <w:lang w:val="hy-AM"/>
        </w:rPr>
        <w:t>3</w:t>
      </w:r>
      <w:r w:rsidR="00F53525" w:rsidRPr="00064ADD">
        <w:rPr>
          <w:rFonts w:ascii="GHEA Grapalat" w:hAnsi="GHEA Grapalat" w:cs="Sylfaen"/>
          <w:sz w:val="20"/>
          <w:lang w:val="hy-AM"/>
        </w:rPr>
        <w:t xml:space="preserve">) </w:t>
      </w:r>
    </w:p>
    <w:p w14:paraId="45A08E8D" w14:textId="77777777" w:rsidR="000845F6" w:rsidRPr="00064ADD" w:rsidRDefault="001F0EE2"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1B01C2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7AEA040"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20D07">
        <w:rPr>
          <w:rFonts w:ascii="GHEA Grapalat" w:hAnsi="GHEA Grapalat" w:cs="Sylfaen"/>
          <w:szCs w:val="24"/>
        </w:rPr>
        <w:t xml:space="preserve"> 7-</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064ADD">
        <w:rPr>
          <w:rFonts w:ascii="GHEA Grapalat" w:hAnsi="GHEA Grapalat" w:cs="Sylfaen"/>
          <w:szCs w:val="24"/>
        </w:rPr>
        <w:t xml:space="preserve"> </w:t>
      </w:r>
      <w:r w:rsidR="00163C64">
        <w:rPr>
          <w:rFonts w:ascii="GHEA Grapalat" w:hAnsi="GHEA Grapalat" w:cs="Sylfaen"/>
          <w:szCs w:val="24"/>
        </w:rPr>
        <w:t>12:00</w:t>
      </w:r>
      <w:r w:rsidR="00A3468D" w:rsidRPr="00064ADD">
        <w:rPr>
          <w:rFonts w:ascii="GHEA Grapalat" w:hAnsi="GHEA Grapalat" w:cs="Sylfaen"/>
          <w:szCs w:val="24"/>
        </w:rPr>
        <w:t>-</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438C70C4"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B73DBF">
        <w:rPr>
          <w:rFonts w:ascii="GHEA Grapalat" w:hAnsi="GHEA Grapalat" w:cs="Sylfaen"/>
          <w:i w:val="0"/>
          <w:szCs w:val="24"/>
          <w:lang w:val="af-ZA"/>
        </w:rPr>
        <w:t>բացման նիստի օրվա ՀՀ կենտրոնական բանկի</w:t>
      </w:r>
      <w:r w:rsidR="00F11794"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B73DBF">
        <w:rPr>
          <w:rFonts w:ascii="GHEA Grapalat" w:hAnsi="GHEA Grapalat" w:cs="Sylfaen"/>
          <w:sz w:val="20"/>
          <w:szCs w:val="24"/>
          <w:lang w:val="ru-RU" w:eastAsia="en-US"/>
        </w:rPr>
        <w:t>այդպիսին</w:t>
      </w:r>
      <w:r w:rsidR="00AF3CCA" w:rsidRPr="006C617C">
        <w:rPr>
          <w:rFonts w:ascii="GHEA Grapalat" w:hAnsi="GHEA Grapalat" w:cs="Sylfaen"/>
          <w:sz w:val="20"/>
          <w:szCs w:val="24"/>
          <w:lang w:val="af-ZA" w:eastAsia="en-US"/>
        </w:rPr>
        <w:t xml:space="preserve"> </w:t>
      </w:r>
      <w:r w:rsidR="00AF3CCA" w:rsidRPr="00B73DBF">
        <w:rPr>
          <w:rFonts w:ascii="GHEA Grapalat" w:hAnsi="GHEA Grapalat" w:cs="Sylfaen"/>
          <w:sz w:val="20"/>
          <w:szCs w:val="24"/>
          <w:lang w:val="ru-RU" w:eastAsia="en-US"/>
        </w:rPr>
        <w:t>չճանաչված</w:t>
      </w:r>
      <w:r w:rsidR="00AF3CCA" w:rsidRPr="006C617C"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B73DBF">
        <w:rPr>
          <w:rFonts w:ascii="GHEA Grapalat" w:hAnsi="GHEA Grapalat" w:cs="Sylfaen"/>
          <w:sz w:val="20"/>
          <w:szCs w:val="24"/>
          <w:lang w:val="ru-RU" w:eastAsia="en-US"/>
        </w:rPr>
        <w:t>ընտրված</w:t>
      </w:r>
      <w:r w:rsidR="00E34189" w:rsidRPr="006C617C">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6C617C">
        <w:rPr>
          <w:rFonts w:ascii="GHEA Grapalat" w:hAnsi="GHEA Grapalat" w:cs="Sylfaen"/>
          <w:sz w:val="20"/>
          <w:szCs w:val="24"/>
          <w:lang w:val="af-ZA" w:eastAsia="en-US"/>
        </w:rPr>
        <w:t xml:space="preserve"> </w:t>
      </w:r>
      <w:r w:rsidR="00AF3CCA" w:rsidRPr="00B73DBF">
        <w:rPr>
          <w:rFonts w:ascii="GHEA Grapalat" w:hAnsi="GHEA Grapalat" w:cs="Sylfaen"/>
          <w:sz w:val="20"/>
          <w:szCs w:val="24"/>
          <w:lang w:val="ru-RU" w:eastAsia="en-US"/>
        </w:rPr>
        <w:t>այդպիսին</w:t>
      </w:r>
      <w:r w:rsidR="00AF3CCA" w:rsidRPr="006C617C">
        <w:rPr>
          <w:rFonts w:ascii="GHEA Grapalat" w:hAnsi="GHEA Grapalat" w:cs="Sylfaen"/>
          <w:sz w:val="20"/>
          <w:szCs w:val="24"/>
          <w:lang w:val="af-ZA" w:eastAsia="en-US"/>
        </w:rPr>
        <w:t xml:space="preserve"> </w:t>
      </w:r>
      <w:r w:rsidR="00AF3CCA" w:rsidRPr="00B73DBF">
        <w:rPr>
          <w:rFonts w:ascii="GHEA Grapalat" w:hAnsi="GHEA Grapalat" w:cs="Sylfaen"/>
          <w:sz w:val="20"/>
          <w:szCs w:val="24"/>
          <w:lang w:val="ru-RU" w:eastAsia="en-US"/>
        </w:rPr>
        <w:t>չճանաչված</w:t>
      </w:r>
      <w:r w:rsidR="00AF3CCA" w:rsidRPr="006C617C" w:rsidDel="00AF3CCA">
        <w:rPr>
          <w:rFonts w:ascii="GHEA Grapalat" w:hAnsi="GHEA Grapalat" w:cs="Sylfaen"/>
          <w:sz w:val="20"/>
          <w:szCs w:val="24"/>
          <w:lang w:val="af-ZA" w:eastAsia="en-US"/>
        </w:rPr>
        <w:t xml:space="preserve"> </w:t>
      </w:r>
      <w:r w:rsidR="00FD2748" w:rsidRPr="00B73DBF">
        <w:rPr>
          <w:rFonts w:ascii="GHEA Grapalat" w:hAnsi="GHEA Grapalat" w:cs="Sylfaen"/>
          <w:sz w:val="20"/>
          <w:szCs w:val="24"/>
          <w:lang w:val="ru-RU"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w:t>
      </w:r>
      <w:r w:rsidR="00D14B02" w:rsidRPr="00064ADD">
        <w:rPr>
          <w:rFonts w:ascii="GHEA Grapalat" w:hAnsi="GHEA Grapalat" w:cs="Sylfaen"/>
          <w:sz w:val="20"/>
          <w:szCs w:val="24"/>
          <w:lang w:val="hy-AM" w:eastAsia="en-US"/>
        </w:rPr>
        <w:lastRenderedPageBreak/>
        <w:t>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lastRenderedPageBreak/>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41CAE7F4"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571F29" w:rsidRPr="00064ADD">
        <w:rPr>
          <w:rFonts w:ascii="GHEA Grapalat" w:hAnsi="GHEA Grapalat" w:cs="Tahoma"/>
        </w:rPr>
        <w:t>։</w:t>
      </w:r>
      <w:r w:rsidR="002B103D" w:rsidRPr="00064ADD">
        <w:rPr>
          <w:rFonts w:ascii="GHEA Grapalat" w:hAnsi="GHEA Grapalat" w:cs="Tahoma"/>
          <w:lang w:val="hy-AM"/>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6AFB3AA"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8F0805">
        <w:rPr>
          <w:rFonts w:ascii="GHEA Grapalat" w:hAnsi="GHEA Grapalat" w:cs="Sylfaen"/>
          <w:lang w:val="es-ES"/>
        </w:rPr>
        <w:t>10 (տաս)</w:t>
      </w:r>
      <w:r w:rsidRPr="00064ADD">
        <w:rPr>
          <w:rFonts w:ascii="GHEA Grapalat" w:hAnsi="GHEA Grapalat" w:cs="Sylfaen"/>
          <w:lang w:val="es-ES"/>
        </w:rPr>
        <w:t xml:space="preserve">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34D72B11"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p>
    <w:p w14:paraId="177F3ECB" w14:textId="7977892E"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E14D6E">
        <w:rPr>
          <w:rFonts w:ascii="GHEA Grapalat" w:hAnsi="GHEA Grapalat" w:cs="Sylfaen"/>
          <w:sz w:val="20"/>
          <w:lang w:val="af-ZA"/>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30331" w:rsidRPr="00064ADD">
        <w:rPr>
          <w:rFonts w:ascii="GHEA Grapalat" w:hAnsi="GHEA Grapalat" w:cs="Sylfaen"/>
          <w:sz w:val="20"/>
          <w:lang w:val="af-ZA"/>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361C6941"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w:t>
      </w:r>
      <w:r w:rsidR="006B2F4F">
        <w:rPr>
          <w:rFonts w:ascii="GHEA Grapalat" w:hAnsi="GHEA Grapalat" w:cs="Sylfaen"/>
          <w:sz w:val="20"/>
          <w:lang w:val="af-ZA"/>
        </w:rPr>
        <w:t xml:space="preserve"> </w:t>
      </w:r>
      <w:r w:rsidRPr="00064ADD">
        <w:rPr>
          <w:rFonts w:ascii="GHEA Grapalat" w:hAnsi="GHEA Grapalat" w:cs="Sylfaen"/>
          <w:sz w:val="20"/>
          <w:lang w:val="af-ZA"/>
        </w:rPr>
        <w:t>օրվան հաջորդող հինգ աշխատանքային օրվա ընթացքում</w:t>
      </w:r>
      <w:r w:rsidR="00781235" w:rsidRPr="00064ADD">
        <w:rPr>
          <w:rFonts w:ascii="GHEA Grapalat" w:hAnsi="GHEA Grapalat" w:cs="Sylfaen"/>
          <w:sz w:val="20"/>
          <w:lang w:val="af-ZA"/>
        </w:rPr>
        <w:t>:</w:t>
      </w:r>
    </w:p>
    <w:p w14:paraId="1B920C97" w14:textId="77777777" w:rsidR="0058356F" w:rsidRPr="00064ADD"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AE01E" w14:textId="1B27B8DF" w:rsidR="00EA2CCE" w:rsidRDefault="00281740" w:rsidP="00EA2CCE">
      <w:pPr>
        <w:ind w:firstLine="567"/>
        <w:jc w:val="both"/>
        <w:rPr>
          <w:rFonts w:ascii="GHEA Grapalat" w:hAnsi="GHEA Grapalat" w:cs="Sylfaen"/>
          <w:sz w:val="20"/>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112FF2" w:rsidRPr="00064ADD">
        <w:rPr>
          <w:rFonts w:ascii="GHEA Grapalat" w:hAnsi="GHEA Grapalat" w:cs="Sylfaen"/>
          <w:sz w:val="20"/>
          <w:lang w:val="hy-AM"/>
        </w:rPr>
        <w:t>տուժանքի</w:t>
      </w:r>
      <w:r w:rsidR="00112FF2" w:rsidRPr="00064ADD">
        <w:rPr>
          <w:rFonts w:ascii="GHEA Grapalat" w:hAnsi="GHEA Grapalat" w:cs="Sylfaen"/>
          <w:sz w:val="20"/>
          <w:lang w:val="af-ZA"/>
        </w:rPr>
        <w:t xml:space="preserve"> (</w:t>
      </w:r>
      <w:r w:rsidR="00112FF2" w:rsidRPr="00064ADD">
        <w:rPr>
          <w:rFonts w:ascii="GHEA Grapalat" w:hAnsi="GHEA Grapalat" w:cs="Sylfaen"/>
          <w:sz w:val="20"/>
          <w:lang w:val="hy-AM"/>
        </w:rPr>
        <w:t>հավելված</w:t>
      </w:r>
      <w:r w:rsidR="00112FF2" w:rsidRPr="00064ADD">
        <w:rPr>
          <w:rFonts w:ascii="GHEA Grapalat" w:hAnsi="GHEA Grapalat" w:cs="Sylfaen"/>
          <w:sz w:val="20"/>
          <w:lang w:val="af-ZA"/>
        </w:rPr>
        <w:t xml:space="preserve"> </w:t>
      </w:r>
      <w:r w:rsidR="00EA2CCE">
        <w:rPr>
          <w:rFonts w:ascii="GHEA Grapalat" w:hAnsi="GHEA Grapalat" w:cs="Sylfaen"/>
          <w:sz w:val="20"/>
          <w:lang w:val="af-ZA"/>
        </w:rPr>
        <w:t>5.1</w:t>
      </w:r>
      <w:r w:rsidR="00112FF2" w:rsidRPr="00064ADD">
        <w:rPr>
          <w:rFonts w:ascii="GHEA Grapalat" w:hAnsi="GHEA Grapalat" w:cs="Sylfaen"/>
          <w:sz w:val="20"/>
          <w:lang w:val="af-ZA"/>
        </w:rPr>
        <w:t xml:space="preserve">)  </w:t>
      </w:r>
      <w:r w:rsidR="00112FF2" w:rsidRPr="00064ADD">
        <w:rPr>
          <w:rFonts w:ascii="GHEA Grapalat" w:hAnsi="GHEA Grapalat" w:cs="Sylfaen"/>
          <w:sz w:val="20"/>
          <w:lang w:val="hy-AM"/>
        </w:rPr>
        <w:t>կամ</w:t>
      </w:r>
      <w:r w:rsidR="00112FF2" w:rsidRPr="00064ADD">
        <w:rPr>
          <w:rFonts w:ascii="GHEA Grapalat" w:hAnsi="GHEA Grapalat" w:cs="Sylfaen"/>
          <w:sz w:val="20"/>
          <w:lang w:val="af-ZA"/>
        </w:rPr>
        <w:t xml:space="preserve"> </w:t>
      </w:r>
      <w:r w:rsidR="00112FF2" w:rsidRPr="00064ADD">
        <w:rPr>
          <w:rFonts w:ascii="GHEA Grapalat" w:hAnsi="GHEA Grapalat" w:cs="Sylfaen"/>
          <w:sz w:val="20"/>
          <w:lang w:val="hy-AM"/>
        </w:rPr>
        <w:t>կանխիկ</w:t>
      </w:r>
      <w:r w:rsidR="00112FF2" w:rsidRPr="00064ADD">
        <w:rPr>
          <w:rFonts w:ascii="GHEA Grapalat" w:hAnsi="GHEA Grapalat" w:cs="Sylfaen"/>
          <w:sz w:val="20"/>
          <w:lang w:val="af-ZA"/>
        </w:rPr>
        <w:t xml:space="preserve"> </w:t>
      </w:r>
      <w:r w:rsidR="00112FF2" w:rsidRPr="00064ADD">
        <w:rPr>
          <w:rFonts w:ascii="GHEA Grapalat" w:hAnsi="GHEA Grapalat" w:cs="Sylfaen"/>
          <w:sz w:val="20"/>
          <w:lang w:val="hy-AM"/>
        </w:rPr>
        <w:t>փողի</w:t>
      </w:r>
      <w:r w:rsidR="00112FF2" w:rsidRPr="00064ADD">
        <w:rPr>
          <w:rFonts w:ascii="GHEA Grapalat" w:hAnsi="GHEA Grapalat" w:cs="Sylfaen"/>
          <w:sz w:val="20"/>
          <w:lang w:val="af-ZA"/>
        </w:rPr>
        <w:t xml:space="preserve"> </w:t>
      </w:r>
      <w:r w:rsidR="00501A05" w:rsidRPr="00064ADD">
        <w:rPr>
          <w:rFonts w:ascii="GHEA Grapalat" w:hAnsi="GHEA Grapalat" w:cs="Sylfaen"/>
          <w:sz w:val="20"/>
          <w:lang w:val="hy-AM"/>
        </w:rPr>
        <w:t>ձևով:</w:t>
      </w:r>
    </w:p>
    <w:p w14:paraId="38494843" w14:textId="08A4DEA8" w:rsidR="00BE198C" w:rsidRPr="00064ADD" w:rsidRDefault="00F562EA" w:rsidP="00EA2CCE">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1F1DEC61"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7A039A">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67DE11E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4ABD6E67" w14:textId="77777777"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համապատասխանաբար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Հայաստանի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Հանրապետության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ավագանու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այլ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պատվիրատուների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դեպքում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ընդհանուր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կառավարումն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իրականացնող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լիազորված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մարմնի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ղեկավարի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իսկ</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հիմնադրամների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դեպքում</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հոգաբարձուների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խորհրդի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որոշման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վրա</w:t>
      </w:r>
      <w:r w:rsidR="00A10D1E" w:rsidRPr="00064ADD">
        <w:rPr>
          <w:rStyle w:val="af6"/>
          <w:rFonts w:ascii="GHEA Grapalat" w:hAnsi="GHEA Grapalat" w:cs="Sylfaen"/>
          <w:color w:val="FFFFFF"/>
          <w:sz w:val="20"/>
        </w:rPr>
        <w:footnoteReference w:id="1"/>
      </w:r>
      <w:r w:rsidR="00FF0FE2" w:rsidRPr="00064ADD">
        <w:rPr>
          <w:rFonts w:ascii="GHEA Grapalat" w:hAnsi="GHEA Grapalat" w:cs="Sylfaen"/>
          <w:sz w:val="20"/>
          <w:lang w:val="hy-AM"/>
        </w:rPr>
        <w:t>:</w:t>
      </w:r>
      <w:r w:rsidR="00944E5B" w:rsidRPr="00064ADD">
        <w:rPr>
          <w:rFonts w:ascii="GHEA Grapalat" w:hAnsi="GHEA Grapalat" w:cs="Sylfaen"/>
          <w:sz w:val="20"/>
          <w:vertAlign w:val="superscript"/>
          <w:lang w:val="af-ZA"/>
        </w:rPr>
        <w:t>13</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47D94D56" w14:textId="77777777" w:rsidR="00996C19" w:rsidRPr="00064ADD" w:rsidRDefault="00996C19" w:rsidP="00EF3662">
      <w:pPr>
        <w:jc w:val="center"/>
        <w:rPr>
          <w:rFonts w:ascii="GHEA Grapalat" w:hAnsi="GHEA Grapalat"/>
          <w:b/>
          <w:sz w:val="20"/>
          <w:lang w:val="af-ZA"/>
        </w:rPr>
      </w:pPr>
    </w:p>
    <w:p w14:paraId="7678B27B" w14:textId="77777777" w:rsidR="00AE679C" w:rsidRPr="00064AD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38B7D898"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011485">
        <w:rPr>
          <w:rFonts w:ascii="GHEA Grapalat" w:hAnsi="GHEA Grapalat"/>
          <w:sz w:val="20"/>
          <w:szCs w:val="20"/>
          <w:lang w:val="es-ES"/>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4E0DB921" w:rsidR="00096865" w:rsidRPr="00064ADD" w:rsidRDefault="00202BDD"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2"/>
      </w:r>
    </w:p>
    <w:p w14:paraId="01C99DF8" w14:textId="7F83F4FC" w:rsidR="006505D2" w:rsidRPr="00064AD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7FE276EF"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00F7780A">
        <w:rPr>
          <w:rFonts w:ascii="GHEA Grapalat" w:hAnsi="GHEA Grapalat"/>
          <w:sz w:val="20"/>
          <w:szCs w:val="20"/>
          <w:lang w:val="es-ES"/>
        </w:rPr>
        <w:t xml:space="preserve"> </w:t>
      </w:r>
      <w:r w:rsidR="00202BDD">
        <w:rPr>
          <w:rFonts w:ascii="GHEA Grapalat" w:hAnsi="GHEA Grapalat"/>
          <w:sz w:val="20"/>
          <w:szCs w:val="20"/>
          <w:lang w:val="es-ES"/>
        </w:rPr>
        <w:t>1 (մեկ)</w:t>
      </w:r>
      <w:r w:rsidR="00F7780A">
        <w:rPr>
          <w:rFonts w:ascii="GHEA Grapalat" w:hAnsi="GHEA Grapalat"/>
          <w:sz w:val="20"/>
          <w:szCs w:val="20"/>
          <w:lang w:val="es-ES"/>
        </w:rPr>
        <w:t xml:space="preserve">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6359D61" w14:textId="77777777" w:rsidR="00202BDD" w:rsidRDefault="00202BDD">
      <w:pPr>
        <w:rPr>
          <w:rFonts w:ascii="GHEA Grapalat" w:hAnsi="GHEA Grapalat" w:cs="Sylfaen"/>
          <w:b/>
          <w:sz w:val="20"/>
          <w:szCs w:val="20"/>
          <w:lang w:val="es-ES" w:eastAsia="ru-RU"/>
        </w:rPr>
      </w:pPr>
      <w:r>
        <w:rPr>
          <w:rFonts w:ascii="GHEA Grapalat" w:hAnsi="GHEA Grapalat" w:cs="Sylfaen"/>
          <w:b/>
          <w:sz w:val="20"/>
          <w:lang w:val="es-ES"/>
        </w:rPr>
        <w:br w:type="page"/>
      </w:r>
    </w:p>
    <w:p w14:paraId="28ACA9E8" w14:textId="3439BDDD"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02FEE334" w14:textId="4C511B39" w:rsidR="00B2572B" w:rsidRPr="00064ADD" w:rsidRDefault="00AC03D5" w:rsidP="00EF3662">
      <w:pPr>
        <w:pStyle w:val="31"/>
        <w:spacing w:line="240" w:lineRule="auto"/>
        <w:jc w:val="right"/>
        <w:rPr>
          <w:rFonts w:ascii="GHEA Grapalat" w:hAnsi="GHEA Grapalat" w:cs="Arial"/>
          <w:b/>
          <w:lang w:val="es-ES"/>
        </w:rPr>
      </w:pPr>
      <w:r>
        <w:rPr>
          <w:rFonts w:ascii="GHEA Grapalat" w:hAnsi="GHEA Grapalat" w:cs="Sylfaen"/>
          <w:b/>
          <w:lang w:val="hy-AM"/>
        </w:rPr>
        <w:t>ԿՄԳԿՏ-ԳՀԾՁԲ-26/15</w:t>
      </w:r>
      <w:r w:rsidR="00B2572B" w:rsidRPr="00064ADD">
        <w:rPr>
          <w:rFonts w:ascii="GHEA Grapalat" w:hAnsi="GHEA Grapalat"/>
          <w:b/>
          <w:lang w:val="es-ES"/>
        </w:rPr>
        <w:t xml:space="preserve">  </w:t>
      </w:r>
      <w:r w:rsidR="00B2572B" w:rsidRPr="00064ADD">
        <w:rPr>
          <w:rFonts w:ascii="GHEA Grapalat" w:hAnsi="GHEA Grapalat" w:cs="Sylfaen"/>
          <w:b/>
          <w:lang w:val="es-ES"/>
        </w:rPr>
        <w:t>ծածկագրով</w:t>
      </w:r>
    </w:p>
    <w:p w14:paraId="075F0508" w14:textId="0CE61CE7" w:rsidR="00B2572B" w:rsidRPr="00064ADD" w:rsidRDefault="00123664"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C229566" w:rsidR="00B2572B" w:rsidRPr="00064ADD" w:rsidRDefault="0012366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3788FB6"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w:t>
      </w:r>
      <w:r w:rsidR="002E265D">
        <w:rPr>
          <w:rFonts w:ascii="GHEA Grapalat" w:hAnsi="GHEA Grapalat" w:cs="Sylfaen"/>
          <w:sz w:val="20"/>
          <w:szCs w:val="20"/>
          <w:lang w:val="es-ES"/>
        </w:rPr>
        <w:t xml:space="preserve">ց </w:t>
      </w:r>
      <w:r w:rsidR="00AC03D5">
        <w:rPr>
          <w:rFonts w:ascii="GHEA Grapalat" w:hAnsi="GHEA Grapalat" w:cs="Arial"/>
          <w:sz w:val="20"/>
          <w:szCs w:val="20"/>
          <w:lang w:val="es-ES"/>
        </w:rPr>
        <w:t>ԿՄԳԿՏ-ԳՀԾՁԲ-26/15</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4030452C" w:rsidR="00B2572B" w:rsidRPr="00064ADD" w:rsidRDefault="0012366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65306580"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002E265D">
        <w:rPr>
          <w:rFonts w:ascii="GHEA Grapalat" w:hAnsi="GHEA Grapalat" w:cs="Arial"/>
          <w:sz w:val="20"/>
          <w:szCs w:val="20"/>
          <w:lang w:val="es-ES"/>
        </w:rPr>
        <w:t xml:space="preserve"> </w:t>
      </w:r>
      <w:r w:rsidR="00AC03D5">
        <w:rPr>
          <w:rFonts w:ascii="GHEA Grapalat" w:hAnsi="GHEA Grapalat" w:cs="Arial"/>
          <w:sz w:val="20"/>
          <w:szCs w:val="20"/>
          <w:lang w:val="es-ES"/>
        </w:rPr>
        <w:t>ԿՄԳԿՏ-ԳՀԾՁԲ-26/15</w:t>
      </w:r>
      <w:r w:rsidRPr="00B864E3">
        <w:rPr>
          <w:rFonts w:ascii="GHEA Grapalat" w:hAnsi="GHEA Grapalat" w:cs="Arial"/>
          <w:sz w:val="20"/>
          <w:szCs w:val="20"/>
          <w:lang w:val="es-ES"/>
        </w:rPr>
        <w:t xml:space="preserve"> ծածկագրով  </w:t>
      </w:r>
      <w:r w:rsidR="00123664">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0AAE2B3"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C03D5">
        <w:rPr>
          <w:rFonts w:ascii="GHEA Grapalat" w:hAnsi="GHEA Grapalat" w:cs="Sylfaen"/>
          <w:sz w:val="22"/>
          <w:szCs w:val="22"/>
          <w:lang w:val="hy-AM"/>
        </w:rPr>
        <w:t>ԿՄԳԿՏ-ԳՀԾՁԲ-26/15</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123664">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5604DBC8"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3"/>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78023764"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6778B796" w:rsidR="00B2572B" w:rsidRPr="00064ADD" w:rsidRDefault="00AC03D5" w:rsidP="00EF3662">
      <w:pPr>
        <w:pStyle w:val="31"/>
        <w:spacing w:line="240" w:lineRule="auto"/>
        <w:jc w:val="right"/>
        <w:rPr>
          <w:rFonts w:ascii="GHEA Grapalat" w:hAnsi="GHEA Grapalat" w:cs="Arial"/>
          <w:b/>
          <w:lang w:val="hy-AM"/>
        </w:rPr>
      </w:pPr>
      <w:r>
        <w:rPr>
          <w:rFonts w:ascii="GHEA Grapalat" w:hAnsi="GHEA Grapalat" w:cs="Sylfaen"/>
          <w:b/>
          <w:lang w:val="hy-AM"/>
        </w:rPr>
        <w:t>ԿՄԳԿՏ-ԳՀԾՁԲ-26/15</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7A0BC31E" w:rsidR="00B2572B" w:rsidRPr="00064ADD" w:rsidRDefault="00123664"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2103BF99" w:rsidR="00B2572B" w:rsidRPr="00064ADD" w:rsidRDefault="00B83632" w:rsidP="00EF3662">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sidR="00AC03D5">
        <w:rPr>
          <w:rFonts w:ascii="GHEA Grapalat" w:hAnsi="GHEA Grapalat" w:cs="Arial"/>
          <w:sz w:val="20"/>
          <w:szCs w:val="20"/>
          <w:lang w:val="es-ES"/>
        </w:rPr>
        <w:t>ԿՄԳԿՏ-ԳՀԾՁԲ-26/15</w:t>
      </w:r>
      <w:r w:rsidR="00B2572B" w:rsidRPr="00064ADD">
        <w:rPr>
          <w:rFonts w:ascii="GHEA Grapalat" w:hAnsi="GHEA Grapalat" w:cs="Arial"/>
          <w:sz w:val="20"/>
          <w:szCs w:val="20"/>
          <w:lang w:val="es-ES"/>
        </w:rPr>
        <w:t xml:space="preserve"> ծածկագրով </w:t>
      </w:r>
      <w:r w:rsidR="00123664">
        <w:rPr>
          <w:rFonts w:ascii="GHEA Grapalat" w:hAnsi="GHEA Grapalat" w:cs="Arial"/>
          <w:sz w:val="20"/>
          <w:szCs w:val="20"/>
          <w:lang w:val="es-ES"/>
        </w:rPr>
        <w:t>գնանշման հարցման</w:t>
      </w:r>
      <w:r w:rsidR="00B2572B" w:rsidRPr="00064ADD">
        <w:rPr>
          <w:rFonts w:ascii="GHEA Grapalat" w:hAnsi="GHEA Grapalat" w:cs="Arial"/>
          <w:sz w:val="20"/>
          <w:szCs w:val="20"/>
          <w:lang w:val="es-ES"/>
        </w:rPr>
        <w:t xml:space="preserve"> հրավերը, այդ թվում կնքվելիք  պայմանագրի նախագիծը</w:t>
      </w:r>
      <w:r w:rsidR="00B2572B" w:rsidRPr="00064ADD">
        <w:rPr>
          <w:rFonts w:ascii="GHEA Grapalat" w:hAnsi="GHEA Grapalat" w:cs="Arial"/>
          <w:lang w:val="hy-AM"/>
        </w:rPr>
        <w:t xml:space="preserve">, </w:t>
      </w:r>
      <w:r w:rsidR="00B2572B" w:rsidRPr="00064ADD">
        <w:rPr>
          <w:rFonts w:ascii="GHEA Grapalat" w:hAnsi="GHEA Grapalat"/>
          <w:sz w:val="20"/>
          <w:u w:val="single"/>
          <w:lang w:val="hy-AM"/>
        </w:rPr>
        <w:t xml:space="preserve">                  </w:t>
      </w:r>
      <w:r w:rsidR="00B2572B" w:rsidRPr="00064ADD">
        <w:rPr>
          <w:rFonts w:ascii="GHEA Grapalat" w:hAnsi="GHEA Grapalat"/>
          <w:sz w:val="20"/>
          <w:u w:val="single"/>
          <w:lang w:val="hy-AM"/>
        </w:rPr>
        <w:tab/>
      </w:r>
      <w:r w:rsidR="00B2572B" w:rsidRPr="00064ADD">
        <w:rPr>
          <w:rFonts w:ascii="GHEA Grapalat" w:hAnsi="GHEA Grapalat"/>
          <w:sz w:val="20"/>
          <w:u w:val="single"/>
          <w:lang w:val="hy-AM"/>
        </w:rPr>
        <w:tab/>
      </w:r>
      <w:r w:rsidR="00B2572B" w:rsidRPr="00064ADD">
        <w:rPr>
          <w:rFonts w:ascii="GHEA Grapalat" w:hAnsi="GHEA Grapalat"/>
          <w:sz w:val="20"/>
          <w:u w:val="single"/>
          <w:lang w:val="hy-AM"/>
        </w:rPr>
        <w:tab/>
      </w:r>
      <w:r w:rsidR="00B2572B" w:rsidRPr="00064ADD">
        <w:rPr>
          <w:rFonts w:ascii="GHEA Grapalat" w:hAnsi="GHEA Grapalat"/>
          <w:sz w:val="20"/>
          <w:u w:val="single"/>
          <w:lang w:val="hy-AM"/>
        </w:rPr>
        <w:tab/>
        <w:t xml:space="preserve">     </w:t>
      </w:r>
      <w:r w:rsidR="00B2572B" w:rsidRPr="00064ADD">
        <w:rPr>
          <w:rFonts w:ascii="GHEA Grapalat" w:hAnsi="GHEA Grapalat"/>
          <w:sz w:val="20"/>
          <w:u w:val="single"/>
          <w:lang w:val="hy-AM"/>
        </w:rPr>
        <w:tab/>
      </w:r>
      <w:r w:rsidR="00B2572B" w:rsidRPr="00064ADD">
        <w:rPr>
          <w:rFonts w:ascii="GHEA Grapalat" w:hAnsi="GHEA Grapalat"/>
          <w:sz w:val="20"/>
          <w:u w:val="single"/>
          <w:lang w:val="hy-AM"/>
        </w:rPr>
        <w:tab/>
        <w:t xml:space="preserve">           </w:t>
      </w:r>
      <w:r w:rsidR="00B2572B" w:rsidRPr="00064ADD">
        <w:rPr>
          <w:rFonts w:ascii="GHEA Grapalat" w:hAnsi="GHEA Grapalat" w:cs="Arial"/>
          <w:sz w:val="20"/>
          <w:szCs w:val="20"/>
          <w:lang w:val="es-ES"/>
        </w:rPr>
        <w:t>-ն առաջարկում է</w:t>
      </w:r>
      <w:r w:rsidR="00B2572B"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4D5A2B" w:rsidRPr="00AC03D5"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4D5A2B" w:rsidRPr="00064ADD" w:rsidRDefault="004D5A2B" w:rsidP="004D5A2B">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0500B7D2" w:rsidR="004D5A2B" w:rsidRPr="00064ADD" w:rsidRDefault="002F34BE" w:rsidP="004D5A2B">
            <w:pPr>
              <w:jc w:val="center"/>
              <w:rPr>
                <w:rFonts w:ascii="GHEA Grapalat" w:hAnsi="GHEA Grapalat"/>
                <w:b/>
                <w:bCs/>
                <w:sz w:val="16"/>
                <w:szCs w:val="18"/>
                <w:lang w:val="es-ES"/>
              </w:rPr>
            </w:pPr>
            <w:r>
              <w:rPr>
                <w:rFonts w:ascii="GHEA Grapalat" w:hAnsi="GHEA Grapalat"/>
                <w:b/>
                <w:bCs/>
                <w:sz w:val="16"/>
                <w:szCs w:val="18"/>
                <w:lang w:val="es-ES"/>
              </w:rPr>
              <w:t>Միավորի ա</w:t>
            </w:r>
            <w:r w:rsidR="004D5A2B" w:rsidRPr="00064ADD">
              <w:rPr>
                <w:rFonts w:ascii="GHEA Grapalat" w:hAnsi="GHEA Grapalat"/>
                <w:b/>
                <w:bCs/>
                <w:sz w:val="16"/>
                <w:szCs w:val="18"/>
                <w:lang w:val="es-ES"/>
              </w:rPr>
              <w:t xml:space="preserve">րժեք </w:t>
            </w:r>
          </w:p>
          <w:p w14:paraId="7A13F772" w14:textId="77777777" w:rsidR="004D5A2B" w:rsidRPr="00064ADD" w:rsidRDefault="004D5A2B" w:rsidP="004D5A2B">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4D5A2B" w:rsidRPr="00064ADD" w:rsidRDefault="004D5A2B" w:rsidP="004D5A2B">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0C9D9C9D" w14:textId="77777777" w:rsidR="004D5A2B" w:rsidRPr="008E440C" w:rsidRDefault="004D5A2B" w:rsidP="004D5A2B">
            <w:pPr>
              <w:jc w:val="center"/>
              <w:rPr>
                <w:rFonts w:ascii="GHEA Grapalat" w:hAnsi="GHEA Grapalat"/>
                <w:b/>
                <w:bCs/>
                <w:sz w:val="16"/>
                <w:szCs w:val="18"/>
                <w:highlight w:val="yellow"/>
                <w:lang w:val="es-ES"/>
              </w:rPr>
            </w:pPr>
            <w:r w:rsidRPr="008E440C">
              <w:rPr>
                <w:rFonts w:ascii="GHEA Grapalat" w:hAnsi="GHEA Grapalat"/>
                <w:b/>
                <w:bCs/>
                <w:sz w:val="16"/>
                <w:szCs w:val="18"/>
                <w:highlight w:val="yellow"/>
                <w:lang w:val="es-ES"/>
              </w:rPr>
              <w:t>Միավոր գնի սյունակի հանրագումար</w:t>
            </w:r>
          </w:p>
          <w:p w14:paraId="0754A2FF" w14:textId="158DECCF" w:rsidR="004D5A2B" w:rsidRPr="00064ADD" w:rsidRDefault="004D5A2B" w:rsidP="004D5A2B">
            <w:pPr>
              <w:jc w:val="center"/>
              <w:rPr>
                <w:rFonts w:ascii="GHEA Grapalat" w:hAnsi="GHEA Grapalat"/>
                <w:b/>
                <w:bCs/>
                <w:sz w:val="16"/>
                <w:szCs w:val="18"/>
                <w:lang w:val="es-ES"/>
              </w:rPr>
            </w:pPr>
            <w:r w:rsidRPr="008E440C">
              <w:rPr>
                <w:rFonts w:ascii="GHEA Grapalat" w:hAnsi="GHEA Grapalat"/>
                <w:b/>
                <w:bCs/>
                <w:sz w:val="16"/>
                <w:szCs w:val="18"/>
                <w:highlight w:val="yellow"/>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5385A" w:rsidRPr="00FE6CD3"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5385A" w:rsidRPr="00064ADD" w:rsidRDefault="0005385A" w:rsidP="0005385A">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6AA42CE" w:rsidR="0005385A" w:rsidRPr="00064ADD" w:rsidRDefault="00163C64" w:rsidP="0005385A">
            <w:pPr>
              <w:rPr>
                <w:rFonts w:ascii="GHEA Grapalat" w:hAnsi="GHEA Grapalat"/>
                <w:sz w:val="18"/>
                <w:lang w:val="es-ES"/>
              </w:rPr>
            </w:pPr>
            <w:r>
              <w:rPr>
                <w:rFonts w:ascii="GHEA Grapalat" w:hAnsi="GHEA Grapalat" w:cs="Calibri"/>
                <w:b/>
                <w:iCs/>
                <w:color w:val="000000"/>
                <w:sz w:val="20"/>
                <w:lang w:val="af-ZA"/>
              </w:rPr>
              <w:t>Կոյուղու խցաբացման</w:t>
            </w:r>
            <w:r w:rsidR="0005385A">
              <w:rPr>
                <w:rFonts w:ascii="GHEA Grapalat" w:hAnsi="GHEA Grapalat" w:cs="Calibri"/>
                <w:b/>
                <w:iCs/>
                <w:color w:val="000000"/>
                <w:sz w:val="20"/>
                <w:lang w:val="af-ZA"/>
              </w:rPr>
              <w:t xml:space="preserve"> ծառայություններ</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5385A" w:rsidRPr="00064ADD" w:rsidRDefault="0005385A" w:rsidP="0005385A">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5385A" w:rsidRPr="00064ADD" w:rsidRDefault="0005385A" w:rsidP="0005385A">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5385A" w:rsidRPr="00064ADD" w:rsidRDefault="0005385A" w:rsidP="0005385A">
            <w:pPr>
              <w:jc w:val="center"/>
              <w:rPr>
                <w:rFonts w:ascii="GHEA Grapalat" w:hAnsi="GHEA Grapalat"/>
                <w:lang w:val="es-ES"/>
              </w:rPr>
            </w:pPr>
          </w:p>
        </w:tc>
      </w:tr>
    </w:tbl>
    <w:p w14:paraId="5792EB1B" w14:textId="2BEE634A" w:rsidR="004D5A2B" w:rsidRPr="00A71D81" w:rsidRDefault="004D5A2B" w:rsidP="004D5A2B">
      <w:pPr>
        <w:rPr>
          <w:rFonts w:ascii="GHEA Grapalat" w:hAnsi="GHEA Grapalat"/>
          <w:sz w:val="18"/>
          <w:szCs w:val="18"/>
          <w:lang w:val="es-ES"/>
        </w:rPr>
      </w:pPr>
      <w:r>
        <w:rPr>
          <w:rFonts w:ascii="GHEA Grapalat" w:hAnsi="GHEA Grapalat"/>
          <w:sz w:val="18"/>
          <w:szCs w:val="18"/>
          <w:lang w:val="es-ES"/>
        </w:rPr>
        <w:tab/>
      </w:r>
      <w:r w:rsidRPr="00A962AC">
        <w:rPr>
          <w:rFonts w:ascii="GHEA Grapalat" w:hAnsi="GHEA Grapalat" w:cs="Sylfaen"/>
          <w:sz w:val="20"/>
          <w:highlight w:val="yellow"/>
        </w:rPr>
        <w:t>կից</w:t>
      </w:r>
      <w:r w:rsidRPr="000200D6">
        <w:rPr>
          <w:rFonts w:ascii="GHEA Grapalat" w:hAnsi="GHEA Grapalat" w:cs="Sylfaen"/>
          <w:sz w:val="20"/>
          <w:highlight w:val="yellow"/>
          <w:lang w:val="es-ES"/>
        </w:rPr>
        <w:t xml:space="preserve"> </w:t>
      </w:r>
      <w:r w:rsidRPr="00A962AC">
        <w:rPr>
          <w:rFonts w:ascii="GHEA Grapalat" w:hAnsi="GHEA Grapalat" w:cs="Sylfaen"/>
          <w:sz w:val="20"/>
          <w:highlight w:val="yellow"/>
        </w:rPr>
        <w:t>ներկայացնելով</w:t>
      </w:r>
      <w:r w:rsidRPr="000200D6">
        <w:rPr>
          <w:rFonts w:ascii="GHEA Grapalat" w:hAnsi="GHEA Grapalat" w:cs="Sylfaen"/>
          <w:sz w:val="20"/>
          <w:lang w:val="es-ES"/>
        </w:rPr>
        <w:t xml:space="preserve"> </w:t>
      </w:r>
      <w:r>
        <w:rPr>
          <w:rFonts w:ascii="GHEA Grapalat" w:hAnsi="GHEA Grapalat" w:cs="Sylfaen"/>
          <w:sz w:val="20"/>
          <w:highlight w:val="yellow"/>
        </w:rPr>
        <w:t>ծառայություններ</w:t>
      </w:r>
      <w:r w:rsidRPr="00D96CD4">
        <w:rPr>
          <w:rFonts w:ascii="GHEA Grapalat" w:hAnsi="GHEA Grapalat" w:cs="Sylfaen"/>
          <w:sz w:val="20"/>
          <w:highlight w:val="yellow"/>
        </w:rPr>
        <w:t>ի</w:t>
      </w:r>
      <w:r w:rsidRPr="000200D6">
        <w:rPr>
          <w:rFonts w:ascii="GHEA Grapalat" w:hAnsi="GHEA Grapalat" w:cs="Sylfaen"/>
          <w:sz w:val="20"/>
          <w:highlight w:val="yellow"/>
          <w:lang w:val="es-ES"/>
        </w:rPr>
        <w:t xml:space="preserve"> </w:t>
      </w:r>
      <w:r w:rsidRPr="00D96CD4">
        <w:rPr>
          <w:rFonts w:ascii="GHEA Grapalat" w:hAnsi="GHEA Grapalat" w:cs="Sylfaen"/>
          <w:sz w:val="20"/>
          <w:highlight w:val="yellow"/>
        </w:rPr>
        <w:t>ցանկը</w:t>
      </w:r>
      <w:r w:rsidRPr="000200D6">
        <w:rPr>
          <w:rFonts w:ascii="GHEA Grapalat" w:hAnsi="GHEA Grapalat" w:cs="Sylfaen"/>
          <w:sz w:val="20"/>
          <w:highlight w:val="yellow"/>
          <w:lang w:val="es-ES"/>
        </w:rPr>
        <w:t xml:space="preserve"> </w:t>
      </w:r>
      <w:r w:rsidRPr="00D96CD4">
        <w:rPr>
          <w:rFonts w:ascii="GHEA Grapalat" w:hAnsi="GHEA Grapalat" w:cs="Sylfaen"/>
          <w:sz w:val="20"/>
          <w:highlight w:val="yellow"/>
        </w:rPr>
        <w:t>առաջարկվելիք</w:t>
      </w:r>
      <w:r w:rsidRPr="000200D6">
        <w:rPr>
          <w:rFonts w:ascii="GHEA Grapalat" w:hAnsi="GHEA Grapalat" w:cs="Sylfaen"/>
          <w:sz w:val="20"/>
          <w:highlight w:val="yellow"/>
          <w:lang w:val="es-ES"/>
        </w:rPr>
        <w:t xml:space="preserve"> </w:t>
      </w:r>
      <w:r w:rsidRPr="00D96CD4">
        <w:rPr>
          <w:rFonts w:ascii="GHEA Grapalat" w:hAnsi="GHEA Grapalat" w:cs="Sylfaen"/>
          <w:sz w:val="20"/>
          <w:highlight w:val="yellow"/>
        </w:rPr>
        <w:t>միավոր</w:t>
      </w:r>
      <w:r w:rsidRPr="000200D6">
        <w:rPr>
          <w:rFonts w:ascii="GHEA Grapalat" w:hAnsi="GHEA Grapalat" w:cs="Sylfaen"/>
          <w:sz w:val="20"/>
          <w:highlight w:val="yellow"/>
          <w:lang w:val="es-ES"/>
        </w:rPr>
        <w:t xml:space="preserve"> </w:t>
      </w:r>
      <w:r w:rsidRPr="00D96CD4">
        <w:rPr>
          <w:rFonts w:ascii="GHEA Grapalat" w:hAnsi="GHEA Grapalat" w:cs="Sylfaen"/>
          <w:sz w:val="20"/>
          <w:highlight w:val="yellow"/>
        </w:rPr>
        <w:t>գներով</w:t>
      </w:r>
    </w:p>
    <w:tbl>
      <w:tblPr>
        <w:tblW w:w="934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9"/>
        <w:gridCol w:w="1080"/>
        <w:gridCol w:w="990"/>
        <w:gridCol w:w="2694"/>
      </w:tblGrid>
      <w:tr w:rsidR="004D5A2B" w:rsidRPr="00181DA1" w14:paraId="6EC09A94" w14:textId="77777777" w:rsidTr="004D5A2B">
        <w:trPr>
          <w:cantSplit/>
          <w:trHeight w:val="70"/>
        </w:trPr>
        <w:tc>
          <w:tcPr>
            <w:tcW w:w="4579" w:type="dxa"/>
            <w:vAlign w:val="center"/>
          </w:tcPr>
          <w:p w14:paraId="049BC206" w14:textId="77777777" w:rsidR="004D5A2B" w:rsidRDefault="004D5A2B" w:rsidP="0006114C">
            <w:pPr>
              <w:jc w:val="center"/>
              <w:rPr>
                <w:rFonts w:ascii="GHEA Grapalat" w:hAnsi="GHEA Grapalat" w:cs="Arial"/>
                <w:sz w:val="18"/>
                <w:szCs w:val="18"/>
              </w:rPr>
            </w:pPr>
            <w:r>
              <w:rPr>
                <w:rFonts w:ascii="GHEA Grapalat" w:hAnsi="GHEA Grapalat" w:cs="Arial"/>
                <w:sz w:val="18"/>
                <w:szCs w:val="18"/>
              </w:rPr>
              <w:t>Անվանում</w:t>
            </w:r>
          </w:p>
        </w:tc>
        <w:tc>
          <w:tcPr>
            <w:tcW w:w="1080" w:type="dxa"/>
            <w:vAlign w:val="center"/>
          </w:tcPr>
          <w:p w14:paraId="666F00B2" w14:textId="77777777" w:rsidR="004D5A2B" w:rsidRDefault="004D5A2B" w:rsidP="0006114C">
            <w:pPr>
              <w:jc w:val="center"/>
              <w:rPr>
                <w:rFonts w:ascii="GHEA Grapalat" w:hAnsi="GHEA Grapalat" w:cs="Sylfaen"/>
                <w:sz w:val="20"/>
                <w:szCs w:val="20"/>
              </w:rPr>
            </w:pPr>
            <w:r>
              <w:rPr>
                <w:rFonts w:ascii="GHEA Grapalat" w:hAnsi="GHEA Grapalat" w:cs="Sylfaen"/>
                <w:sz w:val="20"/>
                <w:szCs w:val="20"/>
              </w:rPr>
              <w:t>Չափի միավոր</w:t>
            </w:r>
          </w:p>
        </w:tc>
        <w:tc>
          <w:tcPr>
            <w:tcW w:w="990" w:type="dxa"/>
            <w:vAlign w:val="center"/>
          </w:tcPr>
          <w:p w14:paraId="4B7AA66C" w14:textId="77777777" w:rsidR="004D5A2B" w:rsidRPr="00CB29FD" w:rsidRDefault="004D5A2B" w:rsidP="0006114C">
            <w:pPr>
              <w:jc w:val="center"/>
              <w:rPr>
                <w:rFonts w:ascii="GHEA Grapalat" w:hAnsi="GHEA Grapalat"/>
                <w:sz w:val="20"/>
              </w:rPr>
            </w:pPr>
            <w:r w:rsidRPr="00CB29FD">
              <w:rPr>
                <w:rFonts w:ascii="GHEA Grapalat" w:hAnsi="GHEA Grapalat"/>
                <w:sz w:val="20"/>
              </w:rPr>
              <w:t>Քանակ</w:t>
            </w:r>
          </w:p>
        </w:tc>
        <w:tc>
          <w:tcPr>
            <w:tcW w:w="2694" w:type="dxa"/>
            <w:vAlign w:val="center"/>
          </w:tcPr>
          <w:p w14:paraId="3B4F5D71" w14:textId="77777777" w:rsidR="004D5A2B" w:rsidRPr="00181DA1" w:rsidRDefault="004D5A2B" w:rsidP="0006114C">
            <w:pPr>
              <w:rPr>
                <w:rFonts w:ascii="GHEA Grapalat" w:hAnsi="GHEA Grapalat"/>
                <w:sz w:val="18"/>
                <w:szCs w:val="20"/>
              </w:rPr>
            </w:pPr>
            <w:r w:rsidRPr="00181DA1">
              <w:rPr>
                <w:rFonts w:ascii="GHEA Grapalat" w:hAnsi="GHEA Grapalat"/>
                <w:sz w:val="18"/>
                <w:szCs w:val="20"/>
              </w:rPr>
              <w:t>Միավորի Արժեքը (ներառյալ ԱԱՀ)/ ՀՀ դրամ</w:t>
            </w:r>
          </w:p>
        </w:tc>
      </w:tr>
      <w:tr w:rsidR="004D5A2B" w:rsidRPr="00422749" w14:paraId="20F3D087" w14:textId="77777777" w:rsidTr="004D5A2B">
        <w:trPr>
          <w:cantSplit/>
          <w:trHeight w:val="70"/>
        </w:trPr>
        <w:tc>
          <w:tcPr>
            <w:tcW w:w="4579" w:type="dxa"/>
          </w:tcPr>
          <w:p w14:paraId="6DF71A7F" w14:textId="4B135D46" w:rsidR="004D5A2B" w:rsidRDefault="004D5A2B" w:rsidP="004D5A2B">
            <w:pPr>
              <w:jc w:val="center"/>
              <w:rPr>
                <w:rFonts w:ascii="GHEA Grapalat" w:hAnsi="GHEA Grapalat" w:cs="Arial"/>
                <w:sz w:val="18"/>
                <w:szCs w:val="18"/>
              </w:rPr>
            </w:pPr>
            <w:r>
              <w:rPr>
                <w:rFonts w:ascii="Sylfaen" w:hAnsi="Sylfaen"/>
                <w:sz w:val="20"/>
                <w:lang w:val="hy-AM"/>
              </w:rPr>
              <w:t>Կոյուղու խցաբացում տեխնիկական միջոցների կիրառմամբ 20գծմ-ից պակաս  յուրաքանչյուր  այցի դեպքում</w:t>
            </w:r>
          </w:p>
        </w:tc>
        <w:tc>
          <w:tcPr>
            <w:tcW w:w="1080" w:type="dxa"/>
            <w:vAlign w:val="center"/>
          </w:tcPr>
          <w:p w14:paraId="3BC0685B" w14:textId="076807F4" w:rsidR="004D5A2B" w:rsidRDefault="004D5A2B" w:rsidP="004D5A2B">
            <w:pPr>
              <w:jc w:val="center"/>
              <w:rPr>
                <w:rFonts w:ascii="GHEA Grapalat" w:hAnsi="GHEA Grapalat" w:cs="Sylfaen"/>
                <w:sz w:val="20"/>
                <w:szCs w:val="20"/>
              </w:rPr>
            </w:pPr>
            <w:r>
              <w:rPr>
                <w:rFonts w:ascii="Tahoma" w:hAnsi="Tahoma" w:cs="Tahoma"/>
                <w:color w:val="000000"/>
                <w:sz w:val="18"/>
                <w:szCs w:val="18"/>
              </w:rPr>
              <w:t>անգամ</w:t>
            </w:r>
          </w:p>
        </w:tc>
        <w:tc>
          <w:tcPr>
            <w:tcW w:w="990" w:type="dxa"/>
            <w:vAlign w:val="center"/>
          </w:tcPr>
          <w:p w14:paraId="5F704C64" w14:textId="77777777" w:rsidR="004D5A2B" w:rsidRPr="00CB29FD" w:rsidRDefault="004D5A2B" w:rsidP="004D5A2B">
            <w:pPr>
              <w:jc w:val="center"/>
              <w:rPr>
                <w:rFonts w:ascii="GHEA Grapalat" w:hAnsi="GHEA Grapalat"/>
                <w:sz w:val="20"/>
              </w:rPr>
            </w:pPr>
            <w:r w:rsidRPr="00CB29FD">
              <w:rPr>
                <w:rFonts w:ascii="GHEA Grapalat" w:hAnsi="GHEA Grapalat"/>
                <w:sz w:val="20"/>
              </w:rPr>
              <w:t>1</w:t>
            </w:r>
          </w:p>
        </w:tc>
        <w:tc>
          <w:tcPr>
            <w:tcW w:w="2694" w:type="dxa"/>
            <w:vAlign w:val="center"/>
          </w:tcPr>
          <w:p w14:paraId="722F704B" w14:textId="77777777" w:rsidR="004D5A2B" w:rsidRPr="00422749" w:rsidRDefault="004D5A2B" w:rsidP="004D5A2B">
            <w:pPr>
              <w:jc w:val="center"/>
              <w:rPr>
                <w:rFonts w:ascii="GHEA Grapalat" w:hAnsi="GHEA Grapalat"/>
                <w:sz w:val="20"/>
                <w:szCs w:val="20"/>
              </w:rPr>
            </w:pPr>
          </w:p>
        </w:tc>
      </w:tr>
      <w:tr w:rsidR="004D5A2B" w:rsidRPr="00422749" w14:paraId="752C11D2" w14:textId="77777777" w:rsidTr="004D5A2B">
        <w:trPr>
          <w:cantSplit/>
          <w:trHeight w:val="70"/>
        </w:trPr>
        <w:tc>
          <w:tcPr>
            <w:tcW w:w="4579" w:type="dxa"/>
          </w:tcPr>
          <w:p w14:paraId="44939872" w14:textId="0958F440" w:rsidR="004D5A2B" w:rsidRDefault="004D5A2B" w:rsidP="004D5A2B">
            <w:pPr>
              <w:jc w:val="center"/>
              <w:rPr>
                <w:rFonts w:ascii="GHEA Grapalat" w:hAnsi="GHEA Grapalat" w:cs="Arial"/>
                <w:sz w:val="18"/>
                <w:szCs w:val="18"/>
              </w:rPr>
            </w:pPr>
            <w:r>
              <w:rPr>
                <w:rFonts w:ascii="Sylfaen" w:hAnsi="Sylfaen"/>
                <w:sz w:val="20"/>
                <w:lang w:val="hy-AM"/>
              </w:rPr>
              <w:t>Կոյուղու խցաբացում տեխնիկական միջոցների կիրառմամբ 20գծմ-ից ավել յուր</w:t>
            </w:r>
            <w:r>
              <w:rPr>
                <w:rFonts w:ascii="Sylfaen" w:hAnsi="Sylfaen"/>
                <w:sz w:val="20"/>
              </w:rPr>
              <w:t>ա</w:t>
            </w:r>
            <w:r>
              <w:rPr>
                <w:rFonts w:ascii="Sylfaen" w:hAnsi="Sylfaen"/>
                <w:sz w:val="20"/>
                <w:lang w:val="hy-AM"/>
              </w:rPr>
              <w:t>քանչյուր 1գծմ-ի համար</w:t>
            </w:r>
          </w:p>
        </w:tc>
        <w:tc>
          <w:tcPr>
            <w:tcW w:w="1080" w:type="dxa"/>
            <w:vAlign w:val="center"/>
          </w:tcPr>
          <w:p w14:paraId="6D4C193D" w14:textId="7D493ECD" w:rsidR="004D5A2B" w:rsidRDefault="004D5A2B" w:rsidP="004D5A2B">
            <w:pPr>
              <w:jc w:val="center"/>
              <w:rPr>
                <w:rFonts w:ascii="GHEA Grapalat" w:hAnsi="GHEA Grapalat" w:cs="Sylfaen"/>
                <w:sz w:val="20"/>
                <w:szCs w:val="20"/>
              </w:rPr>
            </w:pPr>
            <w:r>
              <w:rPr>
                <w:rFonts w:ascii="Tahoma" w:hAnsi="Tahoma" w:cs="Tahoma"/>
                <w:color w:val="000000"/>
                <w:sz w:val="18"/>
                <w:szCs w:val="18"/>
              </w:rPr>
              <w:t>գծմ</w:t>
            </w:r>
          </w:p>
        </w:tc>
        <w:tc>
          <w:tcPr>
            <w:tcW w:w="990" w:type="dxa"/>
            <w:vAlign w:val="center"/>
          </w:tcPr>
          <w:p w14:paraId="1B713279" w14:textId="77777777" w:rsidR="004D5A2B" w:rsidRPr="00CB29FD" w:rsidRDefault="004D5A2B" w:rsidP="004D5A2B">
            <w:pPr>
              <w:jc w:val="center"/>
              <w:rPr>
                <w:rFonts w:ascii="GHEA Grapalat" w:hAnsi="GHEA Grapalat"/>
                <w:sz w:val="20"/>
              </w:rPr>
            </w:pPr>
            <w:r w:rsidRPr="00CB29FD">
              <w:rPr>
                <w:rFonts w:ascii="GHEA Grapalat" w:hAnsi="GHEA Grapalat"/>
                <w:sz w:val="20"/>
              </w:rPr>
              <w:t>1</w:t>
            </w:r>
          </w:p>
        </w:tc>
        <w:tc>
          <w:tcPr>
            <w:tcW w:w="2694" w:type="dxa"/>
            <w:vAlign w:val="center"/>
          </w:tcPr>
          <w:p w14:paraId="60AA026E" w14:textId="77777777" w:rsidR="004D5A2B" w:rsidRPr="00422749" w:rsidRDefault="004D5A2B" w:rsidP="004D5A2B">
            <w:pPr>
              <w:jc w:val="center"/>
              <w:rPr>
                <w:rFonts w:ascii="GHEA Grapalat" w:hAnsi="GHEA Grapalat"/>
                <w:sz w:val="20"/>
                <w:szCs w:val="20"/>
              </w:rPr>
            </w:pPr>
          </w:p>
        </w:tc>
      </w:tr>
      <w:tr w:rsidR="003314E0" w:rsidRPr="00422749" w14:paraId="63419FE3" w14:textId="77777777" w:rsidTr="0006114C">
        <w:trPr>
          <w:cantSplit/>
          <w:trHeight w:val="70"/>
        </w:trPr>
        <w:tc>
          <w:tcPr>
            <w:tcW w:w="6649" w:type="dxa"/>
            <w:gridSpan w:val="3"/>
          </w:tcPr>
          <w:p w14:paraId="21C497EA" w14:textId="386836C4" w:rsidR="003314E0" w:rsidRPr="00CB29FD" w:rsidRDefault="003314E0" w:rsidP="003314E0">
            <w:pPr>
              <w:jc w:val="center"/>
              <w:rPr>
                <w:rFonts w:ascii="GHEA Grapalat" w:hAnsi="GHEA Grapalat"/>
                <w:sz w:val="20"/>
              </w:rPr>
            </w:pPr>
            <w:r w:rsidRPr="003749E6">
              <w:rPr>
                <w:rFonts w:ascii="Tahoma" w:hAnsi="Tahoma" w:cs="Tahoma"/>
                <w:b/>
                <w:sz w:val="18"/>
                <w:szCs w:val="18"/>
                <w:highlight w:val="yellow"/>
              </w:rPr>
              <w:t>Ընդամենը (միավոր գնի սյունակի հանրագումար)</w:t>
            </w:r>
          </w:p>
        </w:tc>
        <w:tc>
          <w:tcPr>
            <w:tcW w:w="2694" w:type="dxa"/>
            <w:vAlign w:val="center"/>
          </w:tcPr>
          <w:p w14:paraId="0E04A52E" w14:textId="77777777" w:rsidR="003314E0" w:rsidRPr="00422749" w:rsidRDefault="003314E0" w:rsidP="003314E0">
            <w:pPr>
              <w:jc w:val="center"/>
              <w:rPr>
                <w:rFonts w:ascii="GHEA Grapalat" w:hAnsi="GHEA Grapalat"/>
                <w:sz w:val="20"/>
                <w:szCs w:val="20"/>
              </w:rPr>
            </w:pPr>
          </w:p>
        </w:tc>
      </w:tr>
    </w:tbl>
    <w:p w14:paraId="3A5250A3" w14:textId="77777777" w:rsidR="004D5A2B" w:rsidRPr="000200D6" w:rsidRDefault="004D5A2B" w:rsidP="004D5A2B">
      <w:pPr>
        <w:rPr>
          <w:rFonts w:ascii="GHEA Grapalat" w:hAnsi="GHEA Grapalat" w:cs="Sylfaen"/>
          <w:sz w:val="20"/>
          <w:lang w:val="es-ES"/>
        </w:rPr>
      </w:pPr>
    </w:p>
    <w:p w14:paraId="7932B383" w14:textId="550C6531" w:rsidR="00B2572B" w:rsidRPr="00064ADD" w:rsidRDefault="00B2572B" w:rsidP="004D5A2B">
      <w:pPr>
        <w:tabs>
          <w:tab w:val="left" w:pos="2445"/>
        </w:tabs>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4"/>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18DD7335" w14:textId="77777777" w:rsidR="00B2572B" w:rsidRPr="00064ADD" w:rsidRDefault="00B2572B" w:rsidP="00EF3662">
      <w:pPr>
        <w:pStyle w:val="31"/>
        <w:spacing w:line="240" w:lineRule="auto"/>
        <w:jc w:val="right"/>
        <w:rPr>
          <w:rFonts w:ascii="GHEA Grapalat" w:hAnsi="GHEA Grapalat"/>
          <w:i/>
          <w:lang w:val="hy-AM"/>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4FBD83E4"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730577AB" w:rsidR="007862B1" w:rsidRPr="00064ADD" w:rsidRDefault="00AC03D5" w:rsidP="007862B1">
      <w:pPr>
        <w:pStyle w:val="31"/>
        <w:spacing w:line="240" w:lineRule="auto"/>
        <w:jc w:val="right"/>
        <w:rPr>
          <w:rFonts w:ascii="GHEA Grapalat" w:hAnsi="GHEA Grapalat" w:cs="Arial"/>
          <w:b/>
          <w:lang w:val="hy-AM"/>
        </w:rPr>
      </w:pPr>
      <w:r>
        <w:rPr>
          <w:rFonts w:ascii="GHEA Grapalat" w:hAnsi="GHEA Grapalat" w:cs="Sylfaen"/>
          <w:b/>
          <w:lang w:val="hy-AM"/>
        </w:rPr>
        <w:t>ԿՄԳԿՏ-ԳՀԾՁԲ-26/15</w:t>
      </w:r>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23BF2550" w:rsidR="007862B1" w:rsidRPr="00064ADD" w:rsidRDefault="00123664"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19C6BCDF"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sidR="00EE336E">
        <w:rPr>
          <w:rFonts w:ascii="GHEA Grapalat" w:hAnsi="GHEA Grapalat" w:cs="GHEA Grapalat"/>
          <w:sz w:val="20"/>
          <w:szCs w:val="20"/>
          <w:lang w:val="hy-AM"/>
        </w:rPr>
        <w:t>հ. Գառնի</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58B3371E" w14:textId="53F89D0E" w:rsidR="00E0274A" w:rsidRPr="00A71D81" w:rsidRDefault="00E0274A" w:rsidP="00E0274A">
      <w:pPr>
        <w:ind w:firstLine="45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w:t>
      </w:r>
      <w:r w:rsidRPr="00A71D81">
        <w:rPr>
          <w:rFonts w:ascii="GHEA Grapalat" w:hAnsi="GHEA Grapalat" w:cs="GHEA Grapalat"/>
          <w:sz w:val="20"/>
          <w:szCs w:val="20"/>
          <w:lang w:val="pt-BR"/>
        </w:rPr>
        <w:t xml:space="preserve">Ընկերությունը մասնակցում է </w:t>
      </w:r>
      <w:r w:rsidRPr="00AB2D21">
        <w:rPr>
          <w:rFonts w:ascii="GHEA Grapalat" w:hAnsi="GHEA Grapalat" w:cs="GHEA Grapalat"/>
          <w:sz w:val="20"/>
          <w:szCs w:val="20"/>
          <w:lang w:val="pt-BR"/>
        </w:rPr>
        <w:t>Հ</w:t>
      </w:r>
      <w:r w:rsidR="0036761C">
        <w:rPr>
          <w:rFonts w:ascii="GHEA Grapalat" w:hAnsi="GHEA Grapalat" w:cs="GHEA Grapalat"/>
          <w:sz w:val="20"/>
          <w:szCs w:val="20"/>
          <w:lang w:val="pt-BR"/>
        </w:rPr>
        <w:t>Հ</w:t>
      </w:r>
      <w:r w:rsidRPr="00AB2D21">
        <w:rPr>
          <w:rFonts w:ascii="GHEA Grapalat" w:hAnsi="GHEA Grapalat" w:cs="GHEA Grapalat"/>
          <w:sz w:val="20"/>
          <w:szCs w:val="20"/>
          <w:lang w:val="pt-BR"/>
        </w:rPr>
        <w:t xml:space="preserve"> </w:t>
      </w:r>
      <w:r w:rsidR="0013142D">
        <w:rPr>
          <w:rFonts w:ascii="GHEA Grapalat" w:hAnsi="GHEA Grapalat" w:cs="GHEA Grapalat"/>
          <w:sz w:val="20"/>
          <w:szCs w:val="20"/>
          <w:lang w:val="pt-BR"/>
        </w:rPr>
        <w:t>Կոտայք</w:t>
      </w:r>
      <w:r w:rsidRPr="00AB2D21">
        <w:rPr>
          <w:rFonts w:ascii="GHEA Grapalat" w:hAnsi="GHEA Grapalat" w:cs="GHEA Grapalat"/>
          <w:sz w:val="20"/>
          <w:szCs w:val="20"/>
          <w:lang w:val="pt-BR"/>
        </w:rPr>
        <w:t>ի մարզի</w:t>
      </w:r>
      <w:r w:rsidR="00B324F3">
        <w:rPr>
          <w:rFonts w:ascii="GHEA Grapalat" w:hAnsi="GHEA Grapalat" w:cs="GHEA Grapalat"/>
          <w:sz w:val="20"/>
          <w:szCs w:val="20"/>
          <w:lang w:val="pt-BR"/>
        </w:rPr>
        <w:t xml:space="preserve"> «</w:t>
      </w:r>
      <w:r w:rsidR="00FC5FEE">
        <w:rPr>
          <w:rFonts w:ascii="GHEA Grapalat" w:hAnsi="GHEA Grapalat" w:cs="GHEA Grapalat"/>
          <w:sz w:val="20"/>
          <w:szCs w:val="20"/>
          <w:lang w:val="pt-BR"/>
        </w:rPr>
        <w:t>Գառնիի կոմունալ տնտեսություն» ՀՈԱԿ</w:t>
      </w:r>
      <w:r w:rsidRPr="00AB2D21">
        <w:rPr>
          <w:rFonts w:ascii="GHEA Grapalat" w:hAnsi="GHEA Grapalat" w:cs="GHEA Grapalat"/>
          <w:sz w:val="20"/>
          <w:szCs w:val="20"/>
          <w:lang w:val="pt-BR"/>
        </w:rPr>
        <w:t>-ը</w:t>
      </w:r>
      <w:r w:rsidRPr="00A71D81">
        <w:rPr>
          <w:rFonts w:ascii="GHEA Grapalat" w:hAnsi="GHEA Grapalat" w:cs="GHEA Grapalat"/>
          <w:sz w:val="20"/>
          <w:szCs w:val="20"/>
          <w:lang w:val="pt-BR"/>
        </w:rPr>
        <w:t xml:space="preserve">  (այսուհետ` Պատվիրատու) կողմից կազմակերպված` </w:t>
      </w:r>
      <w:r w:rsidR="00AC03D5">
        <w:rPr>
          <w:rFonts w:ascii="GHEA Grapalat" w:hAnsi="GHEA Grapalat" w:cs="GHEA Grapalat"/>
          <w:sz w:val="20"/>
          <w:szCs w:val="20"/>
          <w:lang w:val="pt-BR"/>
        </w:rPr>
        <w:t>ԿՄԳԿՏ-ԳՀԾՁԲ-26/15</w:t>
      </w:r>
      <w:r w:rsidRPr="00A71D81">
        <w:rPr>
          <w:rFonts w:ascii="GHEA Grapalat" w:hAnsi="GHEA Grapalat" w:cs="GHEA Grapalat"/>
          <w:sz w:val="20"/>
          <w:szCs w:val="20"/>
          <w:lang w:val="pt-BR"/>
        </w:rPr>
        <w:t xml:space="preserve">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C3003A4" w14:textId="77777777" w:rsidR="00F23343" w:rsidRPr="00064ADD" w:rsidRDefault="00F23343" w:rsidP="00F23343">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49087907"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6517E233" w14:textId="77777777" w:rsidR="00F23343" w:rsidRPr="00064ADD" w:rsidRDefault="00F23343" w:rsidP="00F23343">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04DA481"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1DACCADF" w14:textId="77777777" w:rsidR="00F23343" w:rsidRPr="00064ADD" w:rsidRDefault="00F23343" w:rsidP="00F23343">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08EF96F8"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6A7F6648"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483CF38"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3FB162DF"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32AE273"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6F3E1CA8" w14:textId="77777777" w:rsidR="00F23343" w:rsidRPr="00064ADD" w:rsidRDefault="00F23343" w:rsidP="00F23343">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CDE52CA" w14:textId="77777777" w:rsidR="00F23343" w:rsidRPr="00064ADD" w:rsidRDefault="00F23343" w:rsidP="00F23343">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2334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25DFEADE" w:rsidR="00F23343" w:rsidRPr="00064ADD" w:rsidRDefault="00F23343" w:rsidP="00F2334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sidR="0013142D">
              <w:rPr>
                <w:rFonts w:ascii="GHEA Grapalat" w:hAnsi="GHEA Grapalat"/>
                <w:b/>
                <w:sz w:val="20"/>
                <w:szCs w:val="20"/>
                <w:lang w:val="af-ZA"/>
              </w:rPr>
              <w:t>Կոտայք</w:t>
            </w:r>
            <w:r w:rsidRPr="00AB2D21">
              <w:rPr>
                <w:rFonts w:ascii="GHEA Grapalat" w:hAnsi="GHEA Grapalat"/>
                <w:b/>
                <w:sz w:val="20"/>
                <w:szCs w:val="20"/>
                <w:lang w:val="af-ZA"/>
              </w:rPr>
              <w:t>ի մարզի</w:t>
            </w:r>
            <w:r w:rsidR="00B324F3">
              <w:rPr>
                <w:rFonts w:ascii="GHEA Grapalat" w:hAnsi="GHEA Grapalat"/>
                <w:b/>
                <w:sz w:val="20"/>
                <w:szCs w:val="20"/>
                <w:lang w:val="af-ZA"/>
              </w:rPr>
              <w:t xml:space="preserve"> «</w:t>
            </w:r>
            <w:r w:rsidR="00FC5FEE">
              <w:rPr>
                <w:rFonts w:ascii="GHEA Grapalat" w:hAnsi="GHEA Grapalat"/>
                <w:b/>
                <w:sz w:val="20"/>
                <w:szCs w:val="20"/>
                <w:lang w:val="af-ZA"/>
              </w:rPr>
              <w:t>Գառնիի կոմունալ տնտեսություն» ՀՈԱԿ</w:t>
            </w:r>
          </w:p>
        </w:tc>
      </w:tr>
      <w:tr w:rsidR="00F2334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526B2B67" w:rsidR="00F23343" w:rsidRPr="00064ADD" w:rsidRDefault="00F23343" w:rsidP="00F2334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4131D4"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0E09E420" w:rsidR="004131D4" w:rsidRPr="00700B80" w:rsidRDefault="004131D4" w:rsidP="00700B80">
            <w:pPr>
              <w:rPr>
                <w:rFonts w:ascii="GHEA Grapalat" w:hAnsi="GHEA Grapalat" w:cs="Arial"/>
                <w:sz w:val="20"/>
                <w:szCs w:val="20"/>
              </w:rPr>
            </w:pPr>
            <w:r w:rsidRPr="00712340">
              <w:rPr>
                <w:rFonts w:ascii="GHEA Grapalat" w:hAnsi="GHEA Grapalat" w:cs="Sylfaen"/>
                <w:sz w:val="20"/>
                <w:szCs w:val="20"/>
                <w:lang w:val="hy-AM"/>
              </w:rPr>
              <w:t>11</w:t>
            </w:r>
            <w:r w:rsidRPr="00712340">
              <w:rPr>
                <w:rFonts w:ascii="GHEA Grapalat" w:hAnsi="GHEA Grapalat" w:cs="Sylfaen"/>
                <w:sz w:val="20"/>
                <w:szCs w:val="20"/>
              </w:rPr>
              <w:t>. Շահառուի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r>
              <w:rPr>
                <w:rFonts w:ascii="GHEA Grapalat" w:hAnsi="GHEA Grapalat" w:cs="Arial"/>
                <w:sz w:val="20"/>
                <w:szCs w:val="20"/>
              </w:rPr>
              <w:t xml:space="preserve"> </w:t>
            </w:r>
            <w:r w:rsidRPr="009B3F85">
              <w:rPr>
                <w:rFonts w:ascii="GHEA Grapalat" w:hAnsi="GHEA Grapalat" w:cs="Sylfaen"/>
                <w:b/>
                <w:sz w:val="22"/>
                <w:lang w:val="hy-AM"/>
              </w:rPr>
              <w:t>0</w:t>
            </w:r>
            <w:r w:rsidR="00700B80">
              <w:rPr>
                <w:rFonts w:ascii="GHEA Grapalat" w:hAnsi="GHEA Grapalat" w:cs="Sylfaen"/>
                <w:b/>
                <w:sz w:val="22"/>
              </w:rPr>
              <w:t>3536021</w:t>
            </w:r>
          </w:p>
        </w:tc>
      </w:tr>
      <w:tr w:rsidR="00700B80"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41E30723" w:rsidR="00700B80" w:rsidRPr="00064ADD" w:rsidRDefault="00700B80" w:rsidP="00700B80">
            <w:pPr>
              <w:rPr>
                <w:rFonts w:ascii="GHEA Grapalat" w:hAnsi="GHEA Grapalat" w:cs="Arial"/>
                <w:sz w:val="20"/>
                <w:szCs w:val="20"/>
              </w:rPr>
            </w:pPr>
            <w:r w:rsidRPr="0042745F">
              <w:rPr>
                <w:rFonts w:ascii="GHEA Grapalat" w:hAnsi="GHEA Grapalat" w:cs="Sylfaen"/>
                <w:sz w:val="20"/>
                <w:szCs w:val="20"/>
              </w:rPr>
              <w:t>1</w:t>
            </w:r>
            <w:r w:rsidRPr="0042745F">
              <w:rPr>
                <w:rFonts w:ascii="GHEA Grapalat" w:hAnsi="GHEA Grapalat" w:cs="Sylfaen"/>
                <w:sz w:val="20"/>
                <w:szCs w:val="20"/>
                <w:lang w:val="hy-AM"/>
              </w:rPr>
              <w:t>2</w:t>
            </w:r>
            <w:r w:rsidRPr="0042745F">
              <w:rPr>
                <w:rFonts w:ascii="GHEA Grapalat" w:hAnsi="GHEA Grapalat" w:cs="Sylfaen"/>
                <w:sz w:val="20"/>
                <w:szCs w:val="20"/>
              </w:rPr>
              <w:t>.Շահառուի</w:t>
            </w:r>
            <w:r w:rsidRPr="0042745F">
              <w:rPr>
                <w:rFonts w:ascii="GHEA Grapalat" w:hAnsi="GHEA Grapalat" w:cs="Sylfaen"/>
                <w:sz w:val="20"/>
                <w:szCs w:val="20"/>
                <w:lang w:val="hy-AM"/>
              </w:rPr>
              <w:t>ն</w:t>
            </w:r>
            <w:r w:rsidRPr="0042745F">
              <w:rPr>
                <w:rFonts w:ascii="GHEA Grapalat" w:hAnsi="GHEA Grapalat" w:cs="Arial"/>
                <w:sz w:val="20"/>
                <w:szCs w:val="20"/>
              </w:rPr>
              <w:t xml:space="preserve"> </w:t>
            </w:r>
            <w:r w:rsidRPr="0042745F">
              <w:rPr>
                <w:rFonts w:ascii="GHEA Grapalat" w:hAnsi="GHEA Grapalat" w:cs="Sylfaen"/>
                <w:sz w:val="20"/>
                <w:szCs w:val="20"/>
                <w:lang w:val="hy-AM"/>
              </w:rPr>
              <w:t xml:space="preserve"> սպասարկող Ֆինանսական կազմակերպություն</w:t>
            </w:r>
            <w:r w:rsidRPr="0042745F">
              <w:rPr>
                <w:rFonts w:ascii="GHEA Grapalat" w:hAnsi="GHEA Grapalat" w:cs="Sylfaen"/>
                <w:sz w:val="20"/>
                <w:szCs w:val="20"/>
              </w:rPr>
              <w:t xml:space="preserve"> (բանկ)</w:t>
            </w:r>
            <w:r w:rsidRPr="0042745F">
              <w:rPr>
                <w:rFonts w:ascii="GHEA Grapalat" w:hAnsi="GHEA Grapalat" w:cs="Arial"/>
                <w:sz w:val="20"/>
                <w:szCs w:val="20"/>
              </w:rPr>
              <w:t xml:space="preserve">` </w:t>
            </w:r>
            <w:r>
              <w:rPr>
                <w:rFonts w:ascii="GHEA Grapalat" w:hAnsi="GHEA Grapalat"/>
                <w:b/>
                <w:sz w:val="20"/>
                <w:szCs w:val="20"/>
                <w:lang w:val="nb-NO"/>
              </w:rPr>
              <w:t>«</w:t>
            </w:r>
            <w:r>
              <w:rPr>
                <w:rFonts w:ascii="GHEA Grapalat" w:hAnsi="GHEA Grapalat"/>
                <w:b/>
                <w:sz w:val="20"/>
                <w:szCs w:val="20"/>
              </w:rPr>
              <w:t>ԱԿԲԱ</w:t>
            </w:r>
            <w:r>
              <w:rPr>
                <w:rFonts w:ascii="GHEA Grapalat" w:hAnsi="GHEA Grapalat"/>
                <w:b/>
                <w:sz w:val="20"/>
                <w:szCs w:val="20"/>
                <w:lang w:val="hy-AM"/>
              </w:rPr>
              <w:t xml:space="preserve"> Բանկ»</w:t>
            </w:r>
            <w:r w:rsidRPr="00BE5594">
              <w:rPr>
                <w:rFonts w:ascii="GHEA Grapalat" w:hAnsi="GHEA Grapalat"/>
                <w:b/>
                <w:sz w:val="20"/>
                <w:szCs w:val="20"/>
                <w:lang w:val="nb-NO"/>
              </w:rPr>
              <w:t xml:space="preserve"> </w:t>
            </w:r>
            <w:r w:rsidRPr="00BE5594">
              <w:rPr>
                <w:rFonts w:ascii="GHEA Grapalat" w:hAnsi="GHEA Grapalat"/>
                <w:b/>
                <w:sz w:val="20"/>
                <w:szCs w:val="20"/>
                <w:lang w:val="hy-AM"/>
              </w:rPr>
              <w:t>ԲԲԸ</w:t>
            </w:r>
          </w:p>
        </w:tc>
      </w:tr>
      <w:tr w:rsidR="00700B80"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310F2BFE" w:rsidR="00700B80" w:rsidRPr="00064ADD" w:rsidRDefault="00700B80" w:rsidP="00700B80">
            <w:pPr>
              <w:rPr>
                <w:rFonts w:ascii="GHEA Grapalat" w:hAnsi="GHEA Grapalat" w:cs="Arial"/>
                <w:sz w:val="20"/>
                <w:szCs w:val="20"/>
              </w:rPr>
            </w:pPr>
            <w:r w:rsidRPr="0042745F">
              <w:rPr>
                <w:rFonts w:ascii="GHEA Grapalat" w:hAnsi="GHEA Grapalat" w:cs="Sylfaen"/>
                <w:sz w:val="20"/>
                <w:szCs w:val="20"/>
              </w:rPr>
              <w:t>1</w:t>
            </w:r>
            <w:r w:rsidRPr="0042745F">
              <w:rPr>
                <w:rFonts w:ascii="GHEA Grapalat" w:hAnsi="GHEA Grapalat" w:cs="Sylfaen"/>
                <w:sz w:val="20"/>
                <w:szCs w:val="20"/>
                <w:lang w:val="hy-AM"/>
              </w:rPr>
              <w:t>3</w:t>
            </w:r>
            <w:r w:rsidRPr="0042745F">
              <w:rPr>
                <w:rFonts w:ascii="GHEA Grapalat" w:hAnsi="GHEA Grapalat" w:cs="Sylfaen"/>
                <w:sz w:val="20"/>
                <w:szCs w:val="20"/>
              </w:rPr>
              <w:t>.Շահառուի</w:t>
            </w:r>
            <w:r w:rsidRPr="0042745F">
              <w:rPr>
                <w:rFonts w:ascii="GHEA Grapalat" w:hAnsi="GHEA Grapalat" w:cs="Arial"/>
                <w:sz w:val="20"/>
                <w:szCs w:val="20"/>
              </w:rPr>
              <w:t xml:space="preserve"> </w:t>
            </w:r>
            <w:r w:rsidRPr="0042745F">
              <w:rPr>
                <w:rFonts w:ascii="GHEA Grapalat" w:hAnsi="GHEA Grapalat" w:cs="Sylfaen"/>
                <w:sz w:val="20"/>
                <w:szCs w:val="20"/>
              </w:rPr>
              <w:t>հաշվի</w:t>
            </w:r>
            <w:r w:rsidRPr="0042745F">
              <w:rPr>
                <w:rFonts w:ascii="GHEA Grapalat" w:hAnsi="GHEA Grapalat" w:cs="Arial"/>
                <w:sz w:val="20"/>
                <w:szCs w:val="20"/>
              </w:rPr>
              <w:t xml:space="preserve"> </w:t>
            </w:r>
            <w:r w:rsidRPr="0042745F">
              <w:rPr>
                <w:rFonts w:ascii="GHEA Grapalat" w:hAnsi="GHEA Grapalat" w:cs="Sylfaen"/>
                <w:sz w:val="20"/>
                <w:szCs w:val="20"/>
              </w:rPr>
              <w:t>համարը</w:t>
            </w:r>
            <w:r w:rsidRPr="0042745F">
              <w:rPr>
                <w:rFonts w:ascii="GHEA Grapalat" w:hAnsi="GHEA Grapalat" w:cs="Arial"/>
                <w:sz w:val="20"/>
                <w:szCs w:val="20"/>
              </w:rPr>
              <w:t xml:space="preserve"> (</w:t>
            </w:r>
            <w:r w:rsidRPr="0042745F">
              <w:rPr>
                <w:rFonts w:ascii="GHEA Grapalat" w:hAnsi="GHEA Grapalat" w:cs="Sylfaen"/>
                <w:sz w:val="20"/>
                <w:szCs w:val="20"/>
              </w:rPr>
              <w:t>հշ</w:t>
            </w:r>
            <w:r w:rsidRPr="0042745F">
              <w:rPr>
                <w:rFonts w:ascii="GHEA Grapalat" w:hAnsi="GHEA Grapalat" w:cs="Arial"/>
                <w:sz w:val="20"/>
                <w:szCs w:val="20"/>
              </w:rPr>
              <w:t xml:space="preserve">.N) </w:t>
            </w:r>
            <w:r>
              <w:rPr>
                <w:rFonts w:ascii="GHEA Grapalat" w:hAnsi="GHEA Grapalat"/>
                <w:b/>
                <w:sz w:val="20"/>
                <w:lang w:val="pt-BR"/>
              </w:rPr>
              <w:t>220645140066000</w:t>
            </w:r>
          </w:p>
        </w:tc>
      </w:tr>
      <w:tr w:rsidR="00700B80"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700B80" w:rsidRPr="00064ADD" w:rsidRDefault="00700B80" w:rsidP="00700B80">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700B80"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700B80"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42FD8D03" w:rsidR="00700B80" w:rsidRPr="00064ADD" w:rsidRDefault="00700B80" w:rsidP="00700B80">
            <w:pPr>
              <w:rPr>
                <w:rFonts w:ascii="GHEA Grapalat" w:hAnsi="GHEA Grapalat" w:cs="Arial"/>
                <w:sz w:val="20"/>
                <w:szCs w:val="20"/>
              </w:rPr>
            </w:pPr>
            <w:r w:rsidRPr="00A71D81">
              <w:rPr>
                <w:rFonts w:ascii="GHEA Grapalat" w:hAnsi="GHEA Grapalat" w:cs="Sylfaen"/>
                <w:sz w:val="20"/>
                <w:szCs w:val="20"/>
              </w:rPr>
              <w:t>1</w:t>
            </w:r>
            <w:r w:rsidRPr="006C617C">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A7019A">
              <w:rPr>
                <w:rFonts w:ascii="GHEA Grapalat" w:hAnsi="GHEA Grapalat" w:cs="Arial"/>
                <w:b/>
                <w:sz w:val="20"/>
                <w:szCs w:val="20"/>
              </w:rPr>
              <w:t>ՀՀ դրամ և AMD</w:t>
            </w:r>
          </w:p>
        </w:tc>
      </w:tr>
      <w:tr w:rsidR="00700B80"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65E9E816" w:rsidR="00700B80" w:rsidRPr="00064ADD" w:rsidRDefault="00700B80" w:rsidP="00700B80">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019A">
              <w:rPr>
                <w:rFonts w:ascii="GHEA Grapalat" w:hAnsi="GHEA Grapalat" w:cs="Sylfaen"/>
                <w:b/>
                <w:bCs/>
                <w:sz w:val="20"/>
                <w:szCs w:val="20"/>
              </w:rPr>
              <w:t>որակավորման ապահովմ</w:t>
            </w:r>
            <w:r w:rsidRPr="00A7019A">
              <w:rPr>
                <w:rFonts w:ascii="GHEA Grapalat" w:hAnsi="GHEA Grapalat" w:cs="Sylfaen"/>
                <w:b/>
                <w:bCs/>
                <w:sz w:val="20"/>
                <w:szCs w:val="20"/>
                <w:lang w:val="hy-AM"/>
              </w:rPr>
              <w:t>ան համար</w:t>
            </w:r>
          </w:p>
        </w:tc>
      </w:tr>
      <w:tr w:rsidR="00700B80"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700B80" w:rsidRPr="00064ADD" w:rsidRDefault="00700B80" w:rsidP="00700B80">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700B80" w:rsidRPr="00064ADD" w:rsidRDefault="00700B80" w:rsidP="00700B80">
            <w:pPr>
              <w:rPr>
                <w:rFonts w:ascii="GHEA Grapalat" w:hAnsi="GHEA Grapalat" w:cs="Arial"/>
                <w:sz w:val="20"/>
                <w:szCs w:val="20"/>
              </w:rPr>
            </w:pPr>
          </w:p>
        </w:tc>
      </w:tr>
      <w:tr w:rsidR="00700B80" w:rsidRPr="00064ADD" w14:paraId="61C456C7" w14:textId="77777777" w:rsidTr="00C00D4B">
        <w:trPr>
          <w:trHeight w:val="507"/>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700B80" w:rsidRPr="00064ADD" w:rsidRDefault="00700B80" w:rsidP="00700B80">
            <w:pPr>
              <w:rPr>
                <w:rFonts w:ascii="GHEA Grapalat" w:hAnsi="GHEA Grapalat" w:cs="Arial"/>
                <w:sz w:val="20"/>
                <w:szCs w:val="20"/>
                <w:lang w:val="hy-AM"/>
              </w:rPr>
            </w:pPr>
          </w:p>
        </w:tc>
      </w:tr>
      <w:tr w:rsidR="00700B80" w:rsidRPr="00064ADD" w14:paraId="38E1096E" w14:textId="77777777" w:rsidTr="00C00D4B">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CF573" w14:textId="593FFC34" w:rsidR="00700B80" w:rsidRPr="00064ADD" w:rsidRDefault="00700B80" w:rsidP="00700B80">
            <w:pPr>
              <w:rPr>
                <w:rFonts w:ascii="GHEA Grapalat" w:hAnsi="GHEA Grapalat" w:cs="Sylfaen"/>
                <w:sz w:val="20"/>
                <w:szCs w:val="20"/>
                <w:lang w:val="ru-RU"/>
              </w:rPr>
            </w:pPr>
            <w:r w:rsidRPr="00064ADD">
              <w:rPr>
                <w:rFonts w:ascii="GHEA Grapalat" w:hAnsi="GHEA Grapalat" w:cs="Sylfaen"/>
                <w:sz w:val="20"/>
                <w:szCs w:val="20"/>
                <w:lang w:val="hy-AM"/>
              </w:rPr>
              <w:t xml:space="preserve">19. Վճարման պայմանները՝ </w:t>
            </w:r>
            <w:r>
              <w:rPr>
                <w:rFonts w:ascii="GHEA Grapalat" w:hAnsi="GHEA Grapalat" w:cs="Sylfaen"/>
                <w:sz w:val="20"/>
                <w:szCs w:val="20"/>
                <w:lang w:val="hy-AM"/>
              </w:rPr>
              <w:t xml:space="preserve"> </w:t>
            </w:r>
            <w:r w:rsidRPr="00064ADD">
              <w:rPr>
                <w:rFonts w:ascii="GHEA Grapalat" w:hAnsi="GHEA Grapalat" w:cs="Sylfaen"/>
                <w:sz w:val="20"/>
                <w:szCs w:val="20"/>
                <w:lang w:val="hy-AM"/>
              </w:rPr>
              <w:t>ակցեպտավորված վճարում</w:t>
            </w:r>
          </w:p>
        </w:tc>
      </w:tr>
      <w:tr w:rsidR="00700B80" w:rsidRPr="00064ADD" w14:paraId="1400F901" w14:textId="77777777" w:rsidTr="00C00D4B">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BB282C" w14:textId="61BC1CB4" w:rsidR="00700B80" w:rsidRPr="00064ADD" w:rsidRDefault="00700B80" w:rsidP="00700B80">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tc>
      </w:tr>
      <w:tr w:rsidR="00700B80"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700B80" w:rsidRPr="00064ADD" w:rsidRDefault="00700B80" w:rsidP="00700B80">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700B80" w:rsidRPr="00064ADD" w:rsidRDefault="00700B80" w:rsidP="00700B80">
            <w:pPr>
              <w:rPr>
                <w:rFonts w:ascii="GHEA Grapalat" w:hAnsi="GHEA Grapalat" w:cs="Sylfaen"/>
                <w:sz w:val="20"/>
                <w:szCs w:val="20"/>
              </w:rPr>
            </w:pPr>
          </w:p>
          <w:p w14:paraId="2600827E" w14:textId="77777777" w:rsidR="00700B80" w:rsidRPr="00064ADD" w:rsidRDefault="00700B80" w:rsidP="00700B80">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700B80" w:rsidRPr="00064ADD" w:rsidRDefault="00700B80" w:rsidP="00700B80">
            <w:pPr>
              <w:rPr>
                <w:rFonts w:ascii="GHEA Grapalat" w:hAnsi="GHEA Grapalat" w:cs="Tahoma"/>
                <w:color w:val="000000"/>
                <w:sz w:val="20"/>
                <w:szCs w:val="20"/>
              </w:rPr>
            </w:pPr>
          </w:p>
          <w:p w14:paraId="0FA19C3B" w14:textId="77777777" w:rsidR="00700B80" w:rsidRPr="00064ADD" w:rsidRDefault="00700B80" w:rsidP="00700B80">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700B80" w:rsidRPr="00064ADD" w:rsidRDefault="00700B80" w:rsidP="00700B80">
            <w:pPr>
              <w:rPr>
                <w:rFonts w:ascii="GHEA Grapalat" w:hAnsi="GHEA Grapalat" w:cs="Sylfaen"/>
                <w:sz w:val="20"/>
                <w:szCs w:val="20"/>
              </w:rPr>
            </w:pPr>
          </w:p>
          <w:p w14:paraId="15191FAE" w14:textId="2DFB0CCB"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                                                                        Կ.Տ.</w:t>
            </w:r>
          </w:p>
          <w:p w14:paraId="7FE10FAD" w14:textId="77777777" w:rsidR="00700B80" w:rsidRPr="00064ADD" w:rsidRDefault="00700B80" w:rsidP="00700B8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700B80" w:rsidRPr="00064ADD" w:rsidRDefault="00700B80" w:rsidP="00700B80">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700B80" w:rsidRPr="00064ADD" w:rsidRDefault="00700B80" w:rsidP="00700B80">
            <w:pPr>
              <w:jc w:val="right"/>
              <w:rPr>
                <w:rFonts w:ascii="GHEA Grapalat" w:hAnsi="GHEA Grapalat" w:cs="Sylfaen"/>
                <w:sz w:val="20"/>
                <w:szCs w:val="20"/>
              </w:rPr>
            </w:pPr>
          </w:p>
          <w:p w14:paraId="6912BC13" w14:textId="77777777" w:rsidR="00700B80" w:rsidRPr="00064ADD" w:rsidRDefault="00700B80" w:rsidP="00700B80">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700B80" w:rsidRPr="00064ADD" w:rsidRDefault="00700B80" w:rsidP="00700B80">
            <w:pPr>
              <w:jc w:val="right"/>
              <w:rPr>
                <w:rFonts w:ascii="GHEA Grapalat" w:hAnsi="GHEA Grapalat" w:cs="Tahoma"/>
                <w:color w:val="000000"/>
                <w:sz w:val="20"/>
                <w:szCs w:val="20"/>
              </w:rPr>
            </w:pPr>
          </w:p>
          <w:p w14:paraId="53987E07" w14:textId="77777777" w:rsidR="00700B80" w:rsidRPr="00064ADD" w:rsidRDefault="00700B80" w:rsidP="00700B80">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700B80" w:rsidRPr="00064ADD" w:rsidRDefault="00700B80" w:rsidP="00700B80">
            <w:pPr>
              <w:jc w:val="right"/>
              <w:rPr>
                <w:rFonts w:ascii="GHEA Grapalat" w:hAnsi="GHEA Grapalat" w:cs="Sylfaen"/>
                <w:sz w:val="20"/>
                <w:szCs w:val="20"/>
              </w:rPr>
            </w:pPr>
          </w:p>
          <w:p w14:paraId="390A1D67" w14:textId="77777777" w:rsidR="00700B80" w:rsidRPr="00064ADD" w:rsidRDefault="00700B80" w:rsidP="00700B80">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700B80" w:rsidRPr="00064ADD" w:rsidRDefault="00700B80" w:rsidP="00700B80">
            <w:pPr>
              <w:jc w:val="right"/>
              <w:rPr>
                <w:rFonts w:ascii="GHEA Grapalat" w:hAnsi="GHEA Grapalat" w:cs="Sylfaen"/>
                <w:sz w:val="20"/>
                <w:szCs w:val="20"/>
              </w:rPr>
            </w:pPr>
          </w:p>
        </w:tc>
      </w:tr>
      <w:tr w:rsidR="00700B80"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700B80" w:rsidRPr="00064ADD" w:rsidRDefault="00700B80" w:rsidP="00700B80">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700B80" w:rsidRPr="00064ADD" w:rsidRDefault="00700B80" w:rsidP="00700B80">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700B80" w:rsidRPr="00064ADD" w:rsidRDefault="00700B80" w:rsidP="00700B80">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3E6C6226" w14:textId="66376A4A"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700B80" w:rsidRPr="00064ADD" w:rsidRDefault="00700B80" w:rsidP="00700B80">
            <w:pPr>
              <w:rPr>
                <w:rFonts w:ascii="GHEA Grapalat" w:hAnsi="GHEA Grapalat" w:cs="Tahoma"/>
                <w:color w:val="000000"/>
                <w:sz w:val="20"/>
                <w:szCs w:val="20"/>
              </w:rPr>
            </w:pPr>
          </w:p>
          <w:p w14:paraId="592A6344" w14:textId="77777777" w:rsidR="00700B80" w:rsidRPr="00064ADD" w:rsidRDefault="00700B80" w:rsidP="00700B80">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700B80" w:rsidRPr="00064ADD" w:rsidRDefault="00700B80" w:rsidP="00700B80">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700B80" w:rsidRPr="00064ADD" w:rsidRDefault="00700B80" w:rsidP="00700B80">
            <w:pPr>
              <w:jc w:val="right"/>
              <w:rPr>
                <w:rFonts w:ascii="GHEA Grapalat" w:hAnsi="GHEA Grapalat" w:cs="Tahoma"/>
                <w:color w:val="000000"/>
                <w:sz w:val="20"/>
                <w:szCs w:val="20"/>
              </w:rPr>
            </w:pPr>
          </w:p>
          <w:p w14:paraId="5BBB346B" w14:textId="77777777" w:rsidR="00700B80" w:rsidRPr="00064ADD" w:rsidRDefault="00700B80" w:rsidP="00700B80">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700B80" w:rsidRPr="00064ADD" w:rsidRDefault="00700B80" w:rsidP="00700B80">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700B80" w:rsidRPr="00064ADD" w:rsidRDefault="00700B80" w:rsidP="00700B80">
            <w:pPr>
              <w:jc w:val="right"/>
              <w:rPr>
                <w:rFonts w:ascii="GHEA Grapalat" w:hAnsi="GHEA Grapalat" w:cs="Arial"/>
                <w:sz w:val="20"/>
                <w:szCs w:val="20"/>
                <w:lang w:val="hy-AM"/>
              </w:rPr>
            </w:pPr>
          </w:p>
        </w:tc>
      </w:tr>
      <w:tr w:rsidR="00700B80" w:rsidRPr="00064ADD" w14:paraId="4E98930D" w14:textId="77777777" w:rsidTr="00B72E50">
        <w:trPr>
          <w:trHeight w:val="180"/>
        </w:trPr>
        <w:tc>
          <w:tcPr>
            <w:tcW w:w="5616" w:type="dxa"/>
            <w:tcBorders>
              <w:top w:val="nil"/>
              <w:left w:val="single" w:sz="4" w:space="0" w:color="auto"/>
              <w:bottom w:val="single" w:sz="4" w:space="0" w:color="auto"/>
              <w:right w:val="single" w:sz="4" w:space="0" w:color="auto"/>
            </w:tcBorders>
            <w:noWrap/>
            <w:vAlign w:val="bottom"/>
          </w:tcPr>
          <w:p w14:paraId="69C584B1" w14:textId="77777777"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24.բ.                                                       Կ.Տ.</w:t>
            </w:r>
          </w:p>
          <w:p w14:paraId="59806EBD" w14:textId="77777777" w:rsidR="00700B80" w:rsidRPr="00064ADD" w:rsidRDefault="00700B80" w:rsidP="00700B80">
            <w:pPr>
              <w:rPr>
                <w:rFonts w:ascii="GHEA Grapalat" w:hAnsi="GHEA Grapalat" w:cs="Sylfaen"/>
                <w:sz w:val="20"/>
                <w:szCs w:val="20"/>
              </w:rPr>
            </w:pPr>
          </w:p>
          <w:p w14:paraId="2F252CD7" w14:textId="77777777" w:rsidR="00700B80" w:rsidRPr="00064ADD" w:rsidRDefault="00700B80" w:rsidP="00700B80">
            <w:pPr>
              <w:rPr>
                <w:rFonts w:ascii="GHEA Grapalat" w:hAnsi="GHEA Grapalat" w:cs="Sylfaen"/>
                <w:sz w:val="20"/>
                <w:szCs w:val="20"/>
              </w:rPr>
            </w:pPr>
          </w:p>
          <w:p w14:paraId="7B7E2414" w14:textId="436F7BA9" w:rsidR="00700B80" w:rsidRPr="00064ADD" w:rsidRDefault="00700B80" w:rsidP="00700B80">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313B1245" w14:textId="77777777" w:rsidR="00700B80" w:rsidRPr="00064ADD" w:rsidRDefault="00700B80" w:rsidP="00700B8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700B80" w:rsidRPr="00064ADD" w:rsidRDefault="00700B80" w:rsidP="00700B80">
            <w:pPr>
              <w:rPr>
                <w:rFonts w:ascii="GHEA Grapalat" w:hAnsi="GHEA Grapalat" w:cs="Sylfaen"/>
                <w:sz w:val="20"/>
                <w:szCs w:val="20"/>
              </w:rPr>
            </w:pPr>
          </w:p>
          <w:p w14:paraId="58F3C397" w14:textId="77777777"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 xml:space="preserve">                     </w:t>
            </w:r>
          </w:p>
          <w:p w14:paraId="4EDBAF66" w14:textId="2837F8A0" w:rsidR="00700B80" w:rsidRPr="00064ADD" w:rsidRDefault="00700B80" w:rsidP="00700B80">
            <w:pPr>
              <w:rPr>
                <w:rFonts w:ascii="GHEA Grapalat" w:hAnsi="GHEA Grapalat" w:cs="Sylfaen"/>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CE4BFA2" w14:textId="77777777" w:rsidR="00700B80" w:rsidRPr="00064ADD" w:rsidRDefault="00700B80" w:rsidP="00700B80">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0264A" w14:paraId="42961A36" w14:textId="77777777" w:rsidTr="00A0264A">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A0264A" w:rsidRDefault="00631658" w:rsidP="00CB0ADE">
            <w:pPr>
              <w:jc w:val="both"/>
              <w:rPr>
                <w:rFonts w:ascii="GHEA Grapalat" w:hAnsi="GHEA Grapalat"/>
                <w:sz w:val="16"/>
                <w:szCs w:val="20"/>
              </w:rPr>
            </w:pPr>
            <w:r w:rsidRPr="00A0264A">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Նշված դաշտի/</w:t>
            </w:r>
          </w:p>
          <w:p w14:paraId="5F4C9EC0"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A0264A" w:rsidRDefault="00631658" w:rsidP="00CB0ADE">
            <w:pPr>
              <w:jc w:val="center"/>
              <w:rPr>
                <w:rFonts w:ascii="GHEA Grapalat" w:hAnsi="GHEA Grapalat"/>
                <w:b/>
                <w:sz w:val="16"/>
                <w:szCs w:val="20"/>
                <w:lang w:val="hy-AM"/>
              </w:rPr>
            </w:pPr>
            <w:r w:rsidRPr="00A0264A">
              <w:rPr>
                <w:rFonts w:ascii="GHEA Grapalat" w:hAnsi="GHEA Grapalat"/>
                <w:b/>
                <w:sz w:val="16"/>
                <w:szCs w:val="20"/>
              </w:rPr>
              <w:t>Վավերապայմանի լրացման պահանջը</w:t>
            </w:r>
            <w:r w:rsidRPr="00A0264A">
              <w:rPr>
                <w:rFonts w:ascii="GHEA Grapalat" w:hAnsi="GHEA Grapalat"/>
                <w:b/>
                <w:sz w:val="16"/>
                <w:szCs w:val="20"/>
                <w:lang w:val="hy-AM"/>
              </w:rPr>
              <w:t xml:space="preserve"> </w:t>
            </w:r>
          </w:p>
          <w:p w14:paraId="6FE33E68"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w:t>
            </w:r>
            <w:r w:rsidRPr="00A0264A">
              <w:rPr>
                <w:rFonts w:ascii="GHEA Grapalat" w:hAnsi="GHEA Grapalat"/>
                <w:b/>
                <w:sz w:val="16"/>
                <w:szCs w:val="20"/>
                <w:lang w:val="hy-AM"/>
              </w:rPr>
              <w:t>գնումների գործընթացի հետ կապված</w:t>
            </w:r>
            <w:r w:rsidRPr="00A0264A">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A0264A" w:rsidRDefault="00631658" w:rsidP="00CB0ADE">
            <w:pPr>
              <w:ind w:left="-588" w:firstLine="588"/>
              <w:jc w:val="center"/>
              <w:rPr>
                <w:rFonts w:ascii="GHEA Grapalat" w:hAnsi="GHEA Grapalat"/>
                <w:b/>
                <w:sz w:val="16"/>
                <w:szCs w:val="20"/>
              </w:rPr>
            </w:pPr>
            <w:r w:rsidRPr="00A0264A">
              <w:rPr>
                <w:rFonts w:ascii="GHEA Grapalat" w:hAnsi="GHEA Grapalat"/>
                <w:b/>
                <w:sz w:val="16"/>
                <w:szCs w:val="20"/>
              </w:rPr>
              <w:t>Վավերապայմանը</w:t>
            </w:r>
          </w:p>
          <w:p w14:paraId="13CD39BF" w14:textId="77777777" w:rsidR="00631658" w:rsidRPr="00A0264A" w:rsidRDefault="00631658" w:rsidP="00CB0ADE">
            <w:pPr>
              <w:ind w:left="-588" w:firstLine="588"/>
              <w:jc w:val="center"/>
              <w:rPr>
                <w:rFonts w:ascii="GHEA Grapalat" w:hAnsi="GHEA Grapalat"/>
                <w:b/>
                <w:sz w:val="16"/>
                <w:szCs w:val="20"/>
              </w:rPr>
            </w:pPr>
            <w:r w:rsidRPr="00A0264A">
              <w:rPr>
                <w:rFonts w:ascii="GHEA Grapalat" w:hAnsi="GHEA Grapalat"/>
                <w:b/>
                <w:sz w:val="16"/>
                <w:szCs w:val="20"/>
              </w:rPr>
              <w:t xml:space="preserve">լրացնող կողմը` </w:t>
            </w:r>
          </w:p>
          <w:p w14:paraId="432D12F4" w14:textId="77777777" w:rsidR="00631658" w:rsidRPr="00A0264A" w:rsidRDefault="00631658" w:rsidP="00CB0ADE">
            <w:pPr>
              <w:ind w:left="-588" w:firstLine="588"/>
              <w:jc w:val="center"/>
              <w:rPr>
                <w:rFonts w:ascii="GHEA Grapalat" w:hAnsi="GHEA Grapalat"/>
                <w:b/>
                <w:sz w:val="16"/>
                <w:szCs w:val="20"/>
              </w:rPr>
            </w:pPr>
            <w:r w:rsidRPr="00A0264A">
              <w:rPr>
                <w:rFonts w:ascii="GHEA Grapalat" w:hAnsi="GHEA Grapalat"/>
                <w:b/>
                <w:sz w:val="16"/>
                <w:szCs w:val="20"/>
              </w:rPr>
              <w:t>շահառուն կամ վճարողը</w:t>
            </w:r>
          </w:p>
          <w:p w14:paraId="333CE7D1" w14:textId="77777777" w:rsidR="00631658" w:rsidRPr="00A0264A" w:rsidRDefault="00631658" w:rsidP="00CB0ADE">
            <w:pPr>
              <w:ind w:left="-588" w:firstLine="588"/>
              <w:jc w:val="center"/>
              <w:rPr>
                <w:rFonts w:ascii="GHEA Grapalat" w:hAnsi="GHEA Grapalat"/>
                <w:b/>
                <w:sz w:val="16"/>
                <w:szCs w:val="20"/>
              </w:rPr>
            </w:pPr>
            <w:r w:rsidRPr="00A0264A">
              <w:rPr>
                <w:rFonts w:ascii="GHEA Grapalat" w:hAnsi="GHEA Grapalat"/>
                <w:b/>
                <w:sz w:val="16"/>
                <w:szCs w:val="20"/>
              </w:rPr>
              <w:t>(</w:t>
            </w:r>
            <w:r w:rsidRPr="00A0264A">
              <w:rPr>
                <w:rFonts w:ascii="GHEA Grapalat" w:hAnsi="GHEA Grapalat"/>
                <w:b/>
                <w:sz w:val="16"/>
                <w:szCs w:val="20"/>
                <w:lang w:val="hy-AM"/>
              </w:rPr>
              <w:t>գնումների գործընթացի հետ կապված</w:t>
            </w:r>
            <w:r w:rsidRPr="00A0264A">
              <w:rPr>
                <w:rFonts w:ascii="GHEA Grapalat" w:hAnsi="GHEA Grapalat"/>
                <w:b/>
                <w:sz w:val="16"/>
                <w:szCs w:val="20"/>
              </w:rPr>
              <w:t>)</w:t>
            </w:r>
          </w:p>
        </w:tc>
      </w:tr>
      <w:tr w:rsidR="00631658" w:rsidRPr="00A0264A" w14:paraId="408BE85D" w14:textId="77777777" w:rsidTr="00A0264A">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A0264A" w:rsidRDefault="00631658" w:rsidP="00CB0ADE">
            <w:pPr>
              <w:jc w:val="center"/>
              <w:rPr>
                <w:rFonts w:ascii="GHEA Grapalat" w:hAnsi="GHEA Grapalat"/>
                <w:b/>
                <w:sz w:val="16"/>
                <w:szCs w:val="20"/>
              </w:rPr>
            </w:pPr>
            <w:r w:rsidRPr="00A0264A">
              <w:rPr>
                <w:rFonts w:ascii="GHEA Grapalat" w:hAnsi="GHEA Grapalat"/>
                <w:b/>
                <w:sz w:val="16"/>
                <w:szCs w:val="20"/>
              </w:rPr>
              <w:t>5</w:t>
            </w:r>
          </w:p>
        </w:tc>
      </w:tr>
      <w:tr w:rsidR="00631658" w:rsidRPr="00A0264A" w14:paraId="32ECF91B" w14:textId="77777777" w:rsidTr="00A0264A">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Փաստաթղթի վրա նախապես լրացված է &lt;Վճարման պահանջագիր&gt;</w:t>
            </w:r>
          </w:p>
        </w:tc>
      </w:tr>
      <w:tr w:rsidR="00631658" w:rsidRPr="00A0264A" w14:paraId="26B45FD2" w14:textId="77777777" w:rsidTr="00A0264A">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A0264A" w:rsidRDefault="00631658" w:rsidP="00CB0ADE">
            <w:pPr>
              <w:pStyle w:val="aff3"/>
              <w:numPr>
                <w:ilvl w:val="0"/>
                <w:numId w:val="17"/>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A0264A" w:rsidRDefault="00631658" w:rsidP="00CB0ADE">
            <w:pPr>
              <w:jc w:val="both"/>
              <w:rPr>
                <w:rFonts w:ascii="GHEA Grapalat" w:hAnsi="GHEA Grapalat"/>
                <w:sz w:val="16"/>
                <w:szCs w:val="20"/>
              </w:rPr>
            </w:pPr>
            <w:r w:rsidRPr="00A0264A">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շահառուի կողմից` վճարողի բանկին վճարման պահանջագիրը ներկայացնելիս</w:t>
            </w:r>
          </w:p>
        </w:tc>
      </w:tr>
      <w:tr w:rsidR="00631658" w:rsidRPr="00A0264A" w14:paraId="60F3227A" w14:textId="77777777" w:rsidTr="00A0264A">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A0264A" w:rsidRDefault="00631658" w:rsidP="00CB0ADE">
            <w:pPr>
              <w:pStyle w:val="aff3"/>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A0264A" w:rsidRDefault="00631658" w:rsidP="00CB0ADE">
            <w:pPr>
              <w:jc w:val="both"/>
              <w:rPr>
                <w:rFonts w:ascii="GHEA Grapalat" w:hAnsi="GHEA Grapalat"/>
                <w:sz w:val="16"/>
                <w:szCs w:val="20"/>
              </w:rPr>
            </w:pPr>
            <w:r w:rsidRPr="00A0264A">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40B9FF1D" w14:textId="77777777" w:rsidR="00631658" w:rsidRPr="00A0264A"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A0264A" w:rsidRDefault="00631658" w:rsidP="00CB0ADE">
            <w:pPr>
              <w:ind w:left="132" w:hanging="132"/>
              <w:jc w:val="center"/>
              <w:rPr>
                <w:rFonts w:ascii="GHEA Grapalat" w:hAnsi="GHEA Grapalat"/>
                <w:sz w:val="16"/>
                <w:szCs w:val="20"/>
                <w:lang w:val="hy-AM"/>
              </w:rPr>
            </w:pPr>
            <w:r w:rsidRPr="00A0264A">
              <w:rPr>
                <w:rFonts w:ascii="GHEA Grapalat" w:hAnsi="GHEA Grapalat"/>
                <w:sz w:val="16"/>
                <w:szCs w:val="20"/>
              </w:rPr>
              <w:t>լրացվում է շահառուի կողմից` վճարողի բանկին վճարման պահանջագրի ներկայացման օրը</w:t>
            </w:r>
            <w:r w:rsidRPr="00A0264A">
              <w:rPr>
                <w:rFonts w:ascii="GHEA Grapalat" w:hAnsi="GHEA Grapalat"/>
                <w:sz w:val="16"/>
                <w:szCs w:val="20"/>
                <w:lang w:val="hy-AM"/>
              </w:rPr>
              <w:t xml:space="preserve">: </w:t>
            </w:r>
          </w:p>
        </w:tc>
      </w:tr>
      <w:tr w:rsidR="00631658" w:rsidRPr="00A0264A" w14:paraId="54AC3204" w14:textId="77777777" w:rsidTr="00A0264A">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A0264A" w:rsidRDefault="00631658" w:rsidP="00CB0ADE">
            <w:pPr>
              <w:pStyle w:val="aff3"/>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A0264A" w:rsidRDefault="00631658" w:rsidP="00CB0ADE">
            <w:pPr>
              <w:jc w:val="both"/>
              <w:rPr>
                <w:rFonts w:ascii="GHEA Grapalat" w:hAnsi="GHEA Grapalat"/>
                <w:sz w:val="16"/>
                <w:szCs w:val="20"/>
              </w:rPr>
            </w:pPr>
            <w:r w:rsidRPr="00A0264A">
              <w:rPr>
                <w:rFonts w:ascii="GHEA Grapalat" w:hAnsi="GHEA Grapalat" w:cs="Sylfaen"/>
                <w:sz w:val="16"/>
                <w:szCs w:val="20"/>
                <w:lang w:val="hy-AM"/>
              </w:rPr>
              <w:t>Վճարողի անվանումը</w:t>
            </w:r>
            <w:r w:rsidRPr="00A0264A">
              <w:rPr>
                <w:rFonts w:ascii="GHEA Grapalat" w:hAnsi="GHEA Grapalat" w:cs="Sylfaen"/>
                <w:sz w:val="16"/>
                <w:szCs w:val="20"/>
              </w:rPr>
              <w:t>,</w:t>
            </w:r>
            <w:r w:rsidRPr="00A0264A">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1626CF2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0264A">
              <w:rPr>
                <w:rFonts w:ascii="GHEA Grapalat" w:hAnsi="GHEA Grapalat"/>
                <w:sz w:val="16"/>
                <w:szCs w:val="20"/>
                <w:lang w:val="hy-AM"/>
              </w:rPr>
              <w:t xml:space="preserve"> </w:t>
            </w:r>
            <w:r w:rsidRPr="00A0264A">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A0264A" w:rsidRDefault="00631658" w:rsidP="00CB0ADE">
            <w:pPr>
              <w:ind w:left="252" w:hanging="252"/>
              <w:jc w:val="center"/>
              <w:rPr>
                <w:rFonts w:ascii="GHEA Grapalat" w:hAnsi="GHEA Grapalat"/>
                <w:sz w:val="16"/>
                <w:szCs w:val="20"/>
              </w:rPr>
            </w:pPr>
            <w:r w:rsidRPr="00A0264A">
              <w:rPr>
                <w:rFonts w:ascii="GHEA Grapalat" w:hAnsi="GHEA Grapalat"/>
                <w:sz w:val="16"/>
                <w:szCs w:val="20"/>
              </w:rPr>
              <w:t>լրացվում է վճարողի կողմից</w:t>
            </w:r>
          </w:p>
        </w:tc>
      </w:tr>
      <w:tr w:rsidR="00631658" w:rsidRPr="00A0264A" w14:paraId="7D56E300" w14:textId="77777777" w:rsidTr="00A0264A">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վճարողի կողմից</w:t>
            </w:r>
          </w:p>
        </w:tc>
      </w:tr>
      <w:tr w:rsidR="00631658" w:rsidRPr="00A0264A" w14:paraId="092722B3" w14:textId="77777777" w:rsidTr="00A0264A">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31EB054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վճարողի կողմից</w:t>
            </w:r>
          </w:p>
        </w:tc>
      </w:tr>
      <w:tr w:rsidR="00631658" w:rsidRPr="00A0264A" w14:paraId="62E6A973" w14:textId="77777777" w:rsidTr="00A0264A">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ոչ պարտադիր</w:t>
            </w:r>
          </w:p>
          <w:p w14:paraId="5070E17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վճարողի կողմից</w:t>
            </w:r>
          </w:p>
        </w:tc>
      </w:tr>
      <w:tr w:rsidR="00631658" w:rsidRPr="00A0264A" w14:paraId="6630385D" w14:textId="77777777" w:rsidTr="00A0264A">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ոչ պարտադիր</w:t>
            </w:r>
          </w:p>
          <w:p w14:paraId="1963311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վճարողի կողմից</w:t>
            </w:r>
          </w:p>
        </w:tc>
      </w:tr>
      <w:tr w:rsidR="00631658" w:rsidRPr="00A0264A" w14:paraId="410C77CB" w14:textId="77777777" w:rsidTr="00A0264A">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շահառու</w:t>
            </w:r>
            <w:r w:rsidRPr="00A0264A">
              <w:rPr>
                <w:rFonts w:ascii="GHEA Grapalat" w:hAnsi="GHEA Grapalat" w:cs="Sylfaen"/>
                <w:sz w:val="16"/>
                <w:szCs w:val="20"/>
                <w:lang w:val="hy-AM"/>
              </w:rPr>
              <w:t>ի  անվանումը</w:t>
            </w:r>
            <w:r w:rsidRPr="00A0264A">
              <w:rPr>
                <w:rFonts w:ascii="GHEA Grapalat" w:hAnsi="GHEA Grapalat" w:cs="Sylfaen"/>
                <w:sz w:val="16"/>
                <w:szCs w:val="20"/>
              </w:rPr>
              <w:t>,</w:t>
            </w:r>
            <w:r w:rsidRPr="00A0264A">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266A235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նախապես լրացվում է շահառուի կողմից` հրավերով</w:t>
            </w:r>
          </w:p>
        </w:tc>
      </w:tr>
      <w:tr w:rsidR="00631658" w:rsidRPr="00A0264A" w14:paraId="6F0BE6E6" w14:textId="77777777" w:rsidTr="00A0264A">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շահառուի Հ</w:t>
            </w:r>
            <w:r w:rsidRPr="00A0264A">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ոչ պարտադիր</w:t>
            </w:r>
          </w:p>
          <w:p w14:paraId="24D05B2C" w14:textId="77777777" w:rsidR="00631658" w:rsidRPr="00A0264A" w:rsidRDefault="00631658" w:rsidP="00CB0ADE">
            <w:pPr>
              <w:jc w:val="center"/>
              <w:rPr>
                <w:rFonts w:ascii="GHEA Grapalat" w:hAnsi="GHEA Grapalat"/>
                <w:sz w:val="16"/>
                <w:szCs w:val="20"/>
              </w:rPr>
            </w:pPr>
            <w:r w:rsidRPr="00A0264A">
              <w:rPr>
                <w:rFonts w:ascii="GHEA Grapalat" w:hAnsi="GHEA Grapalat" w:cs="Sylfaen"/>
                <w:sz w:val="16"/>
                <w:szCs w:val="20"/>
              </w:rPr>
              <w:t xml:space="preserve"> (</w:t>
            </w:r>
            <w:r w:rsidRPr="00A0264A">
              <w:rPr>
                <w:rFonts w:ascii="GHEA Grapalat" w:hAnsi="GHEA Grapalat" w:cs="Sylfaen"/>
                <w:sz w:val="16"/>
                <w:szCs w:val="20"/>
                <w:lang w:val="hy-AM"/>
              </w:rPr>
              <w:t>գնումների հետ կապված գործընթացում չի լրացվում</w:t>
            </w:r>
            <w:r w:rsidRPr="00A0264A">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A0264A" w:rsidRDefault="00631658" w:rsidP="00CB0ADE">
            <w:pPr>
              <w:jc w:val="center"/>
              <w:rPr>
                <w:rFonts w:ascii="GHEA Grapalat" w:hAnsi="GHEA Grapalat"/>
                <w:sz w:val="16"/>
                <w:szCs w:val="20"/>
              </w:rPr>
            </w:pPr>
            <w:r w:rsidRPr="00A0264A">
              <w:rPr>
                <w:rFonts w:ascii="GHEA Grapalat" w:hAnsi="GHEA Grapalat" w:cs="Sylfaen"/>
                <w:sz w:val="16"/>
                <w:szCs w:val="20"/>
                <w:lang w:val="ru-RU"/>
              </w:rPr>
              <w:t>(</w:t>
            </w:r>
            <w:r w:rsidRPr="00A0264A">
              <w:rPr>
                <w:rFonts w:ascii="GHEA Grapalat" w:hAnsi="GHEA Grapalat" w:cs="Sylfaen"/>
                <w:sz w:val="16"/>
                <w:szCs w:val="20"/>
                <w:lang w:val="hy-AM"/>
              </w:rPr>
              <w:t>չի լրացվում</w:t>
            </w:r>
            <w:r w:rsidRPr="00A0264A">
              <w:rPr>
                <w:rFonts w:ascii="GHEA Grapalat" w:hAnsi="GHEA Grapalat" w:cs="Sylfaen"/>
                <w:sz w:val="16"/>
                <w:szCs w:val="20"/>
                <w:lang w:val="ru-RU"/>
              </w:rPr>
              <w:t>)</w:t>
            </w:r>
          </w:p>
        </w:tc>
      </w:tr>
      <w:tr w:rsidR="00631658" w:rsidRPr="00A0264A" w14:paraId="62F8AF3C" w14:textId="77777777" w:rsidTr="00A0264A">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ոչ պարտադիր</w:t>
            </w:r>
          </w:p>
          <w:p w14:paraId="54179BF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նախապես լրացվում է շահառուի կողմից` հրավերով</w:t>
            </w:r>
          </w:p>
        </w:tc>
      </w:tr>
      <w:tr w:rsidR="00631658" w:rsidRPr="00A0264A" w14:paraId="31B83425" w14:textId="77777777" w:rsidTr="00A0264A">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շահառուին սպասարկող ֆինանսական </w:t>
            </w:r>
            <w:r w:rsidRPr="00A0264A">
              <w:rPr>
                <w:rFonts w:ascii="GHEA Grapalat" w:hAnsi="GHEA Grapalat"/>
                <w:sz w:val="16"/>
                <w:szCs w:val="20"/>
              </w:rPr>
              <w:lastRenderedPageBreak/>
              <w:t xml:space="preserve">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lastRenderedPageBreak/>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նախապես լրացվում է շահառուի կողմից` հրավերով</w:t>
            </w:r>
          </w:p>
        </w:tc>
      </w:tr>
      <w:tr w:rsidR="00631658" w:rsidRPr="00A0264A" w14:paraId="79072398" w14:textId="77777777" w:rsidTr="00A0264A">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734233D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շահառուի այն բանկային (</w:t>
            </w:r>
            <w:r w:rsidRPr="00A0264A">
              <w:rPr>
                <w:rFonts w:ascii="GHEA Grapalat" w:hAnsi="GHEA Grapalat"/>
                <w:sz w:val="16"/>
                <w:szCs w:val="20"/>
                <w:lang w:val="hy-AM"/>
              </w:rPr>
              <w:t>գանձապետական</w:t>
            </w:r>
            <w:r w:rsidRPr="00A0264A">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նախապես լրացվում է շահառուի կողմից` հրավերով</w:t>
            </w:r>
          </w:p>
        </w:tc>
      </w:tr>
      <w:tr w:rsidR="00631658" w:rsidRPr="00A0264A" w14:paraId="5AAAF5E5" w14:textId="77777777" w:rsidTr="00A0264A">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1B61E2C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լրացվում է վճարողի կողմից</w:t>
            </w:r>
            <w:r w:rsidRPr="00A0264A">
              <w:rPr>
                <w:rFonts w:ascii="GHEA Grapalat" w:hAnsi="GHEA Grapalat"/>
                <w:sz w:val="16"/>
                <w:szCs w:val="20"/>
                <w:lang w:val="hy-AM"/>
              </w:rPr>
              <w:t xml:space="preserve"> </w:t>
            </w:r>
          </w:p>
        </w:tc>
      </w:tr>
      <w:tr w:rsidR="00631658" w:rsidRPr="00AC03D5" w14:paraId="76BD7E1C" w14:textId="77777777" w:rsidTr="00A0264A">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cs="Sylfaen"/>
                <w:sz w:val="16"/>
                <w:szCs w:val="20"/>
                <w:lang w:val="hy-AM"/>
              </w:rPr>
              <w:t>Ակցեպտավորված գումարը՝  (թվերով</w:t>
            </w:r>
            <w:r w:rsidRPr="00A0264A">
              <w:rPr>
                <w:rFonts w:ascii="GHEA Grapalat" w:hAnsi="GHEA Grapalat" w:cs="Arial"/>
                <w:sz w:val="16"/>
                <w:szCs w:val="20"/>
                <w:lang w:val="hy-AM"/>
              </w:rPr>
              <w:t xml:space="preserve"> </w:t>
            </w:r>
            <w:r w:rsidRPr="00A0264A">
              <w:rPr>
                <w:rFonts w:ascii="GHEA Grapalat" w:hAnsi="GHEA Grapalat" w:cs="Sylfaen"/>
                <w:sz w:val="16"/>
                <w:szCs w:val="20"/>
                <w:lang w:val="hy-AM"/>
              </w:rPr>
              <w:t>և</w:t>
            </w:r>
            <w:r w:rsidRPr="00A0264A">
              <w:rPr>
                <w:rFonts w:ascii="GHEA Grapalat" w:hAnsi="GHEA Grapalat" w:cs="Arial"/>
                <w:sz w:val="16"/>
                <w:szCs w:val="20"/>
                <w:lang w:val="hy-AM"/>
              </w:rPr>
              <w:t xml:space="preserve"> </w:t>
            </w:r>
            <w:r w:rsidRPr="00A0264A">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A0264A" w:rsidRDefault="00661F39" w:rsidP="00CB0ADE">
            <w:pPr>
              <w:jc w:val="center"/>
              <w:rPr>
                <w:rFonts w:ascii="GHEA Grapalat" w:hAnsi="GHEA Grapalat"/>
                <w:sz w:val="16"/>
                <w:szCs w:val="20"/>
                <w:lang w:val="hy-AM"/>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ոչ պարտադիր</w:t>
            </w:r>
          </w:p>
          <w:p w14:paraId="56774162"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cs="Sylfaen"/>
                <w:sz w:val="16"/>
                <w:szCs w:val="20"/>
                <w:lang w:val="hy-AM"/>
              </w:rPr>
              <w:t>(չի լրացվում եւ չի կիրառվում)</w:t>
            </w:r>
          </w:p>
        </w:tc>
      </w:tr>
      <w:tr w:rsidR="00631658" w:rsidRPr="00A0264A" w14:paraId="25EC8091" w14:textId="77777777" w:rsidTr="00A0264A">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վճարողի կողմից</w:t>
            </w:r>
          </w:p>
        </w:tc>
      </w:tr>
      <w:tr w:rsidR="00631658" w:rsidRPr="00AC03D5" w14:paraId="4167BB15" w14:textId="77777777" w:rsidTr="00A0264A">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 xml:space="preserve">Պարտադիր </w:t>
            </w:r>
            <w:r w:rsidRPr="00A0264A">
              <w:rPr>
                <w:rFonts w:ascii="GHEA Grapalat" w:hAnsi="GHEA Grapalat"/>
                <w:sz w:val="16"/>
                <w:szCs w:val="20"/>
                <w:lang w:val="hy-AM"/>
              </w:rPr>
              <w:t xml:space="preserve">լրացվում է </w:t>
            </w:r>
            <w:r w:rsidRPr="00A0264A">
              <w:rPr>
                <w:rFonts w:ascii="GHEA Grapalat" w:hAnsi="GHEA Grapalat"/>
                <w:sz w:val="16"/>
                <w:szCs w:val="20"/>
              </w:rPr>
              <w:t>«</w:t>
            </w:r>
            <w:r w:rsidR="00577BD2" w:rsidRPr="00A0264A">
              <w:rPr>
                <w:rFonts w:ascii="GHEA Grapalat" w:hAnsi="GHEA Grapalat"/>
                <w:sz w:val="16"/>
                <w:szCs w:val="20"/>
                <w:lang w:val="hy-AM"/>
              </w:rPr>
              <w:t>որակավորման</w:t>
            </w:r>
            <w:r w:rsidRPr="00A0264A">
              <w:rPr>
                <w:rFonts w:ascii="GHEA Grapalat" w:hAnsi="GHEA Grapalat"/>
                <w:sz w:val="16"/>
                <w:szCs w:val="20"/>
                <w:lang w:val="hy-AM"/>
              </w:rPr>
              <w:t xml:space="preserve"> ապահովման համար</w:t>
            </w:r>
            <w:r w:rsidRPr="00A0264A">
              <w:rPr>
                <w:rFonts w:ascii="GHEA Grapalat" w:hAnsi="GHEA Grapalat"/>
                <w:sz w:val="16"/>
                <w:szCs w:val="20"/>
              </w:rPr>
              <w:t>»</w:t>
            </w:r>
            <w:r w:rsidRPr="00A0264A">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նախապես լրացվում է շահառուի կողմից` հրավերով</w:t>
            </w:r>
          </w:p>
        </w:tc>
      </w:tr>
      <w:tr w:rsidR="00631658" w:rsidRPr="00A0264A" w14:paraId="75A2AA6B" w14:textId="77777777" w:rsidTr="00A0264A">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A0264A" w:rsidRDefault="00631658" w:rsidP="00CB0ADE">
            <w:pPr>
              <w:jc w:val="center"/>
              <w:rPr>
                <w:rFonts w:ascii="GHEA Grapalat" w:hAnsi="GHEA Grapalat"/>
                <w:sz w:val="16"/>
                <w:szCs w:val="20"/>
              </w:rPr>
            </w:pPr>
            <w:r w:rsidRPr="00A0264A">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2960E4F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0264A">
              <w:rPr>
                <w:rFonts w:ascii="GHEA Grapalat" w:hAnsi="GHEA Grapalat"/>
                <w:sz w:val="16"/>
                <w:szCs w:val="20"/>
                <w:lang w:val="hy-AM"/>
              </w:rPr>
              <w:t>,</w:t>
            </w:r>
            <w:r w:rsidRPr="00A0264A">
              <w:rPr>
                <w:rFonts w:ascii="GHEA Grapalat" w:hAnsi="GHEA Grapalat" w:cs="Arial"/>
                <w:sz w:val="16"/>
                <w:szCs w:val="20"/>
                <w:lang w:val="hy-AM"/>
              </w:rPr>
              <w:t xml:space="preserve"> </w:t>
            </w:r>
            <w:r w:rsidRPr="00A0264A">
              <w:rPr>
                <w:rFonts w:ascii="GHEA Grapalat" w:hAnsi="GHEA Grapalat"/>
                <w:sz w:val="16"/>
                <w:szCs w:val="20"/>
              </w:rPr>
              <w:t xml:space="preserve"> գնման ընթացակարգի ծածկագիրը</w:t>
            </w:r>
            <w:r w:rsidRPr="00A0264A">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 xml:space="preserve">լրացվում է </w:t>
            </w:r>
            <w:r w:rsidRPr="00A0264A">
              <w:rPr>
                <w:rFonts w:ascii="GHEA Grapalat" w:hAnsi="GHEA Grapalat"/>
                <w:sz w:val="16"/>
                <w:szCs w:val="20"/>
                <w:lang w:val="hy-AM"/>
              </w:rPr>
              <w:t>շահառու</w:t>
            </w:r>
            <w:r w:rsidRPr="00A0264A">
              <w:rPr>
                <w:rFonts w:ascii="GHEA Grapalat" w:hAnsi="GHEA Grapalat"/>
                <w:sz w:val="16"/>
                <w:szCs w:val="20"/>
              </w:rPr>
              <w:t>ի կողմից</w:t>
            </w:r>
          </w:p>
        </w:tc>
      </w:tr>
      <w:tr w:rsidR="00631658" w:rsidRPr="00AC03D5" w14:paraId="751A687B" w14:textId="77777777" w:rsidTr="00A0264A">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A0264A" w:rsidDel="0010680B" w:rsidRDefault="00631658" w:rsidP="00CB0ADE">
            <w:pPr>
              <w:jc w:val="center"/>
              <w:rPr>
                <w:rFonts w:ascii="GHEA Grapalat" w:hAnsi="GHEA Grapalat"/>
                <w:sz w:val="16"/>
                <w:szCs w:val="20"/>
                <w:lang w:val="hy-AM"/>
              </w:rPr>
            </w:pPr>
            <w:r w:rsidRPr="00A0264A">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A0264A" w:rsidRDefault="00631658" w:rsidP="00CB0ADE">
            <w:pPr>
              <w:jc w:val="center"/>
              <w:rPr>
                <w:rFonts w:ascii="GHEA Grapalat" w:hAnsi="GHEA Grapalat"/>
                <w:sz w:val="16"/>
                <w:szCs w:val="20"/>
              </w:rPr>
            </w:pPr>
            <w:r w:rsidRPr="00A0264A">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A0264A" w:rsidRDefault="00631658" w:rsidP="00CB0ADE">
            <w:pPr>
              <w:jc w:val="center"/>
              <w:rPr>
                <w:rFonts w:ascii="GHEA Grapalat" w:hAnsi="GHEA Grapalat" w:cs="Sylfaen"/>
                <w:sz w:val="16"/>
                <w:szCs w:val="20"/>
                <w:lang w:val="hy-AM"/>
              </w:rPr>
            </w:pPr>
            <w:r w:rsidRPr="00A0264A">
              <w:rPr>
                <w:rFonts w:ascii="GHEA Grapalat" w:hAnsi="GHEA Grapalat"/>
                <w:sz w:val="16"/>
                <w:szCs w:val="20"/>
              </w:rPr>
              <w:t>պարտադիր</w:t>
            </w:r>
            <w:r w:rsidRPr="00A0264A">
              <w:rPr>
                <w:rFonts w:ascii="GHEA Grapalat" w:hAnsi="GHEA Grapalat" w:cs="Sylfaen"/>
                <w:sz w:val="16"/>
                <w:szCs w:val="20"/>
                <w:lang w:val="hy-AM"/>
              </w:rPr>
              <w:t xml:space="preserve"> </w:t>
            </w:r>
          </w:p>
          <w:p w14:paraId="6674EDB6" w14:textId="77777777" w:rsidR="00631658" w:rsidRPr="00A0264A" w:rsidRDefault="00631658" w:rsidP="00CB0ADE">
            <w:pPr>
              <w:jc w:val="center"/>
              <w:rPr>
                <w:rFonts w:ascii="GHEA Grapalat" w:hAnsi="GHEA Grapalat" w:cs="Sylfaen"/>
                <w:sz w:val="16"/>
                <w:szCs w:val="20"/>
                <w:lang w:val="hy-AM"/>
              </w:rPr>
            </w:pPr>
            <w:r w:rsidRPr="00A0264A">
              <w:rPr>
                <w:rFonts w:ascii="GHEA Grapalat" w:hAnsi="GHEA Grapalat" w:cs="Sylfaen"/>
                <w:sz w:val="16"/>
                <w:szCs w:val="20"/>
                <w:lang w:val="hy-AM"/>
              </w:rPr>
              <w:t xml:space="preserve">լրացվում է &lt;ակցեպտավորված վճարում&gt; բառերը, </w:t>
            </w:r>
          </w:p>
          <w:p w14:paraId="2ED05176"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 xml:space="preserve">նախապես լրացվում է շահառուի կողմից </w:t>
            </w:r>
          </w:p>
        </w:tc>
      </w:tr>
      <w:tr w:rsidR="00631658" w:rsidRPr="00A0264A" w14:paraId="383EA77D" w14:textId="77777777" w:rsidTr="00A0264A">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ոչ պարտադիր</w:t>
            </w:r>
          </w:p>
          <w:p w14:paraId="0E6AA69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A0264A">
              <w:rPr>
                <w:rFonts w:ascii="GHEA Grapalat" w:hAnsi="GHEA Grapalat"/>
                <w:sz w:val="16"/>
                <w:szCs w:val="20"/>
                <w:lang w:val="hy-AM"/>
              </w:rPr>
              <w:t xml:space="preserve"> </w:t>
            </w:r>
            <w:r w:rsidRPr="00A0264A">
              <w:rPr>
                <w:rFonts w:ascii="GHEA Grapalat" w:hAnsi="GHEA Grapalat"/>
                <w:sz w:val="16"/>
                <w:szCs w:val="20"/>
              </w:rPr>
              <w:t>(</w:t>
            </w:r>
            <w:r w:rsidRPr="00A0264A">
              <w:rPr>
                <w:rFonts w:ascii="GHEA Grapalat" w:hAnsi="GHEA Grapalat"/>
                <w:sz w:val="16"/>
                <w:szCs w:val="20"/>
                <w:lang w:val="hy-AM"/>
              </w:rPr>
              <w:t>վճարողի բանկին</w:t>
            </w:r>
            <w:r w:rsidRPr="00A0264A">
              <w:rPr>
                <w:rFonts w:ascii="GHEA Grapalat" w:hAnsi="GHEA Grapalat"/>
                <w:sz w:val="16"/>
                <w:szCs w:val="20"/>
              </w:rPr>
              <w:t>)</w:t>
            </w:r>
          </w:p>
          <w:p w14:paraId="2C84ADC4"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Եթ ե լրացվել է &lt;</w:t>
            </w:r>
            <w:r w:rsidRPr="00A0264A">
              <w:rPr>
                <w:rFonts w:ascii="GHEA Grapalat" w:hAnsi="GHEA Grapalat" w:cs="Sylfaen"/>
                <w:sz w:val="16"/>
                <w:szCs w:val="20"/>
                <w:lang w:val="hy-AM"/>
              </w:rPr>
              <w:t>Վճարման կատարման հիմքեր&gt; դաշտը ապա այս տվյալը պարտադիր լրացվում է</w:t>
            </w:r>
            <w:r w:rsidRPr="00A0264A">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շահառուի</w:t>
            </w:r>
            <w:r w:rsidRPr="00A0264A">
              <w:rPr>
                <w:rFonts w:ascii="GHEA Grapalat" w:hAnsi="GHEA Grapalat"/>
                <w:sz w:val="16"/>
                <w:szCs w:val="20"/>
                <w:lang w:val="hy-AM"/>
              </w:rPr>
              <w:t xml:space="preserve"> </w:t>
            </w:r>
            <w:r w:rsidRPr="00A0264A">
              <w:rPr>
                <w:rFonts w:ascii="GHEA Grapalat" w:hAnsi="GHEA Grapalat"/>
                <w:sz w:val="16"/>
                <w:szCs w:val="20"/>
              </w:rPr>
              <w:t>կողմից</w:t>
            </w:r>
          </w:p>
        </w:tc>
      </w:tr>
      <w:tr w:rsidR="00631658" w:rsidRPr="00AC03D5" w14:paraId="6EA656F3" w14:textId="77777777" w:rsidTr="00A0264A">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2</w:t>
            </w:r>
            <w:r w:rsidRPr="00A0264A">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0442CBE4"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այս դաշտը լրացվում</w:t>
            </w:r>
            <w:r w:rsidRPr="00A0264A">
              <w:rPr>
                <w:rFonts w:ascii="GHEA Grapalat" w:hAnsi="GHEA Grapalat"/>
                <w:sz w:val="16"/>
                <w:szCs w:val="20"/>
                <w:lang w:val="hy-AM"/>
              </w:rPr>
              <w:t xml:space="preserve"> է վճարողի կողմից պահանջագրի ներկայացման դեպքում: Ընդ որում</w:t>
            </w:r>
            <w:r w:rsidRPr="00A0264A">
              <w:rPr>
                <w:rFonts w:ascii="GHEA Grapalat" w:hAnsi="GHEA Grapalat"/>
                <w:sz w:val="16"/>
                <w:szCs w:val="20"/>
              </w:rPr>
              <w:t xml:space="preserve"> եթե </w:t>
            </w:r>
            <w:r w:rsidRPr="00A0264A">
              <w:rPr>
                <w:rFonts w:ascii="GHEA Grapalat" w:hAnsi="GHEA Grapalat" w:cs="Sylfaen"/>
                <w:sz w:val="16"/>
                <w:szCs w:val="20"/>
                <w:lang w:val="hy-AM"/>
              </w:rPr>
              <w:t xml:space="preserve">Վճարման պայմաններ դաշտում </w:t>
            </w:r>
            <w:r w:rsidRPr="00A0264A">
              <w:rPr>
                <w:rFonts w:ascii="GHEA Grapalat" w:hAnsi="GHEA Grapalat"/>
                <w:sz w:val="16"/>
                <w:szCs w:val="20"/>
                <w:lang w:val="hy-AM"/>
              </w:rPr>
              <w:t>նշված է &lt;ակցեպտավորված վճարում&gt; ապա</w:t>
            </w:r>
            <w:r w:rsidRPr="00A0264A">
              <w:rPr>
                <w:rFonts w:ascii="GHEA Grapalat" w:hAnsi="GHEA Grapalat" w:cs="Sylfaen"/>
                <w:sz w:val="16"/>
                <w:szCs w:val="20"/>
                <w:lang w:val="hy-AM"/>
              </w:rPr>
              <w:t xml:space="preserve"> </w:t>
            </w:r>
            <w:r w:rsidRPr="00A0264A">
              <w:rPr>
                <w:rFonts w:ascii="GHEA Grapalat" w:hAnsi="GHEA Grapalat"/>
                <w:sz w:val="16"/>
                <w:szCs w:val="20"/>
              </w:rPr>
              <w:t>վճարող</w:t>
            </w:r>
            <w:r w:rsidRPr="00A0264A">
              <w:rPr>
                <w:rFonts w:ascii="GHEA Grapalat" w:hAnsi="GHEA Grapalat"/>
                <w:sz w:val="16"/>
                <w:szCs w:val="20"/>
                <w:lang w:val="hy-AM"/>
              </w:rPr>
              <w:t xml:space="preserve">ը ստորագրելով՝ </w:t>
            </w:r>
            <w:r w:rsidRPr="00A0264A">
              <w:rPr>
                <w:rFonts w:ascii="GHEA Grapalat" w:hAnsi="GHEA Grapalat" w:cs="Sylfaen"/>
                <w:sz w:val="16"/>
                <w:szCs w:val="20"/>
                <w:lang w:val="hy-AM"/>
              </w:rPr>
              <w:t xml:space="preserve">նախապես </w:t>
            </w:r>
            <w:r w:rsidRPr="00A0264A">
              <w:rPr>
                <w:rFonts w:ascii="GHEA Grapalat" w:hAnsi="GHEA Grapalat"/>
                <w:sz w:val="16"/>
                <w:szCs w:val="20"/>
                <w:lang w:val="hy-AM"/>
              </w:rPr>
              <w:t xml:space="preserve">համաձայնվում  </w:t>
            </w:r>
            <w:r w:rsidRPr="00A0264A">
              <w:rPr>
                <w:rFonts w:ascii="GHEA Grapalat" w:hAnsi="GHEA Grapalat" w:cs="Sylfaen"/>
                <w:sz w:val="16"/>
                <w:szCs w:val="20"/>
                <w:lang w:val="hy-AM"/>
              </w:rPr>
              <w:t xml:space="preserve">  </w:t>
            </w:r>
            <w:r w:rsidRPr="00A0264A">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A0264A" w:rsidRDefault="00631658"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 xml:space="preserve">ստորագրվում է վճարողի կողմից կամ </w:t>
            </w:r>
          </w:p>
          <w:p w14:paraId="20FB07FC"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դրվում է վճարողի էլեկտրոնային ստորագրությունը</w:t>
            </w:r>
          </w:p>
          <w:p w14:paraId="596E119B" w14:textId="77777777" w:rsidR="00631658" w:rsidRPr="00A0264A" w:rsidRDefault="00631658" w:rsidP="00CB0ADE">
            <w:pPr>
              <w:jc w:val="center"/>
              <w:rPr>
                <w:rFonts w:ascii="GHEA Grapalat" w:hAnsi="GHEA Grapalat"/>
                <w:sz w:val="16"/>
                <w:szCs w:val="20"/>
                <w:lang w:val="hy-AM"/>
              </w:rPr>
            </w:pPr>
          </w:p>
        </w:tc>
      </w:tr>
      <w:tr w:rsidR="00631658" w:rsidRPr="00AC03D5" w14:paraId="00DC078E" w14:textId="77777777" w:rsidTr="00A0264A">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A0264A" w:rsidRDefault="00631658" w:rsidP="00CB0ADE">
            <w:pPr>
              <w:rPr>
                <w:rFonts w:ascii="GHEA Grapalat" w:hAnsi="GHEA Grapalat"/>
                <w:sz w:val="16"/>
                <w:szCs w:val="20"/>
              </w:rPr>
            </w:pPr>
            <w:r w:rsidRPr="00A0264A">
              <w:rPr>
                <w:rFonts w:ascii="GHEA Grapalat" w:hAnsi="GHEA Grapalat"/>
                <w:sz w:val="16"/>
                <w:szCs w:val="20"/>
                <w:lang w:val="hy-AM"/>
              </w:rPr>
              <w:t>2</w:t>
            </w:r>
            <w:r w:rsidRPr="00A0264A">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պարտադիր` </w:t>
            </w:r>
          </w:p>
          <w:p w14:paraId="10C2F50E"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կնիքի առկայության դեպքում</w:t>
            </w:r>
            <w:r w:rsidRPr="00A0264A">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 xml:space="preserve">կնքվում է վճարողի կողմից </w:t>
            </w:r>
          </w:p>
          <w:p w14:paraId="0686EA6D"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թղթային եղանակով ներկայացնելիս</w:t>
            </w:r>
          </w:p>
        </w:tc>
      </w:tr>
      <w:tr w:rsidR="00631658" w:rsidRPr="00A0264A" w14:paraId="5B1E7EF8" w14:textId="77777777" w:rsidTr="00A0264A">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22</w:t>
            </w:r>
            <w:r w:rsidRPr="00A0264A">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r w:rsidRPr="00A0264A">
              <w:rPr>
                <w:rFonts w:ascii="GHEA Grapalat" w:hAnsi="GHEA Grapalat"/>
                <w:sz w:val="16"/>
                <w:szCs w:val="20"/>
                <w:lang w:val="hy-AM"/>
              </w:rPr>
              <w:t>՝</w:t>
            </w:r>
            <w:r w:rsidRPr="00A0264A">
              <w:rPr>
                <w:rFonts w:ascii="GHEA Grapalat" w:hAnsi="GHEA Grapalat"/>
                <w:sz w:val="16"/>
                <w:szCs w:val="20"/>
              </w:rPr>
              <w:t xml:space="preserve"> </w:t>
            </w:r>
          </w:p>
          <w:p w14:paraId="6F91CF24"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ստորագրվում է շահառուի կողմից</w:t>
            </w:r>
          </w:p>
        </w:tc>
      </w:tr>
      <w:tr w:rsidR="00631658" w:rsidRPr="00A0264A" w14:paraId="61EB2ACC" w14:textId="77777777" w:rsidTr="00A0264A">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A0264A" w:rsidRDefault="00631658" w:rsidP="00CB0ADE">
            <w:pPr>
              <w:rPr>
                <w:rFonts w:ascii="GHEA Grapalat" w:hAnsi="GHEA Grapalat"/>
                <w:sz w:val="16"/>
                <w:szCs w:val="20"/>
              </w:rPr>
            </w:pPr>
            <w:r w:rsidRPr="00A0264A">
              <w:rPr>
                <w:rFonts w:ascii="GHEA Grapalat" w:hAnsi="GHEA Grapalat"/>
                <w:sz w:val="16"/>
                <w:szCs w:val="20"/>
                <w:lang w:val="hy-AM"/>
              </w:rPr>
              <w:t>22</w:t>
            </w:r>
            <w:r w:rsidRPr="00A0264A">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պարտադիր` </w:t>
            </w:r>
          </w:p>
          <w:p w14:paraId="1A111FF7"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կնքվում է շահառուի կողմից</w:t>
            </w:r>
            <w:r w:rsidRPr="00A0264A">
              <w:rPr>
                <w:rFonts w:ascii="GHEA Grapalat" w:hAnsi="GHEA Grapalat"/>
                <w:sz w:val="16"/>
                <w:szCs w:val="20"/>
                <w:lang w:val="hy-AM"/>
              </w:rPr>
              <w:t xml:space="preserve"> </w:t>
            </w:r>
          </w:p>
          <w:p w14:paraId="1980167B"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թղթային եղանակով բանկ ներկայացնելիս</w:t>
            </w:r>
          </w:p>
        </w:tc>
      </w:tr>
      <w:tr w:rsidR="00631658" w:rsidRPr="00A0264A" w14:paraId="395862DA" w14:textId="77777777" w:rsidTr="00A0264A">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2</w:t>
            </w:r>
            <w:r w:rsidRPr="00A0264A">
              <w:rPr>
                <w:rFonts w:ascii="GHEA Grapalat" w:hAnsi="GHEA Grapalat"/>
                <w:sz w:val="16"/>
                <w:szCs w:val="20"/>
                <w:lang w:val="hy-AM"/>
              </w:rPr>
              <w:t>3</w:t>
            </w:r>
            <w:r w:rsidRPr="00A0264A">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վճարողին սպասարկող ֆինանսական </w:t>
            </w:r>
            <w:r w:rsidRPr="00A0264A">
              <w:rPr>
                <w:rFonts w:ascii="GHEA Grapalat" w:hAnsi="GHEA Grapalat"/>
                <w:sz w:val="16"/>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lastRenderedPageBreak/>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1D3DF3AE"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վճարման պահանջագիրը վճարողին սպասարկող ֆինանսական </w:t>
            </w:r>
            <w:r w:rsidRPr="00A0264A">
              <w:rPr>
                <w:rFonts w:ascii="GHEA Grapalat" w:hAnsi="GHEA Grapalat"/>
                <w:sz w:val="16"/>
                <w:szCs w:val="20"/>
              </w:rPr>
              <w:lastRenderedPageBreak/>
              <w:t>կազմակերպության</w:t>
            </w:r>
            <w:r w:rsidRPr="00A0264A">
              <w:rPr>
                <w:rFonts w:ascii="GHEA Grapalat" w:hAnsi="GHEA Grapalat"/>
                <w:sz w:val="16"/>
                <w:szCs w:val="20"/>
                <w:lang w:val="hy-AM"/>
              </w:rPr>
              <w:t>ը</w:t>
            </w:r>
            <w:r w:rsidRPr="00A0264A">
              <w:rPr>
                <w:rFonts w:ascii="GHEA Grapalat" w:hAnsi="GHEA Grapalat"/>
                <w:sz w:val="16"/>
                <w:szCs w:val="20"/>
              </w:rPr>
              <w:t xml:space="preserve"> թղթային եղանակով </w:t>
            </w:r>
            <w:r w:rsidRPr="00A0264A">
              <w:rPr>
                <w:rFonts w:ascii="GHEA Grapalat" w:hAnsi="GHEA Grapalat"/>
                <w:sz w:val="16"/>
                <w:szCs w:val="20"/>
                <w:lang w:val="hy-AM"/>
              </w:rPr>
              <w:t xml:space="preserve"> </w:t>
            </w:r>
            <w:r w:rsidRPr="00A0264A">
              <w:rPr>
                <w:rFonts w:ascii="GHEA Grapalat" w:hAnsi="GHEA Grapalat"/>
                <w:sz w:val="16"/>
                <w:szCs w:val="20"/>
              </w:rPr>
              <w:t>ներկայաց</w:t>
            </w:r>
            <w:r w:rsidRPr="00A0264A">
              <w:rPr>
                <w:rFonts w:ascii="GHEA Grapalat" w:hAnsi="GHEA Grapalat"/>
                <w:sz w:val="16"/>
                <w:szCs w:val="20"/>
                <w:lang w:val="hy-AM"/>
              </w:rPr>
              <w:t>ված լի</w:t>
            </w:r>
            <w:r w:rsidRPr="00A0264A">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A0264A" w:rsidRDefault="00631658" w:rsidP="00CB0ADE">
            <w:pPr>
              <w:jc w:val="center"/>
              <w:rPr>
                <w:rFonts w:ascii="GHEA Grapalat" w:hAnsi="GHEA Grapalat"/>
                <w:sz w:val="16"/>
                <w:szCs w:val="20"/>
              </w:rPr>
            </w:pPr>
          </w:p>
        </w:tc>
      </w:tr>
      <w:tr w:rsidR="00631658" w:rsidRPr="00A0264A" w14:paraId="08B93C4B" w14:textId="77777777" w:rsidTr="00A0264A">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A0264A" w:rsidRDefault="00631658" w:rsidP="00CB0ADE">
            <w:pPr>
              <w:rPr>
                <w:rFonts w:ascii="GHEA Grapalat" w:hAnsi="GHEA Grapalat"/>
                <w:sz w:val="16"/>
                <w:szCs w:val="20"/>
              </w:rPr>
            </w:pPr>
            <w:r w:rsidRPr="00A0264A">
              <w:rPr>
                <w:rFonts w:ascii="GHEA Grapalat" w:hAnsi="GHEA Grapalat"/>
                <w:sz w:val="16"/>
                <w:szCs w:val="20"/>
              </w:rPr>
              <w:lastRenderedPageBreak/>
              <w:t>2</w:t>
            </w:r>
            <w:r w:rsidRPr="00A0264A">
              <w:rPr>
                <w:rFonts w:ascii="GHEA Grapalat" w:hAnsi="GHEA Grapalat"/>
                <w:sz w:val="16"/>
                <w:szCs w:val="20"/>
                <w:lang w:val="hy-AM"/>
              </w:rPr>
              <w:t>3</w:t>
            </w:r>
            <w:r w:rsidRPr="00A0264A">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վճարողին սպասարկող ֆինանսական կազմակերպության (մասնաճյուղի) </w:t>
            </w:r>
            <w:r w:rsidRPr="00A0264A">
              <w:rPr>
                <w:rFonts w:ascii="GHEA Grapalat" w:hAnsi="GHEA Grapalat"/>
                <w:sz w:val="16"/>
                <w:szCs w:val="20"/>
                <w:lang w:val="hy-AM"/>
              </w:rPr>
              <w:t>դրոշմա</w:t>
            </w:r>
            <w:r w:rsidRPr="00A0264A">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37AC167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վճարման պահանջագիրը վճարողին սպասարկող ֆինանսական կազմակերպության</w:t>
            </w:r>
            <w:r w:rsidRPr="00A0264A">
              <w:rPr>
                <w:rFonts w:ascii="GHEA Grapalat" w:hAnsi="GHEA Grapalat"/>
                <w:sz w:val="16"/>
                <w:szCs w:val="20"/>
                <w:lang w:val="hy-AM"/>
              </w:rPr>
              <w:t>ը</w:t>
            </w:r>
            <w:r w:rsidRPr="00A0264A">
              <w:rPr>
                <w:rFonts w:ascii="GHEA Grapalat" w:hAnsi="GHEA Grapalat"/>
                <w:sz w:val="16"/>
                <w:szCs w:val="20"/>
              </w:rPr>
              <w:t xml:space="preserve"> թղթային եղանակով ներկայաց</w:t>
            </w:r>
            <w:r w:rsidRPr="00A0264A">
              <w:rPr>
                <w:rFonts w:ascii="GHEA Grapalat" w:hAnsi="GHEA Grapalat"/>
                <w:sz w:val="16"/>
                <w:szCs w:val="20"/>
                <w:lang w:val="hy-AM"/>
              </w:rPr>
              <w:t>ված լի</w:t>
            </w:r>
            <w:r w:rsidRPr="00A0264A">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A0264A" w:rsidRDefault="00631658" w:rsidP="00CB0ADE">
            <w:pPr>
              <w:jc w:val="center"/>
              <w:rPr>
                <w:rFonts w:ascii="GHEA Grapalat" w:hAnsi="GHEA Grapalat"/>
                <w:sz w:val="16"/>
                <w:szCs w:val="20"/>
              </w:rPr>
            </w:pPr>
          </w:p>
        </w:tc>
      </w:tr>
      <w:tr w:rsidR="00631658" w:rsidRPr="00A0264A" w14:paraId="3AEBA1A7" w14:textId="77777777" w:rsidTr="00A0264A">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rPr>
              <w:t>2</w:t>
            </w:r>
            <w:r w:rsidRPr="00A0264A">
              <w:rPr>
                <w:rFonts w:ascii="GHEA Grapalat" w:hAnsi="GHEA Grapalat"/>
                <w:sz w:val="16"/>
                <w:szCs w:val="20"/>
                <w:lang w:val="hy-AM"/>
              </w:rPr>
              <w:t>3</w:t>
            </w:r>
            <w:r w:rsidRPr="00A0264A">
              <w:rPr>
                <w:rFonts w:ascii="GHEA Grapalat" w:hAnsi="GHEA Grapalat"/>
                <w:sz w:val="16"/>
                <w:szCs w:val="20"/>
              </w:rPr>
              <w:t>.</w:t>
            </w:r>
            <w:r w:rsidRPr="00A0264A">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A0264A" w:rsidRDefault="00631658" w:rsidP="00CB0ADE">
            <w:pPr>
              <w:jc w:val="center"/>
              <w:rPr>
                <w:rFonts w:ascii="GHEA Grapalat" w:hAnsi="GHEA Grapalat"/>
                <w:sz w:val="16"/>
                <w:szCs w:val="20"/>
                <w:lang w:val="hy-AM"/>
              </w:rPr>
            </w:pPr>
            <w:r w:rsidRPr="00A0264A">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պարտադիր</w:t>
            </w:r>
          </w:p>
          <w:p w14:paraId="251BB90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A0264A" w:rsidRDefault="00631658" w:rsidP="00CB0ADE">
            <w:pPr>
              <w:jc w:val="center"/>
              <w:rPr>
                <w:rFonts w:ascii="GHEA Grapalat" w:hAnsi="GHEA Grapalat"/>
                <w:sz w:val="16"/>
                <w:szCs w:val="20"/>
              </w:rPr>
            </w:pPr>
          </w:p>
        </w:tc>
      </w:tr>
      <w:tr w:rsidR="00631658" w:rsidRPr="00A0264A" w14:paraId="1E0F7C2E" w14:textId="77777777" w:rsidTr="00A0264A">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2</w:t>
            </w:r>
            <w:r w:rsidRPr="00A0264A">
              <w:rPr>
                <w:rFonts w:ascii="GHEA Grapalat" w:hAnsi="GHEA Grapalat"/>
                <w:sz w:val="16"/>
                <w:szCs w:val="20"/>
                <w:lang w:val="hy-AM"/>
              </w:rPr>
              <w:t>4</w:t>
            </w:r>
            <w:r w:rsidRPr="00A0264A">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ոչ պարտադիր</w:t>
            </w:r>
          </w:p>
          <w:p w14:paraId="07549E1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լրացվում է </w:t>
            </w:r>
            <w:r w:rsidRPr="00A0264A">
              <w:rPr>
                <w:rFonts w:ascii="GHEA Grapalat" w:hAnsi="GHEA Grapalat"/>
                <w:sz w:val="16"/>
                <w:szCs w:val="20"/>
              </w:rPr>
              <w:t>վճարման պահանջագիրը շահառուին սպասարկող ֆինանսական կազմակերպության</w:t>
            </w:r>
            <w:r w:rsidRPr="00A0264A">
              <w:rPr>
                <w:rFonts w:ascii="GHEA Grapalat" w:hAnsi="GHEA Grapalat"/>
                <w:sz w:val="16"/>
                <w:szCs w:val="20"/>
                <w:lang w:val="hy-AM"/>
              </w:rPr>
              <w:t xml:space="preserve">ը </w:t>
            </w:r>
            <w:r w:rsidRPr="00A0264A">
              <w:rPr>
                <w:rFonts w:ascii="GHEA Grapalat" w:hAnsi="GHEA Grapalat"/>
                <w:sz w:val="16"/>
                <w:szCs w:val="20"/>
              </w:rPr>
              <w:t xml:space="preserve"> ներկայաց</w:t>
            </w:r>
            <w:r w:rsidRPr="00A0264A">
              <w:rPr>
                <w:rFonts w:ascii="GHEA Grapalat" w:hAnsi="GHEA Grapalat"/>
                <w:sz w:val="16"/>
                <w:szCs w:val="20"/>
                <w:lang w:val="hy-AM"/>
              </w:rPr>
              <w:t>վ</w:t>
            </w:r>
            <w:r w:rsidRPr="00A0264A">
              <w:rPr>
                <w:rFonts w:ascii="GHEA Grapalat" w:hAnsi="GHEA Grapalat"/>
                <w:sz w:val="16"/>
                <w:szCs w:val="20"/>
              </w:rPr>
              <w:t>ելու դեպքում</w:t>
            </w:r>
            <w:r w:rsidRPr="00A0264A">
              <w:rPr>
                <w:rFonts w:ascii="GHEA Grapalat" w:hAnsi="GHEA Grapalat"/>
                <w:sz w:val="16"/>
                <w:szCs w:val="20"/>
                <w:lang w:val="hy-AM"/>
              </w:rPr>
              <w:t xml:space="preserve">, որտեղ </w:t>
            </w:r>
            <w:r w:rsidRPr="00A0264A" w:rsidDel="00DF049B">
              <w:rPr>
                <w:rFonts w:ascii="GHEA Grapalat" w:hAnsi="GHEA Grapalat"/>
                <w:sz w:val="16"/>
                <w:szCs w:val="20"/>
                <w:lang w:val="hy-AM"/>
              </w:rPr>
              <w:t xml:space="preserve"> </w:t>
            </w:r>
            <w:r w:rsidRPr="00A0264A">
              <w:rPr>
                <w:rFonts w:ascii="GHEA Grapalat" w:hAnsi="GHEA Grapalat"/>
                <w:sz w:val="16"/>
                <w:szCs w:val="20"/>
                <w:lang w:val="hy-AM"/>
              </w:rPr>
              <w:t xml:space="preserve"> </w:t>
            </w:r>
            <w:r w:rsidRPr="00A0264A">
              <w:rPr>
                <w:rFonts w:ascii="GHEA Grapalat" w:hAnsi="GHEA Grapalat"/>
                <w:sz w:val="16"/>
                <w:szCs w:val="20"/>
              </w:rPr>
              <w:t xml:space="preserve">աշխատակցի ստորագրությունը </w:t>
            </w:r>
            <w:r w:rsidRPr="00A0264A">
              <w:rPr>
                <w:rFonts w:ascii="GHEA Grapalat" w:hAnsi="GHEA Grapalat"/>
                <w:sz w:val="16"/>
                <w:szCs w:val="20"/>
                <w:lang w:val="hy-AM"/>
              </w:rPr>
              <w:t xml:space="preserve">դրվում է </w:t>
            </w:r>
            <w:r w:rsidRPr="00A0264A">
              <w:rPr>
                <w:rFonts w:ascii="GHEA Grapalat" w:hAnsi="GHEA Grapalat"/>
                <w:sz w:val="16"/>
                <w:szCs w:val="20"/>
              </w:rPr>
              <w:t>թղթային եղանակով ներկայաց</w:t>
            </w:r>
            <w:r w:rsidRPr="00A0264A">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A0264A" w:rsidRDefault="00631658" w:rsidP="00CB0ADE">
            <w:pPr>
              <w:jc w:val="center"/>
              <w:rPr>
                <w:rFonts w:ascii="GHEA Grapalat" w:hAnsi="GHEA Grapalat"/>
                <w:sz w:val="16"/>
                <w:szCs w:val="20"/>
              </w:rPr>
            </w:pPr>
          </w:p>
        </w:tc>
      </w:tr>
      <w:tr w:rsidR="00631658" w:rsidRPr="00A0264A" w14:paraId="50E1A177" w14:textId="77777777" w:rsidTr="00A0264A">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2</w:t>
            </w:r>
            <w:r w:rsidRPr="00A0264A">
              <w:rPr>
                <w:rFonts w:ascii="GHEA Grapalat" w:hAnsi="GHEA Grapalat"/>
                <w:sz w:val="16"/>
                <w:szCs w:val="20"/>
                <w:lang w:val="hy-AM"/>
              </w:rPr>
              <w:t>4</w:t>
            </w:r>
            <w:r w:rsidRPr="00A0264A">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 xml:space="preserve">շահառռւին սպասարկող ֆինանսական կազմակերպության (մասնաճյուղի) </w:t>
            </w:r>
            <w:r w:rsidRPr="00A0264A">
              <w:rPr>
                <w:rFonts w:ascii="GHEA Grapalat" w:hAnsi="GHEA Grapalat"/>
                <w:sz w:val="16"/>
                <w:szCs w:val="20"/>
                <w:lang w:val="hy-AM"/>
              </w:rPr>
              <w:t>դրոշմա</w:t>
            </w:r>
            <w:r w:rsidRPr="00A0264A">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ոչ </w:t>
            </w:r>
            <w:r w:rsidRPr="00A0264A">
              <w:rPr>
                <w:rFonts w:ascii="GHEA Grapalat" w:hAnsi="GHEA Grapalat"/>
                <w:sz w:val="16"/>
                <w:szCs w:val="20"/>
              </w:rPr>
              <w:t>պարտադիր</w:t>
            </w:r>
          </w:p>
          <w:p w14:paraId="7C558341"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լրացվում է </w:t>
            </w:r>
            <w:r w:rsidRPr="00A0264A">
              <w:rPr>
                <w:rFonts w:ascii="GHEA Grapalat" w:hAnsi="GHEA Grapalat"/>
                <w:sz w:val="16"/>
                <w:szCs w:val="20"/>
              </w:rPr>
              <w:t xml:space="preserve">վճարման պահանջագիրը </w:t>
            </w:r>
            <w:r w:rsidRPr="00A0264A">
              <w:rPr>
                <w:rFonts w:ascii="GHEA Grapalat" w:hAnsi="GHEA Grapalat"/>
                <w:sz w:val="16"/>
                <w:szCs w:val="20"/>
                <w:lang w:val="hy-AM"/>
              </w:rPr>
              <w:t xml:space="preserve">վերջինիս </w:t>
            </w:r>
            <w:r w:rsidRPr="00A0264A">
              <w:rPr>
                <w:rFonts w:ascii="GHEA Grapalat" w:hAnsi="GHEA Grapalat"/>
                <w:sz w:val="16"/>
                <w:szCs w:val="20"/>
              </w:rPr>
              <w:t>ներկայաց</w:t>
            </w:r>
            <w:r w:rsidRPr="00A0264A">
              <w:rPr>
                <w:rFonts w:ascii="GHEA Grapalat" w:hAnsi="GHEA Grapalat"/>
                <w:sz w:val="16"/>
                <w:szCs w:val="20"/>
                <w:lang w:val="hy-AM"/>
              </w:rPr>
              <w:t>վ</w:t>
            </w:r>
            <w:r w:rsidRPr="00A0264A">
              <w:rPr>
                <w:rFonts w:ascii="GHEA Grapalat" w:hAnsi="GHEA Grapalat"/>
                <w:sz w:val="16"/>
                <w:szCs w:val="20"/>
              </w:rPr>
              <w:t>ելու դեպքում</w:t>
            </w:r>
            <w:r w:rsidRPr="00A0264A">
              <w:rPr>
                <w:rFonts w:ascii="GHEA Grapalat" w:hAnsi="GHEA Grapalat"/>
                <w:sz w:val="16"/>
                <w:szCs w:val="20"/>
                <w:lang w:val="hy-AM"/>
              </w:rPr>
              <w:t xml:space="preserve">, որտեղ </w:t>
            </w:r>
            <w:r w:rsidRPr="00A0264A" w:rsidDel="00DF049B">
              <w:rPr>
                <w:rFonts w:ascii="GHEA Grapalat" w:hAnsi="GHEA Grapalat"/>
                <w:sz w:val="16"/>
                <w:szCs w:val="20"/>
                <w:lang w:val="hy-AM"/>
              </w:rPr>
              <w:t xml:space="preserve"> </w:t>
            </w:r>
            <w:r w:rsidRPr="00A0264A">
              <w:rPr>
                <w:rFonts w:ascii="GHEA Grapalat" w:hAnsi="GHEA Grapalat"/>
                <w:sz w:val="16"/>
                <w:szCs w:val="20"/>
                <w:lang w:val="hy-AM"/>
              </w:rPr>
              <w:t xml:space="preserve"> դրոշմակնիքը</w:t>
            </w:r>
            <w:r w:rsidRPr="00A0264A">
              <w:rPr>
                <w:rFonts w:ascii="GHEA Grapalat" w:hAnsi="GHEA Grapalat"/>
                <w:sz w:val="16"/>
                <w:szCs w:val="20"/>
              </w:rPr>
              <w:t xml:space="preserve"> </w:t>
            </w:r>
            <w:r w:rsidRPr="00A0264A">
              <w:rPr>
                <w:rFonts w:ascii="GHEA Grapalat" w:hAnsi="GHEA Grapalat"/>
                <w:sz w:val="16"/>
                <w:szCs w:val="20"/>
                <w:lang w:val="hy-AM"/>
              </w:rPr>
              <w:t xml:space="preserve">դրվում է </w:t>
            </w:r>
            <w:r w:rsidRPr="00A0264A">
              <w:rPr>
                <w:rFonts w:ascii="GHEA Grapalat" w:hAnsi="GHEA Grapalat"/>
                <w:sz w:val="16"/>
                <w:szCs w:val="20"/>
              </w:rPr>
              <w:t>թղթային եղանակով ներկայաց</w:t>
            </w:r>
            <w:r w:rsidRPr="00A0264A">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A0264A" w:rsidRDefault="00631658" w:rsidP="00CB0ADE">
            <w:pPr>
              <w:jc w:val="center"/>
              <w:rPr>
                <w:rFonts w:ascii="GHEA Grapalat" w:hAnsi="GHEA Grapalat"/>
                <w:sz w:val="16"/>
                <w:szCs w:val="20"/>
              </w:rPr>
            </w:pPr>
          </w:p>
        </w:tc>
      </w:tr>
      <w:tr w:rsidR="00631658" w:rsidRPr="00A0264A" w14:paraId="3583A5FA" w14:textId="77777777" w:rsidTr="00A0264A">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2</w:t>
            </w:r>
            <w:r w:rsidRPr="00A0264A">
              <w:rPr>
                <w:rFonts w:ascii="GHEA Grapalat" w:hAnsi="GHEA Grapalat"/>
                <w:sz w:val="16"/>
                <w:szCs w:val="20"/>
                <w:lang w:val="hy-AM"/>
              </w:rPr>
              <w:t>4</w:t>
            </w:r>
            <w:r w:rsidRPr="00A0264A">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A0264A" w:rsidRDefault="00661F39" w:rsidP="00CB0ADE">
            <w:pPr>
              <w:jc w:val="center"/>
              <w:rPr>
                <w:rFonts w:ascii="GHEA Grapalat" w:hAnsi="GHEA Grapalat"/>
                <w:sz w:val="16"/>
                <w:szCs w:val="20"/>
              </w:rPr>
            </w:pPr>
            <w:r w:rsidRPr="00A0264A">
              <w:rPr>
                <w:rFonts w:ascii="GHEA Grapalat" w:hAnsi="GHEA Grapalat"/>
                <w:sz w:val="16"/>
                <w:szCs w:val="20"/>
              </w:rPr>
              <w:t>Պ</w:t>
            </w:r>
            <w:r w:rsidR="00631658" w:rsidRPr="00A0264A">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ոչ </w:t>
            </w:r>
            <w:r w:rsidRPr="00A0264A">
              <w:rPr>
                <w:rFonts w:ascii="GHEA Grapalat" w:hAnsi="GHEA Grapalat"/>
                <w:sz w:val="16"/>
                <w:szCs w:val="20"/>
              </w:rPr>
              <w:t>պարտադիր</w:t>
            </w:r>
          </w:p>
          <w:p w14:paraId="4AC31620" w14:textId="77777777" w:rsidR="00631658" w:rsidRPr="00A0264A" w:rsidRDefault="00631658" w:rsidP="00CB0ADE">
            <w:pPr>
              <w:jc w:val="center"/>
              <w:rPr>
                <w:rFonts w:ascii="GHEA Grapalat" w:hAnsi="GHEA Grapalat"/>
                <w:sz w:val="16"/>
                <w:szCs w:val="20"/>
              </w:rPr>
            </w:pPr>
            <w:r w:rsidRPr="00A0264A">
              <w:rPr>
                <w:rFonts w:ascii="GHEA Grapalat" w:hAnsi="GHEA Grapalat"/>
                <w:sz w:val="16"/>
                <w:szCs w:val="20"/>
                <w:lang w:val="hy-AM"/>
              </w:rPr>
              <w:t xml:space="preserve">լրացվում է </w:t>
            </w:r>
            <w:r w:rsidRPr="00A0264A">
              <w:rPr>
                <w:rFonts w:ascii="GHEA Grapalat" w:hAnsi="GHEA Grapalat"/>
                <w:sz w:val="16"/>
                <w:szCs w:val="20"/>
              </w:rPr>
              <w:t xml:space="preserve">վճարման պահանջագիրը </w:t>
            </w:r>
            <w:r w:rsidRPr="00A0264A">
              <w:rPr>
                <w:rFonts w:ascii="GHEA Grapalat" w:hAnsi="GHEA Grapalat"/>
                <w:sz w:val="16"/>
                <w:szCs w:val="20"/>
                <w:lang w:val="hy-AM"/>
              </w:rPr>
              <w:t xml:space="preserve">վերջինիս </w:t>
            </w:r>
            <w:r w:rsidRPr="00A0264A">
              <w:rPr>
                <w:rFonts w:ascii="GHEA Grapalat" w:hAnsi="GHEA Grapalat"/>
                <w:sz w:val="16"/>
                <w:szCs w:val="20"/>
              </w:rPr>
              <w:t>ներկայաց</w:t>
            </w:r>
            <w:r w:rsidRPr="00A0264A">
              <w:rPr>
                <w:rFonts w:ascii="GHEA Grapalat" w:hAnsi="GHEA Grapalat"/>
                <w:sz w:val="16"/>
                <w:szCs w:val="20"/>
                <w:lang w:val="hy-AM"/>
              </w:rPr>
              <w:t>վ</w:t>
            </w:r>
            <w:r w:rsidRPr="00A0264A">
              <w:rPr>
                <w:rFonts w:ascii="GHEA Grapalat" w:hAnsi="GHEA Grapalat"/>
                <w:sz w:val="16"/>
                <w:szCs w:val="20"/>
              </w:rPr>
              <w:t>ելու դեպքում</w:t>
            </w:r>
            <w:r w:rsidRPr="00A0264A">
              <w:rPr>
                <w:rFonts w:ascii="GHEA Grapalat" w:hAnsi="GHEA Grapalat"/>
                <w:sz w:val="16"/>
                <w:szCs w:val="20"/>
                <w:lang w:val="hy-AM"/>
              </w:rPr>
              <w:t xml:space="preserve">,   որտեղ </w:t>
            </w:r>
            <w:r w:rsidRPr="00A0264A" w:rsidDel="00DF049B">
              <w:rPr>
                <w:rFonts w:ascii="GHEA Grapalat" w:hAnsi="GHEA Grapalat"/>
                <w:sz w:val="16"/>
                <w:szCs w:val="20"/>
                <w:lang w:val="hy-AM"/>
              </w:rPr>
              <w:t xml:space="preserve"> </w:t>
            </w:r>
            <w:r w:rsidRPr="00A0264A">
              <w:rPr>
                <w:rFonts w:ascii="GHEA Grapalat" w:hAnsi="GHEA Grapalat"/>
                <w:sz w:val="16"/>
                <w:szCs w:val="20"/>
                <w:lang w:val="hy-AM"/>
              </w:rPr>
              <w:t xml:space="preserve"> սույն տվյալները</w:t>
            </w:r>
            <w:r w:rsidRPr="00A0264A">
              <w:rPr>
                <w:rFonts w:ascii="GHEA Grapalat" w:hAnsi="GHEA Grapalat"/>
                <w:sz w:val="16"/>
                <w:szCs w:val="20"/>
              </w:rPr>
              <w:t xml:space="preserve"> </w:t>
            </w:r>
            <w:r w:rsidRPr="00A0264A">
              <w:rPr>
                <w:rFonts w:ascii="GHEA Grapalat" w:hAnsi="GHEA Grapalat"/>
                <w:sz w:val="16"/>
                <w:szCs w:val="20"/>
                <w:lang w:val="hy-AM"/>
              </w:rPr>
              <w:t xml:space="preserve">դրվում են </w:t>
            </w:r>
            <w:r w:rsidRPr="00A0264A">
              <w:rPr>
                <w:rFonts w:ascii="GHEA Grapalat" w:hAnsi="GHEA Grapalat"/>
                <w:sz w:val="16"/>
                <w:szCs w:val="20"/>
              </w:rPr>
              <w:t>թղթային եղանակով ներկայաց</w:t>
            </w:r>
            <w:r w:rsidRPr="00A0264A">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A0264A" w:rsidRDefault="00631658" w:rsidP="00CB0ADE">
            <w:pPr>
              <w:jc w:val="center"/>
              <w:rPr>
                <w:rFonts w:ascii="GHEA Grapalat" w:hAnsi="GHEA Grapalat"/>
                <w:sz w:val="16"/>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22DE0C0B" w14:textId="1F44A6F4" w:rsidR="00091EBC" w:rsidRPr="00064ADD" w:rsidRDefault="00631658" w:rsidP="00A0264A">
      <w:pPr>
        <w:pStyle w:val="31"/>
        <w:spacing w:line="240" w:lineRule="auto"/>
        <w:jc w:val="right"/>
        <w:rPr>
          <w:rFonts w:ascii="GHEA Grapalat" w:hAnsi="GHEA Grapalat"/>
          <w:szCs w:val="24"/>
          <w:lang w:val="hy-AM"/>
        </w:rPr>
      </w:pPr>
      <w:r w:rsidRPr="00064ADD">
        <w:rPr>
          <w:rFonts w:ascii="GHEA Grapalat" w:hAnsi="GHEA Grapalat"/>
          <w:b/>
          <w:lang w:val="hy-AM"/>
        </w:rPr>
        <w:br w:type="page"/>
      </w: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4630530D" w:rsidR="00631658" w:rsidRPr="00064ADD" w:rsidRDefault="00AC03D5" w:rsidP="00631658">
      <w:pPr>
        <w:pStyle w:val="31"/>
        <w:spacing w:line="240" w:lineRule="auto"/>
        <w:jc w:val="right"/>
        <w:rPr>
          <w:rFonts w:ascii="GHEA Grapalat" w:hAnsi="GHEA Grapalat" w:cs="Sylfaen"/>
          <w:b/>
          <w:lang w:val="hy-AM"/>
        </w:rPr>
      </w:pPr>
      <w:r>
        <w:rPr>
          <w:rFonts w:ascii="GHEA Grapalat" w:hAnsi="GHEA Grapalat" w:cs="Sylfaen"/>
          <w:b/>
          <w:lang w:val="hy-AM"/>
        </w:rPr>
        <w:t>ԿՄԳԿՏ-ԳՀԾՁԲ-26/15</w:t>
      </w:r>
      <w:r w:rsidR="00631658" w:rsidRPr="00064ADD">
        <w:rPr>
          <w:rFonts w:ascii="GHEA Grapalat" w:hAnsi="GHEA Grapalat" w:cs="Sylfaen"/>
          <w:b/>
          <w:lang w:val="hy-AM"/>
        </w:rPr>
        <w:t xml:space="preserve">  ծածկագրով</w:t>
      </w:r>
    </w:p>
    <w:p w14:paraId="31045CC5" w14:textId="018EC4BD" w:rsidR="00631658" w:rsidRPr="00064ADD" w:rsidRDefault="00123664"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1054AA9E"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sidR="00EE336E">
        <w:rPr>
          <w:rFonts w:ascii="GHEA Grapalat" w:hAnsi="GHEA Grapalat" w:cs="GHEA Grapalat"/>
          <w:sz w:val="20"/>
          <w:szCs w:val="20"/>
          <w:lang w:val="hy-AM"/>
        </w:rPr>
        <w:t>հ. Գառնի</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6E5655D5" w14:textId="59923B02" w:rsidR="00E0274A" w:rsidRPr="00A71D81" w:rsidRDefault="00E0274A" w:rsidP="00E0274A">
      <w:pPr>
        <w:ind w:firstLine="45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w:t>
      </w:r>
      <w:r w:rsidRPr="00A71D81">
        <w:rPr>
          <w:rFonts w:ascii="GHEA Grapalat" w:hAnsi="GHEA Grapalat" w:cs="GHEA Grapalat"/>
          <w:sz w:val="20"/>
          <w:szCs w:val="20"/>
          <w:lang w:val="pt-BR"/>
        </w:rPr>
        <w:t xml:space="preserve">Ընկերությունը մասնակցում է </w:t>
      </w:r>
      <w:r w:rsidRPr="00AB2D21">
        <w:rPr>
          <w:rFonts w:ascii="GHEA Grapalat" w:hAnsi="GHEA Grapalat" w:cs="GHEA Grapalat"/>
          <w:sz w:val="20"/>
          <w:szCs w:val="20"/>
          <w:lang w:val="pt-BR"/>
        </w:rPr>
        <w:t>Հ</w:t>
      </w:r>
      <w:r>
        <w:rPr>
          <w:rFonts w:ascii="GHEA Grapalat" w:hAnsi="GHEA Grapalat" w:cs="GHEA Grapalat"/>
          <w:sz w:val="20"/>
          <w:szCs w:val="20"/>
          <w:lang w:val="pt-BR"/>
        </w:rPr>
        <w:t>Հ</w:t>
      </w:r>
      <w:r w:rsidRPr="00AB2D21">
        <w:rPr>
          <w:rFonts w:ascii="GHEA Grapalat" w:hAnsi="GHEA Grapalat" w:cs="GHEA Grapalat"/>
          <w:sz w:val="20"/>
          <w:szCs w:val="20"/>
          <w:lang w:val="pt-BR"/>
        </w:rPr>
        <w:t xml:space="preserve"> </w:t>
      </w:r>
      <w:r w:rsidR="0013142D">
        <w:rPr>
          <w:rFonts w:ascii="GHEA Grapalat" w:hAnsi="GHEA Grapalat" w:cs="GHEA Grapalat"/>
          <w:sz w:val="20"/>
          <w:szCs w:val="20"/>
          <w:lang w:val="pt-BR"/>
        </w:rPr>
        <w:t>Կոտայք</w:t>
      </w:r>
      <w:r w:rsidRPr="00AB2D21">
        <w:rPr>
          <w:rFonts w:ascii="GHEA Grapalat" w:hAnsi="GHEA Grapalat" w:cs="GHEA Grapalat"/>
          <w:sz w:val="20"/>
          <w:szCs w:val="20"/>
          <w:lang w:val="pt-BR"/>
        </w:rPr>
        <w:t>ի մարզի</w:t>
      </w:r>
      <w:r w:rsidR="00B324F3">
        <w:rPr>
          <w:rFonts w:ascii="GHEA Grapalat" w:hAnsi="GHEA Grapalat" w:cs="GHEA Grapalat"/>
          <w:sz w:val="20"/>
          <w:szCs w:val="20"/>
          <w:lang w:val="pt-BR"/>
        </w:rPr>
        <w:t xml:space="preserve"> «</w:t>
      </w:r>
      <w:r w:rsidR="00FC5FEE">
        <w:rPr>
          <w:rFonts w:ascii="GHEA Grapalat" w:hAnsi="GHEA Grapalat" w:cs="GHEA Grapalat"/>
          <w:sz w:val="20"/>
          <w:szCs w:val="20"/>
          <w:lang w:val="pt-BR"/>
        </w:rPr>
        <w:t>Գառնիի կոմունալ տնտեսություն» ՀՈԱԿ</w:t>
      </w:r>
      <w:r w:rsidRPr="00AB2D21">
        <w:rPr>
          <w:rFonts w:ascii="GHEA Grapalat" w:hAnsi="GHEA Grapalat" w:cs="GHEA Grapalat"/>
          <w:sz w:val="20"/>
          <w:szCs w:val="20"/>
          <w:lang w:val="pt-BR"/>
        </w:rPr>
        <w:t>-ը</w:t>
      </w:r>
      <w:r w:rsidRPr="00A71D81">
        <w:rPr>
          <w:rFonts w:ascii="GHEA Grapalat" w:hAnsi="GHEA Grapalat" w:cs="GHEA Grapalat"/>
          <w:sz w:val="20"/>
          <w:szCs w:val="20"/>
          <w:lang w:val="pt-BR"/>
        </w:rPr>
        <w:t xml:space="preserve">  (այսուհետ` Պատվիրատու) կողմից կազմակերպված` </w:t>
      </w:r>
      <w:r w:rsidR="00AC03D5">
        <w:rPr>
          <w:rFonts w:ascii="GHEA Grapalat" w:hAnsi="GHEA Grapalat" w:cs="GHEA Grapalat"/>
          <w:sz w:val="20"/>
          <w:szCs w:val="20"/>
          <w:lang w:val="pt-BR"/>
        </w:rPr>
        <w:t>ԿՄԳԿՏ-ԳՀԾՁԲ-26/15</w:t>
      </w:r>
      <w:r w:rsidRPr="00A71D81">
        <w:rPr>
          <w:rFonts w:ascii="GHEA Grapalat" w:hAnsi="GHEA Grapalat" w:cs="GHEA Grapalat"/>
          <w:sz w:val="20"/>
          <w:szCs w:val="20"/>
          <w:lang w:val="pt-BR"/>
        </w:rPr>
        <w:t xml:space="preserve"> 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761C"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7776743" w:rsidR="0036761C" w:rsidRPr="00064ADD" w:rsidRDefault="0036761C" w:rsidP="0036761C">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AB2D21">
              <w:rPr>
                <w:rFonts w:ascii="GHEA Grapalat" w:hAnsi="GHEA Grapalat" w:cs="Arial"/>
                <w:b/>
                <w:sz w:val="20"/>
                <w:szCs w:val="20"/>
              </w:rPr>
              <w:t>Հ</w:t>
            </w:r>
            <w:r w:rsidRPr="00AB2D21">
              <w:rPr>
                <w:rFonts w:ascii="GHEA Grapalat" w:hAnsi="GHEA Grapalat"/>
                <w:b/>
                <w:sz w:val="20"/>
                <w:szCs w:val="20"/>
                <w:lang w:val="af-ZA"/>
              </w:rPr>
              <w:t xml:space="preserve">Հ </w:t>
            </w:r>
            <w:r w:rsidR="0013142D">
              <w:rPr>
                <w:rFonts w:ascii="GHEA Grapalat" w:hAnsi="GHEA Grapalat"/>
                <w:b/>
                <w:sz w:val="20"/>
                <w:szCs w:val="20"/>
                <w:lang w:val="af-ZA"/>
              </w:rPr>
              <w:t>Կոտայք</w:t>
            </w:r>
            <w:r w:rsidRPr="00AB2D21">
              <w:rPr>
                <w:rFonts w:ascii="GHEA Grapalat" w:hAnsi="GHEA Grapalat"/>
                <w:b/>
                <w:sz w:val="20"/>
                <w:szCs w:val="20"/>
                <w:lang w:val="af-ZA"/>
              </w:rPr>
              <w:t>ի մարզի</w:t>
            </w:r>
            <w:r w:rsidR="00B324F3">
              <w:rPr>
                <w:rFonts w:ascii="GHEA Grapalat" w:hAnsi="GHEA Grapalat"/>
                <w:b/>
                <w:sz w:val="20"/>
                <w:szCs w:val="20"/>
                <w:lang w:val="af-ZA"/>
              </w:rPr>
              <w:t xml:space="preserve"> «</w:t>
            </w:r>
            <w:r w:rsidR="00FC5FEE">
              <w:rPr>
                <w:rFonts w:ascii="GHEA Grapalat" w:hAnsi="GHEA Grapalat"/>
                <w:b/>
                <w:sz w:val="20"/>
                <w:szCs w:val="20"/>
                <w:lang w:val="af-ZA"/>
              </w:rPr>
              <w:t>Գառնիի կոմունալ տնտեսություն» ՀՈԱԿ</w:t>
            </w:r>
          </w:p>
        </w:tc>
      </w:tr>
      <w:tr w:rsidR="0036761C"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2FA9A442" w:rsidR="0036761C" w:rsidRPr="00064ADD" w:rsidRDefault="0036761C" w:rsidP="0036761C">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4131D4"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1EF28C3F" w:rsidR="004131D4" w:rsidRPr="00064ADD" w:rsidRDefault="004131D4" w:rsidP="004131D4">
            <w:pPr>
              <w:rPr>
                <w:rFonts w:ascii="GHEA Grapalat" w:hAnsi="GHEA Grapalat" w:cs="Arial"/>
                <w:sz w:val="20"/>
                <w:szCs w:val="20"/>
              </w:rPr>
            </w:pPr>
            <w:r w:rsidRPr="00712340">
              <w:rPr>
                <w:rFonts w:ascii="GHEA Grapalat" w:hAnsi="GHEA Grapalat" w:cs="Sylfaen"/>
                <w:sz w:val="20"/>
                <w:szCs w:val="20"/>
                <w:lang w:val="hy-AM"/>
              </w:rPr>
              <w:t>11</w:t>
            </w:r>
            <w:r w:rsidRPr="00712340">
              <w:rPr>
                <w:rFonts w:ascii="GHEA Grapalat" w:hAnsi="GHEA Grapalat" w:cs="Sylfaen"/>
                <w:sz w:val="20"/>
                <w:szCs w:val="20"/>
              </w:rPr>
              <w:t>. Շահառուի</w:t>
            </w:r>
            <w:r w:rsidRPr="00712340">
              <w:rPr>
                <w:rFonts w:ascii="GHEA Grapalat" w:hAnsi="GHEA Grapalat" w:cs="Arial"/>
                <w:sz w:val="20"/>
                <w:szCs w:val="20"/>
              </w:rPr>
              <w:t xml:space="preserve"> </w:t>
            </w:r>
            <w:r w:rsidRPr="00712340">
              <w:rPr>
                <w:rFonts w:ascii="GHEA Grapalat" w:hAnsi="GHEA Grapalat" w:cs="Sylfaen"/>
                <w:sz w:val="20"/>
                <w:szCs w:val="20"/>
              </w:rPr>
              <w:t>ՀՎՀՀ</w:t>
            </w:r>
            <w:r w:rsidRPr="00712340">
              <w:rPr>
                <w:rFonts w:ascii="GHEA Grapalat" w:hAnsi="GHEA Grapalat" w:cs="Arial"/>
                <w:sz w:val="20"/>
                <w:szCs w:val="20"/>
              </w:rPr>
              <w:t>`</w:t>
            </w:r>
            <w:r>
              <w:rPr>
                <w:rFonts w:ascii="GHEA Grapalat" w:hAnsi="GHEA Grapalat" w:cs="Arial"/>
                <w:sz w:val="20"/>
                <w:szCs w:val="20"/>
              </w:rPr>
              <w:t xml:space="preserve"> </w:t>
            </w:r>
            <w:r w:rsidR="00AC408E">
              <w:rPr>
                <w:rFonts w:ascii="GHEA Grapalat" w:hAnsi="GHEA Grapalat" w:cs="Sylfaen"/>
                <w:b/>
                <w:sz w:val="22"/>
                <w:lang w:val="hy-AM"/>
              </w:rPr>
              <w:t>03536021</w:t>
            </w:r>
          </w:p>
        </w:tc>
      </w:tr>
      <w:tr w:rsidR="00AC408E"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6AAC6CE" w:rsidR="00AC408E" w:rsidRPr="00064ADD" w:rsidRDefault="00AC408E" w:rsidP="00AC408E">
            <w:pPr>
              <w:rPr>
                <w:rFonts w:ascii="GHEA Grapalat" w:hAnsi="GHEA Grapalat" w:cs="Arial"/>
                <w:sz w:val="20"/>
                <w:szCs w:val="20"/>
              </w:rPr>
            </w:pPr>
            <w:r w:rsidRPr="0042745F">
              <w:rPr>
                <w:rFonts w:ascii="GHEA Grapalat" w:hAnsi="GHEA Grapalat" w:cs="Sylfaen"/>
                <w:sz w:val="20"/>
                <w:szCs w:val="20"/>
              </w:rPr>
              <w:t>1</w:t>
            </w:r>
            <w:r w:rsidRPr="0042745F">
              <w:rPr>
                <w:rFonts w:ascii="GHEA Grapalat" w:hAnsi="GHEA Grapalat" w:cs="Sylfaen"/>
                <w:sz w:val="20"/>
                <w:szCs w:val="20"/>
                <w:lang w:val="hy-AM"/>
              </w:rPr>
              <w:t>2</w:t>
            </w:r>
            <w:r w:rsidRPr="0042745F">
              <w:rPr>
                <w:rFonts w:ascii="GHEA Grapalat" w:hAnsi="GHEA Grapalat" w:cs="Sylfaen"/>
                <w:sz w:val="20"/>
                <w:szCs w:val="20"/>
              </w:rPr>
              <w:t>.Շահառուի</w:t>
            </w:r>
            <w:r w:rsidRPr="0042745F">
              <w:rPr>
                <w:rFonts w:ascii="GHEA Grapalat" w:hAnsi="GHEA Grapalat" w:cs="Sylfaen"/>
                <w:sz w:val="20"/>
                <w:szCs w:val="20"/>
                <w:lang w:val="hy-AM"/>
              </w:rPr>
              <w:t>ն</w:t>
            </w:r>
            <w:r w:rsidRPr="0042745F">
              <w:rPr>
                <w:rFonts w:ascii="GHEA Grapalat" w:hAnsi="GHEA Grapalat" w:cs="Arial"/>
                <w:sz w:val="20"/>
                <w:szCs w:val="20"/>
              </w:rPr>
              <w:t xml:space="preserve"> </w:t>
            </w:r>
            <w:r w:rsidRPr="0042745F">
              <w:rPr>
                <w:rFonts w:ascii="GHEA Grapalat" w:hAnsi="GHEA Grapalat" w:cs="Sylfaen"/>
                <w:sz w:val="20"/>
                <w:szCs w:val="20"/>
                <w:lang w:val="hy-AM"/>
              </w:rPr>
              <w:t xml:space="preserve"> սպասարկող Ֆինանսական կազմակերպություն</w:t>
            </w:r>
            <w:r w:rsidRPr="0042745F">
              <w:rPr>
                <w:rFonts w:ascii="GHEA Grapalat" w:hAnsi="GHEA Grapalat" w:cs="Sylfaen"/>
                <w:sz w:val="20"/>
                <w:szCs w:val="20"/>
              </w:rPr>
              <w:t xml:space="preserve"> (բանկ)</w:t>
            </w:r>
            <w:r w:rsidRPr="0042745F">
              <w:rPr>
                <w:rFonts w:ascii="GHEA Grapalat" w:hAnsi="GHEA Grapalat" w:cs="Arial"/>
                <w:sz w:val="20"/>
                <w:szCs w:val="20"/>
              </w:rPr>
              <w:t xml:space="preserve">` </w:t>
            </w:r>
            <w:r>
              <w:rPr>
                <w:rFonts w:ascii="GHEA Grapalat" w:hAnsi="GHEA Grapalat"/>
                <w:b/>
                <w:sz w:val="20"/>
                <w:szCs w:val="20"/>
                <w:lang w:val="nb-NO"/>
              </w:rPr>
              <w:t>«</w:t>
            </w:r>
            <w:r>
              <w:rPr>
                <w:rFonts w:ascii="GHEA Grapalat" w:hAnsi="GHEA Grapalat"/>
                <w:b/>
                <w:sz w:val="20"/>
                <w:szCs w:val="20"/>
              </w:rPr>
              <w:t>ԱԿԲԱ</w:t>
            </w:r>
            <w:r>
              <w:rPr>
                <w:rFonts w:ascii="GHEA Grapalat" w:hAnsi="GHEA Grapalat"/>
                <w:b/>
                <w:sz w:val="20"/>
                <w:szCs w:val="20"/>
                <w:lang w:val="hy-AM"/>
              </w:rPr>
              <w:t xml:space="preserve"> Բանկ»</w:t>
            </w:r>
            <w:r w:rsidRPr="00BE5594">
              <w:rPr>
                <w:rFonts w:ascii="GHEA Grapalat" w:hAnsi="GHEA Grapalat"/>
                <w:b/>
                <w:sz w:val="20"/>
                <w:szCs w:val="20"/>
                <w:lang w:val="nb-NO"/>
              </w:rPr>
              <w:t xml:space="preserve"> </w:t>
            </w:r>
            <w:r w:rsidRPr="00BE5594">
              <w:rPr>
                <w:rFonts w:ascii="GHEA Grapalat" w:hAnsi="GHEA Grapalat"/>
                <w:b/>
                <w:sz w:val="20"/>
                <w:szCs w:val="20"/>
                <w:lang w:val="hy-AM"/>
              </w:rPr>
              <w:t>ԲԲԸ</w:t>
            </w:r>
          </w:p>
        </w:tc>
      </w:tr>
      <w:tr w:rsidR="00AC408E"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59B5E8D" w:rsidR="00AC408E" w:rsidRPr="00064ADD" w:rsidRDefault="00AC408E" w:rsidP="00AC408E">
            <w:pPr>
              <w:rPr>
                <w:rFonts w:ascii="GHEA Grapalat" w:hAnsi="GHEA Grapalat" w:cs="Arial"/>
                <w:sz w:val="20"/>
                <w:szCs w:val="20"/>
              </w:rPr>
            </w:pPr>
            <w:r w:rsidRPr="0042745F">
              <w:rPr>
                <w:rFonts w:ascii="GHEA Grapalat" w:hAnsi="GHEA Grapalat" w:cs="Sylfaen"/>
                <w:sz w:val="20"/>
                <w:szCs w:val="20"/>
              </w:rPr>
              <w:t>1</w:t>
            </w:r>
            <w:r w:rsidRPr="0042745F">
              <w:rPr>
                <w:rFonts w:ascii="GHEA Grapalat" w:hAnsi="GHEA Grapalat" w:cs="Sylfaen"/>
                <w:sz w:val="20"/>
                <w:szCs w:val="20"/>
                <w:lang w:val="hy-AM"/>
              </w:rPr>
              <w:t>3</w:t>
            </w:r>
            <w:r w:rsidRPr="0042745F">
              <w:rPr>
                <w:rFonts w:ascii="GHEA Grapalat" w:hAnsi="GHEA Grapalat" w:cs="Sylfaen"/>
                <w:sz w:val="20"/>
                <w:szCs w:val="20"/>
              </w:rPr>
              <w:t>.Շահառուի</w:t>
            </w:r>
            <w:r w:rsidRPr="0042745F">
              <w:rPr>
                <w:rFonts w:ascii="GHEA Grapalat" w:hAnsi="GHEA Grapalat" w:cs="Arial"/>
                <w:sz w:val="20"/>
                <w:szCs w:val="20"/>
              </w:rPr>
              <w:t xml:space="preserve"> </w:t>
            </w:r>
            <w:r w:rsidRPr="0042745F">
              <w:rPr>
                <w:rFonts w:ascii="GHEA Grapalat" w:hAnsi="GHEA Grapalat" w:cs="Sylfaen"/>
                <w:sz w:val="20"/>
                <w:szCs w:val="20"/>
              </w:rPr>
              <w:t>հաշվի</w:t>
            </w:r>
            <w:r w:rsidRPr="0042745F">
              <w:rPr>
                <w:rFonts w:ascii="GHEA Grapalat" w:hAnsi="GHEA Grapalat" w:cs="Arial"/>
                <w:sz w:val="20"/>
                <w:szCs w:val="20"/>
              </w:rPr>
              <w:t xml:space="preserve"> </w:t>
            </w:r>
            <w:r w:rsidRPr="0042745F">
              <w:rPr>
                <w:rFonts w:ascii="GHEA Grapalat" w:hAnsi="GHEA Grapalat" w:cs="Sylfaen"/>
                <w:sz w:val="20"/>
                <w:szCs w:val="20"/>
              </w:rPr>
              <w:t>համարը</w:t>
            </w:r>
            <w:r w:rsidRPr="0042745F">
              <w:rPr>
                <w:rFonts w:ascii="GHEA Grapalat" w:hAnsi="GHEA Grapalat" w:cs="Arial"/>
                <w:sz w:val="20"/>
                <w:szCs w:val="20"/>
              </w:rPr>
              <w:t xml:space="preserve"> (</w:t>
            </w:r>
            <w:r w:rsidRPr="0042745F">
              <w:rPr>
                <w:rFonts w:ascii="GHEA Grapalat" w:hAnsi="GHEA Grapalat" w:cs="Sylfaen"/>
                <w:sz w:val="20"/>
                <w:szCs w:val="20"/>
              </w:rPr>
              <w:t>հշ</w:t>
            </w:r>
            <w:r w:rsidRPr="0042745F">
              <w:rPr>
                <w:rFonts w:ascii="GHEA Grapalat" w:hAnsi="GHEA Grapalat" w:cs="Arial"/>
                <w:sz w:val="20"/>
                <w:szCs w:val="20"/>
              </w:rPr>
              <w:t xml:space="preserve">.N) </w:t>
            </w:r>
            <w:r>
              <w:rPr>
                <w:rFonts w:ascii="GHEA Grapalat" w:hAnsi="GHEA Grapalat"/>
                <w:b/>
                <w:sz w:val="20"/>
                <w:lang w:val="pt-BR"/>
              </w:rPr>
              <w:t>220645140066000</w:t>
            </w:r>
          </w:p>
        </w:tc>
      </w:tr>
      <w:tr w:rsidR="00AC408E"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AC408E" w:rsidRPr="00064ADD" w:rsidRDefault="00AC408E" w:rsidP="00AC408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AC408E"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AC408E"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290BB826" w:rsidR="00AC408E" w:rsidRPr="00064ADD" w:rsidRDefault="00AC408E" w:rsidP="00AC408E">
            <w:pPr>
              <w:rPr>
                <w:rFonts w:ascii="GHEA Grapalat" w:hAnsi="GHEA Grapalat" w:cs="Arial"/>
                <w:sz w:val="20"/>
                <w:szCs w:val="20"/>
              </w:rPr>
            </w:pPr>
            <w:r w:rsidRPr="00064ADD">
              <w:rPr>
                <w:rFonts w:ascii="GHEA Grapalat" w:hAnsi="GHEA Grapalat" w:cs="Sylfaen"/>
                <w:sz w:val="20"/>
                <w:szCs w:val="20"/>
              </w:rPr>
              <w:t>1</w:t>
            </w:r>
            <w:r w:rsidRPr="006C617C">
              <w:rPr>
                <w:rFonts w:ascii="GHEA Grapalat" w:hAnsi="GHEA Grapalat" w:cs="Sylfaen"/>
                <w:sz w:val="20"/>
                <w:szCs w:val="20"/>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r>
              <w:rPr>
                <w:rFonts w:ascii="GHEA Grapalat" w:hAnsi="GHEA Grapalat" w:cs="Arial"/>
                <w:sz w:val="20"/>
                <w:szCs w:val="20"/>
              </w:rPr>
              <w:t xml:space="preserve"> </w:t>
            </w:r>
            <w:r w:rsidRPr="00A7019A">
              <w:rPr>
                <w:rFonts w:ascii="GHEA Grapalat" w:hAnsi="GHEA Grapalat" w:cs="Arial"/>
                <w:b/>
                <w:sz w:val="20"/>
                <w:szCs w:val="20"/>
              </w:rPr>
              <w:t xml:space="preserve"> ՀՀ դրամ և AMD</w:t>
            </w:r>
          </w:p>
        </w:tc>
      </w:tr>
      <w:tr w:rsidR="00AC408E"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59A297E1" w:rsidR="00AC408E" w:rsidRPr="00064ADD" w:rsidRDefault="00AC408E" w:rsidP="00AC408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832982">
              <w:rPr>
                <w:rFonts w:ascii="GHEA Grapalat" w:hAnsi="GHEA Grapalat" w:cs="Arial"/>
                <w:b/>
                <w:sz w:val="20"/>
                <w:szCs w:val="20"/>
              </w:rPr>
              <w:t>պայմանագրի ապահովում</w:t>
            </w:r>
          </w:p>
        </w:tc>
      </w:tr>
      <w:tr w:rsidR="00AC408E"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AC408E" w:rsidRPr="00064ADD" w:rsidRDefault="00AC408E" w:rsidP="00AC408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AC408E" w:rsidRPr="00064ADD" w:rsidRDefault="00AC408E" w:rsidP="00AC408E">
            <w:pPr>
              <w:rPr>
                <w:rFonts w:ascii="GHEA Grapalat" w:hAnsi="GHEA Grapalat" w:cs="Arial"/>
                <w:sz w:val="20"/>
                <w:szCs w:val="20"/>
              </w:rPr>
            </w:pPr>
          </w:p>
        </w:tc>
      </w:tr>
      <w:tr w:rsidR="00AC408E"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AC408E" w:rsidRPr="00064ADD" w:rsidRDefault="00AC408E" w:rsidP="00AC408E">
            <w:pPr>
              <w:rPr>
                <w:rFonts w:ascii="GHEA Grapalat" w:hAnsi="GHEA Grapalat" w:cs="Arial"/>
                <w:sz w:val="20"/>
                <w:szCs w:val="20"/>
                <w:lang w:val="hy-AM"/>
              </w:rPr>
            </w:pPr>
          </w:p>
        </w:tc>
      </w:tr>
      <w:tr w:rsidR="00AC408E" w:rsidRPr="00064ADD" w14:paraId="5F4221B9" w14:textId="77777777" w:rsidTr="00832982">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EEC682" w14:textId="01A9760A" w:rsidR="00AC408E" w:rsidRPr="00064ADD" w:rsidRDefault="00AC408E" w:rsidP="00AC408E">
            <w:pPr>
              <w:rPr>
                <w:rFonts w:ascii="GHEA Grapalat" w:hAnsi="GHEA Grapalat" w:cs="Sylfaen"/>
                <w:sz w:val="20"/>
                <w:szCs w:val="20"/>
                <w:lang w:val="ru-RU"/>
              </w:rPr>
            </w:pPr>
            <w:r w:rsidRPr="00064ADD">
              <w:rPr>
                <w:rFonts w:ascii="GHEA Grapalat" w:hAnsi="GHEA Grapalat" w:cs="Sylfaen"/>
                <w:sz w:val="20"/>
                <w:szCs w:val="20"/>
                <w:lang w:val="hy-AM"/>
              </w:rPr>
              <w:t>19. Վճա</w:t>
            </w:r>
            <w:r>
              <w:rPr>
                <w:rFonts w:ascii="GHEA Grapalat" w:hAnsi="GHEA Grapalat" w:cs="Sylfaen"/>
                <w:sz w:val="20"/>
                <w:szCs w:val="20"/>
                <w:lang w:val="hy-AM"/>
              </w:rPr>
              <w:t>րման պայմանները՝ ակցեպտավորված վճարում</w:t>
            </w:r>
          </w:p>
        </w:tc>
      </w:tr>
      <w:tr w:rsidR="00AC408E" w:rsidRPr="00064ADD" w14:paraId="4E3968B3" w14:textId="77777777" w:rsidTr="00832982">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7B0E1" w14:textId="5D22112F" w:rsidR="00AC408E" w:rsidRPr="00064ADD" w:rsidRDefault="00AC408E" w:rsidP="00AC408E">
            <w:pPr>
              <w:rPr>
                <w:rFonts w:ascii="GHEA Grapalat" w:hAnsi="GHEA Grapalat" w:cs="Sylfaen"/>
                <w:sz w:val="20"/>
                <w:szCs w:val="20"/>
                <w:lang w:val="hy-AM"/>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tc>
      </w:tr>
      <w:tr w:rsidR="00AC408E"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AC408E" w:rsidRPr="00064ADD" w:rsidRDefault="00AC408E" w:rsidP="00AC408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AC408E" w:rsidRPr="00064ADD" w:rsidRDefault="00AC408E" w:rsidP="00AC408E">
            <w:pPr>
              <w:rPr>
                <w:rFonts w:ascii="GHEA Grapalat" w:hAnsi="GHEA Grapalat" w:cs="Sylfaen"/>
                <w:sz w:val="20"/>
                <w:szCs w:val="20"/>
              </w:rPr>
            </w:pPr>
          </w:p>
          <w:p w14:paraId="408C602C" w14:textId="77777777" w:rsidR="00AC408E" w:rsidRPr="00064ADD" w:rsidRDefault="00AC408E" w:rsidP="00AC408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AC408E" w:rsidRPr="00064ADD" w:rsidRDefault="00AC408E" w:rsidP="00AC408E">
            <w:pPr>
              <w:rPr>
                <w:rFonts w:ascii="GHEA Grapalat" w:hAnsi="GHEA Grapalat" w:cs="Tahoma"/>
                <w:color w:val="000000"/>
                <w:sz w:val="20"/>
                <w:szCs w:val="20"/>
              </w:rPr>
            </w:pPr>
          </w:p>
          <w:p w14:paraId="2BB3BC6C" w14:textId="77777777" w:rsidR="00AC408E" w:rsidRPr="00064ADD" w:rsidRDefault="00AC408E" w:rsidP="00AC408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AC408E" w:rsidRPr="00064ADD" w:rsidRDefault="00AC408E" w:rsidP="00AC408E">
            <w:pPr>
              <w:rPr>
                <w:rFonts w:ascii="GHEA Grapalat" w:hAnsi="GHEA Grapalat" w:cs="Sylfaen"/>
                <w:sz w:val="20"/>
                <w:szCs w:val="20"/>
              </w:rPr>
            </w:pPr>
          </w:p>
          <w:p w14:paraId="38714C1B" w14:textId="4522113B"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                                                                          Կ.Տ.</w:t>
            </w:r>
          </w:p>
          <w:p w14:paraId="6D817E80" w14:textId="77777777" w:rsidR="00AC408E" w:rsidRPr="00064ADD" w:rsidRDefault="00AC408E" w:rsidP="00AC408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AC408E" w:rsidRPr="00064ADD" w:rsidRDefault="00AC408E" w:rsidP="00AC408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AC408E" w:rsidRPr="00064ADD" w:rsidRDefault="00AC408E" w:rsidP="00AC408E">
            <w:pPr>
              <w:jc w:val="right"/>
              <w:rPr>
                <w:rFonts w:ascii="GHEA Grapalat" w:hAnsi="GHEA Grapalat" w:cs="Sylfaen"/>
                <w:sz w:val="20"/>
                <w:szCs w:val="20"/>
              </w:rPr>
            </w:pPr>
          </w:p>
          <w:p w14:paraId="404B4B54" w14:textId="77777777" w:rsidR="00AC408E" w:rsidRPr="00064ADD" w:rsidRDefault="00AC408E" w:rsidP="00AC408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AC408E" w:rsidRPr="00064ADD" w:rsidRDefault="00AC408E" w:rsidP="00AC408E">
            <w:pPr>
              <w:jc w:val="right"/>
              <w:rPr>
                <w:rFonts w:ascii="GHEA Grapalat" w:hAnsi="GHEA Grapalat" w:cs="Tahoma"/>
                <w:color w:val="000000"/>
                <w:sz w:val="20"/>
                <w:szCs w:val="20"/>
              </w:rPr>
            </w:pPr>
          </w:p>
          <w:p w14:paraId="08A60AF9" w14:textId="77777777" w:rsidR="00AC408E" w:rsidRPr="00064ADD" w:rsidRDefault="00AC408E" w:rsidP="00AC408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AC408E" w:rsidRPr="00064ADD" w:rsidRDefault="00AC408E" w:rsidP="00AC408E">
            <w:pPr>
              <w:jc w:val="right"/>
              <w:rPr>
                <w:rFonts w:ascii="GHEA Grapalat" w:hAnsi="GHEA Grapalat" w:cs="Sylfaen"/>
                <w:sz w:val="20"/>
                <w:szCs w:val="20"/>
              </w:rPr>
            </w:pPr>
          </w:p>
          <w:p w14:paraId="3F59AA50" w14:textId="77777777" w:rsidR="00AC408E" w:rsidRPr="00064ADD" w:rsidRDefault="00AC408E" w:rsidP="00AC408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AC408E" w:rsidRPr="00064ADD" w:rsidRDefault="00AC408E" w:rsidP="00AC408E">
            <w:pPr>
              <w:jc w:val="right"/>
              <w:rPr>
                <w:rFonts w:ascii="GHEA Grapalat" w:hAnsi="GHEA Grapalat" w:cs="Sylfaen"/>
                <w:sz w:val="20"/>
                <w:szCs w:val="20"/>
              </w:rPr>
            </w:pPr>
          </w:p>
        </w:tc>
      </w:tr>
      <w:tr w:rsidR="00AC408E"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AC408E" w:rsidRPr="00064ADD" w:rsidRDefault="00AC408E" w:rsidP="00AC408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AC408E" w:rsidRPr="00064ADD" w:rsidRDefault="00AC408E" w:rsidP="00AC408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AC408E" w:rsidRPr="00064ADD" w:rsidRDefault="00AC408E" w:rsidP="00AC408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139BAB07" w14:textId="46FBD6B4"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AC408E" w:rsidRPr="00064ADD" w:rsidRDefault="00AC408E" w:rsidP="00AC408E">
            <w:pPr>
              <w:rPr>
                <w:rFonts w:ascii="GHEA Grapalat" w:hAnsi="GHEA Grapalat" w:cs="Tahoma"/>
                <w:color w:val="000000"/>
                <w:sz w:val="20"/>
                <w:szCs w:val="20"/>
              </w:rPr>
            </w:pPr>
          </w:p>
          <w:p w14:paraId="63E75340" w14:textId="77777777" w:rsidR="00AC408E" w:rsidRPr="00064ADD" w:rsidRDefault="00AC408E" w:rsidP="00AC408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AC408E" w:rsidRPr="00064ADD" w:rsidRDefault="00AC408E" w:rsidP="00AC408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14199A9D" w14:textId="77777777" w:rsidR="00AC408E" w:rsidRPr="00064ADD" w:rsidRDefault="00AC408E" w:rsidP="00AC408E">
            <w:pPr>
              <w:jc w:val="right"/>
              <w:rPr>
                <w:rFonts w:ascii="GHEA Grapalat" w:hAnsi="GHEA Grapalat" w:cs="Tahoma"/>
                <w:color w:val="000000"/>
                <w:sz w:val="20"/>
                <w:szCs w:val="20"/>
              </w:rPr>
            </w:pPr>
          </w:p>
          <w:p w14:paraId="354D4397" w14:textId="77777777" w:rsidR="00AC408E" w:rsidRPr="00064ADD" w:rsidRDefault="00AC408E" w:rsidP="00AC408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AC408E" w:rsidRPr="00064ADD" w:rsidRDefault="00AC408E" w:rsidP="00AC408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AC408E" w:rsidRPr="00064ADD" w:rsidRDefault="00AC408E" w:rsidP="00AC408E">
            <w:pPr>
              <w:jc w:val="right"/>
              <w:rPr>
                <w:rFonts w:ascii="GHEA Grapalat" w:hAnsi="GHEA Grapalat" w:cs="Arial"/>
                <w:sz w:val="20"/>
                <w:szCs w:val="20"/>
                <w:lang w:val="hy-AM"/>
              </w:rPr>
            </w:pPr>
          </w:p>
        </w:tc>
      </w:tr>
      <w:tr w:rsidR="00AC408E" w:rsidRPr="00064ADD" w14:paraId="4F232519" w14:textId="77777777" w:rsidTr="003A0FB1">
        <w:trPr>
          <w:trHeight w:val="80"/>
        </w:trPr>
        <w:tc>
          <w:tcPr>
            <w:tcW w:w="5616" w:type="dxa"/>
            <w:tcBorders>
              <w:top w:val="nil"/>
              <w:left w:val="single" w:sz="4" w:space="0" w:color="auto"/>
              <w:bottom w:val="single" w:sz="4" w:space="0" w:color="auto"/>
              <w:right w:val="single" w:sz="4" w:space="0" w:color="auto"/>
            </w:tcBorders>
            <w:noWrap/>
            <w:vAlign w:val="bottom"/>
          </w:tcPr>
          <w:p w14:paraId="44A4582B" w14:textId="77777777"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AC408E" w:rsidRPr="00064ADD" w:rsidRDefault="00AC408E" w:rsidP="00AC408E">
            <w:pPr>
              <w:rPr>
                <w:rFonts w:ascii="GHEA Grapalat" w:hAnsi="GHEA Grapalat" w:cs="Sylfaen"/>
                <w:sz w:val="20"/>
                <w:szCs w:val="20"/>
              </w:rPr>
            </w:pPr>
          </w:p>
          <w:p w14:paraId="30D950D1" w14:textId="77777777" w:rsidR="00AC408E" w:rsidRPr="00064ADD" w:rsidRDefault="00AC408E" w:rsidP="00AC408E">
            <w:pPr>
              <w:rPr>
                <w:rFonts w:ascii="GHEA Grapalat" w:hAnsi="GHEA Grapalat" w:cs="Sylfaen"/>
                <w:sz w:val="20"/>
                <w:szCs w:val="20"/>
              </w:rPr>
            </w:pPr>
          </w:p>
          <w:p w14:paraId="7A2F6F00" w14:textId="3721F8E1" w:rsidR="00AC408E" w:rsidRPr="00064ADD" w:rsidRDefault="00AC408E" w:rsidP="00AC408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08C248DE" w14:textId="77777777" w:rsidR="00AC408E" w:rsidRPr="00064ADD" w:rsidRDefault="00AC408E" w:rsidP="00AC408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AC408E" w:rsidRPr="00064ADD" w:rsidRDefault="00AC408E" w:rsidP="00AC408E">
            <w:pPr>
              <w:rPr>
                <w:rFonts w:ascii="GHEA Grapalat" w:hAnsi="GHEA Grapalat" w:cs="Sylfaen"/>
                <w:sz w:val="20"/>
                <w:szCs w:val="20"/>
              </w:rPr>
            </w:pPr>
          </w:p>
          <w:p w14:paraId="7DF8A985" w14:textId="77777777"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 xml:space="preserve">                     </w:t>
            </w:r>
          </w:p>
          <w:p w14:paraId="03A7D5A9" w14:textId="48ADF794" w:rsidR="00AC408E" w:rsidRPr="00064ADD" w:rsidRDefault="00AC408E" w:rsidP="00AC408E">
            <w:pPr>
              <w:rPr>
                <w:rFonts w:ascii="GHEA Grapalat" w:hAnsi="GHEA Grapalat" w:cs="Sylfaen"/>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8BC695E" w14:textId="77777777" w:rsidR="00AC408E" w:rsidRPr="00064ADD" w:rsidRDefault="00AC408E" w:rsidP="00AC408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817932" w14:paraId="3B3C9DF4" w14:textId="77777777" w:rsidTr="003A0FB1">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817932" w:rsidRDefault="00334B2F" w:rsidP="00CB0ADE">
            <w:pPr>
              <w:jc w:val="both"/>
              <w:rPr>
                <w:rFonts w:ascii="GHEA Grapalat" w:hAnsi="GHEA Grapalat"/>
                <w:sz w:val="16"/>
                <w:szCs w:val="20"/>
              </w:rPr>
            </w:pPr>
            <w:r w:rsidRPr="00817932">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Նշված դաշտի/</w:t>
            </w:r>
          </w:p>
          <w:p w14:paraId="4DB87A72"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817932" w:rsidRDefault="00334B2F" w:rsidP="00CB0ADE">
            <w:pPr>
              <w:jc w:val="center"/>
              <w:rPr>
                <w:rFonts w:ascii="GHEA Grapalat" w:hAnsi="GHEA Grapalat"/>
                <w:b/>
                <w:sz w:val="16"/>
                <w:szCs w:val="20"/>
                <w:lang w:val="hy-AM"/>
              </w:rPr>
            </w:pPr>
            <w:r w:rsidRPr="00817932">
              <w:rPr>
                <w:rFonts w:ascii="GHEA Grapalat" w:hAnsi="GHEA Grapalat"/>
                <w:b/>
                <w:sz w:val="16"/>
                <w:szCs w:val="20"/>
              </w:rPr>
              <w:t>Վավերապայմանի լրացման պահանջը</w:t>
            </w:r>
            <w:r w:rsidRPr="00817932">
              <w:rPr>
                <w:rFonts w:ascii="GHEA Grapalat" w:hAnsi="GHEA Grapalat"/>
                <w:b/>
                <w:sz w:val="16"/>
                <w:szCs w:val="20"/>
                <w:lang w:val="hy-AM"/>
              </w:rPr>
              <w:t xml:space="preserve"> </w:t>
            </w:r>
          </w:p>
          <w:p w14:paraId="227D01C1"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w:t>
            </w:r>
            <w:r w:rsidRPr="00817932">
              <w:rPr>
                <w:rFonts w:ascii="GHEA Grapalat" w:hAnsi="GHEA Grapalat"/>
                <w:b/>
                <w:sz w:val="16"/>
                <w:szCs w:val="20"/>
                <w:lang w:val="hy-AM"/>
              </w:rPr>
              <w:t>գնումների գործընթացի հետ կապված</w:t>
            </w:r>
            <w:r w:rsidRPr="00817932">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817932" w:rsidRDefault="00334B2F" w:rsidP="00CB0ADE">
            <w:pPr>
              <w:ind w:left="-588" w:firstLine="588"/>
              <w:jc w:val="center"/>
              <w:rPr>
                <w:rFonts w:ascii="GHEA Grapalat" w:hAnsi="GHEA Grapalat"/>
                <w:b/>
                <w:sz w:val="16"/>
                <w:szCs w:val="20"/>
              </w:rPr>
            </w:pPr>
            <w:r w:rsidRPr="00817932">
              <w:rPr>
                <w:rFonts w:ascii="GHEA Grapalat" w:hAnsi="GHEA Grapalat"/>
                <w:b/>
                <w:sz w:val="16"/>
                <w:szCs w:val="20"/>
              </w:rPr>
              <w:t>Վավերապայմանը</w:t>
            </w:r>
          </w:p>
          <w:p w14:paraId="48764836" w14:textId="77777777" w:rsidR="00334B2F" w:rsidRPr="00817932" w:rsidRDefault="00334B2F" w:rsidP="00CB0ADE">
            <w:pPr>
              <w:ind w:left="-588" w:firstLine="588"/>
              <w:jc w:val="center"/>
              <w:rPr>
                <w:rFonts w:ascii="GHEA Grapalat" w:hAnsi="GHEA Grapalat"/>
                <w:b/>
                <w:sz w:val="16"/>
                <w:szCs w:val="20"/>
              </w:rPr>
            </w:pPr>
            <w:r w:rsidRPr="00817932">
              <w:rPr>
                <w:rFonts w:ascii="GHEA Grapalat" w:hAnsi="GHEA Grapalat"/>
                <w:b/>
                <w:sz w:val="16"/>
                <w:szCs w:val="20"/>
              </w:rPr>
              <w:t xml:space="preserve">լրացնող կողմը` </w:t>
            </w:r>
          </w:p>
          <w:p w14:paraId="7CBD1482" w14:textId="77777777" w:rsidR="00334B2F" w:rsidRPr="00817932" w:rsidRDefault="00334B2F" w:rsidP="00CB0ADE">
            <w:pPr>
              <w:ind w:left="-588" w:firstLine="588"/>
              <w:jc w:val="center"/>
              <w:rPr>
                <w:rFonts w:ascii="GHEA Grapalat" w:hAnsi="GHEA Grapalat"/>
                <w:b/>
                <w:sz w:val="16"/>
                <w:szCs w:val="20"/>
              </w:rPr>
            </w:pPr>
            <w:r w:rsidRPr="00817932">
              <w:rPr>
                <w:rFonts w:ascii="GHEA Grapalat" w:hAnsi="GHEA Grapalat"/>
                <w:b/>
                <w:sz w:val="16"/>
                <w:szCs w:val="20"/>
              </w:rPr>
              <w:t>շահառուն կամ վճարողը</w:t>
            </w:r>
          </w:p>
          <w:p w14:paraId="7CC8B7B5" w14:textId="77777777" w:rsidR="00334B2F" w:rsidRPr="00817932" w:rsidRDefault="00334B2F" w:rsidP="00CB0ADE">
            <w:pPr>
              <w:ind w:left="-588" w:firstLine="588"/>
              <w:jc w:val="center"/>
              <w:rPr>
                <w:rFonts w:ascii="GHEA Grapalat" w:hAnsi="GHEA Grapalat"/>
                <w:b/>
                <w:sz w:val="16"/>
                <w:szCs w:val="20"/>
              </w:rPr>
            </w:pPr>
            <w:r w:rsidRPr="00817932">
              <w:rPr>
                <w:rFonts w:ascii="GHEA Grapalat" w:hAnsi="GHEA Grapalat"/>
                <w:b/>
                <w:sz w:val="16"/>
                <w:szCs w:val="20"/>
              </w:rPr>
              <w:t>(</w:t>
            </w:r>
            <w:r w:rsidRPr="00817932">
              <w:rPr>
                <w:rFonts w:ascii="GHEA Grapalat" w:hAnsi="GHEA Grapalat"/>
                <w:b/>
                <w:sz w:val="16"/>
                <w:szCs w:val="20"/>
                <w:lang w:val="hy-AM"/>
              </w:rPr>
              <w:t>գնումների գործընթացի հետ կապված</w:t>
            </w:r>
            <w:r w:rsidRPr="00817932">
              <w:rPr>
                <w:rFonts w:ascii="GHEA Grapalat" w:hAnsi="GHEA Grapalat"/>
                <w:b/>
                <w:sz w:val="16"/>
                <w:szCs w:val="20"/>
              </w:rPr>
              <w:t>)</w:t>
            </w:r>
          </w:p>
        </w:tc>
      </w:tr>
      <w:tr w:rsidR="00334B2F" w:rsidRPr="00817932" w14:paraId="73928341" w14:textId="77777777" w:rsidTr="003A0FB1">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817932" w:rsidRDefault="00334B2F" w:rsidP="00CB0ADE">
            <w:pPr>
              <w:jc w:val="center"/>
              <w:rPr>
                <w:rFonts w:ascii="GHEA Grapalat" w:hAnsi="GHEA Grapalat"/>
                <w:b/>
                <w:sz w:val="16"/>
                <w:szCs w:val="20"/>
              </w:rPr>
            </w:pPr>
            <w:r w:rsidRPr="00817932">
              <w:rPr>
                <w:rFonts w:ascii="GHEA Grapalat" w:hAnsi="GHEA Grapalat"/>
                <w:b/>
                <w:sz w:val="16"/>
                <w:szCs w:val="20"/>
              </w:rPr>
              <w:t>5</w:t>
            </w:r>
          </w:p>
        </w:tc>
      </w:tr>
      <w:tr w:rsidR="00334B2F" w:rsidRPr="00817932" w14:paraId="175CB162" w14:textId="77777777" w:rsidTr="003A0FB1">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817932" w:rsidRDefault="00E623D5"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Փաստաթղթի վրա նախապես լրացված է &lt;Վճարման պահանջագիր&gt;</w:t>
            </w:r>
          </w:p>
        </w:tc>
      </w:tr>
      <w:tr w:rsidR="00334B2F" w:rsidRPr="00817932" w14:paraId="48045298" w14:textId="77777777" w:rsidTr="003A0FB1">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817932" w:rsidRDefault="00334B2F" w:rsidP="00334B2F">
            <w:pPr>
              <w:pStyle w:val="aff3"/>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817932" w:rsidRDefault="00334B2F" w:rsidP="00CB0ADE">
            <w:pPr>
              <w:jc w:val="both"/>
              <w:rPr>
                <w:rFonts w:ascii="GHEA Grapalat" w:hAnsi="GHEA Grapalat"/>
                <w:sz w:val="16"/>
                <w:szCs w:val="20"/>
              </w:rPr>
            </w:pPr>
            <w:r w:rsidRPr="00817932">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817932" w:rsidRDefault="00E623D5"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շահառուի կողմից` վճարողի բանկին վճարման պահանջագիրը ներկայացնելիս</w:t>
            </w:r>
          </w:p>
        </w:tc>
      </w:tr>
      <w:tr w:rsidR="00334B2F" w:rsidRPr="00817932" w14:paraId="3B59CBD0" w14:textId="77777777" w:rsidTr="003A0FB1">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817932" w:rsidRDefault="00334B2F" w:rsidP="00334B2F">
            <w:pPr>
              <w:pStyle w:val="aff3"/>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817932" w:rsidRDefault="00334B2F" w:rsidP="00CB0ADE">
            <w:pPr>
              <w:jc w:val="both"/>
              <w:rPr>
                <w:rFonts w:ascii="GHEA Grapalat" w:hAnsi="GHEA Grapalat"/>
                <w:sz w:val="16"/>
                <w:szCs w:val="20"/>
              </w:rPr>
            </w:pPr>
            <w:r w:rsidRPr="00817932">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3FFC8D59" w14:textId="77777777" w:rsidR="00334B2F" w:rsidRPr="00817932"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817932" w:rsidRDefault="00334B2F" w:rsidP="00CB0ADE">
            <w:pPr>
              <w:ind w:left="132" w:hanging="132"/>
              <w:jc w:val="center"/>
              <w:rPr>
                <w:rFonts w:ascii="GHEA Grapalat" w:hAnsi="GHEA Grapalat"/>
                <w:sz w:val="16"/>
                <w:szCs w:val="20"/>
                <w:lang w:val="hy-AM"/>
              </w:rPr>
            </w:pPr>
            <w:r w:rsidRPr="00817932">
              <w:rPr>
                <w:rFonts w:ascii="GHEA Grapalat" w:hAnsi="GHEA Grapalat"/>
                <w:sz w:val="16"/>
                <w:szCs w:val="20"/>
              </w:rPr>
              <w:t>լրացվում է շահառուի կողմից` վճարողի բանկին վճարման պահանջագրի ներկայացման օրը</w:t>
            </w:r>
            <w:r w:rsidRPr="00817932">
              <w:rPr>
                <w:rFonts w:ascii="GHEA Grapalat" w:hAnsi="GHEA Grapalat"/>
                <w:sz w:val="16"/>
                <w:szCs w:val="20"/>
                <w:lang w:val="hy-AM"/>
              </w:rPr>
              <w:t xml:space="preserve">: </w:t>
            </w:r>
          </w:p>
        </w:tc>
      </w:tr>
      <w:tr w:rsidR="00334B2F" w:rsidRPr="00817932" w14:paraId="4BBA7763" w14:textId="77777777" w:rsidTr="003A0FB1">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817932" w:rsidRDefault="00334B2F" w:rsidP="00334B2F">
            <w:pPr>
              <w:pStyle w:val="aff3"/>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817932" w:rsidRDefault="00334B2F" w:rsidP="00CB0ADE">
            <w:pPr>
              <w:jc w:val="both"/>
              <w:rPr>
                <w:rFonts w:ascii="GHEA Grapalat" w:hAnsi="GHEA Grapalat"/>
                <w:sz w:val="16"/>
                <w:szCs w:val="20"/>
              </w:rPr>
            </w:pPr>
            <w:r w:rsidRPr="00817932">
              <w:rPr>
                <w:rFonts w:ascii="GHEA Grapalat" w:hAnsi="GHEA Grapalat" w:cs="Sylfaen"/>
                <w:sz w:val="16"/>
                <w:szCs w:val="20"/>
                <w:lang w:val="hy-AM"/>
              </w:rPr>
              <w:t>Վճարողի անվանումը</w:t>
            </w:r>
            <w:r w:rsidRPr="00817932">
              <w:rPr>
                <w:rFonts w:ascii="GHEA Grapalat" w:hAnsi="GHEA Grapalat" w:cs="Sylfaen"/>
                <w:sz w:val="16"/>
                <w:szCs w:val="20"/>
              </w:rPr>
              <w:t>,</w:t>
            </w:r>
            <w:r w:rsidRPr="00817932">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4EF164B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17932">
              <w:rPr>
                <w:rFonts w:ascii="GHEA Grapalat" w:hAnsi="GHEA Grapalat"/>
                <w:sz w:val="16"/>
                <w:szCs w:val="20"/>
                <w:lang w:val="hy-AM"/>
              </w:rPr>
              <w:t xml:space="preserve"> </w:t>
            </w:r>
            <w:r w:rsidRPr="00817932">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817932" w:rsidRDefault="00334B2F" w:rsidP="00CB0ADE">
            <w:pPr>
              <w:ind w:left="252" w:hanging="252"/>
              <w:jc w:val="center"/>
              <w:rPr>
                <w:rFonts w:ascii="GHEA Grapalat" w:hAnsi="GHEA Grapalat"/>
                <w:sz w:val="16"/>
                <w:szCs w:val="20"/>
              </w:rPr>
            </w:pPr>
            <w:r w:rsidRPr="00817932">
              <w:rPr>
                <w:rFonts w:ascii="GHEA Grapalat" w:hAnsi="GHEA Grapalat"/>
                <w:sz w:val="16"/>
                <w:szCs w:val="20"/>
              </w:rPr>
              <w:t>լրացվում է վճարողի կողմից</w:t>
            </w:r>
          </w:p>
        </w:tc>
      </w:tr>
      <w:tr w:rsidR="00334B2F" w:rsidRPr="00817932" w14:paraId="1608DAEE" w14:textId="77777777" w:rsidTr="003A0FB1">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վճարողի կողմից</w:t>
            </w:r>
          </w:p>
        </w:tc>
      </w:tr>
      <w:tr w:rsidR="00334B2F" w:rsidRPr="00817932" w14:paraId="609EACF8" w14:textId="77777777" w:rsidTr="003A0FB1">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50C6E7F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վճարողի կողմից</w:t>
            </w:r>
          </w:p>
        </w:tc>
      </w:tr>
      <w:tr w:rsidR="00334B2F" w:rsidRPr="00817932" w14:paraId="0C89E138" w14:textId="77777777" w:rsidTr="003A0FB1">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ոչ պարտադիր</w:t>
            </w:r>
          </w:p>
          <w:p w14:paraId="57BC1BA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վճարողի կողմից</w:t>
            </w:r>
          </w:p>
        </w:tc>
      </w:tr>
      <w:tr w:rsidR="00334B2F" w:rsidRPr="00817932" w14:paraId="769F3F31" w14:textId="77777777" w:rsidTr="003A0FB1">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ոչ պարտադիր</w:t>
            </w:r>
          </w:p>
          <w:p w14:paraId="7FB1C97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վճարողի կողմից</w:t>
            </w:r>
          </w:p>
        </w:tc>
      </w:tr>
      <w:tr w:rsidR="00334B2F" w:rsidRPr="00817932" w14:paraId="1F782E58" w14:textId="77777777" w:rsidTr="003A0FB1">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շահառու</w:t>
            </w:r>
            <w:r w:rsidRPr="00817932">
              <w:rPr>
                <w:rFonts w:ascii="GHEA Grapalat" w:hAnsi="GHEA Grapalat" w:cs="Sylfaen"/>
                <w:sz w:val="16"/>
                <w:szCs w:val="20"/>
                <w:lang w:val="hy-AM"/>
              </w:rPr>
              <w:t>ի  անվանումը</w:t>
            </w:r>
            <w:r w:rsidRPr="00817932">
              <w:rPr>
                <w:rFonts w:ascii="GHEA Grapalat" w:hAnsi="GHEA Grapalat" w:cs="Sylfaen"/>
                <w:sz w:val="16"/>
                <w:szCs w:val="20"/>
              </w:rPr>
              <w:t>,</w:t>
            </w:r>
            <w:r w:rsidRPr="00817932">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1B8DB986"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նախապես լրացվում է շահառուի կողմից` հրավերով</w:t>
            </w:r>
          </w:p>
        </w:tc>
      </w:tr>
      <w:tr w:rsidR="00334B2F" w:rsidRPr="00817932" w14:paraId="5FFC0178" w14:textId="77777777" w:rsidTr="003A0FB1">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շահառուի Հ</w:t>
            </w:r>
            <w:r w:rsidRPr="00817932">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ոչ պարտադիր</w:t>
            </w:r>
          </w:p>
          <w:p w14:paraId="32F54E21" w14:textId="77777777" w:rsidR="00334B2F" w:rsidRPr="00817932" w:rsidRDefault="00334B2F" w:rsidP="00CB0ADE">
            <w:pPr>
              <w:jc w:val="center"/>
              <w:rPr>
                <w:rFonts w:ascii="GHEA Grapalat" w:hAnsi="GHEA Grapalat"/>
                <w:sz w:val="16"/>
                <w:szCs w:val="20"/>
              </w:rPr>
            </w:pPr>
            <w:r w:rsidRPr="00817932">
              <w:rPr>
                <w:rFonts w:ascii="GHEA Grapalat" w:hAnsi="GHEA Grapalat" w:cs="Sylfaen"/>
                <w:sz w:val="16"/>
                <w:szCs w:val="20"/>
              </w:rPr>
              <w:t xml:space="preserve"> (</w:t>
            </w:r>
            <w:r w:rsidRPr="00817932">
              <w:rPr>
                <w:rFonts w:ascii="GHEA Grapalat" w:hAnsi="GHEA Grapalat" w:cs="Sylfaen"/>
                <w:sz w:val="16"/>
                <w:szCs w:val="20"/>
                <w:lang w:val="hy-AM"/>
              </w:rPr>
              <w:t>գնումների հետ կապված գործընթացում չի լրացվում</w:t>
            </w:r>
            <w:r w:rsidRPr="00817932">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817932" w:rsidRDefault="00334B2F" w:rsidP="00CB0ADE">
            <w:pPr>
              <w:jc w:val="center"/>
              <w:rPr>
                <w:rFonts w:ascii="GHEA Grapalat" w:hAnsi="GHEA Grapalat"/>
                <w:sz w:val="16"/>
                <w:szCs w:val="20"/>
              </w:rPr>
            </w:pPr>
            <w:r w:rsidRPr="00817932">
              <w:rPr>
                <w:rFonts w:ascii="GHEA Grapalat" w:hAnsi="GHEA Grapalat" w:cs="Sylfaen"/>
                <w:sz w:val="16"/>
                <w:szCs w:val="20"/>
                <w:lang w:val="ru-RU"/>
              </w:rPr>
              <w:t>(</w:t>
            </w:r>
            <w:r w:rsidRPr="00817932">
              <w:rPr>
                <w:rFonts w:ascii="GHEA Grapalat" w:hAnsi="GHEA Grapalat" w:cs="Sylfaen"/>
                <w:sz w:val="16"/>
                <w:szCs w:val="20"/>
                <w:lang w:val="hy-AM"/>
              </w:rPr>
              <w:t>չի լրացվում</w:t>
            </w:r>
            <w:r w:rsidRPr="00817932">
              <w:rPr>
                <w:rFonts w:ascii="GHEA Grapalat" w:hAnsi="GHEA Grapalat" w:cs="Sylfaen"/>
                <w:sz w:val="16"/>
                <w:szCs w:val="20"/>
                <w:lang w:val="ru-RU"/>
              </w:rPr>
              <w:t>)</w:t>
            </w:r>
          </w:p>
        </w:tc>
      </w:tr>
      <w:tr w:rsidR="00334B2F" w:rsidRPr="00817932" w14:paraId="328C2652" w14:textId="77777777" w:rsidTr="003A0FB1">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ոչ պարտադիր</w:t>
            </w:r>
          </w:p>
          <w:p w14:paraId="49CFDF4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նախապես լրացվում է շահառուի կողմից` հրավերով</w:t>
            </w:r>
          </w:p>
        </w:tc>
      </w:tr>
      <w:tr w:rsidR="00334B2F" w:rsidRPr="00817932" w14:paraId="7D8C1CD9" w14:textId="77777777" w:rsidTr="003A0FB1">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շահառուին սպասարկող ֆինանսական </w:t>
            </w:r>
            <w:r w:rsidRPr="00817932">
              <w:rPr>
                <w:rFonts w:ascii="GHEA Grapalat" w:hAnsi="GHEA Grapalat"/>
                <w:sz w:val="16"/>
                <w:szCs w:val="20"/>
              </w:rPr>
              <w:lastRenderedPageBreak/>
              <w:t xml:space="preserve">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lastRenderedPageBreak/>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817932" w:rsidRDefault="00E623D5"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նախապես լրացվում է շահառուի կողմից` հրավերով</w:t>
            </w:r>
          </w:p>
        </w:tc>
      </w:tr>
      <w:tr w:rsidR="00334B2F" w:rsidRPr="00817932" w14:paraId="374E0474" w14:textId="77777777" w:rsidTr="003A0FB1">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50587B1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շահառուի այն բանկային (</w:t>
            </w:r>
            <w:r w:rsidRPr="00817932">
              <w:rPr>
                <w:rFonts w:ascii="GHEA Grapalat" w:hAnsi="GHEA Grapalat"/>
                <w:sz w:val="16"/>
                <w:szCs w:val="20"/>
                <w:lang w:val="hy-AM"/>
              </w:rPr>
              <w:t>գանձապետական</w:t>
            </w:r>
            <w:r w:rsidRPr="00817932">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նախապես լրացվում է շահառուի կողմից` հրավերով</w:t>
            </w:r>
          </w:p>
        </w:tc>
      </w:tr>
      <w:tr w:rsidR="00334B2F" w:rsidRPr="00817932" w14:paraId="3940E797" w14:textId="77777777" w:rsidTr="003A0FB1">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6A98AA5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լրացվում է վճարողի կողմից</w:t>
            </w:r>
            <w:r w:rsidRPr="00817932">
              <w:rPr>
                <w:rFonts w:ascii="GHEA Grapalat" w:hAnsi="GHEA Grapalat"/>
                <w:sz w:val="16"/>
                <w:szCs w:val="20"/>
                <w:lang w:val="hy-AM"/>
              </w:rPr>
              <w:t xml:space="preserve"> </w:t>
            </w:r>
          </w:p>
        </w:tc>
      </w:tr>
      <w:tr w:rsidR="00334B2F" w:rsidRPr="00AC03D5" w14:paraId="295EB930" w14:textId="77777777" w:rsidTr="003A0FB1">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cs="Sylfaen"/>
                <w:sz w:val="16"/>
                <w:szCs w:val="20"/>
                <w:lang w:val="hy-AM"/>
              </w:rPr>
              <w:t>Ակցեպտավորված գումարը՝  (թվերով</w:t>
            </w:r>
            <w:r w:rsidRPr="00817932">
              <w:rPr>
                <w:rFonts w:ascii="GHEA Grapalat" w:hAnsi="GHEA Grapalat" w:cs="Arial"/>
                <w:sz w:val="16"/>
                <w:szCs w:val="20"/>
                <w:lang w:val="hy-AM"/>
              </w:rPr>
              <w:t xml:space="preserve"> </w:t>
            </w:r>
            <w:r w:rsidRPr="00817932">
              <w:rPr>
                <w:rFonts w:ascii="GHEA Grapalat" w:hAnsi="GHEA Grapalat" w:cs="Sylfaen"/>
                <w:sz w:val="16"/>
                <w:szCs w:val="20"/>
                <w:lang w:val="hy-AM"/>
              </w:rPr>
              <w:t>և</w:t>
            </w:r>
            <w:r w:rsidRPr="00817932">
              <w:rPr>
                <w:rFonts w:ascii="GHEA Grapalat" w:hAnsi="GHEA Grapalat" w:cs="Arial"/>
                <w:sz w:val="16"/>
                <w:szCs w:val="20"/>
                <w:lang w:val="hy-AM"/>
              </w:rPr>
              <w:t xml:space="preserve"> </w:t>
            </w:r>
            <w:r w:rsidRPr="00817932">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817932" w:rsidRDefault="00493DAD" w:rsidP="00CB0ADE">
            <w:pPr>
              <w:jc w:val="center"/>
              <w:rPr>
                <w:rFonts w:ascii="GHEA Grapalat" w:hAnsi="GHEA Grapalat"/>
                <w:sz w:val="16"/>
                <w:szCs w:val="20"/>
                <w:lang w:val="hy-AM"/>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ոչ պարտադիր</w:t>
            </w:r>
          </w:p>
          <w:p w14:paraId="70ACCDAA"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cs="Sylfaen"/>
                <w:sz w:val="16"/>
                <w:szCs w:val="20"/>
                <w:lang w:val="hy-AM"/>
              </w:rPr>
              <w:t>(չի լրացվում եւ չի կիրառվում)</w:t>
            </w:r>
          </w:p>
        </w:tc>
      </w:tr>
      <w:tr w:rsidR="00334B2F" w:rsidRPr="00817932" w14:paraId="074540D0" w14:textId="77777777" w:rsidTr="003A0FB1">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817932" w:rsidRDefault="00E623D5"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վճարողի կողմից</w:t>
            </w:r>
          </w:p>
        </w:tc>
      </w:tr>
      <w:tr w:rsidR="00334B2F" w:rsidRPr="00AC03D5" w14:paraId="5CCDE2D6" w14:textId="77777777" w:rsidTr="003A0FB1">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 xml:space="preserve">Պարտադիր </w:t>
            </w:r>
            <w:r w:rsidRPr="00817932">
              <w:rPr>
                <w:rFonts w:ascii="GHEA Grapalat" w:hAnsi="GHEA Grapalat"/>
                <w:sz w:val="16"/>
                <w:szCs w:val="20"/>
                <w:lang w:val="hy-AM"/>
              </w:rPr>
              <w:t xml:space="preserve">լրացվում է </w:t>
            </w:r>
            <w:r w:rsidRPr="00817932">
              <w:rPr>
                <w:rFonts w:ascii="GHEA Grapalat" w:hAnsi="GHEA Grapalat"/>
                <w:sz w:val="16"/>
                <w:szCs w:val="20"/>
              </w:rPr>
              <w:t>«</w:t>
            </w:r>
            <w:r w:rsidRPr="00817932">
              <w:rPr>
                <w:rFonts w:ascii="GHEA Grapalat" w:hAnsi="GHEA Grapalat"/>
                <w:sz w:val="16"/>
                <w:szCs w:val="20"/>
                <w:lang w:val="hy-AM"/>
              </w:rPr>
              <w:t>պայմանագրի կատարման ապահովման համար</w:t>
            </w:r>
            <w:r w:rsidRPr="00817932">
              <w:rPr>
                <w:rFonts w:ascii="GHEA Grapalat" w:hAnsi="GHEA Grapalat"/>
                <w:sz w:val="16"/>
                <w:szCs w:val="20"/>
              </w:rPr>
              <w:t>»</w:t>
            </w:r>
            <w:r w:rsidRPr="00817932">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նախապես լրացվում է շահառուի կողմից` հրավերով</w:t>
            </w:r>
          </w:p>
        </w:tc>
      </w:tr>
      <w:tr w:rsidR="00334B2F" w:rsidRPr="00817932" w14:paraId="6F186A91" w14:textId="77777777" w:rsidTr="003A0FB1">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817932" w:rsidRDefault="00334B2F" w:rsidP="00CB0ADE">
            <w:pPr>
              <w:jc w:val="center"/>
              <w:rPr>
                <w:rFonts w:ascii="GHEA Grapalat" w:hAnsi="GHEA Grapalat"/>
                <w:sz w:val="16"/>
                <w:szCs w:val="20"/>
              </w:rPr>
            </w:pPr>
            <w:r w:rsidRPr="00817932">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27F9226C"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817932">
              <w:rPr>
                <w:rFonts w:ascii="GHEA Grapalat" w:hAnsi="GHEA Grapalat"/>
                <w:sz w:val="16"/>
                <w:szCs w:val="20"/>
                <w:lang w:val="hy-AM"/>
              </w:rPr>
              <w:t>,</w:t>
            </w:r>
            <w:r w:rsidRPr="00817932">
              <w:rPr>
                <w:rFonts w:ascii="GHEA Grapalat" w:hAnsi="GHEA Grapalat" w:cs="Arial"/>
                <w:sz w:val="16"/>
                <w:szCs w:val="20"/>
                <w:lang w:val="hy-AM"/>
              </w:rPr>
              <w:t xml:space="preserve"> </w:t>
            </w:r>
            <w:r w:rsidRPr="00817932">
              <w:rPr>
                <w:rFonts w:ascii="GHEA Grapalat" w:hAnsi="GHEA Grapalat"/>
                <w:sz w:val="16"/>
                <w:szCs w:val="20"/>
              </w:rPr>
              <w:t xml:space="preserve"> գնման ընթացակարգի ծածկագիրը</w:t>
            </w:r>
            <w:r w:rsidRPr="00817932">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 xml:space="preserve">լրացվում է </w:t>
            </w:r>
            <w:r w:rsidRPr="00817932">
              <w:rPr>
                <w:rFonts w:ascii="GHEA Grapalat" w:hAnsi="GHEA Grapalat"/>
                <w:sz w:val="16"/>
                <w:szCs w:val="20"/>
                <w:lang w:val="hy-AM"/>
              </w:rPr>
              <w:t>շահառու</w:t>
            </w:r>
            <w:r w:rsidRPr="00817932">
              <w:rPr>
                <w:rFonts w:ascii="GHEA Grapalat" w:hAnsi="GHEA Grapalat"/>
                <w:sz w:val="16"/>
                <w:szCs w:val="20"/>
              </w:rPr>
              <w:t>ի կողմից</w:t>
            </w:r>
          </w:p>
        </w:tc>
      </w:tr>
      <w:tr w:rsidR="00334B2F" w:rsidRPr="00AC03D5" w14:paraId="4C4A78FC" w14:textId="77777777" w:rsidTr="003A0FB1">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817932" w:rsidDel="0010680B" w:rsidRDefault="00334B2F" w:rsidP="00CB0ADE">
            <w:pPr>
              <w:jc w:val="center"/>
              <w:rPr>
                <w:rFonts w:ascii="GHEA Grapalat" w:hAnsi="GHEA Grapalat"/>
                <w:sz w:val="16"/>
                <w:szCs w:val="20"/>
                <w:lang w:val="hy-AM"/>
              </w:rPr>
            </w:pPr>
            <w:r w:rsidRPr="00817932">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817932" w:rsidRDefault="00334B2F" w:rsidP="00CB0ADE">
            <w:pPr>
              <w:jc w:val="center"/>
              <w:rPr>
                <w:rFonts w:ascii="GHEA Grapalat" w:hAnsi="GHEA Grapalat"/>
                <w:sz w:val="16"/>
                <w:szCs w:val="20"/>
              </w:rPr>
            </w:pPr>
            <w:r w:rsidRPr="00817932">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817932" w:rsidRDefault="00334B2F" w:rsidP="00CB0ADE">
            <w:pPr>
              <w:jc w:val="center"/>
              <w:rPr>
                <w:rFonts w:ascii="GHEA Grapalat" w:hAnsi="GHEA Grapalat" w:cs="Sylfaen"/>
                <w:sz w:val="16"/>
                <w:szCs w:val="20"/>
                <w:lang w:val="hy-AM"/>
              </w:rPr>
            </w:pPr>
            <w:r w:rsidRPr="00817932">
              <w:rPr>
                <w:rFonts w:ascii="GHEA Grapalat" w:hAnsi="GHEA Grapalat"/>
                <w:sz w:val="16"/>
                <w:szCs w:val="20"/>
              </w:rPr>
              <w:t>պարտադիր</w:t>
            </w:r>
            <w:r w:rsidRPr="00817932">
              <w:rPr>
                <w:rFonts w:ascii="GHEA Grapalat" w:hAnsi="GHEA Grapalat" w:cs="Sylfaen"/>
                <w:sz w:val="16"/>
                <w:szCs w:val="20"/>
                <w:lang w:val="hy-AM"/>
              </w:rPr>
              <w:t xml:space="preserve"> </w:t>
            </w:r>
          </w:p>
          <w:p w14:paraId="0428F3E2" w14:textId="77777777" w:rsidR="00334B2F" w:rsidRPr="00817932" w:rsidRDefault="00334B2F" w:rsidP="00CB0ADE">
            <w:pPr>
              <w:jc w:val="center"/>
              <w:rPr>
                <w:rFonts w:ascii="GHEA Grapalat" w:hAnsi="GHEA Grapalat" w:cs="Sylfaen"/>
                <w:sz w:val="16"/>
                <w:szCs w:val="20"/>
                <w:lang w:val="hy-AM"/>
              </w:rPr>
            </w:pPr>
            <w:r w:rsidRPr="00817932">
              <w:rPr>
                <w:rFonts w:ascii="GHEA Grapalat" w:hAnsi="GHEA Grapalat" w:cs="Sylfaen"/>
                <w:sz w:val="16"/>
                <w:szCs w:val="20"/>
                <w:lang w:val="hy-AM"/>
              </w:rPr>
              <w:t xml:space="preserve">լրացվում է &lt;ակցեպտավորված վճարում&gt; բառերը, </w:t>
            </w:r>
          </w:p>
          <w:p w14:paraId="3220DE20"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 xml:space="preserve">նախապես լրացվում է շահառուի կողմից </w:t>
            </w:r>
          </w:p>
        </w:tc>
      </w:tr>
      <w:tr w:rsidR="00334B2F" w:rsidRPr="00817932" w14:paraId="526855FE" w14:textId="77777777" w:rsidTr="003A0FB1">
        <w:tc>
          <w:tcPr>
            <w:tcW w:w="720" w:type="dxa"/>
            <w:tcBorders>
              <w:top w:val="single" w:sz="4" w:space="0" w:color="auto"/>
              <w:left w:val="single" w:sz="4" w:space="0" w:color="auto"/>
              <w:bottom w:val="single" w:sz="4" w:space="0" w:color="auto"/>
              <w:right w:val="single" w:sz="4" w:space="0" w:color="auto"/>
            </w:tcBorders>
          </w:tcPr>
          <w:p w14:paraId="6010457E" w14:textId="2F506E6D"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ոչ պարտադիր</w:t>
            </w:r>
          </w:p>
          <w:p w14:paraId="49FF99DB"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817932">
              <w:rPr>
                <w:rFonts w:ascii="GHEA Grapalat" w:hAnsi="GHEA Grapalat"/>
                <w:sz w:val="16"/>
                <w:szCs w:val="20"/>
                <w:lang w:val="hy-AM"/>
              </w:rPr>
              <w:t xml:space="preserve"> </w:t>
            </w:r>
            <w:r w:rsidRPr="00817932">
              <w:rPr>
                <w:rFonts w:ascii="GHEA Grapalat" w:hAnsi="GHEA Grapalat"/>
                <w:sz w:val="16"/>
                <w:szCs w:val="20"/>
              </w:rPr>
              <w:t>(</w:t>
            </w:r>
            <w:r w:rsidRPr="00817932">
              <w:rPr>
                <w:rFonts w:ascii="GHEA Grapalat" w:hAnsi="GHEA Grapalat"/>
                <w:sz w:val="16"/>
                <w:szCs w:val="20"/>
                <w:lang w:val="hy-AM"/>
              </w:rPr>
              <w:t>վճարողի բանկին</w:t>
            </w:r>
            <w:r w:rsidRPr="00817932">
              <w:rPr>
                <w:rFonts w:ascii="GHEA Grapalat" w:hAnsi="GHEA Grapalat"/>
                <w:sz w:val="16"/>
                <w:szCs w:val="20"/>
              </w:rPr>
              <w:t>)</w:t>
            </w:r>
          </w:p>
          <w:p w14:paraId="6DBE468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Եթ ե լրացվել է &lt;</w:t>
            </w:r>
            <w:r w:rsidRPr="00817932">
              <w:rPr>
                <w:rFonts w:ascii="GHEA Grapalat" w:hAnsi="GHEA Grapalat" w:cs="Sylfaen"/>
                <w:sz w:val="16"/>
                <w:szCs w:val="20"/>
                <w:lang w:val="hy-AM"/>
              </w:rPr>
              <w:t>Վճարման կատարման հիմքեր&gt; դաշտը ապա այս տվյալը պարտադիր լրացվում է</w:t>
            </w:r>
            <w:r w:rsidRPr="00817932">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շահառուի</w:t>
            </w:r>
            <w:r w:rsidRPr="00817932">
              <w:rPr>
                <w:rFonts w:ascii="GHEA Grapalat" w:hAnsi="GHEA Grapalat"/>
                <w:sz w:val="16"/>
                <w:szCs w:val="20"/>
                <w:lang w:val="hy-AM"/>
              </w:rPr>
              <w:t xml:space="preserve"> </w:t>
            </w:r>
            <w:r w:rsidRPr="00817932">
              <w:rPr>
                <w:rFonts w:ascii="GHEA Grapalat" w:hAnsi="GHEA Grapalat"/>
                <w:sz w:val="16"/>
                <w:szCs w:val="20"/>
              </w:rPr>
              <w:t>կողմից</w:t>
            </w:r>
          </w:p>
        </w:tc>
      </w:tr>
      <w:tr w:rsidR="00334B2F" w:rsidRPr="00AC03D5" w14:paraId="506846F0" w14:textId="77777777" w:rsidTr="003A0FB1">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2</w:t>
            </w:r>
            <w:r w:rsidRPr="00817932">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24705378"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այս դաշտը լրացվում</w:t>
            </w:r>
            <w:r w:rsidRPr="00817932">
              <w:rPr>
                <w:rFonts w:ascii="GHEA Grapalat" w:hAnsi="GHEA Grapalat"/>
                <w:sz w:val="16"/>
                <w:szCs w:val="20"/>
                <w:lang w:val="hy-AM"/>
              </w:rPr>
              <w:t xml:space="preserve"> է վճարողի կողմից պահանջագրի ներկայացման դեպքում: Ընդ որում</w:t>
            </w:r>
            <w:r w:rsidRPr="00817932">
              <w:rPr>
                <w:rFonts w:ascii="GHEA Grapalat" w:hAnsi="GHEA Grapalat"/>
                <w:sz w:val="16"/>
                <w:szCs w:val="20"/>
              </w:rPr>
              <w:t xml:space="preserve"> եթե </w:t>
            </w:r>
            <w:r w:rsidRPr="00817932">
              <w:rPr>
                <w:rFonts w:ascii="GHEA Grapalat" w:hAnsi="GHEA Grapalat" w:cs="Sylfaen"/>
                <w:sz w:val="16"/>
                <w:szCs w:val="20"/>
                <w:lang w:val="hy-AM"/>
              </w:rPr>
              <w:t xml:space="preserve">Վճարման պայմաններ դաշտում </w:t>
            </w:r>
            <w:r w:rsidRPr="00817932">
              <w:rPr>
                <w:rFonts w:ascii="GHEA Grapalat" w:hAnsi="GHEA Grapalat"/>
                <w:sz w:val="16"/>
                <w:szCs w:val="20"/>
                <w:lang w:val="hy-AM"/>
              </w:rPr>
              <w:t>նշված է &lt;ակցեպտավորված վճարում&gt; ապա</w:t>
            </w:r>
            <w:r w:rsidRPr="00817932">
              <w:rPr>
                <w:rFonts w:ascii="GHEA Grapalat" w:hAnsi="GHEA Grapalat" w:cs="Sylfaen"/>
                <w:sz w:val="16"/>
                <w:szCs w:val="20"/>
                <w:lang w:val="hy-AM"/>
              </w:rPr>
              <w:t xml:space="preserve"> </w:t>
            </w:r>
            <w:r w:rsidRPr="00817932">
              <w:rPr>
                <w:rFonts w:ascii="GHEA Grapalat" w:hAnsi="GHEA Grapalat"/>
                <w:sz w:val="16"/>
                <w:szCs w:val="20"/>
              </w:rPr>
              <w:t>վճարող</w:t>
            </w:r>
            <w:r w:rsidRPr="00817932">
              <w:rPr>
                <w:rFonts w:ascii="GHEA Grapalat" w:hAnsi="GHEA Grapalat"/>
                <w:sz w:val="16"/>
                <w:szCs w:val="20"/>
                <w:lang w:val="hy-AM"/>
              </w:rPr>
              <w:t xml:space="preserve">ը ստորագրելով՝ </w:t>
            </w:r>
            <w:r w:rsidRPr="00817932">
              <w:rPr>
                <w:rFonts w:ascii="GHEA Grapalat" w:hAnsi="GHEA Grapalat" w:cs="Sylfaen"/>
                <w:sz w:val="16"/>
                <w:szCs w:val="20"/>
                <w:lang w:val="hy-AM"/>
              </w:rPr>
              <w:t xml:space="preserve">նախապես </w:t>
            </w:r>
            <w:r w:rsidRPr="00817932">
              <w:rPr>
                <w:rFonts w:ascii="GHEA Grapalat" w:hAnsi="GHEA Grapalat"/>
                <w:sz w:val="16"/>
                <w:szCs w:val="20"/>
                <w:lang w:val="hy-AM"/>
              </w:rPr>
              <w:t xml:space="preserve">համաձայնվում  </w:t>
            </w:r>
            <w:r w:rsidRPr="00817932">
              <w:rPr>
                <w:rFonts w:ascii="GHEA Grapalat" w:hAnsi="GHEA Grapalat" w:cs="Sylfaen"/>
                <w:sz w:val="16"/>
                <w:szCs w:val="20"/>
                <w:lang w:val="hy-AM"/>
              </w:rPr>
              <w:t xml:space="preserve">  </w:t>
            </w:r>
            <w:r w:rsidRPr="00817932">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817932"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 xml:space="preserve">ստորագրվում է վճարողի կողմից կամ </w:t>
            </w:r>
          </w:p>
          <w:p w14:paraId="2BCF092D"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դրվում է վճարողի էլեկտրոնային ստորագրությունը</w:t>
            </w:r>
          </w:p>
          <w:p w14:paraId="409FE02F" w14:textId="77777777" w:rsidR="00334B2F" w:rsidRPr="00817932" w:rsidRDefault="00334B2F" w:rsidP="00CB0ADE">
            <w:pPr>
              <w:jc w:val="center"/>
              <w:rPr>
                <w:rFonts w:ascii="GHEA Grapalat" w:hAnsi="GHEA Grapalat"/>
                <w:sz w:val="16"/>
                <w:szCs w:val="20"/>
                <w:lang w:val="hy-AM"/>
              </w:rPr>
            </w:pPr>
          </w:p>
        </w:tc>
      </w:tr>
      <w:tr w:rsidR="00334B2F" w:rsidRPr="00AC03D5" w14:paraId="4BC8D293" w14:textId="77777777" w:rsidTr="003A0FB1">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817932" w:rsidRDefault="00334B2F" w:rsidP="00CB0ADE">
            <w:pPr>
              <w:rPr>
                <w:rFonts w:ascii="GHEA Grapalat" w:hAnsi="GHEA Grapalat"/>
                <w:sz w:val="16"/>
                <w:szCs w:val="20"/>
              </w:rPr>
            </w:pPr>
            <w:r w:rsidRPr="00817932">
              <w:rPr>
                <w:rFonts w:ascii="GHEA Grapalat" w:hAnsi="GHEA Grapalat"/>
                <w:sz w:val="16"/>
                <w:szCs w:val="20"/>
                <w:lang w:val="hy-AM"/>
              </w:rPr>
              <w:t>2</w:t>
            </w:r>
            <w:r w:rsidRPr="00817932">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պարտադիր` </w:t>
            </w:r>
          </w:p>
          <w:p w14:paraId="4454A843"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կնիքի առկայության դեպքում</w:t>
            </w:r>
            <w:r w:rsidRPr="00817932">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 xml:space="preserve">կնքվում է վճարողի կողմից </w:t>
            </w:r>
          </w:p>
          <w:p w14:paraId="55F8FB2D"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թղթային եղանակով ներկայացնելիս</w:t>
            </w:r>
          </w:p>
        </w:tc>
      </w:tr>
      <w:tr w:rsidR="00334B2F" w:rsidRPr="00817932" w14:paraId="66CFD82C" w14:textId="77777777" w:rsidTr="003A0FB1">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22</w:t>
            </w:r>
            <w:r w:rsidRPr="00817932">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r w:rsidRPr="00817932">
              <w:rPr>
                <w:rFonts w:ascii="GHEA Grapalat" w:hAnsi="GHEA Grapalat"/>
                <w:sz w:val="16"/>
                <w:szCs w:val="20"/>
                <w:lang w:val="hy-AM"/>
              </w:rPr>
              <w:t>՝</w:t>
            </w:r>
            <w:r w:rsidRPr="00817932">
              <w:rPr>
                <w:rFonts w:ascii="GHEA Grapalat" w:hAnsi="GHEA Grapalat"/>
                <w:sz w:val="16"/>
                <w:szCs w:val="20"/>
              </w:rPr>
              <w:t xml:space="preserve"> </w:t>
            </w:r>
          </w:p>
          <w:p w14:paraId="7621C01C"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ստորագրվում է շահառուի կողմից</w:t>
            </w:r>
          </w:p>
        </w:tc>
      </w:tr>
      <w:tr w:rsidR="00334B2F" w:rsidRPr="00817932" w14:paraId="033A1F7F" w14:textId="77777777" w:rsidTr="003A0FB1">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817932" w:rsidRDefault="00334B2F" w:rsidP="00CB0ADE">
            <w:pPr>
              <w:rPr>
                <w:rFonts w:ascii="GHEA Grapalat" w:hAnsi="GHEA Grapalat"/>
                <w:sz w:val="16"/>
                <w:szCs w:val="20"/>
              </w:rPr>
            </w:pPr>
            <w:r w:rsidRPr="00817932">
              <w:rPr>
                <w:rFonts w:ascii="GHEA Grapalat" w:hAnsi="GHEA Grapalat"/>
                <w:sz w:val="16"/>
                <w:szCs w:val="20"/>
                <w:lang w:val="hy-AM"/>
              </w:rPr>
              <w:t>22</w:t>
            </w:r>
            <w:r w:rsidRPr="00817932">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պարտադիր` </w:t>
            </w:r>
          </w:p>
          <w:p w14:paraId="6A285B0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կնքվում է շահառուի կողմից</w:t>
            </w:r>
            <w:r w:rsidRPr="00817932">
              <w:rPr>
                <w:rFonts w:ascii="GHEA Grapalat" w:hAnsi="GHEA Grapalat"/>
                <w:sz w:val="16"/>
                <w:szCs w:val="20"/>
                <w:lang w:val="hy-AM"/>
              </w:rPr>
              <w:t xml:space="preserve"> </w:t>
            </w:r>
          </w:p>
          <w:p w14:paraId="68D9B679"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թղթային եղանակով բանկ ներկայացնելիս</w:t>
            </w:r>
          </w:p>
        </w:tc>
      </w:tr>
      <w:tr w:rsidR="00334B2F" w:rsidRPr="00817932" w14:paraId="5933DB94" w14:textId="77777777" w:rsidTr="003A0FB1">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2</w:t>
            </w:r>
            <w:r w:rsidRPr="00817932">
              <w:rPr>
                <w:rFonts w:ascii="GHEA Grapalat" w:hAnsi="GHEA Grapalat"/>
                <w:sz w:val="16"/>
                <w:szCs w:val="20"/>
                <w:lang w:val="hy-AM"/>
              </w:rPr>
              <w:t>3</w:t>
            </w:r>
            <w:r w:rsidRPr="00817932">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վճարողին սպասարկող </w:t>
            </w:r>
            <w:r w:rsidRPr="00817932">
              <w:rPr>
                <w:rFonts w:ascii="GHEA Grapalat" w:hAnsi="GHEA Grapalat"/>
                <w:sz w:val="16"/>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lastRenderedPageBreak/>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168C803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lastRenderedPageBreak/>
              <w:t>վճարման պահանջագիրը վճարողին սպասարկող ֆինանսական կազմակերպության</w:t>
            </w:r>
            <w:r w:rsidRPr="00817932">
              <w:rPr>
                <w:rFonts w:ascii="GHEA Grapalat" w:hAnsi="GHEA Grapalat"/>
                <w:sz w:val="16"/>
                <w:szCs w:val="20"/>
                <w:lang w:val="hy-AM"/>
              </w:rPr>
              <w:t>ը</w:t>
            </w:r>
            <w:r w:rsidRPr="00817932">
              <w:rPr>
                <w:rFonts w:ascii="GHEA Grapalat" w:hAnsi="GHEA Grapalat"/>
                <w:sz w:val="16"/>
                <w:szCs w:val="20"/>
              </w:rPr>
              <w:t xml:space="preserve"> թղթային եղանակով </w:t>
            </w:r>
            <w:r w:rsidRPr="00817932">
              <w:rPr>
                <w:rFonts w:ascii="GHEA Grapalat" w:hAnsi="GHEA Grapalat"/>
                <w:sz w:val="16"/>
                <w:szCs w:val="20"/>
                <w:lang w:val="hy-AM"/>
              </w:rPr>
              <w:t xml:space="preserve"> </w:t>
            </w:r>
            <w:r w:rsidRPr="00817932">
              <w:rPr>
                <w:rFonts w:ascii="GHEA Grapalat" w:hAnsi="GHEA Grapalat"/>
                <w:sz w:val="16"/>
                <w:szCs w:val="20"/>
              </w:rPr>
              <w:t>ներկայաց</w:t>
            </w:r>
            <w:r w:rsidRPr="00817932">
              <w:rPr>
                <w:rFonts w:ascii="GHEA Grapalat" w:hAnsi="GHEA Grapalat"/>
                <w:sz w:val="16"/>
                <w:szCs w:val="20"/>
                <w:lang w:val="hy-AM"/>
              </w:rPr>
              <w:t>ված լի</w:t>
            </w:r>
            <w:r w:rsidRPr="00817932">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817932" w:rsidRDefault="00334B2F" w:rsidP="00CB0ADE">
            <w:pPr>
              <w:jc w:val="center"/>
              <w:rPr>
                <w:rFonts w:ascii="GHEA Grapalat" w:hAnsi="GHEA Grapalat"/>
                <w:sz w:val="16"/>
                <w:szCs w:val="20"/>
              </w:rPr>
            </w:pPr>
          </w:p>
        </w:tc>
      </w:tr>
      <w:tr w:rsidR="00334B2F" w:rsidRPr="00817932" w14:paraId="167DE533" w14:textId="77777777" w:rsidTr="003A0FB1">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817932" w:rsidRDefault="00334B2F" w:rsidP="00CB0ADE">
            <w:pPr>
              <w:rPr>
                <w:rFonts w:ascii="GHEA Grapalat" w:hAnsi="GHEA Grapalat"/>
                <w:sz w:val="16"/>
                <w:szCs w:val="20"/>
              </w:rPr>
            </w:pPr>
            <w:r w:rsidRPr="00817932">
              <w:rPr>
                <w:rFonts w:ascii="GHEA Grapalat" w:hAnsi="GHEA Grapalat"/>
                <w:sz w:val="16"/>
                <w:szCs w:val="20"/>
              </w:rPr>
              <w:lastRenderedPageBreak/>
              <w:t>2</w:t>
            </w:r>
            <w:r w:rsidRPr="00817932">
              <w:rPr>
                <w:rFonts w:ascii="GHEA Grapalat" w:hAnsi="GHEA Grapalat"/>
                <w:sz w:val="16"/>
                <w:szCs w:val="20"/>
                <w:lang w:val="hy-AM"/>
              </w:rPr>
              <w:t>3</w:t>
            </w:r>
            <w:r w:rsidRPr="00817932">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վճարողին սպասարկող ֆինանսական կազմակերպության (մասնաճյուղի) </w:t>
            </w:r>
            <w:r w:rsidRPr="00817932">
              <w:rPr>
                <w:rFonts w:ascii="GHEA Grapalat" w:hAnsi="GHEA Grapalat"/>
                <w:sz w:val="16"/>
                <w:szCs w:val="20"/>
                <w:lang w:val="hy-AM"/>
              </w:rPr>
              <w:t>դրոշմա</w:t>
            </w:r>
            <w:r w:rsidRPr="00817932">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4D6609AF"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վճարման պահանջագիրը վճարողին սպասարկող ֆինանսական կազմակերպության</w:t>
            </w:r>
            <w:r w:rsidRPr="00817932">
              <w:rPr>
                <w:rFonts w:ascii="GHEA Grapalat" w:hAnsi="GHEA Grapalat"/>
                <w:sz w:val="16"/>
                <w:szCs w:val="20"/>
                <w:lang w:val="hy-AM"/>
              </w:rPr>
              <w:t>ը</w:t>
            </w:r>
            <w:r w:rsidRPr="00817932">
              <w:rPr>
                <w:rFonts w:ascii="GHEA Grapalat" w:hAnsi="GHEA Grapalat"/>
                <w:sz w:val="16"/>
                <w:szCs w:val="20"/>
              </w:rPr>
              <w:t xml:space="preserve"> թղթային եղանակով ներկայաց</w:t>
            </w:r>
            <w:r w:rsidRPr="00817932">
              <w:rPr>
                <w:rFonts w:ascii="GHEA Grapalat" w:hAnsi="GHEA Grapalat"/>
                <w:sz w:val="16"/>
                <w:szCs w:val="20"/>
                <w:lang w:val="hy-AM"/>
              </w:rPr>
              <w:t>ված լի</w:t>
            </w:r>
            <w:r w:rsidRPr="00817932">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817932" w:rsidRDefault="00334B2F" w:rsidP="00CB0ADE">
            <w:pPr>
              <w:jc w:val="center"/>
              <w:rPr>
                <w:rFonts w:ascii="GHEA Grapalat" w:hAnsi="GHEA Grapalat"/>
                <w:sz w:val="16"/>
                <w:szCs w:val="20"/>
              </w:rPr>
            </w:pPr>
          </w:p>
        </w:tc>
      </w:tr>
      <w:tr w:rsidR="00334B2F" w:rsidRPr="00817932" w14:paraId="472A471D" w14:textId="77777777" w:rsidTr="003A0FB1">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rPr>
              <w:t>2</w:t>
            </w:r>
            <w:r w:rsidRPr="00817932">
              <w:rPr>
                <w:rFonts w:ascii="GHEA Grapalat" w:hAnsi="GHEA Grapalat"/>
                <w:sz w:val="16"/>
                <w:szCs w:val="20"/>
                <w:lang w:val="hy-AM"/>
              </w:rPr>
              <w:t>3</w:t>
            </w:r>
            <w:r w:rsidRPr="00817932">
              <w:rPr>
                <w:rFonts w:ascii="GHEA Grapalat" w:hAnsi="GHEA Grapalat"/>
                <w:sz w:val="16"/>
                <w:szCs w:val="20"/>
              </w:rPr>
              <w:t>.</w:t>
            </w:r>
            <w:r w:rsidRPr="00817932">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817932" w:rsidRDefault="00334B2F" w:rsidP="00CB0ADE">
            <w:pPr>
              <w:jc w:val="center"/>
              <w:rPr>
                <w:rFonts w:ascii="GHEA Grapalat" w:hAnsi="GHEA Grapalat"/>
                <w:sz w:val="16"/>
                <w:szCs w:val="20"/>
                <w:lang w:val="hy-AM"/>
              </w:rPr>
            </w:pPr>
            <w:r w:rsidRPr="00817932">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պարտադիր</w:t>
            </w:r>
          </w:p>
          <w:p w14:paraId="4992069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817932" w:rsidRDefault="00334B2F" w:rsidP="00CB0ADE">
            <w:pPr>
              <w:jc w:val="center"/>
              <w:rPr>
                <w:rFonts w:ascii="GHEA Grapalat" w:hAnsi="GHEA Grapalat"/>
                <w:sz w:val="16"/>
                <w:szCs w:val="20"/>
              </w:rPr>
            </w:pPr>
          </w:p>
        </w:tc>
      </w:tr>
      <w:tr w:rsidR="00334B2F" w:rsidRPr="00817932" w14:paraId="4714E5DC" w14:textId="77777777" w:rsidTr="003A0FB1">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2</w:t>
            </w:r>
            <w:r w:rsidRPr="00817932">
              <w:rPr>
                <w:rFonts w:ascii="GHEA Grapalat" w:hAnsi="GHEA Grapalat"/>
                <w:sz w:val="16"/>
                <w:szCs w:val="20"/>
                <w:lang w:val="hy-AM"/>
              </w:rPr>
              <w:t>4</w:t>
            </w:r>
            <w:r w:rsidRPr="00817932">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ոչ պարտադիր</w:t>
            </w:r>
          </w:p>
          <w:p w14:paraId="6750CEF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լրացվում է </w:t>
            </w:r>
            <w:r w:rsidRPr="00817932">
              <w:rPr>
                <w:rFonts w:ascii="GHEA Grapalat" w:hAnsi="GHEA Grapalat"/>
                <w:sz w:val="16"/>
                <w:szCs w:val="20"/>
              </w:rPr>
              <w:t>վճարման պահանջագիրը շահառուին սպասարկող ֆինանսական կազմակերպության</w:t>
            </w:r>
            <w:r w:rsidRPr="00817932">
              <w:rPr>
                <w:rFonts w:ascii="GHEA Grapalat" w:hAnsi="GHEA Grapalat"/>
                <w:sz w:val="16"/>
                <w:szCs w:val="20"/>
                <w:lang w:val="hy-AM"/>
              </w:rPr>
              <w:t xml:space="preserve">ը </w:t>
            </w:r>
            <w:r w:rsidRPr="00817932">
              <w:rPr>
                <w:rFonts w:ascii="GHEA Grapalat" w:hAnsi="GHEA Grapalat"/>
                <w:sz w:val="16"/>
                <w:szCs w:val="20"/>
              </w:rPr>
              <w:t xml:space="preserve"> ներկայաց</w:t>
            </w:r>
            <w:r w:rsidRPr="00817932">
              <w:rPr>
                <w:rFonts w:ascii="GHEA Grapalat" w:hAnsi="GHEA Grapalat"/>
                <w:sz w:val="16"/>
                <w:szCs w:val="20"/>
                <w:lang w:val="hy-AM"/>
              </w:rPr>
              <w:t>վ</w:t>
            </w:r>
            <w:r w:rsidRPr="00817932">
              <w:rPr>
                <w:rFonts w:ascii="GHEA Grapalat" w:hAnsi="GHEA Grapalat"/>
                <w:sz w:val="16"/>
                <w:szCs w:val="20"/>
              </w:rPr>
              <w:t>ելու դեպքում</w:t>
            </w:r>
            <w:r w:rsidRPr="00817932">
              <w:rPr>
                <w:rFonts w:ascii="GHEA Grapalat" w:hAnsi="GHEA Grapalat"/>
                <w:sz w:val="16"/>
                <w:szCs w:val="20"/>
                <w:lang w:val="hy-AM"/>
              </w:rPr>
              <w:t xml:space="preserve">, որտեղ </w:t>
            </w:r>
            <w:r w:rsidRPr="00817932" w:rsidDel="00DF049B">
              <w:rPr>
                <w:rFonts w:ascii="GHEA Grapalat" w:hAnsi="GHEA Grapalat"/>
                <w:sz w:val="16"/>
                <w:szCs w:val="20"/>
                <w:lang w:val="hy-AM"/>
              </w:rPr>
              <w:t xml:space="preserve"> </w:t>
            </w:r>
            <w:r w:rsidRPr="00817932">
              <w:rPr>
                <w:rFonts w:ascii="GHEA Grapalat" w:hAnsi="GHEA Grapalat"/>
                <w:sz w:val="16"/>
                <w:szCs w:val="20"/>
                <w:lang w:val="hy-AM"/>
              </w:rPr>
              <w:t xml:space="preserve"> </w:t>
            </w:r>
            <w:r w:rsidRPr="00817932">
              <w:rPr>
                <w:rFonts w:ascii="GHEA Grapalat" w:hAnsi="GHEA Grapalat"/>
                <w:sz w:val="16"/>
                <w:szCs w:val="20"/>
              </w:rPr>
              <w:t xml:space="preserve">աշխատակցի ստորագրությունը </w:t>
            </w:r>
            <w:r w:rsidRPr="00817932">
              <w:rPr>
                <w:rFonts w:ascii="GHEA Grapalat" w:hAnsi="GHEA Grapalat"/>
                <w:sz w:val="16"/>
                <w:szCs w:val="20"/>
                <w:lang w:val="hy-AM"/>
              </w:rPr>
              <w:t xml:space="preserve">դրվում է </w:t>
            </w:r>
            <w:r w:rsidRPr="00817932">
              <w:rPr>
                <w:rFonts w:ascii="GHEA Grapalat" w:hAnsi="GHEA Grapalat"/>
                <w:sz w:val="16"/>
                <w:szCs w:val="20"/>
              </w:rPr>
              <w:t>թղթային եղանակով ներկայաց</w:t>
            </w:r>
            <w:r w:rsidRPr="00817932">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817932" w:rsidRDefault="00334B2F" w:rsidP="00CB0ADE">
            <w:pPr>
              <w:jc w:val="center"/>
              <w:rPr>
                <w:rFonts w:ascii="GHEA Grapalat" w:hAnsi="GHEA Grapalat"/>
                <w:sz w:val="16"/>
                <w:szCs w:val="20"/>
              </w:rPr>
            </w:pPr>
          </w:p>
        </w:tc>
      </w:tr>
      <w:tr w:rsidR="00334B2F" w:rsidRPr="00817932" w14:paraId="5141C869" w14:textId="77777777" w:rsidTr="003A0FB1">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2</w:t>
            </w:r>
            <w:r w:rsidRPr="00817932">
              <w:rPr>
                <w:rFonts w:ascii="GHEA Grapalat" w:hAnsi="GHEA Grapalat"/>
                <w:sz w:val="16"/>
                <w:szCs w:val="20"/>
                <w:lang w:val="hy-AM"/>
              </w:rPr>
              <w:t>4</w:t>
            </w:r>
            <w:r w:rsidRPr="00817932">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 xml:space="preserve">շահառռւին սպասարկող ֆինանսական կազմակերպության (մասնաճյուղի) </w:t>
            </w:r>
            <w:r w:rsidRPr="00817932">
              <w:rPr>
                <w:rFonts w:ascii="GHEA Grapalat" w:hAnsi="GHEA Grapalat"/>
                <w:sz w:val="16"/>
                <w:szCs w:val="20"/>
                <w:lang w:val="hy-AM"/>
              </w:rPr>
              <w:t>դրոշմա</w:t>
            </w:r>
            <w:r w:rsidRPr="00817932">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ոչ </w:t>
            </w:r>
            <w:r w:rsidRPr="00817932">
              <w:rPr>
                <w:rFonts w:ascii="GHEA Grapalat" w:hAnsi="GHEA Grapalat"/>
                <w:sz w:val="16"/>
                <w:szCs w:val="20"/>
              </w:rPr>
              <w:t>պարտադիր</w:t>
            </w:r>
          </w:p>
          <w:p w14:paraId="4BC29777"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լրացվում է </w:t>
            </w:r>
            <w:r w:rsidRPr="00817932">
              <w:rPr>
                <w:rFonts w:ascii="GHEA Grapalat" w:hAnsi="GHEA Grapalat"/>
                <w:sz w:val="16"/>
                <w:szCs w:val="20"/>
              </w:rPr>
              <w:t xml:space="preserve">վճարման պահանջագիրը </w:t>
            </w:r>
            <w:r w:rsidRPr="00817932">
              <w:rPr>
                <w:rFonts w:ascii="GHEA Grapalat" w:hAnsi="GHEA Grapalat"/>
                <w:sz w:val="16"/>
                <w:szCs w:val="20"/>
                <w:lang w:val="hy-AM"/>
              </w:rPr>
              <w:t xml:space="preserve">վերջինիս </w:t>
            </w:r>
            <w:r w:rsidRPr="00817932">
              <w:rPr>
                <w:rFonts w:ascii="GHEA Grapalat" w:hAnsi="GHEA Grapalat"/>
                <w:sz w:val="16"/>
                <w:szCs w:val="20"/>
              </w:rPr>
              <w:t>ներկայաց</w:t>
            </w:r>
            <w:r w:rsidRPr="00817932">
              <w:rPr>
                <w:rFonts w:ascii="GHEA Grapalat" w:hAnsi="GHEA Grapalat"/>
                <w:sz w:val="16"/>
                <w:szCs w:val="20"/>
                <w:lang w:val="hy-AM"/>
              </w:rPr>
              <w:t>վ</w:t>
            </w:r>
            <w:r w:rsidRPr="00817932">
              <w:rPr>
                <w:rFonts w:ascii="GHEA Grapalat" w:hAnsi="GHEA Grapalat"/>
                <w:sz w:val="16"/>
                <w:szCs w:val="20"/>
              </w:rPr>
              <w:t>ելու դեպքում</w:t>
            </w:r>
            <w:r w:rsidRPr="00817932">
              <w:rPr>
                <w:rFonts w:ascii="GHEA Grapalat" w:hAnsi="GHEA Grapalat"/>
                <w:sz w:val="16"/>
                <w:szCs w:val="20"/>
                <w:lang w:val="hy-AM"/>
              </w:rPr>
              <w:t xml:space="preserve">, որտեղ </w:t>
            </w:r>
            <w:r w:rsidRPr="00817932" w:rsidDel="00DF049B">
              <w:rPr>
                <w:rFonts w:ascii="GHEA Grapalat" w:hAnsi="GHEA Grapalat"/>
                <w:sz w:val="16"/>
                <w:szCs w:val="20"/>
                <w:lang w:val="hy-AM"/>
              </w:rPr>
              <w:t xml:space="preserve"> </w:t>
            </w:r>
            <w:r w:rsidRPr="00817932">
              <w:rPr>
                <w:rFonts w:ascii="GHEA Grapalat" w:hAnsi="GHEA Grapalat"/>
                <w:sz w:val="16"/>
                <w:szCs w:val="20"/>
                <w:lang w:val="hy-AM"/>
              </w:rPr>
              <w:t xml:space="preserve"> դրոշմակնիքը</w:t>
            </w:r>
            <w:r w:rsidRPr="00817932">
              <w:rPr>
                <w:rFonts w:ascii="GHEA Grapalat" w:hAnsi="GHEA Grapalat"/>
                <w:sz w:val="16"/>
                <w:szCs w:val="20"/>
              </w:rPr>
              <w:t xml:space="preserve"> </w:t>
            </w:r>
            <w:r w:rsidRPr="00817932">
              <w:rPr>
                <w:rFonts w:ascii="GHEA Grapalat" w:hAnsi="GHEA Grapalat"/>
                <w:sz w:val="16"/>
                <w:szCs w:val="20"/>
                <w:lang w:val="hy-AM"/>
              </w:rPr>
              <w:t xml:space="preserve">դրվում է </w:t>
            </w:r>
            <w:r w:rsidRPr="00817932">
              <w:rPr>
                <w:rFonts w:ascii="GHEA Grapalat" w:hAnsi="GHEA Grapalat"/>
                <w:sz w:val="16"/>
                <w:szCs w:val="20"/>
              </w:rPr>
              <w:t>թղթային եղանակով ներկայաց</w:t>
            </w:r>
            <w:r w:rsidRPr="00817932">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817932" w:rsidRDefault="00334B2F" w:rsidP="00CB0ADE">
            <w:pPr>
              <w:jc w:val="center"/>
              <w:rPr>
                <w:rFonts w:ascii="GHEA Grapalat" w:hAnsi="GHEA Grapalat"/>
                <w:sz w:val="16"/>
                <w:szCs w:val="20"/>
              </w:rPr>
            </w:pPr>
          </w:p>
        </w:tc>
      </w:tr>
      <w:tr w:rsidR="00334B2F" w:rsidRPr="00817932" w14:paraId="6475A354" w14:textId="77777777" w:rsidTr="003A0FB1">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2</w:t>
            </w:r>
            <w:r w:rsidRPr="00817932">
              <w:rPr>
                <w:rFonts w:ascii="GHEA Grapalat" w:hAnsi="GHEA Grapalat"/>
                <w:sz w:val="16"/>
                <w:szCs w:val="20"/>
                <w:lang w:val="hy-AM"/>
              </w:rPr>
              <w:t>4</w:t>
            </w:r>
            <w:r w:rsidRPr="00817932">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817932" w:rsidRDefault="00493DAD" w:rsidP="00CB0ADE">
            <w:pPr>
              <w:jc w:val="center"/>
              <w:rPr>
                <w:rFonts w:ascii="GHEA Grapalat" w:hAnsi="GHEA Grapalat"/>
                <w:sz w:val="16"/>
                <w:szCs w:val="20"/>
              </w:rPr>
            </w:pPr>
            <w:r w:rsidRPr="00817932">
              <w:rPr>
                <w:rFonts w:ascii="GHEA Grapalat" w:hAnsi="GHEA Grapalat"/>
                <w:sz w:val="16"/>
                <w:szCs w:val="20"/>
              </w:rPr>
              <w:t>Պ</w:t>
            </w:r>
            <w:r w:rsidR="00334B2F" w:rsidRPr="00817932">
              <w:rPr>
                <w:rFonts w:ascii="GHEA Grapalat" w:hAnsi="GHEA Grapalat"/>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ոչ </w:t>
            </w:r>
            <w:r w:rsidRPr="00817932">
              <w:rPr>
                <w:rFonts w:ascii="GHEA Grapalat" w:hAnsi="GHEA Grapalat"/>
                <w:sz w:val="16"/>
                <w:szCs w:val="20"/>
              </w:rPr>
              <w:t>պարտադիր</w:t>
            </w:r>
          </w:p>
          <w:p w14:paraId="181D8FA1" w14:textId="77777777" w:rsidR="00334B2F" w:rsidRPr="00817932" w:rsidRDefault="00334B2F" w:rsidP="00CB0ADE">
            <w:pPr>
              <w:jc w:val="center"/>
              <w:rPr>
                <w:rFonts w:ascii="GHEA Grapalat" w:hAnsi="GHEA Grapalat"/>
                <w:sz w:val="16"/>
                <w:szCs w:val="20"/>
              </w:rPr>
            </w:pPr>
            <w:r w:rsidRPr="00817932">
              <w:rPr>
                <w:rFonts w:ascii="GHEA Grapalat" w:hAnsi="GHEA Grapalat"/>
                <w:sz w:val="16"/>
                <w:szCs w:val="20"/>
                <w:lang w:val="hy-AM"/>
              </w:rPr>
              <w:t xml:space="preserve">լրացվում է </w:t>
            </w:r>
            <w:r w:rsidRPr="00817932">
              <w:rPr>
                <w:rFonts w:ascii="GHEA Grapalat" w:hAnsi="GHEA Grapalat"/>
                <w:sz w:val="16"/>
                <w:szCs w:val="20"/>
              </w:rPr>
              <w:t xml:space="preserve">վճարման պահանջագիրը </w:t>
            </w:r>
            <w:r w:rsidRPr="00817932">
              <w:rPr>
                <w:rFonts w:ascii="GHEA Grapalat" w:hAnsi="GHEA Grapalat"/>
                <w:sz w:val="16"/>
                <w:szCs w:val="20"/>
                <w:lang w:val="hy-AM"/>
              </w:rPr>
              <w:t xml:space="preserve">վերջինիս </w:t>
            </w:r>
            <w:r w:rsidRPr="00817932">
              <w:rPr>
                <w:rFonts w:ascii="GHEA Grapalat" w:hAnsi="GHEA Grapalat"/>
                <w:sz w:val="16"/>
                <w:szCs w:val="20"/>
              </w:rPr>
              <w:t>ներկայաց</w:t>
            </w:r>
            <w:r w:rsidRPr="00817932">
              <w:rPr>
                <w:rFonts w:ascii="GHEA Grapalat" w:hAnsi="GHEA Grapalat"/>
                <w:sz w:val="16"/>
                <w:szCs w:val="20"/>
                <w:lang w:val="hy-AM"/>
              </w:rPr>
              <w:t>վ</w:t>
            </w:r>
            <w:r w:rsidRPr="00817932">
              <w:rPr>
                <w:rFonts w:ascii="GHEA Grapalat" w:hAnsi="GHEA Grapalat"/>
                <w:sz w:val="16"/>
                <w:szCs w:val="20"/>
              </w:rPr>
              <w:t>ելու դեպքում</w:t>
            </w:r>
            <w:r w:rsidRPr="00817932">
              <w:rPr>
                <w:rFonts w:ascii="GHEA Grapalat" w:hAnsi="GHEA Grapalat"/>
                <w:sz w:val="16"/>
                <w:szCs w:val="20"/>
                <w:lang w:val="hy-AM"/>
              </w:rPr>
              <w:t xml:space="preserve">,   որտեղ </w:t>
            </w:r>
            <w:r w:rsidRPr="00817932" w:rsidDel="00DF049B">
              <w:rPr>
                <w:rFonts w:ascii="GHEA Grapalat" w:hAnsi="GHEA Grapalat"/>
                <w:sz w:val="16"/>
                <w:szCs w:val="20"/>
                <w:lang w:val="hy-AM"/>
              </w:rPr>
              <w:t xml:space="preserve"> </w:t>
            </w:r>
            <w:r w:rsidRPr="00817932">
              <w:rPr>
                <w:rFonts w:ascii="GHEA Grapalat" w:hAnsi="GHEA Grapalat"/>
                <w:sz w:val="16"/>
                <w:szCs w:val="20"/>
                <w:lang w:val="hy-AM"/>
              </w:rPr>
              <w:t xml:space="preserve"> սույն տվյալները</w:t>
            </w:r>
            <w:r w:rsidRPr="00817932">
              <w:rPr>
                <w:rFonts w:ascii="GHEA Grapalat" w:hAnsi="GHEA Grapalat"/>
                <w:sz w:val="16"/>
                <w:szCs w:val="20"/>
              </w:rPr>
              <w:t xml:space="preserve"> </w:t>
            </w:r>
            <w:r w:rsidRPr="00817932">
              <w:rPr>
                <w:rFonts w:ascii="GHEA Grapalat" w:hAnsi="GHEA Grapalat"/>
                <w:sz w:val="16"/>
                <w:szCs w:val="20"/>
                <w:lang w:val="hy-AM"/>
              </w:rPr>
              <w:t xml:space="preserve">դրվում են </w:t>
            </w:r>
            <w:r w:rsidRPr="00817932">
              <w:rPr>
                <w:rFonts w:ascii="GHEA Grapalat" w:hAnsi="GHEA Grapalat"/>
                <w:sz w:val="16"/>
                <w:szCs w:val="20"/>
              </w:rPr>
              <w:t>թղթային եղանակով ներկայաց</w:t>
            </w:r>
            <w:r w:rsidRPr="00817932">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817932" w:rsidRDefault="00334B2F" w:rsidP="00CB0ADE">
            <w:pPr>
              <w:jc w:val="center"/>
              <w:rPr>
                <w:rFonts w:ascii="GHEA Grapalat" w:hAnsi="GHEA Grapalat"/>
                <w:sz w:val="16"/>
                <w:szCs w:val="20"/>
              </w:rPr>
            </w:pPr>
          </w:p>
        </w:tc>
      </w:tr>
    </w:tbl>
    <w:p w14:paraId="20235C79" w14:textId="69A99FD9" w:rsidR="00334B2F" w:rsidRPr="00064ADD" w:rsidRDefault="00817932" w:rsidP="000A1F62">
      <w:pPr>
        <w:pStyle w:val="a3"/>
        <w:tabs>
          <w:tab w:val="left" w:pos="4815"/>
        </w:tabs>
        <w:ind w:firstLine="0"/>
        <w:jc w:val="left"/>
        <w:rPr>
          <w:rFonts w:ascii="GHEA Grapalat" w:hAnsi="GHEA Grapalat" w:cs="Sylfaen"/>
          <w:i w:val="0"/>
          <w:lang w:val="en-US"/>
        </w:rPr>
      </w:pPr>
      <w:r>
        <w:rPr>
          <w:rFonts w:ascii="GHEA Grapalat" w:hAnsi="GHEA Grapalat" w:cs="Sylfaen"/>
          <w:i w:val="0"/>
          <w:lang w:val="en-US"/>
        </w:rPr>
        <w:tab/>
      </w: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3C47F0F0" w14:textId="4B3A7E5C" w:rsidR="003B3690" w:rsidRPr="00064ADD" w:rsidRDefault="003B3690"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071D1C"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31400999" w:rsidR="00071D1C" w:rsidRPr="00064ADD" w:rsidRDefault="00AC03D5" w:rsidP="00EF3662">
      <w:pPr>
        <w:pStyle w:val="31"/>
        <w:spacing w:line="240" w:lineRule="auto"/>
        <w:jc w:val="right"/>
        <w:rPr>
          <w:rFonts w:ascii="GHEA Grapalat" w:hAnsi="GHEA Grapalat" w:cs="Sylfaen"/>
          <w:b/>
          <w:lang w:val="hy-AM"/>
        </w:rPr>
      </w:pPr>
      <w:r>
        <w:rPr>
          <w:rFonts w:ascii="GHEA Grapalat" w:hAnsi="GHEA Grapalat" w:cs="Sylfaen"/>
          <w:b/>
          <w:lang w:val="hy-AM"/>
        </w:rPr>
        <w:t>ԿՄԳԿՏ-ԳՀԾՁԲ-26/15</w:t>
      </w:r>
      <w:r w:rsidR="00071D1C" w:rsidRPr="00064ADD">
        <w:rPr>
          <w:rFonts w:ascii="GHEA Grapalat" w:hAnsi="GHEA Grapalat" w:cs="Sylfaen"/>
          <w:b/>
          <w:lang w:val="hy-AM"/>
        </w:rPr>
        <w:t xml:space="preserve"> ծածկագրով</w:t>
      </w:r>
    </w:p>
    <w:p w14:paraId="38B53B29" w14:textId="6BFC7EA3" w:rsidR="00071D1C" w:rsidRPr="00064ADD" w:rsidRDefault="00123664"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5DA05F6" w14:textId="0635EC33" w:rsidR="000A1F62" w:rsidRPr="006C617C" w:rsidRDefault="000A1F62" w:rsidP="000A1F62">
      <w:pPr>
        <w:jc w:val="center"/>
        <w:rPr>
          <w:rFonts w:ascii="GHEA Grapalat" w:hAnsi="GHEA Grapalat"/>
          <w:b/>
          <w:sz w:val="22"/>
          <w:lang w:val="hy-AM"/>
        </w:rPr>
      </w:pPr>
      <w:r w:rsidRPr="006C617C">
        <w:rPr>
          <w:rFonts w:ascii="GHEA Grapalat" w:hAnsi="GHEA Grapalat"/>
          <w:b/>
          <w:sz w:val="22"/>
          <w:lang w:val="hy-AM"/>
        </w:rPr>
        <w:t xml:space="preserve">ՀՀ </w:t>
      </w:r>
      <w:r w:rsidR="0013142D" w:rsidRPr="006C617C">
        <w:rPr>
          <w:rFonts w:ascii="GHEA Grapalat" w:hAnsi="GHEA Grapalat"/>
          <w:b/>
          <w:sz w:val="22"/>
          <w:lang w:val="hy-AM"/>
        </w:rPr>
        <w:t>ԿՈՏԱՅՔ</w:t>
      </w:r>
      <w:r w:rsidRPr="006C617C">
        <w:rPr>
          <w:rFonts w:ascii="GHEA Grapalat" w:hAnsi="GHEA Grapalat"/>
          <w:b/>
          <w:sz w:val="22"/>
          <w:lang w:val="hy-AM"/>
        </w:rPr>
        <w:t xml:space="preserve">Ի </w:t>
      </w:r>
      <w:r w:rsidR="004131D4" w:rsidRPr="006C617C">
        <w:rPr>
          <w:rFonts w:ascii="GHEA Grapalat" w:hAnsi="GHEA Grapalat"/>
          <w:b/>
          <w:sz w:val="22"/>
          <w:lang w:val="hy-AM"/>
        </w:rPr>
        <w:t>ՄԱՐԶԻ «</w:t>
      </w:r>
      <w:r w:rsidR="00FC5FEE" w:rsidRPr="006C617C">
        <w:rPr>
          <w:rFonts w:ascii="GHEA Grapalat" w:hAnsi="GHEA Grapalat"/>
          <w:b/>
          <w:sz w:val="22"/>
          <w:lang w:val="hy-AM"/>
        </w:rPr>
        <w:t>ԳԱՌՆԻԻ ԿՈՄՈՒՆԱԼ ՏՆՏԵՍՈՒԹՅՈՒՆ» ՀՈԱԿ</w:t>
      </w:r>
      <w:r w:rsidR="00AC408E" w:rsidRPr="006C617C">
        <w:rPr>
          <w:rFonts w:ascii="GHEA Grapalat" w:hAnsi="GHEA Grapalat"/>
          <w:b/>
          <w:sz w:val="22"/>
          <w:lang w:val="hy-AM"/>
        </w:rPr>
        <w:t>-Ն</w:t>
      </w:r>
      <w:r w:rsidR="004131D4" w:rsidRPr="006C617C">
        <w:rPr>
          <w:rFonts w:ascii="GHEA Grapalat" w:hAnsi="GHEA Grapalat"/>
          <w:b/>
          <w:sz w:val="22"/>
          <w:lang w:val="hy-AM"/>
        </w:rPr>
        <w:t xml:space="preserve">  ԿԱՐԻՔՆԵՐԻ </w:t>
      </w:r>
      <w:r w:rsidRPr="006C617C">
        <w:rPr>
          <w:rFonts w:ascii="GHEA Grapalat" w:hAnsi="GHEA Grapalat"/>
          <w:b/>
          <w:sz w:val="22"/>
          <w:lang w:val="hy-AM"/>
        </w:rPr>
        <w:t xml:space="preserve">ՀԱՄԱՐ </w:t>
      </w:r>
      <w:r w:rsidR="00163C64">
        <w:rPr>
          <w:rFonts w:ascii="GHEA Grapalat" w:hAnsi="GHEA Grapalat"/>
          <w:b/>
          <w:sz w:val="22"/>
          <w:lang w:val="hy-AM"/>
        </w:rPr>
        <w:t>ԿՈՅՈՒՂՈՒ ԽՑԱԲԱՑՄԱՆ</w:t>
      </w:r>
      <w:r w:rsidRPr="006C617C">
        <w:rPr>
          <w:rFonts w:ascii="GHEA Grapalat" w:hAnsi="GHEA Grapalat"/>
          <w:b/>
          <w:sz w:val="22"/>
          <w:lang w:val="hy-AM"/>
        </w:rPr>
        <w:t xml:space="preserve"> ԾԱՌԱՅՈՒԹՅՈՒՆՆԵՐԻ</w:t>
      </w:r>
    </w:p>
    <w:p w14:paraId="382376F9" w14:textId="77777777" w:rsidR="000A1F62" w:rsidRPr="006C617C" w:rsidRDefault="000A1F62" w:rsidP="000A1F62">
      <w:pPr>
        <w:ind w:left="-142" w:firstLine="142"/>
        <w:jc w:val="center"/>
        <w:rPr>
          <w:rFonts w:ascii="GHEA Grapalat" w:hAnsi="GHEA Grapalat"/>
          <w:b/>
          <w:sz w:val="22"/>
          <w:lang w:val="hy-AM"/>
        </w:rPr>
      </w:pPr>
      <w:r w:rsidRPr="006C617C">
        <w:rPr>
          <w:rFonts w:ascii="GHEA Grapalat" w:hAnsi="GHEA Grapalat"/>
          <w:b/>
          <w:sz w:val="22"/>
          <w:lang w:val="hy-AM"/>
        </w:rPr>
        <w:t xml:space="preserve">  ՄԱՏՈՒՑՄԱՆ ՊԱՅՄԱՆԱԳԻՐ </w:t>
      </w:r>
    </w:p>
    <w:p w14:paraId="439808AC" w14:textId="6ED7854F" w:rsidR="000A1F62" w:rsidRPr="006C617C" w:rsidRDefault="000A1F62" w:rsidP="000A1F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AC03D5">
        <w:rPr>
          <w:rFonts w:ascii="GHEA Grapalat" w:hAnsi="GHEA Grapalat" w:cs="Sylfaen"/>
          <w:b/>
          <w:lang w:val="hy-AM"/>
        </w:rPr>
        <w:t>ԿՄԳԿՏ-ԳՀԾՁԲ-26/15</w:t>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3CBC7D6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163C64">
        <w:rPr>
          <w:rFonts w:ascii="GHEA Grapalat" w:hAnsi="GHEA Grapalat" w:cs="Sylfaen"/>
          <w:sz w:val="20"/>
          <w:lang w:val="hy-AM"/>
        </w:rPr>
        <w:t>Կոյուղու խցաբացման</w:t>
      </w:r>
      <w:r w:rsidRPr="00064ADD">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755A0C71" w14:textId="269A9D26" w:rsidR="007678FA" w:rsidRPr="00064ADD" w:rsidRDefault="007678FA" w:rsidP="002A66F0">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5250D380"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w:t>
      </w:r>
      <w:r w:rsidR="00967EB9" w:rsidRPr="006C617C">
        <w:rPr>
          <w:rFonts w:ascii="GHEA Grapalat" w:hAnsi="GHEA Grapalat" w:cs="Sylfaen"/>
          <w:sz w:val="20"/>
          <w:lang w:val="hy-AM"/>
        </w:rPr>
        <w:t>2</w:t>
      </w:r>
      <w:r w:rsidRPr="00064ADD">
        <w:rPr>
          <w:rFonts w:ascii="GHEA Grapalat" w:hAnsi="GHEA Grapalat" w:cs="Sylfaen"/>
          <w:sz w:val="20"/>
          <w:lang w:val="hy-AM"/>
        </w:rPr>
        <w:t>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01CEC79F"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00967EB9" w:rsidRPr="006C617C">
        <w:rPr>
          <w:rFonts w:ascii="GHEA Grapalat" w:hAnsi="GHEA Grapalat" w:cs="Sylfaen"/>
          <w:sz w:val="20"/>
          <w:szCs w:val="20"/>
          <w:u w:val="single"/>
          <w:lang w:val="hy-AM"/>
        </w:rPr>
        <w:t>7</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5"/>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D7D3900"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w:t>
      </w:r>
      <w:r w:rsidR="00967EB9" w:rsidRPr="006C617C">
        <w:rPr>
          <w:rFonts w:ascii="GHEA Grapalat" w:hAnsi="GHEA Grapalat"/>
          <w:sz w:val="20"/>
          <w:lang w:val="hy-AM"/>
        </w:rPr>
        <w:t xml:space="preserve"> 27-</w:t>
      </w:r>
      <w:r w:rsidRPr="00064ADD">
        <w:rPr>
          <w:rFonts w:ascii="GHEA Grapalat" w:hAnsi="GHEA Grapalat"/>
          <w:sz w:val="20"/>
          <w:lang w:val="hy-AM"/>
        </w:rPr>
        <w:t xml:space="preserve">ը: </w:t>
      </w:r>
    </w:p>
    <w:p w14:paraId="2F1F3C73" w14:textId="2737CADF" w:rsidR="007678FA" w:rsidRDefault="00E233C6" w:rsidP="007678FA">
      <w:pPr>
        <w:ind w:firstLine="720"/>
        <w:jc w:val="both"/>
        <w:rPr>
          <w:rFonts w:ascii="GHEA Grapalat" w:hAnsi="GHEA Grapalat"/>
          <w:sz w:val="20"/>
          <w:lang w:val="hy-AM"/>
        </w:rPr>
      </w:pPr>
      <w:r>
        <w:rPr>
          <w:rFonts w:ascii="GHEA Grapalat" w:hAnsi="GHEA Grapalat"/>
          <w:sz w:val="20"/>
          <w:lang w:val="hy-AM"/>
        </w:rPr>
        <w:t xml:space="preserve">Ընդ որում </w:t>
      </w:r>
      <w:r w:rsidRPr="00FD260A">
        <w:rPr>
          <w:rFonts w:ascii="GHEA Grapalat" w:hAnsi="GHEA Grapalat"/>
          <w:sz w:val="20"/>
          <w:lang w:val="hy-AM"/>
        </w:rPr>
        <w:t>գնման դիմաց վճարումն իրականացվում է սույն պայմանագրի վճարման ժամանակացույցով սահմանված ժամկետում, հի</w:t>
      </w:r>
      <w:r>
        <w:rPr>
          <w:rFonts w:ascii="GHEA Grapalat" w:hAnsi="GHEA Grapalat"/>
          <w:sz w:val="20"/>
          <w:lang w:val="hy-AM"/>
        </w:rPr>
        <w:t>նգ աշխատանքային օրվա ընթացքում:</w:t>
      </w:r>
    </w:p>
    <w:p w14:paraId="226E84E9" w14:textId="77777777" w:rsidR="00E233C6" w:rsidRPr="00064ADD" w:rsidRDefault="00E233C6"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22D22038"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0054D0">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D46D2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lastRenderedPageBreak/>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6"/>
      </w:r>
    </w:p>
    <w:p w14:paraId="556598F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3"/>
    </w:p>
    <w:p w14:paraId="2EDB2BFB"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08202B4C" w14:textId="77777777" w:rsidR="0073531D" w:rsidRDefault="0073531D" w:rsidP="007678FA">
      <w:pPr>
        <w:ind w:firstLine="720"/>
        <w:jc w:val="both"/>
        <w:rPr>
          <w:rFonts w:ascii="GHEA Grapalat" w:hAnsi="GHEA Grapalat" w:cs="Sylfaen"/>
          <w:b/>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0C5B38B6" w14:textId="2BF11F92" w:rsidR="007678FA" w:rsidRPr="00064ADD" w:rsidRDefault="007678FA" w:rsidP="00E233C6">
            <w:pPr>
              <w:rPr>
                <w:rFonts w:ascii="GHEA Grapalat" w:hAnsi="GHEA Grapalat"/>
                <w:sz w:val="20"/>
                <w:lang w:val="pt-BR"/>
              </w:rPr>
            </w:pPr>
            <w:r w:rsidRPr="00064ADD">
              <w:rPr>
                <w:rFonts w:ascii="GHEA Grapalat" w:hAnsi="GHEA Grapalat"/>
                <w:sz w:val="16"/>
                <w:szCs w:val="16"/>
                <w:lang w:val="pt-BR"/>
              </w:rPr>
              <w:t xml:space="preserve">                                         Կ.Տ.</w:t>
            </w: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5046E49A" w14:textId="47CFF33B"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02E4BC0A" w14:textId="3F6F2285" w:rsidR="007678FA" w:rsidRPr="00064ADD" w:rsidRDefault="007678FA" w:rsidP="00E233C6">
            <w:pPr>
              <w:rPr>
                <w:rFonts w:ascii="GHEA Grapalat" w:hAnsi="GHEA Grapalat"/>
                <w:b/>
                <w:sz w:val="20"/>
                <w:lang w:val="nb-NO"/>
              </w:rPr>
            </w:pPr>
            <w:r w:rsidRPr="00064ADD">
              <w:rPr>
                <w:rFonts w:ascii="GHEA Grapalat" w:hAnsi="GHEA Grapalat"/>
                <w:sz w:val="16"/>
                <w:szCs w:val="16"/>
                <w:lang w:val="pt-BR"/>
              </w:rPr>
              <w:t xml:space="preserve">                                        Կ.Տ.</w:t>
            </w:r>
          </w:p>
        </w:tc>
      </w:tr>
    </w:tbl>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lastRenderedPageBreak/>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311D412C" w14:textId="3C03811C"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234"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359"/>
        <w:gridCol w:w="4851"/>
        <w:gridCol w:w="602"/>
        <w:gridCol w:w="717"/>
        <w:gridCol w:w="541"/>
        <w:gridCol w:w="735"/>
        <w:gridCol w:w="552"/>
      </w:tblGrid>
      <w:tr w:rsidR="007678FA" w:rsidRPr="00064ADD" w14:paraId="316995FE" w14:textId="77777777" w:rsidTr="003314E0">
        <w:tc>
          <w:tcPr>
            <w:tcW w:w="10234"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7678FA" w:rsidRPr="00064ADD" w14:paraId="7C429E08" w14:textId="77777777" w:rsidTr="003314E0">
        <w:trPr>
          <w:trHeight w:val="219"/>
        </w:trPr>
        <w:tc>
          <w:tcPr>
            <w:tcW w:w="877" w:type="dxa"/>
            <w:vMerge w:val="restart"/>
            <w:textDirection w:val="btLr"/>
            <w:vAlign w:val="center"/>
          </w:tcPr>
          <w:p w14:paraId="3AAC09D7" w14:textId="77777777" w:rsidR="007678FA" w:rsidRPr="00064ADD" w:rsidRDefault="007678FA" w:rsidP="000976B5">
            <w:pPr>
              <w:ind w:left="113" w:right="113"/>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359" w:type="dxa"/>
            <w:vMerge w:val="restart"/>
            <w:textDirection w:val="btLr"/>
            <w:vAlign w:val="center"/>
          </w:tcPr>
          <w:p w14:paraId="75024B67" w14:textId="77777777" w:rsidR="007678FA" w:rsidRPr="00064ADD" w:rsidRDefault="007678FA" w:rsidP="000976B5">
            <w:pPr>
              <w:ind w:left="113" w:right="113"/>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4851"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602" w:type="dxa"/>
            <w:vMerge w:val="restart"/>
            <w:textDirection w:val="btLr"/>
            <w:vAlign w:val="center"/>
          </w:tcPr>
          <w:p w14:paraId="310DC7B9" w14:textId="77777777" w:rsidR="007678FA" w:rsidRPr="00064ADD" w:rsidRDefault="007678FA" w:rsidP="00E427BE">
            <w:pPr>
              <w:ind w:left="113" w:right="113"/>
              <w:jc w:val="center"/>
              <w:rPr>
                <w:rFonts w:ascii="GHEA Grapalat" w:hAnsi="GHEA Grapalat"/>
                <w:sz w:val="18"/>
              </w:rPr>
            </w:pPr>
            <w:r w:rsidRPr="00064ADD">
              <w:rPr>
                <w:rFonts w:ascii="GHEA Grapalat" w:hAnsi="GHEA Grapalat"/>
                <w:sz w:val="18"/>
              </w:rPr>
              <w:t>չափման միավորը</w:t>
            </w:r>
          </w:p>
        </w:tc>
        <w:tc>
          <w:tcPr>
            <w:tcW w:w="717" w:type="dxa"/>
            <w:vMerge w:val="restart"/>
            <w:textDirection w:val="btLr"/>
            <w:vAlign w:val="center"/>
          </w:tcPr>
          <w:p w14:paraId="78B3BF2C" w14:textId="72B38F7C" w:rsidR="007678FA" w:rsidRPr="00064ADD" w:rsidRDefault="003314E0" w:rsidP="00E427BE">
            <w:pPr>
              <w:ind w:left="113" w:right="113"/>
              <w:jc w:val="center"/>
              <w:rPr>
                <w:rFonts w:ascii="GHEA Grapalat" w:hAnsi="GHEA Grapalat"/>
                <w:sz w:val="18"/>
              </w:rPr>
            </w:pPr>
            <w:r>
              <w:rPr>
                <w:rFonts w:ascii="GHEA Grapalat" w:hAnsi="GHEA Grapalat"/>
                <w:sz w:val="18"/>
              </w:rPr>
              <w:t>միավոր</w:t>
            </w:r>
            <w:r w:rsidR="007678FA" w:rsidRPr="00064ADD">
              <w:rPr>
                <w:rFonts w:ascii="GHEA Grapalat" w:hAnsi="GHEA Grapalat"/>
                <w:sz w:val="18"/>
              </w:rPr>
              <w:t xml:space="preserve"> գինը/ՀՀ դրամ</w:t>
            </w:r>
          </w:p>
        </w:tc>
        <w:tc>
          <w:tcPr>
            <w:tcW w:w="541" w:type="dxa"/>
            <w:vMerge w:val="restart"/>
            <w:textDirection w:val="btLr"/>
            <w:vAlign w:val="center"/>
          </w:tcPr>
          <w:p w14:paraId="22B9F951" w14:textId="77777777" w:rsidR="007678FA" w:rsidRPr="00064ADD" w:rsidRDefault="007678FA" w:rsidP="00E427BE">
            <w:pPr>
              <w:ind w:left="113" w:right="113"/>
              <w:jc w:val="center"/>
              <w:rPr>
                <w:rFonts w:ascii="GHEA Grapalat" w:hAnsi="GHEA Grapalat"/>
                <w:sz w:val="18"/>
              </w:rPr>
            </w:pPr>
            <w:r w:rsidRPr="00064ADD">
              <w:rPr>
                <w:rFonts w:ascii="GHEA Grapalat" w:hAnsi="GHEA Grapalat"/>
                <w:sz w:val="18"/>
              </w:rPr>
              <w:t>ընդհանուր քանակը</w:t>
            </w:r>
          </w:p>
        </w:tc>
        <w:tc>
          <w:tcPr>
            <w:tcW w:w="1287"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7678FA" w:rsidRPr="00064ADD" w14:paraId="0821B6AA" w14:textId="77777777" w:rsidTr="003314E0">
        <w:trPr>
          <w:cantSplit/>
          <w:trHeight w:val="1842"/>
        </w:trPr>
        <w:tc>
          <w:tcPr>
            <w:tcW w:w="877" w:type="dxa"/>
            <w:vMerge/>
            <w:vAlign w:val="center"/>
          </w:tcPr>
          <w:p w14:paraId="22B5A240" w14:textId="77777777" w:rsidR="007678FA" w:rsidRPr="00064ADD" w:rsidRDefault="007678FA" w:rsidP="00E53C12">
            <w:pPr>
              <w:jc w:val="center"/>
              <w:rPr>
                <w:rFonts w:ascii="GHEA Grapalat" w:hAnsi="GHEA Grapalat"/>
                <w:sz w:val="18"/>
              </w:rPr>
            </w:pPr>
          </w:p>
        </w:tc>
        <w:tc>
          <w:tcPr>
            <w:tcW w:w="1359" w:type="dxa"/>
            <w:vMerge/>
            <w:vAlign w:val="center"/>
          </w:tcPr>
          <w:p w14:paraId="2D1E4924" w14:textId="77777777" w:rsidR="007678FA" w:rsidRPr="00064ADD" w:rsidRDefault="007678FA" w:rsidP="00E53C12">
            <w:pPr>
              <w:jc w:val="center"/>
              <w:rPr>
                <w:rFonts w:ascii="GHEA Grapalat" w:hAnsi="GHEA Grapalat"/>
                <w:sz w:val="18"/>
              </w:rPr>
            </w:pPr>
          </w:p>
        </w:tc>
        <w:tc>
          <w:tcPr>
            <w:tcW w:w="4851" w:type="dxa"/>
            <w:vMerge/>
            <w:vAlign w:val="center"/>
          </w:tcPr>
          <w:p w14:paraId="7DE8C663" w14:textId="77777777" w:rsidR="007678FA" w:rsidRPr="00064ADD" w:rsidRDefault="007678FA" w:rsidP="00E53C12">
            <w:pPr>
              <w:jc w:val="center"/>
              <w:rPr>
                <w:rFonts w:ascii="GHEA Grapalat" w:hAnsi="GHEA Grapalat"/>
                <w:sz w:val="18"/>
              </w:rPr>
            </w:pPr>
          </w:p>
        </w:tc>
        <w:tc>
          <w:tcPr>
            <w:tcW w:w="602" w:type="dxa"/>
            <w:vMerge/>
            <w:vAlign w:val="center"/>
          </w:tcPr>
          <w:p w14:paraId="660FBBC6" w14:textId="77777777" w:rsidR="007678FA" w:rsidRPr="00064ADD" w:rsidRDefault="007678FA" w:rsidP="00E53C12">
            <w:pPr>
              <w:jc w:val="center"/>
              <w:rPr>
                <w:rFonts w:ascii="GHEA Grapalat" w:hAnsi="GHEA Grapalat"/>
                <w:sz w:val="18"/>
              </w:rPr>
            </w:pPr>
          </w:p>
        </w:tc>
        <w:tc>
          <w:tcPr>
            <w:tcW w:w="717" w:type="dxa"/>
            <w:vMerge/>
            <w:vAlign w:val="center"/>
          </w:tcPr>
          <w:p w14:paraId="04A385DB" w14:textId="77777777" w:rsidR="007678FA" w:rsidRPr="00064ADD" w:rsidRDefault="007678FA" w:rsidP="00E53C12">
            <w:pPr>
              <w:jc w:val="center"/>
              <w:rPr>
                <w:rFonts w:ascii="GHEA Grapalat" w:hAnsi="GHEA Grapalat"/>
                <w:sz w:val="18"/>
              </w:rPr>
            </w:pPr>
          </w:p>
        </w:tc>
        <w:tc>
          <w:tcPr>
            <w:tcW w:w="541" w:type="dxa"/>
            <w:vMerge/>
            <w:vAlign w:val="center"/>
          </w:tcPr>
          <w:p w14:paraId="1052DDC1" w14:textId="77777777" w:rsidR="007678FA" w:rsidRPr="00064ADD" w:rsidRDefault="007678FA" w:rsidP="00E53C12">
            <w:pPr>
              <w:jc w:val="center"/>
              <w:rPr>
                <w:rFonts w:ascii="GHEA Grapalat" w:hAnsi="GHEA Grapalat"/>
                <w:sz w:val="18"/>
              </w:rPr>
            </w:pPr>
          </w:p>
        </w:tc>
        <w:tc>
          <w:tcPr>
            <w:tcW w:w="735" w:type="dxa"/>
            <w:textDirection w:val="btLr"/>
            <w:vAlign w:val="center"/>
          </w:tcPr>
          <w:p w14:paraId="5611FB9F" w14:textId="77777777" w:rsidR="007678FA" w:rsidRPr="00064ADD" w:rsidRDefault="007678FA" w:rsidP="00E427BE">
            <w:pPr>
              <w:ind w:left="113" w:right="113"/>
              <w:jc w:val="center"/>
              <w:rPr>
                <w:rFonts w:ascii="GHEA Grapalat" w:hAnsi="GHEA Grapalat"/>
                <w:sz w:val="18"/>
              </w:rPr>
            </w:pPr>
            <w:r w:rsidRPr="00064ADD">
              <w:rPr>
                <w:rFonts w:ascii="GHEA Grapalat" w:hAnsi="GHEA Grapalat"/>
                <w:sz w:val="18"/>
              </w:rPr>
              <w:t>հասցեն</w:t>
            </w:r>
          </w:p>
        </w:tc>
        <w:tc>
          <w:tcPr>
            <w:tcW w:w="552" w:type="dxa"/>
            <w:textDirection w:val="btLr"/>
            <w:vAlign w:val="center"/>
          </w:tcPr>
          <w:p w14:paraId="0AEED9AF" w14:textId="77777777" w:rsidR="007678FA" w:rsidRPr="00064ADD" w:rsidRDefault="007678FA" w:rsidP="00E427BE">
            <w:pPr>
              <w:ind w:left="113" w:right="113"/>
              <w:jc w:val="center"/>
              <w:rPr>
                <w:rFonts w:ascii="GHEA Grapalat" w:hAnsi="GHEA Grapalat"/>
                <w:sz w:val="18"/>
              </w:rPr>
            </w:pPr>
            <w:r w:rsidRPr="00064ADD">
              <w:rPr>
                <w:rFonts w:ascii="GHEA Grapalat" w:hAnsi="GHEA Grapalat"/>
                <w:sz w:val="18"/>
              </w:rPr>
              <w:t>Ժամկետը**</w:t>
            </w:r>
          </w:p>
        </w:tc>
      </w:tr>
      <w:tr w:rsidR="003314E0" w:rsidRPr="00064ADD" w14:paraId="33431C00" w14:textId="77777777" w:rsidTr="0006114C">
        <w:trPr>
          <w:cantSplit/>
          <w:trHeight w:val="1133"/>
        </w:trPr>
        <w:tc>
          <w:tcPr>
            <w:tcW w:w="877" w:type="dxa"/>
            <w:vMerge w:val="restart"/>
          </w:tcPr>
          <w:p w14:paraId="1069520E" w14:textId="67ECE8DD" w:rsidR="003314E0" w:rsidRPr="00064ADD" w:rsidRDefault="003314E0" w:rsidP="003314E0">
            <w:pPr>
              <w:jc w:val="center"/>
              <w:rPr>
                <w:rFonts w:ascii="GHEA Grapalat" w:hAnsi="GHEA Grapalat"/>
                <w:sz w:val="20"/>
              </w:rPr>
            </w:pPr>
            <w:r>
              <w:rPr>
                <w:rFonts w:ascii="GHEA Grapalat" w:hAnsi="GHEA Grapalat"/>
                <w:sz w:val="20"/>
              </w:rPr>
              <w:t>1</w:t>
            </w:r>
          </w:p>
        </w:tc>
        <w:tc>
          <w:tcPr>
            <w:tcW w:w="1359" w:type="dxa"/>
            <w:vMerge w:val="restart"/>
            <w:vAlign w:val="center"/>
          </w:tcPr>
          <w:p w14:paraId="337DA2B3" w14:textId="27E017D2" w:rsidR="003314E0" w:rsidRPr="00064ADD" w:rsidRDefault="003314E0" w:rsidP="003314E0">
            <w:pPr>
              <w:jc w:val="center"/>
              <w:rPr>
                <w:rFonts w:ascii="GHEA Grapalat" w:hAnsi="GHEA Grapalat"/>
                <w:sz w:val="20"/>
              </w:rPr>
            </w:pPr>
            <w:r>
              <w:rPr>
                <w:rFonts w:ascii="Calibri" w:hAnsi="Calibri" w:cs="Calibri"/>
                <w:sz w:val="22"/>
                <w:szCs w:val="22"/>
              </w:rPr>
              <w:t>90441100</w:t>
            </w:r>
          </w:p>
        </w:tc>
        <w:tc>
          <w:tcPr>
            <w:tcW w:w="4851" w:type="dxa"/>
          </w:tcPr>
          <w:p w14:paraId="75D78F08" w14:textId="327BE63B" w:rsidR="003314E0" w:rsidRPr="00F6564A" w:rsidRDefault="003314E0" w:rsidP="0006114C">
            <w:pPr>
              <w:jc w:val="both"/>
              <w:rPr>
                <w:rFonts w:ascii="GHEA Grapalat" w:hAnsi="GHEA Grapalat"/>
                <w:sz w:val="20"/>
              </w:rPr>
            </w:pPr>
            <w:r>
              <w:rPr>
                <w:rFonts w:ascii="Sylfaen" w:hAnsi="Sylfaen"/>
                <w:sz w:val="20"/>
                <w:lang w:val="hy-AM"/>
              </w:rPr>
              <w:t xml:space="preserve">Կոյուղու խցաբացում տեխնիկական միջոցների կիրառմամբ </w:t>
            </w:r>
            <w:r w:rsidR="0006114C">
              <w:rPr>
                <w:rFonts w:ascii="Sylfaen" w:hAnsi="Sylfaen"/>
                <w:sz w:val="20"/>
                <w:lang w:val="hy-AM"/>
              </w:rPr>
              <w:t>20գծմ-ից պակաս</w:t>
            </w:r>
            <w:r>
              <w:rPr>
                <w:rFonts w:ascii="Sylfaen" w:hAnsi="Sylfaen"/>
                <w:sz w:val="20"/>
                <w:lang w:val="hy-AM"/>
              </w:rPr>
              <w:t xml:space="preserve"> յուր</w:t>
            </w:r>
            <w:r>
              <w:rPr>
                <w:rFonts w:ascii="Sylfaen" w:hAnsi="Sylfaen"/>
                <w:sz w:val="20"/>
              </w:rPr>
              <w:t>ա</w:t>
            </w:r>
            <w:r>
              <w:rPr>
                <w:rFonts w:ascii="Sylfaen" w:hAnsi="Sylfaen"/>
                <w:sz w:val="20"/>
                <w:lang w:val="hy-AM"/>
              </w:rPr>
              <w:t>քանչյուր  այցի դեպքում</w:t>
            </w:r>
          </w:p>
        </w:tc>
        <w:tc>
          <w:tcPr>
            <w:tcW w:w="602" w:type="dxa"/>
            <w:textDirection w:val="btLr"/>
            <w:vAlign w:val="center"/>
          </w:tcPr>
          <w:p w14:paraId="69971639" w14:textId="0BEE425D" w:rsidR="003314E0" w:rsidRPr="00064ADD" w:rsidRDefault="003314E0" w:rsidP="003314E0">
            <w:pPr>
              <w:jc w:val="center"/>
              <w:rPr>
                <w:rFonts w:ascii="GHEA Grapalat" w:hAnsi="GHEA Grapalat"/>
                <w:sz w:val="20"/>
              </w:rPr>
            </w:pPr>
            <w:r>
              <w:rPr>
                <w:rFonts w:ascii="Sylfaen" w:hAnsi="Sylfaen" w:cs="Sylfaen"/>
                <w:color w:val="000000"/>
                <w:sz w:val="22"/>
                <w:szCs w:val="20"/>
                <w:lang w:eastAsia="ru-RU"/>
              </w:rPr>
              <w:t>անգամ</w:t>
            </w:r>
          </w:p>
        </w:tc>
        <w:tc>
          <w:tcPr>
            <w:tcW w:w="717" w:type="dxa"/>
            <w:textDirection w:val="btLr"/>
            <w:vAlign w:val="center"/>
          </w:tcPr>
          <w:p w14:paraId="643C6D55" w14:textId="0F8E4DB5" w:rsidR="003314E0" w:rsidRPr="0006114C" w:rsidRDefault="0006114C" w:rsidP="003314E0">
            <w:pPr>
              <w:ind w:left="113" w:right="113"/>
              <w:jc w:val="center"/>
              <w:rPr>
                <w:rFonts w:ascii="GHEA Grapalat" w:hAnsi="GHEA Grapalat"/>
                <w:sz w:val="20"/>
                <w:lang w:val="hy-AM"/>
              </w:rPr>
            </w:pPr>
            <w:r>
              <w:rPr>
                <w:rFonts w:ascii="GHEA Grapalat" w:hAnsi="GHEA Grapalat"/>
                <w:sz w:val="20"/>
                <w:lang w:val="hy-AM"/>
              </w:rPr>
              <w:t>40000</w:t>
            </w:r>
          </w:p>
        </w:tc>
        <w:tc>
          <w:tcPr>
            <w:tcW w:w="541" w:type="dxa"/>
            <w:vAlign w:val="center"/>
          </w:tcPr>
          <w:p w14:paraId="7D3B53E8" w14:textId="0337C773" w:rsidR="003314E0" w:rsidRPr="00064ADD" w:rsidRDefault="003314E0" w:rsidP="003314E0">
            <w:pPr>
              <w:jc w:val="center"/>
              <w:rPr>
                <w:rFonts w:ascii="GHEA Grapalat" w:hAnsi="GHEA Grapalat"/>
                <w:sz w:val="20"/>
              </w:rPr>
            </w:pPr>
            <w:r>
              <w:rPr>
                <w:rFonts w:ascii="GHEA Grapalat" w:hAnsi="GHEA Grapalat"/>
                <w:sz w:val="20"/>
              </w:rPr>
              <w:t>1</w:t>
            </w:r>
          </w:p>
        </w:tc>
        <w:tc>
          <w:tcPr>
            <w:tcW w:w="735" w:type="dxa"/>
            <w:vMerge w:val="restart"/>
            <w:textDirection w:val="btLr"/>
          </w:tcPr>
          <w:p w14:paraId="680ED90D" w14:textId="557351E3" w:rsidR="003314E0" w:rsidRPr="00064ADD" w:rsidRDefault="003314E0" w:rsidP="003314E0">
            <w:pPr>
              <w:jc w:val="center"/>
              <w:rPr>
                <w:rFonts w:ascii="GHEA Grapalat" w:hAnsi="GHEA Grapalat"/>
                <w:sz w:val="20"/>
              </w:rPr>
            </w:pPr>
            <w:r>
              <w:rPr>
                <w:rFonts w:ascii="GHEA Grapalat" w:hAnsi="GHEA Grapalat"/>
                <w:sz w:val="20"/>
              </w:rPr>
              <w:t>ՀՀ Կոտայքի մարզ, հ. Գառնի</w:t>
            </w:r>
          </w:p>
        </w:tc>
        <w:tc>
          <w:tcPr>
            <w:tcW w:w="552" w:type="dxa"/>
            <w:vMerge w:val="restart"/>
            <w:textDirection w:val="btLr"/>
          </w:tcPr>
          <w:p w14:paraId="1CA9A59C" w14:textId="1E9991E4" w:rsidR="003314E0" w:rsidRPr="00064ADD" w:rsidRDefault="003314E0" w:rsidP="0006114C">
            <w:pPr>
              <w:jc w:val="center"/>
              <w:rPr>
                <w:rFonts w:ascii="GHEA Grapalat" w:hAnsi="GHEA Grapalat"/>
                <w:sz w:val="20"/>
              </w:rPr>
            </w:pPr>
            <w:r>
              <w:rPr>
                <w:rFonts w:ascii="GHEA Grapalat" w:hAnsi="GHEA Grapalat"/>
                <w:sz w:val="20"/>
              </w:rPr>
              <w:t>30.12.202</w:t>
            </w:r>
            <w:r w:rsidR="0006114C">
              <w:rPr>
                <w:rFonts w:ascii="GHEA Grapalat" w:hAnsi="GHEA Grapalat"/>
                <w:sz w:val="20"/>
                <w:lang w:val="hy-AM"/>
              </w:rPr>
              <w:t>6</w:t>
            </w:r>
            <w:r>
              <w:rPr>
                <w:rFonts w:ascii="GHEA Grapalat" w:hAnsi="GHEA Grapalat"/>
                <w:sz w:val="20"/>
              </w:rPr>
              <w:t>թ</w:t>
            </w:r>
          </w:p>
        </w:tc>
      </w:tr>
      <w:tr w:rsidR="003314E0" w:rsidRPr="00064ADD" w14:paraId="4C5DA88F" w14:textId="77777777" w:rsidTr="003314E0">
        <w:trPr>
          <w:cantSplit/>
          <w:trHeight w:val="834"/>
        </w:trPr>
        <w:tc>
          <w:tcPr>
            <w:tcW w:w="877" w:type="dxa"/>
            <w:vMerge/>
          </w:tcPr>
          <w:p w14:paraId="34F06654" w14:textId="77777777" w:rsidR="003314E0" w:rsidRDefault="003314E0" w:rsidP="003314E0">
            <w:pPr>
              <w:jc w:val="center"/>
              <w:rPr>
                <w:rFonts w:ascii="GHEA Grapalat" w:hAnsi="GHEA Grapalat"/>
                <w:sz w:val="20"/>
              </w:rPr>
            </w:pPr>
          </w:p>
        </w:tc>
        <w:tc>
          <w:tcPr>
            <w:tcW w:w="1359" w:type="dxa"/>
            <w:vMerge/>
            <w:vAlign w:val="center"/>
          </w:tcPr>
          <w:p w14:paraId="05927BD0" w14:textId="77777777" w:rsidR="003314E0" w:rsidRDefault="003314E0" w:rsidP="003314E0">
            <w:pPr>
              <w:jc w:val="center"/>
              <w:rPr>
                <w:rFonts w:ascii="Calibri" w:hAnsi="Calibri" w:cs="Calibri"/>
                <w:sz w:val="22"/>
                <w:szCs w:val="22"/>
              </w:rPr>
            </w:pPr>
          </w:p>
        </w:tc>
        <w:tc>
          <w:tcPr>
            <w:tcW w:w="4851" w:type="dxa"/>
          </w:tcPr>
          <w:p w14:paraId="5FA47F20" w14:textId="0AB8DFBE" w:rsidR="003314E0" w:rsidRDefault="003314E0" w:rsidP="003314E0">
            <w:pPr>
              <w:jc w:val="both"/>
              <w:rPr>
                <w:rFonts w:ascii="GHEA Grapalat" w:hAnsi="GHEA Grapalat"/>
                <w:sz w:val="20"/>
              </w:rPr>
            </w:pPr>
            <w:r>
              <w:rPr>
                <w:rFonts w:ascii="Sylfaen" w:hAnsi="Sylfaen"/>
                <w:sz w:val="20"/>
                <w:lang w:val="hy-AM"/>
              </w:rPr>
              <w:t>Կոյուղու խցաբացում տեխնիկական միջոցների կիրառմամբ 20գծմ-ից ավել յուր</w:t>
            </w:r>
            <w:r>
              <w:rPr>
                <w:rFonts w:ascii="Sylfaen" w:hAnsi="Sylfaen"/>
                <w:sz w:val="20"/>
              </w:rPr>
              <w:t>ա</w:t>
            </w:r>
            <w:r>
              <w:rPr>
                <w:rFonts w:ascii="Sylfaen" w:hAnsi="Sylfaen"/>
                <w:sz w:val="20"/>
                <w:lang w:val="hy-AM"/>
              </w:rPr>
              <w:t xml:space="preserve">քանչյուր 1գծմ-ի համար </w:t>
            </w:r>
          </w:p>
        </w:tc>
        <w:tc>
          <w:tcPr>
            <w:tcW w:w="602" w:type="dxa"/>
            <w:textDirection w:val="btLr"/>
            <w:vAlign w:val="center"/>
          </w:tcPr>
          <w:p w14:paraId="44ADE10A" w14:textId="4E7492C5" w:rsidR="003314E0" w:rsidRDefault="003314E0" w:rsidP="003314E0">
            <w:pPr>
              <w:jc w:val="center"/>
              <w:rPr>
                <w:rFonts w:ascii="Sylfaen" w:hAnsi="Sylfaen" w:cs="Sylfaen"/>
                <w:color w:val="000000"/>
                <w:sz w:val="22"/>
                <w:szCs w:val="20"/>
                <w:lang w:eastAsia="ru-RU"/>
              </w:rPr>
            </w:pPr>
            <w:r>
              <w:rPr>
                <w:rFonts w:ascii="Sylfaen" w:hAnsi="Sylfaen" w:cs="Sylfaen"/>
                <w:color w:val="000000"/>
                <w:sz w:val="22"/>
                <w:szCs w:val="20"/>
                <w:lang w:eastAsia="ru-RU"/>
              </w:rPr>
              <w:t>գծմ</w:t>
            </w:r>
          </w:p>
        </w:tc>
        <w:tc>
          <w:tcPr>
            <w:tcW w:w="717" w:type="dxa"/>
            <w:textDirection w:val="btLr"/>
            <w:vAlign w:val="center"/>
          </w:tcPr>
          <w:p w14:paraId="5D9F247B" w14:textId="4727A571" w:rsidR="003314E0" w:rsidRPr="00D71E21" w:rsidRDefault="0006114C" w:rsidP="003314E0">
            <w:pPr>
              <w:ind w:left="113" w:right="113"/>
              <w:jc w:val="center"/>
              <w:rPr>
                <w:rFonts w:ascii="GHEA Grapalat" w:hAnsi="GHEA Grapalat" w:cs="Sylfaen"/>
                <w:b/>
                <w:sz w:val="20"/>
                <w:szCs w:val="20"/>
                <w:lang w:val="hy-AM"/>
              </w:rPr>
            </w:pPr>
            <w:r>
              <w:rPr>
                <w:rFonts w:ascii="GHEA Grapalat" w:hAnsi="GHEA Grapalat" w:cs="Sylfaen"/>
                <w:b/>
                <w:sz w:val="20"/>
                <w:szCs w:val="20"/>
                <w:lang w:val="hy-AM"/>
              </w:rPr>
              <w:t>1700</w:t>
            </w:r>
          </w:p>
        </w:tc>
        <w:tc>
          <w:tcPr>
            <w:tcW w:w="541" w:type="dxa"/>
            <w:vAlign w:val="center"/>
          </w:tcPr>
          <w:p w14:paraId="3D477972" w14:textId="3A205B2E" w:rsidR="003314E0" w:rsidRDefault="003314E0" w:rsidP="003314E0">
            <w:pPr>
              <w:jc w:val="center"/>
              <w:rPr>
                <w:rFonts w:ascii="GHEA Grapalat" w:hAnsi="GHEA Grapalat"/>
                <w:sz w:val="20"/>
              </w:rPr>
            </w:pPr>
            <w:r>
              <w:rPr>
                <w:rFonts w:ascii="GHEA Grapalat" w:hAnsi="GHEA Grapalat"/>
                <w:sz w:val="20"/>
              </w:rPr>
              <w:t>1</w:t>
            </w:r>
          </w:p>
        </w:tc>
        <w:tc>
          <w:tcPr>
            <w:tcW w:w="735" w:type="dxa"/>
            <w:vMerge/>
            <w:textDirection w:val="btLr"/>
          </w:tcPr>
          <w:p w14:paraId="7A0AE06E" w14:textId="77777777" w:rsidR="003314E0" w:rsidRDefault="003314E0" w:rsidP="003314E0">
            <w:pPr>
              <w:jc w:val="center"/>
              <w:rPr>
                <w:rFonts w:ascii="GHEA Grapalat" w:hAnsi="GHEA Grapalat"/>
                <w:sz w:val="20"/>
              </w:rPr>
            </w:pPr>
          </w:p>
        </w:tc>
        <w:tc>
          <w:tcPr>
            <w:tcW w:w="552" w:type="dxa"/>
            <w:vMerge/>
            <w:textDirection w:val="btLr"/>
          </w:tcPr>
          <w:p w14:paraId="0E50C9E2" w14:textId="77777777" w:rsidR="003314E0" w:rsidRDefault="003314E0" w:rsidP="003314E0">
            <w:pPr>
              <w:jc w:val="center"/>
              <w:rPr>
                <w:rFonts w:ascii="GHEA Grapalat" w:hAnsi="GHEA Grapalat"/>
                <w:sz w:val="20"/>
              </w:rPr>
            </w:pPr>
          </w:p>
        </w:tc>
      </w:tr>
    </w:tbl>
    <w:p w14:paraId="2E675CBA" w14:textId="77777777" w:rsidR="003314E0" w:rsidRDefault="003314E0" w:rsidP="00886C43">
      <w:pPr>
        <w:rPr>
          <w:rFonts w:ascii="GHEA Grapalat" w:hAnsi="GHEA Grapalat"/>
          <w:sz w:val="20"/>
        </w:rPr>
      </w:pPr>
    </w:p>
    <w:p w14:paraId="00DE5711" w14:textId="7787E975" w:rsidR="00886C43" w:rsidRPr="00886C43" w:rsidRDefault="007678FA" w:rsidP="00886C43">
      <w:pPr>
        <w:rPr>
          <w:rFonts w:ascii="GHEA Grapalat" w:hAnsi="GHEA Grapalat"/>
          <w:b/>
          <w:bCs/>
          <w:sz w:val="20"/>
          <w:szCs w:val="20"/>
          <w:highlight w:val="yellow"/>
        </w:rPr>
      </w:pPr>
      <w:r w:rsidRPr="00064ADD">
        <w:rPr>
          <w:rFonts w:ascii="GHEA Grapalat" w:hAnsi="GHEA Grapalat"/>
          <w:sz w:val="20"/>
        </w:rPr>
        <w:t xml:space="preserve"> </w:t>
      </w:r>
      <w:r w:rsidR="00886C43" w:rsidRPr="00886C43">
        <w:rPr>
          <w:rFonts w:ascii="GHEA Grapalat" w:hAnsi="GHEA Grapalat"/>
          <w:b/>
          <w:bCs/>
          <w:sz w:val="20"/>
          <w:szCs w:val="20"/>
          <w:highlight w:val="yellow"/>
        </w:rPr>
        <w:t xml:space="preserve">Պայմանագիրը կնքվելու է </w:t>
      </w:r>
      <w:r w:rsidR="0006114C">
        <w:rPr>
          <w:rFonts w:ascii="GHEA Grapalat" w:hAnsi="GHEA Grapalat"/>
          <w:b/>
          <w:bCs/>
          <w:sz w:val="20"/>
          <w:szCs w:val="20"/>
          <w:highlight w:val="yellow"/>
          <w:lang w:val="hy-AM"/>
        </w:rPr>
        <w:t>2</w:t>
      </w:r>
      <w:r w:rsidR="00AC03D5">
        <w:rPr>
          <w:rFonts w:ascii="Calibri" w:hAnsi="Calibri" w:cs="Calibri"/>
          <w:b/>
          <w:bCs/>
          <w:sz w:val="20"/>
          <w:szCs w:val="20"/>
          <w:highlight w:val="yellow"/>
          <w:lang w:val="hy-AM"/>
        </w:rPr>
        <w:t> </w:t>
      </w:r>
      <w:r w:rsidR="0006114C">
        <w:rPr>
          <w:rFonts w:ascii="GHEA Grapalat" w:hAnsi="GHEA Grapalat"/>
          <w:b/>
          <w:bCs/>
          <w:sz w:val="20"/>
          <w:szCs w:val="20"/>
          <w:highlight w:val="yellow"/>
          <w:lang w:val="hy-AM"/>
        </w:rPr>
        <w:t>0</w:t>
      </w:r>
      <w:r w:rsidR="00886C43" w:rsidRPr="00886C43">
        <w:rPr>
          <w:rFonts w:ascii="GHEA Grapalat" w:hAnsi="GHEA Grapalat"/>
          <w:b/>
          <w:bCs/>
          <w:sz w:val="20"/>
          <w:szCs w:val="20"/>
          <w:highlight w:val="yellow"/>
        </w:rPr>
        <w:t>00</w:t>
      </w:r>
      <w:r w:rsidR="00AC03D5">
        <w:rPr>
          <w:rFonts w:ascii="GHEA Grapalat" w:hAnsi="GHEA Grapalat"/>
          <w:b/>
          <w:bCs/>
          <w:sz w:val="20"/>
          <w:szCs w:val="20"/>
          <w:highlight w:val="yellow"/>
          <w:lang w:val="hy-AM"/>
        </w:rPr>
        <w:t xml:space="preserve"> </w:t>
      </w:r>
      <w:bookmarkStart w:id="14" w:name="_GoBack"/>
      <w:bookmarkEnd w:id="14"/>
      <w:r w:rsidR="00886C43" w:rsidRPr="00886C43">
        <w:rPr>
          <w:rFonts w:ascii="GHEA Grapalat" w:hAnsi="GHEA Grapalat"/>
          <w:b/>
          <w:bCs/>
          <w:sz w:val="20"/>
          <w:szCs w:val="20"/>
          <w:highlight w:val="yellow"/>
        </w:rPr>
        <w:t>000 (</w:t>
      </w:r>
      <w:r w:rsidR="0006114C">
        <w:rPr>
          <w:rFonts w:ascii="GHEA Grapalat" w:hAnsi="GHEA Grapalat"/>
          <w:b/>
          <w:bCs/>
          <w:sz w:val="20"/>
          <w:szCs w:val="20"/>
          <w:highlight w:val="yellow"/>
          <w:lang w:val="hy-AM"/>
        </w:rPr>
        <w:t>երկու</w:t>
      </w:r>
      <w:r w:rsidR="00886C43" w:rsidRPr="00886C43">
        <w:rPr>
          <w:rFonts w:ascii="GHEA Grapalat" w:hAnsi="GHEA Grapalat"/>
          <w:b/>
          <w:bCs/>
          <w:sz w:val="20"/>
          <w:szCs w:val="20"/>
          <w:highlight w:val="yellow"/>
        </w:rPr>
        <w:t xml:space="preserve"> միլիոն) ՀՀ դրամի չափով</w:t>
      </w:r>
    </w:p>
    <w:p w14:paraId="6CBEDCD2" w14:textId="77777777" w:rsidR="00886C43" w:rsidRPr="00886C43" w:rsidRDefault="00886C43" w:rsidP="00886C43">
      <w:pPr>
        <w:jc w:val="both"/>
        <w:rPr>
          <w:rFonts w:ascii="GHEA Grapalat" w:hAnsi="GHEA Grapalat"/>
          <w:b/>
          <w:bCs/>
          <w:sz w:val="20"/>
          <w:szCs w:val="20"/>
          <w:highlight w:val="yellow"/>
          <w:lang w:val="de-DE"/>
        </w:rPr>
      </w:pP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Հայտերի</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գնահատում</w:t>
      </w:r>
      <w:r>
        <w:rPr>
          <w:rFonts w:ascii="GHEA Grapalat" w:hAnsi="GHEA Grapalat"/>
          <w:b/>
          <w:bCs/>
          <w:sz w:val="20"/>
          <w:szCs w:val="20"/>
          <w:highlight w:val="yellow"/>
        </w:rPr>
        <w:t>ը</w:t>
      </w:r>
      <w:r w:rsidRPr="00886C43">
        <w:rPr>
          <w:rFonts w:ascii="GHEA Grapalat" w:hAnsi="GHEA Grapalat"/>
          <w:b/>
          <w:bCs/>
          <w:sz w:val="20"/>
          <w:szCs w:val="20"/>
          <w:highlight w:val="yellow"/>
          <w:lang w:val="de-DE"/>
        </w:rPr>
        <w:t xml:space="preserve"> </w:t>
      </w:r>
      <w:r>
        <w:rPr>
          <w:rFonts w:ascii="GHEA Grapalat" w:hAnsi="GHEA Grapalat"/>
          <w:b/>
          <w:bCs/>
          <w:sz w:val="20"/>
          <w:szCs w:val="20"/>
          <w:highlight w:val="yellow"/>
        </w:rPr>
        <w:t>կատարվելու</w:t>
      </w:r>
      <w:r w:rsidRPr="00886C43">
        <w:rPr>
          <w:rFonts w:ascii="GHEA Grapalat" w:hAnsi="GHEA Grapalat"/>
          <w:b/>
          <w:bCs/>
          <w:sz w:val="20"/>
          <w:szCs w:val="20"/>
          <w:highlight w:val="yellow"/>
          <w:lang w:val="de-DE"/>
        </w:rPr>
        <w:t xml:space="preserve"> </w:t>
      </w:r>
      <w:r>
        <w:rPr>
          <w:rFonts w:ascii="GHEA Grapalat" w:hAnsi="GHEA Grapalat"/>
          <w:b/>
          <w:bCs/>
          <w:sz w:val="20"/>
          <w:szCs w:val="20"/>
          <w:highlight w:val="yellow"/>
        </w:rPr>
        <w:t>է</w:t>
      </w:r>
      <w:r w:rsidRPr="00886C43">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միավոր</w:t>
      </w:r>
      <w:r w:rsidRPr="008E440C">
        <w:rPr>
          <w:rFonts w:ascii="GHEA Grapalat" w:hAnsi="GHEA Grapalat"/>
          <w:b/>
          <w:bCs/>
          <w:sz w:val="20"/>
          <w:szCs w:val="20"/>
          <w:highlight w:val="yellow"/>
          <w:lang w:val="de-DE"/>
        </w:rPr>
        <w:t xml:space="preserve"> </w:t>
      </w:r>
      <w:r w:rsidRPr="008E440C">
        <w:rPr>
          <w:rFonts w:ascii="GHEA Grapalat" w:hAnsi="GHEA Grapalat"/>
          <w:b/>
          <w:bCs/>
          <w:sz w:val="20"/>
          <w:szCs w:val="20"/>
          <w:highlight w:val="yellow"/>
        </w:rPr>
        <w:t>գն</w:t>
      </w:r>
      <w:r>
        <w:rPr>
          <w:rFonts w:ascii="GHEA Grapalat" w:hAnsi="GHEA Grapalat"/>
          <w:b/>
          <w:bCs/>
          <w:sz w:val="20"/>
          <w:szCs w:val="20"/>
          <w:highlight w:val="yellow"/>
        </w:rPr>
        <w:t>եր</w:t>
      </w:r>
      <w:r w:rsidRPr="008E440C">
        <w:rPr>
          <w:rFonts w:ascii="GHEA Grapalat" w:hAnsi="GHEA Grapalat"/>
          <w:b/>
          <w:bCs/>
          <w:sz w:val="20"/>
          <w:szCs w:val="20"/>
          <w:highlight w:val="yellow"/>
        </w:rPr>
        <w:t>ի</w:t>
      </w:r>
      <w:r w:rsidRPr="008E440C">
        <w:rPr>
          <w:rFonts w:ascii="GHEA Grapalat" w:hAnsi="GHEA Grapalat"/>
          <w:b/>
          <w:bCs/>
          <w:sz w:val="20"/>
          <w:szCs w:val="20"/>
          <w:highlight w:val="yellow"/>
          <w:lang w:val="de-DE"/>
        </w:rPr>
        <w:t xml:space="preserve"> </w:t>
      </w:r>
      <w:r>
        <w:rPr>
          <w:rFonts w:ascii="GHEA Grapalat" w:hAnsi="GHEA Grapalat"/>
          <w:b/>
          <w:bCs/>
          <w:sz w:val="20"/>
          <w:szCs w:val="20"/>
          <w:highlight w:val="yellow"/>
        </w:rPr>
        <w:t>հանրագումարով</w:t>
      </w:r>
    </w:p>
    <w:p w14:paraId="647178C1" w14:textId="77777777" w:rsidR="003314E0" w:rsidRDefault="003314E0" w:rsidP="003314E0">
      <w:pPr>
        <w:jc w:val="center"/>
        <w:rPr>
          <w:rFonts w:ascii="Sylfaen" w:hAnsi="Sylfaen"/>
          <w:b/>
          <w:highlight w:val="yellow"/>
          <w:lang w:val="hy-AM"/>
        </w:rPr>
      </w:pPr>
    </w:p>
    <w:p w14:paraId="6EC9CB00" w14:textId="559B9ABE" w:rsidR="003314E0" w:rsidRPr="00A237D1" w:rsidRDefault="003314E0" w:rsidP="003314E0">
      <w:pPr>
        <w:jc w:val="center"/>
        <w:rPr>
          <w:rFonts w:ascii="Sylfaen" w:hAnsi="Sylfaen"/>
          <w:b/>
          <w:lang w:val="hy-AM"/>
        </w:rPr>
      </w:pPr>
      <w:r w:rsidRPr="00A237D1">
        <w:rPr>
          <w:rFonts w:ascii="Sylfaen" w:hAnsi="Sylfaen"/>
          <w:b/>
          <w:highlight w:val="yellow"/>
          <w:lang w:val="hy-AM"/>
        </w:rPr>
        <w:t>*** Կատարողը պետք</w:t>
      </w:r>
      <w:r>
        <w:rPr>
          <w:rFonts w:ascii="Sylfaen" w:hAnsi="Sylfaen"/>
          <w:b/>
          <w:highlight w:val="yellow"/>
          <w:lang w:val="hy-AM"/>
        </w:rPr>
        <w:t xml:space="preserve"> է  ունենա խցաբացման և վակումայ</w:t>
      </w:r>
      <w:r w:rsidRPr="00A237D1">
        <w:rPr>
          <w:rFonts w:ascii="Sylfaen" w:hAnsi="Sylfaen"/>
          <w:b/>
          <w:highlight w:val="yellow"/>
          <w:lang w:val="hy-AM"/>
        </w:rPr>
        <w:t>ի</w:t>
      </w:r>
      <w:r w:rsidRPr="003314E0">
        <w:rPr>
          <w:rFonts w:ascii="Sylfaen" w:hAnsi="Sylfaen"/>
          <w:b/>
          <w:highlight w:val="yellow"/>
          <w:lang w:val="hy-AM"/>
        </w:rPr>
        <w:t>ն</w:t>
      </w:r>
      <w:r w:rsidRPr="00A237D1">
        <w:rPr>
          <w:rFonts w:ascii="Sylfaen" w:hAnsi="Sylfaen"/>
          <w:b/>
          <w:highlight w:val="yellow"/>
          <w:lang w:val="hy-AM"/>
        </w:rPr>
        <w:t xml:space="preserve"> մաքրող համակարգեր։</w:t>
      </w:r>
    </w:p>
    <w:p w14:paraId="4E7DC13A" w14:textId="77777777" w:rsidR="003314E0" w:rsidRDefault="003314E0" w:rsidP="003314E0">
      <w:pPr>
        <w:ind w:firstLine="567"/>
        <w:jc w:val="center"/>
        <w:rPr>
          <w:rFonts w:ascii="Sylfaen" w:hAnsi="Sylfaen"/>
          <w:b/>
          <w:lang w:val="hy-AM"/>
        </w:rPr>
      </w:pPr>
    </w:p>
    <w:p w14:paraId="496AB326" w14:textId="77777777" w:rsidR="003314E0" w:rsidRPr="005510F9" w:rsidRDefault="003314E0" w:rsidP="003314E0">
      <w:pPr>
        <w:ind w:firstLine="567"/>
        <w:jc w:val="center"/>
        <w:rPr>
          <w:rFonts w:ascii="Sylfaen" w:hAnsi="Sylfaen"/>
          <w:b/>
          <w:lang w:val="hy-AM"/>
        </w:rPr>
      </w:pPr>
      <w:r w:rsidRPr="005510F9">
        <w:rPr>
          <w:rFonts w:ascii="Sylfaen" w:hAnsi="Sylfaen"/>
          <w:b/>
          <w:lang w:val="hy-AM"/>
        </w:rPr>
        <w:t>1․ Խցաբացման համակարգի պարամետրերը</w:t>
      </w:r>
    </w:p>
    <w:p w14:paraId="1D6793EC" w14:textId="77777777" w:rsidR="003314E0" w:rsidRPr="005510F9" w:rsidRDefault="003314E0" w:rsidP="003314E0">
      <w:pPr>
        <w:ind w:firstLine="567"/>
        <w:rPr>
          <w:rFonts w:ascii="Sylfaen" w:hAnsi="Sylfaen"/>
          <w:b/>
          <w:lang w:val="hy-AM"/>
        </w:rPr>
      </w:pPr>
      <w:r w:rsidRPr="005510F9">
        <w:rPr>
          <w:rFonts w:ascii="Sylfaen" w:hAnsi="Sylfaen"/>
          <w:b/>
          <w:lang w:val="hy-AM"/>
        </w:rPr>
        <w:t>1) Ջրի Ճնշում ՝150-250 բար․</w:t>
      </w:r>
    </w:p>
    <w:p w14:paraId="29A2736B" w14:textId="77777777" w:rsidR="003314E0" w:rsidRPr="005510F9" w:rsidRDefault="003314E0" w:rsidP="003314E0">
      <w:pPr>
        <w:ind w:firstLine="567"/>
        <w:rPr>
          <w:rFonts w:ascii="Sylfaen" w:hAnsi="Sylfaen"/>
          <w:b/>
          <w:lang w:val="hy-AM"/>
        </w:rPr>
      </w:pPr>
      <w:r w:rsidRPr="005510F9">
        <w:rPr>
          <w:rFonts w:ascii="Sylfaen" w:hAnsi="Sylfaen"/>
          <w:b/>
          <w:lang w:val="hy-AM"/>
        </w:rPr>
        <w:t>2) Ջրի քանակ՝ 80-160 լիտր/րոպե</w:t>
      </w:r>
    </w:p>
    <w:p w14:paraId="58328991" w14:textId="77777777" w:rsidR="003314E0" w:rsidRPr="005510F9" w:rsidRDefault="003314E0" w:rsidP="003314E0">
      <w:pPr>
        <w:ind w:firstLine="567"/>
        <w:rPr>
          <w:rFonts w:ascii="Sylfaen" w:hAnsi="Sylfaen"/>
          <w:b/>
          <w:lang w:val="hy-AM"/>
        </w:rPr>
      </w:pPr>
      <w:r w:rsidRPr="005510F9">
        <w:rPr>
          <w:rFonts w:ascii="Sylfaen" w:hAnsi="Sylfaen"/>
          <w:b/>
          <w:lang w:val="hy-AM"/>
        </w:rPr>
        <w:t>3) Ճնշումային խողովակի երկարություն՝ 50-100 մետր</w:t>
      </w:r>
    </w:p>
    <w:p w14:paraId="25D45446" w14:textId="77777777" w:rsidR="003314E0" w:rsidRPr="005510F9" w:rsidRDefault="003314E0" w:rsidP="003314E0">
      <w:pPr>
        <w:ind w:firstLine="567"/>
        <w:rPr>
          <w:rFonts w:ascii="Sylfaen" w:hAnsi="Sylfaen"/>
          <w:b/>
          <w:lang w:val="hy-AM"/>
        </w:rPr>
      </w:pPr>
      <w:r w:rsidRPr="005510F9">
        <w:rPr>
          <w:rFonts w:ascii="Sylfaen" w:hAnsi="Sylfaen"/>
          <w:b/>
          <w:lang w:val="hy-AM"/>
        </w:rPr>
        <w:t>4) Ճնշումային խողովակի տրամագիծ՝ 50 միլիմետր</w:t>
      </w:r>
    </w:p>
    <w:p w14:paraId="5DB1B7AD" w14:textId="77777777" w:rsidR="003314E0" w:rsidRDefault="003314E0" w:rsidP="003314E0">
      <w:pPr>
        <w:ind w:firstLine="567"/>
        <w:jc w:val="center"/>
        <w:rPr>
          <w:rFonts w:ascii="Sylfaen" w:hAnsi="Sylfaen"/>
          <w:b/>
          <w:lang w:val="hy-AM"/>
        </w:rPr>
      </w:pPr>
    </w:p>
    <w:p w14:paraId="05E0552C" w14:textId="77777777" w:rsidR="003314E0" w:rsidRPr="005510F9" w:rsidRDefault="003314E0" w:rsidP="003314E0">
      <w:pPr>
        <w:ind w:firstLine="567"/>
        <w:jc w:val="center"/>
        <w:rPr>
          <w:rFonts w:ascii="Sylfaen" w:hAnsi="Sylfaen"/>
          <w:b/>
          <w:lang w:val="hy-AM"/>
        </w:rPr>
      </w:pPr>
      <w:r w:rsidRPr="005510F9">
        <w:rPr>
          <w:rFonts w:ascii="Sylfaen" w:hAnsi="Sylfaen"/>
          <w:b/>
          <w:lang w:val="hy-AM"/>
        </w:rPr>
        <w:t>2. Վակումային մաքրող  համակարգի պարամետրերը</w:t>
      </w:r>
    </w:p>
    <w:p w14:paraId="0A302CFD" w14:textId="38E261B8" w:rsidR="003314E0" w:rsidRPr="005510F9" w:rsidRDefault="003314E0" w:rsidP="003314E0">
      <w:pPr>
        <w:ind w:firstLine="567"/>
        <w:rPr>
          <w:rFonts w:ascii="Sylfaen" w:hAnsi="Sylfaen"/>
          <w:b/>
          <w:lang w:val="hy-AM"/>
        </w:rPr>
      </w:pPr>
      <w:r>
        <w:rPr>
          <w:rFonts w:ascii="Sylfaen" w:hAnsi="Sylfaen"/>
          <w:b/>
          <w:lang w:val="hy-AM"/>
        </w:rPr>
        <w:t>1) Վակումի հզորություն՝0.</w:t>
      </w:r>
      <w:r w:rsidRPr="005510F9">
        <w:rPr>
          <w:rFonts w:ascii="Sylfaen" w:hAnsi="Sylfaen"/>
          <w:b/>
          <w:lang w:val="hy-AM"/>
        </w:rPr>
        <w:t>8</w:t>
      </w:r>
      <w:r w:rsidRPr="003314E0">
        <w:rPr>
          <w:rFonts w:ascii="Sylfaen" w:hAnsi="Sylfaen"/>
          <w:b/>
          <w:lang w:val="hy-AM"/>
        </w:rPr>
        <w:t xml:space="preserve"> </w:t>
      </w:r>
      <w:r w:rsidRPr="005510F9">
        <w:rPr>
          <w:rFonts w:ascii="Sylfaen" w:hAnsi="Sylfaen"/>
          <w:b/>
          <w:lang w:val="hy-AM"/>
        </w:rPr>
        <w:t xml:space="preserve">բար, </w:t>
      </w:r>
      <w:r w:rsidR="003F553E" w:rsidRPr="003F553E">
        <w:rPr>
          <w:rFonts w:ascii="Sylfaen" w:hAnsi="Sylfaen"/>
          <w:b/>
          <w:lang w:val="hy-AM"/>
        </w:rPr>
        <w:t>0.</w:t>
      </w:r>
      <w:r w:rsidRPr="005510F9">
        <w:rPr>
          <w:rFonts w:ascii="Sylfaen" w:hAnsi="Sylfaen"/>
          <w:b/>
          <w:lang w:val="hy-AM"/>
        </w:rPr>
        <w:t>2 խորանարդ մետր /րոպե</w:t>
      </w:r>
    </w:p>
    <w:p w14:paraId="753A9BA1" w14:textId="62538356" w:rsidR="003314E0" w:rsidRPr="005510F9" w:rsidRDefault="003314E0" w:rsidP="003314E0">
      <w:pPr>
        <w:ind w:firstLine="567"/>
        <w:rPr>
          <w:rFonts w:ascii="Sylfaen" w:hAnsi="Sylfaen"/>
          <w:b/>
          <w:lang w:val="hy-AM"/>
        </w:rPr>
      </w:pPr>
      <w:r w:rsidRPr="005510F9">
        <w:rPr>
          <w:rFonts w:ascii="Sylfaen" w:hAnsi="Sylfaen"/>
          <w:b/>
          <w:lang w:val="hy-AM"/>
        </w:rPr>
        <w:t>2) Վակումային տակառի ծավալ՝</w:t>
      </w:r>
      <w:r w:rsidR="003F553E" w:rsidRPr="003F553E">
        <w:rPr>
          <w:rFonts w:ascii="Sylfaen" w:hAnsi="Sylfaen"/>
          <w:b/>
          <w:lang w:val="hy-AM"/>
        </w:rPr>
        <w:t xml:space="preserve"> </w:t>
      </w:r>
      <w:r w:rsidRPr="005510F9">
        <w:rPr>
          <w:rFonts w:ascii="Sylfaen" w:hAnsi="Sylfaen"/>
          <w:b/>
          <w:lang w:val="hy-AM"/>
        </w:rPr>
        <w:t>6-12 խորանարդ մետր</w:t>
      </w:r>
    </w:p>
    <w:p w14:paraId="19275BBA" w14:textId="77777777" w:rsidR="00886C43" w:rsidRPr="00886C43" w:rsidRDefault="00886C43" w:rsidP="007678FA">
      <w:pPr>
        <w:jc w:val="both"/>
        <w:rPr>
          <w:rFonts w:ascii="GHEA Grapalat" w:hAnsi="GHEA Grapalat"/>
          <w:sz w:val="20"/>
          <w:lang w:val="de-DE"/>
        </w:rPr>
      </w:pPr>
    </w:p>
    <w:p w14:paraId="1AE1D45A" w14:textId="15F6BB00" w:rsidR="007678FA" w:rsidRPr="00163C64" w:rsidRDefault="007678FA" w:rsidP="007678FA">
      <w:pPr>
        <w:jc w:val="both"/>
        <w:rPr>
          <w:rFonts w:ascii="GHEA Grapalat" w:hAnsi="GHEA Grapalat"/>
          <w:sz w:val="20"/>
          <w:lang w:val="de-DE"/>
        </w:rPr>
      </w:pP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649C34C5" w14:textId="6066B622" w:rsidR="007678FA" w:rsidRPr="00EB49F6" w:rsidRDefault="007678FA" w:rsidP="007678FA">
      <w:pPr>
        <w:jc w:val="both"/>
        <w:rPr>
          <w:rFonts w:ascii="GHEA Grapalat" w:hAnsi="GHEA Grapalat"/>
          <w:i/>
          <w:sz w:val="20"/>
          <w:lang w:val="de-DE"/>
        </w:rPr>
      </w:pPr>
      <w:r w:rsidRPr="00EB49F6">
        <w:rPr>
          <w:rFonts w:ascii="GHEA Grapalat" w:hAnsi="GHEA Grapalat"/>
          <w:i/>
          <w:sz w:val="20"/>
          <w:lang w:val="de-DE"/>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14:paraId="5FCBA3C3" w14:textId="77777777" w:rsidR="003F553E" w:rsidRPr="00EB49F6" w:rsidRDefault="003F553E">
      <w:pPr>
        <w:rPr>
          <w:rFonts w:ascii="GHEA Grapalat" w:hAnsi="GHEA Grapalat"/>
          <w:b/>
          <w:bCs/>
          <w:sz w:val="20"/>
          <w:szCs w:val="20"/>
          <w:highlight w:val="yellow"/>
          <w:lang w:val="de-DE"/>
        </w:rPr>
      </w:pPr>
    </w:p>
    <w:p w14:paraId="0C6DA34B" w14:textId="77777777" w:rsidR="00D31B21" w:rsidRPr="00163C64" w:rsidRDefault="00D31B21" w:rsidP="000A5C79">
      <w:pPr>
        <w:jc w:val="both"/>
        <w:rPr>
          <w:rFonts w:ascii="GHEA Grapalat" w:hAnsi="GHEA Grapalat"/>
          <w:b/>
          <w:bCs/>
          <w:sz w:val="20"/>
          <w:lang w:val="de-DE"/>
        </w:rPr>
      </w:pPr>
    </w:p>
    <w:tbl>
      <w:tblPr>
        <w:tblW w:w="9639" w:type="dxa"/>
        <w:jc w:val="center"/>
        <w:tblLayout w:type="fixed"/>
        <w:tblLook w:val="0000" w:firstRow="0" w:lastRow="0" w:firstColumn="0" w:lastColumn="0" w:noHBand="0" w:noVBand="0"/>
      </w:tblPr>
      <w:tblGrid>
        <w:gridCol w:w="4536"/>
        <w:gridCol w:w="760"/>
        <w:gridCol w:w="4343"/>
      </w:tblGrid>
      <w:tr w:rsidR="002B2B3B" w:rsidRPr="00064ADD" w14:paraId="289B8A50" w14:textId="77777777" w:rsidTr="00283663">
        <w:trPr>
          <w:jc w:val="center"/>
        </w:trPr>
        <w:tc>
          <w:tcPr>
            <w:tcW w:w="4536" w:type="dxa"/>
          </w:tcPr>
          <w:p w14:paraId="7EE41D9D" w14:textId="7215E485" w:rsidR="002B2B3B" w:rsidRPr="00064ADD" w:rsidRDefault="0090256C" w:rsidP="00283663">
            <w:pPr>
              <w:spacing w:line="360" w:lineRule="auto"/>
              <w:jc w:val="center"/>
              <w:rPr>
                <w:rFonts w:ascii="GHEA Grapalat" w:hAnsi="GHEA Grapalat" w:cs="Sylfaen"/>
                <w:b/>
                <w:bCs/>
                <w:lang w:val="nb-NO"/>
              </w:rPr>
            </w:pPr>
            <w:r>
              <w:rPr>
                <w:rFonts w:ascii="GHEA Grapalat" w:hAnsi="GHEA Grapalat"/>
                <w:i/>
                <w:sz w:val="18"/>
                <w:lang w:val="hy-AM"/>
              </w:rPr>
              <w:br w:type="page"/>
            </w:r>
            <w:r w:rsidR="002B2B3B" w:rsidRPr="00064ADD">
              <w:rPr>
                <w:rFonts w:ascii="GHEA Grapalat" w:hAnsi="GHEA Grapalat" w:cs="Sylfaen"/>
                <w:b/>
                <w:bCs/>
                <w:lang w:val="nb-NO"/>
              </w:rPr>
              <w:t>ՊԱՏՎԻՐԱՏՈՒ</w:t>
            </w:r>
          </w:p>
          <w:p w14:paraId="10510959" w14:textId="77777777" w:rsidR="002B2B3B" w:rsidRPr="00064ADD" w:rsidRDefault="002B2B3B" w:rsidP="00283663">
            <w:pPr>
              <w:jc w:val="center"/>
              <w:rPr>
                <w:rFonts w:ascii="GHEA Grapalat" w:hAnsi="GHEA Grapalat"/>
                <w:lang w:val="ru-RU"/>
              </w:rPr>
            </w:pPr>
            <w:r w:rsidRPr="00064ADD">
              <w:rPr>
                <w:rFonts w:ascii="GHEA Grapalat" w:hAnsi="GHEA Grapalat"/>
                <w:lang w:val="ru-RU"/>
              </w:rPr>
              <w:t>---------------------------------</w:t>
            </w:r>
          </w:p>
          <w:p w14:paraId="0FE051CF" w14:textId="77777777" w:rsidR="002B2B3B" w:rsidRPr="00064ADD" w:rsidRDefault="002B2B3B" w:rsidP="00283663">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2BAF27B3" w14:textId="77777777" w:rsidR="002B2B3B" w:rsidRPr="00064ADD" w:rsidRDefault="002B2B3B" w:rsidP="00283663">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7992CC06" w14:textId="77777777" w:rsidR="002B2B3B" w:rsidRPr="00064ADD" w:rsidRDefault="002B2B3B" w:rsidP="00283663">
            <w:pPr>
              <w:spacing w:line="360" w:lineRule="auto"/>
              <w:jc w:val="center"/>
              <w:rPr>
                <w:rFonts w:ascii="GHEA Grapalat" w:hAnsi="GHEA Grapalat"/>
                <w:lang w:val="ru-RU"/>
              </w:rPr>
            </w:pPr>
          </w:p>
        </w:tc>
        <w:tc>
          <w:tcPr>
            <w:tcW w:w="4343" w:type="dxa"/>
          </w:tcPr>
          <w:p w14:paraId="0FAA05C2" w14:textId="77777777" w:rsidR="002B2B3B" w:rsidRPr="00064ADD" w:rsidRDefault="002B2B3B" w:rsidP="00283663">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08AB9575" w14:textId="77777777" w:rsidR="002B2B3B" w:rsidRPr="00064ADD" w:rsidRDefault="002B2B3B" w:rsidP="00283663">
            <w:pPr>
              <w:jc w:val="center"/>
              <w:rPr>
                <w:rFonts w:ascii="GHEA Grapalat" w:hAnsi="GHEA Grapalat"/>
                <w:lang w:val="ru-RU"/>
              </w:rPr>
            </w:pPr>
            <w:r w:rsidRPr="00064ADD">
              <w:rPr>
                <w:rFonts w:ascii="GHEA Grapalat" w:hAnsi="GHEA Grapalat"/>
                <w:lang w:val="ru-RU"/>
              </w:rPr>
              <w:t>---------------------------------</w:t>
            </w:r>
          </w:p>
          <w:p w14:paraId="399162E6" w14:textId="77777777" w:rsidR="002B2B3B" w:rsidRPr="00064ADD" w:rsidRDefault="002B2B3B" w:rsidP="00283663">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198BF0A4" w14:textId="77777777" w:rsidR="002B2B3B" w:rsidRPr="00064ADD" w:rsidRDefault="002B2B3B" w:rsidP="00283663">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7B88D17B" w14:textId="77777777" w:rsidR="0090256C" w:rsidRDefault="0090256C">
      <w:pPr>
        <w:rPr>
          <w:rFonts w:ascii="GHEA Grapalat" w:hAnsi="GHEA Grapalat"/>
          <w:i/>
          <w:sz w:val="18"/>
          <w:lang w:val="hy-AM"/>
        </w:rPr>
      </w:pPr>
    </w:p>
    <w:p w14:paraId="26801303" w14:textId="26A2766A" w:rsidR="007678FA" w:rsidRPr="00064ADD" w:rsidRDefault="00A94981" w:rsidP="005F70C2">
      <w:pPr>
        <w:jc w:val="right"/>
        <w:rPr>
          <w:rFonts w:ascii="GHEA Grapalat" w:hAnsi="GHEA Grapalat"/>
          <w:i/>
          <w:sz w:val="18"/>
          <w:lang w:val="hy-AM"/>
        </w:rPr>
      </w:pPr>
      <w:r>
        <w:rPr>
          <w:rFonts w:ascii="GHEA Grapalat" w:hAnsi="GHEA Grapalat"/>
          <w:i/>
          <w:sz w:val="18"/>
          <w:lang w:val="hy-AM"/>
        </w:rPr>
        <w:br w:type="page"/>
      </w:r>
      <w:r w:rsidR="007678FA" w:rsidRPr="00064ADD">
        <w:rPr>
          <w:rFonts w:ascii="GHEA Grapalat" w:hAnsi="GHEA Grapalat"/>
          <w:i/>
          <w:sz w:val="18"/>
          <w:lang w:val="hy-AM"/>
        </w:rPr>
        <w:lastRenderedPageBreak/>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114C" w:rsidRDefault="007678FA" w:rsidP="007678FA">
      <w:pPr>
        <w:tabs>
          <w:tab w:val="left" w:pos="9540"/>
        </w:tabs>
        <w:rPr>
          <w:rFonts w:ascii="GHEA Grapalat" w:hAnsi="GHEA Grapalat"/>
          <w:sz w:val="20"/>
          <w:lang w:val="hy-AM"/>
        </w:rPr>
      </w:pPr>
    </w:p>
    <w:p w14:paraId="57D1E7AB" w14:textId="5E63B02D"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7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1110"/>
        <w:gridCol w:w="1864"/>
        <w:gridCol w:w="469"/>
        <w:gridCol w:w="469"/>
        <w:gridCol w:w="524"/>
        <w:gridCol w:w="524"/>
        <w:gridCol w:w="524"/>
        <w:gridCol w:w="524"/>
        <w:gridCol w:w="524"/>
        <w:gridCol w:w="524"/>
        <w:gridCol w:w="524"/>
        <w:gridCol w:w="524"/>
        <w:gridCol w:w="524"/>
        <w:gridCol w:w="524"/>
        <w:gridCol w:w="1097"/>
      </w:tblGrid>
      <w:tr w:rsidR="007678FA" w:rsidRPr="00064ADD" w14:paraId="6DA1F814" w14:textId="77777777" w:rsidTr="004131D4">
        <w:tc>
          <w:tcPr>
            <w:tcW w:w="10718"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0E2769" w:rsidRPr="00AC03D5" w14:paraId="29778976" w14:textId="77777777" w:rsidTr="005777F2">
        <w:tc>
          <w:tcPr>
            <w:tcW w:w="465" w:type="dxa"/>
            <w:vMerge w:val="restart"/>
            <w:textDirection w:val="btLr"/>
            <w:vAlign w:val="center"/>
          </w:tcPr>
          <w:p w14:paraId="79B71AC3" w14:textId="77777777" w:rsidR="000E2769" w:rsidRPr="00064ADD" w:rsidRDefault="000E2769" w:rsidP="000E2769">
            <w:pPr>
              <w:ind w:left="113" w:right="113"/>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111" w:type="dxa"/>
            <w:vMerge w:val="restart"/>
            <w:textDirection w:val="btLr"/>
            <w:vAlign w:val="center"/>
          </w:tcPr>
          <w:p w14:paraId="008AA2A8" w14:textId="77777777" w:rsidR="000E2769" w:rsidRPr="00064ADD" w:rsidRDefault="000E2769" w:rsidP="000E2769">
            <w:pPr>
              <w:ind w:left="113" w:right="113"/>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933" w:type="dxa"/>
            <w:vMerge w:val="restart"/>
            <w:vAlign w:val="center"/>
          </w:tcPr>
          <w:p w14:paraId="618EA53A" w14:textId="77777777" w:rsidR="000E2769" w:rsidRPr="00064ADD" w:rsidRDefault="000E2769" w:rsidP="00E53C12">
            <w:pPr>
              <w:jc w:val="center"/>
              <w:rPr>
                <w:rFonts w:ascii="GHEA Grapalat" w:hAnsi="GHEA Grapalat"/>
                <w:sz w:val="18"/>
                <w:lang w:val="es-ES"/>
              </w:rPr>
            </w:pPr>
            <w:r w:rsidRPr="00064ADD">
              <w:rPr>
                <w:rFonts w:ascii="GHEA Grapalat" w:hAnsi="GHEA Grapalat"/>
                <w:sz w:val="18"/>
              </w:rPr>
              <w:t>անվանումը</w:t>
            </w:r>
          </w:p>
        </w:tc>
        <w:tc>
          <w:tcPr>
            <w:tcW w:w="7209" w:type="dxa"/>
            <w:gridSpan w:val="13"/>
            <w:vAlign w:val="center"/>
          </w:tcPr>
          <w:p w14:paraId="386583A1" w14:textId="452152EF" w:rsidR="000E2769" w:rsidRPr="00064ADD" w:rsidRDefault="000E2769" w:rsidP="00E5199F">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w:t>
            </w:r>
            <w:r w:rsidR="0006114C">
              <w:rPr>
                <w:rFonts w:ascii="GHEA Grapalat" w:hAnsi="GHEA Grapalat"/>
                <w:sz w:val="18"/>
                <w:lang w:val="es-ES"/>
              </w:rPr>
              <w:t>202</w:t>
            </w:r>
            <w:r w:rsidR="0006114C">
              <w:rPr>
                <w:rFonts w:ascii="GHEA Grapalat" w:hAnsi="GHEA Grapalat"/>
                <w:sz w:val="18"/>
                <w:lang w:val="hy-AM"/>
              </w:rPr>
              <w:t>6</w:t>
            </w:r>
            <w:r w:rsidRPr="00064ADD">
              <w:rPr>
                <w:rFonts w:ascii="GHEA Grapalat" w:hAnsi="GHEA Grapalat"/>
                <w:sz w:val="18"/>
                <w:lang w:val="es-ES"/>
              </w:rPr>
              <w:t>թ-ին` ըստ ամիսների, այդ թվում**</w:t>
            </w:r>
          </w:p>
        </w:tc>
      </w:tr>
      <w:tr w:rsidR="000E2769" w:rsidRPr="00064ADD" w14:paraId="4B96A09D" w14:textId="77777777" w:rsidTr="005777F2">
        <w:trPr>
          <w:trHeight w:val="2409"/>
        </w:trPr>
        <w:tc>
          <w:tcPr>
            <w:tcW w:w="465" w:type="dxa"/>
            <w:vMerge/>
          </w:tcPr>
          <w:p w14:paraId="69E142C4" w14:textId="77777777" w:rsidR="000E2769" w:rsidRPr="00064ADD" w:rsidRDefault="000E2769" w:rsidP="00E53C12">
            <w:pPr>
              <w:jc w:val="center"/>
              <w:rPr>
                <w:rFonts w:ascii="GHEA Grapalat" w:hAnsi="GHEA Grapalat"/>
                <w:sz w:val="20"/>
                <w:lang w:val="es-ES"/>
              </w:rPr>
            </w:pPr>
          </w:p>
        </w:tc>
        <w:tc>
          <w:tcPr>
            <w:tcW w:w="1111" w:type="dxa"/>
            <w:vMerge/>
          </w:tcPr>
          <w:p w14:paraId="01CB3D50" w14:textId="77777777" w:rsidR="000E2769" w:rsidRPr="00064ADD" w:rsidRDefault="000E2769" w:rsidP="00E53C12">
            <w:pPr>
              <w:jc w:val="center"/>
              <w:rPr>
                <w:rFonts w:ascii="GHEA Grapalat" w:hAnsi="GHEA Grapalat"/>
                <w:sz w:val="20"/>
                <w:lang w:val="es-ES"/>
              </w:rPr>
            </w:pPr>
          </w:p>
        </w:tc>
        <w:tc>
          <w:tcPr>
            <w:tcW w:w="1933" w:type="dxa"/>
            <w:vMerge/>
          </w:tcPr>
          <w:p w14:paraId="6CFBCCF3" w14:textId="77777777" w:rsidR="000E2769" w:rsidRPr="00064ADD" w:rsidRDefault="000E2769" w:rsidP="00E53C12">
            <w:pPr>
              <w:jc w:val="center"/>
              <w:rPr>
                <w:rFonts w:ascii="GHEA Grapalat" w:hAnsi="GHEA Grapalat"/>
                <w:sz w:val="20"/>
                <w:lang w:val="es-ES"/>
              </w:rPr>
            </w:pPr>
          </w:p>
        </w:tc>
        <w:tc>
          <w:tcPr>
            <w:tcW w:w="464" w:type="dxa"/>
            <w:textDirection w:val="btLr"/>
            <w:vAlign w:val="center"/>
          </w:tcPr>
          <w:p w14:paraId="12F26A89"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0E2769" w:rsidRPr="00064ADD" w:rsidRDefault="000E2769"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524" w:type="dxa"/>
            <w:textDirection w:val="btLr"/>
            <w:vAlign w:val="center"/>
          </w:tcPr>
          <w:p w14:paraId="572B0166"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517" w:type="dxa"/>
            <w:textDirection w:val="btLr"/>
            <w:vAlign w:val="center"/>
          </w:tcPr>
          <w:p w14:paraId="27E17EB2" w14:textId="77777777" w:rsidR="000E2769" w:rsidRPr="00064ADD" w:rsidRDefault="000E2769"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517" w:type="dxa"/>
            <w:textDirection w:val="btLr"/>
            <w:vAlign w:val="center"/>
          </w:tcPr>
          <w:p w14:paraId="10C647F0"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518" w:type="dxa"/>
            <w:textDirection w:val="btLr"/>
            <w:vAlign w:val="center"/>
          </w:tcPr>
          <w:p w14:paraId="21C26A6D"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518" w:type="dxa"/>
            <w:textDirection w:val="btLr"/>
            <w:vAlign w:val="center"/>
          </w:tcPr>
          <w:p w14:paraId="3A799FD4"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518" w:type="dxa"/>
            <w:textDirection w:val="btLr"/>
            <w:vAlign w:val="center"/>
          </w:tcPr>
          <w:p w14:paraId="66F565C0"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518" w:type="dxa"/>
            <w:textDirection w:val="btLr"/>
            <w:vAlign w:val="center"/>
          </w:tcPr>
          <w:p w14:paraId="6F4D5981"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518" w:type="dxa"/>
            <w:textDirection w:val="btLr"/>
            <w:vAlign w:val="center"/>
          </w:tcPr>
          <w:p w14:paraId="056F9324"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518" w:type="dxa"/>
            <w:textDirection w:val="btLr"/>
            <w:vAlign w:val="center"/>
          </w:tcPr>
          <w:p w14:paraId="246C8780"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518" w:type="dxa"/>
            <w:textDirection w:val="btLr"/>
            <w:vAlign w:val="center"/>
          </w:tcPr>
          <w:p w14:paraId="7296EE8C" w14:textId="77777777" w:rsidR="000E2769" w:rsidRPr="00064ADD" w:rsidRDefault="000E2769"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097" w:type="dxa"/>
            <w:vAlign w:val="center"/>
          </w:tcPr>
          <w:p w14:paraId="234A61C7" w14:textId="77777777" w:rsidR="000E2769" w:rsidRPr="00064ADD" w:rsidRDefault="000E2769"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0E2769" w:rsidRPr="00064ADD" w:rsidRDefault="000E2769" w:rsidP="00E53C12">
            <w:pPr>
              <w:jc w:val="center"/>
              <w:rPr>
                <w:rFonts w:ascii="GHEA Grapalat" w:hAnsi="GHEA Grapalat"/>
                <w:sz w:val="18"/>
                <w:lang w:val="es-ES"/>
              </w:rPr>
            </w:pPr>
          </w:p>
        </w:tc>
      </w:tr>
      <w:tr w:rsidR="00ED754B" w:rsidRPr="00064ADD" w14:paraId="44883A54" w14:textId="77777777" w:rsidTr="0006114C">
        <w:trPr>
          <w:cantSplit/>
          <w:trHeight w:val="1134"/>
        </w:trPr>
        <w:tc>
          <w:tcPr>
            <w:tcW w:w="465" w:type="dxa"/>
          </w:tcPr>
          <w:p w14:paraId="6F46E75B" w14:textId="77777777" w:rsidR="00ED754B" w:rsidRDefault="00ED754B" w:rsidP="00ED754B">
            <w:pPr>
              <w:jc w:val="center"/>
              <w:rPr>
                <w:rFonts w:ascii="GHEA Grapalat" w:hAnsi="GHEA Grapalat"/>
                <w:sz w:val="20"/>
                <w:lang w:val="es-ES"/>
              </w:rPr>
            </w:pPr>
            <w:r>
              <w:rPr>
                <w:rFonts w:ascii="GHEA Grapalat" w:hAnsi="GHEA Grapalat"/>
                <w:sz w:val="20"/>
                <w:lang w:val="es-ES"/>
              </w:rPr>
              <w:t>1</w:t>
            </w:r>
          </w:p>
          <w:p w14:paraId="6C9C7196" w14:textId="50A1EE7C" w:rsidR="00ED754B" w:rsidRPr="00064ADD" w:rsidRDefault="00ED754B" w:rsidP="00ED754B">
            <w:pPr>
              <w:jc w:val="center"/>
              <w:rPr>
                <w:rFonts w:ascii="GHEA Grapalat" w:hAnsi="GHEA Grapalat"/>
                <w:sz w:val="20"/>
                <w:lang w:val="es-ES"/>
              </w:rPr>
            </w:pPr>
          </w:p>
        </w:tc>
        <w:tc>
          <w:tcPr>
            <w:tcW w:w="1111" w:type="dxa"/>
            <w:vAlign w:val="center"/>
          </w:tcPr>
          <w:p w14:paraId="48BE7D6E" w14:textId="5C688400" w:rsidR="00ED754B" w:rsidRPr="00064ADD" w:rsidRDefault="003F553E" w:rsidP="00ED754B">
            <w:pPr>
              <w:jc w:val="center"/>
              <w:rPr>
                <w:rFonts w:ascii="GHEA Grapalat" w:hAnsi="GHEA Grapalat"/>
                <w:sz w:val="20"/>
                <w:lang w:val="es-ES"/>
              </w:rPr>
            </w:pPr>
            <w:r>
              <w:rPr>
                <w:rFonts w:ascii="Calibri" w:hAnsi="Calibri" w:cs="Calibri"/>
                <w:sz w:val="22"/>
                <w:szCs w:val="22"/>
              </w:rPr>
              <w:t>904411</w:t>
            </w:r>
            <w:r w:rsidR="00ED754B">
              <w:rPr>
                <w:rFonts w:ascii="Calibri" w:hAnsi="Calibri" w:cs="Calibri"/>
                <w:sz w:val="22"/>
                <w:szCs w:val="22"/>
              </w:rPr>
              <w:t>00</w:t>
            </w:r>
          </w:p>
        </w:tc>
        <w:tc>
          <w:tcPr>
            <w:tcW w:w="1933" w:type="dxa"/>
            <w:vAlign w:val="center"/>
          </w:tcPr>
          <w:p w14:paraId="4EDEBB34" w14:textId="28C6A7AD" w:rsidR="00ED754B" w:rsidRPr="00064ADD" w:rsidRDefault="00163C64" w:rsidP="00ED754B">
            <w:pPr>
              <w:jc w:val="center"/>
              <w:rPr>
                <w:rFonts w:ascii="GHEA Grapalat" w:hAnsi="GHEA Grapalat"/>
                <w:sz w:val="20"/>
                <w:lang w:val="es-ES"/>
              </w:rPr>
            </w:pPr>
            <w:r>
              <w:rPr>
                <w:rFonts w:ascii="GHEA Grapalat" w:hAnsi="GHEA Grapalat" w:cs="Sylfaen"/>
                <w:sz w:val="20"/>
              </w:rPr>
              <w:t>Կոյուղու խցաբացման</w:t>
            </w:r>
            <w:r w:rsidR="00ED754B" w:rsidRPr="003E03A2">
              <w:rPr>
                <w:rFonts w:ascii="GHEA Grapalat" w:hAnsi="GHEA Grapalat" w:cs="Sylfaen"/>
                <w:sz w:val="20"/>
              </w:rPr>
              <w:t xml:space="preserve"> ծառայություններ</w:t>
            </w:r>
          </w:p>
        </w:tc>
        <w:tc>
          <w:tcPr>
            <w:tcW w:w="464" w:type="dxa"/>
            <w:vAlign w:val="center"/>
          </w:tcPr>
          <w:p w14:paraId="263F13E0" w14:textId="06D07A05" w:rsidR="00ED754B" w:rsidRPr="00064ADD" w:rsidRDefault="00ED754B" w:rsidP="00ED754B">
            <w:pPr>
              <w:jc w:val="center"/>
              <w:rPr>
                <w:rFonts w:ascii="GHEA Grapalat" w:hAnsi="GHEA Grapalat"/>
                <w:lang w:val="pt-BR"/>
              </w:rPr>
            </w:pPr>
            <w:r>
              <w:rPr>
                <w:rFonts w:ascii="GHEA Grapalat" w:hAnsi="GHEA Grapalat"/>
                <w:lang w:val="pt-BR"/>
              </w:rPr>
              <w:t>-</w:t>
            </w:r>
          </w:p>
        </w:tc>
        <w:tc>
          <w:tcPr>
            <w:tcW w:w="464" w:type="dxa"/>
            <w:vAlign w:val="center"/>
          </w:tcPr>
          <w:p w14:paraId="433732DA" w14:textId="77A65C4F" w:rsidR="00ED754B" w:rsidRPr="0006114C" w:rsidRDefault="0006114C" w:rsidP="00ED754B">
            <w:pPr>
              <w:jc w:val="center"/>
              <w:rPr>
                <w:rFonts w:ascii="GHEA Grapalat" w:hAnsi="GHEA Grapalat"/>
                <w:lang w:val="hy-AM"/>
              </w:rPr>
            </w:pPr>
            <w:r>
              <w:rPr>
                <w:rFonts w:ascii="GHEA Grapalat" w:hAnsi="GHEA Grapalat"/>
                <w:sz w:val="22"/>
                <w:lang w:val="hy-AM"/>
              </w:rPr>
              <w:t>-</w:t>
            </w:r>
          </w:p>
        </w:tc>
        <w:tc>
          <w:tcPr>
            <w:tcW w:w="524" w:type="dxa"/>
            <w:textDirection w:val="btLr"/>
            <w:vAlign w:val="center"/>
          </w:tcPr>
          <w:p w14:paraId="2A83DFF5" w14:textId="78D21499" w:rsidR="00ED754B" w:rsidRPr="009A63E9" w:rsidRDefault="00ED754B" w:rsidP="00ED754B">
            <w:pPr>
              <w:ind w:left="113" w:right="113"/>
              <w:jc w:val="center"/>
              <w:rPr>
                <w:rFonts w:ascii="GHEA Grapalat" w:hAnsi="GHEA Grapalat" w:cs="Arial"/>
                <w:sz w:val="22"/>
                <w:szCs w:val="18"/>
                <w:lang w:val="pt-BR"/>
              </w:rPr>
            </w:pPr>
            <w:r w:rsidRPr="009A63E9">
              <w:rPr>
                <w:rFonts w:ascii="GHEA Grapalat" w:hAnsi="GHEA Grapalat"/>
                <w:sz w:val="22"/>
                <w:lang w:val="pt-BR"/>
              </w:rPr>
              <w:t>100%</w:t>
            </w:r>
          </w:p>
        </w:tc>
        <w:tc>
          <w:tcPr>
            <w:tcW w:w="517" w:type="dxa"/>
            <w:textDirection w:val="btLr"/>
            <w:vAlign w:val="center"/>
          </w:tcPr>
          <w:p w14:paraId="7E5C3C7B" w14:textId="2AE5A2C1"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7" w:type="dxa"/>
            <w:textDirection w:val="btLr"/>
            <w:vAlign w:val="center"/>
          </w:tcPr>
          <w:p w14:paraId="35035BF7" w14:textId="40E40C6D"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244E1C7B" w14:textId="0D02C038"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051D35DE" w14:textId="1053DA0B"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3B7906F2" w14:textId="69A6D99D"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78F440EF" w14:textId="6A167ECC"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086B2FB9" w14:textId="5A92835F"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78BDEB4F" w14:textId="7F149A6E"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518" w:type="dxa"/>
            <w:textDirection w:val="btLr"/>
            <w:vAlign w:val="center"/>
          </w:tcPr>
          <w:p w14:paraId="03F9DC17" w14:textId="397A42B6" w:rsidR="00ED754B" w:rsidRPr="00064ADD" w:rsidRDefault="00ED754B" w:rsidP="00ED754B">
            <w:pPr>
              <w:jc w:val="center"/>
              <w:rPr>
                <w:rFonts w:ascii="GHEA Grapalat" w:hAnsi="GHEA Grapalat" w:cs="Arial"/>
                <w:sz w:val="18"/>
                <w:szCs w:val="18"/>
                <w:lang w:val="pt-BR"/>
              </w:rPr>
            </w:pPr>
            <w:r w:rsidRPr="009A63E9">
              <w:rPr>
                <w:rFonts w:ascii="GHEA Grapalat" w:hAnsi="GHEA Grapalat"/>
                <w:sz w:val="22"/>
                <w:lang w:val="pt-BR"/>
              </w:rPr>
              <w:t>100%</w:t>
            </w:r>
          </w:p>
        </w:tc>
        <w:tc>
          <w:tcPr>
            <w:tcW w:w="1097" w:type="dxa"/>
            <w:vAlign w:val="center"/>
          </w:tcPr>
          <w:p w14:paraId="54CFD76C" w14:textId="6D003A51" w:rsidR="00ED754B" w:rsidRPr="00064ADD" w:rsidRDefault="00ED754B" w:rsidP="00ED754B">
            <w:pPr>
              <w:jc w:val="center"/>
              <w:rPr>
                <w:rFonts w:ascii="GHEA Grapalat" w:hAnsi="GHEA Grapalat"/>
                <w:b/>
                <w:lang w:val="pt-BR"/>
              </w:rPr>
            </w:pPr>
            <w:r>
              <w:rPr>
                <w:rFonts w:ascii="GHEA Grapalat" w:hAnsi="GHEA Grapalat"/>
                <w:lang w:val="pt-BR"/>
              </w:rPr>
              <w:t>100%</w:t>
            </w:r>
          </w:p>
        </w:tc>
      </w:tr>
    </w:tbl>
    <w:p w14:paraId="3932782A" w14:textId="77777777" w:rsidR="007678FA" w:rsidRPr="00064ADD" w:rsidRDefault="007678FA" w:rsidP="007678FA">
      <w:pPr>
        <w:rPr>
          <w:rFonts w:ascii="GHEA Grapalat" w:hAnsi="GHEA Grapalat"/>
          <w:i/>
          <w:sz w:val="18"/>
          <w:szCs w:val="18"/>
        </w:rPr>
      </w:pPr>
    </w:p>
    <w:p w14:paraId="6038C051" w14:textId="77777777" w:rsidR="007678FA" w:rsidRPr="00064ADD" w:rsidRDefault="007678FA" w:rsidP="007678F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AC03D5"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43A2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42A00967" w:rsidR="00071D1C" w:rsidRDefault="00071D1C" w:rsidP="00AC7D8B">
      <w:pPr>
        <w:ind w:left="-142" w:firstLine="142"/>
        <w:jc w:val="center"/>
        <w:rPr>
          <w:rFonts w:ascii="GHEA Grapalat" w:hAnsi="GHEA Grapalat"/>
          <w:lang w:val="hy-AM"/>
        </w:rPr>
      </w:pPr>
    </w:p>
    <w:p w14:paraId="10958D10" w14:textId="54514DB7" w:rsidR="0006114C" w:rsidRDefault="0006114C" w:rsidP="00AC7D8B">
      <w:pPr>
        <w:ind w:left="-142" w:firstLine="142"/>
        <w:jc w:val="center"/>
        <w:rPr>
          <w:rFonts w:ascii="GHEA Grapalat" w:hAnsi="GHEA Grapalat"/>
          <w:lang w:val="hy-AM"/>
        </w:rPr>
      </w:pPr>
    </w:p>
    <w:p w14:paraId="4E1F5A71" w14:textId="23DD8FA6" w:rsidR="0006114C" w:rsidRDefault="0006114C" w:rsidP="00AC7D8B">
      <w:pPr>
        <w:ind w:left="-142" w:firstLine="142"/>
        <w:jc w:val="center"/>
        <w:rPr>
          <w:rFonts w:ascii="GHEA Grapalat" w:hAnsi="GHEA Grapalat"/>
          <w:lang w:val="hy-AM"/>
        </w:rPr>
      </w:pPr>
    </w:p>
    <w:p w14:paraId="05DC8AAE" w14:textId="78C0F19A" w:rsidR="0006114C" w:rsidRDefault="0006114C" w:rsidP="00AC7D8B">
      <w:pPr>
        <w:ind w:left="-142" w:firstLine="142"/>
        <w:jc w:val="center"/>
        <w:rPr>
          <w:rFonts w:ascii="GHEA Grapalat" w:hAnsi="GHEA Grapalat"/>
          <w:lang w:val="hy-AM"/>
        </w:rPr>
      </w:pPr>
    </w:p>
    <w:p w14:paraId="1D018A39" w14:textId="5F206820" w:rsidR="0006114C" w:rsidRDefault="0006114C" w:rsidP="00AC7D8B">
      <w:pPr>
        <w:ind w:left="-142" w:firstLine="142"/>
        <w:jc w:val="center"/>
        <w:rPr>
          <w:rFonts w:ascii="GHEA Grapalat" w:hAnsi="GHEA Grapalat"/>
          <w:lang w:val="hy-AM"/>
        </w:rPr>
      </w:pPr>
    </w:p>
    <w:p w14:paraId="79476F09" w14:textId="447B9D30" w:rsidR="0006114C" w:rsidRDefault="0006114C" w:rsidP="00AC7D8B">
      <w:pPr>
        <w:ind w:left="-142" w:firstLine="142"/>
        <w:jc w:val="center"/>
        <w:rPr>
          <w:rFonts w:ascii="GHEA Grapalat" w:hAnsi="GHEA Grapalat"/>
          <w:lang w:val="hy-AM"/>
        </w:rPr>
      </w:pPr>
    </w:p>
    <w:p w14:paraId="554A0A16" w14:textId="1471CB0E" w:rsidR="0006114C" w:rsidRDefault="0006114C" w:rsidP="00AC7D8B">
      <w:pPr>
        <w:ind w:left="-142" w:firstLine="142"/>
        <w:jc w:val="center"/>
        <w:rPr>
          <w:rFonts w:ascii="GHEA Grapalat" w:hAnsi="GHEA Grapalat"/>
          <w:lang w:val="hy-AM"/>
        </w:rPr>
      </w:pPr>
    </w:p>
    <w:p w14:paraId="6C87A27D" w14:textId="2A717D6A" w:rsidR="0006114C" w:rsidRDefault="0006114C" w:rsidP="00AC7D8B">
      <w:pPr>
        <w:ind w:left="-142" w:firstLine="142"/>
        <w:jc w:val="center"/>
        <w:rPr>
          <w:rFonts w:ascii="GHEA Grapalat" w:hAnsi="GHEA Grapalat"/>
          <w:lang w:val="hy-AM"/>
        </w:rPr>
      </w:pPr>
    </w:p>
    <w:p w14:paraId="12C35376" w14:textId="77777777" w:rsidR="0006114C" w:rsidRPr="00F27FC1" w:rsidRDefault="0006114C" w:rsidP="0006114C">
      <w:pPr>
        <w:rPr>
          <w:rFonts w:ascii="GHEA Grapalat" w:hAnsi="GHEA Grapalat" w:cs="GHEA Grapalat"/>
          <w:color w:val="000000"/>
          <w:sz w:val="21"/>
          <w:szCs w:val="21"/>
          <w:lang w:eastAsia="ru-RU"/>
        </w:rPr>
      </w:pPr>
    </w:p>
    <w:p w14:paraId="6A659E2C" w14:textId="77777777" w:rsidR="0006114C" w:rsidRPr="00F27FC1" w:rsidRDefault="0006114C" w:rsidP="0006114C">
      <w:pPr>
        <w:rPr>
          <w:rFonts w:ascii="GHEA Grapalat" w:hAnsi="GHEA Grapalat" w:cs="GHEA Grapalat"/>
          <w:color w:val="000000"/>
          <w:sz w:val="21"/>
          <w:szCs w:val="21"/>
          <w:lang w:eastAsia="ru-RU"/>
        </w:rPr>
      </w:pPr>
    </w:p>
    <w:p w14:paraId="5771E2B0" w14:textId="77777777" w:rsidR="0006114C" w:rsidRPr="00F27FC1" w:rsidRDefault="0006114C" w:rsidP="0006114C">
      <w:pPr>
        <w:rPr>
          <w:rFonts w:ascii="GHEA Grapalat" w:hAnsi="GHEA Grapalat" w:cs="GHEA Grapalat"/>
          <w:color w:val="000000"/>
          <w:sz w:val="21"/>
          <w:szCs w:val="21"/>
          <w:lang w:eastAsia="ru-RU"/>
        </w:rPr>
      </w:pPr>
    </w:p>
    <w:p w14:paraId="47125892" w14:textId="77777777" w:rsidR="0006114C" w:rsidRPr="00F27FC1" w:rsidRDefault="0006114C" w:rsidP="0006114C">
      <w:pPr>
        <w:rPr>
          <w:rFonts w:ascii="GHEA Grapalat" w:hAnsi="GHEA Grapalat" w:cs="GHEA Grapalat"/>
          <w:color w:val="000000"/>
          <w:sz w:val="21"/>
          <w:szCs w:val="21"/>
          <w:lang w:eastAsia="ru-RU"/>
        </w:rPr>
      </w:pPr>
    </w:p>
    <w:p w14:paraId="25DCC2B1" w14:textId="77777777" w:rsidR="0006114C" w:rsidRPr="00F27FC1" w:rsidRDefault="0006114C" w:rsidP="0006114C">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2125B820" w14:textId="77777777" w:rsidR="0006114C" w:rsidRPr="005E1F72" w:rsidRDefault="0006114C" w:rsidP="0006114C">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F156377" w14:textId="77777777" w:rsidR="0006114C" w:rsidRPr="005E1F72" w:rsidRDefault="0006114C" w:rsidP="0006114C">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32959CC8" w14:textId="77777777" w:rsidR="0006114C" w:rsidRPr="00F32F71" w:rsidRDefault="0006114C" w:rsidP="0006114C">
      <w:pPr>
        <w:tabs>
          <w:tab w:val="left" w:pos="360"/>
          <w:tab w:val="left" w:pos="540"/>
        </w:tabs>
        <w:jc w:val="center"/>
        <w:rPr>
          <w:rFonts w:ascii="Sylfaen" w:hAnsi="Sylfaen" w:cs="Sylfaen"/>
          <w:b/>
          <w:bCs/>
          <w:lang w:val="pt-BR"/>
        </w:rPr>
      </w:pPr>
    </w:p>
    <w:p w14:paraId="30AC6240" w14:textId="77777777" w:rsidR="0006114C" w:rsidRPr="00F27FC1" w:rsidRDefault="0006114C" w:rsidP="0006114C">
      <w:pPr>
        <w:jc w:val="right"/>
        <w:rPr>
          <w:rFonts w:ascii="GHEA Grapalat" w:hAnsi="GHEA Grapalat"/>
          <w:i/>
          <w:sz w:val="18"/>
        </w:rPr>
      </w:pPr>
    </w:p>
    <w:p w14:paraId="6041F090" w14:textId="77777777" w:rsidR="0006114C" w:rsidRDefault="0006114C" w:rsidP="0006114C">
      <w:pPr>
        <w:rPr>
          <w:rFonts w:ascii="GHEA Grapalat" w:hAnsi="GHEA Grapalat" w:cs="GHEA Grapalat"/>
          <w:sz w:val="22"/>
          <w:szCs w:val="22"/>
          <w:lang w:val="hy-AM"/>
        </w:rPr>
      </w:pPr>
    </w:p>
    <w:p w14:paraId="5CB6B0CF" w14:textId="77777777" w:rsidR="0006114C" w:rsidRDefault="0006114C" w:rsidP="0006114C">
      <w:pPr>
        <w:rPr>
          <w:rFonts w:ascii="GHEA Grapalat" w:hAnsi="GHEA Grapalat" w:cs="GHEA Grapalat"/>
          <w:sz w:val="22"/>
          <w:szCs w:val="22"/>
          <w:lang w:val="hy-AM"/>
        </w:rPr>
      </w:pPr>
    </w:p>
    <w:p w14:paraId="67A9CFA3" w14:textId="77777777" w:rsidR="0006114C" w:rsidRDefault="0006114C" w:rsidP="0006114C">
      <w:pPr>
        <w:rPr>
          <w:rFonts w:ascii="GHEA Grapalat" w:hAnsi="GHEA Grapalat" w:cs="GHEA Grapalat"/>
          <w:sz w:val="22"/>
          <w:szCs w:val="22"/>
          <w:lang w:val="hy-AM"/>
        </w:rPr>
      </w:pPr>
    </w:p>
    <w:p w14:paraId="788F8344" w14:textId="77777777" w:rsidR="0006114C" w:rsidRDefault="0006114C" w:rsidP="0006114C">
      <w:pPr>
        <w:rPr>
          <w:rFonts w:ascii="GHEA Grapalat" w:hAnsi="GHEA Grapalat" w:cs="GHEA Grapalat"/>
          <w:sz w:val="22"/>
          <w:szCs w:val="22"/>
          <w:lang w:val="hy-AM"/>
        </w:rPr>
      </w:pPr>
    </w:p>
    <w:p w14:paraId="34ABCCDA" w14:textId="77777777" w:rsidR="0006114C" w:rsidRPr="00635053" w:rsidRDefault="0006114C" w:rsidP="0006114C">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DDE987E" w14:textId="77777777" w:rsidR="0006114C" w:rsidRPr="00635053" w:rsidRDefault="0006114C" w:rsidP="0006114C">
      <w:pPr>
        <w:jc w:val="center"/>
        <w:rPr>
          <w:rFonts w:ascii="GHEA Grapalat" w:hAnsi="GHEA Grapalat" w:cs="GHEA Grapalat"/>
          <w:sz w:val="22"/>
          <w:szCs w:val="22"/>
          <w:lang w:val="hy-AM"/>
        </w:rPr>
      </w:pPr>
    </w:p>
    <w:p w14:paraId="1F8CF6B0" w14:textId="77777777" w:rsidR="0006114C" w:rsidRPr="005E1F72" w:rsidRDefault="0006114C" w:rsidP="0006114C">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DE07A67" w14:textId="77777777" w:rsidR="0006114C" w:rsidRDefault="0006114C" w:rsidP="0006114C">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7C4B1AA" w14:textId="77777777" w:rsidR="0006114C" w:rsidRPr="005E1F72" w:rsidRDefault="0006114C" w:rsidP="0006114C">
      <w:pPr>
        <w:jc w:val="both"/>
        <w:rPr>
          <w:rFonts w:ascii="GHEA Grapalat" w:hAnsi="GHEA Grapalat"/>
          <w:sz w:val="22"/>
          <w:szCs w:val="22"/>
          <w:vertAlign w:val="superscript"/>
          <w:lang w:val="es-ES"/>
        </w:rPr>
      </w:pPr>
    </w:p>
    <w:p w14:paraId="3FE07E21" w14:textId="77777777" w:rsidR="0006114C" w:rsidRPr="00E5270C" w:rsidRDefault="0006114C" w:rsidP="0006114C">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2539ABF" w14:textId="77777777" w:rsidR="0006114C" w:rsidRPr="005E1F72" w:rsidRDefault="0006114C" w:rsidP="0006114C">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7C64544B" w14:textId="77777777" w:rsidR="0006114C" w:rsidRPr="005E1F72" w:rsidRDefault="0006114C" w:rsidP="0006114C">
      <w:pPr>
        <w:jc w:val="both"/>
        <w:rPr>
          <w:rFonts w:ascii="GHEA Grapalat" w:hAnsi="GHEA Grapalat" w:cs="Sylfaen"/>
          <w:vertAlign w:val="superscript"/>
          <w:lang w:val="es-ES"/>
        </w:rPr>
      </w:pPr>
    </w:p>
    <w:p w14:paraId="3002C951" w14:textId="77777777" w:rsidR="0006114C" w:rsidRPr="005E1F72" w:rsidRDefault="0006114C" w:rsidP="0006114C">
      <w:pPr>
        <w:jc w:val="both"/>
        <w:rPr>
          <w:rFonts w:ascii="GHEA Grapalat" w:hAnsi="GHEA Grapalat"/>
          <w:sz w:val="22"/>
          <w:szCs w:val="22"/>
          <w:u w:val="single"/>
          <w:lang w:val="es-ES"/>
        </w:rPr>
      </w:pPr>
    </w:p>
    <w:p w14:paraId="75F1FCDE" w14:textId="77777777" w:rsidR="0006114C" w:rsidRDefault="0006114C" w:rsidP="0006114C">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5F7EC5AF" w14:textId="77777777" w:rsidR="0006114C" w:rsidRDefault="0006114C" w:rsidP="0006114C">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1D72C04A" w14:textId="77777777" w:rsidR="0006114C" w:rsidRDefault="0006114C" w:rsidP="0006114C">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56479812" w14:textId="77777777" w:rsidR="0006114C" w:rsidRDefault="0006114C" w:rsidP="0006114C">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13A1C56E" w14:textId="77777777" w:rsidR="0006114C" w:rsidRDefault="0006114C" w:rsidP="0006114C">
      <w:pPr>
        <w:jc w:val="both"/>
        <w:rPr>
          <w:rFonts w:ascii="GHEA Grapalat" w:hAnsi="GHEA Grapalat" w:cs="Sylfaen"/>
          <w:sz w:val="20"/>
          <w:szCs w:val="20"/>
          <w:lang w:val="es-ES"/>
        </w:rPr>
      </w:pPr>
    </w:p>
    <w:p w14:paraId="401FCD1A" w14:textId="77777777" w:rsidR="0006114C" w:rsidRPr="00E5270C" w:rsidRDefault="0006114C" w:rsidP="0006114C">
      <w:pPr>
        <w:pStyle w:val="aff3"/>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0C2481" w14:textId="77777777" w:rsidR="0006114C" w:rsidRPr="00513F14" w:rsidRDefault="0006114C" w:rsidP="0006114C">
      <w:pPr>
        <w:jc w:val="center"/>
        <w:rPr>
          <w:rFonts w:ascii="GHEA Grapalat" w:hAnsi="GHEA Grapalat" w:cs="GHEA Grapalat"/>
          <w:sz w:val="22"/>
          <w:szCs w:val="22"/>
          <w:lang w:val="es-ES"/>
        </w:rPr>
      </w:pPr>
    </w:p>
    <w:p w14:paraId="2FE13C56" w14:textId="77777777" w:rsidR="0006114C" w:rsidRDefault="0006114C" w:rsidP="0006114C">
      <w:pPr>
        <w:ind w:firstLine="709"/>
        <w:jc w:val="both"/>
        <w:rPr>
          <w:lang w:val="es-ES"/>
        </w:rPr>
      </w:pPr>
    </w:p>
    <w:p w14:paraId="6ED4700D" w14:textId="77777777" w:rsidR="0006114C" w:rsidRDefault="0006114C" w:rsidP="0006114C">
      <w:pPr>
        <w:ind w:firstLine="709"/>
        <w:jc w:val="both"/>
        <w:rPr>
          <w:lang w:val="es-ES"/>
        </w:rPr>
      </w:pPr>
    </w:p>
    <w:p w14:paraId="66DBA77E" w14:textId="77777777" w:rsidR="0006114C" w:rsidRDefault="0006114C" w:rsidP="0006114C">
      <w:pPr>
        <w:ind w:firstLine="709"/>
        <w:jc w:val="both"/>
        <w:rPr>
          <w:lang w:val="es-ES"/>
        </w:rPr>
      </w:pPr>
    </w:p>
    <w:p w14:paraId="13B587E2" w14:textId="77777777" w:rsidR="0006114C" w:rsidRDefault="0006114C" w:rsidP="0006114C">
      <w:pPr>
        <w:ind w:firstLine="709"/>
        <w:jc w:val="both"/>
        <w:rPr>
          <w:lang w:val="es-ES"/>
        </w:rPr>
      </w:pPr>
    </w:p>
    <w:p w14:paraId="362AAD4A" w14:textId="77777777" w:rsidR="0006114C" w:rsidRPr="009A5836" w:rsidRDefault="0006114C" w:rsidP="0006114C">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1E46AE9A" w14:textId="77777777" w:rsidR="0006114C" w:rsidRDefault="0006114C" w:rsidP="0006114C">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8A4FEB3" w14:textId="77777777" w:rsidR="0006114C" w:rsidRPr="009A5836" w:rsidRDefault="0006114C" w:rsidP="0006114C">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0CCBC7B6" w14:textId="77777777" w:rsidR="0006114C" w:rsidRPr="009A5836" w:rsidRDefault="0006114C" w:rsidP="0006114C">
      <w:pPr>
        <w:jc w:val="right"/>
        <w:rPr>
          <w:rFonts w:ascii="GHEA Grapalat" w:hAnsi="GHEA Grapalat"/>
          <w:sz w:val="20"/>
          <w:lang w:val="hy-AM"/>
        </w:rPr>
      </w:pPr>
      <w:r w:rsidRPr="009A5836">
        <w:rPr>
          <w:rFonts w:ascii="GHEA Grapalat" w:hAnsi="GHEA Grapalat"/>
          <w:sz w:val="20"/>
          <w:lang w:val="hy-AM"/>
        </w:rPr>
        <w:t xml:space="preserve">    </w:t>
      </w:r>
    </w:p>
    <w:p w14:paraId="00B94AD1" w14:textId="77777777" w:rsidR="0006114C" w:rsidRDefault="0006114C" w:rsidP="0006114C">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5F77E228" w14:textId="77777777" w:rsidR="0006114C" w:rsidRDefault="0006114C" w:rsidP="0006114C">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52BF526" w14:textId="77777777" w:rsidR="0006114C" w:rsidRDefault="0006114C" w:rsidP="0006114C">
      <w:pPr>
        <w:jc w:val="center"/>
        <w:rPr>
          <w:rFonts w:ascii="GHEA Grapalat" w:hAnsi="GHEA Grapalat" w:cs="Sylfaen"/>
          <w:sz w:val="16"/>
          <w:szCs w:val="16"/>
          <w:lang w:val="es-ES"/>
        </w:rPr>
      </w:pPr>
    </w:p>
    <w:p w14:paraId="52685EDD" w14:textId="77777777" w:rsidR="0006114C" w:rsidRPr="009A5836" w:rsidRDefault="0006114C" w:rsidP="0006114C">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090C16A3" w14:textId="77777777" w:rsidR="0006114C" w:rsidRPr="00E5270C" w:rsidRDefault="0006114C" w:rsidP="0006114C">
      <w:pPr>
        <w:ind w:firstLine="709"/>
        <w:jc w:val="both"/>
        <w:rPr>
          <w:lang w:val="es-ES"/>
        </w:rPr>
      </w:pPr>
    </w:p>
    <w:p w14:paraId="2FCD103B" w14:textId="77777777" w:rsidR="0006114C" w:rsidRDefault="0006114C" w:rsidP="0006114C">
      <w:pPr>
        <w:rPr>
          <w:rFonts w:ascii="GHEA Grapalat" w:hAnsi="GHEA Grapalat" w:cs="GHEA Grapalat"/>
          <w:sz w:val="22"/>
          <w:szCs w:val="22"/>
          <w:lang w:val="hy-AM"/>
        </w:rPr>
      </w:pPr>
    </w:p>
    <w:p w14:paraId="68F476EE" w14:textId="77777777" w:rsidR="0006114C" w:rsidRDefault="0006114C" w:rsidP="0006114C">
      <w:pPr>
        <w:rPr>
          <w:rFonts w:ascii="GHEA Grapalat" w:hAnsi="GHEA Grapalat" w:cs="GHEA Grapalat"/>
          <w:sz w:val="22"/>
          <w:szCs w:val="22"/>
          <w:lang w:val="hy-AM"/>
        </w:rPr>
      </w:pPr>
    </w:p>
    <w:p w14:paraId="5EE5037A" w14:textId="77777777" w:rsidR="0006114C" w:rsidRPr="005E1F72" w:rsidRDefault="0006114C" w:rsidP="00AC7D8B">
      <w:pPr>
        <w:ind w:left="-142" w:firstLine="142"/>
        <w:jc w:val="center"/>
        <w:rPr>
          <w:rFonts w:ascii="GHEA Grapalat" w:hAnsi="GHEA Grapalat"/>
          <w:lang w:val="hy-AM"/>
        </w:rPr>
      </w:pPr>
    </w:p>
    <w:sectPr w:rsidR="0006114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D3B62" w14:textId="77777777" w:rsidR="00A00DAE" w:rsidRDefault="00A00DAE">
      <w:r>
        <w:separator/>
      </w:r>
    </w:p>
  </w:endnote>
  <w:endnote w:type="continuationSeparator" w:id="0">
    <w:p w14:paraId="51A9064D" w14:textId="77777777" w:rsidR="00A00DAE" w:rsidRDefault="00A00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4403F" w14:textId="77777777" w:rsidR="00A00DAE" w:rsidRDefault="00A00DAE">
      <w:r>
        <w:separator/>
      </w:r>
    </w:p>
  </w:footnote>
  <w:footnote w:type="continuationSeparator" w:id="0">
    <w:p w14:paraId="79BFF489" w14:textId="77777777" w:rsidR="00A00DAE" w:rsidRDefault="00A00DAE">
      <w:r>
        <w:continuationSeparator/>
      </w:r>
    </w:p>
  </w:footnote>
  <w:footnote w:id="1">
    <w:p w14:paraId="67C2EECB" w14:textId="77777777" w:rsidR="0006114C" w:rsidRPr="00C2685D" w:rsidRDefault="0006114C">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2">
    <w:p w14:paraId="3C4FC4BA" w14:textId="77777777" w:rsidR="0006114C" w:rsidRPr="00EC2CDE" w:rsidRDefault="0006114C"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1EA30EC7" w14:textId="77777777" w:rsidR="0006114C" w:rsidRPr="00523B4A" w:rsidRDefault="0006114C" w:rsidP="001A7DFB">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707AA32F" w14:textId="77777777" w:rsidR="0006114C" w:rsidRPr="006F2A6C" w:rsidRDefault="0006114C" w:rsidP="001A7DFB">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2BD33970" w14:textId="677443A7" w:rsidR="0006114C" w:rsidRPr="002B6991" w:rsidRDefault="0006114C" w:rsidP="001A7DFB">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MS Mincho" w:eastAsia="MS Mincho" w:hAnsi="MS Mincho" w:cs="MS Mincho" w:hint="eastAsia"/>
          <w:i/>
          <w:sz w:val="16"/>
          <w:szCs w:val="16"/>
          <w:lang w:val="hy-AM" w:eastAsia="ru-RU"/>
        </w:rPr>
        <w:t>․</w:t>
      </w:r>
      <w:r>
        <w:rPr>
          <w:rFonts w:ascii="GHEA Grapalat" w:hAnsi="GHEA Grapalat"/>
          <w:i/>
          <w:sz w:val="16"/>
          <w:szCs w:val="16"/>
          <w:lang w:val="hy-AM" w:eastAsia="ru-RU"/>
        </w:rPr>
        <w:t>1</w:t>
      </w:r>
      <w:r w:rsidRPr="002B6991">
        <w:rPr>
          <w:rFonts w:ascii="GHEA Grapalat" w:hAnsi="GHEA Grapalat"/>
          <w:i/>
          <w:sz w:val="16"/>
          <w:szCs w:val="16"/>
          <w:lang w:val="hy-AM" w:eastAsia="ru-RU"/>
        </w:rPr>
        <w:t>-ի&gt;&gt; բառերով,</w:t>
      </w:r>
    </w:p>
    <w:p w14:paraId="614F3ECC" w14:textId="77777777" w:rsidR="0006114C" w:rsidRPr="002B6991" w:rsidRDefault="0006114C" w:rsidP="001A7DFB">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8291265" w14:textId="77777777" w:rsidR="0006114C" w:rsidRPr="00B20703" w:rsidDel="006C3873" w:rsidRDefault="0006114C" w:rsidP="001A7DFB">
      <w:pPr>
        <w:jc w:val="both"/>
        <w:rPr>
          <w:del w:id="6" w:author="User" w:date="2019-05-26T09:52:00Z"/>
          <w:rFonts w:ascii="GHEA Grapalat" w:hAnsi="GHEA Grapalat" w:cs="Sylfaen"/>
          <w:sz w:val="20"/>
          <w:lang w:val="hy-AM"/>
        </w:rPr>
      </w:pPr>
    </w:p>
    <w:p w14:paraId="1AB370F4" w14:textId="77777777" w:rsidR="0006114C" w:rsidRPr="00BF58CA" w:rsidRDefault="0006114C" w:rsidP="001A7DFB">
      <w:pPr>
        <w:pStyle w:val="af2"/>
        <w:jc w:val="both"/>
        <w:rPr>
          <w:rFonts w:ascii="GHEA Grapalat" w:hAnsi="GHEA Grapalat"/>
          <w:i/>
          <w:sz w:val="16"/>
          <w:szCs w:val="16"/>
          <w:lang w:val="hy-AM"/>
        </w:rPr>
      </w:pPr>
      <w:r w:rsidRPr="006265F4">
        <w:rPr>
          <w:rFonts w:ascii="GHEA Grapalat" w:hAnsi="GHEA Grapalat" w:cs="Sylfaen"/>
          <w:i/>
          <w:sz w:val="16"/>
          <w:szCs w:val="16"/>
          <w:lang w:val="hy-AM"/>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71010652" w14:textId="77777777" w:rsidR="0006114C" w:rsidRPr="00B20703" w:rsidDel="006C3873" w:rsidRDefault="0006114C" w:rsidP="001A7DFB">
      <w:pPr>
        <w:jc w:val="both"/>
        <w:rPr>
          <w:del w:id="7" w:author="User" w:date="2019-05-26T09:52:00Z"/>
          <w:rFonts w:ascii="GHEA Grapalat" w:hAnsi="GHEA Grapalat" w:cs="Sylfaen"/>
          <w:sz w:val="20"/>
          <w:lang w:val="hy-AM"/>
        </w:rPr>
      </w:pPr>
    </w:p>
    <w:p w14:paraId="4F5C7525" w14:textId="77777777" w:rsidR="0006114C" w:rsidRPr="006265F4" w:rsidRDefault="0006114C" w:rsidP="001A7DFB">
      <w:pPr>
        <w:pStyle w:val="31"/>
        <w:spacing w:line="240" w:lineRule="auto"/>
        <w:ind w:firstLine="0"/>
        <w:rPr>
          <w:rFonts w:ascii="GHEA Grapalat" w:hAnsi="GHEA Grapalat" w:cs="Sylfaen"/>
          <w:i/>
          <w:sz w:val="16"/>
          <w:szCs w:val="16"/>
          <w:lang w:val="af-ZA" w:eastAsia="ru-RU"/>
        </w:rPr>
      </w:pPr>
    </w:p>
    <w:p w14:paraId="30364C96" w14:textId="77777777" w:rsidR="0006114C" w:rsidRPr="0039302D" w:rsidRDefault="0006114C" w:rsidP="0039302D">
      <w:pPr>
        <w:pStyle w:val="af2"/>
        <w:rPr>
          <w:rFonts w:ascii="GHEA Grapalat" w:hAnsi="GHEA Grapalat"/>
          <w:i/>
          <w:lang w:val="hy-AM"/>
        </w:rPr>
      </w:pPr>
    </w:p>
    <w:p w14:paraId="2E24D68F" w14:textId="77777777" w:rsidR="0006114C" w:rsidRPr="0039302D" w:rsidRDefault="0006114C" w:rsidP="0039302D">
      <w:pPr>
        <w:pStyle w:val="af2"/>
        <w:rPr>
          <w:rFonts w:ascii="GHEA Grapalat" w:hAnsi="GHEA Grapalat"/>
          <w:i/>
          <w:lang w:val="af-ZA"/>
        </w:rPr>
      </w:pPr>
      <w:r w:rsidRPr="0039302D">
        <w:rPr>
          <w:rFonts w:ascii="GHEA Grapalat" w:hAnsi="GHEA Grapalat"/>
          <w:i/>
          <w:lang w:val="hy-AM"/>
        </w:rPr>
        <w:t xml:space="preserve"> </w:t>
      </w:r>
    </w:p>
    <w:p w14:paraId="5647EB0A" w14:textId="77777777" w:rsidR="0006114C" w:rsidRDefault="0006114C" w:rsidP="00CE3A99">
      <w:pPr>
        <w:jc w:val="both"/>
        <w:rPr>
          <w:rFonts w:ascii="GHEA Grapalat" w:hAnsi="GHEA Grapalat"/>
          <w:i/>
          <w:sz w:val="16"/>
          <w:szCs w:val="16"/>
          <w:lang w:val="hy-AM" w:eastAsia="ru-RU"/>
        </w:rPr>
      </w:pPr>
    </w:p>
    <w:p w14:paraId="2010B63A" w14:textId="77777777" w:rsidR="0006114C" w:rsidRDefault="0006114C" w:rsidP="00CE3A99">
      <w:pPr>
        <w:jc w:val="both"/>
        <w:rPr>
          <w:rFonts w:ascii="GHEA Grapalat" w:hAnsi="GHEA Grapalat"/>
          <w:i/>
          <w:sz w:val="16"/>
          <w:szCs w:val="16"/>
          <w:lang w:val="hy-AM" w:eastAsia="ru-RU"/>
        </w:rPr>
      </w:pPr>
    </w:p>
    <w:p w14:paraId="3C2B8F82" w14:textId="77777777" w:rsidR="0006114C" w:rsidRDefault="0006114C" w:rsidP="00CE3A99">
      <w:pPr>
        <w:jc w:val="both"/>
        <w:rPr>
          <w:rFonts w:ascii="GHEA Grapalat" w:hAnsi="GHEA Grapalat"/>
          <w:i/>
          <w:sz w:val="16"/>
          <w:szCs w:val="16"/>
          <w:lang w:val="hy-AM" w:eastAsia="ru-RU"/>
        </w:rPr>
      </w:pPr>
    </w:p>
    <w:p w14:paraId="6E2D5028" w14:textId="77777777" w:rsidR="0006114C" w:rsidRDefault="0006114C" w:rsidP="00CE3A99">
      <w:pPr>
        <w:jc w:val="both"/>
        <w:rPr>
          <w:rFonts w:ascii="GHEA Grapalat" w:hAnsi="GHEA Grapalat"/>
          <w:i/>
          <w:sz w:val="16"/>
          <w:szCs w:val="16"/>
          <w:lang w:val="hy-AM" w:eastAsia="ru-RU"/>
        </w:rPr>
      </w:pPr>
    </w:p>
    <w:p w14:paraId="5B68F7E1" w14:textId="77777777" w:rsidR="0006114C" w:rsidRDefault="0006114C" w:rsidP="00CE3A99">
      <w:pPr>
        <w:jc w:val="both"/>
        <w:rPr>
          <w:rFonts w:ascii="GHEA Grapalat" w:hAnsi="GHEA Grapalat"/>
          <w:i/>
          <w:sz w:val="16"/>
          <w:szCs w:val="16"/>
          <w:lang w:val="hy-AM" w:eastAsia="ru-RU"/>
        </w:rPr>
      </w:pPr>
    </w:p>
    <w:p w14:paraId="64FA5B90" w14:textId="77777777" w:rsidR="0006114C" w:rsidRDefault="0006114C" w:rsidP="00CE3A99">
      <w:pPr>
        <w:jc w:val="both"/>
        <w:rPr>
          <w:rFonts w:ascii="GHEA Grapalat" w:hAnsi="GHEA Grapalat"/>
          <w:i/>
          <w:sz w:val="16"/>
          <w:szCs w:val="16"/>
          <w:lang w:val="hy-AM" w:eastAsia="ru-RU"/>
        </w:rPr>
      </w:pPr>
    </w:p>
    <w:p w14:paraId="73978192" w14:textId="77777777" w:rsidR="0006114C" w:rsidRDefault="0006114C" w:rsidP="00CE3A99">
      <w:pPr>
        <w:jc w:val="both"/>
        <w:rPr>
          <w:rFonts w:ascii="GHEA Grapalat" w:hAnsi="GHEA Grapalat"/>
          <w:i/>
          <w:sz w:val="16"/>
          <w:szCs w:val="16"/>
          <w:lang w:val="hy-AM" w:eastAsia="ru-RU"/>
        </w:rPr>
      </w:pPr>
    </w:p>
    <w:p w14:paraId="1652AB36" w14:textId="77777777" w:rsidR="0006114C" w:rsidRDefault="0006114C" w:rsidP="00CE3A99">
      <w:pPr>
        <w:jc w:val="both"/>
        <w:rPr>
          <w:rFonts w:ascii="GHEA Grapalat" w:hAnsi="GHEA Grapalat"/>
          <w:i/>
          <w:sz w:val="16"/>
          <w:szCs w:val="16"/>
          <w:lang w:val="hy-AM" w:eastAsia="ru-RU"/>
        </w:rPr>
      </w:pPr>
    </w:p>
    <w:p w14:paraId="7C7F031E" w14:textId="77777777" w:rsidR="0006114C" w:rsidRDefault="0006114C" w:rsidP="00CE3A99">
      <w:pPr>
        <w:jc w:val="both"/>
        <w:rPr>
          <w:rFonts w:ascii="GHEA Grapalat" w:hAnsi="GHEA Grapalat"/>
          <w:i/>
          <w:sz w:val="16"/>
          <w:szCs w:val="16"/>
          <w:lang w:val="hy-AM" w:eastAsia="ru-RU"/>
        </w:rPr>
      </w:pPr>
    </w:p>
    <w:p w14:paraId="2FA78132" w14:textId="77777777" w:rsidR="0006114C" w:rsidRDefault="0006114C" w:rsidP="00CE3A99">
      <w:pPr>
        <w:jc w:val="both"/>
        <w:rPr>
          <w:rFonts w:ascii="GHEA Grapalat" w:hAnsi="GHEA Grapalat"/>
          <w:i/>
          <w:sz w:val="16"/>
          <w:szCs w:val="16"/>
          <w:lang w:val="hy-AM" w:eastAsia="ru-RU"/>
        </w:rPr>
      </w:pPr>
    </w:p>
    <w:p w14:paraId="48143933" w14:textId="77777777" w:rsidR="0006114C" w:rsidRDefault="0006114C" w:rsidP="00CE3A99">
      <w:pPr>
        <w:jc w:val="both"/>
        <w:rPr>
          <w:rFonts w:ascii="GHEA Grapalat" w:hAnsi="GHEA Grapalat"/>
          <w:i/>
          <w:sz w:val="16"/>
          <w:szCs w:val="16"/>
          <w:lang w:val="hy-AM" w:eastAsia="ru-RU"/>
        </w:rPr>
      </w:pPr>
    </w:p>
    <w:p w14:paraId="4AE331CB" w14:textId="77777777" w:rsidR="0006114C" w:rsidRDefault="0006114C" w:rsidP="00CE3A99">
      <w:pPr>
        <w:jc w:val="both"/>
        <w:rPr>
          <w:rFonts w:ascii="GHEA Grapalat" w:hAnsi="GHEA Grapalat"/>
          <w:i/>
          <w:sz w:val="16"/>
          <w:szCs w:val="16"/>
          <w:lang w:val="hy-AM" w:eastAsia="ru-RU"/>
        </w:rPr>
      </w:pPr>
    </w:p>
    <w:p w14:paraId="08FA118A" w14:textId="77777777" w:rsidR="0006114C" w:rsidRDefault="0006114C" w:rsidP="00CE3A99">
      <w:pPr>
        <w:jc w:val="both"/>
        <w:rPr>
          <w:rFonts w:ascii="GHEA Grapalat" w:hAnsi="GHEA Grapalat"/>
          <w:i/>
          <w:sz w:val="16"/>
          <w:szCs w:val="16"/>
          <w:lang w:val="hy-AM" w:eastAsia="ru-RU"/>
        </w:rPr>
      </w:pPr>
    </w:p>
    <w:p w14:paraId="7C7F97F9" w14:textId="77777777" w:rsidR="0006114C" w:rsidRDefault="0006114C" w:rsidP="00CE3A99">
      <w:pPr>
        <w:jc w:val="both"/>
        <w:rPr>
          <w:rFonts w:ascii="GHEA Grapalat" w:hAnsi="GHEA Grapalat"/>
          <w:i/>
          <w:sz w:val="16"/>
          <w:szCs w:val="16"/>
          <w:lang w:val="hy-AM" w:eastAsia="ru-RU"/>
        </w:rPr>
      </w:pPr>
    </w:p>
    <w:p w14:paraId="45F6182E" w14:textId="77777777" w:rsidR="0006114C" w:rsidRDefault="0006114C" w:rsidP="00CE3A99">
      <w:pPr>
        <w:jc w:val="both"/>
        <w:rPr>
          <w:rFonts w:ascii="GHEA Grapalat" w:hAnsi="GHEA Grapalat"/>
          <w:i/>
          <w:sz w:val="16"/>
          <w:szCs w:val="16"/>
          <w:lang w:val="hy-AM" w:eastAsia="ru-RU"/>
        </w:rPr>
      </w:pPr>
    </w:p>
    <w:p w14:paraId="0D0A65C5" w14:textId="77777777" w:rsidR="0006114C" w:rsidRDefault="0006114C" w:rsidP="00CE3A99">
      <w:pPr>
        <w:jc w:val="both"/>
        <w:rPr>
          <w:rFonts w:ascii="GHEA Grapalat" w:hAnsi="GHEA Grapalat"/>
          <w:i/>
          <w:sz w:val="16"/>
          <w:szCs w:val="16"/>
          <w:lang w:val="hy-AM" w:eastAsia="ru-RU"/>
        </w:rPr>
      </w:pPr>
    </w:p>
    <w:p w14:paraId="62EEEDDD" w14:textId="77777777" w:rsidR="0006114C" w:rsidRDefault="0006114C" w:rsidP="00CE3A99">
      <w:pPr>
        <w:jc w:val="both"/>
        <w:rPr>
          <w:rFonts w:ascii="GHEA Grapalat" w:hAnsi="GHEA Grapalat"/>
          <w:i/>
          <w:sz w:val="16"/>
          <w:szCs w:val="16"/>
          <w:lang w:val="hy-AM" w:eastAsia="ru-RU"/>
        </w:rPr>
      </w:pPr>
    </w:p>
    <w:p w14:paraId="03281314" w14:textId="77777777" w:rsidR="0006114C" w:rsidRDefault="0006114C" w:rsidP="00CE3A99">
      <w:pPr>
        <w:jc w:val="both"/>
        <w:rPr>
          <w:rFonts w:ascii="GHEA Grapalat" w:hAnsi="GHEA Grapalat"/>
          <w:i/>
          <w:sz w:val="16"/>
          <w:szCs w:val="16"/>
          <w:lang w:val="hy-AM" w:eastAsia="ru-RU"/>
        </w:rPr>
      </w:pPr>
    </w:p>
    <w:p w14:paraId="337086EF" w14:textId="77777777" w:rsidR="0006114C" w:rsidRDefault="0006114C" w:rsidP="00CE3A99">
      <w:pPr>
        <w:jc w:val="both"/>
        <w:rPr>
          <w:rFonts w:ascii="GHEA Grapalat" w:hAnsi="GHEA Grapalat"/>
          <w:i/>
          <w:sz w:val="16"/>
          <w:szCs w:val="16"/>
          <w:lang w:val="hy-AM" w:eastAsia="ru-RU"/>
        </w:rPr>
      </w:pPr>
    </w:p>
    <w:p w14:paraId="7EF56028" w14:textId="77777777" w:rsidR="0006114C" w:rsidRDefault="0006114C" w:rsidP="00CE3A99">
      <w:pPr>
        <w:jc w:val="both"/>
        <w:rPr>
          <w:rFonts w:ascii="GHEA Grapalat" w:hAnsi="GHEA Grapalat"/>
          <w:i/>
          <w:sz w:val="16"/>
          <w:szCs w:val="16"/>
          <w:lang w:val="hy-AM" w:eastAsia="ru-RU"/>
        </w:rPr>
      </w:pPr>
    </w:p>
    <w:p w14:paraId="2676CD80" w14:textId="77777777" w:rsidR="0006114C" w:rsidRDefault="0006114C" w:rsidP="00CE3A99">
      <w:pPr>
        <w:jc w:val="both"/>
        <w:rPr>
          <w:rFonts w:ascii="GHEA Grapalat" w:hAnsi="GHEA Grapalat"/>
          <w:i/>
          <w:sz w:val="16"/>
          <w:szCs w:val="16"/>
          <w:lang w:val="hy-AM" w:eastAsia="ru-RU"/>
        </w:rPr>
      </w:pPr>
    </w:p>
    <w:p w14:paraId="36B681CA" w14:textId="77777777" w:rsidR="0006114C" w:rsidRDefault="0006114C" w:rsidP="00CE3A99">
      <w:pPr>
        <w:jc w:val="both"/>
        <w:rPr>
          <w:rFonts w:ascii="GHEA Grapalat" w:hAnsi="GHEA Grapalat"/>
          <w:i/>
          <w:sz w:val="16"/>
          <w:szCs w:val="16"/>
          <w:lang w:val="hy-AM" w:eastAsia="ru-RU"/>
        </w:rPr>
      </w:pPr>
    </w:p>
    <w:p w14:paraId="129DF781" w14:textId="77777777" w:rsidR="0006114C" w:rsidRDefault="0006114C" w:rsidP="00CE3A99">
      <w:pPr>
        <w:jc w:val="both"/>
        <w:rPr>
          <w:rFonts w:ascii="GHEA Grapalat" w:hAnsi="GHEA Grapalat"/>
          <w:i/>
          <w:sz w:val="16"/>
          <w:szCs w:val="16"/>
          <w:lang w:val="hy-AM" w:eastAsia="ru-RU"/>
        </w:rPr>
      </w:pPr>
    </w:p>
    <w:p w14:paraId="512CD087" w14:textId="77777777" w:rsidR="0006114C" w:rsidRDefault="0006114C" w:rsidP="00CE3A99">
      <w:pPr>
        <w:jc w:val="both"/>
        <w:rPr>
          <w:rFonts w:ascii="GHEA Grapalat" w:hAnsi="GHEA Grapalat"/>
          <w:i/>
          <w:sz w:val="16"/>
          <w:szCs w:val="16"/>
          <w:lang w:val="hy-AM" w:eastAsia="ru-RU"/>
        </w:rPr>
      </w:pPr>
    </w:p>
    <w:p w14:paraId="7220028E" w14:textId="77777777" w:rsidR="0006114C" w:rsidRDefault="0006114C" w:rsidP="00CE3A99">
      <w:pPr>
        <w:jc w:val="both"/>
        <w:rPr>
          <w:rFonts w:ascii="GHEA Grapalat" w:hAnsi="GHEA Grapalat"/>
          <w:i/>
          <w:sz w:val="16"/>
          <w:szCs w:val="16"/>
          <w:lang w:val="hy-AM" w:eastAsia="ru-RU"/>
        </w:rPr>
      </w:pPr>
    </w:p>
    <w:p w14:paraId="510EF1D4" w14:textId="77777777" w:rsidR="0006114C" w:rsidRDefault="0006114C" w:rsidP="00CE3A99">
      <w:pPr>
        <w:jc w:val="both"/>
        <w:rPr>
          <w:rFonts w:ascii="GHEA Grapalat" w:hAnsi="GHEA Grapalat"/>
          <w:i/>
          <w:sz w:val="16"/>
          <w:szCs w:val="16"/>
          <w:lang w:val="hy-AM" w:eastAsia="ru-RU"/>
        </w:rPr>
      </w:pPr>
    </w:p>
    <w:p w14:paraId="53C5CDF5" w14:textId="77777777" w:rsidR="0006114C" w:rsidRDefault="0006114C" w:rsidP="00F7780A">
      <w:pPr>
        <w:pStyle w:val="norm"/>
        <w:spacing w:line="240" w:lineRule="auto"/>
        <w:ind w:firstLine="284"/>
        <w:jc w:val="right"/>
        <w:rPr>
          <w:rFonts w:ascii="GHEA Grapalat" w:hAnsi="GHEA Grapalat" w:cs="Sylfaen"/>
          <w:b/>
          <w:sz w:val="20"/>
          <w:lang w:val="es-ES"/>
        </w:rPr>
      </w:pPr>
    </w:p>
    <w:p w14:paraId="667B02B9" w14:textId="77777777" w:rsidR="0006114C" w:rsidRDefault="0006114C" w:rsidP="00F7780A">
      <w:pPr>
        <w:pStyle w:val="norm"/>
        <w:spacing w:line="240" w:lineRule="auto"/>
        <w:ind w:firstLine="284"/>
        <w:jc w:val="right"/>
        <w:rPr>
          <w:rFonts w:ascii="GHEA Grapalat" w:hAnsi="GHEA Grapalat" w:cs="Sylfaen"/>
          <w:b/>
          <w:sz w:val="20"/>
          <w:lang w:val="es-ES"/>
        </w:rPr>
      </w:pPr>
    </w:p>
    <w:p w14:paraId="1824616E" w14:textId="77777777" w:rsidR="0006114C" w:rsidRDefault="0006114C" w:rsidP="00F7780A">
      <w:pPr>
        <w:pStyle w:val="norm"/>
        <w:spacing w:line="240" w:lineRule="auto"/>
        <w:ind w:firstLine="284"/>
        <w:jc w:val="right"/>
        <w:rPr>
          <w:rFonts w:ascii="GHEA Grapalat" w:hAnsi="GHEA Grapalat" w:cs="Sylfaen"/>
          <w:b/>
          <w:sz w:val="20"/>
          <w:lang w:val="es-ES"/>
        </w:rPr>
      </w:pPr>
    </w:p>
    <w:p w14:paraId="46BA73DB" w14:textId="77777777" w:rsidR="0006114C" w:rsidRDefault="0006114C" w:rsidP="00F7780A">
      <w:pPr>
        <w:pStyle w:val="norm"/>
        <w:spacing w:line="240" w:lineRule="auto"/>
        <w:ind w:firstLine="284"/>
        <w:jc w:val="right"/>
        <w:rPr>
          <w:rFonts w:ascii="GHEA Grapalat" w:hAnsi="GHEA Grapalat" w:cs="Sylfaen"/>
          <w:b/>
          <w:sz w:val="20"/>
          <w:lang w:val="es-ES"/>
        </w:rPr>
      </w:pPr>
    </w:p>
    <w:p w14:paraId="79FB698E" w14:textId="77777777" w:rsidR="0006114C" w:rsidRDefault="0006114C" w:rsidP="00F7780A">
      <w:pPr>
        <w:pStyle w:val="norm"/>
        <w:spacing w:line="240" w:lineRule="auto"/>
        <w:ind w:firstLine="284"/>
        <w:jc w:val="right"/>
        <w:rPr>
          <w:rFonts w:ascii="GHEA Grapalat" w:hAnsi="GHEA Grapalat" w:cs="Sylfaen"/>
          <w:b/>
          <w:sz w:val="20"/>
          <w:lang w:val="es-ES"/>
        </w:rPr>
      </w:pPr>
    </w:p>
    <w:p w14:paraId="3D0D53FD" w14:textId="77777777" w:rsidR="0006114C" w:rsidRDefault="0006114C" w:rsidP="00F7780A">
      <w:pPr>
        <w:pStyle w:val="norm"/>
        <w:spacing w:line="240" w:lineRule="auto"/>
        <w:ind w:firstLine="284"/>
        <w:jc w:val="right"/>
        <w:rPr>
          <w:rFonts w:ascii="GHEA Grapalat" w:hAnsi="GHEA Grapalat" w:cs="Sylfaen"/>
          <w:b/>
          <w:sz w:val="20"/>
          <w:lang w:val="es-ES"/>
        </w:rPr>
      </w:pPr>
    </w:p>
    <w:p w14:paraId="435BDDDD" w14:textId="77777777" w:rsidR="0006114C" w:rsidRDefault="0006114C" w:rsidP="00F7780A">
      <w:pPr>
        <w:pStyle w:val="norm"/>
        <w:spacing w:line="240" w:lineRule="auto"/>
        <w:ind w:firstLine="284"/>
        <w:jc w:val="right"/>
        <w:rPr>
          <w:rFonts w:ascii="GHEA Grapalat" w:hAnsi="GHEA Grapalat" w:cs="Sylfaen"/>
          <w:b/>
          <w:sz w:val="20"/>
          <w:lang w:val="es-ES"/>
        </w:rPr>
      </w:pPr>
    </w:p>
    <w:p w14:paraId="365B2FAB" w14:textId="77777777" w:rsidR="0006114C" w:rsidRDefault="0006114C" w:rsidP="00F7780A">
      <w:pPr>
        <w:pStyle w:val="norm"/>
        <w:spacing w:line="240" w:lineRule="auto"/>
        <w:ind w:firstLine="284"/>
        <w:jc w:val="right"/>
        <w:rPr>
          <w:rFonts w:ascii="GHEA Grapalat" w:hAnsi="GHEA Grapalat" w:cs="Sylfaen"/>
          <w:b/>
          <w:sz w:val="20"/>
          <w:lang w:val="es-ES"/>
        </w:rPr>
      </w:pPr>
    </w:p>
    <w:p w14:paraId="6340786E" w14:textId="77777777" w:rsidR="0006114C" w:rsidRDefault="0006114C" w:rsidP="00F7780A">
      <w:pPr>
        <w:pStyle w:val="norm"/>
        <w:spacing w:line="240" w:lineRule="auto"/>
        <w:ind w:firstLine="284"/>
        <w:jc w:val="right"/>
        <w:rPr>
          <w:rFonts w:ascii="GHEA Grapalat" w:hAnsi="GHEA Grapalat" w:cs="Sylfaen"/>
          <w:b/>
          <w:sz w:val="20"/>
          <w:lang w:val="es-ES"/>
        </w:rPr>
      </w:pPr>
    </w:p>
    <w:p w14:paraId="3B58EE7A" w14:textId="77777777" w:rsidR="0006114C" w:rsidRDefault="0006114C" w:rsidP="00F7780A">
      <w:pPr>
        <w:pStyle w:val="norm"/>
        <w:spacing w:line="240" w:lineRule="auto"/>
        <w:ind w:firstLine="284"/>
        <w:jc w:val="right"/>
        <w:rPr>
          <w:rFonts w:ascii="GHEA Grapalat" w:hAnsi="GHEA Grapalat" w:cs="Sylfaen"/>
          <w:b/>
          <w:sz w:val="20"/>
          <w:lang w:val="es-ES"/>
        </w:rPr>
      </w:pPr>
    </w:p>
    <w:p w14:paraId="5DC181FB" w14:textId="77777777" w:rsidR="0006114C" w:rsidRDefault="0006114C" w:rsidP="00F7780A">
      <w:pPr>
        <w:pStyle w:val="norm"/>
        <w:spacing w:line="240" w:lineRule="auto"/>
        <w:ind w:firstLine="284"/>
        <w:jc w:val="right"/>
        <w:rPr>
          <w:rFonts w:ascii="GHEA Grapalat" w:hAnsi="GHEA Grapalat" w:cs="Sylfaen"/>
          <w:b/>
          <w:sz w:val="20"/>
          <w:lang w:val="es-ES"/>
        </w:rPr>
      </w:pPr>
    </w:p>
    <w:p w14:paraId="63A454D8" w14:textId="77777777" w:rsidR="0006114C" w:rsidRDefault="0006114C" w:rsidP="00F7780A">
      <w:pPr>
        <w:pStyle w:val="norm"/>
        <w:spacing w:line="240" w:lineRule="auto"/>
        <w:ind w:firstLine="284"/>
        <w:jc w:val="right"/>
        <w:rPr>
          <w:rFonts w:ascii="GHEA Grapalat" w:hAnsi="GHEA Grapalat" w:cs="Sylfaen"/>
          <w:b/>
          <w:sz w:val="20"/>
          <w:lang w:val="es-ES"/>
        </w:rPr>
      </w:pPr>
    </w:p>
    <w:p w14:paraId="777A6C0E" w14:textId="77777777" w:rsidR="0006114C" w:rsidRPr="00F7780A" w:rsidRDefault="0006114C" w:rsidP="00F7780A">
      <w:pPr>
        <w:pStyle w:val="norm"/>
        <w:spacing w:line="240" w:lineRule="auto"/>
        <w:ind w:firstLine="284"/>
        <w:jc w:val="right"/>
        <w:rPr>
          <w:rFonts w:ascii="GHEA Grapalat" w:hAnsi="GHEA Grapalat" w:cs="Sylfaen"/>
          <w:b/>
          <w:sz w:val="20"/>
          <w:lang w:val="es-ES" w:eastAsia="en-U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614BB82" w14:textId="0C973849" w:rsidR="0006114C" w:rsidRPr="00F7780A" w:rsidRDefault="0006114C" w:rsidP="00F7780A">
      <w:pPr>
        <w:pStyle w:val="norm"/>
        <w:spacing w:line="240" w:lineRule="auto"/>
        <w:ind w:firstLine="284"/>
        <w:jc w:val="right"/>
        <w:rPr>
          <w:rFonts w:ascii="GHEA Grapalat" w:hAnsi="GHEA Grapalat" w:cs="Sylfaen"/>
          <w:b/>
          <w:sz w:val="20"/>
          <w:lang w:val="es-ES" w:eastAsia="en-US"/>
        </w:rPr>
      </w:pPr>
      <w:r>
        <w:rPr>
          <w:rFonts w:ascii="GHEA Grapalat" w:hAnsi="GHEA Grapalat" w:cs="Sylfaen"/>
          <w:b/>
          <w:sz w:val="20"/>
          <w:lang w:val="es-ES" w:eastAsia="en-US"/>
        </w:rPr>
        <w:t>ԿՄԳԿՏ-ԳՀԾՁԲ-24/6</w:t>
      </w:r>
      <w:r w:rsidRPr="00F7780A">
        <w:rPr>
          <w:rFonts w:ascii="GHEA Grapalat" w:hAnsi="GHEA Grapalat" w:cs="Sylfaen"/>
          <w:b/>
          <w:sz w:val="20"/>
          <w:lang w:val="es-ES" w:eastAsia="en-US"/>
        </w:rPr>
        <w:t xml:space="preserve"> ծածկագրով</w:t>
      </w:r>
    </w:p>
    <w:p w14:paraId="346A2D23" w14:textId="087CE876" w:rsidR="0006114C" w:rsidRDefault="0006114C" w:rsidP="008F6325">
      <w:pPr>
        <w:pStyle w:val="31"/>
        <w:spacing w:line="240" w:lineRule="auto"/>
        <w:jc w:val="right"/>
        <w:rPr>
          <w:rFonts w:ascii="GHEA Grapalat" w:hAnsi="GHEA Grapalat" w:cs="Sylfaen"/>
          <w:b/>
          <w:lang w:val="es-ES"/>
        </w:rPr>
      </w:pPr>
      <w:r>
        <w:rPr>
          <w:rFonts w:ascii="GHEA Grapalat" w:hAnsi="GHEA Grapalat" w:cs="Sylfaen"/>
          <w:b/>
          <w:lang w:val="es-ES"/>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6852796B" w14:textId="77777777" w:rsidR="0006114C" w:rsidRDefault="0006114C" w:rsidP="008F6325">
      <w:pPr>
        <w:pStyle w:val="31"/>
        <w:spacing w:line="240" w:lineRule="auto"/>
        <w:jc w:val="right"/>
        <w:rPr>
          <w:rFonts w:ascii="GHEA Grapalat" w:hAnsi="GHEA Grapalat" w:cs="Sylfaen"/>
          <w:b/>
          <w:lang w:val="es-ES"/>
        </w:rPr>
      </w:pPr>
    </w:p>
    <w:p w14:paraId="3F08F8AE" w14:textId="77777777" w:rsidR="0006114C" w:rsidRPr="00FA6936" w:rsidRDefault="0006114C"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06114C" w:rsidRDefault="0006114C"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EEAC5AA" w14:textId="77777777" w:rsidR="0006114C" w:rsidRPr="00A66FC2" w:rsidRDefault="0006114C" w:rsidP="008F6325">
      <w:pPr>
        <w:ind w:left="360" w:hanging="360"/>
        <w:jc w:val="center"/>
        <w:rPr>
          <w:rFonts w:ascii="GHEA Grapalat" w:eastAsia="GHEA Grapalat" w:hAnsi="GHEA Grapalat" w:cs="GHEA Grapalat"/>
          <w:lang w:val="hy-AM"/>
        </w:rPr>
      </w:pPr>
    </w:p>
    <w:p w14:paraId="62D748AA" w14:textId="77777777" w:rsidR="0006114C" w:rsidRPr="00FD1EE4" w:rsidRDefault="0006114C"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282F1CED" w14:textId="77777777" w:rsidTr="00DA7713">
        <w:tc>
          <w:tcPr>
            <w:tcW w:w="4855" w:type="dxa"/>
            <w:shd w:val="clear" w:color="auto" w:fill="D9E2F3"/>
            <w:vAlign w:val="center"/>
          </w:tcPr>
          <w:p w14:paraId="6B88CEA4"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5490" w:type="dxa"/>
            <w:vAlign w:val="center"/>
          </w:tcPr>
          <w:p w14:paraId="7A6C4F67" w14:textId="77777777" w:rsidR="0006114C" w:rsidRPr="00FD1EE4" w:rsidRDefault="0006114C" w:rsidP="00460A8A">
            <w:pPr>
              <w:spacing w:before="240"/>
              <w:rPr>
                <w:rFonts w:ascii="GHEA Grapalat" w:eastAsia="GHEA Grapalat" w:hAnsi="GHEA Grapalat" w:cs="GHEA Grapalat"/>
              </w:rPr>
            </w:pPr>
          </w:p>
        </w:tc>
      </w:tr>
      <w:tr w:rsidR="0006114C" w:rsidRPr="00FD1EE4" w14:paraId="62D0BB2F" w14:textId="77777777" w:rsidTr="00DA7713">
        <w:tc>
          <w:tcPr>
            <w:tcW w:w="4855" w:type="dxa"/>
            <w:shd w:val="clear" w:color="auto" w:fill="D9E2F3"/>
            <w:vAlign w:val="center"/>
          </w:tcPr>
          <w:p w14:paraId="32758957"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5490" w:type="dxa"/>
            <w:vAlign w:val="center"/>
          </w:tcPr>
          <w:p w14:paraId="62228EE4" w14:textId="77777777" w:rsidR="0006114C" w:rsidRPr="00FD1EE4" w:rsidRDefault="0006114C" w:rsidP="00460A8A">
            <w:pPr>
              <w:spacing w:before="240"/>
              <w:rPr>
                <w:rFonts w:ascii="GHEA Grapalat" w:eastAsia="GHEA Grapalat" w:hAnsi="GHEA Grapalat" w:cs="GHEA Grapalat"/>
              </w:rPr>
            </w:pPr>
          </w:p>
        </w:tc>
      </w:tr>
      <w:tr w:rsidR="0006114C" w:rsidRPr="00FD1EE4" w14:paraId="5366D104" w14:textId="77777777" w:rsidTr="00DA7713">
        <w:tc>
          <w:tcPr>
            <w:tcW w:w="4855" w:type="dxa"/>
            <w:shd w:val="clear" w:color="auto" w:fill="D9E2F3"/>
            <w:vAlign w:val="center"/>
          </w:tcPr>
          <w:p w14:paraId="7CA9EBAA"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5490" w:type="dxa"/>
            <w:vAlign w:val="center"/>
          </w:tcPr>
          <w:p w14:paraId="1DC2C0B0" w14:textId="77777777" w:rsidR="0006114C" w:rsidRPr="00FD1EE4" w:rsidRDefault="0006114C" w:rsidP="00460A8A">
            <w:pPr>
              <w:spacing w:before="240"/>
              <w:rPr>
                <w:rFonts w:ascii="GHEA Grapalat" w:eastAsia="GHEA Grapalat" w:hAnsi="GHEA Grapalat" w:cs="GHEA Grapalat"/>
              </w:rPr>
            </w:pPr>
          </w:p>
        </w:tc>
      </w:tr>
      <w:tr w:rsidR="0006114C" w:rsidRPr="00FD1EE4" w14:paraId="1B2E262F" w14:textId="77777777" w:rsidTr="00DA7713">
        <w:tc>
          <w:tcPr>
            <w:tcW w:w="4855" w:type="dxa"/>
            <w:shd w:val="clear" w:color="auto" w:fill="D9E2F3"/>
            <w:vAlign w:val="center"/>
          </w:tcPr>
          <w:p w14:paraId="2A6D5F52"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5490" w:type="dxa"/>
            <w:vAlign w:val="center"/>
          </w:tcPr>
          <w:p w14:paraId="40EE9099" w14:textId="77777777" w:rsidR="0006114C" w:rsidRPr="00FD1EE4" w:rsidRDefault="0006114C" w:rsidP="00460A8A">
            <w:pPr>
              <w:spacing w:before="240"/>
              <w:rPr>
                <w:rFonts w:ascii="GHEA Grapalat" w:eastAsia="GHEA Grapalat" w:hAnsi="GHEA Grapalat" w:cs="GHEA Grapalat"/>
              </w:rPr>
            </w:pPr>
          </w:p>
        </w:tc>
      </w:tr>
      <w:tr w:rsidR="0006114C" w:rsidRPr="00FD1EE4" w14:paraId="481DC8A8" w14:textId="77777777" w:rsidTr="00DA7713">
        <w:tc>
          <w:tcPr>
            <w:tcW w:w="4855" w:type="dxa"/>
            <w:shd w:val="clear" w:color="auto" w:fill="D9E2F3"/>
            <w:vAlign w:val="center"/>
          </w:tcPr>
          <w:p w14:paraId="547BA26E"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5490" w:type="dxa"/>
            <w:vAlign w:val="center"/>
          </w:tcPr>
          <w:p w14:paraId="26132922" w14:textId="77777777" w:rsidR="0006114C" w:rsidRPr="00FD1EE4" w:rsidRDefault="0006114C" w:rsidP="00460A8A">
            <w:pPr>
              <w:spacing w:before="240"/>
              <w:rPr>
                <w:rFonts w:ascii="GHEA Grapalat" w:eastAsia="GHEA Grapalat" w:hAnsi="GHEA Grapalat" w:cs="GHEA Grapalat"/>
              </w:rPr>
            </w:pPr>
          </w:p>
        </w:tc>
      </w:tr>
      <w:tr w:rsidR="0006114C" w:rsidRPr="00FD1EE4" w14:paraId="386EF039" w14:textId="77777777" w:rsidTr="00DA7713">
        <w:tc>
          <w:tcPr>
            <w:tcW w:w="4855" w:type="dxa"/>
            <w:shd w:val="clear" w:color="auto" w:fill="D9E2F3"/>
            <w:vAlign w:val="center"/>
          </w:tcPr>
          <w:p w14:paraId="39A79D90"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5490" w:type="dxa"/>
            <w:vAlign w:val="center"/>
          </w:tcPr>
          <w:p w14:paraId="6E54708E" w14:textId="77777777" w:rsidR="0006114C" w:rsidRPr="00FD1EE4" w:rsidRDefault="0006114C" w:rsidP="00460A8A">
            <w:pPr>
              <w:spacing w:before="240"/>
              <w:rPr>
                <w:rFonts w:ascii="GHEA Grapalat" w:eastAsia="GHEA Grapalat" w:hAnsi="GHEA Grapalat" w:cs="GHEA Grapalat"/>
              </w:rPr>
            </w:pPr>
          </w:p>
        </w:tc>
      </w:tr>
      <w:tr w:rsidR="0006114C" w:rsidRPr="00FD1EE4" w14:paraId="64DD11D8" w14:textId="77777777" w:rsidTr="00DA7713">
        <w:tc>
          <w:tcPr>
            <w:tcW w:w="4855" w:type="dxa"/>
            <w:shd w:val="clear" w:color="auto" w:fill="D9E2F3"/>
            <w:vAlign w:val="center"/>
          </w:tcPr>
          <w:p w14:paraId="13027F45"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5490" w:type="dxa"/>
            <w:vAlign w:val="center"/>
          </w:tcPr>
          <w:p w14:paraId="61D93542" w14:textId="77777777" w:rsidR="0006114C" w:rsidRPr="00FD1EE4" w:rsidRDefault="0006114C" w:rsidP="00460A8A">
            <w:pPr>
              <w:spacing w:before="240"/>
              <w:rPr>
                <w:rFonts w:ascii="GHEA Grapalat" w:eastAsia="GHEA Grapalat" w:hAnsi="GHEA Grapalat" w:cs="GHEA Grapalat"/>
              </w:rPr>
            </w:pPr>
          </w:p>
        </w:tc>
      </w:tr>
    </w:tbl>
    <w:p w14:paraId="100288C1"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517C1E0D" w14:textId="77777777" w:rsidTr="00460A8A">
        <w:tc>
          <w:tcPr>
            <w:tcW w:w="4855" w:type="dxa"/>
            <w:shd w:val="clear" w:color="auto" w:fill="D9E2F3"/>
            <w:vAlign w:val="center"/>
          </w:tcPr>
          <w:p w14:paraId="4C44FC33"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5490" w:type="dxa"/>
            <w:vAlign w:val="center"/>
          </w:tcPr>
          <w:p w14:paraId="0D8C1130" w14:textId="77777777" w:rsidR="0006114C" w:rsidRPr="00FD1EE4" w:rsidRDefault="0006114C" w:rsidP="00460A8A">
            <w:pPr>
              <w:spacing w:before="240"/>
              <w:rPr>
                <w:rFonts w:ascii="GHEA Grapalat" w:eastAsia="GHEA Grapalat" w:hAnsi="GHEA Grapalat" w:cs="GHEA Grapalat"/>
              </w:rPr>
            </w:pPr>
          </w:p>
        </w:tc>
      </w:tr>
      <w:tr w:rsidR="0006114C" w:rsidRPr="00FD1EE4" w14:paraId="2DC12605" w14:textId="77777777" w:rsidTr="00460A8A">
        <w:tc>
          <w:tcPr>
            <w:tcW w:w="4855" w:type="dxa"/>
            <w:shd w:val="clear" w:color="auto" w:fill="D9E2F3"/>
            <w:vAlign w:val="center"/>
          </w:tcPr>
          <w:p w14:paraId="2199BABB" w14:textId="77777777" w:rsidR="0006114C" w:rsidRPr="00FD1EE4" w:rsidRDefault="0006114C" w:rsidP="00460A8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5490" w:type="dxa"/>
            <w:vAlign w:val="center"/>
          </w:tcPr>
          <w:p w14:paraId="219D61E4" w14:textId="77777777" w:rsidR="0006114C" w:rsidRPr="00FD1EE4" w:rsidRDefault="0006114C" w:rsidP="00460A8A">
            <w:pPr>
              <w:spacing w:before="240"/>
              <w:rPr>
                <w:rFonts w:ascii="GHEA Grapalat" w:eastAsia="GHEA Grapalat" w:hAnsi="GHEA Grapalat" w:cs="GHEA Grapalat"/>
              </w:rPr>
            </w:pPr>
          </w:p>
        </w:tc>
      </w:tr>
    </w:tbl>
    <w:p w14:paraId="65DC5E83"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41904925" w14:textId="77777777" w:rsidTr="00460A8A">
        <w:tc>
          <w:tcPr>
            <w:tcW w:w="4855" w:type="dxa"/>
            <w:shd w:val="clear" w:color="auto" w:fill="D9E2F3"/>
            <w:vAlign w:val="center"/>
          </w:tcPr>
          <w:p w14:paraId="5222B97B"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5490" w:type="dxa"/>
            <w:vAlign w:val="center"/>
          </w:tcPr>
          <w:p w14:paraId="1932811F" w14:textId="77777777" w:rsidR="0006114C" w:rsidRPr="00FD1EE4" w:rsidRDefault="0006114C" w:rsidP="00460A8A">
            <w:pPr>
              <w:spacing w:before="240"/>
              <w:rPr>
                <w:rFonts w:ascii="GHEA Grapalat" w:eastAsia="GHEA Grapalat" w:hAnsi="GHEA Grapalat" w:cs="GHEA Grapalat"/>
              </w:rPr>
            </w:pPr>
          </w:p>
        </w:tc>
      </w:tr>
      <w:tr w:rsidR="0006114C" w:rsidRPr="00FD1EE4" w14:paraId="44F614CF" w14:textId="77777777" w:rsidTr="00460A8A">
        <w:tc>
          <w:tcPr>
            <w:tcW w:w="4855" w:type="dxa"/>
            <w:shd w:val="clear" w:color="auto" w:fill="D9E2F3"/>
            <w:vAlign w:val="center"/>
          </w:tcPr>
          <w:p w14:paraId="5752E3D6"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5490" w:type="dxa"/>
            <w:vAlign w:val="center"/>
          </w:tcPr>
          <w:p w14:paraId="21FB68F4" w14:textId="77777777" w:rsidR="0006114C" w:rsidRPr="00FD1EE4" w:rsidRDefault="0006114C" w:rsidP="00460A8A">
            <w:pPr>
              <w:spacing w:before="240"/>
              <w:rPr>
                <w:rFonts w:ascii="GHEA Grapalat" w:eastAsia="GHEA Grapalat" w:hAnsi="GHEA Grapalat" w:cs="GHEA Grapalat"/>
              </w:rPr>
            </w:pPr>
          </w:p>
        </w:tc>
      </w:tr>
      <w:tr w:rsidR="0006114C" w:rsidRPr="00FD1EE4" w14:paraId="4BC13FB5" w14:textId="77777777" w:rsidTr="00460A8A">
        <w:tc>
          <w:tcPr>
            <w:tcW w:w="4855" w:type="dxa"/>
            <w:shd w:val="clear" w:color="auto" w:fill="D9E2F3"/>
            <w:vAlign w:val="center"/>
          </w:tcPr>
          <w:p w14:paraId="2F891D92" w14:textId="77777777" w:rsidR="0006114C" w:rsidRPr="00FD1EE4" w:rsidRDefault="0006114C" w:rsidP="00460A8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5490" w:type="dxa"/>
            <w:vAlign w:val="center"/>
          </w:tcPr>
          <w:p w14:paraId="3A4031BF" w14:textId="77777777" w:rsidR="0006114C" w:rsidRPr="00FD1EE4" w:rsidRDefault="0006114C" w:rsidP="00460A8A">
            <w:pPr>
              <w:spacing w:before="240"/>
              <w:rPr>
                <w:rFonts w:ascii="GHEA Grapalat" w:eastAsia="GHEA Grapalat" w:hAnsi="GHEA Grapalat" w:cs="GHEA Grapalat"/>
              </w:rPr>
            </w:pPr>
          </w:p>
        </w:tc>
      </w:tr>
    </w:tbl>
    <w:p w14:paraId="0EC585EE" w14:textId="7520DB86" w:rsidR="0006114C" w:rsidRPr="00FD1EE4" w:rsidRDefault="0006114C" w:rsidP="008F6325">
      <w:pPr>
        <w:rPr>
          <w:rFonts w:ascii="GHEA Grapalat" w:eastAsia="GHEA Grapalat" w:hAnsi="GHEA Grapalat" w:cs="GHEA Grapalat"/>
        </w:rPr>
      </w:pPr>
    </w:p>
    <w:p w14:paraId="4AAFA918" w14:textId="77777777" w:rsidR="0006114C" w:rsidRPr="00FD1EE4" w:rsidRDefault="0006114C"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1A2311DB" w14:textId="77777777" w:rsidTr="00460A8A">
        <w:tc>
          <w:tcPr>
            <w:tcW w:w="4855" w:type="dxa"/>
            <w:shd w:val="clear" w:color="auto" w:fill="D9E2F3"/>
            <w:vAlign w:val="center"/>
          </w:tcPr>
          <w:p w14:paraId="4987D3D7"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5490" w:type="dxa"/>
            <w:vAlign w:val="center"/>
          </w:tcPr>
          <w:p w14:paraId="7AD6B678" w14:textId="77777777" w:rsidR="0006114C" w:rsidRPr="00FD1EE4" w:rsidRDefault="0006114C" w:rsidP="0062566A">
            <w:pPr>
              <w:spacing w:before="240"/>
              <w:rPr>
                <w:rFonts w:ascii="GHEA Grapalat" w:eastAsia="GHEA Grapalat" w:hAnsi="GHEA Grapalat" w:cs="GHEA Grapalat"/>
              </w:rPr>
            </w:pPr>
          </w:p>
        </w:tc>
      </w:tr>
      <w:tr w:rsidR="0006114C" w:rsidRPr="00FD1EE4" w14:paraId="28D550FC" w14:textId="77777777" w:rsidTr="00460A8A">
        <w:tc>
          <w:tcPr>
            <w:tcW w:w="4855" w:type="dxa"/>
            <w:shd w:val="clear" w:color="auto" w:fill="D9E2F3"/>
            <w:vAlign w:val="center"/>
          </w:tcPr>
          <w:p w14:paraId="4E70C690"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5490" w:type="dxa"/>
            <w:vAlign w:val="center"/>
          </w:tcPr>
          <w:p w14:paraId="577E7181" w14:textId="77777777" w:rsidR="0006114C" w:rsidRPr="00FD1EE4" w:rsidRDefault="0006114C" w:rsidP="0062566A">
            <w:pPr>
              <w:spacing w:before="240"/>
              <w:rPr>
                <w:rFonts w:ascii="GHEA Grapalat" w:eastAsia="GHEA Grapalat" w:hAnsi="GHEA Grapalat" w:cs="GHEA Grapalat"/>
              </w:rPr>
            </w:pPr>
          </w:p>
        </w:tc>
      </w:tr>
    </w:tbl>
    <w:p w14:paraId="1A909556"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4C5E6572" w14:textId="77777777" w:rsidTr="0062566A">
        <w:tc>
          <w:tcPr>
            <w:tcW w:w="4855" w:type="dxa"/>
            <w:shd w:val="clear" w:color="auto" w:fill="D9E2F3"/>
            <w:vAlign w:val="center"/>
          </w:tcPr>
          <w:p w14:paraId="37BDCA27"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5490" w:type="dxa"/>
            <w:vAlign w:val="center"/>
          </w:tcPr>
          <w:p w14:paraId="0700FFB5" w14:textId="77777777" w:rsidR="0006114C" w:rsidRPr="00FD1EE4" w:rsidRDefault="0006114C" w:rsidP="0062566A">
            <w:pPr>
              <w:spacing w:before="240"/>
              <w:rPr>
                <w:rFonts w:ascii="GHEA Grapalat" w:eastAsia="GHEA Grapalat" w:hAnsi="GHEA Grapalat" w:cs="GHEA Grapalat"/>
              </w:rPr>
            </w:pPr>
          </w:p>
        </w:tc>
      </w:tr>
      <w:tr w:rsidR="0006114C" w:rsidRPr="00FD1EE4" w14:paraId="743E7554" w14:textId="77777777" w:rsidTr="0062566A">
        <w:tc>
          <w:tcPr>
            <w:tcW w:w="4855" w:type="dxa"/>
            <w:shd w:val="clear" w:color="auto" w:fill="D9E2F3"/>
            <w:vAlign w:val="center"/>
          </w:tcPr>
          <w:p w14:paraId="5C66A413"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5490" w:type="dxa"/>
            <w:vAlign w:val="center"/>
          </w:tcPr>
          <w:p w14:paraId="68B148B0" w14:textId="77777777" w:rsidR="0006114C" w:rsidRPr="00FD1EE4" w:rsidRDefault="0006114C" w:rsidP="0062566A">
            <w:pPr>
              <w:spacing w:before="240"/>
              <w:rPr>
                <w:rFonts w:ascii="GHEA Grapalat" w:eastAsia="GHEA Grapalat" w:hAnsi="GHEA Grapalat" w:cs="GHEA Grapalat"/>
              </w:rPr>
            </w:pPr>
          </w:p>
        </w:tc>
      </w:tr>
      <w:tr w:rsidR="0006114C" w:rsidRPr="00FD1EE4" w14:paraId="1F9E4148" w14:textId="77777777" w:rsidTr="0062566A">
        <w:tc>
          <w:tcPr>
            <w:tcW w:w="4855" w:type="dxa"/>
            <w:shd w:val="clear" w:color="auto" w:fill="D9E2F3"/>
            <w:vAlign w:val="center"/>
          </w:tcPr>
          <w:p w14:paraId="1B281F37"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5490" w:type="dxa"/>
            <w:vAlign w:val="center"/>
          </w:tcPr>
          <w:p w14:paraId="6D4232A8" w14:textId="77777777" w:rsidR="0006114C" w:rsidRPr="00FD1EE4" w:rsidRDefault="0006114C" w:rsidP="0062566A">
            <w:pPr>
              <w:spacing w:before="240"/>
              <w:rPr>
                <w:rFonts w:ascii="GHEA Grapalat" w:eastAsia="GHEA Grapalat" w:hAnsi="GHEA Grapalat" w:cs="GHEA Grapalat"/>
              </w:rPr>
            </w:pPr>
          </w:p>
        </w:tc>
      </w:tr>
      <w:tr w:rsidR="0006114C" w:rsidRPr="00FD1EE4" w14:paraId="7514D824" w14:textId="77777777" w:rsidTr="0062566A">
        <w:tc>
          <w:tcPr>
            <w:tcW w:w="4855" w:type="dxa"/>
            <w:shd w:val="clear" w:color="auto" w:fill="D9E2F3"/>
            <w:vAlign w:val="center"/>
          </w:tcPr>
          <w:p w14:paraId="153B3084"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5490" w:type="dxa"/>
            <w:vAlign w:val="center"/>
          </w:tcPr>
          <w:p w14:paraId="1AC0E4C3" w14:textId="77777777" w:rsidR="0006114C" w:rsidRPr="00FD1EE4" w:rsidRDefault="0006114C" w:rsidP="0062566A">
            <w:pPr>
              <w:spacing w:before="240"/>
              <w:rPr>
                <w:rFonts w:ascii="GHEA Grapalat" w:eastAsia="GHEA Grapalat" w:hAnsi="GHEA Grapalat" w:cs="GHEA Grapalat"/>
              </w:rPr>
            </w:pPr>
          </w:p>
        </w:tc>
      </w:tr>
      <w:tr w:rsidR="0006114C" w:rsidRPr="00FD1EE4" w14:paraId="3D62E5AA" w14:textId="77777777" w:rsidTr="0062566A">
        <w:tc>
          <w:tcPr>
            <w:tcW w:w="4855" w:type="dxa"/>
            <w:shd w:val="clear" w:color="auto" w:fill="D9E2F3"/>
            <w:vAlign w:val="center"/>
          </w:tcPr>
          <w:p w14:paraId="3BB4CBF9"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5490" w:type="dxa"/>
            <w:vAlign w:val="center"/>
          </w:tcPr>
          <w:p w14:paraId="2201E2B4" w14:textId="77777777" w:rsidR="0006114C" w:rsidRPr="00FD1EE4" w:rsidRDefault="0006114C" w:rsidP="0062566A">
            <w:pPr>
              <w:spacing w:before="240"/>
              <w:rPr>
                <w:rFonts w:ascii="GHEA Grapalat" w:eastAsia="GHEA Grapalat" w:hAnsi="GHEA Grapalat" w:cs="GHEA Grapalat"/>
              </w:rPr>
            </w:pPr>
          </w:p>
        </w:tc>
      </w:tr>
      <w:tr w:rsidR="0006114C" w:rsidRPr="00FD1EE4" w14:paraId="50F75146" w14:textId="77777777" w:rsidTr="0062566A">
        <w:tc>
          <w:tcPr>
            <w:tcW w:w="4855" w:type="dxa"/>
            <w:shd w:val="clear" w:color="auto" w:fill="D9E2F3"/>
            <w:vAlign w:val="center"/>
          </w:tcPr>
          <w:p w14:paraId="16116F2C"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5490" w:type="dxa"/>
            <w:vAlign w:val="center"/>
          </w:tcPr>
          <w:p w14:paraId="35E2983E" w14:textId="77777777" w:rsidR="0006114C" w:rsidRPr="00FD1EE4" w:rsidRDefault="0006114C" w:rsidP="0062566A">
            <w:pPr>
              <w:spacing w:before="240"/>
              <w:rPr>
                <w:rFonts w:ascii="GHEA Grapalat" w:eastAsia="GHEA Grapalat" w:hAnsi="GHEA Grapalat" w:cs="GHEA Grapalat"/>
              </w:rPr>
            </w:pPr>
          </w:p>
        </w:tc>
      </w:tr>
      <w:tr w:rsidR="0006114C" w:rsidRPr="00FD1EE4" w14:paraId="3FB35368" w14:textId="77777777" w:rsidTr="0062566A">
        <w:tc>
          <w:tcPr>
            <w:tcW w:w="4855" w:type="dxa"/>
            <w:shd w:val="clear" w:color="auto" w:fill="D9E2F3"/>
            <w:vAlign w:val="center"/>
          </w:tcPr>
          <w:p w14:paraId="3AF5C099" w14:textId="77777777" w:rsidR="0006114C" w:rsidRPr="00FD1EE4" w:rsidRDefault="0006114C" w:rsidP="0062566A">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5490" w:type="dxa"/>
            <w:vAlign w:val="center"/>
          </w:tcPr>
          <w:p w14:paraId="00EA8314" w14:textId="77777777" w:rsidR="0006114C" w:rsidRPr="00FD1EE4" w:rsidRDefault="0006114C" w:rsidP="0062566A">
            <w:pPr>
              <w:spacing w:before="240"/>
              <w:rPr>
                <w:rFonts w:ascii="GHEA Grapalat" w:eastAsia="GHEA Grapalat" w:hAnsi="GHEA Grapalat" w:cs="GHEA Grapalat"/>
              </w:rPr>
            </w:pPr>
          </w:p>
        </w:tc>
      </w:tr>
    </w:tbl>
    <w:p w14:paraId="5D939F03" w14:textId="77777777" w:rsidR="0006114C" w:rsidRPr="00574FF7"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6A40C4B0" w14:textId="77777777" w:rsidTr="0062566A">
        <w:tc>
          <w:tcPr>
            <w:tcW w:w="4855" w:type="dxa"/>
            <w:shd w:val="clear" w:color="auto" w:fill="D9E2F3"/>
            <w:vAlign w:val="center"/>
          </w:tcPr>
          <w:p w14:paraId="0348206B" w14:textId="77777777" w:rsidR="0006114C" w:rsidRPr="00FD1EE4" w:rsidRDefault="0006114C" w:rsidP="0062566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vAlign w:val="center"/>
          </w:tcPr>
          <w:p w14:paraId="011052AF" w14:textId="77777777" w:rsidR="0006114C" w:rsidRPr="00FD1EE4" w:rsidRDefault="0006114C" w:rsidP="0062566A">
            <w:pPr>
              <w:spacing w:before="240"/>
              <w:rPr>
                <w:rFonts w:ascii="GHEA Grapalat" w:eastAsia="GHEA Grapalat" w:hAnsi="GHEA Grapalat" w:cs="GHEA Grapalat"/>
              </w:rPr>
            </w:pPr>
          </w:p>
        </w:tc>
      </w:tr>
      <w:tr w:rsidR="0006114C" w:rsidRPr="00FD1EE4" w14:paraId="4ED60494" w14:textId="77777777" w:rsidTr="001D5140">
        <w:trPr>
          <w:trHeight w:val="519"/>
        </w:trPr>
        <w:tc>
          <w:tcPr>
            <w:tcW w:w="4855" w:type="dxa"/>
            <w:shd w:val="clear" w:color="auto" w:fill="D9E2F3"/>
            <w:vAlign w:val="center"/>
          </w:tcPr>
          <w:p w14:paraId="51C67EDB" w14:textId="77777777" w:rsidR="0006114C" w:rsidRPr="00FD1EE4" w:rsidRDefault="0006114C" w:rsidP="0062566A">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14:paraId="46FD6602" w14:textId="77777777" w:rsidR="0006114C" w:rsidRPr="00FD1EE4" w:rsidRDefault="0006114C" w:rsidP="0062566A">
            <w:pPr>
              <w:spacing w:before="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06114C" w:rsidRPr="00FD1EE4" w:rsidRDefault="0006114C" w:rsidP="0062566A">
            <w:pPr>
              <w:spacing w:before="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E1E23E4" w14:textId="4C6C6320" w:rsidR="0006114C" w:rsidRPr="0062566A" w:rsidRDefault="0006114C" w:rsidP="0062566A">
      <w:pPr>
        <w:pStyle w:val="aff3"/>
        <w:numPr>
          <w:ilvl w:val="0"/>
          <w:numId w:val="29"/>
        </w:numPr>
        <w:pBdr>
          <w:top w:val="nil"/>
          <w:left w:val="nil"/>
          <w:bottom w:val="nil"/>
          <w:right w:val="nil"/>
          <w:between w:val="nil"/>
        </w:pBdr>
        <w:spacing w:before="240"/>
        <w:rPr>
          <w:rFonts w:ascii="GHEA Grapalat" w:eastAsia="GHEA Grapalat" w:hAnsi="GHEA Grapalat" w:cs="GHEA Grapalat"/>
          <w:b/>
          <w:color w:val="000000"/>
        </w:rPr>
      </w:pPr>
      <w:r w:rsidRPr="0062566A">
        <w:rPr>
          <w:rFonts w:ascii="GHEA Grapalat" w:hAnsi="GHEA Grapalat"/>
        </w:rPr>
        <w:br w:type="page"/>
      </w:r>
      <w:r w:rsidRPr="0062566A">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2D4CFA96" w14:textId="77777777" w:rsidTr="00C52993">
        <w:tc>
          <w:tcPr>
            <w:tcW w:w="4855" w:type="dxa"/>
            <w:shd w:val="clear" w:color="auto" w:fill="D9E2F3"/>
            <w:vAlign w:val="center"/>
          </w:tcPr>
          <w:p w14:paraId="62D2E029"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5490" w:type="dxa"/>
            <w:vAlign w:val="center"/>
          </w:tcPr>
          <w:p w14:paraId="4EEE76B6" w14:textId="77777777" w:rsidR="0006114C" w:rsidRPr="00FD1EE4" w:rsidRDefault="0006114C" w:rsidP="00C52993">
            <w:pPr>
              <w:spacing w:before="240"/>
              <w:rPr>
                <w:rFonts w:ascii="GHEA Grapalat" w:eastAsia="GHEA Grapalat" w:hAnsi="GHEA Grapalat" w:cs="GHEA Grapalat"/>
              </w:rPr>
            </w:pPr>
          </w:p>
        </w:tc>
      </w:tr>
      <w:tr w:rsidR="0006114C" w:rsidRPr="00FD1EE4" w14:paraId="179A8043" w14:textId="77777777" w:rsidTr="00C52993">
        <w:tc>
          <w:tcPr>
            <w:tcW w:w="4855" w:type="dxa"/>
            <w:shd w:val="clear" w:color="auto" w:fill="D9E2F3"/>
            <w:vAlign w:val="center"/>
          </w:tcPr>
          <w:p w14:paraId="7D36177E"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5490" w:type="dxa"/>
            <w:vAlign w:val="center"/>
          </w:tcPr>
          <w:p w14:paraId="1F303629" w14:textId="77777777" w:rsidR="0006114C" w:rsidRPr="00FD1EE4" w:rsidRDefault="0006114C" w:rsidP="00C52993">
            <w:pPr>
              <w:spacing w:before="240"/>
              <w:rPr>
                <w:rFonts w:ascii="GHEA Grapalat" w:eastAsia="GHEA Grapalat" w:hAnsi="GHEA Grapalat" w:cs="GHEA Grapalat"/>
              </w:rPr>
            </w:pPr>
          </w:p>
        </w:tc>
      </w:tr>
      <w:tr w:rsidR="0006114C" w:rsidRPr="00FD1EE4" w14:paraId="30521E39" w14:textId="77777777" w:rsidTr="00C52993">
        <w:tc>
          <w:tcPr>
            <w:tcW w:w="4855" w:type="dxa"/>
            <w:shd w:val="clear" w:color="auto" w:fill="D9E2F3"/>
            <w:vAlign w:val="center"/>
          </w:tcPr>
          <w:p w14:paraId="1D375B1D"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vAlign w:val="center"/>
          </w:tcPr>
          <w:p w14:paraId="6FAF3A07" w14:textId="77777777" w:rsidR="0006114C" w:rsidRPr="00FD1EE4" w:rsidRDefault="0006114C" w:rsidP="00C52993">
            <w:pPr>
              <w:spacing w:before="240"/>
              <w:rPr>
                <w:rFonts w:ascii="GHEA Grapalat" w:eastAsia="GHEA Grapalat" w:hAnsi="GHEA Grapalat" w:cs="GHEA Grapalat"/>
              </w:rPr>
            </w:pPr>
          </w:p>
        </w:tc>
      </w:tr>
      <w:tr w:rsidR="0006114C" w:rsidRPr="00FD1EE4" w14:paraId="0EB85E0D" w14:textId="77777777" w:rsidTr="001D5140">
        <w:trPr>
          <w:trHeight w:val="447"/>
        </w:trPr>
        <w:tc>
          <w:tcPr>
            <w:tcW w:w="4855" w:type="dxa"/>
            <w:shd w:val="clear" w:color="auto" w:fill="D9E2F3"/>
            <w:vAlign w:val="center"/>
          </w:tcPr>
          <w:p w14:paraId="595E37F6" w14:textId="77777777" w:rsidR="0006114C" w:rsidRPr="00FD1EE4" w:rsidRDefault="0006114C" w:rsidP="00C5299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14:paraId="0E95CE9B" w14:textId="77777777" w:rsidR="0006114C" w:rsidRPr="00FD1EE4" w:rsidRDefault="0006114C" w:rsidP="00C5299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06114C" w:rsidRPr="00FD1EE4" w:rsidRDefault="0006114C" w:rsidP="00C5299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427DFA09" w14:textId="77777777" w:rsidTr="00C52993">
        <w:tc>
          <w:tcPr>
            <w:tcW w:w="4855" w:type="dxa"/>
            <w:shd w:val="clear" w:color="auto" w:fill="D9E2F3"/>
            <w:vAlign w:val="center"/>
          </w:tcPr>
          <w:p w14:paraId="6C7CF7D0"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5490" w:type="dxa"/>
            <w:vAlign w:val="center"/>
          </w:tcPr>
          <w:p w14:paraId="113BE99E" w14:textId="77777777" w:rsidR="0006114C" w:rsidRPr="00FD1EE4" w:rsidRDefault="0006114C" w:rsidP="00C52993">
            <w:pPr>
              <w:spacing w:before="240"/>
              <w:rPr>
                <w:rFonts w:ascii="GHEA Grapalat" w:eastAsia="GHEA Grapalat" w:hAnsi="GHEA Grapalat" w:cs="GHEA Grapalat"/>
              </w:rPr>
            </w:pPr>
          </w:p>
        </w:tc>
      </w:tr>
      <w:tr w:rsidR="0006114C" w:rsidRPr="00FD1EE4" w14:paraId="65C0D903" w14:textId="77777777" w:rsidTr="00C52993">
        <w:tc>
          <w:tcPr>
            <w:tcW w:w="4855" w:type="dxa"/>
            <w:shd w:val="clear" w:color="auto" w:fill="D9E2F3"/>
            <w:vAlign w:val="center"/>
          </w:tcPr>
          <w:p w14:paraId="75EE087A" w14:textId="77777777" w:rsidR="0006114C" w:rsidRPr="00FD1EE4" w:rsidRDefault="0006114C" w:rsidP="00C5299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5490" w:type="dxa"/>
            <w:vAlign w:val="center"/>
          </w:tcPr>
          <w:p w14:paraId="47C82F06" w14:textId="77777777" w:rsidR="0006114C" w:rsidRPr="00FD1EE4" w:rsidRDefault="0006114C" w:rsidP="00C52993">
            <w:pPr>
              <w:spacing w:before="240"/>
              <w:rPr>
                <w:rFonts w:ascii="GHEA Grapalat" w:eastAsia="GHEA Grapalat" w:hAnsi="GHEA Grapalat" w:cs="GHEA Grapalat"/>
              </w:rPr>
            </w:pPr>
          </w:p>
        </w:tc>
      </w:tr>
      <w:tr w:rsidR="0006114C" w:rsidRPr="00FD1EE4" w14:paraId="28C552EC" w14:textId="77777777" w:rsidTr="00C52993">
        <w:tc>
          <w:tcPr>
            <w:tcW w:w="4855" w:type="dxa"/>
            <w:shd w:val="clear" w:color="auto" w:fill="D9E2F3"/>
            <w:vAlign w:val="center"/>
          </w:tcPr>
          <w:p w14:paraId="32522E25"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vAlign w:val="center"/>
          </w:tcPr>
          <w:p w14:paraId="15C1040E" w14:textId="77777777" w:rsidR="0006114C" w:rsidRPr="00FD1EE4" w:rsidRDefault="0006114C" w:rsidP="00C52993">
            <w:pPr>
              <w:spacing w:before="240"/>
              <w:rPr>
                <w:rFonts w:ascii="GHEA Grapalat" w:eastAsia="GHEA Grapalat" w:hAnsi="GHEA Grapalat" w:cs="GHEA Grapalat"/>
              </w:rPr>
            </w:pPr>
          </w:p>
        </w:tc>
      </w:tr>
      <w:tr w:rsidR="0006114C" w:rsidRPr="00FD1EE4" w14:paraId="784611BC" w14:textId="77777777" w:rsidTr="00C52993">
        <w:tc>
          <w:tcPr>
            <w:tcW w:w="4855" w:type="dxa"/>
            <w:shd w:val="clear" w:color="auto" w:fill="D9E2F3"/>
            <w:vAlign w:val="center"/>
          </w:tcPr>
          <w:p w14:paraId="350AE64D" w14:textId="77777777" w:rsidR="0006114C" w:rsidRPr="00FD1EE4" w:rsidRDefault="0006114C" w:rsidP="00C5299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14:paraId="7E31E525" w14:textId="77777777" w:rsidR="0006114C" w:rsidRPr="00FD1EE4" w:rsidRDefault="0006114C" w:rsidP="00C5299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06114C" w:rsidRPr="00FD1EE4" w:rsidRDefault="0006114C" w:rsidP="00C52993">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77777777" w:rsidR="0006114C" w:rsidRPr="00FD1EE4" w:rsidRDefault="0006114C" w:rsidP="008F6325">
      <w:pPr>
        <w:rPr>
          <w:rFonts w:ascii="GHEA Grapalat" w:eastAsia="GHEA Grapalat" w:hAnsi="GHEA Grapalat" w:cs="GHEA Grapalat"/>
          <w:b/>
        </w:rPr>
      </w:pPr>
      <w:r w:rsidRPr="00FD1EE4">
        <w:rPr>
          <w:rFonts w:ascii="GHEA Grapalat" w:hAnsi="GHEA Grapalat"/>
        </w:rPr>
        <w:br w:type="page"/>
      </w:r>
    </w:p>
    <w:p w14:paraId="6F7DA60A" w14:textId="77777777" w:rsidR="0006114C" w:rsidRPr="00FD1EE4" w:rsidRDefault="0006114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06114C" w:rsidRPr="00FD1EE4" w:rsidRDefault="0006114C" w:rsidP="00CD5EA4">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73193856" w14:textId="77777777" w:rsidTr="00C52993">
        <w:tc>
          <w:tcPr>
            <w:tcW w:w="4855" w:type="dxa"/>
            <w:shd w:val="clear" w:color="auto" w:fill="D9E2F3"/>
            <w:vAlign w:val="center"/>
          </w:tcPr>
          <w:p w14:paraId="3A2AA2F9"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5490" w:type="dxa"/>
            <w:vAlign w:val="center"/>
          </w:tcPr>
          <w:p w14:paraId="10BB0E1D" w14:textId="77777777" w:rsidR="0006114C" w:rsidRPr="00FD1EE4" w:rsidRDefault="0006114C" w:rsidP="00C52993">
            <w:pPr>
              <w:spacing w:before="240"/>
              <w:rPr>
                <w:rFonts w:ascii="GHEA Grapalat" w:eastAsia="GHEA Grapalat" w:hAnsi="GHEA Grapalat" w:cs="GHEA Grapalat"/>
              </w:rPr>
            </w:pPr>
          </w:p>
        </w:tc>
      </w:tr>
      <w:tr w:rsidR="0006114C" w:rsidRPr="00FD1EE4" w14:paraId="3B8B9A15" w14:textId="77777777" w:rsidTr="00C52993">
        <w:tc>
          <w:tcPr>
            <w:tcW w:w="4855" w:type="dxa"/>
            <w:shd w:val="clear" w:color="auto" w:fill="D9E2F3"/>
            <w:vAlign w:val="center"/>
          </w:tcPr>
          <w:p w14:paraId="29933839"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5490" w:type="dxa"/>
            <w:vAlign w:val="center"/>
          </w:tcPr>
          <w:p w14:paraId="0FE0BBA6" w14:textId="77777777" w:rsidR="0006114C" w:rsidRPr="00FD1EE4" w:rsidRDefault="0006114C" w:rsidP="00C52993">
            <w:pPr>
              <w:spacing w:before="240"/>
              <w:rPr>
                <w:rFonts w:ascii="GHEA Grapalat" w:eastAsia="GHEA Grapalat" w:hAnsi="GHEA Grapalat" w:cs="GHEA Grapalat"/>
              </w:rPr>
            </w:pPr>
          </w:p>
        </w:tc>
      </w:tr>
      <w:tr w:rsidR="0006114C" w:rsidRPr="00FD1EE4" w14:paraId="2AA07892" w14:textId="77777777" w:rsidTr="00C52993">
        <w:tc>
          <w:tcPr>
            <w:tcW w:w="4855" w:type="dxa"/>
            <w:shd w:val="clear" w:color="auto" w:fill="D9E2F3"/>
            <w:vAlign w:val="center"/>
          </w:tcPr>
          <w:p w14:paraId="75A2FC1B"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5490" w:type="dxa"/>
            <w:vAlign w:val="center"/>
          </w:tcPr>
          <w:p w14:paraId="08AE87E8" w14:textId="77777777" w:rsidR="0006114C" w:rsidRPr="00FD1EE4" w:rsidRDefault="0006114C" w:rsidP="00C52993">
            <w:pPr>
              <w:spacing w:before="240"/>
              <w:rPr>
                <w:rFonts w:ascii="GHEA Grapalat" w:eastAsia="GHEA Grapalat" w:hAnsi="GHEA Grapalat" w:cs="GHEA Grapalat"/>
              </w:rPr>
            </w:pPr>
          </w:p>
        </w:tc>
      </w:tr>
      <w:tr w:rsidR="0006114C" w:rsidRPr="00FD1EE4" w14:paraId="2ED2BDD0" w14:textId="77777777" w:rsidTr="00C52993">
        <w:tc>
          <w:tcPr>
            <w:tcW w:w="4855" w:type="dxa"/>
            <w:shd w:val="clear" w:color="auto" w:fill="D9E2F3"/>
            <w:vAlign w:val="center"/>
          </w:tcPr>
          <w:p w14:paraId="693E2FBC"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5490" w:type="dxa"/>
            <w:vAlign w:val="center"/>
          </w:tcPr>
          <w:p w14:paraId="11BA3011" w14:textId="77777777" w:rsidR="0006114C" w:rsidRPr="00FD1EE4" w:rsidRDefault="0006114C" w:rsidP="00C52993">
            <w:pPr>
              <w:spacing w:before="240"/>
              <w:rPr>
                <w:rFonts w:ascii="GHEA Grapalat" w:eastAsia="GHEA Grapalat" w:hAnsi="GHEA Grapalat" w:cs="GHEA Grapalat"/>
              </w:rPr>
            </w:pPr>
          </w:p>
        </w:tc>
      </w:tr>
      <w:tr w:rsidR="0006114C" w:rsidRPr="00FD1EE4" w14:paraId="6381582F" w14:textId="77777777" w:rsidTr="00C52993">
        <w:tc>
          <w:tcPr>
            <w:tcW w:w="4855" w:type="dxa"/>
            <w:shd w:val="clear" w:color="auto" w:fill="D9E2F3"/>
            <w:vAlign w:val="center"/>
          </w:tcPr>
          <w:p w14:paraId="65C8B2E5"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5490" w:type="dxa"/>
            <w:vAlign w:val="center"/>
          </w:tcPr>
          <w:p w14:paraId="5F83EF54" w14:textId="77777777" w:rsidR="0006114C" w:rsidRPr="00FD1EE4" w:rsidRDefault="0006114C" w:rsidP="00C52993">
            <w:pPr>
              <w:spacing w:before="240"/>
              <w:rPr>
                <w:rFonts w:ascii="GHEA Grapalat" w:eastAsia="GHEA Grapalat" w:hAnsi="GHEA Grapalat" w:cs="GHEA Grapalat"/>
              </w:rPr>
            </w:pPr>
          </w:p>
        </w:tc>
      </w:tr>
      <w:tr w:rsidR="0006114C" w:rsidRPr="00FD1EE4" w14:paraId="2132BCD3" w14:textId="77777777" w:rsidTr="00C52993">
        <w:tc>
          <w:tcPr>
            <w:tcW w:w="4855" w:type="dxa"/>
            <w:shd w:val="clear" w:color="auto" w:fill="D9E2F3"/>
            <w:vAlign w:val="center"/>
          </w:tcPr>
          <w:p w14:paraId="7420E7C6"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5490" w:type="dxa"/>
            <w:vAlign w:val="center"/>
          </w:tcPr>
          <w:p w14:paraId="2D689BEE" w14:textId="77777777" w:rsidR="0006114C" w:rsidRPr="00FD1EE4" w:rsidRDefault="0006114C" w:rsidP="00C52993">
            <w:pPr>
              <w:spacing w:before="240"/>
              <w:rPr>
                <w:rFonts w:ascii="GHEA Grapalat" w:eastAsia="GHEA Grapalat" w:hAnsi="GHEA Grapalat" w:cs="GHEA Grapalat"/>
              </w:rPr>
            </w:pPr>
          </w:p>
        </w:tc>
      </w:tr>
    </w:tbl>
    <w:p w14:paraId="3282A972"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317A68DD" w14:textId="77777777" w:rsidTr="00C52993">
        <w:tc>
          <w:tcPr>
            <w:tcW w:w="4855" w:type="dxa"/>
            <w:shd w:val="clear" w:color="auto" w:fill="D9E2F3"/>
            <w:vAlign w:val="center"/>
          </w:tcPr>
          <w:p w14:paraId="59AB3621"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5490" w:type="dxa"/>
            <w:vAlign w:val="center"/>
          </w:tcPr>
          <w:p w14:paraId="18488747" w14:textId="77777777" w:rsidR="0006114C" w:rsidRPr="00FD1EE4" w:rsidRDefault="0006114C" w:rsidP="00C52993">
            <w:pPr>
              <w:spacing w:before="240"/>
              <w:rPr>
                <w:rFonts w:ascii="GHEA Grapalat" w:eastAsia="GHEA Grapalat" w:hAnsi="GHEA Grapalat" w:cs="GHEA Grapalat"/>
              </w:rPr>
            </w:pPr>
          </w:p>
        </w:tc>
      </w:tr>
      <w:tr w:rsidR="0006114C" w:rsidRPr="00FD1EE4" w14:paraId="4771A0CB" w14:textId="77777777" w:rsidTr="00C52993">
        <w:tc>
          <w:tcPr>
            <w:tcW w:w="4855" w:type="dxa"/>
            <w:shd w:val="clear" w:color="auto" w:fill="D9E2F3"/>
            <w:vAlign w:val="center"/>
          </w:tcPr>
          <w:p w14:paraId="4015B75C"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5490" w:type="dxa"/>
            <w:vAlign w:val="center"/>
          </w:tcPr>
          <w:p w14:paraId="1C280C6E" w14:textId="77777777" w:rsidR="0006114C" w:rsidRPr="00FD1EE4" w:rsidRDefault="0006114C" w:rsidP="00C52993">
            <w:pPr>
              <w:spacing w:before="240"/>
              <w:rPr>
                <w:rFonts w:ascii="GHEA Grapalat" w:eastAsia="GHEA Grapalat" w:hAnsi="GHEA Grapalat" w:cs="GHEA Grapalat"/>
              </w:rPr>
            </w:pPr>
          </w:p>
        </w:tc>
      </w:tr>
      <w:tr w:rsidR="0006114C" w:rsidRPr="00FD1EE4" w14:paraId="4999BEBA" w14:textId="77777777" w:rsidTr="00C52993">
        <w:tc>
          <w:tcPr>
            <w:tcW w:w="4855" w:type="dxa"/>
            <w:shd w:val="clear" w:color="auto" w:fill="D9E2F3"/>
            <w:vAlign w:val="center"/>
          </w:tcPr>
          <w:p w14:paraId="6D325480"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5490" w:type="dxa"/>
            <w:vAlign w:val="center"/>
          </w:tcPr>
          <w:p w14:paraId="3EE09AA7" w14:textId="77777777" w:rsidR="0006114C" w:rsidRPr="00FD1EE4" w:rsidRDefault="0006114C" w:rsidP="00C52993">
            <w:pPr>
              <w:spacing w:before="240"/>
              <w:rPr>
                <w:rFonts w:ascii="GHEA Grapalat" w:eastAsia="GHEA Grapalat" w:hAnsi="GHEA Grapalat" w:cs="GHEA Grapalat"/>
              </w:rPr>
            </w:pPr>
          </w:p>
        </w:tc>
      </w:tr>
      <w:tr w:rsidR="0006114C" w:rsidRPr="00FD1EE4" w14:paraId="2517329C" w14:textId="77777777" w:rsidTr="00C52993">
        <w:tc>
          <w:tcPr>
            <w:tcW w:w="4855" w:type="dxa"/>
            <w:shd w:val="clear" w:color="auto" w:fill="D9E2F3"/>
            <w:vAlign w:val="center"/>
          </w:tcPr>
          <w:p w14:paraId="2A36B90B"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5490" w:type="dxa"/>
            <w:vAlign w:val="center"/>
          </w:tcPr>
          <w:p w14:paraId="10659BD0" w14:textId="77777777" w:rsidR="0006114C" w:rsidRPr="00FD1EE4" w:rsidRDefault="0006114C" w:rsidP="00C52993">
            <w:pPr>
              <w:spacing w:before="240"/>
              <w:rPr>
                <w:rFonts w:ascii="GHEA Grapalat" w:eastAsia="GHEA Grapalat" w:hAnsi="GHEA Grapalat" w:cs="GHEA Grapalat"/>
              </w:rPr>
            </w:pPr>
          </w:p>
        </w:tc>
      </w:tr>
      <w:tr w:rsidR="0006114C" w:rsidRPr="00FD1EE4" w14:paraId="5F060E2A" w14:textId="77777777" w:rsidTr="00C52993">
        <w:tc>
          <w:tcPr>
            <w:tcW w:w="4855" w:type="dxa"/>
            <w:shd w:val="clear" w:color="auto" w:fill="D9E2F3"/>
            <w:vAlign w:val="center"/>
          </w:tcPr>
          <w:p w14:paraId="05FD5F6B"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5490" w:type="dxa"/>
            <w:vAlign w:val="center"/>
          </w:tcPr>
          <w:p w14:paraId="6442500E" w14:textId="77777777" w:rsidR="0006114C" w:rsidRPr="00FD1EE4" w:rsidRDefault="0006114C" w:rsidP="00C52993">
            <w:pPr>
              <w:spacing w:before="240"/>
              <w:rPr>
                <w:rFonts w:ascii="GHEA Grapalat" w:eastAsia="GHEA Grapalat" w:hAnsi="GHEA Grapalat" w:cs="GHEA Grapalat"/>
              </w:rPr>
            </w:pPr>
          </w:p>
        </w:tc>
      </w:tr>
    </w:tbl>
    <w:p w14:paraId="065A3C60" w14:textId="77777777" w:rsidR="0006114C" w:rsidRPr="00FD1EE4" w:rsidRDefault="0006114C" w:rsidP="00CD5EA4">
      <w:pPr>
        <w:numPr>
          <w:ilvl w:val="1"/>
          <w:numId w:val="29"/>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0DC83E8A" w14:textId="77777777" w:rsidTr="00C52993">
        <w:tc>
          <w:tcPr>
            <w:tcW w:w="4855" w:type="dxa"/>
            <w:shd w:val="clear" w:color="auto" w:fill="D9E2F3"/>
            <w:vAlign w:val="center"/>
          </w:tcPr>
          <w:p w14:paraId="4ECADD8E"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5490" w:type="dxa"/>
            <w:vAlign w:val="center"/>
          </w:tcPr>
          <w:p w14:paraId="57A270A5" w14:textId="77777777" w:rsidR="0006114C" w:rsidRPr="00FD1EE4" w:rsidRDefault="0006114C" w:rsidP="00C52993">
            <w:pPr>
              <w:spacing w:before="240"/>
              <w:rPr>
                <w:rFonts w:ascii="GHEA Grapalat" w:eastAsia="GHEA Grapalat" w:hAnsi="GHEA Grapalat" w:cs="GHEA Grapalat"/>
              </w:rPr>
            </w:pPr>
          </w:p>
        </w:tc>
      </w:tr>
      <w:tr w:rsidR="0006114C" w:rsidRPr="00FD1EE4" w14:paraId="6704E050" w14:textId="77777777" w:rsidTr="00C52993">
        <w:tc>
          <w:tcPr>
            <w:tcW w:w="4855" w:type="dxa"/>
            <w:shd w:val="clear" w:color="auto" w:fill="D9E2F3"/>
            <w:vAlign w:val="center"/>
          </w:tcPr>
          <w:p w14:paraId="5613EA61"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5490" w:type="dxa"/>
            <w:vAlign w:val="center"/>
          </w:tcPr>
          <w:p w14:paraId="5513788F" w14:textId="77777777" w:rsidR="0006114C" w:rsidRPr="00FD1EE4" w:rsidRDefault="0006114C" w:rsidP="00C52993">
            <w:pPr>
              <w:spacing w:before="240"/>
              <w:rPr>
                <w:rFonts w:ascii="GHEA Grapalat" w:eastAsia="GHEA Grapalat" w:hAnsi="GHEA Grapalat" w:cs="GHEA Grapalat"/>
              </w:rPr>
            </w:pPr>
          </w:p>
        </w:tc>
      </w:tr>
      <w:tr w:rsidR="0006114C" w:rsidRPr="00FD1EE4" w14:paraId="2AAF9BF7" w14:textId="77777777" w:rsidTr="00C52993">
        <w:tc>
          <w:tcPr>
            <w:tcW w:w="4855" w:type="dxa"/>
            <w:shd w:val="clear" w:color="auto" w:fill="D9E2F3"/>
            <w:vAlign w:val="center"/>
          </w:tcPr>
          <w:p w14:paraId="411E3926"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5490" w:type="dxa"/>
            <w:vAlign w:val="center"/>
          </w:tcPr>
          <w:p w14:paraId="3F8349B6" w14:textId="77777777" w:rsidR="0006114C" w:rsidRPr="00FD1EE4" w:rsidRDefault="0006114C" w:rsidP="00C52993">
            <w:pPr>
              <w:spacing w:before="240"/>
              <w:rPr>
                <w:rFonts w:ascii="GHEA Grapalat" w:eastAsia="GHEA Grapalat" w:hAnsi="GHEA Grapalat" w:cs="GHEA Grapalat"/>
              </w:rPr>
            </w:pPr>
          </w:p>
        </w:tc>
      </w:tr>
      <w:tr w:rsidR="0006114C" w:rsidRPr="00FD1EE4" w14:paraId="4AA4440E" w14:textId="77777777" w:rsidTr="00C52993">
        <w:tc>
          <w:tcPr>
            <w:tcW w:w="4855" w:type="dxa"/>
            <w:shd w:val="clear" w:color="auto" w:fill="D9E2F3"/>
            <w:vAlign w:val="center"/>
          </w:tcPr>
          <w:p w14:paraId="2DFF2C32"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5490" w:type="dxa"/>
            <w:vAlign w:val="center"/>
          </w:tcPr>
          <w:p w14:paraId="314F4F5C" w14:textId="77777777" w:rsidR="0006114C" w:rsidRPr="00FD1EE4" w:rsidRDefault="0006114C" w:rsidP="00C52993">
            <w:pPr>
              <w:spacing w:before="240"/>
              <w:rPr>
                <w:rFonts w:ascii="GHEA Grapalat" w:eastAsia="GHEA Grapalat" w:hAnsi="GHEA Grapalat" w:cs="GHEA Grapalat"/>
              </w:rPr>
            </w:pPr>
          </w:p>
        </w:tc>
      </w:tr>
    </w:tbl>
    <w:p w14:paraId="1AD39971"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166741BC" w14:textId="77777777" w:rsidTr="00C52993">
        <w:tc>
          <w:tcPr>
            <w:tcW w:w="4855" w:type="dxa"/>
            <w:shd w:val="clear" w:color="auto" w:fill="D9E2F3"/>
            <w:vAlign w:val="center"/>
          </w:tcPr>
          <w:p w14:paraId="42B23B0C"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5490" w:type="dxa"/>
            <w:vAlign w:val="center"/>
          </w:tcPr>
          <w:p w14:paraId="4A9021A3" w14:textId="77777777" w:rsidR="0006114C" w:rsidRPr="00FD1EE4" w:rsidRDefault="0006114C" w:rsidP="00C52993">
            <w:pPr>
              <w:spacing w:before="240"/>
              <w:rPr>
                <w:rFonts w:ascii="GHEA Grapalat" w:eastAsia="GHEA Grapalat" w:hAnsi="GHEA Grapalat" w:cs="GHEA Grapalat"/>
              </w:rPr>
            </w:pPr>
          </w:p>
        </w:tc>
      </w:tr>
      <w:tr w:rsidR="0006114C" w:rsidRPr="00FD1EE4" w14:paraId="4CA8C996" w14:textId="77777777" w:rsidTr="00C52993">
        <w:tc>
          <w:tcPr>
            <w:tcW w:w="4855" w:type="dxa"/>
            <w:shd w:val="clear" w:color="auto" w:fill="D9E2F3"/>
            <w:vAlign w:val="center"/>
          </w:tcPr>
          <w:p w14:paraId="125182C5"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5490" w:type="dxa"/>
            <w:vAlign w:val="center"/>
          </w:tcPr>
          <w:p w14:paraId="5C127F41" w14:textId="77777777" w:rsidR="0006114C" w:rsidRPr="00FD1EE4" w:rsidRDefault="0006114C" w:rsidP="00C52993">
            <w:pPr>
              <w:spacing w:before="240"/>
              <w:rPr>
                <w:rFonts w:ascii="GHEA Grapalat" w:eastAsia="GHEA Grapalat" w:hAnsi="GHEA Grapalat" w:cs="GHEA Grapalat"/>
              </w:rPr>
            </w:pPr>
          </w:p>
        </w:tc>
      </w:tr>
      <w:tr w:rsidR="0006114C" w:rsidRPr="00FD1EE4" w14:paraId="5EF6C8D3" w14:textId="77777777" w:rsidTr="00C52993">
        <w:tc>
          <w:tcPr>
            <w:tcW w:w="4855" w:type="dxa"/>
            <w:shd w:val="clear" w:color="auto" w:fill="D9E2F3"/>
            <w:vAlign w:val="center"/>
          </w:tcPr>
          <w:p w14:paraId="024A6BB1"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5490" w:type="dxa"/>
            <w:vAlign w:val="center"/>
          </w:tcPr>
          <w:p w14:paraId="7C1223DD" w14:textId="77777777" w:rsidR="0006114C" w:rsidRPr="00FD1EE4" w:rsidRDefault="0006114C" w:rsidP="00C52993">
            <w:pPr>
              <w:spacing w:before="240"/>
              <w:rPr>
                <w:rFonts w:ascii="GHEA Grapalat" w:eastAsia="GHEA Grapalat" w:hAnsi="GHEA Grapalat" w:cs="GHEA Grapalat"/>
              </w:rPr>
            </w:pPr>
          </w:p>
        </w:tc>
      </w:tr>
      <w:tr w:rsidR="0006114C" w:rsidRPr="00FD1EE4" w14:paraId="59268319" w14:textId="77777777" w:rsidTr="00C52993">
        <w:tc>
          <w:tcPr>
            <w:tcW w:w="4855" w:type="dxa"/>
            <w:shd w:val="clear" w:color="auto" w:fill="D9E2F3"/>
            <w:vAlign w:val="center"/>
          </w:tcPr>
          <w:p w14:paraId="3C833B04"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5490" w:type="dxa"/>
            <w:vAlign w:val="center"/>
          </w:tcPr>
          <w:p w14:paraId="117BE5AB" w14:textId="77777777" w:rsidR="0006114C" w:rsidRPr="00FD1EE4" w:rsidRDefault="0006114C" w:rsidP="00C52993">
            <w:pPr>
              <w:spacing w:before="240"/>
              <w:rPr>
                <w:rFonts w:ascii="GHEA Grapalat" w:eastAsia="GHEA Grapalat" w:hAnsi="GHEA Grapalat" w:cs="GHEA Grapalat"/>
              </w:rPr>
            </w:pPr>
          </w:p>
        </w:tc>
      </w:tr>
    </w:tbl>
    <w:p w14:paraId="358035D7" w14:textId="77777777" w:rsidR="0006114C" w:rsidRPr="00FD1EE4" w:rsidRDefault="0006114C"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5FAA1688" w14:textId="77777777" w:rsidTr="00C52993">
        <w:trPr>
          <w:trHeight w:val="924"/>
        </w:trPr>
        <w:tc>
          <w:tcPr>
            <w:tcW w:w="10345" w:type="dxa"/>
            <w:gridSpan w:val="2"/>
            <w:vAlign w:val="center"/>
          </w:tcPr>
          <w:p w14:paraId="129E5831"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6114C" w:rsidRPr="00FD1EE4" w14:paraId="5E304819" w14:textId="77777777" w:rsidTr="005E37C6">
        <w:trPr>
          <w:trHeight w:val="375"/>
        </w:trPr>
        <w:tc>
          <w:tcPr>
            <w:tcW w:w="4855" w:type="dxa"/>
            <w:shd w:val="clear" w:color="auto" w:fill="D9E2F3"/>
            <w:vAlign w:val="center"/>
          </w:tcPr>
          <w:p w14:paraId="1B2F4B3B"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shd w:val="clear" w:color="auto" w:fill="FFFFFF"/>
            <w:vAlign w:val="center"/>
          </w:tcPr>
          <w:p w14:paraId="0065D886" w14:textId="77777777" w:rsidR="0006114C" w:rsidRPr="00FD1EE4" w:rsidRDefault="0006114C" w:rsidP="00C52993">
            <w:pPr>
              <w:rPr>
                <w:rFonts w:ascii="GHEA Grapalat" w:eastAsia="GHEA Grapalat" w:hAnsi="GHEA Grapalat" w:cs="GHEA Grapalat"/>
              </w:rPr>
            </w:pPr>
          </w:p>
        </w:tc>
      </w:tr>
      <w:tr w:rsidR="0006114C" w:rsidRPr="00FD1EE4" w14:paraId="3BF43F59" w14:textId="77777777" w:rsidTr="005E37C6">
        <w:trPr>
          <w:trHeight w:val="942"/>
        </w:trPr>
        <w:tc>
          <w:tcPr>
            <w:tcW w:w="4855" w:type="dxa"/>
            <w:shd w:val="clear" w:color="auto" w:fill="D9E2F3"/>
            <w:vAlign w:val="center"/>
          </w:tcPr>
          <w:p w14:paraId="7D4AC27E" w14:textId="77777777" w:rsidR="0006114C" w:rsidRPr="00FD1EE4" w:rsidRDefault="0006114C" w:rsidP="00C52993">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14:paraId="38145B14"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6114C" w:rsidRPr="00FD1EE4" w14:paraId="39FCF351" w14:textId="77777777" w:rsidTr="00C52993">
        <w:tc>
          <w:tcPr>
            <w:tcW w:w="10345" w:type="dxa"/>
            <w:gridSpan w:val="2"/>
            <w:vAlign w:val="center"/>
          </w:tcPr>
          <w:p w14:paraId="242EFF18"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6114C" w:rsidRPr="00FD1EE4" w14:paraId="3B73051E" w14:textId="77777777" w:rsidTr="00C52993">
        <w:tc>
          <w:tcPr>
            <w:tcW w:w="10345" w:type="dxa"/>
            <w:gridSpan w:val="2"/>
            <w:vAlign w:val="center"/>
          </w:tcPr>
          <w:p w14:paraId="380F3BB9" w14:textId="77777777" w:rsidR="0006114C" w:rsidRPr="00FD1EE4" w:rsidRDefault="0006114C" w:rsidP="00C5299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20227E26" w14:textId="77777777" w:rsidTr="005E37C6">
        <w:trPr>
          <w:trHeight w:val="924"/>
        </w:trPr>
        <w:tc>
          <w:tcPr>
            <w:tcW w:w="10345" w:type="dxa"/>
            <w:gridSpan w:val="2"/>
            <w:vAlign w:val="center"/>
          </w:tcPr>
          <w:p w14:paraId="57DEF9D0"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6114C" w:rsidRPr="00FD1EE4" w14:paraId="4246C1C0" w14:textId="77777777" w:rsidTr="005E37C6">
        <w:trPr>
          <w:trHeight w:val="684"/>
        </w:trPr>
        <w:tc>
          <w:tcPr>
            <w:tcW w:w="4855" w:type="dxa"/>
            <w:shd w:val="clear" w:color="auto" w:fill="D9E2F3"/>
            <w:vAlign w:val="center"/>
          </w:tcPr>
          <w:p w14:paraId="664E4C9F" w14:textId="77777777" w:rsidR="0006114C" w:rsidRPr="00FD1EE4" w:rsidRDefault="0006114C" w:rsidP="005E37C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5490" w:type="dxa"/>
            <w:shd w:val="clear" w:color="auto" w:fill="auto"/>
            <w:vAlign w:val="center"/>
          </w:tcPr>
          <w:p w14:paraId="64DE6147" w14:textId="77777777" w:rsidR="0006114C" w:rsidRPr="00FD1EE4" w:rsidRDefault="0006114C" w:rsidP="005E37C6">
            <w:pPr>
              <w:rPr>
                <w:rFonts w:ascii="GHEA Grapalat" w:eastAsia="GHEA Grapalat" w:hAnsi="GHEA Grapalat" w:cs="GHEA Grapalat"/>
              </w:rPr>
            </w:pPr>
          </w:p>
        </w:tc>
      </w:tr>
      <w:tr w:rsidR="0006114C" w:rsidRPr="00FD1EE4" w14:paraId="7C19C715" w14:textId="77777777" w:rsidTr="005E37C6">
        <w:trPr>
          <w:trHeight w:val="942"/>
        </w:trPr>
        <w:tc>
          <w:tcPr>
            <w:tcW w:w="4855" w:type="dxa"/>
            <w:shd w:val="clear" w:color="auto" w:fill="D9E2F3"/>
            <w:vAlign w:val="center"/>
          </w:tcPr>
          <w:p w14:paraId="2F83BE3D" w14:textId="77777777" w:rsidR="0006114C" w:rsidRPr="00FD1EE4" w:rsidRDefault="0006114C" w:rsidP="005E37C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5490" w:type="dxa"/>
            <w:vAlign w:val="center"/>
          </w:tcPr>
          <w:p w14:paraId="6C25FBAE"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06114C" w:rsidRPr="00FD1EE4" w14:paraId="45829AC8" w14:textId="77777777" w:rsidTr="005E37C6">
        <w:tc>
          <w:tcPr>
            <w:tcW w:w="10345" w:type="dxa"/>
            <w:gridSpan w:val="2"/>
            <w:vAlign w:val="center"/>
          </w:tcPr>
          <w:p w14:paraId="03F768F8"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6114C" w:rsidRPr="00FD1EE4" w14:paraId="37F7C641" w14:textId="77777777" w:rsidTr="005E37C6">
        <w:tc>
          <w:tcPr>
            <w:tcW w:w="10345" w:type="dxa"/>
            <w:gridSpan w:val="2"/>
            <w:vAlign w:val="center"/>
          </w:tcPr>
          <w:p w14:paraId="3E78B656"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6114C" w:rsidRPr="00FD1EE4" w14:paraId="616213C2" w14:textId="77777777" w:rsidTr="005E37C6">
        <w:tc>
          <w:tcPr>
            <w:tcW w:w="10345" w:type="dxa"/>
            <w:gridSpan w:val="2"/>
            <w:vAlign w:val="center"/>
          </w:tcPr>
          <w:p w14:paraId="377D6A41"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6114C" w:rsidRPr="00FD1EE4" w14:paraId="3D49BD43" w14:textId="77777777" w:rsidTr="005E37C6">
        <w:tc>
          <w:tcPr>
            <w:tcW w:w="10345" w:type="dxa"/>
            <w:gridSpan w:val="2"/>
            <w:vAlign w:val="center"/>
          </w:tcPr>
          <w:p w14:paraId="0A9CD2A5" w14:textId="77777777" w:rsidR="0006114C" w:rsidRPr="00FD1EE4" w:rsidRDefault="0006114C" w:rsidP="005E37C6">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0230B8D7" w14:textId="77777777" w:rsidTr="00CD5EA4">
        <w:trPr>
          <w:trHeight w:val="204"/>
        </w:trPr>
        <w:tc>
          <w:tcPr>
            <w:tcW w:w="4855" w:type="dxa"/>
            <w:shd w:val="clear" w:color="auto" w:fill="D9E2F3"/>
            <w:vAlign w:val="center"/>
          </w:tcPr>
          <w:p w14:paraId="6A68D25B"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5490" w:type="dxa"/>
            <w:vAlign w:val="center"/>
          </w:tcPr>
          <w:p w14:paraId="525AD881" w14:textId="77777777" w:rsidR="0006114C" w:rsidRPr="00FD1EE4" w:rsidRDefault="0006114C" w:rsidP="00F631A7">
            <w:pPr>
              <w:spacing w:before="240"/>
              <w:rPr>
                <w:rFonts w:ascii="GHEA Grapalat" w:eastAsia="GHEA Grapalat" w:hAnsi="GHEA Grapalat" w:cs="GHEA Grapalat"/>
              </w:rPr>
            </w:pPr>
          </w:p>
        </w:tc>
      </w:tr>
      <w:tr w:rsidR="0006114C" w:rsidRPr="00FD1EE4" w14:paraId="551CE33E" w14:textId="77777777" w:rsidTr="005E37C6">
        <w:tc>
          <w:tcPr>
            <w:tcW w:w="4855" w:type="dxa"/>
            <w:shd w:val="clear" w:color="auto" w:fill="D9E2F3"/>
            <w:vAlign w:val="center"/>
          </w:tcPr>
          <w:p w14:paraId="222FB9C5"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5490" w:type="dxa"/>
            <w:vAlign w:val="center"/>
          </w:tcPr>
          <w:p w14:paraId="1BF66DBF" w14:textId="77777777" w:rsidR="0006114C" w:rsidRPr="00FD1EE4" w:rsidRDefault="0006114C" w:rsidP="00F631A7">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06114C" w:rsidRPr="00FD1EE4" w:rsidRDefault="0006114C" w:rsidP="00F631A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06114C" w:rsidRPr="00FD1EE4" w14:paraId="7652F2FA" w14:textId="77777777" w:rsidTr="00CD5EA4">
        <w:trPr>
          <w:trHeight w:val="699"/>
        </w:trPr>
        <w:tc>
          <w:tcPr>
            <w:tcW w:w="4855" w:type="dxa"/>
            <w:shd w:val="clear" w:color="auto" w:fill="D9E2F3"/>
            <w:vAlign w:val="center"/>
          </w:tcPr>
          <w:p w14:paraId="5046B570"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5490" w:type="dxa"/>
            <w:vAlign w:val="center"/>
          </w:tcPr>
          <w:p w14:paraId="43AB6374" w14:textId="77777777" w:rsidR="0006114C" w:rsidRPr="00FD1EE4" w:rsidRDefault="0006114C" w:rsidP="00F631A7">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06114C" w:rsidRPr="00FD1EE4" w:rsidRDefault="0006114C" w:rsidP="00F631A7">
            <w:pPr>
              <w:spacing w:before="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44C21A2A" w14:textId="77777777" w:rsidTr="00F631A7">
        <w:tc>
          <w:tcPr>
            <w:tcW w:w="4855" w:type="dxa"/>
            <w:shd w:val="clear" w:color="auto" w:fill="D9E2F3"/>
            <w:vAlign w:val="center"/>
          </w:tcPr>
          <w:p w14:paraId="2A0B099F"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5490" w:type="dxa"/>
            <w:vAlign w:val="center"/>
          </w:tcPr>
          <w:p w14:paraId="047CD9F4" w14:textId="77777777" w:rsidR="0006114C" w:rsidRPr="00FD1EE4" w:rsidRDefault="0006114C" w:rsidP="00F631A7">
            <w:pPr>
              <w:spacing w:before="240"/>
              <w:rPr>
                <w:rFonts w:ascii="GHEA Grapalat" w:eastAsia="GHEA Grapalat" w:hAnsi="GHEA Grapalat" w:cs="GHEA Grapalat"/>
              </w:rPr>
            </w:pPr>
          </w:p>
        </w:tc>
      </w:tr>
      <w:tr w:rsidR="0006114C" w:rsidRPr="00FD1EE4" w14:paraId="1B7D8C07" w14:textId="77777777" w:rsidTr="00F631A7">
        <w:tc>
          <w:tcPr>
            <w:tcW w:w="4855" w:type="dxa"/>
            <w:shd w:val="clear" w:color="auto" w:fill="D9E2F3"/>
            <w:vAlign w:val="center"/>
          </w:tcPr>
          <w:p w14:paraId="6572A3C2"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5490" w:type="dxa"/>
            <w:vAlign w:val="center"/>
          </w:tcPr>
          <w:p w14:paraId="7A0135E5" w14:textId="77777777" w:rsidR="0006114C" w:rsidRPr="00FD1EE4" w:rsidRDefault="0006114C" w:rsidP="00F631A7">
            <w:pPr>
              <w:spacing w:before="240"/>
              <w:rPr>
                <w:rFonts w:ascii="GHEA Grapalat" w:eastAsia="GHEA Grapalat" w:hAnsi="GHEA Grapalat" w:cs="GHEA Grapalat"/>
              </w:rPr>
            </w:pPr>
          </w:p>
        </w:tc>
      </w:tr>
    </w:tbl>
    <w:p w14:paraId="3A71A982" w14:textId="600F0DE0" w:rsidR="0006114C" w:rsidRPr="00FD1EE4" w:rsidRDefault="0006114C" w:rsidP="008F6325">
      <w:pPr>
        <w:pBdr>
          <w:top w:val="nil"/>
          <w:left w:val="nil"/>
          <w:bottom w:val="nil"/>
          <w:right w:val="nil"/>
          <w:between w:val="nil"/>
        </w:pBdr>
        <w:ind w:left="792"/>
        <w:rPr>
          <w:rFonts w:ascii="GHEA Grapalat" w:eastAsia="GHEA Grapalat" w:hAnsi="GHEA Grapalat" w:cs="GHEA Grapalat"/>
          <w:i/>
          <w:color w:val="000000"/>
        </w:rPr>
      </w:pPr>
    </w:p>
    <w:p w14:paraId="3580A636" w14:textId="77777777" w:rsidR="0006114C" w:rsidRPr="00FD1EE4" w:rsidRDefault="0006114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1F6A1CCC" w14:textId="77777777" w:rsidTr="00F631A7">
        <w:tc>
          <w:tcPr>
            <w:tcW w:w="4855" w:type="dxa"/>
            <w:shd w:val="clear" w:color="auto" w:fill="D9E2F3"/>
            <w:vAlign w:val="center"/>
          </w:tcPr>
          <w:p w14:paraId="62109432"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5490" w:type="dxa"/>
            <w:vAlign w:val="center"/>
          </w:tcPr>
          <w:p w14:paraId="31122033" w14:textId="77777777" w:rsidR="0006114C" w:rsidRPr="00FD1EE4" w:rsidRDefault="0006114C" w:rsidP="00F631A7">
            <w:pPr>
              <w:spacing w:before="240"/>
              <w:rPr>
                <w:rFonts w:ascii="GHEA Grapalat" w:eastAsia="GHEA Grapalat" w:hAnsi="GHEA Grapalat" w:cs="GHEA Grapalat"/>
              </w:rPr>
            </w:pPr>
          </w:p>
        </w:tc>
      </w:tr>
      <w:tr w:rsidR="0006114C" w:rsidRPr="00FD1EE4" w14:paraId="0530AF2F" w14:textId="77777777" w:rsidTr="00F631A7">
        <w:tc>
          <w:tcPr>
            <w:tcW w:w="4855" w:type="dxa"/>
            <w:shd w:val="clear" w:color="auto" w:fill="D9E2F3"/>
            <w:vAlign w:val="center"/>
          </w:tcPr>
          <w:p w14:paraId="44DF7089"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5490" w:type="dxa"/>
            <w:vAlign w:val="center"/>
          </w:tcPr>
          <w:p w14:paraId="4AED1AF9" w14:textId="77777777" w:rsidR="0006114C" w:rsidRPr="00FD1EE4" w:rsidRDefault="0006114C" w:rsidP="00F631A7">
            <w:pPr>
              <w:spacing w:before="240"/>
              <w:rPr>
                <w:rFonts w:ascii="GHEA Grapalat" w:eastAsia="GHEA Grapalat" w:hAnsi="GHEA Grapalat" w:cs="GHEA Grapalat"/>
              </w:rPr>
            </w:pPr>
          </w:p>
        </w:tc>
      </w:tr>
      <w:tr w:rsidR="0006114C" w:rsidRPr="00FD1EE4" w14:paraId="0BFE9C2F" w14:textId="77777777" w:rsidTr="00F631A7">
        <w:tc>
          <w:tcPr>
            <w:tcW w:w="4855" w:type="dxa"/>
            <w:shd w:val="clear" w:color="auto" w:fill="D9E2F3"/>
            <w:vAlign w:val="center"/>
          </w:tcPr>
          <w:p w14:paraId="37BD40B1"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5490" w:type="dxa"/>
            <w:vAlign w:val="center"/>
          </w:tcPr>
          <w:p w14:paraId="72679CFD" w14:textId="77777777" w:rsidR="0006114C" w:rsidRPr="00FD1EE4" w:rsidRDefault="0006114C" w:rsidP="00F631A7">
            <w:pPr>
              <w:spacing w:before="240"/>
              <w:rPr>
                <w:rFonts w:ascii="GHEA Grapalat" w:eastAsia="GHEA Grapalat" w:hAnsi="GHEA Grapalat" w:cs="GHEA Grapalat"/>
              </w:rPr>
            </w:pPr>
          </w:p>
        </w:tc>
      </w:tr>
      <w:tr w:rsidR="0006114C" w:rsidRPr="00FD1EE4" w14:paraId="18793298" w14:textId="77777777" w:rsidTr="00F631A7">
        <w:tc>
          <w:tcPr>
            <w:tcW w:w="4855" w:type="dxa"/>
            <w:shd w:val="clear" w:color="auto" w:fill="D9E2F3"/>
            <w:vAlign w:val="center"/>
          </w:tcPr>
          <w:p w14:paraId="41BA7DBB"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5490" w:type="dxa"/>
            <w:vAlign w:val="center"/>
          </w:tcPr>
          <w:p w14:paraId="2A7653CA" w14:textId="77777777" w:rsidR="0006114C" w:rsidRPr="00FD1EE4" w:rsidRDefault="0006114C" w:rsidP="00F631A7">
            <w:pPr>
              <w:spacing w:before="240"/>
              <w:rPr>
                <w:rFonts w:ascii="GHEA Grapalat" w:eastAsia="GHEA Grapalat" w:hAnsi="GHEA Grapalat" w:cs="GHEA Grapalat"/>
              </w:rPr>
            </w:pPr>
          </w:p>
        </w:tc>
      </w:tr>
      <w:tr w:rsidR="0006114C" w:rsidRPr="00FD1EE4" w14:paraId="3C490DAA" w14:textId="77777777" w:rsidTr="00F631A7">
        <w:tc>
          <w:tcPr>
            <w:tcW w:w="4855" w:type="dxa"/>
            <w:shd w:val="clear" w:color="auto" w:fill="D9E2F3"/>
            <w:vAlign w:val="center"/>
          </w:tcPr>
          <w:p w14:paraId="7C96AC42"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5490" w:type="dxa"/>
            <w:vAlign w:val="center"/>
          </w:tcPr>
          <w:p w14:paraId="3B5B6546" w14:textId="77777777" w:rsidR="0006114C" w:rsidRPr="00FD1EE4" w:rsidRDefault="0006114C" w:rsidP="00F631A7">
            <w:pPr>
              <w:spacing w:before="240"/>
              <w:rPr>
                <w:rFonts w:ascii="GHEA Grapalat" w:eastAsia="GHEA Grapalat" w:hAnsi="GHEA Grapalat" w:cs="GHEA Grapalat"/>
              </w:rPr>
            </w:pPr>
          </w:p>
        </w:tc>
      </w:tr>
      <w:tr w:rsidR="0006114C" w:rsidRPr="00FD1EE4" w14:paraId="0C65DB8D" w14:textId="77777777" w:rsidTr="00F631A7">
        <w:tc>
          <w:tcPr>
            <w:tcW w:w="4855" w:type="dxa"/>
            <w:shd w:val="clear" w:color="auto" w:fill="D9E2F3"/>
            <w:vAlign w:val="center"/>
          </w:tcPr>
          <w:p w14:paraId="599E076D"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5490" w:type="dxa"/>
            <w:vAlign w:val="center"/>
          </w:tcPr>
          <w:p w14:paraId="1E8FC42E" w14:textId="77777777" w:rsidR="0006114C" w:rsidRPr="00FD1EE4" w:rsidRDefault="0006114C" w:rsidP="00F631A7">
            <w:pPr>
              <w:spacing w:before="240"/>
              <w:rPr>
                <w:rFonts w:ascii="GHEA Grapalat" w:eastAsia="GHEA Grapalat" w:hAnsi="GHEA Grapalat" w:cs="GHEA Grapalat"/>
              </w:rPr>
            </w:pPr>
          </w:p>
        </w:tc>
      </w:tr>
      <w:tr w:rsidR="0006114C" w:rsidRPr="00FD1EE4" w14:paraId="4B5BF21B" w14:textId="77777777" w:rsidTr="00F631A7">
        <w:tc>
          <w:tcPr>
            <w:tcW w:w="4855" w:type="dxa"/>
            <w:shd w:val="clear" w:color="auto" w:fill="D9E2F3"/>
            <w:vAlign w:val="center"/>
          </w:tcPr>
          <w:p w14:paraId="3AA46499" w14:textId="77777777" w:rsidR="0006114C" w:rsidRPr="00FD1EE4" w:rsidRDefault="0006114C" w:rsidP="00F631A7">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5490" w:type="dxa"/>
            <w:vAlign w:val="center"/>
          </w:tcPr>
          <w:p w14:paraId="4FB41A26" w14:textId="77777777" w:rsidR="0006114C" w:rsidRPr="00FD1EE4" w:rsidRDefault="0006114C" w:rsidP="00F631A7">
            <w:pPr>
              <w:spacing w:before="240"/>
              <w:rPr>
                <w:rFonts w:ascii="GHEA Grapalat" w:eastAsia="GHEA Grapalat" w:hAnsi="GHEA Grapalat" w:cs="GHEA Grapalat"/>
              </w:rPr>
            </w:pPr>
          </w:p>
        </w:tc>
      </w:tr>
    </w:tbl>
    <w:p w14:paraId="2163C888" w14:textId="77777777" w:rsidR="0006114C" w:rsidRPr="00FD1EE4"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2BDA3695" w14:textId="77777777" w:rsidTr="00550C10">
        <w:trPr>
          <w:trHeight w:val="105"/>
        </w:trPr>
        <w:tc>
          <w:tcPr>
            <w:tcW w:w="4855" w:type="dxa"/>
            <w:vMerge w:val="restart"/>
            <w:shd w:val="clear" w:color="auto" w:fill="D9E2F3"/>
            <w:vAlign w:val="center"/>
          </w:tcPr>
          <w:p w14:paraId="0C10D144"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5490" w:type="dxa"/>
          </w:tcPr>
          <w:p w14:paraId="7C38D898" w14:textId="77777777" w:rsidR="0006114C" w:rsidRPr="001D5140" w:rsidRDefault="0006114C" w:rsidP="00F631A7">
            <w:pPr>
              <w:spacing w:before="240"/>
              <w:rPr>
                <w:rFonts w:ascii="GHEA Grapalat" w:eastAsia="GHEA Grapalat" w:hAnsi="GHEA Grapalat" w:cs="GHEA Grapalat"/>
                <w:sz w:val="18"/>
              </w:rPr>
            </w:pPr>
          </w:p>
        </w:tc>
      </w:tr>
      <w:tr w:rsidR="0006114C" w:rsidRPr="00FD1EE4" w14:paraId="721A4AAC" w14:textId="77777777" w:rsidTr="00550C10">
        <w:trPr>
          <w:trHeight w:val="70"/>
        </w:trPr>
        <w:tc>
          <w:tcPr>
            <w:tcW w:w="4855" w:type="dxa"/>
            <w:vMerge/>
            <w:shd w:val="clear" w:color="auto" w:fill="D9E2F3"/>
            <w:vAlign w:val="center"/>
          </w:tcPr>
          <w:p w14:paraId="6D6CB33D"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14:paraId="7E252571" w14:textId="77777777" w:rsidR="0006114C" w:rsidRPr="001D5140" w:rsidRDefault="0006114C" w:rsidP="00F631A7">
            <w:pPr>
              <w:spacing w:before="240"/>
              <w:rPr>
                <w:rFonts w:ascii="GHEA Grapalat" w:eastAsia="GHEA Grapalat" w:hAnsi="GHEA Grapalat" w:cs="GHEA Grapalat"/>
                <w:sz w:val="18"/>
              </w:rPr>
            </w:pPr>
          </w:p>
        </w:tc>
      </w:tr>
      <w:tr w:rsidR="0006114C" w:rsidRPr="00FD1EE4" w14:paraId="45E5F44F" w14:textId="77777777" w:rsidTr="00550C10">
        <w:trPr>
          <w:trHeight w:val="132"/>
        </w:trPr>
        <w:tc>
          <w:tcPr>
            <w:tcW w:w="4855" w:type="dxa"/>
            <w:vMerge/>
            <w:shd w:val="clear" w:color="auto" w:fill="D9E2F3"/>
            <w:vAlign w:val="center"/>
          </w:tcPr>
          <w:p w14:paraId="75AF949A"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14:paraId="6BE4DC57" w14:textId="77777777" w:rsidR="0006114C" w:rsidRPr="001D5140" w:rsidRDefault="0006114C" w:rsidP="00F631A7">
            <w:pPr>
              <w:spacing w:before="240"/>
              <w:rPr>
                <w:rFonts w:ascii="GHEA Grapalat" w:eastAsia="GHEA Grapalat" w:hAnsi="GHEA Grapalat" w:cs="GHEA Grapalat"/>
                <w:sz w:val="18"/>
              </w:rPr>
            </w:pPr>
          </w:p>
        </w:tc>
      </w:tr>
      <w:tr w:rsidR="0006114C" w:rsidRPr="00FD1EE4" w14:paraId="55A1E67A" w14:textId="77777777" w:rsidTr="00550C10">
        <w:trPr>
          <w:trHeight w:val="70"/>
        </w:trPr>
        <w:tc>
          <w:tcPr>
            <w:tcW w:w="4855" w:type="dxa"/>
            <w:vMerge/>
            <w:shd w:val="clear" w:color="auto" w:fill="D9E2F3"/>
            <w:vAlign w:val="center"/>
          </w:tcPr>
          <w:p w14:paraId="21DA5A89"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14:paraId="50CFF975" w14:textId="77777777" w:rsidR="0006114C" w:rsidRPr="001D5140" w:rsidRDefault="0006114C" w:rsidP="00F631A7">
            <w:pPr>
              <w:spacing w:before="240"/>
              <w:rPr>
                <w:rFonts w:ascii="GHEA Grapalat" w:eastAsia="GHEA Grapalat" w:hAnsi="GHEA Grapalat" w:cs="GHEA Grapalat"/>
                <w:sz w:val="18"/>
              </w:rPr>
            </w:pPr>
          </w:p>
        </w:tc>
      </w:tr>
      <w:tr w:rsidR="0006114C" w:rsidRPr="00FD1EE4" w14:paraId="2A527948" w14:textId="77777777" w:rsidTr="00550C10">
        <w:trPr>
          <w:trHeight w:val="70"/>
        </w:trPr>
        <w:tc>
          <w:tcPr>
            <w:tcW w:w="4855" w:type="dxa"/>
            <w:vMerge/>
            <w:shd w:val="clear" w:color="auto" w:fill="D9E2F3"/>
            <w:vAlign w:val="center"/>
          </w:tcPr>
          <w:p w14:paraId="3F13C284" w14:textId="77777777" w:rsidR="0006114C" w:rsidRPr="00FD1EE4" w:rsidRDefault="0006114C" w:rsidP="00F631A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5490" w:type="dxa"/>
          </w:tcPr>
          <w:p w14:paraId="741A26E1" w14:textId="77777777" w:rsidR="0006114C" w:rsidRPr="001D5140" w:rsidRDefault="0006114C" w:rsidP="00F631A7">
            <w:pPr>
              <w:spacing w:before="240"/>
              <w:rPr>
                <w:rFonts w:ascii="GHEA Grapalat" w:eastAsia="GHEA Grapalat" w:hAnsi="GHEA Grapalat" w:cs="GHEA Grapalat"/>
                <w:sz w:val="18"/>
              </w:rPr>
            </w:pPr>
          </w:p>
        </w:tc>
      </w:tr>
    </w:tbl>
    <w:p w14:paraId="3903763B" w14:textId="77777777" w:rsidR="0006114C" w:rsidRDefault="0006114C"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55"/>
        <w:gridCol w:w="5490"/>
      </w:tblGrid>
      <w:tr w:rsidR="0006114C" w:rsidRPr="00FD1EE4" w14:paraId="56A2127F" w14:textId="77777777" w:rsidTr="00CD5EA4">
        <w:trPr>
          <w:trHeight w:val="159"/>
        </w:trPr>
        <w:tc>
          <w:tcPr>
            <w:tcW w:w="4855" w:type="dxa"/>
            <w:shd w:val="clear" w:color="auto" w:fill="D9E2F3"/>
            <w:vAlign w:val="center"/>
          </w:tcPr>
          <w:p w14:paraId="54DB7C51" w14:textId="77777777" w:rsidR="0006114C" w:rsidRPr="00FD1EE4" w:rsidRDefault="0006114C" w:rsidP="00550C1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5490" w:type="dxa"/>
            <w:vAlign w:val="center"/>
          </w:tcPr>
          <w:p w14:paraId="033D02D3" w14:textId="77777777" w:rsidR="0006114C" w:rsidRPr="00CD5EA4" w:rsidRDefault="0006114C" w:rsidP="00550C10">
            <w:pPr>
              <w:spacing w:before="240"/>
              <w:rPr>
                <w:rFonts w:ascii="GHEA Grapalat" w:eastAsia="GHEA Grapalat" w:hAnsi="GHEA Grapalat" w:cs="GHEA Grapalat"/>
                <w:sz w:val="18"/>
              </w:rPr>
            </w:pPr>
          </w:p>
        </w:tc>
      </w:tr>
      <w:tr w:rsidR="0006114C" w:rsidRPr="00FD1EE4" w14:paraId="47CD59C7" w14:textId="77777777" w:rsidTr="00550C10">
        <w:tc>
          <w:tcPr>
            <w:tcW w:w="4855" w:type="dxa"/>
            <w:shd w:val="clear" w:color="auto" w:fill="D9E2F3"/>
            <w:vAlign w:val="center"/>
          </w:tcPr>
          <w:p w14:paraId="22AC74AC" w14:textId="77777777" w:rsidR="0006114C" w:rsidRPr="00FD1EE4" w:rsidRDefault="0006114C" w:rsidP="00550C10">
            <w:pPr>
              <w:numPr>
                <w:ilvl w:val="2"/>
                <w:numId w:val="29"/>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5490" w:type="dxa"/>
            <w:vAlign w:val="center"/>
          </w:tcPr>
          <w:p w14:paraId="4D04AF7E" w14:textId="77777777" w:rsidR="0006114C" w:rsidRPr="00CD5EA4" w:rsidRDefault="0006114C" w:rsidP="00550C10">
            <w:pPr>
              <w:spacing w:before="240"/>
              <w:rPr>
                <w:rFonts w:ascii="GHEA Grapalat" w:eastAsia="GHEA Grapalat" w:hAnsi="GHEA Grapalat" w:cs="GHEA Grapalat"/>
                <w:sz w:val="18"/>
              </w:rPr>
            </w:pPr>
          </w:p>
        </w:tc>
      </w:tr>
    </w:tbl>
    <w:p w14:paraId="302FD0DA" w14:textId="77777777" w:rsidR="0006114C" w:rsidRPr="00FD1EE4" w:rsidRDefault="0006114C"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6"/>
      </w:tblGrid>
      <w:tr w:rsidR="0006114C" w:rsidRPr="00FD1EE4" w14:paraId="0B63F96A" w14:textId="77777777" w:rsidTr="006E04ED">
        <w:trPr>
          <w:trHeight w:val="377"/>
        </w:trPr>
        <w:tc>
          <w:tcPr>
            <w:tcW w:w="10336" w:type="dxa"/>
            <w:shd w:val="clear" w:color="auto" w:fill="DEEAF6"/>
          </w:tcPr>
          <w:p w14:paraId="0F5001DB" w14:textId="77777777" w:rsidR="0006114C" w:rsidRPr="00DD4B8A" w:rsidRDefault="0006114C"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06114C" w:rsidRPr="00FD1EE4" w14:paraId="3CA9B8D4" w14:textId="77777777" w:rsidTr="006E04ED">
        <w:trPr>
          <w:trHeight w:val="609"/>
        </w:trPr>
        <w:tc>
          <w:tcPr>
            <w:tcW w:w="10336" w:type="dxa"/>
            <w:shd w:val="clear" w:color="auto" w:fill="auto"/>
          </w:tcPr>
          <w:p w14:paraId="15641C98" w14:textId="77777777" w:rsidR="0006114C" w:rsidRPr="00DD4B8A" w:rsidRDefault="0006114C" w:rsidP="008F6325">
            <w:pPr>
              <w:rPr>
                <w:rFonts w:ascii="GHEA Grapalat" w:eastAsia="GHEA Grapalat" w:hAnsi="GHEA Grapalat" w:cs="GHEA Grapalat"/>
                <w:b/>
                <w:color w:val="000000"/>
              </w:rPr>
            </w:pPr>
          </w:p>
        </w:tc>
      </w:tr>
    </w:tbl>
    <w:p w14:paraId="1FF4DBF1" w14:textId="77777777" w:rsidR="0006114C" w:rsidRPr="006E04ED" w:rsidRDefault="0006114C" w:rsidP="006E04ED">
      <w:pPr>
        <w:jc w:val="center"/>
        <w:rPr>
          <w:rFonts w:ascii="GHEA Grapalat" w:eastAsia="GHEA Grapalat" w:hAnsi="GHEA Grapalat" w:cs="GHEA Grapalat"/>
          <w:b/>
          <w:sz w:val="20"/>
        </w:rPr>
      </w:pPr>
      <w:r w:rsidRPr="006E04ED">
        <w:rPr>
          <w:rFonts w:ascii="GHEA Grapalat" w:eastAsia="GHEA Grapalat" w:hAnsi="GHEA Grapalat" w:cs="GHEA Grapalat"/>
          <w:b/>
          <w:sz w:val="20"/>
        </w:rPr>
        <w:t>I. Հայտարարագրի լրացման կարգը</w:t>
      </w:r>
    </w:p>
    <w:p w14:paraId="0FA66D98" w14:textId="77777777" w:rsidR="0006114C" w:rsidRPr="006E04ED" w:rsidRDefault="0006114C" w:rsidP="006E04ED">
      <w:pPr>
        <w:pBdr>
          <w:top w:val="nil"/>
          <w:left w:val="nil"/>
          <w:bottom w:val="nil"/>
          <w:right w:val="nil"/>
          <w:between w:val="nil"/>
        </w:pBdr>
        <w:ind w:left="567"/>
        <w:jc w:val="center"/>
        <w:rPr>
          <w:rFonts w:ascii="GHEA Grapalat" w:eastAsia="GHEA Grapalat" w:hAnsi="GHEA Grapalat" w:cs="GHEA Grapalat"/>
          <w:color w:val="000000"/>
          <w:sz w:val="20"/>
        </w:rPr>
      </w:pPr>
    </w:p>
    <w:p w14:paraId="7EC706CE"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E04ED">
        <w:rPr>
          <w:rFonts w:ascii="Cambria Math" w:eastAsia="GHEA Grapalat" w:hAnsi="Cambria Math" w:cs="GHEA Grapalat"/>
          <w:color w:val="000000"/>
          <w:sz w:val="20"/>
        </w:rPr>
        <w:t>․</w:t>
      </w:r>
    </w:p>
    <w:p w14:paraId="345CFB95"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E2C4896" w14:textId="77777777" w:rsidR="0006114C" w:rsidRPr="006E04ED" w:rsidRDefault="0006114C" w:rsidP="006E04ED">
      <w:pPr>
        <w:numPr>
          <w:ilvl w:val="1"/>
          <w:numId w:val="30"/>
        </w:numP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6E04ED">
        <w:rPr>
          <w:rFonts w:ascii="GHEA Grapalat" w:eastAsia="GHEA Grapalat" w:hAnsi="GHEA Grapalat" w:cs="GHEA Grapalat"/>
          <w:sz w:val="20"/>
          <w:lang w:val="hy-AM"/>
        </w:rPr>
        <w:t xml:space="preserve">սույն ընթացակարգի </w:t>
      </w:r>
      <w:r w:rsidRPr="006E04ED">
        <w:rPr>
          <w:rFonts w:ascii="GHEA Grapalat" w:eastAsia="GHEA Grapalat" w:hAnsi="GHEA Grapalat" w:cs="GHEA Grapalat"/>
          <w:sz w:val="20"/>
        </w:rPr>
        <w:t>հայտում ներառվող փաստաթղթերը.</w:t>
      </w:r>
    </w:p>
    <w:p w14:paraId="33E98AF1" w14:textId="77777777" w:rsidR="0006114C" w:rsidRPr="006E04ED" w:rsidRDefault="0006114C" w:rsidP="006E04ED">
      <w:pPr>
        <w:numPr>
          <w:ilvl w:val="1"/>
          <w:numId w:val="30"/>
        </w:numP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184217C" w14:textId="77777777" w:rsidR="0006114C" w:rsidRPr="006E04ED" w:rsidRDefault="0006114C" w:rsidP="006E04ED">
      <w:pPr>
        <w:ind w:firstLine="567"/>
        <w:jc w:val="both"/>
        <w:rPr>
          <w:rFonts w:ascii="GHEA Grapalat" w:eastAsia="GHEA Grapalat" w:hAnsi="GHEA Grapalat" w:cs="GHEA Grapalat"/>
          <w:sz w:val="20"/>
        </w:rPr>
      </w:pPr>
    </w:p>
    <w:p w14:paraId="65055508"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Հայտարարագրի</w:t>
      </w:r>
      <w:r w:rsidRPr="006E04ED">
        <w:rPr>
          <w:rFonts w:ascii="GHEA Grapalat" w:eastAsia="GHEA Grapalat" w:hAnsi="GHEA Grapalat" w:cs="GHEA Grapalat"/>
          <w:color w:val="000000"/>
          <w:sz w:val="20"/>
        </w:rPr>
        <w:t xml:space="preserve"> 2-րդ բաժինը (Բաժնետոմսերի ցուցակման տվյալները)</w:t>
      </w:r>
      <w:r w:rsidRPr="006E04ED">
        <w:rPr>
          <w:rFonts w:ascii="GHEA Grapalat" w:eastAsia="GHEA Grapalat" w:hAnsi="GHEA Grapalat" w:cs="GHEA Grapalat"/>
          <w:b/>
          <w:color w:val="000000"/>
          <w:sz w:val="20"/>
        </w:rPr>
        <w:t xml:space="preserve"> </w:t>
      </w:r>
      <w:r w:rsidRPr="006E04ED">
        <w:rPr>
          <w:rFonts w:ascii="GHEA Grapalat" w:eastAsia="GHEA Grapalat" w:hAnsi="GHEA Grapalat" w:cs="GHEA Grapalat"/>
          <w:color w:val="000000"/>
          <w:sz w:val="20"/>
        </w:rPr>
        <w:t>լրացվում է, եթե Կազմակերպության կամ Կազմակերպություն</w:t>
      </w:r>
      <w:r w:rsidRPr="006E04ED">
        <w:rPr>
          <w:rFonts w:ascii="GHEA Grapalat" w:eastAsia="GHEA Grapalat" w:hAnsi="GHEA Grapalat" w:cs="GHEA Grapalat"/>
          <w:sz w:val="20"/>
        </w:rPr>
        <w:t xml:space="preserve">ն </w:t>
      </w:r>
      <w:r w:rsidRPr="006E04ED">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6E04ED">
        <w:rPr>
          <w:rFonts w:ascii="GHEA Grapalat" w:eastAsia="GHEA Grapalat" w:hAnsi="GHEA Grapalat" w:cs="GHEA Grapalat"/>
          <w:sz w:val="20"/>
        </w:rPr>
        <w:t>այս</w:t>
      </w:r>
      <w:r w:rsidRPr="006E04ED">
        <w:rPr>
          <w:rFonts w:ascii="GHEA Grapalat" w:eastAsia="GHEA Grapalat" w:hAnsi="GHEA Grapalat" w:cs="GHEA Grapalat"/>
          <w:color w:val="000000"/>
          <w:sz w:val="20"/>
        </w:rPr>
        <w:t xml:space="preserve"> բաժինը լրացվում է Կազմակերպության կամ </w:t>
      </w:r>
      <w:r w:rsidRPr="006E04ED">
        <w:rPr>
          <w:rFonts w:ascii="GHEA Grapalat" w:eastAsia="GHEA Grapalat" w:hAnsi="GHEA Grapalat" w:cs="GHEA Grapalat"/>
          <w:sz w:val="20"/>
        </w:rPr>
        <w:t>Կազմակերպությունն</w:t>
      </w:r>
      <w:r w:rsidRPr="006E04ED">
        <w:rPr>
          <w:rFonts w:ascii="GHEA Grapalat" w:eastAsia="GHEA Grapalat" w:hAnsi="GHEA Grapalat" w:cs="GHEA Grapalat"/>
          <w:color w:val="000000"/>
          <w:sz w:val="20"/>
        </w:rPr>
        <w:t xml:space="preserve"> ամբողջությամբ վերահսկող այլ իրավաբանական անձի համար։ </w:t>
      </w:r>
      <w:r w:rsidRPr="006E04ED">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6E04ED">
        <w:rPr>
          <w:rFonts w:ascii="GHEA Grapalat" w:eastAsia="GHEA Grapalat" w:hAnsi="GHEA Grapalat" w:cs="GHEA Grapalat"/>
          <w:color w:val="000000"/>
          <w:sz w:val="20"/>
        </w:rPr>
        <w:t>Այս բաժնում ենթաբաժինները լրացվում են հետևյալ կանոններով</w:t>
      </w:r>
      <w:r w:rsidRPr="006E04ED">
        <w:rPr>
          <w:rFonts w:ascii="Cambria Math" w:eastAsia="GHEA Grapalat" w:hAnsi="Cambria Math" w:cs="GHEA Grapalat"/>
          <w:color w:val="000000"/>
          <w:sz w:val="20"/>
        </w:rPr>
        <w:t>․</w:t>
      </w:r>
    </w:p>
    <w:p w14:paraId="189BFC95"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35B074"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DBF2131"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«Վերահսկողության մակարդակը» ենթաբաժինը լրացվում է, եթե հայտարարագրի 2</w:t>
      </w:r>
      <w:r w:rsidRPr="006E04ED">
        <w:rPr>
          <w:rFonts w:ascii="Cambria Math" w:eastAsia="Cambria Math" w:hAnsi="Cambria Math" w:cs="Cambria Math"/>
          <w:sz w:val="20"/>
        </w:rPr>
        <w:t>․</w:t>
      </w:r>
      <w:r w:rsidRPr="006E04ED">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869207B"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p>
    <w:p w14:paraId="140FD3B2"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6E04ED">
        <w:rPr>
          <w:rFonts w:ascii="GHEA Grapalat" w:eastAsia="GHEA Grapalat" w:hAnsi="GHEA Grapalat" w:cs="GHEA Grapalat"/>
          <w:b/>
          <w:color w:val="000000"/>
          <w:sz w:val="20"/>
        </w:rPr>
        <w:t xml:space="preserve"> </w:t>
      </w:r>
      <w:r w:rsidRPr="006E04ED">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E04ED">
        <w:rPr>
          <w:rFonts w:ascii="Cambria Math" w:eastAsia="GHEA Grapalat" w:hAnsi="Cambria Math" w:cs="GHEA Grapalat"/>
          <w:color w:val="000000"/>
          <w:sz w:val="20"/>
        </w:rPr>
        <w:t>․</w:t>
      </w:r>
    </w:p>
    <w:p w14:paraId="3E39124E"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E800E7B"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1B85DDA" w14:textId="77777777" w:rsidR="0006114C" w:rsidRPr="006E04ED" w:rsidRDefault="0006114C" w:rsidP="006E04ED">
      <w:pPr>
        <w:pBdr>
          <w:top w:val="nil"/>
          <w:left w:val="nil"/>
          <w:bottom w:val="nil"/>
          <w:right w:val="nil"/>
          <w:between w:val="nil"/>
        </w:pBdr>
        <w:ind w:left="1789" w:firstLine="567"/>
        <w:jc w:val="both"/>
        <w:rPr>
          <w:rFonts w:ascii="GHEA Grapalat" w:eastAsia="GHEA Grapalat" w:hAnsi="GHEA Grapalat" w:cs="GHEA Grapalat"/>
          <w:sz w:val="20"/>
        </w:rPr>
      </w:pPr>
    </w:p>
    <w:p w14:paraId="18F52D85"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E04ED">
        <w:rPr>
          <w:rFonts w:ascii="Cambria Math" w:eastAsia="GHEA Grapalat" w:hAnsi="Cambria Math" w:cs="GHEA Grapalat"/>
          <w:color w:val="000000"/>
          <w:sz w:val="20"/>
        </w:rPr>
        <w:t>․</w:t>
      </w:r>
    </w:p>
    <w:p w14:paraId="10DFF913"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B630964"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216C4A13"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52628169"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«Իրական շահառու հանդիսանալու հիմքերը (բացառությամբ ընդերքօգտագործման ոլորտի հաշվետու </w:t>
      </w:r>
      <w:proofErr w:type="gramStart"/>
      <w:r w:rsidRPr="006E04ED">
        <w:rPr>
          <w:rFonts w:ascii="GHEA Grapalat" w:eastAsia="GHEA Grapalat" w:hAnsi="GHEA Grapalat" w:cs="GHEA Grapalat"/>
          <w:sz w:val="20"/>
        </w:rPr>
        <w:t>կազմակերպությունների)»</w:t>
      </w:r>
      <w:proofErr w:type="gramEnd"/>
      <w:r w:rsidRPr="006E04ED">
        <w:rPr>
          <w:rFonts w:ascii="GHEA Grapalat" w:eastAsia="GHEA Grapalat" w:hAnsi="GHEA Grapalat" w:cs="GHEA Grapalat"/>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E04ED">
        <w:rPr>
          <w:rFonts w:ascii="Cambria Math" w:eastAsia="GHEA Grapalat" w:hAnsi="Cambria Math" w:cs="GHEA Grapalat"/>
          <w:sz w:val="20"/>
        </w:rPr>
        <w:t>․</w:t>
      </w:r>
    </w:p>
    <w:p w14:paraId="59D6E443"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ա</w:t>
      </w:r>
      <w:r w:rsidRPr="006E04ED">
        <w:rPr>
          <w:rFonts w:ascii="Cambria Math" w:eastAsia="GHEA Grapalat" w:hAnsi="Cambria Math" w:cs="GHEA Grapalat"/>
          <w:sz w:val="20"/>
        </w:rPr>
        <w:t>․</w:t>
      </w:r>
      <w:r w:rsidRPr="006E04ED">
        <w:rPr>
          <w:rFonts w:ascii="GHEA Grapalat" w:eastAsia="GHEA Grapalat" w:hAnsi="GHEA Grapalat" w:cs="GHEA Grapalat"/>
          <w:sz w:val="20"/>
        </w:rPr>
        <w:t xml:space="preserve"> Այս ենթաբաժնի «</w:t>
      </w:r>
      <w:r w:rsidRPr="006E04ED">
        <w:rPr>
          <w:rFonts w:ascii="GHEA Grapalat" w:eastAsia="GHEA Grapalat" w:hAnsi="GHEA Grapalat" w:cs="GHEA Grapalat"/>
          <w:b/>
          <w:sz w:val="20"/>
        </w:rPr>
        <w:t>ա</w:t>
      </w:r>
      <w:r w:rsidRPr="006E04ED">
        <w:rPr>
          <w:rFonts w:ascii="GHEA Grapalat" w:eastAsia="GHEA Grapalat" w:hAnsi="GHEA Grapalat" w:cs="GHEA Grapalat"/>
          <w:sz w:val="20"/>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6E04ED">
        <w:rPr>
          <w:rFonts w:ascii="GHEA Grapalat" w:eastAsia="GHEA Grapalat" w:hAnsi="GHEA Grapalat" w:cs="GHEA Grapalat"/>
          <w:sz w:val="20"/>
        </w:rPr>
        <w:t>մասնակցություն)։</w:t>
      </w:r>
      <w:proofErr w:type="gramEnd"/>
      <w:r w:rsidRPr="006E04ED">
        <w:rPr>
          <w:rFonts w:ascii="GHEA Grapalat" w:eastAsia="GHEA Grapalat" w:hAnsi="GHEA Grapalat" w:cs="GHEA Grapalat"/>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3FFBF00"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բ</w:t>
      </w:r>
      <w:r w:rsidRPr="006E04ED">
        <w:rPr>
          <w:rFonts w:ascii="Cambria Math" w:eastAsia="GHEA Grapalat" w:hAnsi="Cambria Math" w:cs="GHEA Grapalat"/>
          <w:sz w:val="20"/>
        </w:rPr>
        <w:t>․</w:t>
      </w:r>
      <w:r w:rsidRPr="006E04ED">
        <w:rPr>
          <w:rFonts w:ascii="GHEA Grapalat" w:eastAsia="GHEA Grapalat" w:hAnsi="GHEA Grapalat" w:cs="GHEA Grapalat"/>
          <w:sz w:val="20"/>
        </w:rPr>
        <w:t xml:space="preserve"> Այս ենթաբաժնի «</w:t>
      </w:r>
      <w:r w:rsidRPr="006E04ED">
        <w:rPr>
          <w:rFonts w:ascii="GHEA Grapalat" w:eastAsia="GHEA Grapalat" w:hAnsi="GHEA Grapalat" w:cs="GHEA Grapalat"/>
          <w:b/>
          <w:sz w:val="20"/>
        </w:rPr>
        <w:t>բ</w:t>
      </w:r>
      <w:r w:rsidRPr="006E04ED">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54F229E"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գ</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գ</w:t>
      </w:r>
      <w:r w:rsidRPr="006E04ED">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7EFC30A"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bookmarkStart w:id="8" w:name="_heading=h.gjdgxs" w:colFirst="0" w:colLast="0"/>
      <w:bookmarkEnd w:id="8"/>
      <w:r w:rsidRPr="006E04ED">
        <w:rPr>
          <w:rFonts w:ascii="GHEA Grapalat" w:eastAsia="GHEA Grapalat" w:hAnsi="GHEA Grapalat" w:cs="GHEA Grapalat"/>
          <w:sz w:val="20"/>
        </w:rPr>
        <w:t xml:space="preserve">«Իրական շահառու հանդիսանալու հիմքերը (ընդերքօգտագործման ոլորտի հաշվետու կազմակերպությունների </w:t>
      </w:r>
      <w:proofErr w:type="gramStart"/>
      <w:r w:rsidRPr="006E04ED">
        <w:rPr>
          <w:rFonts w:ascii="GHEA Grapalat" w:eastAsia="GHEA Grapalat" w:hAnsi="GHEA Grapalat" w:cs="GHEA Grapalat"/>
          <w:sz w:val="20"/>
        </w:rPr>
        <w:t>համար)»</w:t>
      </w:r>
      <w:proofErr w:type="gramEnd"/>
      <w:r w:rsidRPr="006E04ED">
        <w:rPr>
          <w:rFonts w:ascii="GHEA Grapalat" w:eastAsia="GHEA Grapalat" w:hAnsi="GHEA Grapalat" w:cs="GHEA Grapalat"/>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E04ED">
        <w:rPr>
          <w:rFonts w:ascii="Cambria Math" w:eastAsia="Cambria Math" w:hAnsi="Cambria Math" w:cs="Cambria Math"/>
          <w:sz w:val="20"/>
        </w:rPr>
        <w:t>․</w:t>
      </w:r>
      <w:r w:rsidRPr="006E04ED">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6E04ED">
        <w:rPr>
          <w:rFonts w:ascii="Cambria Math" w:eastAsia="GHEA Grapalat" w:hAnsi="Cambria Math" w:cs="GHEA Grapalat"/>
          <w:sz w:val="20"/>
        </w:rPr>
        <w:t>․</w:t>
      </w:r>
    </w:p>
    <w:p w14:paraId="741A46F3"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ա</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ա</w:t>
      </w:r>
      <w:r w:rsidRPr="006E04ED">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F20BCD5"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բ</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բ</w:t>
      </w:r>
      <w:r w:rsidRPr="006E04ED">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5F9083B"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գ</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գ</w:t>
      </w:r>
      <w:r w:rsidRPr="006E04ED">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BD728A"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դ</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դ</w:t>
      </w:r>
      <w:r w:rsidRPr="006E04ED">
        <w:rPr>
          <w:rFonts w:ascii="GHEA Grapalat" w:eastAsia="GHEA Grapalat" w:hAnsi="GHEA Grapalat" w:cs="GHEA Grapalat"/>
          <w:sz w:val="20"/>
        </w:rPr>
        <w:t>»</w:t>
      </w:r>
      <w:r w:rsidRPr="006E04ED">
        <w:rPr>
          <w:rFonts w:ascii="GHEA Grapalat" w:eastAsia="GHEA Grapalat" w:hAnsi="GHEA Grapalat" w:cs="GHEA Grapalat"/>
          <w:b/>
          <w:sz w:val="20"/>
        </w:rPr>
        <w:t xml:space="preserve"> </w:t>
      </w:r>
      <w:r w:rsidRPr="006E04ED">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7DFC6F7" w14:textId="77777777" w:rsidR="0006114C" w:rsidRPr="006E04ED" w:rsidRDefault="0006114C" w:rsidP="006E04ED">
      <w:pPr>
        <w:pBdr>
          <w:top w:val="nil"/>
          <w:left w:val="nil"/>
          <w:bottom w:val="nil"/>
          <w:right w:val="nil"/>
          <w:between w:val="nil"/>
        </w:pBdr>
        <w:ind w:firstLine="567"/>
        <w:jc w:val="both"/>
        <w:rPr>
          <w:rFonts w:ascii="GHEA Grapalat" w:eastAsia="GHEA Grapalat" w:hAnsi="GHEA Grapalat" w:cs="GHEA Grapalat"/>
          <w:sz w:val="20"/>
        </w:rPr>
      </w:pPr>
      <w:r w:rsidRPr="006E04ED">
        <w:rPr>
          <w:rFonts w:ascii="GHEA Grapalat" w:eastAsia="GHEA Grapalat" w:hAnsi="GHEA Grapalat" w:cs="GHEA Grapalat"/>
          <w:sz w:val="20"/>
        </w:rPr>
        <w:t>ե</w:t>
      </w:r>
      <w:r w:rsidRPr="006E04ED">
        <w:rPr>
          <w:rFonts w:ascii="Cambria Math" w:eastAsia="GHEA Grapalat" w:hAnsi="Cambria Math" w:cs="GHEA Grapalat"/>
          <w:sz w:val="20"/>
        </w:rPr>
        <w:t xml:space="preserve">․ </w:t>
      </w:r>
      <w:r w:rsidRPr="006E04ED">
        <w:rPr>
          <w:rFonts w:ascii="GHEA Grapalat" w:eastAsia="GHEA Grapalat" w:hAnsi="GHEA Grapalat" w:cs="GHEA Grapalat"/>
          <w:sz w:val="20"/>
        </w:rPr>
        <w:t>Այս ենթաբաժնի «</w:t>
      </w:r>
      <w:r w:rsidRPr="006E04ED">
        <w:rPr>
          <w:rFonts w:ascii="GHEA Grapalat" w:eastAsia="GHEA Grapalat" w:hAnsi="GHEA Grapalat" w:cs="GHEA Grapalat"/>
          <w:b/>
          <w:sz w:val="20"/>
        </w:rPr>
        <w:t>ե</w:t>
      </w:r>
      <w:r w:rsidRPr="006E04ED">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EE0B95D"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E33F123"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19B6A914" w14:textId="77777777" w:rsidR="0006114C" w:rsidRPr="006E04ED" w:rsidRDefault="0006114C" w:rsidP="006E04ED">
      <w:pPr>
        <w:pBdr>
          <w:top w:val="nil"/>
          <w:left w:val="nil"/>
          <w:bottom w:val="nil"/>
          <w:right w:val="nil"/>
          <w:between w:val="nil"/>
        </w:pBdr>
        <w:ind w:left="1789" w:firstLine="567"/>
        <w:jc w:val="both"/>
        <w:rPr>
          <w:rFonts w:ascii="GHEA Grapalat" w:eastAsia="GHEA Grapalat" w:hAnsi="GHEA Grapalat" w:cs="GHEA Grapalat"/>
          <w:sz w:val="20"/>
        </w:rPr>
      </w:pPr>
    </w:p>
    <w:p w14:paraId="0F81242F"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6E04ED">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6E04ED">
        <w:rPr>
          <w:rFonts w:ascii="GHEA Grapalat" w:eastAsia="GHEA Grapalat" w:hAnsi="GHEA Grapalat" w:cs="GHEA Grapalat"/>
          <w:color w:val="000000"/>
          <w:sz w:val="20"/>
        </w:rPr>
        <w:t xml:space="preserve">ենթակա է լրացման յուրաքանչյուր </w:t>
      </w:r>
      <w:r w:rsidRPr="006E04ED">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6E04ED">
        <w:rPr>
          <w:rFonts w:ascii="GHEA Grapalat" w:eastAsia="GHEA Grapalat" w:hAnsi="GHEA Grapalat" w:cs="GHEA Grapalat"/>
          <w:color w:val="000000"/>
          <w:sz w:val="20"/>
        </w:rPr>
        <w:t>Այս բաժնում ենթաբաժինները լրացվում են հետևյալ կանոններով</w:t>
      </w:r>
      <w:r w:rsidRPr="006E04ED">
        <w:rPr>
          <w:rFonts w:ascii="Cambria Math" w:eastAsia="GHEA Grapalat" w:hAnsi="Cambria Math" w:cs="GHEA Grapalat"/>
          <w:color w:val="000000"/>
          <w:sz w:val="20"/>
        </w:rPr>
        <w:t>․</w:t>
      </w:r>
    </w:p>
    <w:p w14:paraId="6855D03A"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F2220E7"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06114C" w:rsidRPr="006E04ED" w:rsidRDefault="0006114C" w:rsidP="006E04ED">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C51CA12" w14:textId="77777777" w:rsidR="0006114C" w:rsidRPr="006E04ED" w:rsidRDefault="0006114C" w:rsidP="006E04ED">
      <w:pPr>
        <w:pBdr>
          <w:top w:val="nil"/>
          <w:left w:val="nil"/>
          <w:bottom w:val="nil"/>
          <w:right w:val="nil"/>
          <w:between w:val="nil"/>
        </w:pBdr>
        <w:ind w:left="1789" w:firstLine="567"/>
        <w:jc w:val="both"/>
        <w:rPr>
          <w:rFonts w:ascii="GHEA Grapalat" w:eastAsia="GHEA Grapalat" w:hAnsi="GHEA Grapalat" w:cs="GHEA Grapalat"/>
          <w:sz w:val="20"/>
        </w:rPr>
      </w:pPr>
    </w:p>
    <w:p w14:paraId="58C1DA5F"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FE35371" w14:textId="77777777" w:rsidR="0006114C" w:rsidRPr="006E04ED" w:rsidRDefault="0006114C" w:rsidP="006E04ED">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6E04ED">
        <w:rPr>
          <w:rFonts w:ascii="GHEA Grapalat" w:eastAsia="GHEA Grapalat" w:hAnsi="GHEA Grapalat" w:cs="GHEA Grapalat"/>
          <w:sz w:val="20"/>
        </w:rPr>
        <w:t xml:space="preserve">Հայտարարագիրը լրացնում և ստորագրում է հայտը ներկայացնող անձը։ </w:t>
      </w:r>
    </w:p>
    <w:p w14:paraId="6F04E339"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298E055C"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48705371"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183DF8A9"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1C79205F"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6DDBA018"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1D99B2C8" w14:textId="77777777" w:rsidR="0006114C" w:rsidRPr="00FA6936" w:rsidRDefault="0006114C" w:rsidP="008F6325">
      <w:pPr>
        <w:pStyle w:val="31"/>
        <w:spacing w:line="240" w:lineRule="auto"/>
        <w:ind w:left="360" w:firstLine="0"/>
        <w:rPr>
          <w:rFonts w:ascii="GHEA Grapalat" w:hAnsi="GHEA Grapalat" w:cs="Sylfaen"/>
          <w:i/>
          <w:sz w:val="16"/>
          <w:szCs w:val="16"/>
          <w:lang w:val="hy-AM" w:eastAsia="ru-RU"/>
        </w:rPr>
      </w:pPr>
    </w:p>
    <w:p w14:paraId="2C6C5216" w14:textId="77777777" w:rsidR="0006114C" w:rsidRPr="00FA6936" w:rsidRDefault="0006114C"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295EF02" w14:textId="77777777" w:rsidR="0006114C" w:rsidRPr="00A66FC2" w:rsidRDefault="0006114C"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06114C" w:rsidRPr="0039302D" w:rsidRDefault="0006114C" w:rsidP="00CE3A99">
      <w:pPr>
        <w:jc w:val="both"/>
        <w:rPr>
          <w:rFonts w:ascii="GHEA Grapalat" w:hAnsi="GHEA Grapalat" w:cs="Sylfaen"/>
          <w:sz w:val="20"/>
          <w:lang w:val="hy-AM"/>
        </w:rPr>
      </w:pPr>
    </w:p>
  </w:footnote>
  <w:footnote w:id="4">
    <w:p w14:paraId="3B828F51" w14:textId="77777777" w:rsidR="0006114C" w:rsidRPr="001E7733" w:rsidRDefault="0006114C"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AC0E088" w14:textId="77777777" w:rsidR="0006114C" w:rsidRPr="0015088E" w:rsidRDefault="0006114C"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4728D88" w14:textId="77777777" w:rsidR="0006114C" w:rsidRPr="001E7733" w:rsidDel="00856FDE" w:rsidRDefault="0006114C" w:rsidP="00B2572B">
      <w:pPr>
        <w:pStyle w:val="af2"/>
        <w:rPr>
          <w:del w:id="10" w:author="User" w:date="2019-05-26T09:57:00Z"/>
          <w:i/>
          <w:lang w:val="af-ZA"/>
        </w:rPr>
      </w:pPr>
    </w:p>
  </w:footnote>
  <w:footnote w:id="5">
    <w:p w14:paraId="69AC8939" w14:textId="77777777" w:rsidR="0006114C" w:rsidRPr="00DF6AA5" w:rsidRDefault="0006114C" w:rsidP="00606ACC">
      <w:pPr>
        <w:pStyle w:val="af2"/>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B67724">
        <w:rPr>
          <w:rFonts w:ascii="GHEA Grapalat" w:hAnsi="GHEA Grapalat"/>
          <w:i/>
          <w:sz w:val="16"/>
          <w:szCs w:val="24"/>
          <w:lang w:val="en-US" w:eastAsia="en-US"/>
        </w:rPr>
        <w:t>Հանվում</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է</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պայմանագրից</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եթե</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մատուցվելիք</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ծառայությունը</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չի</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վերաբերում</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շինարարական</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ծրագրերի</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կատարման</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համար</w:t>
      </w:r>
      <w:r w:rsidRPr="004407CD">
        <w:rPr>
          <w:rFonts w:ascii="GHEA Grapalat" w:hAnsi="GHEA Grapalat"/>
          <w:i/>
          <w:sz w:val="16"/>
          <w:szCs w:val="24"/>
          <w:lang w:val="af-ZA" w:eastAsia="en-US"/>
        </w:rPr>
        <w:t xml:space="preserve"> </w:t>
      </w:r>
      <w:r w:rsidRPr="00B67724">
        <w:rPr>
          <w:rFonts w:ascii="GHEA Grapalat" w:hAnsi="GHEA Grapalat"/>
          <w:i/>
          <w:sz w:val="16"/>
          <w:szCs w:val="24"/>
          <w:lang w:val="en-US" w:eastAsia="en-US"/>
        </w:rPr>
        <w:t>անհրաժեշտ</w:t>
      </w:r>
      <w:r w:rsidRPr="00DF6AA5">
        <w:rPr>
          <w:rFonts w:ascii="GHEA Grapalat" w:hAnsi="GHEA Grapalat"/>
          <w:i/>
          <w:sz w:val="16"/>
          <w:szCs w:val="24"/>
          <w:lang w:val="af-ZA" w:eastAsia="en-US"/>
        </w:rPr>
        <w:t xml:space="preserve"> </w:t>
      </w:r>
      <w:r>
        <w:rPr>
          <w:rFonts w:ascii="GHEA Grapalat" w:hAnsi="GHEA Grapalat"/>
          <w:i/>
          <w:sz w:val="16"/>
          <w:szCs w:val="24"/>
          <w:lang w:val="en-US" w:eastAsia="en-US"/>
        </w:rPr>
        <w:t>նախագծային</w:t>
      </w:r>
      <w:r w:rsidRPr="00DF6AA5">
        <w:rPr>
          <w:rFonts w:ascii="GHEA Grapalat" w:hAnsi="GHEA Grapalat"/>
          <w:i/>
          <w:sz w:val="16"/>
          <w:szCs w:val="24"/>
          <w:lang w:val="af-ZA" w:eastAsia="en-US"/>
        </w:rPr>
        <w:t xml:space="preserve"> </w:t>
      </w:r>
      <w:r>
        <w:rPr>
          <w:rFonts w:ascii="GHEA Grapalat" w:hAnsi="GHEA Grapalat"/>
          <w:i/>
          <w:sz w:val="16"/>
          <w:szCs w:val="24"/>
          <w:lang w:val="en-US" w:eastAsia="en-US"/>
        </w:rPr>
        <w:t>փաստաթղթերի</w:t>
      </w:r>
      <w:r w:rsidRPr="00DF6AA5">
        <w:rPr>
          <w:rFonts w:ascii="GHEA Grapalat" w:hAnsi="GHEA Grapalat"/>
          <w:i/>
          <w:sz w:val="16"/>
          <w:szCs w:val="24"/>
          <w:lang w:val="af-ZA" w:eastAsia="en-US"/>
        </w:rPr>
        <w:t xml:space="preserve"> </w:t>
      </w:r>
      <w:r>
        <w:rPr>
          <w:rFonts w:ascii="GHEA Grapalat" w:hAnsi="GHEA Grapalat"/>
          <w:i/>
          <w:sz w:val="16"/>
          <w:szCs w:val="24"/>
          <w:lang w:val="en-US" w:eastAsia="en-US"/>
        </w:rPr>
        <w:t>քաղաքաշինական</w:t>
      </w:r>
      <w:r w:rsidRPr="00DF6AA5">
        <w:rPr>
          <w:rFonts w:ascii="GHEA Grapalat" w:hAnsi="GHEA Grapalat"/>
          <w:i/>
          <w:sz w:val="16"/>
          <w:szCs w:val="24"/>
          <w:lang w:val="af-ZA" w:eastAsia="en-US"/>
        </w:rPr>
        <w:t xml:space="preserve"> </w:t>
      </w:r>
      <w:r>
        <w:rPr>
          <w:rFonts w:ascii="GHEA Grapalat" w:hAnsi="GHEA Grapalat"/>
          <w:i/>
          <w:sz w:val="16"/>
          <w:szCs w:val="24"/>
          <w:lang w:val="en-US" w:eastAsia="en-US"/>
        </w:rPr>
        <w:t>փորձաքննության</w:t>
      </w:r>
      <w:r w:rsidRPr="00DF6AA5">
        <w:rPr>
          <w:rFonts w:ascii="GHEA Grapalat" w:hAnsi="GHEA Grapalat"/>
          <w:i/>
          <w:sz w:val="16"/>
          <w:szCs w:val="24"/>
          <w:lang w:val="af-ZA" w:eastAsia="en-US"/>
        </w:rPr>
        <w:t xml:space="preserve"> </w:t>
      </w:r>
      <w:r>
        <w:rPr>
          <w:rFonts w:ascii="GHEA Grapalat" w:hAnsi="GHEA Grapalat"/>
          <w:i/>
          <w:sz w:val="16"/>
          <w:szCs w:val="24"/>
          <w:lang w:val="en-US"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14:paraId="1B19426D" w14:textId="77777777" w:rsidR="0006114C" w:rsidRPr="00F50E0A" w:rsidDel="001B2C6E" w:rsidRDefault="0006114C" w:rsidP="007678FA">
      <w:pPr>
        <w:pStyle w:val="af2"/>
        <w:rPr>
          <w:del w:id="11"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6">
    <w:p w14:paraId="32120A5A" w14:textId="77777777" w:rsidR="0006114C" w:rsidRPr="006C617C" w:rsidRDefault="0006114C" w:rsidP="007678FA">
      <w:pPr>
        <w:pStyle w:val="af2"/>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6C617C">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06114C" w:rsidRPr="006C617C" w:rsidDel="00D90DD6" w:rsidRDefault="0006114C" w:rsidP="007678FA">
      <w:pPr>
        <w:pStyle w:val="af2"/>
        <w:jc w:val="both"/>
        <w:rPr>
          <w:del w:id="12" w:author="User" w:date="2019-05-26T11:28:00Z"/>
          <w:lang w:val="af-ZA"/>
        </w:rPr>
      </w:pPr>
      <w:r w:rsidRPr="006C617C">
        <w:rPr>
          <w:rFonts w:ascii="GHEA Grapalat" w:hAnsi="GHEA Grapalat"/>
          <w:i/>
          <w:sz w:val="16"/>
          <w:szCs w:val="24"/>
          <w:lang w:val="af-ZA" w:eastAsia="en-US"/>
        </w:rPr>
        <w:t xml:space="preserve"> </w:t>
      </w:r>
      <w:r w:rsidRPr="006C617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6C617C">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6C617C">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7C44ED"/>
    <w:multiLevelType w:val="multilevel"/>
    <w:tmpl w:val="F11A1A5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5"/>
  </w:num>
  <w:num w:numId="14">
    <w:abstractNumId w:val="12"/>
  </w:num>
  <w:num w:numId="15">
    <w:abstractNumId w:val="26"/>
  </w:num>
  <w:num w:numId="16">
    <w:abstractNumId w:val="15"/>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7"/>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7C6"/>
    <w:rsid w:val="00003DF0"/>
    <w:rsid w:val="000054D0"/>
    <w:rsid w:val="000058CF"/>
    <w:rsid w:val="00005D30"/>
    <w:rsid w:val="000076A1"/>
    <w:rsid w:val="0000776B"/>
    <w:rsid w:val="00011485"/>
    <w:rsid w:val="00011959"/>
    <w:rsid w:val="00012119"/>
    <w:rsid w:val="00012347"/>
    <w:rsid w:val="00012E2C"/>
    <w:rsid w:val="00013093"/>
    <w:rsid w:val="000132F3"/>
    <w:rsid w:val="00013C24"/>
    <w:rsid w:val="00014775"/>
    <w:rsid w:val="000148EC"/>
    <w:rsid w:val="000149F3"/>
    <w:rsid w:val="0001550C"/>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7E5"/>
    <w:rsid w:val="00034CED"/>
    <w:rsid w:val="000356CC"/>
    <w:rsid w:val="00037DDE"/>
    <w:rsid w:val="000408D8"/>
    <w:rsid w:val="0004387F"/>
    <w:rsid w:val="00046BAC"/>
    <w:rsid w:val="00047327"/>
    <w:rsid w:val="0005035B"/>
    <w:rsid w:val="00051490"/>
    <w:rsid w:val="00051B7F"/>
    <w:rsid w:val="00052AF7"/>
    <w:rsid w:val="00052F61"/>
    <w:rsid w:val="000537FF"/>
    <w:rsid w:val="0005385A"/>
    <w:rsid w:val="00053BFB"/>
    <w:rsid w:val="000545B4"/>
    <w:rsid w:val="000550DA"/>
    <w:rsid w:val="00055129"/>
    <w:rsid w:val="00055195"/>
    <w:rsid w:val="00055CC2"/>
    <w:rsid w:val="00056516"/>
    <w:rsid w:val="00056AB4"/>
    <w:rsid w:val="00057264"/>
    <w:rsid w:val="000604CF"/>
    <w:rsid w:val="00060FB1"/>
    <w:rsid w:val="0006114C"/>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5C0"/>
    <w:rsid w:val="00085931"/>
    <w:rsid w:val="000878DB"/>
    <w:rsid w:val="00087A30"/>
    <w:rsid w:val="000911CA"/>
    <w:rsid w:val="00091EBC"/>
    <w:rsid w:val="00092D0A"/>
    <w:rsid w:val="00092E3C"/>
    <w:rsid w:val="0009380C"/>
    <w:rsid w:val="0009449B"/>
    <w:rsid w:val="000946A3"/>
    <w:rsid w:val="000952D8"/>
    <w:rsid w:val="00095EB1"/>
    <w:rsid w:val="00096865"/>
    <w:rsid w:val="000976B5"/>
    <w:rsid w:val="00097DE8"/>
    <w:rsid w:val="000A025B"/>
    <w:rsid w:val="000A02E2"/>
    <w:rsid w:val="000A1F62"/>
    <w:rsid w:val="000A37CE"/>
    <w:rsid w:val="000A5B16"/>
    <w:rsid w:val="000A5C79"/>
    <w:rsid w:val="000A6B75"/>
    <w:rsid w:val="000A72AD"/>
    <w:rsid w:val="000A74F4"/>
    <w:rsid w:val="000A7528"/>
    <w:rsid w:val="000B033F"/>
    <w:rsid w:val="000B1088"/>
    <w:rsid w:val="000B259E"/>
    <w:rsid w:val="000B34A6"/>
    <w:rsid w:val="000B5AE5"/>
    <w:rsid w:val="000B700B"/>
    <w:rsid w:val="000B7641"/>
    <w:rsid w:val="000B7C54"/>
    <w:rsid w:val="000C0396"/>
    <w:rsid w:val="000C062F"/>
    <w:rsid w:val="000C0A9D"/>
    <w:rsid w:val="000C165F"/>
    <w:rsid w:val="000C2738"/>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769"/>
    <w:rsid w:val="000E2D7B"/>
    <w:rsid w:val="000E308B"/>
    <w:rsid w:val="000E31C4"/>
    <w:rsid w:val="000E3D1E"/>
    <w:rsid w:val="000E3D8B"/>
    <w:rsid w:val="000E3F9A"/>
    <w:rsid w:val="000E426E"/>
    <w:rsid w:val="000E4C35"/>
    <w:rsid w:val="000E5257"/>
    <w:rsid w:val="000E7612"/>
    <w:rsid w:val="000E79BD"/>
    <w:rsid w:val="000F008F"/>
    <w:rsid w:val="000F109E"/>
    <w:rsid w:val="000F1A7E"/>
    <w:rsid w:val="000F332D"/>
    <w:rsid w:val="000F338E"/>
    <w:rsid w:val="000F3939"/>
    <w:rsid w:val="000F3B31"/>
    <w:rsid w:val="000F3D76"/>
    <w:rsid w:val="000F494F"/>
    <w:rsid w:val="000F4B86"/>
    <w:rsid w:val="000F4D7B"/>
    <w:rsid w:val="000F5032"/>
    <w:rsid w:val="000F55F7"/>
    <w:rsid w:val="000F5900"/>
    <w:rsid w:val="000F6E48"/>
    <w:rsid w:val="000F7026"/>
    <w:rsid w:val="000F74C4"/>
    <w:rsid w:val="000F7AE0"/>
    <w:rsid w:val="000F7D9A"/>
    <w:rsid w:val="0010050E"/>
    <w:rsid w:val="00101445"/>
    <w:rsid w:val="00101C9A"/>
    <w:rsid w:val="00101F06"/>
    <w:rsid w:val="00102291"/>
    <w:rsid w:val="00102DFE"/>
    <w:rsid w:val="0010310E"/>
    <w:rsid w:val="0010323D"/>
    <w:rsid w:val="00103DEF"/>
    <w:rsid w:val="00104861"/>
    <w:rsid w:val="00106365"/>
    <w:rsid w:val="00106D44"/>
    <w:rsid w:val="00106DEE"/>
    <w:rsid w:val="00106F3B"/>
    <w:rsid w:val="00110D13"/>
    <w:rsid w:val="00112FF2"/>
    <w:rsid w:val="00113B86"/>
    <w:rsid w:val="00113F0D"/>
    <w:rsid w:val="00115905"/>
    <w:rsid w:val="001159FA"/>
    <w:rsid w:val="0011611E"/>
    <w:rsid w:val="00116E47"/>
    <w:rsid w:val="00117020"/>
    <w:rsid w:val="00117964"/>
    <w:rsid w:val="00117DAA"/>
    <w:rsid w:val="00123664"/>
    <w:rsid w:val="001242C4"/>
    <w:rsid w:val="00124461"/>
    <w:rsid w:val="001276C9"/>
    <w:rsid w:val="00130202"/>
    <w:rsid w:val="00130331"/>
    <w:rsid w:val="001305C6"/>
    <w:rsid w:val="0013142D"/>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C64"/>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1F2B"/>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5C7F"/>
    <w:rsid w:val="001A7DFB"/>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140"/>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BDD"/>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8B3"/>
    <w:rsid w:val="00213EB8"/>
    <w:rsid w:val="002143A7"/>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38B5"/>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6CA"/>
    <w:rsid w:val="00276B03"/>
    <w:rsid w:val="00277F14"/>
    <w:rsid w:val="0028014C"/>
    <w:rsid w:val="00280E91"/>
    <w:rsid w:val="00281740"/>
    <w:rsid w:val="00281D16"/>
    <w:rsid w:val="00283198"/>
    <w:rsid w:val="00283663"/>
    <w:rsid w:val="00283E26"/>
    <w:rsid w:val="00283F0A"/>
    <w:rsid w:val="002846B1"/>
    <w:rsid w:val="00285D2B"/>
    <w:rsid w:val="0028626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C70"/>
    <w:rsid w:val="002A66F0"/>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B3B"/>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65D"/>
    <w:rsid w:val="002E2E3B"/>
    <w:rsid w:val="002E3165"/>
    <w:rsid w:val="002E4305"/>
    <w:rsid w:val="002E4F32"/>
    <w:rsid w:val="002E530A"/>
    <w:rsid w:val="002E531D"/>
    <w:rsid w:val="002E67D3"/>
    <w:rsid w:val="002E6824"/>
    <w:rsid w:val="002E73EF"/>
    <w:rsid w:val="002E7EE1"/>
    <w:rsid w:val="002F1AB3"/>
    <w:rsid w:val="002F2B23"/>
    <w:rsid w:val="002F2C5F"/>
    <w:rsid w:val="002F2CE0"/>
    <w:rsid w:val="002F34BE"/>
    <w:rsid w:val="002F35FE"/>
    <w:rsid w:val="002F6164"/>
    <w:rsid w:val="002F6FA0"/>
    <w:rsid w:val="002F7A7E"/>
    <w:rsid w:val="00301193"/>
    <w:rsid w:val="0030129D"/>
    <w:rsid w:val="003016B8"/>
    <w:rsid w:val="00302339"/>
    <w:rsid w:val="0030235C"/>
    <w:rsid w:val="003031D4"/>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1F85"/>
    <w:rsid w:val="00323A43"/>
    <w:rsid w:val="00323B33"/>
    <w:rsid w:val="00324445"/>
    <w:rsid w:val="00325546"/>
    <w:rsid w:val="003257F0"/>
    <w:rsid w:val="003259C5"/>
    <w:rsid w:val="00325CC0"/>
    <w:rsid w:val="00326507"/>
    <w:rsid w:val="00327436"/>
    <w:rsid w:val="003275D4"/>
    <w:rsid w:val="003314E0"/>
    <w:rsid w:val="00332253"/>
    <w:rsid w:val="00332C74"/>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6761C"/>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2039"/>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0FB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69F9"/>
    <w:rsid w:val="003E724D"/>
    <w:rsid w:val="003E7559"/>
    <w:rsid w:val="003E77D0"/>
    <w:rsid w:val="003E7802"/>
    <w:rsid w:val="003E7941"/>
    <w:rsid w:val="003F1EEA"/>
    <w:rsid w:val="003F208A"/>
    <w:rsid w:val="003F264A"/>
    <w:rsid w:val="003F288F"/>
    <w:rsid w:val="003F300B"/>
    <w:rsid w:val="003F3613"/>
    <w:rsid w:val="003F3AE8"/>
    <w:rsid w:val="003F4C5E"/>
    <w:rsid w:val="003F553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068"/>
    <w:rsid w:val="004131D4"/>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5D80"/>
    <w:rsid w:val="0044660E"/>
    <w:rsid w:val="00447808"/>
    <w:rsid w:val="00447FFD"/>
    <w:rsid w:val="004504F0"/>
    <w:rsid w:val="00451DB7"/>
    <w:rsid w:val="00452896"/>
    <w:rsid w:val="00454D73"/>
    <w:rsid w:val="0045525D"/>
    <w:rsid w:val="004553DE"/>
    <w:rsid w:val="00457745"/>
    <w:rsid w:val="00460A8A"/>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A2B"/>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85C"/>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18B"/>
    <w:rsid w:val="00520BDB"/>
    <w:rsid w:val="00521483"/>
    <w:rsid w:val="005215E3"/>
    <w:rsid w:val="005216EB"/>
    <w:rsid w:val="00522B62"/>
    <w:rsid w:val="005230A8"/>
    <w:rsid w:val="00523563"/>
    <w:rsid w:val="005236FD"/>
    <w:rsid w:val="00524982"/>
    <w:rsid w:val="00524995"/>
    <w:rsid w:val="00524DDF"/>
    <w:rsid w:val="00524EFA"/>
    <w:rsid w:val="005250B5"/>
    <w:rsid w:val="0052546C"/>
    <w:rsid w:val="00525BD2"/>
    <w:rsid w:val="00527F34"/>
    <w:rsid w:val="00530C17"/>
    <w:rsid w:val="00530DA1"/>
    <w:rsid w:val="00530F97"/>
    <w:rsid w:val="0053262C"/>
    <w:rsid w:val="00532868"/>
    <w:rsid w:val="00533989"/>
    <w:rsid w:val="00534395"/>
    <w:rsid w:val="00534468"/>
    <w:rsid w:val="005358F5"/>
    <w:rsid w:val="00536021"/>
    <w:rsid w:val="00536BFB"/>
    <w:rsid w:val="00536CCF"/>
    <w:rsid w:val="00536FD1"/>
    <w:rsid w:val="005370DC"/>
    <w:rsid w:val="00537173"/>
    <w:rsid w:val="00537455"/>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0C10"/>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08B"/>
    <w:rsid w:val="00564FB7"/>
    <w:rsid w:val="00565307"/>
    <w:rsid w:val="0056625A"/>
    <w:rsid w:val="00567040"/>
    <w:rsid w:val="005670AA"/>
    <w:rsid w:val="005716B8"/>
    <w:rsid w:val="00571702"/>
    <w:rsid w:val="00571F29"/>
    <w:rsid w:val="00572A7F"/>
    <w:rsid w:val="005739AB"/>
    <w:rsid w:val="005754F7"/>
    <w:rsid w:val="00575C75"/>
    <w:rsid w:val="00577582"/>
    <w:rsid w:val="005777F2"/>
    <w:rsid w:val="00577BD2"/>
    <w:rsid w:val="0058057A"/>
    <w:rsid w:val="00581057"/>
    <w:rsid w:val="005812BE"/>
    <w:rsid w:val="00581DC3"/>
    <w:rsid w:val="0058298C"/>
    <w:rsid w:val="00582FEB"/>
    <w:rsid w:val="00583092"/>
    <w:rsid w:val="00583117"/>
    <w:rsid w:val="00583269"/>
    <w:rsid w:val="0058356F"/>
    <w:rsid w:val="0058401E"/>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23"/>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470"/>
    <w:rsid w:val="005E0E50"/>
    <w:rsid w:val="005E1F72"/>
    <w:rsid w:val="005E24FD"/>
    <w:rsid w:val="005E2581"/>
    <w:rsid w:val="005E2A5D"/>
    <w:rsid w:val="005E2F4D"/>
    <w:rsid w:val="005E2FA5"/>
    <w:rsid w:val="005E3097"/>
    <w:rsid w:val="005E3501"/>
    <w:rsid w:val="005E37C6"/>
    <w:rsid w:val="005E3FC4"/>
    <w:rsid w:val="005E4C8D"/>
    <w:rsid w:val="005E573E"/>
    <w:rsid w:val="005E6606"/>
    <w:rsid w:val="005E6D42"/>
    <w:rsid w:val="005E79C4"/>
    <w:rsid w:val="005F16DA"/>
    <w:rsid w:val="005F1793"/>
    <w:rsid w:val="005F1B96"/>
    <w:rsid w:val="005F1DBB"/>
    <w:rsid w:val="005F1F95"/>
    <w:rsid w:val="005F35FC"/>
    <w:rsid w:val="005F425D"/>
    <w:rsid w:val="005F45ED"/>
    <w:rsid w:val="005F53F2"/>
    <w:rsid w:val="005F6B8D"/>
    <w:rsid w:val="005F70C2"/>
    <w:rsid w:val="005F7C1D"/>
    <w:rsid w:val="00600DD3"/>
    <w:rsid w:val="00602C5E"/>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0ECF"/>
    <w:rsid w:val="00621350"/>
    <w:rsid w:val="00621D3B"/>
    <w:rsid w:val="00621FDC"/>
    <w:rsid w:val="00622021"/>
    <w:rsid w:val="0062245D"/>
    <w:rsid w:val="006237BD"/>
    <w:rsid w:val="00623998"/>
    <w:rsid w:val="0062566A"/>
    <w:rsid w:val="00627101"/>
    <w:rsid w:val="0062728A"/>
    <w:rsid w:val="00627E00"/>
    <w:rsid w:val="00630BE2"/>
    <w:rsid w:val="00630BF1"/>
    <w:rsid w:val="00630CC3"/>
    <w:rsid w:val="00630FDC"/>
    <w:rsid w:val="0063101C"/>
    <w:rsid w:val="00631075"/>
    <w:rsid w:val="00631658"/>
    <w:rsid w:val="00631744"/>
    <w:rsid w:val="00633389"/>
    <w:rsid w:val="00633E1E"/>
    <w:rsid w:val="00634DC9"/>
    <w:rsid w:val="00635D52"/>
    <w:rsid w:val="00637DAB"/>
    <w:rsid w:val="00641AD5"/>
    <w:rsid w:val="00642265"/>
    <w:rsid w:val="00642EFE"/>
    <w:rsid w:val="00644CE2"/>
    <w:rsid w:val="006457ED"/>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D89"/>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2F4F"/>
    <w:rsid w:val="006B3E66"/>
    <w:rsid w:val="006B4238"/>
    <w:rsid w:val="006B4274"/>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17C"/>
    <w:rsid w:val="006C679A"/>
    <w:rsid w:val="006C69B7"/>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4ED"/>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247"/>
    <w:rsid w:val="006F6413"/>
    <w:rsid w:val="006F71CF"/>
    <w:rsid w:val="00700B80"/>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27B42"/>
    <w:rsid w:val="00731BD1"/>
    <w:rsid w:val="00731D26"/>
    <w:rsid w:val="00733A58"/>
    <w:rsid w:val="0073531D"/>
    <w:rsid w:val="00735365"/>
    <w:rsid w:val="00736A43"/>
    <w:rsid w:val="00737986"/>
    <w:rsid w:val="00737B2F"/>
    <w:rsid w:val="00737D93"/>
    <w:rsid w:val="00740919"/>
    <w:rsid w:val="0074145B"/>
    <w:rsid w:val="007431AB"/>
    <w:rsid w:val="0074334C"/>
    <w:rsid w:val="00744742"/>
    <w:rsid w:val="00744D01"/>
    <w:rsid w:val="00745561"/>
    <w:rsid w:val="007462F6"/>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3CB3"/>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39A"/>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0C9"/>
    <w:rsid w:val="007D716A"/>
    <w:rsid w:val="007D7707"/>
    <w:rsid w:val="007E0DD7"/>
    <w:rsid w:val="007E0E5F"/>
    <w:rsid w:val="007E0EA0"/>
    <w:rsid w:val="007E0EB8"/>
    <w:rsid w:val="007E15A7"/>
    <w:rsid w:val="007E1A5C"/>
    <w:rsid w:val="007E238F"/>
    <w:rsid w:val="007E3AEE"/>
    <w:rsid w:val="007E46FE"/>
    <w:rsid w:val="007E578C"/>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17932"/>
    <w:rsid w:val="00820257"/>
    <w:rsid w:val="0082102B"/>
    <w:rsid w:val="00821921"/>
    <w:rsid w:val="008223F5"/>
    <w:rsid w:val="008225FF"/>
    <w:rsid w:val="00822619"/>
    <w:rsid w:val="00822942"/>
    <w:rsid w:val="008229D3"/>
    <w:rsid w:val="00824F68"/>
    <w:rsid w:val="008258A1"/>
    <w:rsid w:val="00825EFA"/>
    <w:rsid w:val="00826193"/>
    <w:rsid w:val="008264EB"/>
    <w:rsid w:val="0082763D"/>
    <w:rsid w:val="00830036"/>
    <w:rsid w:val="00831C52"/>
    <w:rsid w:val="00831DC3"/>
    <w:rsid w:val="008326D8"/>
    <w:rsid w:val="00832709"/>
    <w:rsid w:val="0083296C"/>
    <w:rsid w:val="00832982"/>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E15"/>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5984"/>
    <w:rsid w:val="00866029"/>
    <w:rsid w:val="00867987"/>
    <w:rsid w:val="008702CB"/>
    <w:rsid w:val="0087155D"/>
    <w:rsid w:val="00871E55"/>
    <w:rsid w:val="0087341E"/>
    <w:rsid w:val="0087360C"/>
    <w:rsid w:val="00873E83"/>
    <w:rsid w:val="00873FD5"/>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C43"/>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4E1C"/>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282"/>
    <w:rsid w:val="008E43BF"/>
    <w:rsid w:val="008E4477"/>
    <w:rsid w:val="008E5B7C"/>
    <w:rsid w:val="008E5C09"/>
    <w:rsid w:val="008E60B3"/>
    <w:rsid w:val="008E67E2"/>
    <w:rsid w:val="008E7F2E"/>
    <w:rsid w:val="008F0805"/>
    <w:rsid w:val="008F13BF"/>
    <w:rsid w:val="008F2365"/>
    <w:rsid w:val="008F2B76"/>
    <w:rsid w:val="008F527F"/>
    <w:rsid w:val="008F6325"/>
    <w:rsid w:val="008F6B74"/>
    <w:rsid w:val="008F7BF4"/>
    <w:rsid w:val="0090256C"/>
    <w:rsid w:val="00902BB9"/>
    <w:rsid w:val="00902D0C"/>
    <w:rsid w:val="00903898"/>
    <w:rsid w:val="00904444"/>
    <w:rsid w:val="0090481C"/>
    <w:rsid w:val="00904926"/>
    <w:rsid w:val="00904B4C"/>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565"/>
    <w:rsid w:val="00926875"/>
    <w:rsid w:val="00931A1F"/>
    <w:rsid w:val="00932431"/>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18E"/>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67EB9"/>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63E9"/>
    <w:rsid w:val="009A73D5"/>
    <w:rsid w:val="009A796C"/>
    <w:rsid w:val="009A7E8F"/>
    <w:rsid w:val="009B0273"/>
    <w:rsid w:val="009B0824"/>
    <w:rsid w:val="009B0DA1"/>
    <w:rsid w:val="009B3CA3"/>
    <w:rsid w:val="009B5889"/>
    <w:rsid w:val="009B58F7"/>
    <w:rsid w:val="009B5ED1"/>
    <w:rsid w:val="009B6D08"/>
    <w:rsid w:val="009B6D58"/>
    <w:rsid w:val="009C10ED"/>
    <w:rsid w:val="009C1A9B"/>
    <w:rsid w:val="009C1D0F"/>
    <w:rsid w:val="009C370D"/>
    <w:rsid w:val="009C3A21"/>
    <w:rsid w:val="009C3B73"/>
    <w:rsid w:val="009C3EC5"/>
    <w:rsid w:val="009C49F0"/>
    <w:rsid w:val="009C6103"/>
    <w:rsid w:val="009C7DD3"/>
    <w:rsid w:val="009D0059"/>
    <w:rsid w:val="009D03A4"/>
    <w:rsid w:val="009D158E"/>
    <w:rsid w:val="009D2415"/>
    <w:rsid w:val="009D2800"/>
    <w:rsid w:val="009D352B"/>
    <w:rsid w:val="009D3747"/>
    <w:rsid w:val="009D3BBE"/>
    <w:rsid w:val="009D47AF"/>
    <w:rsid w:val="009D64FE"/>
    <w:rsid w:val="009D6D1A"/>
    <w:rsid w:val="009D78BC"/>
    <w:rsid w:val="009E04BB"/>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DAE"/>
    <w:rsid w:val="00A00E74"/>
    <w:rsid w:val="00A0264A"/>
    <w:rsid w:val="00A0285A"/>
    <w:rsid w:val="00A04C67"/>
    <w:rsid w:val="00A04DB0"/>
    <w:rsid w:val="00A052EF"/>
    <w:rsid w:val="00A06FDC"/>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0D07"/>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B8A"/>
    <w:rsid w:val="00A63EB8"/>
    <w:rsid w:val="00A64339"/>
    <w:rsid w:val="00A65307"/>
    <w:rsid w:val="00A65C38"/>
    <w:rsid w:val="00A660E4"/>
    <w:rsid w:val="00A66431"/>
    <w:rsid w:val="00A66B28"/>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4981"/>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653"/>
    <w:rsid w:val="00AB77E2"/>
    <w:rsid w:val="00AB7D2E"/>
    <w:rsid w:val="00AC03D5"/>
    <w:rsid w:val="00AC082E"/>
    <w:rsid w:val="00AC16CF"/>
    <w:rsid w:val="00AC34FA"/>
    <w:rsid w:val="00AC3F2F"/>
    <w:rsid w:val="00AC408E"/>
    <w:rsid w:val="00AC45C7"/>
    <w:rsid w:val="00AC4EAF"/>
    <w:rsid w:val="00AC5807"/>
    <w:rsid w:val="00AC743C"/>
    <w:rsid w:val="00AC7A2E"/>
    <w:rsid w:val="00AC7D8B"/>
    <w:rsid w:val="00AD080E"/>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4F3"/>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04DC"/>
    <w:rsid w:val="00B71D73"/>
    <w:rsid w:val="00B72E50"/>
    <w:rsid w:val="00B73AB8"/>
    <w:rsid w:val="00B73DBF"/>
    <w:rsid w:val="00B73DE0"/>
    <w:rsid w:val="00B744F6"/>
    <w:rsid w:val="00B75158"/>
    <w:rsid w:val="00B7535E"/>
    <w:rsid w:val="00B75687"/>
    <w:rsid w:val="00B7771E"/>
    <w:rsid w:val="00B81AD3"/>
    <w:rsid w:val="00B82F47"/>
    <w:rsid w:val="00B834EF"/>
    <w:rsid w:val="00B83632"/>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309"/>
    <w:rsid w:val="00BB3575"/>
    <w:rsid w:val="00BB4ADD"/>
    <w:rsid w:val="00BB500A"/>
    <w:rsid w:val="00BB52F9"/>
    <w:rsid w:val="00BB5B35"/>
    <w:rsid w:val="00BB5B81"/>
    <w:rsid w:val="00BB5D3F"/>
    <w:rsid w:val="00BB5F0B"/>
    <w:rsid w:val="00BB682B"/>
    <w:rsid w:val="00BB6EAD"/>
    <w:rsid w:val="00BC0BAC"/>
    <w:rsid w:val="00BC13BD"/>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68B"/>
    <w:rsid w:val="00BD0D0A"/>
    <w:rsid w:val="00BD2920"/>
    <w:rsid w:val="00BD3B55"/>
    <w:rsid w:val="00BD4817"/>
    <w:rsid w:val="00BD572E"/>
    <w:rsid w:val="00BD5F94"/>
    <w:rsid w:val="00BD6BF7"/>
    <w:rsid w:val="00BD72E6"/>
    <w:rsid w:val="00BE01AE"/>
    <w:rsid w:val="00BE0B6F"/>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D4B"/>
    <w:rsid w:val="00C00E33"/>
    <w:rsid w:val="00C010D8"/>
    <w:rsid w:val="00C0193C"/>
    <w:rsid w:val="00C024D3"/>
    <w:rsid w:val="00C029B6"/>
    <w:rsid w:val="00C03431"/>
    <w:rsid w:val="00C03728"/>
    <w:rsid w:val="00C0413D"/>
    <w:rsid w:val="00C04470"/>
    <w:rsid w:val="00C105F6"/>
    <w:rsid w:val="00C10E4C"/>
    <w:rsid w:val="00C11929"/>
    <w:rsid w:val="00C122A6"/>
    <w:rsid w:val="00C132F1"/>
    <w:rsid w:val="00C14561"/>
    <w:rsid w:val="00C14F1A"/>
    <w:rsid w:val="00C156C3"/>
    <w:rsid w:val="00C15BC3"/>
    <w:rsid w:val="00C16602"/>
    <w:rsid w:val="00C16F3F"/>
    <w:rsid w:val="00C17414"/>
    <w:rsid w:val="00C17B50"/>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993"/>
    <w:rsid w:val="00C52CD8"/>
    <w:rsid w:val="00C53926"/>
    <w:rsid w:val="00C53D1C"/>
    <w:rsid w:val="00C5446F"/>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D24"/>
    <w:rsid w:val="00C73E62"/>
    <w:rsid w:val="00C752FC"/>
    <w:rsid w:val="00C75A7D"/>
    <w:rsid w:val="00C76AAC"/>
    <w:rsid w:val="00C8055A"/>
    <w:rsid w:val="00C806B2"/>
    <w:rsid w:val="00C807D9"/>
    <w:rsid w:val="00C80B25"/>
    <w:rsid w:val="00C80D21"/>
    <w:rsid w:val="00C813A9"/>
    <w:rsid w:val="00C8144C"/>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03"/>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01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EA4"/>
    <w:rsid w:val="00CD7828"/>
    <w:rsid w:val="00CE0D95"/>
    <w:rsid w:val="00CE2264"/>
    <w:rsid w:val="00CE2E8A"/>
    <w:rsid w:val="00CE3A99"/>
    <w:rsid w:val="00CE4D1D"/>
    <w:rsid w:val="00CE5EDC"/>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1B21"/>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1E21"/>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59CD"/>
    <w:rsid w:val="00DA687B"/>
    <w:rsid w:val="00DA6C97"/>
    <w:rsid w:val="00DA7713"/>
    <w:rsid w:val="00DA7DF2"/>
    <w:rsid w:val="00DB01A7"/>
    <w:rsid w:val="00DB0602"/>
    <w:rsid w:val="00DB10F0"/>
    <w:rsid w:val="00DB26AF"/>
    <w:rsid w:val="00DB2BCC"/>
    <w:rsid w:val="00DB3E17"/>
    <w:rsid w:val="00DB41B7"/>
    <w:rsid w:val="00DB4273"/>
    <w:rsid w:val="00DB4CC7"/>
    <w:rsid w:val="00DB64C8"/>
    <w:rsid w:val="00DB686F"/>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74A"/>
    <w:rsid w:val="00E02F60"/>
    <w:rsid w:val="00E038DA"/>
    <w:rsid w:val="00E040F0"/>
    <w:rsid w:val="00E04589"/>
    <w:rsid w:val="00E045AE"/>
    <w:rsid w:val="00E046C2"/>
    <w:rsid w:val="00E04FA9"/>
    <w:rsid w:val="00E05F32"/>
    <w:rsid w:val="00E06E9D"/>
    <w:rsid w:val="00E070E6"/>
    <w:rsid w:val="00E10031"/>
    <w:rsid w:val="00E10BB7"/>
    <w:rsid w:val="00E1139B"/>
    <w:rsid w:val="00E13E09"/>
    <w:rsid w:val="00E14D6E"/>
    <w:rsid w:val="00E156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3C6"/>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36C0D"/>
    <w:rsid w:val="00E410D5"/>
    <w:rsid w:val="00E41156"/>
    <w:rsid w:val="00E41620"/>
    <w:rsid w:val="00E4239E"/>
    <w:rsid w:val="00E427BE"/>
    <w:rsid w:val="00E42853"/>
    <w:rsid w:val="00E42FEB"/>
    <w:rsid w:val="00E430BF"/>
    <w:rsid w:val="00E43CEB"/>
    <w:rsid w:val="00E4419D"/>
    <w:rsid w:val="00E449ED"/>
    <w:rsid w:val="00E44D86"/>
    <w:rsid w:val="00E45007"/>
    <w:rsid w:val="00E45ACA"/>
    <w:rsid w:val="00E45C7F"/>
    <w:rsid w:val="00E46422"/>
    <w:rsid w:val="00E46DBA"/>
    <w:rsid w:val="00E51117"/>
    <w:rsid w:val="00E5199F"/>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F07"/>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969"/>
    <w:rsid w:val="00EA0BD3"/>
    <w:rsid w:val="00EA150B"/>
    <w:rsid w:val="00EA1765"/>
    <w:rsid w:val="00EA2AF2"/>
    <w:rsid w:val="00EA2CCE"/>
    <w:rsid w:val="00EA3E33"/>
    <w:rsid w:val="00EA3FD0"/>
    <w:rsid w:val="00EA40DF"/>
    <w:rsid w:val="00EA58C8"/>
    <w:rsid w:val="00EA625E"/>
    <w:rsid w:val="00EA68B2"/>
    <w:rsid w:val="00EA7474"/>
    <w:rsid w:val="00EA7727"/>
    <w:rsid w:val="00EA7FA5"/>
    <w:rsid w:val="00EB07BB"/>
    <w:rsid w:val="00EB0B3D"/>
    <w:rsid w:val="00EB0F21"/>
    <w:rsid w:val="00EB25F3"/>
    <w:rsid w:val="00EB2AE8"/>
    <w:rsid w:val="00EB35E7"/>
    <w:rsid w:val="00EB395D"/>
    <w:rsid w:val="00EB42B2"/>
    <w:rsid w:val="00EB487B"/>
    <w:rsid w:val="00EB49F6"/>
    <w:rsid w:val="00EB5989"/>
    <w:rsid w:val="00EB5F02"/>
    <w:rsid w:val="00EB602D"/>
    <w:rsid w:val="00EB6064"/>
    <w:rsid w:val="00EB6314"/>
    <w:rsid w:val="00EB6684"/>
    <w:rsid w:val="00EB6E54"/>
    <w:rsid w:val="00EC0C4F"/>
    <w:rsid w:val="00EC148E"/>
    <w:rsid w:val="00EC20BC"/>
    <w:rsid w:val="00EC22F7"/>
    <w:rsid w:val="00EC2345"/>
    <w:rsid w:val="00EC2CDE"/>
    <w:rsid w:val="00EC373C"/>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54B"/>
    <w:rsid w:val="00EE0172"/>
    <w:rsid w:val="00EE09A4"/>
    <w:rsid w:val="00EE0EB3"/>
    <w:rsid w:val="00EE0EF1"/>
    <w:rsid w:val="00EE11C5"/>
    <w:rsid w:val="00EE1E28"/>
    <w:rsid w:val="00EE2663"/>
    <w:rsid w:val="00EE336E"/>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5D30"/>
    <w:rsid w:val="00F06F30"/>
    <w:rsid w:val="00F07C37"/>
    <w:rsid w:val="00F1080C"/>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343"/>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186"/>
    <w:rsid w:val="00F42666"/>
    <w:rsid w:val="00F4395E"/>
    <w:rsid w:val="00F449C0"/>
    <w:rsid w:val="00F44BA3"/>
    <w:rsid w:val="00F4506C"/>
    <w:rsid w:val="00F450C8"/>
    <w:rsid w:val="00F45B4D"/>
    <w:rsid w:val="00F45B8B"/>
    <w:rsid w:val="00F47D24"/>
    <w:rsid w:val="00F50E0A"/>
    <w:rsid w:val="00F51B3A"/>
    <w:rsid w:val="00F531EF"/>
    <w:rsid w:val="00F53525"/>
    <w:rsid w:val="00F546F2"/>
    <w:rsid w:val="00F5526F"/>
    <w:rsid w:val="00F5551C"/>
    <w:rsid w:val="00F55654"/>
    <w:rsid w:val="00F556B0"/>
    <w:rsid w:val="00F562EA"/>
    <w:rsid w:val="00F5653D"/>
    <w:rsid w:val="00F60675"/>
    <w:rsid w:val="00F607C7"/>
    <w:rsid w:val="00F6088E"/>
    <w:rsid w:val="00F60A05"/>
    <w:rsid w:val="00F60C5F"/>
    <w:rsid w:val="00F61898"/>
    <w:rsid w:val="00F61A9D"/>
    <w:rsid w:val="00F61D7A"/>
    <w:rsid w:val="00F631A7"/>
    <w:rsid w:val="00F63223"/>
    <w:rsid w:val="00F6492E"/>
    <w:rsid w:val="00F64BF8"/>
    <w:rsid w:val="00F64DF9"/>
    <w:rsid w:val="00F6564A"/>
    <w:rsid w:val="00F658E7"/>
    <w:rsid w:val="00F676CB"/>
    <w:rsid w:val="00F67946"/>
    <w:rsid w:val="00F679A1"/>
    <w:rsid w:val="00F67CD4"/>
    <w:rsid w:val="00F7009A"/>
    <w:rsid w:val="00F70A3D"/>
    <w:rsid w:val="00F70E55"/>
    <w:rsid w:val="00F71A8D"/>
    <w:rsid w:val="00F73C3F"/>
    <w:rsid w:val="00F73CAB"/>
    <w:rsid w:val="00F743B3"/>
    <w:rsid w:val="00F7451F"/>
    <w:rsid w:val="00F7467F"/>
    <w:rsid w:val="00F74984"/>
    <w:rsid w:val="00F7548C"/>
    <w:rsid w:val="00F7609B"/>
    <w:rsid w:val="00F7780A"/>
    <w:rsid w:val="00F8049A"/>
    <w:rsid w:val="00F81300"/>
    <w:rsid w:val="00F825AC"/>
    <w:rsid w:val="00F82623"/>
    <w:rsid w:val="00F839B3"/>
    <w:rsid w:val="00F83B76"/>
    <w:rsid w:val="00F8462A"/>
    <w:rsid w:val="00F846BD"/>
    <w:rsid w:val="00F84A73"/>
    <w:rsid w:val="00F85DFC"/>
    <w:rsid w:val="00F85F62"/>
    <w:rsid w:val="00F86162"/>
    <w:rsid w:val="00F86ED5"/>
    <w:rsid w:val="00F871C2"/>
    <w:rsid w:val="00F87473"/>
    <w:rsid w:val="00F914CF"/>
    <w:rsid w:val="00F930CD"/>
    <w:rsid w:val="00F932ED"/>
    <w:rsid w:val="00F934D2"/>
    <w:rsid w:val="00F9448B"/>
    <w:rsid w:val="00F954E8"/>
    <w:rsid w:val="00F96621"/>
    <w:rsid w:val="00F97208"/>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6F6C"/>
    <w:rsid w:val="00FA751D"/>
    <w:rsid w:val="00FA7A86"/>
    <w:rsid w:val="00FA7EAA"/>
    <w:rsid w:val="00FB068C"/>
    <w:rsid w:val="00FB0E0B"/>
    <w:rsid w:val="00FB12F4"/>
    <w:rsid w:val="00FB1530"/>
    <w:rsid w:val="00FB1C56"/>
    <w:rsid w:val="00FB1CB4"/>
    <w:rsid w:val="00FB1D65"/>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5FEE"/>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59D5"/>
    <w:rsid w:val="00FE6887"/>
    <w:rsid w:val="00FE6C2A"/>
    <w:rsid w:val="00FE6CD3"/>
    <w:rsid w:val="00FE76B9"/>
    <w:rsid w:val="00FE7898"/>
    <w:rsid w:val="00FF02E7"/>
    <w:rsid w:val="00FF0766"/>
    <w:rsid w:val="00FF0775"/>
    <w:rsid w:val="00FF0FE2"/>
    <w:rsid w:val="00FF1424"/>
    <w:rsid w:val="00FF1D27"/>
    <w:rsid w:val="00FF207E"/>
    <w:rsid w:val="00FF28EE"/>
    <w:rsid w:val="00FF2D71"/>
    <w:rsid w:val="00FF2E56"/>
    <w:rsid w:val="00FF3050"/>
    <w:rsid w:val="00FF3298"/>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docId w15:val="{FC28A353-0F53-4DF1-A29A-59DCCB66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3152242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77431037">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51219365">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numnerkomunaltntes@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C7BE4-1D6F-42E2-9D80-58BE08BC7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16452</Words>
  <Characters>93777</Characters>
  <Application>Microsoft Office Word</Application>
  <DocSecurity>0</DocSecurity>
  <Lines>781</Lines>
  <Paragraphs>220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110009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4</cp:revision>
  <cp:lastPrinted>2018-02-16T07:12:00Z</cp:lastPrinted>
  <dcterms:created xsi:type="dcterms:W3CDTF">2026-03-01T20:25:00Z</dcterms:created>
  <dcterms:modified xsi:type="dcterms:W3CDTF">2026-03-01T20:28:00Z</dcterms:modified>
</cp:coreProperties>
</file>