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8C4F0" w14:textId="77777777"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14:paraId="37981E21"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0B4129">
        <w:rPr>
          <w:rFonts w:ascii="GHEA Grapalat" w:hAnsi="GHEA Grapalat"/>
          <w:i/>
        </w:rPr>
        <w:t xml:space="preserve">от </w:t>
      </w:r>
      <w:r w:rsidR="005664F1">
        <w:rPr>
          <w:rFonts w:ascii="GHEA Grapalat" w:hAnsi="GHEA Grapalat"/>
          <w:i/>
        </w:rPr>
        <w:t xml:space="preserve">2-ого ноября </w:t>
      </w:r>
      <w:r w:rsidR="00F432DC" w:rsidRPr="000B4129">
        <w:rPr>
          <w:rFonts w:ascii="GHEA Grapalat" w:hAnsi="GHEA Grapalat"/>
          <w:i/>
        </w:rPr>
        <w:t xml:space="preserve">2022 года № </w:t>
      </w:r>
      <w:r w:rsidR="005664F1">
        <w:rPr>
          <w:rFonts w:ascii="GHEA Grapalat" w:hAnsi="GHEA Grapalat"/>
          <w:i/>
        </w:rPr>
        <w:t>451</w:t>
      </w:r>
      <w:del w:id="0" w:author="Vardan" w:date="2022-10-29T23:40:00Z">
        <w:r w:rsidR="00F432DC" w:rsidRPr="000B4129" w:rsidDel="00CC70AB">
          <w:rPr>
            <w:rFonts w:ascii="GHEA Grapalat" w:hAnsi="GHEA Grapalat"/>
            <w:i/>
          </w:rPr>
          <w:delText>-</w:delText>
        </w:r>
      </w:del>
      <w:r w:rsidR="00F432DC" w:rsidRPr="000B4129">
        <w:rPr>
          <w:rFonts w:ascii="GHEA Grapalat" w:hAnsi="GHEA Grapalat"/>
          <w:i/>
        </w:rPr>
        <w:t>A</w:t>
      </w:r>
    </w:p>
    <w:p w14:paraId="61C8A40A" w14:textId="77777777" w:rsidR="009C5A9E" w:rsidRDefault="009C5A9E" w:rsidP="00B46D58">
      <w:pPr>
        <w:pStyle w:val="a3"/>
        <w:widowControl w:val="0"/>
        <w:spacing w:after="160" w:line="240" w:lineRule="auto"/>
        <w:ind w:firstLine="0"/>
        <w:jc w:val="center"/>
        <w:rPr>
          <w:rFonts w:ascii="GHEA Grapalat" w:hAnsi="GHEA Grapalat"/>
          <w:i w:val="0"/>
          <w:sz w:val="24"/>
          <w:szCs w:val="24"/>
        </w:rPr>
      </w:pPr>
    </w:p>
    <w:p w14:paraId="6949FB7B" w14:textId="77777777" w:rsidR="009C5A9E" w:rsidRPr="00A06B5D" w:rsidRDefault="009C5A9E" w:rsidP="009C5A9E">
      <w:pPr>
        <w:ind w:left="938" w:right="783"/>
        <w:jc w:val="center"/>
        <w:rPr>
          <w:rFonts w:ascii="GHEA Grapalat" w:hAnsi="GHEA Grapalat"/>
          <w:sz w:val="20"/>
          <w:szCs w:val="20"/>
        </w:rPr>
      </w:pPr>
      <w:r w:rsidRPr="00A06B5D">
        <w:rPr>
          <w:rFonts w:ascii="GHEA Grapalat" w:hAnsi="GHEA Grapalat"/>
          <w:sz w:val="20"/>
          <w:szCs w:val="20"/>
        </w:rPr>
        <w:t>ОБЪЯВЛЕНИЕ О ЗАПРОСЕ КОТИРОВКИ</w:t>
      </w:r>
    </w:p>
    <w:p w14:paraId="56419472" w14:textId="77777777" w:rsidR="009C5A9E" w:rsidRPr="00EE7C43" w:rsidRDefault="009C5A9E" w:rsidP="009C5A9E">
      <w:pPr>
        <w:ind w:left="938" w:right="783"/>
        <w:jc w:val="center"/>
        <w:rPr>
          <w:rFonts w:ascii="GHEA Grapalat" w:hAnsi="GHEA Grapalat"/>
          <w:sz w:val="20"/>
          <w:szCs w:val="20"/>
          <w:lang w:bidi="ar-EG"/>
        </w:rPr>
      </w:pPr>
      <w:r w:rsidRPr="00A06B5D">
        <w:rPr>
          <w:rFonts w:ascii="GHEA Grapalat" w:hAnsi="GHEA Grapalat"/>
          <w:iCs/>
          <w:sz w:val="20"/>
          <w:szCs w:val="20"/>
        </w:rPr>
        <w:t xml:space="preserve">Текст данного объявления утвержден комиссией по запросу котировки цен по решению </w:t>
      </w:r>
      <w:r w:rsidRPr="00A06B5D">
        <w:rPr>
          <w:rFonts w:ascii="GHEA Grapalat" w:hAnsi="GHEA Grapalat"/>
          <w:sz w:val="20"/>
          <w:szCs w:val="20"/>
          <w:lang w:val="en-AU"/>
        </w:rPr>
        <w:t>N</w:t>
      </w:r>
      <w:r w:rsidRPr="00EE7C43">
        <w:rPr>
          <w:rFonts w:ascii="GHEA Grapalat" w:hAnsi="GHEA Grapalat"/>
          <w:sz w:val="20"/>
          <w:szCs w:val="20"/>
          <w:lang w:bidi="ar-EG"/>
        </w:rPr>
        <w:t>1</w:t>
      </w:r>
    </w:p>
    <w:p w14:paraId="2CE8AF6F" w14:textId="71493714" w:rsidR="009C5A9E" w:rsidRPr="00A06B5D" w:rsidRDefault="00EE7C43" w:rsidP="009C5A9E">
      <w:pPr>
        <w:ind w:left="938" w:right="783"/>
        <w:jc w:val="center"/>
        <w:rPr>
          <w:rFonts w:ascii="GHEA Grapalat" w:hAnsi="GHEA Grapalat"/>
          <w:sz w:val="20"/>
          <w:szCs w:val="20"/>
        </w:rPr>
      </w:pPr>
      <w:r w:rsidRPr="00EE7C43">
        <w:rPr>
          <w:rFonts w:ascii="GHEA Grapalat" w:hAnsi="GHEA Grapalat"/>
          <w:sz w:val="20"/>
          <w:szCs w:val="20"/>
        </w:rPr>
        <w:t>21</w:t>
      </w:r>
      <w:r w:rsidR="00D6482D" w:rsidRPr="00A03F85">
        <w:rPr>
          <w:rFonts w:ascii="GHEA Grapalat" w:hAnsi="GHEA Grapalat"/>
          <w:sz w:val="20"/>
          <w:szCs w:val="20"/>
        </w:rPr>
        <w:t>.0</w:t>
      </w:r>
      <w:r w:rsidRPr="00EE7C43">
        <w:rPr>
          <w:rFonts w:ascii="GHEA Grapalat" w:hAnsi="GHEA Grapalat"/>
          <w:sz w:val="20"/>
          <w:szCs w:val="20"/>
        </w:rPr>
        <w:t>1</w:t>
      </w:r>
      <w:r w:rsidR="00F355AE" w:rsidRPr="00A03F85">
        <w:rPr>
          <w:rFonts w:ascii="GHEA Grapalat" w:hAnsi="GHEA Grapalat"/>
          <w:sz w:val="20"/>
          <w:szCs w:val="20"/>
        </w:rPr>
        <w:t>.202</w:t>
      </w:r>
      <w:r w:rsidRPr="00EE7C43">
        <w:rPr>
          <w:rFonts w:ascii="GHEA Grapalat" w:hAnsi="GHEA Grapalat"/>
          <w:sz w:val="20"/>
          <w:szCs w:val="20"/>
        </w:rPr>
        <w:t>6</w:t>
      </w:r>
      <w:r w:rsidR="009C5A9E" w:rsidRPr="00A06B5D">
        <w:rPr>
          <w:rFonts w:ascii="GHEA Grapalat" w:hAnsi="GHEA Grapalat"/>
          <w:sz w:val="20"/>
          <w:szCs w:val="20"/>
        </w:rPr>
        <w:t xml:space="preserve"> года </w:t>
      </w:r>
    </w:p>
    <w:p w14:paraId="759EFCE1" w14:textId="77777777" w:rsidR="009C5A9E" w:rsidRPr="00A06B5D" w:rsidRDefault="009C5A9E" w:rsidP="009C5A9E">
      <w:pPr>
        <w:ind w:left="938" w:right="783"/>
        <w:jc w:val="center"/>
        <w:rPr>
          <w:rFonts w:ascii="GHEA Grapalat" w:hAnsi="GHEA Grapalat"/>
          <w:sz w:val="20"/>
          <w:szCs w:val="20"/>
        </w:rPr>
      </w:pPr>
    </w:p>
    <w:p w14:paraId="6F582F7C" w14:textId="03530E82" w:rsidR="009C5A9E" w:rsidRPr="00EE7C43" w:rsidRDefault="009C5A9E" w:rsidP="009C5A9E">
      <w:pPr>
        <w:ind w:left="938" w:right="783"/>
        <w:jc w:val="center"/>
        <w:rPr>
          <w:rFonts w:ascii="GHEA Grapalat" w:hAnsi="GHEA Grapalat"/>
          <w:sz w:val="20"/>
          <w:szCs w:val="20"/>
        </w:rPr>
      </w:pPr>
      <w:r w:rsidRPr="00A06B5D">
        <w:rPr>
          <w:rFonts w:ascii="GHEA Grapalat" w:hAnsi="GHEA Grapalat"/>
          <w:sz w:val="20"/>
          <w:szCs w:val="20"/>
        </w:rPr>
        <w:t xml:space="preserve">Код запроса котировки </w:t>
      </w:r>
      <w:r w:rsidR="00EE7C43">
        <w:rPr>
          <w:rFonts w:ascii="GHEA Grapalat" w:hAnsi="GHEA Grapalat"/>
          <w:sz w:val="20"/>
          <w:szCs w:val="20"/>
        </w:rPr>
        <w:t>ԱՄՄՄԴ-ԳՀԱՊՁԲ-2026/01</w:t>
      </w:r>
      <w:r w:rsidR="00EE7C43" w:rsidRPr="00EE7C43">
        <w:rPr>
          <w:rFonts w:ascii="GHEA Grapalat" w:hAnsi="GHEA Grapalat"/>
          <w:sz w:val="20"/>
          <w:szCs w:val="20"/>
        </w:rPr>
        <w:t xml:space="preserve"> </w:t>
      </w:r>
    </w:p>
    <w:p w14:paraId="252289AE" w14:textId="77777777" w:rsidR="009C5A9E" w:rsidRPr="00A06B5D" w:rsidRDefault="009C5A9E" w:rsidP="009C5A9E">
      <w:pPr>
        <w:jc w:val="center"/>
        <w:rPr>
          <w:rFonts w:ascii="GHEA Grapalat" w:hAnsi="GHEA Grapalat"/>
          <w:sz w:val="20"/>
          <w:szCs w:val="20"/>
        </w:rPr>
      </w:pPr>
    </w:p>
    <w:p w14:paraId="3908A5C3" w14:textId="77777777" w:rsidR="009C5A9E" w:rsidRPr="00A06B5D" w:rsidRDefault="009C5A9E" w:rsidP="009C5A9E">
      <w:pPr>
        <w:ind w:firstLine="720"/>
        <w:jc w:val="both"/>
        <w:rPr>
          <w:rFonts w:ascii="GHEA Grapalat" w:hAnsi="GHEA Grapalat"/>
          <w:sz w:val="20"/>
          <w:szCs w:val="20"/>
        </w:rPr>
      </w:pPr>
    </w:p>
    <w:p w14:paraId="1BCC039B" w14:textId="7983D89F" w:rsidR="009C5A9E" w:rsidRPr="00A06B5D" w:rsidRDefault="009C5A9E" w:rsidP="009C5A9E">
      <w:pPr>
        <w:ind w:firstLine="720"/>
        <w:jc w:val="both"/>
        <w:rPr>
          <w:rFonts w:ascii="GHEA Grapalat" w:hAnsi="GHEA Grapalat"/>
          <w:sz w:val="20"/>
          <w:szCs w:val="20"/>
        </w:rPr>
      </w:pPr>
      <w:r w:rsidRPr="00A06B5D">
        <w:rPr>
          <w:rFonts w:ascii="GHEA Grapalat" w:hAnsi="GHEA Grapalat"/>
          <w:sz w:val="20"/>
          <w:szCs w:val="20"/>
        </w:rPr>
        <w:t xml:space="preserve">Заказчик - </w:t>
      </w:r>
      <w:r w:rsidR="00EE7C43">
        <w:rPr>
          <w:rFonts w:ascii="GHEA Grapalat" w:hAnsi="GHEA Grapalat"/>
          <w:sz w:val="20"/>
          <w:szCs w:val="20"/>
        </w:rPr>
        <w:t>«</w:t>
      </w:r>
      <w:proofErr w:type="spellStart"/>
      <w:r w:rsidR="00EE7C43">
        <w:rPr>
          <w:rFonts w:ascii="GHEA Grapalat" w:hAnsi="GHEA Grapalat"/>
          <w:sz w:val="20"/>
          <w:szCs w:val="20"/>
        </w:rPr>
        <w:t>Мецаморская</w:t>
      </w:r>
      <w:proofErr w:type="spellEnd"/>
      <w:r w:rsidR="00EE7C43">
        <w:rPr>
          <w:rFonts w:ascii="GHEA Grapalat" w:hAnsi="GHEA Grapalat"/>
          <w:sz w:val="20"/>
          <w:szCs w:val="20"/>
        </w:rPr>
        <w:t xml:space="preserve"> Средняя Школа» ГНКО</w:t>
      </w:r>
      <w:r w:rsidRPr="00A06B5D">
        <w:rPr>
          <w:rFonts w:ascii="GHEA Grapalat" w:hAnsi="GHEA Grapalat"/>
          <w:sz w:val="20"/>
          <w:szCs w:val="20"/>
        </w:rPr>
        <w:t xml:space="preserve">, который находится по адресу </w:t>
      </w:r>
      <w:proofErr w:type="spellStart"/>
      <w:r w:rsidR="006C26BD" w:rsidRPr="00EE7C43">
        <w:rPr>
          <w:rFonts w:ascii="GHEA Grapalat" w:hAnsi="GHEA Grapalat"/>
          <w:sz w:val="20"/>
          <w:szCs w:val="20"/>
        </w:rPr>
        <w:t>Мецамор</w:t>
      </w:r>
      <w:proofErr w:type="spellEnd"/>
      <w:r w:rsidR="006C26BD" w:rsidRPr="00EE7C43">
        <w:rPr>
          <w:rFonts w:ascii="GHEA Grapalat" w:hAnsi="GHEA Grapalat"/>
          <w:sz w:val="20"/>
          <w:szCs w:val="20"/>
        </w:rPr>
        <w:t xml:space="preserve"> с., </w:t>
      </w:r>
      <w:proofErr w:type="spellStart"/>
      <w:r w:rsidR="006C26BD" w:rsidRPr="00EE7C43">
        <w:rPr>
          <w:rFonts w:ascii="GHEA Grapalat" w:hAnsi="GHEA Grapalat"/>
          <w:sz w:val="20"/>
          <w:szCs w:val="20"/>
        </w:rPr>
        <w:t>Маштоци</w:t>
      </w:r>
      <w:proofErr w:type="spellEnd"/>
      <w:r w:rsidR="006C26BD" w:rsidRPr="00EE7C43">
        <w:rPr>
          <w:rFonts w:ascii="GHEA Grapalat" w:hAnsi="GHEA Grapalat"/>
          <w:sz w:val="20"/>
          <w:szCs w:val="20"/>
        </w:rPr>
        <w:t xml:space="preserve"> ул., 8 дом</w:t>
      </w:r>
      <w:r w:rsidRPr="00A06B5D">
        <w:rPr>
          <w:rFonts w:ascii="GHEA Grapalat" w:hAnsi="GHEA Grapalat"/>
          <w:sz w:val="20"/>
          <w:szCs w:val="20"/>
        </w:rPr>
        <w:t xml:space="preserve">, объявляет запрос котировки, который будет проведен одним этапом. </w:t>
      </w:r>
    </w:p>
    <w:p w14:paraId="7CB31C02" w14:textId="77777777" w:rsidR="009C5A9E" w:rsidRPr="00A06B5D" w:rsidRDefault="009C5A9E" w:rsidP="009C5A9E">
      <w:pPr>
        <w:ind w:firstLine="720"/>
        <w:jc w:val="both"/>
        <w:rPr>
          <w:rFonts w:ascii="GHEA Grapalat" w:hAnsi="GHEA Grapalat"/>
          <w:sz w:val="20"/>
          <w:szCs w:val="20"/>
        </w:rPr>
      </w:pPr>
      <w:r w:rsidRPr="00A06B5D">
        <w:rPr>
          <w:rFonts w:ascii="GHEA Grapalat" w:hAnsi="GHEA Grapalat"/>
          <w:sz w:val="20"/>
          <w:szCs w:val="20"/>
        </w:rPr>
        <w:t>Выбранному участнику запроса котировки в установленном порядке будет предложено заключить договор (далее Договор) на предоставление топливо.</w:t>
      </w:r>
    </w:p>
    <w:p w14:paraId="7E467C99" w14:textId="77777777" w:rsidR="009C5A9E" w:rsidRPr="00A06B5D" w:rsidRDefault="009C5A9E" w:rsidP="009C5A9E">
      <w:pPr>
        <w:ind w:firstLine="720"/>
        <w:jc w:val="both"/>
        <w:rPr>
          <w:rFonts w:ascii="GHEA Grapalat" w:hAnsi="GHEA Grapalat"/>
          <w:sz w:val="20"/>
          <w:szCs w:val="20"/>
        </w:rPr>
      </w:pPr>
      <w:r w:rsidRPr="00A06B5D">
        <w:rPr>
          <w:rFonts w:ascii="GHEA Grapalat" w:hAnsi="GHEA Grapalat"/>
          <w:sz w:val="20"/>
          <w:szCs w:val="20"/>
        </w:rPr>
        <w:t>Согласно статье 7 закона РА “О закупках”, заявки запроса котировки могут представить все лица вне зависимости от того, являются ли они иностранными физическими лицами, организацией или лицом, не имеющим гражданства: они имеют равные права по принятию участия в запросе котировки. Квалификационные критерии и документы для оценивания этих критерий, предъявляемые лицам, которые не имеют право участвовать в конкурсе, а также участникам, установлены приглашением данной процедуры.</w:t>
      </w:r>
    </w:p>
    <w:p w14:paraId="7126EDCB" w14:textId="77777777" w:rsidR="009C5A9E" w:rsidRPr="00A06B5D" w:rsidRDefault="009C5A9E" w:rsidP="009C5A9E">
      <w:pPr>
        <w:ind w:firstLine="720"/>
        <w:jc w:val="both"/>
        <w:rPr>
          <w:rFonts w:ascii="GHEA Grapalat" w:hAnsi="GHEA Grapalat"/>
          <w:sz w:val="20"/>
          <w:szCs w:val="20"/>
        </w:rPr>
      </w:pPr>
      <w:r w:rsidRPr="00A06B5D">
        <w:rPr>
          <w:rFonts w:ascii="GHEA Grapalat" w:hAnsi="GHEA Grapalat"/>
          <w:sz w:val="20"/>
          <w:szCs w:val="20"/>
        </w:rPr>
        <w:t>Выбранный участник определяется из числа участников, представивших заявку, удовлетворившему требованиям приглашения по принципу отдачи предпочтения участнику, представившему предложение на минимальную цену.</w:t>
      </w:r>
    </w:p>
    <w:p w14:paraId="7D7D7A74" w14:textId="008207DF" w:rsidR="009C5A9E" w:rsidRPr="00A06B5D" w:rsidRDefault="009C5A9E" w:rsidP="009C5A9E">
      <w:pPr>
        <w:ind w:firstLine="720"/>
        <w:jc w:val="both"/>
        <w:rPr>
          <w:rFonts w:ascii="GHEA Grapalat" w:hAnsi="GHEA Grapalat"/>
          <w:sz w:val="20"/>
          <w:szCs w:val="20"/>
        </w:rPr>
      </w:pPr>
      <w:r w:rsidRPr="00A06B5D">
        <w:rPr>
          <w:rFonts w:ascii="GHEA Grapalat" w:hAnsi="GHEA Grapalat"/>
          <w:sz w:val="20"/>
          <w:szCs w:val="20"/>
        </w:rPr>
        <w:t xml:space="preserve">Для получения приглашения запроса котировок в документальной форме необходимо обратиться к заказчику до </w:t>
      </w:r>
      <w:r w:rsidR="00EE7C43" w:rsidRPr="00EE7C43">
        <w:rPr>
          <w:rFonts w:ascii="GHEA Grapalat" w:hAnsi="GHEA Grapalat"/>
          <w:sz w:val="20"/>
          <w:szCs w:val="20"/>
        </w:rPr>
        <w:t>29</w:t>
      </w:r>
      <w:r w:rsidR="00D6482D">
        <w:rPr>
          <w:rFonts w:ascii="GHEA Grapalat" w:hAnsi="GHEA Grapalat"/>
          <w:sz w:val="20"/>
          <w:szCs w:val="20"/>
        </w:rPr>
        <w:t>.</w:t>
      </w:r>
      <w:r w:rsidR="00A03F85" w:rsidRPr="00A03F85">
        <w:rPr>
          <w:rFonts w:ascii="GHEA Grapalat" w:hAnsi="GHEA Grapalat"/>
          <w:sz w:val="20"/>
          <w:szCs w:val="20"/>
        </w:rPr>
        <w:t>0</w:t>
      </w:r>
      <w:r w:rsidR="00EE7C43" w:rsidRPr="00EE7C43">
        <w:rPr>
          <w:rFonts w:ascii="GHEA Grapalat" w:hAnsi="GHEA Grapalat"/>
          <w:sz w:val="20"/>
          <w:szCs w:val="20"/>
        </w:rPr>
        <w:t>1</w:t>
      </w:r>
      <w:r w:rsidR="00D6482D">
        <w:rPr>
          <w:rFonts w:ascii="GHEA Grapalat" w:hAnsi="GHEA Grapalat"/>
          <w:sz w:val="20"/>
          <w:szCs w:val="20"/>
        </w:rPr>
        <w:t>.202</w:t>
      </w:r>
      <w:r w:rsidR="00EE7C43" w:rsidRPr="00EE7C43">
        <w:rPr>
          <w:rFonts w:ascii="GHEA Grapalat" w:hAnsi="GHEA Grapalat"/>
          <w:sz w:val="20"/>
          <w:szCs w:val="20"/>
        </w:rPr>
        <w:t>6</w:t>
      </w:r>
      <w:r w:rsidRPr="00A06B5D">
        <w:rPr>
          <w:rFonts w:ascii="GHEA Grapalat" w:hAnsi="GHEA Grapalat"/>
          <w:sz w:val="20"/>
          <w:szCs w:val="20"/>
        </w:rPr>
        <w:t xml:space="preserve"> </w:t>
      </w:r>
      <w:r w:rsidR="00D6482D">
        <w:rPr>
          <w:rFonts w:ascii="GHEA Grapalat" w:hAnsi="GHEA Grapalat"/>
          <w:sz w:val="20"/>
          <w:szCs w:val="20"/>
        </w:rPr>
        <w:t>1</w:t>
      </w:r>
      <w:r w:rsidR="00C061CB" w:rsidRPr="00C061CB">
        <w:rPr>
          <w:rFonts w:ascii="GHEA Grapalat" w:hAnsi="GHEA Grapalat"/>
          <w:sz w:val="20"/>
          <w:szCs w:val="20"/>
        </w:rPr>
        <w:t>0</w:t>
      </w:r>
      <w:r w:rsidR="00D6482D">
        <w:rPr>
          <w:rFonts w:ascii="GHEA Grapalat" w:hAnsi="GHEA Grapalat"/>
          <w:sz w:val="20"/>
          <w:szCs w:val="20"/>
        </w:rPr>
        <w:t>.00</w:t>
      </w:r>
      <w:r w:rsidR="00C061CB" w:rsidRPr="00C061CB">
        <w:rPr>
          <w:rFonts w:ascii="GHEA Grapalat" w:hAnsi="GHEA Grapalat"/>
          <w:sz w:val="20"/>
          <w:szCs w:val="20"/>
        </w:rPr>
        <w:t xml:space="preserve"> </w:t>
      </w:r>
      <w:r w:rsidRPr="00A06B5D">
        <w:rPr>
          <w:rFonts w:ascii="GHEA Grapalat" w:hAnsi="GHEA Grapalat"/>
          <w:sz w:val="20"/>
          <w:szCs w:val="20"/>
        </w:rPr>
        <w:t xml:space="preserve">ч. При том, для получения приглашения запроса котировки в бумажной форме необходимо предоставить Заказчику письменное заявление. Заказчик обязуется предоставить документальную форму приглашения бесплатно на следующий рабочий день после получения данного заявления. В случае требования о предоставлении приглашения в электронной форме Заказчик обязуется предоставить приглашение по электронной почте в течение следующего рабочего дня после получения соответствующего заявления. Неполучение приглашения согласно порядку, установленному этим приглашением, не ограничивает право участника принять участие в процедуре. </w:t>
      </w:r>
    </w:p>
    <w:p w14:paraId="51CFC221" w14:textId="3335AF69" w:rsidR="009C5A9E" w:rsidRPr="00A06B5D" w:rsidRDefault="009C5A9E" w:rsidP="009C5A9E">
      <w:pPr>
        <w:ind w:firstLine="720"/>
        <w:jc w:val="both"/>
        <w:rPr>
          <w:rFonts w:ascii="GHEA Grapalat" w:hAnsi="GHEA Grapalat"/>
          <w:sz w:val="20"/>
          <w:szCs w:val="20"/>
        </w:rPr>
      </w:pPr>
      <w:r w:rsidRPr="00A06B5D">
        <w:rPr>
          <w:rFonts w:ascii="GHEA Grapalat" w:hAnsi="GHEA Grapalat"/>
          <w:sz w:val="20"/>
          <w:szCs w:val="20"/>
        </w:rPr>
        <w:t xml:space="preserve">Заявки на запрос котировки должны быть представлены по адресу </w:t>
      </w:r>
      <w:proofErr w:type="spellStart"/>
      <w:r w:rsidR="00EE7C43" w:rsidRPr="00EE7C43">
        <w:rPr>
          <w:rFonts w:ascii="GHEA Grapalat" w:hAnsi="GHEA Grapalat"/>
          <w:sz w:val="20"/>
          <w:szCs w:val="20"/>
        </w:rPr>
        <w:t>Мецамор</w:t>
      </w:r>
      <w:proofErr w:type="spellEnd"/>
      <w:r w:rsidR="00EE7C43" w:rsidRPr="00EE7C43">
        <w:rPr>
          <w:rFonts w:ascii="GHEA Grapalat" w:hAnsi="GHEA Grapalat"/>
          <w:sz w:val="20"/>
          <w:szCs w:val="20"/>
        </w:rPr>
        <w:t xml:space="preserve"> с., </w:t>
      </w:r>
      <w:proofErr w:type="spellStart"/>
      <w:r w:rsidR="00EE7C43" w:rsidRPr="00EE7C43">
        <w:rPr>
          <w:rFonts w:ascii="GHEA Grapalat" w:hAnsi="GHEA Grapalat"/>
          <w:sz w:val="20"/>
          <w:szCs w:val="20"/>
        </w:rPr>
        <w:t>Маштоци</w:t>
      </w:r>
      <w:proofErr w:type="spellEnd"/>
      <w:r w:rsidR="00EE7C43" w:rsidRPr="00EE7C43">
        <w:rPr>
          <w:rFonts w:ascii="GHEA Grapalat" w:hAnsi="GHEA Grapalat"/>
          <w:sz w:val="20"/>
          <w:szCs w:val="20"/>
        </w:rPr>
        <w:t xml:space="preserve"> ул., 8 дом</w:t>
      </w:r>
      <w:r w:rsidRPr="00A06B5D">
        <w:rPr>
          <w:rFonts w:ascii="GHEA Grapalat" w:hAnsi="GHEA Grapalat"/>
          <w:sz w:val="20"/>
          <w:szCs w:val="20"/>
        </w:rPr>
        <w:t xml:space="preserve">, в документарной форме до </w:t>
      </w:r>
      <w:r w:rsidR="00EE7C43" w:rsidRPr="00EE7C43">
        <w:rPr>
          <w:rFonts w:ascii="GHEA Grapalat" w:hAnsi="GHEA Grapalat"/>
          <w:sz w:val="20"/>
          <w:szCs w:val="20"/>
        </w:rPr>
        <w:t>29</w:t>
      </w:r>
      <w:r w:rsidR="00EE7C43">
        <w:rPr>
          <w:rFonts w:ascii="GHEA Grapalat" w:hAnsi="GHEA Grapalat"/>
          <w:sz w:val="20"/>
          <w:szCs w:val="20"/>
        </w:rPr>
        <w:t>.</w:t>
      </w:r>
      <w:r w:rsidR="00EE7C43" w:rsidRPr="00A03F85">
        <w:rPr>
          <w:rFonts w:ascii="GHEA Grapalat" w:hAnsi="GHEA Grapalat"/>
          <w:sz w:val="20"/>
          <w:szCs w:val="20"/>
        </w:rPr>
        <w:t>0</w:t>
      </w:r>
      <w:r w:rsidR="00EE7C43" w:rsidRPr="00EE7C43">
        <w:rPr>
          <w:rFonts w:ascii="GHEA Grapalat" w:hAnsi="GHEA Grapalat"/>
          <w:sz w:val="20"/>
          <w:szCs w:val="20"/>
        </w:rPr>
        <w:t>1</w:t>
      </w:r>
      <w:r w:rsidR="00EE7C43">
        <w:rPr>
          <w:rFonts w:ascii="GHEA Grapalat" w:hAnsi="GHEA Grapalat"/>
          <w:sz w:val="20"/>
          <w:szCs w:val="20"/>
        </w:rPr>
        <w:t>.202</w:t>
      </w:r>
      <w:r w:rsidR="00EE7C43" w:rsidRPr="00EE7C43">
        <w:rPr>
          <w:rFonts w:ascii="GHEA Grapalat" w:hAnsi="GHEA Grapalat"/>
          <w:sz w:val="20"/>
          <w:szCs w:val="20"/>
        </w:rPr>
        <w:t>6</w:t>
      </w:r>
      <w:r w:rsidR="00EE7C43" w:rsidRPr="00A06B5D">
        <w:rPr>
          <w:rFonts w:ascii="GHEA Grapalat" w:hAnsi="GHEA Grapalat"/>
          <w:sz w:val="20"/>
          <w:szCs w:val="20"/>
        </w:rPr>
        <w:t xml:space="preserve"> </w:t>
      </w:r>
      <w:r w:rsidR="00D6482D">
        <w:rPr>
          <w:rFonts w:ascii="GHEA Grapalat" w:hAnsi="GHEA Grapalat"/>
          <w:sz w:val="20"/>
          <w:szCs w:val="20"/>
        </w:rPr>
        <w:t>1</w:t>
      </w:r>
      <w:r w:rsidR="00C061CB" w:rsidRPr="00C061CB">
        <w:rPr>
          <w:rFonts w:ascii="GHEA Grapalat" w:hAnsi="GHEA Grapalat"/>
          <w:sz w:val="20"/>
          <w:szCs w:val="20"/>
        </w:rPr>
        <w:t>0</w:t>
      </w:r>
      <w:r w:rsidR="00D6482D">
        <w:rPr>
          <w:rFonts w:ascii="GHEA Grapalat" w:hAnsi="GHEA Grapalat"/>
          <w:sz w:val="20"/>
          <w:szCs w:val="20"/>
        </w:rPr>
        <w:t>.00</w:t>
      </w:r>
      <w:r w:rsidR="00C061CB" w:rsidRPr="00C061CB">
        <w:rPr>
          <w:rFonts w:ascii="GHEA Grapalat" w:hAnsi="GHEA Grapalat"/>
          <w:sz w:val="20"/>
          <w:szCs w:val="20"/>
        </w:rPr>
        <w:t xml:space="preserve"> </w:t>
      </w:r>
      <w:r w:rsidR="00E038BD" w:rsidRPr="00A06B5D">
        <w:rPr>
          <w:rFonts w:ascii="GHEA Grapalat" w:hAnsi="GHEA Grapalat"/>
          <w:sz w:val="20"/>
          <w:szCs w:val="20"/>
        </w:rPr>
        <w:t>ч.</w:t>
      </w:r>
      <w:r w:rsidR="00E038BD" w:rsidRPr="00E038BD">
        <w:rPr>
          <w:rFonts w:ascii="GHEA Grapalat" w:hAnsi="GHEA Grapalat"/>
          <w:sz w:val="20"/>
          <w:szCs w:val="20"/>
        </w:rPr>
        <w:t xml:space="preserve"> </w:t>
      </w:r>
      <w:r w:rsidRPr="00A06B5D">
        <w:rPr>
          <w:rFonts w:ascii="GHEA Grapalat" w:hAnsi="GHEA Grapalat"/>
          <w:sz w:val="20"/>
          <w:szCs w:val="20"/>
        </w:rPr>
        <w:t xml:space="preserve">Заявки можно представить не только на армянском языке, а также на русском и </w:t>
      </w:r>
      <w:proofErr w:type="spellStart"/>
      <w:r w:rsidRPr="00A06B5D">
        <w:rPr>
          <w:rFonts w:ascii="GHEA Grapalat" w:hAnsi="GHEA Grapalat"/>
          <w:sz w:val="20"/>
          <w:szCs w:val="20"/>
        </w:rPr>
        <w:t>анлийском</w:t>
      </w:r>
      <w:proofErr w:type="spellEnd"/>
      <w:r w:rsidRPr="00A06B5D">
        <w:rPr>
          <w:rFonts w:ascii="GHEA Grapalat" w:hAnsi="GHEA Grapalat"/>
          <w:sz w:val="20"/>
          <w:szCs w:val="20"/>
        </w:rPr>
        <w:t xml:space="preserve"> языках.</w:t>
      </w:r>
    </w:p>
    <w:p w14:paraId="2A574DEC" w14:textId="4C3AC034" w:rsidR="009C5A9E" w:rsidRPr="00A06B5D" w:rsidRDefault="009C5A9E" w:rsidP="00EE7C43">
      <w:pPr>
        <w:ind w:firstLine="720"/>
        <w:rPr>
          <w:rFonts w:ascii="GHEA Grapalat" w:hAnsi="GHEA Grapalat"/>
          <w:sz w:val="20"/>
          <w:szCs w:val="20"/>
        </w:rPr>
      </w:pPr>
      <w:r w:rsidRPr="00A06B5D">
        <w:rPr>
          <w:rFonts w:ascii="GHEA Grapalat" w:hAnsi="GHEA Grapalat"/>
          <w:sz w:val="20"/>
          <w:szCs w:val="20"/>
        </w:rPr>
        <w:t xml:space="preserve">Открытие заявок будет состоится по адресу </w:t>
      </w:r>
      <w:proofErr w:type="spellStart"/>
      <w:r w:rsidR="00EE7C43" w:rsidRPr="00EE7C43">
        <w:rPr>
          <w:rFonts w:ascii="GHEA Grapalat" w:hAnsi="GHEA Grapalat"/>
          <w:sz w:val="20"/>
          <w:szCs w:val="20"/>
        </w:rPr>
        <w:t>Мецамор</w:t>
      </w:r>
      <w:proofErr w:type="spellEnd"/>
      <w:r w:rsidR="00EE7C43" w:rsidRPr="00EE7C43">
        <w:rPr>
          <w:rFonts w:ascii="GHEA Grapalat" w:hAnsi="GHEA Grapalat"/>
          <w:sz w:val="20"/>
          <w:szCs w:val="20"/>
        </w:rPr>
        <w:t xml:space="preserve"> с</w:t>
      </w:r>
      <w:r w:rsidR="00EE7C43" w:rsidRPr="00EE7C43">
        <w:rPr>
          <w:rFonts w:ascii="GHEA Grapalat" w:hAnsi="GHEA Grapalat"/>
          <w:sz w:val="20"/>
          <w:szCs w:val="20"/>
        </w:rPr>
        <w:t xml:space="preserve">., </w:t>
      </w:r>
      <w:proofErr w:type="spellStart"/>
      <w:r w:rsidR="00EE7C43" w:rsidRPr="00EE7C43">
        <w:rPr>
          <w:rFonts w:ascii="GHEA Grapalat" w:hAnsi="GHEA Grapalat"/>
          <w:sz w:val="20"/>
          <w:szCs w:val="20"/>
        </w:rPr>
        <w:t>Маштоци</w:t>
      </w:r>
      <w:proofErr w:type="spellEnd"/>
      <w:r w:rsidR="00EE7C43" w:rsidRPr="00EE7C43">
        <w:rPr>
          <w:rFonts w:ascii="GHEA Grapalat" w:hAnsi="GHEA Grapalat"/>
          <w:sz w:val="20"/>
          <w:szCs w:val="20"/>
        </w:rPr>
        <w:t xml:space="preserve"> ул., 8 дом</w:t>
      </w:r>
      <w:r w:rsidRPr="00A06B5D">
        <w:rPr>
          <w:rFonts w:ascii="GHEA Grapalat" w:hAnsi="GHEA Grapalat"/>
          <w:sz w:val="20"/>
          <w:szCs w:val="20"/>
        </w:rPr>
        <w:t xml:space="preserve">, </w:t>
      </w:r>
      <w:r w:rsidR="00EE7C43" w:rsidRPr="00EE7C43">
        <w:rPr>
          <w:rFonts w:ascii="GHEA Grapalat" w:hAnsi="GHEA Grapalat"/>
          <w:sz w:val="20"/>
          <w:szCs w:val="20"/>
        </w:rPr>
        <w:t>29</w:t>
      </w:r>
      <w:r w:rsidR="00EE7C43">
        <w:rPr>
          <w:rFonts w:ascii="GHEA Grapalat" w:hAnsi="GHEA Grapalat"/>
          <w:sz w:val="20"/>
          <w:szCs w:val="20"/>
        </w:rPr>
        <w:t>.</w:t>
      </w:r>
      <w:r w:rsidR="00EE7C43" w:rsidRPr="00A03F85">
        <w:rPr>
          <w:rFonts w:ascii="GHEA Grapalat" w:hAnsi="GHEA Grapalat"/>
          <w:sz w:val="20"/>
          <w:szCs w:val="20"/>
        </w:rPr>
        <w:t>0</w:t>
      </w:r>
      <w:r w:rsidR="00EE7C43" w:rsidRPr="00EE7C43">
        <w:rPr>
          <w:rFonts w:ascii="GHEA Grapalat" w:hAnsi="GHEA Grapalat"/>
          <w:sz w:val="20"/>
          <w:szCs w:val="20"/>
        </w:rPr>
        <w:t>1</w:t>
      </w:r>
      <w:r w:rsidR="00EE7C43">
        <w:rPr>
          <w:rFonts w:ascii="GHEA Grapalat" w:hAnsi="GHEA Grapalat"/>
          <w:sz w:val="20"/>
          <w:szCs w:val="20"/>
        </w:rPr>
        <w:t>.202</w:t>
      </w:r>
      <w:r w:rsidR="00EE7C43" w:rsidRPr="00EE7C43">
        <w:rPr>
          <w:rFonts w:ascii="GHEA Grapalat" w:hAnsi="GHEA Grapalat"/>
          <w:sz w:val="20"/>
          <w:szCs w:val="20"/>
        </w:rPr>
        <w:t>6</w:t>
      </w:r>
      <w:r w:rsidR="00EE7C43" w:rsidRPr="00A06B5D">
        <w:rPr>
          <w:rFonts w:ascii="GHEA Grapalat" w:hAnsi="GHEA Grapalat"/>
          <w:sz w:val="20"/>
          <w:szCs w:val="20"/>
        </w:rPr>
        <w:t xml:space="preserve"> </w:t>
      </w:r>
      <w:r w:rsidR="00D6482D">
        <w:rPr>
          <w:rFonts w:ascii="GHEA Grapalat" w:hAnsi="GHEA Grapalat"/>
          <w:sz w:val="20"/>
          <w:szCs w:val="20"/>
        </w:rPr>
        <w:t>1</w:t>
      </w:r>
      <w:r w:rsidR="00C061CB" w:rsidRPr="00C061CB">
        <w:rPr>
          <w:rFonts w:ascii="GHEA Grapalat" w:hAnsi="GHEA Grapalat"/>
          <w:sz w:val="20"/>
          <w:szCs w:val="20"/>
        </w:rPr>
        <w:t>0</w:t>
      </w:r>
      <w:r w:rsidR="00D6482D">
        <w:rPr>
          <w:rFonts w:ascii="GHEA Grapalat" w:hAnsi="GHEA Grapalat"/>
          <w:sz w:val="20"/>
          <w:szCs w:val="20"/>
        </w:rPr>
        <w:t>.00</w:t>
      </w:r>
      <w:r w:rsidR="00C061CB" w:rsidRPr="00C061CB">
        <w:rPr>
          <w:rFonts w:ascii="GHEA Grapalat" w:hAnsi="GHEA Grapalat"/>
          <w:sz w:val="20"/>
          <w:szCs w:val="20"/>
        </w:rPr>
        <w:t xml:space="preserve"> </w:t>
      </w:r>
      <w:r w:rsidR="00E038BD" w:rsidRPr="00A06B5D">
        <w:rPr>
          <w:rFonts w:ascii="GHEA Grapalat" w:hAnsi="GHEA Grapalat"/>
          <w:sz w:val="20"/>
          <w:szCs w:val="20"/>
        </w:rPr>
        <w:t>ч.</w:t>
      </w:r>
      <w:r w:rsidR="00EE7C43" w:rsidRPr="00EE7C43">
        <w:rPr>
          <w:rFonts w:ascii="GHEA Grapalat" w:hAnsi="GHEA Grapalat"/>
          <w:sz w:val="20"/>
          <w:szCs w:val="20"/>
        </w:rPr>
        <w:t xml:space="preserve"> </w:t>
      </w:r>
      <w:r w:rsidRPr="00A06B5D">
        <w:rPr>
          <w:rFonts w:ascii="GHEA Grapalat" w:hAnsi="GHEA Grapalat"/>
          <w:sz w:val="20"/>
          <w:szCs w:val="20"/>
        </w:rPr>
        <w:t>Жалобы относительно запроса котировок предоставляются Апелляционному совету по закупкам, по адресу г.</w:t>
      </w:r>
      <w:r w:rsidR="00C061CB" w:rsidRPr="00C061CB">
        <w:rPr>
          <w:rFonts w:ascii="GHEA Grapalat" w:hAnsi="GHEA Grapalat"/>
          <w:sz w:val="20"/>
          <w:szCs w:val="20"/>
        </w:rPr>
        <w:t xml:space="preserve"> </w:t>
      </w:r>
      <w:r w:rsidRPr="00A06B5D">
        <w:rPr>
          <w:rFonts w:ascii="GHEA Grapalat" w:hAnsi="GHEA Grapalat"/>
          <w:sz w:val="20"/>
          <w:szCs w:val="20"/>
        </w:rPr>
        <w:t xml:space="preserve">Ереван, ул. </w:t>
      </w:r>
      <w:proofErr w:type="spellStart"/>
      <w:r w:rsidRPr="00A06B5D">
        <w:rPr>
          <w:rFonts w:ascii="GHEA Grapalat" w:hAnsi="GHEA Grapalat"/>
          <w:sz w:val="20"/>
          <w:szCs w:val="20"/>
        </w:rPr>
        <w:t>Мелик-Адамян</w:t>
      </w:r>
      <w:proofErr w:type="spellEnd"/>
      <w:r w:rsidRPr="00A06B5D">
        <w:rPr>
          <w:rFonts w:ascii="GHEA Grapalat" w:hAnsi="GHEA Grapalat"/>
          <w:sz w:val="20"/>
          <w:szCs w:val="20"/>
        </w:rPr>
        <w:t xml:space="preserve"> 1. Обжалование осуществляется порядком, установленным этим приглашением. Для предъявления жалобы требуется плата, ровная сумме 30 000 (тридцать тысяч) РА драм, которая </w:t>
      </w:r>
      <w:proofErr w:type="spellStart"/>
      <w:r w:rsidRPr="00A06B5D">
        <w:rPr>
          <w:rFonts w:ascii="GHEA Grapalat" w:hAnsi="GHEA Grapalat"/>
          <w:sz w:val="20"/>
          <w:szCs w:val="20"/>
        </w:rPr>
        <w:t>должня</w:t>
      </w:r>
      <w:proofErr w:type="spellEnd"/>
      <w:r w:rsidRPr="00A06B5D">
        <w:rPr>
          <w:rFonts w:ascii="GHEA Grapalat" w:hAnsi="GHEA Grapalat"/>
          <w:sz w:val="20"/>
          <w:szCs w:val="20"/>
        </w:rPr>
        <w:t xml:space="preserve"> быть переведена на казначейский счет Министерства Финансов РА- “900008000482”.</w:t>
      </w:r>
    </w:p>
    <w:p w14:paraId="725519B8" w14:textId="77777777" w:rsidR="009C5A9E" w:rsidRPr="00FE7D5E" w:rsidRDefault="009C5A9E" w:rsidP="009C5A9E">
      <w:pPr>
        <w:ind w:firstLine="720"/>
        <w:jc w:val="both"/>
        <w:rPr>
          <w:rFonts w:ascii="GHEA Grapalat" w:hAnsi="GHEA Grapalat"/>
          <w:sz w:val="20"/>
          <w:szCs w:val="20"/>
        </w:rPr>
      </w:pPr>
      <w:r w:rsidRPr="00A06B5D">
        <w:rPr>
          <w:rFonts w:ascii="GHEA Grapalat" w:hAnsi="GHEA Grapalat"/>
          <w:sz w:val="20"/>
          <w:szCs w:val="20"/>
        </w:rPr>
        <w:t xml:space="preserve">Для получения дополнительной информации относительно данного приглашения можете обратиться к секретарю оценивающей </w:t>
      </w:r>
      <w:proofErr w:type="spellStart"/>
      <w:r w:rsidRPr="00A06B5D">
        <w:rPr>
          <w:rFonts w:ascii="GHEA Grapalat" w:hAnsi="GHEA Grapalat"/>
          <w:sz w:val="20"/>
          <w:szCs w:val="20"/>
        </w:rPr>
        <w:t>комиcсии</w:t>
      </w:r>
      <w:proofErr w:type="spellEnd"/>
      <w:r w:rsidRPr="00A06B5D">
        <w:rPr>
          <w:rFonts w:ascii="GHEA Grapalat" w:hAnsi="GHEA Grapalat"/>
          <w:sz w:val="20"/>
          <w:szCs w:val="20"/>
        </w:rPr>
        <w:t xml:space="preserve">, </w:t>
      </w:r>
      <w:r>
        <w:rPr>
          <w:rFonts w:ascii="GHEA Grapalat" w:hAnsi="GHEA Grapalat"/>
          <w:sz w:val="20"/>
          <w:szCs w:val="20"/>
        </w:rPr>
        <w:t>С</w:t>
      </w:r>
      <w:r w:rsidRPr="00A06B5D">
        <w:rPr>
          <w:rFonts w:ascii="GHEA Grapalat" w:hAnsi="GHEA Grapalat"/>
          <w:sz w:val="20"/>
          <w:szCs w:val="20"/>
        </w:rPr>
        <w:t>.</w:t>
      </w:r>
      <w:r>
        <w:rPr>
          <w:rFonts w:ascii="GHEA Grapalat" w:hAnsi="GHEA Grapalat"/>
          <w:sz w:val="20"/>
          <w:szCs w:val="20"/>
        </w:rPr>
        <w:t xml:space="preserve">  </w:t>
      </w:r>
      <w:proofErr w:type="spellStart"/>
      <w:r w:rsidRPr="00CD6DD5">
        <w:rPr>
          <w:rFonts w:ascii="GHEA Grapalat" w:hAnsi="GHEA Grapalat"/>
          <w:sz w:val="20"/>
          <w:szCs w:val="20"/>
        </w:rPr>
        <w:t>Бекташян</w:t>
      </w:r>
      <w:proofErr w:type="spellEnd"/>
    </w:p>
    <w:p w14:paraId="45C89085" w14:textId="77777777" w:rsidR="009C5A9E" w:rsidRPr="00A06B5D" w:rsidRDefault="009C5A9E" w:rsidP="009C5A9E">
      <w:pPr>
        <w:ind w:firstLine="720"/>
        <w:jc w:val="both"/>
        <w:rPr>
          <w:rFonts w:ascii="GHEA Grapalat" w:hAnsi="GHEA Grapalat"/>
          <w:sz w:val="20"/>
          <w:szCs w:val="20"/>
        </w:rPr>
      </w:pPr>
    </w:p>
    <w:p w14:paraId="3A5D0EB7" w14:textId="77777777" w:rsidR="009C5A9E" w:rsidRPr="00A06B5D" w:rsidRDefault="009C5A9E" w:rsidP="009C5A9E">
      <w:pPr>
        <w:ind w:firstLine="720"/>
        <w:jc w:val="both"/>
        <w:rPr>
          <w:rFonts w:ascii="GHEA Grapalat" w:hAnsi="GHEA Grapalat"/>
          <w:sz w:val="20"/>
          <w:szCs w:val="20"/>
        </w:rPr>
      </w:pPr>
      <w:r w:rsidRPr="00A06B5D">
        <w:rPr>
          <w:rFonts w:ascii="GHEA Grapalat" w:hAnsi="GHEA Grapalat"/>
          <w:sz w:val="20"/>
          <w:szCs w:val="20"/>
        </w:rPr>
        <w:t>Телефон: +374 77706050</w:t>
      </w:r>
    </w:p>
    <w:p w14:paraId="1F0A5880" w14:textId="77777777" w:rsidR="009C5A9E" w:rsidRPr="00A06B5D" w:rsidRDefault="009C5A9E" w:rsidP="009C5A9E">
      <w:pPr>
        <w:ind w:firstLine="720"/>
        <w:jc w:val="both"/>
        <w:rPr>
          <w:rFonts w:ascii="GHEA Grapalat" w:hAnsi="GHEA Grapalat"/>
          <w:sz w:val="20"/>
          <w:szCs w:val="20"/>
        </w:rPr>
      </w:pPr>
      <w:proofErr w:type="spellStart"/>
      <w:proofErr w:type="gramStart"/>
      <w:r w:rsidRPr="00A06B5D">
        <w:rPr>
          <w:rFonts w:ascii="GHEA Grapalat" w:hAnsi="GHEA Grapalat"/>
          <w:sz w:val="20"/>
          <w:szCs w:val="20"/>
        </w:rPr>
        <w:t>Эл.почта</w:t>
      </w:r>
      <w:proofErr w:type="spellEnd"/>
      <w:proofErr w:type="gramEnd"/>
      <w:r w:rsidRPr="00A06B5D">
        <w:rPr>
          <w:rFonts w:ascii="GHEA Grapalat" w:hAnsi="GHEA Grapalat"/>
          <w:sz w:val="20"/>
          <w:szCs w:val="20"/>
        </w:rPr>
        <w:t>: ani_torosyan@mail.ru</w:t>
      </w:r>
      <w:hyperlink r:id="rId8" w:history="1"/>
    </w:p>
    <w:p w14:paraId="6AF1EE0E" w14:textId="42D8D2DE" w:rsidR="009C5A9E" w:rsidRPr="00A06B5D" w:rsidRDefault="009C5A9E" w:rsidP="009C5A9E">
      <w:pPr>
        <w:ind w:firstLine="708"/>
        <w:jc w:val="both"/>
      </w:pPr>
      <w:r w:rsidRPr="00A06B5D">
        <w:rPr>
          <w:rFonts w:ascii="Sylfaen" w:hAnsi="Sylfaen"/>
        </w:rPr>
        <w:t xml:space="preserve">Заказчик: </w:t>
      </w:r>
      <w:r w:rsidR="00EE7C43">
        <w:rPr>
          <w:rFonts w:ascii="GHEA Grapalat" w:hAnsi="GHEA Grapalat"/>
          <w:sz w:val="20"/>
          <w:szCs w:val="20"/>
        </w:rPr>
        <w:t>«</w:t>
      </w:r>
      <w:proofErr w:type="spellStart"/>
      <w:r w:rsidR="00EE7C43">
        <w:rPr>
          <w:rFonts w:ascii="GHEA Grapalat" w:hAnsi="GHEA Grapalat"/>
          <w:sz w:val="20"/>
          <w:szCs w:val="20"/>
        </w:rPr>
        <w:t>Мецаморская</w:t>
      </w:r>
      <w:proofErr w:type="spellEnd"/>
      <w:r w:rsidR="00EE7C43">
        <w:rPr>
          <w:rFonts w:ascii="GHEA Grapalat" w:hAnsi="GHEA Grapalat"/>
          <w:sz w:val="20"/>
          <w:szCs w:val="20"/>
        </w:rPr>
        <w:t xml:space="preserve"> Средняя Школа» ГНКО</w:t>
      </w:r>
    </w:p>
    <w:p w14:paraId="5E467AD5" w14:textId="77777777" w:rsidR="009C5A9E" w:rsidRPr="00A06B5D" w:rsidRDefault="009C5A9E" w:rsidP="009C5A9E">
      <w:pPr>
        <w:pStyle w:val="aa"/>
        <w:widowControl w:val="0"/>
        <w:spacing w:after="160"/>
        <w:ind w:firstLine="567"/>
        <w:jc w:val="right"/>
        <w:rPr>
          <w:rFonts w:ascii="GHEA Grapalat" w:hAnsi="GHEA Grapalat"/>
          <w:i/>
        </w:rPr>
      </w:pPr>
    </w:p>
    <w:p w14:paraId="50E31F02" w14:textId="77777777" w:rsidR="009C5A9E" w:rsidRDefault="009C5A9E" w:rsidP="00B46D58">
      <w:pPr>
        <w:pStyle w:val="aa"/>
        <w:widowControl w:val="0"/>
        <w:spacing w:after="160"/>
        <w:ind w:firstLine="567"/>
        <w:jc w:val="right"/>
        <w:rPr>
          <w:rFonts w:ascii="GHEA Grapalat" w:hAnsi="GHEA Grapalat"/>
          <w:i/>
        </w:rPr>
      </w:pPr>
    </w:p>
    <w:p w14:paraId="34298391" w14:textId="77777777" w:rsidR="009C5A9E" w:rsidRDefault="009C5A9E" w:rsidP="00B46D58">
      <w:pPr>
        <w:pStyle w:val="aa"/>
        <w:widowControl w:val="0"/>
        <w:spacing w:after="160"/>
        <w:ind w:firstLine="567"/>
        <w:jc w:val="right"/>
        <w:rPr>
          <w:rFonts w:ascii="GHEA Grapalat" w:hAnsi="GHEA Grapalat"/>
          <w:i/>
        </w:rPr>
      </w:pPr>
    </w:p>
    <w:p w14:paraId="37A92479" w14:textId="2811EF68" w:rsidR="009C5A9E" w:rsidRPr="00A03F85" w:rsidRDefault="006C26BD" w:rsidP="00A03F85">
      <w:pPr>
        <w:pStyle w:val="aa"/>
        <w:widowControl w:val="0"/>
        <w:spacing w:after="160"/>
        <w:ind w:firstLine="567"/>
        <w:jc w:val="right"/>
        <w:rPr>
          <w:rFonts w:ascii="GHEA Grapalat" w:hAnsi="GHEA Grapalat"/>
          <w:i/>
          <w:sz w:val="18"/>
          <w:szCs w:val="18"/>
        </w:rPr>
      </w:pPr>
      <w:r>
        <w:rPr>
          <w:rFonts w:ascii="GHEA Grapalat" w:hAnsi="GHEA Grapalat"/>
          <w:i/>
          <w:sz w:val="18"/>
          <w:szCs w:val="18"/>
        </w:rPr>
        <w:br/>
      </w:r>
      <w:r>
        <w:rPr>
          <w:rFonts w:ascii="GHEA Grapalat" w:hAnsi="GHEA Grapalat"/>
          <w:i/>
          <w:sz w:val="18"/>
          <w:szCs w:val="18"/>
        </w:rPr>
        <w:br/>
      </w:r>
      <w:r w:rsidR="009C5A9E" w:rsidRPr="00A03F85">
        <w:rPr>
          <w:rFonts w:ascii="GHEA Grapalat" w:hAnsi="GHEA Grapalat"/>
          <w:i/>
          <w:sz w:val="18"/>
          <w:szCs w:val="18"/>
        </w:rPr>
        <w:lastRenderedPageBreak/>
        <w:t>Утверждено</w:t>
      </w:r>
    </w:p>
    <w:p w14:paraId="6EE904C7" w14:textId="3F89DAFC" w:rsidR="009C5A9E" w:rsidRPr="00A03F85" w:rsidRDefault="009C5A9E" w:rsidP="00A03F85">
      <w:pPr>
        <w:pStyle w:val="a3"/>
        <w:widowControl w:val="0"/>
        <w:spacing w:after="160" w:line="240" w:lineRule="auto"/>
        <w:ind w:firstLine="0"/>
        <w:jc w:val="right"/>
        <w:rPr>
          <w:rFonts w:ascii="GHEA Grapalat" w:hAnsi="GHEA Grapalat"/>
          <w:sz w:val="18"/>
          <w:szCs w:val="18"/>
        </w:rPr>
      </w:pPr>
      <w:r w:rsidRPr="00A03F85">
        <w:rPr>
          <w:rFonts w:ascii="GHEA Grapalat" w:hAnsi="GHEA Grapalat"/>
          <w:sz w:val="18"/>
          <w:szCs w:val="18"/>
        </w:rPr>
        <w:t>Решением Оценочной комиссии запроса котировок</w:t>
      </w:r>
      <w:r w:rsidRPr="00A03F85">
        <w:rPr>
          <w:rFonts w:ascii="GHEA Grapalat" w:hAnsi="GHEA Grapalat"/>
          <w:sz w:val="18"/>
          <w:szCs w:val="18"/>
        </w:rPr>
        <w:br/>
        <w:t xml:space="preserve">под кодом </w:t>
      </w:r>
      <w:r w:rsidR="00EE7C43">
        <w:rPr>
          <w:rFonts w:ascii="GHEA Grapalat" w:hAnsi="GHEA Grapalat"/>
          <w:sz w:val="18"/>
          <w:szCs w:val="18"/>
        </w:rPr>
        <w:t>ԱՄՄՄԴ-ԳՀԱՊՁԲ-2026/01</w:t>
      </w:r>
      <w:r w:rsidRPr="00A03F85">
        <w:rPr>
          <w:rFonts w:ascii="GHEA Grapalat" w:hAnsi="GHEA Grapalat"/>
          <w:sz w:val="18"/>
          <w:szCs w:val="18"/>
        </w:rPr>
        <w:br/>
        <w:t xml:space="preserve">№ 1 от </w:t>
      </w:r>
      <w:r w:rsidR="00C061CB" w:rsidRPr="00C061CB">
        <w:rPr>
          <w:rFonts w:ascii="GHEA Grapalat" w:hAnsi="GHEA Grapalat"/>
          <w:sz w:val="18"/>
          <w:szCs w:val="18"/>
        </w:rPr>
        <w:t>2</w:t>
      </w:r>
      <w:r w:rsidR="006C26BD" w:rsidRPr="006C26BD">
        <w:rPr>
          <w:rFonts w:ascii="GHEA Grapalat" w:hAnsi="GHEA Grapalat"/>
          <w:sz w:val="18"/>
          <w:szCs w:val="18"/>
        </w:rPr>
        <w:t>1</w:t>
      </w:r>
      <w:r w:rsidRPr="00A03F85">
        <w:rPr>
          <w:rFonts w:ascii="GHEA Grapalat" w:hAnsi="GHEA Grapalat"/>
          <w:sz w:val="18"/>
          <w:szCs w:val="18"/>
        </w:rPr>
        <w:t>.</w:t>
      </w:r>
      <w:r w:rsidR="006C26BD" w:rsidRPr="006C26BD">
        <w:rPr>
          <w:rFonts w:ascii="GHEA Grapalat" w:hAnsi="GHEA Grapalat"/>
          <w:sz w:val="18"/>
          <w:szCs w:val="18"/>
        </w:rPr>
        <w:t>01</w:t>
      </w:r>
      <w:r w:rsidRPr="00A03F85">
        <w:rPr>
          <w:rFonts w:ascii="GHEA Grapalat" w:hAnsi="GHEA Grapalat"/>
          <w:sz w:val="18"/>
          <w:szCs w:val="18"/>
        </w:rPr>
        <w:t>.202</w:t>
      </w:r>
      <w:r w:rsidR="006C26BD" w:rsidRPr="006C26BD">
        <w:rPr>
          <w:rFonts w:ascii="GHEA Grapalat" w:hAnsi="GHEA Grapalat"/>
          <w:sz w:val="18"/>
          <w:szCs w:val="18"/>
        </w:rPr>
        <w:t>6</w:t>
      </w:r>
      <w:r w:rsidRPr="00A03F85">
        <w:rPr>
          <w:rFonts w:ascii="GHEA Grapalat" w:hAnsi="GHEA Grapalat"/>
          <w:sz w:val="18"/>
          <w:szCs w:val="18"/>
        </w:rPr>
        <w:t>г.</w:t>
      </w:r>
    </w:p>
    <w:p w14:paraId="7C6949CA" w14:textId="77777777" w:rsidR="009C5A9E" w:rsidRPr="00A06B5D" w:rsidRDefault="009C5A9E" w:rsidP="009C5A9E">
      <w:pPr>
        <w:pStyle w:val="aa"/>
        <w:widowControl w:val="0"/>
        <w:spacing w:after="160"/>
        <w:ind w:right="-7" w:firstLine="567"/>
        <w:jc w:val="center"/>
        <w:rPr>
          <w:rFonts w:ascii="GHEA Grapalat" w:hAnsi="GHEA Grapalat"/>
        </w:rPr>
      </w:pPr>
    </w:p>
    <w:p w14:paraId="6E40C231" w14:textId="77777777" w:rsidR="009C5A9E" w:rsidRPr="00A06B5D" w:rsidRDefault="009C5A9E" w:rsidP="009C5A9E">
      <w:pPr>
        <w:pStyle w:val="aa"/>
        <w:widowControl w:val="0"/>
        <w:spacing w:after="160"/>
        <w:ind w:right="-7" w:firstLine="567"/>
        <w:jc w:val="center"/>
        <w:rPr>
          <w:rFonts w:ascii="GHEA Grapalat" w:hAnsi="GHEA Grapalat"/>
        </w:rPr>
      </w:pPr>
    </w:p>
    <w:p w14:paraId="4566BCB9" w14:textId="77777777" w:rsidR="009C5A9E" w:rsidRPr="00A06B5D" w:rsidRDefault="009C5A9E" w:rsidP="009C5A9E">
      <w:pPr>
        <w:pStyle w:val="aa"/>
        <w:widowControl w:val="0"/>
        <w:spacing w:after="160"/>
        <w:ind w:right="-7" w:firstLine="567"/>
        <w:jc w:val="center"/>
        <w:rPr>
          <w:rFonts w:ascii="GHEA Grapalat" w:hAnsi="GHEA Grapalat"/>
        </w:rPr>
      </w:pPr>
    </w:p>
    <w:p w14:paraId="1162E6D7" w14:textId="77777777" w:rsidR="009C5A9E" w:rsidRPr="00A06B5D" w:rsidRDefault="009C5A9E" w:rsidP="009C5A9E">
      <w:pPr>
        <w:pStyle w:val="aa"/>
        <w:widowControl w:val="0"/>
        <w:spacing w:after="160"/>
        <w:ind w:right="-7" w:firstLine="567"/>
        <w:jc w:val="center"/>
        <w:rPr>
          <w:rFonts w:ascii="GHEA Grapalat" w:hAnsi="GHEA Grapalat"/>
          <w:i/>
        </w:rPr>
      </w:pPr>
    </w:p>
    <w:p w14:paraId="1A3E9395" w14:textId="77777777" w:rsidR="009C5A9E" w:rsidRPr="00A06B5D" w:rsidRDefault="009C5A9E" w:rsidP="009C5A9E">
      <w:pPr>
        <w:pStyle w:val="aa"/>
        <w:widowControl w:val="0"/>
        <w:spacing w:after="160"/>
        <w:ind w:right="-7" w:firstLine="567"/>
        <w:jc w:val="center"/>
        <w:rPr>
          <w:rFonts w:ascii="GHEA Grapalat" w:hAnsi="GHEA Grapalat"/>
          <w:i/>
        </w:rPr>
      </w:pPr>
    </w:p>
    <w:p w14:paraId="6DB08DEC" w14:textId="77777777" w:rsidR="009C5A9E" w:rsidRPr="00A06B5D" w:rsidRDefault="009C5A9E" w:rsidP="009C5A9E">
      <w:pPr>
        <w:pStyle w:val="aa"/>
        <w:widowControl w:val="0"/>
        <w:spacing w:after="160"/>
        <w:ind w:right="-7" w:firstLine="567"/>
        <w:jc w:val="center"/>
        <w:rPr>
          <w:rFonts w:ascii="GHEA Grapalat" w:hAnsi="GHEA Grapalat"/>
          <w:i/>
        </w:rPr>
      </w:pPr>
    </w:p>
    <w:p w14:paraId="29418BED" w14:textId="77777777" w:rsidR="009C5A9E" w:rsidRPr="00A06B5D" w:rsidRDefault="009C5A9E" w:rsidP="009C5A9E">
      <w:pPr>
        <w:pStyle w:val="aa"/>
        <w:widowControl w:val="0"/>
        <w:spacing w:after="160"/>
        <w:ind w:right="-7" w:firstLine="567"/>
        <w:jc w:val="center"/>
        <w:rPr>
          <w:rFonts w:ascii="GHEA Grapalat" w:hAnsi="GHEA Grapalat"/>
          <w:i/>
        </w:rPr>
      </w:pPr>
    </w:p>
    <w:p w14:paraId="52A1B9DF" w14:textId="2D37129F" w:rsidR="009C5A9E" w:rsidRPr="00A06B5D" w:rsidRDefault="00A03F85" w:rsidP="009C5A9E">
      <w:pPr>
        <w:pStyle w:val="aa"/>
        <w:widowControl w:val="0"/>
        <w:spacing w:after="160" w:line="360" w:lineRule="auto"/>
        <w:ind w:right="-7"/>
        <w:jc w:val="center"/>
        <w:rPr>
          <w:rFonts w:ascii="GHEA Grapalat" w:hAnsi="GHEA Grapalat"/>
          <w:sz w:val="20"/>
          <w:szCs w:val="20"/>
        </w:rPr>
      </w:pPr>
      <w:r w:rsidRPr="00A06B5D">
        <w:rPr>
          <w:rFonts w:ascii="GHEA Grapalat" w:hAnsi="GHEA Grapalat"/>
          <w:i/>
          <w:sz w:val="20"/>
          <w:szCs w:val="20"/>
        </w:rPr>
        <w:t>"</w:t>
      </w:r>
      <w:r w:rsidRPr="00A06B5D">
        <w:rPr>
          <w:rFonts w:ascii="GHEA Grapalat" w:hAnsi="GHEA Grapalat"/>
          <w:i/>
        </w:rPr>
        <w:t xml:space="preserve"> </w:t>
      </w:r>
      <w:r w:rsidR="00EE7C43">
        <w:rPr>
          <w:rFonts w:ascii="GHEA Grapalat" w:hAnsi="GHEA Grapalat"/>
        </w:rPr>
        <w:t>МЕЦАМОРСКАЯ СРЕДНЯЯ ШКОЛА ГНКО</w:t>
      </w:r>
      <w:r w:rsidRPr="00A06B5D">
        <w:rPr>
          <w:rFonts w:ascii="GHEA Grapalat" w:hAnsi="GHEA Grapalat"/>
          <w:i/>
          <w:sz w:val="20"/>
          <w:szCs w:val="20"/>
        </w:rPr>
        <w:t>"</w:t>
      </w:r>
    </w:p>
    <w:p w14:paraId="21647163" w14:textId="77777777" w:rsidR="009C5A9E" w:rsidRPr="00A06B5D" w:rsidRDefault="009C5A9E" w:rsidP="009C5A9E">
      <w:pPr>
        <w:pStyle w:val="aa"/>
        <w:widowControl w:val="0"/>
        <w:spacing w:after="160" w:line="360" w:lineRule="auto"/>
        <w:ind w:right="-7"/>
        <w:jc w:val="center"/>
        <w:rPr>
          <w:rFonts w:ascii="GHEA Grapalat" w:hAnsi="GHEA Grapalat"/>
        </w:rPr>
      </w:pPr>
    </w:p>
    <w:p w14:paraId="255EA07C" w14:textId="77777777" w:rsidR="009C5A9E" w:rsidRPr="00A06B5D" w:rsidRDefault="009C5A9E" w:rsidP="009C5A9E">
      <w:pPr>
        <w:pStyle w:val="aa"/>
        <w:widowControl w:val="0"/>
        <w:spacing w:after="160" w:line="360" w:lineRule="auto"/>
        <w:ind w:right="-7"/>
        <w:jc w:val="center"/>
        <w:rPr>
          <w:rFonts w:ascii="GHEA Grapalat" w:hAnsi="GHEA Grapalat"/>
        </w:rPr>
      </w:pPr>
    </w:p>
    <w:p w14:paraId="3A3F6D65" w14:textId="77777777" w:rsidR="009C5A9E" w:rsidRPr="00A06B5D" w:rsidRDefault="009C5A9E" w:rsidP="009C5A9E">
      <w:pPr>
        <w:pStyle w:val="aa"/>
        <w:widowControl w:val="0"/>
        <w:spacing w:after="160" w:line="360" w:lineRule="auto"/>
        <w:ind w:right="-7"/>
        <w:jc w:val="center"/>
        <w:rPr>
          <w:rFonts w:ascii="GHEA Grapalat" w:hAnsi="GHEA Grapalat"/>
        </w:rPr>
      </w:pPr>
    </w:p>
    <w:p w14:paraId="2E5485F2" w14:textId="77777777" w:rsidR="009C5A9E" w:rsidRPr="00A06B5D" w:rsidRDefault="009C5A9E" w:rsidP="009C5A9E">
      <w:pPr>
        <w:pStyle w:val="aa"/>
        <w:widowControl w:val="0"/>
        <w:spacing w:after="160" w:line="360" w:lineRule="auto"/>
        <w:ind w:right="-7"/>
        <w:jc w:val="center"/>
        <w:rPr>
          <w:rFonts w:ascii="GHEA Grapalat" w:hAnsi="GHEA Grapalat" w:cs="Sylfaen"/>
        </w:rPr>
      </w:pPr>
      <w:r w:rsidRPr="00A06B5D">
        <w:rPr>
          <w:rFonts w:ascii="GHEA Grapalat" w:hAnsi="GHEA Grapalat"/>
        </w:rPr>
        <w:t>ПРИГЛАШЕНИЕ</w:t>
      </w:r>
    </w:p>
    <w:p w14:paraId="7BA36EF9" w14:textId="77777777" w:rsidR="009C5A9E" w:rsidRPr="00A06B5D" w:rsidRDefault="009C5A9E" w:rsidP="009C5A9E">
      <w:pPr>
        <w:pStyle w:val="aa"/>
        <w:widowControl w:val="0"/>
        <w:spacing w:after="160" w:line="360" w:lineRule="auto"/>
        <w:ind w:right="-7"/>
        <w:jc w:val="center"/>
        <w:rPr>
          <w:rFonts w:ascii="GHEA Grapalat" w:hAnsi="GHEA Grapalat" w:cs="Sylfaen"/>
        </w:rPr>
      </w:pPr>
    </w:p>
    <w:p w14:paraId="47E55366" w14:textId="77777777" w:rsidR="009C5A9E" w:rsidRPr="00A06B5D" w:rsidRDefault="009C5A9E" w:rsidP="009C5A9E">
      <w:pPr>
        <w:pStyle w:val="aa"/>
        <w:widowControl w:val="0"/>
        <w:spacing w:after="160" w:line="360" w:lineRule="auto"/>
        <w:ind w:right="-7"/>
        <w:jc w:val="center"/>
        <w:rPr>
          <w:rFonts w:ascii="GHEA Grapalat" w:hAnsi="GHEA Grapalat" w:cs="Sylfaen"/>
        </w:rPr>
      </w:pPr>
    </w:p>
    <w:p w14:paraId="43BD3D28" w14:textId="61F05D07" w:rsidR="009C5A9E" w:rsidRPr="00A06B5D" w:rsidRDefault="009C5A9E" w:rsidP="009C5A9E">
      <w:pPr>
        <w:pStyle w:val="aa"/>
        <w:widowControl w:val="0"/>
        <w:spacing w:after="160" w:line="360" w:lineRule="auto"/>
        <w:ind w:right="-7"/>
        <w:jc w:val="center"/>
        <w:rPr>
          <w:rFonts w:ascii="GHEA Grapalat" w:hAnsi="GHEA Grapalat"/>
          <w:sz w:val="22"/>
          <w:szCs w:val="22"/>
        </w:rPr>
      </w:pPr>
      <w:r w:rsidRPr="00A06B5D">
        <w:rPr>
          <w:rFonts w:ascii="GHEA Grapalat" w:hAnsi="GHEA Grapalat"/>
          <w:sz w:val="22"/>
          <w:szCs w:val="22"/>
        </w:rPr>
        <w:t xml:space="preserve">НА ЗАПРОС КОТИРОВОК, ОБЪЯВЛЕННЫЙ С ЦЕЛЬЮ ПРИОБРЕТЕНИЯ </w:t>
      </w:r>
      <w:r w:rsidRPr="00A06B5D">
        <w:rPr>
          <w:rFonts w:ascii="GHEA Grapalat" w:hAnsi="GHEA Grapalat" w:cs="Sylfaen"/>
        </w:rPr>
        <w:t>"ТОПЛИВО"</w:t>
      </w:r>
      <w:r w:rsidRPr="00A06B5D">
        <w:rPr>
          <w:rStyle w:val="aff4"/>
          <w:rFonts w:ascii="GHEA Grapalat" w:hAnsi="GHEA Grapalat"/>
          <w:sz w:val="28"/>
          <w:szCs w:val="28"/>
        </w:rPr>
        <w:t xml:space="preserve"> </w:t>
      </w:r>
      <w:r w:rsidRPr="00A06B5D">
        <w:rPr>
          <w:rFonts w:ascii="GHEA Grapalat" w:hAnsi="GHEA Grapalat"/>
          <w:sz w:val="22"/>
          <w:szCs w:val="22"/>
        </w:rPr>
        <w:t xml:space="preserve">ДЛЯ НУЖД </w:t>
      </w:r>
      <w:r w:rsidR="00EE7C43">
        <w:rPr>
          <w:rFonts w:ascii="GHEA Grapalat" w:hAnsi="GHEA Grapalat"/>
          <w:sz w:val="22"/>
          <w:szCs w:val="22"/>
        </w:rPr>
        <w:t>«МЕЦАМОРСКАЯ СРЕДНЯЯ ШКОЛА» ГНКО</w:t>
      </w:r>
    </w:p>
    <w:p w14:paraId="4DDFFDD9" w14:textId="77777777" w:rsidR="009C5A9E" w:rsidRPr="00A06B5D" w:rsidRDefault="009C5A9E" w:rsidP="009C5A9E">
      <w:pPr>
        <w:pStyle w:val="aa"/>
        <w:widowControl w:val="0"/>
        <w:tabs>
          <w:tab w:val="left" w:pos="3780"/>
        </w:tabs>
        <w:spacing w:after="160" w:line="360" w:lineRule="auto"/>
        <w:ind w:right="-7"/>
        <w:rPr>
          <w:rFonts w:ascii="GHEA Grapalat" w:hAnsi="GHEA Grapalat"/>
        </w:rPr>
      </w:pPr>
      <w:r w:rsidRPr="00A06B5D">
        <w:rPr>
          <w:rFonts w:ascii="GHEA Grapalat" w:hAnsi="GHEA Grapalat"/>
        </w:rPr>
        <w:tab/>
      </w:r>
    </w:p>
    <w:p w14:paraId="251A5144" w14:textId="77777777" w:rsidR="009C5A9E" w:rsidRPr="00A06B5D" w:rsidRDefault="009C5A9E" w:rsidP="009C5A9E">
      <w:pPr>
        <w:rPr>
          <w:rFonts w:ascii="GHEA Grapalat" w:hAnsi="GHEA Grapalat"/>
        </w:rPr>
      </w:pPr>
      <w:r w:rsidRPr="00A06B5D">
        <w:rPr>
          <w:rFonts w:ascii="GHEA Grapalat" w:hAnsi="GHEA Grapalat"/>
        </w:rPr>
        <w:br w:type="page"/>
      </w:r>
    </w:p>
    <w:p w14:paraId="7DAC5299" w14:textId="77777777" w:rsidR="009C5A9E" w:rsidRPr="00A06B5D" w:rsidRDefault="009C5A9E" w:rsidP="009C5A9E">
      <w:pPr>
        <w:rPr>
          <w:rFonts w:ascii="GHEA Grapalat" w:hAnsi="GHEA Grapalat" w:cs="Sylfaen"/>
          <w:i/>
        </w:rPr>
      </w:pPr>
      <w:r w:rsidRPr="00A06B5D">
        <w:rPr>
          <w:rFonts w:ascii="GHEA Grapalat" w:hAnsi="GHEA Grapalat"/>
          <w:i/>
        </w:rPr>
        <w:lastRenderedPageBreak/>
        <w:t>Уважаемый участник, прежде чем составить и подать заявку просим Вас</w:t>
      </w:r>
      <w:r w:rsidRPr="00A06B5D">
        <w:rPr>
          <w:rFonts w:ascii="Courier New" w:hAnsi="Courier New" w:cs="Courier New"/>
          <w:i/>
          <w:lang w:val="en-US"/>
        </w:rPr>
        <w:t> </w:t>
      </w:r>
      <w:r w:rsidRPr="00A06B5D">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6E9C0ED" w14:textId="77777777" w:rsidR="009C5A9E" w:rsidRPr="00A06B5D" w:rsidRDefault="009C5A9E" w:rsidP="009C5A9E">
      <w:pPr>
        <w:widowControl w:val="0"/>
        <w:spacing w:after="160"/>
        <w:ind w:firstLine="567"/>
        <w:jc w:val="center"/>
        <w:rPr>
          <w:rFonts w:ascii="GHEA Grapalat" w:hAnsi="GHEA Grapalat" w:cs="Sylfaen"/>
          <w:b/>
        </w:rPr>
      </w:pPr>
      <w:r w:rsidRPr="00A06B5D">
        <w:rPr>
          <w:rFonts w:ascii="GHEA Grapalat" w:hAnsi="GHEA Grapalat"/>
        </w:rPr>
        <w:br w:type="page"/>
      </w:r>
    </w:p>
    <w:p w14:paraId="609B1BFD" w14:textId="77777777" w:rsidR="009C5A9E" w:rsidRPr="00A06B5D" w:rsidRDefault="009C5A9E" w:rsidP="009C5A9E">
      <w:pPr>
        <w:widowControl w:val="0"/>
        <w:spacing w:after="160" w:line="360" w:lineRule="auto"/>
        <w:jc w:val="center"/>
        <w:rPr>
          <w:rFonts w:ascii="GHEA Grapalat" w:hAnsi="GHEA Grapalat"/>
          <w:b/>
        </w:rPr>
      </w:pPr>
      <w:r w:rsidRPr="00A06B5D">
        <w:rPr>
          <w:rFonts w:ascii="GHEA Grapalat" w:hAnsi="GHEA Grapalat"/>
          <w:b/>
        </w:rPr>
        <w:lastRenderedPageBreak/>
        <w:t>СОДЕРЖАНИЕ</w:t>
      </w:r>
    </w:p>
    <w:p w14:paraId="398D9539" w14:textId="77777777" w:rsidR="009C5A9E" w:rsidRPr="00A06B5D" w:rsidRDefault="009C5A9E" w:rsidP="009C5A9E">
      <w:pPr>
        <w:widowControl w:val="0"/>
        <w:spacing w:after="160" w:line="360" w:lineRule="auto"/>
        <w:jc w:val="center"/>
        <w:rPr>
          <w:rFonts w:ascii="GHEA Grapalat" w:hAnsi="GHEA Grapalat"/>
          <w:i/>
        </w:rPr>
      </w:pPr>
    </w:p>
    <w:p w14:paraId="07A27D28" w14:textId="77777777" w:rsidR="009C5A9E" w:rsidRPr="00A06B5D" w:rsidRDefault="009C5A9E" w:rsidP="009C5A9E">
      <w:pPr>
        <w:widowControl w:val="0"/>
        <w:spacing w:after="160" w:line="360" w:lineRule="auto"/>
        <w:jc w:val="center"/>
        <w:rPr>
          <w:rFonts w:ascii="GHEA Grapalat" w:hAnsi="GHEA Grapalat"/>
          <w:b/>
        </w:rPr>
      </w:pPr>
      <w:r w:rsidRPr="00A06B5D">
        <w:rPr>
          <w:rFonts w:ascii="GHEA Grapalat" w:hAnsi="GHEA Grapalat"/>
          <w:b/>
        </w:rPr>
        <w:t xml:space="preserve">ПРИГЛАШЕНИЯ НА ЗАПРОС КОТИРОВОК, </w:t>
      </w:r>
      <w:r w:rsidRPr="00A06B5D">
        <w:rPr>
          <w:rFonts w:ascii="GHEA Grapalat" w:hAnsi="GHEA Grapalat"/>
          <w:b/>
        </w:rPr>
        <w:br/>
        <w:t>ОБЪЯВЛЕННЫЙ С ЦЕЛЬЮ ПРИОБРЕТЕНИЯ</w:t>
      </w:r>
    </w:p>
    <w:p w14:paraId="7FA82C03" w14:textId="728254E5" w:rsidR="009C5A9E" w:rsidRPr="00A06B5D" w:rsidRDefault="00C709AE" w:rsidP="009C5A9E">
      <w:pPr>
        <w:pStyle w:val="aa"/>
        <w:widowControl w:val="0"/>
        <w:spacing w:after="160" w:line="360" w:lineRule="auto"/>
        <w:ind w:right="-7"/>
        <w:jc w:val="center"/>
        <w:rPr>
          <w:rFonts w:ascii="GHEA Grapalat" w:hAnsi="GHEA Grapalat"/>
          <w:b/>
        </w:rPr>
      </w:pPr>
      <w:r w:rsidRPr="00A06B5D">
        <w:rPr>
          <w:rFonts w:ascii="GHEA Grapalat" w:hAnsi="GHEA Grapalat"/>
          <w:b/>
        </w:rPr>
        <w:t>"ТОПЛИВО"</w:t>
      </w:r>
      <w:r w:rsidRPr="00C709AE">
        <w:rPr>
          <w:rFonts w:ascii="GHEA Grapalat" w:hAnsi="GHEA Grapalat"/>
          <w:b/>
        </w:rPr>
        <w:t xml:space="preserve"> </w:t>
      </w:r>
      <w:r w:rsidRPr="00A06B5D">
        <w:rPr>
          <w:rFonts w:ascii="GHEA Grapalat" w:hAnsi="GHEA Grapalat"/>
          <w:b/>
        </w:rPr>
        <w:t xml:space="preserve">ДЛЯ НУЖД </w:t>
      </w:r>
    </w:p>
    <w:p w14:paraId="25B020B4" w14:textId="4D375A9C" w:rsidR="009C5A9E" w:rsidRDefault="00C709AE" w:rsidP="009C5A9E">
      <w:pPr>
        <w:widowControl w:val="0"/>
        <w:spacing w:after="160"/>
        <w:jc w:val="center"/>
        <w:rPr>
          <w:rFonts w:ascii="GHEA Grapalat" w:hAnsi="GHEA Grapalat"/>
          <w:b/>
        </w:rPr>
      </w:pPr>
      <w:r w:rsidRPr="00C709AE">
        <w:rPr>
          <w:rFonts w:ascii="GHEA Grapalat" w:hAnsi="GHEA Grapalat"/>
          <w:b/>
        </w:rPr>
        <w:t>«МЕЦАМОРСКАЯ СРЕДНЯЯ ШКОЛА» ГНКО</w:t>
      </w:r>
    </w:p>
    <w:p w14:paraId="7AD5DFAD" w14:textId="77777777" w:rsidR="00C709AE" w:rsidRPr="00C709AE" w:rsidRDefault="00C709AE" w:rsidP="009C5A9E">
      <w:pPr>
        <w:widowControl w:val="0"/>
        <w:spacing w:after="160"/>
        <w:jc w:val="center"/>
        <w:rPr>
          <w:rFonts w:ascii="GHEA Grapalat" w:hAnsi="GHEA Grapalat"/>
          <w:b/>
        </w:rPr>
      </w:pPr>
    </w:p>
    <w:p w14:paraId="70E3509C" w14:textId="77777777" w:rsidR="009C5A9E" w:rsidRPr="00A06B5D" w:rsidRDefault="009C5A9E" w:rsidP="009C5A9E">
      <w:pPr>
        <w:widowControl w:val="0"/>
        <w:spacing w:after="160"/>
        <w:jc w:val="center"/>
        <w:rPr>
          <w:rFonts w:ascii="GHEA Grapalat" w:hAnsi="GHEA Grapalat"/>
          <w:b/>
        </w:rPr>
      </w:pPr>
      <w:r w:rsidRPr="00A06B5D">
        <w:rPr>
          <w:rFonts w:ascii="GHEA Grapalat" w:hAnsi="GHEA Grapalat"/>
          <w:b/>
        </w:rPr>
        <w:t>ЧАСТЬ I.</w:t>
      </w:r>
    </w:p>
    <w:p w14:paraId="5B986BDA" w14:textId="77777777" w:rsidR="009C5A9E" w:rsidRPr="00A06B5D" w:rsidRDefault="009C5A9E" w:rsidP="009C5A9E">
      <w:pPr>
        <w:widowControl w:val="0"/>
        <w:spacing w:after="160"/>
        <w:jc w:val="center"/>
        <w:rPr>
          <w:rFonts w:ascii="GHEA Grapalat" w:hAnsi="GHEA Grapalat"/>
        </w:rPr>
      </w:pPr>
    </w:p>
    <w:p w14:paraId="016E7BB7"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1.</w:t>
      </w:r>
      <w:r w:rsidRPr="00A06B5D">
        <w:rPr>
          <w:rFonts w:ascii="GHEA Grapalat" w:hAnsi="GHEA Grapalat"/>
        </w:rPr>
        <w:tab/>
        <w:t>Характеристика предмета закупки</w:t>
      </w:r>
    </w:p>
    <w:p w14:paraId="068CD614"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2.</w:t>
      </w:r>
      <w:r w:rsidRPr="00A06B5D">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63FD7264"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3.</w:t>
      </w:r>
      <w:r w:rsidRPr="00A06B5D">
        <w:rPr>
          <w:rFonts w:ascii="GHEA Grapalat" w:hAnsi="GHEA Grapalat"/>
        </w:rPr>
        <w:tab/>
        <w:t>Разъяснение приглашения и порядок внесения изменения в приглашение</w:t>
      </w:r>
    </w:p>
    <w:p w14:paraId="0D1A435A" w14:textId="77777777" w:rsidR="009C5A9E" w:rsidRPr="00A06B5D" w:rsidRDefault="009C5A9E" w:rsidP="009C5A9E">
      <w:pPr>
        <w:widowControl w:val="0"/>
        <w:tabs>
          <w:tab w:val="left" w:pos="1134"/>
        </w:tabs>
        <w:spacing w:after="160"/>
        <w:ind w:left="1134" w:hanging="567"/>
        <w:jc w:val="both"/>
        <w:rPr>
          <w:rFonts w:ascii="GHEA Grapalat" w:hAnsi="GHEA Grapalat" w:cs="Sylfaen"/>
        </w:rPr>
      </w:pPr>
      <w:r w:rsidRPr="00A06B5D">
        <w:rPr>
          <w:rFonts w:ascii="GHEA Grapalat" w:hAnsi="GHEA Grapalat"/>
        </w:rPr>
        <w:t>4.</w:t>
      </w:r>
      <w:r w:rsidRPr="00A06B5D">
        <w:rPr>
          <w:rFonts w:ascii="GHEA Grapalat" w:hAnsi="GHEA Grapalat"/>
        </w:rPr>
        <w:tab/>
        <w:t>Порядок подачи заявки</w:t>
      </w:r>
    </w:p>
    <w:p w14:paraId="43967FD4"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5.</w:t>
      </w:r>
      <w:r w:rsidRPr="00A06B5D">
        <w:rPr>
          <w:rFonts w:ascii="GHEA Grapalat" w:hAnsi="GHEA Grapalat"/>
        </w:rPr>
        <w:tab/>
        <w:t>Ценовое предложение заявки</w:t>
      </w:r>
    </w:p>
    <w:p w14:paraId="7FB2C154"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6.</w:t>
      </w:r>
      <w:r w:rsidRPr="00A06B5D">
        <w:rPr>
          <w:rFonts w:ascii="GHEA Grapalat" w:hAnsi="GHEA Grapalat"/>
        </w:rPr>
        <w:tab/>
        <w:t>Срок действия заявки, порядок внесения изменений в заявки и их отзыва</w:t>
      </w:r>
    </w:p>
    <w:p w14:paraId="07AFA124" w14:textId="77777777" w:rsidR="009C5A9E" w:rsidRPr="00A06B5D" w:rsidRDefault="009C5A9E" w:rsidP="009C5A9E">
      <w:pPr>
        <w:widowControl w:val="0"/>
        <w:tabs>
          <w:tab w:val="left" w:pos="1134"/>
        </w:tabs>
        <w:spacing w:after="160"/>
        <w:ind w:left="1134" w:hanging="567"/>
        <w:jc w:val="both"/>
        <w:rPr>
          <w:rFonts w:ascii="GHEA Grapalat" w:hAnsi="GHEA Grapalat" w:cs="Sylfaen"/>
        </w:rPr>
      </w:pPr>
      <w:r w:rsidRPr="00A06B5D">
        <w:rPr>
          <w:rFonts w:ascii="GHEA Grapalat" w:hAnsi="GHEA Grapalat"/>
        </w:rPr>
        <w:t>8.</w:t>
      </w:r>
      <w:r w:rsidRPr="00A06B5D">
        <w:rPr>
          <w:rFonts w:ascii="GHEA Grapalat" w:hAnsi="GHEA Grapalat"/>
        </w:rPr>
        <w:tab/>
        <w:t>Вскрытие, оценка заявок и подведение итогов</w:t>
      </w:r>
    </w:p>
    <w:p w14:paraId="77C58BA9"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9.</w:t>
      </w:r>
      <w:r w:rsidRPr="00A06B5D">
        <w:rPr>
          <w:rFonts w:ascii="GHEA Grapalat" w:hAnsi="GHEA Grapalat"/>
        </w:rPr>
        <w:tab/>
        <w:t>Заключение договора</w:t>
      </w:r>
    </w:p>
    <w:p w14:paraId="708BCB53"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10.</w:t>
      </w:r>
      <w:r w:rsidRPr="00A06B5D">
        <w:rPr>
          <w:rFonts w:ascii="GHEA Grapalat" w:hAnsi="GHEA Grapalat"/>
        </w:rPr>
        <w:tab/>
        <w:t xml:space="preserve">Обеспечения </w:t>
      </w:r>
      <w:proofErr w:type="gramStart"/>
      <w:r w:rsidRPr="00A06B5D">
        <w:rPr>
          <w:rFonts w:ascii="GHEA Grapalat" w:hAnsi="GHEA Grapalat"/>
        </w:rPr>
        <w:t>квалификации  и</w:t>
      </w:r>
      <w:proofErr w:type="gramEnd"/>
      <w:r w:rsidRPr="00A06B5D">
        <w:rPr>
          <w:rFonts w:ascii="GHEA Grapalat" w:hAnsi="GHEA Grapalat"/>
        </w:rPr>
        <w:t xml:space="preserve"> договора</w:t>
      </w:r>
    </w:p>
    <w:p w14:paraId="3E0435F3"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11.</w:t>
      </w:r>
      <w:r w:rsidRPr="00A06B5D">
        <w:rPr>
          <w:rFonts w:ascii="GHEA Grapalat" w:hAnsi="GHEA Grapalat"/>
        </w:rPr>
        <w:tab/>
        <w:t>Объявление процедуры несостоявшейся</w:t>
      </w:r>
    </w:p>
    <w:p w14:paraId="42967C6D"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12.</w:t>
      </w:r>
      <w:r w:rsidRPr="00A06B5D">
        <w:rPr>
          <w:rFonts w:ascii="GHEA Grapalat" w:hAnsi="GHEA Grapalat"/>
        </w:rPr>
        <w:tab/>
        <w:t>Право участника и порядок обжалования им действий и (или) принятых решений, связанных с процессом закупки</w:t>
      </w:r>
    </w:p>
    <w:p w14:paraId="22303093" w14:textId="77777777" w:rsidR="009C5A9E" w:rsidRPr="00A06B5D" w:rsidRDefault="009C5A9E" w:rsidP="009C5A9E">
      <w:pPr>
        <w:widowControl w:val="0"/>
        <w:spacing w:after="160"/>
        <w:jc w:val="center"/>
        <w:rPr>
          <w:rFonts w:ascii="GHEA Grapalat" w:hAnsi="GHEA Grapalat"/>
          <w:b/>
        </w:rPr>
      </w:pPr>
    </w:p>
    <w:p w14:paraId="2DC43C1D" w14:textId="77777777" w:rsidR="009C5A9E" w:rsidRPr="00A06B5D" w:rsidRDefault="009C5A9E" w:rsidP="009C5A9E">
      <w:pPr>
        <w:widowControl w:val="0"/>
        <w:spacing w:after="160"/>
        <w:jc w:val="center"/>
        <w:rPr>
          <w:rFonts w:ascii="GHEA Grapalat" w:hAnsi="GHEA Grapalat"/>
          <w:b/>
        </w:rPr>
      </w:pPr>
    </w:p>
    <w:p w14:paraId="5C42EDAA" w14:textId="77777777" w:rsidR="009C5A9E" w:rsidRPr="00A06B5D" w:rsidRDefault="009C5A9E" w:rsidP="009C5A9E">
      <w:pPr>
        <w:widowControl w:val="0"/>
        <w:spacing w:after="160"/>
        <w:jc w:val="center"/>
        <w:rPr>
          <w:rFonts w:ascii="GHEA Grapalat" w:hAnsi="GHEA Grapalat"/>
          <w:b/>
        </w:rPr>
      </w:pPr>
    </w:p>
    <w:p w14:paraId="0EA47764" w14:textId="77777777" w:rsidR="009C5A9E" w:rsidRPr="00A06B5D" w:rsidRDefault="009C5A9E" w:rsidP="009C5A9E">
      <w:pPr>
        <w:widowControl w:val="0"/>
        <w:spacing w:after="160"/>
        <w:jc w:val="center"/>
        <w:rPr>
          <w:rFonts w:ascii="GHEA Grapalat" w:hAnsi="GHEA Grapalat"/>
          <w:b/>
        </w:rPr>
      </w:pPr>
    </w:p>
    <w:p w14:paraId="5684E8A1" w14:textId="77777777" w:rsidR="009C5A9E" w:rsidRPr="00A06B5D" w:rsidRDefault="009C5A9E" w:rsidP="009C5A9E">
      <w:pPr>
        <w:widowControl w:val="0"/>
        <w:spacing w:after="160"/>
        <w:jc w:val="center"/>
        <w:rPr>
          <w:rFonts w:ascii="GHEA Grapalat" w:hAnsi="GHEA Grapalat"/>
          <w:b/>
        </w:rPr>
      </w:pPr>
    </w:p>
    <w:p w14:paraId="43DD5642" w14:textId="77777777" w:rsidR="009C5A9E" w:rsidRPr="00A06B5D" w:rsidRDefault="009C5A9E" w:rsidP="009C5A9E">
      <w:pPr>
        <w:widowControl w:val="0"/>
        <w:spacing w:after="160"/>
        <w:jc w:val="center"/>
        <w:rPr>
          <w:rFonts w:ascii="GHEA Grapalat" w:hAnsi="GHEA Grapalat"/>
          <w:b/>
        </w:rPr>
      </w:pPr>
    </w:p>
    <w:p w14:paraId="1D42FFCA" w14:textId="5F9BFE6B" w:rsidR="00C709AE" w:rsidRDefault="00C709AE">
      <w:pPr>
        <w:rPr>
          <w:rFonts w:ascii="GHEA Grapalat" w:hAnsi="GHEA Grapalat"/>
          <w:b/>
        </w:rPr>
      </w:pPr>
      <w:r>
        <w:rPr>
          <w:rFonts w:ascii="GHEA Grapalat" w:hAnsi="GHEA Grapalat"/>
          <w:b/>
        </w:rPr>
        <w:br w:type="page"/>
      </w:r>
    </w:p>
    <w:p w14:paraId="7E7C3059" w14:textId="77777777" w:rsidR="009C5A9E" w:rsidRPr="00A06B5D" w:rsidRDefault="009C5A9E" w:rsidP="009C5A9E">
      <w:pPr>
        <w:widowControl w:val="0"/>
        <w:spacing w:after="160"/>
        <w:jc w:val="center"/>
        <w:rPr>
          <w:rFonts w:ascii="GHEA Grapalat" w:hAnsi="GHEA Grapalat"/>
          <w:b/>
        </w:rPr>
      </w:pPr>
    </w:p>
    <w:p w14:paraId="2E5BABBF" w14:textId="77777777" w:rsidR="009C5A9E" w:rsidRPr="00A06B5D" w:rsidRDefault="009C5A9E" w:rsidP="009C5A9E">
      <w:pPr>
        <w:widowControl w:val="0"/>
        <w:spacing w:after="160"/>
        <w:jc w:val="center"/>
        <w:rPr>
          <w:rFonts w:ascii="GHEA Grapalat" w:hAnsi="GHEA Grapalat"/>
          <w:b/>
        </w:rPr>
      </w:pPr>
      <w:r w:rsidRPr="00A06B5D">
        <w:rPr>
          <w:rFonts w:ascii="GHEA Grapalat" w:hAnsi="GHEA Grapalat"/>
          <w:b/>
        </w:rPr>
        <w:t xml:space="preserve">ЧАСТЬ II. </w:t>
      </w:r>
    </w:p>
    <w:p w14:paraId="0DD87D2E" w14:textId="77777777" w:rsidR="009C5A9E" w:rsidRPr="00A06B5D" w:rsidRDefault="009C5A9E" w:rsidP="009C5A9E">
      <w:pPr>
        <w:widowControl w:val="0"/>
        <w:spacing w:after="160"/>
        <w:jc w:val="center"/>
        <w:rPr>
          <w:rFonts w:ascii="GHEA Grapalat" w:hAnsi="GHEA Grapalat"/>
          <w:b/>
        </w:rPr>
      </w:pPr>
    </w:p>
    <w:p w14:paraId="4547096E" w14:textId="77777777" w:rsidR="009C5A9E" w:rsidRPr="00A06B5D" w:rsidRDefault="009C5A9E" w:rsidP="009C5A9E">
      <w:pPr>
        <w:widowControl w:val="0"/>
        <w:spacing w:after="160"/>
        <w:jc w:val="center"/>
        <w:rPr>
          <w:rFonts w:ascii="GHEA Grapalat" w:hAnsi="GHEA Grapalat"/>
          <w:b/>
        </w:rPr>
      </w:pPr>
      <w:r w:rsidRPr="00A06B5D">
        <w:rPr>
          <w:rFonts w:ascii="GHEA Grapalat" w:hAnsi="GHEA Grapalat"/>
          <w:b/>
        </w:rPr>
        <w:t xml:space="preserve">ИНСТРУКЦИЯ ПО ПОДГОТОВКЕ ЗАЯВКИ </w:t>
      </w:r>
      <w:r w:rsidRPr="00A06B5D">
        <w:rPr>
          <w:rFonts w:ascii="GHEA Grapalat" w:hAnsi="GHEA Grapalat"/>
          <w:b/>
        </w:rPr>
        <w:br/>
        <w:t xml:space="preserve">НА </w:t>
      </w:r>
      <w:r w:rsidRPr="00A06B5D">
        <w:rPr>
          <w:rFonts w:ascii="GHEA Grapalat" w:hAnsi="GHEA Grapalat"/>
          <w:i/>
          <w:sz w:val="28"/>
          <w:szCs w:val="28"/>
        </w:rPr>
        <w:t>запроса котировок</w:t>
      </w:r>
    </w:p>
    <w:p w14:paraId="514191E2" w14:textId="77777777" w:rsidR="009C5A9E" w:rsidRPr="00A06B5D" w:rsidRDefault="009C5A9E" w:rsidP="009C5A9E">
      <w:pPr>
        <w:widowControl w:val="0"/>
        <w:spacing w:after="160"/>
        <w:jc w:val="center"/>
        <w:rPr>
          <w:rFonts w:ascii="GHEA Grapalat" w:hAnsi="GHEA Grapalat"/>
          <w:b/>
        </w:rPr>
      </w:pPr>
    </w:p>
    <w:p w14:paraId="5B866B88"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1.</w:t>
      </w:r>
      <w:r w:rsidRPr="00A06B5D">
        <w:rPr>
          <w:rFonts w:ascii="GHEA Grapalat" w:hAnsi="GHEA Grapalat"/>
        </w:rPr>
        <w:tab/>
        <w:t>Общие положения</w:t>
      </w:r>
    </w:p>
    <w:p w14:paraId="4ED837D7"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2.</w:t>
      </w:r>
      <w:r w:rsidRPr="00A06B5D">
        <w:rPr>
          <w:rFonts w:ascii="GHEA Grapalat" w:hAnsi="GHEA Grapalat"/>
        </w:rPr>
        <w:tab/>
        <w:t>Заявка на процедуру</w:t>
      </w:r>
    </w:p>
    <w:p w14:paraId="57E32179" w14:textId="77777777" w:rsidR="009C5A9E" w:rsidRPr="00A06B5D" w:rsidRDefault="009C5A9E" w:rsidP="009C5A9E">
      <w:pPr>
        <w:widowControl w:val="0"/>
        <w:tabs>
          <w:tab w:val="left" w:pos="1134"/>
        </w:tabs>
        <w:spacing w:after="160"/>
        <w:ind w:left="1134" w:hanging="567"/>
        <w:jc w:val="both"/>
        <w:rPr>
          <w:rFonts w:ascii="GHEA Grapalat" w:hAnsi="GHEA Grapalat"/>
        </w:rPr>
      </w:pPr>
      <w:r w:rsidRPr="00A06B5D">
        <w:rPr>
          <w:rFonts w:ascii="GHEA Grapalat" w:hAnsi="GHEA Grapalat"/>
        </w:rPr>
        <w:t>3.</w:t>
      </w:r>
      <w:r w:rsidRPr="00A06B5D">
        <w:rPr>
          <w:rFonts w:ascii="GHEA Grapalat" w:hAnsi="GHEA Grapalat"/>
        </w:rPr>
        <w:tab/>
        <w:t>Приложения № 1-6</w:t>
      </w:r>
    </w:p>
    <w:p w14:paraId="3F880E27" w14:textId="77777777" w:rsidR="009C5A9E" w:rsidRPr="00A06B5D" w:rsidRDefault="009C5A9E" w:rsidP="009C5A9E">
      <w:pPr>
        <w:rPr>
          <w:rFonts w:ascii="GHEA Grapalat" w:hAnsi="GHEA Grapalat"/>
          <w:spacing w:val="-6"/>
        </w:rPr>
      </w:pPr>
      <w:r w:rsidRPr="00A06B5D">
        <w:rPr>
          <w:rFonts w:ascii="GHEA Grapalat" w:hAnsi="GHEA Grapalat"/>
          <w:spacing w:val="-6"/>
        </w:rPr>
        <w:br w:type="page"/>
      </w:r>
    </w:p>
    <w:p w14:paraId="6193B6EC" w14:textId="69674F10" w:rsidR="009C5A9E" w:rsidRPr="00A06B5D" w:rsidRDefault="009C5A9E" w:rsidP="009C5A9E">
      <w:pPr>
        <w:widowControl w:val="0"/>
        <w:spacing w:after="160"/>
        <w:ind w:hanging="567"/>
        <w:jc w:val="both"/>
        <w:rPr>
          <w:rFonts w:ascii="GHEA Grapalat" w:hAnsi="GHEA Grapalat"/>
          <w:spacing w:val="-6"/>
        </w:rPr>
      </w:pPr>
      <w:r w:rsidRPr="00A06B5D">
        <w:rPr>
          <w:rFonts w:ascii="GHEA Grapalat" w:hAnsi="GHEA Grapalat"/>
          <w:spacing w:val="-6"/>
        </w:rPr>
        <w:lastRenderedPageBreak/>
        <w:t xml:space="preserve">         Настоящее Приглашение предоставляется в дополнение к объявлению </w:t>
      </w:r>
      <w:proofErr w:type="spellStart"/>
      <w:r w:rsidRPr="00A06B5D">
        <w:rPr>
          <w:rFonts w:ascii="GHEA Grapalat" w:hAnsi="GHEA Grapalat"/>
          <w:spacing w:val="-6"/>
        </w:rPr>
        <w:t>об</w:t>
      </w:r>
      <w:r w:rsidRPr="00A06B5D">
        <w:rPr>
          <w:rFonts w:ascii="GHEA Grapalat" w:hAnsi="GHEA Grapalat"/>
          <w:i/>
        </w:rPr>
        <w:t>запроса</w:t>
      </w:r>
      <w:proofErr w:type="spellEnd"/>
      <w:r w:rsidRPr="00A06B5D">
        <w:rPr>
          <w:rFonts w:ascii="GHEA Grapalat" w:hAnsi="GHEA Grapalat"/>
          <w:i/>
        </w:rPr>
        <w:t xml:space="preserve"> котировок</w:t>
      </w:r>
      <w:r w:rsidRPr="00A06B5D">
        <w:rPr>
          <w:rFonts w:ascii="GHEA Grapalat" w:hAnsi="GHEA Grapalat"/>
          <w:spacing w:val="-6"/>
        </w:rPr>
        <w:t xml:space="preserve">, проводимом под кодом </w:t>
      </w:r>
      <w:r w:rsidR="00EE7C43">
        <w:rPr>
          <w:rFonts w:ascii="GHEA Grapalat" w:hAnsi="GHEA Grapalat"/>
          <w:lang w:val="en-US"/>
        </w:rPr>
        <w:t>ԱՄՄՄԴ</w:t>
      </w:r>
      <w:r w:rsidR="00EE7C43" w:rsidRPr="00EE7C43">
        <w:rPr>
          <w:rFonts w:ascii="GHEA Grapalat" w:hAnsi="GHEA Grapalat"/>
        </w:rPr>
        <w:t>-</w:t>
      </w:r>
      <w:r w:rsidR="00EE7C43">
        <w:rPr>
          <w:rFonts w:ascii="GHEA Grapalat" w:hAnsi="GHEA Grapalat"/>
          <w:lang w:val="en-US"/>
        </w:rPr>
        <w:t>ԳՀԱՊՁԲ</w:t>
      </w:r>
      <w:r w:rsidR="00EE7C43" w:rsidRPr="00EE7C43">
        <w:rPr>
          <w:rFonts w:ascii="GHEA Grapalat" w:hAnsi="GHEA Grapalat"/>
        </w:rPr>
        <w:t>-2026/01</w:t>
      </w:r>
      <w:r w:rsidRPr="00CD6DD5">
        <w:rPr>
          <w:rFonts w:ascii="GHEA Grapalat" w:hAnsi="GHEA Grapalat"/>
        </w:rPr>
        <w:t xml:space="preserve"> </w:t>
      </w:r>
      <w:r w:rsidRPr="00A06B5D">
        <w:rPr>
          <w:rFonts w:ascii="GHEA Grapalat" w:hAnsi="GHEA Grapalat"/>
          <w:spacing w:val="-6"/>
        </w:rPr>
        <w:t>(далее — процедура).</w:t>
      </w:r>
    </w:p>
    <w:p w14:paraId="7ADD63E2" w14:textId="3D352E32" w:rsidR="009C5A9E" w:rsidRPr="00A06B5D" w:rsidRDefault="009C5A9E" w:rsidP="009C5A9E">
      <w:pPr>
        <w:widowControl w:val="0"/>
        <w:spacing w:after="160"/>
        <w:ind w:firstLine="567"/>
        <w:jc w:val="both"/>
        <w:rPr>
          <w:rFonts w:ascii="GHEA Grapalat" w:hAnsi="GHEA Grapalat"/>
        </w:rPr>
      </w:pPr>
      <w:r w:rsidRPr="00A06B5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06B5D">
        <w:rPr>
          <w:rFonts w:ascii="Courier New" w:hAnsi="Courier New" w:cs="Courier New"/>
          <w:lang w:val="en-US"/>
        </w:rPr>
        <w:t> </w:t>
      </w:r>
      <w:r w:rsidRPr="00A06B5D">
        <w:rPr>
          <w:rFonts w:ascii="GHEA Grapalat" w:hAnsi="GHEA Grapalat"/>
        </w:rPr>
        <w:t>4</w:t>
      </w:r>
      <w:r w:rsidRPr="00A06B5D">
        <w:rPr>
          <w:rFonts w:ascii="Courier New" w:hAnsi="Courier New" w:cs="Courier New"/>
          <w:lang w:val="en-US"/>
        </w:rPr>
        <w:t> </w:t>
      </w:r>
      <w:r w:rsidRPr="00A06B5D">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E7C43">
        <w:rPr>
          <w:rFonts w:ascii="GHEA Grapalat" w:hAnsi="GHEA Grapalat"/>
        </w:rPr>
        <w:t>«</w:t>
      </w:r>
      <w:proofErr w:type="spellStart"/>
      <w:r w:rsidR="00EE7C43">
        <w:rPr>
          <w:rFonts w:ascii="GHEA Grapalat" w:hAnsi="GHEA Grapalat"/>
        </w:rPr>
        <w:t>Мецаморская</w:t>
      </w:r>
      <w:proofErr w:type="spellEnd"/>
      <w:r w:rsidR="00EE7C43">
        <w:rPr>
          <w:rFonts w:ascii="GHEA Grapalat" w:hAnsi="GHEA Grapalat"/>
        </w:rPr>
        <w:t xml:space="preserve"> Средняя Школа» ГНКО</w:t>
      </w:r>
      <w:r w:rsidR="00713024" w:rsidRPr="00A06B5D">
        <w:rPr>
          <w:rFonts w:ascii="GHEA Grapalat" w:hAnsi="GHEA Grapalat"/>
        </w:rPr>
        <w:t xml:space="preserve"> </w:t>
      </w:r>
      <w:r w:rsidRPr="00A06B5D">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A4DC160" w14:textId="77777777" w:rsidR="009C5A9E" w:rsidRPr="00A06B5D" w:rsidRDefault="009C5A9E" w:rsidP="009C5A9E">
      <w:pPr>
        <w:widowControl w:val="0"/>
        <w:spacing w:after="160"/>
        <w:ind w:firstLine="567"/>
        <w:jc w:val="both"/>
        <w:rPr>
          <w:rFonts w:ascii="GHEA Grapalat" w:hAnsi="GHEA Grapalat"/>
        </w:rPr>
      </w:pPr>
      <w:r w:rsidRPr="00A06B5D">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400457C" w14:textId="77777777" w:rsidR="009C5A9E" w:rsidRPr="00A06B5D" w:rsidRDefault="009C5A9E" w:rsidP="009C5A9E">
      <w:pPr>
        <w:widowControl w:val="0"/>
        <w:spacing w:after="160"/>
        <w:ind w:firstLine="567"/>
        <w:jc w:val="both"/>
        <w:rPr>
          <w:rFonts w:ascii="GHEA Grapalat" w:hAnsi="GHEA Grapalat" w:cs="Times Armenian"/>
        </w:rPr>
      </w:pPr>
      <w:r w:rsidRPr="00A06B5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9767613" w14:textId="77777777" w:rsidR="009C5A9E" w:rsidRPr="00A06B5D" w:rsidRDefault="009C5A9E" w:rsidP="009C5A9E">
      <w:pPr>
        <w:pStyle w:val="23"/>
        <w:widowControl w:val="0"/>
        <w:spacing w:after="160" w:line="336" w:lineRule="auto"/>
        <w:ind w:firstLine="567"/>
        <w:rPr>
          <w:rFonts w:ascii="GHEA Grapalat" w:hAnsi="GHEA Grapalat"/>
          <w:sz w:val="22"/>
          <w:szCs w:val="22"/>
        </w:rPr>
      </w:pPr>
      <w:r w:rsidRPr="00A06B5D">
        <w:rPr>
          <w:rFonts w:ascii="GHEA Grapalat" w:hAnsi="GHEA Grapalat"/>
          <w:sz w:val="24"/>
          <w:szCs w:val="24"/>
        </w:rPr>
        <w:t xml:space="preserve">Адрес электронной почты секретаря оценочной комиссии </w:t>
      </w:r>
      <w:r w:rsidRPr="00A06B5D">
        <w:rPr>
          <w:rFonts w:ascii="GHEA Grapalat" w:hAnsi="GHEA Grapalat"/>
          <w:sz w:val="22"/>
          <w:szCs w:val="22"/>
        </w:rPr>
        <w:t>"</w:t>
      </w:r>
      <w:r w:rsidR="00713024" w:rsidRPr="00713024">
        <w:t xml:space="preserve"> </w:t>
      </w:r>
      <w:r w:rsidR="00713024" w:rsidRPr="00713024">
        <w:rPr>
          <w:rFonts w:ascii="GHEA Grapalat" w:hAnsi="GHEA Grapalat"/>
          <w:sz w:val="22"/>
          <w:szCs w:val="22"/>
          <w:lang w:val="en-US"/>
        </w:rPr>
        <w:t>ani</w:t>
      </w:r>
      <w:r w:rsidR="00713024" w:rsidRPr="00FE7D5E">
        <w:rPr>
          <w:rFonts w:ascii="GHEA Grapalat" w:hAnsi="GHEA Grapalat"/>
          <w:sz w:val="22"/>
          <w:szCs w:val="22"/>
        </w:rPr>
        <w:t>_</w:t>
      </w:r>
      <w:proofErr w:type="spellStart"/>
      <w:r w:rsidR="00713024" w:rsidRPr="00713024">
        <w:rPr>
          <w:rFonts w:ascii="GHEA Grapalat" w:hAnsi="GHEA Grapalat"/>
          <w:sz w:val="22"/>
          <w:szCs w:val="22"/>
          <w:lang w:val="en-US"/>
        </w:rPr>
        <w:t>torosyan</w:t>
      </w:r>
      <w:proofErr w:type="spellEnd"/>
      <w:r w:rsidR="00713024" w:rsidRPr="00FE7D5E">
        <w:rPr>
          <w:rFonts w:ascii="GHEA Grapalat" w:hAnsi="GHEA Grapalat"/>
          <w:sz w:val="22"/>
          <w:szCs w:val="22"/>
        </w:rPr>
        <w:t>@</w:t>
      </w:r>
      <w:r w:rsidR="00713024" w:rsidRPr="00713024">
        <w:rPr>
          <w:rFonts w:ascii="GHEA Grapalat" w:hAnsi="GHEA Grapalat"/>
          <w:sz w:val="22"/>
          <w:szCs w:val="22"/>
          <w:lang w:val="en-US"/>
        </w:rPr>
        <w:t>mail</w:t>
      </w:r>
      <w:r w:rsidR="00713024" w:rsidRPr="00FE7D5E">
        <w:rPr>
          <w:rFonts w:ascii="GHEA Grapalat" w:hAnsi="GHEA Grapalat"/>
          <w:sz w:val="22"/>
          <w:szCs w:val="22"/>
        </w:rPr>
        <w:t>.</w:t>
      </w:r>
      <w:proofErr w:type="spellStart"/>
      <w:r w:rsidR="00713024" w:rsidRPr="00713024">
        <w:rPr>
          <w:rFonts w:ascii="GHEA Grapalat" w:hAnsi="GHEA Grapalat"/>
          <w:sz w:val="22"/>
          <w:szCs w:val="22"/>
          <w:lang w:val="en-US"/>
        </w:rPr>
        <w:t>ru</w:t>
      </w:r>
      <w:proofErr w:type="spellEnd"/>
      <w:r w:rsidRPr="00A06B5D">
        <w:rPr>
          <w:rFonts w:ascii="GHEA Grapalat" w:hAnsi="GHEA Grapalat"/>
          <w:sz w:val="22"/>
          <w:szCs w:val="22"/>
        </w:rPr>
        <w:t>".</w:t>
      </w:r>
    </w:p>
    <w:p w14:paraId="209C6A15" w14:textId="77777777" w:rsidR="009C5A9E" w:rsidRPr="00A06B5D" w:rsidRDefault="009C5A9E" w:rsidP="009C5A9E">
      <w:pPr>
        <w:pStyle w:val="23"/>
        <w:widowControl w:val="0"/>
        <w:spacing w:after="160" w:line="240" w:lineRule="auto"/>
        <w:ind w:firstLine="567"/>
        <w:rPr>
          <w:rFonts w:ascii="GHEA Grapalat" w:hAnsi="GHEA Grapalat"/>
          <w:sz w:val="24"/>
          <w:szCs w:val="24"/>
        </w:rPr>
      </w:pPr>
    </w:p>
    <w:p w14:paraId="2B9E5D6E" w14:textId="77777777" w:rsidR="009C5A9E" w:rsidRPr="00A06B5D" w:rsidRDefault="009C5A9E" w:rsidP="009C5A9E">
      <w:pPr>
        <w:widowControl w:val="0"/>
        <w:spacing w:after="160"/>
        <w:jc w:val="center"/>
        <w:rPr>
          <w:rFonts w:ascii="GHEA Grapalat" w:hAnsi="GHEA Grapalat"/>
        </w:rPr>
      </w:pPr>
      <w:r w:rsidRPr="00A06B5D">
        <w:rPr>
          <w:rFonts w:ascii="GHEA Grapalat" w:hAnsi="GHEA Grapalat"/>
        </w:rPr>
        <w:br w:type="page"/>
      </w:r>
      <w:r w:rsidRPr="00A06B5D">
        <w:rPr>
          <w:rFonts w:ascii="GHEA Grapalat" w:hAnsi="GHEA Grapalat"/>
        </w:rPr>
        <w:lastRenderedPageBreak/>
        <w:t>ЧАСТЬ I</w:t>
      </w:r>
    </w:p>
    <w:p w14:paraId="75730878" w14:textId="77777777" w:rsidR="009C5A9E" w:rsidRPr="00A06B5D" w:rsidRDefault="009C5A9E" w:rsidP="009C5A9E">
      <w:pPr>
        <w:pStyle w:val="3"/>
        <w:keepNext w:val="0"/>
        <w:widowControl w:val="0"/>
        <w:spacing w:after="160" w:line="240" w:lineRule="auto"/>
        <w:rPr>
          <w:rFonts w:ascii="GHEA Grapalat" w:hAnsi="GHEA Grapalat"/>
          <w:sz w:val="24"/>
          <w:szCs w:val="24"/>
        </w:rPr>
      </w:pPr>
    </w:p>
    <w:p w14:paraId="5918D6AF" w14:textId="77777777" w:rsidR="009C5A9E" w:rsidRPr="009044F1" w:rsidRDefault="009C5A9E" w:rsidP="009C5A9E">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28F0D16A" w14:textId="19DEF20C" w:rsidR="009C5A9E" w:rsidRPr="009044F1" w:rsidRDefault="009C5A9E" w:rsidP="009C5A9E">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713024" w:rsidRPr="00713024">
        <w:rPr>
          <w:rFonts w:ascii="GHEA Grapalat" w:hAnsi="GHEA Grapalat"/>
          <w:i w:val="0"/>
          <w:sz w:val="24"/>
          <w:szCs w:val="24"/>
        </w:rPr>
        <w:t>ТОПЛИВО</w:t>
      </w:r>
      <w:r w:rsidRPr="009044F1">
        <w:rPr>
          <w:rFonts w:ascii="GHEA Grapalat" w:hAnsi="GHEA Grapalat"/>
          <w:i w:val="0"/>
          <w:sz w:val="24"/>
          <w:szCs w:val="24"/>
        </w:rPr>
        <w:t xml:space="preserve">" (далее — также товар) для нужд </w:t>
      </w:r>
      <w:r w:rsidR="00EE7C43">
        <w:rPr>
          <w:rFonts w:ascii="GHEA Grapalat" w:hAnsi="GHEA Grapalat"/>
          <w:i w:val="0"/>
          <w:sz w:val="24"/>
          <w:szCs w:val="24"/>
        </w:rPr>
        <w:t>«</w:t>
      </w:r>
      <w:proofErr w:type="spellStart"/>
      <w:r w:rsidR="00EE7C43">
        <w:rPr>
          <w:rFonts w:ascii="GHEA Grapalat" w:hAnsi="GHEA Grapalat"/>
          <w:i w:val="0"/>
          <w:sz w:val="24"/>
          <w:szCs w:val="24"/>
        </w:rPr>
        <w:t>Мецаморская</w:t>
      </w:r>
      <w:proofErr w:type="spellEnd"/>
      <w:r w:rsidR="00EE7C43">
        <w:rPr>
          <w:rFonts w:ascii="GHEA Grapalat" w:hAnsi="GHEA Grapalat"/>
          <w:i w:val="0"/>
          <w:sz w:val="24"/>
          <w:szCs w:val="24"/>
        </w:rPr>
        <w:t xml:space="preserve"> Средняя Школа» ГНКО</w:t>
      </w:r>
      <w:r w:rsidRPr="009044F1">
        <w:rPr>
          <w:rFonts w:ascii="GHEA Grapalat" w:hAnsi="GHEA Grapalat"/>
          <w:i w:val="0"/>
          <w:sz w:val="24"/>
          <w:szCs w:val="24"/>
        </w:rPr>
        <w:t>, которые сгруппированы в лоты "</w:t>
      </w:r>
      <w:r w:rsidR="00C061CB" w:rsidRPr="00C061CB">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9C5A9E" w:rsidRPr="009044F1" w14:paraId="58DA22AB" w14:textId="77777777" w:rsidTr="00B64332">
        <w:trPr>
          <w:jc w:val="center"/>
        </w:trPr>
        <w:tc>
          <w:tcPr>
            <w:tcW w:w="2776" w:type="dxa"/>
            <w:gridSpan w:val="2"/>
            <w:vAlign w:val="center"/>
          </w:tcPr>
          <w:p w14:paraId="399EA12E" w14:textId="77777777" w:rsidR="009C5A9E" w:rsidRPr="00C53648" w:rsidRDefault="009C5A9E" w:rsidP="00B64332">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159A3B1A" w14:textId="77777777" w:rsidR="009C5A9E" w:rsidRPr="00C53648" w:rsidRDefault="009C5A9E" w:rsidP="00B64332">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9C5A9E" w:rsidRPr="009044F1" w14:paraId="3551111A" w14:textId="77777777" w:rsidTr="00B64332">
        <w:trPr>
          <w:jc w:val="center"/>
        </w:trPr>
        <w:tc>
          <w:tcPr>
            <w:tcW w:w="1530" w:type="dxa"/>
            <w:vAlign w:val="center"/>
          </w:tcPr>
          <w:p w14:paraId="4370EC3D" w14:textId="77777777" w:rsidR="009C5A9E" w:rsidRPr="009044F1" w:rsidRDefault="009C5A9E" w:rsidP="00B64332">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5E23AC23" w14:textId="77777777" w:rsidR="009C5A9E" w:rsidRPr="00C53648" w:rsidRDefault="009C5A9E" w:rsidP="00B64332">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198F9B9A" w14:textId="77777777" w:rsidR="009C5A9E" w:rsidRPr="00C53648" w:rsidRDefault="009C5A9E" w:rsidP="00B64332">
            <w:pPr>
              <w:pStyle w:val="23"/>
              <w:widowControl w:val="0"/>
              <w:spacing w:after="120" w:line="240" w:lineRule="auto"/>
              <w:ind w:firstLine="0"/>
              <w:rPr>
                <w:rFonts w:ascii="GHEA Grapalat" w:hAnsi="GHEA Grapalat"/>
                <w:b/>
                <w:i/>
                <w:sz w:val="24"/>
                <w:szCs w:val="24"/>
              </w:rPr>
            </w:pPr>
          </w:p>
        </w:tc>
      </w:tr>
      <w:tr w:rsidR="00C061CB" w:rsidRPr="009044F1" w14:paraId="14716CAD" w14:textId="77777777" w:rsidTr="00C061CB">
        <w:trPr>
          <w:trHeight w:val="306"/>
          <w:jc w:val="center"/>
        </w:trPr>
        <w:tc>
          <w:tcPr>
            <w:tcW w:w="1530" w:type="dxa"/>
            <w:vAlign w:val="center"/>
          </w:tcPr>
          <w:p w14:paraId="0209E818" w14:textId="77777777" w:rsidR="00C061CB" w:rsidRPr="00C061CB" w:rsidRDefault="00C061CB" w:rsidP="00C061CB">
            <w:pPr>
              <w:pStyle w:val="23"/>
              <w:spacing w:line="240" w:lineRule="auto"/>
              <w:ind w:firstLine="0"/>
              <w:jc w:val="center"/>
              <w:rPr>
                <w:rFonts w:ascii="GHEA Grapalat" w:hAnsi="GHEA Grapalat" w:cs="Calibri"/>
                <w:color w:val="000000"/>
                <w:sz w:val="18"/>
                <w:szCs w:val="18"/>
              </w:rPr>
            </w:pPr>
            <w:r w:rsidRPr="00C061CB">
              <w:rPr>
                <w:rFonts w:ascii="GHEA Grapalat" w:hAnsi="GHEA Grapalat" w:cs="Calibri"/>
                <w:color w:val="000000"/>
                <w:sz w:val="18"/>
                <w:szCs w:val="18"/>
              </w:rPr>
              <w:t>1</w:t>
            </w:r>
          </w:p>
        </w:tc>
        <w:tc>
          <w:tcPr>
            <w:tcW w:w="1246" w:type="dxa"/>
            <w:vAlign w:val="center"/>
          </w:tcPr>
          <w:p w14:paraId="5119856F" w14:textId="335819B3" w:rsidR="00C061CB" w:rsidRPr="00C061CB" w:rsidRDefault="00C709AE" w:rsidP="00C061CB">
            <w:pPr>
              <w:pStyle w:val="23"/>
              <w:spacing w:line="240" w:lineRule="auto"/>
              <w:ind w:firstLine="0"/>
              <w:jc w:val="center"/>
              <w:rPr>
                <w:rFonts w:ascii="GHEA Grapalat" w:hAnsi="GHEA Grapalat" w:cs="Calibri"/>
                <w:color w:val="000000"/>
                <w:sz w:val="18"/>
                <w:szCs w:val="18"/>
              </w:rPr>
            </w:pPr>
            <w:r w:rsidRPr="005302D0">
              <w:rPr>
                <w:rFonts w:ascii="GHEA Grapalat" w:hAnsi="GHEA Grapalat"/>
              </w:rPr>
              <w:t>1167660</w:t>
            </w:r>
          </w:p>
        </w:tc>
        <w:tc>
          <w:tcPr>
            <w:tcW w:w="6458" w:type="dxa"/>
          </w:tcPr>
          <w:p w14:paraId="5B20CD50" w14:textId="73D5F9F0" w:rsidR="00C061CB" w:rsidRPr="00A03F85" w:rsidRDefault="00C061CB" w:rsidP="00C061CB">
            <w:pPr>
              <w:pStyle w:val="23"/>
              <w:spacing w:line="240" w:lineRule="auto"/>
              <w:ind w:firstLine="0"/>
              <w:jc w:val="left"/>
              <w:rPr>
                <w:rFonts w:ascii="GHEA Grapalat" w:hAnsi="GHEA Grapalat" w:cs="Calibri"/>
                <w:color w:val="000000"/>
                <w:sz w:val="18"/>
                <w:szCs w:val="18"/>
              </w:rPr>
            </w:pPr>
            <w:r w:rsidRPr="00A03F85">
              <w:rPr>
                <w:rFonts w:ascii="GHEA Grapalat" w:hAnsi="GHEA Grapalat" w:cs="Calibri"/>
                <w:color w:val="000000"/>
                <w:sz w:val="18"/>
                <w:szCs w:val="18"/>
              </w:rPr>
              <w:t>дизельное топливо</w:t>
            </w:r>
          </w:p>
        </w:tc>
      </w:tr>
    </w:tbl>
    <w:p w14:paraId="1056EDF0" w14:textId="3B1DCA64" w:rsidR="009C5A9E" w:rsidRPr="00B453CD" w:rsidRDefault="009C5A9E" w:rsidP="009C5A9E">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1F2C143"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08ED2692"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CED730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C61972D"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16F15A77"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442834C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7DEDA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B1298A0"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376091D"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12489952"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62E94F7"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441587B8"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09047C55"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C227E3B"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22515D80"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67CB697"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975967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F197A3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F7271E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488E0F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22C58F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A5D329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46B0CFE"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9DE5E5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2D50E9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29D5D1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A08479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AAF53C8"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432DF706"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556A7313"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6FCD8E32"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BD4FC64"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4E35547"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04B7389"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w:t>
      </w:r>
      <w:r w:rsidR="000A6B75" w:rsidRPr="009044F1">
        <w:rPr>
          <w:rFonts w:ascii="GHEA Grapalat" w:hAnsi="GHEA Grapalat"/>
          <w:sz w:val="24"/>
          <w:szCs w:val="24"/>
        </w:rPr>
        <w:lastRenderedPageBreak/>
        <w:t>предусмотренные договором меры ответственности.</w:t>
      </w:r>
    </w:p>
    <w:p w14:paraId="799C3A97"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9809B4D"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55D2E144"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14:paraId="1618D72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201D64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B85E145"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A1FE37D"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 xml:space="preserve">с точки зрения предусмотренных Законом требований обеспечения </w:t>
      </w:r>
      <w:r w:rsidR="00F9791A" w:rsidRPr="00F9791A">
        <w:rPr>
          <w:rFonts w:ascii="GHEA Grapalat" w:hAnsi="GHEA Grapalat"/>
          <w:lang w:val="hy-AM"/>
        </w:rPr>
        <w:lastRenderedPageBreak/>
        <w:t>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446720EE"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2"/>
        <w:t>6</w:t>
      </w:r>
      <w:r w:rsidRPr="009044F1">
        <w:rPr>
          <w:rFonts w:ascii="GHEA Grapalat" w:hAnsi="GHEA Grapalat"/>
        </w:rPr>
        <w:t xml:space="preserve">. </w:t>
      </w:r>
    </w:p>
    <w:p w14:paraId="4367213A" w14:textId="77777777" w:rsidR="00B051BE" w:rsidRPr="009044F1" w:rsidRDefault="00B051BE" w:rsidP="00B46D58">
      <w:pPr>
        <w:widowControl w:val="0"/>
        <w:spacing w:after="160"/>
        <w:jc w:val="center"/>
        <w:rPr>
          <w:rFonts w:ascii="GHEA Grapalat" w:hAnsi="GHEA Grapalat"/>
          <w:b/>
        </w:rPr>
      </w:pPr>
    </w:p>
    <w:p w14:paraId="667294F2"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4C8F0D0"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BCB40CB"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7F816E6E"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3766521"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10125D83" w14:textId="65E5BA21"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proofErr w:type="spellStart"/>
      <w:r w:rsidR="00C709AE" w:rsidRPr="00C709AE">
        <w:rPr>
          <w:rFonts w:ascii="GHEA Grapalat" w:hAnsi="GHEA Grapalat"/>
          <w:sz w:val="24"/>
          <w:szCs w:val="24"/>
        </w:rPr>
        <w:t>Мецамор</w:t>
      </w:r>
      <w:proofErr w:type="spellEnd"/>
      <w:r w:rsidR="00C709AE" w:rsidRPr="00C709AE">
        <w:rPr>
          <w:rFonts w:ascii="GHEA Grapalat" w:hAnsi="GHEA Grapalat"/>
          <w:sz w:val="24"/>
          <w:szCs w:val="24"/>
        </w:rPr>
        <w:t xml:space="preserve"> с</w:t>
      </w:r>
      <w:r w:rsidR="00C709AE" w:rsidRPr="00C709AE">
        <w:rPr>
          <w:rFonts w:ascii="GHEA Grapalat" w:hAnsi="GHEA Grapalat"/>
          <w:sz w:val="24"/>
          <w:szCs w:val="24"/>
        </w:rPr>
        <w:t>.,</w:t>
      </w:r>
      <w:r w:rsidR="00C709AE" w:rsidRPr="00C709AE">
        <w:rPr>
          <w:rFonts w:ascii="GHEA Grapalat" w:hAnsi="GHEA Grapalat"/>
          <w:sz w:val="24"/>
          <w:szCs w:val="24"/>
        </w:rPr>
        <w:br/>
      </w:r>
      <w:proofErr w:type="spellStart"/>
      <w:r w:rsidR="00C709AE" w:rsidRPr="00C709AE">
        <w:rPr>
          <w:rFonts w:ascii="GHEA Grapalat" w:hAnsi="GHEA Grapalat"/>
          <w:sz w:val="24"/>
          <w:szCs w:val="24"/>
        </w:rPr>
        <w:t>Маштоци</w:t>
      </w:r>
      <w:proofErr w:type="spellEnd"/>
      <w:r w:rsidR="00C709AE" w:rsidRPr="00C709AE">
        <w:rPr>
          <w:rFonts w:ascii="GHEA Grapalat" w:hAnsi="GHEA Grapalat"/>
          <w:sz w:val="24"/>
          <w:szCs w:val="24"/>
        </w:rPr>
        <w:t xml:space="preserve"> ул., 8 дом</w:t>
      </w:r>
      <w:r>
        <w:rPr>
          <w:rFonts w:ascii="GHEA Grapalat" w:hAnsi="GHEA Grapalat"/>
          <w:sz w:val="24"/>
          <w:szCs w:val="24"/>
        </w:rPr>
        <w:t>" не позднее, чем "</w:t>
      </w:r>
      <w:r w:rsidR="00D6482D">
        <w:rPr>
          <w:rFonts w:ascii="GHEA Grapalat" w:hAnsi="GHEA Grapalat"/>
          <w:sz w:val="24"/>
          <w:szCs w:val="24"/>
        </w:rPr>
        <w:t>1</w:t>
      </w:r>
      <w:r w:rsidR="00C061CB" w:rsidRPr="00C061CB">
        <w:rPr>
          <w:rFonts w:ascii="GHEA Grapalat" w:hAnsi="GHEA Grapalat"/>
          <w:sz w:val="24"/>
          <w:szCs w:val="24"/>
        </w:rPr>
        <w:t>0</w:t>
      </w:r>
      <w:r w:rsidR="00D6482D">
        <w:rPr>
          <w:rFonts w:ascii="GHEA Grapalat" w:hAnsi="GHEA Grapalat"/>
          <w:sz w:val="24"/>
          <w:szCs w:val="24"/>
        </w:rPr>
        <w:t>.00</w:t>
      </w:r>
      <w:r>
        <w:rPr>
          <w:rFonts w:ascii="GHEA Grapalat" w:hAnsi="GHEA Grapalat"/>
          <w:sz w:val="24"/>
          <w:szCs w:val="24"/>
        </w:rPr>
        <w:t>" часов "</w:t>
      </w:r>
      <w:r w:rsidR="007B7B5E" w:rsidRPr="007B7B5E">
        <w:rPr>
          <w:rFonts w:ascii="GHEA Grapalat" w:hAnsi="GHEA Grapalat"/>
          <w:sz w:val="24"/>
          <w:szCs w:val="24"/>
        </w:rPr>
        <w:t>7 день</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2B9A18BF" w14:textId="062924B2"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007B7B5E" w:rsidRPr="007B7B5E">
        <w:rPr>
          <w:rFonts w:ascii="GHEA Grapalat" w:hAnsi="GHEA Grapalat"/>
          <w:sz w:val="24"/>
          <w:szCs w:val="24"/>
        </w:rPr>
        <w:t xml:space="preserve">. </w:t>
      </w:r>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51B42D07"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83056FD"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4185DB89"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4743F661"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154FB863"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2E617CF1" w14:textId="77777777"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6D02EE42"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14:paraId="247B4979"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3"/>
        <w:t>7</w:t>
      </w:r>
      <w:r w:rsidR="005F25EF" w:rsidRPr="008E138A">
        <w:rPr>
          <w:rFonts w:ascii="GHEA Grapalat" w:hAnsi="GHEA Grapalat" w:cs="Sylfaen"/>
          <w:sz w:val="24"/>
          <w:szCs w:val="24"/>
        </w:rPr>
        <w:t>:</w:t>
      </w:r>
      <w:r w:rsidR="00932115" w:rsidRPr="008E138A">
        <w:t xml:space="preserve"> </w:t>
      </w:r>
    </w:p>
    <w:p w14:paraId="28BE6539"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2B3E1360" w14:textId="77777777"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4"/>
        <w:t>8</w:t>
      </w:r>
    </w:p>
    <w:p w14:paraId="077A1149"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0F5D4F7"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1F7F175"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FF6D45E"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B3E0332"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50D8855" w14:textId="77777777" w:rsidR="0049655D" w:rsidRDefault="0049655D">
      <w:pPr>
        <w:rPr>
          <w:rFonts w:ascii="GHEA Grapalat" w:hAnsi="GHEA Grapalat"/>
          <w:b/>
        </w:rPr>
      </w:pPr>
    </w:p>
    <w:p w14:paraId="4333DF66"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380E2093"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11047D0C"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43E006F"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9A3A2AE"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65A4A687"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8958785"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1B7CEA89"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223E4EEE"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4B66CD0A"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41D4C489"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A8495B0"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6B6F3336"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40C9A40"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2865801"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6EACE2B" w14:textId="77777777" w:rsidR="00CC0E15" w:rsidRPr="00CC0E15" w:rsidRDefault="00CC0E15" w:rsidP="00B46D58">
      <w:pPr>
        <w:widowControl w:val="0"/>
        <w:tabs>
          <w:tab w:val="left" w:pos="1134"/>
        </w:tabs>
        <w:spacing w:after="160"/>
        <w:ind w:firstLine="567"/>
        <w:jc w:val="both"/>
        <w:rPr>
          <w:rFonts w:ascii="GHEA Grapalat" w:hAnsi="GHEA Grapalat" w:cs="Sylfaen"/>
        </w:rPr>
      </w:pPr>
    </w:p>
    <w:p w14:paraId="38F41D1D" w14:textId="77777777" w:rsidR="002626F7" w:rsidRDefault="002626F7" w:rsidP="00B46D58">
      <w:pPr>
        <w:rPr>
          <w:rFonts w:ascii="GHEA Grapalat" w:hAnsi="GHEA Grapalat" w:cs="Sylfaen"/>
        </w:rPr>
      </w:pPr>
    </w:p>
    <w:p w14:paraId="080DC50B"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34CF2DE" w14:textId="18220227"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983EB9" w:rsidRPr="00FE7D5E">
        <w:rPr>
          <w:rFonts w:ascii="GHEA Grapalat" w:hAnsi="GHEA Grapalat"/>
          <w:sz w:val="24"/>
          <w:szCs w:val="24"/>
        </w:rPr>
        <w:t>7</w:t>
      </w:r>
      <w:r w:rsidRPr="009044F1">
        <w:rPr>
          <w:rFonts w:ascii="GHEA Grapalat" w:hAnsi="GHEA Grapalat"/>
          <w:sz w:val="24"/>
          <w:szCs w:val="24"/>
        </w:rPr>
        <w:t>"-ый день в "</w:t>
      </w:r>
      <w:r w:rsidR="00D6482D">
        <w:rPr>
          <w:rFonts w:ascii="GHEA Grapalat" w:hAnsi="GHEA Grapalat"/>
          <w:sz w:val="24"/>
          <w:szCs w:val="24"/>
        </w:rPr>
        <w:t>1</w:t>
      </w:r>
      <w:r w:rsidR="00C061CB" w:rsidRPr="00C061CB">
        <w:rPr>
          <w:rFonts w:ascii="GHEA Grapalat" w:hAnsi="GHEA Grapalat"/>
          <w:sz w:val="24"/>
          <w:szCs w:val="24"/>
        </w:rPr>
        <w:t>0</w:t>
      </w:r>
      <w:r w:rsidR="00D6482D">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0A0DE726"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52694EA2"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2CFA6EAD"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E74A3D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BBD288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2C94F5D"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FF667CC"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AF8BBC0"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34788E5"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A5B925C"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160A8CBF"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r w:rsidRPr="009044F1">
        <w:rPr>
          <w:rFonts w:ascii="GHEA Grapalat" w:hAnsi="GHEA Grapalat"/>
          <w:i w:val="0"/>
          <w:sz w:val="24"/>
          <w:szCs w:val="24"/>
        </w:rPr>
        <w:lastRenderedPageBreak/>
        <w:t xml:space="preserve">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5"/>
        <w:t>10</w:t>
      </w:r>
      <w:r w:rsidR="00A01157">
        <w:rPr>
          <w:rFonts w:ascii="GHEA Grapalat" w:hAnsi="GHEA Grapalat"/>
          <w:i w:val="0"/>
          <w:sz w:val="24"/>
          <w:szCs w:val="24"/>
        </w:rPr>
        <w:t>.</w:t>
      </w:r>
    </w:p>
    <w:p w14:paraId="2DC62D24"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26BE88EF"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7697FDE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3FF49941"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25A822B7"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E4880A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7E7B522A" w14:textId="77777777"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5C0BFF81"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5355E795"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1A2124D" w14:textId="77777777" w:rsidR="009B6D58" w:rsidRPr="009044F1" w:rsidDel="00AE108B" w:rsidRDefault="009B6D58" w:rsidP="00B46D58">
      <w:pPr>
        <w:pStyle w:val="norm"/>
        <w:widowControl w:val="0"/>
        <w:tabs>
          <w:tab w:val="left" w:pos="1134"/>
        </w:tabs>
        <w:spacing w:after="160" w:line="240" w:lineRule="auto"/>
        <w:ind w:firstLine="567"/>
        <w:rPr>
          <w:del w:id="6" w:author="Vardan" w:date="2022-10-29T23:58:00Z"/>
          <w:rFonts w:ascii="GHEA Grapalat" w:hAnsi="GHEA Grapalat" w:cs="Sylfaen"/>
          <w:sz w:val="24"/>
          <w:szCs w:val="24"/>
        </w:rPr>
      </w:pPr>
    </w:p>
    <w:p w14:paraId="61A4DF46"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D166F54"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30B99666"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ACB9953"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FC5EFED"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7922AB7"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D7DA398"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7F9D477"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6588F54"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w:t>
      </w:r>
      <w:r w:rsidRPr="009044F1">
        <w:rPr>
          <w:rFonts w:ascii="GHEA Grapalat" w:hAnsi="GHEA Grapalat"/>
          <w:sz w:val="24"/>
          <w:szCs w:val="24"/>
        </w:rPr>
        <w:lastRenderedPageBreak/>
        <w:t>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E7F68E6"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28E82229"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6C735A3B"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0597362" w14:textId="77777777" w:rsidR="00B24E4B" w:rsidRDefault="00B24E4B" w:rsidP="00B24E4B">
      <w:pPr>
        <w:pStyle w:val="aff"/>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2AC4A73"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6B0DB12" w14:textId="77777777" w:rsidR="00C20AD3" w:rsidRPr="00637CD2" w:rsidRDefault="00C20AD3" w:rsidP="00637CD2">
      <w:pPr>
        <w:widowControl w:val="0"/>
        <w:ind w:left="284"/>
        <w:contextualSpacing/>
        <w:jc w:val="both"/>
        <w:rPr>
          <w:rFonts w:ascii="GHEA Grapalat" w:hAnsi="GHEA Grapalat"/>
        </w:rPr>
      </w:pPr>
    </w:p>
    <w:p w14:paraId="09D10B59"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3AD0596"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w:t>
      </w:r>
      <w:r w:rsidR="00A74478" w:rsidRPr="00A74478">
        <w:rPr>
          <w:rFonts w:ascii="GHEA Grapalat" w:hAnsi="GHEA Grapalat"/>
          <w:sz w:val="24"/>
          <w:szCs w:val="24"/>
        </w:rPr>
        <w:lastRenderedPageBreak/>
        <w:t>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FBC246F"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FCE811A"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03BA6EC"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B7F9BD4"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6"/>
        <w:t>11</w:t>
      </w:r>
      <w:r w:rsidRPr="009044F1">
        <w:rPr>
          <w:rFonts w:ascii="GHEA Grapalat" w:hAnsi="GHEA Grapalat"/>
          <w:sz w:val="24"/>
          <w:szCs w:val="24"/>
        </w:rPr>
        <w:t xml:space="preserve">. </w:t>
      </w:r>
    </w:p>
    <w:p w14:paraId="2989E3AB"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29EFCDD2"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FB7BBB1"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6A85D4C"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3410314F"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6C40718C"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F50FD7E"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6119D1DE"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lastRenderedPageBreak/>
        <w:t>не применим, если заявку подал только один участник, с которым заключается договор</w:t>
      </w:r>
      <w:r>
        <w:rPr>
          <w:rFonts w:ascii="GHEA Grapalat" w:hAnsi="GHEA Grapalat"/>
          <w:sz w:val="24"/>
          <w:szCs w:val="24"/>
        </w:rPr>
        <w:t>;</w:t>
      </w:r>
    </w:p>
    <w:p w14:paraId="36951EAC"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11C66AFA"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0402BF08"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86750F2" w14:textId="77777777" w:rsidR="00B47535" w:rsidRDefault="00B47535">
      <w:pPr>
        <w:rPr>
          <w:rFonts w:ascii="GHEA Grapalat" w:hAnsi="GHEA Grapalat"/>
          <w:b/>
        </w:rPr>
      </w:pPr>
      <w:r>
        <w:rPr>
          <w:rFonts w:ascii="GHEA Grapalat" w:hAnsi="GHEA Grapalat"/>
          <w:b/>
        </w:rPr>
        <w:br w:type="page"/>
      </w:r>
    </w:p>
    <w:p w14:paraId="2E995936"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4C004BDA"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26ABEDD"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142907DE"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51F927D"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274379C9"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2A3EC95"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45B804CB"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3F9CB278"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F818E0">
        <w:rPr>
          <w:rFonts w:ascii="GHEA Grapalat" w:hAnsi="GHEA Grapalat"/>
        </w:rPr>
        <w:t>дней</w:t>
      </w:r>
      <w:proofErr w:type="gramEnd"/>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79776D72"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 xml:space="preserve">Причем  </w:t>
      </w:r>
      <w:r w:rsidR="003D57AD" w:rsidRPr="00370E40">
        <w:rPr>
          <w:rFonts w:ascii="GHEA Grapalat" w:hAnsi="GHEA Grapalat"/>
        </w:rPr>
        <w:lastRenderedPageBreak/>
        <w:t>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75AEB608"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4A8A486B"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608FFEC"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124ECC6A" w14:textId="77777777"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7404C384" w14:textId="77777777"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75CD83F4"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w:t>
      </w:r>
      <w:proofErr w:type="spellStart"/>
      <w:r w:rsidRPr="0052513C">
        <w:rPr>
          <w:rFonts w:asciiTheme="minorHAnsi" w:hAnsiTheme="minorHAnsi"/>
          <w:i/>
        </w:rPr>
        <w:t>двадцатипятикратный</w:t>
      </w:r>
      <w:proofErr w:type="spellEnd"/>
      <w:r w:rsidRPr="0052513C">
        <w:rPr>
          <w:rFonts w:asciiTheme="minorHAnsi" w:hAnsiTheme="minorHAnsi"/>
          <w:i/>
        </w:rPr>
        <w:t xml:space="preserve"> размер базовой единицы закупок и не предусмотрена предоплата, </w:t>
      </w:r>
    </w:p>
    <w:p w14:paraId="684C2225"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BC6E50B" w14:textId="77777777"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14:paraId="284DBDA6" w14:textId="77777777"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14:paraId="49715D4D"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1D151E34" w14:textId="77777777" w:rsidR="00DA0186" w:rsidRPr="00564A46" w:rsidRDefault="00DA0186" w:rsidP="00DA0186">
      <w:pPr>
        <w:pStyle w:val="af2"/>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4E347274"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4D17A382" w14:textId="77777777" w:rsidR="0035631F" w:rsidRDefault="00801A4F" w:rsidP="00801A4F">
      <w:pPr>
        <w:widowControl w:val="0"/>
        <w:tabs>
          <w:tab w:val="left" w:pos="1276"/>
        </w:tabs>
        <w:spacing w:after="160"/>
        <w:ind w:firstLine="567"/>
        <w:jc w:val="both"/>
        <w:rPr>
          <w:ins w:id="8"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7"/>
        <w:t>12</w:t>
      </w:r>
      <w:r w:rsidR="00A6609C" w:rsidRPr="0027573B">
        <w:rPr>
          <w:rFonts w:ascii="GHEA Grapalat" w:hAnsi="GHEA Grapalat"/>
        </w:rPr>
        <w:t xml:space="preserve"> </w:t>
      </w:r>
      <w:r w:rsidR="00853CBA" w:rsidRPr="0027573B">
        <w:rPr>
          <w:rFonts w:ascii="GHEA Grapalat" w:hAnsi="GHEA Grapalat"/>
        </w:rPr>
        <w:t>.</w:t>
      </w:r>
    </w:p>
    <w:p w14:paraId="1EE88420"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5921878E"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65A3ACF"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8"/>
        <w:t>13</w:t>
      </w:r>
      <w:r w:rsidR="00375E5E">
        <w:rPr>
          <w:rFonts w:ascii="GHEA Grapalat" w:hAnsi="GHEA Grapalat"/>
        </w:rPr>
        <w:t>.</w:t>
      </w:r>
    </w:p>
    <w:p w14:paraId="7E8F0A6F"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5090529D"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4BBE287A"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5923A92F"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81E5A3F"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4F790B7C"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71BA83C3"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1B5DC960"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78033353"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2DD4F3FC" w14:textId="77777777" w:rsidR="00362FEF" w:rsidRDefault="00362FEF">
      <w:pPr>
        <w:rPr>
          <w:rFonts w:ascii="GHEA Grapalat" w:hAnsi="GHEA Grapalat" w:cs="Sylfaen"/>
        </w:rPr>
      </w:pPr>
      <w:r>
        <w:rPr>
          <w:rFonts w:ascii="GHEA Grapalat" w:hAnsi="GHEA Grapalat" w:cs="Sylfaen"/>
        </w:rPr>
        <w:br w:type="page"/>
      </w:r>
    </w:p>
    <w:p w14:paraId="5DA0D5B3"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7E3314FB"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08B8E30A" w14:textId="77777777" w:rsidR="003D5CAF" w:rsidRPr="009044F1" w:rsidRDefault="003D5CAF" w:rsidP="005066AC">
      <w:pPr>
        <w:rPr>
          <w:rFonts w:ascii="GHEA Grapalat" w:hAnsi="GHEA Grapalat" w:cs="Arial"/>
          <w:b/>
        </w:rPr>
      </w:pPr>
    </w:p>
    <w:p w14:paraId="37EAA1DE"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3F50941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114D48E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9"/>
        <w:t>14</w:t>
      </w:r>
      <w:r w:rsidRPr="009044F1">
        <w:rPr>
          <w:rFonts w:ascii="GHEA Grapalat" w:hAnsi="GHEA Grapalat"/>
        </w:rPr>
        <w:t>.</w:t>
      </w:r>
    </w:p>
    <w:p w14:paraId="5CF1F7D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49BDE8F8"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159F413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95D3FE" w14:textId="77777777" w:rsidR="00C54730" w:rsidRPr="00182C2E" w:rsidRDefault="00C54730" w:rsidP="00C54730">
      <w:pPr>
        <w:jc w:val="center"/>
        <w:rPr>
          <w:rFonts w:ascii="GHEA Grapalat" w:hAnsi="GHEA Grapalat"/>
          <w:b/>
        </w:rPr>
      </w:pPr>
    </w:p>
    <w:p w14:paraId="23F2782A"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27F8A246" w14:textId="77777777" w:rsidR="00C54730" w:rsidRPr="00182C2E" w:rsidRDefault="00C54730" w:rsidP="00C54730">
      <w:pPr>
        <w:jc w:val="center"/>
        <w:rPr>
          <w:rFonts w:ascii="GHEA Grapalat" w:hAnsi="GHEA Grapalat"/>
          <w:b/>
        </w:rPr>
      </w:pPr>
    </w:p>
    <w:p w14:paraId="0876280E"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37EB65A5"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CA74C7F"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192E9103"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2A7DD0A5"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7BA1864"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 xml:space="preserve">По мотивированному решению суда срок, </w:t>
      </w:r>
      <w:r w:rsidRPr="00570BBD">
        <w:rPr>
          <w:rFonts w:ascii="GHEA Grapalat" w:hAnsi="GHEA Grapalat"/>
        </w:rPr>
        <w:lastRenderedPageBreak/>
        <w:t>предусмотренный настоящей частью, может быть продлен один раз на срок до десяти календарных дней</w:t>
      </w:r>
      <w:r>
        <w:rPr>
          <w:rFonts w:ascii="GHEA Grapalat" w:hAnsi="GHEA Grapalat"/>
        </w:rPr>
        <w:t>.</w:t>
      </w:r>
    </w:p>
    <w:p w14:paraId="794694FC"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3CE6D87"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414C8FC3"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3133FCC3"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3274A546"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FF53F81"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E91FFDF"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211D6D9"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16BE53A"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345A3DD"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1AC0BD4"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004E93B5"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1852DB7"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D37B0B4"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C82CED7"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w:t>
      </w:r>
      <w:r w:rsidRPr="00570BBD">
        <w:rPr>
          <w:rFonts w:ascii="GHEA Grapalat" w:hAnsi="GHEA Grapalat"/>
        </w:rPr>
        <w:lastRenderedPageBreak/>
        <w:t>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71460C0F"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27498254"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A19932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522E1ED2"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E614338"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45C8886" w14:textId="77777777" w:rsidR="00AE679C" w:rsidRPr="009044F1" w:rsidRDefault="00AE679C" w:rsidP="00B46D58">
      <w:pPr>
        <w:widowControl w:val="0"/>
        <w:spacing w:after="160"/>
        <w:jc w:val="center"/>
        <w:rPr>
          <w:rFonts w:ascii="GHEA Grapalat" w:hAnsi="GHEA Grapalat" w:cs="Sylfaen"/>
          <w:b/>
        </w:rPr>
      </w:pPr>
    </w:p>
    <w:p w14:paraId="6CEE339A" w14:textId="77777777" w:rsidR="004373E3" w:rsidRDefault="004373E3" w:rsidP="00B46D58">
      <w:pPr>
        <w:rPr>
          <w:rFonts w:ascii="GHEA Grapalat" w:hAnsi="GHEA Grapalat"/>
          <w:b/>
        </w:rPr>
      </w:pPr>
      <w:r>
        <w:rPr>
          <w:rFonts w:ascii="GHEA Grapalat" w:hAnsi="GHEA Grapalat"/>
          <w:b/>
        </w:rPr>
        <w:br w:type="page"/>
      </w:r>
    </w:p>
    <w:p w14:paraId="093E7A42"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3CE4EB40" w14:textId="77777777" w:rsidR="008842CE" w:rsidRPr="00374F4A" w:rsidRDefault="008842CE" w:rsidP="00B46D58">
      <w:pPr>
        <w:widowControl w:val="0"/>
        <w:spacing w:after="160"/>
        <w:jc w:val="center"/>
        <w:rPr>
          <w:rFonts w:ascii="GHEA Grapalat" w:hAnsi="GHEA Grapalat"/>
          <w:b/>
        </w:rPr>
      </w:pPr>
    </w:p>
    <w:p w14:paraId="3521D5B6"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6E106A53" w14:textId="77777777" w:rsidR="00096865" w:rsidRPr="009044F1" w:rsidRDefault="00096865" w:rsidP="00B46D58">
      <w:pPr>
        <w:widowControl w:val="0"/>
        <w:spacing w:after="160"/>
        <w:jc w:val="center"/>
        <w:rPr>
          <w:rFonts w:ascii="GHEA Grapalat" w:hAnsi="GHEA Grapalat"/>
        </w:rPr>
      </w:pPr>
    </w:p>
    <w:p w14:paraId="06CBEFB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58B8C34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3278B2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F121847"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543A5613" w14:textId="77777777" w:rsidR="008F15B9" w:rsidRDefault="008F15B9" w:rsidP="00B46D58">
      <w:pPr>
        <w:widowControl w:val="0"/>
        <w:spacing w:after="160"/>
        <w:jc w:val="center"/>
        <w:rPr>
          <w:rFonts w:ascii="GHEA Grapalat" w:hAnsi="GHEA Grapalat"/>
          <w:b/>
        </w:rPr>
      </w:pPr>
    </w:p>
    <w:p w14:paraId="5D050186" w14:textId="77777777" w:rsidR="008F15B9" w:rsidRDefault="008F15B9" w:rsidP="00B46D58">
      <w:pPr>
        <w:widowControl w:val="0"/>
        <w:spacing w:after="160"/>
        <w:jc w:val="center"/>
        <w:rPr>
          <w:rFonts w:ascii="GHEA Grapalat" w:hAnsi="GHEA Grapalat"/>
          <w:b/>
        </w:rPr>
      </w:pPr>
    </w:p>
    <w:p w14:paraId="24185DBA"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5D07F90"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3ABA8CBB"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21B5BE79"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5458E7F2"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71C70D65"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0"/>
        <w:t>15</w:t>
      </w:r>
    </w:p>
    <w:p w14:paraId="7C59DDC3"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1"/>
        <w:t>16</w:t>
      </w:r>
    </w:p>
    <w:p w14:paraId="1E9D8EA2"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D759C05"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43EF2403"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484569C5"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9F78CE0"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8E42CD8"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0499082E"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7DDB788A"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67AC504C"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589171B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5EC447DB"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2B057640" w14:textId="77777777" w:rsidR="00ED59E0" w:rsidRDefault="00ED59E0" w:rsidP="00B46D58">
      <w:pPr>
        <w:widowControl w:val="0"/>
        <w:tabs>
          <w:tab w:val="left" w:pos="1134"/>
        </w:tabs>
        <w:spacing w:after="160"/>
        <w:ind w:firstLine="567"/>
        <w:jc w:val="both"/>
        <w:rPr>
          <w:rFonts w:ascii="GHEA Grapalat" w:hAnsi="GHEA Grapalat"/>
        </w:rPr>
      </w:pPr>
    </w:p>
    <w:p w14:paraId="0B9638FD" w14:textId="77777777" w:rsidR="00ED59E0" w:rsidRDefault="00ED59E0" w:rsidP="00B46D58">
      <w:pPr>
        <w:widowControl w:val="0"/>
        <w:tabs>
          <w:tab w:val="left" w:pos="1134"/>
        </w:tabs>
        <w:spacing w:after="160"/>
        <w:ind w:firstLine="567"/>
        <w:jc w:val="both"/>
        <w:rPr>
          <w:rFonts w:ascii="GHEA Grapalat" w:hAnsi="GHEA Grapalat"/>
        </w:rPr>
      </w:pPr>
    </w:p>
    <w:p w14:paraId="1D14FD2E" w14:textId="77777777" w:rsidR="00ED59E0" w:rsidRPr="00E267E5" w:rsidRDefault="00ED59E0" w:rsidP="00B46D58">
      <w:pPr>
        <w:widowControl w:val="0"/>
        <w:tabs>
          <w:tab w:val="left" w:pos="1134"/>
        </w:tabs>
        <w:spacing w:after="160"/>
        <w:ind w:firstLine="567"/>
        <w:jc w:val="both"/>
        <w:rPr>
          <w:rFonts w:ascii="GHEA Grapalat" w:hAnsi="GHEA Grapalat"/>
        </w:rPr>
      </w:pPr>
    </w:p>
    <w:p w14:paraId="49419B3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4EB533B"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2E4F3A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2462F7E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3CD03EF"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6B1C95FA" w14:textId="65ADC80D"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EE7C43">
        <w:rPr>
          <w:rFonts w:ascii="GHEA Grapalat" w:hAnsi="GHEA Grapalat"/>
          <w:sz w:val="24"/>
          <w:szCs w:val="24"/>
        </w:rPr>
        <w:t>ԱՄՄՄԴ-ԳՀԱՊՁԲ-2026/01</w:t>
      </w:r>
    </w:p>
    <w:p w14:paraId="42B293D4" w14:textId="77777777" w:rsidR="00B2572B" w:rsidRPr="00374F4A" w:rsidRDefault="00B2572B" w:rsidP="00B46D58">
      <w:pPr>
        <w:widowControl w:val="0"/>
        <w:spacing w:after="120"/>
        <w:jc w:val="center"/>
        <w:rPr>
          <w:rFonts w:ascii="GHEA Grapalat" w:hAnsi="GHEA Grapalat" w:cs="Sylfaen"/>
          <w:b/>
        </w:rPr>
      </w:pPr>
    </w:p>
    <w:p w14:paraId="57DDF72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79600D93"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lastRenderedPageBreak/>
        <w:t>на участие в открытом конкурсе</w:t>
      </w:r>
      <w:r w:rsidR="00AA7117" w:rsidRPr="00374F4A">
        <w:rPr>
          <w:rFonts w:ascii="GHEA Grapalat" w:hAnsi="GHEA Grapalat"/>
          <w:color w:val="auto"/>
          <w:sz w:val="24"/>
          <w:szCs w:val="24"/>
        </w:rPr>
        <w:t xml:space="preserve"> </w:t>
      </w:r>
    </w:p>
    <w:p w14:paraId="74F5C240" w14:textId="77777777" w:rsidR="00B2572B" w:rsidRPr="00374F4A" w:rsidRDefault="00B2572B" w:rsidP="00B46D58">
      <w:pPr>
        <w:widowControl w:val="0"/>
        <w:spacing w:after="120"/>
        <w:jc w:val="center"/>
        <w:rPr>
          <w:rFonts w:ascii="GHEA Grapalat" w:hAnsi="GHEA Grapalat"/>
        </w:rPr>
      </w:pPr>
    </w:p>
    <w:p w14:paraId="132A0937"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EB02F1D"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80C4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9BA2673"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25620004" w14:textId="00FD8F46"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w:t>
      </w:r>
      <w:r w:rsidR="00EE7C43">
        <w:rPr>
          <w:rFonts w:ascii="GHEA Grapalat" w:hAnsi="GHEA Grapalat"/>
        </w:rPr>
        <w:t>ԱՄՄՄԴ-ԳՀԱՊՁԲ-2026/01</w:t>
      </w:r>
      <w:r w:rsidRPr="00DD2B43">
        <w:rPr>
          <w:rFonts w:ascii="GHEA Grapalat" w:hAnsi="GHEA Grapalat"/>
        </w:rPr>
        <w:t>---/---</w:t>
      </w:r>
      <w:r w:rsidR="006132ED">
        <w:rPr>
          <w:rFonts w:ascii="GHEA Grapalat" w:hAnsi="GHEA Grapalat"/>
        </w:rPr>
        <w:t>"</w:t>
      </w:r>
    </w:p>
    <w:p w14:paraId="3BA7650E"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1FDCAE7E"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701EDA8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AB28D89"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EECC3F8"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C26DCF5"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9F77101" w14:textId="77777777" w:rsidR="000612B9" w:rsidRDefault="000612B9" w:rsidP="00B46D58">
      <w:pPr>
        <w:jc w:val="both"/>
        <w:rPr>
          <w:rFonts w:ascii="GHEA Grapalat" w:hAnsi="GHEA Grapalat"/>
        </w:rPr>
      </w:pPr>
    </w:p>
    <w:p w14:paraId="64B71092"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5E03AFBE"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E79EBC8" w14:textId="77777777" w:rsidR="000612B9" w:rsidRDefault="000612B9" w:rsidP="00B46D58">
      <w:pPr>
        <w:jc w:val="both"/>
        <w:rPr>
          <w:rFonts w:ascii="GHEA Grapalat" w:hAnsi="GHEA Grapalat"/>
        </w:rPr>
      </w:pPr>
    </w:p>
    <w:p w14:paraId="365736BE"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ADBDDC1"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FD720EF" w14:textId="77777777" w:rsidR="00B138F3" w:rsidRDefault="00B138F3" w:rsidP="00B46D58">
      <w:pPr>
        <w:jc w:val="both"/>
        <w:rPr>
          <w:rFonts w:ascii="GHEA Grapalat" w:hAnsi="GHEA Grapalat"/>
        </w:rPr>
      </w:pPr>
    </w:p>
    <w:p w14:paraId="2B175947"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39C8B45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3BC16C5" w14:textId="77777777" w:rsidR="00B138F3" w:rsidRDefault="00B138F3" w:rsidP="00F96993">
      <w:pPr>
        <w:jc w:val="both"/>
        <w:rPr>
          <w:rFonts w:ascii="GHEA Grapalat" w:hAnsi="GHEA Grapalat"/>
        </w:rPr>
      </w:pPr>
    </w:p>
    <w:p w14:paraId="41C26C3E"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5ABF56D8"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97391E1" w14:textId="77777777" w:rsidR="00B16483" w:rsidRDefault="00B16483" w:rsidP="00F96993">
      <w:pPr>
        <w:jc w:val="both"/>
        <w:rPr>
          <w:rFonts w:ascii="GHEA Grapalat" w:hAnsi="GHEA Grapalat"/>
          <w:sz w:val="18"/>
          <w:szCs w:val="18"/>
        </w:rPr>
      </w:pPr>
    </w:p>
    <w:p w14:paraId="61B056C7"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4FDFBD1"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EB24D80" w14:textId="77777777" w:rsidR="00B16483" w:rsidRPr="00D3436F" w:rsidRDefault="00B16483" w:rsidP="00B16483">
      <w:pPr>
        <w:tabs>
          <w:tab w:val="left" w:pos="7371"/>
        </w:tabs>
        <w:spacing w:after="160"/>
        <w:ind w:left="3544" w:firstLine="3"/>
        <w:jc w:val="both"/>
        <w:rPr>
          <w:rFonts w:ascii="GHEA Grapalat" w:hAnsi="GHEA Grapalat"/>
          <w:sz w:val="16"/>
        </w:rPr>
      </w:pPr>
    </w:p>
    <w:p w14:paraId="795419C3"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2A6D4E1E"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E5AAD8A"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37C05C67"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69A5AA04" w14:textId="77777777" w:rsidR="009E1F0A" w:rsidRPr="004F23CF" w:rsidRDefault="009E1F0A" w:rsidP="009E1F0A">
      <w:pPr>
        <w:rPr>
          <w:rFonts w:ascii="GHEA Grapalat" w:hAnsi="GHEA Grapalat"/>
          <w:i/>
          <w:sz w:val="16"/>
          <w:vertAlign w:val="superscript"/>
          <w:lang w:val="es-ES"/>
        </w:rPr>
      </w:pPr>
    </w:p>
    <w:p w14:paraId="13784A0D" w14:textId="0FA63E79"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EE7C43">
        <w:rPr>
          <w:rFonts w:ascii="GHEA Grapalat" w:hAnsi="GHEA Grapalat"/>
        </w:rPr>
        <w:t>ԱՄՄՄԴ-ԳՀԱՊՁԲ-2026/01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08BD8C19"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6AB45779"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38CA63C" w14:textId="51B581FD"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EE7C43">
        <w:rPr>
          <w:rFonts w:ascii="GHEA Grapalat" w:hAnsi="GHEA Grapalat"/>
        </w:rPr>
        <w:t>ԱՄՄՄԴ-ԳՀԱՊՁԲ-2026/01</w:t>
      </w:r>
      <w:r w:rsidRPr="00AF791F">
        <w:rPr>
          <w:rFonts w:ascii="GHEA Grapalat" w:hAnsi="GHEA Grapalat"/>
        </w:rPr>
        <w:t>*</w:t>
      </w:r>
    </w:p>
    <w:p w14:paraId="65D20723"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4568C486"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w:t>
      </w:r>
      <w:r>
        <w:rPr>
          <w:rFonts w:ascii="GHEA Grapalat" w:hAnsi="GHEA Grapalat"/>
        </w:rPr>
        <w:lastRenderedPageBreak/>
        <w:t xml:space="preserve">одновременного </w:t>
      </w:r>
    </w:p>
    <w:p w14:paraId="5F48175A"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BB4CD41"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233369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51C221FC"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1F9EA64D"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45EA513" w14:textId="77777777" w:rsidR="006B3E56" w:rsidRDefault="006B3E56" w:rsidP="00B46D58">
      <w:pPr>
        <w:widowControl w:val="0"/>
        <w:spacing w:after="160"/>
        <w:jc w:val="both"/>
        <w:rPr>
          <w:ins w:id="9"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5DEFA038"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4CE267C6"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24B3F232"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265F24C8" w14:textId="77777777" w:rsidR="00923711" w:rsidRDefault="00923711">
      <w:pPr>
        <w:rPr>
          <w:rFonts w:ascii="GHEA Grapalat" w:hAnsi="GHEA Grapalat"/>
        </w:rPr>
      </w:pPr>
    </w:p>
    <w:p w14:paraId="2B12E479" w14:textId="77777777" w:rsidR="00110534" w:rsidRDefault="00F36AD3" w:rsidP="00B46D58">
      <w:pPr>
        <w:jc w:val="both"/>
        <w:rPr>
          <w:rFonts w:ascii="GHEA Grapalat" w:hAnsi="GHEA Grapalat"/>
        </w:rPr>
      </w:pPr>
      <w:r>
        <w:rPr>
          <w:rFonts w:ascii="GHEA Grapalat" w:hAnsi="GHEA Grapalat"/>
        </w:rPr>
        <w:t xml:space="preserve"> </w:t>
      </w:r>
    </w:p>
    <w:p w14:paraId="0ED3CB4E" w14:textId="77777777"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6E2B1E8A"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073F7E9C"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29E8DE7F" w14:textId="77777777" w:rsidR="00F855BB" w:rsidRDefault="00F855BB" w:rsidP="00B46D58">
      <w:pPr>
        <w:tabs>
          <w:tab w:val="left" w:pos="7371"/>
        </w:tabs>
        <w:spacing w:after="160"/>
        <w:ind w:left="3544" w:firstLine="3"/>
        <w:jc w:val="both"/>
        <w:rPr>
          <w:rFonts w:ascii="GHEA Grapalat" w:hAnsi="GHEA Grapalat"/>
          <w:sz w:val="16"/>
          <w:lang w:val="hy-AM"/>
        </w:rPr>
      </w:pPr>
    </w:p>
    <w:p w14:paraId="65AC6DF9"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2303E05F" w14:textId="77777777" w:rsidR="006B3E56" w:rsidRPr="00D3436F" w:rsidRDefault="006B3E56" w:rsidP="00B46D58">
      <w:pPr>
        <w:tabs>
          <w:tab w:val="left" w:pos="7371"/>
        </w:tabs>
        <w:spacing w:after="160"/>
        <w:ind w:left="3544" w:firstLine="3"/>
        <w:jc w:val="both"/>
        <w:rPr>
          <w:rFonts w:ascii="GHEA Grapalat" w:hAnsi="GHEA Grapalat"/>
          <w:sz w:val="16"/>
        </w:rPr>
      </w:pPr>
    </w:p>
    <w:p w14:paraId="66C35A1A" w14:textId="77777777" w:rsidR="006B3E56" w:rsidRPr="00770B03" w:rsidRDefault="006B3E56" w:rsidP="00B46D58">
      <w:pPr>
        <w:tabs>
          <w:tab w:val="left" w:pos="7371"/>
        </w:tabs>
        <w:spacing w:after="160"/>
        <w:ind w:left="3544" w:firstLine="3"/>
        <w:jc w:val="both"/>
        <w:rPr>
          <w:rFonts w:ascii="GHEA Grapalat" w:hAnsi="GHEA Grapalat"/>
          <w:sz w:val="16"/>
        </w:rPr>
      </w:pPr>
    </w:p>
    <w:p w14:paraId="6F647D1F"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D20FAC1"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7540BEE9"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FE8FA23"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7D0F68B" w14:textId="77777777" w:rsidR="00123294" w:rsidRDefault="00123294" w:rsidP="00B46D58">
      <w:pPr>
        <w:rPr>
          <w:rFonts w:ascii="GHEA Grapalat" w:hAnsi="GHEA Grapalat"/>
          <w:b/>
        </w:rPr>
      </w:pPr>
      <w:r>
        <w:rPr>
          <w:rFonts w:ascii="GHEA Grapalat" w:hAnsi="GHEA Grapalat"/>
          <w:b/>
        </w:rPr>
        <w:br w:type="page"/>
      </w:r>
    </w:p>
    <w:p w14:paraId="668F0690" w14:textId="77777777" w:rsidR="00B048B2" w:rsidRDefault="00B048B2" w:rsidP="00B46D58">
      <w:pPr>
        <w:rPr>
          <w:rFonts w:ascii="GHEA Grapalat" w:hAnsi="GHEA Grapalat"/>
          <w:b/>
        </w:rPr>
      </w:pPr>
    </w:p>
    <w:p w14:paraId="17FBBAE0"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2F3CE0D1" w14:textId="6E625F5D"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r w:rsidR="00EE7C43">
        <w:rPr>
          <w:rFonts w:ascii="GHEA Grapalat" w:hAnsi="GHEA Grapalat"/>
          <w:b/>
          <w:sz w:val="24"/>
          <w:szCs w:val="24"/>
        </w:rPr>
        <w:t>ԱՄՄՄԴ-ԳՀԱՊՁԲ-2026/01</w:t>
      </w:r>
      <w:r w:rsidRPr="009044F1">
        <w:rPr>
          <w:rFonts w:ascii="GHEA Grapalat" w:hAnsi="GHEA Grapalat"/>
          <w:b/>
          <w:sz w:val="24"/>
          <w:szCs w:val="24"/>
        </w:rPr>
        <w:t>---/---</w:t>
      </w:r>
      <w:r>
        <w:rPr>
          <w:rFonts w:ascii="GHEA Grapalat" w:hAnsi="GHEA Grapalat"/>
          <w:b/>
          <w:sz w:val="24"/>
          <w:szCs w:val="24"/>
        </w:rPr>
        <w:t>"</w:t>
      </w:r>
      <w:r>
        <w:rPr>
          <w:rStyle w:val="af6"/>
          <w:rFonts w:ascii="GHEA Grapalat" w:hAnsi="GHEA Grapalat"/>
          <w:b/>
          <w:sz w:val="24"/>
          <w:szCs w:val="24"/>
        </w:rPr>
        <w:footnoteReference w:customMarkFollows="1" w:id="13"/>
        <w:t>*</w:t>
      </w:r>
    </w:p>
    <w:p w14:paraId="4D8989AB" w14:textId="77777777" w:rsidR="00D043C1" w:rsidRPr="009044F1" w:rsidRDefault="00D043C1" w:rsidP="00D043C1">
      <w:pPr>
        <w:widowControl w:val="0"/>
        <w:spacing w:after="160"/>
        <w:ind w:left="567" w:right="565"/>
        <w:jc w:val="center"/>
        <w:rPr>
          <w:rFonts w:ascii="GHEA Grapalat" w:hAnsi="GHEA Grapalat"/>
          <w:b/>
        </w:rPr>
      </w:pPr>
    </w:p>
    <w:p w14:paraId="3073337F"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4E8B68D3"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554150C0"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45C3B762"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005EF815"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565FEA0F" w14:textId="1FE0A524"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w:t>
      </w:r>
      <w:r w:rsidR="00EE7C43">
        <w:rPr>
          <w:rFonts w:ascii="GHEA Grapalat" w:hAnsi="GHEA Grapalat"/>
        </w:rPr>
        <w:t>ԱՄՄՄԴ-ԳՀԱՊՁԲ-2026/01</w:t>
      </w:r>
      <w:r w:rsidRPr="009044F1">
        <w:rPr>
          <w:rFonts w:ascii="GHEA Grapalat" w:hAnsi="GHEA Grapalat"/>
        </w:rPr>
        <w:t>---/---</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3D4A5910" w14:textId="77777777" w:rsidTr="00FF3F2A">
        <w:tc>
          <w:tcPr>
            <w:tcW w:w="1042" w:type="dxa"/>
            <w:vMerge w:val="restart"/>
            <w:vAlign w:val="center"/>
          </w:tcPr>
          <w:p w14:paraId="38A336A4" w14:textId="77777777" w:rsidR="00EE1022" w:rsidRDefault="00EE1022" w:rsidP="00FF3F2A">
            <w:pPr>
              <w:widowControl w:val="0"/>
              <w:jc w:val="center"/>
              <w:rPr>
                <w:rFonts w:ascii="GHEA Grapalat" w:hAnsi="GHEA Grapalat"/>
                <w:b/>
                <w:sz w:val="20"/>
                <w:szCs w:val="20"/>
              </w:rPr>
            </w:pPr>
          </w:p>
          <w:p w14:paraId="6873F6BC"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43CD7D3D"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5C3E9507" w14:textId="77777777" w:rsidTr="000811C1">
        <w:trPr>
          <w:trHeight w:val="696"/>
        </w:trPr>
        <w:tc>
          <w:tcPr>
            <w:tcW w:w="1042" w:type="dxa"/>
            <w:vMerge/>
            <w:vAlign w:val="center"/>
          </w:tcPr>
          <w:p w14:paraId="684794B9"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1D217C37"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28A6F8E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28A6EB1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2694B369"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31B37A8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4D6FFCB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40E83109" w14:textId="77777777" w:rsidTr="00FF3F2A">
        <w:tc>
          <w:tcPr>
            <w:tcW w:w="1042" w:type="dxa"/>
          </w:tcPr>
          <w:p w14:paraId="67E80F3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4C9DDEB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F75215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2B8CD5C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54F3197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0D2433E9"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78F880EC" w14:textId="77777777" w:rsidTr="00FF3F2A">
        <w:tc>
          <w:tcPr>
            <w:tcW w:w="1042" w:type="dxa"/>
          </w:tcPr>
          <w:p w14:paraId="26ADF35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7A5E59D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10A8FD7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E0FD9C1"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012184B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7DEC9AB8"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228656AF" w14:textId="77777777" w:rsidTr="00FF3F2A">
        <w:tc>
          <w:tcPr>
            <w:tcW w:w="1042" w:type="dxa"/>
          </w:tcPr>
          <w:p w14:paraId="7076E1A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1BBCCB7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34D68CC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25E4053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37A7DA2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D69E516"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16B83B50" w14:textId="77777777" w:rsidR="00D043C1" w:rsidRDefault="00D043C1" w:rsidP="00D043C1">
      <w:pPr>
        <w:widowControl w:val="0"/>
        <w:tabs>
          <w:tab w:val="left" w:pos="6804"/>
        </w:tabs>
        <w:jc w:val="center"/>
        <w:rPr>
          <w:rFonts w:ascii="GHEA Grapalat" w:hAnsi="GHEA Grapalat"/>
          <w:lang w:val="en-US"/>
        </w:rPr>
      </w:pPr>
    </w:p>
    <w:p w14:paraId="34C82755"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D99B55A"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CCF36DC" w14:textId="77777777" w:rsidR="00D043C1" w:rsidRPr="008875C7" w:rsidRDefault="00D043C1" w:rsidP="00D043C1">
      <w:pPr>
        <w:widowControl w:val="0"/>
        <w:spacing w:after="160"/>
        <w:jc w:val="right"/>
        <w:rPr>
          <w:rFonts w:ascii="GHEA Grapalat" w:hAnsi="GHEA Grapalat"/>
        </w:rPr>
      </w:pPr>
    </w:p>
    <w:p w14:paraId="04783E76"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1400F29C" w14:textId="77777777" w:rsidR="00D043C1" w:rsidRDefault="00D043C1" w:rsidP="00D043C1">
      <w:pPr>
        <w:rPr>
          <w:rFonts w:ascii="GHEA Grapalat" w:hAnsi="GHEA Grapalat"/>
        </w:rPr>
      </w:pPr>
      <w:r>
        <w:rPr>
          <w:rFonts w:ascii="GHEA Grapalat" w:hAnsi="GHEA Grapalat"/>
        </w:rPr>
        <w:br w:type="page"/>
      </w:r>
    </w:p>
    <w:p w14:paraId="036817ED"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4B6A9CFD"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54157119" w14:textId="20B8CD3F"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r w:rsidR="00EE7C43">
        <w:rPr>
          <w:rFonts w:ascii="GHEA Grapalat" w:hAnsi="GHEA Grapalat"/>
          <w:b/>
          <w:sz w:val="24"/>
          <w:szCs w:val="24"/>
        </w:rPr>
        <w:t>ԱՄՄՄԴ-ԳՀԱՊՁԲ-2026/01</w:t>
      </w:r>
      <w:r w:rsidR="000B5664">
        <w:rPr>
          <w:rFonts w:ascii="GHEA Grapalat" w:hAnsi="GHEA Grapalat"/>
          <w:b/>
          <w:sz w:val="24"/>
          <w:szCs w:val="24"/>
        </w:rPr>
        <w:t>*</w:t>
      </w:r>
      <w:r w:rsidRPr="009044F1">
        <w:rPr>
          <w:rFonts w:ascii="GHEA Grapalat" w:hAnsi="GHEA Grapalat"/>
          <w:b/>
          <w:sz w:val="24"/>
          <w:szCs w:val="24"/>
        </w:rPr>
        <w:t>---/---</w:t>
      </w:r>
      <w:r>
        <w:rPr>
          <w:rFonts w:ascii="GHEA Grapalat" w:hAnsi="GHEA Grapalat"/>
          <w:b/>
          <w:sz w:val="24"/>
          <w:szCs w:val="24"/>
        </w:rPr>
        <w:t>"</w:t>
      </w:r>
    </w:p>
    <w:p w14:paraId="55A0A818" w14:textId="77777777" w:rsidR="00F016A2" w:rsidRDefault="00F016A2">
      <w:pPr>
        <w:rPr>
          <w:rFonts w:ascii="GHEA Grapalat" w:hAnsi="GHEA Grapalat"/>
          <w:b/>
        </w:rPr>
      </w:pPr>
    </w:p>
    <w:p w14:paraId="0F5D7CA9"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10840E01"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3519EF17" w14:textId="77777777" w:rsidR="00F016A2" w:rsidRPr="00ED3A13" w:rsidRDefault="00F016A2" w:rsidP="00F016A2">
      <w:pPr>
        <w:ind w:left="360" w:hanging="360"/>
        <w:jc w:val="center"/>
        <w:rPr>
          <w:rFonts w:ascii="GHEA Grapalat" w:eastAsia="GHEA Grapalat" w:hAnsi="GHEA Grapalat" w:cs="GHEA Grapalat"/>
          <w:b/>
        </w:rPr>
      </w:pPr>
    </w:p>
    <w:p w14:paraId="3EF61E12"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2EC74C8"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9A45CFC" w14:textId="77777777" w:rsidTr="006D2CDF">
        <w:tc>
          <w:tcPr>
            <w:tcW w:w="2836" w:type="dxa"/>
            <w:shd w:val="clear" w:color="auto" w:fill="D9E2F3"/>
            <w:vAlign w:val="center"/>
          </w:tcPr>
          <w:p w14:paraId="4448C0C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618348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15A36EA" w14:textId="77777777" w:rsidTr="006D2CDF">
        <w:tc>
          <w:tcPr>
            <w:tcW w:w="2836" w:type="dxa"/>
            <w:shd w:val="clear" w:color="auto" w:fill="D9E2F3"/>
            <w:vAlign w:val="center"/>
          </w:tcPr>
          <w:p w14:paraId="11901AF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0686E3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C2C4AB" w14:textId="77777777" w:rsidTr="006D2CDF">
        <w:tc>
          <w:tcPr>
            <w:tcW w:w="2836" w:type="dxa"/>
            <w:shd w:val="clear" w:color="auto" w:fill="D9E2F3"/>
            <w:vAlign w:val="center"/>
          </w:tcPr>
          <w:p w14:paraId="1CF9623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638813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F3E262E" w14:textId="77777777" w:rsidTr="006D2CDF">
        <w:tc>
          <w:tcPr>
            <w:tcW w:w="2836" w:type="dxa"/>
            <w:shd w:val="clear" w:color="auto" w:fill="D9E2F3"/>
            <w:vAlign w:val="center"/>
          </w:tcPr>
          <w:p w14:paraId="2AFFC73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18A3C7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1A2BD37" w14:textId="77777777" w:rsidTr="006D2CDF">
        <w:tc>
          <w:tcPr>
            <w:tcW w:w="2836" w:type="dxa"/>
            <w:shd w:val="clear" w:color="auto" w:fill="D9E2F3"/>
            <w:vAlign w:val="center"/>
          </w:tcPr>
          <w:p w14:paraId="2E4B65BD"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1D8AD1E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A74FDC0" w14:textId="77777777" w:rsidTr="006D2CDF">
        <w:tc>
          <w:tcPr>
            <w:tcW w:w="2836" w:type="dxa"/>
            <w:shd w:val="clear" w:color="auto" w:fill="D9E2F3"/>
            <w:vAlign w:val="center"/>
          </w:tcPr>
          <w:p w14:paraId="0B41D953"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783AFFD1"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57FFA858" w14:textId="77777777" w:rsidTr="006D2CDF">
        <w:tc>
          <w:tcPr>
            <w:tcW w:w="2836" w:type="dxa"/>
            <w:shd w:val="clear" w:color="auto" w:fill="D9E2F3"/>
            <w:vAlign w:val="center"/>
          </w:tcPr>
          <w:p w14:paraId="453755F0"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6E8B1F3"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05EA158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82DF6C8" w14:textId="77777777" w:rsidTr="006D2CDF">
        <w:tc>
          <w:tcPr>
            <w:tcW w:w="2835" w:type="dxa"/>
            <w:shd w:val="clear" w:color="auto" w:fill="D9E2F3"/>
            <w:vAlign w:val="center"/>
          </w:tcPr>
          <w:p w14:paraId="0049BD6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27F409F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18EE830" w14:textId="77777777" w:rsidTr="006D2CDF">
        <w:trPr>
          <w:trHeight w:val="1487"/>
        </w:trPr>
        <w:tc>
          <w:tcPr>
            <w:tcW w:w="2835" w:type="dxa"/>
            <w:shd w:val="clear" w:color="auto" w:fill="D9E2F3"/>
            <w:vAlign w:val="center"/>
          </w:tcPr>
          <w:p w14:paraId="7661408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BF56E23" w14:textId="77777777" w:rsidR="00F016A2" w:rsidRPr="00FD1EE4" w:rsidRDefault="00F016A2" w:rsidP="006D2CDF">
            <w:pPr>
              <w:spacing w:before="240" w:after="240"/>
              <w:rPr>
                <w:rFonts w:ascii="GHEA Grapalat" w:eastAsia="GHEA Grapalat" w:hAnsi="GHEA Grapalat" w:cs="GHEA Grapalat"/>
              </w:rPr>
            </w:pPr>
          </w:p>
        </w:tc>
      </w:tr>
    </w:tbl>
    <w:p w14:paraId="426E7179"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C0B95B3" w14:textId="77777777" w:rsidTr="006D2CDF">
        <w:tc>
          <w:tcPr>
            <w:tcW w:w="2835" w:type="dxa"/>
            <w:shd w:val="clear" w:color="auto" w:fill="D9E2F3"/>
            <w:vAlign w:val="center"/>
          </w:tcPr>
          <w:p w14:paraId="22040859"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 xml:space="preserve">День, месяц, год </w:t>
            </w:r>
            <w:r w:rsidRPr="00645E5A">
              <w:rPr>
                <w:rFonts w:ascii="GHEA Grapalat" w:eastAsia="GHEA Grapalat" w:hAnsi="GHEA Grapalat" w:cs="GHEA Grapalat"/>
                <w:color w:val="000000"/>
              </w:rPr>
              <w:lastRenderedPageBreak/>
              <w:t>подписания декларации</w:t>
            </w:r>
          </w:p>
        </w:tc>
        <w:tc>
          <w:tcPr>
            <w:tcW w:w="6180" w:type="dxa"/>
            <w:vAlign w:val="center"/>
          </w:tcPr>
          <w:p w14:paraId="0FC10C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5D6182A" w14:textId="77777777" w:rsidTr="006D2CDF">
        <w:tc>
          <w:tcPr>
            <w:tcW w:w="2835" w:type="dxa"/>
            <w:shd w:val="clear" w:color="auto" w:fill="D9E2F3"/>
            <w:vAlign w:val="center"/>
          </w:tcPr>
          <w:p w14:paraId="637AE65E"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CE4852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48D8C74" w14:textId="77777777" w:rsidTr="006D2CDF">
        <w:tc>
          <w:tcPr>
            <w:tcW w:w="2835" w:type="dxa"/>
            <w:shd w:val="clear" w:color="auto" w:fill="D9E2F3"/>
            <w:vAlign w:val="center"/>
          </w:tcPr>
          <w:p w14:paraId="6169F72C"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93C2CC0" w14:textId="77777777" w:rsidR="00F016A2" w:rsidRPr="00FD1EE4" w:rsidRDefault="00F016A2" w:rsidP="006D2CDF">
            <w:pPr>
              <w:spacing w:before="240" w:after="240"/>
              <w:rPr>
                <w:rFonts w:ascii="GHEA Grapalat" w:eastAsia="GHEA Grapalat" w:hAnsi="GHEA Grapalat" w:cs="GHEA Grapalat"/>
              </w:rPr>
            </w:pPr>
          </w:p>
        </w:tc>
      </w:tr>
    </w:tbl>
    <w:p w14:paraId="55521BA6" w14:textId="77777777" w:rsidR="00F016A2" w:rsidRPr="00FD1EE4" w:rsidRDefault="00F016A2" w:rsidP="00F016A2">
      <w:pPr>
        <w:rPr>
          <w:rFonts w:ascii="GHEA Grapalat" w:eastAsia="GHEA Grapalat" w:hAnsi="GHEA Grapalat" w:cs="GHEA Grapalat"/>
        </w:rPr>
      </w:pPr>
    </w:p>
    <w:p w14:paraId="49FBA385"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55BCF497"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4D002570"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CB31754" w14:textId="77777777" w:rsidTr="006D2CDF">
        <w:tc>
          <w:tcPr>
            <w:tcW w:w="2835" w:type="dxa"/>
            <w:shd w:val="clear" w:color="auto" w:fill="D9E2F3"/>
            <w:vAlign w:val="center"/>
          </w:tcPr>
          <w:p w14:paraId="19A918B3"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7254AC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98C3587" w14:textId="77777777" w:rsidTr="006D2CDF">
        <w:tc>
          <w:tcPr>
            <w:tcW w:w="2835" w:type="dxa"/>
            <w:shd w:val="clear" w:color="auto" w:fill="D9E2F3"/>
            <w:vAlign w:val="center"/>
          </w:tcPr>
          <w:p w14:paraId="3D92B33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FF29D60" w14:textId="77777777" w:rsidR="00F016A2" w:rsidRPr="00FD1EE4" w:rsidRDefault="00F016A2" w:rsidP="006D2CDF">
            <w:pPr>
              <w:spacing w:before="240" w:after="240"/>
              <w:rPr>
                <w:rFonts w:ascii="GHEA Grapalat" w:eastAsia="GHEA Grapalat" w:hAnsi="GHEA Grapalat" w:cs="GHEA Grapalat"/>
              </w:rPr>
            </w:pPr>
          </w:p>
        </w:tc>
      </w:tr>
    </w:tbl>
    <w:p w14:paraId="72EE6B1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E930244" w14:textId="77777777" w:rsidTr="006D2CDF">
        <w:tc>
          <w:tcPr>
            <w:tcW w:w="2835" w:type="dxa"/>
            <w:shd w:val="clear" w:color="auto" w:fill="D9E2F3"/>
            <w:vAlign w:val="center"/>
          </w:tcPr>
          <w:p w14:paraId="3F8F0C2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DD2E47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DC4E8C" w14:textId="77777777" w:rsidTr="006D2CDF">
        <w:tc>
          <w:tcPr>
            <w:tcW w:w="2835" w:type="dxa"/>
            <w:shd w:val="clear" w:color="auto" w:fill="D9E2F3"/>
            <w:vAlign w:val="center"/>
          </w:tcPr>
          <w:p w14:paraId="78CAD9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907B5F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55CBE6" w14:textId="77777777" w:rsidTr="006D2CDF">
        <w:tc>
          <w:tcPr>
            <w:tcW w:w="2835" w:type="dxa"/>
            <w:shd w:val="clear" w:color="auto" w:fill="D9E2F3"/>
            <w:vAlign w:val="center"/>
          </w:tcPr>
          <w:p w14:paraId="39BE22D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4B144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7D7F8B" w14:textId="77777777" w:rsidTr="006D2CDF">
        <w:tc>
          <w:tcPr>
            <w:tcW w:w="2835" w:type="dxa"/>
            <w:shd w:val="clear" w:color="auto" w:fill="D9E2F3"/>
            <w:vAlign w:val="center"/>
          </w:tcPr>
          <w:p w14:paraId="437C03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7AADA1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CB663A" w14:textId="77777777" w:rsidTr="006D2CDF">
        <w:tc>
          <w:tcPr>
            <w:tcW w:w="2835" w:type="dxa"/>
            <w:shd w:val="clear" w:color="auto" w:fill="D9E2F3"/>
            <w:vAlign w:val="center"/>
          </w:tcPr>
          <w:p w14:paraId="2992D38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0C8FE2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C44A1E" w14:textId="77777777" w:rsidTr="006D2CDF">
        <w:trPr>
          <w:trHeight w:val="1361"/>
        </w:trPr>
        <w:tc>
          <w:tcPr>
            <w:tcW w:w="2835" w:type="dxa"/>
            <w:shd w:val="clear" w:color="auto" w:fill="D9E2F3"/>
            <w:vAlign w:val="center"/>
          </w:tcPr>
          <w:p w14:paraId="4B1D982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4963411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D909AF9" w14:textId="77777777" w:rsidTr="006D2CDF">
        <w:tc>
          <w:tcPr>
            <w:tcW w:w="2835" w:type="dxa"/>
            <w:shd w:val="clear" w:color="auto" w:fill="D9E2F3"/>
            <w:vAlign w:val="center"/>
          </w:tcPr>
          <w:p w14:paraId="285C676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BF76953" w14:textId="77777777" w:rsidR="00F016A2" w:rsidRPr="00FD1EE4" w:rsidRDefault="00F016A2" w:rsidP="006D2CDF">
            <w:pPr>
              <w:spacing w:before="240" w:after="240"/>
              <w:rPr>
                <w:rFonts w:ascii="GHEA Grapalat" w:eastAsia="GHEA Grapalat" w:hAnsi="GHEA Grapalat" w:cs="GHEA Grapalat"/>
              </w:rPr>
            </w:pPr>
          </w:p>
        </w:tc>
      </w:tr>
    </w:tbl>
    <w:p w14:paraId="0F962C2F"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080D9413" w14:textId="77777777" w:rsidTr="006D2CDF">
        <w:tc>
          <w:tcPr>
            <w:tcW w:w="2836" w:type="dxa"/>
            <w:shd w:val="clear" w:color="auto" w:fill="D9E2F3"/>
            <w:vAlign w:val="center"/>
          </w:tcPr>
          <w:p w14:paraId="0F29C5DE"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098915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EF72756" w14:textId="77777777" w:rsidTr="006D2CDF">
        <w:tc>
          <w:tcPr>
            <w:tcW w:w="2836" w:type="dxa"/>
            <w:shd w:val="clear" w:color="auto" w:fill="D9E2F3"/>
            <w:vAlign w:val="center"/>
          </w:tcPr>
          <w:p w14:paraId="0BF656FA"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04735F89" w14:textId="77777777" w:rsidR="00F016A2" w:rsidRPr="00FD1EE4" w:rsidRDefault="00975D6A"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924AC69" w14:textId="77777777" w:rsidR="00F016A2" w:rsidRPr="00FD1EE4" w:rsidRDefault="00975D6A"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AACFD5D"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79809AA5"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5B99F2E"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51C42106" w14:textId="77777777" w:rsidTr="006D2CDF">
        <w:tc>
          <w:tcPr>
            <w:tcW w:w="2837" w:type="dxa"/>
            <w:shd w:val="clear" w:color="auto" w:fill="D9E2F3"/>
            <w:vAlign w:val="center"/>
          </w:tcPr>
          <w:p w14:paraId="4D1C8FA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BBF379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5D29307" w14:textId="77777777" w:rsidTr="006D2CDF">
        <w:tc>
          <w:tcPr>
            <w:tcW w:w="2837" w:type="dxa"/>
            <w:shd w:val="clear" w:color="auto" w:fill="D9E2F3"/>
            <w:vAlign w:val="center"/>
          </w:tcPr>
          <w:p w14:paraId="6C33D17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AF7F72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D1484B" w14:textId="77777777" w:rsidTr="006D2CDF">
        <w:tc>
          <w:tcPr>
            <w:tcW w:w="2837" w:type="dxa"/>
            <w:shd w:val="clear" w:color="auto" w:fill="D9E2F3"/>
            <w:vAlign w:val="center"/>
          </w:tcPr>
          <w:p w14:paraId="6A5F3BE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28AB86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24EBCB8" w14:textId="77777777" w:rsidTr="006D2CDF">
        <w:tc>
          <w:tcPr>
            <w:tcW w:w="2837" w:type="dxa"/>
            <w:shd w:val="clear" w:color="auto" w:fill="D9E2F3"/>
            <w:vAlign w:val="center"/>
          </w:tcPr>
          <w:p w14:paraId="3DCF4F45"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520E4CE" w14:textId="77777777" w:rsidR="00F016A2" w:rsidRPr="00FD1EE4" w:rsidRDefault="00975D6A"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69F68B66" w14:textId="77777777" w:rsidR="00F016A2" w:rsidRPr="00FD1EE4" w:rsidRDefault="00975D6A"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1AAB191"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1B6CBC1" w14:textId="77777777" w:rsidTr="006D2CDF">
        <w:tc>
          <w:tcPr>
            <w:tcW w:w="2837" w:type="dxa"/>
            <w:shd w:val="clear" w:color="auto" w:fill="D9E2F3"/>
            <w:vAlign w:val="center"/>
          </w:tcPr>
          <w:p w14:paraId="5C6ACF88"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8A875A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5C4F2A9" w14:textId="77777777" w:rsidTr="006D2CDF">
        <w:tc>
          <w:tcPr>
            <w:tcW w:w="2837" w:type="dxa"/>
            <w:shd w:val="clear" w:color="auto" w:fill="D9E2F3"/>
            <w:vAlign w:val="center"/>
          </w:tcPr>
          <w:p w14:paraId="1CB3928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0089EE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75688F6" w14:textId="77777777" w:rsidTr="006D2CDF">
        <w:tc>
          <w:tcPr>
            <w:tcW w:w="2837" w:type="dxa"/>
            <w:shd w:val="clear" w:color="auto" w:fill="D9E2F3"/>
            <w:vAlign w:val="center"/>
          </w:tcPr>
          <w:p w14:paraId="7F9E291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19A4BB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7E70211" w14:textId="77777777" w:rsidTr="006D2CDF">
        <w:tc>
          <w:tcPr>
            <w:tcW w:w="2837" w:type="dxa"/>
            <w:shd w:val="clear" w:color="auto" w:fill="D9E2F3"/>
            <w:vAlign w:val="center"/>
          </w:tcPr>
          <w:p w14:paraId="5DD1201B"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AC98460" w14:textId="77777777" w:rsidR="00F016A2" w:rsidRPr="00FD1EE4" w:rsidRDefault="00975D6A"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FE8252C" w14:textId="77777777" w:rsidR="00F016A2" w:rsidRPr="00FD1EE4" w:rsidRDefault="00975D6A"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24473466"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5AB1E7F2"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761C264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62169F42" w14:textId="77777777" w:rsidTr="006D2CDF">
        <w:tc>
          <w:tcPr>
            <w:tcW w:w="2836" w:type="dxa"/>
            <w:shd w:val="clear" w:color="auto" w:fill="D9E2F3"/>
            <w:vAlign w:val="center"/>
          </w:tcPr>
          <w:p w14:paraId="30F532D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9ABE25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E16FF3" w14:textId="77777777" w:rsidTr="006D2CDF">
        <w:tc>
          <w:tcPr>
            <w:tcW w:w="2836" w:type="dxa"/>
            <w:shd w:val="clear" w:color="auto" w:fill="D9E2F3"/>
            <w:vAlign w:val="center"/>
          </w:tcPr>
          <w:p w14:paraId="18E892A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2D4EC4D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54E63B" w14:textId="77777777" w:rsidTr="006D2CDF">
        <w:tc>
          <w:tcPr>
            <w:tcW w:w="2836" w:type="dxa"/>
            <w:shd w:val="clear" w:color="auto" w:fill="D9E2F3"/>
            <w:vAlign w:val="center"/>
          </w:tcPr>
          <w:p w14:paraId="009097F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621CA2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B100D05" w14:textId="77777777" w:rsidTr="006D2CDF">
        <w:tc>
          <w:tcPr>
            <w:tcW w:w="2836" w:type="dxa"/>
            <w:shd w:val="clear" w:color="auto" w:fill="D9E2F3"/>
            <w:vAlign w:val="center"/>
          </w:tcPr>
          <w:p w14:paraId="69111CE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08DCD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07DAA0" w14:textId="77777777" w:rsidTr="006D2CDF">
        <w:tc>
          <w:tcPr>
            <w:tcW w:w="2836" w:type="dxa"/>
            <w:shd w:val="clear" w:color="auto" w:fill="D9E2F3"/>
            <w:vAlign w:val="center"/>
          </w:tcPr>
          <w:p w14:paraId="61D05AE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13BFA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AD719D" w14:textId="77777777" w:rsidTr="006D2CDF">
        <w:tc>
          <w:tcPr>
            <w:tcW w:w="2836" w:type="dxa"/>
            <w:shd w:val="clear" w:color="auto" w:fill="D9E2F3"/>
            <w:vAlign w:val="center"/>
          </w:tcPr>
          <w:p w14:paraId="595AF91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12123CA6" w14:textId="77777777" w:rsidR="00F016A2" w:rsidRPr="00FD1EE4" w:rsidRDefault="00F016A2" w:rsidP="006D2CDF">
            <w:pPr>
              <w:spacing w:before="240" w:after="240"/>
              <w:rPr>
                <w:rFonts w:ascii="GHEA Grapalat" w:eastAsia="GHEA Grapalat" w:hAnsi="GHEA Grapalat" w:cs="GHEA Grapalat"/>
              </w:rPr>
            </w:pPr>
          </w:p>
        </w:tc>
      </w:tr>
    </w:tbl>
    <w:p w14:paraId="78EC6E8C"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15F412AC" w14:textId="77777777" w:rsidTr="006D2CDF">
        <w:tc>
          <w:tcPr>
            <w:tcW w:w="2977" w:type="dxa"/>
            <w:shd w:val="clear" w:color="auto" w:fill="D9E2F3"/>
            <w:vAlign w:val="center"/>
          </w:tcPr>
          <w:p w14:paraId="2159DAE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0F2EEAD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3EB5BE2" w14:textId="77777777" w:rsidTr="006D2CDF">
        <w:tc>
          <w:tcPr>
            <w:tcW w:w="2977" w:type="dxa"/>
            <w:shd w:val="clear" w:color="auto" w:fill="D9E2F3"/>
            <w:vAlign w:val="center"/>
          </w:tcPr>
          <w:p w14:paraId="4F7D1EC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E12D7B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36D854" w14:textId="77777777" w:rsidTr="006D2CDF">
        <w:tc>
          <w:tcPr>
            <w:tcW w:w="2977" w:type="dxa"/>
            <w:shd w:val="clear" w:color="auto" w:fill="D9E2F3"/>
            <w:vAlign w:val="center"/>
          </w:tcPr>
          <w:p w14:paraId="7730A7FE"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20A9B2A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6BD7DF6" w14:textId="77777777" w:rsidTr="006D2CDF">
        <w:tc>
          <w:tcPr>
            <w:tcW w:w="2977" w:type="dxa"/>
            <w:shd w:val="clear" w:color="auto" w:fill="D9E2F3"/>
            <w:vAlign w:val="center"/>
          </w:tcPr>
          <w:p w14:paraId="3815E270"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3A9CA6F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1923FA5" w14:textId="77777777" w:rsidTr="006D2CDF">
        <w:tc>
          <w:tcPr>
            <w:tcW w:w="2977" w:type="dxa"/>
            <w:shd w:val="clear" w:color="auto" w:fill="D9E2F3"/>
            <w:vAlign w:val="center"/>
          </w:tcPr>
          <w:p w14:paraId="4E961D5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FF127D6" w14:textId="77777777" w:rsidR="00F016A2" w:rsidRPr="00FD1EE4" w:rsidRDefault="00F016A2" w:rsidP="006D2CDF">
            <w:pPr>
              <w:spacing w:before="240" w:after="240"/>
              <w:rPr>
                <w:rFonts w:ascii="GHEA Grapalat" w:eastAsia="GHEA Grapalat" w:hAnsi="GHEA Grapalat" w:cs="GHEA Grapalat"/>
              </w:rPr>
            </w:pPr>
          </w:p>
        </w:tc>
      </w:tr>
    </w:tbl>
    <w:p w14:paraId="32A05D02"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086807C2" w14:textId="77777777" w:rsidTr="006D2CDF">
        <w:tc>
          <w:tcPr>
            <w:tcW w:w="2943" w:type="dxa"/>
            <w:shd w:val="clear" w:color="auto" w:fill="D9E2F3"/>
            <w:vAlign w:val="center"/>
          </w:tcPr>
          <w:p w14:paraId="4D1CD4D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661D2D8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006ECA5" w14:textId="77777777" w:rsidTr="006D2CDF">
        <w:tc>
          <w:tcPr>
            <w:tcW w:w="2943" w:type="dxa"/>
            <w:shd w:val="clear" w:color="auto" w:fill="D9E2F3"/>
            <w:vAlign w:val="center"/>
          </w:tcPr>
          <w:p w14:paraId="19FE590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DAAE45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3C50CB" w14:textId="77777777" w:rsidTr="006D2CDF">
        <w:tc>
          <w:tcPr>
            <w:tcW w:w="2943" w:type="dxa"/>
            <w:shd w:val="clear" w:color="auto" w:fill="D9E2F3"/>
            <w:vAlign w:val="center"/>
          </w:tcPr>
          <w:p w14:paraId="14B14644"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6FE16DC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FDB53D3" w14:textId="77777777" w:rsidTr="006D2CDF">
        <w:tc>
          <w:tcPr>
            <w:tcW w:w="2943" w:type="dxa"/>
            <w:shd w:val="clear" w:color="auto" w:fill="D9E2F3"/>
            <w:vAlign w:val="center"/>
          </w:tcPr>
          <w:p w14:paraId="42F440E8"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2F6AD0DC" w14:textId="77777777" w:rsidR="00F016A2" w:rsidRPr="00FD1EE4" w:rsidRDefault="00F016A2" w:rsidP="006D2CDF">
            <w:pPr>
              <w:spacing w:before="240" w:after="240"/>
              <w:rPr>
                <w:rFonts w:ascii="GHEA Grapalat" w:eastAsia="GHEA Grapalat" w:hAnsi="GHEA Grapalat" w:cs="GHEA Grapalat"/>
              </w:rPr>
            </w:pPr>
          </w:p>
        </w:tc>
      </w:tr>
    </w:tbl>
    <w:p w14:paraId="0C2B9F92"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07C81945" w14:textId="77777777" w:rsidTr="006D2CDF">
        <w:tc>
          <w:tcPr>
            <w:tcW w:w="2837" w:type="dxa"/>
            <w:shd w:val="clear" w:color="auto" w:fill="D9E2F3"/>
            <w:vAlign w:val="center"/>
          </w:tcPr>
          <w:p w14:paraId="0095565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C1D36B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1D8D8C2" w14:textId="77777777" w:rsidTr="006D2CDF">
        <w:tc>
          <w:tcPr>
            <w:tcW w:w="2837" w:type="dxa"/>
            <w:shd w:val="clear" w:color="auto" w:fill="D9E2F3"/>
            <w:vAlign w:val="center"/>
          </w:tcPr>
          <w:p w14:paraId="227E198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AA6F38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6CE542D" w14:textId="77777777" w:rsidTr="006D2CDF">
        <w:tc>
          <w:tcPr>
            <w:tcW w:w="2837" w:type="dxa"/>
            <w:shd w:val="clear" w:color="auto" w:fill="D9E2F3"/>
            <w:vAlign w:val="center"/>
          </w:tcPr>
          <w:p w14:paraId="070061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499AE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451304" w14:textId="77777777" w:rsidTr="006D2CDF">
        <w:tc>
          <w:tcPr>
            <w:tcW w:w="2837" w:type="dxa"/>
            <w:shd w:val="clear" w:color="auto" w:fill="D9E2F3"/>
            <w:vAlign w:val="center"/>
          </w:tcPr>
          <w:p w14:paraId="3480007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D9E9EF6" w14:textId="77777777" w:rsidR="00F016A2" w:rsidRPr="00FD1EE4" w:rsidRDefault="00F016A2" w:rsidP="006D2CDF">
            <w:pPr>
              <w:spacing w:before="240" w:after="240"/>
              <w:rPr>
                <w:rFonts w:ascii="GHEA Grapalat" w:eastAsia="GHEA Grapalat" w:hAnsi="GHEA Grapalat" w:cs="GHEA Grapalat"/>
              </w:rPr>
            </w:pPr>
          </w:p>
        </w:tc>
      </w:tr>
    </w:tbl>
    <w:p w14:paraId="29F75D84"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417C9A0F" w14:textId="77777777" w:rsidTr="006D2CDF">
        <w:trPr>
          <w:trHeight w:val="924"/>
        </w:trPr>
        <w:tc>
          <w:tcPr>
            <w:tcW w:w="9016" w:type="dxa"/>
            <w:gridSpan w:val="2"/>
            <w:vAlign w:val="center"/>
          </w:tcPr>
          <w:p w14:paraId="11CB5B5C" w14:textId="77777777" w:rsidR="00F016A2" w:rsidRPr="00FD1EE4" w:rsidRDefault="00975D6A"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70D0DD6A" w14:textId="77777777" w:rsidTr="006D2CDF">
        <w:trPr>
          <w:trHeight w:val="684"/>
        </w:trPr>
        <w:tc>
          <w:tcPr>
            <w:tcW w:w="4508" w:type="dxa"/>
            <w:shd w:val="clear" w:color="auto" w:fill="D9E2F3"/>
            <w:vAlign w:val="center"/>
          </w:tcPr>
          <w:p w14:paraId="642F0FC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7C7D5FC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D7905D5" w14:textId="77777777" w:rsidTr="006D2CDF">
        <w:trPr>
          <w:trHeight w:val="1282"/>
        </w:trPr>
        <w:tc>
          <w:tcPr>
            <w:tcW w:w="4508" w:type="dxa"/>
            <w:shd w:val="clear" w:color="auto" w:fill="D9E2F3"/>
            <w:vAlign w:val="center"/>
          </w:tcPr>
          <w:p w14:paraId="17CB104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643CA632" w14:textId="77777777" w:rsidR="00F016A2" w:rsidRPr="006B364D" w:rsidRDefault="00975D6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05C0B8AA" w14:textId="77777777" w:rsidR="00F016A2" w:rsidRPr="00F10CBA" w:rsidRDefault="00975D6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08AE441D" w14:textId="77777777" w:rsidTr="006D2CDF">
        <w:tc>
          <w:tcPr>
            <w:tcW w:w="9016" w:type="dxa"/>
            <w:gridSpan w:val="2"/>
            <w:vAlign w:val="center"/>
          </w:tcPr>
          <w:p w14:paraId="36E19F6F" w14:textId="77777777" w:rsidR="00F016A2" w:rsidRPr="00FD1EE4" w:rsidRDefault="00975D6A"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2BC373A3" w14:textId="77777777" w:rsidTr="006D2CDF">
        <w:tc>
          <w:tcPr>
            <w:tcW w:w="9016" w:type="dxa"/>
            <w:gridSpan w:val="2"/>
            <w:vAlign w:val="center"/>
          </w:tcPr>
          <w:p w14:paraId="2077B765" w14:textId="77777777" w:rsidR="00F016A2" w:rsidRPr="00FD1EE4" w:rsidRDefault="00975D6A"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437F4CF"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1FF886B7" w14:textId="77777777" w:rsidTr="006D2CDF">
        <w:trPr>
          <w:trHeight w:val="924"/>
        </w:trPr>
        <w:tc>
          <w:tcPr>
            <w:tcW w:w="9016" w:type="dxa"/>
            <w:gridSpan w:val="2"/>
            <w:vAlign w:val="center"/>
          </w:tcPr>
          <w:p w14:paraId="71B74C56" w14:textId="77777777" w:rsidR="00F016A2" w:rsidRPr="00FD1EE4" w:rsidRDefault="00975D6A"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3C792C7F" w14:textId="77777777" w:rsidTr="006D2CDF">
        <w:trPr>
          <w:trHeight w:val="684"/>
        </w:trPr>
        <w:tc>
          <w:tcPr>
            <w:tcW w:w="4508" w:type="dxa"/>
            <w:shd w:val="clear" w:color="auto" w:fill="D9E2F3"/>
            <w:vAlign w:val="center"/>
          </w:tcPr>
          <w:p w14:paraId="1C54DD8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7EC3E6C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E3A594" w14:textId="77777777" w:rsidTr="006D2CDF">
        <w:trPr>
          <w:trHeight w:val="1282"/>
        </w:trPr>
        <w:tc>
          <w:tcPr>
            <w:tcW w:w="4508" w:type="dxa"/>
            <w:shd w:val="clear" w:color="auto" w:fill="D9E2F3"/>
            <w:vAlign w:val="center"/>
          </w:tcPr>
          <w:p w14:paraId="0FACD3A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43FE356" w14:textId="77777777" w:rsidR="00F016A2" w:rsidRPr="00C843BA" w:rsidRDefault="00975D6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52015340" w14:textId="77777777" w:rsidR="00F016A2" w:rsidRPr="00C843BA" w:rsidRDefault="00975D6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147B6641" w14:textId="77777777" w:rsidTr="006D2CDF">
        <w:tc>
          <w:tcPr>
            <w:tcW w:w="9016" w:type="dxa"/>
            <w:gridSpan w:val="2"/>
            <w:vAlign w:val="center"/>
          </w:tcPr>
          <w:p w14:paraId="1353E4C0" w14:textId="77777777" w:rsidR="00F016A2" w:rsidRPr="00FD1EE4" w:rsidRDefault="00975D6A"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12CC28E6" w14:textId="77777777" w:rsidTr="006D2CDF">
        <w:tc>
          <w:tcPr>
            <w:tcW w:w="9016" w:type="dxa"/>
            <w:gridSpan w:val="2"/>
            <w:vAlign w:val="center"/>
          </w:tcPr>
          <w:p w14:paraId="5D0E908C" w14:textId="77777777" w:rsidR="00F016A2" w:rsidRPr="00FD1EE4" w:rsidRDefault="00975D6A"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4F29AE4B" w14:textId="77777777" w:rsidTr="006D2CDF">
        <w:tc>
          <w:tcPr>
            <w:tcW w:w="9016" w:type="dxa"/>
            <w:gridSpan w:val="2"/>
            <w:vAlign w:val="center"/>
          </w:tcPr>
          <w:p w14:paraId="3D49B175" w14:textId="77777777" w:rsidR="00F016A2" w:rsidRPr="00FD1EE4" w:rsidRDefault="00975D6A"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46D16680" w14:textId="77777777" w:rsidTr="006D2CDF">
        <w:tc>
          <w:tcPr>
            <w:tcW w:w="9016" w:type="dxa"/>
            <w:gridSpan w:val="2"/>
            <w:vAlign w:val="center"/>
          </w:tcPr>
          <w:p w14:paraId="0D105674" w14:textId="77777777" w:rsidR="00F016A2" w:rsidRPr="00FD1EE4" w:rsidRDefault="00975D6A"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6A56057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2F225AE" w14:textId="77777777" w:rsidTr="006D2CDF">
        <w:tc>
          <w:tcPr>
            <w:tcW w:w="2837" w:type="dxa"/>
            <w:shd w:val="clear" w:color="auto" w:fill="D9E2F3"/>
            <w:vAlign w:val="center"/>
          </w:tcPr>
          <w:p w14:paraId="011D1661"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53F040C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E39CEDE" w14:textId="77777777" w:rsidTr="006D2CDF">
        <w:tc>
          <w:tcPr>
            <w:tcW w:w="2837" w:type="dxa"/>
            <w:shd w:val="clear" w:color="auto" w:fill="D9E2F3"/>
            <w:vAlign w:val="center"/>
          </w:tcPr>
          <w:p w14:paraId="5E9C4E2A"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2D6F85D0" w14:textId="77777777" w:rsidR="00F016A2" w:rsidRPr="00B23852" w:rsidRDefault="00975D6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2A6D4D43" w14:textId="77777777" w:rsidR="00F016A2" w:rsidRPr="00FD1EE4" w:rsidRDefault="00975D6A"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504EB3C6" w14:textId="77777777" w:rsidTr="006D2CDF">
        <w:tc>
          <w:tcPr>
            <w:tcW w:w="2837" w:type="dxa"/>
            <w:shd w:val="clear" w:color="auto" w:fill="D9E2F3"/>
            <w:vAlign w:val="center"/>
          </w:tcPr>
          <w:p w14:paraId="4AC1F815"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14:paraId="0E572AE1" w14:textId="77777777" w:rsidR="00F016A2" w:rsidRPr="005600B4" w:rsidRDefault="00975D6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4114A6C5" w14:textId="77777777" w:rsidR="00F016A2" w:rsidRPr="005600B4" w:rsidRDefault="00975D6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7653957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CC1FAC9" w14:textId="77777777" w:rsidTr="006D2CDF">
        <w:tc>
          <w:tcPr>
            <w:tcW w:w="2837" w:type="dxa"/>
            <w:shd w:val="clear" w:color="auto" w:fill="D9E2F3"/>
            <w:vAlign w:val="center"/>
          </w:tcPr>
          <w:p w14:paraId="7F99A43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443E800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0A9E858" w14:textId="77777777" w:rsidTr="006D2CDF">
        <w:tc>
          <w:tcPr>
            <w:tcW w:w="2837" w:type="dxa"/>
            <w:shd w:val="clear" w:color="auto" w:fill="D9E2F3"/>
            <w:vAlign w:val="center"/>
          </w:tcPr>
          <w:p w14:paraId="28BEC8F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A314ED4" w14:textId="77777777" w:rsidR="00F016A2" w:rsidRPr="00FD1EE4" w:rsidRDefault="00F016A2" w:rsidP="006D2CDF">
            <w:pPr>
              <w:spacing w:before="240" w:after="240"/>
              <w:rPr>
                <w:rFonts w:ascii="GHEA Grapalat" w:eastAsia="GHEA Grapalat" w:hAnsi="GHEA Grapalat" w:cs="GHEA Grapalat"/>
              </w:rPr>
            </w:pPr>
          </w:p>
        </w:tc>
      </w:tr>
    </w:tbl>
    <w:p w14:paraId="61433CD3"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B816814"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E82CA0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0E1F1BB" w14:textId="77777777" w:rsidTr="006D2CDF">
        <w:tc>
          <w:tcPr>
            <w:tcW w:w="2835" w:type="dxa"/>
            <w:shd w:val="clear" w:color="auto" w:fill="D9E2F3"/>
            <w:vAlign w:val="center"/>
          </w:tcPr>
          <w:p w14:paraId="5A8CD3F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7ABB23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B29CB20" w14:textId="77777777" w:rsidTr="006D2CDF">
        <w:tc>
          <w:tcPr>
            <w:tcW w:w="2835" w:type="dxa"/>
            <w:shd w:val="clear" w:color="auto" w:fill="D9E2F3"/>
            <w:vAlign w:val="center"/>
          </w:tcPr>
          <w:p w14:paraId="37035A6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6B0794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1F083B" w14:textId="77777777" w:rsidTr="006D2CDF">
        <w:tc>
          <w:tcPr>
            <w:tcW w:w="2835" w:type="dxa"/>
            <w:shd w:val="clear" w:color="auto" w:fill="D9E2F3"/>
            <w:vAlign w:val="center"/>
          </w:tcPr>
          <w:p w14:paraId="5D6249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1EB5A8F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4E7507A" w14:textId="77777777" w:rsidTr="006D2CDF">
        <w:tc>
          <w:tcPr>
            <w:tcW w:w="2835" w:type="dxa"/>
            <w:shd w:val="clear" w:color="auto" w:fill="D9E2F3"/>
            <w:vAlign w:val="center"/>
          </w:tcPr>
          <w:p w14:paraId="538BA1B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C8B57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2DFCB3D" w14:textId="77777777" w:rsidTr="006D2CDF">
        <w:tc>
          <w:tcPr>
            <w:tcW w:w="2835" w:type="dxa"/>
            <w:shd w:val="clear" w:color="auto" w:fill="D9E2F3"/>
            <w:vAlign w:val="center"/>
          </w:tcPr>
          <w:p w14:paraId="190750E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8B6AB8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80A8AD" w14:textId="77777777" w:rsidTr="006D2CDF">
        <w:tc>
          <w:tcPr>
            <w:tcW w:w="2835" w:type="dxa"/>
            <w:shd w:val="clear" w:color="auto" w:fill="D9E2F3"/>
            <w:vAlign w:val="center"/>
          </w:tcPr>
          <w:p w14:paraId="7E84B18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439BAE7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D394186" w14:textId="77777777" w:rsidTr="006D2CDF">
        <w:tc>
          <w:tcPr>
            <w:tcW w:w="2835" w:type="dxa"/>
            <w:shd w:val="clear" w:color="auto" w:fill="D9E2F3"/>
            <w:vAlign w:val="center"/>
          </w:tcPr>
          <w:p w14:paraId="50D3DD7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AE34E21" w14:textId="77777777" w:rsidR="00F016A2" w:rsidRPr="00FD1EE4" w:rsidRDefault="00F016A2" w:rsidP="006D2CDF">
            <w:pPr>
              <w:spacing w:before="240" w:after="240"/>
              <w:rPr>
                <w:rFonts w:ascii="GHEA Grapalat" w:eastAsia="GHEA Grapalat" w:hAnsi="GHEA Grapalat" w:cs="GHEA Grapalat"/>
              </w:rPr>
            </w:pPr>
          </w:p>
        </w:tc>
      </w:tr>
    </w:tbl>
    <w:p w14:paraId="08937D23"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771B645" w14:textId="77777777" w:rsidTr="006D2CDF">
        <w:trPr>
          <w:trHeight w:val="853"/>
        </w:trPr>
        <w:tc>
          <w:tcPr>
            <w:tcW w:w="2835" w:type="dxa"/>
            <w:vMerge w:val="restart"/>
            <w:shd w:val="clear" w:color="auto" w:fill="D9E2F3"/>
            <w:vAlign w:val="center"/>
          </w:tcPr>
          <w:p w14:paraId="1D3457D2"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7C19DE4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209A95" w14:textId="77777777" w:rsidTr="006D2CDF">
        <w:trPr>
          <w:trHeight w:val="850"/>
        </w:trPr>
        <w:tc>
          <w:tcPr>
            <w:tcW w:w="2835" w:type="dxa"/>
            <w:vMerge/>
            <w:shd w:val="clear" w:color="auto" w:fill="D9E2F3"/>
            <w:vAlign w:val="center"/>
          </w:tcPr>
          <w:p w14:paraId="306A326F"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51D9D1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E47B3B" w14:textId="77777777" w:rsidTr="006D2CDF">
        <w:trPr>
          <w:trHeight w:val="850"/>
        </w:trPr>
        <w:tc>
          <w:tcPr>
            <w:tcW w:w="2835" w:type="dxa"/>
            <w:vMerge/>
            <w:shd w:val="clear" w:color="auto" w:fill="D9E2F3"/>
            <w:vAlign w:val="center"/>
          </w:tcPr>
          <w:p w14:paraId="59D6F92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72141C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8A34C23" w14:textId="77777777" w:rsidTr="006D2CDF">
        <w:trPr>
          <w:trHeight w:val="850"/>
        </w:trPr>
        <w:tc>
          <w:tcPr>
            <w:tcW w:w="2835" w:type="dxa"/>
            <w:vMerge/>
            <w:shd w:val="clear" w:color="auto" w:fill="D9E2F3"/>
            <w:vAlign w:val="center"/>
          </w:tcPr>
          <w:p w14:paraId="75585268"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85E67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DDA7465" w14:textId="77777777" w:rsidTr="006D2CDF">
        <w:trPr>
          <w:trHeight w:val="850"/>
        </w:trPr>
        <w:tc>
          <w:tcPr>
            <w:tcW w:w="2835" w:type="dxa"/>
            <w:vMerge/>
            <w:shd w:val="clear" w:color="auto" w:fill="D9E2F3"/>
            <w:vAlign w:val="center"/>
          </w:tcPr>
          <w:p w14:paraId="6BACB753"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C01D879" w14:textId="77777777" w:rsidR="00F016A2" w:rsidRPr="00FD1EE4" w:rsidRDefault="00F016A2" w:rsidP="006D2CDF">
            <w:pPr>
              <w:spacing w:before="240" w:after="240"/>
              <w:rPr>
                <w:rFonts w:ascii="GHEA Grapalat" w:eastAsia="GHEA Grapalat" w:hAnsi="GHEA Grapalat" w:cs="GHEA Grapalat"/>
              </w:rPr>
            </w:pPr>
          </w:p>
        </w:tc>
      </w:tr>
    </w:tbl>
    <w:p w14:paraId="50B029BF"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8CAA732" w14:textId="77777777" w:rsidTr="006D2CDF">
        <w:tc>
          <w:tcPr>
            <w:tcW w:w="2835" w:type="dxa"/>
            <w:shd w:val="clear" w:color="auto" w:fill="D9E2F3"/>
            <w:vAlign w:val="center"/>
          </w:tcPr>
          <w:p w14:paraId="113E632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216F603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1150887" w14:textId="77777777" w:rsidTr="006D2CDF">
        <w:tc>
          <w:tcPr>
            <w:tcW w:w="2835" w:type="dxa"/>
            <w:shd w:val="clear" w:color="auto" w:fill="D9E2F3"/>
            <w:vAlign w:val="center"/>
          </w:tcPr>
          <w:p w14:paraId="217D101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55E01867" w14:textId="77777777" w:rsidR="00F016A2" w:rsidRPr="00FD1EE4" w:rsidRDefault="00F016A2" w:rsidP="006D2CDF">
            <w:pPr>
              <w:spacing w:before="240" w:after="240"/>
              <w:rPr>
                <w:rFonts w:ascii="GHEA Grapalat" w:eastAsia="GHEA Grapalat" w:hAnsi="GHEA Grapalat" w:cs="GHEA Grapalat"/>
              </w:rPr>
            </w:pPr>
          </w:p>
        </w:tc>
      </w:tr>
    </w:tbl>
    <w:p w14:paraId="6EF4E61A"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442C6317"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02333E1E" w14:textId="77777777" w:rsidTr="006D2CDF">
        <w:tc>
          <w:tcPr>
            <w:tcW w:w="9016" w:type="dxa"/>
            <w:shd w:val="clear" w:color="auto" w:fill="DBE5F1" w:themeFill="accent1" w:themeFillTint="33"/>
          </w:tcPr>
          <w:p w14:paraId="75E235B4"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50AAF6D2" w14:textId="77777777" w:rsidTr="006D2CDF">
        <w:trPr>
          <w:trHeight w:val="10187"/>
        </w:trPr>
        <w:tc>
          <w:tcPr>
            <w:tcW w:w="9016" w:type="dxa"/>
          </w:tcPr>
          <w:p w14:paraId="02E2C4F7" w14:textId="77777777" w:rsidR="00F016A2" w:rsidRPr="00FD1EE4" w:rsidRDefault="00F016A2" w:rsidP="006D2CDF">
            <w:pPr>
              <w:rPr>
                <w:rFonts w:ascii="GHEA Grapalat" w:eastAsia="GHEA Grapalat" w:hAnsi="GHEA Grapalat" w:cs="GHEA Grapalat"/>
                <w:b/>
                <w:color w:val="000000"/>
              </w:rPr>
            </w:pPr>
          </w:p>
        </w:tc>
      </w:tr>
    </w:tbl>
    <w:p w14:paraId="49CBC4E1"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294CC1D5" w14:textId="77777777" w:rsidR="00F016A2" w:rsidRDefault="00F016A2" w:rsidP="00F016A2">
      <w:pPr>
        <w:rPr>
          <w:rFonts w:ascii="GHEA Grapalat" w:hAnsi="GHEA Grapalat"/>
          <w:b/>
        </w:rPr>
      </w:pPr>
    </w:p>
    <w:p w14:paraId="00B4D6E8" w14:textId="77777777" w:rsidR="00F016A2" w:rsidRDefault="00F016A2" w:rsidP="00F016A2">
      <w:pPr>
        <w:rPr>
          <w:ins w:id="11" w:author="Inesa Kocharyan" w:date="2021-09-01T11:45:00Z"/>
          <w:rFonts w:ascii="GHEA Grapalat" w:hAnsi="GHEA Grapalat"/>
          <w:b/>
        </w:rPr>
      </w:pPr>
    </w:p>
    <w:p w14:paraId="34A5438B" w14:textId="77777777" w:rsidR="00F016A2" w:rsidRDefault="00F016A2" w:rsidP="00F016A2">
      <w:pPr>
        <w:rPr>
          <w:rFonts w:ascii="GHEA Grapalat" w:hAnsi="GHEA Grapalat"/>
          <w:b/>
        </w:rPr>
      </w:pPr>
      <w:r>
        <w:rPr>
          <w:rFonts w:ascii="GHEA Grapalat" w:hAnsi="GHEA Grapalat"/>
          <w:b/>
        </w:rPr>
        <w:br w:type="page"/>
      </w:r>
    </w:p>
    <w:p w14:paraId="431D0D5B"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C962394"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6DFB9E3"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FEAFA21"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348A9476"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6E4FDA"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9FA47FE"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1A8C766"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0306ED">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2F64BBB"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DC3F6D7"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31E14889"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A86C9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A5B8965"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4B2B0AC"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6308D2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FA4D741"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1E2C5A2"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3C4BCB6"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D8831F7"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0306ED">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CF18BC6"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398C09D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4C634272"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6F8DD1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0306ED">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447893C"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2768ABA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58CD105"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63B99F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78F4B6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F4CE671"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04315B1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480334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0306ED">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753B43C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DA3997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843F77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3278C2A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DD1672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456E0F44"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A4C78F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52C9B70E"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1F8082AF" w14:textId="50851839"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EE7C43">
        <w:rPr>
          <w:rFonts w:ascii="GHEA Grapalat" w:hAnsi="GHEA Grapalat"/>
          <w:b/>
          <w:sz w:val="24"/>
          <w:szCs w:val="24"/>
        </w:rPr>
        <w:t>ԱՄՄՄԴ-ԳՀԱՊՁԲ-2026/01</w:t>
      </w:r>
      <w:r w:rsidRPr="009044F1">
        <w:rPr>
          <w:rFonts w:ascii="GHEA Grapalat" w:hAnsi="GHEA Grapalat"/>
          <w:b/>
          <w:sz w:val="24"/>
          <w:szCs w:val="24"/>
        </w:rPr>
        <w:t>-</w:t>
      </w:r>
      <w:r w:rsidR="00DC619D">
        <w:rPr>
          <w:rStyle w:val="af6"/>
          <w:rFonts w:ascii="GHEA Grapalat" w:hAnsi="GHEA Grapalat"/>
          <w:b/>
          <w:sz w:val="24"/>
          <w:szCs w:val="24"/>
        </w:rPr>
        <w:footnoteReference w:customMarkFollows="1" w:id="14"/>
        <w:t>*</w:t>
      </w:r>
    </w:p>
    <w:p w14:paraId="20222AF3" w14:textId="77777777" w:rsidR="00B2572B" w:rsidRPr="009044F1" w:rsidRDefault="00B2572B" w:rsidP="00B46D58">
      <w:pPr>
        <w:widowControl w:val="0"/>
        <w:spacing w:after="120"/>
        <w:ind w:firstLine="567"/>
        <w:jc w:val="center"/>
        <w:rPr>
          <w:rFonts w:ascii="GHEA Grapalat" w:hAnsi="GHEA Grapalat"/>
        </w:rPr>
      </w:pPr>
    </w:p>
    <w:p w14:paraId="59D668AB"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117A5166" w14:textId="77777777" w:rsidR="00B2572B" w:rsidRPr="009044F1" w:rsidRDefault="00B2572B" w:rsidP="00B46D58">
      <w:pPr>
        <w:widowControl w:val="0"/>
        <w:spacing w:after="120"/>
        <w:ind w:firstLine="567"/>
        <w:jc w:val="center"/>
        <w:rPr>
          <w:rFonts w:ascii="GHEA Grapalat" w:hAnsi="GHEA Grapalat"/>
        </w:rPr>
      </w:pPr>
    </w:p>
    <w:p w14:paraId="1C917166" w14:textId="011102E2"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EE7C43">
        <w:rPr>
          <w:rFonts w:ascii="GHEA Grapalat" w:hAnsi="GHEA Grapalat"/>
          <w:spacing w:val="-6"/>
        </w:rPr>
        <w:t>ԱՄՄՄԴ-ԳՀԱՊՁԲ-2026/01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12B82A81"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3E433F2D"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4DB708C"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1798479"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7A1E963C"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0DDBF917"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4AEFA6B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66DCBA7C"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3CEB23BA"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23C67A01"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0432D44"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p>
          <w:p w14:paraId="7C2C465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9928F9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169C02A8"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3156C9F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2766646"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33E434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56A6D474"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314DB1"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37E5A30"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21AB0E49"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8DE89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4217C25"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3A45842"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DA940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6D7EED" w14:textId="77777777" w:rsidR="0009191C" w:rsidRPr="005744FC" w:rsidRDefault="0009191C" w:rsidP="00B46D58">
            <w:pPr>
              <w:widowControl w:val="0"/>
              <w:jc w:val="center"/>
              <w:rPr>
                <w:rFonts w:ascii="GHEA Grapalat" w:hAnsi="GHEA Grapalat"/>
                <w:sz w:val="20"/>
                <w:szCs w:val="20"/>
              </w:rPr>
            </w:pPr>
          </w:p>
        </w:tc>
      </w:tr>
      <w:tr w:rsidR="0009191C" w:rsidRPr="005744FC" w14:paraId="7BFF9E1E"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3A4FC53C"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214E69E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841E4B0"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EF13F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DEF23B" w14:textId="77777777" w:rsidR="0009191C" w:rsidRPr="005744FC" w:rsidRDefault="0009191C" w:rsidP="00B46D58">
            <w:pPr>
              <w:widowControl w:val="0"/>
              <w:rPr>
                <w:rFonts w:ascii="GHEA Grapalat" w:hAnsi="GHEA Grapalat"/>
                <w:sz w:val="20"/>
                <w:szCs w:val="20"/>
              </w:rPr>
            </w:pPr>
          </w:p>
        </w:tc>
      </w:tr>
      <w:tr w:rsidR="0009191C" w:rsidRPr="005744FC" w14:paraId="0AF16BBC"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861D93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CD5DCAD"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37FDBA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1B350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CDCAFE" w14:textId="77777777" w:rsidR="0009191C" w:rsidRPr="005744FC" w:rsidRDefault="0009191C" w:rsidP="00B46D58">
            <w:pPr>
              <w:widowControl w:val="0"/>
              <w:jc w:val="center"/>
              <w:rPr>
                <w:rFonts w:ascii="GHEA Grapalat" w:hAnsi="GHEA Grapalat"/>
                <w:sz w:val="20"/>
                <w:szCs w:val="20"/>
              </w:rPr>
            </w:pPr>
          </w:p>
        </w:tc>
      </w:tr>
      <w:tr w:rsidR="0009191C" w:rsidRPr="005744FC" w14:paraId="1EE70B2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ABECFB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5332660"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653FFA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82734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8DD9BE" w14:textId="77777777" w:rsidR="0009191C" w:rsidRPr="005744FC" w:rsidRDefault="0009191C" w:rsidP="00B46D58">
            <w:pPr>
              <w:widowControl w:val="0"/>
              <w:jc w:val="center"/>
              <w:rPr>
                <w:rFonts w:ascii="GHEA Grapalat" w:hAnsi="GHEA Grapalat"/>
                <w:sz w:val="20"/>
                <w:szCs w:val="20"/>
              </w:rPr>
            </w:pPr>
          </w:p>
        </w:tc>
      </w:tr>
      <w:tr w:rsidR="0009191C" w:rsidRPr="005744FC" w14:paraId="2E8F01AC"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0A42C7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54B9645"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4FD0AD42"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938ECD"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DA0F70" w14:textId="77777777" w:rsidR="0009191C" w:rsidRPr="005744FC" w:rsidRDefault="0009191C" w:rsidP="00B46D58">
            <w:pPr>
              <w:widowControl w:val="0"/>
              <w:jc w:val="center"/>
              <w:rPr>
                <w:rFonts w:ascii="GHEA Grapalat" w:hAnsi="GHEA Grapalat"/>
                <w:sz w:val="20"/>
                <w:szCs w:val="20"/>
              </w:rPr>
            </w:pPr>
          </w:p>
        </w:tc>
      </w:tr>
    </w:tbl>
    <w:p w14:paraId="3F3FEFFD"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2E681D9"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0101981" w14:textId="77777777" w:rsidR="00DC619D" w:rsidRPr="00D3436F" w:rsidRDefault="00DC619D" w:rsidP="00B46D58">
      <w:pPr>
        <w:widowControl w:val="0"/>
        <w:spacing w:after="160"/>
        <w:jc w:val="both"/>
        <w:rPr>
          <w:rFonts w:ascii="GHEA Grapalat" w:hAnsi="GHEA Grapalat"/>
          <w:lang w:val="es-ES"/>
        </w:rPr>
      </w:pPr>
    </w:p>
    <w:p w14:paraId="74AF4220"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288C4C8" w14:textId="77777777" w:rsidR="00B217BB" w:rsidRDefault="00B217BB" w:rsidP="00B46D58">
      <w:pPr>
        <w:rPr>
          <w:rFonts w:ascii="GHEA Grapalat" w:hAnsi="GHEA Grapalat"/>
          <w:b/>
        </w:rPr>
      </w:pPr>
      <w:r>
        <w:rPr>
          <w:rFonts w:ascii="GHEA Grapalat" w:hAnsi="GHEA Grapalat"/>
          <w:b/>
        </w:rPr>
        <w:br w:type="page"/>
      </w:r>
    </w:p>
    <w:p w14:paraId="53F1E992"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029A79BC" w14:textId="45011A1D"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EE7C43">
        <w:rPr>
          <w:rFonts w:ascii="GHEA Grapalat" w:hAnsi="GHEA Grapalat"/>
          <w:b/>
          <w:sz w:val="24"/>
          <w:szCs w:val="24"/>
        </w:rPr>
        <w:t>ԱՄՄՄԴ-ԳՀԱՊՁԲ-2026/01</w:t>
      </w:r>
      <w:r w:rsidR="006132ED" w:rsidRPr="00B138F3">
        <w:rPr>
          <w:rFonts w:ascii="GHEA Grapalat" w:hAnsi="GHEA Grapalat"/>
          <w:b/>
          <w:sz w:val="24"/>
          <w:szCs w:val="24"/>
        </w:rPr>
        <w:t>"</w:t>
      </w:r>
      <w:r w:rsidR="009924E6" w:rsidRPr="00B138F3">
        <w:rPr>
          <w:rStyle w:val="af6"/>
          <w:rFonts w:ascii="GHEA Grapalat" w:hAnsi="GHEA Grapalat"/>
          <w:b/>
          <w:sz w:val="24"/>
          <w:szCs w:val="24"/>
        </w:rPr>
        <w:footnoteReference w:customMarkFollows="1" w:id="16"/>
        <w:t>*</w:t>
      </w:r>
    </w:p>
    <w:p w14:paraId="7B3CD6CB" w14:textId="77777777"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68091E1C" w14:textId="77777777"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40D50C63" w14:textId="77777777" w:rsidR="000E5A91" w:rsidRPr="00B138F3" w:rsidRDefault="000E5A91" w:rsidP="000E5A91">
      <w:pPr>
        <w:widowControl w:val="0"/>
        <w:spacing w:after="160"/>
        <w:ind w:left="567" w:right="565"/>
        <w:jc w:val="center"/>
        <w:rPr>
          <w:rFonts w:ascii="GHEA Grapalat" w:hAnsi="GHEA Grapalat"/>
          <w:b/>
        </w:rPr>
      </w:pPr>
    </w:p>
    <w:p w14:paraId="4849013D" w14:textId="77777777"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B138F3">
        <w:rPr>
          <w:rFonts w:ascii="GHEA Grapalat" w:eastAsiaTheme="minorHAnsi" w:hAnsi="GHEA Grapalat" w:cstheme="minorBidi"/>
        </w:rPr>
        <w:t xml:space="preserve">кодом  </w:t>
      </w:r>
      <w:r w:rsidRPr="00B138F3">
        <w:rPr>
          <w:rFonts w:ascii="GHEA Grapalat" w:eastAsiaTheme="minorHAnsi" w:hAnsi="GHEA Grapalat" w:cstheme="minorBidi"/>
          <w:sz w:val="18"/>
          <w:szCs w:val="18"/>
        </w:rPr>
        <w:t>_</w:t>
      </w:r>
      <w:proofErr w:type="gramEnd"/>
      <w:r w:rsidRPr="00B138F3">
        <w:rPr>
          <w:rFonts w:ascii="GHEA Grapalat" w:eastAsiaTheme="minorHAnsi" w:hAnsi="GHEA Grapalat" w:cstheme="minorBidi"/>
          <w:sz w:val="18"/>
          <w:szCs w:val="18"/>
        </w:rPr>
        <w:t>_____________________</w:t>
      </w:r>
      <w:r w:rsidRPr="00B138F3">
        <w:rPr>
          <w:rFonts w:ascii="GHEA Grapalat" w:eastAsiaTheme="minorHAnsi" w:hAnsi="GHEA Grapalat" w:cstheme="minorBidi"/>
          <w:bCs/>
        </w:rPr>
        <w:t xml:space="preserve"> организованной</w:t>
      </w:r>
    </w:p>
    <w:p w14:paraId="33C161BE" w14:textId="77777777"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CCF9509"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62953A08"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14:paraId="11E034DA"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15850E8"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1424B996" w14:textId="77777777"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FF07925"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27646F7D"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5315C93A"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05D5A677"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  в</w:t>
      </w:r>
      <w:proofErr w:type="gramEnd"/>
      <w:r w:rsidRPr="00B138F3">
        <w:rPr>
          <w:rFonts w:ascii="GHEA Grapalat" w:eastAsiaTheme="minorHAnsi" w:hAnsi="GHEA Grapalat" w:cstheme="minorBidi"/>
        </w:rPr>
        <w:t xml:space="preserve">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705FE863"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2A6310E8"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58C6056"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14:paraId="655884BA"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0FE8CA56" w14:textId="77777777"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70A6F4E5"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00DE31C"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w:t>
      </w:r>
      <w:r w:rsidR="0056608D"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p>
    <w:p w14:paraId="3FCE94FE"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7336BCB8" w14:textId="77777777" w:rsidR="00634B02" w:rsidRDefault="00634B02" w:rsidP="00634B02">
      <w:pPr>
        <w:pStyle w:val="af4"/>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15F2E6FE" w14:textId="77777777" w:rsidR="00634B02" w:rsidRDefault="00634B02" w:rsidP="00634B02">
      <w:pPr>
        <w:pStyle w:val="af4"/>
        <w:shd w:val="clear" w:color="auto" w:fill="FFFFFF"/>
        <w:spacing w:before="0" w:beforeAutospacing="0" w:after="0" w:afterAutospacing="0"/>
        <w:ind w:firstLine="375"/>
        <w:jc w:val="both"/>
        <w:rPr>
          <w:rStyle w:val="af5"/>
          <w:b w:val="0"/>
          <w:bCs w:val="0"/>
          <w:sz w:val="20"/>
          <w:szCs w:val="20"/>
        </w:rPr>
      </w:pPr>
    </w:p>
    <w:p w14:paraId="22945366" w14:textId="77777777" w:rsidR="00BF7253" w:rsidRPr="00842D08"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14:paraId="2F504194"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34F09638"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CBFB8D1"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3221CE91"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5FE63B2"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B438765"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8ADFE78"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14:paraId="1607EDBB"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937D1E2"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D7BB8B8"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E6A6115"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221B2E62"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14:paraId="07CF3195"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2ADDBA6"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52D043D3"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1AC6CB4C"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771EDB0" w14:textId="77777777"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8B852ED"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62522DB4"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05B049E8" w14:textId="77777777" w:rsidR="000E5A91" w:rsidRPr="00B138F3" w:rsidRDefault="000E5A91" w:rsidP="00BF7253">
      <w:pPr>
        <w:pStyle w:val="a3"/>
        <w:widowControl w:val="0"/>
        <w:spacing w:after="160" w:line="240" w:lineRule="auto"/>
        <w:rPr>
          <w:rFonts w:ascii="GHEA Grapalat" w:hAnsi="GHEA Grapalat" w:cs="Sylfaen"/>
          <w:i w:val="0"/>
          <w:sz w:val="24"/>
          <w:szCs w:val="24"/>
        </w:rPr>
      </w:pPr>
    </w:p>
    <w:p w14:paraId="570FF1E4" w14:textId="77777777" w:rsidR="00260163" w:rsidRPr="00B138F3" w:rsidRDefault="00260163" w:rsidP="00B46D58">
      <w:pPr>
        <w:widowControl w:val="0"/>
        <w:spacing w:after="160"/>
        <w:ind w:left="567" w:right="565"/>
        <w:jc w:val="center"/>
        <w:rPr>
          <w:rFonts w:ascii="GHEA Grapalat" w:hAnsi="GHEA Grapalat"/>
          <w:b/>
        </w:rPr>
      </w:pPr>
    </w:p>
    <w:p w14:paraId="19BFA2E7" w14:textId="77777777" w:rsidR="00CF2692" w:rsidRPr="00B138F3" w:rsidRDefault="00CF2692" w:rsidP="00B46D58">
      <w:pPr>
        <w:widowControl w:val="0"/>
        <w:spacing w:after="160"/>
        <w:ind w:left="567" w:right="565"/>
        <w:jc w:val="center"/>
        <w:rPr>
          <w:rFonts w:ascii="GHEA Grapalat" w:hAnsi="GHEA Grapalat"/>
          <w:b/>
        </w:rPr>
      </w:pPr>
    </w:p>
    <w:p w14:paraId="67D9410C" w14:textId="77777777" w:rsidR="00CF2692" w:rsidRPr="00B138F3" w:rsidRDefault="00CF2692" w:rsidP="00B46D58">
      <w:pPr>
        <w:widowControl w:val="0"/>
        <w:spacing w:after="160"/>
        <w:ind w:left="567" w:right="565"/>
        <w:jc w:val="center"/>
        <w:rPr>
          <w:rFonts w:ascii="GHEA Grapalat" w:hAnsi="GHEA Grapalat"/>
          <w:b/>
        </w:rPr>
      </w:pPr>
    </w:p>
    <w:p w14:paraId="14A14DFE" w14:textId="77777777" w:rsidR="00CF2692" w:rsidRPr="00B138F3" w:rsidRDefault="00CF2692" w:rsidP="00B46D58">
      <w:pPr>
        <w:widowControl w:val="0"/>
        <w:spacing w:after="160"/>
        <w:ind w:left="567" w:right="565"/>
        <w:jc w:val="center"/>
        <w:rPr>
          <w:rFonts w:ascii="GHEA Grapalat" w:hAnsi="GHEA Grapalat"/>
          <w:b/>
        </w:rPr>
      </w:pPr>
    </w:p>
    <w:p w14:paraId="0B39BA94" w14:textId="77777777" w:rsidR="00CF2692" w:rsidRPr="00B138F3" w:rsidRDefault="00CF2692" w:rsidP="00B46D58">
      <w:pPr>
        <w:widowControl w:val="0"/>
        <w:spacing w:after="160"/>
        <w:ind w:left="567" w:right="565"/>
        <w:jc w:val="center"/>
        <w:rPr>
          <w:rFonts w:ascii="GHEA Grapalat" w:hAnsi="GHEA Grapalat"/>
          <w:b/>
        </w:rPr>
      </w:pPr>
    </w:p>
    <w:p w14:paraId="40B7872C" w14:textId="77777777" w:rsidR="00CF2692" w:rsidRPr="00B138F3" w:rsidRDefault="00CF2692" w:rsidP="00B46D58">
      <w:pPr>
        <w:widowControl w:val="0"/>
        <w:spacing w:after="160"/>
        <w:ind w:left="567" w:right="565"/>
        <w:jc w:val="center"/>
        <w:rPr>
          <w:rFonts w:ascii="GHEA Grapalat" w:hAnsi="GHEA Grapalat"/>
          <w:b/>
        </w:rPr>
      </w:pPr>
    </w:p>
    <w:p w14:paraId="5BC980CB" w14:textId="77777777" w:rsidR="00CF2692" w:rsidRPr="00B138F3" w:rsidRDefault="00CF2692" w:rsidP="00B46D58">
      <w:pPr>
        <w:widowControl w:val="0"/>
        <w:spacing w:after="160"/>
        <w:ind w:left="567" w:right="565"/>
        <w:jc w:val="center"/>
        <w:rPr>
          <w:rFonts w:ascii="GHEA Grapalat" w:hAnsi="GHEA Grapalat"/>
          <w:b/>
        </w:rPr>
      </w:pPr>
    </w:p>
    <w:p w14:paraId="5C5ED578" w14:textId="77777777" w:rsidR="00CF2692" w:rsidRPr="00B138F3" w:rsidRDefault="00CF2692" w:rsidP="00B46D58">
      <w:pPr>
        <w:widowControl w:val="0"/>
        <w:spacing w:after="160"/>
        <w:ind w:left="567" w:right="565"/>
        <w:jc w:val="center"/>
        <w:rPr>
          <w:rFonts w:ascii="GHEA Grapalat" w:hAnsi="GHEA Grapalat"/>
          <w:b/>
        </w:rPr>
      </w:pPr>
    </w:p>
    <w:p w14:paraId="3D3041BF" w14:textId="77777777" w:rsidR="00CF2692" w:rsidRPr="00B138F3" w:rsidRDefault="00CF2692" w:rsidP="00B46D58">
      <w:pPr>
        <w:widowControl w:val="0"/>
        <w:spacing w:after="160"/>
        <w:ind w:left="567" w:right="565"/>
        <w:jc w:val="center"/>
        <w:rPr>
          <w:rFonts w:ascii="GHEA Grapalat" w:hAnsi="GHEA Grapalat"/>
          <w:b/>
        </w:rPr>
      </w:pPr>
    </w:p>
    <w:p w14:paraId="7F571E77" w14:textId="77777777" w:rsidR="00CF2692" w:rsidRPr="00B138F3" w:rsidRDefault="00CF2692" w:rsidP="00B46D58">
      <w:pPr>
        <w:widowControl w:val="0"/>
        <w:spacing w:after="160"/>
        <w:ind w:left="567" w:right="565"/>
        <w:jc w:val="center"/>
        <w:rPr>
          <w:rFonts w:ascii="GHEA Grapalat" w:hAnsi="GHEA Grapalat"/>
          <w:b/>
        </w:rPr>
      </w:pPr>
    </w:p>
    <w:p w14:paraId="4C38B284" w14:textId="77777777" w:rsidR="00CF2692" w:rsidRPr="00B138F3" w:rsidRDefault="00CF2692" w:rsidP="00B46D58">
      <w:pPr>
        <w:widowControl w:val="0"/>
        <w:spacing w:after="160"/>
        <w:ind w:left="567" w:right="565"/>
        <w:jc w:val="center"/>
        <w:rPr>
          <w:rFonts w:ascii="GHEA Grapalat" w:hAnsi="GHEA Grapalat"/>
          <w:b/>
        </w:rPr>
      </w:pPr>
    </w:p>
    <w:p w14:paraId="36255263" w14:textId="77777777" w:rsidR="00CF2692" w:rsidRPr="00B138F3" w:rsidRDefault="00CF2692" w:rsidP="00B46D58">
      <w:pPr>
        <w:widowControl w:val="0"/>
        <w:spacing w:after="160"/>
        <w:ind w:left="567" w:right="565"/>
        <w:jc w:val="center"/>
        <w:rPr>
          <w:rFonts w:ascii="GHEA Grapalat" w:hAnsi="GHEA Grapalat"/>
          <w:b/>
        </w:rPr>
      </w:pPr>
    </w:p>
    <w:p w14:paraId="50D67109" w14:textId="77777777" w:rsidR="00CF2692" w:rsidRPr="00B138F3" w:rsidRDefault="00CF2692" w:rsidP="00B46D58">
      <w:pPr>
        <w:widowControl w:val="0"/>
        <w:spacing w:after="160"/>
        <w:ind w:left="567" w:right="565"/>
        <w:jc w:val="center"/>
        <w:rPr>
          <w:rFonts w:ascii="GHEA Grapalat" w:hAnsi="GHEA Grapalat"/>
          <w:b/>
        </w:rPr>
      </w:pPr>
    </w:p>
    <w:p w14:paraId="4DBB54A3"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14:paraId="26AAE069" w14:textId="636C5847"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EE7C43">
        <w:rPr>
          <w:rFonts w:ascii="GHEA Grapalat" w:hAnsi="GHEA Grapalat"/>
          <w:b/>
        </w:rPr>
        <w:t>ԱՄՄՄԴ-ԳՀԱՊՁԲ-2026/01</w:t>
      </w:r>
      <w:r w:rsidRPr="00B138F3">
        <w:rPr>
          <w:rFonts w:ascii="GHEA Grapalat" w:hAnsi="GHEA Grapalat"/>
          <w:b/>
        </w:rPr>
        <w:t>"</w:t>
      </w:r>
      <w:r w:rsidRPr="00B138F3">
        <w:rPr>
          <w:rStyle w:val="af6"/>
          <w:rFonts w:ascii="GHEA Grapalat" w:hAnsi="GHEA Grapalat"/>
          <w:b/>
        </w:rPr>
        <w:footnoteReference w:customMarkFollows="1" w:id="17"/>
        <w:t>*</w:t>
      </w:r>
    </w:p>
    <w:p w14:paraId="046FE4E7" w14:textId="77777777"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3AD33B4"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36A56CAA" w14:textId="77777777"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03467B4C"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14:paraId="41F4B54D"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14:paraId="63DC28A2" w14:textId="77777777"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100FC1A5"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478494E8" w14:textId="77777777"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14:paraId="44516A70" w14:textId="77777777"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026D2295"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14:paraId="2FD46414"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021024B8"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405D5BF8"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w:t>
      </w:r>
    </w:p>
    <w:p w14:paraId="589E0A9E"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14:paraId="420A31DB"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14:paraId="1C276BF6"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F658832"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рабочих  дней</w:t>
      </w:r>
      <w:proofErr w:type="gramEnd"/>
      <w:r w:rsidRPr="00B138F3">
        <w:rPr>
          <w:rFonts w:ascii="GHEA Grapalat" w:eastAsiaTheme="minorHAnsi" w:hAnsi="GHEA Grapalat" w:cstheme="minorBidi"/>
        </w:rPr>
        <w:t xml:space="preserve"> после получения требования. </w:t>
      </w:r>
    </w:p>
    <w:p w14:paraId="6526B91C" w14:textId="77777777"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199843F0"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0172FCB9"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355F0F7"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030A109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42A720A" w14:textId="77777777"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w:t>
      </w:r>
      <w:proofErr w:type="gramStart"/>
      <w:r w:rsidRPr="00D66198">
        <w:rPr>
          <w:rFonts w:ascii="GHEA Grapalat" w:eastAsiaTheme="minorHAnsi" w:hAnsi="GHEA Grapalat" w:cstheme="minorBidi"/>
        </w:rPr>
        <w:t>заключаемого  между</w:t>
      </w:r>
      <w:proofErr w:type="gramEnd"/>
      <w:r w:rsidRPr="00D66198">
        <w:rPr>
          <w:rFonts w:ascii="GHEA Grapalat" w:eastAsiaTheme="minorHAnsi" w:hAnsi="GHEA Grapalat" w:cstheme="minorBidi"/>
        </w:rPr>
        <w:t xml:space="preserve">  бенефициаром и принципалом    </w:t>
      </w:r>
    </w:p>
    <w:p w14:paraId="5B65C648" w14:textId="77777777"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 xml:space="preserve">номер заключаемого </w:t>
      </w:r>
      <w:proofErr w:type="spellStart"/>
      <w:r w:rsidRPr="00D66198">
        <w:rPr>
          <w:rFonts w:ascii="GHEA Grapalat" w:eastAsiaTheme="minorHAnsi" w:hAnsi="GHEA Grapalat" w:cstheme="minorBidi"/>
          <w:sz w:val="18"/>
          <w:szCs w:val="18"/>
        </w:rPr>
        <w:t>договара</w:t>
      </w:r>
      <w:proofErr w:type="spellEnd"/>
    </w:p>
    <w:p w14:paraId="6A74ACC8" w14:textId="77777777"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p>
    <w:p w14:paraId="1915571D" w14:textId="77777777" w:rsidR="0053597C" w:rsidRPr="00D66198" w:rsidRDefault="0053597C" w:rsidP="0053597C">
      <w:pPr>
        <w:pStyle w:val="af4"/>
        <w:shd w:val="clear" w:color="auto" w:fill="FFFFFF"/>
        <w:contextualSpacing/>
        <w:jc w:val="both"/>
        <w:rPr>
          <w:rFonts w:ascii="GHEA Grapalat" w:eastAsiaTheme="minorHAnsi" w:hAnsi="GHEA Grapalat" w:cstheme="minorBidi"/>
          <w:lang w:val="hy-AM"/>
        </w:rPr>
      </w:pPr>
      <w:proofErr w:type="gramStart"/>
      <w:r w:rsidRPr="00D66198">
        <w:rPr>
          <w:rFonts w:ascii="GHEA Grapalat" w:eastAsiaTheme="minorHAnsi" w:hAnsi="GHEA Grapalat" w:cstheme="minorBidi"/>
        </w:rPr>
        <w:t>и  действует</w:t>
      </w:r>
      <w:proofErr w:type="gramEnd"/>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14:paraId="62BBC0EF" w14:textId="77777777" w:rsidR="0053597C" w:rsidRPr="00D66198" w:rsidRDefault="0053597C" w:rsidP="0053597C">
      <w:pPr>
        <w:pStyle w:val="af4"/>
        <w:shd w:val="clear" w:color="auto" w:fill="FFFFFF"/>
        <w:contextualSpacing/>
        <w:jc w:val="both"/>
        <w:rPr>
          <w:rFonts w:ascii="GHEA Grapalat" w:eastAsiaTheme="minorHAnsi" w:hAnsi="GHEA Grapalat" w:cstheme="minorBidi"/>
          <w:sz w:val="18"/>
          <w:szCs w:val="18"/>
          <w:lang w:val="hy-AM"/>
        </w:rPr>
      </w:pPr>
    </w:p>
    <w:p w14:paraId="57E58304" w14:textId="77777777" w:rsidR="0053597C" w:rsidRPr="00D66198" w:rsidRDefault="0053597C" w:rsidP="001E7BA9">
      <w:pPr>
        <w:pStyle w:val="af4"/>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proofErr w:type="spellStart"/>
      <w:r w:rsidRPr="00D66198">
        <w:rPr>
          <w:rFonts w:ascii="GHEA Grapalat" w:eastAsiaTheme="minorHAnsi" w:hAnsi="GHEA Grapalat" w:cstheme="minorBidi"/>
          <w:sz w:val="16"/>
          <w:szCs w:val="16"/>
        </w:rPr>
        <w:t>ый</w:t>
      </w:r>
      <w:proofErr w:type="spellEnd"/>
      <w:r w:rsidRPr="00D66198">
        <w:rPr>
          <w:rFonts w:ascii="GHEA Grapalat" w:eastAsiaTheme="minorHAnsi" w:hAnsi="GHEA Grapalat" w:cstheme="minorBidi"/>
          <w:sz w:val="16"/>
          <w:szCs w:val="16"/>
        </w:rPr>
        <w:t xml:space="preserve"> </w:t>
      </w:r>
      <w:r w:rsidRPr="00D66198">
        <w:rPr>
          <w:rFonts w:ascii="GHEA Grapalat" w:eastAsiaTheme="minorHAnsi" w:hAnsi="GHEA Grapalat" w:cstheme="minorBidi"/>
          <w:sz w:val="16"/>
          <w:szCs w:val="16"/>
          <w:lang w:val="hy-AM"/>
        </w:rPr>
        <w:t>заключаемым договором</w:t>
      </w:r>
    </w:p>
    <w:p w14:paraId="1AE00367" w14:textId="77777777" w:rsidR="0053597C" w:rsidRPr="00D66198" w:rsidRDefault="0053597C" w:rsidP="0053597C">
      <w:pPr>
        <w:pStyle w:val="af4"/>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w:t>
      </w:r>
      <w:proofErr w:type="gramStart"/>
      <w:r w:rsidRPr="00D66198">
        <w:rPr>
          <w:rFonts w:ascii="GHEA Grapalat" w:eastAsiaTheme="minorHAnsi" w:hAnsi="GHEA Grapalat" w:cstheme="minorBidi"/>
        </w:rPr>
        <w:t>электронной почты секретаря оценочной комиссии</w:t>
      </w:r>
      <w:proofErr w:type="gramEnd"/>
      <w:r w:rsidRPr="00D66198">
        <w:rPr>
          <w:rFonts w:ascii="GHEA Grapalat" w:eastAsiaTheme="minorHAnsi" w:hAnsi="GHEA Grapalat" w:cstheme="minorBidi"/>
        </w:rPr>
        <w:t xml:space="preserve">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14:paraId="1EEF3CD1" w14:textId="77777777" w:rsidR="007B3F5F" w:rsidRPr="00D66198"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AFCF2D1"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4FC3469" w14:textId="77777777"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A737CFB" w14:textId="77777777"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B8E850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3592EB5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605C05A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4550F031"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4D1B678F"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F60B809"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C80F801"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AB703D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A1A77BE"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4706F71"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14:paraId="58701D76"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02728C8"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9547698"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8567B50"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48C57A96"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14:paraId="5AFCB41E"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B96C4C2"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5207027E"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71F78891"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03F18FD"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FAE748E"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72BA52D6"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108C11E"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7E592F5" w14:textId="77777777" w:rsidR="00CF2692" w:rsidRPr="00B138F3" w:rsidRDefault="00CF2692" w:rsidP="00B46D58">
      <w:pPr>
        <w:widowControl w:val="0"/>
        <w:spacing w:after="160"/>
        <w:ind w:left="567" w:right="565"/>
        <w:jc w:val="center"/>
        <w:rPr>
          <w:rFonts w:ascii="GHEA Grapalat" w:hAnsi="GHEA Grapalat"/>
          <w:b/>
        </w:rPr>
      </w:pPr>
    </w:p>
    <w:p w14:paraId="3D43B2F8" w14:textId="77777777" w:rsidR="00CF2692" w:rsidRPr="00B138F3" w:rsidRDefault="00CF2692" w:rsidP="00B46D58">
      <w:pPr>
        <w:widowControl w:val="0"/>
        <w:spacing w:after="160"/>
        <w:ind w:left="567" w:right="565"/>
        <w:jc w:val="center"/>
        <w:rPr>
          <w:rFonts w:ascii="GHEA Grapalat" w:hAnsi="GHEA Grapalat"/>
          <w:b/>
        </w:rPr>
      </w:pPr>
    </w:p>
    <w:p w14:paraId="6935B892" w14:textId="77777777" w:rsidR="007B3F5F" w:rsidRPr="00B138F3" w:rsidRDefault="007B3F5F" w:rsidP="00B46D58">
      <w:pPr>
        <w:widowControl w:val="0"/>
        <w:spacing w:after="160"/>
        <w:ind w:left="567" w:right="565"/>
        <w:jc w:val="center"/>
        <w:rPr>
          <w:rFonts w:ascii="GHEA Grapalat" w:hAnsi="GHEA Grapalat"/>
          <w:b/>
        </w:rPr>
      </w:pPr>
    </w:p>
    <w:p w14:paraId="4CF6A922" w14:textId="77777777" w:rsidR="00CF2692" w:rsidRPr="00B138F3" w:rsidRDefault="00CF2692" w:rsidP="00B46D58">
      <w:pPr>
        <w:widowControl w:val="0"/>
        <w:spacing w:after="160"/>
        <w:ind w:left="567" w:right="565"/>
        <w:jc w:val="center"/>
        <w:rPr>
          <w:rFonts w:ascii="GHEA Grapalat" w:hAnsi="GHEA Grapalat"/>
          <w:b/>
        </w:rPr>
      </w:pPr>
    </w:p>
    <w:p w14:paraId="2DC34D00" w14:textId="77777777" w:rsidR="001005B0" w:rsidRPr="00B138F3" w:rsidRDefault="001005B0" w:rsidP="00B46D58">
      <w:pPr>
        <w:widowControl w:val="0"/>
        <w:spacing w:after="160"/>
        <w:ind w:left="567" w:right="565"/>
        <w:jc w:val="center"/>
        <w:rPr>
          <w:rFonts w:ascii="GHEA Grapalat" w:hAnsi="GHEA Grapalat"/>
          <w:b/>
        </w:rPr>
      </w:pPr>
    </w:p>
    <w:p w14:paraId="386DD610" w14:textId="77777777" w:rsidR="001005B0" w:rsidRPr="00B138F3" w:rsidRDefault="001005B0" w:rsidP="00B46D58">
      <w:pPr>
        <w:widowControl w:val="0"/>
        <w:spacing w:after="160"/>
        <w:ind w:left="567" w:right="565"/>
        <w:jc w:val="center"/>
        <w:rPr>
          <w:rFonts w:ascii="GHEA Grapalat" w:hAnsi="GHEA Grapalat"/>
          <w:b/>
        </w:rPr>
      </w:pPr>
    </w:p>
    <w:p w14:paraId="68B9EE37" w14:textId="77777777" w:rsidR="001005B0" w:rsidRPr="00B138F3" w:rsidRDefault="001005B0" w:rsidP="00B46D58">
      <w:pPr>
        <w:widowControl w:val="0"/>
        <w:spacing w:after="160"/>
        <w:ind w:left="567" w:right="565"/>
        <w:jc w:val="center"/>
        <w:rPr>
          <w:rFonts w:ascii="GHEA Grapalat" w:hAnsi="GHEA Grapalat"/>
          <w:b/>
        </w:rPr>
      </w:pPr>
    </w:p>
    <w:p w14:paraId="3FF49BFB" w14:textId="77777777" w:rsidR="001005B0" w:rsidRPr="00B138F3" w:rsidRDefault="001005B0" w:rsidP="00B46D58">
      <w:pPr>
        <w:widowControl w:val="0"/>
        <w:spacing w:after="160"/>
        <w:ind w:left="567" w:right="565"/>
        <w:jc w:val="center"/>
        <w:rPr>
          <w:rFonts w:ascii="GHEA Grapalat" w:hAnsi="GHEA Grapalat"/>
          <w:b/>
        </w:rPr>
      </w:pPr>
    </w:p>
    <w:p w14:paraId="2610CA85" w14:textId="77777777" w:rsidR="00F562DD" w:rsidRDefault="00F562DD">
      <w:pPr>
        <w:rPr>
          <w:rFonts w:ascii="GHEA Grapalat" w:hAnsi="GHEA Grapalat"/>
          <w:i/>
          <w:sz w:val="22"/>
          <w:szCs w:val="22"/>
        </w:rPr>
      </w:pPr>
      <w:r>
        <w:rPr>
          <w:rFonts w:ascii="GHEA Grapalat" w:hAnsi="GHEA Grapalat"/>
          <w:i/>
          <w:sz w:val="22"/>
          <w:szCs w:val="22"/>
        </w:rPr>
        <w:br w:type="page"/>
      </w:r>
    </w:p>
    <w:p w14:paraId="6D361E17" w14:textId="77777777"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14:paraId="502D4706" w14:textId="264A023F"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EE7C43">
        <w:rPr>
          <w:rFonts w:ascii="GHEA Grapalat" w:hAnsi="GHEA Grapalat"/>
          <w:b/>
        </w:rPr>
        <w:t>ԱՄՄՄԴ-ԳՀԱՊՁԲ-2026/01</w:t>
      </w:r>
      <w:r w:rsidRPr="00B138F3">
        <w:rPr>
          <w:rFonts w:ascii="GHEA Grapalat" w:hAnsi="GHEA Grapalat"/>
          <w:b/>
        </w:rPr>
        <w:t>"</w:t>
      </w:r>
      <w:r w:rsidRPr="00B138F3">
        <w:rPr>
          <w:rStyle w:val="af6"/>
          <w:rFonts w:ascii="GHEA Grapalat" w:hAnsi="GHEA Grapalat"/>
          <w:b/>
        </w:rPr>
        <w:footnoteReference w:customMarkFollows="1" w:id="18"/>
        <w:t>*</w:t>
      </w:r>
    </w:p>
    <w:p w14:paraId="740A95F5" w14:textId="77777777" w:rsidR="003E31E5" w:rsidRPr="00B138F3" w:rsidRDefault="003E31E5" w:rsidP="003E31E5">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527BD9B" w14:textId="77777777"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70A1C8D5" w14:textId="77777777" w:rsidR="003E31E5" w:rsidRPr="00B138F3"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w:t>
      </w:r>
      <w:proofErr w:type="gramStart"/>
      <w:r w:rsidRPr="004E7015">
        <w:rPr>
          <w:rFonts w:ascii="GHEA Grapalat" w:eastAsiaTheme="minorHAnsi" w:hAnsi="GHEA Grapalat" w:cstheme="minorBidi"/>
        </w:rPr>
        <w:t>договор)</w:t>
      </w:r>
      <w:r w:rsidRPr="00B138F3">
        <w:rPr>
          <w:rFonts w:ascii="GHEA Grapalat" w:eastAsiaTheme="minorHAnsi" w:hAnsi="GHEA Grapalat" w:cstheme="minorBidi"/>
        </w:rPr>
        <w:t xml:space="preserve">   </w:t>
      </w:r>
      <w:proofErr w:type="gramEnd"/>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09A2984E" w14:textId="77777777"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2D6327">
        <w:rPr>
          <w:rStyle w:val="af5"/>
          <w:rFonts w:ascii="GHEA Grapalat" w:hAnsi="GHEA Grapalat"/>
          <w:b w:val="0"/>
          <w:sz w:val="18"/>
          <w:szCs w:val="18"/>
          <w:lang w:val="hy-AM"/>
        </w:rPr>
        <w:t xml:space="preserve">                          </w:t>
      </w:r>
      <w:r w:rsidRPr="00B138F3">
        <w:rPr>
          <w:rStyle w:val="af5"/>
          <w:rFonts w:ascii="GHEA Grapalat" w:hAnsi="GHEA Grapalat"/>
          <w:b w:val="0"/>
          <w:sz w:val="18"/>
          <w:szCs w:val="18"/>
        </w:rPr>
        <w:t>номер заключаемого договора</w:t>
      </w:r>
    </w:p>
    <w:p w14:paraId="3DB9A4CE" w14:textId="77777777"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14:paraId="15F43CB8" w14:textId="77777777" w:rsidR="003E31E5" w:rsidRPr="00B138F3" w:rsidRDefault="003E31E5" w:rsidP="003E31E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55CA1611"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44BD5EFF" w14:textId="77777777" w:rsidR="003E31E5" w:rsidRPr="00B138F3" w:rsidRDefault="003E31E5" w:rsidP="003E31E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14:paraId="2FF227CB" w14:textId="77777777" w:rsidR="003E31E5" w:rsidRPr="00B138F3"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77ED5156" w14:textId="77777777"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14:paraId="66565217"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18983452"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221BD9D9" w14:textId="77777777" w:rsidR="003E31E5" w:rsidRPr="001A0A3E" w:rsidRDefault="00310DC1" w:rsidP="003E31E5">
      <w:pPr>
        <w:pStyle w:val="af4"/>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14:paraId="21812C2E"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14:paraId="7388AC16"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5D3EBDDA" w14:textId="77777777" w:rsidR="00C2217E" w:rsidRPr="003961EF"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w:t>
      </w:r>
      <w:proofErr w:type="spellStart"/>
      <w:r w:rsidR="00C2217E" w:rsidRPr="00340AB0">
        <w:rPr>
          <w:rFonts w:ascii="GHEA Grapalat" w:eastAsiaTheme="minorHAnsi" w:hAnsi="GHEA Grapalat" w:cstheme="minorBidi"/>
        </w:rPr>
        <w:t>представленн</w:t>
      </w:r>
      <w:proofErr w:type="spellEnd"/>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w:t>
      </w:r>
      <w:proofErr w:type="gramStart"/>
      <w:r w:rsidR="00C2217E" w:rsidRPr="00340AB0">
        <w:rPr>
          <w:rFonts w:ascii="GHEA Grapalat" w:eastAsiaTheme="minorHAnsi" w:hAnsi="GHEA Grapalat" w:cstheme="minorBidi"/>
        </w:rPr>
        <w:t>лицу</w:t>
      </w:r>
      <w:proofErr w:type="gramEnd"/>
      <w:r w:rsidR="00C2217E" w:rsidRPr="00340AB0">
        <w:rPr>
          <w:rFonts w:ascii="GHEA Grapalat" w:eastAsiaTheme="minorHAnsi" w:hAnsi="GHEA Grapalat" w:cstheme="minorBidi"/>
        </w:rPr>
        <w:t xml:space="preserve">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14:paraId="4B0649C2" w14:textId="77777777" w:rsidR="003E31E5" w:rsidRPr="00B138F3"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B487117"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527627D" w14:textId="77777777"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2FA14CD" w14:textId="77777777"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0EFCC994"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2CDE2B9" w14:textId="77777777"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w:t>
      </w:r>
      <w:proofErr w:type="gramStart"/>
      <w:r w:rsidRPr="003870B7">
        <w:rPr>
          <w:rFonts w:ascii="GHEA Grapalat" w:eastAsiaTheme="minorHAnsi" w:hAnsi="GHEA Grapalat" w:cstheme="minorBidi"/>
        </w:rPr>
        <w:t>заключаемого  между</w:t>
      </w:r>
      <w:proofErr w:type="gramEnd"/>
      <w:r w:rsidRPr="003870B7">
        <w:rPr>
          <w:rFonts w:ascii="GHEA Grapalat" w:eastAsiaTheme="minorHAnsi" w:hAnsi="GHEA Grapalat" w:cstheme="minorBidi"/>
        </w:rPr>
        <w:t xml:space="preserve">  бенефициаром и принципалом    </w:t>
      </w:r>
    </w:p>
    <w:p w14:paraId="7F7F9045" w14:textId="77777777"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 xml:space="preserve">номер заключаемого </w:t>
      </w:r>
      <w:proofErr w:type="spellStart"/>
      <w:r w:rsidRPr="003870B7">
        <w:rPr>
          <w:rFonts w:ascii="GHEA Grapalat" w:eastAsiaTheme="minorHAnsi" w:hAnsi="GHEA Grapalat" w:cstheme="minorBidi"/>
          <w:sz w:val="18"/>
          <w:szCs w:val="18"/>
        </w:rPr>
        <w:t>договара</w:t>
      </w:r>
      <w:proofErr w:type="spellEnd"/>
    </w:p>
    <w:p w14:paraId="5BCEA8B1" w14:textId="77777777"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p>
    <w:p w14:paraId="222A716F" w14:textId="77777777" w:rsidR="001C278A" w:rsidRPr="003870B7" w:rsidRDefault="001C278A" w:rsidP="001C278A">
      <w:pPr>
        <w:pStyle w:val="af4"/>
        <w:shd w:val="clear" w:color="auto" w:fill="FFFFFF"/>
        <w:contextualSpacing/>
        <w:jc w:val="both"/>
        <w:rPr>
          <w:rFonts w:ascii="GHEA Grapalat" w:eastAsiaTheme="minorHAnsi" w:hAnsi="GHEA Grapalat" w:cstheme="minorBidi"/>
          <w:lang w:val="hy-AM"/>
        </w:rPr>
      </w:pPr>
      <w:proofErr w:type="gramStart"/>
      <w:r w:rsidRPr="003870B7">
        <w:rPr>
          <w:rFonts w:ascii="GHEA Grapalat" w:eastAsiaTheme="minorHAnsi" w:hAnsi="GHEA Grapalat" w:cstheme="minorBidi"/>
        </w:rPr>
        <w:t>и  действует</w:t>
      </w:r>
      <w:proofErr w:type="gramEnd"/>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14:paraId="514E6EB6" w14:textId="77777777" w:rsidR="001C278A" w:rsidRPr="003870B7"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48FA2F95" w14:textId="77777777" w:rsidR="001C278A" w:rsidRPr="003870B7" w:rsidRDefault="001C278A" w:rsidP="00B961C7">
      <w:pPr>
        <w:pStyle w:val="af4"/>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proofErr w:type="gramStart"/>
      <w:r w:rsidR="00B961C7" w:rsidRPr="003870B7">
        <w:rPr>
          <w:rFonts w:ascii="GHEA Grapalat" w:hAnsi="GHEA Grapalat"/>
          <w:sz w:val="16"/>
          <w:szCs w:val="16"/>
        </w:rPr>
        <w:t>крайний</w:t>
      </w:r>
      <w:r w:rsidRPr="003870B7">
        <w:rPr>
          <w:rFonts w:ascii="GHEA Grapalat" w:hAnsi="GHEA Grapalat"/>
          <w:sz w:val="16"/>
          <w:szCs w:val="16"/>
        </w:rPr>
        <w:t xml:space="preserve">  срок</w:t>
      </w:r>
      <w:proofErr w:type="gramEnd"/>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proofErr w:type="spellStart"/>
      <w:r w:rsidRPr="003870B7">
        <w:rPr>
          <w:rFonts w:ascii="GHEA Grapalat" w:eastAsiaTheme="minorHAnsi" w:hAnsi="GHEA Grapalat" w:cstheme="minorBidi"/>
          <w:sz w:val="16"/>
          <w:szCs w:val="16"/>
        </w:rPr>
        <w:t>ый</w:t>
      </w:r>
      <w:proofErr w:type="spellEnd"/>
      <w:r w:rsidRPr="003870B7">
        <w:rPr>
          <w:rFonts w:ascii="GHEA Grapalat" w:eastAsiaTheme="minorHAnsi" w:hAnsi="GHEA Grapalat" w:cstheme="minorBidi"/>
          <w:sz w:val="16"/>
          <w:szCs w:val="16"/>
        </w:rPr>
        <w:t xml:space="preserve"> </w:t>
      </w:r>
      <w:r w:rsidRPr="003870B7">
        <w:rPr>
          <w:rFonts w:ascii="GHEA Grapalat" w:eastAsiaTheme="minorHAnsi" w:hAnsi="GHEA Grapalat" w:cstheme="minorBidi"/>
          <w:sz w:val="16"/>
          <w:szCs w:val="16"/>
          <w:lang w:val="hy-AM"/>
        </w:rPr>
        <w:t>заключаемым договором</w:t>
      </w:r>
    </w:p>
    <w:p w14:paraId="41003D72" w14:textId="77777777" w:rsidR="001C278A" w:rsidRPr="003870B7" w:rsidRDefault="001C278A" w:rsidP="001C278A">
      <w:pPr>
        <w:pStyle w:val="af4"/>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w:t>
      </w:r>
      <w:proofErr w:type="gramStart"/>
      <w:r w:rsidRPr="003870B7">
        <w:rPr>
          <w:rFonts w:ascii="GHEA Grapalat" w:eastAsiaTheme="minorHAnsi" w:hAnsi="GHEA Grapalat" w:cstheme="minorBidi"/>
        </w:rPr>
        <w:t>электронной почты секретаря оценочной комиссии</w:t>
      </w:r>
      <w:proofErr w:type="gramEnd"/>
      <w:r w:rsidRPr="003870B7">
        <w:rPr>
          <w:rFonts w:ascii="GHEA Grapalat" w:eastAsiaTheme="minorHAnsi" w:hAnsi="GHEA Grapalat" w:cstheme="minorBidi"/>
        </w:rPr>
        <w:t xml:space="preserve"> </w:t>
      </w:r>
      <w:r w:rsidRPr="003870B7">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14:paraId="414221D8" w14:textId="77777777" w:rsidR="001C278A" w:rsidRPr="003870B7"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211936BC" w14:textId="77777777"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F5586EA"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F2596D2" w14:textId="77777777" w:rsidR="003E31E5" w:rsidRPr="00B138F3" w:rsidRDefault="003E31E5" w:rsidP="003E31E5">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017F200" w14:textId="77777777" w:rsidR="003E31E5" w:rsidRPr="00B138F3" w:rsidRDefault="003E31E5" w:rsidP="003E31E5">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01AB9949"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2F242A3C"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97519CA"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C6B2AA2"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764F50EE" w14:textId="77777777" w:rsidR="00240609" w:rsidRPr="00B87910"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14:paraId="5BE0B09F" w14:textId="77777777" w:rsidR="00A11DA5" w:rsidRPr="007A724D"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55E4AED5"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11410DF"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39D81FA4"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342AE3F"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0236E4C"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A4B110F"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7CDA2FCE"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968FD5A"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CC47EE"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6F02DF5"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571FE832"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7E1B97FB"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3A285E1"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0CF6A870"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6DA87DCB"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3EEBBEB" w14:textId="77777777"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8AC2B39"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7002DF21"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3936E262"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997AAF0" w14:textId="77777777" w:rsidR="003E31E5" w:rsidRPr="00B138F3" w:rsidRDefault="003E31E5" w:rsidP="003E31E5">
      <w:pPr>
        <w:widowControl w:val="0"/>
        <w:spacing w:after="160"/>
        <w:ind w:left="567" w:right="565"/>
        <w:jc w:val="center"/>
        <w:rPr>
          <w:rFonts w:ascii="GHEA Grapalat" w:hAnsi="GHEA Grapalat"/>
          <w:b/>
        </w:rPr>
      </w:pPr>
    </w:p>
    <w:p w14:paraId="1A856ACB" w14:textId="77777777" w:rsidR="003E31E5" w:rsidRDefault="003E31E5">
      <w:pPr>
        <w:rPr>
          <w:rFonts w:ascii="GHEA Grapalat" w:hAnsi="GHEA Grapalat"/>
          <w:i/>
          <w:sz w:val="22"/>
          <w:szCs w:val="22"/>
        </w:rPr>
      </w:pPr>
    </w:p>
    <w:p w14:paraId="0B5EAAAB" w14:textId="77777777" w:rsidR="00BF3696" w:rsidRDefault="00BF3696">
      <w:pPr>
        <w:rPr>
          <w:rFonts w:ascii="GHEA Grapalat" w:hAnsi="GHEA Grapalat"/>
          <w:i/>
          <w:sz w:val="22"/>
          <w:szCs w:val="22"/>
        </w:rPr>
      </w:pPr>
      <w:r>
        <w:rPr>
          <w:rFonts w:ascii="GHEA Grapalat" w:hAnsi="GHEA Grapalat"/>
          <w:i/>
          <w:sz w:val="22"/>
          <w:szCs w:val="22"/>
        </w:rPr>
        <w:br w:type="page"/>
      </w:r>
    </w:p>
    <w:p w14:paraId="49C60915"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4D5755DA" w14:textId="70D37C42"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EE7C43">
        <w:rPr>
          <w:rFonts w:ascii="GHEA Grapalat" w:hAnsi="GHEA Grapalat"/>
          <w:i/>
          <w:sz w:val="22"/>
          <w:szCs w:val="22"/>
        </w:rPr>
        <w:t>ԱՄՄՄԴ-ԳՀԱՊՁԲ-2026/01</w:t>
      </w:r>
      <w:r w:rsidRPr="00B138F3">
        <w:rPr>
          <w:rStyle w:val="af6"/>
          <w:rFonts w:ascii="GHEA Grapalat" w:hAnsi="GHEA Grapalat"/>
          <w:i/>
          <w:sz w:val="22"/>
          <w:szCs w:val="22"/>
        </w:rPr>
        <w:footnoteReference w:customMarkFollows="1" w:id="19"/>
        <w:t>*</w:t>
      </w:r>
    </w:p>
    <w:p w14:paraId="2A856343" w14:textId="77777777" w:rsidR="003D2FE2" w:rsidRPr="00B138F3" w:rsidRDefault="003D2FE2" w:rsidP="003D2FE2">
      <w:pPr>
        <w:widowControl w:val="0"/>
        <w:spacing w:after="160"/>
        <w:jc w:val="center"/>
        <w:rPr>
          <w:rFonts w:ascii="GHEA Grapalat" w:hAnsi="GHEA Grapalat"/>
          <w:b/>
          <w:sz w:val="22"/>
          <w:szCs w:val="22"/>
        </w:rPr>
      </w:pPr>
    </w:p>
    <w:p w14:paraId="5A3DDDBA"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27000FD"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5E205BF2" w14:textId="77777777" w:rsidTr="00B932B8">
        <w:tc>
          <w:tcPr>
            <w:tcW w:w="4786" w:type="dxa"/>
          </w:tcPr>
          <w:p w14:paraId="6DE2AA45"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BAB1A65"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14:paraId="1A744927" w14:textId="77777777" w:rsidR="003D2FE2" w:rsidRPr="00B138F3" w:rsidRDefault="003D2FE2" w:rsidP="003D2FE2">
      <w:pPr>
        <w:widowControl w:val="0"/>
        <w:spacing w:after="160"/>
        <w:rPr>
          <w:rFonts w:ascii="GHEA Grapalat" w:hAnsi="GHEA Grapalat" w:cs="GHEA Grapalat"/>
          <w:b/>
          <w:sz w:val="22"/>
          <w:szCs w:val="22"/>
        </w:rPr>
      </w:pPr>
    </w:p>
    <w:p w14:paraId="7A2728C4"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B53F1F8"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E76A037"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57ED581D"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75A2D5F"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98B715F"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25893DE1"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D179797"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D1F2DD6"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02E2424"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252D31CD"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51DC4C3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B6452B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22C5F89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FDDB47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760C7E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6E24CE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2ADEFA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w:t>
      </w:r>
      <w:r w:rsidRPr="00B138F3">
        <w:rPr>
          <w:rFonts w:ascii="GHEA Grapalat" w:hAnsi="GHEA Grapalat"/>
          <w:sz w:val="22"/>
          <w:szCs w:val="22"/>
        </w:rPr>
        <w:lastRenderedPageBreak/>
        <w:t xml:space="preserve">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5D06FB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85B0F0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085C854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60724A7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BA078C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6452155"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51CB3F0"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92FD3F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4AE41D3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C40FF47"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48E00C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6C10F7C"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77BFA8A"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A474898"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BB89521"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33E0FBF"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1EEED68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BA7A43F"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7954E41E" w14:textId="77777777" w:rsidR="003D2FE2" w:rsidRPr="00B138F3" w:rsidRDefault="003D2FE2" w:rsidP="003D2FE2">
      <w:pPr>
        <w:widowControl w:val="0"/>
        <w:spacing w:after="160"/>
        <w:jc w:val="right"/>
        <w:rPr>
          <w:rFonts w:ascii="GHEA Grapalat" w:hAnsi="GHEA Grapalat"/>
          <w:sz w:val="22"/>
          <w:szCs w:val="22"/>
        </w:rPr>
      </w:pPr>
    </w:p>
    <w:p w14:paraId="48C04DEE"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47A8732"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BA13393" w14:textId="77777777" w:rsidR="003D2FE2" w:rsidRPr="00B138F3" w:rsidRDefault="003D2FE2" w:rsidP="003D2FE2">
      <w:pPr>
        <w:widowControl w:val="0"/>
        <w:spacing w:after="160"/>
        <w:jc w:val="both"/>
        <w:rPr>
          <w:rFonts w:ascii="GHEA Grapalat" w:hAnsi="GHEA Grapalat"/>
          <w:sz w:val="22"/>
          <w:szCs w:val="22"/>
        </w:rPr>
      </w:pPr>
    </w:p>
    <w:p w14:paraId="324460E6" w14:textId="77777777" w:rsidR="003D2FE2" w:rsidRPr="00B138F3" w:rsidRDefault="003D2FE2" w:rsidP="003D2FE2">
      <w:pPr>
        <w:widowControl w:val="0"/>
        <w:spacing w:after="160"/>
        <w:jc w:val="both"/>
        <w:rPr>
          <w:rFonts w:ascii="GHEA Grapalat" w:hAnsi="GHEA Grapalat"/>
          <w:sz w:val="22"/>
          <w:szCs w:val="22"/>
        </w:rPr>
      </w:pPr>
    </w:p>
    <w:p w14:paraId="044630E0" w14:textId="77777777" w:rsidR="003D2FE2" w:rsidRPr="00B138F3" w:rsidRDefault="003D2FE2" w:rsidP="003D2FE2">
      <w:pPr>
        <w:rPr>
          <w:sz w:val="22"/>
          <w:szCs w:val="22"/>
        </w:rPr>
      </w:pPr>
    </w:p>
    <w:p w14:paraId="13CDA246" w14:textId="77777777" w:rsidR="001005B0" w:rsidRPr="00B138F3" w:rsidRDefault="001005B0" w:rsidP="003D2FE2">
      <w:pPr>
        <w:widowControl w:val="0"/>
        <w:spacing w:after="160"/>
        <w:ind w:left="567" w:right="565"/>
        <w:jc w:val="both"/>
        <w:rPr>
          <w:rFonts w:ascii="GHEA Grapalat" w:hAnsi="GHEA Grapalat"/>
          <w:sz w:val="22"/>
          <w:szCs w:val="22"/>
        </w:rPr>
      </w:pPr>
    </w:p>
    <w:p w14:paraId="52D700F0" w14:textId="77777777" w:rsidR="001005B0" w:rsidRPr="00B138F3" w:rsidRDefault="001005B0" w:rsidP="00B46D58">
      <w:pPr>
        <w:widowControl w:val="0"/>
        <w:spacing w:after="160"/>
        <w:ind w:left="567" w:right="565"/>
        <w:jc w:val="center"/>
        <w:rPr>
          <w:rFonts w:ascii="GHEA Grapalat" w:hAnsi="GHEA Grapalat"/>
          <w:b/>
          <w:sz w:val="22"/>
          <w:szCs w:val="22"/>
        </w:rPr>
      </w:pPr>
    </w:p>
    <w:p w14:paraId="1D4BE928" w14:textId="77777777" w:rsidR="001005B0" w:rsidRPr="00B138F3" w:rsidRDefault="001005B0" w:rsidP="00B46D58">
      <w:pPr>
        <w:widowControl w:val="0"/>
        <w:spacing w:after="160"/>
        <w:ind w:left="567" w:right="565"/>
        <w:jc w:val="center"/>
        <w:rPr>
          <w:rFonts w:ascii="GHEA Grapalat" w:hAnsi="GHEA Grapalat"/>
          <w:b/>
          <w:sz w:val="22"/>
          <w:szCs w:val="22"/>
        </w:rPr>
      </w:pPr>
    </w:p>
    <w:p w14:paraId="043C6193" w14:textId="77777777" w:rsidR="001005B0" w:rsidRPr="00B138F3" w:rsidRDefault="001005B0" w:rsidP="00B46D58">
      <w:pPr>
        <w:widowControl w:val="0"/>
        <w:spacing w:after="160"/>
        <w:ind w:left="567" w:right="565"/>
        <w:jc w:val="center"/>
        <w:rPr>
          <w:rFonts w:ascii="GHEA Grapalat" w:hAnsi="GHEA Grapalat"/>
          <w:b/>
          <w:sz w:val="22"/>
          <w:szCs w:val="22"/>
        </w:rPr>
      </w:pPr>
    </w:p>
    <w:p w14:paraId="1B78072A" w14:textId="77777777" w:rsidR="001005B0" w:rsidRPr="00B138F3" w:rsidRDefault="001005B0" w:rsidP="00B46D58">
      <w:pPr>
        <w:widowControl w:val="0"/>
        <w:spacing w:after="160"/>
        <w:ind w:left="567" w:right="565"/>
        <w:jc w:val="center"/>
        <w:rPr>
          <w:rFonts w:ascii="GHEA Grapalat" w:hAnsi="GHEA Grapalat"/>
          <w:b/>
          <w:sz w:val="22"/>
          <w:szCs w:val="22"/>
        </w:rPr>
      </w:pPr>
    </w:p>
    <w:p w14:paraId="66B7AA07" w14:textId="77777777" w:rsidR="001005B0" w:rsidRPr="00B138F3" w:rsidRDefault="001005B0" w:rsidP="00B46D58">
      <w:pPr>
        <w:widowControl w:val="0"/>
        <w:spacing w:after="160"/>
        <w:ind w:left="567" w:right="565"/>
        <w:jc w:val="center"/>
        <w:rPr>
          <w:rFonts w:ascii="GHEA Grapalat" w:hAnsi="GHEA Grapalat"/>
          <w:b/>
          <w:sz w:val="22"/>
          <w:szCs w:val="22"/>
        </w:rPr>
      </w:pPr>
    </w:p>
    <w:p w14:paraId="2F02AB3B" w14:textId="77777777" w:rsidR="001005B0" w:rsidRPr="00B138F3" w:rsidRDefault="001005B0" w:rsidP="00B46D58">
      <w:pPr>
        <w:widowControl w:val="0"/>
        <w:spacing w:after="160"/>
        <w:ind w:left="567" w:right="565"/>
        <w:jc w:val="center"/>
        <w:rPr>
          <w:rFonts w:ascii="GHEA Grapalat" w:hAnsi="GHEA Grapalat"/>
          <w:b/>
        </w:rPr>
      </w:pPr>
    </w:p>
    <w:p w14:paraId="146FC45D" w14:textId="77777777" w:rsidR="001005B0" w:rsidRPr="00B138F3" w:rsidRDefault="001005B0" w:rsidP="00B46D58">
      <w:pPr>
        <w:widowControl w:val="0"/>
        <w:spacing w:after="160"/>
        <w:ind w:left="567" w:right="565"/>
        <w:jc w:val="center"/>
        <w:rPr>
          <w:rFonts w:ascii="GHEA Grapalat" w:hAnsi="GHEA Grapalat"/>
          <w:b/>
        </w:rPr>
      </w:pPr>
    </w:p>
    <w:p w14:paraId="1ECCD3AB" w14:textId="77777777" w:rsidR="001005B0" w:rsidRPr="00B138F3" w:rsidRDefault="001005B0" w:rsidP="00B46D58">
      <w:pPr>
        <w:widowControl w:val="0"/>
        <w:spacing w:after="160"/>
        <w:ind w:left="567" w:right="565"/>
        <w:jc w:val="center"/>
        <w:rPr>
          <w:rFonts w:ascii="GHEA Grapalat" w:hAnsi="GHEA Grapalat"/>
          <w:b/>
        </w:rPr>
      </w:pPr>
    </w:p>
    <w:p w14:paraId="32E0FD38" w14:textId="77777777" w:rsidR="001005B0" w:rsidRPr="00B138F3" w:rsidRDefault="001005B0" w:rsidP="00B46D58">
      <w:pPr>
        <w:widowControl w:val="0"/>
        <w:spacing w:after="160"/>
        <w:ind w:left="567" w:right="565"/>
        <w:jc w:val="center"/>
        <w:rPr>
          <w:rFonts w:ascii="GHEA Grapalat" w:hAnsi="GHEA Grapalat"/>
          <w:b/>
        </w:rPr>
      </w:pPr>
    </w:p>
    <w:p w14:paraId="7C5F2CB9" w14:textId="77777777" w:rsidR="001005B0" w:rsidRPr="00B138F3" w:rsidRDefault="001005B0" w:rsidP="00B46D58">
      <w:pPr>
        <w:widowControl w:val="0"/>
        <w:spacing w:after="160"/>
        <w:ind w:left="567" w:right="565"/>
        <w:jc w:val="center"/>
        <w:rPr>
          <w:rFonts w:ascii="GHEA Grapalat" w:hAnsi="GHEA Grapalat"/>
          <w:b/>
        </w:rPr>
      </w:pPr>
    </w:p>
    <w:p w14:paraId="6A43BE2C" w14:textId="77777777" w:rsidR="001005B0" w:rsidRPr="00B138F3" w:rsidRDefault="001005B0" w:rsidP="00B46D58">
      <w:pPr>
        <w:widowControl w:val="0"/>
        <w:spacing w:after="160"/>
        <w:ind w:left="567" w:right="565"/>
        <w:jc w:val="center"/>
        <w:rPr>
          <w:rFonts w:ascii="GHEA Grapalat" w:hAnsi="GHEA Grapalat"/>
          <w:b/>
        </w:rPr>
      </w:pPr>
    </w:p>
    <w:p w14:paraId="43E39FAF" w14:textId="77777777" w:rsidR="001005B0" w:rsidRPr="00B138F3" w:rsidRDefault="001005B0" w:rsidP="00B46D58">
      <w:pPr>
        <w:widowControl w:val="0"/>
        <w:spacing w:after="160"/>
        <w:ind w:left="567" w:right="565"/>
        <w:jc w:val="center"/>
        <w:rPr>
          <w:rFonts w:ascii="GHEA Grapalat" w:hAnsi="GHEA Grapalat"/>
          <w:b/>
        </w:rPr>
      </w:pPr>
    </w:p>
    <w:p w14:paraId="0E71E687" w14:textId="77777777" w:rsidR="001005B0" w:rsidRPr="00B138F3" w:rsidRDefault="001005B0" w:rsidP="00B46D58">
      <w:pPr>
        <w:widowControl w:val="0"/>
        <w:spacing w:after="160"/>
        <w:ind w:left="567" w:right="565"/>
        <w:jc w:val="center"/>
        <w:rPr>
          <w:rFonts w:ascii="GHEA Grapalat" w:hAnsi="GHEA Grapalat"/>
          <w:b/>
        </w:rPr>
      </w:pPr>
    </w:p>
    <w:p w14:paraId="42A57660" w14:textId="77777777" w:rsidR="001005B0" w:rsidRPr="00B138F3" w:rsidRDefault="001005B0" w:rsidP="00B46D58">
      <w:pPr>
        <w:widowControl w:val="0"/>
        <w:spacing w:after="160"/>
        <w:ind w:left="567" w:right="565"/>
        <w:jc w:val="center"/>
        <w:rPr>
          <w:rFonts w:ascii="GHEA Grapalat" w:hAnsi="GHEA Grapalat"/>
          <w:b/>
        </w:rPr>
      </w:pPr>
    </w:p>
    <w:p w14:paraId="60BB1697" w14:textId="77777777" w:rsidR="001005B0" w:rsidRPr="00B138F3" w:rsidRDefault="001005B0" w:rsidP="00B46D58">
      <w:pPr>
        <w:widowControl w:val="0"/>
        <w:spacing w:after="160"/>
        <w:ind w:left="567" w:right="565"/>
        <w:jc w:val="center"/>
        <w:rPr>
          <w:rFonts w:ascii="GHEA Grapalat" w:hAnsi="GHEA Grapalat"/>
          <w:b/>
        </w:rPr>
      </w:pPr>
    </w:p>
    <w:p w14:paraId="045E9745" w14:textId="77777777" w:rsidR="001005B0" w:rsidRPr="00B138F3" w:rsidRDefault="001005B0" w:rsidP="00B46D58">
      <w:pPr>
        <w:widowControl w:val="0"/>
        <w:spacing w:after="160"/>
        <w:ind w:left="567" w:right="565"/>
        <w:jc w:val="center"/>
        <w:rPr>
          <w:rFonts w:ascii="GHEA Grapalat" w:hAnsi="GHEA Grapalat"/>
          <w:b/>
        </w:rPr>
      </w:pPr>
    </w:p>
    <w:p w14:paraId="3BDDE192"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4EA679C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37E06"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676B0B9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9BB491"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58EA9AA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A9B0A6"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55CD58E"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3B19E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56FF487"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799C5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06D55E2"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48BA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47EE448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84BA5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1948372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C882A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0B475EA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98747" w14:textId="16411816" w:rsidR="00C3421C" w:rsidRPr="00936899"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936899" w:rsidRPr="00936899">
              <w:rPr>
                <w:rFonts w:ascii="GHEA Grapalat" w:hAnsi="GHEA Grapalat"/>
              </w:rPr>
              <w:t xml:space="preserve"> </w:t>
            </w:r>
            <w:r w:rsidR="0054499E" w:rsidRPr="0054499E">
              <w:rPr>
                <w:rFonts w:ascii="GHEA Grapalat" w:hAnsi="GHEA Grapalat"/>
              </w:rPr>
              <w:t>«</w:t>
            </w:r>
            <w:proofErr w:type="spellStart"/>
            <w:r w:rsidR="0054499E" w:rsidRPr="0054499E">
              <w:rPr>
                <w:rFonts w:ascii="GHEA Grapalat" w:hAnsi="GHEA Grapalat"/>
              </w:rPr>
              <w:t>Мецаморская</w:t>
            </w:r>
            <w:proofErr w:type="spellEnd"/>
            <w:r w:rsidR="0054499E" w:rsidRPr="0054499E">
              <w:rPr>
                <w:rFonts w:ascii="GHEA Grapalat" w:hAnsi="GHEA Grapalat"/>
              </w:rPr>
              <w:t xml:space="preserve"> Средняя Школа» ГНКО</w:t>
            </w:r>
          </w:p>
        </w:tc>
      </w:tr>
      <w:tr w:rsidR="00B138F3" w:rsidRPr="00B138F3" w14:paraId="61B4E24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07C8F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63C40590"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5A217F" w14:textId="73D3DBD1" w:rsidR="00C3421C" w:rsidRPr="00C061CB"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9051C" w:rsidRPr="00C061CB">
              <w:rPr>
                <w:rFonts w:ascii="GHEA Grapalat" w:hAnsi="GHEA Grapalat"/>
              </w:rPr>
              <w:t xml:space="preserve"> </w:t>
            </w:r>
            <w:r w:rsidR="0054499E" w:rsidRPr="0054499E">
              <w:rPr>
                <w:rFonts w:ascii="GHEA Grapalat" w:hAnsi="GHEA Grapalat"/>
              </w:rPr>
              <w:t>04707549</w:t>
            </w:r>
          </w:p>
        </w:tc>
      </w:tr>
      <w:tr w:rsidR="00B138F3" w:rsidRPr="00B138F3" w14:paraId="5C6FF698"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64C09"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A6391F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5412D7" w14:textId="1E563ADF" w:rsidR="00C3421C" w:rsidRPr="00C061CB"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sidR="0019051C" w:rsidRPr="00C061CB">
              <w:rPr>
                <w:rFonts w:ascii="GHEA Grapalat" w:hAnsi="GHEA Grapalat"/>
              </w:rPr>
              <w:t xml:space="preserve"> </w:t>
            </w:r>
            <w:r w:rsidR="0054499E" w:rsidRPr="0054499E">
              <w:rPr>
                <w:rFonts w:ascii="GHEA Grapalat" w:hAnsi="GHEA Grapalat"/>
              </w:rPr>
              <w:t>900328000311</w:t>
            </w:r>
          </w:p>
        </w:tc>
      </w:tr>
      <w:tr w:rsidR="00B138F3" w:rsidRPr="00B138F3" w14:paraId="5124A46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E415C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515193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C4AC5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9340E5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74497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F22A48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6CF7C"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6487B94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F0DEE9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89A3FF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BB42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C828CD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3ADE1"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31B3E68A"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7612655"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5088730" w14:textId="77777777" w:rsidR="00C3421C" w:rsidRPr="00B138F3" w:rsidRDefault="00C3421C" w:rsidP="00DE2AE3">
            <w:pPr>
              <w:widowControl w:val="0"/>
              <w:spacing w:after="160"/>
              <w:rPr>
                <w:rFonts w:ascii="GHEA Grapalat" w:hAnsi="GHEA Grapalat" w:cs="Sylfaen"/>
              </w:rPr>
            </w:pPr>
          </w:p>
          <w:p w14:paraId="0336FD08"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6F95BF0C" w14:textId="77777777" w:rsidR="00C3421C" w:rsidRPr="00B138F3" w:rsidRDefault="00C3421C" w:rsidP="00DE2AE3">
            <w:pPr>
              <w:widowControl w:val="0"/>
              <w:spacing w:after="160"/>
              <w:rPr>
                <w:rFonts w:ascii="GHEA Grapalat" w:hAnsi="GHEA Grapalat" w:cs="Sylfaen"/>
              </w:rPr>
            </w:pPr>
          </w:p>
          <w:p w14:paraId="5ECF1078"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8B7A5BB" w14:textId="77777777" w:rsidR="00C3421C" w:rsidRPr="00B138F3" w:rsidRDefault="00C3421C" w:rsidP="00DE2AE3">
            <w:pPr>
              <w:widowControl w:val="0"/>
              <w:spacing w:after="160"/>
              <w:rPr>
                <w:rFonts w:ascii="GHEA Grapalat" w:hAnsi="GHEA Grapalat" w:cs="Sylfaen"/>
              </w:rPr>
            </w:pPr>
          </w:p>
          <w:p w14:paraId="485DE47B"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5130B96"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6B06F94"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9B564CB" w14:textId="77777777" w:rsidR="00C3421C" w:rsidRPr="00B138F3" w:rsidRDefault="00C3421C" w:rsidP="00DE2AE3">
            <w:pPr>
              <w:widowControl w:val="0"/>
              <w:spacing w:after="160"/>
              <w:rPr>
                <w:rFonts w:ascii="GHEA Grapalat" w:hAnsi="GHEA Grapalat" w:cs="Sylfaen"/>
              </w:rPr>
            </w:pPr>
          </w:p>
          <w:p w14:paraId="4EE8AC64"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F2A60B4" w14:textId="77777777" w:rsidR="00C3421C" w:rsidRPr="00B138F3" w:rsidRDefault="00C3421C" w:rsidP="00DE2AE3">
            <w:pPr>
              <w:widowControl w:val="0"/>
              <w:spacing w:after="160"/>
              <w:jc w:val="right"/>
              <w:rPr>
                <w:rFonts w:ascii="GHEA Grapalat" w:hAnsi="GHEA Grapalat" w:cs="Tahoma"/>
              </w:rPr>
            </w:pPr>
          </w:p>
          <w:p w14:paraId="27CCB435"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32A0E6C" w14:textId="77777777" w:rsidR="00C3421C" w:rsidRPr="00B138F3" w:rsidRDefault="00C3421C" w:rsidP="00DE2AE3">
            <w:pPr>
              <w:widowControl w:val="0"/>
              <w:spacing w:after="160"/>
              <w:rPr>
                <w:rFonts w:ascii="GHEA Grapalat" w:hAnsi="GHEA Grapalat" w:cs="Sylfaen"/>
              </w:rPr>
            </w:pPr>
          </w:p>
          <w:p w14:paraId="2F7835C7"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0A0398F2"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5DA00E67"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60557030" w14:textId="77777777" w:rsidR="00C3421C" w:rsidRPr="00B138F3" w:rsidRDefault="00C3421C" w:rsidP="00DE2AE3">
            <w:pPr>
              <w:widowControl w:val="0"/>
              <w:spacing w:after="160"/>
              <w:rPr>
                <w:rFonts w:ascii="GHEA Grapalat" w:hAnsi="GHEA Grapalat"/>
              </w:rPr>
            </w:pPr>
          </w:p>
          <w:p w14:paraId="48BDDB6C"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36978CFC"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F0875B6" w14:textId="77777777" w:rsidR="00C3421C" w:rsidRPr="00B138F3" w:rsidRDefault="00C3421C" w:rsidP="00DE2AE3">
            <w:pPr>
              <w:widowControl w:val="0"/>
              <w:spacing w:after="160"/>
              <w:rPr>
                <w:rFonts w:ascii="GHEA Grapalat" w:hAnsi="GHEA Grapalat" w:cs="Tahoma"/>
              </w:rPr>
            </w:pPr>
          </w:p>
          <w:p w14:paraId="3298C2FA"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97CAE0A"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F2D7878" w14:textId="77777777" w:rsidR="00C3421C" w:rsidRPr="00B138F3" w:rsidRDefault="00C3421C" w:rsidP="00DE2AE3">
            <w:pPr>
              <w:widowControl w:val="0"/>
              <w:spacing w:after="160"/>
              <w:rPr>
                <w:rFonts w:ascii="GHEA Grapalat" w:hAnsi="GHEA Grapalat" w:cs="Tahoma"/>
              </w:rPr>
            </w:pPr>
          </w:p>
          <w:p w14:paraId="7E736E54"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D5C8B72"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25E62DD" w14:textId="77777777" w:rsidR="00C3421C" w:rsidRPr="00B138F3" w:rsidRDefault="00C3421C" w:rsidP="00DE2AE3">
            <w:pPr>
              <w:widowControl w:val="0"/>
              <w:spacing w:after="160"/>
              <w:rPr>
                <w:rFonts w:ascii="GHEA Grapalat" w:hAnsi="GHEA Grapalat" w:cs="Arial"/>
              </w:rPr>
            </w:pPr>
          </w:p>
        </w:tc>
      </w:tr>
      <w:tr w:rsidR="00B138F3" w:rsidRPr="00B138F3" w14:paraId="017535C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70F3B87"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E6B8C0D" w14:textId="77777777" w:rsidR="00C3421C" w:rsidRPr="00B138F3" w:rsidRDefault="00C3421C" w:rsidP="00DE2AE3">
            <w:pPr>
              <w:widowControl w:val="0"/>
              <w:spacing w:after="160"/>
              <w:rPr>
                <w:rFonts w:ascii="GHEA Grapalat" w:hAnsi="GHEA Grapalat" w:cs="Sylfaen"/>
              </w:rPr>
            </w:pPr>
          </w:p>
          <w:p w14:paraId="6EE898AD"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C360966"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0138543" w14:textId="77777777" w:rsidR="00C3421C" w:rsidRPr="00B138F3" w:rsidRDefault="00C3421C" w:rsidP="00DE2AE3">
            <w:pPr>
              <w:widowControl w:val="0"/>
              <w:spacing w:after="160"/>
              <w:rPr>
                <w:rFonts w:ascii="GHEA Grapalat" w:hAnsi="GHEA Grapalat"/>
              </w:rPr>
            </w:pPr>
          </w:p>
          <w:p w14:paraId="37EC5B3E"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89C4453" w14:textId="77777777" w:rsidR="00C3421C" w:rsidRPr="00B138F3" w:rsidRDefault="00C3421C" w:rsidP="00C3421C">
      <w:pPr>
        <w:widowControl w:val="0"/>
        <w:spacing w:after="160"/>
        <w:jc w:val="center"/>
        <w:rPr>
          <w:rFonts w:ascii="GHEA Grapalat" w:hAnsi="GHEA Grapalat" w:cs="Sylfaen"/>
        </w:rPr>
      </w:pPr>
    </w:p>
    <w:p w14:paraId="6DF5C665"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8C8F669"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20A1D09F"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9D002D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CD19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94EED5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3F3FFE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2ACAD2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7AF35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8D6A32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D3DF8B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D7C683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8B7D67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FAC233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6EA08D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09064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142E9B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F0E2C5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DC6D06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F36DDD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15DB0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27B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25AB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C2238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EF8B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BCF78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37F6D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46FB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8310146"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B0A98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881C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C292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39B2BC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A120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25A8E98"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71D39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3AA7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03C54D3"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58EFD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311D3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0417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D0ADE1E"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4F7F6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C977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0513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8CF48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B8404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067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AC768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F0625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9165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E09DD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B2D36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5D2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45FE3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DA4CF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C1C1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19D4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FF7B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8A73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8A9C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09F95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53842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49A7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6A383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A04E3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192BA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6ADD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8C181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7F9C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951C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646F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328DC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FCFAC1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0BB3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CE3AE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5B54A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F550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0AFB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C5A50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BF95B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0A14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6B794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BCB7D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D32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BD2C5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FE129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92370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3E5E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BBE20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7E795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6EC5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A0EE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6F17B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BF38C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D01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B1065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F152F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D430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4C37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67A47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5B1A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72106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8F845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92BB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2A2B1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3C3B8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4D22B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0407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1A839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DAAAE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032C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BFC24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38D75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12224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C8A6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5B872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0038B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093C8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62DB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F7E73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E413E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4DB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1FF39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4915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DA2C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1F139B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C527B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89D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B85B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6969D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23900F"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E5A61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4436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5497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F4B94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618705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3F2AF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3F89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097AF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8DBAC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FD79DA"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4385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F67A5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3ACA10"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866846F"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FF347C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1572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76064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805F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DCE53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F56C5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DC89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8441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5CFA98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AA858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68664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EF40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07CE8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2DEB9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306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AFE6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D1C98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D11FF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A97D8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DA86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65D41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29D4C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7B8F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A2CAB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EBC91BD"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32FCE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C1707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EA0B7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F0D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9CD63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37766B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4F66F5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D1A93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F8865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14:paraId="33AB91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296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167273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FD31C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08B8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692B7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59EB0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3DBD5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DAF4D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EDA3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2B850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F58F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566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EA854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AC4DF1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E6AD2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3626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D650D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8CAB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DF6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9A4DE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4F74DA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3801C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07AE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8CAF1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8D76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0BE2B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50548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6AC853B"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2B1BC2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D7DB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80F9D5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A143E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A875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AB976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812577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C7272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C1B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FA92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BC35D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F6A0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078BE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33F3F76"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54E3F9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A070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EFB9F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616BE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1A426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56B8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6E33139" w14:textId="77777777" w:rsidR="00C3421C" w:rsidRPr="00B138F3" w:rsidRDefault="00C3421C" w:rsidP="00DE2AE3">
            <w:pPr>
              <w:widowControl w:val="0"/>
              <w:spacing w:after="120"/>
              <w:jc w:val="center"/>
              <w:rPr>
                <w:rFonts w:ascii="GHEA Grapalat" w:hAnsi="GHEA Grapalat"/>
                <w:sz w:val="18"/>
                <w:szCs w:val="18"/>
              </w:rPr>
            </w:pPr>
          </w:p>
        </w:tc>
      </w:tr>
    </w:tbl>
    <w:p w14:paraId="48ED3A02" w14:textId="77777777" w:rsidR="001005B0" w:rsidRPr="00B138F3" w:rsidRDefault="001005B0" w:rsidP="00B46D58">
      <w:pPr>
        <w:widowControl w:val="0"/>
        <w:spacing w:after="160"/>
        <w:ind w:left="567" w:right="565"/>
        <w:jc w:val="center"/>
        <w:rPr>
          <w:rFonts w:ascii="GHEA Grapalat" w:hAnsi="GHEA Grapalat"/>
          <w:b/>
        </w:rPr>
      </w:pPr>
    </w:p>
    <w:p w14:paraId="4FD73D5C" w14:textId="77777777" w:rsidR="001005B0" w:rsidRPr="00B138F3" w:rsidRDefault="001005B0" w:rsidP="00B46D58">
      <w:pPr>
        <w:widowControl w:val="0"/>
        <w:spacing w:after="160"/>
        <w:ind w:left="567" w:right="565"/>
        <w:jc w:val="center"/>
        <w:rPr>
          <w:rFonts w:ascii="GHEA Grapalat" w:hAnsi="GHEA Grapalat"/>
          <w:b/>
        </w:rPr>
      </w:pPr>
    </w:p>
    <w:p w14:paraId="0F59DC13" w14:textId="77777777" w:rsidR="001005B0" w:rsidRPr="00B138F3" w:rsidRDefault="001005B0" w:rsidP="00B46D58">
      <w:pPr>
        <w:widowControl w:val="0"/>
        <w:spacing w:after="160"/>
        <w:ind w:left="567" w:right="565"/>
        <w:jc w:val="center"/>
        <w:rPr>
          <w:rFonts w:ascii="GHEA Grapalat" w:hAnsi="GHEA Grapalat"/>
          <w:b/>
        </w:rPr>
      </w:pPr>
    </w:p>
    <w:p w14:paraId="055C7CBA" w14:textId="77777777" w:rsidR="001005B0" w:rsidRPr="00B138F3" w:rsidRDefault="001005B0" w:rsidP="00B46D58">
      <w:pPr>
        <w:widowControl w:val="0"/>
        <w:spacing w:after="160"/>
        <w:ind w:left="567" w:right="565"/>
        <w:jc w:val="center"/>
        <w:rPr>
          <w:rFonts w:ascii="GHEA Grapalat" w:hAnsi="GHEA Grapalat"/>
          <w:b/>
        </w:rPr>
      </w:pPr>
    </w:p>
    <w:p w14:paraId="4829AB69" w14:textId="77777777" w:rsidR="001005B0" w:rsidRPr="00B138F3" w:rsidRDefault="001005B0" w:rsidP="00B46D58">
      <w:pPr>
        <w:widowControl w:val="0"/>
        <w:spacing w:after="160"/>
        <w:ind w:left="567" w:right="565"/>
        <w:jc w:val="center"/>
        <w:rPr>
          <w:rFonts w:ascii="GHEA Grapalat" w:hAnsi="GHEA Grapalat"/>
          <w:b/>
        </w:rPr>
      </w:pPr>
    </w:p>
    <w:p w14:paraId="01A1ABB2" w14:textId="77777777" w:rsidR="001005B0" w:rsidRPr="00B138F3" w:rsidRDefault="001005B0" w:rsidP="00B46D58">
      <w:pPr>
        <w:widowControl w:val="0"/>
        <w:spacing w:after="160"/>
        <w:ind w:left="567" w:right="565"/>
        <w:jc w:val="center"/>
        <w:rPr>
          <w:rFonts w:ascii="GHEA Grapalat" w:hAnsi="GHEA Grapalat"/>
          <w:b/>
        </w:rPr>
      </w:pPr>
    </w:p>
    <w:p w14:paraId="32448942" w14:textId="77777777" w:rsidR="001005B0" w:rsidRPr="00B138F3" w:rsidRDefault="001005B0" w:rsidP="00B46D58">
      <w:pPr>
        <w:widowControl w:val="0"/>
        <w:spacing w:after="160"/>
        <w:ind w:left="567" w:right="565"/>
        <w:jc w:val="center"/>
        <w:rPr>
          <w:rFonts w:ascii="GHEA Grapalat" w:hAnsi="GHEA Grapalat"/>
          <w:b/>
        </w:rPr>
      </w:pPr>
    </w:p>
    <w:p w14:paraId="0A52684C" w14:textId="77777777" w:rsidR="001005B0" w:rsidRPr="00B138F3" w:rsidRDefault="001005B0" w:rsidP="00B46D58">
      <w:pPr>
        <w:widowControl w:val="0"/>
        <w:spacing w:after="160"/>
        <w:ind w:left="567" w:right="565"/>
        <w:jc w:val="center"/>
        <w:rPr>
          <w:rFonts w:ascii="GHEA Grapalat" w:hAnsi="GHEA Grapalat"/>
          <w:b/>
        </w:rPr>
      </w:pPr>
    </w:p>
    <w:p w14:paraId="1677D6E2" w14:textId="77777777" w:rsidR="001005B0" w:rsidRPr="00B138F3" w:rsidRDefault="001005B0" w:rsidP="00B46D58">
      <w:pPr>
        <w:widowControl w:val="0"/>
        <w:spacing w:after="160"/>
        <w:ind w:left="567" w:right="565"/>
        <w:jc w:val="center"/>
        <w:rPr>
          <w:rFonts w:ascii="GHEA Grapalat" w:hAnsi="GHEA Grapalat"/>
          <w:b/>
        </w:rPr>
      </w:pPr>
    </w:p>
    <w:p w14:paraId="0E7B5ED4" w14:textId="77777777" w:rsidR="001005B0" w:rsidRPr="00B138F3" w:rsidRDefault="001005B0" w:rsidP="00B46D58">
      <w:pPr>
        <w:widowControl w:val="0"/>
        <w:spacing w:after="160"/>
        <w:ind w:left="567" w:right="565"/>
        <w:jc w:val="center"/>
        <w:rPr>
          <w:rFonts w:ascii="GHEA Grapalat" w:hAnsi="GHEA Grapalat"/>
          <w:b/>
        </w:rPr>
      </w:pPr>
    </w:p>
    <w:p w14:paraId="2DF1A81F" w14:textId="77777777" w:rsidR="001005B0" w:rsidRPr="00B138F3" w:rsidRDefault="001005B0" w:rsidP="00B46D58">
      <w:pPr>
        <w:widowControl w:val="0"/>
        <w:spacing w:after="160"/>
        <w:ind w:left="567" w:right="565"/>
        <w:jc w:val="center"/>
        <w:rPr>
          <w:rFonts w:ascii="GHEA Grapalat" w:hAnsi="GHEA Grapalat"/>
          <w:b/>
        </w:rPr>
      </w:pPr>
    </w:p>
    <w:p w14:paraId="2ACB78D4" w14:textId="77777777" w:rsidR="001005B0" w:rsidRPr="00B138F3" w:rsidRDefault="001005B0" w:rsidP="00B46D58">
      <w:pPr>
        <w:widowControl w:val="0"/>
        <w:spacing w:after="160"/>
        <w:ind w:left="567" w:right="565"/>
        <w:jc w:val="center"/>
        <w:rPr>
          <w:rFonts w:ascii="GHEA Grapalat" w:hAnsi="GHEA Grapalat"/>
          <w:b/>
        </w:rPr>
      </w:pPr>
    </w:p>
    <w:p w14:paraId="5AE72AC1" w14:textId="77777777" w:rsidR="001005B0" w:rsidRPr="00B138F3" w:rsidRDefault="001005B0" w:rsidP="00B46D58">
      <w:pPr>
        <w:widowControl w:val="0"/>
        <w:spacing w:after="160"/>
        <w:ind w:left="567" w:right="565"/>
        <w:jc w:val="center"/>
        <w:rPr>
          <w:rFonts w:ascii="GHEA Grapalat" w:hAnsi="GHEA Grapalat"/>
          <w:b/>
        </w:rPr>
      </w:pPr>
    </w:p>
    <w:p w14:paraId="7160061D" w14:textId="77777777" w:rsidR="001005B0" w:rsidRPr="00B138F3" w:rsidRDefault="001005B0" w:rsidP="00B46D58">
      <w:pPr>
        <w:widowControl w:val="0"/>
        <w:spacing w:after="160"/>
        <w:ind w:left="567" w:right="565"/>
        <w:jc w:val="center"/>
        <w:rPr>
          <w:rFonts w:ascii="GHEA Grapalat" w:hAnsi="GHEA Grapalat"/>
          <w:b/>
        </w:rPr>
      </w:pPr>
    </w:p>
    <w:p w14:paraId="0BD78086" w14:textId="77777777" w:rsidR="001005B0" w:rsidRPr="00B138F3" w:rsidRDefault="001005B0" w:rsidP="00B46D58">
      <w:pPr>
        <w:widowControl w:val="0"/>
        <w:spacing w:after="160"/>
        <w:ind w:left="567" w:right="565"/>
        <w:jc w:val="center"/>
        <w:rPr>
          <w:rFonts w:ascii="GHEA Grapalat" w:hAnsi="GHEA Grapalat"/>
          <w:b/>
        </w:rPr>
      </w:pPr>
    </w:p>
    <w:p w14:paraId="656A3D10" w14:textId="77777777" w:rsidR="001005B0" w:rsidRPr="00B138F3" w:rsidRDefault="001005B0" w:rsidP="00B46D58">
      <w:pPr>
        <w:widowControl w:val="0"/>
        <w:spacing w:after="160"/>
        <w:ind w:left="567" w:right="565"/>
        <w:jc w:val="center"/>
        <w:rPr>
          <w:rFonts w:ascii="GHEA Grapalat" w:hAnsi="GHEA Grapalat"/>
          <w:b/>
        </w:rPr>
      </w:pPr>
    </w:p>
    <w:p w14:paraId="37B58B58" w14:textId="77777777" w:rsidR="001005B0" w:rsidRPr="00B138F3" w:rsidRDefault="001005B0" w:rsidP="00B46D58">
      <w:pPr>
        <w:widowControl w:val="0"/>
        <w:spacing w:after="160"/>
        <w:ind w:left="567" w:right="565"/>
        <w:jc w:val="center"/>
        <w:rPr>
          <w:rFonts w:ascii="GHEA Grapalat" w:hAnsi="GHEA Grapalat"/>
          <w:b/>
        </w:rPr>
      </w:pPr>
    </w:p>
    <w:p w14:paraId="4AAF8476"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4A79865F" w14:textId="1575ED9B"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EE7C43">
        <w:rPr>
          <w:rFonts w:ascii="GHEA Grapalat" w:hAnsi="GHEA Grapalat"/>
          <w:b/>
          <w:sz w:val="24"/>
          <w:szCs w:val="24"/>
        </w:rPr>
        <w:t>ԱՄՄՄԴ-ԳՀԱՊՁԲ-2026/01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1"/>
        <w:t>*</w:t>
      </w:r>
    </w:p>
    <w:p w14:paraId="3324CCBE" w14:textId="77777777" w:rsidR="001005B0" w:rsidRPr="00B138F3" w:rsidRDefault="001005B0" w:rsidP="00B46D58">
      <w:pPr>
        <w:widowControl w:val="0"/>
        <w:spacing w:after="160"/>
        <w:ind w:left="567" w:right="565"/>
        <w:jc w:val="center"/>
        <w:rPr>
          <w:rFonts w:ascii="GHEA Grapalat" w:hAnsi="GHEA Grapalat"/>
          <w:b/>
        </w:rPr>
      </w:pPr>
    </w:p>
    <w:p w14:paraId="25CF73E2" w14:textId="77777777"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29D7D4B"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EDC7812" w14:textId="77777777" w:rsidR="001005B0" w:rsidRPr="00B138F3" w:rsidRDefault="001005B0" w:rsidP="00B46D58">
      <w:pPr>
        <w:widowControl w:val="0"/>
        <w:spacing w:after="160"/>
        <w:ind w:left="567" w:right="565"/>
        <w:jc w:val="center"/>
        <w:rPr>
          <w:rFonts w:ascii="GHEA Grapalat" w:hAnsi="GHEA Grapalat"/>
          <w:b/>
        </w:rPr>
      </w:pPr>
    </w:p>
    <w:p w14:paraId="3AF70B81"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lastRenderedPageBreak/>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proofErr w:type="gramEnd"/>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14:paraId="328119D9"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14:paraId="1DC96656"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14:paraId="5267B62D"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14:paraId="6FC4BA61" w14:textId="77777777"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14:paraId="692F19DD" w14:textId="77777777"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4F00329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14:paraId="55A195A2"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32F64C55"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2DDB229C"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14:paraId="4ACB8A52" w14:textId="77777777"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7D8648D9" w14:textId="77777777"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23A59D9A"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239BDEA9" w14:textId="77777777"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2DB9B856"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8E184E5"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EB4343D"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244C2FB"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2F8E137"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w:t>
      </w:r>
      <w:proofErr w:type="gramStart"/>
      <w:r w:rsidRPr="00665A01">
        <w:rPr>
          <w:rFonts w:ascii="GHEA Grapalat" w:eastAsiaTheme="minorHAnsi" w:hAnsi="GHEA Grapalat" w:cstheme="minorBidi"/>
        </w:rPr>
        <w:t>заключаемого  между</w:t>
      </w:r>
      <w:proofErr w:type="gramEnd"/>
      <w:r w:rsidRPr="00665A01">
        <w:rPr>
          <w:rFonts w:ascii="GHEA Grapalat" w:eastAsiaTheme="minorHAnsi" w:hAnsi="GHEA Grapalat" w:cstheme="minorBidi"/>
        </w:rPr>
        <w:t xml:space="preserve">  бенефициаром и принципалом    </w:t>
      </w:r>
    </w:p>
    <w:p w14:paraId="70E4C023"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 xml:space="preserve">номер заключаемого </w:t>
      </w:r>
      <w:proofErr w:type="spellStart"/>
      <w:r w:rsidRPr="00665A01">
        <w:rPr>
          <w:rFonts w:ascii="GHEA Grapalat" w:eastAsiaTheme="minorHAnsi" w:hAnsi="GHEA Grapalat" w:cstheme="minorBidi"/>
          <w:sz w:val="18"/>
          <w:szCs w:val="18"/>
        </w:rPr>
        <w:t>договара</w:t>
      </w:r>
      <w:proofErr w:type="spellEnd"/>
    </w:p>
    <w:p w14:paraId="12ABF1A8"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p>
    <w:p w14:paraId="69628615" w14:textId="77777777" w:rsidR="00A944D6" w:rsidRPr="00665A01" w:rsidRDefault="00A944D6" w:rsidP="00A944D6">
      <w:pPr>
        <w:pStyle w:val="af4"/>
        <w:shd w:val="clear" w:color="auto" w:fill="FFFFFF"/>
        <w:contextualSpacing/>
        <w:jc w:val="both"/>
        <w:rPr>
          <w:rFonts w:ascii="GHEA Grapalat" w:eastAsiaTheme="minorHAnsi" w:hAnsi="GHEA Grapalat" w:cstheme="minorBidi"/>
          <w:lang w:val="hy-AM"/>
        </w:rPr>
      </w:pPr>
      <w:proofErr w:type="gramStart"/>
      <w:r w:rsidRPr="00665A01">
        <w:rPr>
          <w:rFonts w:ascii="GHEA Grapalat" w:eastAsiaTheme="minorHAnsi" w:hAnsi="GHEA Grapalat" w:cstheme="minorBidi"/>
        </w:rPr>
        <w:t>и  действует</w:t>
      </w:r>
      <w:proofErr w:type="gramEnd"/>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03BEBB7C" w14:textId="77777777" w:rsidR="00A944D6" w:rsidRPr="00665A01" w:rsidRDefault="00A944D6" w:rsidP="00A944D6">
      <w:pPr>
        <w:pStyle w:val="af4"/>
        <w:shd w:val="clear" w:color="auto" w:fill="FFFFFF"/>
        <w:contextualSpacing/>
        <w:jc w:val="both"/>
        <w:rPr>
          <w:rFonts w:ascii="GHEA Grapalat" w:eastAsiaTheme="minorHAnsi" w:hAnsi="GHEA Grapalat" w:cstheme="minorBidi"/>
          <w:sz w:val="18"/>
          <w:szCs w:val="18"/>
          <w:lang w:val="hy-AM"/>
        </w:rPr>
      </w:pPr>
    </w:p>
    <w:p w14:paraId="472B2E15" w14:textId="77777777" w:rsidR="00A944D6" w:rsidRPr="00665A01" w:rsidRDefault="00A944D6" w:rsidP="00A944D6">
      <w:pPr>
        <w:pStyle w:val="af4"/>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proofErr w:type="gramStart"/>
      <w:r w:rsidRPr="00665A01">
        <w:rPr>
          <w:rFonts w:ascii="GHEA Grapalat" w:hAnsi="GHEA Grapalat"/>
          <w:sz w:val="16"/>
          <w:szCs w:val="16"/>
        </w:rPr>
        <w:t>крайний  срок</w:t>
      </w:r>
      <w:proofErr w:type="gramEnd"/>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5E93B1A5" w14:textId="77777777" w:rsidR="00A944D6" w:rsidRPr="00665A01"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w:t>
      </w:r>
      <w:proofErr w:type="gramStart"/>
      <w:r w:rsidRPr="00665A01">
        <w:rPr>
          <w:rFonts w:ascii="GHEA Grapalat" w:eastAsiaTheme="minorHAnsi" w:hAnsi="GHEA Grapalat" w:cstheme="minorBidi"/>
        </w:rPr>
        <w:t>электронной почты секретаря оценочной комиссии</w:t>
      </w:r>
      <w:proofErr w:type="gramEnd"/>
      <w:r w:rsidRPr="00665A01">
        <w:rPr>
          <w:rFonts w:ascii="GHEA Grapalat" w:eastAsiaTheme="minorHAnsi" w:hAnsi="GHEA Grapalat" w:cstheme="minorBidi"/>
        </w:rPr>
        <w:t xml:space="preserve"> 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6312F4DC" w14:textId="77777777"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694887AB"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1E898C9B" w14:textId="77777777"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DE3D5DA" w14:textId="77777777"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88FC0DF" w14:textId="77777777"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DE6F91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30EEA52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4E435D3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095B7407"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47EE5BF"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3408283"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CDBC94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6C5CC5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D3DD343"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7DEBC7B"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14:paraId="46F1A05C"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EA1D5EB"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19872CF"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0795241"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9556666"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14:paraId="1C462848"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A8401BC"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45437040"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473610C1"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02D9D39" w14:textId="77777777"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0F556C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0F0E8CDA"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C3E3B6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A7A68DD" w14:textId="77777777"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14:paraId="0515BCD5" w14:textId="77777777"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14:paraId="2DF9E2FD" w14:textId="77777777" w:rsidR="001005B0" w:rsidRPr="00B138F3" w:rsidRDefault="001005B0" w:rsidP="005B3A59">
      <w:pPr>
        <w:widowControl w:val="0"/>
        <w:spacing w:after="160"/>
        <w:ind w:left="567" w:right="565"/>
        <w:jc w:val="both"/>
        <w:rPr>
          <w:rFonts w:ascii="GHEA Grapalat" w:hAnsi="GHEA Grapalat"/>
        </w:rPr>
      </w:pPr>
    </w:p>
    <w:p w14:paraId="6685D2CF" w14:textId="77777777" w:rsidR="001005B0" w:rsidRPr="00B138F3" w:rsidRDefault="001005B0" w:rsidP="00B46D58">
      <w:pPr>
        <w:widowControl w:val="0"/>
        <w:spacing w:after="160"/>
        <w:ind w:left="567" w:right="565"/>
        <w:jc w:val="center"/>
        <w:rPr>
          <w:rFonts w:ascii="GHEA Grapalat" w:hAnsi="GHEA Grapalat"/>
          <w:b/>
        </w:rPr>
      </w:pPr>
    </w:p>
    <w:p w14:paraId="36F5334E" w14:textId="77777777" w:rsidR="001005B0" w:rsidRPr="00B138F3" w:rsidRDefault="001005B0" w:rsidP="00B46D58">
      <w:pPr>
        <w:widowControl w:val="0"/>
        <w:spacing w:after="160"/>
        <w:ind w:left="567" w:right="565"/>
        <w:jc w:val="center"/>
        <w:rPr>
          <w:rFonts w:ascii="GHEA Grapalat" w:hAnsi="GHEA Grapalat"/>
          <w:b/>
        </w:rPr>
      </w:pPr>
    </w:p>
    <w:p w14:paraId="77BE0495" w14:textId="77777777" w:rsidR="001005B0" w:rsidRPr="00B138F3" w:rsidRDefault="001005B0" w:rsidP="00B46D58">
      <w:pPr>
        <w:widowControl w:val="0"/>
        <w:spacing w:after="160"/>
        <w:ind w:left="567" w:right="565"/>
        <w:jc w:val="center"/>
        <w:rPr>
          <w:rFonts w:ascii="GHEA Grapalat" w:hAnsi="GHEA Grapalat"/>
          <w:b/>
        </w:rPr>
      </w:pPr>
    </w:p>
    <w:p w14:paraId="4FC2D2BF" w14:textId="77777777" w:rsidR="001005B0" w:rsidRPr="00B138F3" w:rsidRDefault="001005B0" w:rsidP="00B46D58">
      <w:pPr>
        <w:widowControl w:val="0"/>
        <w:spacing w:after="160"/>
        <w:ind w:left="567" w:right="565"/>
        <w:jc w:val="center"/>
        <w:rPr>
          <w:rFonts w:ascii="GHEA Grapalat" w:hAnsi="GHEA Grapalat"/>
          <w:b/>
        </w:rPr>
      </w:pPr>
    </w:p>
    <w:p w14:paraId="001BC4BB" w14:textId="77777777" w:rsidR="00FC10BB" w:rsidRDefault="00FC10BB">
      <w:pPr>
        <w:rPr>
          <w:rFonts w:ascii="GHEA Grapalat" w:hAnsi="GHEA Grapalat"/>
          <w:i/>
        </w:rPr>
      </w:pPr>
      <w:r>
        <w:rPr>
          <w:rFonts w:ascii="GHEA Grapalat" w:hAnsi="GHEA Grapalat"/>
          <w:i/>
        </w:rPr>
        <w:br w:type="page"/>
      </w:r>
    </w:p>
    <w:p w14:paraId="4456D728"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5288ED3A" w14:textId="09241CA0"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EE7C43">
        <w:rPr>
          <w:rFonts w:ascii="GHEA Grapalat" w:hAnsi="GHEA Grapalat"/>
          <w:i/>
        </w:rPr>
        <w:t>ԱՄՄՄԴ-ԳՀԱՊՁԲ-2026/01</w:t>
      </w:r>
      <w:r w:rsidRPr="00B138F3">
        <w:rPr>
          <w:rStyle w:val="af6"/>
          <w:rFonts w:ascii="GHEA Grapalat" w:hAnsi="GHEA Grapalat"/>
          <w:i/>
        </w:rPr>
        <w:footnoteReference w:customMarkFollows="1" w:id="22"/>
        <w:t>*</w:t>
      </w:r>
    </w:p>
    <w:p w14:paraId="6A01AE2C" w14:textId="77777777" w:rsidR="00AF4211" w:rsidRPr="00B138F3" w:rsidRDefault="00AF4211" w:rsidP="000A214C">
      <w:pPr>
        <w:widowControl w:val="0"/>
        <w:spacing w:after="160"/>
        <w:jc w:val="center"/>
        <w:rPr>
          <w:rFonts w:ascii="GHEA Grapalat" w:hAnsi="GHEA Grapalat"/>
          <w:b/>
        </w:rPr>
      </w:pPr>
    </w:p>
    <w:p w14:paraId="5D83C199"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2A6EED7"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5579DE6" w14:textId="77777777" w:rsidTr="00DE2AE3">
        <w:tc>
          <w:tcPr>
            <w:tcW w:w="4786" w:type="dxa"/>
          </w:tcPr>
          <w:p w14:paraId="792562ED"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2A512079"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3"/>
              <w:t>**</w:t>
            </w:r>
          </w:p>
        </w:tc>
      </w:tr>
    </w:tbl>
    <w:p w14:paraId="0D512F2A" w14:textId="77777777" w:rsidR="000A214C" w:rsidRPr="00B138F3" w:rsidRDefault="000A214C" w:rsidP="000A214C">
      <w:pPr>
        <w:widowControl w:val="0"/>
        <w:spacing w:after="160"/>
        <w:rPr>
          <w:rFonts w:ascii="GHEA Grapalat" w:hAnsi="GHEA Grapalat" w:cs="GHEA Grapalat"/>
          <w:b/>
        </w:rPr>
      </w:pPr>
    </w:p>
    <w:p w14:paraId="7E8B10FB"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8176C43"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75A12293"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41B8523F"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73803A4"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AF092BB"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A39D5D8"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7CD8501"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274406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0D82689"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1F4B0B32" w14:textId="77777777" w:rsidR="000A214C" w:rsidRPr="00B138F3" w:rsidRDefault="000A214C" w:rsidP="000A214C">
      <w:pPr>
        <w:rPr>
          <w:rFonts w:ascii="GHEA Grapalat" w:hAnsi="GHEA Grapalat"/>
        </w:rPr>
      </w:pPr>
      <w:r w:rsidRPr="00B138F3">
        <w:rPr>
          <w:rFonts w:ascii="GHEA Grapalat" w:hAnsi="GHEA Grapalat"/>
        </w:rPr>
        <w:br w:type="page"/>
      </w:r>
    </w:p>
    <w:p w14:paraId="1CF9443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1BA138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7A8AC71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90513B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2D293F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383834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7505A7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0AB63F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A27DC2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6362FB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7D268D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E0D9BC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B1E3C06"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41F16907"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w:t>
      </w:r>
      <w:r w:rsidRPr="00677822">
        <w:rPr>
          <w:rFonts w:ascii="GHEA Grapalat" w:hAnsi="GHEA Grapalat"/>
        </w:rPr>
        <w:lastRenderedPageBreak/>
        <w:t xml:space="preserve">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655709E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72302D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5319101"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994C076"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AA83454"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11EC3C9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EDDC1BA"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C5DD7F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733A91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3EB1A0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D5207E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F06442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E720D4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8730BB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0965A6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3170E3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68923EE"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16343F89"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A9AE43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76334C"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41D0F3A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320AB0"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7B49FA3D"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2129B7"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2B112BF3"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11EF2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B4F09D7"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FCF4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F67157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9686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F2414A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EDB6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491769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39056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4499E" w:rsidRPr="00B138F3" w14:paraId="40407DF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7E8851" w14:textId="08B57BF0" w:rsidR="0054499E" w:rsidRPr="00936899" w:rsidRDefault="0054499E" w:rsidP="0054499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936899">
              <w:rPr>
                <w:rFonts w:ascii="GHEA Grapalat" w:hAnsi="GHEA Grapalat"/>
              </w:rPr>
              <w:t xml:space="preserve"> </w:t>
            </w:r>
            <w:r w:rsidRPr="0054499E">
              <w:rPr>
                <w:rFonts w:ascii="GHEA Grapalat" w:hAnsi="GHEA Grapalat"/>
              </w:rPr>
              <w:t>«</w:t>
            </w:r>
            <w:proofErr w:type="spellStart"/>
            <w:r w:rsidRPr="0054499E">
              <w:rPr>
                <w:rFonts w:ascii="GHEA Grapalat" w:hAnsi="GHEA Grapalat"/>
              </w:rPr>
              <w:t>Мецаморская</w:t>
            </w:r>
            <w:proofErr w:type="spellEnd"/>
            <w:r w:rsidRPr="0054499E">
              <w:rPr>
                <w:rFonts w:ascii="GHEA Grapalat" w:hAnsi="GHEA Grapalat"/>
              </w:rPr>
              <w:t xml:space="preserve"> Средняя Школа» ГНКО</w:t>
            </w:r>
          </w:p>
        </w:tc>
      </w:tr>
      <w:tr w:rsidR="0054499E" w:rsidRPr="00B138F3" w14:paraId="5BAAA30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2E48C7" w14:textId="4E8D2736" w:rsidR="0054499E" w:rsidRPr="00B138F3" w:rsidRDefault="0054499E" w:rsidP="0054499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54499E" w:rsidRPr="00B138F3" w14:paraId="36C74730"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3E22BB" w14:textId="095AE377" w:rsidR="0054499E" w:rsidRPr="0019051C" w:rsidRDefault="0054499E" w:rsidP="0054499E">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Pr="00C061CB">
              <w:rPr>
                <w:rFonts w:ascii="GHEA Grapalat" w:hAnsi="GHEA Grapalat"/>
              </w:rPr>
              <w:t xml:space="preserve"> </w:t>
            </w:r>
            <w:r w:rsidRPr="0054499E">
              <w:rPr>
                <w:rFonts w:ascii="GHEA Grapalat" w:hAnsi="GHEA Grapalat"/>
              </w:rPr>
              <w:t>04707549</w:t>
            </w:r>
          </w:p>
        </w:tc>
      </w:tr>
      <w:tr w:rsidR="0054499E" w:rsidRPr="00B138F3" w14:paraId="01DE21C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02BB75" w14:textId="4AD8C625" w:rsidR="0054499E" w:rsidRPr="00B138F3" w:rsidRDefault="0054499E" w:rsidP="0054499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54499E" w:rsidRPr="00B138F3" w14:paraId="4F6FBA6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C220C3" w14:textId="3276963A" w:rsidR="0054499E" w:rsidRPr="0019051C" w:rsidRDefault="0054499E" w:rsidP="0054499E">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sidRPr="00C061CB">
              <w:rPr>
                <w:rFonts w:ascii="GHEA Grapalat" w:hAnsi="GHEA Grapalat"/>
              </w:rPr>
              <w:t xml:space="preserve"> </w:t>
            </w:r>
            <w:r w:rsidRPr="0054499E">
              <w:rPr>
                <w:rFonts w:ascii="GHEA Grapalat" w:hAnsi="GHEA Grapalat"/>
              </w:rPr>
              <w:t>900328000311</w:t>
            </w:r>
          </w:p>
        </w:tc>
      </w:tr>
      <w:tr w:rsidR="00B138F3" w:rsidRPr="00B138F3" w14:paraId="430B608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4EB89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764060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82EA5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34A676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4759B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23B7C86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6E8A2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3B103C16"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C90D38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7320A63E"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DDE17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170410A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9681F3"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22F7EE5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1FEEA06"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B64B37B" w14:textId="77777777" w:rsidR="00BE2572" w:rsidRPr="00B138F3" w:rsidRDefault="00BE2572" w:rsidP="00DE2AE3">
            <w:pPr>
              <w:widowControl w:val="0"/>
              <w:spacing w:after="160"/>
              <w:rPr>
                <w:rFonts w:ascii="GHEA Grapalat" w:hAnsi="GHEA Grapalat" w:cs="Sylfaen"/>
              </w:rPr>
            </w:pPr>
          </w:p>
          <w:p w14:paraId="61466493"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648D5502" w14:textId="77777777" w:rsidR="00BE2572" w:rsidRPr="00B138F3" w:rsidRDefault="00BE2572" w:rsidP="00DE2AE3">
            <w:pPr>
              <w:widowControl w:val="0"/>
              <w:spacing w:after="160"/>
              <w:rPr>
                <w:rFonts w:ascii="GHEA Grapalat" w:hAnsi="GHEA Grapalat" w:cs="Sylfaen"/>
              </w:rPr>
            </w:pPr>
          </w:p>
          <w:p w14:paraId="1D03265D"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CE38232" w14:textId="77777777" w:rsidR="00BE2572" w:rsidRPr="00B138F3" w:rsidRDefault="00BE2572" w:rsidP="00DE2AE3">
            <w:pPr>
              <w:widowControl w:val="0"/>
              <w:spacing w:after="160"/>
              <w:rPr>
                <w:rFonts w:ascii="GHEA Grapalat" w:hAnsi="GHEA Grapalat" w:cs="Sylfaen"/>
              </w:rPr>
            </w:pPr>
          </w:p>
          <w:p w14:paraId="5F068BC8"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192D6CC6"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EB297BB"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473DCCB" w14:textId="77777777" w:rsidR="00BE2572" w:rsidRPr="00B138F3" w:rsidRDefault="00BE2572" w:rsidP="00DE2AE3">
            <w:pPr>
              <w:widowControl w:val="0"/>
              <w:spacing w:after="160"/>
              <w:rPr>
                <w:rFonts w:ascii="GHEA Grapalat" w:hAnsi="GHEA Grapalat" w:cs="Sylfaen"/>
              </w:rPr>
            </w:pPr>
          </w:p>
          <w:p w14:paraId="0BEA14F7"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2E330A91" w14:textId="77777777" w:rsidR="00BE2572" w:rsidRPr="00B138F3" w:rsidRDefault="00BE2572" w:rsidP="00DE2AE3">
            <w:pPr>
              <w:widowControl w:val="0"/>
              <w:spacing w:after="160"/>
              <w:jc w:val="right"/>
              <w:rPr>
                <w:rFonts w:ascii="GHEA Grapalat" w:hAnsi="GHEA Grapalat" w:cs="Tahoma"/>
              </w:rPr>
            </w:pPr>
          </w:p>
          <w:p w14:paraId="77293769"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33FB614" w14:textId="77777777" w:rsidR="00BE2572" w:rsidRPr="00B138F3" w:rsidRDefault="00BE2572" w:rsidP="00DE2AE3">
            <w:pPr>
              <w:widowControl w:val="0"/>
              <w:spacing w:after="160"/>
              <w:rPr>
                <w:rFonts w:ascii="GHEA Grapalat" w:hAnsi="GHEA Grapalat" w:cs="Sylfaen"/>
              </w:rPr>
            </w:pPr>
          </w:p>
          <w:p w14:paraId="3E38C55A"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3D40038C"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C7FEFAE"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31A98C9" w14:textId="77777777" w:rsidR="00BE2572" w:rsidRPr="00B138F3" w:rsidRDefault="00BE2572" w:rsidP="00DE2AE3">
            <w:pPr>
              <w:widowControl w:val="0"/>
              <w:spacing w:after="160"/>
              <w:rPr>
                <w:rFonts w:ascii="GHEA Grapalat" w:hAnsi="GHEA Grapalat"/>
              </w:rPr>
            </w:pPr>
          </w:p>
          <w:p w14:paraId="5E644829"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8313186"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245B959" w14:textId="77777777" w:rsidR="00BE2572" w:rsidRPr="00B138F3" w:rsidRDefault="00BE2572" w:rsidP="00DE2AE3">
            <w:pPr>
              <w:widowControl w:val="0"/>
              <w:spacing w:after="160"/>
              <w:rPr>
                <w:rFonts w:ascii="GHEA Grapalat" w:hAnsi="GHEA Grapalat" w:cs="Tahoma"/>
              </w:rPr>
            </w:pPr>
          </w:p>
          <w:p w14:paraId="67E452BD"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D46FA79"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703B751" w14:textId="77777777" w:rsidR="00BE2572" w:rsidRPr="00B138F3" w:rsidRDefault="00BE2572" w:rsidP="00DE2AE3">
            <w:pPr>
              <w:widowControl w:val="0"/>
              <w:spacing w:after="160"/>
              <w:rPr>
                <w:rFonts w:ascii="GHEA Grapalat" w:hAnsi="GHEA Grapalat" w:cs="Tahoma"/>
              </w:rPr>
            </w:pPr>
          </w:p>
          <w:p w14:paraId="149C839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370A6D9"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23BDA3C2" w14:textId="77777777" w:rsidR="00BE2572" w:rsidRPr="00B138F3" w:rsidRDefault="00BE2572" w:rsidP="00DE2AE3">
            <w:pPr>
              <w:widowControl w:val="0"/>
              <w:spacing w:after="160"/>
              <w:rPr>
                <w:rFonts w:ascii="GHEA Grapalat" w:hAnsi="GHEA Grapalat" w:cs="Arial"/>
              </w:rPr>
            </w:pPr>
          </w:p>
        </w:tc>
      </w:tr>
      <w:tr w:rsidR="00B138F3" w:rsidRPr="00B138F3" w14:paraId="7AA2AAA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BD4E2EE"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112B2D5" w14:textId="77777777" w:rsidR="00BE2572" w:rsidRPr="00B138F3" w:rsidRDefault="00BE2572" w:rsidP="00DE2AE3">
            <w:pPr>
              <w:widowControl w:val="0"/>
              <w:spacing w:after="160"/>
              <w:rPr>
                <w:rFonts w:ascii="GHEA Grapalat" w:hAnsi="GHEA Grapalat" w:cs="Sylfaen"/>
              </w:rPr>
            </w:pPr>
          </w:p>
          <w:p w14:paraId="15635E36"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0220660"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45B52A9" w14:textId="77777777" w:rsidR="00BE2572" w:rsidRPr="00B138F3" w:rsidRDefault="00BE2572" w:rsidP="00DE2AE3">
            <w:pPr>
              <w:widowControl w:val="0"/>
              <w:spacing w:after="160"/>
              <w:rPr>
                <w:rFonts w:ascii="GHEA Grapalat" w:hAnsi="GHEA Grapalat"/>
              </w:rPr>
            </w:pPr>
          </w:p>
          <w:p w14:paraId="4E7F09A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D79B816" w14:textId="77777777" w:rsidR="00BE2572" w:rsidRPr="00B138F3" w:rsidRDefault="00BE2572" w:rsidP="00BE2572">
      <w:pPr>
        <w:widowControl w:val="0"/>
        <w:spacing w:after="160"/>
        <w:jc w:val="center"/>
        <w:rPr>
          <w:rFonts w:ascii="GHEA Grapalat" w:hAnsi="GHEA Grapalat" w:cs="Sylfaen"/>
        </w:rPr>
      </w:pPr>
    </w:p>
    <w:p w14:paraId="519801BA"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F871F53"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DC99C6E"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7C2BDD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82E3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A56FBC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605F65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DC7EA1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96BDAE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9B8CCD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198466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9D1AAA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B8D466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5D1AC1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96BD00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F9239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4D72CD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DDF73B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06818B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489E6E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F59E0D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18B1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66CB8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3F526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E146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356ADE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EF324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1275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D2D368B"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A9250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569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58BA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39AD0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C980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D4828A0"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44B64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6A00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A12202"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CA290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FF481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354E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900E24E"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1F695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C07E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B41F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3214F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3292C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833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B4F01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0F715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0889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C8D48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3BFF3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B015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745A5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5F288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7A438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17D94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9C208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6A4D9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F1F5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E6CA7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96980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6605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7F394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6A66B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4B98E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2FE5E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E9300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87D2F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6C2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ED53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49BB6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6449E9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A68DA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9943B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6BE20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035D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3252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0958C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C7BD2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1BC5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BF206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EF8FA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A40F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EE0E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7A267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0FDB8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3F2D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3AE94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858B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3794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39BA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9A95A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E5AE7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8A78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B4385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86FAE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735B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8D9A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63D1D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623F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43648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17FBD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9420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ABBC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C63A8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01A127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4CA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41AD6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49F66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3055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5D24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73F3D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99575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42CD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4DA12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D05E8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BF56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55CFE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9CCD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FE04B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BD75B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05A1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B669A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4323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C72B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F5F12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CC7C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1D846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110B3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D390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75192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94905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46C9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FAC8A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393976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C9470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B0FC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1E495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53FE9F2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6CA3EF"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FD9BD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F4F46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50BD4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77ADECF"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FC268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03533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0E5FE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2CE7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7CB19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58B69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63AB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BE2B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C92AA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1A062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BA82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6158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B96BF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135C8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6C47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FF35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CA1B3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27773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29CCB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9ED7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1BED1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08824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E4C6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3C6DC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F0F5B7C"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3584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F2B13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58B17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35CB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EBA93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36BE30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967B8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B26C6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9985F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14:paraId="75E56F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20EA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1DC8C5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A4F22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F949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7496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9CF9B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C82ED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230FD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E6DD1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CBCFA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8E2C2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3BB7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3EF31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A4EF59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56CAE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6D4D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850D8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09BD4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287A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ED6F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BDC81CF"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1B10E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5D15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F0E39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FB422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8A4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FC356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3DBC8BF"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B171A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020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E6539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C4CFE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C797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41913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114EEB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3ACAC2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5AE5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A1610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B7507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225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553E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54F35AB"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31C107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A3F3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FBACE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8E47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96918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E366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1ECBAA4" w14:textId="77777777" w:rsidR="00BE2572" w:rsidRPr="00B138F3" w:rsidRDefault="00BE2572" w:rsidP="00DE2AE3">
            <w:pPr>
              <w:widowControl w:val="0"/>
              <w:spacing w:after="120"/>
              <w:jc w:val="center"/>
              <w:rPr>
                <w:rFonts w:ascii="GHEA Grapalat" w:hAnsi="GHEA Grapalat"/>
                <w:sz w:val="18"/>
                <w:szCs w:val="18"/>
              </w:rPr>
            </w:pPr>
          </w:p>
        </w:tc>
      </w:tr>
    </w:tbl>
    <w:p w14:paraId="55470FB4" w14:textId="77777777" w:rsidR="00BE2572" w:rsidRPr="00B138F3" w:rsidRDefault="00BE2572" w:rsidP="00BE2572">
      <w:pPr>
        <w:widowControl w:val="0"/>
        <w:spacing w:after="160"/>
        <w:ind w:left="567" w:right="565"/>
        <w:jc w:val="center"/>
        <w:rPr>
          <w:rFonts w:ascii="GHEA Grapalat" w:hAnsi="GHEA Grapalat"/>
          <w:b/>
        </w:rPr>
      </w:pPr>
    </w:p>
    <w:p w14:paraId="22325930" w14:textId="77777777" w:rsidR="00BE2572" w:rsidRPr="00B138F3" w:rsidRDefault="00BE2572" w:rsidP="00BE2572">
      <w:pPr>
        <w:widowControl w:val="0"/>
        <w:spacing w:after="160"/>
        <w:ind w:left="567" w:right="565"/>
        <w:jc w:val="center"/>
        <w:rPr>
          <w:rFonts w:ascii="GHEA Grapalat" w:hAnsi="GHEA Grapalat"/>
          <w:b/>
        </w:rPr>
      </w:pPr>
    </w:p>
    <w:p w14:paraId="00945664" w14:textId="77777777" w:rsidR="00BE2572" w:rsidRPr="00B138F3" w:rsidRDefault="00BE2572" w:rsidP="00BE2572">
      <w:pPr>
        <w:widowControl w:val="0"/>
        <w:spacing w:after="160"/>
        <w:ind w:left="567" w:right="565"/>
        <w:jc w:val="center"/>
        <w:rPr>
          <w:rFonts w:ascii="GHEA Grapalat" w:hAnsi="GHEA Grapalat"/>
          <w:b/>
        </w:rPr>
      </w:pPr>
    </w:p>
    <w:p w14:paraId="55C2E689" w14:textId="77777777" w:rsidR="00BE2572" w:rsidRPr="00B138F3" w:rsidRDefault="00BE2572" w:rsidP="00BE2572">
      <w:pPr>
        <w:widowControl w:val="0"/>
        <w:spacing w:after="160"/>
        <w:ind w:left="567" w:right="565"/>
        <w:jc w:val="center"/>
        <w:rPr>
          <w:rFonts w:ascii="GHEA Grapalat" w:hAnsi="GHEA Grapalat"/>
          <w:b/>
        </w:rPr>
      </w:pPr>
    </w:p>
    <w:p w14:paraId="3112F60E" w14:textId="77777777" w:rsidR="00BE2572" w:rsidRPr="00B138F3" w:rsidRDefault="00BE2572" w:rsidP="00BE2572">
      <w:pPr>
        <w:widowControl w:val="0"/>
        <w:spacing w:after="160"/>
        <w:ind w:left="567" w:right="565"/>
        <w:jc w:val="center"/>
        <w:rPr>
          <w:rFonts w:ascii="GHEA Grapalat" w:hAnsi="GHEA Grapalat"/>
          <w:b/>
        </w:rPr>
      </w:pPr>
    </w:p>
    <w:p w14:paraId="3F7645B0" w14:textId="77777777" w:rsidR="00BE2572" w:rsidRPr="00B138F3" w:rsidRDefault="00BE2572" w:rsidP="00BE2572">
      <w:pPr>
        <w:widowControl w:val="0"/>
        <w:spacing w:after="160"/>
        <w:ind w:left="567" w:right="565"/>
        <w:jc w:val="center"/>
        <w:rPr>
          <w:rFonts w:ascii="GHEA Grapalat" w:hAnsi="GHEA Grapalat"/>
          <w:b/>
        </w:rPr>
      </w:pPr>
    </w:p>
    <w:p w14:paraId="375C392B" w14:textId="77777777" w:rsidR="00BE2572" w:rsidRPr="00B138F3" w:rsidRDefault="00BE2572" w:rsidP="00BE2572">
      <w:pPr>
        <w:widowControl w:val="0"/>
        <w:spacing w:after="160"/>
        <w:ind w:left="567" w:right="565"/>
        <w:jc w:val="center"/>
        <w:rPr>
          <w:rFonts w:ascii="GHEA Grapalat" w:hAnsi="GHEA Grapalat"/>
          <w:b/>
        </w:rPr>
      </w:pPr>
    </w:p>
    <w:p w14:paraId="680A045B" w14:textId="77777777" w:rsidR="00BE2572" w:rsidRPr="00B138F3" w:rsidRDefault="00BE2572" w:rsidP="00BE2572">
      <w:pPr>
        <w:widowControl w:val="0"/>
        <w:spacing w:after="160"/>
        <w:ind w:left="567" w:right="565"/>
        <w:jc w:val="center"/>
        <w:rPr>
          <w:rFonts w:ascii="GHEA Grapalat" w:hAnsi="GHEA Grapalat"/>
          <w:b/>
        </w:rPr>
      </w:pPr>
    </w:p>
    <w:p w14:paraId="6355F9D0" w14:textId="77777777" w:rsidR="00BE2572" w:rsidRPr="00B138F3" w:rsidRDefault="00BE2572" w:rsidP="00BE2572">
      <w:pPr>
        <w:widowControl w:val="0"/>
        <w:spacing w:after="160"/>
        <w:ind w:left="567" w:right="565"/>
        <w:jc w:val="center"/>
        <w:rPr>
          <w:rFonts w:ascii="GHEA Grapalat" w:hAnsi="GHEA Grapalat"/>
          <w:b/>
        </w:rPr>
      </w:pPr>
    </w:p>
    <w:p w14:paraId="745D89D5" w14:textId="77777777" w:rsidR="00BE2572" w:rsidRPr="00B138F3" w:rsidRDefault="00BE2572" w:rsidP="00BE2572">
      <w:pPr>
        <w:widowControl w:val="0"/>
        <w:spacing w:after="160"/>
        <w:ind w:left="567" w:right="565"/>
        <w:jc w:val="center"/>
        <w:rPr>
          <w:rFonts w:ascii="GHEA Grapalat" w:hAnsi="GHEA Grapalat"/>
          <w:b/>
        </w:rPr>
      </w:pPr>
    </w:p>
    <w:p w14:paraId="437DB873"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4919E839"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14:paraId="01EEA163" w14:textId="24B768C6"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EE7C43">
        <w:rPr>
          <w:rFonts w:ascii="GHEA Grapalat" w:hAnsi="GHEA Grapalat"/>
          <w:b/>
          <w:sz w:val="24"/>
          <w:szCs w:val="24"/>
        </w:rPr>
        <w:t>ԱՄՄՄԴ-ԳՀԱՊՁԲ-2026/01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4"/>
        <w:t>*</w:t>
      </w:r>
    </w:p>
    <w:p w14:paraId="3AB1FBCD" w14:textId="77777777" w:rsidR="00A943A0" w:rsidRPr="00B138F3" w:rsidRDefault="00A943A0" w:rsidP="00A943A0">
      <w:pPr>
        <w:widowControl w:val="0"/>
        <w:spacing w:after="160"/>
        <w:ind w:left="567" w:right="565"/>
        <w:jc w:val="center"/>
        <w:rPr>
          <w:rFonts w:ascii="GHEA Grapalat" w:hAnsi="GHEA Grapalat"/>
          <w:b/>
        </w:rPr>
      </w:pPr>
    </w:p>
    <w:p w14:paraId="5915C117" w14:textId="77777777"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29D6320"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5AF09F4F" w14:textId="77777777" w:rsidR="00A943A0" w:rsidRPr="00B138F3" w:rsidRDefault="00A943A0" w:rsidP="00A943A0">
      <w:pPr>
        <w:widowControl w:val="0"/>
        <w:spacing w:after="160"/>
        <w:ind w:left="567" w:right="565"/>
        <w:jc w:val="center"/>
        <w:rPr>
          <w:rFonts w:ascii="GHEA Grapalat" w:hAnsi="GHEA Grapalat"/>
          <w:b/>
        </w:rPr>
      </w:pPr>
    </w:p>
    <w:p w14:paraId="5C1C8DFD" w14:textId="77777777"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w:t>
      </w:r>
      <w:proofErr w:type="gramStart"/>
      <w:r w:rsidRPr="00731BFC">
        <w:rPr>
          <w:rFonts w:ascii="GHEA Grapalat" w:eastAsiaTheme="minorHAnsi" w:hAnsi="GHEA Grapalat" w:cstheme="minorBidi"/>
        </w:rPr>
        <w:t>Настоящая  гарантия</w:t>
      </w:r>
      <w:proofErr w:type="gramEnd"/>
      <w:r w:rsidRPr="00731BFC">
        <w:rPr>
          <w:rFonts w:ascii="GHEA Grapalat" w:eastAsiaTheme="minorHAnsi" w:hAnsi="GHEA Grapalat" w:cstheme="minorBidi"/>
        </w:rPr>
        <w:t xml:space="preserve">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4E7FF927" w14:textId="77777777"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14:paraId="1E8629A2"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proofErr w:type="gramStart"/>
      <w:r w:rsidRPr="00731BFC">
        <w:rPr>
          <w:rFonts w:ascii="GHEA Grapalat" w:eastAsiaTheme="minorHAnsi" w:hAnsi="GHEA Grapalat" w:cstheme="minorBidi"/>
        </w:rPr>
        <w:t xml:space="preserve">   (</w:t>
      </w:r>
      <w:proofErr w:type="gramEnd"/>
      <w:r w:rsidRPr="00731BFC">
        <w:rPr>
          <w:rFonts w:ascii="GHEA Grapalat" w:eastAsiaTheme="minorHAnsi" w:hAnsi="GHEA Grapalat" w:cstheme="minorBidi"/>
        </w:rPr>
        <w:t>далее-бенефициар)   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14:paraId="1BF7E4E0"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14:paraId="1014219F" w14:textId="77777777"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14:paraId="6F5A85BC" w14:textId="77777777"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7EC9673E" w14:textId="77777777"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14:paraId="0F8AAFBC"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6847CA9"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33AF5688"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14:paraId="689771E6"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14:paraId="14F9843C" w14:textId="77777777"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352B90E"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57921DF5"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1B9431F9"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F4DDB80"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8EA8044"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27475E1D"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w:t>
      </w:r>
      <w:proofErr w:type="gramStart"/>
      <w:r w:rsidRPr="00B138F3">
        <w:rPr>
          <w:rFonts w:ascii="GHEA Grapalat" w:eastAsiaTheme="minorHAnsi" w:hAnsi="GHEA Grapalat" w:cstheme="minorBidi"/>
        </w:rPr>
        <w:t>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w:t>
      </w:r>
      <w:proofErr w:type="gramEnd"/>
      <w:r w:rsidRPr="00B138F3">
        <w:rPr>
          <w:rFonts w:ascii="GHEA Grapalat" w:eastAsiaTheme="minorHAnsi" w:hAnsi="GHEA Grapalat" w:cstheme="minorBidi"/>
        </w:rPr>
        <w:t xml:space="preserve"> гарантию.</w:t>
      </w:r>
    </w:p>
    <w:p w14:paraId="77F234DB"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w:t>
      </w:r>
      <w:proofErr w:type="gramStart"/>
      <w:r w:rsidRPr="00910F01">
        <w:rPr>
          <w:rFonts w:ascii="GHEA Grapalat" w:eastAsiaTheme="minorHAnsi" w:hAnsi="GHEA Grapalat" w:cstheme="minorBidi"/>
        </w:rPr>
        <w:t>заключаемого  между</w:t>
      </w:r>
      <w:proofErr w:type="gramEnd"/>
      <w:r w:rsidRPr="00910F01">
        <w:rPr>
          <w:rFonts w:ascii="GHEA Grapalat" w:eastAsiaTheme="minorHAnsi" w:hAnsi="GHEA Grapalat" w:cstheme="minorBidi"/>
        </w:rPr>
        <w:t xml:space="preserve">  бенефициаром и принципалом    </w:t>
      </w:r>
    </w:p>
    <w:p w14:paraId="21E2A9D9"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 xml:space="preserve">номер заключаемого </w:t>
      </w:r>
      <w:proofErr w:type="spellStart"/>
      <w:r w:rsidRPr="00910F01">
        <w:rPr>
          <w:rFonts w:ascii="GHEA Grapalat" w:eastAsiaTheme="minorHAnsi" w:hAnsi="GHEA Grapalat" w:cstheme="minorBidi"/>
          <w:sz w:val="18"/>
          <w:szCs w:val="18"/>
        </w:rPr>
        <w:t>договара</w:t>
      </w:r>
      <w:proofErr w:type="spellEnd"/>
    </w:p>
    <w:p w14:paraId="0F9AC014"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14:paraId="3EC7755D" w14:textId="77777777" w:rsidR="00A943A0" w:rsidRPr="00910F01" w:rsidRDefault="00A943A0" w:rsidP="00A943A0">
      <w:pPr>
        <w:pStyle w:val="af4"/>
        <w:shd w:val="clear" w:color="auto" w:fill="FFFFFF"/>
        <w:contextualSpacing/>
        <w:jc w:val="both"/>
        <w:rPr>
          <w:rFonts w:ascii="GHEA Grapalat" w:eastAsiaTheme="minorHAnsi" w:hAnsi="GHEA Grapalat" w:cstheme="minorBidi"/>
          <w:lang w:val="hy-AM"/>
        </w:rPr>
      </w:pPr>
      <w:proofErr w:type="gramStart"/>
      <w:r w:rsidRPr="00910F01">
        <w:rPr>
          <w:rFonts w:ascii="GHEA Grapalat" w:eastAsiaTheme="minorHAnsi" w:hAnsi="GHEA Grapalat" w:cstheme="minorBidi"/>
        </w:rPr>
        <w:t>и  действует</w:t>
      </w:r>
      <w:proofErr w:type="gramEnd"/>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14:paraId="04EE502C" w14:textId="77777777"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14:paraId="4586643A" w14:textId="77777777"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proofErr w:type="gramStart"/>
      <w:r w:rsidR="00033F41" w:rsidRPr="00910F01">
        <w:rPr>
          <w:rFonts w:ascii="GHEA Grapalat" w:hAnsi="GHEA Grapalat"/>
          <w:sz w:val="16"/>
          <w:szCs w:val="16"/>
        </w:rPr>
        <w:t>крайний</w:t>
      </w:r>
      <w:r w:rsidRPr="00910F01">
        <w:rPr>
          <w:rFonts w:ascii="GHEA Grapalat" w:hAnsi="GHEA Grapalat"/>
          <w:sz w:val="16"/>
          <w:szCs w:val="16"/>
        </w:rPr>
        <w:t xml:space="preserve">  срок</w:t>
      </w:r>
      <w:proofErr w:type="gramEnd"/>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4FBFE068" w14:textId="77777777"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14:paraId="0F10DFBC" w14:textId="77777777"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563DCA2"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w:t>
      </w:r>
      <w:proofErr w:type="gramStart"/>
      <w:r w:rsidRPr="00B138F3">
        <w:rPr>
          <w:rFonts w:ascii="GHEA Grapalat" w:eastAsiaTheme="minorHAnsi" w:hAnsi="GHEA Grapalat" w:cstheme="minorBidi"/>
        </w:rPr>
        <w:t>лицу</w:t>
      </w:r>
      <w:proofErr w:type="gramEnd"/>
      <w:r w:rsidRPr="00B138F3">
        <w:rPr>
          <w:rFonts w:ascii="GHEA Grapalat" w:eastAsiaTheme="minorHAnsi" w:hAnsi="GHEA Grapalat" w:cstheme="minorBidi"/>
        </w:rPr>
        <w:t xml:space="preserve"> выдающему гарантию в письменной форме. К требованию прилагаются следующие документы:</w:t>
      </w:r>
    </w:p>
    <w:p w14:paraId="3313E235"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CD9DD4E" w14:textId="77777777"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D0BA8D7" w14:textId="77777777"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73592016"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3D30E00E"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71060DD"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A60C7B6"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DDA919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51147F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6301D7D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8C16303"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E004E1F"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3CC1C18C"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14:paraId="702AD9DE"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6F51AD3"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412F02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52B9F"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w:t>
      </w:r>
      <w:proofErr w:type="gramStart"/>
      <w:r w:rsidRPr="00C869C9">
        <w:rPr>
          <w:rFonts w:ascii="GHEA Grapalat" w:eastAsiaTheme="minorHAnsi" w:hAnsi="GHEA Grapalat" w:cstheme="minorBidi"/>
        </w:rPr>
        <w:t>кодом  ------------------------</w:t>
      </w:r>
      <w:proofErr w:type="gramEnd"/>
      <w:r w:rsidRPr="00C869C9">
        <w:rPr>
          <w:rFonts w:ascii="GHEA Grapalat" w:eastAsiaTheme="minorHAnsi" w:hAnsi="GHEA Grapalat" w:cstheme="minorBidi"/>
        </w:rPr>
        <w:t>.</w:t>
      </w:r>
    </w:p>
    <w:p w14:paraId="16B71FA6"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14:paraId="0A45CF37"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332B3564"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1BAC10F3" w14:textId="77777777"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14:paraId="33130907"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C4E27B5"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5D56469C"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51DFB240"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DC62A74" w14:textId="77777777"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6575885" w14:textId="77777777" w:rsidR="001005B0" w:rsidRPr="00B138F3" w:rsidRDefault="001005B0" w:rsidP="00B46D58">
      <w:pPr>
        <w:widowControl w:val="0"/>
        <w:spacing w:after="160"/>
        <w:ind w:left="567" w:right="565"/>
        <w:jc w:val="center"/>
        <w:rPr>
          <w:rFonts w:ascii="GHEA Grapalat" w:hAnsi="GHEA Grapalat"/>
          <w:b/>
        </w:rPr>
      </w:pPr>
    </w:p>
    <w:p w14:paraId="5FEB9884" w14:textId="77777777" w:rsidR="001005B0" w:rsidRPr="00B138F3" w:rsidRDefault="001005B0" w:rsidP="00B46D58">
      <w:pPr>
        <w:widowControl w:val="0"/>
        <w:spacing w:after="160"/>
        <w:ind w:left="567" w:right="565"/>
        <w:jc w:val="center"/>
        <w:rPr>
          <w:rFonts w:ascii="GHEA Grapalat" w:hAnsi="GHEA Grapalat"/>
          <w:b/>
        </w:rPr>
      </w:pPr>
    </w:p>
    <w:p w14:paraId="6C46F49D" w14:textId="77777777" w:rsidR="00A943A0" w:rsidRDefault="00A943A0">
      <w:pPr>
        <w:rPr>
          <w:rFonts w:ascii="GHEA Grapalat" w:hAnsi="GHEA Grapalat"/>
          <w:b/>
        </w:rPr>
      </w:pPr>
      <w:r>
        <w:rPr>
          <w:rFonts w:ascii="GHEA Grapalat" w:hAnsi="GHEA Grapalat"/>
          <w:b/>
        </w:rPr>
        <w:br w:type="page"/>
      </w:r>
    </w:p>
    <w:p w14:paraId="7923241E"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542D811E" w14:textId="18550798"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EE7C43">
        <w:rPr>
          <w:rFonts w:ascii="GHEA Grapalat" w:hAnsi="GHEA Grapalat"/>
          <w:b/>
          <w:sz w:val="24"/>
          <w:szCs w:val="24"/>
        </w:rPr>
        <w:t>ԱՄՄՄԴ-ԳՀԱՊՁԲ-2026/01</w:t>
      </w:r>
      <w:r w:rsidR="005250C2" w:rsidRPr="00B138F3">
        <w:rPr>
          <w:rStyle w:val="af6"/>
          <w:rFonts w:ascii="GHEA Grapalat" w:hAnsi="GHEA Grapalat"/>
          <w:b/>
          <w:sz w:val="24"/>
          <w:szCs w:val="24"/>
        </w:rPr>
        <w:footnoteReference w:customMarkFollows="1" w:id="25"/>
        <w:t>*</w:t>
      </w:r>
    </w:p>
    <w:p w14:paraId="70BF3D3A" w14:textId="77777777" w:rsidR="008D352C" w:rsidRPr="00B138F3" w:rsidRDefault="008D352C" w:rsidP="00B46D58">
      <w:pPr>
        <w:widowControl w:val="0"/>
        <w:spacing w:after="160"/>
        <w:ind w:left="-142" w:firstLine="142"/>
        <w:jc w:val="center"/>
        <w:rPr>
          <w:rFonts w:ascii="GHEA Grapalat" w:hAnsi="GHEA Grapalat"/>
          <w:i/>
        </w:rPr>
      </w:pPr>
    </w:p>
    <w:p w14:paraId="739CD866"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6326A47C"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5C810462"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5C920D8C"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2841D267" w14:textId="77777777" w:rsidTr="00F15CED">
        <w:tc>
          <w:tcPr>
            <w:tcW w:w="4643" w:type="dxa"/>
          </w:tcPr>
          <w:p w14:paraId="6A1EADEA"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3602E617"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00318F4A"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0852C382"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6A22F97D" w14:textId="77777777" w:rsidR="00071D1C" w:rsidRPr="00B138F3" w:rsidRDefault="00071D1C" w:rsidP="00B46D58">
      <w:pPr>
        <w:widowControl w:val="0"/>
        <w:spacing w:after="160"/>
        <w:ind w:firstLine="709"/>
        <w:jc w:val="both"/>
        <w:rPr>
          <w:rFonts w:ascii="GHEA Grapalat" w:hAnsi="GHEA Grapalat"/>
          <w:b/>
        </w:rPr>
      </w:pPr>
    </w:p>
    <w:p w14:paraId="5ACA1F85"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17280A2F"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61B70E2" w14:textId="77777777" w:rsidR="00071D1C" w:rsidRPr="00B138F3" w:rsidRDefault="00071D1C" w:rsidP="00B46D58">
      <w:pPr>
        <w:widowControl w:val="0"/>
        <w:spacing w:after="160"/>
        <w:ind w:firstLine="709"/>
        <w:jc w:val="both"/>
        <w:rPr>
          <w:rFonts w:ascii="GHEA Grapalat" w:hAnsi="GHEA Grapalat" w:cs="Times Armenian"/>
        </w:rPr>
      </w:pPr>
    </w:p>
    <w:p w14:paraId="15C676B4"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79C4A0BE"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0757929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459E436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638C9CE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246B7B7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A6C7D9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 xml:space="preserve">отказываться от исполнения договора и требовать возврата уплаченной за товар </w:t>
      </w:r>
      <w:r w:rsidRPr="00B138F3">
        <w:rPr>
          <w:rFonts w:ascii="GHEA Grapalat" w:hAnsi="GHEA Grapalat"/>
        </w:rPr>
        <w:lastRenderedPageBreak/>
        <w:t>суммы.</w:t>
      </w:r>
    </w:p>
    <w:p w14:paraId="3F1BD3C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2997D6F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411F075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E6887B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6B2C4B4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1D50D90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1A2D3A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1E9EC660"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C2D0B6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71AF63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60644B4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02A8147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052706B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453A0F6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5F6E8AC0"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2ECDC13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267A302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3896F5F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12676A8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46EE722"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4DA5C344"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6B40DF3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32C0472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5776F7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1FC64E7"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6AB7B3A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24730CCB"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6CBE916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65DCE51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664DD16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5267A77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6D90B03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62C5E17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C683D4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2603572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69328FB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3C11E13"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lastRenderedPageBreak/>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2ABA5A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7DFDEC7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164E540"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66BB8A4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7"/>
        <w:t>18</w:t>
      </w:r>
      <w:r w:rsidR="00C45B20" w:rsidRPr="00B138F3">
        <w:rPr>
          <w:rFonts w:ascii="GHEA Grapalat" w:hAnsi="GHEA Grapalat"/>
        </w:rPr>
        <w:t>.</w:t>
      </w:r>
    </w:p>
    <w:p w14:paraId="43B40727"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6C8342B3"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02A2BD93"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384F5D49"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7BA8BC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2A91C629"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8"/>
        <w:t>19</w:t>
      </w:r>
      <w:r w:rsidRPr="00B138F3">
        <w:rPr>
          <w:rFonts w:ascii="GHEA Grapalat" w:hAnsi="GHEA Grapalat"/>
        </w:rPr>
        <w:t>.</w:t>
      </w:r>
    </w:p>
    <w:p w14:paraId="356BDD73"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061B545B"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617FD6C9"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05FD1E9"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770498E7"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66ADE25"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4CD8D57B"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582B7AF"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72CD92E8" w14:textId="77777777" w:rsidR="00BE5F44" w:rsidRDefault="00BE5F44" w:rsidP="00B46D58">
      <w:pPr>
        <w:widowControl w:val="0"/>
        <w:tabs>
          <w:tab w:val="left" w:pos="1134"/>
        </w:tabs>
        <w:spacing w:after="160"/>
        <w:ind w:firstLine="567"/>
        <w:jc w:val="both"/>
        <w:rPr>
          <w:rFonts w:ascii="GHEA Grapalat" w:hAnsi="GHEA Grapalat"/>
        </w:rPr>
      </w:pPr>
    </w:p>
    <w:p w14:paraId="5389C26B"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66F471B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ABA5F94"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w:t>
      </w:r>
      <w:r w:rsidRPr="00B138F3">
        <w:rPr>
          <w:rFonts w:ascii="GHEA Grapalat" w:hAnsi="GHEA Grapalat"/>
        </w:rPr>
        <w:lastRenderedPageBreak/>
        <w:t>(ноль целых пять сотых) процента от цены подлежащего поставке, но не поставленного товара.</w:t>
      </w:r>
    </w:p>
    <w:p w14:paraId="6AF18728"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4EDAF3EE"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40CCC89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0B389F4E"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6442145"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4EBD14CE" w14:textId="77777777" w:rsidR="00D52566" w:rsidRPr="00B138F3" w:rsidRDefault="00D52566" w:rsidP="00B46D58">
      <w:pPr>
        <w:rPr>
          <w:rFonts w:ascii="GHEA Grapalat" w:hAnsi="GHEA Grapalat"/>
          <w:lang w:val="hy-AM"/>
        </w:rPr>
      </w:pPr>
    </w:p>
    <w:p w14:paraId="46D3FA47"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4D354EA8"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1176D35" w14:textId="77777777" w:rsidR="0094684E" w:rsidRPr="00B138F3" w:rsidRDefault="0094684E" w:rsidP="00B46D58">
      <w:pPr>
        <w:widowControl w:val="0"/>
        <w:spacing w:after="160"/>
        <w:jc w:val="center"/>
        <w:rPr>
          <w:rFonts w:ascii="GHEA Grapalat" w:hAnsi="GHEA Grapalat"/>
          <w:lang w:val="hy-AM"/>
        </w:rPr>
      </w:pPr>
    </w:p>
    <w:p w14:paraId="4AC54C7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0E144722"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AF99029"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30"/>
        <w:t>21</w:t>
      </w:r>
      <w:r w:rsidRPr="00B138F3">
        <w:rPr>
          <w:rFonts w:ascii="GHEA Grapalat" w:hAnsi="GHEA Grapalat"/>
        </w:rPr>
        <w:t>.</w:t>
      </w:r>
    </w:p>
    <w:p w14:paraId="131C403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3DD7AD0F"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616EBB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085CDDF0"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DBB0498"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3AAC3534"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B81DAA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FAD9BB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023CC40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31"/>
        <w:t>22</w:t>
      </w:r>
      <w:r w:rsidRPr="00B138F3">
        <w:rPr>
          <w:rFonts w:ascii="GHEA Grapalat" w:hAnsi="GHEA Grapalat"/>
        </w:rPr>
        <w:t>.</w:t>
      </w:r>
    </w:p>
    <w:p w14:paraId="703931F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w:t>
      </w:r>
      <w:r w:rsidRPr="00B138F3">
        <w:rPr>
          <w:rFonts w:ascii="GHEA Grapalat" w:hAnsi="GHEA Grapalat"/>
        </w:rPr>
        <w:lastRenderedPageBreak/>
        <w:t>предусмотренные договором меры ответственности</w:t>
      </w:r>
      <w:r w:rsidR="00BC5D2F" w:rsidRPr="00B138F3">
        <w:rPr>
          <w:rStyle w:val="af6"/>
          <w:rFonts w:ascii="GHEA Grapalat" w:hAnsi="GHEA Grapalat"/>
        </w:rPr>
        <w:footnoteReference w:customMarkFollows="1" w:id="32"/>
        <w:t>23</w:t>
      </w:r>
      <w:r w:rsidRPr="00B138F3">
        <w:rPr>
          <w:rFonts w:ascii="GHEA Grapalat" w:hAnsi="GHEA Grapalat"/>
        </w:rPr>
        <w:t>.</w:t>
      </w:r>
    </w:p>
    <w:p w14:paraId="5D3F6A8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4E7006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D0677B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4C2A445F"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0C8DDB83"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392AF2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3FAF988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4E7A3DCA" w14:textId="77777777"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w:t>
      </w:r>
      <w:r w:rsidRPr="00B138F3">
        <w:rPr>
          <w:rFonts w:ascii="GHEA Grapalat" w:hAnsi="GHEA Grapalat"/>
        </w:rPr>
        <w:lastRenderedPageBreak/>
        <w:t xml:space="preserve">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w:t>
      </w:r>
      <w:proofErr w:type="spellStart"/>
      <w:r w:rsidR="00BA249F" w:rsidRPr="00DC2F9B">
        <w:rPr>
          <w:rFonts w:ascii="GHEA Grapalat" w:hAnsi="GHEA Grapalat"/>
        </w:rPr>
        <w:t>предусмотрения</w:t>
      </w:r>
      <w:proofErr w:type="spellEnd"/>
      <w:r w:rsidR="00BA249F"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Pr="00974EA8">
        <w:rPr>
          <w:rFonts w:ascii="GHEA Grapalat" w:hAnsi="GHEA Grapalat"/>
        </w:rPr>
        <w:t>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974EA8">
        <w:rPr>
          <w:rFonts w:ascii="GHEA Grapalat" w:hAnsi="GHEA Grapalat"/>
        </w:rPr>
        <w:t xml:space="preserve">обеспечений квалификации и </w:t>
      </w:r>
      <w:r w:rsidRPr="00974EA8">
        <w:rPr>
          <w:rFonts w:ascii="GHEA Grapalat" w:hAnsi="GHEA Grapalat"/>
        </w:rPr>
        <w:t>договора</w:t>
      </w:r>
      <w:proofErr w:type="gramEnd"/>
      <w:r w:rsidRPr="00974EA8">
        <w:rPr>
          <w:rFonts w:ascii="GHEA Grapalat" w:hAnsi="GHEA Grapalat"/>
        </w:rPr>
        <w:t xml:space="preserve">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af6"/>
          <w:rFonts w:ascii="GHEA Grapalat" w:hAnsi="GHEA Grapalat"/>
        </w:rPr>
        <w:footnoteReference w:customMarkFollows="1" w:id="33"/>
        <w:t>24</w:t>
      </w:r>
    </w:p>
    <w:p w14:paraId="42A15FA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4AF2857E" w14:textId="77777777" w:rsidTr="0016519F">
        <w:tc>
          <w:tcPr>
            <w:tcW w:w="4536" w:type="dxa"/>
          </w:tcPr>
          <w:p w14:paraId="43E03BE6"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0C66CE69"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5F093C2E"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05686B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127B7B7E" w14:textId="77777777" w:rsidR="00071D1C" w:rsidRPr="00B138F3" w:rsidRDefault="00071D1C" w:rsidP="00B46D58">
            <w:pPr>
              <w:widowControl w:val="0"/>
              <w:spacing w:after="160"/>
              <w:jc w:val="center"/>
              <w:rPr>
                <w:rFonts w:ascii="GHEA Grapalat" w:hAnsi="GHEA Grapalat"/>
              </w:rPr>
            </w:pPr>
          </w:p>
        </w:tc>
        <w:tc>
          <w:tcPr>
            <w:tcW w:w="4343" w:type="dxa"/>
          </w:tcPr>
          <w:p w14:paraId="263D562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1A1F2C62"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38F66E37"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60EEF9D0"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4F7FFF3" w14:textId="77777777" w:rsidR="00382B60" w:rsidRDefault="00382B60" w:rsidP="00B46D58">
      <w:pPr>
        <w:widowControl w:val="0"/>
        <w:spacing w:after="160"/>
        <w:ind w:firstLine="567"/>
        <w:jc w:val="both"/>
        <w:rPr>
          <w:rFonts w:ascii="GHEA Grapalat" w:hAnsi="GHEA Grapalat"/>
          <w:i/>
          <w:lang w:val="hy-AM"/>
        </w:rPr>
      </w:pPr>
    </w:p>
    <w:p w14:paraId="4922EA9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5B8D759F" w14:textId="77777777" w:rsidR="00071D1C" w:rsidRPr="00B138F3" w:rsidRDefault="00071D1C" w:rsidP="00B46D58">
      <w:pPr>
        <w:widowControl w:val="0"/>
        <w:spacing w:after="160"/>
        <w:rPr>
          <w:rFonts w:ascii="GHEA Grapalat" w:hAnsi="GHEA Grapalat"/>
        </w:rPr>
      </w:pPr>
    </w:p>
    <w:p w14:paraId="5CE63066" w14:textId="77777777" w:rsidR="00071D1C" w:rsidRPr="00382B60" w:rsidRDefault="00071D1C" w:rsidP="00B46D58">
      <w:pPr>
        <w:widowControl w:val="0"/>
        <w:spacing w:after="160"/>
        <w:jc w:val="right"/>
        <w:rPr>
          <w:rFonts w:ascii="GHEA Grapalat" w:hAnsi="GHEA Grapalat"/>
        </w:rPr>
        <w:sectPr w:rsidR="00071D1C" w:rsidRPr="00382B60" w:rsidSect="009C5A9E">
          <w:footerReference w:type="default" r:id="rId13"/>
          <w:footnotePr>
            <w:pos w:val="beneathText"/>
          </w:footnotePr>
          <w:pgSz w:w="11906" w:h="16838" w:code="9"/>
          <w:pgMar w:top="720" w:right="720" w:bottom="720" w:left="720" w:header="561" w:footer="561" w:gutter="0"/>
          <w:cols w:space="720"/>
          <w:docGrid w:linePitch="326"/>
        </w:sectPr>
      </w:pPr>
    </w:p>
    <w:p w14:paraId="05DB9884" w14:textId="77777777" w:rsidR="00071D1C" w:rsidRPr="00CF0BC5" w:rsidRDefault="00071D1C" w:rsidP="00CF0BC5">
      <w:pPr>
        <w:widowControl w:val="0"/>
        <w:jc w:val="right"/>
        <w:rPr>
          <w:rFonts w:ascii="GHEA Grapalat" w:hAnsi="GHEA Grapalat"/>
          <w:i/>
          <w:sz w:val="22"/>
        </w:rPr>
      </w:pPr>
      <w:r w:rsidRPr="00CF0BC5">
        <w:rPr>
          <w:rFonts w:ascii="GHEA Grapalat" w:hAnsi="GHEA Grapalat"/>
          <w:i/>
          <w:sz w:val="22"/>
        </w:rPr>
        <w:lastRenderedPageBreak/>
        <w:t>Приложение № 1</w:t>
      </w:r>
    </w:p>
    <w:p w14:paraId="5476C32A" w14:textId="77777777" w:rsidR="00071D1C" w:rsidRPr="00CF0BC5" w:rsidRDefault="00071D1C" w:rsidP="00CF0BC5">
      <w:pPr>
        <w:widowControl w:val="0"/>
        <w:jc w:val="right"/>
        <w:rPr>
          <w:rFonts w:ascii="GHEA Grapalat" w:hAnsi="GHEA Grapalat"/>
          <w:i/>
          <w:sz w:val="22"/>
        </w:rPr>
      </w:pPr>
      <w:r w:rsidRPr="00CF0BC5">
        <w:rPr>
          <w:rFonts w:ascii="GHEA Grapalat" w:hAnsi="GHEA Grapalat"/>
          <w:i/>
          <w:sz w:val="22"/>
        </w:rPr>
        <w:t xml:space="preserve">к Договору под кодом </w:t>
      </w:r>
      <w:r w:rsidR="001D0249" w:rsidRPr="00CF0BC5">
        <w:rPr>
          <w:rFonts w:ascii="GHEA Grapalat" w:hAnsi="GHEA Grapalat"/>
          <w:i/>
          <w:sz w:val="22"/>
        </w:rPr>
        <w:br/>
      </w:r>
      <w:r w:rsidRPr="00CF0BC5">
        <w:rPr>
          <w:rFonts w:ascii="GHEA Grapalat" w:hAnsi="GHEA Grapalat"/>
          <w:i/>
          <w:sz w:val="22"/>
        </w:rPr>
        <w:t xml:space="preserve">заключенному </w:t>
      </w:r>
      <w:r w:rsidR="006132ED" w:rsidRPr="00CF0BC5">
        <w:rPr>
          <w:rFonts w:ascii="GHEA Grapalat" w:hAnsi="GHEA Grapalat"/>
          <w:i/>
          <w:sz w:val="22"/>
        </w:rPr>
        <w:t>"</w:t>
      </w:r>
      <w:r w:rsidR="00D52566" w:rsidRPr="00CF0BC5">
        <w:rPr>
          <w:rFonts w:ascii="GHEA Grapalat" w:hAnsi="GHEA Grapalat"/>
          <w:i/>
          <w:sz w:val="22"/>
        </w:rPr>
        <w:tab/>
      </w:r>
      <w:r w:rsidR="006132ED" w:rsidRPr="00CF0BC5">
        <w:rPr>
          <w:rFonts w:ascii="GHEA Grapalat" w:hAnsi="GHEA Grapalat"/>
          <w:i/>
          <w:sz w:val="22"/>
        </w:rPr>
        <w:t>"</w:t>
      </w:r>
      <w:r w:rsidR="00D52566" w:rsidRPr="00CF0BC5">
        <w:rPr>
          <w:rFonts w:ascii="GHEA Grapalat" w:hAnsi="GHEA Grapalat"/>
          <w:i/>
          <w:sz w:val="22"/>
        </w:rPr>
        <w:tab/>
      </w:r>
      <w:r w:rsidRPr="00CF0BC5">
        <w:rPr>
          <w:rFonts w:ascii="GHEA Grapalat" w:hAnsi="GHEA Grapalat"/>
          <w:i/>
          <w:sz w:val="22"/>
        </w:rPr>
        <w:t>20</w:t>
      </w:r>
      <w:r w:rsidR="00D52566" w:rsidRPr="00CF0BC5">
        <w:rPr>
          <w:rFonts w:ascii="GHEA Grapalat" w:hAnsi="GHEA Grapalat"/>
          <w:i/>
          <w:sz w:val="22"/>
        </w:rPr>
        <w:tab/>
      </w:r>
      <w:r w:rsidRPr="00CF0BC5">
        <w:rPr>
          <w:rFonts w:ascii="GHEA Grapalat" w:hAnsi="GHEA Grapalat"/>
          <w:i/>
          <w:sz w:val="22"/>
        </w:rPr>
        <w:t>г.</w:t>
      </w:r>
    </w:p>
    <w:p w14:paraId="6B29F979" w14:textId="77777777" w:rsidR="00071D1C" w:rsidRPr="00CF0BC5" w:rsidRDefault="00071D1C" w:rsidP="00CF0BC5">
      <w:pPr>
        <w:widowControl w:val="0"/>
        <w:jc w:val="center"/>
        <w:rPr>
          <w:rFonts w:ascii="GHEA Grapalat" w:hAnsi="GHEA Grapalat"/>
          <w:sz w:val="22"/>
        </w:rPr>
      </w:pPr>
      <w:r w:rsidRPr="00CF0BC5">
        <w:rPr>
          <w:rFonts w:ascii="GHEA Grapalat" w:hAnsi="GHEA Grapalat"/>
          <w:sz w:val="22"/>
        </w:rPr>
        <w:t>ТЕХНИЧЕСКА</w:t>
      </w:r>
      <w:r w:rsidR="001D0249" w:rsidRPr="00CF0BC5">
        <w:rPr>
          <w:rFonts w:ascii="GHEA Grapalat" w:hAnsi="GHEA Grapalat"/>
          <w:sz w:val="22"/>
        </w:rPr>
        <w:t>Я ХАРАКТЕРИСТИКА-ГРАФИК ЗАКУПКИ</w:t>
      </w:r>
    </w:p>
    <w:p w14:paraId="44548148" w14:textId="77777777" w:rsidR="00071D1C" w:rsidRPr="00CF0BC5" w:rsidRDefault="00071D1C" w:rsidP="00CF0BC5">
      <w:pPr>
        <w:widowControl w:val="0"/>
        <w:jc w:val="right"/>
        <w:rPr>
          <w:rFonts w:ascii="GHEA Grapalat" w:hAnsi="GHEA Grapalat"/>
          <w:sz w:val="22"/>
        </w:rPr>
      </w:pPr>
      <w:r w:rsidRPr="00CF0BC5">
        <w:rPr>
          <w:rFonts w:ascii="GHEA Grapalat" w:hAnsi="GHEA Grapalat"/>
          <w:sz w:val="22"/>
        </w:rPr>
        <w:t>Драмов РА</w:t>
      </w:r>
    </w:p>
    <w:tbl>
      <w:tblPr>
        <w:tblW w:w="16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92"/>
        <w:gridCol w:w="1839"/>
        <w:gridCol w:w="851"/>
        <w:gridCol w:w="4252"/>
        <w:gridCol w:w="992"/>
        <w:gridCol w:w="884"/>
        <w:gridCol w:w="817"/>
        <w:gridCol w:w="851"/>
        <w:gridCol w:w="850"/>
        <w:gridCol w:w="1027"/>
        <w:gridCol w:w="15"/>
        <w:gridCol w:w="943"/>
      </w:tblGrid>
      <w:tr w:rsidR="00B138F3" w:rsidRPr="00CF0BC5" w14:paraId="3C2198DD" w14:textId="77777777" w:rsidTr="0093409D">
        <w:trPr>
          <w:jc w:val="center"/>
        </w:trPr>
        <w:tc>
          <w:tcPr>
            <w:tcW w:w="16055" w:type="dxa"/>
            <w:gridSpan w:val="13"/>
          </w:tcPr>
          <w:p w14:paraId="78F07767" w14:textId="77777777" w:rsidR="00071D1C" w:rsidRPr="00CF0BC5" w:rsidRDefault="00071D1C" w:rsidP="00B46D58">
            <w:pPr>
              <w:widowControl w:val="0"/>
              <w:jc w:val="center"/>
              <w:rPr>
                <w:rFonts w:ascii="GHEA Grapalat" w:hAnsi="GHEA Grapalat"/>
                <w:sz w:val="16"/>
                <w:szCs w:val="16"/>
              </w:rPr>
            </w:pPr>
            <w:r w:rsidRPr="00CF0BC5">
              <w:rPr>
                <w:rFonts w:ascii="GHEA Grapalat" w:hAnsi="GHEA Grapalat"/>
                <w:sz w:val="16"/>
                <w:szCs w:val="16"/>
              </w:rPr>
              <w:t>Товар</w:t>
            </w:r>
          </w:p>
        </w:tc>
      </w:tr>
      <w:tr w:rsidR="00B138F3" w:rsidRPr="00CF0BC5" w14:paraId="74742286" w14:textId="77777777" w:rsidTr="0093409D">
        <w:trPr>
          <w:trHeight w:val="219"/>
          <w:jc w:val="center"/>
        </w:trPr>
        <w:tc>
          <w:tcPr>
            <w:tcW w:w="1242" w:type="dxa"/>
            <w:vMerge w:val="restart"/>
            <w:vAlign w:val="center"/>
          </w:tcPr>
          <w:p w14:paraId="6FF2263B" w14:textId="77777777" w:rsidR="00071D1C" w:rsidRPr="00CF0BC5" w:rsidRDefault="00071D1C" w:rsidP="00B46D58">
            <w:pPr>
              <w:widowControl w:val="0"/>
              <w:jc w:val="center"/>
              <w:rPr>
                <w:rFonts w:ascii="GHEA Grapalat" w:hAnsi="GHEA Grapalat"/>
                <w:sz w:val="16"/>
                <w:szCs w:val="16"/>
              </w:rPr>
            </w:pPr>
            <w:r w:rsidRPr="00CF0BC5">
              <w:rPr>
                <w:rFonts w:ascii="GHEA Grapalat" w:hAnsi="GHEA Grapalat"/>
                <w:sz w:val="16"/>
                <w:szCs w:val="16"/>
              </w:rPr>
              <w:t xml:space="preserve">номер предусмотренного </w:t>
            </w:r>
            <w:r w:rsidRPr="00CF0BC5">
              <w:rPr>
                <w:rFonts w:ascii="GHEA Grapalat" w:hAnsi="GHEA Grapalat"/>
                <w:spacing w:val="-6"/>
                <w:sz w:val="16"/>
                <w:szCs w:val="16"/>
              </w:rPr>
              <w:t>приглашением</w:t>
            </w:r>
            <w:r w:rsidRPr="00CF0BC5">
              <w:rPr>
                <w:rFonts w:ascii="GHEA Grapalat" w:hAnsi="GHEA Grapalat"/>
                <w:sz w:val="16"/>
                <w:szCs w:val="16"/>
              </w:rPr>
              <w:t xml:space="preserve"> лота</w:t>
            </w:r>
          </w:p>
        </w:tc>
        <w:tc>
          <w:tcPr>
            <w:tcW w:w="1492" w:type="dxa"/>
            <w:vMerge w:val="restart"/>
            <w:vAlign w:val="center"/>
          </w:tcPr>
          <w:p w14:paraId="37B19E5E" w14:textId="77777777" w:rsidR="00071D1C" w:rsidRPr="00CF0BC5" w:rsidRDefault="00071D1C" w:rsidP="00B46D58">
            <w:pPr>
              <w:widowControl w:val="0"/>
              <w:jc w:val="center"/>
              <w:rPr>
                <w:rFonts w:ascii="GHEA Grapalat" w:hAnsi="GHEA Grapalat"/>
                <w:sz w:val="16"/>
                <w:szCs w:val="16"/>
              </w:rPr>
            </w:pPr>
            <w:r w:rsidRPr="00CF0BC5">
              <w:rPr>
                <w:rFonts w:ascii="GHEA Grapalat" w:hAnsi="GHEA Grapalat"/>
                <w:sz w:val="16"/>
                <w:szCs w:val="16"/>
              </w:rPr>
              <w:t>промежуточный код, предусмотренный планом закупок по классификации ЕЗК (CPV)</w:t>
            </w:r>
          </w:p>
        </w:tc>
        <w:tc>
          <w:tcPr>
            <w:tcW w:w="1839" w:type="dxa"/>
            <w:vMerge w:val="restart"/>
            <w:vAlign w:val="center"/>
          </w:tcPr>
          <w:p w14:paraId="34155C95" w14:textId="77777777" w:rsidR="00071D1C" w:rsidRPr="00CF0BC5" w:rsidRDefault="001D0249" w:rsidP="00B64ECA">
            <w:pPr>
              <w:widowControl w:val="0"/>
              <w:jc w:val="center"/>
              <w:rPr>
                <w:rFonts w:ascii="GHEA Grapalat" w:hAnsi="GHEA Grapalat"/>
                <w:sz w:val="16"/>
                <w:szCs w:val="16"/>
                <w:lang w:val="en-US"/>
              </w:rPr>
            </w:pPr>
            <w:r w:rsidRPr="00CF0BC5">
              <w:rPr>
                <w:rFonts w:ascii="GHEA Grapalat" w:hAnsi="GHEA Grapalat"/>
                <w:sz w:val="16"/>
                <w:szCs w:val="16"/>
              </w:rPr>
              <w:t xml:space="preserve">наименование </w:t>
            </w:r>
          </w:p>
        </w:tc>
        <w:tc>
          <w:tcPr>
            <w:tcW w:w="851" w:type="dxa"/>
            <w:vMerge w:val="restart"/>
            <w:vAlign w:val="center"/>
          </w:tcPr>
          <w:p w14:paraId="328D9134" w14:textId="77777777" w:rsidR="00071D1C" w:rsidRPr="00CF0BC5" w:rsidRDefault="00A205BF" w:rsidP="00CF0BC5">
            <w:pPr>
              <w:widowControl w:val="0"/>
              <w:ind w:left="-96" w:right="-108"/>
              <w:jc w:val="center"/>
              <w:rPr>
                <w:rFonts w:ascii="GHEA Grapalat" w:hAnsi="GHEA Grapalat"/>
                <w:sz w:val="16"/>
                <w:szCs w:val="16"/>
              </w:rPr>
            </w:pPr>
            <w:r w:rsidRPr="00CF0BC5">
              <w:rPr>
                <w:rFonts w:ascii="GHEA Grapalat" w:hAnsi="GHEA Grapalat"/>
                <w:sz w:val="16"/>
                <w:szCs w:val="16"/>
              </w:rPr>
              <w:t>товарный знак,</w:t>
            </w:r>
            <w:r w:rsidRPr="00CF0BC5">
              <w:rPr>
                <w:rFonts w:ascii="GHEA Grapalat" w:hAnsi="GHEA Grapalat"/>
                <w:sz w:val="16"/>
                <w:szCs w:val="16"/>
                <w:lang w:val="hy-AM"/>
              </w:rPr>
              <w:t xml:space="preserve"> </w:t>
            </w:r>
            <w:r w:rsidR="00572629" w:rsidRPr="00CF0BC5">
              <w:rPr>
                <w:rFonts w:ascii="GHEA Grapalat" w:hAnsi="GHEA Grapalat"/>
                <w:sz w:val="16"/>
                <w:szCs w:val="16"/>
              </w:rPr>
              <w:t>фирменное наименование, модель</w:t>
            </w:r>
            <w:r w:rsidR="00317BD2" w:rsidRPr="00CF0BC5">
              <w:rPr>
                <w:rFonts w:ascii="GHEA Grapalat" w:hAnsi="GHEA Grapalat"/>
                <w:sz w:val="16"/>
                <w:szCs w:val="16"/>
                <w:lang w:val="hy-AM"/>
              </w:rPr>
              <w:t xml:space="preserve"> </w:t>
            </w:r>
            <w:r w:rsidR="00CC6362" w:rsidRPr="00CF0BC5">
              <w:rPr>
                <w:rFonts w:ascii="GHEA Grapalat" w:hAnsi="GHEA Grapalat"/>
                <w:sz w:val="16"/>
                <w:szCs w:val="16"/>
              </w:rPr>
              <w:t xml:space="preserve">и </w:t>
            </w:r>
            <w:r w:rsidR="009F06BA" w:rsidRPr="00CF0BC5">
              <w:rPr>
                <w:rFonts w:ascii="GHEA Grapalat" w:hAnsi="GHEA Grapalat"/>
                <w:sz w:val="16"/>
                <w:szCs w:val="16"/>
              </w:rPr>
              <w:t xml:space="preserve">наименование производителя </w:t>
            </w:r>
          </w:p>
        </w:tc>
        <w:tc>
          <w:tcPr>
            <w:tcW w:w="4252" w:type="dxa"/>
            <w:vMerge w:val="restart"/>
            <w:vAlign w:val="center"/>
          </w:tcPr>
          <w:p w14:paraId="7C083FE5" w14:textId="77777777" w:rsidR="00071D1C" w:rsidRPr="00CF0BC5" w:rsidRDefault="00071D1C" w:rsidP="00B46D58">
            <w:pPr>
              <w:widowControl w:val="0"/>
              <w:ind w:left="-108" w:right="-59"/>
              <w:jc w:val="center"/>
              <w:rPr>
                <w:rFonts w:ascii="GHEA Grapalat" w:hAnsi="GHEA Grapalat"/>
                <w:sz w:val="16"/>
                <w:szCs w:val="16"/>
              </w:rPr>
            </w:pPr>
            <w:r w:rsidRPr="00CF0BC5">
              <w:rPr>
                <w:rFonts w:ascii="GHEA Grapalat" w:hAnsi="GHEA Grapalat"/>
                <w:sz w:val="16"/>
                <w:szCs w:val="16"/>
              </w:rPr>
              <w:t>техническая характеристика</w:t>
            </w:r>
          </w:p>
        </w:tc>
        <w:tc>
          <w:tcPr>
            <w:tcW w:w="992" w:type="dxa"/>
            <w:vMerge w:val="restart"/>
            <w:vAlign w:val="center"/>
          </w:tcPr>
          <w:p w14:paraId="63882362" w14:textId="77777777" w:rsidR="00071D1C" w:rsidRPr="00CF0BC5" w:rsidRDefault="00071D1C" w:rsidP="00B46D58">
            <w:pPr>
              <w:widowControl w:val="0"/>
              <w:ind w:left="-48" w:right="-108"/>
              <w:jc w:val="center"/>
              <w:rPr>
                <w:rFonts w:ascii="GHEA Grapalat" w:hAnsi="GHEA Grapalat"/>
                <w:sz w:val="16"/>
                <w:szCs w:val="16"/>
              </w:rPr>
            </w:pPr>
            <w:r w:rsidRPr="00CF0BC5">
              <w:rPr>
                <w:rFonts w:ascii="GHEA Grapalat" w:hAnsi="GHEA Grapalat"/>
                <w:sz w:val="16"/>
                <w:szCs w:val="16"/>
              </w:rPr>
              <w:t>единица измерения</w:t>
            </w:r>
          </w:p>
        </w:tc>
        <w:tc>
          <w:tcPr>
            <w:tcW w:w="884" w:type="dxa"/>
            <w:vMerge w:val="restart"/>
            <w:vAlign w:val="center"/>
          </w:tcPr>
          <w:p w14:paraId="78C255B8" w14:textId="77777777" w:rsidR="00071D1C" w:rsidRPr="00CF0BC5" w:rsidRDefault="00071D1C" w:rsidP="00B46D58">
            <w:pPr>
              <w:widowControl w:val="0"/>
              <w:ind w:left="-108" w:right="-108"/>
              <w:jc w:val="center"/>
              <w:rPr>
                <w:rFonts w:ascii="GHEA Grapalat" w:hAnsi="GHEA Grapalat"/>
                <w:sz w:val="16"/>
                <w:szCs w:val="16"/>
              </w:rPr>
            </w:pPr>
            <w:r w:rsidRPr="00CF0BC5">
              <w:rPr>
                <w:rFonts w:ascii="GHEA Grapalat" w:hAnsi="GHEA Grapalat"/>
                <w:sz w:val="16"/>
                <w:szCs w:val="16"/>
              </w:rPr>
              <w:t>цена единицы/драмов РА</w:t>
            </w:r>
          </w:p>
        </w:tc>
        <w:tc>
          <w:tcPr>
            <w:tcW w:w="817" w:type="dxa"/>
            <w:vMerge w:val="restart"/>
            <w:vAlign w:val="center"/>
          </w:tcPr>
          <w:p w14:paraId="525F5BFE" w14:textId="77777777" w:rsidR="00071D1C" w:rsidRPr="00CF0BC5" w:rsidRDefault="00071D1C" w:rsidP="00B46D58">
            <w:pPr>
              <w:widowControl w:val="0"/>
              <w:ind w:left="-108" w:right="-108"/>
              <w:jc w:val="center"/>
              <w:rPr>
                <w:rFonts w:ascii="GHEA Grapalat" w:hAnsi="GHEA Grapalat"/>
                <w:sz w:val="16"/>
                <w:szCs w:val="16"/>
              </w:rPr>
            </w:pPr>
            <w:r w:rsidRPr="00CF0BC5">
              <w:rPr>
                <w:rFonts w:ascii="GHEA Grapalat" w:hAnsi="GHEA Grapalat"/>
                <w:sz w:val="16"/>
                <w:szCs w:val="16"/>
              </w:rPr>
              <w:t>общая цена/драмов РА</w:t>
            </w:r>
          </w:p>
        </w:tc>
        <w:tc>
          <w:tcPr>
            <w:tcW w:w="851" w:type="dxa"/>
            <w:vMerge w:val="restart"/>
            <w:vAlign w:val="center"/>
          </w:tcPr>
          <w:p w14:paraId="2F590BB2" w14:textId="77777777" w:rsidR="00071D1C" w:rsidRPr="00CF0BC5" w:rsidRDefault="00071D1C" w:rsidP="00B46D58">
            <w:pPr>
              <w:widowControl w:val="0"/>
              <w:ind w:left="-126" w:right="-108"/>
              <w:jc w:val="center"/>
              <w:rPr>
                <w:rFonts w:ascii="GHEA Grapalat" w:hAnsi="GHEA Grapalat"/>
                <w:sz w:val="16"/>
                <w:szCs w:val="16"/>
              </w:rPr>
            </w:pPr>
            <w:r w:rsidRPr="00CF0BC5">
              <w:rPr>
                <w:rFonts w:ascii="GHEA Grapalat" w:hAnsi="GHEA Grapalat"/>
                <w:sz w:val="16"/>
                <w:szCs w:val="16"/>
              </w:rPr>
              <w:t>общий объем</w:t>
            </w:r>
          </w:p>
        </w:tc>
        <w:tc>
          <w:tcPr>
            <w:tcW w:w="2835" w:type="dxa"/>
            <w:gridSpan w:val="4"/>
            <w:vAlign w:val="center"/>
          </w:tcPr>
          <w:p w14:paraId="06227F23" w14:textId="77777777" w:rsidR="00071D1C" w:rsidRPr="00CF0BC5" w:rsidRDefault="00071D1C" w:rsidP="00B46D58">
            <w:pPr>
              <w:widowControl w:val="0"/>
              <w:jc w:val="center"/>
              <w:rPr>
                <w:rFonts w:ascii="GHEA Grapalat" w:hAnsi="GHEA Grapalat"/>
                <w:sz w:val="16"/>
                <w:szCs w:val="16"/>
              </w:rPr>
            </w:pPr>
            <w:r w:rsidRPr="00CF0BC5">
              <w:rPr>
                <w:rFonts w:ascii="GHEA Grapalat" w:hAnsi="GHEA Grapalat"/>
                <w:sz w:val="16"/>
                <w:szCs w:val="16"/>
              </w:rPr>
              <w:t>поставки</w:t>
            </w:r>
          </w:p>
        </w:tc>
      </w:tr>
      <w:tr w:rsidR="00B138F3" w:rsidRPr="00CF0BC5" w14:paraId="3A0B1EDE" w14:textId="77777777" w:rsidTr="0093409D">
        <w:trPr>
          <w:trHeight w:val="445"/>
          <w:jc w:val="center"/>
        </w:trPr>
        <w:tc>
          <w:tcPr>
            <w:tcW w:w="1242" w:type="dxa"/>
            <w:vMerge/>
            <w:vAlign w:val="center"/>
          </w:tcPr>
          <w:p w14:paraId="265D7374" w14:textId="77777777" w:rsidR="00071D1C" w:rsidRPr="00CF0BC5" w:rsidRDefault="00071D1C" w:rsidP="00B46D58">
            <w:pPr>
              <w:widowControl w:val="0"/>
              <w:jc w:val="center"/>
              <w:rPr>
                <w:rFonts w:ascii="GHEA Grapalat" w:hAnsi="GHEA Grapalat"/>
                <w:sz w:val="16"/>
                <w:szCs w:val="16"/>
              </w:rPr>
            </w:pPr>
          </w:p>
        </w:tc>
        <w:tc>
          <w:tcPr>
            <w:tcW w:w="1492" w:type="dxa"/>
            <w:vMerge/>
            <w:vAlign w:val="center"/>
          </w:tcPr>
          <w:p w14:paraId="6A22FDE2" w14:textId="77777777" w:rsidR="00071D1C" w:rsidRPr="00CF0BC5" w:rsidRDefault="00071D1C" w:rsidP="00B46D58">
            <w:pPr>
              <w:widowControl w:val="0"/>
              <w:jc w:val="center"/>
              <w:rPr>
                <w:rFonts w:ascii="GHEA Grapalat" w:hAnsi="GHEA Grapalat"/>
                <w:sz w:val="16"/>
                <w:szCs w:val="16"/>
              </w:rPr>
            </w:pPr>
          </w:p>
        </w:tc>
        <w:tc>
          <w:tcPr>
            <w:tcW w:w="1839" w:type="dxa"/>
            <w:vMerge/>
            <w:vAlign w:val="center"/>
          </w:tcPr>
          <w:p w14:paraId="5B72B1A6" w14:textId="77777777" w:rsidR="00071D1C" w:rsidRPr="00CF0BC5" w:rsidRDefault="00071D1C" w:rsidP="00B46D58">
            <w:pPr>
              <w:widowControl w:val="0"/>
              <w:jc w:val="center"/>
              <w:rPr>
                <w:rFonts w:ascii="GHEA Grapalat" w:hAnsi="GHEA Grapalat"/>
                <w:sz w:val="16"/>
                <w:szCs w:val="16"/>
              </w:rPr>
            </w:pPr>
          </w:p>
        </w:tc>
        <w:tc>
          <w:tcPr>
            <w:tcW w:w="851" w:type="dxa"/>
            <w:vMerge/>
            <w:vAlign w:val="center"/>
          </w:tcPr>
          <w:p w14:paraId="5A161262" w14:textId="77777777" w:rsidR="00071D1C" w:rsidRPr="00CF0BC5" w:rsidRDefault="00071D1C" w:rsidP="00B46D58">
            <w:pPr>
              <w:widowControl w:val="0"/>
              <w:jc w:val="center"/>
              <w:rPr>
                <w:rFonts w:ascii="GHEA Grapalat" w:hAnsi="GHEA Grapalat"/>
                <w:sz w:val="16"/>
                <w:szCs w:val="16"/>
              </w:rPr>
            </w:pPr>
          </w:p>
        </w:tc>
        <w:tc>
          <w:tcPr>
            <w:tcW w:w="4252" w:type="dxa"/>
            <w:vMerge/>
            <w:vAlign w:val="center"/>
          </w:tcPr>
          <w:p w14:paraId="1BCC14B8" w14:textId="77777777" w:rsidR="00071D1C" w:rsidRPr="00CF0BC5" w:rsidRDefault="00071D1C" w:rsidP="00B46D58">
            <w:pPr>
              <w:widowControl w:val="0"/>
              <w:jc w:val="center"/>
              <w:rPr>
                <w:rFonts w:ascii="GHEA Grapalat" w:hAnsi="GHEA Grapalat"/>
                <w:sz w:val="16"/>
                <w:szCs w:val="16"/>
              </w:rPr>
            </w:pPr>
          </w:p>
        </w:tc>
        <w:tc>
          <w:tcPr>
            <w:tcW w:w="992" w:type="dxa"/>
            <w:vMerge/>
            <w:vAlign w:val="center"/>
          </w:tcPr>
          <w:p w14:paraId="7F438585" w14:textId="77777777" w:rsidR="00071D1C" w:rsidRPr="00CF0BC5" w:rsidRDefault="00071D1C" w:rsidP="00B46D58">
            <w:pPr>
              <w:widowControl w:val="0"/>
              <w:jc w:val="center"/>
              <w:rPr>
                <w:rFonts w:ascii="GHEA Grapalat" w:hAnsi="GHEA Grapalat"/>
                <w:sz w:val="16"/>
                <w:szCs w:val="16"/>
              </w:rPr>
            </w:pPr>
          </w:p>
        </w:tc>
        <w:tc>
          <w:tcPr>
            <w:tcW w:w="884" w:type="dxa"/>
            <w:vMerge/>
            <w:vAlign w:val="center"/>
          </w:tcPr>
          <w:p w14:paraId="5C6645BD" w14:textId="77777777" w:rsidR="00071D1C" w:rsidRPr="00CF0BC5" w:rsidRDefault="00071D1C" w:rsidP="00B46D58">
            <w:pPr>
              <w:widowControl w:val="0"/>
              <w:jc w:val="center"/>
              <w:rPr>
                <w:rFonts w:ascii="GHEA Grapalat" w:hAnsi="GHEA Grapalat"/>
                <w:sz w:val="16"/>
                <w:szCs w:val="16"/>
              </w:rPr>
            </w:pPr>
          </w:p>
        </w:tc>
        <w:tc>
          <w:tcPr>
            <w:tcW w:w="817" w:type="dxa"/>
            <w:vMerge/>
            <w:vAlign w:val="center"/>
          </w:tcPr>
          <w:p w14:paraId="5A8E3867" w14:textId="77777777" w:rsidR="00071D1C" w:rsidRPr="00CF0BC5" w:rsidRDefault="00071D1C" w:rsidP="00B46D58">
            <w:pPr>
              <w:widowControl w:val="0"/>
              <w:jc w:val="center"/>
              <w:rPr>
                <w:rFonts w:ascii="GHEA Grapalat" w:hAnsi="GHEA Grapalat"/>
                <w:sz w:val="16"/>
                <w:szCs w:val="16"/>
              </w:rPr>
            </w:pPr>
          </w:p>
        </w:tc>
        <w:tc>
          <w:tcPr>
            <w:tcW w:w="851" w:type="dxa"/>
            <w:vMerge/>
            <w:vAlign w:val="center"/>
          </w:tcPr>
          <w:p w14:paraId="1D16B1F8" w14:textId="77777777" w:rsidR="00071D1C" w:rsidRPr="00CF0BC5" w:rsidRDefault="00071D1C" w:rsidP="00B46D58">
            <w:pPr>
              <w:widowControl w:val="0"/>
              <w:jc w:val="center"/>
              <w:rPr>
                <w:rFonts w:ascii="GHEA Grapalat" w:hAnsi="GHEA Grapalat"/>
                <w:sz w:val="16"/>
                <w:szCs w:val="16"/>
              </w:rPr>
            </w:pPr>
          </w:p>
        </w:tc>
        <w:tc>
          <w:tcPr>
            <w:tcW w:w="850" w:type="dxa"/>
            <w:vAlign w:val="center"/>
          </w:tcPr>
          <w:p w14:paraId="0AB635D0" w14:textId="77777777" w:rsidR="00071D1C" w:rsidRPr="00CF0BC5" w:rsidRDefault="00071D1C" w:rsidP="00B46D58">
            <w:pPr>
              <w:widowControl w:val="0"/>
              <w:ind w:left="-108" w:right="-108"/>
              <w:jc w:val="center"/>
              <w:rPr>
                <w:rFonts w:ascii="GHEA Grapalat" w:hAnsi="GHEA Grapalat"/>
                <w:sz w:val="16"/>
                <w:szCs w:val="16"/>
              </w:rPr>
            </w:pPr>
            <w:r w:rsidRPr="00CF0BC5">
              <w:rPr>
                <w:rFonts w:ascii="GHEA Grapalat" w:hAnsi="GHEA Grapalat"/>
                <w:sz w:val="16"/>
                <w:szCs w:val="16"/>
              </w:rPr>
              <w:t>адрес</w:t>
            </w:r>
          </w:p>
        </w:tc>
        <w:tc>
          <w:tcPr>
            <w:tcW w:w="1042" w:type="dxa"/>
            <w:gridSpan w:val="2"/>
            <w:vAlign w:val="center"/>
          </w:tcPr>
          <w:p w14:paraId="0B3B2151" w14:textId="77777777" w:rsidR="00071D1C" w:rsidRPr="00CF0BC5" w:rsidRDefault="00071D1C" w:rsidP="00B46D58">
            <w:pPr>
              <w:widowControl w:val="0"/>
              <w:ind w:left="-46" w:right="-84"/>
              <w:jc w:val="center"/>
              <w:rPr>
                <w:rFonts w:ascii="GHEA Grapalat" w:hAnsi="GHEA Grapalat"/>
                <w:sz w:val="16"/>
                <w:szCs w:val="16"/>
              </w:rPr>
            </w:pPr>
            <w:r w:rsidRPr="00CF0BC5">
              <w:rPr>
                <w:rFonts w:ascii="GHEA Grapalat" w:hAnsi="GHEA Grapalat"/>
                <w:sz w:val="16"/>
                <w:szCs w:val="16"/>
              </w:rPr>
              <w:t>подлежащее поставке количество товара</w:t>
            </w:r>
          </w:p>
        </w:tc>
        <w:tc>
          <w:tcPr>
            <w:tcW w:w="943" w:type="dxa"/>
            <w:vAlign w:val="center"/>
          </w:tcPr>
          <w:p w14:paraId="7679CF1A" w14:textId="77777777" w:rsidR="00700C81" w:rsidRPr="00CF0BC5" w:rsidRDefault="005646FC" w:rsidP="00CF0BC5">
            <w:pPr>
              <w:widowControl w:val="0"/>
              <w:ind w:left="-132" w:right="-129"/>
              <w:jc w:val="center"/>
              <w:rPr>
                <w:rFonts w:ascii="GHEA Grapalat" w:hAnsi="GHEA Grapalat"/>
                <w:sz w:val="16"/>
                <w:szCs w:val="16"/>
                <w:lang w:val="en-US"/>
              </w:rPr>
            </w:pPr>
            <w:r w:rsidRPr="00CF0BC5">
              <w:rPr>
                <w:rFonts w:ascii="GHEA Grapalat" w:hAnsi="GHEA Grapalat"/>
                <w:sz w:val="16"/>
                <w:szCs w:val="16"/>
              </w:rPr>
              <w:t>с</w:t>
            </w:r>
            <w:r w:rsidR="00700C81" w:rsidRPr="00CF0BC5">
              <w:rPr>
                <w:rFonts w:ascii="GHEA Grapalat" w:hAnsi="GHEA Grapalat"/>
                <w:sz w:val="16"/>
                <w:szCs w:val="16"/>
              </w:rPr>
              <w:t>рок</w:t>
            </w:r>
          </w:p>
        </w:tc>
      </w:tr>
      <w:tr w:rsidR="00487A7D" w:rsidRPr="00CF0BC5" w14:paraId="366A0CEF" w14:textId="77777777" w:rsidTr="0093409D">
        <w:trPr>
          <w:jc w:val="center"/>
        </w:trPr>
        <w:tc>
          <w:tcPr>
            <w:tcW w:w="1242" w:type="dxa"/>
            <w:vAlign w:val="center"/>
          </w:tcPr>
          <w:p w14:paraId="5512CE2E" w14:textId="48098DB1" w:rsidR="00487A7D" w:rsidRPr="00741333" w:rsidRDefault="00741333" w:rsidP="00487A7D">
            <w:pPr>
              <w:jc w:val="center"/>
              <w:rPr>
                <w:rFonts w:ascii="GHEA Grapalat" w:hAnsi="GHEA Grapalat" w:cs="Calibri"/>
                <w:sz w:val="16"/>
                <w:szCs w:val="16"/>
                <w:lang w:val="en-US"/>
              </w:rPr>
            </w:pPr>
            <w:r>
              <w:rPr>
                <w:rFonts w:ascii="GHEA Grapalat" w:hAnsi="GHEA Grapalat" w:cs="Calibri"/>
                <w:sz w:val="16"/>
                <w:szCs w:val="16"/>
                <w:lang w:val="en-US" w:bidi="ar-EG"/>
              </w:rPr>
              <w:t>1</w:t>
            </w:r>
          </w:p>
        </w:tc>
        <w:tc>
          <w:tcPr>
            <w:tcW w:w="1492" w:type="dxa"/>
            <w:vAlign w:val="center"/>
          </w:tcPr>
          <w:p w14:paraId="4D7C8EEE" w14:textId="74FA5A4E" w:rsidR="00487A7D" w:rsidRPr="0093569A" w:rsidRDefault="0054499E" w:rsidP="00487A7D">
            <w:pPr>
              <w:jc w:val="center"/>
              <w:rPr>
                <w:rFonts w:ascii="GHEA Grapalat" w:hAnsi="GHEA Grapalat" w:cs="Sylfaen"/>
                <w:i/>
                <w:sz w:val="16"/>
                <w:szCs w:val="16"/>
                <w:lang w:val="pt-BR"/>
              </w:rPr>
            </w:pPr>
            <w:r w:rsidRPr="004C1CB8">
              <w:rPr>
                <w:rFonts w:ascii="GHEA Grapalat" w:hAnsi="GHEA Grapalat" w:cs="Calibri"/>
                <w:color w:val="000000"/>
                <w:sz w:val="16"/>
                <w:szCs w:val="16"/>
              </w:rPr>
              <w:t>09134210</w:t>
            </w:r>
          </w:p>
        </w:tc>
        <w:tc>
          <w:tcPr>
            <w:tcW w:w="1839" w:type="dxa"/>
            <w:vAlign w:val="center"/>
          </w:tcPr>
          <w:p w14:paraId="3E842098" w14:textId="329F5E0E" w:rsidR="00487A7D" w:rsidRPr="0093569A" w:rsidRDefault="00487A7D" w:rsidP="00487A7D">
            <w:pPr>
              <w:jc w:val="center"/>
              <w:rPr>
                <w:rFonts w:ascii="GHEA Grapalat" w:hAnsi="GHEA Grapalat"/>
                <w:sz w:val="16"/>
                <w:szCs w:val="16"/>
              </w:rPr>
            </w:pPr>
            <w:r w:rsidRPr="0093569A">
              <w:rPr>
                <w:rFonts w:ascii="GHEA Grapalat" w:hAnsi="GHEA Grapalat"/>
                <w:sz w:val="16"/>
                <w:szCs w:val="16"/>
              </w:rPr>
              <w:t>дизельное топливо</w:t>
            </w:r>
          </w:p>
        </w:tc>
        <w:tc>
          <w:tcPr>
            <w:tcW w:w="851" w:type="dxa"/>
            <w:vAlign w:val="center"/>
          </w:tcPr>
          <w:p w14:paraId="6DE342C7" w14:textId="77777777" w:rsidR="00487A7D" w:rsidRPr="0093569A" w:rsidRDefault="00487A7D" w:rsidP="00487A7D">
            <w:pPr>
              <w:widowControl w:val="0"/>
              <w:jc w:val="center"/>
              <w:rPr>
                <w:rFonts w:ascii="GHEA Grapalat" w:hAnsi="GHEA Grapalat"/>
                <w:sz w:val="16"/>
                <w:szCs w:val="16"/>
              </w:rPr>
            </w:pPr>
          </w:p>
        </w:tc>
        <w:tc>
          <w:tcPr>
            <w:tcW w:w="4252" w:type="dxa"/>
            <w:vAlign w:val="center"/>
          </w:tcPr>
          <w:p w14:paraId="46C96D90" w14:textId="77777777" w:rsidR="009F0913" w:rsidRPr="009F0913" w:rsidRDefault="009F0913" w:rsidP="009F0913">
            <w:pPr>
              <w:jc w:val="center"/>
              <w:rPr>
                <w:rFonts w:ascii="GHEA Grapalat" w:hAnsi="GHEA Grapalat"/>
                <w:sz w:val="16"/>
                <w:szCs w:val="16"/>
              </w:rPr>
            </w:pPr>
            <w:proofErr w:type="spellStart"/>
            <w:r w:rsidRPr="009F0913">
              <w:rPr>
                <w:rFonts w:ascii="GHEA Grapalat" w:hAnsi="GHEA Grapalat"/>
                <w:sz w:val="16"/>
                <w:szCs w:val="16"/>
              </w:rPr>
              <w:t>Цетановое</w:t>
            </w:r>
            <w:proofErr w:type="spellEnd"/>
            <w:r w:rsidRPr="009F0913">
              <w:rPr>
                <w:rFonts w:ascii="GHEA Grapalat" w:hAnsi="GHEA Grapalat"/>
                <w:sz w:val="16"/>
                <w:szCs w:val="16"/>
              </w:rPr>
              <w:t xml:space="preserve"> число — не менее 49.</w:t>
            </w:r>
          </w:p>
          <w:p w14:paraId="387D1131" w14:textId="77777777" w:rsidR="009F0913" w:rsidRPr="009F0913" w:rsidRDefault="009F0913" w:rsidP="009F0913">
            <w:pPr>
              <w:jc w:val="center"/>
              <w:rPr>
                <w:rFonts w:ascii="GHEA Grapalat" w:hAnsi="GHEA Grapalat"/>
                <w:sz w:val="16"/>
                <w:szCs w:val="16"/>
              </w:rPr>
            </w:pPr>
            <w:proofErr w:type="spellStart"/>
            <w:r w:rsidRPr="009F0913">
              <w:rPr>
                <w:rFonts w:ascii="GHEA Grapalat" w:hAnsi="GHEA Grapalat"/>
                <w:sz w:val="16"/>
                <w:szCs w:val="16"/>
              </w:rPr>
              <w:t>Цетановый</w:t>
            </w:r>
            <w:proofErr w:type="spellEnd"/>
            <w:r w:rsidRPr="009F0913">
              <w:rPr>
                <w:rFonts w:ascii="GHEA Grapalat" w:hAnsi="GHEA Grapalat"/>
                <w:sz w:val="16"/>
                <w:szCs w:val="16"/>
              </w:rPr>
              <w:t xml:space="preserve"> индекс — не менее 46.</w:t>
            </w:r>
          </w:p>
          <w:p w14:paraId="31096383" w14:textId="77777777" w:rsidR="009F0913" w:rsidRPr="009F0913" w:rsidRDefault="009F0913" w:rsidP="009F0913">
            <w:pPr>
              <w:jc w:val="center"/>
              <w:rPr>
                <w:rFonts w:ascii="GHEA Grapalat" w:hAnsi="GHEA Grapalat"/>
                <w:sz w:val="16"/>
                <w:szCs w:val="16"/>
              </w:rPr>
            </w:pPr>
            <w:r w:rsidRPr="009F0913">
              <w:rPr>
                <w:rFonts w:ascii="GHEA Grapalat" w:hAnsi="GHEA Grapalat"/>
                <w:sz w:val="16"/>
                <w:szCs w:val="16"/>
              </w:rPr>
              <w:t>Плотность при температуре 15 °C — 800–845 кг/м³.</w:t>
            </w:r>
          </w:p>
          <w:p w14:paraId="503B62D8" w14:textId="77777777" w:rsidR="009F0913" w:rsidRPr="009F0913" w:rsidRDefault="009F0913" w:rsidP="009F0913">
            <w:pPr>
              <w:jc w:val="center"/>
              <w:rPr>
                <w:rFonts w:ascii="GHEA Grapalat" w:hAnsi="GHEA Grapalat"/>
                <w:sz w:val="16"/>
                <w:szCs w:val="16"/>
              </w:rPr>
            </w:pPr>
            <w:r w:rsidRPr="009F0913">
              <w:rPr>
                <w:rFonts w:ascii="GHEA Grapalat" w:hAnsi="GHEA Grapalat"/>
                <w:sz w:val="16"/>
                <w:szCs w:val="16"/>
              </w:rPr>
              <w:t>Массовая доля полициклических ароматических углеводородов — не более 11 %.</w:t>
            </w:r>
          </w:p>
          <w:p w14:paraId="114BD289" w14:textId="77777777" w:rsidR="009F0913" w:rsidRPr="009F0913" w:rsidRDefault="009F0913" w:rsidP="009F0913">
            <w:pPr>
              <w:jc w:val="center"/>
              <w:rPr>
                <w:rFonts w:ascii="GHEA Grapalat" w:hAnsi="GHEA Grapalat"/>
                <w:sz w:val="16"/>
                <w:szCs w:val="16"/>
              </w:rPr>
            </w:pPr>
            <w:r w:rsidRPr="009F0913">
              <w:rPr>
                <w:rFonts w:ascii="GHEA Grapalat" w:hAnsi="GHEA Grapalat"/>
                <w:sz w:val="16"/>
                <w:szCs w:val="16"/>
              </w:rPr>
              <w:t>Содержание серы — не более 10 мг/кг.</w:t>
            </w:r>
          </w:p>
          <w:p w14:paraId="24D891FC" w14:textId="77777777" w:rsidR="009F0913" w:rsidRPr="009F0913" w:rsidRDefault="009F0913" w:rsidP="009F0913">
            <w:pPr>
              <w:jc w:val="center"/>
              <w:rPr>
                <w:rFonts w:ascii="GHEA Grapalat" w:hAnsi="GHEA Grapalat"/>
                <w:sz w:val="16"/>
                <w:szCs w:val="16"/>
              </w:rPr>
            </w:pPr>
            <w:r w:rsidRPr="009F0913">
              <w:rPr>
                <w:rFonts w:ascii="GHEA Grapalat" w:hAnsi="GHEA Grapalat"/>
                <w:sz w:val="16"/>
                <w:szCs w:val="16"/>
              </w:rPr>
              <w:t>Температура вспышки — не ниже 55 °C.</w:t>
            </w:r>
          </w:p>
          <w:p w14:paraId="23653D93" w14:textId="77777777" w:rsidR="009F0913" w:rsidRPr="009F0913" w:rsidRDefault="009F0913" w:rsidP="009F0913">
            <w:pPr>
              <w:jc w:val="center"/>
              <w:rPr>
                <w:rFonts w:ascii="GHEA Grapalat" w:hAnsi="GHEA Grapalat"/>
                <w:sz w:val="16"/>
                <w:szCs w:val="16"/>
              </w:rPr>
            </w:pPr>
            <w:r w:rsidRPr="009F0913">
              <w:rPr>
                <w:rFonts w:ascii="GHEA Grapalat" w:hAnsi="GHEA Grapalat"/>
                <w:sz w:val="16"/>
                <w:szCs w:val="16"/>
              </w:rPr>
              <w:t>Углеродный остаток (коксуемость) в 10%-ном остатке — не более 0,3 %.</w:t>
            </w:r>
          </w:p>
          <w:p w14:paraId="7DF7FFBF" w14:textId="77777777" w:rsidR="009F0913" w:rsidRPr="009F0913" w:rsidRDefault="009F0913" w:rsidP="009F0913">
            <w:pPr>
              <w:jc w:val="center"/>
              <w:rPr>
                <w:rFonts w:ascii="GHEA Grapalat" w:hAnsi="GHEA Grapalat"/>
                <w:sz w:val="16"/>
                <w:szCs w:val="16"/>
              </w:rPr>
            </w:pPr>
            <w:r w:rsidRPr="009F0913">
              <w:rPr>
                <w:rFonts w:ascii="GHEA Grapalat" w:hAnsi="GHEA Grapalat"/>
                <w:sz w:val="16"/>
                <w:szCs w:val="16"/>
              </w:rPr>
              <w:t>Вязкость при 40 °C — от 1,5 до 4,0 мм²/с.</w:t>
            </w:r>
          </w:p>
          <w:p w14:paraId="2E1B504D" w14:textId="77777777" w:rsidR="009F0913" w:rsidRPr="009F0913" w:rsidRDefault="009F0913" w:rsidP="009F0913">
            <w:pPr>
              <w:jc w:val="center"/>
              <w:rPr>
                <w:rFonts w:ascii="GHEA Grapalat" w:hAnsi="GHEA Grapalat"/>
                <w:sz w:val="16"/>
                <w:szCs w:val="16"/>
              </w:rPr>
            </w:pPr>
            <w:r w:rsidRPr="009F0913">
              <w:rPr>
                <w:rFonts w:ascii="GHEA Grapalat" w:hAnsi="GHEA Grapalat"/>
                <w:sz w:val="16"/>
                <w:szCs w:val="16"/>
              </w:rPr>
              <w:t>Температура помутнения — не выше минус 10 °C.</w:t>
            </w:r>
          </w:p>
          <w:p w14:paraId="68E47502" w14:textId="77777777" w:rsidR="009F0913" w:rsidRPr="009F0913" w:rsidRDefault="009F0913" w:rsidP="009F0913">
            <w:pPr>
              <w:jc w:val="center"/>
              <w:rPr>
                <w:rFonts w:ascii="GHEA Grapalat" w:hAnsi="GHEA Grapalat"/>
                <w:sz w:val="16"/>
                <w:szCs w:val="16"/>
              </w:rPr>
            </w:pPr>
            <w:r w:rsidRPr="009F0913">
              <w:rPr>
                <w:rFonts w:ascii="GHEA Grapalat" w:hAnsi="GHEA Grapalat"/>
                <w:sz w:val="16"/>
                <w:szCs w:val="16"/>
              </w:rPr>
              <w:t>С поставкой.</w:t>
            </w:r>
          </w:p>
          <w:p w14:paraId="4285CB26" w14:textId="1F69C22B" w:rsidR="00487A7D" w:rsidRPr="0093569A" w:rsidRDefault="009F0913" w:rsidP="009F0913">
            <w:pPr>
              <w:jc w:val="center"/>
              <w:rPr>
                <w:rFonts w:ascii="GHEA Grapalat" w:hAnsi="GHEA Grapalat"/>
                <w:sz w:val="16"/>
                <w:szCs w:val="16"/>
              </w:rPr>
            </w:pPr>
            <w:r w:rsidRPr="009F0913">
              <w:rPr>
                <w:rFonts w:ascii="GHEA Grapalat" w:hAnsi="GHEA Grapalat"/>
                <w:sz w:val="16"/>
                <w:szCs w:val="16"/>
              </w:rPr>
              <w:t>Требования к безопасности, маркировке и упаковке — в соответствии с «Техническим регламентом на моторные топлива для двигателей внутреннего сгорания», утверждённым постановлением Правительства Республики Армения от 11 ноября 2004 года № 1592-Н.</w:t>
            </w:r>
          </w:p>
        </w:tc>
        <w:tc>
          <w:tcPr>
            <w:tcW w:w="992" w:type="dxa"/>
            <w:vAlign w:val="center"/>
          </w:tcPr>
          <w:p w14:paraId="21CF3837" w14:textId="77777777" w:rsidR="00487A7D" w:rsidRPr="0093569A" w:rsidRDefault="00487A7D" w:rsidP="00487A7D">
            <w:pPr>
              <w:widowControl w:val="0"/>
              <w:spacing w:after="120"/>
              <w:jc w:val="center"/>
              <w:rPr>
                <w:rFonts w:ascii="GHEA Grapalat" w:hAnsi="GHEA Grapalat"/>
                <w:sz w:val="16"/>
                <w:szCs w:val="16"/>
              </w:rPr>
            </w:pPr>
            <w:r w:rsidRPr="0093569A">
              <w:rPr>
                <w:rFonts w:ascii="GHEA Grapalat" w:hAnsi="GHEA Grapalat"/>
                <w:sz w:val="16"/>
                <w:szCs w:val="16"/>
              </w:rPr>
              <w:t>литр</w:t>
            </w:r>
          </w:p>
        </w:tc>
        <w:tc>
          <w:tcPr>
            <w:tcW w:w="884" w:type="dxa"/>
            <w:vAlign w:val="center"/>
          </w:tcPr>
          <w:p w14:paraId="25AC4D6E" w14:textId="14579DC7" w:rsidR="00487A7D" w:rsidRPr="0093569A" w:rsidRDefault="00487A7D" w:rsidP="00487A7D">
            <w:pPr>
              <w:widowControl w:val="0"/>
              <w:spacing w:after="120"/>
              <w:jc w:val="center"/>
              <w:rPr>
                <w:rFonts w:ascii="GHEA Grapalat" w:hAnsi="GHEA Grapalat"/>
                <w:sz w:val="16"/>
                <w:szCs w:val="16"/>
              </w:rPr>
            </w:pPr>
          </w:p>
        </w:tc>
        <w:tc>
          <w:tcPr>
            <w:tcW w:w="817" w:type="dxa"/>
            <w:vAlign w:val="center"/>
          </w:tcPr>
          <w:p w14:paraId="5E233852" w14:textId="4D3C10A6" w:rsidR="00487A7D" w:rsidRPr="009F0913" w:rsidRDefault="00487A7D" w:rsidP="00487A7D">
            <w:pPr>
              <w:jc w:val="center"/>
              <w:rPr>
                <w:rFonts w:ascii="GHEA Grapalat" w:hAnsi="GHEA Grapalat"/>
                <w:sz w:val="16"/>
                <w:szCs w:val="16"/>
              </w:rPr>
            </w:pPr>
          </w:p>
        </w:tc>
        <w:tc>
          <w:tcPr>
            <w:tcW w:w="851" w:type="dxa"/>
            <w:vAlign w:val="center"/>
          </w:tcPr>
          <w:p w14:paraId="083486F2" w14:textId="5DA989CD" w:rsidR="00487A7D" w:rsidRPr="009F0913" w:rsidRDefault="009F0913" w:rsidP="00487A7D">
            <w:pPr>
              <w:jc w:val="center"/>
              <w:rPr>
                <w:rFonts w:ascii="GHEA Grapalat" w:hAnsi="GHEA Grapalat"/>
                <w:sz w:val="16"/>
                <w:szCs w:val="16"/>
              </w:rPr>
            </w:pPr>
            <w:r w:rsidRPr="009F0913">
              <w:rPr>
                <w:rFonts w:ascii="GHEA Grapalat" w:hAnsi="GHEA Grapalat"/>
                <w:sz w:val="16"/>
                <w:szCs w:val="16"/>
              </w:rPr>
              <w:t>2340</w:t>
            </w:r>
          </w:p>
        </w:tc>
        <w:tc>
          <w:tcPr>
            <w:tcW w:w="850" w:type="dxa"/>
            <w:vAlign w:val="center"/>
          </w:tcPr>
          <w:p w14:paraId="6229ADA1" w14:textId="3BEF7F07" w:rsidR="00487A7D" w:rsidRPr="009F0913" w:rsidRDefault="009F0913" w:rsidP="00487A7D">
            <w:pPr>
              <w:jc w:val="center"/>
              <w:rPr>
                <w:rFonts w:ascii="GHEA Grapalat" w:hAnsi="GHEA Grapalat"/>
                <w:sz w:val="16"/>
                <w:szCs w:val="16"/>
              </w:rPr>
            </w:pPr>
            <w:proofErr w:type="spellStart"/>
            <w:r w:rsidRPr="009F0913">
              <w:rPr>
                <w:rFonts w:ascii="GHEA Grapalat" w:hAnsi="GHEA Grapalat"/>
                <w:sz w:val="16"/>
                <w:szCs w:val="16"/>
              </w:rPr>
              <w:t>Мецамор</w:t>
            </w:r>
            <w:proofErr w:type="spellEnd"/>
            <w:r w:rsidRPr="009F0913">
              <w:rPr>
                <w:rFonts w:ascii="GHEA Grapalat" w:hAnsi="GHEA Grapalat"/>
                <w:sz w:val="16"/>
                <w:szCs w:val="16"/>
              </w:rPr>
              <w:t xml:space="preserve"> село</w:t>
            </w:r>
            <w:r w:rsidRPr="009F0913">
              <w:rPr>
                <w:rFonts w:ascii="GHEA Grapalat" w:hAnsi="GHEA Grapalat"/>
                <w:sz w:val="16"/>
                <w:szCs w:val="16"/>
              </w:rPr>
              <w:br/>
            </w:r>
            <w:proofErr w:type="spellStart"/>
            <w:r w:rsidRPr="009F0913">
              <w:rPr>
                <w:rFonts w:ascii="GHEA Grapalat" w:hAnsi="GHEA Grapalat"/>
                <w:sz w:val="16"/>
                <w:szCs w:val="16"/>
              </w:rPr>
              <w:t>Маштоци</w:t>
            </w:r>
            <w:proofErr w:type="spellEnd"/>
            <w:r w:rsidRPr="009F0913">
              <w:rPr>
                <w:rFonts w:ascii="GHEA Grapalat" w:hAnsi="GHEA Grapalat"/>
                <w:sz w:val="16"/>
                <w:szCs w:val="16"/>
              </w:rPr>
              <w:t xml:space="preserve"> ул., 8 дом</w:t>
            </w:r>
          </w:p>
        </w:tc>
        <w:tc>
          <w:tcPr>
            <w:tcW w:w="1027" w:type="dxa"/>
            <w:vAlign w:val="center"/>
          </w:tcPr>
          <w:p w14:paraId="73F6F0C5" w14:textId="210FCDE5" w:rsidR="00487A7D" w:rsidRPr="009F0913" w:rsidRDefault="009F0913" w:rsidP="00487A7D">
            <w:pPr>
              <w:jc w:val="center"/>
              <w:rPr>
                <w:rFonts w:ascii="GHEA Grapalat" w:hAnsi="GHEA Grapalat"/>
                <w:sz w:val="16"/>
                <w:szCs w:val="16"/>
              </w:rPr>
            </w:pPr>
            <w:r w:rsidRPr="009F0913">
              <w:rPr>
                <w:rFonts w:ascii="GHEA Grapalat" w:hAnsi="GHEA Grapalat"/>
                <w:sz w:val="16"/>
                <w:szCs w:val="16"/>
              </w:rPr>
              <w:t>2340</w:t>
            </w:r>
          </w:p>
        </w:tc>
        <w:tc>
          <w:tcPr>
            <w:tcW w:w="958" w:type="dxa"/>
            <w:gridSpan w:val="2"/>
            <w:vAlign w:val="center"/>
          </w:tcPr>
          <w:p w14:paraId="637FBC5C" w14:textId="4D2778C3" w:rsidR="00487A7D" w:rsidRPr="0093569A" w:rsidRDefault="00487A7D" w:rsidP="00487A7D">
            <w:pPr>
              <w:jc w:val="center"/>
              <w:rPr>
                <w:rFonts w:ascii="GHEA Grapalat" w:hAnsi="GHEA Grapalat"/>
                <w:sz w:val="16"/>
                <w:szCs w:val="16"/>
              </w:rPr>
            </w:pPr>
            <w:r w:rsidRPr="0093569A">
              <w:rPr>
                <w:rFonts w:ascii="GHEA Grapalat" w:hAnsi="GHEA Grapalat"/>
                <w:sz w:val="16"/>
                <w:szCs w:val="16"/>
              </w:rPr>
              <w:t>20-й календарный день после заключения договора</w:t>
            </w:r>
          </w:p>
        </w:tc>
      </w:tr>
    </w:tbl>
    <w:p w14:paraId="1D7EFBCD"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3E316490" w14:textId="77777777" w:rsidTr="00E22E51">
        <w:trPr>
          <w:jc w:val="center"/>
        </w:trPr>
        <w:tc>
          <w:tcPr>
            <w:tcW w:w="4536" w:type="dxa"/>
          </w:tcPr>
          <w:p w14:paraId="2B8EAC2F"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1B705035"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3EC1BF8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9DD28FC"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247A12F5" w14:textId="77777777" w:rsidR="00071D1C" w:rsidRPr="00B138F3" w:rsidRDefault="00071D1C" w:rsidP="00B46D58">
            <w:pPr>
              <w:widowControl w:val="0"/>
              <w:jc w:val="center"/>
              <w:rPr>
                <w:rFonts w:ascii="GHEA Grapalat" w:hAnsi="GHEA Grapalat"/>
              </w:rPr>
            </w:pPr>
          </w:p>
        </w:tc>
        <w:tc>
          <w:tcPr>
            <w:tcW w:w="4343" w:type="dxa"/>
          </w:tcPr>
          <w:p w14:paraId="7A35F873"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03893D81"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43093CB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546B949E"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07EBC92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7B8F77CF"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9F44054"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4"/>
        <w:t>*</w:t>
      </w:r>
    </w:p>
    <w:p w14:paraId="3A54A15F"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44"/>
        <w:gridCol w:w="1292"/>
        <w:gridCol w:w="1002"/>
        <w:gridCol w:w="1003"/>
        <w:gridCol w:w="716"/>
        <w:gridCol w:w="858"/>
        <w:gridCol w:w="591"/>
        <w:gridCol w:w="606"/>
        <w:gridCol w:w="716"/>
        <w:gridCol w:w="850"/>
        <w:gridCol w:w="868"/>
        <w:gridCol w:w="860"/>
        <w:gridCol w:w="1002"/>
        <w:gridCol w:w="860"/>
        <w:gridCol w:w="817"/>
      </w:tblGrid>
      <w:tr w:rsidR="00B138F3" w:rsidRPr="00B138F3" w14:paraId="5C687930" w14:textId="77777777" w:rsidTr="009506F4">
        <w:trPr>
          <w:trHeight w:val="305"/>
          <w:jc w:val="center"/>
        </w:trPr>
        <w:tc>
          <w:tcPr>
            <w:tcW w:w="15905" w:type="dxa"/>
            <w:gridSpan w:val="16"/>
          </w:tcPr>
          <w:p w14:paraId="5BBF7E98"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618FA153" w14:textId="77777777" w:rsidTr="00626EB6">
        <w:trPr>
          <w:trHeight w:val="747"/>
          <w:jc w:val="center"/>
        </w:trPr>
        <w:tc>
          <w:tcPr>
            <w:tcW w:w="1720" w:type="dxa"/>
            <w:vAlign w:val="center"/>
          </w:tcPr>
          <w:p w14:paraId="2EFE1CD3"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44" w:type="dxa"/>
            <w:vAlign w:val="center"/>
          </w:tcPr>
          <w:p w14:paraId="65A4A431"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2" w:type="dxa"/>
            <w:vAlign w:val="center"/>
          </w:tcPr>
          <w:p w14:paraId="783BC7F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49" w:type="dxa"/>
            <w:gridSpan w:val="13"/>
            <w:vAlign w:val="center"/>
          </w:tcPr>
          <w:p w14:paraId="2873123E" w14:textId="56758EC7"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9506F4">
              <w:rPr>
                <w:rFonts w:ascii="GHEA Grapalat" w:hAnsi="GHEA Grapalat"/>
                <w:sz w:val="16"/>
                <w:szCs w:val="16"/>
              </w:rPr>
              <w:t>2</w:t>
            </w:r>
            <w:r w:rsidR="0054499E" w:rsidRPr="0054499E">
              <w:rPr>
                <w:rFonts w:ascii="GHEA Grapalat" w:hAnsi="GHEA Grapalat"/>
                <w:sz w:val="16"/>
                <w:szCs w:val="16"/>
              </w:rPr>
              <w:t>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5"/>
              <w:t>**</w:t>
            </w:r>
          </w:p>
        </w:tc>
      </w:tr>
      <w:tr w:rsidR="009506F4" w:rsidRPr="00B138F3" w14:paraId="4C448BC7" w14:textId="77777777" w:rsidTr="00626EB6">
        <w:trPr>
          <w:trHeight w:val="594"/>
          <w:jc w:val="center"/>
        </w:trPr>
        <w:tc>
          <w:tcPr>
            <w:tcW w:w="1720" w:type="dxa"/>
          </w:tcPr>
          <w:p w14:paraId="5E2CCDF5" w14:textId="2CA1A78D" w:rsidR="009506F4" w:rsidRPr="008E32EB" w:rsidRDefault="009506F4" w:rsidP="009506F4">
            <w:pPr>
              <w:widowControl w:val="0"/>
              <w:jc w:val="center"/>
              <w:rPr>
                <w:rFonts w:ascii="GHEA Grapalat" w:hAnsi="GHEA Grapalat"/>
                <w:sz w:val="16"/>
                <w:szCs w:val="16"/>
              </w:rPr>
            </w:pPr>
          </w:p>
        </w:tc>
        <w:tc>
          <w:tcPr>
            <w:tcW w:w="2144" w:type="dxa"/>
            <w:vAlign w:val="center"/>
          </w:tcPr>
          <w:p w14:paraId="77E623EA" w14:textId="55B21A24" w:rsidR="009506F4" w:rsidRPr="00A71D81" w:rsidRDefault="009506F4" w:rsidP="009506F4">
            <w:pPr>
              <w:jc w:val="center"/>
              <w:rPr>
                <w:rFonts w:ascii="GHEA Grapalat" w:hAnsi="GHEA Grapalat"/>
                <w:sz w:val="20"/>
              </w:rPr>
            </w:pPr>
          </w:p>
        </w:tc>
        <w:tc>
          <w:tcPr>
            <w:tcW w:w="1292" w:type="dxa"/>
          </w:tcPr>
          <w:p w14:paraId="52FCC822" w14:textId="10B6F3C2" w:rsidR="009506F4" w:rsidRPr="00CD600E" w:rsidRDefault="009506F4" w:rsidP="009506F4"/>
        </w:tc>
        <w:tc>
          <w:tcPr>
            <w:tcW w:w="1002" w:type="dxa"/>
            <w:vAlign w:val="center"/>
          </w:tcPr>
          <w:p w14:paraId="4696B191"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3" w:type="dxa"/>
            <w:vAlign w:val="center"/>
          </w:tcPr>
          <w:p w14:paraId="1E26F320" w14:textId="77777777" w:rsidR="009506F4" w:rsidRPr="00B138F3" w:rsidRDefault="009506F4" w:rsidP="009506F4">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6" w:type="dxa"/>
            <w:vAlign w:val="center"/>
          </w:tcPr>
          <w:p w14:paraId="5749D83B"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8" w:type="dxa"/>
            <w:vAlign w:val="center"/>
          </w:tcPr>
          <w:p w14:paraId="46F945D2" w14:textId="77777777" w:rsidR="009506F4" w:rsidRPr="00B138F3" w:rsidRDefault="009506F4" w:rsidP="009506F4">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91" w:type="dxa"/>
            <w:vAlign w:val="center"/>
          </w:tcPr>
          <w:p w14:paraId="63F862D4"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4AF43B2D"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6" w:type="dxa"/>
            <w:vAlign w:val="center"/>
          </w:tcPr>
          <w:p w14:paraId="168F1739"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0" w:type="dxa"/>
            <w:vAlign w:val="center"/>
          </w:tcPr>
          <w:p w14:paraId="0A7AB270"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201C262A"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0" w:type="dxa"/>
            <w:vAlign w:val="center"/>
          </w:tcPr>
          <w:p w14:paraId="72F0EAED"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2" w:type="dxa"/>
            <w:vAlign w:val="center"/>
          </w:tcPr>
          <w:p w14:paraId="1F7185DA"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0" w:type="dxa"/>
            <w:vAlign w:val="center"/>
          </w:tcPr>
          <w:p w14:paraId="6128CA7E" w14:textId="77777777" w:rsidR="009506F4" w:rsidRPr="00B138F3" w:rsidRDefault="009506F4" w:rsidP="009506F4">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7" w:type="dxa"/>
            <w:vAlign w:val="center"/>
          </w:tcPr>
          <w:p w14:paraId="74ED3CDB" w14:textId="77777777" w:rsidR="009506F4" w:rsidRPr="00B138F3" w:rsidRDefault="009506F4" w:rsidP="009506F4">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487A7D" w:rsidRPr="00B138F3" w14:paraId="28DFD7C8" w14:textId="77777777" w:rsidTr="0049258A">
        <w:trPr>
          <w:trHeight w:val="404"/>
          <w:jc w:val="center"/>
        </w:trPr>
        <w:tc>
          <w:tcPr>
            <w:tcW w:w="1720" w:type="dxa"/>
          </w:tcPr>
          <w:p w14:paraId="7CB3329F" w14:textId="189E86C6" w:rsidR="00487A7D" w:rsidRPr="009506F4" w:rsidRDefault="00741333" w:rsidP="00741333">
            <w:pPr>
              <w:widowControl w:val="0"/>
              <w:rPr>
                <w:rFonts w:ascii="GHEA Grapalat" w:hAnsi="GHEA Grapalat"/>
                <w:sz w:val="16"/>
                <w:szCs w:val="16"/>
                <w:lang w:val="en-US"/>
              </w:rPr>
            </w:pPr>
            <w:r>
              <w:rPr>
                <w:rFonts w:ascii="GHEA Grapalat" w:hAnsi="GHEA Grapalat"/>
                <w:sz w:val="16"/>
                <w:szCs w:val="16"/>
                <w:lang w:val="en-US"/>
              </w:rPr>
              <w:t>1</w:t>
            </w:r>
          </w:p>
        </w:tc>
        <w:tc>
          <w:tcPr>
            <w:tcW w:w="2144" w:type="dxa"/>
            <w:vAlign w:val="center"/>
          </w:tcPr>
          <w:p w14:paraId="01A9FC18" w14:textId="106F8EFC" w:rsidR="00487A7D" w:rsidRPr="00487A7D" w:rsidRDefault="0054499E" w:rsidP="00487A7D">
            <w:pPr>
              <w:jc w:val="center"/>
              <w:rPr>
                <w:rFonts w:ascii="GHEA Grapalat" w:hAnsi="GHEA Grapalat" w:cs="Sylfaen"/>
                <w:i/>
                <w:sz w:val="18"/>
                <w:szCs w:val="18"/>
                <w:lang w:val="pt-BR"/>
              </w:rPr>
            </w:pPr>
            <w:r w:rsidRPr="004C1CB8">
              <w:rPr>
                <w:rFonts w:ascii="GHEA Grapalat" w:hAnsi="GHEA Grapalat" w:cs="Calibri"/>
                <w:color w:val="000000"/>
                <w:sz w:val="16"/>
                <w:szCs w:val="16"/>
              </w:rPr>
              <w:t>09134210</w:t>
            </w:r>
          </w:p>
        </w:tc>
        <w:tc>
          <w:tcPr>
            <w:tcW w:w="1292" w:type="dxa"/>
            <w:vAlign w:val="center"/>
          </w:tcPr>
          <w:p w14:paraId="7138E1C8" w14:textId="127A1109" w:rsidR="00487A7D" w:rsidRDefault="00487A7D" w:rsidP="00487A7D">
            <w:r w:rsidRPr="0093569A">
              <w:rPr>
                <w:rFonts w:ascii="GHEA Grapalat" w:hAnsi="GHEA Grapalat"/>
                <w:sz w:val="16"/>
                <w:szCs w:val="16"/>
              </w:rPr>
              <w:t>дизельное топливо</w:t>
            </w:r>
          </w:p>
        </w:tc>
        <w:tc>
          <w:tcPr>
            <w:tcW w:w="1002" w:type="dxa"/>
            <w:vAlign w:val="center"/>
          </w:tcPr>
          <w:p w14:paraId="2E3AB749" w14:textId="77777777" w:rsidR="00487A7D" w:rsidRPr="00B138F3" w:rsidRDefault="00487A7D" w:rsidP="00487A7D">
            <w:pPr>
              <w:widowControl w:val="0"/>
              <w:jc w:val="center"/>
              <w:rPr>
                <w:rFonts w:ascii="GHEA Grapalat" w:hAnsi="GHEA Grapalat"/>
                <w:sz w:val="16"/>
                <w:szCs w:val="16"/>
              </w:rPr>
            </w:pPr>
          </w:p>
        </w:tc>
        <w:tc>
          <w:tcPr>
            <w:tcW w:w="1003" w:type="dxa"/>
            <w:vAlign w:val="center"/>
          </w:tcPr>
          <w:p w14:paraId="1D9633AE" w14:textId="77777777" w:rsidR="00487A7D" w:rsidRPr="00B138F3" w:rsidRDefault="00487A7D" w:rsidP="00487A7D">
            <w:pPr>
              <w:widowControl w:val="0"/>
              <w:jc w:val="center"/>
              <w:rPr>
                <w:rFonts w:ascii="GHEA Grapalat" w:hAnsi="GHEA Grapalat"/>
                <w:sz w:val="16"/>
                <w:szCs w:val="16"/>
              </w:rPr>
            </w:pPr>
          </w:p>
        </w:tc>
        <w:tc>
          <w:tcPr>
            <w:tcW w:w="716" w:type="dxa"/>
            <w:vAlign w:val="center"/>
          </w:tcPr>
          <w:p w14:paraId="26494A9E" w14:textId="1F79657C" w:rsidR="00487A7D" w:rsidRPr="00B138F3" w:rsidRDefault="00487A7D" w:rsidP="00487A7D">
            <w:pPr>
              <w:widowControl w:val="0"/>
              <w:jc w:val="center"/>
              <w:rPr>
                <w:rFonts w:ascii="GHEA Grapalat" w:hAnsi="GHEA Grapalat"/>
                <w:sz w:val="16"/>
                <w:szCs w:val="16"/>
              </w:rPr>
            </w:pPr>
          </w:p>
        </w:tc>
        <w:tc>
          <w:tcPr>
            <w:tcW w:w="858" w:type="dxa"/>
            <w:vAlign w:val="center"/>
          </w:tcPr>
          <w:p w14:paraId="64C04FE9" w14:textId="1C1652F6" w:rsidR="00487A7D" w:rsidRPr="00B138F3" w:rsidRDefault="00487A7D" w:rsidP="00487A7D">
            <w:pPr>
              <w:widowControl w:val="0"/>
              <w:jc w:val="center"/>
              <w:rPr>
                <w:rFonts w:ascii="GHEA Grapalat" w:hAnsi="GHEA Grapalat"/>
                <w:sz w:val="16"/>
                <w:szCs w:val="16"/>
              </w:rPr>
            </w:pPr>
          </w:p>
        </w:tc>
        <w:tc>
          <w:tcPr>
            <w:tcW w:w="591" w:type="dxa"/>
            <w:vAlign w:val="center"/>
          </w:tcPr>
          <w:p w14:paraId="40C6868B" w14:textId="4F0C0B32" w:rsidR="00487A7D" w:rsidRPr="00B138F3" w:rsidRDefault="00487A7D" w:rsidP="00487A7D">
            <w:pPr>
              <w:widowControl w:val="0"/>
              <w:jc w:val="center"/>
              <w:rPr>
                <w:rFonts w:ascii="GHEA Grapalat" w:hAnsi="GHEA Grapalat"/>
                <w:sz w:val="16"/>
                <w:szCs w:val="16"/>
              </w:rPr>
            </w:pPr>
          </w:p>
        </w:tc>
        <w:tc>
          <w:tcPr>
            <w:tcW w:w="606" w:type="dxa"/>
            <w:vAlign w:val="center"/>
          </w:tcPr>
          <w:p w14:paraId="1B2467BA" w14:textId="00D38E70" w:rsidR="00487A7D" w:rsidRPr="00B138F3" w:rsidRDefault="00487A7D" w:rsidP="00487A7D">
            <w:pPr>
              <w:widowControl w:val="0"/>
              <w:jc w:val="center"/>
              <w:rPr>
                <w:rFonts w:ascii="GHEA Grapalat" w:hAnsi="GHEA Grapalat"/>
                <w:sz w:val="16"/>
                <w:szCs w:val="16"/>
              </w:rPr>
            </w:pPr>
          </w:p>
        </w:tc>
        <w:tc>
          <w:tcPr>
            <w:tcW w:w="716" w:type="dxa"/>
            <w:vAlign w:val="center"/>
          </w:tcPr>
          <w:p w14:paraId="5EAC0D41" w14:textId="25491C68" w:rsidR="00487A7D" w:rsidRPr="00B138F3" w:rsidRDefault="00487A7D" w:rsidP="00487A7D">
            <w:pPr>
              <w:widowControl w:val="0"/>
              <w:jc w:val="center"/>
              <w:rPr>
                <w:rFonts w:ascii="GHEA Grapalat" w:hAnsi="GHEA Grapalat"/>
                <w:sz w:val="16"/>
                <w:szCs w:val="16"/>
              </w:rPr>
            </w:pPr>
          </w:p>
        </w:tc>
        <w:tc>
          <w:tcPr>
            <w:tcW w:w="850" w:type="dxa"/>
            <w:vAlign w:val="center"/>
          </w:tcPr>
          <w:p w14:paraId="098569C8" w14:textId="2199D33A" w:rsidR="00487A7D" w:rsidRPr="00B138F3" w:rsidRDefault="00487A7D" w:rsidP="00487A7D">
            <w:pPr>
              <w:widowControl w:val="0"/>
              <w:jc w:val="center"/>
              <w:rPr>
                <w:rFonts w:ascii="GHEA Grapalat" w:hAnsi="GHEA Grapalat"/>
                <w:sz w:val="16"/>
                <w:szCs w:val="16"/>
              </w:rPr>
            </w:pPr>
          </w:p>
        </w:tc>
        <w:tc>
          <w:tcPr>
            <w:tcW w:w="868" w:type="dxa"/>
            <w:vAlign w:val="center"/>
          </w:tcPr>
          <w:p w14:paraId="5E37D819" w14:textId="5B9A8DD0" w:rsidR="00487A7D" w:rsidRPr="00B138F3" w:rsidRDefault="00487A7D" w:rsidP="00487A7D">
            <w:pPr>
              <w:widowControl w:val="0"/>
              <w:jc w:val="center"/>
              <w:rPr>
                <w:rFonts w:ascii="GHEA Grapalat" w:hAnsi="GHEA Grapalat"/>
                <w:sz w:val="16"/>
                <w:szCs w:val="16"/>
              </w:rPr>
            </w:pPr>
          </w:p>
        </w:tc>
        <w:tc>
          <w:tcPr>
            <w:tcW w:w="860" w:type="dxa"/>
            <w:vAlign w:val="center"/>
          </w:tcPr>
          <w:p w14:paraId="1F6A2B00" w14:textId="34E84793" w:rsidR="00487A7D" w:rsidRPr="00B138F3" w:rsidRDefault="00487A7D" w:rsidP="00487A7D">
            <w:pPr>
              <w:widowControl w:val="0"/>
              <w:jc w:val="center"/>
              <w:rPr>
                <w:rFonts w:ascii="GHEA Grapalat" w:hAnsi="GHEA Grapalat"/>
                <w:sz w:val="16"/>
                <w:szCs w:val="16"/>
              </w:rPr>
            </w:pPr>
          </w:p>
        </w:tc>
        <w:tc>
          <w:tcPr>
            <w:tcW w:w="1002" w:type="dxa"/>
            <w:vAlign w:val="center"/>
          </w:tcPr>
          <w:p w14:paraId="47005267" w14:textId="56953392" w:rsidR="00487A7D" w:rsidRPr="00B138F3" w:rsidRDefault="00487A7D" w:rsidP="00487A7D">
            <w:pPr>
              <w:widowControl w:val="0"/>
              <w:jc w:val="center"/>
              <w:rPr>
                <w:rFonts w:ascii="GHEA Grapalat" w:hAnsi="GHEA Grapalat"/>
                <w:sz w:val="16"/>
                <w:szCs w:val="16"/>
              </w:rPr>
            </w:pPr>
          </w:p>
        </w:tc>
        <w:tc>
          <w:tcPr>
            <w:tcW w:w="860" w:type="dxa"/>
          </w:tcPr>
          <w:p w14:paraId="7266041E" w14:textId="57DAFF6E" w:rsidR="00487A7D" w:rsidRPr="00B138F3" w:rsidRDefault="00487A7D" w:rsidP="00487A7D">
            <w:pPr>
              <w:widowControl w:val="0"/>
              <w:jc w:val="center"/>
              <w:rPr>
                <w:rFonts w:ascii="GHEA Grapalat" w:hAnsi="GHEA Grapalat"/>
                <w:sz w:val="16"/>
                <w:szCs w:val="16"/>
              </w:rPr>
            </w:pPr>
          </w:p>
        </w:tc>
        <w:tc>
          <w:tcPr>
            <w:tcW w:w="817" w:type="dxa"/>
          </w:tcPr>
          <w:p w14:paraId="4EB8F6C6" w14:textId="7093240D" w:rsidR="00487A7D" w:rsidRPr="00B138F3" w:rsidRDefault="00487A7D" w:rsidP="00487A7D">
            <w:pPr>
              <w:widowControl w:val="0"/>
              <w:jc w:val="center"/>
              <w:rPr>
                <w:rFonts w:ascii="GHEA Grapalat" w:hAnsi="GHEA Grapalat"/>
                <w:sz w:val="16"/>
                <w:szCs w:val="16"/>
              </w:rPr>
            </w:pPr>
          </w:p>
        </w:tc>
      </w:tr>
    </w:tbl>
    <w:p w14:paraId="2E65E2EF"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58624B6B" w14:textId="77777777" w:rsidTr="00E22E51">
        <w:trPr>
          <w:jc w:val="center"/>
        </w:trPr>
        <w:tc>
          <w:tcPr>
            <w:tcW w:w="4536" w:type="dxa"/>
          </w:tcPr>
          <w:p w14:paraId="15BFA50C"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42B7601"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425AEA7E"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34E2AD6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77241DA3" w14:textId="77777777" w:rsidR="00071D1C" w:rsidRPr="00B138F3" w:rsidRDefault="00071D1C" w:rsidP="00B46D58">
            <w:pPr>
              <w:widowControl w:val="0"/>
              <w:spacing w:after="160"/>
              <w:jc w:val="center"/>
              <w:rPr>
                <w:rFonts w:ascii="GHEA Grapalat" w:hAnsi="GHEA Grapalat"/>
              </w:rPr>
            </w:pPr>
          </w:p>
        </w:tc>
        <w:tc>
          <w:tcPr>
            <w:tcW w:w="4343" w:type="dxa"/>
          </w:tcPr>
          <w:p w14:paraId="3F91FDC3"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5EC0EBF1"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A286F0B"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C38C173"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4DF41E6A" w14:textId="77777777" w:rsidR="00071D1C" w:rsidRPr="00B138F3" w:rsidRDefault="00071D1C" w:rsidP="00B46D58">
      <w:pPr>
        <w:widowControl w:val="0"/>
        <w:spacing w:after="160"/>
        <w:rPr>
          <w:rFonts w:ascii="GHEA Grapalat" w:hAnsi="GHEA Grapalat"/>
        </w:rPr>
        <w:sectPr w:rsidR="00071D1C" w:rsidRPr="00B138F3" w:rsidSect="00487A7D">
          <w:footnotePr>
            <w:pos w:val="beneathText"/>
          </w:footnotePr>
          <w:pgSz w:w="16838" w:h="11906" w:orient="landscape" w:code="9"/>
          <w:pgMar w:top="720" w:right="720" w:bottom="720" w:left="720" w:header="561" w:footer="561" w:gutter="0"/>
          <w:cols w:space="720"/>
          <w:docGrid w:linePitch="326"/>
        </w:sectPr>
      </w:pPr>
    </w:p>
    <w:p w14:paraId="293F9A7B"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08162F96"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62C4B3B"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0BC94150" w14:textId="77777777" w:rsidTr="007A2020">
        <w:trPr>
          <w:tblCellSpacing w:w="7" w:type="dxa"/>
          <w:jc w:val="center"/>
        </w:trPr>
        <w:tc>
          <w:tcPr>
            <w:tcW w:w="0" w:type="auto"/>
            <w:vAlign w:val="center"/>
          </w:tcPr>
          <w:p w14:paraId="7C4F0A0B"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7F41529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080B2C6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2FB2228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5FE3BC6E"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3EC0BFE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038F9329"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360D37E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4257E1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D641466"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236F5C2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230235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42DB5914" w14:textId="77777777" w:rsidR="0038400D" w:rsidRPr="00B138F3" w:rsidRDefault="0038400D" w:rsidP="00B46D58">
      <w:pPr>
        <w:widowControl w:val="0"/>
        <w:spacing w:after="160"/>
        <w:ind w:firstLine="375"/>
        <w:rPr>
          <w:rFonts w:ascii="GHEA Grapalat" w:hAnsi="GHEA Grapalat"/>
          <w:iCs/>
        </w:rPr>
      </w:pPr>
    </w:p>
    <w:p w14:paraId="73F53BE1"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2071FAD"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0656E9EC"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4F58AD71"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1802B66C"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3B1D1611"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65E452EE"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034E5C9E"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7043B8F1"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72593E47" w14:textId="77777777" w:rsidTr="00AB4EAB">
        <w:trPr>
          <w:jc w:val="center"/>
        </w:trPr>
        <w:tc>
          <w:tcPr>
            <w:tcW w:w="442" w:type="dxa"/>
            <w:vMerge w:val="restart"/>
            <w:shd w:val="clear" w:color="auto" w:fill="auto"/>
            <w:vAlign w:val="center"/>
          </w:tcPr>
          <w:p w14:paraId="711AE17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2F47D8E9"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6D2D79DD" w14:textId="77777777" w:rsidTr="00AB4EAB">
        <w:trPr>
          <w:jc w:val="center"/>
        </w:trPr>
        <w:tc>
          <w:tcPr>
            <w:tcW w:w="442" w:type="dxa"/>
            <w:vMerge/>
            <w:shd w:val="clear" w:color="auto" w:fill="auto"/>
          </w:tcPr>
          <w:p w14:paraId="64B72F9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62AA83C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28D8EA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4BA5989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2ADAE9F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2B4E62CD"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7931238B"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3D446120" w14:textId="77777777" w:rsidTr="00AB4EAB">
        <w:trPr>
          <w:trHeight w:val="1105"/>
          <w:jc w:val="center"/>
        </w:trPr>
        <w:tc>
          <w:tcPr>
            <w:tcW w:w="442" w:type="dxa"/>
            <w:vMerge/>
            <w:tcBorders>
              <w:bottom w:val="single" w:sz="4" w:space="0" w:color="auto"/>
            </w:tcBorders>
            <w:shd w:val="clear" w:color="auto" w:fill="auto"/>
          </w:tcPr>
          <w:p w14:paraId="04A9028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62D3D16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7314879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75A2E11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04A2B1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7085722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A7A693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5232B6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14633F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3F903A44" w14:textId="77777777" w:rsidTr="00AB4EAB">
        <w:trPr>
          <w:jc w:val="center"/>
        </w:trPr>
        <w:tc>
          <w:tcPr>
            <w:tcW w:w="442" w:type="dxa"/>
            <w:shd w:val="clear" w:color="auto" w:fill="auto"/>
            <w:vAlign w:val="center"/>
          </w:tcPr>
          <w:p w14:paraId="034ECCA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010E468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1BB4D92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3FA8BE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3DD6814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6929C31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022E202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3E932C2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F11239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B7D0B46" w14:textId="77777777" w:rsidTr="00AB4EAB">
        <w:trPr>
          <w:jc w:val="center"/>
        </w:trPr>
        <w:tc>
          <w:tcPr>
            <w:tcW w:w="442" w:type="dxa"/>
            <w:shd w:val="clear" w:color="auto" w:fill="auto"/>
          </w:tcPr>
          <w:p w14:paraId="1B1822B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7F7879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E18800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4CF512F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0E4856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09DFE40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6D3B4E7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173ECD8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5F5E9B6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17264723" w14:textId="77777777" w:rsidR="0038400D" w:rsidRPr="00B138F3" w:rsidRDefault="0038400D" w:rsidP="00B46D58">
      <w:pPr>
        <w:widowControl w:val="0"/>
        <w:spacing w:after="160"/>
        <w:ind w:firstLine="375"/>
        <w:jc w:val="both"/>
        <w:rPr>
          <w:rFonts w:ascii="GHEA Grapalat" w:hAnsi="GHEA Grapalat" w:cs="Arial"/>
          <w:iCs/>
          <w:lang w:val="en-US"/>
        </w:rPr>
      </w:pPr>
    </w:p>
    <w:p w14:paraId="3283C0DD"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038AAC24"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7A69B3DB" w14:textId="77777777" w:rsidTr="007A2020">
        <w:trPr>
          <w:trHeight w:val="266"/>
          <w:tblCellSpacing w:w="7" w:type="dxa"/>
          <w:jc w:val="center"/>
        </w:trPr>
        <w:tc>
          <w:tcPr>
            <w:tcW w:w="0" w:type="auto"/>
            <w:vAlign w:val="center"/>
          </w:tcPr>
          <w:p w14:paraId="79FA89F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1B8C8F7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251FF39F" w14:textId="77777777" w:rsidTr="007A2020">
        <w:trPr>
          <w:trHeight w:val="473"/>
          <w:tblCellSpacing w:w="7" w:type="dxa"/>
          <w:jc w:val="center"/>
        </w:trPr>
        <w:tc>
          <w:tcPr>
            <w:tcW w:w="0" w:type="auto"/>
            <w:vAlign w:val="center"/>
          </w:tcPr>
          <w:p w14:paraId="4425C5A7"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781C837D"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78ED3ADB"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3FF7EBDA"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418D09E0" w14:textId="77777777" w:rsidTr="007A2020">
        <w:trPr>
          <w:trHeight w:val="503"/>
          <w:tblCellSpacing w:w="7" w:type="dxa"/>
          <w:jc w:val="center"/>
        </w:trPr>
        <w:tc>
          <w:tcPr>
            <w:tcW w:w="0" w:type="auto"/>
            <w:vAlign w:val="center"/>
          </w:tcPr>
          <w:p w14:paraId="55D1E40A"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70264632"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075FE1F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046C15CD"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91C7C08" w14:textId="77777777" w:rsidTr="007A2020">
        <w:trPr>
          <w:trHeight w:val="281"/>
          <w:tblCellSpacing w:w="7" w:type="dxa"/>
          <w:jc w:val="center"/>
        </w:trPr>
        <w:tc>
          <w:tcPr>
            <w:tcW w:w="0" w:type="auto"/>
            <w:vAlign w:val="center"/>
          </w:tcPr>
          <w:p w14:paraId="5AC0BD4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2F29292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34CF27F5" w14:textId="77777777" w:rsidR="00196F14" w:rsidRPr="00B138F3" w:rsidRDefault="00196F14" w:rsidP="00B46D58">
      <w:pPr>
        <w:widowControl w:val="0"/>
        <w:spacing w:after="160"/>
        <w:jc w:val="right"/>
        <w:rPr>
          <w:rFonts w:ascii="GHEA Grapalat" w:hAnsi="GHEA Grapalat" w:cs="Sylfaen"/>
          <w:b/>
        </w:rPr>
      </w:pPr>
    </w:p>
    <w:p w14:paraId="0A3CAECF"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550AF5A4"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207E887F"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3147238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112B2FD7"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0D7024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137E4578"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6E3BB581"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03AEF673"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6A31527F"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0136BF3D"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2C532642"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0CEF7411"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59447718"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4F126C95"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299BDC8"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0E73D00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0DC828C"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688F658"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F5F84B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ABB1D1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C006B25"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71B32AD"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973CE38"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6252CEF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758315B"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D6A51C4"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2CFA0A6" w14:textId="77777777" w:rsidR="00071D1C" w:rsidRPr="00B138F3" w:rsidRDefault="00071D1C" w:rsidP="00B46D58">
            <w:pPr>
              <w:widowControl w:val="0"/>
              <w:spacing w:after="120"/>
              <w:jc w:val="center"/>
              <w:rPr>
                <w:rFonts w:ascii="GHEA Grapalat" w:hAnsi="GHEA Grapalat" w:cs="Sylfaen"/>
                <w:sz w:val="20"/>
                <w:szCs w:val="20"/>
              </w:rPr>
            </w:pPr>
          </w:p>
        </w:tc>
      </w:tr>
    </w:tbl>
    <w:p w14:paraId="1DDB4263"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7F8E8336"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194CB81D" w14:textId="77777777" w:rsidR="00B138F3" w:rsidRDefault="00B138F3" w:rsidP="00B138F3">
      <w:pPr>
        <w:rPr>
          <w:rFonts w:ascii="GHEA Grapalat" w:hAnsi="GHEA Grapalat"/>
        </w:rPr>
      </w:pPr>
      <w:r>
        <w:rPr>
          <w:rFonts w:ascii="GHEA Grapalat" w:hAnsi="GHEA Grapalat"/>
        </w:rPr>
        <w:t xml:space="preserve">                                                       </w:t>
      </w:r>
    </w:p>
    <w:p w14:paraId="2F3FF000"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42E70412"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56A1452F" w14:textId="77777777" w:rsidTr="007072C5">
        <w:tc>
          <w:tcPr>
            <w:tcW w:w="4450" w:type="dxa"/>
          </w:tcPr>
          <w:p w14:paraId="3393F8BD"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EBA281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03E810D1"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78D9D540"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59F3A38C" w14:textId="77777777" w:rsidTr="00E22E51">
        <w:trPr>
          <w:tblCellSpacing w:w="7" w:type="dxa"/>
          <w:jc w:val="center"/>
        </w:trPr>
        <w:tc>
          <w:tcPr>
            <w:tcW w:w="0" w:type="auto"/>
            <w:vAlign w:val="center"/>
          </w:tcPr>
          <w:p w14:paraId="57D6E259"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69B651F6"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12733E36"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A264A0C"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17DAB8DB" w14:textId="77777777" w:rsidTr="00E22E51">
        <w:trPr>
          <w:tblCellSpacing w:w="7" w:type="dxa"/>
          <w:jc w:val="center"/>
        </w:trPr>
        <w:tc>
          <w:tcPr>
            <w:tcW w:w="0" w:type="auto"/>
            <w:vAlign w:val="center"/>
          </w:tcPr>
          <w:p w14:paraId="72D60EFE"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190A1E03"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342E16C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72BD6C2"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3CF25E02"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5A21E" w14:textId="77777777" w:rsidR="00975D6A" w:rsidRDefault="00975D6A">
      <w:r>
        <w:separator/>
      </w:r>
    </w:p>
  </w:endnote>
  <w:endnote w:type="continuationSeparator" w:id="0">
    <w:p w14:paraId="278C07DE" w14:textId="77777777" w:rsidR="00975D6A" w:rsidRDefault="00975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panose1 w:val="00000000000000000000"/>
    <w:charset w:val="00"/>
    <w:family w:val="roman"/>
    <w:notTrueType/>
    <w:pitch w:val="default"/>
  </w:font>
  <w:font w:name="Arial AMU">
    <w:altName w:val="Arial"/>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4D8C5008" w14:textId="55A4190B" w:rsidR="006D2CDF" w:rsidRPr="00C861E9" w:rsidRDefault="006D2CD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6482D">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A4AC8" w14:textId="77777777" w:rsidR="00975D6A" w:rsidRDefault="00975D6A">
      <w:r>
        <w:separator/>
      </w:r>
    </w:p>
  </w:footnote>
  <w:footnote w:type="continuationSeparator" w:id="0">
    <w:p w14:paraId="303C79FD" w14:textId="77777777" w:rsidR="00975D6A" w:rsidRDefault="00975D6A">
      <w:r>
        <w:continuationSeparator/>
      </w:r>
    </w:p>
  </w:footnote>
  <w:footnote w:id="1">
    <w:p w14:paraId="79F8AB1F" w14:textId="77777777" w:rsidR="006D2CDF" w:rsidRPr="00CD6B60" w:rsidRDefault="006D2CD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3C9B733"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7C8611F1"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E6B3267" w14:textId="77777777" w:rsidR="006D2CDF" w:rsidRPr="00CD6B60" w:rsidRDefault="006D2CD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317969F8" w14:textId="77777777" w:rsidR="006D2CDF" w:rsidRPr="00CA2B01" w:rsidRDefault="006D2CD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9E30CB0" w14:textId="77777777"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366A7B41" w14:textId="77777777"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14:paraId="2E0732BF" w14:textId="77777777" w:rsidR="006D2CDF" w:rsidRPr="0034222E" w:rsidDel="00932115" w:rsidRDefault="006D2CDF"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4">
    <w:p w14:paraId="6532A3D3" w14:textId="77777777" w:rsidR="006D2CDF" w:rsidRPr="00D3436F" w:rsidRDefault="006D2CDF"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2C3B8B5" w14:textId="77777777" w:rsidR="006D2CDF" w:rsidRPr="000811C1" w:rsidRDefault="006D2CDF">
      <w:pPr>
        <w:pStyle w:val="af2"/>
        <w:rPr>
          <w:rFonts w:asciiTheme="minorHAnsi" w:hAnsiTheme="minorHAnsi"/>
        </w:rPr>
      </w:pPr>
    </w:p>
  </w:footnote>
  <w:footnote w:id="5">
    <w:p w14:paraId="0991D68B" w14:textId="77777777" w:rsidR="006D2CDF" w:rsidRPr="00FE2AA4" w:rsidRDefault="006D2CD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6">
    <w:p w14:paraId="3AE03D5B" w14:textId="77777777" w:rsidR="006D2CDF" w:rsidRPr="008842CE" w:rsidRDefault="006D2CD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79EA200" w14:textId="77777777" w:rsidR="006D2CDF" w:rsidRPr="000811C1" w:rsidRDefault="006D2CDF">
      <w:pPr>
        <w:pStyle w:val="af2"/>
        <w:rPr>
          <w:lang w:val="af-ZA"/>
        </w:rPr>
      </w:pPr>
    </w:p>
  </w:footnote>
  <w:footnote w:id="7">
    <w:p w14:paraId="2BB9C0F4" w14:textId="77777777" w:rsidR="006D2CDF" w:rsidRDefault="006D2CDF" w:rsidP="00636142">
      <w:pPr>
        <w:pStyle w:val="af2"/>
        <w:jc w:val="both"/>
        <w:rPr>
          <w:rFonts w:ascii="GHEA Grapalat" w:hAnsi="GHEA Grapalat"/>
          <w:i/>
          <w:lang w:val="hy-AM"/>
        </w:rPr>
      </w:pPr>
    </w:p>
    <w:p w14:paraId="102C1A26" w14:textId="77777777" w:rsidR="006D2CDF" w:rsidRPr="002227A9" w:rsidRDefault="006D2CDF"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06F3DE8D" w14:textId="77777777" w:rsidR="006D2CDF" w:rsidRPr="00636142"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54AD8A48" w14:textId="77777777" w:rsidR="006D2CDF" w:rsidRPr="0092041F"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09EDBCD" w14:textId="77777777" w:rsidR="006D2CDF" w:rsidRPr="0092041F" w:rsidRDefault="006D2CDF" w:rsidP="00C67FAB">
      <w:pPr>
        <w:pStyle w:val="af2"/>
        <w:jc w:val="both"/>
        <w:rPr>
          <w:rFonts w:ascii="GHEA Grapalat" w:hAnsi="GHEA Grapalat"/>
          <w:i/>
        </w:rPr>
      </w:pPr>
    </w:p>
  </w:footnote>
  <w:footnote w:id="8">
    <w:p w14:paraId="096313AE" w14:textId="77777777" w:rsidR="006D2CDF" w:rsidRPr="004A4643" w:rsidRDefault="006D2CDF"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14:paraId="38F6A346" w14:textId="77777777" w:rsidR="006D2CDF" w:rsidRPr="008E4439" w:rsidRDefault="006D2CD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68E27C95" w14:textId="77777777" w:rsidR="006D2CDF" w:rsidRPr="000811C1" w:rsidRDefault="006D2CDF" w:rsidP="0027573B">
      <w:pPr>
        <w:pStyle w:val="af2"/>
        <w:rPr>
          <w:rFonts w:ascii="Sylfaen" w:hAnsi="Sylfaen"/>
          <w:sz w:val="18"/>
          <w:szCs w:val="18"/>
        </w:rPr>
      </w:pPr>
    </w:p>
  </w:footnote>
  <w:footnote w:id="10">
    <w:p w14:paraId="53D25D42" w14:textId="77777777" w:rsidR="006D2CDF" w:rsidRPr="00A31673" w:rsidRDefault="006D2CD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485093DA" w14:textId="77777777" w:rsidR="006D2CDF" w:rsidRPr="00DE7706" w:rsidRDefault="006D2CD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2F61ACF3" w14:textId="77777777" w:rsidR="006D2CDF" w:rsidRPr="008416BA" w:rsidRDefault="006D2CDF"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134A8F6" w14:textId="77777777" w:rsidR="006D2CDF" w:rsidRDefault="006D2CDF" w:rsidP="006B3E56">
      <w:pPr>
        <w:jc w:val="both"/>
      </w:pPr>
    </w:p>
    <w:p w14:paraId="6C42D888"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закона"О</w:t>
      </w:r>
      <w:proofErr w:type="spell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5B79BA36"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67E99D87"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84D442D" w14:textId="77777777" w:rsidR="006D2CDF" w:rsidRDefault="006D2CDF" w:rsidP="00637230">
      <w:pPr>
        <w:jc w:val="both"/>
        <w:rPr>
          <w:rFonts w:asciiTheme="minorHAnsi" w:hAnsiTheme="minorHAnsi"/>
          <w:lang w:val="af-ZA"/>
        </w:rPr>
      </w:pPr>
    </w:p>
  </w:footnote>
  <w:footnote w:id="13">
    <w:p w14:paraId="173D16B1" w14:textId="77777777" w:rsidR="006D2CDF" w:rsidRPr="00A25D1B" w:rsidRDefault="006D2CD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14:paraId="1D9C3B73" w14:textId="77777777" w:rsidR="006D2CDF" w:rsidRPr="00DC619D" w:rsidRDefault="006D2CD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14:paraId="0DA178A2" w14:textId="77777777" w:rsidR="006D2CDF" w:rsidRPr="00D3436F" w:rsidRDefault="006D2CD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69D87C4" w14:textId="77777777" w:rsidR="006D2CDF" w:rsidRPr="00D3436F" w:rsidRDefault="006D2CDF">
      <w:pPr>
        <w:pStyle w:val="af2"/>
        <w:rPr>
          <w:lang w:val="es-ES"/>
        </w:rPr>
      </w:pPr>
    </w:p>
  </w:footnote>
  <w:footnote w:id="16">
    <w:p w14:paraId="646E246C" w14:textId="77777777" w:rsidR="006D2CDF" w:rsidRPr="00DC0B85" w:rsidRDefault="006D2CDF">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r w:rsidR="00DC0B85" w:rsidRPr="00DC0B85">
        <w:rPr>
          <w:rFonts w:ascii="GHEA Grapalat" w:hAnsi="GHEA Grapalat"/>
          <w:i/>
        </w:rPr>
        <w:t>.</w:t>
      </w:r>
    </w:p>
    <w:p w14:paraId="7078223E" w14:textId="77777777" w:rsidR="00DC0B85" w:rsidRPr="00B138F3" w:rsidRDefault="00DC0B85" w:rsidP="00DC0B85">
      <w:pPr>
        <w:widowControl w:val="0"/>
        <w:spacing w:after="160"/>
        <w:ind w:right="-286"/>
        <w:jc w:val="both"/>
        <w:rPr>
          <w:rFonts w:ascii="GHEA Grapalat" w:hAnsi="GHEA Grapalat"/>
          <w:b/>
        </w:rPr>
      </w:pPr>
      <w:r w:rsidRPr="00B61EF3">
        <w:rPr>
          <w:rFonts w:ascii="GHEA Grapalat" w:hAnsi="GHEA Grapalat"/>
          <w:i/>
          <w:szCs w:val="16"/>
        </w:rPr>
        <w:t>**</w:t>
      </w:r>
      <w:r w:rsidRPr="00DC0B85">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t>
      </w:r>
    </w:p>
    <w:p w14:paraId="4BC68AA6" w14:textId="77777777" w:rsidR="00DC0B85" w:rsidRPr="00DC0B85" w:rsidRDefault="00DC0B85" w:rsidP="00DC0B85">
      <w:pPr>
        <w:pStyle w:val="af2"/>
        <w:ind w:right="-286" w:firstLine="567"/>
      </w:pPr>
    </w:p>
  </w:footnote>
  <w:footnote w:id="17">
    <w:p w14:paraId="1AC1F253" w14:textId="77777777" w:rsidR="006D2CDF" w:rsidRPr="00217344" w:rsidRDefault="006D2CDF"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1D7A22D6" w14:textId="77777777" w:rsidR="006D2CDF" w:rsidRPr="00217344" w:rsidRDefault="006D2CDF" w:rsidP="003E31E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7197268F"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EAF2C57" w14:textId="77777777" w:rsidR="006D2CDF" w:rsidRPr="008842CE" w:rsidRDefault="006D2CDF" w:rsidP="003D2FE2">
      <w:pPr>
        <w:pStyle w:val="af2"/>
        <w:jc w:val="both"/>
        <w:rPr>
          <w:rFonts w:ascii="GHEA Grapalat" w:hAnsi="GHEA Grapalat"/>
        </w:rPr>
      </w:pPr>
    </w:p>
  </w:footnote>
  <w:footnote w:id="20">
    <w:p w14:paraId="3144F121" w14:textId="77777777" w:rsidR="006D2CDF" w:rsidRPr="008842CE" w:rsidRDefault="006D2CDF" w:rsidP="003D2FE2">
      <w:pPr>
        <w:pStyle w:val="af2"/>
        <w:jc w:val="both"/>
      </w:pPr>
    </w:p>
  </w:footnote>
  <w:footnote w:id="21">
    <w:p w14:paraId="3CE34B91" w14:textId="77777777" w:rsidR="006D2CDF" w:rsidRPr="00217344" w:rsidRDefault="006D2CDF"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76D6C593"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86698AE" w14:textId="77777777" w:rsidR="006D2CDF" w:rsidRPr="008842CE" w:rsidRDefault="006D2CDF" w:rsidP="000A214C">
      <w:pPr>
        <w:pStyle w:val="af2"/>
        <w:jc w:val="both"/>
        <w:rPr>
          <w:rFonts w:ascii="GHEA Grapalat" w:hAnsi="GHEA Grapalat"/>
        </w:rPr>
      </w:pPr>
    </w:p>
  </w:footnote>
  <w:footnote w:id="23">
    <w:p w14:paraId="02FC23DB" w14:textId="77777777" w:rsidR="006D2CDF" w:rsidRPr="008842CE" w:rsidRDefault="006D2CDF" w:rsidP="000A214C">
      <w:pPr>
        <w:pStyle w:val="af2"/>
        <w:jc w:val="both"/>
      </w:pPr>
    </w:p>
  </w:footnote>
  <w:footnote w:id="24">
    <w:p w14:paraId="1DF83777" w14:textId="77777777" w:rsidR="006D2CDF" w:rsidRPr="00217344" w:rsidRDefault="006D2CDF"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56749ED5" w14:textId="77777777" w:rsidR="006D2CDF" w:rsidRPr="008842CE" w:rsidRDefault="006D2CD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52FE309D" w14:textId="77777777" w:rsidR="006D2CDF" w:rsidRDefault="006D2CDF"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C9BCBB3" w14:textId="77777777" w:rsidR="006D2CDF" w:rsidRPr="00F21C0D" w:rsidRDefault="006D2CDF" w:rsidP="00D3436F">
      <w:pPr>
        <w:pStyle w:val="af2"/>
        <w:widowControl w:val="0"/>
        <w:jc w:val="both"/>
        <w:rPr>
          <w:lang w:val="hy-AM"/>
        </w:rPr>
      </w:pPr>
    </w:p>
  </w:footnote>
  <w:footnote w:id="27">
    <w:p w14:paraId="7FE29BF7" w14:textId="77777777" w:rsidR="006D2CDF" w:rsidRDefault="006D2CD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386625E" w14:textId="77777777" w:rsidR="006D2CDF" w:rsidRDefault="006D2CDF" w:rsidP="005E52ED">
      <w:pPr>
        <w:pStyle w:val="af2"/>
        <w:widowControl w:val="0"/>
        <w:jc w:val="both"/>
        <w:rPr>
          <w:rFonts w:ascii="GHEA Grapalat" w:hAnsi="GHEA Grapalat"/>
          <w:i/>
        </w:rPr>
      </w:pPr>
    </w:p>
    <w:p w14:paraId="457891EE" w14:textId="77777777" w:rsidR="006D2CDF" w:rsidRDefault="006D2CDF" w:rsidP="005E52ED">
      <w:pPr>
        <w:pStyle w:val="af2"/>
        <w:widowControl w:val="0"/>
        <w:jc w:val="both"/>
        <w:rPr>
          <w:rFonts w:ascii="GHEA Grapalat" w:hAnsi="GHEA Grapalat"/>
          <w:i/>
        </w:rPr>
      </w:pPr>
    </w:p>
    <w:p w14:paraId="3D8332E0" w14:textId="77777777" w:rsidR="006D2CDF" w:rsidRPr="00EB336B" w:rsidRDefault="006D2CD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D4385ED" w14:textId="77777777" w:rsidR="006D2CDF" w:rsidRPr="00D3436F" w:rsidRDefault="006D2CDF">
      <w:pPr>
        <w:pStyle w:val="af2"/>
        <w:rPr>
          <w:lang w:val="hy-AM"/>
        </w:rPr>
      </w:pPr>
    </w:p>
  </w:footnote>
  <w:footnote w:id="28">
    <w:p w14:paraId="5275CB09" w14:textId="77777777" w:rsidR="006D2CDF" w:rsidRPr="008842CE" w:rsidRDefault="006D2CD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FAEE84"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349CF40D" w14:textId="77777777" w:rsidR="006D2CDF" w:rsidRPr="00D3436F" w:rsidRDefault="006D2CDF">
      <w:pPr>
        <w:pStyle w:val="af2"/>
        <w:rPr>
          <w:lang w:val="hy-AM"/>
        </w:rPr>
      </w:pPr>
    </w:p>
  </w:footnote>
  <w:footnote w:id="29">
    <w:p w14:paraId="044B761C" w14:textId="77777777" w:rsidR="006D2CDF" w:rsidRPr="00402BC3" w:rsidRDefault="006D2CD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DFECC6A" w14:textId="77777777" w:rsidR="006D2CDF" w:rsidRPr="00552088" w:rsidRDefault="006D2CD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2F4D9D9" w14:textId="77777777" w:rsidR="006D2CDF" w:rsidRPr="00D3436F" w:rsidRDefault="006D2CDF">
      <w:pPr>
        <w:pStyle w:val="af2"/>
        <w:rPr>
          <w:lang w:val="hy-AM"/>
        </w:rPr>
      </w:pPr>
    </w:p>
  </w:footnote>
  <w:footnote w:id="30">
    <w:p w14:paraId="56561D6B" w14:textId="77777777" w:rsidR="006D2CDF" w:rsidRPr="008842CE" w:rsidRDefault="006D2CD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40B36591" w14:textId="77777777" w:rsidR="006D2CDF" w:rsidRPr="00D3436F" w:rsidRDefault="006D2CDF">
      <w:pPr>
        <w:pStyle w:val="af2"/>
        <w:rPr>
          <w:lang w:val="hy-AM"/>
        </w:rPr>
      </w:pPr>
    </w:p>
  </w:footnote>
  <w:footnote w:id="31">
    <w:p w14:paraId="3D4C4165" w14:textId="77777777" w:rsidR="006D2CDF" w:rsidRPr="00D3436F" w:rsidRDefault="006D2CD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2">
    <w:p w14:paraId="317591BD" w14:textId="77777777" w:rsidR="006D2CDF" w:rsidRPr="008842CE" w:rsidRDefault="006D2CD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664D588" w14:textId="77777777" w:rsidR="006D2CDF" w:rsidRPr="00D3436F" w:rsidRDefault="006D2CDF">
      <w:pPr>
        <w:pStyle w:val="af2"/>
        <w:rPr>
          <w:lang w:val="hy-AM"/>
        </w:rPr>
      </w:pPr>
    </w:p>
  </w:footnote>
  <w:footnote w:id="33">
    <w:p w14:paraId="65607C06" w14:textId="77777777" w:rsidR="006D2CDF" w:rsidRPr="008842CE" w:rsidRDefault="006D2CDF"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sidR="000D3BE0">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sidR="000D3BE0">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4182E62B" w14:textId="77777777" w:rsidR="006D2CDF" w:rsidRPr="008842CE" w:rsidRDefault="006D2CDF"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55C4E05A" w14:textId="77777777" w:rsidR="006D2CDF" w:rsidRPr="00D3436F" w:rsidRDefault="006D2CDF">
      <w:pPr>
        <w:pStyle w:val="af2"/>
        <w:rPr>
          <w:lang w:val="hy-AM"/>
        </w:rPr>
      </w:pPr>
    </w:p>
  </w:footnote>
  <w:footnote w:id="34">
    <w:p w14:paraId="7CDFC9A3" w14:textId="77777777" w:rsidR="006D2CDF" w:rsidRPr="008842CE" w:rsidRDefault="006D2CDF"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5">
    <w:p w14:paraId="30477677" w14:textId="77777777" w:rsidR="006D2CDF" w:rsidRPr="008842CE" w:rsidRDefault="006D2CD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622"/>
    <w:rsid w:val="000A0ABF"/>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51C"/>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4F77"/>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6EE"/>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603"/>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87A7D"/>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99E"/>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29B"/>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6EB6"/>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2F5"/>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6BD"/>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024"/>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333"/>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B7B5E"/>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2D2"/>
    <w:rsid w:val="00884822"/>
    <w:rsid w:val="00884B46"/>
    <w:rsid w:val="00886035"/>
    <w:rsid w:val="008860B6"/>
    <w:rsid w:val="008869EB"/>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C763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2EB"/>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09D"/>
    <w:rsid w:val="0093460D"/>
    <w:rsid w:val="00934B33"/>
    <w:rsid w:val="00934FCC"/>
    <w:rsid w:val="00935003"/>
    <w:rsid w:val="009354D8"/>
    <w:rsid w:val="0093569A"/>
    <w:rsid w:val="00936000"/>
    <w:rsid w:val="0093610F"/>
    <w:rsid w:val="009365B5"/>
    <w:rsid w:val="00936899"/>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06F4"/>
    <w:rsid w:val="0095176C"/>
    <w:rsid w:val="0095199F"/>
    <w:rsid w:val="00951CE5"/>
    <w:rsid w:val="00952531"/>
    <w:rsid w:val="00953ADF"/>
    <w:rsid w:val="00953F12"/>
    <w:rsid w:val="00954425"/>
    <w:rsid w:val="009548D2"/>
    <w:rsid w:val="00954C8E"/>
    <w:rsid w:val="00955135"/>
    <w:rsid w:val="0095568D"/>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5D6A"/>
    <w:rsid w:val="00976CAD"/>
    <w:rsid w:val="009771B9"/>
    <w:rsid w:val="009775DB"/>
    <w:rsid w:val="00981214"/>
    <w:rsid w:val="009813C4"/>
    <w:rsid w:val="00981540"/>
    <w:rsid w:val="00982181"/>
    <w:rsid w:val="0098244A"/>
    <w:rsid w:val="00983754"/>
    <w:rsid w:val="009839DA"/>
    <w:rsid w:val="00983AF5"/>
    <w:rsid w:val="00983EB9"/>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5A9E"/>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913"/>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85"/>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3D52"/>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1E34"/>
    <w:rsid w:val="00C024D3"/>
    <w:rsid w:val="00C029B6"/>
    <w:rsid w:val="00C03283"/>
    <w:rsid w:val="00C03431"/>
    <w:rsid w:val="00C03E1D"/>
    <w:rsid w:val="00C0413D"/>
    <w:rsid w:val="00C04176"/>
    <w:rsid w:val="00C061CB"/>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9AE"/>
    <w:rsid w:val="00C70C1A"/>
    <w:rsid w:val="00C71646"/>
    <w:rsid w:val="00C71E26"/>
    <w:rsid w:val="00C72606"/>
    <w:rsid w:val="00C7261B"/>
    <w:rsid w:val="00C72D0E"/>
    <w:rsid w:val="00C72E21"/>
    <w:rsid w:val="00C732E7"/>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BC5"/>
    <w:rsid w:val="00CF0D0D"/>
    <w:rsid w:val="00CF1653"/>
    <w:rsid w:val="00CF1742"/>
    <w:rsid w:val="00CF1966"/>
    <w:rsid w:val="00CF2304"/>
    <w:rsid w:val="00CF2692"/>
    <w:rsid w:val="00CF34D0"/>
    <w:rsid w:val="00CF34DE"/>
    <w:rsid w:val="00CF3B1A"/>
    <w:rsid w:val="00CF6D51"/>
    <w:rsid w:val="00CF7801"/>
    <w:rsid w:val="00CF7A4E"/>
    <w:rsid w:val="00CF7B77"/>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3C8D"/>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82D"/>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38BD"/>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340"/>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E7C43"/>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55AE"/>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194"/>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E7D5E"/>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866489"/>
  <w15:docId w15:val="{24B3D1AA-D21F-4E24-BCBD-FB5B05AB1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styleId="aff4">
    <w:name w:val="Book Title"/>
    <w:basedOn w:val="a0"/>
    <w:uiPriority w:val="33"/>
    <w:qFormat/>
    <w:rsid w:val="009C5A9E"/>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kentrongnumner@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9B6DC-B9A6-484F-878E-A600257B6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2020</TotalTime>
  <Pages>95</Pages>
  <Words>23365</Words>
  <Characters>133185</Characters>
  <Application>Microsoft Office Word</Application>
  <DocSecurity>0</DocSecurity>
  <Lines>1109</Lines>
  <Paragraphs>312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156238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Sirarpi</cp:lastModifiedBy>
  <cp:revision>1220</cp:revision>
  <cp:lastPrinted>2018-02-16T07:12:00Z</cp:lastPrinted>
  <dcterms:created xsi:type="dcterms:W3CDTF">2019-10-28T07:04:00Z</dcterms:created>
  <dcterms:modified xsi:type="dcterms:W3CDTF">2026-01-21T15:57:00Z</dcterms:modified>
</cp:coreProperties>
</file>