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642EFE" w:rsidRPr="008A02F9" w:rsidRDefault="008A02F9" w:rsidP="00EF3662">
      <w:pPr>
        <w:pStyle w:val="a3"/>
        <w:spacing w:line="240" w:lineRule="auto"/>
        <w:jc w:val="center"/>
        <w:rPr>
          <w:rFonts w:ascii="GHEA Grapalat" w:hAnsi="GHEA Grapalat"/>
          <w:i w:val="0"/>
          <w:lang w:val="hy-AM"/>
        </w:rPr>
      </w:pPr>
      <w:r>
        <w:rPr>
          <w:rFonts w:ascii="GHEA Grapalat" w:hAnsi="GHEA Grapalat"/>
          <w:i w:val="0"/>
          <w:lang w:val="hy-AM"/>
        </w:rPr>
        <w:t>ԳՆԱՆՇՄԱՆ ՀԱՐՑՄԱՆ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8A02F9">
        <w:rPr>
          <w:rFonts w:ascii="GHEA Grapalat" w:hAnsi="GHEA Grapalat"/>
          <w:i w:val="0"/>
          <w:lang w:val="hy-AM"/>
        </w:rPr>
        <w:t>22</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B45DE1">
        <w:rPr>
          <w:rFonts w:ascii="GHEA Grapalat" w:hAnsi="GHEA Grapalat"/>
          <w:i w:val="0"/>
          <w:lang w:val="hy-AM"/>
        </w:rPr>
        <w:t>նոյեմբերի 17-ի</w:t>
      </w:r>
      <w:r w:rsidRPr="00064ADD">
        <w:rPr>
          <w:rFonts w:ascii="GHEA Grapalat" w:hAnsi="GHEA Grapalat"/>
          <w:i w:val="0"/>
          <w:lang w:val="af-ZA"/>
        </w:rPr>
        <w:t xml:space="preserve"> </w:t>
      </w:r>
      <w:r w:rsidR="00B45DE1">
        <w:rPr>
          <w:rFonts w:ascii="GHEA Grapalat" w:hAnsi="GHEA Grapalat"/>
          <w:i w:val="0"/>
          <w:lang w:val="hy-AM"/>
        </w:rPr>
        <w:t>թիվ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B45DE1" w:rsidRPr="00B45DE1">
        <w:rPr>
          <w:rFonts w:ascii="GHEA Grapalat" w:hAnsi="GHEA Grapalat"/>
          <w:b/>
          <w:i w:val="0"/>
          <w:lang w:val="hy-AM"/>
        </w:rPr>
        <w:t>«ԳՀԾՁԲ-ՀՎԿԱԿ-2022-87»</w:t>
      </w:r>
      <w:r w:rsidR="009F18D0" w:rsidRPr="00064ADD">
        <w:rPr>
          <w:rFonts w:ascii="GHEA Grapalat" w:hAnsi="GHEA Grapalat"/>
          <w:i w:val="0"/>
          <w:u w:val="single"/>
          <w:lang w:val="af-ZA"/>
        </w:rPr>
        <w:t xml:space="preserve"> </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B45DE1">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B45DE1" w:rsidRPr="00111222">
        <w:rPr>
          <w:rFonts w:ascii="GHEA Grapalat" w:hAnsi="GHEA Grapalat"/>
          <w:b/>
          <w:i w:val="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B45DE1" w:rsidRPr="00B45DE1">
        <w:rPr>
          <w:rFonts w:ascii="GHEA Grapalat" w:hAnsi="GHEA Grapalat"/>
          <w:i w:val="0"/>
          <w:lang w:val="af-ZA"/>
        </w:rPr>
        <w:t xml:space="preserve"> </w:t>
      </w:r>
      <w:r w:rsidR="00B45DE1">
        <w:rPr>
          <w:rFonts w:ascii="GHEA Grapalat" w:hAnsi="GHEA Grapalat"/>
          <w:i w:val="0"/>
          <w:lang w:val="hy-AM"/>
        </w:rPr>
        <w:t xml:space="preserve">ք. Երևան, </w:t>
      </w:r>
      <w:r w:rsidR="00B45DE1" w:rsidRPr="001B2B4C">
        <w:rPr>
          <w:rFonts w:ascii="GHEA Grapalat" w:hAnsi="GHEA Grapalat"/>
          <w:i w:val="0"/>
          <w:lang w:val="af-ZA"/>
        </w:rPr>
        <w:t>Մ.</w:t>
      </w:r>
      <w:r w:rsidR="00B45DE1">
        <w:rPr>
          <w:rFonts w:ascii="GHEA Grapalat" w:hAnsi="GHEA Grapalat"/>
          <w:i w:val="0"/>
          <w:lang w:val="hy-AM"/>
        </w:rPr>
        <w:t xml:space="preserve"> </w:t>
      </w:r>
      <w:r w:rsidR="00B45DE1" w:rsidRPr="001B2B4C">
        <w:rPr>
          <w:rFonts w:ascii="GHEA Grapalat" w:hAnsi="GHEA Grapalat"/>
          <w:i w:val="0"/>
          <w:lang w:val="af-ZA"/>
        </w:rPr>
        <w:t>Հերացի</w:t>
      </w:r>
      <w:r w:rsidR="00B45DE1">
        <w:rPr>
          <w:rFonts w:ascii="GHEA Grapalat" w:hAnsi="GHEA Grapalat"/>
          <w:i w:val="0"/>
          <w:lang w:val="hy-AM"/>
        </w:rPr>
        <w:t xml:space="preserve">, </w:t>
      </w:r>
      <w:r w:rsidR="00B45DE1" w:rsidRPr="001B2B4C">
        <w:rPr>
          <w:rFonts w:ascii="GHEA Grapalat" w:hAnsi="GHEA Grapalat"/>
          <w:i w:val="0"/>
          <w:lang w:val="af-ZA"/>
        </w:rPr>
        <w:t xml:space="preserve">12 </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B45DE1">
        <w:rPr>
          <w:rFonts w:ascii="GHEA Grapalat" w:hAnsi="GHEA Grapalat"/>
          <w:i w:val="0"/>
          <w:lang w:val="hy-AM"/>
        </w:rPr>
        <w:t xml:space="preserve"> </w:t>
      </w:r>
      <w:r w:rsidRPr="00064ADD">
        <w:rPr>
          <w:rFonts w:ascii="GHEA Grapalat" w:hAnsi="GHEA Grapalat"/>
          <w:i w:val="0"/>
          <w:lang w:val="af-ZA"/>
        </w:rPr>
        <w:t xml:space="preserve">հայտարարում է բաց </w:t>
      </w:r>
      <w:r w:rsidR="00955E87" w:rsidRPr="00064ADD">
        <w:rPr>
          <w:rFonts w:ascii="GHEA Grapalat" w:hAnsi="GHEA Grapalat"/>
          <w:i w:val="0"/>
          <w:lang w:val="af-ZA"/>
        </w:rPr>
        <w:t>մրցույթ</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B45DE1">
        <w:rPr>
          <w:rFonts w:ascii="GHEA Grapalat" w:hAnsi="GHEA Grapalat" w:cs="Sylfaen"/>
          <w:b/>
          <w:i w:val="0"/>
          <w:lang w:val="en-US"/>
        </w:rPr>
        <w:t>օ</w:t>
      </w:r>
      <w:r w:rsidR="00B45DE1" w:rsidRPr="0045560F">
        <w:rPr>
          <w:rFonts w:ascii="GHEA Grapalat" w:hAnsi="GHEA Grapalat" w:cs="Sylfaen"/>
          <w:b/>
          <w:i w:val="0"/>
          <w:lang w:val="en-US"/>
        </w:rPr>
        <w:t>դափոխության</w:t>
      </w:r>
      <w:r w:rsidR="00B45DE1" w:rsidRPr="0045560F">
        <w:rPr>
          <w:rFonts w:ascii="GHEA Grapalat" w:hAnsi="GHEA Grapalat" w:cs="Sylfaen"/>
          <w:b/>
          <w:i w:val="0"/>
          <w:lang w:val="af-ZA"/>
        </w:rPr>
        <w:t xml:space="preserve"> </w:t>
      </w:r>
      <w:r w:rsidR="00B45DE1" w:rsidRPr="0045560F">
        <w:rPr>
          <w:rFonts w:ascii="GHEA Grapalat" w:hAnsi="GHEA Grapalat" w:cs="Sylfaen"/>
          <w:b/>
          <w:i w:val="0"/>
          <w:lang w:val="en-US"/>
        </w:rPr>
        <w:t>համակարգի</w:t>
      </w:r>
      <w:r w:rsidR="00B45DE1" w:rsidRPr="0045560F">
        <w:rPr>
          <w:rFonts w:ascii="GHEA Grapalat" w:hAnsi="GHEA Grapalat" w:cs="Sylfaen"/>
          <w:b/>
          <w:i w:val="0"/>
          <w:lang w:val="af-ZA"/>
        </w:rPr>
        <w:t xml:space="preserve"> </w:t>
      </w:r>
      <w:r w:rsidR="00B45DE1" w:rsidRPr="0045560F">
        <w:rPr>
          <w:rFonts w:ascii="GHEA Grapalat" w:hAnsi="GHEA Grapalat" w:cs="Sylfaen"/>
          <w:b/>
          <w:i w:val="0"/>
          <w:lang w:val="en-US"/>
        </w:rPr>
        <w:t>սպասարկման</w:t>
      </w:r>
      <w:r w:rsidR="00B45DE1" w:rsidRPr="0045560F">
        <w:rPr>
          <w:rFonts w:ascii="GHEA Grapalat" w:hAnsi="GHEA Grapalat" w:cs="Sylfaen"/>
          <w:b/>
          <w:i w:val="0"/>
          <w:lang w:val="af-ZA"/>
        </w:rPr>
        <w:t xml:space="preserve"> </w:t>
      </w:r>
      <w:r w:rsidR="00B45DE1" w:rsidRPr="00E33814">
        <w:rPr>
          <w:rFonts w:ascii="GHEA Grapalat" w:hAnsi="GHEA Grapalat"/>
          <w:b/>
          <w:i w:val="0"/>
          <w:lang w:val="af-ZA"/>
        </w:rPr>
        <w:t>ծառայության</w:t>
      </w:r>
      <w:r w:rsidR="00B45DE1">
        <w:rPr>
          <w:rFonts w:ascii="GHEA Grapalat" w:hAnsi="GHEA Grapalat"/>
          <w:i w:val="0"/>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AD6657">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AD6657" w:rsidRPr="00AD6657">
        <w:rPr>
          <w:rFonts w:ascii="GHEA Grapalat" w:hAnsi="GHEA Grapalat"/>
          <w:b/>
          <w:i w:val="0"/>
          <w:lang w:val="hy-AM"/>
        </w:rPr>
        <w:t>07</w:t>
      </w:r>
      <w:r w:rsidRPr="00AD6657">
        <w:rPr>
          <w:rFonts w:ascii="GHEA Grapalat" w:hAnsi="GHEA Grapalat"/>
          <w:b/>
          <w:i w:val="0"/>
          <w:lang w:val="af-ZA"/>
        </w:rPr>
        <w:t xml:space="preserve">-րդ օրվա ժամը </w:t>
      </w:r>
      <w:r w:rsidR="00AD6657" w:rsidRPr="00AD6657">
        <w:rPr>
          <w:rFonts w:ascii="GHEA Grapalat" w:hAnsi="GHEA Grapalat"/>
          <w:b/>
          <w:i w:val="0"/>
          <w:lang w:val="hy-AM"/>
        </w:rPr>
        <w:t>1</w:t>
      </w:r>
      <w:r w:rsidR="003E1624">
        <w:rPr>
          <w:rFonts w:ascii="GHEA Grapalat" w:hAnsi="GHEA Grapalat"/>
          <w:b/>
          <w:i w:val="0"/>
          <w:lang w:val="hy-AM"/>
        </w:rPr>
        <w:t>1</w:t>
      </w:r>
      <w:r w:rsidR="00AD6657" w:rsidRPr="00AD6657">
        <w:rPr>
          <w:rFonts w:ascii="GHEA Grapalat" w:hAnsi="GHEA Grapalat"/>
          <w:b/>
          <w:i w:val="0"/>
          <w:lang w:val="hy-AM"/>
        </w:rPr>
        <w:t>:</w:t>
      </w:r>
      <w:r w:rsidR="003E1624">
        <w:rPr>
          <w:rFonts w:ascii="GHEA Grapalat" w:hAnsi="GHEA Grapalat"/>
          <w:b/>
          <w:i w:val="0"/>
          <w:lang w:val="hy-AM"/>
        </w:rPr>
        <w:t>0</w:t>
      </w:r>
      <w:r w:rsidR="00AD6657" w:rsidRPr="00AD6657">
        <w:rPr>
          <w:rFonts w:ascii="GHEA Grapalat" w:hAnsi="GHEA Grapalat"/>
          <w:b/>
          <w:i w:val="0"/>
          <w:lang w:val="hy-AM"/>
        </w:rPr>
        <w:t>0</w:t>
      </w:r>
      <w:r w:rsidRPr="00AD6657">
        <w:rPr>
          <w:rFonts w:ascii="GHEA Grapalat" w:hAnsi="GHEA Grapalat"/>
          <w:b/>
          <w:i w:val="0"/>
          <w:lang w:val="af-ZA"/>
        </w:rPr>
        <w:t>-</w:t>
      </w:r>
      <w:r w:rsidRPr="00064ADD">
        <w:rPr>
          <w:rFonts w:ascii="GHEA Grapalat" w:hAnsi="GHEA Grapalat"/>
          <w:i w:val="0"/>
          <w:lang w:val="af-ZA"/>
        </w:rPr>
        <w:t xml:space="preserve">ը: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00AD6657">
        <w:rPr>
          <w:rFonts w:ascii="GHEA Grapalat" w:hAnsi="GHEA Grapalat"/>
          <w:i w:val="0"/>
          <w:lang w:val="hy-AM"/>
        </w:rPr>
        <w:t xml:space="preserve"> </w:t>
      </w:r>
      <w:r w:rsidRPr="00064ADD">
        <w:rPr>
          <w:rFonts w:ascii="GHEA Grapalat" w:hAnsi="GHEA Grapalat"/>
          <w:i w:val="0"/>
          <w:lang w:val="af-ZA"/>
        </w:rPr>
        <w:t xml:space="preserve">հասցեում,  </w:t>
      </w:r>
      <w:r w:rsidR="003E1624" w:rsidRPr="003E1624">
        <w:rPr>
          <w:rFonts w:ascii="GHEA Grapalat" w:hAnsi="GHEA Grapalat"/>
          <w:b/>
          <w:i w:val="0"/>
          <w:lang w:val="hy-AM"/>
        </w:rPr>
        <w:t>2022 թ. դեկտեմբերի 0</w:t>
      </w:r>
      <w:r w:rsidR="006E4DBF" w:rsidRPr="006E4DBF">
        <w:rPr>
          <w:rFonts w:ascii="GHEA Grapalat" w:hAnsi="GHEA Grapalat"/>
          <w:b/>
          <w:i w:val="0"/>
          <w:lang w:val="af-ZA"/>
        </w:rPr>
        <w:t>5</w:t>
      </w:r>
      <w:r w:rsidRPr="003E1624">
        <w:rPr>
          <w:rFonts w:ascii="GHEA Grapalat" w:hAnsi="GHEA Grapalat"/>
          <w:b/>
          <w:i w:val="0"/>
          <w:lang w:val="af-ZA"/>
        </w:rPr>
        <w:t xml:space="preserve">-ին ժամը  </w:t>
      </w:r>
      <w:r w:rsidR="003E1624" w:rsidRPr="003E1624">
        <w:rPr>
          <w:rFonts w:ascii="GHEA Grapalat" w:hAnsi="GHEA Grapalat"/>
          <w:b/>
          <w:i w:val="0"/>
          <w:lang w:val="hy-AM"/>
        </w:rPr>
        <w:t>11:00</w:t>
      </w:r>
      <w:r w:rsidRPr="003E1624">
        <w:rPr>
          <w:rFonts w:ascii="GHEA Grapalat" w:hAnsi="GHEA Grapalat"/>
          <w:b/>
          <w:i w:val="0"/>
          <w:lang w:val="af-ZA"/>
        </w:rPr>
        <w:t>-ին</w:t>
      </w:r>
      <w:r w:rsidRPr="003E1624">
        <w:rPr>
          <w:rFonts w:ascii="GHEA Grapalat" w:hAnsi="GHEA Grapalat"/>
          <w:i w:val="0"/>
          <w:lang w:val="af-ZA"/>
        </w:rPr>
        <w:t>։</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9F18D0" w:rsidRPr="00064ADD" w:rsidRDefault="00754697" w:rsidP="003E1624">
      <w:pPr>
        <w:pStyle w:val="a3"/>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3E1624" w:rsidRPr="003E1624">
        <w:rPr>
          <w:rFonts w:ascii="GHEA Grapalat" w:hAnsi="GHEA Grapalat"/>
          <w:i w:val="0"/>
          <w:lang w:val="hy-AM"/>
        </w:rPr>
        <w:t xml:space="preserve"> </w:t>
      </w:r>
      <w:r w:rsidR="003E1624">
        <w:rPr>
          <w:rFonts w:ascii="GHEA Grapalat" w:hAnsi="GHEA Grapalat"/>
          <w:i w:val="0"/>
          <w:lang w:val="hy-AM"/>
        </w:rPr>
        <w:t>Աստղիկ Վիրաբյան</w:t>
      </w:r>
      <w:r w:rsidR="003E1624" w:rsidRPr="00064ADD">
        <w:rPr>
          <w:rFonts w:ascii="GHEA Grapalat" w:hAnsi="GHEA Grapalat"/>
          <w:i w:val="0"/>
          <w:lang w:val="af-ZA"/>
        </w:rPr>
        <w:t>ին</w:t>
      </w:r>
      <w:r w:rsidR="003E1624">
        <w:rPr>
          <w:rFonts w:ascii="GHEA Grapalat" w:hAnsi="GHEA Grapalat"/>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3E1624" w:rsidRDefault="003E1624" w:rsidP="003E1624">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hy-AM"/>
        </w:rPr>
        <w:t>012-80-80-83 (6014), 091-22-26-25</w:t>
      </w:r>
      <w:r w:rsidRPr="00FC698B">
        <w:rPr>
          <w:rFonts w:ascii="GHEA Grapalat" w:hAnsi="GHEA Grapalat"/>
          <w:b/>
          <w:i w:val="0"/>
          <w:lang w:val="af-ZA"/>
        </w:rPr>
        <w:tab/>
      </w:r>
      <w:r w:rsidRPr="00F2736C">
        <w:rPr>
          <w:rFonts w:ascii="GHEA Grapalat" w:hAnsi="GHEA Grapalat"/>
          <w:i w:val="0"/>
          <w:lang w:val="af-ZA"/>
        </w:rPr>
        <w:tab/>
      </w:r>
    </w:p>
    <w:p w:rsidR="003E1624" w:rsidRPr="00FC698B" w:rsidRDefault="003E1624" w:rsidP="003E1624">
      <w:pPr>
        <w:pStyle w:val="a3"/>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3E1624" w:rsidRPr="00E5082A" w:rsidRDefault="003E1624" w:rsidP="003E1624">
      <w:pPr>
        <w:pStyle w:val="21"/>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3E1624" w:rsidRDefault="00754697" w:rsidP="00EF3662">
      <w:pPr>
        <w:pStyle w:val="31"/>
        <w:spacing w:after="240" w:line="240" w:lineRule="auto"/>
        <w:ind w:firstLine="709"/>
        <w:rPr>
          <w:rFonts w:ascii="GHEA Grapalat" w:hAnsi="GHEA Grapalat" w:cs="Sylfaen"/>
          <w:b/>
          <w:lang w:val="af-ZA"/>
        </w:rPr>
      </w:pPr>
    </w:p>
    <w:p w:rsidR="00754697" w:rsidRPr="00064ADD" w:rsidRDefault="00754697" w:rsidP="00EF3662">
      <w:pPr>
        <w:pStyle w:val="a3"/>
        <w:spacing w:line="240" w:lineRule="auto"/>
        <w:ind w:left="1404"/>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096865" w:rsidRPr="00064ADD" w:rsidRDefault="00096865"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rsidR="000F7D92" w:rsidRPr="00845959" w:rsidRDefault="000F7D92" w:rsidP="000F7D92">
      <w:pPr>
        <w:pStyle w:val="aa"/>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w:t>
      </w:r>
      <w:r>
        <w:rPr>
          <w:rFonts w:ascii="GHEA Grapalat" w:hAnsi="GHEA Grapalat"/>
          <w:b/>
          <w:sz w:val="20"/>
          <w:szCs w:val="20"/>
          <w:lang w:val="af-ZA"/>
        </w:rPr>
        <w:t>ԳՀԾՁԲ-ՀՎԿԱԿ-2022-8</w:t>
      </w:r>
      <w:r>
        <w:rPr>
          <w:rFonts w:ascii="GHEA Grapalat" w:hAnsi="GHEA Grapalat"/>
          <w:b/>
          <w:sz w:val="20"/>
          <w:szCs w:val="20"/>
          <w:lang w:val="hy-AM"/>
        </w:rPr>
        <w:t>7»</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0F7D92" w:rsidRPr="00FE21F9" w:rsidRDefault="000F7D92" w:rsidP="000F7D92">
      <w:pPr>
        <w:pStyle w:val="aa"/>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0F7D92" w:rsidRPr="00845959" w:rsidRDefault="000F7D92" w:rsidP="000F7D92">
      <w:pPr>
        <w:pStyle w:val="aa"/>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2</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Pr>
          <w:rFonts w:ascii="GHEA Grapalat" w:hAnsi="GHEA Grapalat" w:cs="Times Armenian"/>
          <w:sz w:val="20"/>
          <w:szCs w:val="20"/>
          <w:lang w:val="hy-AM"/>
        </w:rPr>
        <w:t>նոյեմբերի 17</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F7D92" w:rsidRPr="002C2BE0" w:rsidRDefault="000F7D92" w:rsidP="000F7D92">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F7D92" w:rsidRPr="001031FD" w:rsidRDefault="000F7D92" w:rsidP="000F7D92">
      <w:pPr>
        <w:pStyle w:val="aa"/>
        <w:tabs>
          <w:tab w:val="left" w:pos="5968"/>
        </w:tabs>
        <w:ind w:right="-7" w:firstLine="567"/>
        <w:rPr>
          <w:rFonts w:ascii="GHEA Grapalat" w:hAnsi="GHEA Grapalat"/>
          <w:lang w:val="af-ZA"/>
        </w:rPr>
      </w:pPr>
      <w:r w:rsidRPr="001031FD">
        <w:rPr>
          <w:rFonts w:ascii="GHEA Grapalat" w:hAnsi="GHEA Grapalat"/>
          <w:lang w:val="af-ZA"/>
        </w:rPr>
        <w:tab/>
      </w:r>
    </w:p>
    <w:p w:rsidR="000F7D92" w:rsidRPr="001031FD" w:rsidRDefault="000F7D92" w:rsidP="000F7D92">
      <w:pPr>
        <w:pStyle w:val="aa"/>
        <w:ind w:right="-7" w:firstLine="567"/>
        <w:jc w:val="center"/>
        <w:rPr>
          <w:rFonts w:ascii="GHEA Grapalat" w:hAnsi="GHEA Grapalat"/>
          <w:lang w:val="af-ZA"/>
        </w:rPr>
      </w:pPr>
    </w:p>
    <w:p w:rsidR="000F7D92" w:rsidRPr="001031FD" w:rsidRDefault="000F7D92" w:rsidP="000F7D92">
      <w:pPr>
        <w:pStyle w:val="aa"/>
        <w:ind w:right="-7" w:firstLine="567"/>
        <w:jc w:val="center"/>
        <w:rPr>
          <w:rFonts w:ascii="GHEA Grapalat" w:hAnsi="GHEA Grapalat"/>
          <w:lang w:val="af-ZA"/>
        </w:rPr>
      </w:pPr>
    </w:p>
    <w:p w:rsidR="000F7D92" w:rsidRPr="001031FD" w:rsidRDefault="000F7D92" w:rsidP="000F7D92">
      <w:pPr>
        <w:pStyle w:val="aa"/>
        <w:ind w:right="-7" w:firstLine="567"/>
        <w:jc w:val="center"/>
        <w:rPr>
          <w:rFonts w:ascii="GHEA Grapalat" w:hAnsi="GHEA Grapalat"/>
          <w:lang w:val="af-ZA"/>
        </w:rPr>
      </w:pPr>
    </w:p>
    <w:p w:rsidR="000F7D92" w:rsidRPr="00660EF1" w:rsidRDefault="000F7D92" w:rsidP="000F7D92">
      <w:pPr>
        <w:pStyle w:val="aa"/>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0F7D92" w:rsidRPr="001031FD" w:rsidRDefault="000F7D92" w:rsidP="000F7D92">
      <w:pPr>
        <w:pStyle w:val="aa"/>
        <w:ind w:right="-7" w:firstLine="567"/>
        <w:jc w:val="center"/>
        <w:rPr>
          <w:rFonts w:ascii="GHEA Grapalat" w:hAnsi="GHEA Grapalat" w:cs="Sylfaen"/>
          <w:lang w:val="af-ZA"/>
        </w:rPr>
      </w:pPr>
    </w:p>
    <w:p w:rsidR="000F7D92" w:rsidRPr="001031FD" w:rsidRDefault="000F7D92" w:rsidP="000F7D92">
      <w:pPr>
        <w:pStyle w:val="aa"/>
        <w:ind w:right="-7" w:firstLine="567"/>
        <w:jc w:val="center"/>
        <w:rPr>
          <w:rFonts w:ascii="GHEA Grapalat" w:hAnsi="GHEA Grapalat" w:cs="Sylfaen"/>
          <w:lang w:val="af-ZA"/>
        </w:rPr>
      </w:pPr>
    </w:p>
    <w:p w:rsidR="000F7D92" w:rsidRPr="00916E26" w:rsidRDefault="000F7D92" w:rsidP="000F7D92">
      <w:pPr>
        <w:pStyle w:val="aa"/>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 xml:space="preserve">` </w:t>
      </w:r>
      <w:r w:rsidRPr="000F7D92">
        <w:rPr>
          <w:rFonts w:ascii="GHEA Grapalat" w:hAnsi="GHEA Grapalat" w:cs="Sylfaen"/>
          <w:b/>
        </w:rPr>
        <w:t>ՕԴԱՓՈԽՈՒԹՅԱՆ</w:t>
      </w:r>
      <w:r w:rsidRPr="000F7D92">
        <w:rPr>
          <w:rFonts w:ascii="GHEA Grapalat" w:hAnsi="GHEA Grapalat" w:cs="Sylfaen"/>
          <w:b/>
          <w:lang w:val="af-ZA"/>
        </w:rPr>
        <w:t xml:space="preserve"> </w:t>
      </w:r>
      <w:r w:rsidRPr="000F7D92">
        <w:rPr>
          <w:rFonts w:ascii="GHEA Grapalat" w:hAnsi="GHEA Grapalat" w:cs="Sylfaen"/>
          <w:b/>
        </w:rPr>
        <w:t>ՀԱՄԱԿԱՐԳԻ</w:t>
      </w:r>
      <w:r w:rsidRPr="000F7D92">
        <w:rPr>
          <w:rFonts w:ascii="GHEA Grapalat" w:hAnsi="GHEA Grapalat" w:cs="Sylfaen"/>
          <w:b/>
          <w:lang w:val="af-ZA"/>
        </w:rPr>
        <w:t xml:space="preserve"> </w:t>
      </w:r>
      <w:r w:rsidRPr="000F7D92">
        <w:rPr>
          <w:rFonts w:ascii="GHEA Grapalat" w:hAnsi="GHEA Grapalat" w:cs="Sylfaen"/>
          <w:b/>
        </w:rPr>
        <w:t>ՍՊԱՍԱՐԿՄԱՆ</w:t>
      </w:r>
      <w:r w:rsidRPr="000F7D92">
        <w:rPr>
          <w:rFonts w:ascii="GHEA Grapalat" w:hAnsi="GHEA Grapalat"/>
          <w:b/>
          <w:lang w:val="hy-AM"/>
        </w:rPr>
        <w:t xml:space="preserve"> </w:t>
      </w:r>
      <w:r w:rsidRPr="009573E6">
        <w:rPr>
          <w:rFonts w:ascii="GHEA Grapalat" w:hAnsi="GHEA Grapalat"/>
          <w:b/>
          <w:lang w:val="hy-AM"/>
        </w:rPr>
        <w:t>ԾԱՌԱՅՈՒԹՅՈՒՆՆԵՐԻ</w:t>
      </w:r>
      <w:r w:rsidRPr="009573E6">
        <w:rPr>
          <w:rFonts w:ascii="GHEA Grapalat" w:hAnsi="GHEA Grapalat"/>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CE0D95" w:rsidRPr="00064ADD" w:rsidRDefault="00CE0D95" w:rsidP="00EF3662">
      <w:pPr>
        <w:pStyle w:val="aa"/>
        <w:ind w:right="-7" w:firstLine="567"/>
        <w:jc w:val="center"/>
        <w:rPr>
          <w:rFonts w:ascii="GHEA Grapalat" w:hAnsi="GHEA Grapalat"/>
          <w:lang w:val="af-ZA"/>
        </w:rPr>
      </w:pPr>
    </w:p>
    <w:p w:rsidR="00CE0D95" w:rsidRPr="00064ADD" w:rsidRDefault="00CE0D95" w:rsidP="00EF3662">
      <w:pPr>
        <w:pStyle w:val="aa"/>
        <w:ind w:right="-7" w:firstLine="567"/>
        <w:jc w:val="center"/>
        <w:rPr>
          <w:rFonts w:ascii="GHEA Grapalat" w:hAnsi="GHEA Grapalat"/>
          <w:lang w:val="af-ZA"/>
        </w:rPr>
      </w:pPr>
    </w:p>
    <w:p w:rsidR="00CE0D95" w:rsidRPr="00064ADD" w:rsidRDefault="00CE0D95" w:rsidP="00EF3662">
      <w:pPr>
        <w:pStyle w:val="aa"/>
        <w:ind w:right="-7" w:firstLine="567"/>
        <w:jc w:val="center"/>
        <w:rPr>
          <w:rFonts w:ascii="GHEA Grapalat" w:hAnsi="GHEA Grapalat"/>
          <w:lang w:val="af-ZA"/>
        </w:rPr>
      </w:pPr>
    </w:p>
    <w:p w:rsidR="001A43A4" w:rsidRPr="00064ADD" w:rsidRDefault="00096865" w:rsidP="00422440">
      <w:pPr>
        <w:jc w:val="both"/>
        <w:rPr>
          <w:rFonts w:ascii="GHEA Grapalat" w:hAnsi="GHEA Grapalat" w:cs="Sylfaen"/>
          <w:i/>
          <w:sz w:val="22"/>
          <w:szCs w:val="22"/>
          <w:lang w:val="af-ZA"/>
        </w:rPr>
      </w:pPr>
      <w:r w:rsidRPr="00064ADD">
        <w:rPr>
          <w:rFonts w:ascii="GHEA Grapalat" w:hAnsi="GHEA Grapalat" w:cs="Sylfaen"/>
          <w:i/>
          <w:sz w:val="22"/>
          <w:szCs w:val="22"/>
        </w:rPr>
        <w:lastRenderedPageBreak/>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B33761" w:rsidRDefault="00160AE4" w:rsidP="00B33761">
      <w:pPr>
        <w:contextualSpacing/>
        <w:jc w:val="center"/>
        <w:rPr>
          <w:rFonts w:ascii="GHEA Grapalat" w:hAnsi="GHEA Grapalat"/>
          <w:b/>
          <w:sz w:val="20"/>
          <w:szCs w:val="20"/>
          <w:lang w:val="hy-AM"/>
        </w:rPr>
      </w:pPr>
      <w:r w:rsidRPr="00B33761">
        <w:rPr>
          <w:rFonts w:ascii="GHEA Grapalat" w:hAnsi="GHEA Grapalat" w:cs="Sylfaen"/>
          <w:b/>
          <w:sz w:val="20"/>
          <w:szCs w:val="20"/>
        </w:rPr>
        <w:t>ԲՈՎԱՆԴԱԿՈւԹՅՈւՆ</w:t>
      </w:r>
    </w:p>
    <w:p w:rsidR="00096865" w:rsidRPr="00B33761" w:rsidRDefault="00B33761" w:rsidP="00B33761">
      <w:pPr>
        <w:pStyle w:val="aa"/>
        <w:spacing w:after="0"/>
        <w:ind w:right="-7"/>
        <w:contextualSpacing/>
        <w:jc w:val="center"/>
        <w:rPr>
          <w:rFonts w:ascii="GHEA Grapalat" w:hAnsi="GHEA Grapalat"/>
          <w:b/>
          <w:sz w:val="20"/>
          <w:szCs w:val="20"/>
          <w:lang w:val="af-ZA"/>
        </w:rPr>
      </w:pPr>
      <w:r w:rsidRPr="00B33761">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B33761">
        <w:rPr>
          <w:rFonts w:ascii="GHEA Grapalat" w:hAnsi="GHEA Grapalat" w:cs="Sylfaen"/>
          <w:b/>
          <w:sz w:val="20"/>
          <w:szCs w:val="20"/>
          <w:lang w:val="hy-AM"/>
        </w:rPr>
        <w:t>ԿԱՐԻՔՆԵՐԻ</w:t>
      </w:r>
      <w:r w:rsidRPr="00B33761">
        <w:rPr>
          <w:rFonts w:ascii="GHEA Grapalat" w:hAnsi="GHEA Grapalat" w:cs="Times Armenian"/>
          <w:b/>
          <w:sz w:val="20"/>
          <w:szCs w:val="20"/>
          <w:lang w:val="af-ZA"/>
        </w:rPr>
        <w:t xml:space="preserve"> </w:t>
      </w:r>
      <w:r w:rsidRPr="00B33761">
        <w:rPr>
          <w:rFonts w:ascii="GHEA Grapalat" w:hAnsi="GHEA Grapalat" w:cs="Sylfaen"/>
          <w:b/>
          <w:sz w:val="20"/>
          <w:szCs w:val="20"/>
          <w:lang w:val="hy-AM"/>
        </w:rPr>
        <w:t>ՀԱՄԱՐ</w:t>
      </w:r>
      <w:r w:rsidRPr="00B33761">
        <w:rPr>
          <w:rFonts w:ascii="GHEA Grapalat" w:hAnsi="GHEA Grapalat" w:cs="Times Armenian"/>
          <w:b/>
          <w:sz w:val="20"/>
          <w:szCs w:val="20"/>
          <w:lang w:val="af-ZA"/>
        </w:rPr>
        <w:t xml:space="preserve">` </w:t>
      </w:r>
      <w:r w:rsidRPr="00B33761">
        <w:rPr>
          <w:rFonts w:ascii="GHEA Grapalat" w:hAnsi="GHEA Grapalat" w:cs="Sylfaen"/>
          <w:b/>
          <w:sz w:val="20"/>
          <w:szCs w:val="20"/>
          <w:lang w:val="hy-AM"/>
        </w:rPr>
        <w:t>ՕԴԱՓՈԽՈՒԹՅԱՆ</w:t>
      </w:r>
      <w:r w:rsidRPr="00B33761">
        <w:rPr>
          <w:rFonts w:ascii="GHEA Grapalat" w:hAnsi="GHEA Grapalat" w:cs="Sylfaen"/>
          <w:b/>
          <w:sz w:val="20"/>
          <w:szCs w:val="20"/>
          <w:lang w:val="af-ZA"/>
        </w:rPr>
        <w:t xml:space="preserve"> </w:t>
      </w:r>
      <w:r w:rsidRPr="00B33761">
        <w:rPr>
          <w:rFonts w:ascii="GHEA Grapalat" w:hAnsi="GHEA Grapalat" w:cs="Sylfaen"/>
          <w:b/>
          <w:sz w:val="20"/>
          <w:szCs w:val="20"/>
          <w:lang w:val="hy-AM"/>
        </w:rPr>
        <w:t>ՀԱՄԱԿԱՐԳԻ</w:t>
      </w:r>
      <w:r w:rsidRPr="00B33761">
        <w:rPr>
          <w:rFonts w:ascii="GHEA Grapalat" w:hAnsi="GHEA Grapalat" w:cs="Sylfaen"/>
          <w:b/>
          <w:sz w:val="20"/>
          <w:szCs w:val="20"/>
          <w:lang w:val="af-ZA"/>
        </w:rPr>
        <w:t xml:space="preserve"> </w:t>
      </w:r>
      <w:r w:rsidRPr="00B33761">
        <w:rPr>
          <w:rFonts w:ascii="GHEA Grapalat" w:hAnsi="GHEA Grapalat" w:cs="Sylfaen"/>
          <w:b/>
          <w:sz w:val="20"/>
          <w:szCs w:val="20"/>
          <w:lang w:val="hy-AM"/>
        </w:rPr>
        <w:t>ՍՊԱՍԱՐԿՄԱՆ</w:t>
      </w:r>
      <w:r w:rsidRPr="00B33761">
        <w:rPr>
          <w:rFonts w:ascii="GHEA Grapalat" w:hAnsi="GHEA Grapalat"/>
          <w:b/>
          <w:sz w:val="20"/>
          <w:szCs w:val="20"/>
          <w:lang w:val="hy-AM"/>
        </w:rPr>
        <w:t xml:space="preserve"> ԾԱՌԱՅՈՒԹՅՈՒՆՆԵՐԻ</w:t>
      </w:r>
      <w:r w:rsidRPr="00B33761">
        <w:rPr>
          <w:rFonts w:ascii="GHEA Grapalat" w:hAnsi="GHEA Grapalat"/>
          <w:sz w:val="20"/>
          <w:szCs w:val="20"/>
          <w:lang w:val="hy-AM"/>
        </w:rPr>
        <w:t xml:space="preserve"> </w:t>
      </w:r>
      <w:r w:rsidRPr="00B33761">
        <w:rPr>
          <w:rFonts w:ascii="GHEA Grapalat" w:hAnsi="GHEA Grapalat" w:cs="Sylfaen"/>
          <w:b/>
          <w:sz w:val="20"/>
          <w:szCs w:val="20"/>
          <w:lang w:val="hy-AM"/>
        </w:rPr>
        <w:t>ՁԵՌՔԲԵՐՄԱՆ</w:t>
      </w:r>
      <w:r w:rsidRPr="00B33761">
        <w:rPr>
          <w:rFonts w:ascii="GHEA Grapalat" w:hAnsi="GHEA Grapalat" w:cs="Times Armenian"/>
          <w:b/>
          <w:sz w:val="20"/>
          <w:szCs w:val="20"/>
          <w:lang w:val="af-ZA"/>
        </w:rPr>
        <w:t xml:space="preserve"> </w:t>
      </w:r>
      <w:r w:rsidRPr="00B33761">
        <w:rPr>
          <w:rFonts w:ascii="GHEA Grapalat" w:hAnsi="GHEA Grapalat" w:cs="Sylfaen"/>
          <w:b/>
          <w:sz w:val="20"/>
          <w:szCs w:val="20"/>
          <w:lang w:val="hy-AM"/>
        </w:rPr>
        <w:t>ՆՊԱՏԱԿՈՎ</w:t>
      </w:r>
      <w:r w:rsidRPr="00B33761">
        <w:rPr>
          <w:rFonts w:ascii="GHEA Grapalat" w:hAnsi="GHEA Grapalat" w:cs="Sylfaen"/>
          <w:b/>
          <w:sz w:val="20"/>
          <w:szCs w:val="20"/>
          <w:lang w:val="af-ZA"/>
        </w:rPr>
        <w:t xml:space="preserve"> </w:t>
      </w:r>
      <w:r w:rsidRPr="00B33761">
        <w:rPr>
          <w:rFonts w:ascii="GHEA Grapalat" w:hAnsi="GHEA Grapalat" w:cs="Sylfaen"/>
          <w:b/>
          <w:sz w:val="20"/>
          <w:szCs w:val="20"/>
          <w:lang w:val="hy-AM"/>
        </w:rPr>
        <w:t>ՀԱՅՏԱՐԱՐՎԱԾ</w:t>
      </w:r>
      <w:r w:rsidRPr="00B33761">
        <w:rPr>
          <w:rFonts w:ascii="GHEA Grapalat" w:hAnsi="GHEA Grapalat" w:cs="Times Armenian"/>
          <w:b/>
          <w:sz w:val="20"/>
          <w:szCs w:val="20"/>
          <w:lang w:val="af-ZA"/>
        </w:rPr>
        <w:t xml:space="preserve"> </w:t>
      </w:r>
      <w:r w:rsidRPr="00B33761">
        <w:rPr>
          <w:rFonts w:ascii="GHEA Grapalat" w:hAnsi="GHEA Grapalat" w:cs="Sylfaen"/>
          <w:b/>
          <w:sz w:val="20"/>
          <w:szCs w:val="20"/>
          <w:lang w:val="hy-AM"/>
        </w:rPr>
        <w:t>ԳՆԱՆՇՄԱՆ</w:t>
      </w:r>
      <w:r w:rsidRPr="00B33761">
        <w:rPr>
          <w:rFonts w:ascii="GHEA Grapalat" w:hAnsi="GHEA Grapalat" w:cs="Sylfaen"/>
          <w:b/>
          <w:sz w:val="20"/>
          <w:szCs w:val="20"/>
          <w:lang w:val="af-ZA"/>
        </w:rPr>
        <w:t xml:space="preserve"> </w:t>
      </w:r>
      <w:r w:rsidRPr="00B33761">
        <w:rPr>
          <w:rFonts w:ascii="GHEA Grapalat" w:hAnsi="GHEA Grapalat" w:cs="Sylfaen"/>
          <w:b/>
          <w:sz w:val="20"/>
          <w:szCs w:val="20"/>
          <w:lang w:val="hy-AM"/>
        </w:rPr>
        <w:t xml:space="preserve">ՀԱՐՑՄԱՆ </w:t>
      </w:r>
      <w:r w:rsidR="00160AE4" w:rsidRPr="00B33761">
        <w:rPr>
          <w:rFonts w:ascii="GHEA Grapalat" w:hAnsi="GHEA Grapalat"/>
          <w:b/>
          <w:sz w:val="20"/>
          <w:szCs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Times Armenian"/>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5F2F13">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5F2F13">
        <w:rPr>
          <w:rFonts w:ascii="GHEA Grapalat" w:hAnsi="GHEA Grapalat"/>
          <w:b/>
          <w:sz w:val="20"/>
          <w:szCs w:val="20"/>
          <w:lang w:val="hy-AM"/>
        </w:rPr>
        <w:t>«</w:t>
      </w:r>
      <w:r w:rsidR="005F2F13">
        <w:rPr>
          <w:rFonts w:ascii="GHEA Grapalat" w:hAnsi="GHEA Grapalat"/>
          <w:b/>
          <w:sz w:val="20"/>
          <w:szCs w:val="20"/>
          <w:lang w:val="af-ZA"/>
        </w:rPr>
        <w:t>ԳՀԾՁԲ-ՀՎԿԱԿ-2022-8</w:t>
      </w:r>
      <w:r w:rsidR="005F2F13">
        <w:rPr>
          <w:rFonts w:ascii="GHEA Grapalat" w:hAnsi="GHEA Grapalat"/>
          <w:b/>
          <w:sz w:val="20"/>
          <w:szCs w:val="20"/>
          <w:lang w:val="hy-AM"/>
        </w:rPr>
        <w:t xml:space="preserve">7»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Pr="00064ADD">
        <w:rPr>
          <w:rFonts w:ascii="GHEA Grapalat" w:hAnsi="GHEA Grapalat" w:cs="Sylfaen"/>
          <w:sz w:val="20"/>
        </w:rPr>
        <w:t>բաց</w:t>
      </w:r>
      <w:r w:rsidRPr="00064ADD">
        <w:rPr>
          <w:rFonts w:ascii="GHEA Grapalat" w:hAnsi="GHEA Grapalat" w:cs="Times Armenian"/>
          <w:sz w:val="20"/>
          <w:lang w:val="af-ZA"/>
        </w:rPr>
        <w:t xml:space="preserve"> </w:t>
      </w:r>
      <w:r w:rsidR="00955E87" w:rsidRPr="00064ADD">
        <w:rPr>
          <w:rFonts w:ascii="GHEA Grapalat" w:hAnsi="GHEA Grapalat" w:cs="Times Armenia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5F2F13" w:rsidRPr="00D86B1F">
        <w:rPr>
          <w:rFonts w:ascii="GHEA Grapalat" w:hAnsi="GHEA Grapalat"/>
          <w:b/>
          <w:sz w:val="20"/>
          <w:szCs w:val="20"/>
          <w:lang w:val="af-ZA"/>
        </w:rPr>
        <w:t>«Հիվանդությունների վերահսկման և կանխարգելման ազգային կենտրոն» ՊՈԱԿ</w:t>
      </w:r>
      <w:r w:rsidR="005F2F13">
        <w:rPr>
          <w:rFonts w:ascii="GHEA Grapalat" w:hAnsi="GHEA Grapalat"/>
          <w:sz w:val="20"/>
          <w:lang w:val="hy-AM"/>
        </w:rPr>
        <w:t>-</w:t>
      </w:r>
      <w:r w:rsidR="005F2F13" w:rsidRPr="00712340">
        <w:rPr>
          <w:rFonts w:ascii="GHEA Grapalat" w:hAnsi="GHEA Grapalat"/>
          <w:sz w:val="20"/>
        </w:rPr>
        <w:t>ի</w:t>
      </w:r>
      <w:r w:rsidR="005F2F13">
        <w:rPr>
          <w:rFonts w:ascii="GHEA Grapalat" w:hAnsi="GHEA Grapalat"/>
          <w:sz w:val="20"/>
          <w:lang w:val="hy-AM"/>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5F2F13" w:rsidRPr="00D86B1F">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5D73FB" w:rsidRPr="00B74D58">
        <w:rPr>
          <w:rFonts w:ascii="GHEA Grapalat" w:hAnsi="GHEA Grapalat"/>
          <w:b/>
          <w:i w:val="0"/>
          <w:lang w:val="af-ZA"/>
        </w:rPr>
        <w:t>«Հիվանդությունների վերահսկման և կանխարգելման ազգային կենտրոն» ՊՈԱԿ</w:t>
      </w:r>
      <w:r w:rsidR="005D73FB" w:rsidRPr="00961B4B">
        <w:rPr>
          <w:rFonts w:ascii="GHEA Grapalat" w:hAnsi="GHEA Grapalat"/>
          <w:i w:val="0"/>
          <w:lang w:val="hy-AM"/>
        </w:rPr>
        <w:t>-</w:t>
      </w:r>
      <w:r w:rsidR="005D73FB" w:rsidRPr="00961B4B">
        <w:rPr>
          <w:rFonts w:ascii="GHEA Grapalat" w:hAnsi="GHEA Grapalat"/>
          <w:i w:val="0"/>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5D73FB">
        <w:rPr>
          <w:rFonts w:ascii="GHEA Grapalat" w:hAnsi="GHEA Grapalat" w:cs="Sylfaen"/>
          <w:b/>
          <w:i w:val="0"/>
          <w:lang w:val="en-US"/>
        </w:rPr>
        <w:t>օ</w:t>
      </w:r>
      <w:r w:rsidR="005D73FB" w:rsidRPr="0045560F">
        <w:rPr>
          <w:rFonts w:ascii="GHEA Grapalat" w:hAnsi="GHEA Grapalat" w:cs="Sylfaen"/>
          <w:b/>
          <w:i w:val="0"/>
          <w:lang w:val="en-US"/>
        </w:rPr>
        <w:t>դափոխության</w:t>
      </w:r>
      <w:r w:rsidR="005D73FB" w:rsidRPr="0045560F">
        <w:rPr>
          <w:rFonts w:ascii="GHEA Grapalat" w:hAnsi="GHEA Grapalat" w:cs="Sylfaen"/>
          <w:b/>
          <w:i w:val="0"/>
          <w:lang w:val="af-ZA"/>
        </w:rPr>
        <w:t xml:space="preserve"> </w:t>
      </w:r>
      <w:r w:rsidR="005D73FB" w:rsidRPr="0045560F">
        <w:rPr>
          <w:rFonts w:ascii="GHEA Grapalat" w:hAnsi="GHEA Grapalat" w:cs="Sylfaen"/>
          <w:b/>
          <w:i w:val="0"/>
          <w:lang w:val="en-US"/>
        </w:rPr>
        <w:t>համակարգի</w:t>
      </w:r>
      <w:r w:rsidR="005D73FB" w:rsidRPr="0045560F">
        <w:rPr>
          <w:rFonts w:ascii="GHEA Grapalat" w:hAnsi="GHEA Grapalat" w:cs="Sylfaen"/>
          <w:b/>
          <w:i w:val="0"/>
          <w:lang w:val="af-ZA"/>
        </w:rPr>
        <w:t xml:space="preserve"> </w:t>
      </w:r>
      <w:r w:rsidR="005D73FB" w:rsidRPr="0045560F">
        <w:rPr>
          <w:rFonts w:ascii="GHEA Grapalat" w:hAnsi="GHEA Grapalat" w:cs="Sylfaen"/>
          <w:b/>
          <w:i w:val="0"/>
          <w:lang w:val="en-US"/>
        </w:rPr>
        <w:t>սպասարկման</w:t>
      </w:r>
      <w:r w:rsidR="005D73FB" w:rsidRPr="0045560F">
        <w:rPr>
          <w:rFonts w:ascii="GHEA Grapalat" w:hAnsi="GHEA Grapalat" w:cs="Sylfaen"/>
          <w:b/>
          <w:i w:val="0"/>
          <w:lang w:val="af-ZA"/>
        </w:rPr>
        <w:t xml:space="preserve"> </w:t>
      </w:r>
      <w:r w:rsidR="005D73FB" w:rsidRPr="00E33814">
        <w:rPr>
          <w:rFonts w:ascii="GHEA Grapalat" w:hAnsi="GHEA Grapalat"/>
          <w:b/>
          <w:i w:val="0"/>
          <w:lang w:val="af-ZA"/>
        </w:rPr>
        <w:t>ծառայության</w:t>
      </w:r>
      <w:r w:rsidR="005D73FB">
        <w:rPr>
          <w:rFonts w:ascii="GHEA Grapalat" w:hAnsi="GHEA Grapalat"/>
          <w:i w:val="0"/>
          <w:lang w:val="hy-AM"/>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r w:rsidR="00096865" w:rsidRPr="00064ADD">
        <w:rPr>
          <w:rFonts w:ascii="GHEA Grapalat" w:hAnsi="GHEA Grapalat"/>
          <w:i w:val="0"/>
          <w:lang w:val="af-ZA"/>
        </w:rPr>
        <w:t xml:space="preserve"> </w:t>
      </w:r>
      <w:r w:rsidR="005D73FB">
        <w:rPr>
          <w:rFonts w:ascii="GHEA Grapalat" w:hAnsi="GHEA Grapalat"/>
          <w:i w:val="0"/>
          <w:lang w:val="hy-AM"/>
        </w:rPr>
        <w:t>1</w:t>
      </w:r>
      <w:r w:rsidR="00096865" w:rsidRPr="00064ADD">
        <w:rPr>
          <w:rFonts w:ascii="GHEA Grapalat" w:hAnsi="GHEA Grapalat"/>
          <w:i w:val="0"/>
          <w:lang w:val="af-ZA"/>
        </w:rPr>
        <w:t xml:space="preserve"> </w:t>
      </w:r>
      <w:r w:rsidR="005D73FB">
        <w:rPr>
          <w:rFonts w:ascii="GHEA Grapalat" w:hAnsi="GHEA Grapalat" w:cs="Sylfaen"/>
          <w:i w:val="0"/>
        </w:rPr>
        <w:t>չափաբաժ</w:t>
      </w:r>
      <w:r w:rsidR="005D73FB">
        <w:rPr>
          <w:rFonts w:ascii="GHEA Grapalat" w:hAnsi="GHEA Grapalat" w:cs="Sylfaen"/>
          <w:i w:val="0"/>
          <w:lang w:val="hy-AM"/>
        </w:rPr>
        <w:t>ն</w:t>
      </w:r>
      <w:r w:rsidR="00753E6E" w:rsidRPr="00064ADD">
        <w:rPr>
          <w:rFonts w:ascii="GHEA Grapalat" w:hAnsi="GHEA Grapalat" w:cs="Sylfaen"/>
          <w:i w:val="0"/>
        </w:rPr>
        <w:t>ում</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5D26B6" w:rsidRPr="00F5604D" w:rsidTr="00993392">
        <w:tc>
          <w:tcPr>
            <w:tcW w:w="1701" w:type="dxa"/>
            <w:vAlign w:val="center"/>
          </w:tcPr>
          <w:p w:rsidR="005D26B6" w:rsidRPr="00064ADD" w:rsidRDefault="005D26B6"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rsidR="005D26B6" w:rsidRPr="00064ADD" w:rsidRDefault="00E02ADD" w:rsidP="005D26B6">
            <w:pPr>
              <w:pStyle w:val="23"/>
              <w:spacing w:line="240" w:lineRule="auto"/>
              <w:ind w:firstLine="0"/>
              <w:jc w:val="center"/>
              <w:rPr>
                <w:rFonts w:ascii="GHEA Grapalat" w:hAnsi="GHEA Grapalat"/>
                <w:sz w:val="16"/>
              </w:rPr>
            </w:pPr>
            <w:r>
              <w:rPr>
                <w:rFonts w:ascii="GHEA Grapalat" w:hAnsi="GHEA Grapalat"/>
                <w:sz w:val="16"/>
              </w:rPr>
              <w:t>700,000</w:t>
            </w:r>
          </w:p>
        </w:tc>
        <w:tc>
          <w:tcPr>
            <w:tcW w:w="7231" w:type="dxa"/>
            <w:vAlign w:val="center"/>
          </w:tcPr>
          <w:p w:rsidR="005D26B6" w:rsidRPr="005D73FB" w:rsidRDefault="005D73FB" w:rsidP="00EF3662">
            <w:pPr>
              <w:pStyle w:val="23"/>
              <w:spacing w:line="240" w:lineRule="auto"/>
              <w:ind w:firstLine="0"/>
              <w:rPr>
                <w:rFonts w:ascii="GHEA Grapalat" w:hAnsi="GHEA Grapalat"/>
                <w:u w:val="single"/>
                <w:vertAlign w:val="subscript"/>
              </w:rPr>
            </w:pPr>
            <w:r w:rsidRPr="005D73FB">
              <w:rPr>
                <w:rFonts w:ascii="GHEA Grapalat" w:hAnsi="GHEA Grapalat" w:cs="Sylfaen"/>
                <w:b/>
                <w:lang w:val="hy-AM"/>
              </w:rPr>
              <w:t>Օ</w:t>
            </w:r>
            <w:r w:rsidRPr="005D73FB">
              <w:rPr>
                <w:rFonts w:ascii="GHEA Grapalat" w:hAnsi="GHEA Grapalat" w:cs="Sylfaen"/>
                <w:b/>
                <w:lang w:val="en-US"/>
              </w:rPr>
              <w:t>դափոխության</w:t>
            </w:r>
            <w:r w:rsidRPr="005D73FB">
              <w:rPr>
                <w:rFonts w:ascii="GHEA Grapalat" w:hAnsi="GHEA Grapalat" w:cs="Sylfaen"/>
                <w:b/>
              </w:rPr>
              <w:t xml:space="preserve"> </w:t>
            </w:r>
            <w:r w:rsidRPr="005D73FB">
              <w:rPr>
                <w:rFonts w:ascii="GHEA Grapalat" w:hAnsi="GHEA Grapalat" w:cs="Sylfaen"/>
                <w:b/>
                <w:lang w:val="en-US"/>
              </w:rPr>
              <w:t>համակարգի</w:t>
            </w:r>
            <w:r w:rsidRPr="005D73FB">
              <w:rPr>
                <w:rFonts w:ascii="GHEA Grapalat" w:hAnsi="GHEA Grapalat" w:cs="Sylfaen"/>
                <w:b/>
              </w:rPr>
              <w:t xml:space="preserve"> </w:t>
            </w:r>
            <w:r w:rsidRPr="005D73FB">
              <w:rPr>
                <w:rFonts w:ascii="GHEA Grapalat" w:hAnsi="GHEA Grapalat" w:cs="Sylfaen"/>
                <w:b/>
                <w:lang w:val="en-US"/>
              </w:rPr>
              <w:t>սպասարկման</w:t>
            </w:r>
            <w:r w:rsidRPr="005D73FB">
              <w:rPr>
                <w:rFonts w:ascii="GHEA Grapalat" w:hAnsi="GHEA Grapalat" w:cs="Sylfaen"/>
                <w:b/>
              </w:rPr>
              <w:t xml:space="preserve"> </w:t>
            </w:r>
            <w:r w:rsidRPr="005D73FB">
              <w:rPr>
                <w:rFonts w:ascii="GHEA Grapalat" w:hAnsi="GHEA Grapalat"/>
                <w:b/>
              </w:rPr>
              <w:t>ծառայության</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6C778B" w:rsidRPr="00064ADD">
        <w:rPr>
          <w:rFonts w:ascii="GHEA Grapalat" w:hAnsi="GHEA Grapalat" w:cs="Sylfaen"/>
          <w:color w:val="FFFFFF"/>
          <w:sz w:val="20"/>
          <w:vertAlign w:val="superscript"/>
          <w:lang w:val="af-ZA"/>
        </w:rPr>
        <w:t>5</w:t>
      </w:r>
      <w:r w:rsidR="004D5671" w:rsidRPr="00064ADD">
        <w:rPr>
          <w:rFonts w:ascii="GHEA Grapalat" w:hAnsi="GHEA Grapalat" w:cs="Tahoma"/>
          <w:sz w:val="20"/>
        </w:rPr>
        <w:t>։</w:t>
      </w:r>
      <w:r w:rsidR="00B12D63" w:rsidRPr="00064ADD">
        <w:rPr>
          <w:rFonts w:ascii="GHEA Grapalat" w:hAnsi="GHEA Grapalat" w:cs="Tahoma"/>
          <w:sz w:val="20"/>
          <w:vertAlign w:val="superscript"/>
        </w:rPr>
        <w:t>5</w:t>
      </w:r>
      <w:r w:rsidR="00781688" w:rsidRPr="00064ADD">
        <w:rPr>
          <w:rFonts w:ascii="GHEA Grapalat" w:hAnsi="GHEA Grapalat" w:cs="Tahoma"/>
          <w:sz w:val="20"/>
          <w:lang w:val="af-ZA"/>
        </w:rPr>
        <w:t xml:space="preserve"> </w:t>
      </w:r>
      <w:r w:rsidRPr="00064ADD">
        <w:rPr>
          <w:rFonts w:ascii="GHEA Grapalat" w:hAnsi="GHEA Grapalat"/>
          <w:sz w:val="20"/>
          <w:lang w:val="af-ZA"/>
        </w:rPr>
        <w:t xml:space="preserve"> </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6C778B" w:rsidRPr="00064ADD" w:rsidRDefault="006C778B" w:rsidP="008E5C09">
      <w:pPr>
        <w:ind w:firstLine="567"/>
        <w:jc w:val="both"/>
        <w:rPr>
          <w:rFonts w:ascii="GHEA Grapalat" w:hAnsi="GHEA Grapalat" w:cs="Sylfaen"/>
          <w:sz w:val="20"/>
          <w:lang w:val="af-ZA"/>
        </w:rPr>
      </w:pP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CE1CDD">
        <w:rPr>
          <w:rFonts w:ascii="GHEA Grapalat" w:hAnsi="GHEA Grapalat" w:cs="Sylfaen"/>
          <w:szCs w:val="24"/>
          <w:lang w:val="hy-AM"/>
        </w:rPr>
        <w:t>07-</w:t>
      </w:r>
      <w:r w:rsidR="00A3468D" w:rsidRPr="00064ADD">
        <w:rPr>
          <w:rFonts w:ascii="GHEA Grapalat" w:hAnsi="GHEA Grapalat" w:cs="Sylfaen"/>
          <w:szCs w:val="24"/>
          <w:lang w:val="hy-AM"/>
        </w:rPr>
        <w:t xml:space="preserve">րդ օրվա ժամը </w:t>
      </w:r>
      <w:r w:rsidR="00CE1CDD">
        <w:rPr>
          <w:rFonts w:ascii="GHEA Grapalat" w:hAnsi="GHEA Grapalat" w:cs="Sylfaen"/>
          <w:szCs w:val="24"/>
          <w:lang w:val="hy-AM"/>
        </w:rPr>
        <w:t>11:00</w:t>
      </w:r>
      <w:r w:rsidR="00A3468D" w:rsidRPr="00064ADD">
        <w:rPr>
          <w:rFonts w:ascii="GHEA Grapalat" w:hAnsi="GHEA Grapalat" w:cs="Sylfaen"/>
          <w:szCs w:val="24"/>
          <w:lang w:val="hy-AM"/>
        </w:rPr>
        <w:t xml:space="preserve">-ն, </w:t>
      </w:r>
      <w:r w:rsidR="00CE1CDD" w:rsidRPr="0082148C">
        <w:rPr>
          <w:rFonts w:ascii="GHEA Grapalat" w:hAnsi="GHEA Grapalat" w:cs="Sylfaen"/>
          <w:b/>
          <w:szCs w:val="24"/>
          <w:lang w:val="hy-AM"/>
        </w:rPr>
        <w:t>ք. Երևան, Մ. Հերացի, 12</w:t>
      </w:r>
      <w:r w:rsidR="00A3468D" w:rsidRPr="00064ADD">
        <w:rPr>
          <w:rFonts w:ascii="GHEA Grapalat" w:hAnsi="GHEA Grapalat" w:cs="Sylfaen"/>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CE1CDD" w:rsidRPr="005E7EF0">
        <w:rPr>
          <w:rFonts w:ascii="GHEA Grapalat" w:hAnsi="GHEA Grapalat"/>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AF3CCA" w:rsidRPr="00064ADD" w:rsidRDefault="00AF3CCA" w:rsidP="00EF3662">
      <w:pPr>
        <w:ind w:firstLine="567"/>
        <w:jc w:val="both"/>
        <w:rPr>
          <w:rFonts w:ascii="GHEA Grapalat" w:hAnsi="GHEA Grapalat" w:cs="Sylfaen"/>
          <w:sz w:val="20"/>
          <w:szCs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40151B" w:rsidRPr="0040151B">
        <w:rPr>
          <w:rFonts w:ascii="GHEA Grapalat" w:hAnsi="GHEA Grapalat" w:cs="Sylfaen"/>
          <w:b/>
          <w:szCs w:val="24"/>
          <w:lang w:val="hy-AM"/>
        </w:rPr>
        <w:t>07-</w:t>
      </w:r>
      <w:r w:rsidR="00A3468D" w:rsidRPr="0040151B">
        <w:rPr>
          <w:rFonts w:ascii="GHEA Grapalat" w:hAnsi="GHEA Grapalat" w:cs="Sylfaen"/>
          <w:b/>
          <w:szCs w:val="24"/>
          <w:lang w:val="ru-RU"/>
        </w:rPr>
        <w:t>րդ</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օրվա</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ժամը</w:t>
      </w:r>
      <w:r w:rsidR="00A3468D" w:rsidRPr="0040151B">
        <w:rPr>
          <w:rFonts w:ascii="GHEA Grapalat" w:hAnsi="GHEA Grapalat" w:cs="Sylfaen"/>
          <w:b/>
          <w:szCs w:val="24"/>
        </w:rPr>
        <w:t xml:space="preserve"> </w:t>
      </w:r>
      <w:r w:rsidR="0040151B" w:rsidRPr="0040151B">
        <w:rPr>
          <w:rFonts w:ascii="GHEA Grapalat" w:hAnsi="GHEA Grapalat" w:cs="Sylfaen"/>
          <w:b/>
          <w:szCs w:val="24"/>
          <w:lang w:val="hy-AM"/>
        </w:rPr>
        <w:t>11:00-</w:t>
      </w:r>
      <w:r w:rsidR="00A3468D" w:rsidRPr="0040151B">
        <w:rPr>
          <w:rFonts w:ascii="GHEA Grapalat" w:hAnsi="GHEA Grapalat" w:cs="Sylfaen"/>
          <w:b/>
          <w:szCs w:val="24"/>
          <w:lang w:val="en-US"/>
        </w:rPr>
        <w:t>ի</w:t>
      </w:r>
      <w:r w:rsidR="00A3468D" w:rsidRPr="0040151B">
        <w:rPr>
          <w:rFonts w:ascii="GHEA Grapalat" w:hAnsi="GHEA Grapalat" w:cs="Sylfaen"/>
          <w:b/>
          <w:szCs w:val="24"/>
          <w:lang w:val="ru-RU"/>
        </w:rPr>
        <w:t>ն։</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40151B" w:rsidRPr="00DE5ED9">
        <w:rPr>
          <w:rFonts w:ascii="GHEA Grapalat" w:hAnsi="GHEA Grapalat" w:cs="Sylfaen"/>
          <w:b/>
          <w:i w:val="0"/>
          <w:szCs w:val="24"/>
          <w:lang w:val="ru-RU"/>
        </w:rPr>
        <w:t>Հանրապետության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դրամով</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բացման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նիստի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օրվա</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դրությամբ</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ՀՀ</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կենտրոնական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բանկի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կողմից</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սահմանված</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փոխարժեքով</w:t>
      </w:r>
      <w:r w:rsidR="0040151B" w:rsidRPr="00712340">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w:t>
      </w:r>
      <w:r w:rsidRPr="00932FDF">
        <w:rPr>
          <w:rFonts w:ascii="GHEA Grapalat" w:hAnsi="GHEA Grapalat" w:cs="Sylfaen"/>
          <w:sz w:val="20"/>
          <w:lang w:val="af-ZA"/>
        </w:rPr>
        <w:t xml:space="preserve"> </w:t>
      </w:r>
      <w:r w:rsidRPr="00993392">
        <w:rPr>
          <w:rFonts w:ascii="GHEA Grapalat" w:hAnsi="GHEA Grapalat" w:cs="Sylfaen"/>
          <w:sz w:val="20"/>
        </w:rPr>
        <w:t>օրվա</w:t>
      </w:r>
      <w:r w:rsidRPr="00932FDF">
        <w:rPr>
          <w:rFonts w:ascii="GHEA Grapalat" w:hAnsi="GHEA Grapalat" w:cs="Sylfaen"/>
          <w:sz w:val="20"/>
          <w:lang w:val="af-ZA"/>
        </w:rPr>
        <w:t xml:space="preserve"> </w:t>
      </w:r>
      <w:r w:rsidRPr="00993392">
        <w:rPr>
          <w:rFonts w:ascii="GHEA Grapalat" w:hAnsi="GHEA Grapalat" w:cs="Sylfaen"/>
          <w:sz w:val="20"/>
        </w:rPr>
        <w:t>դրությամբ</w:t>
      </w:r>
      <w:r w:rsidRPr="00932FDF">
        <w:rPr>
          <w:rFonts w:ascii="GHEA Grapalat" w:hAnsi="GHEA Grapalat" w:cs="Sylfaen"/>
          <w:sz w:val="20"/>
          <w:lang w:val="af-ZA"/>
        </w:rPr>
        <w:t xml:space="preserve"> </w:t>
      </w:r>
      <w:r w:rsidRPr="00993392">
        <w:rPr>
          <w:rFonts w:ascii="GHEA Grapalat" w:hAnsi="GHEA Grapalat" w:cs="Sylfaen"/>
          <w:sz w:val="20"/>
        </w:rPr>
        <w:t>մասնակիցը</w:t>
      </w:r>
      <w:r w:rsidRPr="00932FDF">
        <w:rPr>
          <w:rFonts w:ascii="GHEA Grapalat" w:hAnsi="GHEA Grapalat" w:cs="Sylfaen"/>
          <w:sz w:val="20"/>
          <w:lang w:val="af-ZA"/>
        </w:rPr>
        <w:t xml:space="preserve"> </w:t>
      </w:r>
      <w:r w:rsidRPr="00993392">
        <w:rPr>
          <w:rFonts w:ascii="GHEA Grapalat" w:hAnsi="GHEA Grapalat" w:cs="Sylfaen"/>
          <w:sz w:val="20"/>
        </w:rPr>
        <w:t>կամ</w:t>
      </w:r>
      <w:r w:rsidRPr="00932FDF">
        <w:rPr>
          <w:rFonts w:ascii="GHEA Grapalat" w:hAnsi="GHEA Grapalat" w:cs="Sylfaen"/>
          <w:sz w:val="20"/>
          <w:lang w:val="af-ZA"/>
        </w:rPr>
        <w:t xml:space="preserve"> </w:t>
      </w:r>
      <w:r w:rsidRPr="00993392">
        <w:rPr>
          <w:rFonts w:ascii="GHEA Grapalat" w:hAnsi="GHEA Grapalat" w:cs="Sylfaen"/>
          <w:sz w:val="20"/>
        </w:rPr>
        <w:t>պայմանագիրը</w:t>
      </w:r>
      <w:r w:rsidRPr="00932FDF">
        <w:rPr>
          <w:rFonts w:ascii="GHEA Grapalat" w:hAnsi="GHEA Grapalat" w:cs="Sylfaen"/>
          <w:sz w:val="20"/>
          <w:lang w:val="af-ZA"/>
        </w:rPr>
        <w:t xml:space="preserve"> </w:t>
      </w:r>
      <w:r w:rsidRPr="00993392">
        <w:rPr>
          <w:rFonts w:ascii="GHEA Grapalat" w:hAnsi="GHEA Grapalat" w:cs="Sylfaen"/>
          <w:sz w:val="20"/>
        </w:rPr>
        <w:t>կնքած</w:t>
      </w:r>
      <w:r w:rsidRPr="00932FDF">
        <w:rPr>
          <w:rFonts w:ascii="GHEA Grapalat" w:hAnsi="GHEA Grapalat" w:cs="Sylfaen"/>
          <w:sz w:val="20"/>
          <w:lang w:val="af-ZA"/>
        </w:rPr>
        <w:t xml:space="preserve"> </w:t>
      </w:r>
      <w:r w:rsidRPr="00993392">
        <w:rPr>
          <w:rFonts w:ascii="GHEA Grapalat" w:hAnsi="GHEA Grapalat" w:cs="Sylfaen"/>
          <w:sz w:val="20"/>
        </w:rPr>
        <w:t>անձը</w:t>
      </w:r>
      <w:r w:rsidRPr="00932FDF">
        <w:rPr>
          <w:rFonts w:ascii="GHEA Grapalat" w:hAnsi="GHEA Grapalat" w:cs="Sylfaen"/>
          <w:sz w:val="20"/>
          <w:lang w:val="af-ZA"/>
        </w:rPr>
        <w:t xml:space="preserve"> </w:t>
      </w:r>
      <w:r w:rsidRPr="00993392">
        <w:rPr>
          <w:rFonts w:ascii="GHEA Grapalat" w:hAnsi="GHEA Grapalat" w:cs="Sylfaen"/>
          <w:sz w:val="20"/>
        </w:rPr>
        <w:t>վճարել</w:t>
      </w:r>
      <w:r w:rsidRPr="00932FDF">
        <w:rPr>
          <w:rFonts w:ascii="GHEA Grapalat" w:hAnsi="GHEA Grapalat" w:cs="Sylfaen"/>
          <w:sz w:val="20"/>
          <w:lang w:val="af-ZA"/>
        </w:rPr>
        <w:t xml:space="preserve"> </w:t>
      </w:r>
      <w:r w:rsidRPr="00993392">
        <w:rPr>
          <w:rFonts w:ascii="GHEA Grapalat" w:hAnsi="GHEA Grapalat" w:cs="Sylfaen"/>
          <w:sz w:val="20"/>
        </w:rPr>
        <w:t>է</w:t>
      </w:r>
      <w:r w:rsidRPr="00932FDF">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6A6E8E" w:rsidRPr="006A6E8E">
        <w:rPr>
          <w:rFonts w:ascii="GHEA Grapalat" w:hAnsi="GHEA Grapalat" w:cs="Sylfaen"/>
          <w:b/>
          <w:lang w:val="hy-AM"/>
        </w:rPr>
        <w:t>10</w:t>
      </w:r>
      <w:r w:rsidRPr="006A6E8E">
        <w:rPr>
          <w:rFonts w:ascii="GHEA Grapalat" w:hAnsi="GHEA Grapalat" w:cs="Sylfaen"/>
          <w:b/>
          <w:lang w:val="es-ES"/>
        </w:rPr>
        <w:t xml:space="preserve"> օրացուցային</w:t>
      </w:r>
      <w:r w:rsidRPr="006A6E8E">
        <w:rPr>
          <w:rFonts w:ascii="GHEA Grapalat" w:hAnsi="GHEA Grapalat" w:cs="Arial"/>
          <w:b/>
          <w:lang w:val="es-ES"/>
        </w:rPr>
        <w:t xml:space="preserve"> </w:t>
      </w:r>
      <w:r w:rsidRPr="006A6E8E">
        <w:rPr>
          <w:rFonts w:ascii="GHEA Grapalat" w:hAnsi="GHEA Grapalat" w:cs="Sylfaen"/>
          <w:b/>
          <w:lang w:val="es-ES"/>
        </w:rPr>
        <w:t>օր</w:t>
      </w:r>
      <w:r w:rsidRPr="006A6E8E">
        <w:rPr>
          <w:rFonts w:ascii="GHEA Grapalat" w:hAnsi="GHEA Grapalat" w:cs="Arial"/>
          <w:b/>
          <w:lang w:val="es-ES"/>
        </w:rPr>
        <w:t xml:space="preserve"> </w:t>
      </w:r>
      <w:r w:rsidRPr="006A6E8E">
        <w:rPr>
          <w:rFonts w:ascii="GHEA Grapalat" w:hAnsi="GHEA Grapalat" w:cs="Sylfaen"/>
          <w:b/>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E86842">
        <w:rPr>
          <w:rFonts w:ascii="GHEA Grapalat" w:hAnsi="GHEA Grapalat" w:cs="Sylfaen"/>
          <w:b/>
          <w:sz w:val="20"/>
          <w:lang w:val="hy-AM"/>
        </w:rPr>
        <w:t xml:space="preserve">5 </w:t>
      </w:r>
      <w:r w:rsidR="00BE198C" w:rsidRPr="00E86842">
        <w:rPr>
          <w:rFonts w:ascii="GHEA Grapalat" w:hAnsi="GHEA Grapalat" w:cs="Sylfaen"/>
          <w:b/>
          <w:sz w:val="20"/>
          <w:lang w:val="af-ZA"/>
        </w:rPr>
        <w:t xml:space="preserve">աշխատանքային </w:t>
      </w:r>
      <w:r w:rsidR="00BE198C" w:rsidRPr="00E86842">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r w:rsidR="00E86842">
        <w:rPr>
          <w:rFonts w:ascii="GHEA Grapalat" w:hAnsi="GHEA Grapalat" w:cs="Sylfaen"/>
          <w:sz w:val="20"/>
          <w:lang w:val="hy-AM"/>
        </w:rPr>
        <w:t>:</w:t>
      </w:r>
    </w:p>
    <w:p w:rsidR="00781235" w:rsidRPr="00045477"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E86842">
        <w:rPr>
          <w:rFonts w:ascii="GHEA Grapalat" w:hAnsi="GHEA Grapalat" w:cs="Sylfaen"/>
          <w:b/>
          <w:sz w:val="20"/>
          <w:lang w:val="hy-AM"/>
        </w:rPr>
        <w:t>Որակավորման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ապահովման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E86842">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E86842">
        <w:rPr>
          <w:rFonts w:ascii="GHEA Grapalat" w:hAnsi="GHEA Grapalat" w:cs="Sylfaen"/>
          <w:sz w:val="20"/>
          <w:lang w:val="hy-AM"/>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AC1C50">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w:t>
      </w:r>
      <w:r w:rsidR="00781235" w:rsidRPr="003721A3">
        <w:rPr>
          <w:rFonts w:ascii="GHEA Grapalat" w:hAnsi="GHEA Grapalat" w:cs="Sylfaen"/>
          <w:b/>
          <w:sz w:val="20"/>
          <w:lang w:val="af-ZA"/>
        </w:rPr>
        <w:t xml:space="preserve">հաջորդող </w:t>
      </w:r>
      <w:r w:rsidR="00FC415D" w:rsidRPr="003721A3">
        <w:rPr>
          <w:rFonts w:ascii="GHEA Grapalat" w:hAnsi="GHEA Grapalat" w:cs="Sylfaen"/>
          <w:b/>
          <w:sz w:val="20"/>
          <w:lang w:val="hy-AM"/>
        </w:rPr>
        <w:t>20</w:t>
      </w:r>
      <w:r w:rsidR="00781235" w:rsidRPr="003721A3">
        <w:rPr>
          <w:rFonts w:ascii="GHEA Grapalat" w:hAnsi="GHEA Grapalat" w:cs="Sylfaen"/>
          <w:b/>
          <w:sz w:val="20"/>
          <w:lang w:val="af-ZA"/>
        </w:rPr>
        <w:t>-րդ աշխատանքային օրը ներառյա</w:t>
      </w:r>
      <w:r w:rsidR="00045477" w:rsidRPr="003721A3">
        <w:rPr>
          <w:rFonts w:ascii="GHEA Grapalat" w:hAnsi="GHEA Grapalat" w:cs="Sylfaen"/>
          <w:b/>
          <w:sz w:val="20"/>
          <w:lang w:val="hy-AM"/>
        </w:rPr>
        <w:t>լ:</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ED2C9A" w:rsidRDefault="00281740" w:rsidP="00ED2C9A">
      <w:pPr>
        <w:ind w:firstLine="567"/>
        <w:jc w:val="both"/>
        <w:rPr>
          <w:rFonts w:ascii="GHEA Grapalat" w:hAnsi="GHEA Grapalat" w:cs="Sylfaen"/>
          <w:sz w:val="20"/>
          <w:lang w:val="hy-AM"/>
        </w:rPr>
      </w:pPr>
      <w:r w:rsidRPr="00064ADD">
        <w:rPr>
          <w:rFonts w:ascii="GHEA Grapalat" w:hAnsi="GHEA Grapalat" w:cs="Sylfaen"/>
          <w:sz w:val="20"/>
          <w:lang w:val="hy-AM"/>
        </w:rPr>
        <w:t xml:space="preserve">10.3. </w:t>
      </w:r>
      <w:r w:rsidRPr="003721A3">
        <w:rPr>
          <w:rFonts w:ascii="GHEA Grapalat" w:hAnsi="GHEA Grapalat" w:cs="Sylfaen"/>
          <w:b/>
          <w:sz w:val="20"/>
          <w:lang w:val="hy-AM"/>
        </w:rPr>
        <w:t>Պայմանագրի</w:t>
      </w:r>
      <w:r w:rsidRPr="003721A3">
        <w:rPr>
          <w:rFonts w:ascii="GHEA Grapalat" w:hAnsi="GHEA Grapalat" w:cs="Sylfaen"/>
          <w:b/>
          <w:sz w:val="20"/>
          <w:lang w:val="af-ZA"/>
        </w:rPr>
        <w:t xml:space="preserve"> </w:t>
      </w:r>
      <w:r w:rsidRPr="003721A3">
        <w:rPr>
          <w:rFonts w:ascii="GHEA Grapalat" w:hAnsi="GHEA Grapalat" w:cs="Sylfaen"/>
          <w:b/>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3721A3">
        <w:rPr>
          <w:rFonts w:ascii="GHEA Grapalat" w:hAnsi="GHEA Grapalat" w:cs="Sylfaen"/>
          <w:b/>
          <w:sz w:val="20"/>
          <w:lang w:val="hy-AM"/>
        </w:rPr>
        <w:t>գնման</w:t>
      </w:r>
      <w:r w:rsidRPr="003721A3">
        <w:rPr>
          <w:rFonts w:ascii="GHEA Grapalat" w:hAnsi="GHEA Grapalat" w:cs="Sylfaen"/>
          <w:b/>
          <w:sz w:val="20"/>
          <w:lang w:val="af-ZA"/>
        </w:rPr>
        <w:t xml:space="preserve"> </w:t>
      </w:r>
      <w:r w:rsidRPr="003721A3">
        <w:rPr>
          <w:rFonts w:ascii="GHEA Grapalat" w:hAnsi="GHEA Grapalat" w:cs="Sylfaen"/>
          <w:b/>
          <w:sz w:val="20"/>
          <w:lang w:val="hy-AM"/>
        </w:rPr>
        <w:t>գնի</w:t>
      </w:r>
      <w:r w:rsidRPr="003721A3">
        <w:rPr>
          <w:rFonts w:ascii="GHEA Grapalat" w:hAnsi="GHEA Grapalat" w:cs="Sylfaen"/>
          <w:b/>
          <w:sz w:val="20"/>
          <w:lang w:val="af-ZA"/>
        </w:rPr>
        <w:t xml:space="preserve"> 10  </w:t>
      </w:r>
      <w:r w:rsidRPr="003721A3">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ED2C9A" w:rsidRPr="00064ADD">
        <w:rPr>
          <w:rFonts w:ascii="GHEA Grapalat" w:hAnsi="GHEA Grapalat" w:cs="Sylfaen"/>
          <w:sz w:val="20"/>
          <w:lang w:val="hy-AM"/>
        </w:rPr>
        <w:t>տուժանքի (հավելված 5</w:t>
      </w:r>
      <w:r w:rsidR="00ED2C9A">
        <w:rPr>
          <w:rFonts w:ascii="GHEA Grapalat" w:hAnsi="GHEA Grapalat" w:cs="Sylfaen"/>
          <w:sz w:val="20"/>
          <w:lang w:val="hy-AM"/>
        </w:rPr>
        <w:t>.1</w:t>
      </w:r>
      <w:r w:rsidR="00ED2C9A" w:rsidRPr="00064ADD">
        <w:rPr>
          <w:rFonts w:ascii="GHEA Grapalat" w:hAnsi="GHEA Grapalat" w:cs="Sylfaen"/>
          <w:sz w:val="20"/>
          <w:lang w:val="hy-AM"/>
        </w:rPr>
        <w:t>) կամ կանխիկ փողի ձևով:</w:t>
      </w:r>
    </w:p>
    <w:p w:rsidR="00BE198C" w:rsidRPr="00064ADD" w:rsidRDefault="00F562EA" w:rsidP="00ED2C9A">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ED2C9A" w:rsidRPr="00ED2C9A">
        <w:rPr>
          <w:rFonts w:ascii="GHEA Grapalat" w:hAnsi="GHEA Grapalat" w:cs="Sylfaen"/>
          <w:b/>
          <w:sz w:val="20"/>
          <w:lang w:val="hy-AM"/>
        </w:rPr>
        <w:t>2</w:t>
      </w:r>
      <w:r w:rsidRPr="00ED2C9A">
        <w:rPr>
          <w:rFonts w:ascii="GHEA Grapalat" w:hAnsi="GHEA Grapalat" w:cs="Sylfaen"/>
          <w:b/>
          <w:sz w:val="20"/>
          <w:lang w:val="hy-AM"/>
        </w:rPr>
        <w:t xml:space="preserve">0-րդ </w:t>
      </w:r>
      <w:r w:rsidR="00A558B9" w:rsidRPr="00ED2C9A">
        <w:rPr>
          <w:rFonts w:ascii="GHEA Grapalat" w:hAnsi="GHEA Grapalat" w:cs="Sylfaen"/>
          <w:b/>
          <w:sz w:val="20"/>
          <w:lang w:val="hy-AM"/>
        </w:rPr>
        <w:t>աշխատանքային</w:t>
      </w:r>
      <w:r w:rsidRPr="00ED2C9A">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502D37">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502D37" w:rsidRPr="00064ADD" w:rsidRDefault="00502D37" w:rsidP="00502D37">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Pr="00A71D81">
        <w:rPr>
          <w:rFonts w:ascii="GHEA Grapalat" w:hAnsi="GHEA Grapalat" w:cs="Sylfaen"/>
          <w:sz w:val="20"/>
          <w:lang w:val="hy-AM"/>
        </w:rPr>
        <w:t>: Ընդ որում պ</w:t>
      </w:r>
      <w:r w:rsidRPr="00A71D81">
        <w:rPr>
          <w:rFonts w:ascii="GHEA Grapalat" w:hAnsi="GHEA Grapalat" w:cs="Sylfaen"/>
          <w:sz w:val="20"/>
          <w:lang w:val="ru-RU"/>
        </w:rPr>
        <w:t>ետության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համայնքների</w:t>
      </w:r>
      <w:r w:rsidRPr="00A71D81">
        <w:rPr>
          <w:rFonts w:ascii="GHEA Grapalat" w:hAnsi="GHEA Grapalat" w:cs="Sylfaen"/>
          <w:sz w:val="20"/>
          <w:lang w:val="af-ZA"/>
        </w:rPr>
        <w:t xml:space="preserve"> </w:t>
      </w:r>
      <w:r w:rsidRPr="00A71D81">
        <w:rPr>
          <w:rFonts w:ascii="GHEA Grapalat" w:hAnsi="GHEA Grapalat" w:cs="Sylfaen"/>
          <w:sz w:val="20"/>
          <w:lang w:val="ru-RU"/>
        </w:rPr>
        <w:t>կարիքների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կազմակերպված</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ամբողջությամբ</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մասնակի</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w:t>
      </w:r>
      <w:r w:rsidRPr="00A71D81">
        <w:rPr>
          <w:rFonts w:ascii="GHEA Grapalat" w:hAnsi="GHEA Grapalat" w:cs="Sylfaen"/>
          <w:sz w:val="20"/>
          <w:lang w:val="af-ZA"/>
        </w:rPr>
        <w:t xml:space="preserve"> </w:t>
      </w:r>
      <w:r>
        <w:rPr>
          <w:rFonts w:ascii="GHEA Grapalat" w:hAnsi="GHEA Grapalat" w:cs="Sylfaen"/>
          <w:sz w:val="20"/>
          <w:lang w:val="hy-AM"/>
        </w:rPr>
        <w:t xml:space="preserve">կազմակերպության </w:t>
      </w:r>
      <w:r w:rsidRPr="00A71D81">
        <w:rPr>
          <w:rFonts w:ascii="GHEA Grapalat" w:hAnsi="GHEA Grapalat" w:cs="Sylfaen"/>
          <w:sz w:val="20"/>
          <w:lang w:val="ru-RU"/>
        </w:rPr>
        <w:t>ղեկավարի</w:t>
      </w:r>
      <w:r>
        <w:rPr>
          <w:rFonts w:ascii="GHEA Grapalat" w:hAnsi="GHEA Grapalat" w:cs="Sylfaen"/>
          <w:sz w:val="20"/>
          <w:lang w:val="hy-AM"/>
        </w:rPr>
        <w:t xml:space="preserve"> </w:t>
      </w:r>
      <w:r w:rsidRPr="001031FD">
        <w:rPr>
          <w:rFonts w:ascii="GHEA Grapalat" w:hAnsi="GHEA Grapalat" w:cs="Sylfaen"/>
          <w:sz w:val="20"/>
        </w:rPr>
        <w:t>որոշման</w:t>
      </w:r>
      <w:r w:rsidRPr="001031FD">
        <w:rPr>
          <w:rFonts w:ascii="GHEA Grapalat" w:hAnsi="GHEA Grapalat" w:cs="Sylfaen"/>
          <w:sz w:val="20"/>
          <w:lang w:val="af-ZA"/>
        </w:rPr>
        <w:t xml:space="preserve"> </w:t>
      </w:r>
      <w:r w:rsidRPr="001031FD">
        <w:rPr>
          <w:rFonts w:ascii="GHEA Grapalat" w:hAnsi="GHEA Grapalat" w:cs="Sylfaen"/>
          <w:sz w:val="20"/>
        </w:rPr>
        <w:t>հիման</w:t>
      </w:r>
      <w:r w:rsidRPr="001031FD">
        <w:rPr>
          <w:rFonts w:ascii="GHEA Grapalat" w:hAnsi="GHEA Grapalat" w:cs="Sylfaen"/>
          <w:sz w:val="20"/>
          <w:lang w:val="af-ZA"/>
        </w:rPr>
        <w:t xml:space="preserve"> </w:t>
      </w:r>
      <w:r w:rsidRPr="001031FD">
        <w:rPr>
          <w:rFonts w:ascii="GHEA Grapalat" w:hAnsi="GHEA Grapalat" w:cs="Sylfaen"/>
          <w:sz w:val="20"/>
        </w:rPr>
        <w:t>վրա</w:t>
      </w:r>
      <w:r>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a3"/>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502D37"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51035" w:rsidRDefault="0078387F" w:rsidP="00EF3662">
      <w:pPr>
        <w:ind w:firstLine="567"/>
        <w:jc w:val="both"/>
        <w:rPr>
          <w:rFonts w:ascii="GHEA Grapalat" w:hAnsi="GHEA Grapalat" w:cs="Sylfaen"/>
          <w:sz w:val="20"/>
          <w:highlight w:val="yellow"/>
          <w:lang w:val="es-ES"/>
        </w:rPr>
      </w:pPr>
      <w:r w:rsidRPr="00051035">
        <w:rPr>
          <w:rFonts w:ascii="GHEA Grapalat" w:hAnsi="GHEA Grapalat" w:cs="Sylfaen"/>
          <w:sz w:val="20"/>
          <w:highlight w:val="yellow"/>
        </w:rPr>
        <w:t>Մասնակիցը</w:t>
      </w:r>
      <w:r w:rsidRPr="00051035">
        <w:rPr>
          <w:rFonts w:ascii="GHEA Grapalat" w:hAnsi="GHEA Grapalat" w:cs="Sylfaen"/>
          <w:sz w:val="20"/>
          <w:highlight w:val="yellow"/>
          <w:lang w:val="es-ES"/>
        </w:rPr>
        <w:t xml:space="preserve"> </w:t>
      </w:r>
      <w:r w:rsidR="002240AB" w:rsidRPr="00051035">
        <w:rPr>
          <w:rFonts w:ascii="GHEA Grapalat" w:hAnsi="GHEA Grapalat" w:cs="Sylfaen"/>
          <w:sz w:val="20"/>
          <w:highlight w:val="yellow"/>
        </w:rPr>
        <w:t>հայտով</w:t>
      </w:r>
      <w:r w:rsidR="002240AB"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ներկայացնում</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է</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իր</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կողմից</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հաստատված</w:t>
      </w:r>
      <w:r w:rsidRPr="00051035">
        <w:rPr>
          <w:rFonts w:ascii="GHEA Grapalat" w:hAnsi="GHEA Grapalat" w:cs="Sylfaen"/>
          <w:sz w:val="20"/>
          <w:highlight w:val="yellow"/>
          <w:lang w:val="es-ES"/>
        </w:rPr>
        <w:t>`</w:t>
      </w:r>
    </w:p>
    <w:p w:rsidR="00096865" w:rsidRPr="00051035" w:rsidRDefault="002D5CF0" w:rsidP="00EF3662">
      <w:pPr>
        <w:ind w:firstLine="567"/>
        <w:jc w:val="both"/>
        <w:rPr>
          <w:rFonts w:ascii="GHEA Grapalat" w:hAnsi="GHEA Grapalat" w:cs="Sylfaen"/>
          <w:sz w:val="20"/>
          <w:highlight w:val="yellow"/>
          <w:lang w:val="es-ES"/>
        </w:rPr>
      </w:pPr>
      <w:r w:rsidRPr="00051035">
        <w:rPr>
          <w:rFonts w:ascii="GHEA Grapalat" w:hAnsi="GHEA Grapalat" w:cs="Sylfaen"/>
          <w:sz w:val="20"/>
          <w:highlight w:val="yellow"/>
          <w:lang w:val="es-ES"/>
        </w:rPr>
        <w:t>2.</w:t>
      </w:r>
      <w:r w:rsidR="00D76BBA" w:rsidRPr="00051035">
        <w:rPr>
          <w:rFonts w:ascii="GHEA Grapalat" w:hAnsi="GHEA Grapalat" w:cs="Sylfaen"/>
          <w:sz w:val="20"/>
          <w:highlight w:val="yellow"/>
          <w:lang w:val="es-ES"/>
        </w:rPr>
        <w:t>1</w:t>
      </w:r>
      <w:r w:rsidRPr="00051035">
        <w:rPr>
          <w:rFonts w:ascii="GHEA Grapalat" w:hAnsi="GHEA Grapalat" w:cs="Sylfaen"/>
          <w:sz w:val="20"/>
          <w:highlight w:val="yellow"/>
          <w:lang w:val="es-ES"/>
        </w:rPr>
        <w:t xml:space="preserve"> </w:t>
      </w:r>
      <w:r w:rsidR="00096865" w:rsidRPr="00051035">
        <w:rPr>
          <w:rFonts w:ascii="GHEA Grapalat" w:hAnsi="GHEA Grapalat" w:cs="Sylfaen"/>
          <w:sz w:val="20"/>
          <w:highlight w:val="yellow"/>
          <w:lang w:val="ru-RU"/>
        </w:rPr>
        <w:t>ընթացակարգին</w:t>
      </w:r>
      <w:r w:rsidR="00096865" w:rsidRPr="00051035">
        <w:rPr>
          <w:rFonts w:ascii="GHEA Grapalat" w:hAnsi="GHEA Grapalat" w:cs="Sylfaen"/>
          <w:sz w:val="20"/>
          <w:highlight w:val="yellow"/>
          <w:lang w:val="af-ZA"/>
        </w:rPr>
        <w:t xml:space="preserve"> </w:t>
      </w:r>
      <w:r w:rsidR="00096865" w:rsidRPr="00051035">
        <w:rPr>
          <w:rFonts w:ascii="GHEA Grapalat" w:hAnsi="GHEA Grapalat" w:cs="Sylfaen"/>
          <w:sz w:val="20"/>
          <w:highlight w:val="yellow"/>
          <w:lang w:val="ru-RU"/>
        </w:rPr>
        <w:t>մասնակցելու</w:t>
      </w:r>
      <w:r w:rsidR="00096865" w:rsidRPr="00051035">
        <w:rPr>
          <w:rFonts w:ascii="GHEA Grapalat" w:hAnsi="GHEA Grapalat" w:cs="Sylfaen"/>
          <w:sz w:val="20"/>
          <w:highlight w:val="yellow"/>
          <w:lang w:val="af-ZA"/>
        </w:rPr>
        <w:t xml:space="preserve"> </w:t>
      </w:r>
      <w:r w:rsidR="00096865" w:rsidRPr="00051035">
        <w:rPr>
          <w:rFonts w:ascii="GHEA Grapalat" w:hAnsi="GHEA Grapalat" w:cs="Sylfaen"/>
          <w:sz w:val="20"/>
          <w:highlight w:val="yellow"/>
          <w:lang w:val="ru-RU"/>
        </w:rPr>
        <w:t>դիմում</w:t>
      </w:r>
      <w:r w:rsidR="00EF4630" w:rsidRPr="00051035">
        <w:rPr>
          <w:rFonts w:ascii="GHEA Grapalat" w:hAnsi="GHEA Grapalat" w:cs="Sylfaen"/>
          <w:sz w:val="20"/>
          <w:highlight w:val="yellow"/>
          <w:lang w:val="es-ES"/>
        </w:rPr>
        <w:t>-</w:t>
      </w:r>
      <w:r w:rsidR="00EF4630" w:rsidRPr="00051035">
        <w:rPr>
          <w:rFonts w:ascii="GHEA Grapalat" w:hAnsi="GHEA Grapalat" w:cs="Sylfaen"/>
          <w:sz w:val="20"/>
          <w:highlight w:val="yellow"/>
        </w:rPr>
        <w:t>հայտարարություն</w:t>
      </w:r>
      <w:r w:rsidR="00096865" w:rsidRPr="00051035">
        <w:rPr>
          <w:rFonts w:ascii="GHEA Grapalat" w:hAnsi="GHEA Grapalat" w:cs="Sylfaen"/>
          <w:sz w:val="20"/>
          <w:highlight w:val="yellow"/>
          <w:lang w:val="af-ZA"/>
        </w:rPr>
        <w:t xml:space="preserve">` </w:t>
      </w:r>
      <w:r w:rsidR="006F49AA" w:rsidRPr="00051035">
        <w:rPr>
          <w:rFonts w:ascii="GHEA Grapalat" w:hAnsi="GHEA Grapalat" w:cs="Sylfaen"/>
          <w:sz w:val="20"/>
          <w:highlight w:val="yellow"/>
          <w:lang w:val="af-ZA"/>
        </w:rPr>
        <w:t>համաձայն հ</w:t>
      </w:r>
      <w:r w:rsidR="00096865" w:rsidRPr="00051035">
        <w:rPr>
          <w:rFonts w:ascii="GHEA Grapalat" w:hAnsi="GHEA Grapalat" w:cs="Sylfaen"/>
          <w:sz w:val="20"/>
          <w:highlight w:val="yellow"/>
          <w:lang w:val="ru-RU"/>
        </w:rPr>
        <w:t>ավելված</w:t>
      </w:r>
      <w:r w:rsidR="00096865" w:rsidRPr="00051035">
        <w:rPr>
          <w:rFonts w:ascii="GHEA Grapalat" w:hAnsi="GHEA Grapalat" w:cs="Sylfaen"/>
          <w:sz w:val="20"/>
          <w:highlight w:val="yellow"/>
          <w:lang w:val="af-ZA"/>
        </w:rPr>
        <w:t xml:space="preserve"> N 1</w:t>
      </w:r>
      <w:r w:rsidR="006F49AA" w:rsidRPr="00051035">
        <w:rPr>
          <w:rFonts w:ascii="GHEA Grapalat" w:hAnsi="GHEA Grapalat" w:cs="Sylfaen"/>
          <w:sz w:val="20"/>
          <w:highlight w:val="yellow"/>
          <w:lang w:val="af-ZA"/>
        </w:rPr>
        <w:t>-ի</w:t>
      </w:r>
      <w:r w:rsidR="00BC6807" w:rsidRPr="00051035">
        <w:rPr>
          <w:rFonts w:ascii="GHEA Grapalat" w:hAnsi="GHEA Grapalat" w:cs="Sylfaen"/>
          <w:sz w:val="20"/>
          <w:highlight w:val="yellow"/>
          <w:lang w:val="es-ES"/>
        </w:rPr>
        <w:t>.</w:t>
      </w:r>
    </w:p>
    <w:p w:rsidR="00EF4630" w:rsidRPr="00051035" w:rsidRDefault="00096865" w:rsidP="00EF4630">
      <w:pPr>
        <w:pStyle w:val="norm"/>
        <w:spacing w:line="276" w:lineRule="auto"/>
        <w:ind w:firstLine="567"/>
        <w:rPr>
          <w:rFonts w:ascii="GHEA Grapalat" w:hAnsi="GHEA Grapalat" w:cs="Sylfaen"/>
          <w:sz w:val="20"/>
          <w:szCs w:val="24"/>
          <w:highlight w:val="yellow"/>
          <w:lang w:val="af-ZA" w:eastAsia="en-US"/>
        </w:rPr>
      </w:pPr>
      <w:r w:rsidRPr="00051035">
        <w:rPr>
          <w:rFonts w:ascii="GHEA Grapalat" w:hAnsi="GHEA Grapalat" w:cs="Sylfaen"/>
          <w:sz w:val="20"/>
          <w:highlight w:val="yellow"/>
          <w:lang w:val="af-ZA"/>
        </w:rPr>
        <w:t>2.</w:t>
      </w:r>
      <w:r w:rsidR="00180EE9" w:rsidRPr="00051035">
        <w:rPr>
          <w:rFonts w:ascii="GHEA Grapalat" w:hAnsi="GHEA Grapalat" w:cs="Sylfaen"/>
          <w:sz w:val="20"/>
          <w:highlight w:val="yellow"/>
          <w:lang w:val="af-ZA"/>
        </w:rPr>
        <w:t>2</w:t>
      </w:r>
      <w:r w:rsidRPr="00051035">
        <w:rPr>
          <w:rFonts w:ascii="GHEA Grapalat" w:hAnsi="GHEA Grapalat" w:cs="Sylfaen"/>
          <w:sz w:val="20"/>
          <w:highlight w:val="yellow"/>
          <w:lang w:val="af-ZA"/>
        </w:rPr>
        <w:t xml:space="preserve"> </w:t>
      </w:r>
      <w:r w:rsidR="00EF4630" w:rsidRPr="00051035">
        <w:rPr>
          <w:rFonts w:ascii="GHEA Grapalat" w:hAnsi="GHEA Grapalat" w:cs="Sylfaen"/>
          <w:sz w:val="20"/>
          <w:szCs w:val="24"/>
          <w:highlight w:val="yellow"/>
          <w:lang w:eastAsia="en-US"/>
        </w:rPr>
        <w:t>գործակալության</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պայմանագրի</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պատճենը</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և</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դրա</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կողմ</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հանդիսացող</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անձի</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տվյալները</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եթե</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պայմանագիրն</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իրականացվելու</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է</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գործակալության</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միջոցով</w:t>
      </w:r>
      <w:r w:rsidR="00EF4630" w:rsidRPr="00051035">
        <w:rPr>
          <w:rFonts w:ascii="GHEA Grapalat" w:hAnsi="GHEA Grapalat" w:cs="Sylfaen"/>
          <w:sz w:val="20"/>
          <w:szCs w:val="24"/>
          <w:highlight w:val="yellow"/>
          <w:lang w:val="af-ZA" w:eastAsia="en-US"/>
        </w:rPr>
        <w:t>.</w:t>
      </w:r>
    </w:p>
    <w:p w:rsidR="00EF4630" w:rsidRPr="00051035" w:rsidRDefault="00EF4630" w:rsidP="00505AD4">
      <w:pPr>
        <w:pStyle w:val="norm"/>
        <w:spacing w:line="240" w:lineRule="auto"/>
        <w:ind w:firstLine="567"/>
        <w:rPr>
          <w:rFonts w:ascii="GHEA Grapalat" w:hAnsi="GHEA Grapalat" w:cs="Sylfaen"/>
          <w:color w:val="FFFFFF"/>
          <w:sz w:val="20"/>
          <w:szCs w:val="24"/>
          <w:highlight w:val="yellow"/>
          <w:lang w:val="af-ZA" w:eastAsia="en-US"/>
        </w:rPr>
      </w:pPr>
      <w:r w:rsidRPr="00051035">
        <w:rPr>
          <w:rFonts w:ascii="GHEA Grapalat" w:hAnsi="GHEA Grapalat" w:cs="Sylfaen"/>
          <w:sz w:val="20"/>
          <w:szCs w:val="24"/>
          <w:highlight w:val="yellow"/>
          <w:lang w:val="af-ZA" w:eastAsia="en-US"/>
        </w:rPr>
        <w:t xml:space="preserve">2.3 </w:t>
      </w:r>
      <w:r w:rsidRPr="00051035">
        <w:rPr>
          <w:rFonts w:ascii="GHEA Grapalat" w:hAnsi="GHEA Grapalat" w:cs="Sylfaen"/>
          <w:sz w:val="20"/>
          <w:szCs w:val="24"/>
          <w:highlight w:val="yellow"/>
          <w:lang w:eastAsia="en-US"/>
        </w:rPr>
        <w:t>համատեղ</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գործունեության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պայմանագիրը</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եթե</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մասնակիցները</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գնման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ընթացակարգին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մասնակցում</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են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համատեղ</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գործունեության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կարգով</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կոնսորցիումով</w:t>
      </w:r>
      <w:r w:rsidRPr="00051035">
        <w:rPr>
          <w:rFonts w:ascii="GHEA Grapalat" w:hAnsi="GHEA Grapalat" w:cs="Sylfaen"/>
          <w:sz w:val="20"/>
          <w:szCs w:val="24"/>
          <w:highlight w:val="yellow"/>
          <w:lang w:val="af-ZA" w:eastAsia="en-US"/>
        </w:rPr>
        <w:t>).</w:t>
      </w:r>
      <w:r w:rsidR="0094544B" w:rsidRPr="00051035">
        <w:rPr>
          <w:rFonts w:ascii="GHEA Grapalat" w:hAnsi="GHEA Grapalat" w:cs="Sylfaen"/>
          <w:sz w:val="20"/>
          <w:szCs w:val="24"/>
          <w:highlight w:val="yellow"/>
          <w:vertAlign w:val="superscript"/>
          <w:lang w:val="af-ZA" w:eastAsia="en-US"/>
        </w:rPr>
        <w:t>14</w:t>
      </w:r>
      <w:r w:rsidR="00E02338" w:rsidRPr="00051035">
        <w:rPr>
          <w:rFonts w:ascii="GHEA Grapalat" w:hAnsi="GHEA Grapalat" w:cs="Sylfaen"/>
          <w:sz w:val="20"/>
          <w:szCs w:val="24"/>
          <w:highlight w:val="yellow"/>
          <w:lang w:val="af-ZA" w:eastAsia="en-US"/>
        </w:rPr>
        <w:t xml:space="preserve"> </w:t>
      </w:r>
      <w:r w:rsidR="00E02338" w:rsidRPr="00051035">
        <w:rPr>
          <w:rFonts w:ascii="GHEA Grapalat" w:hAnsi="GHEA Grapalat" w:cs="Sylfaen"/>
          <w:color w:val="FFFFFF"/>
          <w:sz w:val="20"/>
          <w:szCs w:val="24"/>
          <w:highlight w:val="yellow"/>
          <w:lang w:val="af-ZA" w:eastAsia="en-US"/>
        </w:rPr>
        <w:t xml:space="preserve">  </w:t>
      </w:r>
      <w:r w:rsidRPr="00051035">
        <w:rPr>
          <w:rStyle w:val="af6"/>
          <w:rFonts w:ascii="GHEA Grapalat" w:hAnsi="GHEA Grapalat" w:cs="Sylfaen"/>
          <w:color w:val="FFFFFF"/>
          <w:sz w:val="20"/>
          <w:szCs w:val="24"/>
          <w:highlight w:val="yellow"/>
          <w:lang w:val="af-ZA" w:eastAsia="en-US"/>
        </w:rPr>
        <w:footnoteReference w:id="1"/>
      </w:r>
    </w:p>
    <w:p w:rsidR="002E11D1" w:rsidRPr="00064ADD" w:rsidRDefault="00096865" w:rsidP="00EF3662">
      <w:pPr>
        <w:ind w:firstLine="567"/>
        <w:jc w:val="both"/>
        <w:rPr>
          <w:rFonts w:ascii="GHEA Grapalat" w:hAnsi="GHEA Grapalat" w:cs="Sylfaen"/>
          <w:sz w:val="20"/>
          <w:lang w:val="af-ZA"/>
        </w:rPr>
      </w:pPr>
      <w:r w:rsidRPr="00051035">
        <w:rPr>
          <w:rFonts w:ascii="GHEA Grapalat" w:hAnsi="GHEA Grapalat" w:cs="Sylfaen"/>
          <w:sz w:val="20"/>
          <w:highlight w:val="yellow"/>
          <w:lang w:val="af-ZA"/>
        </w:rPr>
        <w:t>2.</w:t>
      </w:r>
      <w:r w:rsidR="00051035" w:rsidRPr="00051035">
        <w:rPr>
          <w:rFonts w:ascii="GHEA Grapalat" w:hAnsi="GHEA Grapalat" w:cs="Sylfaen"/>
          <w:sz w:val="20"/>
          <w:highlight w:val="yellow"/>
          <w:lang w:val="hy-AM"/>
        </w:rPr>
        <w:t>4</w:t>
      </w:r>
      <w:r w:rsidR="00E02338"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գնային</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առաջարկ</w:t>
      </w:r>
      <w:r w:rsidR="00294FFF" w:rsidRPr="00051035">
        <w:rPr>
          <w:rFonts w:ascii="GHEA Grapalat" w:hAnsi="GHEA Grapalat" w:cs="Sylfaen"/>
          <w:sz w:val="20"/>
          <w:highlight w:val="yellow"/>
          <w:lang w:val="af-ZA"/>
        </w:rPr>
        <w:t xml:space="preserve">` </w:t>
      </w:r>
      <w:r w:rsidR="00294FFF" w:rsidRPr="00051035">
        <w:rPr>
          <w:rFonts w:ascii="GHEA Grapalat" w:hAnsi="GHEA Grapalat" w:cs="Sylfaen"/>
          <w:sz w:val="20"/>
          <w:highlight w:val="yellow"/>
          <w:lang w:val="hy-AM"/>
        </w:rPr>
        <w:t>համաձայն</w:t>
      </w:r>
      <w:r w:rsidR="00294FFF" w:rsidRPr="00051035">
        <w:rPr>
          <w:rFonts w:ascii="GHEA Grapalat" w:hAnsi="GHEA Grapalat" w:cs="Sylfaen"/>
          <w:sz w:val="20"/>
          <w:highlight w:val="yellow"/>
          <w:lang w:val="af-ZA"/>
        </w:rPr>
        <w:t xml:space="preserve"> </w:t>
      </w:r>
      <w:r w:rsidR="00294FFF" w:rsidRPr="00051035">
        <w:rPr>
          <w:rFonts w:ascii="GHEA Grapalat" w:hAnsi="GHEA Grapalat" w:cs="Sylfaen"/>
          <w:sz w:val="20"/>
          <w:highlight w:val="yellow"/>
          <w:lang w:val="hy-AM"/>
        </w:rPr>
        <w:t>հավելված</w:t>
      </w:r>
      <w:r w:rsidR="00294FFF" w:rsidRPr="00051035">
        <w:rPr>
          <w:rFonts w:ascii="GHEA Grapalat" w:hAnsi="GHEA Grapalat" w:cs="Sylfaen"/>
          <w:sz w:val="20"/>
          <w:highlight w:val="yellow"/>
          <w:lang w:val="af-ZA"/>
        </w:rPr>
        <w:t xml:space="preserve"> N </w:t>
      </w:r>
      <w:r w:rsidR="004D557A" w:rsidRPr="00051035">
        <w:rPr>
          <w:rFonts w:ascii="GHEA Grapalat" w:hAnsi="GHEA Grapalat" w:cs="Sylfaen"/>
          <w:sz w:val="20"/>
          <w:highlight w:val="yellow"/>
          <w:lang w:val="af-ZA"/>
        </w:rPr>
        <w:t>2</w:t>
      </w:r>
      <w:r w:rsidR="00294FFF" w:rsidRPr="00051035">
        <w:rPr>
          <w:rFonts w:ascii="GHEA Grapalat" w:hAnsi="GHEA Grapalat" w:cs="Sylfaen"/>
          <w:sz w:val="20"/>
          <w:highlight w:val="yellow"/>
          <w:lang w:val="af-ZA"/>
        </w:rPr>
        <w:t>-</w:t>
      </w:r>
      <w:r w:rsidR="00294FFF" w:rsidRPr="00051035">
        <w:rPr>
          <w:rFonts w:ascii="GHEA Grapalat" w:hAnsi="GHEA Grapalat" w:cs="Sylfaen"/>
          <w:sz w:val="20"/>
          <w:highlight w:val="yellow"/>
          <w:lang w:val="hy-AM"/>
        </w:rPr>
        <w:t>ի</w:t>
      </w:r>
      <w:r w:rsidR="00294FFF" w:rsidRPr="00051035">
        <w:rPr>
          <w:rFonts w:ascii="GHEA Grapalat" w:hAnsi="GHEA Grapalat" w:cs="Sylfaen"/>
          <w:sz w:val="20"/>
          <w:highlight w:val="yellow"/>
          <w:lang w:val="af-ZA"/>
        </w:rPr>
        <w:t>: Գնային առաջարկը</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ներկայացվում</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է</w:t>
      </w:r>
      <w:r w:rsidR="00E67BA7" w:rsidRPr="00051035">
        <w:rPr>
          <w:rFonts w:ascii="GHEA Grapalat" w:hAnsi="GHEA Grapalat" w:cs="Sylfaen"/>
          <w:sz w:val="20"/>
          <w:highlight w:val="yellow"/>
          <w:lang w:val="af-ZA"/>
        </w:rPr>
        <w:t xml:space="preserve"> </w:t>
      </w:r>
      <w:r w:rsidR="005A1D54" w:rsidRPr="00051035">
        <w:rPr>
          <w:rFonts w:ascii="GHEA Grapalat" w:hAnsi="GHEA Grapalat" w:cs="Sylfaen"/>
          <w:sz w:val="20"/>
          <w:szCs w:val="20"/>
          <w:highlight w:val="yellow"/>
          <w:lang w:val="hy-AM"/>
        </w:rPr>
        <w:t xml:space="preserve">արժեք, </w:t>
      </w:r>
      <w:r w:rsidR="00842BB1" w:rsidRPr="00051035">
        <w:rPr>
          <w:rFonts w:ascii="GHEA Grapalat" w:hAnsi="GHEA Grapalat" w:cs="Sylfaen"/>
          <w:sz w:val="20"/>
          <w:highlight w:val="yellow"/>
          <w:lang w:val="af-ZA"/>
        </w:rPr>
        <w:t xml:space="preserve">(ինքնարժեքի և կանխատեսվող շահույթի հանրագումարը) </w:t>
      </w:r>
      <w:r w:rsidR="00E67BA7" w:rsidRPr="00051035">
        <w:rPr>
          <w:rFonts w:ascii="GHEA Grapalat" w:hAnsi="GHEA Grapalat" w:cs="Sylfaen"/>
          <w:sz w:val="20"/>
          <w:highlight w:val="yellow"/>
          <w:lang w:val="hy-AM"/>
        </w:rPr>
        <w:t>և</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ավելացված</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արժեքի</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հարկ</w:t>
      </w:r>
      <w:r w:rsidR="00E67BA7" w:rsidRPr="00051035" w:rsidDel="001A1F5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ընդհանրական</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բաղադրիչներից</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բաղկացած</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հաշվարկի</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ձևով։</w:t>
      </w:r>
      <w:r w:rsidR="00E67BA7" w:rsidRPr="00051035">
        <w:rPr>
          <w:rFonts w:ascii="GHEA Grapalat" w:hAnsi="GHEA Grapalat" w:cs="Sylfaen"/>
          <w:sz w:val="20"/>
          <w:highlight w:val="yellow"/>
          <w:lang w:val="af-ZA"/>
        </w:rPr>
        <w:t xml:space="preserve"> </w:t>
      </w:r>
      <w:r w:rsidR="00B02990" w:rsidRPr="00051035">
        <w:rPr>
          <w:rFonts w:ascii="GHEA Grapalat" w:hAnsi="GHEA Grapalat" w:cs="Sylfaen"/>
          <w:sz w:val="20"/>
          <w:highlight w:val="yellow"/>
        </w:rPr>
        <w:t>Ա</w:t>
      </w:r>
      <w:r w:rsidR="005A1D54" w:rsidRPr="00051035">
        <w:rPr>
          <w:rFonts w:ascii="GHEA Grapalat" w:hAnsi="GHEA Grapalat" w:cs="Sylfaen"/>
          <w:sz w:val="20"/>
          <w:highlight w:val="yellow"/>
          <w:lang w:val="hy-AM"/>
        </w:rPr>
        <w:t>րժեքի</w:t>
      </w:r>
      <w:r w:rsidR="005A1D54"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բաղադրիչների</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հաշվարկ</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բացվածք</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կամ</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այլ</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մանրամասներ</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չեն</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պահանջվում</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և</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ներկայացվում</w:t>
      </w:r>
      <w:r w:rsidR="00AD2FAF" w:rsidRPr="00051035">
        <w:rPr>
          <w:rFonts w:ascii="GHEA Grapalat" w:hAnsi="GHEA Grapalat" w:cs="Sylfaen"/>
          <w:sz w:val="20"/>
          <w:highlight w:val="yellow"/>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051035" w:rsidRPr="00051035">
        <w:rPr>
          <w:rFonts w:ascii="GHEA Grapalat" w:hAnsi="GHEA Grapalat"/>
          <w:b/>
          <w:sz w:val="20"/>
          <w:szCs w:val="20"/>
          <w:lang w:val="hy-AM"/>
        </w:rPr>
        <w:t xml:space="preserve">1 </w:t>
      </w:r>
      <w:r w:rsidRPr="00051035">
        <w:rPr>
          <w:rFonts w:ascii="GHEA Grapalat" w:hAnsi="GHEA Grapalat"/>
          <w:b/>
          <w:sz w:val="20"/>
          <w:szCs w:val="20"/>
        </w:rPr>
        <w:t>օրինակ</w:t>
      </w:r>
      <w:r w:rsidRPr="00051035">
        <w:rPr>
          <w:rFonts w:ascii="GHEA Grapalat" w:hAnsi="GHEA Grapalat"/>
          <w:b/>
          <w:sz w:val="20"/>
          <w:szCs w:val="20"/>
          <w:lang w:val="es-ES"/>
        </w:rPr>
        <w:t xml:space="preserve"> </w:t>
      </w:r>
      <w:r w:rsidRPr="00051035">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051035" w:rsidRDefault="00960BE9" w:rsidP="00960BE9">
      <w:pPr>
        <w:ind w:firstLine="720"/>
        <w:rPr>
          <w:rFonts w:ascii="GHEA Grapalat" w:hAnsi="GHEA Grapalat"/>
          <w:sz w:val="20"/>
          <w:szCs w:val="20"/>
          <w:highlight w:val="yellow"/>
          <w:lang w:val="af-ZA"/>
        </w:rPr>
      </w:pPr>
      <w:r w:rsidRPr="00051035">
        <w:rPr>
          <w:rFonts w:ascii="GHEA Grapalat" w:hAnsi="GHEA Grapalat"/>
          <w:sz w:val="20"/>
          <w:szCs w:val="20"/>
          <w:highlight w:val="yellow"/>
          <w:lang w:val="af-ZA"/>
        </w:rPr>
        <w:t xml:space="preserve">1) </w:t>
      </w:r>
      <w:r w:rsidRPr="00051035">
        <w:rPr>
          <w:rFonts w:ascii="GHEA Grapalat" w:hAnsi="GHEA Grapalat"/>
          <w:sz w:val="20"/>
          <w:szCs w:val="20"/>
          <w:highlight w:val="yellow"/>
        </w:rPr>
        <w:t>պ</w:t>
      </w:r>
      <w:r w:rsidRPr="00051035">
        <w:rPr>
          <w:rFonts w:ascii="GHEA Grapalat" w:hAnsi="GHEA Grapalat" w:cs="Sylfaen"/>
          <w:sz w:val="20"/>
          <w:szCs w:val="20"/>
          <w:highlight w:val="yellow"/>
        </w:rPr>
        <w:t>ատվիրատուի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անվանումը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և</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հայտի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ներկայացման</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վայրը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հասցեն</w:t>
      </w:r>
      <w:r w:rsidRPr="00051035">
        <w:rPr>
          <w:rFonts w:ascii="GHEA Grapalat" w:hAnsi="GHEA Grapalat"/>
          <w:sz w:val="20"/>
          <w:szCs w:val="20"/>
          <w:highlight w:val="yellow"/>
          <w:lang w:val="af-ZA"/>
        </w:rPr>
        <w:t>).</w:t>
      </w:r>
    </w:p>
    <w:p w:rsidR="00960BE9" w:rsidRPr="00051035" w:rsidRDefault="00960BE9" w:rsidP="00960BE9">
      <w:pPr>
        <w:ind w:firstLine="720"/>
        <w:rPr>
          <w:rFonts w:ascii="GHEA Grapalat" w:hAnsi="GHEA Grapalat"/>
          <w:sz w:val="20"/>
          <w:szCs w:val="20"/>
          <w:highlight w:val="yellow"/>
          <w:lang w:val="af-ZA"/>
        </w:rPr>
      </w:pPr>
      <w:r w:rsidRPr="00051035">
        <w:rPr>
          <w:rFonts w:ascii="GHEA Grapalat" w:hAnsi="GHEA Grapalat"/>
          <w:sz w:val="20"/>
          <w:szCs w:val="20"/>
          <w:highlight w:val="yellow"/>
          <w:lang w:val="af-ZA"/>
        </w:rPr>
        <w:t xml:space="preserve">2) </w:t>
      </w:r>
      <w:r w:rsidR="00D26727" w:rsidRPr="00051035">
        <w:rPr>
          <w:rFonts w:ascii="GHEA Grapalat" w:hAnsi="GHEA Grapalat"/>
          <w:sz w:val="20"/>
          <w:szCs w:val="20"/>
          <w:highlight w:val="yellow"/>
        </w:rPr>
        <w:t>ընթացակարգի</w:t>
      </w:r>
      <w:r w:rsidRPr="00051035">
        <w:rPr>
          <w:rFonts w:ascii="GHEA Grapalat" w:hAnsi="GHEA Grapalat" w:cs="Sylfaen"/>
          <w:sz w:val="20"/>
          <w:szCs w:val="20"/>
          <w:highlight w:val="yellow"/>
          <w:lang w:val="af-ZA"/>
        </w:rPr>
        <w:t xml:space="preserve"> </w:t>
      </w:r>
      <w:r w:rsidRPr="00051035">
        <w:rPr>
          <w:rFonts w:ascii="GHEA Grapalat" w:hAnsi="GHEA Grapalat" w:cs="Sylfaen"/>
          <w:sz w:val="20"/>
          <w:szCs w:val="20"/>
          <w:highlight w:val="yellow"/>
        </w:rPr>
        <w:t>ծածկագիրը</w:t>
      </w:r>
      <w:r w:rsidRPr="00051035">
        <w:rPr>
          <w:rFonts w:ascii="GHEA Grapalat" w:hAnsi="GHEA Grapalat"/>
          <w:sz w:val="20"/>
          <w:szCs w:val="20"/>
          <w:highlight w:val="yellow"/>
          <w:lang w:val="af-ZA"/>
        </w:rPr>
        <w:t>.</w:t>
      </w:r>
    </w:p>
    <w:p w:rsidR="00960BE9" w:rsidRPr="00051035" w:rsidRDefault="00960BE9" w:rsidP="00960BE9">
      <w:pPr>
        <w:ind w:firstLine="720"/>
        <w:rPr>
          <w:rFonts w:ascii="GHEA Grapalat" w:hAnsi="GHEA Grapalat"/>
          <w:sz w:val="20"/>
          <w:szCs w:val="20"/>
          <w:highlight w:val="yellow"/>
          <w:lang w:val="af-ZA"/>
        </w:rPr>
      </w:pPr>
      <w:r w:rsidRPr="00051035">
        <w:rPr>
          <w:rFonts w:ascii="GHEA Grapalat" w:hAnsi="GHEA Grapalat"/>
          <w:sz w:val="20"/>
          <w:szCs w:val="20"/>
          <w:highlight w:val="yellow"/>
          <w:lang w:val="af-ZA"/>
        </w:rPr>
        <w:t>3) «</w:t>
      </w:r>
      <w:r w:rsidRPr="00051035">
        <w:rPr>
          <w:rFonts w:ascii="GHEA Grapalat" w:hAnsi="GHEA Grapalat" w:cs="Sylfaen"/>
          <w:sz w:val="20"/>
          <w:szCs w:val="20"/>
          <w:highlight w:val="yellow"/>
        </w:rPr>
        <w:t>չբացել</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մինչև</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հայտերի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բացման</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նիստը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բառերը</w:t>
      </w:r>
      <w:r w:rsidRPr="00051035">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051035">
        <w:rPr>
          <w:rFonts w:ascii="GHEA Grapalat" w:hAnsi="GHEA Grapalat"/>
          <w:sz w:val="20"/>
          <w:szCs w:val="20"/>
          <w:highlight w:val="yellow"/>
          <w:lang w:val="af-ZA"/>
        </w:rPr>
        <w:t xml:space="preserve">4) </w:t>
      </w:r>
      <w:r w:rsidRPr="00051035">
        <w:rPr>
          <w:rFonts w:ascii="GHEA Grapalat" w:hAnsi="GHEA Grapalat"/>
          <w:sz w:val="20"/>
          <w:szCs w:val="20"/>
          <w:highlight w:val="yellow"/>
        </w:rPr>
        <w:t>մ</w:t>
      </w:r>
      <w:r w:rsidRPr="00051035">
        <w:rPr>
          <w:rFonts w:ascii="GHEA Grapalat" w:hAnsi="GHEA Grapalat" w:cs="Sylfaen"/>
          <w:sz w:val="20"/>
          <w:szCs w:val="20"/>
          <w:highlight w:val="yellow"/>
        </w:rPr>
        <w:t>ասնակցի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անվանումը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անունը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գտնվելու</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վայրը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և</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հեռախոսահամարը</w:t>
      </w:r>
      <w:r w:rsidRPr="00051035">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051035" w:rsidRDefault="00051035">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647F1E" w:rsidRPr="00712340" w:rsidRDefault="00647F1E" w:rsidP="00647F1E">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ԳՀԾՁԲ-ՀՎԿԱԿ-2022-87</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647F1E" w:rsidRPr="00712340" w:rsidRDefault="00647F1E" w:rsidP="00647F1E">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pStyle w:val="31"/>
        <w:spacing w:line="240" w:lineRule="auto"/>
        <w:jc w:val="right"/>
        <w:rPr>
          <w:rFonts w:ascii="GHEA Grapalat" w:hAnsi="GHEA Grapalat" w:cs="Arial"/>
          <w:b/>
          <w:lang w:val="es-ES"/>
        </w:rPr>
      </w:pPr>
    </w:p>
    <w:p w:rsidR="00B2572B" w:rsidRPr="00064ADD" w:rsidRDefault="00B2572B" w:rsidP="00EF3662">
      <w:pPr>
        <w:jc w:val="center"/>
        <w:rPr>
          <w:rFonts w:ascii="GHEA Grapalat" w:hAnsi="GHEA Grapalat" w:cs="Sylfaen"/>
          <w:b/>
          <w:lang w:val="es-ES"/>
        </w:rPr>
      </w:pPr>
    </w:p>
    <w:p w:rsidR="00B2572B" w:rsidRPr="003B6898"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B689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գնաման հարցման</w:t>
      </w:r>
      <w:r w:rsidRPr="00064ADD">
        <w:rPr>
          <w:rFonts w:ascii="GHEA Grapalat" w:hAnsi="GHEA Grapalat" w:cs="Sylfaen"/>
          <w:color w:val="auto"/>
          <w:sz w:val="24"/>
          <w:szCs w:val="24"/>
          <w:lang w:val="es-ES"/>
        </w:rPr>
        <w:t xml:space="preserve"> </w:t>
      </w:r>
      <w:r w:rsidR="00B2572B" w:rsidRPr="00064ADD">
        <w:rPr>
          <w:rFonts w:ascii="GHEA Grapalat" w:hAnsi="GHEA Grapalat" w:cs="Sylfaen"/>
          <w:color w:val="auto"/>
          <w:sz w:val="24"/>
          <w:szCs w:val="24"/>
          <w:lang w:val="es-ES"/>
        </w:rPr>
        <w:t>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3B6898" w:rsidP="00EF3662">
      <w:pPr>
        <w:jc w:val="both"/>
        <w:rPr>
          <w:rFonts w:ascii="GHEA Grapalat" w:hAnsi="GHEA Grapalat"/>
          <w:sz w:val="22"/>
          <w:szCs w:val="22"/>
          <w:u w:val="single"/>
          <w:lang w:val="es-ES"/>
        </w:rPr>
      </w:pPr>
      <w:r w:rsidRPr="001F3811">
        <w:rPr>
          <w:rFonts w:ascii="GHEA Grapalat" w:hAnsi="GHEA Grapalat"/>
          <w:sz w:val="20"/>
          <w:szCs w:val="20"/>
          <w:lang w:val="hy-AM"/>
        </w:rPr>
        <w:t xml:space="preserve">ԱՆ «ՀՎԿ ԱԶԳԱՅԻՆ ԿԵՆՏՐՈՆ» </w:t>
      </w:r>
      <w:r w:rsidRPr="00CF151C">
        <w:rPr>
          <w:rFonts w:ascii="GHEA Grapalat" w:hAnsi="GHEA Grapalat"/>
          <w:sz w:val="20"/>
          <w:szCs w:val="20"/>
          <w:lang w:val="hy-AM"/>
        </w:rPr>
        <w:t>ՊՈԱԿ</w:t>
      </w:r>
      <w:r w:rsidRPr="00CF151C">
        <w:rPr>
          <w:rFonts w:ascii="GHEA Grapalat" w:hAnsi="GHEA Grapalat"/>
          <w:sz w:val="20"/>
          <w:szCs w:val="20"/>
          <w:lang w:val="es-ES"/>
        </w:rPr>
        <w:t>-</w:t>
      </w:r>
      <w:r w:rsidR="00B2572B" w:rsidRPr="00064ADD">
        <w:rPr>
          <w:rFonts w:ascii="GHEA Grapalat" w:hAnsi="GHEA Grapalat" w:cs="Sylfaen"/>
          <w:sz w:val="20"/>
          <w:szCs w:val="20"/>
          <w:lang w:val="es-ES"/>
        </w:rPr>
        <w:t>ի կողմից</w:t>
      </w:r>
      <w:r w:rsidR="00B2572B" w:rsidRPr="00064ADD">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Pr>
          <w:rFonts w:ascii="GHEA Grapalat" w:hAnsi="GHEA Grapalat"/>
          <w:b/>
          <w:color w:val="000000"/>
          <w:sz w:val="20"/>
          <w:szCs w:val="20"/>
          <w:lang w:val="hy-AM"/>
        </w:rPr>
        <w:t>ԳՀԾՁԲ-ՀՎԿԱԿ-2022-87</w:t>
      </w:r>
      <w:r w:rsidRPr="00E33152">
        <w:rPr>
          <w:rFonts w:ascii="GHEA Grapalat" w:hAnsi="GHEA Grapalat"/>
          <w:b/>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p>
    <w:p w:rsidR="00B2572B" w:rsidRPr="00064ADD" w:rsidRDefault="003B6898"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3B6898">
        <w:rPr>
          <w:rFonts w:ascii="GHEA Grapalat" w:hAnsi="GHEA Grapalat"/>
          <w:b/>
          <w:color w:val="000000"/>
          <w:sz w:val="20"/>
          <w:szCs w:val="20"/>
          <w:lang w:val="hy-AM"/>
        </w:rPr>
        <w:t>ԳՀԾՁԲ-ՀՎԿԱԿ-2022-87</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3B6898">
        <w:rPr>
          <w:rFonts w:ascii="GHEA Grapalat" w:hAnsi="GHEA Grapalat" w:cs="Arial"/>
          <w:sz w:val="20"/>
          <w:szCs w:val="20"/>
          <w:lang w:val="es-ES"/>
        </w:rPr>
        <w:t xml:space="preserve">ծածկագրով </w:t>
      </w:r>
      <w:r w:rsidR="003B6898">
        <w:rPr>
          <w:rFonts w:ascii="GHEA Grapalat" w:hAnsi="GHEA Grapalat" w:cs="Arial"/>
          <w:sz w:val="20"/>
          <w:szCs w:val="20"/>
          <w:lang w:val="hy-AM"/>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3B6898">
        <w:rPr>
          <w:rFonts w:ascii="GHEA Grapalat" w:hAnsi="GHEA Grapalat"/>
          <w:b/>
          <w:color w:val="000000"/>
          <w:sz w:val="20"/>
          <w:szCs w:val="20"/>
          <w:lang w:val="hy-AM"/>
        </w:rPr>
        <w:t>ԳՀԾՁԲ-ՀՎԿԱԿ-2022-87</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6C3873" w:rsidRPr="00B864E3">
        <w:rPr>
          <w:rFonts w:ascii="GHEA Grapalat" w:hAnsi="GHEA Grapalat" w:cs="Arial"/>
          <w:sz w:val="20"/>
          <w:szCs w:val="20"/>
          <w:lang w:val="es-ES"/>
        </w:rPr>
        <w:t xml:space="preserve">ծածկագրով </w:t>
      </w:r>
      <w:r w:rsidR="003B6898">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2"/>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A024C1" w:rsidRPr="00712340" w:rsidRDefault="00A024C1" w:rsidP="00A024C1">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ԳՀԾՁԲ-ՀՎԿԱԿ-2022-87</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A024C1" w:rsidRPr="00712340" w:rsidRDefault="00A024C1" w:rsidP="00A024C1">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A024C1"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A024C1">
        <w:rPr>
          <w:rFonts w:ascii="GHEA Grapalat" w:hAnsi="GHEA Grapalat" w:cs="Arial"/>
          <w:sz w:val="20"/>
          <w:szCs w:val="20"/>
          <w:lang w:val="es-ES"/>
        </w:rPr>
        <w:t xml:space="preserve">Ուսումնասիրելով </w:t>
      </w:r>
      <w:r w:rsidR="00A024C1" w:rsidRPr="00A024C1">
        <w:rPr>
          <w:rFonts w:ascii="GHEA Grapalat" w:hAnsi="GHEA Grapalat"/>
          <w:b/>
          <w:color w:val="000000"/>
          <w:sz w:val="20"/>
          <w:szCs w:val="20"/>
          <w:lang w:val="hy-AM"/>
        </w:rPr>
        <w:t>«ԳՀԾՁԲ-ՀՎԿԱԿ-2022-87»</w:t>
      </w:r>
      <w:r w:rsidR="00A024C1">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A024C1">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6E4DBF"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6E4DBF"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6E4DBF"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6E4DBF"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3"/>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C14A6A" w:rsidRPr="00712340" w:rsidRDefault="00C14A6A" w:rsidP="00C14A6A">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ԳՀԾՁԲ-ՀՎԿԱԿ-2022-87</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C14A6A" w:rsidRPr="00712340" w:rsidRDefault="00C14A6A" w:rsidP="00C14A6A">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862B1" w:rsidRPr="00C14A6A"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3F524E"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3F524E" w:rsidRPr="00110BBE">
        <w:rPr>
          <w:rFonts w:ascii="GHEA Grapalat" w:hAnsi="GHEA Grapalat" w:cs="GHEA Grapalat"/>
          <w:b/>
          <w:sz w:val="20"/>
          <w:szCs w:val="20"/>
          <w:lang w:val="hy-AM"/>
        </w:rPr>
        <w:t>ԱՆ «ՀՎԿ ԱԶԳԱՅԻՆ ԿԵՆՏՐՈՆ» ՊՈԱԿ-ի</w:t>
      </w:r>
      <w:r w:rsidR="003F524E"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3F524E">
        <w:rPr>
          <w:rFonts w:ascii="GHEA Grapalat" w:hAnsi="GHEA Grapalat" w:cs="GHEA Grapalat"/>
          <w:sz w:val="20"/>
          <w:szCs w:val="20"/>
          <w:lang w:val="pt-BR"/>
        </w:rPr>
        <w:t xml:space="preserve">կազմակերպված` </w:t>
      </w:r>
      <w:r w:rsidR="00FE6FCE" w:rsidRPr="006F611F">
        <w:rPr>
          <w:rFonts w:ascii="GHEA Grapalat" w:hAnsi="GHEA Grapalat"/>
          <w:b/>
          <w:color w:val="000000"/>
          <w:sz w:val="20"/>
          <w:szCs w:val="20"/>
          <w:lang w:val="hy-AM"/>
        </w:rPr>
        <w:t>«</w:t>
      </w:r>
      <w:r w:rsidR="00FE6FCE">
        <w:rPr>
          <w:rFonts w:ascii="GHEA Grapalat" w:hAnsi="GHEA Grapalat"/>
          <w:b/>
          <w:color w:val="000000"/>
          <w:sz w:val="20"/>
          <w:szCs w:val="20"/>
          <w:lang w:val="hy-AM"/>
        </w:rPr>
        <w:t>ԳՀԾՁԲ-ՀՎԿԱԿ-2022-87»</w:t>
      </w:r>
      <w:r w:rsidRPr="003F524E">
        <w:rPr>
          <w:rFonts w:ascii="GHEA Grapalat" w:hAnsi="GHEA Grapalat" w:cs="GHEA Grapalat"/>
          <w:sz w:val="20"/>
          <w:szCs w:val="20"/>
          <w:lang w:val="pt-BR"/>
        </w:rPr>
        <w:t xml:space="preserve"> 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FB6D3B"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FB6D3B"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FB6D3B"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6E4DB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6E4DB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6E4DB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6E4DB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6E4DB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091EBC" w:rsidRPr="00064ADD" w:rsidRDefault="00631658" w:rsidP="00FB6D3B">
      <w:pPr>
        <w:pStyle w:val="31"/>
        <w:spacing w:line="240" w:lineRule="auto"/>
        <w:jc w:val="right"/>
        <w:rPr>
          <w:rFonts w:ascii="GHEA Grapalat" w:hAnsi="GHEA Grapalat" w:cs="Sylfaen"/>
          <w:vertAlign w:val="superscript"/>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FB6D3B" w:rsidRPr="00A71D81" w:rsidRDefault="00FB6D3B" w:rsidP="00FB6D3B">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Pr>
          <w:rFonts w:ascii="GHEA Grapalat" w:hAnsi="GHEA Grapalat"/>
          <w:b/>
          <w:color w:val="000000"/>
          <w:lang w:val="hy-AM"/>
        </w:rPr>
        <w:t>ԳՀԾՁԲ-ՀՎԿԱԿ-2022-8</w:t>
      </w:r>
      <w:r w:rsidR="001B1C58">
        <w:rPr>
          <w:rFonts w:ascii="GHEA Grapalat" w:hAnsi="GHEA Grapalat"/>
          <w:b/>
          <w:color w:val="000000"/>
          <w:lang w:val="hy-AM"/>
        </w:rPr>
        <w:t>7</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FB6D3B" w:rsidRPr="00A71D81" w:rsidRDefault="00FB6D3B" w:rsidP="00FB6D3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FB6D3B" w:rsidRDefault="00FB6D3B" w:rsidP="00631658">
      <w:pPr>
        <w:jc w:val="center"/>
        <w:rPr>
          <w:rFonts w:ascii="GHEA Grapalat" w:hAnsi="GHEA Grapalat" w:cs="GHEA Grapalat"/>
          <w:b/>
          <w:sz w:val="18"/>
          <w:szCs w:val="18"/>
          <w:lang w:val="hy-AM"/>
        </w:rPr>
      </w:pP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42471C">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42471C" w:rsidRPr="00110BBE">
        <w:rPr>
          <w:rFonts w:ascii="GHEA Grapalat" w:hAnsi="GHEA Grapalat" w:cs="GHEA Grapalat"/>
          <w:b/>
          <w:sz w:val="20"/>
          <w:szCs w:val="20"/>
          <w:lang w:val="hy-AM"/>
        </w:rPr>
        <w:t>ԱՆ «ՀՎԿ ԱԶԳԱՅԻՆ ԿԵՆՏՐՈՆ» ՊՈԱԿ-ի</w:t>
      </w:r>
      <w:r w:rsidR="0042471C"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42471C" w:rsidRPr="006F611F">
        <w:rPr>
          <w:rFonts w:ascii="GHEA Grapalat" w:hAnsi="GHEA Grapalat"/>
          <w:b/>
          <w:color w:val="000000"/>
          <w:sz w:val="20"/>
          <w:szCs w:val="20"/>
          <w:lang w:val="hy-AM"/>
        </w:rPr>
        <w:t>«</w:t>
      </w:r>
      <w:r w:rsidR="0042471C">
        <w:rPr>
          <w:rFonts w:ascii="GHEA Grapalat" w:hAnsi="GHEA Grapalat"/>
          <w:b/>
          <w:color w:val="000000"/>
          <w:sz w:val="20"/>
          <w:szCs w:val="20"/>
          <w:lang w:val="hy-AM"/>
        </w:rPr>
        <w:t>ԳՀԾՁԲ-ՀՎԿԱԿ-2022-87</w:t>
      </w:r>
      <w:r w:rsidR="0042471C" w:rsidRPr="006F611F">
        <w:rPr>
          <w:rFonts w:ascii="GHEA Grapalat" w:hAnsi="GHEA Grapalat"/>
          <w:b/>
          <w:color w:val="000000"/>
          <w:sz w:val="20"/>
          <w:szCs w:val="20"/>
          <w:lang w:val="hy-AM"/>
        </w:rPr>
        <w:t xml:space="preserve">» </w:t>
      </w:r>
      <w:r w:rsidRPr="00064ADD">
        <w:rPr>
          <w:rFonts w:ascii="GHEA Grapalat" w:hAnsi="GHEA Grapalat" w:cs="GHEA Grapalat"/>
          <w:sz w:val="20"/>
          <w:szCs w:val="20"/>
          <w:lang w:val="pt-BR"/>
        </w:rPr>
        <w:t xml:space="preserve"> 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42471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42471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42471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E02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E02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E02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E02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E02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6201C0" w:rsidRPr="00A71D81" w:rsidRDefault="006201C0" w:rsidP="006201C0">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Pr>
          <w:rFonts w:ascii="GHEA Grapalat" w:hAnsi="GHEA Grapalat"/>
          <w:b/>
          <w:color w:val="000000"/>
          <w:lang w:val="hy-AM"/>
        </w:rPr>
        <w:t>ԳՀԾՁԲ-ՀՎԿԱԿ-2022-87</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6201C0" w:rsidRDefault="006201C0" w:rsidP="006201C0">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6201C0">
        <w:rPr>
          <w:rFonts w:ascii="GHEA Grapalat" w:hAnsi="GHEA Grapalat" w:cs="Sylfaen"/>
          <w:b/>
          <w:lang w:val="hy-AM"/>
        </w:rPr>
        <w:t>ԾԱՌԱՅՈԻԹՅՈՒՆՆԵՐԻ</w:t>
      </w:r>
      <w:r w:rsidRPr="00064ADD">
        <w:rPr>
          <w:rFonts w:ascii="GHEA Grapalat" w:hAnsi="GHEA Grapalat" w:cs="Sylfaen"/>
          <w:b/>
          <w:lang w:val="hy-AM"/>
        </w:rPr>
        <w:t xml:space="preserve"> 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875235"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Pr>
          <w:rFonts w:ascii="GHEA Grapalat" w:hAnsi="GHEA Grapalat"/>
          <w:sz w:val="20"/>
          <w:lang w:val="hy-AM"/>
        </w:rPr>
        <w:t>կազմակերպության</w:t>
      </w:r>
      <w:r w:rsidRPr="00064ADD">
        <w:rPr>
          <w:rFonts w:ascii="GHEA Grapalat" w:hAnsi="GHEA Grapalat" w:cs="Sylfae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932FDF" w:rsidRPr="00932FDF">
        <w:rPr>
          <w:rFonts w:ascii="GHEA Grapalat" w:hAnsi="GHEA Grapalat" w:cs="Sylfaen"/>
          <w:b/>
          <w:sz w:val="20"/>
          <w:szCs w:val="20"/>
          <w:lang w:val="hy-AM"/>
        </w:rPr>
        <w:t>օդափոխության</w:t>
      </w:r>
      <w:r w:rsidR="00932FDF" w:rsidRPr="00932FDF">
        <w:rPr>
          <w:rFonts w:ascii="GHEA Grapalat" w:hAnsi="GHEA Grapalat" w:cs="Sylfaen"/>
          <w:b/>
          <w:sz w:val="20"/>
          <w:szCs w:val="20"/>
          <w:lang w:val="af-ZA"/>
        </w:rPr>
        <w:t xml:space="preserve"> </w:t>
      </w:r>
      <w:r w:rsidR="00932FDF" w:rsidRPr="00932FDF">
        <w:rPr>
          <w:rFonts w:ascii="GHEA Grapalat" w:hAnsi="GHEA Grapalat" w:cs="Sylfaen"/>
          <w:b/>
          <w:sz w:val="20"/>
          <w:szCs w:val="20"/>
          <w:lang w:val="hy-AM"/>
        </w:rPr>
        <w:t>համակարգի</w:t>
      </w:r>
      <w:r w:rsidR="00932FDF" w:rsidRPr="00932FDF">
        <w:rPr>
          <w:rFonts w:ascii="GHEA Grapalat" w:hAnsi="GHEA Grapalat" w:cs="Sylfaen"/>
          <w:b/>
          <w:sz w:val="20"/>
          <w:szCs w:val="20"/>
          <w:lang w:val="af-ZA"/>
        </w:rPr>
        <w:t xml:space="preserve"> </w:t>
      </w:r>
      <w:r w:rsidR="00932FDF" w:rsidRPr="00932FDF">
        <w:rPr>
          <w:rFonts w:ascii="GHEA Grapalat" w:hAnsi="GHEA Grapalat" w:cs="Sylfaen"/>
          <w:b/>
          <w:sz w:val="20"/>
          <w:szCs w:val="20"/>
          <w:lang w:val="hy-AM"/>
        </w:rPr>
        <w:t>սպասարկման</w:t>
      </w:r>
      <w:r w:rsidR="00932FDF" w:rsidRPr="00932FDF">
        <w:rPr>
          <w:rFonts w:ascii="GHEA Grapalat" w:hAnsi="GHEA Grapalat" w:cs="Sylfaen"/>
          <w:b/>
          <w:sz w:val="20"/>
          <w:szCs w:val="20"/>
          <w:lang w:val="af-ZA"/>
        </w:rPr>
        <w:t xml:space="preserve"> </w:t>
      </w:r>
      <w:r w:rsidR="00932FDF" w:rsidRPr="00932FDF">
        <w:rPr>
          <w:rFonts w:ascii="GHEA Grapalat" w:hAnsi="GHEA Grapalat"/>
          <w:b/>
          <w:sz w:val="20"/>
          <w:szCs w:val="20"/>
          <w:lang w:val="af-ZA"/>
        </w:rPr>
        <w:t>ծառայության</w:t>
      </w:r>
      <w:r w:rsidRPr="00064ADD">
        <w:rPr>
          <w:rFonts w:ascii="GHEA Grapalat" w:hAnsi="GHEA Grapalat"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932FDF" w:rsidRPr="00064ADD" w:rsidRDefault="00932FDF"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846E1D" w:rsidRPr="00846E1D">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32FDF">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4"/>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932FDF">
        <w:rPr>
          <w:rFonts w:ascii="GHEA Grapalat" w:hAnsi="GHEA Grapalat"/>
          <w:sz w:val="20"/>
          <w:lang w:val="hy-AM"/>
        </w:rPr>
        <w:t>30</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8450EC">
        <w:rPr>
          <w:rFonts w:ascii="GHEA Grapalat" w:hAnsi="GHEA Grapalat"/>
          <w:sz w:val="20"/>
          <w:lang w:val="hy-AM"/>
        </w:rPr>
        <w:t>մ:</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8450EC">
        <w:rPr>
          <w:rFonts w:ascii="GHEA Grapalat" w:hAnsi="GHEA Grapalat" w:cs="Sylfaen"/>
          <w:sz w:val="20"/>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5"/>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1"/>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8450EC" w:rsidRDefault="007678FA" w:rsidP="007678FA">
      <w:pPr>
        <w:ind w:firstLine="567"/>
        <w:jc w:val="both"/>
        <w:rPr>
          <w:rFonts w:ascii="GHEA Grapalat" w:hAnsi="GHEA Grapalat"/>
          <w:b/>
          <w:color w:val="FFFFFF"/>
          <w:sz w:val="20"/>
          <w:szCs w:val="20"/>
          <w:vertAlign w:val="superscript"/>
          <w:lang w:val="hy-AM" w:eastAsia="ru-RU"/>
        </w:rPr>
      </w:pPr>
      <w:r w:rsidRPr="008450EC">
        <w:rPr>
          <w:rFonts w:ascii="GHEA Grapalat" w:hAnsi="GHEA Grapalat"/>
          <w:b/>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8450EC">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8450EC">
        <w:rPr>
          <w:rFonts w:ascii="GHEA Grapalat" w:hAnsi="GHEA Grapalat"/>
          <w:b/>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8450EC">
        <w:rPr>
          <w:rFonts w:ascii="GHEA Grapalat" w:hAnsi="GHEA Grapalat"/>
          <w:b/>
          <w:sz w:val="20"/>
          <w:szCs w:val="20"/>
          <w:lang w:val="hy-AM" w:eastAsia="ru-RU"/>
        </w:rPr>
        <w:t>քսանհինգա</w:t>
      </w:r>
      <w:r w:rsidR="00CD31D5" w:rsidRPr="008450EC">
        <w:rPr>
          <w:rFonts w:ascii="GHEA Grapalat" w:hAnsi="GHEA Grapalat"/>
          <w:b/>
          <w:sz w:val="20"/>
          <w:szCs w:val="20"/>
          <w:lang w:val="hy-AM" w:eastAsia="ru-RU"/>
        </w:rPr>
        <w:t>պատիկը</w:t>
      </w:r>
      <w:r w:rsidRPr="008450EC">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w:t>
      </w:r>
      <w:r w:rsidR="00B864E3" w:rsidRPr="008450EC">
        <w:rPr>
          <w:rFonts w:ascii="GHEA Grapalat" w:hAnsi="GHEA Grapalat"/>
          <w:b/>
          <w:sz w:val="20"/>
          <w:szCs w:val="20"/>
          <w:lang w:val="hy-AM" w:eastAsia="ru-RU"/>
        </w:rPr>
        <w:t xml:space="preserve"> </w:t>
      </w:r>
      <w:r w:rsidRPr="008450EC">
        <w:rPr>
          <w:rFonts w:ascii="GHEA Grapalat" w:hAnsi="GHEA Grapalat"/>
          <w:b/>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8450EC">
        <w:rPr>
          <w:rFonts w:ascii="GHEA Grapalat" w:hAnsi="GHEA Grapalat"/>
          <w:b/>
          <w:sz w:val="20"/>
          <w:szCs w:val="20"/>
          <w:lang w:val="hy-AM" w:eastAsia="ru-RU"/>
        </w:rPr>
        <w:t xml:space="preserve"> 1-ին ենթակետի «գ» և</w:t>
      </w:r>
      <w:r w:rsidRPr="008450EC">
        <w:rPr>
          <w:rFonts w:ascii="GHEA Grapalat" w:hAnsi="GHEA Grapalat"/>
          <w:b/>
          <w:sz w:val="20"/>
          <w:szCs w:val="20"/>
          <w:lang w:val="hy-AM" w:eastAsia="ru-RU"/>
        </w:rPr>
        <w:t xml:space="preserve"> 1</w:t>
      </w:r>
      <w:r w:rsidR="00CD31D5" w:rsidRPr="008450EC">
        <w:rPr>
          <w:rFonts w:ascii="GHEA Grapalat" w:hAnsi="GHEA Grapalat"/>
          <w:b/>
          <w:sz w:val="20"/>
          <w:szCs w:val="20"/>
          <w:lang w:val="hy-AM" w:eastAsia="ru-RU"/>
        </w:rPr>
        <w:t>7</w:t>
      </w:r>
      <w:r w:rsidRPr="008450EC">
        <w:rPr>
          <w:rFonts w:ascii="GHEA Grapalat" w:hAnsi="GHEA Grapalat"/>
          <w:b/>
          <w:sz w:val="20"/>
          <w:szCs w:val="20"/>
          <w:lang w:val="hy-AM" w:eastAsia="ru-RU"/>
        </w:rPr>
        <w:t>-րդ ենթակետի «բ» պարբերութ</w:t>
      </w:r>
      <w:r w:rsidR="005F6B8D" w:rsidRPr="008450EC">
        <w:rPr>
          <w:rFonts w:ascii="GHEA Grapalat" w:hAnsi="GHEA Grapalat"/>
          <w:b/>
          <w:sz w:val="20"/>
          <w:szCs w:val="20"/>
          <w:lang w:val="hy-AM" w:eastAsia="ru-RU"/>
        </w:rPr>
        <w:t>յունների</w:t>
      </w:r>
      <w:r w:rsidRPr="008450EC">
        <w:rPr>
          <w:rFonts w:ascii="GHEA Grapalat" w:hAnsi="GHEA Grapalat"/>
          <w:b/>
          <w:sz w:val="20"/>
          <w:szCs w:val="20"/>
          <w:lang w:val="hy-AM" w:eastAsia="ru-RU"/>
        </w:rPr>
        <w:t xml:space="preserve"> պահանջները: Ընդ որում, Կատարողը համաձայնագիրը կնքում, իսկ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w:t>
      </w:r>
      <w:r w:rsidR="00CD31D5" w:rsidRPr="008450EC">
        <w:rPr>
          <w:rFonts w:ascii="GHEA Grapalat" w:hAnsi="GHEA Grapalat"/>
          <w:b/>
          <w:sz w:val="20"/>
          <w:szCs w:val="20"/>
          <w:lang w:val="hy-AM" w:eastAsia="ru-RU"/>
        </w:rPr>
        <w:t>ումների</w:t>
      </w:r>
      <w:r w:rsidRPr="008450EC">
        <w:rPr>
          <w:rFonts w:ascii="GHEA Grapalat" w:hAnsi="GHEA Grapalat"/>
          <w:b/>
          <w:sz w:val="20"/>
          <w:szCs w:val="20"/>
          <w:lang w:val="hy-AM" w:eastAsia="ru-RU"/>
        </w:rPr>
        <w:t xml:space="preserve"> փոխարինման դեպքում նաև նոր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8450EC">
        <w:rPr>
          <w:rFonts w:ascii="GHEA Grapalat" w:hAnsi="GHEA Grapalat"/>
          <w:b/>
          <w:sz w:val="20"/>
          <w:szCs w:val="20"/>
          <w:vertAlign w:val="superscript"/>
          <w:lang w:val="hy-AM" w:eastAsia="ru-RU"/>
        </w:rPr>
        <w:t>24</w:t>
      </w:r>
      <w:r w:rsidR="008D0F13" w:rsidRPr="008450EC">
        <w:rPr>
          <w:rStyle w:val="af6"/>
          <w:rFonts w:ascii="GHEA Grapalat" w:hAnsi="GHEA Grapalat"/>
          <w:b/>
          <w:color w:val="FFFFFF"/>
          <w:sz w:val="20"/>
          <w:szCs w:val="20"/>
          <w:lang w:val="hy-AM" w:eastAsia="ru-RU"/>
        </w:rPr>
        <w:footnoteReference w:customMarkFollows="1" w:id="6"/>
        <w:t>24</w:t>
      </w:r>
      <w:r w:rsidRPr="008450EC">
        <w:rPr>
          <w:rFonts w:ascii="GHEA Grapalat" w:hAnsi="GHEA Grapalat"/>
          <w:b/>
          <w:color w:val="FFFFFF"/>
          <w:sz w:val="20"/>
          <w:szCs w:val="20"/>
          <w:vertAlign w:val="superscript"/>
          <w:lang w:val="hy-AM" w:eastAsia="ru-RU"/>
        </w:rPr>
        <w:t>36</w:t>
      </w:r>
    </w:p>
    <w:p w:rsidR="007678FA" w:rsidRPr="00064ADD" w:rsidRDefault="007678FA" w:rsidP="007678FA">
      <w:pPr>
        <w:ind w:firstLine="567"/>
        <w:jc w:val="both"/>
        <w:rPr>
          <w:rFonts w:ascii="GHEA Grapalat" w:hAnsi="GHEA Grapalat"/>
          <w:sz w:val="20"/>
          <w:szCs w:val="20"/>
          <w:lang w:val="hy-AM" w:eastAsia="ru-RU"/>
        </w:rPr>
      </w:pPr>
      <w:r w:rsidRPr="00064ADD">
        <w:rPr>
          <w:rStyle w:val="af6"/>
          <w:rFonts w:ascii="GHEA Grapalat" w:hAnsi="GHEA Grapalat"/>
          <w:color w:val="FFFFFF"/>
          <w:sz w:val="20"/>
          <w:szCs w:val="20"/>
          <w:lang w:val="hy-AM" w:eastAsia="ru-RU"/>
        </w:rPr>
        <w:footnoteReference w:id="7"/>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b/>
          <w:color w:val="FF0000"/>
          <w:sz w:val="36"/>
          <w:szCs w:val="36"/>
          <w:lang w:val="hy-AM"/>
        </w:rPr>
      </w:pPr>
      <w:r w:rsidRPr="008450EC">
        <w:rPr>
          <w:rFonts w:ascii="GHEA Grapalat" w:hAnsi="GHEA Grapalat"/>
          <w:b/>
          <w:color w:val="FF0000"/>
          <w:sz w:val="36"/>
          <w:szCs w:val="36"/>
          <w:lang w:val="hy-AM"/>
        </w:rPr>
        <w:t>ԿՑՎՈՒՄ Է</w:t>
      </w: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sz w:val="20"/>
          <w:lang w:val="hy-AM"/>
        </w:rPr>
      </w:pPr>
    </w:p>
    <w:p w:rsidR="007678FA" w:rsidRPr="008450EC" w:rsidRDefault="007678FA" w:rsidP="007678FA">
      <w:pPr>
        <w:jc w:val="both"/>
        <w:rPr>
          <w:rFonts w:ascii="GHEA Grapalat" w:hAnsi="GHEA Grapalat"/>
          <w:sz w:val="20"/>
          <w:lang w:val="hy-AM"/>
        </w:rPr>
      </w:pPr>
      <w:r w:rsidRPr="008450EC">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875235" w:rsidRDefault="007678FA" w:rsidP="007678FA">
      <w:pPr>
        <w:jc w:val="both"/>
        <w:rPr>
          <w:rFonts w:ascii="GHEA Grapalat" w:hAnsi="GHEA Grapalat"/>
          <w:i/>
          <w:sz w:val="20"/>
          <w:lang w:val="hy-AM"/>
        </w:rPr>
      </w:pPr>
      <w:r w:rsidRPr="00875235">
        <w:rPr>
          <w:rFonts w:ascii="GHEA Grapalat" w:hAnsi="GHEA Grapalat"/>
          <w:i/>
          <w:sz w:val="20"/>
          <w:lang w:val="hy-AM"/>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875235" w:rsidRDefault="007678FA" w:rsidP="007678FA">
      <w:pPr>
        <w:jc w:val="both"/>
        <w:rPr>
          <w:rFonts w:ascii="GHEA Grapalat" w:hAnsi="GHEA Grapalat"/>
          <w:sz w:val="20"/>
          <w:lang w:val="hy-AM"/>
        </w:rPr>
      </w:pPr>
    </w:p>
    <w:p w:rsidR="007678FA" w:rsidRPr="00875235" w:rsidRDefault="007678FA" w:rsidP="007678FA">
      <w:pPr>
        <w:jc w:val="both"/>
        <w:rPr>
          <w:rFonts w:ascii="GHEA Grapalat" w:hAnsi="GHEA Grapalat"/>
          <w:sz w:val="20"/>
          <w:lang w:val="hy-AM"/>
        </w:rPr>
      </w:pPr>
    </w:p>
    <w:p w:rsidR="007678FA" w:rsidRPr="00875235" w:rsidRDefault="007678FA"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E02ADD" w:rsidTr="00E53C12">
        <w:trPr>
          <w:tblCellSpacing w:w="7" w:type="dxa"/>
          <w:jc w:val="center"/>
        </w:trPr>
        <w:tc>
          <w:tcPr>
            <w:tcW w:w="0" w:type="auto"/>
            <w:vAlign w:val="center"/>
          </w:tcPr>
          <w:p w:rsidR="007678FA" w:rsidRPr="00064ADD" w:rsidRDefault="00486967" w:rsidP="00E53C12">
            <w:pPr>
              <w:jc w:val="center"/>
              <w:rPr>
                <w:rFonts w:ascii="GHEA Grapalat" w:hAnsi="GHEA Grapalat"/>
                <w:iCs/>
                <w:color w:val="000000"/>
                <w:sz w:val="21"/>
                <w:szCs w:val="21"/>
                <w:lang w:val="pt-BR"/>
              </w:rPr>
            </w:pPr>
            <w:r w:rsidRPr="00486967">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FDF" w:rsidRDefault="00932FDF">
      <w:r>
        <w:separator/>
      </w:r>
    </w:p>
  </w:endnote>
  <w:endnote w:type="continuationSeparator" w:id="0">
    <w:p w:rsidR="00932FDF" w:rsidRDefault="00932F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FDF" w:rsidRDefault="00932FDF">
      <w:r>
        <w:separator/>
      </w:r>
    </w:p>
  </w:footnote>
  <w:footnote w:type="continuationSeparator" w:id="0">
    <w:p w:rsidR="00932FDF" w:rsidRDefault="00932FDF">
      <w:r>
        <w:continuationSeparator/>
      </w:r>
    </w:p>
  </w:footnote>
  <w:footnote w:id="1">
    <w:p w:rsidR="00932FDF" w:rsidRPr="00EC2CDE" w:rsidRDefault="00932FDF"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rsidR="00932FDF" w:rsidRPr="0039302D" w:rsidRDefault="00932FDF" w:rsidP="0039302D">
      <w:pPr>
        <w:pStyle w:val="af2"/>
        <w:rPr>
          <w:rFonts w:ascii="GHEA Grapalat" w:hAnsi="GHEA Grapalat"/>
          <w:i/>
          <w:lang w:val="hy-AM"/>
        </w:rPr>
      </w:pPr>
    </w:p>
    <w:p w:rsidR="00932FDF" w:rsidRPr="0039302D" w:rsidRDefault="00932FDF"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932FDF" w:rsidRPr="0039302D" w:rsidRDefault="00932FDF" w:rsidP="0039302D">
      <w:pPr>
        <w:pStyle w:val="31"/>
        <w:spacing w:line="240" w:lineRule="auto"/>
        <w:ind w:left="142" w:firstLine="0"/>
        <w:rPr>
          <w:rFonts w:ascii="GHEA Grapalat" w:hAnsi="GHEA Grapalat"/>
          <w:i/>
          <w:lang w:val="hy-AM" w:eastAsia="ru-RU"/>
        </w:rPr>
      </w:pPr>
    </w:p>
    <w:p w:rsidR="00932FDF" w:rsidRPr="0039302D" w:rsidRDefault="00932FDF"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932FDF" w:rsidRPr="0039302D" w:rsidRDefault="00932FDF" w:rsidP="0039302D">
      <w:pPr>
        <w:pStyle w:val="af2"/>
        <w:rPr>
          <w:rFonts w:ascii="GHEA Grapalat" w:hAnsi="GHEA Grapalat"/>
          <w:i/>
          <w:lang w:val="hy-AM"/>
        </w:rPr>
      </w:pPr>
    </w:p>
    <w:p w:rsidR="00932FDF" w:rsidRPr="0039302D" w:rsidRDefault="00932FDF"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932FDF" w:rsidRPr="0039302D" w:rsidRDefault="00932FDF" w:rsidP="0039302D">
      <w:pPr>
        <w:pStyle w:val="af2"/>
        <w:rPr>
          <w:rFonts w:ascii="GHEA Grapalat" w:hAnsi="GHEA Grapalat"/>
          <w:i/>
          <w:lang w:val="hy-AM"/>
        </w:rPr>
      </w:pPr>
    </w:p>
    <w:p w:rsidR="00932FDF" w:rsidRPr="0039302D" w:rsidRDefault="00932FDF" w:rsidP="0039302D">
      <w:pPr>
        <w:pStyle w:val="af2"/>
        <w:rPr>
          <w:rFonts w:ascii="GHEA Grapalat" w:hAnsi="GHEA Grapalat"/>
          <w:i/>
          <w:lang w:val="af-ZA"/>
        </w:rPr>
      </w:pPr>
      <w:r w:rsidRPr="0039302D">
        <w:rPr>
          <w:rFonts w:ascii="GHEA Grapalat" w:hAnsi="GHEA Grapalat"/>
          <w:i/>
          <w:lang w:val="hy-AM"/>
        </w:rPr>
        <w:t xml:space="preserve"> </w:t>
      </w: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Default="00932FDF" w:rsidP="00CE3A99">
      <w:pPr>
        <w:jc w:val="both"/>
        <w:rPr>
          <w:rFonts w:ascii="GHEA Grapalat" w:hAnsi="GHEA Grapalat"/>
          <w:i/>
          <w:sz w:val="16"/>
          <w:szCs w:val="16"/>
          <w:lang w:val="hy-AM" w:eastAsia="ru-RU"/>
        </w:rPr>
      </w:pPr>
    </w:p>
    <w:p w:rsidR="00932FDF" w:rsidRPr="00712340" w:rsidRDefault="00932FDF"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932FDF" w:rsidRPr="00712340" w:rsidRDefault="00932FDF" w:rsidP="008F6325">
      <w:pPr>
        <w:pStyle w:val="31"/>
        <w:spacing w:line="240" w:lineRule="auto"/>
        <w:jc w:val="right"/>
        <w:rPr>
          <w:rFonts w:ascii="GHEA Grapalat" w:hAnsi="GHEA Grapalat" w:cs="Arial"/>
          <w:b/>
          <w:lang w:val="es-ES"/>
        </w:rPr>
      </w:pPr>
      <w:r w:rsidRPr="00E33152">
        <w:rPr>
          <w:rFonts w:ascii="GHEA Grapalat" w:hAnsi="GHEA Grapalat"/>
          <w:b/>
          <w:color w:val="000000"/>
          <w:lang w:val="hy-AM"/>
        </w:rPr>
        <w:t>«</w:t>
      </w:r>
      <w:r>
        <w:rPr>
          <w:rFonts w:ascii="GHEA Grapalat" w:hAnsi="GHEA Grapalat"/>
          <w:b/>
          <w:color w:val="000000"/>
          <w:lang w:val="hy-AM"/>
        </w:rPr>
        <w:t>ԳՀԾՁԲ-ՀՎԿԱԿ-2022-87</w:t>
      </w:r>
      <w:r w:rsidRPr="00E33152">
        <w:rPr>
          <w:rFonts w:ascii="GHEA Grapalat" w:hAnsi="GHEA Grapalat"/>
          <w:b/>
          <w:color w:val="000000"/>
          <w:lang w:val="hy-AM"/>
        </w:rPr>
        <w:t>»</w:t>
      </w:r>
      <w:r w:rsidRPr="00712340">
        <w:rPr>
          <w:rFonts w:ascii="GHEA Grapalat" w:hAnsi="GHEA Grapalat"/>
          <w:b/>
          <w:lang w:val="es-ES"/>
        </w:rPr>
        <w:t xml:space="preserve">  </w:t>
      </w:r>
      <w:r w:rsidRPr="00712340">
        <w:rPr>
          <w:rFonts w:ascii="GHEA Grapalat" w:hAnsi="GHEA Grapalat" w:cs="Sylfaen"/>
          <w:b/>
          <w:lang w:val="es-ES"/>
        </w:rPr>
        <w:t>ծածկագրով</w:t>
      </w:r>
    </w:p>
    <w:p w:rsidR="00932FDF" w:rsidRDefault="00932FDF" w:rsidP="008F6325">
      <w:pPr>
        <w:pStyle w:val="31"/>
        <w:spacing w:line="240" w:lineRule="auto"/>
        <w:jc w:val="right"/>
        <w:rPr>
          <w:rFonts w:ascii="GHEA Grapalat" w:hAnsi="GHEA Grapalat" w:cs="Sylfaen"/>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932FDF" w:rsidRDefault="00932FDF" w:rsidP="008F6325">
      <w:pPr>
        <w:pStyle w:val="31"/>
        <w:spacing w:line="240" w:lineRule="auto"/>
        <w:jc w:val="right"/>
        <w:rPr>
          <w:rFonts w:ascii="GHEA Grapalat" w:hAnsi="GHEA Grapalat" w:cs="Sylfaen"/>
          <w:b/>
          <w:lang w:val="es-ES"/>
        </w:rPr>
      </w:pPr>
    </w:p>
    <w:p w:rsidR="00932FDF" w:rsidRPr="00FA6936" w:rsidRDefault="00932FDF"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932FDF" w:rsidRPr="00A66FC2" w:rsidRDefault="00932FDF"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932FDF" w:rsidRPr="00FD1EE4" w:rsidRDefault="00932FDF"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932FDF" w:rsidRPr="00FD1EE4" w:rsidRDefault="00932F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32FDF" w:rsidRPr="00FD1EE4" w:rsidTr="00DD4B8A">
        <w:tc>
          <w:tcPr>
            <w:tcW w:w="2836"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6"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6"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6"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6" w:type="dxa"/>
            <w:shd w:val="clear" w:color="auto" w:fill="D9E2F3"/>
            <w:vAlign w:val="center"/>
          </w:tcPr>
          <w:p w:rsidR="00932FDF" w:rsidRPr="00FD1EE4" w:rsidRDefault="00932F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6" w:type="dxa"/>
            <w:shd w:val="clear" w:color="auto" w:fill="D9E2F3"/>
            <w:vAlign w:val="center"/>
          </w:tcPr>
          <w:p w:rsidR="00932FDF" w:rsidRPr="00FD1EE4" w:rsidRDefault="00932F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6" w:type="dxa"/>
            <w:shd w:val="clear" w:color="auto" w:fill="D9E2F3"/>
            <w:vAlign w:val="center"/>
          </w:tcPr>
          <w:p w:rsidR="00932FDF" w:rsidRPr="00FD1EE4" w:rsidRDefault="00932F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bl>
    <w:p w:rsidR="00932FDF" w:rsidRPr="00FD1EE4" w:rsidRDefault="00932F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bl>
    <w:p w:rsidR="00932FDF" w:rsidRPr="00FD1EE4" w:rsidRDefault="00932F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bl>
    <w:p w:rsidR="00932FDF" w:rsidRPr="00FD1EE4" w:rsidRDefault="00932FDF" w:rsidP="008F6325">
      <w:pPr>
        <w:rPr>
          <w:rFonts w:ascii="GHEA Grapalat" w:eastAsia="GHEA Grapalat" w:hAnsi="GHEA Grapalat" w:cs="GHEA Grapalat"/>
        </w:rPr>
      </w:pPr>
    </w:p>
    <w:p w:rsidR="00932FDF" w:rsidRPr="00FD1EE4" w:rsidRDefault="00932FDF" w:rsidP="00A024C1">
      <w:pPr>
        <w:rPr>
          <w:rFonts w:ascii="GHEA Grapalat" w:eastAsia="GHEA Grapalat" w:hAnsi="GHEA Grapalat" w:cs="GHEA Grapalat"/>
          <w:color w:val="000000"/>
        </w:rPr>
      </w:pPr>
      <w:r w:rsidRPr="00FD1EE4">
        <w:rPr>
          <w:rFonts w:ascii="GHEA Grapalat" w:hAnsi="GHEA Grapalat"/>
        </w:rPr>
        <w:br w:type="page"/>
      </w: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932FDF" w:rsidRPr="00FD1EE4" w:rsidRDefault="00932F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bl>
    <w:p w:rsidR="00932FDF" w:rsidRPr="00FD1EE4" w:rsidRDefault="00932F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bl>
    <w:p w:rsidR="00932FDF" w:rsidRPr="00574FF7" w:rsidRDefault="00932F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32FDF" w:rsidRPr="00FD1EE4" w:rsidTr="00DD4B8A">
        <w:tc>
          <w:tcPr>
            <w:tcW w:w="2836"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6" w:type="dxa"/>
            <w:shd w:val="clear" w:color="auto" w:fill="D9E2F3"/>
            <w:vAlign w:val="center"/>
          </w:tcPr>
          <w:p w:rsidR="00932FDF" w:rsidRPr="00FD1EE4" w:rsidRDefault="00932F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932FDF" w:rsidRPr="00FD1EE4" w:rsidRDefault="00932FDF"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932FDF" w:rsidRPr="00FD1EE4" w:rsidRDefault="00932FDF"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32FDF" w:rsidRPr="00FD1EE4" w:rsidRDefault="00932FDF"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932FDF" w:rsidRPr="00FD1EE4" w:rsidRDefault="00932F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932FDF" w:rsidRPr="00FD1EE4" w:rsidRDefault="00932F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932FDF" w:rsidRPr="00FD1EE4" w:rsidRDefault="00932F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932FDF" w:rsidRPr="00FD1EE4" w:rsidRDefault="00932F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932FDF" w:rsidRPr="00FD1EE4" w:rsidRDefault="00932FDF" w:rsidP="008F6325">
      <w:pPr>
        <w:rPr>
          <w:rFonts w:ascii="GHEA Grapalat" w:eastAsia="GHEA Grapalat" w:hAnsi="GHEA Grapalat" w:cs="GHEA Grapalat"/>
          <w:b/>
        </w:rPr>
      </w:pPr>
      <w:r w:rsidRPr="00FD1EE4">
        <w:rPr>
          <w:rFonts w:ascii="GHEA Grapalat" w:hAnsi="GHEA Grapalat"/>
        </w:rPr>
        <w:br w:type="page"/>
      </w:r>
    </w:p>
    <w:p w:rsidR="00932FDF" w:rsidRPr="00FD1EE4" w:rsidRDefault="00932FDF"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932FDF" w:rsidRPr="00FD1EE4" w:rsidRDefault="00932F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32FDF" w:rsidRPr="00FD1EE4" w:rsidTr="00DD4B8A">
        <w:tc>
          <w:tcPr>
            <w:tcW w:w="2836"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6"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6"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6"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6"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6"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bl>
    <w:p w:rsidR="00932FDF" w:rsidRPr="00FD1EE4" w:rsidRDefault="00932F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bl>
    <w:p w:rsidR="00932FDF" w:rsidRPr="00FD1EE4" w:rsidRDefault="00932F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bl>
    <w:p w:rsidR="00932FDF" w:rsidRPr="00FD1EE4" w:rsidRDefault="00932F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932FDF" w:rsidRPr="00FD1EE4" w:rsidRDefault="00932FDF" w:rsidP="008F6325">
            <w:pPr>
              <w:spacing w:before="240" w:after="240"/>
              <w:rPr>
                <w:rFonts w:ascii="GHEA Grapalat" w:eastAsia="GHEA Grapalat" w:hAnsi="GHEA Grapalat" w:cs="GHEA Grapalat"/>
              </w:rPr>
            </w:pPr>
          </w:p>
        </w:tc>
      </w:tr>
    </w:tbl>
    <w:p w:rsidR="00932FDF" w:rsidRPr="00FD1EE4" w:rsidRDefault="00932FDF"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32FDF" w:rsidRPr="00FD1EE4" w:rsidTr="00DD4B8A">
        <w:trPr>
          <w:trHeight w:val="924"/>
        </w:trPr>
        <w:tc>
          <w:tcPr>
            <w:tcW w:w="9016" w:type="dxa"/>
            <w:gridSpan w:val="2"/>
            <w:vAlign w:val="center"/>
          </w:tcPr>
          <w:p w:rsidR="00932FDF" w:rsidRPr="00FD1EE4" w:rsidRDefault="00932F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932FDF" w:rsidRPr="00FD1EE4" w:rsidTr="00DD4B8A">
        <w:trPr>
          <w:trHeight w:val="684"/>
        </w:trPr>
        <w:tc>
          <w:tcPr>
            <w:tcW w:w="4508"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rPr>
          <w:trHeight w:val="1282"/>
        </w:trPr>
        <w:tc>
          <w:tcPr>
            <w:tcW w:w="4508"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932FDF" w:rsidRPr="00FD1EE4" w:rsidRDefault="00932F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932FDF" w:rsidRPr="00FD1EE4" w:rsidRDefault="00932F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932FDF" w:rsidRPr="00FD1EE4" w:rsidTr="00DD4B8A">
        <w:tc>
          <w:tcPr>
            <w:tcW w:w="9016" w:type="dxa"/>
            <w:gridSpan w:val="2"/>
            <w:vAlign w:val="center"/>
          </w:tcPr>
          <w:p w:rsidR="00932FDF" w:rsidRPr="00FD1EE4" w:rsidRDefault="00932F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932FDF" w:rsidRPr="00FD1EE4" w:rsidTr="00DD4B8A">
        <w:tc>
          <w:tcPr>
            <w:tcW w:w="9016" w:type="dxa"/>
            <w:gridSpan w:val="2"/>
            <w:vAlign w:val="center"/>
          </w:tcPr>
          <w:p w:rsidR="00932FDF" w:rsidRPr="00FD1EE4" w:rsidRDefault="00932F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932FDF" w:rsidRPr="00FD1EE4" w:rsidRDefault="00932F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32FDF" w:rsidRPr="00FD1EE4" w:rsidTr="00DD4B8A">
        <w:trPr>
          <w:trHeight w:val="924"/>
        </w:trPr>
        <w:tc>
          <w:tcPr>
            <w:tcW w:w="9016" w:type="dxa"/>
            <w:gridSpan w:val="2"/>
            <w:vAlign w:val="center"/>
          </w:tcPr>
          <w:p w:rsidR="00932FDF" w:rsidRPr="00FD1EE4" w:rsidRDefault="00932F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932FDF" w:rsidRPr="00FD1EE4" w:rsidTr="00DD4B8A">
        <w:trPr>
          <w:trHeight w:val="684"/>
        </w:trPr>
        <w:tc>
          <w:tcPr>
            <w:tcW w:w="4508"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rPr>
          <w:trHeight w:val="1282"/>
        </w:trPr>
        <w:tc>
          <w:tcPr>
            <w:tcW w:w="4508"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932FDF" w:rsidRPr="00FD1EE4" w:rsidRDefault="00932F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932FDF" w:rsidRPr="00FD1EE4" w:rsidRDefault="00932F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932FDF" w:rsidRPr="00FD1EE4" w:rsidTr="00DD4B8A">
        <w:tc>
          <w:tcPr>
            <w:tcW w:w="9016" w:type="dxa"/>
            <w:gridSpan w:val="2"/>
            <w:vAlign w:val="center"/>
          </w:tcPr>
          <w:p w:rsidR="00932FDF" w:rsidRPr="00FD1EE4" w:rsidRDefault="00932F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932FDF" w:rsidRPr="00FD1EE4" w:rsidTr="00DD4B8A">
        <w:tc>
          <w:tcPr>
            <w:tcW w:w="9016" w:type="dxa"/>
            <w:gridSpan w:val="2"/>
            <w:vAlign w:val="center"/>
          </w:tcPr>
          <w:p w:rsidR="00932FDF" w:rsidRPr="00FD1EE4" w:rsidRDefault="00932F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932FDF" w:rsidRPr="00FD1EE4" w:rsidTr="00DD4B8A">
        <w:tc>
          <w:tcPr>
            <w:tcW w:w="9016" w:type="dxa"/>
            <w:gridSpan w:val="2"/>
            <w:vAlign w:val="center"/>
          </w:tcPr>
          <w:p w:rsidR="00932FDF" w:rsidRPr="00FD1EE4" w:rsidRDefault="00932F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932FDF" w:rsidRPr="00FD1EE4" w:rsidTr="00DD4B8A">
        <w:tc>
          <w:tcPr>
            <w:tcW w:w="9016" w:type="dxa"/>
            <w:gridSpan w:val="2"/>
            <w:vAlign w:val="center"/>
          </w:tcPr>
          <w:p w:rsidR="00932FDF" w:rsidRPr="00FD1EE4" w:rsidRDefault="00932F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932FDF" w:rsidRPr="00FD1EE4" w:rsidRDefault="00932F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932FDF" w:rsidRPr="00FD1EE4" w:rsidRDefault="00932FDF"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932FDF" w:rsidRPr="00FD1EE4" w:rsidRDefault="00932F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932FDF" w:rsidRPr="00FD1EE4" w:rsidRDefault="00932F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7"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bl>
    <w:p w:rsidR="00932FDF" w:rsidRPr="00FD1EE4" w:rsidRDefault="00932FDF"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32FDF" w:rsidRPr="00FD1EE4" w:rsidRDefault="00932FDF"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932FDF" w:rsidRPr="00FD1EE4" w:rsidRDefault="00932F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bl>
    <w:p w:rsidR="00932FDF" w:rsidRPr="00FD1EE4" w:rsidRDefault="00932F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32FDF" w:rsidRPr="00FD1EE4" w:rsidTr="00DD4B8A">
        <w:trPr>
          <w:trHeight w:val="853"/>
        </w:trPr>
        <w:tc>
          <w:tcPr>
            <w:tcW w:w="2835" w:type="dxa"/>
            <w:vMerge w:val="restart"/>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rPr>
          <w:trHeight w:val="850"/>
        </w:trPr>
        <w:tc>
          <w:tcPr>
            <w:tcW w:w="2835" w:type="dxa"/>
            <w:vMerge/>
            <w:shd w:val="clear" w:color="auto" w:fill="D9E2F3"/>
            <w:vAlign w:val="center"/>
          </w:tcPr>
          <w:p w:rsidR="00932FDF" w:rsidRPr="00FD1EE4" w:rsidRDefault="00932F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rPr>
          <w:trHeight w:val="850"/>
        </w:trPr>
        <w:tc>
          <w:tcPr>
            <w:tcW w:w="2835" w:type="dxa"/>
            <w:vMerge/>
            <w:shd w:val="clear" w:color="auto" w:fill="D9E2F3"/>
            <w:vAlign w:val="center"/>
          </w:tcPr>
          <w:p w:rsidR="00932FDF" w:rsidRPr="00FD1EE4" w:rsidRDefault="00932F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rPr>
          <w:trHeight w:val="850"/>
        </w:trPr>
        <w:tc>
          <w:tcPr>
            <w:tcW w:w="2835" w:type="dxa"/>
            <w:vMerge/>
            <w:shd w:val="clear" w:color="auto" w:fill="D9E2F3"/>
            <w:vAlign w:val="center"/>
          </w:tcPr>
          <w:p w:rsidR="00932FDF" w:rsidRPr="00FD1EE4" w:rsidRDefault="00932F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rPr>
          <w:trHeight w:val="850"/>
        </w:trPr>
        <w:tc>
          <w:tcPr>
            <w:tcW w:w="2835" w:type="dxa"/>
            <w:vMerge/>
            <w:shd w:val="clear" w:color="auto" w:fill="D9E2F3"/>
            <w:vAlign w:val="center"/>
          </w:tcPr>
          <w:p w:rsidR="00932FDF" w:rsidRPr="00FD1EE4" w:rsidRDefault="00932F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932FDF" w:rsidRPr="00FD1EE4" w:rsidRDefault="00932FDF" w:rsidP="008F6325">
            <w:pPr>
              <w:spacing w:before="240" w:after="240"/>
              <w:rPr>
                <w:rFonts w:ascii="GHEA Grapalat" w:eastAsia="GHEA Grapalat" w:hAnsi="GHEA Grapalat" w:cs="GHEA Grapalat"/>
              </w:rPr>
            </w:pPr>
          </w:p>
        </w:tc>
      </w:tr>
    </w:tbl>
    <w:p w:rsidR="00932FDF" w:rsidRDefault="00932F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r w:rsidR="00932FDF" w:rsidRPr="00FD1EE4" w:rsidTr="00DD4B8A">
        <w:tc>
          <w:tcPr>
            <w:tcW w:w="2835" w:type="dxa"/>
            <w:shd w:val="clear" w:color="auto" w:fill="D9E2F3"/>
            <w:vAlign w:val="center"/>
          </w:tcPr>
          <w:p w:rsidR="00932FDF" w:rsidRPr="00FD1EE4" w:rsidRDefault="00932F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932FDF" w:rsidRPr="00FD1EE4" w:rsidRDefault="00932FDF" w:rsidP="008F6325">
            <w:pPr>
              <w:spacing w:before="240" w:after="240"/>
              <w:rPr>
                <w:rFonts w:ascii="GHEA Grapalat" w:eastAsia="GHEA Grapalat" w:hAnsi="GHEA Grapalat" w:cs="GHEA Grapalat"/>
              </w:rPr>
            </w:pPr>
          </w:p>
        </w:tc>
      </w:tr>
    </w:tbl>
    <w:p w:rsidR="00932FDF" w:rsidRPr="00FD1EE4" w:rsidRDefault="00932FDF"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932FDF" w:rsidRPr="00FD1EE4" w:rsidRDefault="00932FDF"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932FDF" w:rsidRPr="00FD1EE4" w:rsidRDefault="00932FDF"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932FDF" w:rsidRPr="00FD1EE4" w:rsidTr="00DD4B8A">
        <w:tc>
          <w:tcPr>
            <w:tcW w:w="9016" w:type="dxa"/>
            <w:shd w:val="clear" w:color="auto" w:fill="DEEAF6"/>
          </w:tcPr>
          <w:p w:rsidR="00932FDF" w:rsidRPr="00DD4B8A" w:rsidRDefault="00932FDF"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932FDF" w:rsidRPr="00FD1EE4" w:rsidTr="00DD4B8A">
        <w:trPr>
          <w:trHeight w:val="10187"/>
        </w:trPr>
        <w:tc>
          <w:tcPr>
            <w:tcW w:w="9016" w:type="dxa"/>
            <w:shd w:val="clear" w:color="auto" w:fill="auto"/>
          </w:tcPr>
          <w:p w:rsidR="00932FDF" w:rsidRPr="00DD4B8A" w:rsidRDefault="00932FDF" w:rsidP="008F6325">
            <w:pPr>
              <w:rPr>
                <w:rFonts w:ascii="GHEA Grapalat" w:eastAsia="GHEA Grapalat" w:hAnsi="GHEA Grapalat" w:cs="GHEA Grapalat"/>
                <w:b/>
                <w:color w:val="000000"/>
              </w:rPr>
            </w:pPr>
          </w:p>
        </w:tc>
      </w:tr>
    </w:tbl>
    <w:p w:rsidR="00932FDF" w:rsidRPr="00FD1EE4" w:rsidRDefault="00932FDF" w:rsidP="008F6325">
      <w:pPr>
        <w:pBdr>
          <w:top w:val="nil"/>
          <w:left w:val="nil"/>
          <w:bottom w:val="nil"/>
          <w:right w:val="nil"/>
          <w:between w:val="nil"/>
        </w:pBdr>
        <w:rPr>
          <w:rFonts w:ascii="GHEA Grapalat" w:eastAsia="GHEA Grapalat" w:hAnsi="GHEA Grapalat" w:cs="GHEA Grapalat"/>
          <w:b/>
          <w:color w:val="000000"/>
        </w:rPr>
      </w:pPr>
    </w:p>
    <w:p w:rsidR="00932FDF" w:rsidRPr="00A66FC2" w:rsidRDefault="00932FDF" w:rsidP="008F6325">
      <w:pPr>
        <w:pStyle w:val="31"/>
        <w:spacing w:line="240" w:lineRule="auto"/>
        <w:jc w:val="right"/>
        <w:rPr>
          <w:rFonts w:ascii="GHEA Grapalat" w:hAnsi="GHEA Grapalat" w:cs="Arial"/>
          <w:b/>
        </w:rPr>
      </w:pPr>
    </w:p>
    <w:p w:rsidR="00932FDF" w:rsidRDefault="00932FDF" w:rsidP="008F6325">
      <w:pPr>
        <w:pStyle w:val="31"/>
        <w:spacing w:line="240" w:lineRule="auto"/>
        <w:ind w:firstLine="0"/>
        <w:jc w:val="left"/>
        <w:rPr>
          <w:rFonts w:ascii="GHEA Grapalat" w:hAnsi="GHEA Grapalat"/>
          <w:i/>
          <w:sz w:val="16"/>
          <w:szCs w:val="16"/>
          <w:lang w:val="hy-AM"/>
        </w:rPr>
      </w:pPr>
    </w:p>
    <w:p w:rsidR="00932FDF" w:rsidRDefault="00932FDF" w:rsidP="008F6325">
      <w:pPr>
        <w:pStyle w:val="31"/>
        <w:spacing w:line="240" w:lineRule="auto"/>
        <w:ind w:firstLine="0"/>
        <w:jc w:val="left"/>
        <w:rPr>
          <w:rFonts w:ascii="GHEA Grapalat" w:hAnsi="GHEA Grapalat"/>
          <w:i/>
          <w:sz w:val="16"/>
          <w:szCs w:val="16"/>
          <w:lang w:val="hy-AM"/>
        </w:rPr>
      </w:pPr>
    </w:p>
    <w:p w:rsidR="00932FDF" w:rsidRDefault="00932FDF" w:rsidP="008F6325">
      <w:pPr>
        <w:pStyle w:val="31"/>
        <w:spacing w:line="240" w:lineRule="auto"/>
        <w:ind w:firstLine="0"/>
        <w:jc w:val="left"/>
        <w:rPr>
          <w:rFonts w:ascii="GHEA Grapalat" w:hAnsi="GHEA Grapalat"/>
          <w:i/>
          <w:sz w:val="16"/>
          <w:szCs w:val="16"/>
          <w:lang w:val="hy-AM"/>
        </w:rPr>
      </w:pPr>
    </w:p>
    <w:p w:rsidR="00932FDF" w:rsidRDefault="00932FDF" w:rsidP="008F6325">
      <w:pPr>
        <w:pStyle w:val="31"/>
        <w:spacing w:line="240" w:lineRule="auto"/>
        <w:ind w:firstLine="0"/>
        <w:jc w:val="left"/>
        <w:rPr>
          <w:rFonts w:ascii="GHEA Grapalat" w:hAnsi="GHEA Grapalat"/>
          <w:i/>
          <w:sz w:val="16"/>
          <w:szCs w:val="16"/>
          <w:lang w:val="hy-AM"/>
        </w:rPr>
      </w:pPr>
    </w:p>
    <w:p w:rsidR="00932FDF" w:rsidRDefault="00932FDF" w:rsidP="008F6325">
      <w:pPr>
        <w:pStyle w:val="31"/>
        <w:spacing w:line="240" w:lineRule="auto"/>
        <w:ind w:firstLine="0"/>
        <w:jc w:val="left"/>
        <w:rPr>
          <w:rFonts w:ascii="GHEA Grapalat" w:hAnsi="GHEA Grapalat"/>
          <w:b/>
          <w:lang w:val="hy-AM"/>
        </w:rPr>
      </w:pPr>
    </w:p>
    <w:p w:rsidR="00932FDF" w:rsidRDefault="00932FDF" w:rsidP="008F6325">
      <w:pPr>
        <w:pStyle w:val="31"/>
        <w:spacing w:line="240" w:lineRule="auto"/>
        <w:ind w:firstLine="0"/>
        <w:jc w:val="left"/>
        <w:rPr>
          <w:rFonts w:ascii="GHEA Grapalat" w:hAnsi="GHEA Grapalat"/>
          <w:b/>
          <w:lang w:val="hy-AM"/>
        </w:rPr>
      </w:pPr>
    </w:p>
    <w:p w:rsidR="00932FDF" w:rsidRDefault="00932FDF" w:rsidP="008F6325">
      <w:pPr>
        <w:pStyle w:val="31"/>
        <w:spacing w:line="240" w:lineRule="auto"/>
        <w:ind w:firstLine="0"/>
        <w:jc w:val="left"/>
        <w:rPr>
          <w:rFonts w:ascii="GHEA Grapalat" w:hAnsi="GHEA Grapalat"/>
          <w:b/>
          <w:lang w:val="hy-AM"/>
        </w:rPr>
      </w:pPr>
    </w:p>
    <w:p w:rsidR="00932FDF" w:rsidRDefault="00932FDF"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932FDF" w:rsidRDefault="00932FDF"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932FDF" w:rsidRDefault="00932FD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932FDF" w:rsidRPr="00FA6936" w:rsidRDefault="00932F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932FDF" w:rsidRPr="00FA6936" w:rsidRDefault="00932FDF"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932FDF" w:rsidRDefault="00932FDF"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932FDF" w:rsidRDefault="00932FDF" w:rsidP="008F6325">
      <w:pPr>
        <w:spacing w:line="276" w:lineRule="auto"/>
        <w:ind w:firstLine="567"/>
        <w:jc w:val="both"/>
        <w:rPr>
          <w:rFonts w:ascii="GHEA Grapalat" w:eastAsia="GHEA Grapalat" w:hAnsi="GHEA Grapalat" w:cs="GHEA Grapalat"/>
        </w:rPr>
      </w:pPr>
    </w:p>
    <w:p w:rsidR="00932FDF" w:rsidRDefault="00932FD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932FDF" w:rsidRDefault="00932F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932FDF" w:rsidRDefault="00932F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932FDF" w:rsidRDefault="00932F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932FDF" w:rsidRDefault="00932FDF"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932FDF" w:rsidRDefault="00932FD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932FDF" w:rsidRDefault="00932F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932FDF" w:rsidRDefault="00932F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932FDF" w:rsidRDefault="00932FDF"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932FDF" w:rsidRDefault="00932FD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932FDF" w:rsidRDefault="00932F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932FDF" w:rsidRDefault="00932F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932FDF" w:rsidRDefault="00932F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932FDF" w:rsidRDefault="00932F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932FDF" w:rsidRDefault="00932F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932FDF" w:rsidRPr="008C104F" w:rsidRDefault="00932FD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932FDF" w:rsidRPr="008C104F" w:rsidRDefault="00932FD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932FDF" w:rsidRPr="008C104F" w:rsidRDefault="00932FD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932FDF" w:rsidRPr="008C104F" w:rsidRDefault="00932F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932FDF" w:rsidRPr="008C104F" w:rsidRDefault="00932FD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932FDF" w:rsidRPr="008C104F" w:rsidRDefault="00932FD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932FDF" w:rsidRPr="008C104F" w:rsidRDefault="00932FD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932FDF" w:rsidRPr="008C104F" w:rsidRDefault="00932FD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932FDF" w:rsidRPr="008C104F" w:rsidRDefault="00932FD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932FDF" w:rsidRDefault="00932F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932FDF" w:rsidRDefault="00932F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932FDF" w:rsidRDefault="00932FDF"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932FDF" w:rsidRDefault="00932FD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932FDF" w:rsidRDefault="00932F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932FDF" w:rsidRDefault="00932F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932FDF" w:rsidRPr="005B15D8" w:rsidRDefault="00932F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932FDF" w:rsidRDefault="00932FDF"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932FDF" w:rsidRPr="00FA6936" w:rsidRDefault="00932FD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932FDF" w:rsidRPr="00FA6936" w:rsidRDefault="00932FD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932FDF" w:rsidRPr="00FA6936" w:rsidRDefault="00932FDF" w:rsidP="008F6325">
      <w:pPr>
        <w:pStyle w:val="31"/>
        <w:spacing w:line="240" w:lineRule="auto"/>
        <w:ind w:left="360" w:firstLine="0"/>
        <w:rPr>
          <w:rFonts w:ascii="GHEA Grapalat" w:hAnsi="GHEA Grapalat" w:cs="Sylfaen"/>
          <w:i/>
          <w:sz w:val="16"/>
          <w:szCs w:val="16"/>
          <w:lang w:val="hy-AM" w:eastAsia="ru-RU"/>
        </w:rPr>
      </w:pPr>
    </w:p>
    <w:p w:rsidR="00932FDF" w:rsidRPr="00FA6936" w:rsidRDefault="00932FDF" w:rsidP="008F6325">
      <w:pPr>
        <w:pStyle w:val="31"/>
        <w:spacing w:line="240" w:lineRule="auto"/>
        <w:ind w:left="360" w:firstLine="0"/>
        <w:rPr>
          <w:rFonts w:ascii="GHEA Grapalat" w:hAnsi="GHEA Grapalat" w:cs="Sylfaen"/>
          <w:i/>
          <w:sz w:val="16"/>
          <w:szCs w:val="16"/>
          <w:lang w:val="hy-AM" w:eastAsia="ru-RU"/>
        </w:rPr>
      </w:pPr>
    </w:p>
    <w:p w:rsidR="00932FDF" w:rsidRPr="00FA6936" w:rsidRDefault="00932FDF" w:rsidP="008F6325">
      <w:pPr>
        <w:pStyle w:val="31"/>
        <w:spacing w:line="240" w:lineRule="auto"/>
        <w:ind w:left="360" w:firstLine="0"/>
        <w:rPr>
          <w:rFonts w:ascii="GHEA Grapalat" w:hAnsi="GHEA Grapalat" w:cs="Sylfaen"/>
          <w:i/>
          <w:sz w:val="16"/>
          <w:szCs w:val="16"/>
          <w:lang w:val="hy-AM" w:eastAsia="ru-RU"/>
        </w:rPr>
      </w:pPr>
    </w:p>
    <w:p w:rsidR="00932FDF" w:rsidRPr="00FA6936" w:rsidRDefault="00932FDF" w:rsidP="008F6325">
      <w:pPr>
        <w:pStyle w:val="31"/>
        <w:spacing w:line="240" w:lineRule="auto"/>
        <w:ind w:left="360" w:firstLine="0"/>
        <w:rPr>
          <w:rFonts w:ascii="GHEA Grapalat" w:hAnsi="GHEA Grapalat" w:cs="Sylfaen"/>
          <w:i/>
          <w:sz w:val="16"/>
          <w:szCs w:val="16"/>
          <w:lang w:val="hy-AM" w:eastAsia="ru-RU"/>
        </w:rPr>
      </w:pPr>
    </w:p>
    <w:p w:rsidR="00932FDF" w:rsidRPr="00FA6936" w:rsidRDefault="00932FDF" w:rsidP="008F6325">
      <w:pPr>
        <w:pStyle w:val="31"/>
        <w:spacing w:line="240" w:lineRule="auto"/>
        <w:ind w:left="360" w:firstLine="0"/>
        <w:rPr>
          <w:rFonts w:ascii="GHEA Grapalat" w:hAnsi="GHEA Grapalat" w:cs="Sylfaen"/>
          <w:i/>
          <w:sz w:val="16"/>
          <w:szCs w:val="16"/>
          <w:lang w:val="hy-AM" w:eastAsia="ru-RU"/>
        </w:rPr>
      </w:pPr>
    </w:p>
    <w:p w:rsidR="00932FDF" w:rsidRPr="00FA6936" w:rsidRDefault="00932FDF" w:rsidP="008F6325">
      <w:pPr>
        <w:pStyle w:val="31"/>
        <w:spacing w:line="240" w:lineRule="auto"/>
        <w:ind w:left="360" w:firstLine="0"/>
        <w:rPr>
          <w:rFonts w:ascii="GHEA Grapalat" w:hAnsi="GHEA Grapalat" w:cs="Sylfaen"/>
          <w:i/>
          <w:sz w:val="16"/>
          <w:szCs w:val="16"/>
          <w:lang w:val="hy-AM" w:eastAsia="ru-RU"/>
        </w:rPr>
      </w:pPr>
    </w:p>
    <w:p w:rsidR="00932FDF" w:rsidRPr="00FA6936" w:rsidRDefault="00932FDF" w:rsidP="008F6325">
      <w:pPr>
        <w:pStyle w:val="31"/>
        <w:spacing w:line="240" w:lineRule="auto"/>
        <w:ind w:left="360" w:firstLine="0"/>
        <w:rPr>
          <w:rFonts w:ascii="GHEA Grapalat" w:hAnsi="GHEA Grapalat" w:cs="Sylfaen"/>
          <w:i/>
          <w:sz w:val="16"/>
          <w:szCs w:val="16"/>
          <w:lang w:val="hy-AM" w:eastAsia="ru-RU"/>
        </w:rPr>
      </w:pPr>
    </w:p>
    <w:p w:rsidR="00932FDF" w:rsidRPr="00FA6936" w:rsidRDefault="00932FDF"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932FDF" w:rsidRPr="00A66FC2" w:rsidRDefault="00932FDF"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932FDF" w:rsidRPr="0039302D" w:rsidRDefault="00932FDF" w:rsidP="00CE3A99">
      <w:pPr>
        <w:jc w:val="both"/>
        <w:rPr>
          <w:rFonts w:ascii="GHEA Grapalat" w:hAnsi="GHEA Grapalat" w:cs="Sylfaen"/>
          <w:sz w:val="20"/>
          <w:lang w:val="hy-AM"/>
        </w:rPr>
      </w:pPr>
    </w:p>
  </w:footnote>
  <w:footnote w:id="3">
    <w:p w:rsidR="00932FDF" w:rsidRPr="0015088E" w:rsidRDefault="00932FDF"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C14A6A">
        <w:rPr>
          <w:rFonts w:ascii="GHEA Grapalat" w:hAnsi="GHEA Grapalat"/>
          <w:i/>
          <w:sz w:val="16"/>
          <w:szCs w:val="16"/>
          <w:lang w:val="hy-AM"/>
        </w:rPr>
        <w:t>եթե</w:t>
      </w:r>
      <w:r w:rsidRPr="001E7733">
        <w:rPr>
          <w:rFonts w:ascii="GHEA Grapalat" w:hAnsi="GHEA Grapalat"/>
          <w:i/>
          <w:sz w:val="16"/>
          <w:szCs w:val="16"/>
          <w:lang w:val="af-ZA"/>
        </w:rPr>
        <w:t xml:space="preserve"> </w:t>
      </w:r>
      <w:r w:rsidRPr="00C14A6A">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sidRPr="00C14A6A">
        <w:rPr>
          <w:rFonts w:ascii="GHEA Grapalat" w:hAnsi="GHEA Grapalat"/>
          <w:i/>
          <w:sz w:val="16"/>
          <w:szCs w:val="16"/>
          <w:lang w:val="hy-AM"/>
        </w:rPr>
        <w:t>ապա</w:t>
      </w:r>
      <w:r w:rsidRPr="001E7733">
        <w:rPr>
          <w:rFonts w:ascii="GHEA Grapalat" w:hAnsi="GHEA Grapalat"/>
          <w:i/>
          <w:sz w:val="16"/>
          <w:szCs w:val="16"/>
          <w:lang w:val="af-ZA"/>
        </w:rPr>
        <w:t xml:space="preserve"> </w:t>
      </w:r>
      <w:r w:rsidRPr="00C14A6A">
        <w:rPr>
          <w:rFonts w:ascii="GHEA Grapalat" w:hAnsi="GHEA Grapalat"/>
          <w:i/>
          <w:sz w:val="16"/>
          <w:szCs w:val="16"/>
          <w:lang w:val="hy-AM"/>
        </w:rPr>
        <w:t>տվյալ</w:t>
      </w:r>
      <w:r w:rsidRPr="001E7733">
        <w:rPr>
          <w:rFonts w:ascii="GHEA Grapalat" w:hAnsi="GHEA Grapalat"/>
          <w:i/>
          <w:sz w:val="16"/>
          <w:szCs w:val="16"/>
          <w:lang w:val="af-ZA"/>
        </w:rPr>
        <w:t xml:space="preserve"> </w:t>
      </w:r>
      <w:r w:rsidRPr="00C14A6A">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C14A6A">
        <w:rPr>
          <w:rFonts w:ascii="GHEA Grapalat" w:hAnsi="GHEA Grapalat"/>
          <w:i/>
          <w:sz w:val="16"/>
          <w:szCs w:val="16"/>
          <w:lang w:val="hy-AM"/>
        </w:rPr>
        <w:t>գծով</w:t>
      </w:r>
      <w:r w:rsidRPr="001E7733">
        <w:rPr>
          <w:rFonts w:ascii="GHEA Grapalat" w:hAnsi="GHEA Grapalat"/>
          <w:i/>
          <w:sz w:val="16"/>
          <w:szCs w:val="16"/>
          <w:lang w:val="af-ZA"/>
        </w:rPr>
        <w:t xml:space="preserve"> </w:t>
      </w:r>
      <w:r w:rsidRPr="00C14A6A">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C14A6A">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C14A6A">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հարկի</w:t>
      </w:r>
      <w:r w:rsidRPr="001E7733">
        <w:rPr>
          <w:rFonts w:ascii="GHEA Grapalat" w:hAnsi="GHEA Grapalat"/>
          <w:i/>
          <w:sz w:val="16"/>
          <w:szCs w:val="16"/>
          <w:lang w:val="af-ZA"/>
        </w:rPr>
        <w:t xml:space="preserve"> </w:t>
      </w:r>
      <w:r w:rsidRPr="00C14A6A">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C14A6A">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C14A6A">
        <w:rPr>
          <w:rFonts w:ascii="GHEA Grapalat" w:hAnsi="GHEA Grapalat"/>
          <w:i/>
          <w:sz w:val="16"/>
          <w:szCs w:val="16"/>
          <w:lang w:val="hy-AM"/>
        </w:rPr>
        <w:t>րդ</w:t>
      </w:r>
      <w:r w:rsidRPr="001E7733">
        <w:rPr>
          <w:rFonts w:ascii="GHEA Grapalat" w:hAnsi="GHEA Grapalat"/>
          <w:i/>
          <w:sz w:val="16"/>
          <w:szCs w:val="16"/>
          <w:lang w:val="af-ZA"/>
        </w:rPr>
        <w:t xml:space="preserve"> </w:t>
      </w:r>
      <w:r w:rsidRPr="00C14A6A">
        <w:rPr>
          <w:rFonts w:ascii="GHEA Grapalat" w:hAnsi="GHEA Grapalat"/>
          <w:i/>
          <w:sz w:val="16"/>
          <w:szCs w:val="16"/>
          <w:lang w:val="hy-AM"/>
        </w:rPr>
        <w:t>սյունակում։</w:t>
      </w:r>
    </w:p>
    <w:p w:rsidR="00932FDF" w:rsidRPr="001E7733" w:rsidDel="00856FDE" w:rsidRDefault="00932FDF" w:rsidP="00B2572B">
      <w:pPr>
        <w:pStyle w:val="af2"/>
        <w:rPr>
          <w:del w:id="8" w:author="User" w:date="2019-05-26T09:57:00Z"/>
          <w:i/>
          <w:lang w:val="af-ZA"/>
        </w:rPr>
      </w:pPr>
    </w:p>
  </w:footnote>
  <w:footnote w:id="4">
    <w:p w:rsidR="00932FDF" w:rsidRPr="00DF6AA5" w:rsidRDefault="00932FDF" w:rsidP="00606ACC">
      <w:pPr>
        <w:pStyle w:val="af2"/>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B67724">
        <w:rPr>
          <w:rFonts w:ascii="GHEA Grapalat" w:hAnsi="GHEA Grapalat"/>
          <w:i/>
          <w:sz w:val="16"/>
          <w:szCs w:val="24"/>
          <w:lang w:eastAsia="en-US"/>
        </w:rPr>
        <w:t>Հանվում</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է</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պայմանագրից</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եթե</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մատուցվելիք</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ծառայությունը</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չի</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վերաբերում</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շինարարական</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ծրագրերի</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կատարման</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համար</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անհրաժեշտ</w:t>
      </w:r>
      <w:r w:rsidRPr="00DF6AA5">
        <w:rPr>
          <w:rFonts w:ascii="GHEA Grapalat" w:hAnsi="GHEA Grapalat"/>
          <w:i/>
          <w:sz w:val="16"/>
          <w:szCs w:val="24"/>
          <w:lang w:val="af-ZA" w:eastAsia="en-US"/>
        </w:rPr>
        <w:t xml:space="preserve"> </w:t>
      </w:r>
      <w:r>
        <w:rPr>
          <w:rFonts w:ascii="GHEA Grapalat" w:hAnsi="GHEA Grapalat"/>
          <w:i/>
          <w:sz w:val="16"/>
          <w:szCs w:val="24"/>
          <w:lang w:eastAsia="en-US"/>
        </w:rPr>
        <w:t>նախագծային</w:t>
      </w:r>
      <w:r w:rsidRPr="00DF6AA5">
        <w:rPr>
          <w:rFonts w:ascii="GHEA Grapalat" w:hAnsi="GHEA Grapalat"/>
          <w:i/>
          <w:sz w:val="16"/>
          <w:szCs w:val="24"/>
          <w:lang w:val="af-ZA" w:eastAsia="en-US"/>
        </w:rPr>
        <w:t xml:space="preserve"> </w:t>
      </w:r>
      <w:r>
        <w:rPr>
          <w:rFonts w:ascii="GHEA Grapalat" w:hAnsi="GHEA Grapalat"/>
          <w:i/>
          <w:sz w:val="16"/>
          <w:szCs w:val="24"/>
          <w:lang w:eastAsia="en-US"/>
        </w:rPr>
        <w:t>փաստաթղթերի</w:t>
      </w:r>
      <w:r w:rsidRPr="00DF6AA5">
        <w:rPr>
          <w:rFonts w:ascii="GHEA Grapalat" w:hAnsi="GHEA Grapalat"/>
          <w:i/>
          <w:sz w:val="16"/>
          <w:szCs w:val="24"/>
          <w:lang w:val="af-ZA" w:eastAsia="en-US"/>
        </w:rPr>
        <w:t xml:space="preserve"> </w:t>
      </w:r>
      <w:r>
        <w:rPr>
          <w:rFonts w:ascii="GHEA Grapalat" w:hAnsi="GHEA Grapalat"/>
          <w:i/>
          <w:sz w:val="16"/>
          <w:szCs w:val="24"/>
          <w:lang w:eastAsia="en-US"/>
        </w:rPr>
        <w:t>քաղաքաշինական</w:t>
      </w:r>
      <w:r w:rsidRPr="00DF6AA5">
        <w:rPr>
          <w:rFonts w:ascii="GHEA Grapalat" w:hAnsi="GHEA Grapalat"/>
          <w:i/>
          <w:sz w:val="16"/>
          <w:szCs w:val="24"/>
          <w:lang w:val="af-ZA" w:eastAsia="en-US"/>
        </w:rPr>
        <w:t xml:space="preserve"> </w:t>
      </w:r>
      <w:r>
        <w:rPr>
          <w:rFonts w:ascii="GHEA Grapalat" w:hAnsi="GHEA Grapalat"/>
          <w:i/>
          <w:sz w:val="16"/>
          <w:szCs w:val="24"/>
          <w:lang w:eastAsia="en-US"/>
        </w:rPr>
        <w:t>փորձաքննության</w:t>
      </w:r>
      <w:r w:rsidRPr="00DF6AA5">
        <w:rPr>
          <w:rFonts w:ascii="GHEA Grapalat" w:hAnsi="GHEA Grapalat"/>
          <w:i/>
          <w:sz w:val="16"/>
          <w:szCs w:val="24"/>
          <w:lang w:val="af-ZA" w:eastAsia="en-US"/>
        </w:rPr>
        <w:t xml:space="preserve"> </w:t>
      </w:r>
      <w:r>
        <w:rPr>
          <w:rFonts w:ascii="GHEA Grapalat" w:hAnsi="GHEA Grapalat"/>
          <w:i/>
          <w:sz w:val="16"/>
          <w:szCs w:val="24"/>
          <w:lang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rsidR="00932FDF" w:rsidRPr="00F50E0A" w:rsidDel="001B2C6E" w:rsidRDefault="00932FDF" w:rsidP="007678FA">
      <w:pPr>
        <w:pStyle w:val="af2"/>
        <w:rPr>
          <w:del w:id="9"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eastAsia="en-US"/>
        </w:rPr>
        <w:t>են</w:t>
      </w:r>
      <w:r w:rsidRPr="00F50E0A">
        <w:rPr>
          <w:rFonts w:ascii="GHEA Grapalat" w:hAnsi="GHEA Grapalat"/>
          <w:i/>
          <w:sz w:val="16"/>
          <w:szCs w:val="24"/>
          <w:lang w:val="af-ZA" w:eastAsia="en-US"/>
        </w:rPr>
        <w:t>:</w:t>
      </w:r>
    </w:p>
  </w:footnote>
  <w:footnote w:id="5">
    <w:p w:rsidR="00932FDF" w:rsidRPr="008450EC" w:rsidRDefault="00932FDF" w:rsidP="007678FA">
      <w:pPr>
        <w:pStyle w:val="af2"/>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8450EC">
        <w:rPr>
          <w:vertAlign w:val="superscript"/>
          <w:lang w:val="af-ZA"/>
        </w:rPr>
        <w:t xml:space="preserve">2 </w:t>
      </w:r>
      <w:r w:rsidRPr="002B5F7E">
        <w:rPr>
          <w:rFonts w:ascii="GHEA Grapalat" w:hAnsi="GHEA Grapalat"/>
          <w:i/>
          <w:sz w:val="16"/>
          <w:szCs w:val="24"/>
          <w:lang w:val="hy-AM" w:eastAsia="en-US"/>
        </w:rPr>
        <w:t>Սույն</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932FDF" w:rsidRPr="00875235" w:rsidDel="00D90DD6" w:rsidRDefault="00932FDF" w:rsidP="007678FA">
      <w:pPr>
        <w:pStyle w:val="af2"/>
        <w:jc w:val="both"/>
        <w:rPr>
          <w:del w:id="10" w:author="User" w:date="2019-05-26T11:28:00Z"/>
          <w:lang w:val="af-ZA"/>
        </w:rPr>
      </w:pPr>
      <w:r w:rsidRPr="008450EC">
        <w:rPr>
          <w:rFonts w:ascii="GHEA Grapalat" w:hAnsi="GHEA Grapalat"/>
          <w:i/>
          <w:sz w:val="16"/>
          <w:szCs w:val="24"/>
          <w:lang w:val="af-ZA" w:eastAsia="en-US"/>
        </w:rPr>
        <w:t xml:space="preserve"> </w:t>
      </w:r>
      <w:r w:rsidRPr="008450EC">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875235">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875235">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rsidR="00932FDF" w:rsidRPr="00875235" w:rsidRDefault="00932FDF" w:rsidP="00BF38AB">
      <w:pPr>
        <w:pStyle w:val="af2"/>
        <w:jc w:val="both"/>
        <w:rPr>
          <w:lang w:val="af-ZA"/>
        </w:rPr>
      </w:pPr>
      <w:r w:rsidRPr="00875235">
        <w:rPr>
          <w:rStyle w:val="af6"/>
          <w:lang w:val="af-ZA"/>
        </w:rPr>
        <w:t>24</w:t>
      </w:r>
      <w:r w:rsidRPr="00875235">
        <w:rPr>
          <w:lang w:val="af-ZA"/>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7">
    <w:p w:rsidR="00932FDF" w:rsidRPr="00560A40" w:rsidRDefault="00932FDF"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932FDF" w:rsidRPr="00560A40" w:rsidRDefault="00932FDF"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5477"/>
    <w:rsid w:val="00046BAC"/>
    <w:rsid w:val="00047327"/>
    <w:rsid w:val="0005035B"/>
    <w:rsid w:val="00051035"/>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B33"/>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2"/>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C58"/>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1A3"/>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6898"/>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476E"/>
    <w:rsid w:val="003D56A5"/>
    <w:rsid w:val="003D7720"/>
    <w:rsid w:val="003D7F8E"/>
    <w:rsid w:val="003E01D5"/>
    <w:rsid w:val="003E029A"/>
    <w:rsid w:val="003E093F"/>
    <w:rsid w:val="003E1421"/>
    <w:rsid w:val="003E1624"/>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24E"/>
    <w:rsid w:val="003F6CF8"/>
    <w:rsid w:val="003F7B41"/>
    <w:rsid w:val="0040112D"/>
    <w:rsid w:val="0040151B"/>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4BB"/>
    <w:rsid w:val="00413A8A"/>
    <w:rsid w:val="00416F1E"/>
    <w:rsid w:val="00417553"/>
    <w:rsid w:val="004175B6"/>
    <w:rsid w:val="0042084B"/>
    <w:rsid w:val="00422440"/>
    <w:rsid w:val="0042471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967"/>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2D3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3FB"/>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2F13"/>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1C0"/>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47F1E"/>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3800"/>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A6E8E"/>
    <w:rsid w:val="006B0116"/>
    <w:rsid w:val="006B0566"/>
    <w:rsid w:val="006B138E"/>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E11"/>
    <w:rsid w:val="006E35A0"/>
    <w:rsid w:val="006E35C3"/>
    <w:rsid w:val="006E4901"/>
    <w:rsid w:val="006E49D7"/>
    <w:rsid w:val="006E4DBF"/>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0EC"/>
    <w:rsid w:val="00845AA5"/>
    <w:rsid w:val="00846017"/>
    <w:rsid w:val="00846E1D"/>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5235"/>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2F9"/>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2FD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4C1"/>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1FDD"/>
    <w:rsid w:val="00A52061"/>
    <w:rsid w:val="00A524AC"/>
    <w:rsid w:val="00A530B3"/>
    <w:rsid w:val="00A5393A"/>
    <w:rsid w:val="00A5473D"/>
    <w:rsid w:val="00A5498F"/>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77E2"/>
    <w:rsid w:val="00AB7D2E"/>
    <w:rsid w:val="00AC082E"/>
    <w:rsid w:val="00AC16CF"/>
    <w:rsid w:val="00AC1C50"/>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657"/>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3761"/>
    <w:rsid w:val="00B36E56"/>
    <w:rsid w:val="00B37250"/>
    <w:rsid w:val="00B40121"/>
    <w:rsid w:val="00B40233"/>
    <w:rsid w:val="00B413A8"/>
    <w:rsid w:val="00B425F0"/>
    <w:rsid w:val="00B4364F"/>
    <w:rsid w:val="00B44A67"/>
    <w:rsid w:val="00B44DC4"/>
    <w:rsid w:val="00B45DE1"/>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A6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1CDD"/>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3"/>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ADD"/>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842"/>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2C9A"/>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0C2A"/>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04D"/>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009C"/>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6D3B"/>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6FCE"/>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CDA3F-DAD3-405C-A511-B3A4D807C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59</Pages>
  <Words>16092</Words>
  <Characters>91730</Characters>
  <Application>Microsoft Office Word</Application>
  <DocSecurity>0</DocSecurity>
  <Lines>764</Lines>
  <Paragraphs>215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107607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Astghik.Virabyan</cp:lastModifiedBy>
  <cp:revision>27</cp:revision>
  <cp:lastPrinted>2018-02-16T07:12:00Z</cp:lastPrinted>
  <dcterms:created xsi:type="dcterms:W3CDTF">2022-10-31T10:38:00Z</dcterms:created>
  <dcterms:modified xsi:type="dcterms:W3CDTF">2022-11-28T09:24:00Z</dcterms:modified>
</cp:coreProperties>
</file>