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093BC8">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093BC8" w:rsidRPr="00093BC8" w:rsidRDefault="00093BC8" w:rsidP="00093BC8">
      <w:pPr>
        <w:pStyle w:val="a3"/>
        <w:widowControl w:val="0"/>
        <w:spacing w:line="240" w:lineRule="auto"/>
        <w:ind w:firstLine="0"/>
        <w:contextualSpacing/>
        <w:jc w:val="center"/>
        <w:rPr>
          <w:rFonts w:ascii="GHEA Grapalat" w:hAnsi="GHEA Grapalat"/>
          <w:i w:val="0"/>
          <w:sz w:val="24"/>
          <w:szCs w:val="24"/>
        </w:rPr>
      </w:pPr>
      <w:r w:rsidRPr="00093BC8">
        <w:rPr>
          <w:rFonts w:ascii="GHEA Grapalat" w:hAnsi="GHEA Grapalat"/>
          <w:i w:val="0"/>
          <w:sz w:val="24"/>
          <w:szCs w:val="24"/>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93602">
        <w:rPr>
          <w:rFonts w:ascii="GHEA Grapalat" w:hAnsi="GHEA Grapalat"/>
          <w:i w:val="0"/>
          <w:sz w:val="24"/>
          <w:szCs w:val="24"/>
        </w:rPr>
        <w:t>17-го ноября</w:t>
      </w:r>
      <w:r w:rsidRPr="009044F1">
        <w:rPr>
          <w:rFonts w:ascii="GHEA Grapalat" w:hAnsi="GHEA Grapalat"/>
          <w:i w:val="0"/>
          <w:sz w:val="24"/>
          <w:szCs w:val="24"/>
        </w:rPr>
        <w:t xml:space="preserve"> 20</w:t>
      </w:r>
      <w:r w:rsidR="00093602">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093602">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93602">
        <w:rPr>
          <w:rFonts w:ascii="GHEA Grapalat" w:hAnsi="GHEA Grapalat"/>
          <w:b/>
          <w:i w:val="0"/>
          <w:sz w:val="24"/>
          <w:szCs w:val="24"/>
        </w:rPr>
        <w:t>«GHTsDzB-HVKAK-2022-87»</w:t>
      </w:r>
    </w:p>
    <w:p w:rsidR="00642EFE" w:rsidRPr="009044F1" w:rsidRDefault="00642EFE" w:rsidP="00093602">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Заказчик </w:t>
      </w:r>
      <w:r w:rsidR="00093602">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w:t>
      </w:r>
      <w:r w:rsidR="00A2539C">
        <w:rPr>
          <w:rFonts w:ascii="GHEA Grapalat" w:hAnsi="GHEA Grapalat"/>
          <w:i w:val="0"/>
          <w:sz w:val="24"/>
          <w:szCs w:val="24"/>
        </w:rPr>
        <w:t>я по адресу</w:t>
      </w:r>
      <w:r w:rsidR="00A2539C" w:rsidRPr="00A2539C">
        <w:rPr>
          <w:rFonts w:ascii="GHEA Grapalat" w:hAnsi="GHEA Grapalat"/>
          <w:i w:val="0"/>
          <w:sz w:val="24"/>
          <w:szCs w:val="24"/>
        </w:rPr>
        <w:t xml:space="preserve"> </w:t>
      </w:r>
      <w:r w:rsidR="00A2539C">
        <w:rPr>
          <w:rFonts w:ascii="GHEA Grapalat" w:hAnsi="GHEA Grapalat"/>
          <w:i w:val="0"/>
          <w:sz w:val="24"/>
          <w:szCs w:val="24"/>
        </w:rPr>
        <w:t>г.</w:t>
      </w:r>
      <w:r w:rsidR="00A2539C">
        <w:rPr>
          <w:rFonts w:ascii="GHEA Grapalat" w:hAnsi="GHEA Grapalat"/>
          <w:i w:val="0"/>
          <w:sz w:val="24"/>
          <w:szCs w:val="24"/>
          <w:lang w:val="hy-AM"/>
        </w:rPr>
        <w:t xml:space="preserve"> </w:t>
      </w:r>
      <w:r w:rsidR="00A2539C">
        <w:rPr>
          <w:rFonts w:ascii="GHEA Grapalat" w:hAnsi="GHEA Grapalat"/>
          <w:i w:val="0"/>
          <w:sz w:val="24"/>
          <w:szCs w:val="24"/>
        </w:rPr>
        <w:t>Ереван, ул. М.</w:t>
      </w:r>
      <w:r w:rsidR="00A2539C">
        <w:rPr>
          <w:rFonts w:ascii="GHEA Grapalat" w:hAnsi="GHEA Grapalat"/>
          <w:i w:val="0"/>
          <w:sz w:val="24"/>
          <w:szCs w:val="24"/>
          <w:lang w:val="hy-AM"/>
        </w:rPr>
        <w:t xml:space="preserve"> </w:t>
      </w:r>
      <w:proofErr w:type="spellStart"/>
      <w:r w:rsidR="00A2539C">
        <w:rPr>
          <w:rFonts w:ascii="GHEA Grapalat" w:hAnsi="GHEA Grapalat"/>
          <w:i w:val="0"/>
          <w:sz w:val="24"/>
          <w:szCs w:val="24"/>
        </w:rPr>
        <w:t>Гераци</w:t>
      </w:r>
      <w:proofErr w:type="spellEnd"/>
      <w:r w:rsidR="00A2539C">
        <w:rPr>
          <w:rFonts w:ascii="GHEA Grapalat" w:hAnsi="GHEA Grapalat"/>
          <w:i w:val="0"/>
          <w:sz w:val="24"/>
          <w:szCs w:val="24"/>
        </w:rPr>
        <w:t xml:space="preserve">, д. 12, </w:t>
      </w:r>
      <w:r w:rsidRPr="007B0562">
        <w:rPr>
          <w:rFonts w:ascii="GHEA Grapalat" w:hAnsi="GHEA Grapalat"/>
          <w:i w:val="0"/>
          <w:sz w:val="24"/>
          <w:szCs w:val="24"/>
        </w:rPr>
        <w:t xml:space="preserve">объявляет </w:t>
      </w:r>
      <w:r w:rsidRPr="008030B6">
        <w:rPr>
          <w:rFonts w:ascii="GHEA Grapalat" w:hAnsi="GHEA Grapalat"/>
          <w:i w:val="0"/>
          <w:sz w:val="24"/>
          <w:szCs w:val="24"/>
        </w:rPr>
        <w:t xml:space="preserve">открытый </w:t>
      </w:r>
      <w:r w:rsidR="00A2539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41A74" w:rsidRPr="00093602" w:rsidRDefault="00A20B69" w:rsidP="00093602">
      <w:pPr>
        <w:pStyle w:val="a3"/>
        <w:widowControl w:val="0"/>
        <w:spacing w:line="240" w:lineRule="auto"/>
        <w:ind w:firstLine="567"/>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w:t>
      </w:r>
      <w:r w:rsidRPr="00A2539C">
        <w:rPr>
          <w:rFonts w:ascii="GHEA Grapalat" w:hAnsi="GHEA Grapalat"/>
          <w:i w:val="0"/>
          <w:spacing w:val="6"/>
          <w:sz w:val="24"/>
          <w:szCs w:val="24"/>
        </w:rPr>
        <w:t xml:space="preserve">договор </w:t>
      </w:r>
      <w:r w:rsidR="00093602" w:rsidRPr="00A2539C">
        <w:rPr>
          <w:rFonts w:ascii="GHEA Grapalat" w:hAnsi="GHEA Grapalat"/>
          <w:b/>
          <w:i w:val="0"/>
          <w:sz w:val="24"/>
          <w:szCs w:val="24"/>
        </w:rPr>
        <w:t>на предоставление</w:t>
      </w:r>
      <w:r w:rsidR="00093602" w:rsidRPr="00A2539C">
        <w:rPr>
          <w:rFonts w:ascii="GHEA Grapalat" w:hAnsi="GHEA Grapalat"/>
          <w:i w:val="0"/>
          <w:sz w:val="24"/>
          <w:szCs w:val="24"/>
        </w:rPr>
        <w:t xml:space="preserve"> </w:t>
      </w:r>
      <w:r w:rsidR="00CB1167" w:rsidRPr="00CB1167">
        <w:rPr>
          <w:rFonts w:ascii="GHEA Grapalat" w:hAnsi="GHEA Grapalat"/>
          <w:b/>
          <w:i w:val="0"/>
          <w:sz w:val="24"/>
          <w:szCs w:val="24"/>
        </w:rPr>
        <w:t xml:space="preserve">услуг </w:t>
      </w:r>
      <w:r w:rsidR="0009308C" w:rsidRPr="0009308C">
        <w:rPr>
          <w:rFonts w:ascii="GHEA Grapalat" w:hAnsi="GHEA Grapalat"/>
          <w:b/>
          <w:i w:val="0"/>
          <w:sz w:val="24"/>
          <w:szCs w:val="24"/>
        </w:rPr>
        <w:t xml:space="preserve">по обслуживанию </w:t>
      </w:r>
      <w:r w:rsidR="00507E26">
        <w:rPr>
          <w:rFonts w:ascii="GHEA Grapalat" w:hAnsi="GHEA Grapalat"/>
          <w:b/>
          <w:i w:val="0"/>
          <w:sz w:val="24"/>
          <w:szCs w:val="24"/>
        </w:rPr>
        <w:t xml:space="preserve">вентиляционной </w:t>
      </w:r>
      <w:r w:rsidR="0009308C" w:rsidRPr="0009308C">
        <w:rPr>
          <w:rFonts w:ascii="GHEA Grapalat" w:hAnsi="GHEA Grapalat"/>
          <w:b/>
          <w:i w:val="0"/>
          <w:sz w:val="24"/>
          <w:szCs w:val="24"/>
        </w:rPr>
        <w:t xml:space="preserve">системы </w:t>
      </w:r>
      <w:r w:rsidR="00782D60">
        <w:rPr>
          <w:rFonts w:ascii="GHEA Grapalat" w:hAnsi="GHEA Grapalat"/>
          <w:i w:val="0"/>
          <w:sz w:val="24"/>
          <w:szCs w:val="24"/>
        </w:rPr>
        <w:t>(далее — договор).</w:t>
      </w:r>
    </w:p>
    <w:p w:rsidR="00357D48" w:rsidRPr="009044F1" w:rsidRDefault="00A20B69" w:rsidP="0009360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093602">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093602">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093602">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013D88" w:rsidRDefault="009216D6" w:rsidP="00013D88">
      <w:pPr>
        <w:pStyle w:val="a3"/>
        <w:widowControl w:val="0"/>
        <w:spacing w:line="240" w:lineRule="auto"/>
        <w:ind w:firstLine="567"/>
        <w:contextualSpacing/>
        <w:rPr>
          <w:rFonts w:ascii="GHEA Grapalat" w:hAnsi="GHEA Grapalat"/>
          <w:i w:val="0"/>
          <w:spacing w:val="6"/>
          <w:sz w:val="24"/>
          <w:szCs w:val="24"/>
        </w:rPr>
      </w:pPr>
      <w:r w:rsidRPr="00D85563">
        <w:rPr>
          <w:rFonts w:ascii="GHEA Grapalat" w:hAnsi="GHEA Grapalat"/>
          <w:i w:val="0"/>
          <w:sz w:val="24"/>
          <w:szCs w:val="24"/>
        </w:rPr>
        <w:t xml:space="preserve">Заявки на </w:t>
      </w:r>
      <w:r w:rsidR="00013D88">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013D88">
        <w:rPr>
          <w:rFonts w:ascii="GHEA Grapalat" w:hAnsi="GHEA Grapalat"/>
          <w:i w:val="0"/>
          <w:spacing w:val="6"/>
          <w:sz w:val="24"/>
          <w:szCs w:val="24"/>
        </w:rPr>
        <w:t xml:space="preserve"> </w:t>
      </w:r>
      <w:proofErr w:type="gramStart"/>
      <w:r w:rsidR="00013D88" w:rsidRPr="00013D88">
        <w:rPr>
          <w:rFonts w:ascii="GHEA Grapalat" w:hAnsi="GHEA Grapalat"/>
          <w:b/>
          <w:i w:val="0"/>
          <w:sz w:val="24"/>
          <w:szCs w:val="24"/>
        </w:rPr>
        <w:t>г</w:t>
      </w:r>
      <w:proofErr w:type="gramEnd"/>
      <w:r w:rsidR="00013D88" w:rsidRPr="00013D88">
        <w:rPr>
          <w:rFonts w:ascii="GHEA Grapalat" w:hAnsi="GHEA Grapalat"/>
          <w:b/>
          <w:i w:val="0"/>
          <w:sz w:val="24"/>
          <w:szCs w:val="24"/>
        </w:rPr>
        <w:t>.</w:t>
      </w:r>
      <w:r w:rsidR="00013D88" w:rsidRPr="00013D88">
        <w:rPr>
          <w:rFonts w:ascii="GHEA Grapalat" w:hAnsi="GHEA Grapalat"/>
          <w:b/>
          <w:i w:val="0"/>
          <w:sz w:val="24"/>
          <w:szCs w:val="24"/>
          <w:lang w:val="hy-AM"/>
        </w:rPr>
        <w:t xml:space="preserve"> </w:t>
      </w:r>
      <w:r w:rsidR="00013D88" w:rsidRPr="00013D88">
        <w:rPr>
          <w:rFonts w:ascii="GHEA Grapalat" w:hAnsi="GHEA Grapalat"/>
          <w:b/>
          <w:i w:val="0"/>
          <w:sz w:val="24"/>
          <w:szCs w:val="24"/>
        </w:rPr>
        <w:t>Ереван, ул. М.</w:t>
      </w:r>
      <w:r w:rsidR="00013D88" w:rsidRPr="00013D88">
        <w:rPr>
          <w:rFonts w:ascii="GHEA Grapalat" w:hAnsi="GHEA Grapalat"/>
          <w:b/>
          <w:i w:val="0"/>
          <w:sz w:val="24"/>
          <w:szCs w:val="24"/>
          <w:lang w:val="hy-AM"/>
        </w:rPr>
        <w:t xml:space="preserve"> </w:t>
      </w:r>
      <w:proofErr w:type="spellStart"/>
      <w:r w:rsidR="00013D88" w:rsidRPr="00013D88">
        <w:rPr>
          <w:rFonts w:ascii="GHEA Grapalat" w:hAnsi="GHEA Grapalat"/>
          <w:b/>
          <w:i w:val="0"/>
          <w:sz w:val="24"/>
          <w:szCs w:val="24"/>
        </w:rPr>
        <w:t>Гераци</w:t>
      </w:r>
      <w:proofErr w:type="spellEnd"/>
      <w:r w:rsidR="00013D88" w:rsidRPr="00013D88">
        <w:rPr>
          <w:rFonts w:ascii="GHEA Grapalat" w:hAnsi="GHEA Grapalat"/>
          <w:b/>
          <w:i w:val="0"/>
          <w:sz w:val="24"/>
          <w:szCs w:val="24"/>
        </w:rPr>
        <w:t>, д. 12</w:t>
      </w:r>
      <w:r w:rsidR="00013D88">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013D88" w:rsidRPr="00013D88">
        <w:rPr>
          <w:rFonts w:ascii="GHEA Grapalat" w:hAnsi="GHEA Grapalat"/>
          <w:b/>
          <w:i w:val="0"/>
          <w:sz w:val="24"/>
          <w:szCs w:val="24"/>
        </w:rPr>
        <w:t xml:space="preserve">11:00 </w:t>
      </w:r>
      <w:r w:rsidRPr="00013D88">
        <w:rPr>
          <w:rFonts w:ascii="GHEA Grapalat" w:hAnsi="GHEA Grapalat"/>
          <w:b/>
          <w:i w:val="0"/>
          <w:sz w:val="24"/>
          <w:szCs w:val="24"/>
        </w:rPr>
        <w:t xml:space="preserve">часов </w:t>
      </w:r>
      <w:r w:rsidR="00013D88" w:rsidRPr="00013D88">
        <w:rPr>
          <w:rFonts w:ascii="GHEA Grapalat" w:hAnsi="GHEA Grapalat"/>
          <w:b/>
          <w:i w:val="0"/>
          <w:sz w:val="24"/>
          <w:szCs w:val="24"/>
        </w:rPr>
        <w:t>07</w:t>
      </w:r>
      <w:r w:rsidRPr="00013D88">
        <w:rPr>
          <w:rFonts w:ascii="GHEA Grapalat" w:hAnsi="GHEA Grapalat"/>
          <w:b/>
          <w:i w:val="0"/>
          <w:sz w:val="24"/>
          <w:szCs w:val="24"/>
        </w:rPr>
        <w:t>-го дня</w:t>
      </w:r>
      <w:r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093602">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742359">
        <w:rPr>
          <w:rFonts w:ascii="GHEA Grapalat" w:hAnsi="GHEA Grapalat"/>
          <w:i w:val="0"/>
          <w:sz w:val="24"/>
          <w:szCs w:val="24"/>
        </w:rPr>
        <w:t>г</w:t>
      </w:r>
      <w:proofErr w:type="gramEnd"/>
      <w:r w:rsidR="00742359">
        <w:rPr>
          <w:rFonts w:ascii="GHEA Grapalat" w:hAnsi="GHEA Grapalat"/>
          <w:i w:val="0"/>
          <w:sz w:val="24"/>
          <w:szCs w:val="24"/>
        </w:rPr>
        <w:t>.</w:t>
      </w:r>
      <w:r w:rsidR="00742359">
        <w:rPr>
          <w:rFonts w:ascii="GHEA Grapalat" w:hAnsi="GHEA Grapalat"/>
          <w:i w:val="0"/>
          <w:sz w:val="24"/>
          <w:szCs w:val="24"/>
          <w:lang w:val="hy-AM"/>
        </w:rPr>
        <w:t xml:space="preserve"> </w:t>
      </w:r>
      <w:r w:rsidR="00742359">
        <w:rPr>
          <w:rFonts w:ascii="GHEA Grapalat" w:hAnsi="GHEA Grapalat"/>
          <w:i w:val="0"/>
          <w:sz w:val="24"/>
          <w:szCs w:val="24"/>
        </w:rPr>
        <w:t>Ереван, ул. М.</w:t>
      </w:r>
      <w:r w:rsidR="00742359">
        <w:rPr>
          <w:rFonts w:ascii="GHEA Grapalat" w:hAnsi="GHEA Grapalat"/>
          <w:i w:val="0"/>
          <w:sz w:val="24"/>
          <w:szCs w:val="24"/>
          <w:lang w:val="hy-AM"/>
        </w:rPr>
        <w:t xml:space="preserve"> </w:t>
      </w:r>
      <w:proofErr w:type="spellStart"/>
      <w:r w:rsidR="00742359">
        <w:rPr>
          <w:rFonts w:ascii="GHEA Grapalat" w:hAnsi="GHEA Grapalat"/>
          <w:i w:val="0"/>
          <w:sz w:val="24"/>
          <w:szCs w:val="24"/>
        </w:rPr>
        <w:t>Гераци</w:t>
      </w:r>
      <w:proofErr w:type="spellEnd"/>
      <w:r w:rsidR="00742359">
        <w:rPr>
          <w:rFonts w:ascii="GHEA Grapalat" w:hAnsi="GHEA Grapalat"/>
          <w:i w:val="0"/>
          <w:sz w:val="24"/>
          <w:szCs w:val="24"/>
        </w:rPr>
        <w:t xml:space="preserve">, д. 12, </w:t>
      </w:r>
      <w:r w:rsidR="00742359" w:rsidRPr="00742359">
        <w:rPr>
          <w:rFonts w:ascii="GHEA Grapalat" w:hAnsi="GHEA Grapalat"/>
          <w:b/>
          <w:i w:val="0"/>
          <w:sz w:val="24"/>
          <w:szCs w:val="24"/>
        </w:rPr>
        <w:t xml:space="preserve">в 11:00 </w:t>
      </w:r>
      <w:r w:rsidRPr="00742359">
        <w:rPr>
          <w:rFonts w:ascii="GHEA Grapalat" w:hAnsi="GHEA Grapalat"/>
          <w:b/>
          <w:i w:val="0"/>
          <w:sz w:val="24"/>
          <w:szCs w:val="24"/>
        </w:rPr>
        <w:t xml:space="preserve">часов </w:t>
      </w:r>
      <w:r w:rsidR="00742359" w:rsidRPr="00742359">
        <w:rPr>
          <w:rFonts w:ascii="GHEA Grapalat" w:hAnsi="GHEA Grapalat"/>
          <w:b/>
          <w:i w:val="0"/>
          <w:sz w:val="24"/>
          <w:szCs w:val="24"/>
        </w:rPr>
        <w:t>0</w:t>
      </w:r>
      <w:r w:rsidR="00305E97" w:rsidRPr="00305E97">
        <w:rPr>
          <w:rFonts w:ascii="GHEA Grapalat" w:hAnsi="GHEA Grapalat"/>
          <w:b/>
          <w:i w:val="0"/>
          <w:sz w:val="24"/>
          <w:szCs w:val="24"/>
        </w:rPr>
        <w:t>5</w:t>
      </w:r>
      <w:r w:rsidR="00742359" w:rsidRPr="00742359">
        <w:rPr>
          <w:rFonts w:ascii="GHEA Grapalat" w:hAnsi="GHEA Grapalat"/>
          <w:b/>
          <w:i w:val="0"/>
          <w:sz w:val="24"/>
          <w:szCs w:val="24"/>
        </w:rPr>
        <w:t xml:space="preserve"> декабря 2022 года.</w:t>
      </w:r>
    </w:p>
    <w:p w:rsidR="00F95DBF" w:rsidRPr="001B32D9" w:rsidRDefault="00F95DBF" w:rsidP="00093602">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09360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331078">
        <w:rPr>
          <w:rFonts w:ascii="GHEA Grapalat" w:hAnsi="GHEA Grapalat"/>
          <w:i w:val="0"/>
          <w:sz w:val="24"/>
          <w:szCs w:val="24"/>
        </w:rPr>
        <w:t>Вирабян</w:t>
      </w:r>
      <w:proofErr w:type="spellEnd"/>
      <w:r w:rsidR="00331078">
        <w:rPr>
          <w:rFonts w:ascii="GHEA Grapalat" w:hAnsi="GHEA Grapalat"/>
          <w:i w:val="0"/>
          <w:sz w:val="24"/>
          <w:szCs w:val="24"/>
        </w:rPr>
        <w:t xml:space="preserve"> </w:t>
      </w:r>
      <w:proofErr w:type="spellStart"/>
      <w:r w:rsidR="00331078">
        <w:rPr>
          <w:rFonts w:ascii="GHEA Grapalat" w:hAnsi="GHEA Grapalat"/>
          <w:i w:val="0"/>
          <w:sz w:val="24"/>
          <w:szCs w:val="24"/>
        </w:rPr>
        <w:t>Астгик</w:t>
      </w:r>
      <w:proofErr w:type="spellEnd"/>
      <w:r w:rsidR="00331078">
        <w:rPr>
          <w:rFonts w:ascii="GHEA Grapalat" w:hAnsi="GHEA Grapalat"/>
          <w:i w:val="0"/>
          <w:sz w:val="24"/>
          <w:szCs w:val="24"/>
        </w:rPr>
        <w:t>.</w:t>
      </w:r>
    </w:p>
    <w:p w:rsidR="009F18D0" w:rsidRPr="003A1EBB" w:rsidRDefault="009F18D0" w:rsidP="00331078">
      <w:pPr>
        <w:pStyle w:val="a3"/>
        <w:widowControl w:val="0"/>
        <w:spacing w:line="240" w:lineRule="auto"/>
        <w:contextualSpacing/>
        <w:rPr>
          <w:rFonts w:ascii="GHEA Grapalat" w:hAnsi="GHEA Grapalat"/>
          <w:i w:val="0"/>
          <w:sz w:val="16"/>
          <w:szCs w:val="16"/>
        </w:rPr>
      </w:pPr>
    </w:p>
    <w:p w:rsidR="00742359" w:rsidRDefault="00742359" w:rsidP="0074235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742359" w:rsidRDefault="00742359" w:rsidP="0074235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915A97" w:rsidRPr="00D5443D" w:rsidRDefault="00742359" w:rsidP="00742359">
      <w:pPr>
        <w:pStyle w:val="a3"/>
        <w:widowControl w:val="0"/>
        <w:spacing w:line="240" w:lineRule="auto"/>
        <w:ind w:firstLine="0"/>
        <w:contextualSpacing/>
        <w:jc w:val="left"/>
        <w:rPr>
          <w:rFonts w:ascii="GHEA Grapalat" w:hAnsi="GHEA Grapalat"/>
          <w:i w:val="0"/>
          <w:sz w:val="16"/>
          <w:szCs w:val="16"/>
        </w:rPr>
      </w:pPr>
      <w:r>
        <w:rPr>
          <w:rFonts w:ascii="GHEA Grapalat" w:hAnsi="GHEA Grapalat"/>
          <w:b/>
          <w:i w:val="0"/>
          <w:sz w:val="24"/>
          <w:szCs w:val="24"/>
        </w:rPr>
        <w:t>ГНО «Национальный центр по контролю и профилактике заболеваний» МЗ РА</w:t>
      </w:r>
      <w:r>
        <w:rPr>
          <w:rFonts w:ascii="GHEA Grapalat" w:hAnsi="GHEA Grapalat" w:cs="Sylfaen"/>
          <w:b/>
        </w:rPr>
        <w:t xml:space="preserve"> </w:t>
      </w:r>
      <w:r w:rsidR="00915A97">
        <w:rPr>
          <w:rFonts w:ascii="GHEA Grapalat" w:hAnsi="GHEA Grapalat" w:cs="Sylfaen"/>
          <w:b/>
        </w:rPr>
        <w:br w:type="page"/>
      </w:r>
    </w:p>
    <w:p w:rsidR="00D12E3B" w:rsidRPr="005B26C2" w:rsidRDefault="00D12E3B" w:rsidP="005B26C2">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5B26C2" w:rsidRPr="00BB6E4B" w:rsidRDefault="005B26C2" w:rsidP="005B26C2">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«GHTsDzB-HVKAK-202</w:t>
      </w:r>
      <w:r>
        <w:rPr>
          <w:rFonts w:ascii="GHEA Grapalat" w:hAnsi="GHEA Grapalat"/>
          <w:sz w:val="22"/>
          <w:szCs w:val="22"/>
          <w:lang w:val="hy-AM"/>
        </w:rPr>
        <w:t>2-</w:t>
      </w:r>
      <w:r>
        <w:rPr>
          <w:rFonts w:ascii="GHEA Grapalat" w:hAnsi="GHEA Grapalat"/>
          <w:sz w:val="22"/>
          <w:szCs w:val="22"/>
        </w:rPr>
        <w:t>87</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Pr>
          <w:rFonts w:ascii="GHEA Grapalat" w:hAnsi="GHEA Grapalat"/>
          <w:sz w:val="22"/>
          <w:szCs w:val="22"/>
        </w:rPr>
        <w:t>17 ноября 2022</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5B26C2"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5B26C2" w:rsidRPr="00E063D7" w:rsidRDefault="005B26C2" w:rsidP="005B26C2">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5B26C2" w:rsidRPr="00E063D7" w:rsidRDefault="005B26C2" w:rsidP="005B26C2">
      <w:pPr>
        <w:pStyle w:val="aa"/>
        <w:widowControl w:val="0"/>
        <w:spacing w:after="160"/>
        <w:ind w:right="-7" w:firstLine="567"/>
        <w:jc w:val="center"/>
        <w:rPr>
          <w:rFonts w:ascii="GHEA Grapalat" w:hAnsi="GHEA Grapalat" w:cs="Sylfaen"/>
          <w:sz w:val="22"/>
          <w:szCs w:val="22"/>
        </w:rPr>
      </w:pPr>
    </w:p>
    <w:p w:rsidR="005B26C2" w:rsidRPr="00E063D7" w:rsidRDefault="005B26C2" w:rsidP="005B26C2">
      <w:pPr>
        <w:pStyle w:val="aa"/>
        <w:widowControl w:val="0"/>
        <w:spacing w:after="160"/>
        <w:ind w:right="-7" w:firstLine="567"/>
        <w:jc w:val="center"/>
        <w:rPr>
          <w:rFonts w:ascii="GHEA Grapalat" w:hAnsi="GHEA Grapalat" w:cs="Sylfaen"/>
          <w:sz w:val="22"/>
          <w:szCs w:val="22"/>
        </w:rPr>
      </w:pPr>
    </w:p>
    <w:p w:rsidR="005B26C2" w:rsidRPr="001A6617" w:rsidRDefault="005B26C2" w:rsidP="005B26C2">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A37E73" w:rsidRPr="00A37E73">
        <w:rPr>
          <w:rFonts w:ascii="GHEA Grapalat" w:hAnsi="GHEA Grapalat"/>
          <w:b/>
        </w:rPr>
        <w:t>НА ПРЕДОСТАВЛЕНИЕ</w:t>
      </w:r>
      <w:r w:rsidR="00A37E73" w:rsidRPr="00A37E73">
        <w:rPr>
          <w:rFonts w:ascii="GHEA Grapalat" w:hAnsi="GHEA Grapalat"/>
        </w:rPr>
        <w:t xml:space="preserve"> </w:t>
      </w:r>
      <w:r w:rsidR="00A37E73" w:rsidRPr="00A37E73">
        <w:rPr>
          <w:rFonts w:ascii="GHEA Grapalat" w:hAnsi="GHEA Grapalat"/>
          <w:b/>
        </w:rPr>
        <w:t xml:space="preserve">УСЛУГ ПО ОБСЛУЖИВАНИЮ </w:t>
      </w:r>
      <w:r w:rsidR="000870FB">
        <w:rPr>
          <w:rFonts w:ascii="GHEA Grapalat" w:hAnsi="GHEA Grapalat"/>
          <w:b/>
        </w:rPr>
        <w:t xml:space="preserve">ВЕНТИЛЯЦИОННОЙ </w:t>
      </w:r>
      <w:r w:rsidR="00A37E73" w:rsidRPr="00A37E73">
        <w:rPr>
          <w:rFonts w:ascii="GHEA Grapalat" w:hAnsi="GHEA Grapalat"/>
          <w:b/>
        </w:rPr>
        <w:t>СИСТЕМЫ ДЛЯ СВОИХ НУЖД</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1A43A4" w:rsidRPr="009044F1" w:rsidRDefault="00096865" w:rsidP="000870FB">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FA3137">
      <w:pPr>
        <w:widowControl w:val="0"/>
        <w:contextualSpacing/>
        <w:jc w:val="center"/>
        <w:rPr>
          <w:rFonts w:ascii="GHEA Grapalat" w:hAnsi="GHEA Grapalat"/>
          <w:b/>
        </w:rPr>
      </w:pPr>
      <w:r w:rsidRPr="009044F1">
        <w:rPr>
          <w:rFonts w:ascii="GHEA Grapalat" w:hAnsi="GHEA Grapalat"/>
          <w:b/>
        </w:rPr>
        <w:lastRenderedPageBreak/>
        <w:t>СОДЕРЖАНИЕ</w:t>
      </w:r>
    </w:p>
    <w:p w:rsidR="00FA3137" w:rsidRPr="001A6617" w:rsidRDefault="00160AE4" w:rsidP="00FA3137">
      <w:pPr>
        <w:pStyle w:val="aa"/>
        <w:widowControl w:val="0"/>
        <w:spacing w:after="0"/>
        <w:ind w:right="-7"/>
        <w:contextualSpacing/>
        <w:jc w:val="center"/>
        <w:rPr>
          <w:rFonts w:ascii="GHEA Grapalat" w:hAnsi="GHEA Grapalat"/>
          <w:b/>
          <w:i/>
          <w:color w:val="0D0D0D" w:themeColor="text1" w:themeTint="F2"/>
        </w:rPr>
      </w:pPr>
      <w:r w:rsidRPr="009044F1">
        <w:rPr>
          <w:rFonts w:ascii="GHEA Grapalat" w:hAnsi="GHEA Grapalat"/>
          <w:b/>
        </w:rPr>
        <w:t xml:space="preserve">ПРИГЛАШЕНИЯ НА </w:t>
      </w:r>
      <w:r w:rsidR="00FA3137" w:rsidRPr="0094161A">
        <w:rPr>
          <w:rFonts w:ascii="GHEA Grapalat" w:hAnsi="GHEA Grapalat"/>
          <w:b/>
        </w:rPr>
        <w:t xml:space="preserve">ЗАПРОС КОТИРОВОК, ОБЪЯВЛЕННЫЙ С ЦЕЛЬЮ ПРИОБРЕТЕНИЯ </w:t>
      </w:r>
      <w:r w:rsidR="00FA3137" w:rsidRPr="00A37E73">
        <w:rPr>
          <w:rFonts w:ascii="GHEA Grapalat" w:hAnsi="GHEA Grapalat"/>
          <w:b/>
        </w:rPr>
        <w:t>НА ПРЕДОСТАВЛЕНИЕ</w:t>
      </w:r>
      <w:r w:rsidR="00FA3137" w:rsidRPr="00A37E73">
        <w:rPr>
          <w:rFonts w:ascii="GHEA Grapalat" w:hAnsi="GHEA Grapalat"/>
        </w:rPr>
        <w:t xml:space="preserve"> </w:t>
      </w:r>
      <w:r w:rsidR="00FA3137" w:rsidRPr="00A37E73">
        <w:rPr>
          <w:rFonts w:ascii="GHEA Grapalat" w:hAnsi="GHEA Grapalat"/>
          <w:b/>
        </w:rPr>
        <w:t xml:space="preserve">УСЛУГ ПО ОБСЛУЖИВАНИЮ </w:t>
      </w:r>
      <w:r w:rsidR="00FA3137">
        <w:rPr>
          <w:rFonts w:ascii="GHEA Grapalat" w:hAnsi="GHEA Grapalat"/>
          <w:b/>
        </w:rPr>
        <w:t xml:space="preserve">ВЕНТИЛЯЦИОННОЙ </w:t>
      </w:r>
      <w:r w:rsidR="00FA3137" w:rsidRPr="00A37E73">
        <w:rPr>
          <w:rFonts w:ascii="GHEA Grapalat" w:hAnsi="GHEA Grapalat"/>
          <w:b/>
        </w:rPr>
        <w:t>СИСТЕМЫ ДЛЯ 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A313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A313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FA313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096865" w:rsidRPr="003A1EBB"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A313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A313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p>
    <w:p w:rsidR="00096865" w:rsidRPr="006D2DF7" w:rsidRDefault="00E17B7F" w:rsidP="00FA313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A3137" w:rsidRPr="00FA3137">
        <w:rPr>
          <w:rFonts w:ascii="GHEA Grapalat" w:hAnsi="GHEA Grapalat"/>
          <w:b/>
          <w:sz w:val="22"/>
          <w:szCs w:val="22"/>
        </w:rPr>
        <w:t>«GHTsDzB-HVKAK-202</w:t>
      </w:r>
      <w:r w:rsidR="00FA3137" w:rsidRPr="00FA3137">
        <w:rPr>
          <w:rFonts w:ascii="GHEA Grapalat" w:hAnsi="GHEA Grapalat"/>
          <w:b/>
          <w:sz w:val="22"/>
          <w:szCs w:val="22"/>
          <w:lang w:val="hy-AM"/>
        </w:rPr>
        <w:t>2-</w:t>
      </w:r>
      <w:r w:rsidR="00FA3137" w:rsidRPr="00FA3137">
        <w:rPr>
          <w:rFonts w:ascii="GHEA Grapalat" w:hAnsi="GHEA Grapalat"/>
          <w:b/>
          <w:sz w:val="22"/>
          <w:szCs w:val="22"/>
        </w:rPr>
        <w:t>87»</w:t>
      </w:r>
      <w:r w:rsidR="00FA3137"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FA313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536AA">
        <w:rPr>
          <w:rFonts w:ascii="GHEA Grapalat" w:hAnsi="GHEA Grapalat"/>
          <w:b/>
        </w:rPr>
        <w:t>ГНО «Национальным центром по контролю и</w:t>
      </w:r>
      <w:proofErr w:type="gramEnd"/>
      <w:r w:rsidR="00A536AA">
        <w:rPr>
          <w:rFonts w:ascii="GHEA Grapalat" w:hAnsi="GHEA Grapalat"/>
          <w:b/>
        </w:rPr>
        <w:t xml:space="preserve"> профилактике заболеваний» МЗ РА</w:t>
      </w:r>
      <w:r w:rsidR="00A536AA"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A313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A313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FA3137">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536AA">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86DD8" w:rsidRPr="00CB1167">
        <w:rPr>
          <w:rFonts w:ascii="GHEA Grapalat" w:hAnsi="GHEA Grapalat"/>
          <w:b/>
          <w:i w:val="0"/>
          <w:sz w:val="24"/>
          <w:szCs w:val="24"/>
        </w:rPr>
        <w:t xml:space="preserve">услуг </w:t>
      </w:r>
      <w:r w:rsidR="00786DD8" w:rsidRPr="0009308C">
        <w:rPr>
          <w:rFonts w:ascii="GHEA Grapalat" w:hAnsi="GHEA Grapalat"/>
          <w:b/>
          <w:i w:val="0"/>
          <w:sz w:val="24"/>
          <w:szCs w:val="24"/>
        </w:rPr>
        <w:t xml:space="preserve">по обслуживанию </w:t>
      </w:r>
      <w:r w:rsidR="00786DD8">
        <w:rPr>
          <w:rFonts w:ascii="GHEA Grapalat" w:hAnsi="GHEA Grapalat"/>
          <w:b/>
          <w:i w:val="0"/>
          <w:sz w:val="24"/>
          <w:szCs w:val="24"/>
        </w:rPr>
        <w:t xml:space="preserve">вентиляционной </w:t>
      </w:r>
      <w:r w:rsidR="00786DD8" w:rsidRPr="0009308C">
        <w:rPr>
          <w:rFonts w:ascii="GHEA Grapalat" w:hAnsi="GHEA Grapalat"/>
          <w:b/>
          <w:i w:val="0"/>
          <w:sz w:val="24"/>
          <w:szCs w:val="24"/>
        </w:rPr>
        <w:t>системы</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786DD8" w:rsidRPr="00786DD8">
        <w:rPr>
          <w:rFonts w:ascii="GHEA Grapalat" w:hAnsi="GHEA Grapalat"/>
          <w:b/>
          <w:i w:val="0"/>
          <w:sz w:val="24"/>
          <w:szCs w:val="24"/>
        </w:rPr>
        <w:t>ГНО «Национальн</w:t>
      </w:r>
      <w:r w:rsidR="00786DD8">
        <w:rPr>
          <w:rFonts w:ascii="GHEA Grapalat" w:hAnsi="GHEA Grapalat"/>
          <w:b/>
          <w:i w:val="0"/>
          <w:sz w:val="24"/>
          <w:szCs w:val="24"/>
        </w:rPr>
        <w:t>ого</w:t>
      </w:r>
      <w:r w:rsidR="00786DD8" w:rsidRPr="00786DD8">
        <w:rPr>
          <w:rFonts w:ascii="GHEA Grapalat" w:hAnsi="GHEA Grapalat"/>
          <w:b/>
          <w:i w:val="0"/>
          <w:sz w:val="24"/>
          <w:szCs w:val="24"/>
        </w:rPr>
        <w:t xml:space="preserve"> </w:t>
      </w:r>
      <w:proofErr w:type="spellStart"/>
      <w:r w:rsidR="00786DD8" w:rsidRPr="00786DD8">
        <w:rPr>
          <w:rFonts w:ascii="GHEA Grapalat" w:hAnsi="GHEA Grapalat"/>
          <w:b/>
          <w:i w:val="0"/>
          <w:sz w:val="24"/>
          <w:szCs w:val="24"/>
        </w:rPr>
        <w:t>центр</w:t>
      </w:r>
      <w:r w:rsidR="00786DD8">
        <w:rPr>
          <w:rFonts w:ascii="GHEA Grapalat" w:hAnsi="GHEA Grapalat"/>
          <w:b/>
          <w:i w:val="0"/>
          <w:sz w:val="24"/>
          <w:szCs w:val="24"/>
        </w:rPr>
        <w:t>ого</w:t>
      </w:r>
      <w:proofErr w:type="spellEnd"/>
      <w:r w:rsidR="00786DD8" w:rsidRPr="00786DD8">
        <w:rPr>
          <w:rFonts w:ascii="GHEA Grapalat" w:hAnsi="GHEA Grapalat"/>
          <w:b/>
          <w:i w:val="0"/>
          <w:sz w:val="24"/>
          <w:szCs w:val="24"/>
        </w:rPr>
        <w:t xml:space="preserve"> по контролю и профилактике заболеваний» МЗ РА</w:t>
      </w:r>
      <w:r w:rsidR="00786DD8">
        <w:rPr>
          <w:rFonts w:ascii="GHEA Grapalat" w:hAnsi="GHEA Grapalat"/>
          <w:i w:val="0"/>
          <w:sz w:val="24"/>
          <w:szCs w:val="24"/>
        </w:rPr>
        <w:t>, которые сгруппированы в 1 лот</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70424" w:rsidRPr="000B62AD" w:rsidRDefault="000B62AD" w:rsidP="00970424">
            <w:pPr>
              <w:pStyle w:val="23"/>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700,000</w:t>
            </w:r>
          </w:p>
        </w:tc>
        <w:tc>
          <w:tcPr>
            <w:tcW w:w="6600" w:type="dxa"/>
            <w:vAlign w:val="center"/>
          </w:tcPr>
          <w:p w:rsidR="00970424" w:rsidRPr="00A536AA" w:rsidRDefault="00A536AA" w:rsidP="00B46D58">
            <w:pPr>
              <w:pStyle w:val="23"/>
              <w:widowControl w:val="0"/>
              <w:spacing w:after="120" w:line="240" w:lineRule="auto"/>
              <w:ind w:firstLine="0"/>
              <w:rPr>
                <w:rFonts w:ascii="GHEA Grapalat" w:hAnsi="GHEA Grapalat"/>
                <w:sz w:val="24"/>
                <w:szCs w:val="24"/>
                <w:u w:val="single"/>
                <w:vertAlign w:val="subscript"/>
              </w:rPr>
            </w:pPr>
            <w:r>
              <w:rPr>
                <w:rFonts w:ascii="GHEA Grapalat" w:hAnsi="GHEA Grapalat"/>
                <w:b/>
                <w:sz w:val="24"/>
                <w:szCs w:val="24"/>
              </w:rPr>
              <w:t>У</w:t>
            </w:r>
            <w:r w:rsidRPr="00A536AA">
              <w:rPr>
                <w:rFonts w:ascii="GHEA Grapalat" w:hAnsi="GHEA Grapalat"/>
                <w:b/>
                <w:sz w:val="24"/>
                <w:szCs w:val="24"/>
              </w:rPr>
              <w:t>слуг</w:t>
            </w:r>
            <w:r>
              <w:rPr>
                <w:rFonts w:ascii="GHEA Grapalat" w:hAnsi="GHEA Grapalat"/>
                <w:b/>
                <w:sz w:val="24"/>
                <w:szCs w:val="24"/>
              </w:rPr>
              <w:t>и</w:t>
            </w:r>
            <w:r w:rsidRPr="00A536AA">
              <w:rPr>
                <w:rFonts w:ascii="GHEA Grapalat" w:hAnsi="GHEA Grapalat"/>
                <w:b/>
                <w:sz w:val="24"/>
                <w:szCs w:val="24"/>
              </w:rPr>
              <w:t xml:space="preserve"> по обслуживанию вентиляционной системы</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786DD8">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786DD8">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786DD8">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786DD8">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786DD8">
      <w:pPr>
        <w:widowControl w:val="0"/>
        <w:tabs>
          <w:tab w:val="left" w:pos="1134"/>
        </w:tabs>
        <w:ind w:left="66"/>
        <w:contextualSpacing/>
        <w:jc w:val="both"/>
        <w:rPr>
          <w:rFonts w:ascii="GHEA Grapalat" w:hAnsi="GHEA Grapalat" w:cs="Sylfaen"/>
        </w:rPr>
      </w:pPr>
    </w:p>
    <w:p w:rsidR="004004A3" w:rsidRPr="004004A3" w:rsidRDefault="004004A3" w:rsidP="00786DD8">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786DD8">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786DD8">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786DD8">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786DD8">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786DD8">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786DD8">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786DD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786DD8">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786DD8">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786DD8">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786DD8">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F50D3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F50D3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F50D3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F50D3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F50D3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F50D3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F50D3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50D3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F50D3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50D3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F50D30">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w:t>
      </w:r>
      <w:proofErr w:type="gramStart"/>
      <w:r>
        <w:rPr>
          <w:rFonts w:ascii="GHEA Grapalat" w:hAnsi="GHEA Grapalat"/>
          <w:sz w:val="24"/>
          <w:szCs w:val="24"/>
        </w:rPr>
        <w:t xml:space="preserve"> </w:t>
      </w:r>
      <w:r w:rsidR="00675789" w:rsidRPr="00EA739A">
        <w:rPr>
          <w:rFonts w:ascii="GHEA Grapalat" w:hAnsi="GHEA Grapalat"/>
          <w:b/>
          <w:sz w:val="24"/>
          <w:szCs w:val="24"/>
        </w:rPr>
        <w:t>.</w:t>
      </w:r>
      <w:proofErr w:type="gramEnd"/>
      <w:r w:rsidR="00675789" w:rsidRPr="00EA739A">
        <w:rPr>
          <w:rFonts w:ascii="GHEA Grapalat" w:hAnsi="GHEA Grapalat"/>
          <w:b/>
          <w:sz w:val="24"/>
          <w:szCs w:val="24"/>
        </w:rPr>
        <w:t xml:space="preserve"> Ереван. ул. М. </w:t>
      </w:r>
      <w:proofErr w:type="spellStart"/>
      <w:r w:rsidR="00675789" w:rsidRPr="00EA739A">
        <w:rPr>
          <w:rFonts w:ascii="GHEA Grapalat" w:hAnsi="GHEA Grapalat"/>
          <w:b/>
          <w:sz w:val="24"/>
          <w:szCs w:val="24"/>
        </w:rPr>
        <w:t>Гераци</w:t>
      </w:r>
      <w:proofErr w:type="spellEnd"/>
      <w:r w:rsidR="00675789" w:rsidRPr="00EA739A">
        <w:rPr>
          <w:rFonts w:ascii="GHEA Grapalat" w:hAnsi="GHEA Grapalat"/>
          <w:b/>
          <w:sz w:val="24"/>
          <w:szCs w:val="24"/>
        </w:rPr>
        <w:t>, 12 не позднее, чем 1</w:t>
      </w:r>
      <w:r w:rsidR="00675789">
        <w:rPr>
          <w:rFonts w:ascii="GHEA Grapalat" w:hAnsi="GHEA Grapalat"/>
          <w:b/>
          <w:sz w:val="24"/>
          <w:szCs w:val="24"/>
        </w:rPr>
        <w:t>1:0</w:t>
      </w:r>
      <w:r w:rsidR="00675789" w:rsidRPr="00EA739A">
        <w:rPr>
          <w:rFonts w:ascii="GHEA Grapalat" w:hAnsi="GHEA Grapalat"/>
          <w:b/>
          <w:sz w:val="24"/>
          <w:szCs w:val="24"/>
        </w:rPr>
        <w:t>0 часов 07-го</w:t>
      </w:r>
      <w:r w:rsidR="00675789">
        <w:rPr>
          <w:rFonts w:ascii="GHEA Grapalat" w:hAnsi="GHEA Grapalat"/>
          <w:sz w:val="24"/>
          <w:szCs w:val="24"/>
        </w:rPr>
        <w:t xml:space="preserve">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0371A2" w:rsidRDefault="000371A2" w:rsidP="00F50D30">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675789" w:rsidRPr="00EA739A">
        <w:rPr>
          <w:rFonts w:ascii="GHEA Grapalat" w:hAnsi="GHEA Grapalat"/>
          <w:b/>
          <w:sz w:val="24"/>
          <w:szCs w:val="24"/>
        </w:rPr>
        <w:t>Астгик</w:t>
      </w:r>
      <w:proofErr w:type="spellEnd"/>
      <w:r w:rsidR="00675789" w:rsidRPr="00EA739A">
        <w:rPr>
          <w:rFonts w:ascii="GHEA Grapalat" w:hAnsi="GHEA Grapalat"/>
          <w:b/>
          <w:sz w:val="24"/>
          <w:szCs w:val="24"/>
        </w:rPr>
        <w:t xml:space="preserve"> </w:t>
      </w:r>
      <w:proofErr w:type="spellStart"/>
      <w:r w:rsidR="00675789" w:rsidRPr="00EA739A">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675789">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675789">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D35D01">
        <w:rPr>
          <w:rFonts w:ascii="GHEA Grapalat" w:hAnsi="GHEA Grapalat"/>
        </w:rPr>
        <w:t>с деятельности и номер телефона</w:t>
      </w:r>
      <w:r>
        <w:rPr>
          <w:rFonts w:ascii="GHEA Grapalat" w:hAnsi="GHEA Grapalat"/>
        </w:rPr>
        <w:t>, которое включает:</w:t>
      </w:r>
    </w:p>
    <w:p w:rsidR="005F25EF" w:rsidRDefault="005F25EF" w:rsidP="00675789">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675789">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675789">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675789">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675789">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67578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D35D01" w:rsidP="0067578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D35D01" w:rsidP="0067578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675789">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675789">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675789">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D35D01">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D35D01">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D35D01">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D35D01">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D35D01">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D35D01">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D35D0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D35D01">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5D5420" w:rsidRPr="005D5420">
        <w:rPr>
          <w:rFonts w:ascii="GHEA Grapalat" w:hAnsi="GHEA Grapalat"/>
          <w:b/>
          <w:sz w:val="24"/>
          <w:szCs w:val="24"/>
        </w:rPr>
        <w:t>07</w:t>
      </w:r>
      <w:r w:rsidR="00A9098A" w:rsidRPr="005D5420">
        <w:rPr>
          <w:rFonts w:ascii="GHEA Grapalat" w:hAnsi="GHEA Grapalat"/>
          <w:b/>
          <w:sz w:val="24"/>
          <w:szCs w:val="24"/>
        </w:rPr>
        <w:t xml:space="preserve">-ый день в </w:t>
      </w:r>
      <w:r w:rsidR="005D5420" w:rsidRPr="005D5420">
        <w:rPr>
          <w:rFonts w:ascii="GHEA Grapalat" w:hAnsi="GHEA Grapalat"/>
          <w:b/>
          <w:sz w:val="24"/>
          <w:szCs w:val="24"/>
        </w:rPr>
        <w:t>11:00</w:t>
      </w:r>
      <w:r w:rsidR="00A9098A" w:rsidRPr="005D5420">
        <w:rPr>
          <w:rFonts w:ascii="GHEA Grapalat" w:hAnsi="GHEA Grapalat"/>
          <w:b/>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D35D01">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D35D01">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D35D01">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D35D01">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D35D01">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D35D01">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D35D01">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D35D01">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D35D01">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D35D0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5D5420">
        <w:rPr>
          <w:rFonts w:ascii="GHEA Grapalat" w:hAnsi="GHEA Grapalat"/>
          <w:i w:val="0"/>
          <w:sz w:val="24"/>
          <w:szCs w:val="24"/>
        </w:rPr>
        <w:t>,</w:t>
      </w:r>
      <w:r w:rsidRPr="009044F1">
        <w:rPr>
          <w:rFonts w:ascii="GHEA Grapalat" w:hAnsi="GHEA Grapalat"/>
          <w:i w:val="0"/>
          <w:sz w:val="24"/>
          <w:szCs w:val="24"/>
        </w:rPr>
        <w:t xml:space="preserve"> </w:t>
      </w:r>
      <w:r w:rsidR="005D5420" w:rsidRPr="00E063D7">
        <w:rPr>
          <w:rFonts w:ascii="GHEA Grapalat" w:hAnsi="GHEA Grapalat"/>
          <w:b/>
          <w:i w:val="0"/>
          <w:sz w:val="22"/>
          <w:szCs w:val="22"/>
        </w:rPr>
        <w:t>установленному Центральным банком Армении на момент вскрытия заявок</w:t>
      </w:r>
      <w:r w:rsidR="005D5420">
        <w:rPr>
          <w:rFonts w:ascii="GHEA Grapalat" w:hAnsi="GHEA Grapalat"/>
          <w:b/>
          <w:i w:val="0"/>
          <w:sz w:val="22"/>
          <w:szCs w:val="22"/>
        </w:rPr>
        <w:t>.</w:t>
      </w:r>
    </w:p>
    <w:p w:rsidR="009B6D58" w:rsidRPr="00186559" w:rsidRDefault="00FD274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D35D01">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D35D01">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D35D0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D35D01">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D35D01">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D35D01">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D35D01">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D35D01">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D35D01">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D35D01">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D35D01">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D35D01">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D35D01">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D35D01">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D35D01">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D35D01">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D35D0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D35D0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D35D01">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D35D01">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D35D01">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D35D01">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5D5420">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5D5420">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5D542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2D58A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2D58A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2D58A8">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sidRPr="002D58A8">
        <w:rPr>
          <w:rFonts w:ascii="GHEA Grapalat" w:hAnsi="GHEA Grapalat"/>
          <w:b/>
          <w:color w:val="000000" w:themeColor="text1"/>
        </w:rPr>
        <w:t>5-и рабочих дней</w:t>
      </w:r>
      <w:r w:rsidR="007C56B2" w:rsidRPr="00681C1F">
        <w:rPr>
          <w:rFonts w:ascii="GHEA Grapalat" w:hAnsi="GHEA Grapalat"/>
          <w:color w:val="000000" w:themeColor="text1"/>
        </w:rPr>
        <w:t xml:space="preserve">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D00EF4">
        <w:rPr>
          <w:rFonts w:ascii="GHEA Grapalat" w:hAnsi="GHEA Grapalat"/>
        </w:rPr>
        <w:t>.</w:t>
      </w:r>
      <w:r w:rsidR="00D00EF4">
        <w:rPr>
          <w:rFonts w:ascii="GHEA Grapalat" w:hAnsi="GHEA Grapalat"/>
          <w:color w:val="000000" w:themeColor="text1"/>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EC1E2D">
        <w:rPr>
          <w:rFonts w:ascii="GHEA Grapalat" w:hAnsi="GHEA Grapalat"/>
          <w:color w:val="000000" w:themeColor="text1"/>
        </w:rPr>
        <w:t>.</w:t>
      </w:r>
    </w:p>
    <w:p w:rsidR="00384973" w:rsidRPr="00665D27" w:rsidRDefault="00A6609C" w:rsidP="00665D27">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EC1E2D">
        <w:rPr>
          <w:rFonts w:ascii="GHEA Grapalat" w:hAnsi="GHEA Grapalat"/>
          <w:b/>
        </w:rPr>
        <w:t xml:space="preserve">Размер обеспечения квалификации равен </w:t>
      </w:r>
      <w:r w:rsidR="00427585" w:rsidRPr="00EC1E2D">
        <w:rPr>
          <w:rFonts w:ascii="GHEA Grapalat" w:hAnsi="GHEA Grapalat"/>
          <w:b/>
        </w:rPr>
        <w:t>п</w:t>
      </w:r>
      <w:r w:rsidR="003F591C" w:rsidRPr="00EC1E2D">
        <w:rPr>
          <w:rFonts w:ascii="GHEA Grapalat" w:hAnsi="GHEA Grapalat"/>
          <w:b/>
        </w:rPr>
        <w:t>я</w:t>
      </w:r>
      <w:r w:rsidR="00427585" w:rsidRPr="00EC1E2D">
        <w:rPr>
          <w:rFonts w:ascii="GHEA Grapalat" w:hAnsi="GHEA Grapalat"/>
          <w:b/>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w:t>
      </w:r>
      <w:r w:rsidR="00EC1E2D">
        <w:rPr>
          <w:rFonts w:ascii="GHEA Grapalat" w:hAnsi="GHEA Grapalat"/>
        </w:rPr>
        <w:t>ожение 4. 2) или наличных денег</w:t>
      </w:r>
      <w:r w:rsidR="00EE02C2">
        <w:rPr>
          <w:rFonts w:ascii="GHEA Grapalat" w:hAnsi="GHEA Grapalat"/>
        </w:rPr>
        <w:t>.</w:t>
      </w:r>
      <w:r w:rsidR="00665D27">
        <w:rPr>
          <w:rFonts w:ascii="GHEA Grapalat" w:hAnsi="GHEA Grapalat"/>
        </w:rPr>
        <w:t xml:space="preserve"> </w:t>
      </w:r>
      <w:r w:rsidR="0085658A" w:rsidRPr="008D2394">
        <w:rPr>
          <w:rFonts w:ascii="GHEA Grapalat" w:hAnsi="GHEA Grapalat"/>
        </w:rPr>
        <w:t xml:space="preserve">Причем  обеспечение должно быть действительным как минимум  включительно </w:t>
      </w:r>
      <w:r w:rsidR="0085658A" w:rsidRPr="00665D27">
        <w:rPr>
          <w:rFonts w:ascii="GHEA Grapalat" w:hAnsi="GHEA Grapalat"/>
          <w:b/>
        </w:rPr>
        <w:t xml:space="preserve">до 20-го </w:t>
      </w:r>
      <w:r w:rsidR="005A180A" w:rsidRPr="00665D27">
        <w:rPr>
          <w:rFonts w:ascii="GHEA Grapalat" w:hAnsi="GHEA Grapalat"/>
          <w:b/>
        </w:rPr>
        <w:t>рабочего дня</w:t>
      </w:r>
      <w:r w:rsidR="005A180A" w:rsidRPr="008D2394">
        <w:rPr>
          <w:rFonts w:ascii="GHEA Grapalat" w:hAnsi="GHEA Grapalat"/>
        </w:rPr>
        <w:t>, следующего за днем полного принятия заказчиком результата выполнения договора</w:t>
      </w:r>
      <w:r w:rsidR="00665D27">
        <w:rPr>
          <w:rFonts w:ascii="GHEA Grapalat" w:hAnsi="GHEA Grapalat"/>
        </w:rPr>
        <w:t>.</w:t>
      </w:r>
    </w:p>
    <w:p w:rsidR="00CD2651" w:rsidRPr="002E6E0C" w:rsidRDefault="00CD2651" w:rsidP="002D58A8">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2D58A8">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2D58A8">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2D58A8">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2D58A8">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440A2C" w:rsidRPr="00853D2D" w:rsidRDefault="00030D40" w:rsidP="00440A2C">
      <w:pPr>
        <w:widowControl w:val="0"/>
        <w:tabs>
          <w:tab w:val="left" w:pos="1276"/>
        </w:tabs>
        <w:ind w:firstLine="709"/>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440A2C">
        <w:rPr>
          <w:rFonts w:ascii="GHEA Grapalat" w:hAnsi="GHEA Grapalat"/>
          <w:b/>
        </w:rPr>
        <w:t xml:space="preserve">Размер обеспечения договора составляет 10 процентов </w:t>
      </w:r>
      <w:r w:rsidRPr="00853D2D">
        <w:rPr>
          <w:rFonts w:ascii="GHEA Grapalat" w:hAnsi="GHEA Grapalat"/>
        </w:rPr>
        <w:t xml:space="preserve">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w:t>
      </w:r>
      <w:r w:rsidR="00440A2C" w:rsidRPr="008F7AA4">
        <w:rPr>
          <w:rFonts w:ascii="GHEA Grapalat" w:hAnsi="GHEA Grapalat"/>
          <w:b/>
        </w:rPr>
        <w:t xml:space="preserve">в виде соглашения о неустойке (приложение </w:t>
      </w:r>
      <w:r w:rsidR="00440A2C">
        <w:rPr>
          <w:rFonts w:ascii="GHEA Grapalat" w:hAnsi="GHEA Grapalat"/>
          <w:b/>
        </w:rPr>
        <w:t>5.1</w:t>
      </w:r>
      <w:r w:rsidR="00440A2C" w:rsidRPr="008F7AA4">
        <w:rPr>
          <w:rFonts w:ascii="GHEA Grapalat" w:hAnsi="GHEA Grapalat"/>
          <w:b/>
        </w:rPr>
        <w:t>) или наличных денег</w:t>
      </w:r>
      <w:r w:rsidR="00440A2C">
        <w:rPr>
          <w:rFonts w:ascii="GHEA Grapalat" w:hAnsi="GHEA Grapalat"/>
          <w:b/>
        </w:rPr>
        <w:t>.</w:t>
      </w:r>
    </w:p>
    <w:p w:rsidR="0011249D" w:rsidRDefault="0058395E" w:rsidP="002D58A8">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2D58A8">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40A2C" w:rsidRPr="00440A2C">
        <w:rPr>
          <w:rFonts w:ascii="GHEA Grapalat" w:hAnsi="GHEA Grapalat"/>
          <w:b/>
        </w:rPr>
        <w:t>2</w:t>
      </w:r>
      <w:r w:rsidR="00963991" w:rsidRPr="00440A2C">
        <w:rPr>
          <w:rFonts w:ascii="GHEA Grapalat" w:hAnsi="GHEA Grapalat"/>
          <w:b/>
        </w:rPr>
        <w:t>0</w:t>
      </w:r>
      <w:r w:rsidR="00030D40" w:rsidRPr="00440A2C">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D58A8">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2D58A8">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2D58A8">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2D58A8" w:rsidRDefault="00030D40" w:rsidP="002D58A8">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2D58A8">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574AD5">
      <w:pPr>
        <w:contextualSpacing/>
        <w:rPr>
          <w:rFonts w:ascii="GHEA Grapalat" w:hAnsi="GHEA Grapalat" w:cs="Arial"/>
          <w:b/>
        </w:rPr>
      </w:pPr>
    </w:p>
    <w:p w:rsidR="00096865" w:rsidRPr="009044F1" w:rsidRDefault="00096865" w:rsidP="00574AD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574AD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574AD5" w:rsidRPr="009044F1" w:rsidRDefault="00574AD5" w:rsidP="00574AD5">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096865" w:rsidRPr="009044F1" w:rsidRDefault="00096865" w:rsidP="00574AD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574AD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574AD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4AD5" w:rsidRDefault="00574AD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12.1</w:t>
      </w:r>
      <w:proofErr w:type="gramStart"/>
      <w:r w:rsidRPr="00216702">
        <w:rPr>
          <w:rFonts w:ascii="GHEA Grapalat" w:hAnsi="GHEA Grapalat"/>
        </w:rPr>
        <w:t xml:space="preserve"> </w:t>
      </w:r>
      <w:r>
        <w:rPr>
          <w:rFonts w:ascii="GHEA Grapalat" w:hAnsi="GHEA Grapalat"/>
        </w:rPr>
        <w:t>К</w:t>
      </w:r>
      <w:proofErr w:type="gramEnd"/>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00A11BA5">
        <w:rPr>
          <w:rFonts w:ascii="GHEA Grapalat" w:hAnsi="GHEA Grapalat"/>
        </w:rPr>
        <w:t>одекс</w:t>
      </w:r>
      <w:proofErr w:type="spellEnd"/>
      <w:r w:rsidR="00A11BA5">
        <w:rPr>
          <w:rFonts w:ascii="GHEA Grapalat" w:hAnsi="GHEA Grapalat"/>
        </w:rPr>
        <w:t>)</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50B4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850B4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850B4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850B4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850B4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850B4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7432E3" w:rsidRDefault="002D5CF0"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2.1</w:t>
      </w:r>
      <w:r w:rsidR="005114D0" w:rsidRPr="007432E3">
        <w:rPr>
          <w:rFonts w:ascii="GHEA Grapalat" w:hAnsi="GHEA Grapalat"/>
          <w:highlight w:val="yellow"/>
        </w:rPr>
        <w:t>.</w:t>
      </w:r>
      <w:r w:rsidR="009873F3" w:rsidRPr="007432E3">
        <w:rPr>
          <w:rFonts w:ascii="GHEA Grapalat" w:hAnsi="GHEA Grapalat"/>
          <w:highlight w:val="yellow"/>
        </w:rPr>
        <w:tab/>
      </w:r>
      <w:proofErr w:type="spellStart"/>
      <w:r w:rsidRPr="007432E3">
        <w:rPr>
          <w:rFonts w:ascii="GHEA Grapalat" w:hAnsi="GHEA Grapalat"/>
          <w:highlight w:val="yellow"/>
        </w:rPr>
        <w:t>заявление</w:t>
      </w:r>
      <w:r w:rsidR="00EB3C28" w:rsidRPr="007432E3">
        <w:rPr>
          <w:rFonts w:ascii="GHEA Grapalat" w:hAnsi="GHEA Grapalat"/>
          <w:highlight w:val="yellow"/>
        </w:rPr>
        <w:t>-объявлени</w:t>
      </w:r>
      <w:proofErr w:type="spellEnd"/>
      <w:proofErr w:type="gramStart"/>
      <w:r w:rsidR="00EB3C28" w:rsidRPr="007432E3">
        <w:rPr>
          <w:rFonts w:ascii="GHEA Grapalat" w:hAnsi="GHEA Grapalat"/>
          <w:highlight w:val="yellow"/>
          <w:lang w:val="en-US"/>
        </w:rPr>
        <w:t>e</w:t>
      </w:r>
      <w:proofErr w:type="gramEnd"/>
      <w:r w:rsidR="00EB3C28" w:rsidRPr="007432E3">
        <w:rPr>
          <w:rFonts w:ascii="GHEA Grapalat" w:hAnsi="GHEA Grapalat"/>
          <w:highlight w:val="yellow"/>
        </w:rPr>
        <w:t xml:space="preserve"> </w:t>
      </w:r>
      <w:r w:rsidRPr="007432E3">
        <w:rPr>
          <w:rFonts w:ascii="GHEA Grapalat" w:hAnsi="GHEA Grapalat"/>
          <w:highlight w:val="yellow"/>
        </w:rPr>
        <w:t xml:space="preserve"> на участие в процедуре согласно Приложению №1;</w:t>
      </w:r>
    </w:p>
    <w:p w:rsidR="009D7EFF" w:rsidRPr="007432E3" w:rsidRDefault="009D7EFF"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w:t>
      </w:r>
      <w:r w:rsidR="000027E1" w:rsidRPr="007432E3">
        <w:rPr>
          <w:rFonts w:ascii="GHEA Grapalat" w:hAnsi="GHEA Grapalat"/>
          <w:highlight w:val="yellow"/>
        </w:rPr>
        <w:t>2</w:t>
      </w:r>
      <w:r w:rsidR="00F429C4" w:rsidRPr="007432E3">
        <w:rPr>
          <w:rFonts w:ascii="GHEA Grapalat" w:hAnsi="GHEA Grapalat"/>
          <w:highlight w:val="yellow"/>
        </w:rPr>
        <w:t>.</w:t>
      </w:r>
      <w:r w:rsidR="00EA7CA6" w:rsidRPr="007432E3">
        <w:rPr>
          <w:rFonts w:ascii="GHEA Grapalat" w:hAnsi="GHEA Grapalat"/>
          <w:highlight w:val="yellow"/>
        </w:rPr>
        <w:t xml:space="preserve"> </w:t>
      </w:r>
      <w:r w:rsidR="00524D3D" w:rsidRPr="007432E3">
        <w:rPr>
          <w:rFonts w:ascii="GHEA Grapalat" w:hAnsi="GHEA Grapalat"/>
          <w:highlight w:val="yellow"/>
        </w:rPr>
        <w:t xml:space="preserve"> </w:t>
      </w:r>
      <w:r w:rsidRPr="007432E3">
        <w:rPr>
          <w:rFonts w:ascii="GHEA Grapalat" w:hAnsi="GHEA Grapalat"/>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7432E3" w:rsidRDefault="008D4137"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w:t>
      </w:r>
      <w:r w:rsidR="000027E1" w:rsidRPr="007432E3">
        <w:rPr>
          <w:rFonts w:ascii="GHEA Grapalat" w:hAnsi="GHEA Grapalat"/>
          <w:highlight w:val="yellow"/>
        </w:rPr>
        <w:t>3</w:t>
      </w:r>
      <w:r w:rsidR="00F429C4" w:rsidRPr="007432E3">
        <w:rPr>
          <w:rFonts w:ascii="GHEA Grapalat" w:hAnsi="GHEA Grapalat"/>
          <w:highlight w:val="yellow"/>
        </w:rPr>
        <w:t>.</w:t>
      </w:r>
      <w:r w:rsidR="00EA7CA6" w:rsidRPr="007432E3">
        <w:rPr>
          <w:rFonts w:ascii="GHEA Grapalat" w:hAnsi="GHEA Grapalat"/>
          <w:highlight w:val="yellow"/>
        </w:rPr>
        <w:t xml:space="preserve"> </w:t>
      </w:r>
      <w:r w:rsidRPr="007432E3">
        <w:rPr>
          <w:rFonts w:ascii="GHEA Grapalat" w:hAnsi="GHEA Grapalat"/>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54780B" w:rsidRPr="007432E3">
        <w:rPr>
          <w:rStyle w:val="af6"/>
          <w:rFonts w:ascii="GHEA Grapalat" w:hAnsi="GHEA Grapalat"/>
          <w:highlight w:val="yellow"/>
        </w:rPr>
        <w:footnoteReference w:customMarkFollows="1" w:id="1"/>
        <w:t>14</w:t>
      </w:r>
    </w:p>
    <w:p w:rsidR="00E67BA7" w:rsidRPr="00E267E5" w:rsidRDefault="00096865" w:rsidP="00850B48">
      <w:pPr>
        <w:widowControl w:val="0"/>
        <w:tabs>
          <w:tab w:val="left" w:pos="1134"/>
        </w:tabs>
        <w:ind w:firstLine="567"/>
        <w:contextualSpacing/>
        <w:jc w:val="both"/>
        <w:rPr>
          <w:rFonts w:ascii="GHEA Grapalat" w:hAnsi="GHEA Grapalat"/>
        </w:rPr>
      </w:pPr>
      <w:r w:rsidRPr="007432E3">
        <w:rPr>
          <w:rFonts w:ascii="GHEA Grapalat" w:hAnsi="GHEA Grapalat"/>
          <w:highlight w:val="yellow"/>
        </w:rPr>
        <w:t>2.</w:t>
      </w:r>
      <w:r w:rsidR="00850B48" w:rsidRPr="007432E3">
        <w:rPr>
          <w:rFonts w:ascii="GHEA Grapalat" w:hAnsi="GHEA Grapalat"/>
          <w:highlight w:val="yellow"/>
        </w:rPr>
        <w:t>4</w:t>
      </w:r>
      <w:r w:rsidR="004413A5" w:rsidRPr="007432E3">
        <w:rPr>
          <w:rFonts w:ascii="GHEA Grapalat" w:hAnsi="GHEA Grapalat"/>
          <w:highlight w:val="yellow"/>
        </w:rPr>
        <w:t>.</w:t>
      </w:r>
      <w:r w:rsidR="00367A9A" w:rsidRPr="007432E3">
        <w:rPr>
          <w:rFonts w:ascii="GHEA Grapalat" w:hAnsi="GHEA Grapalat"/>
          <w:highlight w:val="yellow"/>
        </w:rPr>
        <w:tab/>
      </w:r>
      <w:r w:rsidRPr="007432E3">
        <w:rPr>
          <w:rFonts w:ascii="GHEA Grapalat" w:hAnsi="GHEA Grapalat"/>
          <w:highlight w:val="yellow"/>
        </w:rPr>
        <w:t>ценовое предложение согласно Приложению №</w:t>
      </w:r>
      <w:r w:rsidR="00385C27" w:rsidRPr="007432E3">
        <w:rPr>
          <w:rFonts w:ascii="GHEA Grapalat" w:hAnsi="GHEA Grapalat"/>
          <w:highlight w:val="yellow"/>
        </w:rPr>
        <w:t>2</w:t>
      </w:r>
      <w:r w:rsidR="00BC7BF7" w:rsidRPr="007432E3">
        <w:rPr>
          <w:rFonts w:ascii="GHEA Grapalat" w:hAnsi="GHEA Grapalat"/>
          <w:highlight w:val="yellow"/>
        </w:rPr>
        <w:t>.</w:t>
      </w:r>
      <w:r w:rsidRPr="007432E3">
        <w:rPr>
          <w:rFonts w:ascii="GHEA Grapalat" w:hAnsi="GHEA Grapalat"/>
          <w:highlight w:val="yellow"/>
        </w:rPr>
        <w:t xml:space="preserve"> Ценовое предложение представляется в форме расчета, состоящего из обобщенных компонентов стоимости</w:t>
      </w:r>
      <w:r w:rsidR="008F7138" w:rsidRPr="007432E3">
        <w:rPr>
          <w:rFonts w:ascii="GHEA Grapalat" w:hAnsi="GHEA Grapalat"/>
          <w:highlight w:val="yellow"/>
        </w:rPr>
        <w:t xml:space="preserve"> (совокупность себестоимости и прогнозируемой прибыли) </w:t>
      </w:r>
      <w:r w:rsidR="006B2A75" w:rsidRPr="007432E3">
        <w:rPr>
          <w:rFonts w:ascii="GHEA Grapalat" w:hAnsi="GHEA Grapalat"/>
          <w:highlight w:val="yellow"/>
        </w:rPr>
        <w:t xml:space="preserve"> </w:t>
      </w:r>
      <w:r w:rsidRPr="007432E3">
        <w:rPr>
          <w:rFonts w:ascii="GHEA Grapalat" w:hAnsi="GHEA Grapalat"/>
          <w:highlight w:val="yellow"/>
        </w:rPr>
        <w:t>и налога на добавленную стоимость. Расчет компонентов стоимости — разбивка или другие детали — не</w:t>
      </w:r>
      <w:r w:rsidR="00E267E5" w:rsidRPr="007432E3">
        <w:rPr>
          <w:rFonts w:ascii="GHEA Grapalat" w:hAnsi="GHEA Grapalat"/>
          <w:highlight w:val="yellow"/>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7432E3">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7432E3">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w:t>
      </w:r>
      <w:r w:rsidRPr="007432E3">
        <w:rPr>
          <w:rFonts w:ascii="GHEA Grapalat" w:hAnsi="GHEA Grapalat"/>
          <w:b/>
        </w:rPr>
        <w:t xml:space="preserve">в </w:t>
      </w:r>
      <w:r w:rsidR="007432E3" w:rsidRPr="007432E3">
        <w:rPr>
          <w:rFonts w:ascii="GHEA Grapalat" w:hAnsi="GHEA Grapalat"/>
          <w:b/>
        </w:rPr>
        <w:t>1</w:t>
      </w:r>
      <w:r w:rsidRPr="007432E3">
        <w:rPr>
          <w:rFonts w:ascii="GHEA Grapalat" w:hAnsi="GHEA Grapalat"/>
          <w:b/>
        </w:rPr>
        <w:t xml:space="preserve"> экземпляр</w:t>
      </w:r>
      <w:r w:rsidR="007432E3" w:rsidRPr="007432E3">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7432E3">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7432E3">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7432E3" w:rsidRDefault="00E24455" w:rsidP="007432E3">
      <w:pPr>
        <w:widowControl w:val="0"/>
        <w:tabs>
          <w:tab w:val="left" w:pos="1134"/>
        </w:tabs>
        <w:ind w:firstLine="567"/>
        <w:contextualSpacing/>
        <w:rPr>
          <w:rFonts w:ascii="GHEA Grapalat" w:hAnsi="GHEA Grapalat"/>
          <w:highlight w:val="yellow"/>
        </w:rPr>
      </w:pPr>
      <w:r w:rsidRPr="007432E3">
        <w:rPr>
          <w:rFonts w:ascii="GHEA Grapalat" w:hAnsi="GHEA Grapalat"/>
          <w:highlight w:val="yellow"/>
        </w:rPr>
        <w:t>1)</w:t>
      </w:r>
      <w:r w:rsidRPr="007432E3">
        <w:rPr>
          <w:rFonts w:ascii="GHEA Grapalat" w:hAnsi="GHEA Grapalat"/>
          <w:highlight w:val="yellow"/>
        </w:rPr>
        <w:tab/>
        <w:t>наименование заказчика и место (адрес) подачи заявки;</w:t>
      </w:r>
    </w:p>
    <w:p w:rsidR="00E24455" w:rsidRPr="007432E3" w:rsidRDefault="00E24455" w:rsidP="007432E3">
      <w:pPr>
        <w:widowControl w:val="0"/>
        <w:tabs>
          <w:tab w:val="left" w:pos="1134"/>
          <w:tab w:val="left" w:pos="6284"/>
        </w:tabs>
        <w:ind w:firstLine="567"/>
        <w:contextualSpacing/>
        <w:jc w:val="both"/>
        <w:rPr>
          <w:rFonts w:ascii="GHEA Grapalat" w:hAnsi="GHEA Grapalat"/>
          <w:highlight w:val="yellow"/>
        </w:rPr>
      </w:pPr>
      <w:r w:rsidRPr="007432E3">
        <w:rPr>
          <w:rFonts w:ascii="GHEA Grapalat" w:hAnsi="GHEA Grapalat"/>
          <w:highlight w:val="yellow"/>
        </w:rPr>
        <w:t>2)</w:t>
      </w:r>
      <w:r w:rsidRPr="007432E3">
        <w:rPr>
          <w:rFonts w:ascii="GHEA Grapalat" w:hAnsi="GHEA Grapalat"/>
          <w:highlight w:val="yellow"/>
        </w:rPr>
        <w:tab/>
        <w:t xml:space="preserve">код </w:t>
      </w:r>
      <w:r w:rsidR="00107A05" w:rsidRPr="007432E3">
        <w:rPr>
          <w:rFonts w:ascii="GHEA Grapalat" w:hAnsi="GHEA Grapalat"/>
          <w:highlight w:val="yellow"/>
        </w:rPr>
        <w:t>процедуры</w:t>
      </w:r>
      <w:r w:rsidRPr="007432E3">
        <w:rPr>
          <w:rFonts w:ascii="GHEA Grapalat" w:hAnsi="GHEA Grapalat"/>
          <w:highlight w:val="yellow"/>
        </w:rPr>
        <w:t>;</w:t>
      </w:r>
      <w:r w:rsidRPr="007432E3">
        <w:rPr>
          <w:rFonts w:ascii="GHEA Grapalat" w:hAnsi="GHEA Grapalat"/>
          <w:highlight w:val="yellow"/>
        </w:rPr>
        <w:tab/>
      </w:r>
    </w:p>
    <w:p w:rsidR="00E24455" w:rsidRPr="007432E3" w:rsidRDefault="00E24455" w:rsidP="007432E3">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3)</w:t>
      </w:r>
      <w:r w:rsidRPr="007432E3">
        <w:rPr>
          <w:rFonts w:ascii="GHEA Grapalat" w:hAnsi="GHEA Grapalat"/>
          <w:highlight w:val="yellow"/>
        </w:rPr>
        <w:tab/>
        <w:t>слова “не вскрывать до заседания по вскрытию заявок”;</w:t>
      </w:r>
    </w:p>
    <w:p w:rsidR="00E24455" w:rsidRPr="002658C9" w:rsidRDefault="00E24455" w:rsidP="007432E3">
      <w:pPr>
        <w:widowControl w:val="0"/>
        <w:tabs>
          <w:tab w:val="left" w:pos="1134"/>
        </w:tabs>
        <w:ind w:firstLine="567"/>
        <w:contextualSpacing/>
        <w:jc w:val="both"/>
        <w:rPr>
          <w:rFonts w:ascii="GHEA Grapalat" w:hAnsi="GHEA Grapalat"/>
        </w:rPr>
      </w:pPr>
      <w:r w:rsidRPr="007432E3">
        <w:rPr>
          <w:rFonts w:ascii="GHEA Grapalat" w:hAnsi="GHEA Grapalat"/>
          <w:highlight w:val="yellow"/>
        </w:rPr>
        <w:t>4)</w:t>
      </w:r>
      <w:r w:rsidRPr="007432E3">
        <w:rPr>
          <w:rFonts w:ascii="GHEA Grapalat" w:hAnsi="GHEA Grapalat"/>
          <w:highlight w:val="yellow"/>
        </w:rPr>
        <w:tab/>
        <w:t>наименование (имя), место нахождения и номер телефона участника.</w:t>
      </w:r>
    </w:p>
    <w:p w:rsidR="00E24455" w:rsidRDefault="00107A05" w:rsidP="007432E3">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7432E3" w:rsidRPr="00374F4A" w:rsidRDefault="007432E3" w:rsidP="007432E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GHTsDzB-HVKAK-2022-87</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7432E3" w:rsidRPr="00374F4A" w:rsidRDefault="007432E3" w:rsidP="007432E3">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4D612A" w:rsidRDefault="004D612A" w:rsidP="004D612A">
      <w:pPr>
        <w:jc w:val="both"/>
        <w:rPr>
          <w:rFonts w:ascii="GHEA Grapalat" w:hAnsi="GHEA Grapalat"/>
          <w:sz w:val="20"/>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7432E3" w:rsidRPr="00E063D7">
        <w:rPr>
          <w:rFonts w:ascii="GHEA Grapalat" w:hAnsi="GHEA Grapalat"/>
          <w:sz w:val="22"/>
          <w:szCs w:val="22"/>
        </w:rPr>
        <w:t>«</w:t>
      </w:r>
      <w:r w:rsidR="007432E3">
        <w:rPr>
          <w:rFonts w:ascii="GHEA Grapalat" w:hAnsi="GHEA Grapalat"/>
          <w:b/>
          <w:sz w:val="22"/>
          <w:szCs w:val="22"/>
        </w:rPr>
        <w:t>GHTsDzB-HVKAK-2022-87</w:t>
      </w:r>
      <w:r w:rsidR="007432E3" w:rsidRPr="00E063D7">
        <w:rPr>
          <w:rFonts w:ascii="GHEA Grapalat" w:hAnsi="GHEA Grapalat"/>
          <w:b/>
          <w:sz w:val="22"/>
          <w:szCs w:val="22"/>
        </w:rPr>
        <w:t>»</w:t>
      </w:r>
      <w:r w:rsidR="007432E3">
        <w:rPr>
          <w:rFonts w:ascii="GHEA Grapalat" w:hAnsi="GHEA Grapalat"/>
          <w:b/>
          <w:sz w:val="22"/>
          <w:szCs w:val="22"/>
        </w:rPr>
        <w:t xml:space="preserve"> </w:t>
      </w:r>
      <w:r w:rsidR="008314CA" w:rsidRPr="008314CA">
        <w:rPr>
          <w:rFonts w:ascii="GHEA Grapalat" w:hAnsi="GHEA Grapalat"/>
        </w:rPr>
        <w:t xml:space="preserve">запроса котировок </w:t>
      </w:r>
      <w:r w:rsidR="00374F4A" w:rsidRPr="008314CA">
        <w:rPr>
          <w:rFonts w:ascii="GHEA Grapalat" w:hAnsi="GHEA Grapalat"/>
        </w:rPr>
        <w:t>и</w:t>
      </w:r>
      <w:r w:rsidR="00374F4A" w:rsidRPr="00DA5EA0">
        <w:rPr>
          <w:rFonts w:ascii="GHEA Grapalat" w:hAnsi="GHEA Grapalat"/>
        </w:rPr>
        <w:t xml:space="preserve">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8314CA">
        <w:rPr>
          <w:rFonts w:ascii="GHEA Grapalat" w:hAnsi="GHEA Grapalat"/>
        </w:rPr>
        <w:t>запрос котировок</w:t>
      </w:r>
      <w:r w:rsidRPr="001E7AA5">
        <w:rPr>
          <w:rFonts w:ascii="GHEA Grapalat" w:hAnsi="GHEA Grapalat"/>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7432E3" w:rsidRPr="00E063D7">
        <w:rPr>
          <w:rFonts w:ascii="GHEA Grapalat" w:hAnsi="GHEA Grapalat"/>
          <w:sz w:val="22"/>
          <w:szCs w:val="22"/>
        </w:rPr>
        <w:t>«</w:t>
      </w:r>
      <w:r w:rsidR="007432E3">
        <w:rPr>
          <w:rFonts w:ascii="GHEA Grapalat" w:hAnsi="GHEA Grapalat"/>
          <w:b/>
          <w:sz w:val="22"/>
          <w:szCs w:val="22"/>
        </w:rPr>
        <w:t>GHTsDzB-HVKAK-2022-87</w:t>
      </w:r>
      <w:r w:rsidR="007432E3"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7432E3" w:rsidRDefault="006F3CBD" w:rsidP="00B46D58">
      <w:pPr>
        <w:pStyle w:val="aff"/>
        <w:widowControl w:val="0"/>
        <w:numPr>
          <w:ilvl w:val="0"/>
          <w:numId w:val="22"/>
        </w:numPr>
        <w:tabs>
          <w:tab w:val="left" w:pos="567"/>
        </w:tabs>
        <w:spacing w:after="160"/>
        <w:jc w:val="both"/>
        <w:rPr>
          <w:rFonts w:ascii="GHEA Grapalat" w:hAnsi="GHEA Grapalat"/>
        </w:rPr>
      </w:pPr>
      <w:r w:rsidRPr="007432E3">
        <w:rPr>
          <w:rFonts w:ascii="GHEA Grapalat" w:hAnsi="GHEA Grapalat"/>
        </w:rPr>
        <w:t xml:space="preserve"> </w:t>
      </w:r>
      <w:r w:rsidR="006B3E56" w:rsidRPr="007432E3">
        <w:rPr>
          <w:rFonts w:ascii="GHEA Grapalat" w:hAnsi="GHEA Grapalat"/>
        </w:rPr>
        <w:t xml:space="preserve">в рамках участия в </w:t>
      </w:r>
      <w:r w:rsidR="003D290C">
        <w:rPr>
          <w:rFonts w:ascii="GHEA Grapalat" w:hAnsi="GHEA Grapalat"/>
        </w:rPr>
        <w:t>запросе котировок</w:t>
      </w:r>
      <w:r w:rsidR="00305944" w:rsidRPr="007432E3">
        <w:rPr>
          <w:rFonts w:ascii="GHEA Grapalat" w:hAnsi="GHEA Grapalat"/>
        </w:rPr>
        <w:t xml:space="preserve"> </w:t>
      </w:r>
      <w:r w:rsidR="006B3E56" w:rsidRPr="007432E3">
        <w:rPr>
          <w:rFonts w:ascii="GHEA Grapalat" w:hAnsi="GHEA Grapalat"/>
        </w:rPr>
        <w:t xml:space="preserve">под кодом </w:t>
      </w:r>
      <w:r w:rsidR="007432E3" w:rsidRPr="00E063D7">
        <w:rPr>
          <w:rFonts w:ascii="GHEA Grapalat" w:hAnsi="GHEA Grapalat"/>
          <w:sz w:val="22"/>
          <w:szCs w:val="22"/>
        </w:rPr>
        <w:t>«</w:t>
      </w:r>
      <w:r w:rsidR="007432E3">
        <w:rPr>
          <w:rFonts w:ascii="GHEA Grapalat" w:hAnsi="GHEA Grapalat"/>
          <w:b/>
          <w:sz w:val="22"/>
          <w:szCs w:val="22"/>
        </w:rPr>
        <w:t>GHTsDzB-HVKAK-2022-87</w:t>
      </w:r>
      <w:r w:rsidR="007432E3" w:rsidRPr="00E063D7">
        <w:rPr>
          <w:rFonts w:ascii="GHEA Grapalat" w:hAnsi="GHEA Grapalat"/>
          <w:b/>
          <w:sz w:val="22"/>
          <w:szCs w:val="22"/>
        </w:rPr>
        <w:t>»</w:t>
      </w:r>
      <w:r w:rsidR="007432E3">
        <w:rPr>
          <w:rFonts w:ascii="GHEA Grapalat" w:hAnsi="GHEA Grapalat"/>
          <w:b/>
          <w:sz w:val="22"/>
          <w:szCs w:val="22"/>
        </w:rPr>
        <w:t xml:space="preserve"> </w:t>
      </w:r>
      <w:r w:rsidR="006B3E56" w:rsidRPr="007432E3">
        <w:rPr>
          <w:rFonts w:ascii="GHEA Grapalat" w:hAnsi="GHEA Grapalat"/>
        </w:rPr>
        <w:t xml:space="preserve">не допускал и (или) не допустит </w:t>
      </w:r>
      <w:r w:rsidR="00C026EF" w:rsidRPr="007432E3">
        <w:rPr>
          <w:rFonts w:ascii="GHEA Grapalat" w:hAnsi="GHEA Grapalat"/>
          <w:lang w:val="hy-AM"/>
        </w:rPr>
        <w:t>недобросовестн</w:t>
      </w:r>
      <w:r w:rsidR="00C026EF" w:rsidRPr="007432E3">
        <w:rPr>
          <w:rFonts w:ascii="GHEA Grapalat" w:hAnsi="GHEA Grapalat"/>
        </w:rPr>
        <w:t>ой</w:t>
      </w:r>
      <w:r w:rsidR="00C026EF" w:rsidRPr="007432E3">
        <w:rPr>
          <w:rFonts w:ascii="GHEA Grapalat" w:hAnsi="GHEA Grapalat"/>
          <w:lang w:val="hy-AM"/>
        </w:rPr>
        <w:t xml:space="preserve"> конкуренци</w:t>
      </w:r>
      <w:r w:rsidR="00C026EF" w:rsidRPr="007432E3">
        <w:rPr>
          <w:rFonts w:ascii="GHEA Grapalat" w:hAnsi="GHEA Grapalat"/>
        </w:rPr>
        <w:t xml:space="preserve">и, </w:t>
      </w:r>
      <w:r w:rsidR="006B3E56" w:rsidRPr="007432E3">
        <w:rPr>
          <w:rFonts w:ascii="GHEA Grapalat" w:hAnsi="GHEA Grapalat"/>
        </w:rPr>
        <w:t xml:space="preserve">злоупотребления доминирующим положением и </w:t>
      </w:r>
      <w:proofErr w:type="spellStart"/>
      <w:r w:rsidR="006B3E56" w:rsidRPr="007432E3">
        <w:rPr>
          <w:rFonts w:ascii="GHEA Grapalat" w:hAnsi="GHEA Grapalat"/>
        </w:rPr>
        <w:t>антиконкурентного</w:t>
      </w:r>
      <w:proofErr w:type="spellEnd"/>
      <w:r w:rsidR="006B3E56" w:rsidRPr="007432E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4D612A" w:rsidRPr="00374F4A" w:rsidRDefault="004D612A" w:rsidP="004D612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GHTsDzB-HVKAK-2022-</w:t>
      </w:r>
      <w:r w:rsidR="003D290C">
        <w:rPr>
          <w:rFonts w:ascii="GHEA Grapalat" w:hAnsi="GHEA Grapalat"/>
          <w:b/>
          <w:sz w:val="22"/>
          <w:szCs w:val="22"/>
        </w:rPr>
        <w:t>87</w:t>
      </w:r>
      <w:r w:rsidRPr="00E063D7">
        <w:rPr>
          <w:rFonts w:ascii="GHEA Grapalat" w:hAnsi="GHEA Grapalat"/>
          <w:b/>
          <w:sz w:val="22"/>
          <w:szCs w:val="22"/>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9366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39366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39366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39366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39366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39366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39366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393666"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39366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393666"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39366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39366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3D290C">
      <w:pPr>
        <w:pBdr>
          <w:top w:val="nil"/>
          <w:left w:val="nil"/>
          <w:bottom w:val="nil"/>
          <w:right w:val="nil"/>
          <w:between w:val="nil"/>
        </w:pBdr>
        <w:spacing w:before="240"/>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069"/>
      </w:tblGrid>
      <w:tr w:rsidR="00A9306E" w:rsidRPr="00FD1EE4" w:rsidTr="003D290C">
        <w:trPr>
          <w:trHeight w:val="86"/>
        </w:trPr>
        <w:tc>
          <w:tcPr>
            <w:tcW w:w="8069"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3D290C">
        <w:trPr>
          <w:trHeight w:val="6092"/>
        </w:trPr>
        <w:tc>
          <w:tcPr>
            <w:tcW w:w="8069"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3D290C" w:rsidRPr="00374F4A" w:rsidRDefault="003D290C" w:rsidP="003D290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GHTsDzB-HVKAK-2022-87</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60B26">
        <w:rPr>
          <w:rFonts w:ascii="GHEA Grapalat" w:hAnsi="GHEA Grapalat"/>
          <w:spacing w:val="-6"/>
        </w:rPr>
        <w:t>запрос котировок</w:t>
      </w:r>
      <w:r w:rsidRPr="005744FC">
        <w:rPr>
          <w:rFonts w:ascii="GHEA Grapalat" w:hAnsi="GHEA Grapalat"/>
          <w:spacing w:val="-6"/>
        </w:rPr>
        <w:t xml:space="preserve"> под кодом </w:t>
      </w:r>
      <w:r w:rsidR="00560B26" w:rsidRPr="00E063D7">
        <w:rPr>
          <w:rFonts w:ascii="GHEA Grapalat" w:hAnsi="GHEA Grapalat"/>
          <w:sz w:val="22"/>
          <w:szCs w:val="22"/>
        </w:rPr>
        <w:t>«</w:t>
      </w:r>
      <w:r w:rsidR="00560B26">
        <w:rPr>
          <w:rFonts w:ascii="GHEA Grapalat" w:hAnsi="GHEA Grapalat"/>
          <w:b/>
          <w:sz w:val="22"/>
          <w:szCs w:val="22"/>
        </w:rPr>
        <w:t>GHTsDzB-HVKAK-2022-87</w:t>
      </w:r>
      <w:r w:rsidR="00560B26"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560B26" w:rsidRPr="00374F4A" w:rsidRDefault="00560B26" w:rsidP="00560B26">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GHTsDzB-HVKAK-2022-87</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C4636" w:rsidRDefault="003D2FE2" w:rsidP="00560B26">
      <w:pPr>
        <w:widowControl w:val="0"/>
        <w:tabs>
          <w:tab w:val="left" w:pos="567"/>
        </w:tabs>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60B26" w:rsidRPr="00025337">
        <w:rPr>
          <w:rFonts w:ascii="GHEA Grapalat" w:hAnsi="GHEA Grapalat"/>
          <w:b/>
          <w:sz w:val="22"/>
          <w:szCs w:val="22"/>
        </w:rPr>
        <w:t>ГНО «Национальным центром по контролю и профилактике заболеваний»</w:t>
      </w:r>
      <w:r w:rsidR="00560B26" w:rsidRPr="00025337">
        <w:rPr>
          <w:rFonts w:ascii="GHEA Grapalat" w:hAnsi="GHEA Grapalat"/>
          <w:b/>
          <w:i/>
          <w:sz w:val="22"/>
          <w:szCs w:val="22"/>
        </w:rPr>
        <w:t xml:space="preserve"> </w:t>
      </w:r>
      <w:r w:rsidR="00560B26" w:rsidRPr="00025337">
        <w:rPr>
          <w:rFonts w:ascii="GHEA Grapalat" w:hAnsi="GHEA Grapalat"/>
          <w:b/>
          <w:sz w:val="22"/>
          <w:szCs w:val="22"/>
        </w:rPr>
        <w:t>МЗ РА</w:t>
      </w:r>
      <w:r w:rsidR="00560B26"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560B26" w:rsidRPr="00E063D7">
        <w:rPr>
          <w:rFonts w:ascii="GHEA Grapalat" w:hAnsi="GHEA Grapalat"/>
          <w:sz w:val="22"/>
          <w:szCs w:val="22"/>
        </w:rPr>
        <w:t>«</w:t>
      </w:r>
      <w:r w:rsidR="00560B26">
        <w:rPr>
          <w:rFonts w:ascii="GHEA Grapalat" w:hAnsi="GHEA Grapalat"/>
          <w:b/>
          <w:sz w:val="22"/>
          <w:szCs w:val="22"/>
        </w:rPr>
        <w:t>GHTsDzB-HVKAK-2022-87</w:t>
      </w:r>
      <w:r w:rsidR="00560B26" w:rsidRPr="00E063D7">
        <w:rPr>
          <w:rFonts w:ascii="GHEA Grapalat" w:hAnsi="GHEA Grapalat"/>
          <w:b/>
          <w:sz w:val="22"/>
          <w:szCs w:val="22"/>
        </w:rPr>
        <w:t>»</w:t>
      </w:r>
      <w:r w:rsidR="006C4636">
        <w:rPr>
          <w:rFonts w:ascii="GHEA Grapalat" w:hAnsi="GHEA Grapalat"/>
          <w:b/>
          <w:sz w:val="22"/>
          <w:szCs w:val="22"/>
        </w:rPr>
        <w:t>.</w:t>
      </w:r>
    </w:p>
    <w:p w:rsidR="003D2FE2" w:rsidRPr="00B138F3" w:rsidRDefault="003D2FE2" w:rsidP="00560B26">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C463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C463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C463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C463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C463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6C4636" w:rsidRPr="00374F4A" w:rsidRDefault="006C4636" w:rsidP="006C4636">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GHTsDzB-HVKAK-2022-87</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C76BC6" w:rsidRDefault="000A214C" w:rsidP="00C76BC6">
      <w:pPr>
        <w:widowControl w:val="0"/>
        <w:tabs>
          <w:tab w:val="left" w:pos="567"/>
        </w:tabs>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C76BC6" w:rsidRPr="006328D1">
        <w:rPr>
          <w:rFonts w:ascii="GHEA Grapalat" w:hAnsi="GHEA Grapalat"/>
          <w:b/>
          <w:sz w:val="22"/>
          <w:szCs w:val="22"/>
        </w:rPr>
        <w:t>ГНО «Национальным центром по контролю и профилактике заболеваний»</w:t>
      </w:r>
      <w:r w:rsidR="00C76BC6" w:rsidRPr="006328D1">
        <w:rPr>
          <w:rFonts w:ascii="GHEA Grapalat" w:hAnsi="GHEA Grapalat"/>
          <w:b/>
          <w:i/>
          <w:sz w:val="22"/>
          <w:szCs w:val="22"/>
        </w:rPr>
        <w:t xml:space="preserve"> </w:t>
      </w:r>
      <w:r w:rsidR="00C76BC6" w:rsidRPr="006328D1">
        <w:rPr>
          <w:rFonts w:ascii="GHEA Grapalat" w:hAnsi="GHEA Grapalat"/>
          <w:b/>
          <w:sz w:val="22"/>
          <w:szCs w:val="22"/>
        </w:rPr>
        <w:t>МЗ РА</w:t>
      </w:r>
      <w:r w:rsidR="00C76BC6"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C76BC6" w:rsidRPr="00E063D7">
        <w:rPr>
          <w:rFonts w:ascii="GHEA Grapalat" w:hAnsi="GHEA Grapalat"/>
          <w:sz w:val="22"/>
          <w:szCs w:val="22"/>
        </w:rPr>
        <w:t>«</w:t>
      </w:r>
      <w:r w:rsidR="00C76BC6">
        <w:rPr>
          <w:rFonts w:ascii="GHEA Grapalat" w:hAnsi="GHEA Grapalat"/>
          <w:b/>
          <w:sz w:val="22"/>
          <w:szCs w:val="22"/>
        </w:rPr>
        <w:t>GHTsDzB-HVKAK-2022-87</w:t>
      </w:r>
      <w:r w:rsidR="00C76BC6" w:rsidRPr="00E063D7">
        <w:rPr>
          <w:rFonts w:ascii="GHEA Grapalat" w:hAnsi="GHEA Grapalat"/>
          <w:b/>
          <w:sz w:val="22"/>
          <w:szCs w:val="22"/>
        </w:rPr>
        <w:t>»</w:t>
      </w:r>
      <w:r w:rsidR="00C76BC6">
        <w:rPr>
          <w:rFonts w:ascii="GHEA Grapalat" w:hAnsi="GHEA Grapalat"/>
          <w:b/>
          <w:sz w:val="22"/>
          <w:szCs w:val="22"/>
        </w:rPr>
        <w:t>.</w:t>
      </w:r>
    </w:p>
    <w:p w:rsidR="000A214C" w:rsidRPr="00B138F3" w:rsidRDefault="000A214C" w:rsidP="00C76BC6">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C76BC6">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C76BC6">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C76BC6">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C76BC6">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76B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C76B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C76BC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C76BC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C76BC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3B2F27" w:rsidRPr="006F1605" w:rsidRDefault="00131F0B" w:rsidP="00C76BC6">
      <w:pPr>
        <w:widowControl w:val="0"/>
        <w:spacing w:after="160"/>
        <w:ind w:firstLine="567"/>
        <w:jc w:val="right"/>
        <w:rPr>
          <w:rFonts w:ascii="GHEA Grapalat" w:hAnsi="GHEA Grapalat" w:cs="Sylfaen"/>
          <w:b/>
        </w:rPr>
      </w:pPr>
      <w:r>
        <w:rPr>
          <w:rFonts w:ascii="GHEA Grapalat" w:hAnsi="GHEA Grapalat"/>
          <w:b/>
        </w:rPr>
        <w:br w:type="page"/>
      </w:r>
      <w:r w:rsidR="003B2F27" w:rsidRPr="00AD29CE">
        <w:rPr>
          <w:rFonts w:ascii="GHEA Grapalat" w:hAnsi="GHEA Grapalat"/>
          <w:b/>
        </w:rPr>
        <w:t xml:space="preserve">Приложение № </w:t>
      </w:r>
      <w:r w:rsidR="00B337B0" w:rsidRPr="006F1605">
        <w:rPr>
          <w:rFonts w:ascii="GHEA Grapalat" w:hAnsi="GHEA Grapalat"/>
          <w:b/>
        </w:rPr>
        <w:t>6</w:t>
      </w:r>
    </w:p>
    <w:p w:rsidR="00682CE1" w:rsidRPr="00AD29CE" w:rsidRDefault="00682CE1" w:rsidP="00682CE1">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Pr>
          <w:rFonts w:ascii="GHEA Grapalat" w:hAnsi="GHEA Grapalat"/>
          <w:b/>
          <w:sz w:val="22"/>
          <w:szCs w:val="22"/>
        </w:rPr>
        <w:t>GHTsDzB-HVKAK-2022-87</w:t>
      </w:r>
      <w:r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830772">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82CE1" w:rsidP="003B2F27">
      <w:pPr>
        <w:widowControl w:val="0"/>
        <w:spacing w:after="160" w:line="336" w:lineRule="auto"/>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003B2F27"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xml:space="preserve">, действующего на основании устава </w:t>
      </w:r>
      <w:r w:rsidR="00294FA7">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294FA7" w:rsidRPr="00294FA7">
        <w:rPr>
          <w:rFonts w:ascii="GHEA Grapalat" w:hAnsi="GHEA Grapalat"/>
          <w:b/>
        </w:rPr>
        <w:t>услуг по обслуживанию вентиляционной системы</w:t>
      </w:r>
      <w:r w:rsidR="00294FA7" w:rsidRPr="00294FA7">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445A85">
      <w:pPr>
        <w:contextualSpacing/>
        <w:rPr>
          <w:rFonts w:ascii="GHEA Grapalat" w:hAnsi="GHEA Grapalat" w:cs="Sylfaen"/>
        </w:rPr>
      </w:pPr>
    </w:p>
    <w:p w:rsidR="003B2F27" w:rsidRPr="00AD29CE" w:rsidRDefault="003B2F27" w:rsidP="00445A85">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445A85">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445A85">
      <w:pPr>
        <w:widowControl w:val="0"/>
        <w:contextualSpacing/>
        <w:jc w:val="center"/>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445A85">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445A85" w:rsidP="00445A85">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Заказчик в течение 10</w:t>
      </w:r>
      <w:r w:rsidR="00184C37">
        <w:rPr>
          <w:rFonts w:ascii="GHEA Grapalat" w:hAnsi="GHEA Grapalat"/>
        </w:rPr>
        <w:t xml:space="preserve"> рабочих дней с </w:t>
      </w:r>
      <w:proofErr w:type="gramStart"/>
      <w:r w:rsidR="00184C37">
        <w:rPr>
          <w:rFonts w:ascii="GHEA Grapalat" w:hAnsi="GHEA Grapalat"/>
        </w:rPr>
        <w:t>рабочего дня, следующего за днем получения акта сдачи-приемки представляет</w:t>
      </w:r>
      <w:proofErr w:type="gramEnd"/>
      <w:r w:rsidR="00184C37">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445A85">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445A85">
      <w:pPr>
        <w:widowControl w:val="0"/>
        <w:contextualSpacing/>
        <w:jc w:val="center"/>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445A85">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445A85">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C36039">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C36039" w:rsidRDefault="009B7BE7" w:rsidP="00445A85">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C36039">
        <w:rPr>
          <w:rFonts w:ascii="GHEA Grapalat" w:hAnsi="GHEA Grapalat"/>
        </w:rPr>
        <w:t>й</w:t>
      </w:r>
      <w:proofErr w:type="spellEnd"/>
      <w:r w:rsidR="00C36039">
        <w:rPr>
          <w:rFonts w:ascii="GHEA Grapalat" w:hAnsi="GHEA Grapalat"/>
        </w:rPr>
        <w:t>.</w:t>
      </w:r>
    </w:p>
    <w:p w:rsidR="00D932B2" w:rsidRDefault="00D932B2" w:rsidP="00445A85">
      <w:pPr>
        <w:contextualSpacing/>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445A85">
      <w:pPr>
        <w:widowControl w:val="0"/>
        <w:ind w:firstLine="720"/>
        <w:contextualSpacing/>
        <w:jc w:val="center"/>
        <w:rPr>
          <w:rFonts w:ascii="GHEA Grapalat" w:hAnsi="GHEA Grapalat" w:cs="Sylfaen"/>
        </w:rPr>
      </w:pPr>
    </w:p>
    <w:p w:rsidR="003B2F27" w:rsidRPr="00AD29CE" w:rsidRDefault="003B2F27" w:rsidP="00445A85">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445A85">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445A85">
      <w:pPr>
        <w:contextualSpacing/>
        <w:jc w:val="center"/>
        <w:rPr>
          <w:rFonts w:ascii="GHEA Grapalat" w:hAnsi="GHEA Grapalat"/>
          <w:b/>
        </w:rPr>
      </w:pPr>
    </w:p>
    <w:p w:rsidR="003B2F27" w:rsidRPr="00E661BE" w:rsidRDefault="003B2F27" w:rsidP="00445A85">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445A85">
      <w:pPr>
        <w:contextualSpacing/>
        <w:jc w:val="center"/>
        <w:rPr>
          <w:rFonts w:ascii="GHEA Grapalat" w:hAnsi="GHEA Grapalat" w:cs="Sylfaen"/>
          <w:b/>
        </w:rPr>
      </w:pP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445A85">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445A85">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445A85">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445A85">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445A85">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445A85">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445A85">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445A85">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C36039" w:rsidRDefault="003B2F27" w:rsidP="00445A85">
      <w:pPr>
        <w:widowControl w:val="0"/>
        <w:tabs>
          <w:tab w:val="left" w:pos="1276"/>
        </w:tabs>
        <w:ind w:firstLine="567"/>
        <w:contextualSpacing/>
        <w:jc w:val="both"/>
        <w:rPr>
          <w:rFonts w:ascii="GHEA Grapalat" w:hAnsi="GHEA Grapalat"/>
          <w:b/>
        </w:rPr>
      </w:pPr>
      <w:r w:rsidRPr="00C36039">
        <w:rPr>
          <w:rFonts w:ascii="GHEA Grapalat" w:hAnsi="GHEA Grapalat"/>
          <w:b/>
        </w:rPr>
        <w:t>7.15.</w:t>
      </w:r>
      <w:r w:rsidRPr="00C3603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C3603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C36039">
        <w:rPr>
          <w:rFonts w:ascii="GHEA Grapalat" w:hAnsi="GHEA Grapalat"/>
          <w:b/>
          <w:color w:val="000000" w:themeColor="text1"/>
        </w:rPr>
        <w:t>предусмотрения</w:t>
      </w:r>
      <w:proofErr w:type="spellEnd"/>
      <w:r w:rsidR="00224C7B" w:rsidRPr="00C36039">
        <w:rPr>
          <w:rFonts w:ascii="GHEA Grapalat" w:hAnsi="GHEA Grapalat"/>
          <w:b/>
          <w:color w:val="000000" w:themeColor="text1"/>
        </w:rPr>
        <w:t xml:space="preserve"> финансовых сре</w:t>
      </w:r>
      <w:proofErr w:type="gramStart"/>
      <w:r w:rsidR="00224C7B" w:rsidRPr="00C36039">
        <w:rPr>
          <w:rFonts w:ascii="GHEA Grapalat" w:hAnsi="GHEA Grapalat"/>
          <w:b/>
          <w:color w:val="000000" w:themeColor="text1"/>
        </w:rPr>
        <w:t>дств дл</w:t>
      </w:r>
      <w:proofErr w:type="gramEnd"/>
      <w:r w:rsidR="00224C7B" w:rsidRPr="00C3603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C36039">
        <w:rPr>
          <w:b/>
          <w:color w:val="000000" w:themeColor="text1"/>
        </w:rPr>
        <w:t xml:space="preserve"> </w:t>
      </w:r>
      <w:r w:rsidRPr="00C3603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C36039">
        <w:rPr>
          <w:rFonts w:ascii="GHEA Grapalat" w:hAnsi="GHEA Grapalat"/>
          <w:b/>
        </w:rPr>
        <w:t>двадцатипя</w:t>
      </w:r>
      <w:r w:rsidRPr="00C36039">
        <w:rPr>
          <w:rFonts w:ascii="GHEA Grapalat" w:hAnsi="GHEA Grapalat"/>
          <w:b/>
        </w:rPr>
        <w:t>тикратный</w:t>
      </w:r>
      <w:proofErr w:type="spellEnd"/>
      <w:r w:rsidRPr="00C36039">
        <w:rPr>
          <w:rFonts w:ascii="GHEA Grapalat" w:hAnsi="GHEA Grapalat"/>
          <w:b/>
        </w:rPr>
        <w:t xml:space="preserve"> размер базовой единицы закупок, то Заказчиком будет </w:t>
      </w:r>
      <w:proofErr w:type="spellStart"/>
      <w:r w:rsidRPr="00C36039">
        <w:rPr>
          <w:rFonts w:ascii="GHEA Grapalat" w:hAnsi="GHEA Grapalat"/>
          <w:b/>
        </w:rPr>
        <w:t>заключен</w:t>
      </w:r>
      <w:proofErr w:type="gramStart"/>
      <w:r w:rsidRPr="00C36039">
        <w:rPr>
          <w:rFonts w:ascii="GHEA Grapalat" w:hAnsi="GHEA Grapalat"/>
          <w:b/>
        </w:rPr>
        <w:t>o</w:t>
      </w:r>
      <w:proofErr w:type="spellEnd"/>
      <w:proofErr w:type="gramEnd"/>
      <w:r w:rsidRPr="00C36039">
        <w:rPr>
          <w:rFonts w:ascii="GHEA Grapalat" w:hAnsi="GHEA Grapalat"/>
          <w:b/>
        </w:rPr>
        <w:t xml:space="preserve"> соглашение в случае, если представленное Исполнителем в виде неустойки обеспечени</w:t>
      </w:r>
      <w:r w:rsidR="002C12AE" w:rsidRPr="00C36039">
        <w:rPr>
          <w:rFonts w:ascii="GHEA Grapalat" w:hAnsi="GHEA Grapalat"/>
          <w:b/>
        </w:rPr>
        <w:t>й квалификации и</w:t>
      </w:r>
      <w:r w:rsidRPr="00C36039">
        <w:rPr>
          <w:rFonts w:ascii="GHEA Grapalat" w:hAnsi="GHEA Grapalat"/>
          <w:b/>
        </w:rPr>
        <w:t xml:space="preserve"> договора заменяется гарантией или наличными деньгами, с учетом требований </w:t>
      </w:r>
      <w:r w:rsidR="00936F41" w:rsidRPr="00C36039">
        <w:rPr>
          <w:rFonts w:ascii="GHEA Grapalat" w:hAnsi="GHEA Grapalat"/>
          <w:b/>
        </w:rPr>
        <w:t xml:space="preserve">абзаца "в"  подпункта 1 и </w:t>
      </w:r>
      <w:r w:rsidRPr="00C36039">
        <w:rPr>
          <w:rFonts w:ascii="GHEA Grapalat" w:hAnsi="GHEA Grapalat"/>
          <w:b/>
        </w:rPr>
        <w:t>абзаца "б" подпункта 1</w:t>
      </w:r>
      <w:r w:rsidR="002C12AE" w:rsidRPr="00C36039">
        <w:rPr>
          <w:rFonts w:ascii="GHEA Grapalat" w:hAnsi="GHEA Grapalat"/>
          <w:b/>
        </w:rPr>
        <w:t>7</w:t>
      </w:r>
      <w:r w:rsidRPr="00C3603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C36039">
        <w:rPr>
          <w:rFonts w:ascii="GHEA Grapalat" w:hAnsi="GHEA Grapalat"/>
          <w:b/>
        </w:rPr>
        <w:t>й</w:t>
      </w:r>
      <w:r w:rsidRPr="00C36039">
        <w:rPr>
          <w:rFonts w:ascii="GHEA Grapalat" w:hAnsi="GHEA Grapalat"/>
          <w:b/>
        </w:rPr>
        <w:t xml:space="preserve"> </w:t>
      </w:r>
      <w:r w:rsidR="00A15315" w:rsidRPr="00C36039">
        <w:rPr>
          <w:rFonts w:ascii="GHEA Grapalat" w:hAnsi="GHEA Grapalat"/>
          <w:b/>
        </w:rPr>
        <w:t xml:space="preserve">квалификации и </w:t>
      </w:r>
      <w:proofErr w:type="gramStart"/>
      <w:r w:rsidRPr="00C36039">
        <w:rPr>
          <w:rFonts w:ascii="GHEA Grapalat" w:hAnsi="GHEA Grapalat"/>
          <w:b/>
        </w:rPr>
        <w:t>договора</w:t>
      </w:r>
      <w:proofErr w:type="gramEnd"/>
      <w:r w:rsidRPr="00C36039">
        <w:rPr>
          <w:rFonts w:ascii="GHEA Grapalat" w:hAnsi="GHEA Grapalat"/>
          <w:b/>
        </w:rPr>
        <w:t xml:space="preserve"> представленн</w:t>
      </w:r>
      <w:r w:rsidR="00A27144" w:rsidRPr="00C36039">
        <w:rPr>
          <w:rFonts w:ascii="GHEA Grapalat" w:hAnsi="GHEA Grapalat"/>
          <w:b/>
        </w:rPr>
        <w:t>ых</w:t>
      </w:r>
      <w:r w:rsidRPr="00C36039">
        <w:rPr>
          <w:rFonts w:ascii="GHEA Grapalat" w:hAnsi="GHEA Grapalat"/>
          <w:b/>
        </w:rPr>
        <w:t xml:space="preserve"> в виде неустойки, также представляет Заказчику нов</w:t>
      </w:r>
      <w:r w:rsidR="00A15315" w:rsidRPr="00C36039">
        <w:rPr>
          <w:rFonts w:ascii="GHEA Grapalat" w:hAnsi="GHEA Grapalat"/>
          <w:b/>
        </w:rPr>
        <w:t>ые</w:t>
      </w:r>
      <w:r w:rsidRPr="00C36039">
        <w:rPr>
          <w:rFonts w:ascii="GHEA Grapalat" w:hAnsi="GHEA Grapalat"/>
          <w:b/>
        </w:rPr>
        <w:t xml:space="preserve"> обеспечени</w:t>
      </w:r>
      <w:r w:rsidR="00A15315" w:rsidRPr="00C36039">
        <w:rPr>
          <w:rFonts w:ascii="GHEA Grapalat" w:hAnsi="GHEA Grapalat"/>
          <w:b/>
        </w:rPr>
        <w:t>я</w:t>
      </w:r>
      <w:r w:rsidRPr="00C3603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C36039">
        <w:rPr>
          <w:rStyle w:val="af6"/>
          <w:rFonts w:ascii="GHEA Grapalat" w:hAnsi="GHEA Grapalat"/>
          <w:b/>
        </w:rPr>
        <w:footnoteReference w:customMarkFollows="1" w:id="9"/>
        <w:t>24</w:t>
      </w:r>
    </w:p>
    <w:p w:rsidR="003B2F27" w:rsidRPr="00AD29CE" w:rsidRDefault="003B2F27" w:rsidP="00445A85">
      <w:pPr>
        <w:widowControl w:val="0"/>
        <w:contextualSpacing/>
        <w:rPr>
          <w:rFonts w:ascii="GHEA Grapalat" w:hAnsi="GHEA Grapalat"/>
        </w:rPr>
      </w:pPr>
    </w:p>
    <w:p w:rsidR="003B2F27" w:rsidRPr="00AD29CE" w:rsidRDefault="003B2F27" w:rsidP="00445A85">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445A85">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445A85">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445A85">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445A85">
            <w:pPr>
              <w:widowControl w:val="0"/>
              <w:contextualSpacing/>
              <w:jc w:val="center"/>
              <w:rPr>
                <w:rFonts w:ascii="GHEA Grapalat" w:hAnsi="GHEA Grapalat"/>
                <w:lang w:val="en-US"/>
              </w:rPr>
            </w:pPr>
          </w:p>
          <w:p w:rsidR="003B2F27" w:rsidRPr="00E40AC8" w:rsidRDefault="003B2F27" w:rsidP="00445A85">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445A85">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445A85">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445A85">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445A85">
            <w:pPr>
              <w:widowControl w:val="0"/>
              <w:contextualSpacing/>
              <w:jc w:val="center"/>
              <w:rPr>
                <w:rFonts w:ascii="GHEA Grapalat" w:hAnsi="GHEA Grapalat"/>
                <w:lang w:val="en-US"/>
              </w:rPr>
            </w:pPr>
          </w:p>
          <w:p w:rsidR="003B2F27" w:rsidRPr="00E40AC8" w:rsidRDefault="003B2F27" w:rsidP="00445A85">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445A85">
      <w:pPr>
        <w:widowControl w:val="0"/>
        <w:ind w:firstLine="709"/>
        <w:contextualSpacing/>
        <w:jc w:val="center"/>
        <w:rPr>
          <w:rFonts w:ascii="GHEA Grapalat" w:hAnsi="GHEA Grapalat"/>
          <w:b/>
        </w:rPr>
      </w:pPr>
    </w:p>
    <w:p w:rsidR="003B2F27" w:rsidRPr="00AD29CE" w:rsidRDefault="003B2F27" w:rsidP="00445A85">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3B2F27" w:rsidRPr="00C36039" w:rsidRDefault="00C36039" w:rsidP="003B2F27">
      <w:pPr>
        <w:widowControl w:val="0"/>
        <w:spacing w:after="160" w:line="360" w:lineRule="auto"/>
        <w:jc w:val="center"/>
        <w:rPr>
          <w:rFonts w:ascii="GHEA Grapalat" w:hAnsi="GHEA Grapalat"/>
          <w:b/>
        </w:rPr>
      </w:pPr>
      <w:r w:rsidRPr="00C36039">
        <w:rPr>
          <w:rFonts w:ascii="GHEA Grapalat" w:hAnsi="GHEA Grapalat"/>
          <w:b/>
        </w:rPr>
        <w:t>ПРИКРЕПЛЕНО ОТДЕЛЬНЫМ ФАЙЛОМ</w:t>
      </w:r>
    </w:p>
    <w:p w:rsidR="00C36039" w:rsidRPr="00AD29CE" w:rsidRDefault="00C36039"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F74267">
      <w:footerReference w:type="default" r:id="rId8"/>
      <w:footnotePr>
        <w:pos w:val="beneathText"/>
      </w:footnotePr>
      <w:pgSz w:w="11906" w:h="16838" w:code="9"/>
      <w:pgMar w:top="993" w:right="849" w:bottom="1418"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A85" w:rsidRDefault="00445A85">
      <w:r>
        <w:separator/>
      </w:r>
    </w:p>
  </w:endnote>
  <w:endnote w:type="continuationSeparator" w:id="0">
    <w:p w:rsidR="00445A85" w:rsidRDefault="00445A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445A85" w:rsidRPr="00305BEC" w:rsidRDefault="00393666">
        <w:pPr>
          <w:pStyle w:val="a5"/>
          <w:jc w:val="center"/>
          <w:rPr>
            <w:rFonts w:ascii="GHEA Grapalat" w:hAnsi="GHEA Grapalat"/>
            <w:sz w:val="24"/>
            <w:szCs w:val="24"/>
          </w:rPr>
        </w:pPr>
        <w:r w:rsidRPr="00305BEC">
          <w:rPr>
            <w:rFonts w:ascii="GHEA Grapalat" w:hAnsi="GHEA Grapalat"/>
            <w:sz w:val="24"/>
            <w:szCs w:val="24"/>
          </w:rPr>
          <w:fldChar w:fldCharType="begin"/>
        </w:r>
        <w:r w:rsidR="00445A85"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05E97">
          <w:rPr>
            <w:rFonts w:ascii="GHEA Grapalat" w:hAnsi="GHEA Grapalat"/>
            <w:noProof/>
            <w:sz w:val="24"/>
            <w:szCs w:val="24"/>
          </w:rPr>
          <w:t>1</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A85" w:rsidRDefault="00445A85">
      <w:r>
        <w:separator/>
      </w:r>
    </w:p>
  </w:footnote>
  <w:footnote w:type="continuationSeparator" w:id="0">
    <w:p w:rsidR="00445A85" w:rsidRDefault="00445A85">
      <w:r>
        <w:continuationSeparator/>
      </w:r>
    </w:p>
  </w:footnote>
  <w:footnote w:id="1">
    <w:p w:rsidR="00445A85" w:rsidRPr="00A31673" w:rsidRDefault="00445A85">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45A85" w:rsidRDefault="00445A85" w:rsidP="006B3E56">
      <w:pPr>
        <w:jc w:val="both"/>
      </w:pPr>
    </w:p>
    <w:p w:rsidR="00445A85" w:rsidRPr="00503980" w:rsidRDefault="00445A85"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45A85" w:rsidRPr="00503980" w:rsidRDefault="00445A85"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445A85" w:rsidRPr="00503980" w:rsidRDefault="00445A85"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445A85" w:rsidRDefault="00445A85" w:rsidP="006B3E56">
      <w:pPr>
        <w:pStyle w:val="af2"/>
        <w:rPr>
          <w:rFonts w:asciiTheme="minorHAnsi" w:hAnsiTheme="minorHAnsi"/>
          <w:lang w:val="af-ZA"/>
        </w:rPr>
      </w:pPr>
    </w:p>
  </w:footnote>
  <w:footnote w:id="3">
    <w:p w:rsidR="00445A85" w:rsidRPr="00D3436F" w:rsidRDefault="00445A8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45A85" w:rsidRPr="00D3436F" w:rsidRDefault="00445A85">
      <w:pPr>
        <w:pStyle w:val="af2"/>
        <w:rPr>
          <w:lang w:val="es-ES"/>
        </w:rPr>
      </w:pPr>
    </w:p>
  </w:footnote>
  <w:footnote w:id="4">
    <w:p w:rsidR="00445A85" w:rsidRPr="008842CE" w:rsidRDefault="00445A85" w:rsidP="003D2FE2">
      <w:pPr>
        <w:pStyle w:val="af2"/>
        <w:jc w:val="both"/>
      </w:pPr>
    </w:p>
  </w:footnote>
  <w:footnote w:id="5">
    <w:p w:rsidR="00445A85" w:rsidRPr="008842CE" w:rsidRDefault="00445A85" w:rsidP="000A214C">
      <w:pPr>
        <w:pStyle w:val="af2"/>
        <w:jc w:val="both"/>
      </w:pPr>
    </w:p>
  </w:footnote>
  <w:footnote w:id="6">
    <w:p w:rsidR="00445A85" w:rsidRPr="006F5F33" w:rsidRDefault="00445A85"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445A85" w:rsidRPr="006F5F33" w:rsidRDefault="00445A85"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45A85" w:rsidRPr="006F5F33" w:rsidRDefault="00445A85"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445A85" w:rsidRPr="006F5F33" w:rsidRDefault="00445A85"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445A85" w:rsidRPr="009E00B3" w:rsidRDefault="00445A85"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445A85" w:rsidRPr="00A47171" w:rsidRDefault="00445A85"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445A85" w:rsidRPr="00E40AC8" w:rsidRDefault="00445A85"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3D88"/>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0FB"/>
    <w:rsid w:val="000878DB"/>
    <w:rsid w:val="00087A30"/>
    <w:rsid w:val="00090699"/>
    <w:rsid w:val="000911CA"/>
    <w:rsid w:val="00091FB0"/>
    <w:rsid w:val="0009215F"/>
    <w:rsid w:val="00092D0A"/>
    <w:rsid w:val="0009308C"/>
    <w:rsid w:val="00093602"/>
    <w:rsid w:val="0009380C"/>
    <w:rsid w:val="00093BC8"/>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2AD"/>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0C2C"/>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A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8A8"/>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E97"/>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1078"/>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3666"/>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C"/>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0A2C"/>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5A85"/>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12A"/>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E26"/>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0B26"/>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4AD5"/>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6C2"/>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42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5D27"/>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89"/>
    <w:rsid w:val="0067579A"/>
    <w:rsid w:val="00675CA2"/>
    <w:rsid w:val="00676178"/>
    <w:rsid w:val="0067669A"/>
    <w:rsid w:val="00676A27"/>
    <w:rsid w:val="00677658"/>
    <w:rsid w:val="00677E00"/>
    <w:rsid w:val="00681F45"/>
    <w:rsid w:val="00682C6C"/>
    <w:rsid w:val="00682CE1"/>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636"/>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359"/>
    <w:rsid w:val="00742F7B"/>
    <w:rsid w:val="007430FE"/>
    <w:rsid w:val="007432E3"/>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6DD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772"/>
    <w:rsid w:val="00830AD3"/>
    <w:rsid w:val="008314CA"/>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0B48"/>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BA5"/>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39C"/>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E73"/>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36AA"/>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039"/>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6BC6"/>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167"/>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0EF4"/>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5D01"/>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1B0"/>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E2D"/>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30"/>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267"/>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137"/>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CB5"/>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5B26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DE68A-50B1-4811-9341-C3534BB4D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2263</TotalTime>
  <Pages>75</Pages>
  <Words>15049</Words>
  <Characters>109614</Characters>
  <Application>Microsoft Office Word</Application>
  <DocSecurity>0</DocSecurity>
  <Lines>913</Lines>
  <Paragraphs>248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124415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1539</cp:revision>
  <cp:lastPrinted>2018-02-16T07:12:00Z</cp:lastPrinted>
  <dcterms:created xsi:type="dcterms:W3CDTF">2019-10-28T07:04:00Z</dcterms:created>
  <dcterms:modified xsi:type="dcterms:W3CDTF">2022-11-28T09:23:00Z</dcterms:modified>
</cp:coreProperties>
</file>