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265F47">
        <w:rPr>
          <w:rFonts w:ascii="GHEA Grapalat" w:hAnsi="GHEA Grapalat"/>
          <w:i w:val="0"/>
          <w:sz w:val="24"/>
          <w:szCs w:val="24"/>
          <w:lang w:val="hy-AM"/>
        </w:rPr>
        <w:t>06</w:t>
      </w:r>
      <w:r w:rsidR="00265F47">
        <w:rPr>
          <w:rFonts w:ascii="GHEA Grapalat" w:hAnsi="GHEA Grapalat"/>
          <w:i w:val="0"/>
          <w:sz w:val="24"/>
          <w:szCs w:val="24"/>
        </w:rPr>
        <w:t xml:space="preserve"> июня</w:t>
      </w:r>
      <w:r w:rsidRPr="00521A49">
        <w:rPr>
          <w:rFonts w:ascii="GHEA Grapalat" w:hAnsi="GHEA Grapalat"/>
          <w:i w:val="0"/>
          <w:sz w:val="24"/>
          <w:szCs w:val="24"/>
        </w:rPr>
        <w:t xml:space="preserve"> 202</w:t>
      </w:r>
      <w:r w:rsidR="00DC389A">
        <w:rPr>
          <w:rFonts w:ascii="GHEA Grapalat" w:hAnsi="GHEA Grapalat"/>
          <w:i w:val="0"/>
          <w:sz w:val="24"/>
          <w:szCs w:val="24"/>
        </w:rPr>
        <w:t>5</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9E43FA">
        <w:rPr>
          <w:rFonts w:ascii="GHEA Grapalat" w:hAnsi="GHEA Grapalat"/>
          <w:b/>
          <w:i w:val="0"/>
          <w:sz w:val="24"/>
          <w:szCs w:val="24"/>
        </w:rPr>
        <w:t>GHAPDzB-HVKAK-2025-42</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265F47">
        <w:rPr>
          <w:rFonts w:ascii="GHEA Grapalat" w:hAnsi="GHEA Grapalat"/>
          <w:b/>
        </w:rPr>
        <w:t>кондиционеров</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265F47">
        <w:rPr>
          <w:rFonts w:ascii="GHEA Grapalat" w:hAnsi="GHEA Grapalat"/>
          <w:b/>
          <w:i w:val="0"/>
          <w:spacing w:val="-6"/>
          <w:sz w:val="24"/>
          <w:szCs w:val="24"/>
        </w:rPr>
        <w:t>13 июня</w:t>
      </w:r>
      <w:r w:rsidR="00F659CE">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9E43FA">
        <w:rPr>
          <w:rFonts w:ascii="GHEA Grapalat" w:hAnsi="GHEA Grapalat"/>
          <w:b/>
        </w:rPr>
        <w:t>GHAPDzB-HVKAK-2025-42</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w:t>
      </w:r>
      <w:r w:rsidR="004714CB">
        <w:rPr>
          <w:rFonts w:ascii="GHEA Grapalat" w:hAnsi="GHEA Grapalat"/>
        </w:rPr>
        <w:t>06 июня</w:t>
      </w:r>
      <w:r w:rsidR="00F659CE">
        <w:rPr>
          <w:rFonts w:ascii="GHEA Grapalat" w:hAnsi="GHEA Grapalat"/>
        </w:rPr>
        <w:t xml:space="preserve"> 2025</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4714CB">
        <w:rPr>
          <w:rFonts w:ascii="GHEA Grapalat" w:hAnsi="GHEA Grapalat"/>
          <w:b/>
        </w:rPr>
        <w:t>КОНДИЦИОНЕРОВ</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4714CB">
        <w:rPr>
          <w:rFonts w:ascii="GHEA Grapalat" w:hAnsi="GHEA Grapalat"/>
          <w:b/>
        </w:rPr>
        <w:t>КОНДИЦИОНЕРОВ</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9E43FA">
        <w:rPr>
          <w:rFonts w:ascii="GHEA Grapalat" w:hAnsi="GHEA Grapalat"/>
          <w:b/>
        </w:rPr>
        <w:t>GHAPDzB-HVKAK-2025-42</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4714CB">
        <w:rPr>
          <w:rFonts w:ascii="GHEA Grapalat" w:hAnsi="GHEA Grapalat"/>
          <w:b/>
          <w:i w:val="0"/>
          <w:sz w:val="24"/>
          <w:szCs w:val="24"/>
        </w:rPr>
        <w:t>кондиционеров</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87311D">
        <w:rPr>
          <w:rFonts w:ascii="GHEA Grapalat" w:hAnsi="GHEA Grapalat"/>
          <w:b/>
          <w:i w:val="0"/>
          <w:sz w:val="24"/>
          <w:szCs w:val="24"/>
        </w:rPr>
        <w:t>1</w:t>
      </w:r>
      <w:r w:rsidR="00EA245B" w:rsidRPr="00521A49">
        <w:rPr>
          <w:rFonts w:ascii="GHEA Grapalat" w:hAnsi="GHEA Grapalat"/>
          <w:b/>
          <w:i w:val="0"/>
          <w:sz w:val="24"/>
          <w:szCs w:val="24"/>
        </w:rPr>
        <w:t xml:space="preserve"> лот</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300"/>
        <w:gridCol w:w="7962"/>
      </w:tblGrid>
      <w:tr w:rsidR="007B326D" w:rsidRPr="00521A49" w:rsidTr="00961DC8">
        <w:trPr>
          <w:jc w:val="center"/>
        </w:trPr>
        <w:tc>
          <w:tcPr>
            <w:tcW w:w="200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96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961DC8">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30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796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1B42A9" w:rsidRPr="00521A49" w:rsidTr="00513369">
        <w:trPr>
          <w:jc w:val="center"/>
        </w:trPr>
        <w:tc>
          <w:tcPr>
            <w:tcW w:w="708" w:type="dxa"/>
            <w:vAlign w:val="center"/>
          </w:tcPr>
          <w:p w:rsidR="001B42A9" w:rsidRPr="00EB7FC1" w:rsidRDefault="001B42A9" w:rsidP="003A329D">
            <w:pPr>
              <w:pStyle w:val="23"/>
              <w:widowControl w:val="0"/>
              <w:spacing w:line="240" w:lineRule="auto"/>
              <w:ind w:right="113" w:firstLine="0"/>
              <w:jc w:val="center"/>
              <w:rPr>
                <w:rFonts w:ascii="GHEA Grapalat" w:hAnsi="GHEA Grapalat"/>
              </w:rPr>
            </w:pPr>
            <w:r w:rsidRPr="00EB7FC1">
              <w:rPr>
                <w:rFonts w:ascii="GHEA Grapalat" w:hAnsi="GHEA Grapalat"/>
              </w:rPr>
              <w:t>1</w:t>
            </w:r>
          </w:p>
        </w:tc>
        <w:tc>
          <w:tcPr>
            <w:tcW w:w="1300" w:type="dxa"/>
          </w:tcPr>
          <w:p w:rsidR="001B42A9" w:rsidRPr="00933F2B" w:rsidRDefault="0087311D" w:rsidP="00D32812">
            <w:pPr>
              <w:jc w:val="center"/>
              <w:rPr>
                <w:rFonts w:ascii="GHEA Grapalat" w:hAnsi="GHEA Grapalat"/>
                <w:color w:val="000000"/>
                <w:sz w:val="20"/>
                <w:szCs w:val="20"/>
              </w:rPr>
            </w:pPr>
            <w:r>
              <w:rPr>
                <w:rFonts w:ascii="GHEA Grapalat" w:hAnsi="GHEA Grapalat"/>
                <w:color w:val="000000"/>
                <w:sz w:val="20"/>
                <w:szCs w:val="20"/>
              </w:rPr>
              <w:t>1,320,000</w:t>
            </w:r>
          </w:p>
        </w:tc>
        <w:tc>
          <w:tcPr>
            <w:tcW w:w="7962" w:type="dxa"/>
            <w:vAlign w:val="center"/>
          </w:tcPr>
          <w:p w:rsidR="001B42A9" w:rsidRDefault="0087311D">
            <w:pPr>
              <w:rPr>
                <w:rFonts w:ascii="GHEA Grapalat" w:hAnsi="GHEA Grapalat"/>
                <w:color w:val="000000"/>
                <w:sz w:val="20"/>
                <w:szCs w:val="20"/>
              </w:rPr>
            </w:pPr>
            <w:r>
              <w:rPr>
                <w:rFonts w:ascii="GHEA Grapalat" w:hAnsi="GHEA Grapalat"/>
                <w:color w:val="000000"/>
                <w:sz w:val="20"/>
                <w:szCs w:val="20"/>
              </w:rPr>
              <w:t>Кондиционер</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1B42A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407B5" w:rsidRPr="00521A49" w:rsidRDefault="00C407B5" w:rsidP="005D414D">
      <w:pPr>
        <w:widowControl w:val="0"/>
        <w:spacing w:after="160"/>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13369" w:rsidRDefault="008769B4" w:rsidP="00513369">
      <w:pPr>
        <w:widowControl w:val="0"/>
        <w:tabs>
          <w:tab w:val="left" w:pos="1276"/>
        </w:tabs>
        <w:spacing w:after="160"/>
        <w:ind w:firstLine="567"/>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13369" w:rsidRPr="00551FD6">
        <w:rPr>
          <w:rFonts w:ascii="GHEA Grapalat" w:hAnsi="GHEA Grapalat"/>
        </w:rPr>
        <w:t xml:space="preserve">В случае выявления </w:t>
      </w:r>
      <w:r w:rsidR="00513369" w:rsidRPr="00681C1F">
        <w:rPr>
          <w:rFonts w:ascii="GHEA Grapalat" w:hAnsi="GHEA Grapalat"/>
          <w:color w:val="000000" w:themeColor="text1"/>
        </w:rPr>
        <w:t xml:space="preserve">оснований, предусмотренных пунктом 6 части 1 статьи 6 Закона, </w:t>
      </w:r>
      <w:r w:rsidR="00513369"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13369" w:rsidRPr="00DB680D">
        <w:rPr>
          <w:rFonts w:ascii="GHEA Grapalat" w:hAnsi="GHEA Grapalat"/>
        </w:rPr>
        <w:t xml:space="preserve">. Мотивированное решение руководителя </w:t>
      </w:r>
      <w:r w:rsidR="00513369" w:rsidRPr="00982592">
        <w:rPr>
          <w:rFonts w:ascii="GHEA Grapalat" w:hAnsi="GHEA Grapalat"/>
        </w:rPr>
        <w:t>заказчика уполномоченный орган публикует в бюллетене</w:t>
      </w:r>
      <w:r w:rsidR="00513369" w:rsidRPr="009022F9">
        <w:rPr>
          <w:rFonts w:ascii="GHEA Grapalat" w:hAnsi="GHEA Grapalat"/>
        </w:rPr>
        <w:t xml:space="preserve"> </w:t>
      </w:r>
      <w:r w:rsidR="00513369">
        <w:rPr>
          <w:rFonts w:ascii="GHEA Grapalat" w:hAnsi="GHEA Grapalat"/>
        </w:rPr>
        <w:t xml:space="preserve">в течение пяти рабочих дней, </w:t>
      </w:r>
      <w:r w:rsidR="00513369">
        <w:rPr>
          <w:rStyle w:val="ezkurwreuab5ozgtqnkl"/>
          <w:rFonts w:ascii="GHEA Grapalat" w:hAnsi="GHEA Grapalat"/>
        </w:rPr>
        <w:t>следующих</w:t>
      </w:r>
      <w:r w:rsidR="00513369">
        <w:rPr>
          <w:rFonts w:ascii="GHEA Grapalat" w:hAnsi="GHEA Grapalat"/>
        </w:rPr>
        <w:t xml:space="preserve"> </w:t>
      </w:r>
      <w:r w:rsidR="00513369">
        <w:rPr>
          <w:rStyle w:val="ezkurwreuab5ozgtqnkl"/>
          <w:rFonts w:ascii="GHEA Grapalat" w:hAnsi="GHEA Grapalat"/>
        </w:rPr>
        <w:t>за днем</w:t>
      </w:r>
      <w:r w:rsidR="00513369">
        <w:rPr>
          <w:rFonts w:ascii="GHEA Grapalat" w:hAnsi="GHEA Grapalat"/>
        </w:rPr>
        <w:t xml:space="preserve"> </w:t>
      </w:r>
      <w:r w:rsidR="00513369">
        <w:rPr>
          <w:rStyle w:val="ezkurwreuab5ozgtqnkl"/>
          <w:rFonts w:ascii="GHEA Grapalat" w:hAnsi="GHEA Grapalat"/>
        </w:rPr>
        <w:t>получения</w:t>
      </w:r>
      <w:r w:rsidR="00513369">
        <w:rPr>
          <w:rFonts w:ascii="GHEA Grapalat" w:hAnsi="GHEA Grapalat"/>
        </w:rPr>
        <w:t xml:space="preserve"> </w:t>
      </w:r>
      <w:r w:rsidR="00513369">
        <w:rPr>
          <w:rStyle w:val="ezkurwreuab5ozgtqnkl"/>
          <w:rFonts w:ascii="GHEA Grapalat" w:hAnsi="GHEA Grapalat"/>
        </w:rPr>
        <w:t>решения</w:t>
      </w:r>
      <w:r w:rsidR="00513369" w:rsidRPr="00982592">
        <w:rPr>
          <w:rFonts w:ascii="GHEA Grapalat" w:hAnsi="GHEA Grapalat"/>
        </w:rPr>
        <w:t>.</w:t>
      </w:r>
      <w:r w:rsidR="00513369" w:rsidRPr="00570BBD">
        <w:t xml:space="preserve"> </w:t>
      </w:r>
      <w:r w:rsidR="00513369" w:rsidRPr="00551FD6">
        <w:rPr>
          <w:rFonts w:ascii="GHEA Grapalat" w:hAnsi="GHEA Grapalat"/>
        </w:rPr>
        <w:t xml:space="preserve">При этом указанное в настоящем пункте решение руководитель заказчика выносит </w:t>
      </w:r>
      <w:r w:rsidR="00513369">
        <w:rPr>
          <w:rFonts w:ascii="GHEA Grapalat" w:hAnsi="GHEA Grapalat"/>
        </w:rPr>
        <w:t xml:space="preserve">на десятый </w:t>
      </w:r>
      <w:proofErr w:type="gramStart"/>
      <w:r w:rsidR="00513369">
        <w:rPr>
          <w:rFonts w:ascii="GHEA Grapalat" w:hAnsi="GHEA Grapalat"/>
        </w:rPr>
        <w:t>день</w:t>
      </w:r>
      <w:proofErr w:type="gramEnd"/>
      <w:r w:rsidR="00513369" w:rsidRPr="00551FD6">
        <w:rPr>
          <w:rFonts w:ascii="GHEA Grapalat" w:hAnsi="GHEA Grapalat"/>
        </w:rPr>
        <w:t xml:space="preserve"> следующи</w:t>
      </w:r>
      <w:r w:rsidR="00513369">
        <w:rPr>
          <w:rFonts w:ascii="GHEA Grapalat" w:hAnsi="GHEA Grapalat"/>
        </w:rPr>
        <w:t>й</w:t>
      </w:r>
      <w:r w:rsidR="00513369" w:rsidRPr="00551FD6">
        <w:rPr>
          <w:rFonts w:ascii="GHEA Grapalat" w:hAnsi="GHEA Grapalat"/>
        </w:rPr>
        <w:t xml:space="preserve"> за </w:t>
      </w:r>
      <w:r w:rsidR="00513369">
        <w:rPr>
          <w:rFonts w:ascii="GHEA Grapalat" w:hAnsi="GHEA Grapalat"/>
        </w:rPr>
        <w:t>д</w:t>
      </w:r>
      <w:r w:rsidR="00513369" w:rsidRPr="00551FD6">
        <w:rPr>
          <w:rFonts w:ascii="GHEA Grapalat" w:hAnsi="GHEA Grapalat"/>
        </w:rPr>
        <w:t>нем объявления процедуры закуп</w:t>
      </w:r>
      <w:r w:rsidR="00513369">
        <w:rPr>
          <w:rFonts w:ascii="GHEA Grapalat" w:hAnsi="GHEA Grapalat"/>
        </w:rPr>
        <w:t>ки</w:t>
      </w:r>
      <w:r w:rsidR="00513369" w:rsidRPr="00551FD6">
        <w:rPr>
          <w:rFonts w:ascii="GHEA Grapalat" w:hAnsi="GHEA Grapalat"/>
        </w:rPr>
        <w:t xml:space="preserve"> несостоявшейся или опубликования объявления о заключенном договоре</w:t>
      </w:r>
      <w:r w:rsidR="00513369">
        <w:rPr>
          <w:rFonts w:ascii="GHEA Grapalat" w:hAnsi="GHEA Grapalat"/>
        </w:rPr>
        <w:t>,</w:t>
      </w:r>
      <w:r w:rsidR="00513369" w:rsidRPr="00551FD6">
        <w:rPr>
          <w:rFonts w:ascii="GHEA Grapalat" w:hAnsi="GHEA Grapalat"/>
        </w:rPr>
        <w:t xml:space="preserve"> или опубликования объявления</w:t>
      </w:r>
      <w:r w:rsidR="00513369">
        <w:rPr>
          <w:rFonts w:ascii="GHEA Grapalat" w:hAnsi="GHEA Grapalat"/>
        </w:rPr>
        <w:t xml:space="preserve"> (уведомления)</w:t>
      </w:r>
      <w:r w:rsidR="00513369" w:rsidRPr="00551FD6">
        <w:rPr>
          <w:rFonts w:ascii="GHEA Grapalat" w:hAnsi="GHEA Grapalat"/>
        </w:rPr>
        <w:t xml:space="preserve"> о расторжении договора в одностороннем порядке</w:t>
      </w:r>
      <w:r w:rsidR="00513369">
        <w:rPr>
          <w:rFonts w:ascii="GHEA Grapalat" w:hAnsi="GHEA Grapalat"/>
        </w:rPr>
        <w:t xml:space="preserve">. </w:t>
      </w:r>
      <w:r w:rsidR="00513369"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13369">
        <w:rPr>
          <w:rFonts w:ascii="GHEA Grapalat" w:hAnsi="GHEA Grapalat"/>
        </w:rPr>
        <w:t xml:space="preserve">. </w:t>
      </w:r>
      <w:proofErr w:type="gramStart"/>
      <w:r w:rsidR="00513369"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13369">
        <w:rPr>
          <w:rFonts w:ascii="GHEA Grapalat" w:hAnsi="GHEA Grapalat"/>
        </w:rPr>
        <w:t>на пятый</w:t>
      </w:r>
      <w:r w:rsidR="00513369" w:rsidRPr="00AA7DF7">
        <w:rPr>
          <w:rFonts w:ascii="GHEA Grapalat" w:hAnsi="GHEA Grapalat"/>
        </w:rPr>
        <w:t xml:space="preserve"> д</w:t>
      </w:r>
      <w:r w:rsidR="00513369">
        <w:rPr>
          <w:rFonts w:ascii="GHEA Grapalat" w:hAnsi="GHEA Grapalat"/>
        </w:rPr>
        <w:t>е</w:t>
      </w:r>
      <w:r w:rsidR="00513369" w:rsidRPr="00AA7DF7">
        <w:rPr>
          <w:rFonts w:ascii="GHEA Grapalat" w:hAnsi="GHEA Grapalat"/>
        </w:rPr>
        <w:t>н</w:t>
      </w:r>
      <w:r w:rsidR="00513369">
        <w:rPr>
          <w:rFonts w:ascii="GHEA Grapalat" w:hAnsi="GHEA Grapalat"/>
        </w:rPr>
        <w:t>ь, следующий</w:t>
      </w:r>
      <w:r w:rsidR="00513369"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13369">
        <w:rPr>
          <w:rFonts w:ascii="GHEA Grapalat" w:hAnsi="GHEA Grapalat"/>
        </w:rPr>
        <w:t xml:space="preserve">обжаловании </w:t>
      </w:r>
      <w:r w:rsidR="00513369" w:rsidRPr="00AA7DF7">
        <w:rPr>
          <w:rFonts w:ascii="GHEA Grapalat" w:hAnsi="GHEA Grapalat"/>
        </w:rPr>
        <w:t>решения участником по состоянию на сороковой день после получения решения</w:t>
      </w:r>
      <w:r w:rsidR="00513369">
        <w:rPr>
          <w:rFonts w:ascii="GHEA Grapalat" w:hAnsi="GHEA Grapalat"/>
        </w:rPr>
        <w:t xml:space="preserve"> </w:t>
      </w:r>
      <w:r w:rsidR="00513369" w:rsidRPr="00AA7DF7">
        <w:rPr>
          <w:rFonts w:ascii="GHEA Grapalat" w:hAnsi="GHEA Grapalat"/>
        </w:rPr>
        <w:t>-</w:t>
      </w:r>
      <w:r w:rsidR="00513369">
        <w:rPr>
          <w:rFonts w:ascii="GHEA Grapalat" w:hAnsi="GHEA Grapalat"/>
        </w:rPr>
        <w:t xml:space="preserve"> на пятый день</w:t>
      </w:r>
      <w:r w:rsidR="00513369" w:rsidRPr="00AA7DF7">
        <w:rPr>
          <w:rFonts w:ascii="GHEA Grapalat" w:hAnsi="GHEA Grapalat"/>
        </w:rPr>
        <w:t>, следующ</w:t>
      </w:r>
      <w:r w:rsidR="00513369">
        <w:rPr>
          <w:rFonts w:ascii="GHEA Grapalat" w:hAnsi="GHEA Grapalat"/>
        </w:rPr>
        <w:t>ий</w:t>
      </w:r>
      <w:r w:rsidR="00513369" w:rsidRPr="00AA7DF7">
        <w:rPr>
          <w:rFonts w:ascii="GHEA Grapalat" w:hAnsi="GHEA Grapalat"/>
        </w:rPr>
        <w:t xml:space="preserve"> за днем вступления в силу заключительного судебного акта по данному</w:t>
      </w:r>
      <w:r w:rsidR="00513369">
        <w:rPr>
          <w:rFonts w:ascii="GHEA Grapalat" w:hAnsi="GHEA Grapalat"/>
        </w:rPr>
        <w:t xml:space="preserve"> судебному</w:t>
      </w:r>
      <w:proofErr w:type="gramEnd"/>
      <w:r w:rsidR="00513369">
        <w:rPr>
          <w:rFonts w:ascii="GHEA Grapalat" w:hAnsi="GHEA Grapalat"/>
        </w:rPr>
        <w:t xml:space="preserve"> делу,</w:t>
      </w:r>
      <w:r w:rsidR="00513369" w:rsidRPr="00570BBD">
        <w:t xml:space="preserve"> </w:t>
      </w:r>
      <w:r w:rsidR="00513369" w:rsidRPr="006F0326">
        <w:rPr>
          <w:rFonts w:ascii="GHEA Grapalat" w:hAnsi="GHEA Grapalat"/>
        </w:rPr>
        <w:t>если по результатам судебного разбирательства возможность исполнения решения не исчезла</w:t>
      </w:r>
      <w:r w:rsidR="00513369">
        <w:rPr>
          <w:rFonts w:ascii="GHEA Grapalat" w:hAnsi="GHEA Grapalat"/>
        </w:rPr>
        <w:t>.</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w:t>
      </w:r>
      <w:proofErr w:type="gramStart"/>
      <w:r w:rsidR="002550CD" w:rsidRPr="00357DB8">
        <w:rPr>
          <w:rFonts w:ascii="GHEA Grapalat" w:hAnsi="GHEA Grapalat"/>
        </w:rPr>
        <w:t>-н</w:t>
      </w:r>
      <w:proofErr w:type="gramEnd"/>
      <w:r w:rsidR="002550CD" w:rsidRPr="00357DB8">
        <w:rPr>
          <w:rFonts w:ascii="GHEA Grapalat" w:hAnsi="GHEA Grapalat"/>
        </w:rPr>
        <w:t>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521A49" w:rsidRDefault="00D44120" w:rsidP="00B55614">
      <w:pPr>
        <w:widowControl w:val="0"/>
        <w:tabs>
          <w:tab w:val="left" w:pos="1134"/>
        </w:tabs>
        <w:ind w:firstLine="567"/>
        <w:contextualSpacing/>
        <w:jc w:val="both"/>
        <w:rPr>
          <w:rFonts w:ascii="GHEA Grapalat" w:hAnsi="GHEA Grapalat"/>
        </w:rPr>
      </w:pPr>
      <w:r w:rsidRPr="00637CD2">
        <w:rPr>
          <w:rFonts w:ascii="GHEA Grapalat" w:hAnsi="GHEA Grapalat" w:cs="Sylfaen"/>
        </w:rPr>
        <w:t>При этом</w:t>
      </w:r>
      <w:proofErr w:type="gramStart"/>
      <w:r w:rsidRPr="00637CD2">
        <w:rPr>
          <w:rFonts w:ascii="GHEA Grapalat" w:hAnsi="GHEA Grapalat" w:cs="Sylfaen"/>
        </w:rPr>
        <w:t>,</w:t>
      </w:r>
      <w:proofErr w:type="gramEnd"/>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Pr="00637CD2">
        <w:rPr>
          <w:rFonts w:ascii="GHEA Grapalat" w:hAnsi="GHEA Grapalat" w:cs="Sylfaen"/>
        </w:rPr>
        <w:t>я-</w:t>
      </w:r>
      <w:proofErr w:type="gramEnd"/>
      <w:r w:rsidRPr="00637CD2">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GHAPDzB-HVKAK-2025-42</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9E43FA">
        <w:rPr>
          <w:rFonts w:ascii="GHEA Grapalat" w:hAnsi="GHEA Grapalat"/>
          <w:b/>
          <w:sz w:val="22"/>
          <w:szCs w:val="22"/>
        </w:rPr>
        <w:t>GHAPDzB-HVKAK-2025-42</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9E43FA">
        <w:rPr>
          <w:rFonts w:ascii="GHEA Grapalat" w:hAnsi="GHEA Grapalat"/>
          <w:b/>
          <w:sz w:val="22"/>
          <w:szCs w:val="22"/>
        </w:rPr>
        <w:t>GHAPDzB-HVKAK-2025-42</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9E43FA">
        <w:rPr>
          <w:rFonts w:ascii="GHEA Grapalat" w:hAnsi="GHEA Grapalat"/>
          <w:b/>
          <w:sz w:val="22"/>
          <w:szCs w:val="22"/>
        </w:rPr>
        <w:t>GHAPDzB-HVKAK-2025-42</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GHAPDzB-HVKAK-2025-42</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9E43FA">
        <w:rPr>
          <w:rFonts w:ascii="GHEA Grapalat" w:hAnsi="GHEA Grapalat"/>
          <w:b/>
          <w:sz w:val="22"/>
          <w:szCs w:val="22"/>
        </w:rPr>
        <w:t>GHAPDzB-HVKAK-2025-42</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GHAPDzB-HVKAK-2025-42</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6D5384"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6D5384"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6D5384"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6D5384"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6D5384"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6D5384"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6D538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6D538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6D538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6D5384"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6D538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6D538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6D538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6D538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6D5384"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6D5384"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6D5384"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6D5384"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6D538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6D5384"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6D538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6D538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GHAPDzB-HVKAK-2025-42</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9E43FA">
        <w:rPr>
          <w:rFonts w:ascii="GHEA Grapalat" w:hAnsi="GHEA Grapalat"/>
          <w:b/>
          <w:sz w:val="22"/>
          <w:szCs w:val="22"/>
        </w:rPr>
        <w:t>GHAPDzB-HVKAK-2025-42</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GHAPDzB-HVKAK-2025-42</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9E43FA">
        <w:rPr>
          <w:rFonts w:ascii="GHEA Grapalat" w:hAnsi="GHEA Grapalat"/>
          <w:b/>
          <w:sz w:val="22"/>
          <w:szCs w:val="22"/>
        </w:rPr>
        <w:t>GHAPDzB-HVKAK-2025-42</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9E43FA">
        <w:rPr>
          <w:rFonts w:ascii="GHEA Grapalat" w:hAnsi="GHEA Grapalat"/>
          <w:b/>
          <w:sz w:val="22"/>
          <w:szCs w:val="22"/>
        </w:rPr>
        <w:t>GHAPDzB-HVKAK-2025-42</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9E43FA">
        <w:rPr>
          <w:rFonts w:ascii="GHEA Grapalat" w:hAnsi="GHEA Grapalat"/>
          <w:b/>
          <w:sz w:val="22"/>
          <w:szCs w:val="22"/>
        </w:rPr>
        <w:t>GHAPDzB-HVKAK-2025-42</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9E43FA">
        <w:rPr>
          <w:rFonts w:ascii="GHEA Grapalat" w:hAnsi="GHEA Grapalat"/>
          <w:b/>
          <w:sz w:val="22"/>
          <w:szCs w:val="22"/>
        </w:rPr>
        <w:t>GHAPDzB-HVKAK-2025-42</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D40321" w:rsidRDefault="00CD775D" w:rsidP="004F1E7A">
      <w:pPr>
        <w:widowControl w:val="0"/>
        <w:tabs>
          <w:tab w:val="left" w:pos="1134"/>
        </w:tabs>
        <w:ind w:firstLine="567"/>
        <w:contextualSpacing/>
        <w:jc w:val="both"/>
        <w:rPr>
          <w:rFonts w:ascii="GHEA Grapalat" w:hAnsi="GHEA Grapalat"/>
          <w:lang w:val="hy-AM"/>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w:t>
      </w:r>
      <w:r w:rsidR="00D43D00">
        <w:rPr>
          <w:rFonts w:ascii="GHEA Grapalat" w:hAnsi="GHEA Grapalat"/>
        </w:rPr>
        <w:t>й</w:t>
      </w:r>
      <w:r w:rsidRPr="00B138F3">
        <w:rPr>
          <w:rFonts w:ascii="GHEA Grapalat" w:hAnsi="GHEA Grapalat"/>
        </w:rPr>
        <w:t xml:space="preserve"> срок устанавливается </w:t>
      </w:r>
      <w:r w:rsidR="00D43D00" w:rsidRPr="00D43D00">
        <w:rPr>
          <w:rFonts w:ascii="GHEA Grapalat" w:hAnsi="GHEA Grapalat"/>
          <w:b/>
          <w:u w:val="single"/>
        </w:rPr>
        <w:t>минимум три года</w:t>
      </w:r>
      <w:r w:rsidRPr="00B138F3">
        <w:rPr>
          <w:rFonts w:ascii="GHEA Grapalat" w:hAnsi="GHEA Grapalat"/>
        </w:rPr>
        <w:t xml:space="preserve">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Fonts w:ascii="GHEA Grapalat" w:hAnsi="GHEA Grapalat"/>
        </w:rPr>
        <w:t>.</w:t>
      </w: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proofErr w:type="gramStart"/>
      <w:r w:rsidR="00DF0BD2" w:rsidRPr="00521A49">
        <w:rPr>
          <w:rFonts w:ascii="GHEA Grapalat" w:hAnsi="GHEA Grapalat"/>
          <w:lang w:val="hy-AM"/>
        </w:rPr>
        <w:t>,</w:t>
      </w:r>
      <w:proofErr w:type="gramEnd"/>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7"/>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w:t>
      </w:r>
      <w:proofErr w:type="spellStart"/>
      <w:r w:rsidRPr="006F0A20">
        <w:rPr>
          <w:rFonts w:ascii="GHEA Grapalat" w:eastAsiaTheme="minorHAnsi" w:hAnsi="GHEA Grapalat" w:cstheme="minorBidi"/>
          <w:sz w:val="22"/>
          <w:szCs w:val="22"/>
          <w:lang w:eastAsia="en-US" w:bidi="ar-SA"/>
        </w:rPr>
        <w:t>далее-договор</w:t>
      </w:r>
      <w:proofErr w:type="spellEnd"/>
      <w:r w:rsidRPr="006F0A20">
        <w:rPr>
          <w:rFonts w:ascii="GHEA Grapalat" w:eastAsiaTheme="minorHAnsi" w:hAnsi="GHEA Grapalat" w:cstheme="minorBidi"/>
          <w:sz w:val="22"/>
          <w:szCs w:val="22"/>
          <w:lang w:eastAsia="en-US" w:bidi="ar-SA"/>
        </w:rPr>
        <w:t xml:space="preserve">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При этом</w:t>
      </w:r>
      <w:proofErr w:type="gramStart"/>
      <w:r w:rsidRPr="006F0A20">
        <w:rPr>
          <w:rFonts w:ascii="GHEA Grapalat" w:eastAsiaTheme="minorHAnsi" w:hAnsi="GHEA Grapalat" w:cstheme="minorBidi"/>
          <w:sz w:val="22"/>
          <w:szCs w:val="22"/>
          <w:lang w:eastAsia="en-US" w:bidi="ar-SA"/>
        </w:rPr>
        <w:t>,</w:t>
      </w:r>
      <w:proofErr w:type="gramEnd"/>
      <w:r w:rsidRPr="006F0A20">
        <w:rPr>
          <w:rFonts w:ascii="GHEA Grapalat" w:eastAsiaTheme="minorHAnsi" w:hAnsi="GHEA Grapalat" w:cstheme="minorBidi"/>
          <w:sz w:val="22"/>
          <w:szCs w:val="22"/>
          <w:lang w:eastAsia="en-US" w:bidi="ar-SA"/>
        </w:rPr>
        <w:t xml:space="preserve">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B6712E" w:rsidRDefault="00B6712E" w:rsidP="00962010">
      <w:pPr>
        <w:widowControl w:val="0"/>
        <w:spacing w:after="160"/>
        <w:jc w:val="center"/>
        <w:rPr>
          <w:rFonts w:ascii="GHEA Grapalat" w:hAnsi="GHEA Grapalat"/>
          <w:b/>
        </w:rPr>
      </w:pPr>
      <w:bookmarkStart w:id="5" w:name="_GoBack"/>
      <w:bookmarkEnd w:id="5"/>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 xml:space="preserve">г. </w:t>
      </w:r>
      <w:proofErr w:type="gramStart"/>
      <w:r w:rsidRPr="00521A49">
        <w:rPr>
          <w:rFonts w:ascii="GHEA Grapalat" w:hAnsi="GHEA Grapalat"/>
        </w:rPr>
        <w:t>между</w:t>
      </w:r>
      <w:proofErr w:type="gramEnd"/>
      <w:r w:rsidRPr="00521A49">
        <w:rPr>
          <w:rFonts w:ascii="GHEA Grapalat" w:hAnsi="GHEA Grapalat"/>
        </w:rPr>
        <w:t xml:space="preserve">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proofErr w:type="spellStart"/>
      <w:r>
        <w:rPr>
          <w:rFonts w:ascii="GHEA Grapalat" w:hAnsi="GHEA Grapalat"/>
          <w:i/>
        </w:rPr>
        <w:t>П</w:t>
      </w:r>
      <w:r w:rsidRPr="00BA20A0">
        <w:rPr>
          <w:rFonts w:ascii="GHEA Grapalat" w:hAnsi="GHEA Grapalat"/>
          <w:i/>
        </w:rPr>
        <w:t>иложение</w:t>
      </w:r>
      <w:proofErr w:type="spellEnd"/>
      <w:r w:rsidRPr="00BA20A0">
        <w:rPr>
          <w:rFonts w:ascii="GHEA Grapalat" w:hAnsi="GHEA Grapalat"/>
          <w:i/>
        </w:rPr>
        <w:t xml:space="preserve">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xml:space="preserve">- </w:t>
      </w:r>
      <w:proofErr w:type="spellStart"/>
      <w:r w:rsidRPr="00BA20A0">
        <w:rPr>
          <w:rFonts w:ascii="GHEA Grapalat" w:hAnsi="GHEA Grapalat"/>
          <w:sz w:val="20"/>
          <w:szCs w:val="20"/>
        </w:rPr>
        <w:t>ом</w:t>
      </w:r>
      <w:proofErr w:type="spellEnd"/>
      <w:r w:rsidRPr="00BA20A0">
        <w:rPr>
          <w:rFonts w:ascii="GHEA Grapalat" w:hAnsi="GHEA Grapalat"/>
          <w:sz w:val="20"/>
          <w:szCs w:val="20"/>
        </w:rPr>
        <w:t xml:space="preserve">   и</w:t>
      </w:r>
      <w:r w:rsidRPr="00BA20A0">
        <w:rPr>
          <w:rFonts w:ascii="GHEA Grapalat" w:hAnsi="GHEA Grapalat"/>
        </w:rPr>
        <w:t xml:space="preserve"> ---------------------------- </w:t>
      </w:r>
      <w:r w:rsidRPr="00BA20A0">
        <w:rPr>
          <w:rFonts w:ascii="GHEA Grapalat" w:hAnsi="GHEA Grapalat"/>
          <w:sz w:val="20"/>
          <w:szCs w:val="20"/>
        </w:rPr>
        <w:t>-</w:t>
      </w:r>
      <w:proofErr w:type="spellStart"/>
      <w:r w:rsidRPr="00BA20A0">
        <w:rPr>
          <w:rFonts w:ascii="GHEA Grapalat" w:hAnsi="GHEA Grapalat"/>
          <w:sz w:val="20"/>
          <w:szCs w:val="20"/>
        </w:rPr>
        <w:t>ом</w:t>
      </w:r>
      <w:proofErr w:type="spellEnd"/>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proofErr w:type="spellStart"/>
      <w:r w:rsidRPr="00BA20A0">
        <w:rPr>
          <w:rFonts w:ascii="GHEA Grapalat" w:hAnsi="GHEA Grapalat" w:cs="Sylfaen"/>
          <w:sz w:val="20"/>
          <w:szCs w:val="20"/>
        </w:rPr>
        <w:t>далее-Договор</w:t>
      </w:r>
      <w:proofErr w:type="spellEnd"/>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 xml:space="preserve">и ------------------------- - </w:t>
      </w:r>
      <w:proofErr w:type="spellStart"/>
      <w:r w:rsidRPr="00BA20A0">
        <w:rPr>
          <w:rFonts w:ascii="GHEA Grapalat" w:hAnsi="GHEA Grapalat" w:cs="Sylfaen"/>
          <w:sz w:val="20"/>
          <w:szCs w:val="20"/>
        </w:rPr>
        <w:t>ом</w:t>
      </w:r>
      <w:proofErr w:type="spellEnd"/>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w:t>
      </w:r>
      <w:proofErr w:type="gramStart"/>
      <w:r w:rsidRPr="00BA20A0">
        <w:rPr>
          <w:rFonts w:ascii="GHEA Grapalat" w:hAnsi="GHEA Grapalat" w:cs="Sylfaen"/>
          <w:sz w:val="20"/>
          <w:szCs w:val="20"/>
        </w:rPr>
        <w:t>условиями</w:t>
      </w:r>
      <w:proofErr w:type="gramEnd"/>
      <w:r w:rsidRPr="00BA20A0">
        <w:rPr>
          <w:rFonts w:ascii="GHEA Grapalat" w:hAnsi="GHEA Grapalat" w:cs="Sylfaen"/>
          <w:sz w:val="20"/>
          <w:szCs w:val="20"/>
        </w:rPr>
        <w:t xml:space="preserve">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6"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75D" w:rsidRDefault="00CD775D">
      <w:r>
        <w:separator/>
      </w:r>
    </w:p>
  </w:endnote>
  <w:endnote w:type="continuationSeparator" w:id="0">
    <w:p w:rsidR="00CD775D" w:rsidRDefault="00CD7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CD775D" w:rsidRPr="00C861E9" w:rsidRDefault="00CD775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43D00">
          <w:rPr>
            <w:rFonts w:ascii="GHEA Grapalat" w:hAnsi="GHEA Grapalat"/>
            <w:noProof/>
            <w:sz w:val="24"/>
            <w:szCs w:val="24"/>
          </w:rPr>
          <w:t>70</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75D" w:rsidRDefault="00CD775D">
      <w:r>
        <w:separator/>
      </w:r>
    </w:p>
  </w:footnote>
  <w:footnote w:type="continuationSeparator" w:id="0">
    <w:p w:rsidR="00CD775D" w:rsidRDefault="00CD775D">
      <w:r>
        <w:continuationSeparator/>
      </w:r>
    </w:p>
  </w:footnote>
  <w:footnote w:id="1">
    <w:p w:rsidR="00CD775D" w:rsidRPr="002D0715" w:rsidRDefault="00CD775D">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CD775D" w:rsidRPr="00E72E35" w:rsidRDefault="00CD775D">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CD775D" w:rsidRPr="00816F7D" w:rsidRDefault="00CD775D"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xml:space="preserve">. </w:t>
      </w:r>
      <w:proofErr w:type="gramStart"/>
      <w:r w:rsidRPr="00816F7D">
        <w:rPr>
          <w:rFonts w:ascii="Sylfaen" w:hAnsi="Sylfaen"/>
          <w:i/>
          <w:sz w:val="16"/>
          <w:szCs w:val="16"/>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proofErr w:type="gram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CD775D" w:rsidRPr="00DA04BC" w:rsidRDefault="00CD775D"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CD775D" w:rsidRPr="00DA04BC" w:rsidRDefault="00CD775D"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CD775D" w:rsidRPr="00DA04BC" w:rsidRDefault="00CD775D"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CD775D" w:rsidRPr="00DA04BC" w:rsidRDefault="00CD775D" w:rsidP="00DA04BC">
      <w:pPr>
        <w:jc w:val="both"/>
        <w:rPr>
          <w:rFonts w:ascii="Sylfaen" w:hAnsi="Sylfaen"/>
          <w:i/>
          <w:sz w:val="16"/>
          <w:szCs w:val="16"/>
        </w:rPr>
      </w:pPr>
    </w:p>
  </w:footnote>
  <w:footnote w:id="4">
    <w:p w:rsidR="00CD775D" w:rsidRPr="00967242" w:rsidRDefault="00CD775D"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CD775D" w:rsidRPr="00D3436F" w:rsidRDefault="00CD775D">
      <w:pPr>
        <w:pStyle w:val="af2"/>
        <w:rPr>
          <w:lang w:val="es-ES"/>
        </w:rPr>
      </w:pPr>
    </w:p>
  </w:footnote>
  <w:footnote w:id="5">
    <w:p w:rsidR="00CD775D" w:rsidRPr="008842CE" w:rsidRDefault="00CD775D" w:rsidP="003D2FE2">
      <w:pPr>
        <w:pStyle w:val="af2"/>
        <w:jc w:val="both"/>
      </w:pPr>
    </w:p>
  </w:footnote>
  <w:footnote w:id="6">
    <w:p w:rsidR="00CD775D" w:rsidRPr="002B6C9D" w:rsidRDefault="00CD775D"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CD775D" w:rsidRPr="002B6C9D" w:rsidRDefault="00CD775D" w:rsidP="00D3436F">
      <w:pPr>
        <w:pStyle w:val="af2"/>
        <w:widowControl w:val="0"/>
        <w:jc w:val="both"/>
        <w:rPr>
          <w:rFonts w:ascii="Sylfaen" w:hAnsi="Sylfaen"/>
          <w:sz w:val="16"/>
          <w:szCs w:val="16"/>
          <w:lang w:val="hy-AM"/>
        </w:rPr>
      </w:pPr>
    </w:p>
  </w:footnote>
  <w:footnote w:id="7">
    <w:p w:rsidR="00CD775D" w:rsidRPr="0095788C" w:rsidRDefault="00CD775D"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rsidR="00CD775D" w:rsidRPr="0095788C" w:rsidRDefault="00CD775D"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CD775D" w:rsidRPr="0095788C" w:rsidRDefault="00CD775D">
      <w:pPr>
        <w:pStyle w:val="af2"/>
        <w:rPr>
          <w:rFonts w:ascii="Sylfaen" w:hAnsi="Sylfaen"/>
          <w:sz w:val="16"/>
          <w:szCs w:val="16"/>
          <w:lang w:val="hy-AM"/>
        </w:rPr>
      </w:pPr>
    </w:p>
  </w:footnote>
  <w:footnote w:id="9">
    <w:p w:rsidR="00CD775D" w:rsidRPr="004F3AE2" w:rsidRDefault="00CD775D"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CD775D" w:rsidRPr="008842CE" w:rsidRDefault="00CD775D"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0"/>
  </w:num>
  <w:num w:numId="3">
    <w:abstractNumId w:val="22"/>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2"/>
  </w:num>
  <w:num w:numId="13">
    <w:abstractNumId w:val="30"/>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1"/>
  </w:num>
  <w:num w:numId="25">
    <w:abstractNumId w:val="11"/>
  </w:num>
  <w:num w:numId="26">
    <w:abstractNumId w:val="4"/>
  </w:num>
  <w:num w:numId="27">
    <w:abstractNumId w:val="3"/>
  </w:num>
  <w:num w:numId="28">
    <w:abstractNumId w:val="0"/>
  </w:num>
  <w:num w:numId="29">
    <w:abstractNumId w:val="9"/>
  </w:num>
  <w:num w:numId="30">
    <w:abstractNumId w:val="29"/>
  </w:num>
  <w:num w:numId="31">
    <w:abstractNumId w:val="26"/>
  </w:num>
  <w:num w:numId="32">
    <w:abstractNumId w:val="27"/>
  </w:num>
  <w:num w:numId="33">
    <w:abstractNumId w:val="14"/>
  </w:num>
  <w:num w:numId="34">
    <w:abstractNumId w:val="20"/>
  </w:num>
  <w:num w:numId="35">
    <w:abstractNumId w:val="19"/>
  </w:num>
  <w:num w:numId="36">
    <w:abstractNumId w:val="25"/>
  </w:num>
  <w:num w:numId="37">
    <w:abstractNumId w:val="12"/>
  </w:num>
  <w:num w:numId="38">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65537"/>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2A9"/>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5F47"/>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4C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384"/>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1D"/>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5DE6"/>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3FA"/>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DE5"/>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75D"/>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12"/>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321"/>
    <w:rsid w:val="00D411B6"/>
    <w:rsid w:val="00D4164A"/>
    <w:rsid w:val="00D41AE8"/>
    <w:rsid w:val="00D41F7D"/>
    <w:rsid w:val="00D42D33"/>
    <w:rsid w:val="00D42E80"/>
    <w:rsid w:val="00D433D6"/>
    <w:rsid w:val="00D43420"/>
    <w:rsid w:val="00D436B3"/>
    <w:rsid w:val="00D43D00"/>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17F"/>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EFB58-C8F4-49FC-A22A-A51480BF6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75</Pages>
  <Words>15958</Words>
  <Characters>117480</Characters>
  <Application>Microsoft Office Word</Application>
  <DocSecurity>0</DocSecurity>
  <Lines>979</Lines>
  <Paragraphs>266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133172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25</cp:revision>
  <cp:lastPrinted>2018-02-16T07:12:00Z</cp:lastPrinted>
  <dcterms:created xsi:type="dcterms:W3CDTF">2024-02-14T10:29:00Z</dcterms:created>
  <dcterms:modified xsi:type="dcterms:W3CDTF">2025-06-06T07:12:00Z</dcterms:modified>
</cp:coreProperties>
</file>