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44B15842" w:rsidR="00096865" w:rsidRPr="00FD6146" w:rsidRDefault="007B188A" w:rsidP="00EF3662">
      <w:pPr>
        <w:pStyle w:val="aa"/>
        <w:ind w:right="-7" w:firstLine="567"/>
        <w:jc w:val="right"/>
        <w:rPr>
          <w:rFonts w:ascii="GHEA Grapalat" w:hAnsi="GHEA Grapalat" w:cs="Sylfaen"/>
          <w:i/>
          <w:sz w:val="18"/>
          <w:szCs w:val="18"/>
        </w:rPr>
      </w:pPr>
      <w:r w:rsidRPr="00FD6146">
        <w:rPr>
          <w:rFonts w:ascii="GHEA Grapalat" w:hAnsi="GHEA Grapalat" w:cs="Sylfaen"/>
          <w:i/>
          <w:sz w:val="18"/>
          <w:szCs w:val="18"/>
        </w:rPr>
        <w:t xml:space="preserve">                                                                                   </w:t>
      </w:r>
      <w:r w:rsidR="00931A1F" w:rsidRPr="00FD6146">
        <w:rPr>
          <w:rFonts w:ascii="GHEA Grapalat" w:hAnsi="GHEA Grapalat" w:cs="Sylfaen"/>
          <w:i/>
          <w:sz w:val="18"/>
          <w:szCs w:val="18"/>
        </w:rPr>
        <w:t xml:space="preserve"> </w:t>
      </w: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4BF3982" w:rsidR="00642EFE" w:rsidRPr="00A71D81" w:rsidRDefault="00FD6146" w:rsidP="00EF3662">
      <w:pPr>
        <w:pStyle w:val="a3"/>
        <w:spacing w:line="240" w:lineRule="auto"/>
        <w:jc w:val="center"/>
        <w:rPr>
          <w:rFonts w:ascii="GHEA Grapalat" w:hAnsi="GHEA Grapalat"/>
          <w:i w:val="0"/>
          <w:lang w:val="af-ZA"/>
        </w:rPr>
      </w:pPr>
      <w:r>
        <w:rPr>
          <w:rFonts w:ascii="GHEA Grapalat" w:hAnsi="GHEA Grapalat"/>
          <w:i w:val="0"/>
          <w:lang w:val="af-ZA"/>
        </w:rPr>
        <w:t>ԳՆԱՆԱՇՄԱՆ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7C30C70F"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D6146">
        <w:rPr>
          <w:rFonts w:ascii="GHEA Grapalat" w:hAnsi="GHEA Grapalat"/>
          <w:i w:val="0"/>
          <w:lang w:val="af-ZA"/>
        </w:rPr>
        <w:t>2</w:t>
      </w:r>
      <w:r w:rsidR="00D25351">
        <w:rPr>
          <w:rFonts w:ascii="GHEA Grapalat" w:hAnsi="GHEA Grapalat"/>
          <w:i w:val="0"/>
          <w:lang w:val="hy-AM"/>
        </w:rPr>
        <w:t>4</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D25351">
        <w:rPr>
          <w:rFonts w:ascii="GHEA Grapalat" w:hAnsi="GHEA Grapalat"/>
          <w:i w:val="0"/>
          <w:lang w:val="hy-AM"/>
        </w:rPr>
        <w:t>փետրվար</w:t>
      </w:r>
      <w:r w:rsidR="00E64B26">
        <w:rPr>
          <w:rFonts w:ascii="GHEA Grapalat" w:hAnsi="GHEA Grapalat"/>
          <w:i w:val="0"/>
          <w:lang w:val="hy-AM"/>
        </w:rPr>
        <w:t>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D25351">
        <w:rPr>
          <w:rFonts w:ascii="GHEA Grapalat" w:hAnsi="GHEA Grapalat"/>
          <w:i w:val="0"/>
          <w:lang w:val="hy-AM"/>
        </w:rPr>
        <w:t>05</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FD6146">
        <w:rPr>
          <w:rFonts w:ascii="GHEA Grapalat" w:hAnsi="GHEA Grapalat"/>
          <w:i w:val="0"/>
          <w:lang w:val="af-ZA"/>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78C679EF" w14:textId="1E3A23B9" w:rsidR="00F735E1" w:rsidRDefault="00496E18" w:rsidP="00EF3662">
      <w:pPr>
        <w:pStyle w:val="a3"/>
        <w:spacing w:line="240" w:lineRule="auto"/>
        <w:jc w:val="center"/>
        <w:rPr>
          <w:rFonts w:ascii="GHEA Grapalat" w:hAnsi="GHEA Grapalat"/>
          <w:b/>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425FD1">
        <w:rPr>
          <w:rFonts w:ascii="GHEA Grapalat" w:hAnsi="GHEA Grapalat"/>
          <w:b/>
          <w:i w:val="0"/>
          <w:lang w:val="af-ZA"/>
        </w:rPr>
        <w:t>ԴԲՊԱԱԿ-ԳՀԱՊՁԲ-24/2-Վ</w:t>
      </w:r>
      <w:r w:rsidR="00A32618">
        <w:rPr>
          <w:rFonts w:ascii="GHEA Grapalat" w:hAnsi="GHEA Grapalat"/>
          <w:b/>
          <w:i w:val="0"/>
          <w:lang w:val="af-ZA"/>
        </w:rPr>
        <w:t xml:space="preserve">        </w:t>
      </w:r>
      <w:r w:rsidR="00306859">
        <w:rPr>
          <w:rFonts w:ascii="GHEA Grapalat" w:hAnsi="GHEA Grapalat"/>
          <w:b/>
          <w:i w:val="0"/>
          <w:lang w:val="af-ZA"/>
        </w:rPr>
        <w:t xml:space="preserve"> </w:t>
      </w:r>
    </w:p>
    <w:p w14:paraId="13DD9358" w14:textId="77777777" w:rsidR="00F735E1" w:rsidRDefault="00F735E1" w:rsidP="00EF3662">
      <w:pPr>
        <w:pStyle w:val="a3"/>
        <w:spacing w:line="240" w:lineRule="auto"/>
        <w:jc w:val="center"/>
        <w:rPr>
          <w:rFonts w:ascii="GHEA Grapalat" w:hAnsi="GHEA Grapalat"/>
          <w:b/>
          <w:i w:val="0"/>
          <w:lang w:val="af-ZA"/>
        </w:rPr>
      </w:pP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1C415B56" w:rsidR="00642EFE" w:rsidRPr="00A71D81" w:rsidRDefault="00642EFE" w:rsidP="00FD6146">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A32618">
        <w:rPr>
          <w:rFonts w:ascii="GHEA Grapalat" w:hAnsi="GHEA Grapalat"/>
          <w:b/>
          <w:i w:val="0"/>
          <w:lang w:val="af-ZA"/>
        </w:rPr>
        <w:t>ՀՀ ԱՆ Դեղերի և բժշկական պարագաների ապահովման ազգային կենտրոն ՊՈԱԿ</w:t>
      </w:r>
      <w:r w:rsidRPr="00A71D81">
        <w:rPr>
          <w:rFonts w:ascii="GHEA Grapalat" w:hAnsi="GHEA Grapalat"/>
          <w:i w:val="0"/>
          <w:lang w:val="af-ZA"/>
        </w:rPr>
        <w:t>, որը գտնվում է</w:t>
      </w:r>
      <w:r w:rsidR="00FD6146" w:rsidRPr="00FD6146">
        <w:rPr>
          <w:rFonts w:ascii="Sylfaen" w:hAnsi="Sylfaen" w:cs="Sylfaen"/>
          <w:lang w:val="af-ZA"/>
        </w:rPr>
        <w:t xml:space="preserve"> </w:t>
      </w:r>
      <w:r w:rsidR="00FD6146">
        <w:rPr>
          <w:rFonts w:ascii="GHEA Grapalat" w:hAnsi="GHEA Grapalat"/>
          <w:i w:val="0"/>
          <w:lang w:val="af-ZA"/>
        </w:rPr>
        <w:t xml:space="preserve"> </w:t>
      </w:r>
      <w:r w:rsidR="00A32618">
        <w:rPr>
          <w:rFonts w:ascii="GHEA Grapalat" w:hAnsi="GHEA Grapalat"/>
          <w:i w:val="0"/>
          <w:lang w:val="af-ZA"/>
        </w:rPr>
        <w:t xml:space="preserve">Ք. Երևան, Տիտոգրադյան 14/10 </w:t>
      </w:r>
      <w:r w:rsidR="00306859">
        <w:rPr>
          <w:rFonts w:ascii="GHEA Grapalat" w:hAnsi="GHEA Grapalat"/>
          <w:i w:val="0"/>
          <w:lang w:val="af-ZA"/>
        </w:rPr>
        <w:t xml:space="preserve"> </w:t>
      </w:r>
      <w:r w:rsidR="00FD6146" w:rsidRPr="00FD6146">
        <w:rPr>
          <w:rFonts w:ascii="GHEA Grapalat" w:hAnsi="GHEA Grapalat"/>
          <w:i w:val="0"/>
          <w:lang w:val="af-ZA"/>
        </w:rPr>
        <w:t xml:space="preserve"> </w:t>
      </w:r>
      <w:r w:rsidRPr="00A71D81">
        <w:rPr>
          <w:rFonts w:ascii="GHEA Grapalat" w:hAnsi="GHEA Grapalat"/>
          <w:i w:val="0"/>
          <w:lang w:val="af-ZA"/>
        </w:rPr>
        <w:t xml:space="preserve">հասցեում,հայտարարում է </w:t>
      </w:r>
      <w:r w:rsidR="00FD6146">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743B0C90" w:rsidR="00496E18" w:rsidRPr="00A71D81" w:rsidRDefault="00A20B69" w:rsidP="00A2791B">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A32618">
        <w:rPr>
          <w:rFonts w:ascii="GHEA Grapalat" w:hAnsi="GHEA Grapalat"/>
          <w:b/>
          <w:i w:val="0"/>
          <w:lang w:val="ru-RU"/>
        </w:rPr>
        <w:t>Վառելիքի</w:t>
      </w:r>
      <w:r w:rsidR="00A32618" w:rsidRPr="00A32618">
        <w:rPr>
          <w:rFonts w:ascii="GHEA Grapalat" w:hAnsi="GHEA Grapalat"/>
          <w:b/>
          <w:i w:val="0"/>
          <w:lang w:val="af-ZA"/>
        </w:rPr>
        <w:t xml:space="preserve"> </w:t>
      </w:r>
      <w:r w:rsidR="002E0BD2" w:rsidRPr="002E0BD2">
        <w:rPr>
          <w:rFonts w:ascii="GHEA Grapalat" w:hAnsi="GHEA Grapalat"/>
          <w:b/>
          <w:i w:val="0"/>
          <w:lang w:val="af-ZA"/>
        </w:rPr>
        <w:t xml:space="preserve"> </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2B050EF7" w:rsidR="00332EE7" w:rsidRPr="00A71D81" w:rsidRDefault="00332EE7" w:rsidP="00A2791B">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00A2791B" w:rsidRPr="00A2791B">
        <w:rPr>
          <w:rFonts w:ascii="GHEA Grapalat" w:hAnsi="GHEA Grapalat"/>
          <w:i w:val="0"/>
          <w:lang w:val="af-ZA"/>
        </w:rPr>
        <w:t xml:space="preserve"> </w:t>
      </w:r>
      <w:r w:rsidR="00A32618">
        <w:rPr>
          <w:rFonts w:ascii="GHEA Grapalat" w:hAnsi="GHEA Grapalat"/>
          <w:b/>
          <w:i w:val="0"/>
          <w:lang w:val="af-ZA"/>
        </w:rPr>
        <w:t xml:space="preserve">Ք. Երևան, Տիտոգրադյան 14/10 </w:t>
      </w:r>
      <w:r w:rsidR="00306859">
        <w:rPr>
          <w:rFonts w:ascii="GHEA Grapalat" w:hAnsi="GHEA Grapalat"/>
          <w:b/>
          <w:i w:val="0"/>
          <w:lang w:val="af-ZA"/>
        </w:rPr>
        <w:t xml:space="preserve"> </w:t>
      </w:r>
      <w:r w:rsidR="00A2791B" w:rsidRPr="00A2791B">
        <w:rPr>
          <w:rFonts w:ascii="GHEA Grapalat" w:hAnsi="GHEA Grapalat"/>
          <w:b/>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A2791B" w:rsidRPr="00A2791B">
        <w:rPr>
          <w:rFonts w:ascii="GHEA Grapalat" w:hAnsi="GHEA Grapalat"/>
          <w:b/>
          <w:i w:val="0"/>
          <w:u w:val="single"/>
          <w:lang w:val="af-ZA"/>
        </w:rPr>
        <w:t>7</w:t>
      </w:r>
      <w:r w:rsidRPr="00A2791B">
        <w:rPr>
          <w:rFonts w:ascii="GHEA Grapalat" w:hAnsi="GHEA Grapalat"/>
          <w:b/>
          <w:i w:val="0"/>
          <w:lang w:val="af-ZA"/>
        </w:rPr>
        <w:t xml:space="preserve">-րդ օրվա ժամը </w:t>
      </w:r>
      <w:r w:rsidR="00D25351">
        <w:rPr>
          <w:rFonts w:ascii="GHEA Grapalat" w:hAnsi="GHEA Grapalat"/>
          <w:b/>
          <w:i w:val="0"/>
          <w:u w:val="single"/>
          <w:lang w:val="af-ZA"/>
        </w:rPr>
        <w:t>11։15</w:t>
      </w:r>
      <w:r w:rsidR="00A2791B" w:rsidRPr="00A2791B">
        <w:rPr>
          <w:rFonts w:ascii="GHEA Grapalat" w:hAnsi="GHEA Grapalat"/>
          <w:b/>
          <w:i w:val="0"/>
          <w:lang w:val="af-ZA"/>
        </w:rPr>
        <w:t>-</w:t>
      </w:r>
      <w:r w:rsidR="00A2791B">
        <w:rPr>
          <w:rFonts w:ascii="GHEA Grapalat" w:hAnsi="GHEA Grapalat"/>
          <w:i w:val="0"/>
          <w:lang w:val="ru-RU"/>
        </w:rPr>
        <w:t>ն</w:t>
      </w:r>
      <w:r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3CE963D5"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A32618">
        <w:rPr>
          <w:rFonts w:ascii="GHEA Grapalat" w:hAnsi="GHEA Grapalat"/>
          <w:i w:val="0"/>
          <w:lang w:val="af-ZA"/>
        </w:rPr>
        <w:t xml:space="preserve">Ք. Երևան, Տիտոգրադյան 14/10 </w:t>
      </w:r>
      <w:r w:rsidR="00306859">
        <w:rPr>
          <w:rFonts w:ascii="GHEA Grapalat" w:hAnsi="GHEA Grapalat"/>
          <w:i w:val="0"/>
          <w:lang w:val="af-ZA"/>
        </w:rPr>
        <w:t xml:space="preserve"> </w:t>
      </w:r>
      <w:r w:rsidR="00A2791B" w:rsidRPr="00A2791B">
        <w:rPr>
          <w:rFonts w:ascii="GHEA Grapalat" w:hAnsi="GHEA Grapalat"/>
          <w:i w:val="0"/>
          <w:lang w:val="af-ZA"/>
        </w:rPr>
        <w:t xml:space="preserve"> </w:t>
      </w:r>
      <w:r w:rsidR="00A2791B">
        <w:rPr>
          <w:rFonts w:ascii="GHEA Grapalat" w:hAnsi="GHEA Grapalat"/>
          <w:i w:val="0"/>
          <w:lang w:val="af-ZA"/>
        </w:rPr>
        <w:t xml:space="preserve">հասցեում, </w:t>
      </w:r>
      <w:r w:rsidR="00A2791B" w:rsidRPr="00A2791B">
        <w:rPr>
          <w:rFonts w:ascii="GHEA Grapalat" w:hAnsi="GHEA Grapalat"/>
          <w:b/>
          <w:i w:val="0"/>
          <w:lang w:val="af-ZA"/>
        </w:rPr>
        <w:t>«202</w:t>
      </w:r>
      <w:r w:rsidR="00D25351">
        <w:rPr>
          <w:rFonts w:ascii="GHEA Grapalat" w:hAnsi="GHEA Grapalat"/>
          <w:b/>
          <w:i w:val="0"/>
          <w:lang w:val="hy-AM"/>
        </w:rPr>
        <w:t>4</w:t>
      </w:r>
      <w:r w:rsidRPr="00A2791B">
        <w:rPr>
          <w:rFonts w:ascii="GHEA Grapalat" w:hAnsi="GHEA Grapalat"/>
          <w:b/>
          <w:i w:val="0"/>
          <w:lang w:val="af-ZA"/>
        </w:rPr>
        <w:t>» «</w:t>
      </w:r>
      <w:r w:rsidR="00D25351">
        <w:rPr>
          <w:rFonts w:ascii="GHEA Grapalat" w:hAnsi="GHEA Grapalat"/>
          <w:b/>
          <w:i w:val="0"/>
          <w:lang w:val="hy-AM"/>
        </w:rPr>
        <w:t>փետրվար</w:t>
      </w:r>
      <w:r w:rsidR="00A2791B" w:rsidRPr="00A2791B">
        <w:rPr>
          <w:rFonts w:ascii="GHEA Grapalat" w:hAnsi="GHEA Grapalat"/>
          <w:b/>
          <w:i w:val="0"/>
          <w:lang w:val="ru-RU"/>
        </w:rPr>
        <w:t>ի</w:t>
      </w:r>
      <w:r w:rsidRPr="00A2791B">
        <w:rPr>
          <w:rFonts w:ascii="GHEA Grapalat" w:hAnsi="GHEA Grapalat"/>
          <w:b/>
          <w:i w:val="0"/>
          <w:lang w:val="af-ZA"/>
        </w:rPr>
        <w:t xml:space="preserve">» </w:t>
      </w:r>
      <w:r w:rsidR="00A2791B" w:rsidRPr="00A2791B">
        <w:rPr>
          <w:rFonts w:ascii="GHEA Grapalat" w:hAnsi="GHEA Grapalat"/>
          <w:b/>
          <w:i w:val="0"/>
          <w:lang w:val="af-ZA"/>
        </w:rPr>
        <w:t xml:space="preserve">    </w:t>
      </w:r>
      <w:r w:rsidRPr="00A2791B">
        <w:rPr>
          <w:rFonts w:ascii="GHEA Grapalat" w:hAnsi="GHEA Grapalat"/>
          <w:b/>
          <w:i w:val="0"/>
          <w:lang w:val="af-ZA"/>
        </w:rPr>
        <w:t>«</w:t>
      </w:r>
      <w:r w:rsidR="00E64B26">
        <w:rPr>
          <w:rFonts w:ascii="GHEA Grapalat" w:hAnsi="GHEA Grapalat"/>
          <w:b/>
          <w:i w:val="0"/>
          <w:lang w:val="hy-AM"/>
        </w:rPr>
        <w:t>1</w:t>
      </w:r>
      <w:r w:rsidR="00D25351">
        <w:rPr>
          <w:rFonts w:ascii="GHEA Grapalat" w:hAnsi="GHEA Grapalat"/>
          <w:b/>
          <w:i w:val="0"/>
          <w:lang w:val="hy-AM"/>
        </w:rPr>
        <w:t>4</w:t>
      </w:r>
      <w:r w:rsidRPr="00A2791B">
        <w:rPr>
          <w:rFonts w:ascii="GHEA Grapalat" w:hAnsi="GHEA Grapalat"/>
          <w:b/>
          <w:i w:val="0"/>
          <w:lang w:val="af-ZA"/>
        </w:rPr>
        <w:t xml:space="preserve">» -ին ժամը  </w:t>
      </w:r>
      <w:r w:rsidR="00D25351">
        <w:rPr>
          <w:rFonts w:ascii="GHEA Grapalat" w:hAnsi="GHEA Grapalat"/>
          <w:b/>
          <w:i w:val="0"/>
          <w:lang w:val="hy-AM"/>
        </w:rPr>
        <w:t>11։15</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50B91EF1" w:rsidR="00754697" w:rsidRPr="00A2791B" w:rsidRDefault="00754697" w:rsidP="00EF3662">
      <w:pPr>
        <w:pStyle w:val="a3"/>
        <w:spacing w:line="240" w:lineRule="auto"/>
        <w:rPr>
          <w:rFonts w:ascii="GHEA Grapalat" w:hAnsi="GHEA Grapalat"/>
          <w:b/>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2791B">
        <w:rPr>
          <w:rFonts w:ascii="GHEA Grapalat" w:hAnsi="GHEA Grapalat"/>
          <w:b/>
          <w:i w:val="0"/>
          <w:lang w:val="af-ZA"/>
        </w:rPr>
        <w:t>`</w:t>
      </w:r>
      <w:r w:rsidR="00A2791B" w:rsidRPr="00A2791B">
        <w:rPr>
          <w:rFonts w:ascii="GHEA Grapalat" w:hAnsi="GHEA Grapalat"/>
          <w:b/>
          <w:i w:val="0"/>
          <w:lang w:val="hy-AM"/>
        </w:rPr>
        <w:t xml:space="preserve">  </w:t>
      </w:r>
      <w:r w:rsidR="00A32618">
        <w:rPr>
          <w:rFonts w:ascii="GHEA Grapalat" w:hAnsi="GHEA Grapalat"/>
          <w:b/>
          <w:i w:val="0"/>
          <w:u w:val="single"/>
          <w:lang w:val="hy-AM"/>
        </w:rPr>
        <w:t>Է</w:t>
      </w:r>
      <w:r w:rsidR="00A32618">
        <w:rPr>
          <w:rFonts w:ascii="Microsoft JhengHei" w:eastAsia="Microsoft JhengHei" w:hAnsi="Microsoft JhengHei" w:cs="Microsoft JhengHei"/>
          <w:b/>
          <w:i w:val="0"/>
          <w:u w:val="single"/>
          <w:lang w:val="hy-AM"/>
        </w:rPr>
        <w:t>․</w:t>
      </w:r>
      <w:r w:rsidR="00A32618">
        <w:rPr>
          <w:rFonts w:ascii="Arial" w:eastAsia="Microsoft JhengHei" w:hAnsi="Arial" w:cs="Arial"/>
          <w:b/>
          <w:i w:val="0"/>
          <w:u w:val="single"/>
          <w:lang w:val="hy-AM"/>
        </w:rPr>
        <w:t>Գրիգորյանին</w:t>
      </w:r>
      <w:r w:rsidR="00A2791B" w:rsidRPr="00A2791B">
        <w:rPr>
          <w:rFonts w:ascii="GHEA Grapalat" w:hAnsi="GHEA Grapalat"/>
          <w:b/>
          <w:i w:val="0"/>
          <w:u w:val="single"/>
          <w:lang w:val="hy-AM"/>
        </w:rPr>
        <w:t>:</w:t>
      </w:r>
    </w:p>
    <w:p w14:paraId="108013B8" w14:textId="3EF6489A"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5797047C" w14:textId="77777777" w:rsidR="00A2791B" w:rsidRPr="008F1434" w:rsidRDefault="00754697" w:rsidP="00A2791B">
      <w:pPr>
        <w:pStyle w:val="a3"/>
        <w:spacing w:line="240" w:lineRule="auto"/>
        <w:rPr>
          <w:rFonts w:ascii="GHEA Grapalat" w:hAnsi="GHEA Grapalat"/>
          <w:i w:val="0"/>
          <w:u w:val="single"/>
          <w:lang w:val="af-ZA"/>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A2791B" w:rsidRPr="00A2791B">
        <w:rPr>
          <w:rFonts w:ascii="GHEA Grapalat" w:hAnsi="GHEA Grapalat"/>
          <w:i w:val="0"/>
          <w:u w:val="single"/>
          <w:lang w:val="af-ZA"/>
        </w:rPr>
        <w:t>099244974</w:t>
      </w:r>
    </w:p>
    <w:p w14:paraId="0D0B1E0F" w14:textId="4C65551A" w:rsidR="009F18D0" w:rsidRPr="00A71D81" w:rsidRDefault="00754697" w:rsidP="00A2791B">
      <w:pPr>
        <w:pStyle w:val="a3"/>
        <w:spacing w:line="240" w:lineRule="auto"/>
        <w:rPr>
          <w:rFonts w:ascii="GHEA Grapalat" w:hAnsi="GHEA Grapalat"/>
          <w:i w:val="0"/>
          <w:lang w:val="af-ZA"/>
        </w:rPr>
      </w:pPr>
      <w:r w:rsidRPr="00A71D81">
        <w:rPr>
          <w:rFonts w:ascii="GHEA Grapalat" w:hAnsi="GHEA Grapalat"/>
          <w:i w:val="0"/>
          <w:lang w:val="af-ZA"/>
        </w:rPr>
        <w:t xml:space="preserve">      </w:t>
      </w:r>
      <w:r w:rsidR="00A2791B" w:rsidRPr="008F1434">
        <w:rPr>
          <w:rFonts w:ascii="GHEA Grapalat" w:hAnsi="GHEA Grapalat"/>
          <w:i w:val="0"/>
          <w:lang w:val="af-ZA"/>
        </w:rPr>
        <w:tab/>
      </w:r>
      <w:r w:rsidR="00A2791B" w:rsidRPr="008F1434">
        <w:rPr>
          <w:rFonts w:ascii="GHEA Grapalat" w:hAnsi="GHEA Grapalat"/>
          <w:i w:val="0"/>
          <w:lang w:val="af-ZA"/>
        </w:rPr>
        <w:tab/>
      </w:r>
      <w:r w:rsidR="00A2791B" w:rsidRPr="008F1434">
        <w:rPr>
          <w:rFonts w:ascii="GHEA Grapalat" w:hAnsi="GHEA Grapalat"/>
          <w:i w:val="0"/>
          <w:lang w:val="af-ZA"/>
        </w:rPr>
        <w:tab/>
        <w:t xml:space="preserve">   </w:t>
      </w: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hyperlink r:id="rId8" w:history="1">
        <w:r w:rsidR="00A2791B">
          <w:rPr>
            <w:rStyle w:val="a9"/>
            <w:rFonts w:ascii="GHEA Grapalat" w:hAnsi="GHEA Grapalat"/>
            <w:i w:val="0"/>
            <w:lang w:val="af-ZA"/>
          </w:rPr>
          <w:t>protender.itender@gmail.com</w:t>
        </w:r>
      </w:hyperlink>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21AA0FC6" w14:textId="178D0F1C" w:rsidR="00A2791B" w:rsidRPr="00194275" w:rsidRDefault="00A2791B" w:rsidP="00A2791B">
      <w:pPr>
        <w:pStyle w:val="a3"/>
        <w:spacing w:line="240" w:lineRule="auto"/>
        <w:ind w:firstLine="0"/>
        <w:jc w:val="left"/>
        <w:rPr>
          <w:rFonts w:ascii="GHEA Grapalat" w:hAnsi="GHEA Grapalat"/>
          <w:b/>
          <w:lang w:val="af-ZA"/>
        </w:rPr>
      </w:pPr>
      <w:r w:rsidRPr="003A5EC9">
        <w:rPr>
          <w:rFonts w:ascii="GHEA Grapalat" w:hAnsi="GHEA Grapalat"/>
          <w:b/>
          <w:lang w:val="af-ZA"/>
        </w:rPr>
        <w:t xml:space="preserve">Պատվիրատու՝  </w:t>
      </w:r>
      <w:r w:rsidR="00A32618">
        <w:rPr>
          <w:rFonts w:ascii="GHEA Grapalat" w:hAnsi="GHEA Grapalat"/>
          <w:b/>
          <w:lang w:val="af-ZA"/>
        </w:rPr>
        <w:t>ՀՀ ԱՆ Դեղերի և բժշկական պարագաների ապահովման ազգային կենտրոն ՊՈԱԿ</w:t>
      </w:r>
      <w:r w:rsidRPr="003A5EC9">
        <w:rPr>
          <w:rFonts w:ascii="GHEA Grapalat" w:hAnsi="GHEA Grapalat"/>
          <w:b/>
          <w:lang w:val="af-ZA"/>
        </w:rPr>
        <w:tab/>
      </w:r>
      <w:r w:rsidRPr="003A5EC9">
        <w:rPr>
          <w:rFonts w:ascii="GHEA Grapalat" w:hAnsi="GHEA Grapalat"/>
          <w:b/>
          <w:lang w:val="af-ZA"/>
        </w:rPr>
        <w:tab/>
      </w:r>
      <w:r w:rsidRPr="003A5EC9">
        <w:rPr>
          <w:rFonts w:ascii="GHEA Grapalat" w:hAnsi="GHEA Grapalat"/>
          <w:b/>
          <w:lang w:val="af-ZA"/>
        </w:rPr>
        <w:tab/>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29EF5875" w:rsidR="00341A74" w:rsidRDefault="00341A74" w:rsidP="00EF3662">
      <w:pPr>
        <w:pStyle w:val="aa"/>
        <w:ind w:right="-7" w:firstLine="567"/>
        <w:jc w:val="right"/>
        <w:rPr>
          <w:rFonts w:ascii="GHEA Grapalat" w:hAnsi="GHEA Grapalat" w:cs="Sylfaen"/>
          <w:i/>
          <w:sz w:val="22"/>
          <w:lang w:val="af-ZA"/>
        </w:rPr>
      </w:pPr>
    </w:p>
    <w:p w14:paraId="5E214C2E" w14:textId="3E746C15" w:rsidR="00E64B26" w:rsidRDefault="00E64B26" w:rsidP="00EF3662">
      <w:pPr>
        <w:pStyle w:val="aa"/>
        <w:ind w:right="-7" w:firstLine="567"/>
        <w:jc w:val="right"/>
        <w:rPr>
          <w:rFonts w:ascii="GHEA Grapalat" w:hAnsi="GHEA Grapalat" w:cs="Sylfaen"/>
          <w:i/>
          <w:sz w:val="22"/>
          <w:lang w:val="af-ZA"/>
        </w:rPr>
      </w:pPr>
    </w:p>
    <w:p w14:paraId="136346A3" w14:textId="629988FF" w:rsidR="00E64B26" w:rsidRDefault="00E64B26" w:rsidP="00EF3662">
      <w:pPr>
        <w:pStyle w:val="aa"/>
        <w:ind w:right="-7" w:firstLine="567"/>
        <w:jc w:val="right"/>
        <w:rPr>
          <w:rFonts w:ascii="GHEA Grapalat" w:hAnsi="GHEA Grapalat" w:cs="Sylfaen"/>
          <w:i/>
          <w:sz w:val="22"/>
          <w:lang w:val="af-ZA"/>
        </w:rPr>
      </w:pPr>
    </w:p>
    <w:p w14:paraId="372977CD" w14:textId="4CE5D328" w:rsidR="00E64B26" w:rsidRDefault="00E64B26" w:rsidP="00EF3662">
      <w:pPr>
        <w:pStyle w:val="aa"/>
        <w:ind w:right="-7" w:firstLine="567"/>
        <w:jc w:val="right"/>
        <w:rPr>
          <w:rFonts w:ascii="GHEA Grapalat" w:hAnsi="GHEA Grapalat" w:cs="Sylfaen"/>
          <w:i/>
          <w:sz w:val="22"/>
          <w:lang w:val="af-ZA"/>
        </w:rPr>
      </w:pPr>
    </w:p>
    <w:p w14:paraId="27E27DA6" w14:textId="36FB1429" w:rsidR="00E64B26" w:rsidRDefault="00E64B26" w:rsidP="00EF3662">
      <w:pPr>
        <w:pStyle w:val="aa"/>
        <w:ind w:right="-7" w:firstLine="567"/>
        <w:jc w:val="right"/>
        <w:rPr>
          <w:rFonts w:ascii="GHEA Grapalat" w:hAnsi="GHEA Grapalat" w:cs="Sylfaen"/>
          <w:i/>
          <w:sz w:val="22"/>
          <w:lang w:val="af-ZA"/>
        </w:rPr>
      </w:pPr>
    </w:p>
    <w:p w14:paraId="59412DFA" w14:textId="348DBBCB" w:rsidR="00E64B26" w:rsidRDefault="00E64B26" w:rsidP="00EF3662">
      <w:pPr>
        <w:pStyle w:val="aa"/>
        <w:ind w:right="-7" w:firstLine="567"/>
        <w:jc w:val="right"/>
        <w:rPr>
          <w:rFonts w:ascii="GHEA Grapalat" w:hAnsi="GHEA Grapalat" w:cs="Sylfaen"/>
          <w:i/>
          <w:sz w:val="22"/>
          <w:lang w:val="af-ZA"/>
        </w:rPr>
      </w:pPr>
    </w:p>
    <w:p w14:paraId="7917E9D0" w14:textId="06F88390" w:rsidR="00096865" w:rsidRPr="00A71D81" w:rsidRDefault="00096865" w:rsidP="00EF3662">
      <w:pPr>
        <w:pStyle w:val="aa"/>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3D498306" w:rsidR="00096865" w:rsidRPr="00A71D81" w:rsidRDefault="00425FD1" w:rsidP="00EF3662">
      <w:pPr>
        <w:pStyle w:val="aa"/>
        <w:spacing w:after="0"/>
        <w:ind w:firstLine="567"/>
        <w:jc w:val="right"/>
        <w:rPr>
          <w:rFonts w:ascii="GHEA Grapalat" w:hAnsi="GHEA Grapalat" w:cs="Sylfaen"/>
          <w:i/>
          <w:sz w:val="20"/>
          <w:szCs w:val="20"/>
          <w:lang w:val="af-ZA"/>
        </w:rPr>
      </w:pPr>
      <w:r>
        <w:rPr>
          <w:rFonts w:ascii="GHEA Grapalat" w:hAnsi="GHEA Grapalat"/>
          <w:b/>
          <w:i/>
          <w:lang w:val="af-ZA"/>
        </w:rPr>
        <w:lastRenderedPageBreak/>
        <w:t>ԴԲՊԱԱԿ-ԳՀԱՊՁԲ-24/2-Վ</w:t>
      </w:r>
      <w:r w:rsidR="00306859">
        <w:rPr>
          <w:rFonts w:ascii="GHEA Grapalat" w:hAnsi="GHEA Grapalat"/>
          <w:b/>
          <w:i/>
          <w:lang w:val="af-ZA"/>
        </w:rPr>
        <w:t xml:space="preserve"> </w:t>
      </w:r>
      <w:r w:rsidR="00A2791B" w:rsidRPr="00A2791B">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5DDF2002" w:rsidR="00096865" w:rsidRPr="00A71D81" w:rsidRDefault="00FD6146"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Գնանաշման</w:t>
      </w:r>
      <w:r w:rsidRPr="00A2791B">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4AFDCABD" w:rsidR="00096865" w:rsidRPr="00A71D81" w:rsidRDefault="00D25351"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hy-AM"/>
        </w:rPr>
        <w:t>05․02</w:t>
      </w:r>
      <w:r w:rsidR="00A32618">
        <w:rPr>
          <w:rFonts w:ascii="GHEA Grapalat" w:hAnsi="GHEA Grapalat" w:cs="Sylfaen"/>
          <w:i/>
          <w:sz w:val="20"/>
          <w:szCs w:val="20"/>
          <w:lang w:val="hy-AM"/>
        </w:rPr>
        <w:t>․</w:t>
      </w:r>
      <w:r w:rsidR="00A2791B" w:rsidRPr="00A2791B">
        <w:rPr>
          <w:rFonts w:ascii="GHEA Grapalat" w:hAnsi="GHEA Grapalat" w:cs="Sylfaen"/>
          <w:i/>
          <w:sz w:val="20"/>
          <w:szCs w:val="20"/>
          <w:lang w:val="af-ZA"/>
        </w:rPr>
        <w:t>202</w:t>
      </w:r>
      <w:r>
        <w:rPr>
          <w:rFonts w:ascii="GHEA Grapalat" w:hAnsi="GHEA Grapalat" w:cs="Sylfaen"/>
          <w:i/>
          <w:sz w:val="20"/>
          <w:szCs w:val="20"/>
          <w:lang w:val="hy-AM"/>
        </w:rPr>
        <w:t>4</w:t>
      </w:r>
      <w:r w:rsidR="00A2791B">
        <w:rPr>
          <w:rFonts w:ascii="GHEA Grapalat" w:hAnsi="GHEA Grapalat" w:cs="Sylfaen"/>
          <w:i/>
          <w:sz w:val="20"/>
          <w:szCs w:val="20"/>
          <w:lang w:val="ru-RU"/>
        </w:rPr>
        <w:t>թ</w:t>
      </w:r>
      <w:r w:rsidR="00A2791B" w:rsidRPr="00A2791B">
        <w:rPr>
          <w:rFonts w:ascii="GHEA Grapalat" w:hAnsi="GHEA Grapalat" w:cs="Sylfaen"/>
          <w:i/>
          <w:sz w:val="20"/>
          <w:szCs w:val="20"/>
          <w:lang w:val="af-ZA"/>
        </w:rPr>
        <w:t>-</w:t>
      </w:r>
      <w:r w:rsidR="00A2791B">
        <w:rPr>
          <w:rFonts w:ascii="GHEA Grapalat" w:hAnsi="GHEA Grapalat" w:cs="Sylfaen"/>
          <w:i/>
          <w:sz w:val="20"/>
          <w:szCs w:val="20"/>
          <w:lang w:val="ru-RU"/>
        </w:rPr>
        <w:t>ի</w:t>
      </w:r>
      <w:r w:rsidR="00096865"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A2791B" w:rsidRPr="008F1434">
        <w:rPr>
          <w:rFonts w:ascii="GHEA Grapalat" w:hAnsi="GHEA Grapalat" w:cs="Times Armenian"/>
          <w:i/>
          <w:sz w:val="20"/>
          <w:szCs w:val="20"/>
          <w:u w:val="single"/>
          <w:lang w:val="af-ZA"/>
        </w:rPr>
        <w:t xml:space="preserve">2 </w:t>
      </w:r>
      <w:r w:rsidR="00096865" w:rsidRPr="00A71D81">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4596446A" w:rsidR="00096865" w:rsidRPr="00A71D81" w:rsidRDefault="00A32618" w:rsidP="00EF3662">
      <w:pPr>
        <w:pStyle w:val="aa"/>
        <w:ind w:right="-7" w:firstLine="567"/>
        <w:jc w:val="center"/>
        <w:rPr>
          <w:rFonts w:ascii="GHEA Grapalat" w:hAnsi="GHEA Grapalat"/>
          <w:lang w:val="af-ZA"/>
        </w:rPr>
      </w:pPr>
      <w:r>
        <w:rPr>
          <w:rFonts w:ascii="GHEA Grapalat" w:hAnsi="GHEA Grapalat" w:cs="Times Armenian"/>
          <w:i/>
          <w:lang w:val="af-ZA"/>
        </w:rPr>
        <w:t>ՀՀ ԱՆ Դեղերի և բժշկական պարագաների ապահովման ազգային կենտրոն ՊՈԱԿ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1DFCBE" w14:textId="59F39249" w:rsidR="00096865" w:rsidRPr="00A71D81" w:rsidRDefault="00A32618" w:rsidP="00EF3662">
      <w:pPr>
        <w:pStyle w:val="aa"/>
        <w:ind w:right="-7"/>
        <w:jc w:val="center"/>
        <w:rPr>
          <w:rFonts w:ascii="GHEA Grapalat" w:hAnsi="GHEA Grapalat"/>
          <w:szCs w:val="22"/>
          <w:lang w:val="af-ZA"/>
        </w:rPr>
      </w:pPr>
      <w:r>
        <w:rPr>
          <w:rFonts w:ascii="GHEA Grapalat" w:hAnsi="GHEA Grapalat" w:cs="Sylfaen"/>
          <w:lang w:val="af-ZA"/>
        </w:rPr>
        <w:t>ՀՀ ԱՆ Դեղերի և բժշկական պարագաների ապահովման ազգային կենտրոն ՊՈԱԿ</w:t>
      </w:r>
      <w:r w:rsidR="002B32D6" w:rsidRPr="00A71D81">
        <w:rPr>
          <w:rFonts w:ascii="GHEA Grapalat" w:hAnsi="GHEA Grapalat" w:cs="Sylfaen"/>
          <w:lang w:val="af-ZA"/>
        </w:rPr>
        <w:t>-</w:t>
      </w:r>
      <w:r w:rsidR="002B32D6" w:rsidRPr="00A2791B">
        <w:rPr>
          <w:rFonts w:ascii="GHEA Grapalat" w:hAnsi="GHEA Grapalat" w:cs="Sylfaen"/>
          <w:lang w:val="af-ZA"/>
        </w:rPr>
        <w:t>Ի</w:t>
      </w:r>
      <w:r w:rsidR="002B32D6" w:rsidRPr="00A71D81">
        <w:rPr>
          <w:rFonts w:ascii="GHEA Grapalat" w:hAnsi="GHEA Grapalat" w:cs="Sylfaen"/>
          <w:lang w:val="af-ZA"/>
        </w:rPr>
        <w:t xml:space="preserve"> </w:t>
      </w:r>
      <w:r w:rsidR="002B32D6" w:rsidRPr="00A2791B">
        <w:rPr>
          <w:rFonts w:ascii="GHEA Grapalat" w:hAnsi="GHEA Grapalat" w:cs="Sylfaen"/>
          <w:lang w:val="af-ZA"/>
        </w:rPr>
        <w:t>ԿԱՐԻՔՆԵՐԻ</w:t>
      </w:r>
      <w:r w:rsidR="002B32D6" w:rsidRPr="00A71D81">
        <w:rPr>
          <w:rFonts w:ascii="GHEA Grapalat" w:hAnsi="GHEA Grapalat" w:cs="Times Armenian"/>
          <w:lang w:val="af-ZA"/>
        </w:rPr>
        <w:t xml:space="preserve"> </w:t>
      </w:r>
      <w:r w:rsidR="002B32D6" w:rsidRPr="00A2791B">
        <w:rPr>
          <w:rFonts w:ascii="GHEA Grapalat" w:hAnsi="GHEA Grapalat" w:cs="Sylfaen"/>
          <w:lang w:val="af-ZA"/>
        </w:rPr>
        <w:t xml:space="preserve">ՀԱՄԱՐ` </w:t>
      </w:r>
      <w:r w:rsidR="002B32D6" w:rsidRPr="00A71D81">
        <w:rPr>
          <w:rFonts w:ascii="GHEA Grapalat" w:hAnsi="GHEA Grapalat" w:cs="Sylfaen"/>
          <w:lang w:val="af-ZA"/>
        </w:rPr>
        <w:t>«</w:t>
      </w:r>
      <w:r>
        <w:rPr>
          <w:rFonts w:ascii="GHEA Grapalat" w:hAnsi="GHEA Grapalat" w:cs="Sylfaen"/>
          <w:lang w:val="af-ZA"/>
        </w:rPr>
        <w:t xml:space="preserve">ՎԱՌԵԼԻՔԻ </w:t>
      </w:r>
      <w:r w:rsidR="002E0BD2">
        <w:rPr>
          <w:rFonts w:ascii="GHEA Grapalat" w:hAnsi="GHEA Grapalat" w:cs="Sylfaen"/>
          <w:lang w:val="af-ZA"/>
        </w:rPr>
        <w:t xml:space="preserve">  </w:t>
      </w:r>
      <w:r w:rsidR="002B32D6" w:rsidRPr="00A71D81">
        <w:rPr>
          <w:rFonts w:ascii="GHEA Grapalat" w:hAnsi="GHEA Grapalat" w:cs="Sylfaen"/>
          <w:lang w:val="af-ZA"/>
        </w:rPr>
        <w:t xml:space="preserve">» </w:t>
      </w:r>
      <w:r w:rsidR="002B32D6" w:rsidRPr="00A2791B">
        <w:rPr>
          <w:rFonts w:ascii="GHEA Grapalat" w:hAnsi="GHEA Grapalat" w:cs="Sylfaen"/>
          <w:lang w:val="af-ZA"/>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FD6146">
        <w:rPr>
          <w:rFonts w:ascii="GHEA Grapalat" w:hAnsi="GHEA Grapalat" w:cs="Sylfaen"/>
        </w:rPr>
        <w:t>ԳՆԱՆԱՇՄԱՆ</w:t>
      </w:r>
      <w:r w:rsidR="00FD6146" w:rsidRPr="00FD6146">
        <w:rPr>
          <w:rFonts w:ascii="GHEA Grapalat" w:hAnsi="GHEA Grapalat" w:cs="Sylfaen"/>
          <w:lang w:val="af-ZA"/>
        </w:rPr>
        <w:t xml:space="preserve"> </w:t>
      </w:r>
      <w:r w:rsidR="00FD6146">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7DC8184A" w14:textId="5DFEA55B" w:rsidR="00096865" w:rsidRPr="00A71D81" w:rsidRDefault="00A32618" w:rsidP="00EF3662">
      <w:pPr>
        <w:ind w:firstLine="567"/>
        <w:jc w:val="center"/>
        <w:rPr>
          <w:rFonts w:ascii="GHEA Grapalat" w:hAnsi="GHEA Grapalat"/>
          <w:i/>
          <w:sz w:val="20"/>
          <w:lang w:val="af-ZA"/>
        </w:rPr>
      </w:pPr>
      <w:r>
        <w:rPr>
          <w:rFonts w:ascii="GHEA Grapalat" w:hAnsi="GHEA Grapalat"/>
          <w:b/>
          <w:sz w:val="20"/>
          <w:lang w:val="af-ZA"/>
        </w:rPr>
        <w:t>ՀՀ ԱՆ Դեղերի և բժշկական պարագաների ապահովման ազգային կենտրոն ՊՈԱԿ</w:t>
      </w:r>
      <w:r w:rsidR="00045D01" w:rsidRPr="00045D01">
        <w:rPr>
          <w:rFonts w:ascii="GHEA Grapalat" w:hAnsi="GHEA Grapalat"/>
          <w:b/>
          <w:sz w:val="20"/>
          <w:lang w:val="af-ZA"/>
        </w:rPr>
        <w:t>-Ի ԿԱՐԻՔՆԵՐԻ ՀԱՄԱՐ` «</w:t>
      </w:r>
      <w:r>
        <w:rPr>
          <w:rFonts w:ascii="GHEA Grapalat" w:hAnsi="GHEA Grapalat"/>
          <w:b/>
          <w:sz w:val="20"/>
          <w:lang w:val="af-ZA"/>
        </w:rPr>
        <w:t xml:space="preserve">ՎԱՌԵԼԻՔԻ </w:t>
      </w:r>
      <w:r w:rsidR="002E0BD2">
        <w:rPr>
          <w:rFonts w:ascii="GHEA Grapalat" w:hAnsi="GHEA Grapalat"/>
          <w:b/>
          <w:sz w:val="20"/>
          <w:lang w:val="af-ZA"/>
        </w:rPr>
        <w:t xml:space="preserve">  </w:t>
      </w:r>
      <w:r w:rsidR="00045D01" w:rsidRPr="00045D01">
        <w:rPr>
          <w:rFonts w:ascii="GHEA Grapalat" w:hAnsi="GHEA Grapalat"/>
          <w:b/>
          <w:sz w:val="20"/>
          <w:lang w:val="af-ZA"/>
        </w:rPr>
        <w:t xml:space="preserve">» </w:t>
      </w:r>
      <w:r w:rsidR="00160AE4" w:rsidRPr="00A71D81">
        <w:rPr>
          <w:rFonts w:ascii="GHEA Grapalat" w:hAnsi="GHEA Grapalat"/>
          <w:b/>
          <w:sz w:val="20"/>
          <w:lang w:val="af-ZA"/>
        </w:rPr>
        <w:t xml:space="preserve">ՁԵՌՔԲԵՐՄԱՆ ՆՊԱՏԱԿՈՎ ՀԱՅՏԱՐԱՐՎԱԾ </w:t>
      </w:r>
      <w:r w:rsidR="00FD6146">
        <w:rPr>
          <w:rFonts w:ascii="GHEA Grapalat" w:hAnsi="GHEA Grapalat"/>
          <w:b/>
          <w:sz w:val="20"/>
          <w:lang w:val="af-ZA"/>
        </w:rPr>
        <w:t>ԳՆԱՆԱՇՄԱՆ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0DAE7E54" w14:textId="77777777" w:rsidR="00D34116" w:rsidRPr="00A32618" w:rsidRDefault="00087A30" w:rsidP="00045D01">
      <w:pPr>
        <w:ind w:firstLine="1134"/>
        <w:jc w:val="both"/>
        <w:rPr>
          <w:rFonts w:ascii="GHEA Grapalat" w:hAnsi="GHEA Grapalat" w:cs="Sylfaen"/>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
    <w:p w14:paraId="62D5DCD5" w14:textId="19506925" w:rsidR="00096865" w:rsidRPr="00A71D81" w:rsidRDefault="00096865" w:rsidP="00045D01">
      <w:pPr>
        <w:ind w:firstLine="1134"/>
        <w:jc w:val="both"/>
        <w:rPr>
          <w:rFonts w:ascii="GHEA Grapalat" w:hAnsi="GHEA Grapalat"/>
          <w:sz w:val="20"/>
          <w:lang w:val="af-ZA"/>
        </w:rPr>
      </w:pPr>
      <w:r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3762D5F"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FD6146">
        <w:rPr>
          <w:rFonts w:ascii="GHEA Grapalat" w:hAnsi="GHEA Grapalat" w:cs="Sylfaen"/>
          <w:b/>
          <w:sz w:val="20"/>
        </w:rPr>
        <w:t>ԳՆԱՆԱՇՄԱՆ</w:t>
      </w:r>
      <w:r w:rsidR="00FD6146" w:rsidRPr="008F1434">
        <w:rPr>
          <w:rFonts w:ascii="GHEA Grapalat" w:hAnsi="GHEA Grapalat" w:cs="Sylfaen"/>
          <w:b/>
          <w:sz w:val="20"/>
          <w:lang w:val="af-ZA"/>
        </w:rPr>
        <w:t xml:space="preserve"> </w:t>
      </w:r>
      <w:proofErr w:type="gramStart"/>
      <w:r w:rsidR="00FD6146">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tab/>
      </w:r>
    </w:p>
    <w:p w14:paraId="44E4AEF6" w14:textId="18DEC4CE"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425FD1">
        <w:rPr>
          <w:rFonts w:ascii="GHEA Grapalat" w:hAnsi="GHEA Grapalat" w:cs="Times Armenian"/>
          <w:sz w:val="20"/>
          <w:lang w:val="af-ZA"/>
        </w:rPr>
        <w:t>ԴԲՊԱԱԿ-ԳՀԱՊՁԲ-24/2-Վ</w:t>
      </w:r>
      <w:r w:rsidR="00A32618">
        <w:rPr>
          <w:rFonts w:ascii="GHEA Grapalat" w:hAnsi="GHEA Grapalat" w:cs="Times Armenian"/>
          <w:sz w:val="20"/>
          <w:lang w:val="af-ZA"/>
        </w:rPr>
        <w:t xml:space="preserve">        </w:t>
      </w:r>
      <w:r w:rsidR="00306859">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FD6146">
        <w:rPr>
          <w:rFonts w:ascii="GHEA Grapalat" w:hAnsi="GHEA Grapalat" w:cs="Sylfaen"/>
          <w:sz w:val="20"/>
        </w:rPr>
        <w:t>Գնանաշման</w:t>
      </w:r>
      <w:r w:rsidR="00FD6146" w:rsidRPr="00FD6146">
        <w:rPr>
          <w:rFonts w:ascii="GHEA Grapalat" w:hAnsi="GHEA Grapalat" w:cs="Sylfaen"/>
          <w:sz w:val="20"/>
          <w:lang w:val="af-ZA"/>
        </w:rPr>
        <w:t xml:space="preserve"> </w:t>
      </w:r>
      <w:r w:rsidR="00FD6146">
        <w:rPr>
          <w:rFonts w:ascii="GHEA Grapalat" w:hAnsi="GHEA Grapalat" w:cs="Sylfaen"/>
          <w:sz w:val="20"/>
        </w:rPr>
        <w:t>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4D7D799E"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32618">
        <w:rPr>
          <w:rFonts w:ascii="GHEA Grapalat" w:hAnsi="GHEA Grapalat"/>
          <w:sz w:val="20"/>
          <w:lang w:val="af-ZA"/>
        </w:rPr>
        <w:t>ՀՀ ԱՆ Դեղերի և բժշկական պարագաների ապահովման ազգային կենտրոն ՊՈԱԿ</w:t>
      </w:r>
      <w:r w:rsidR="00045D01" w:rsidRPr="00045D0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319484E" w:rsidR="003E1421" w:rsidRPr="008F1434" w:rsidRDefault="00A81DD5" w:rsidP="00045D01">
      <w:pPr>
        <w:pStyle w:val="23"/>
        <w:spacing w:line="240" w:lineRule="auto"/>
        <w:ind w:firstLine="0"/>
        <w:rPr>
          <w:rFonts w:ascii="GHEA Grapalat" w:hAnsi="GHEA Grapalat" w:cs="Sylfaen"/>
          <w:szCs w:val="24"/>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045D01" w:rsidRPr="008F1434">
        <w:rPr>
          <w:rFonts w:ascii="GHEA Grapalat" w:hAnsi="GHEA Grapalat" w:cs="Sylfaen"/>
          <w:szCs w:val="24"/>
        </w:rPr>
        <w:t>protender.itender@gmail.com.</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05837945" w:rsidR="00096865" w:rsidRPr="002E0BD2" w:rsidRDefault="00845AA5" w:rsidP="00EF3662">
      <w:pPr>
        <w:pStyle w:val="3"/>
        <w:spacing w:line="240" w:lineRule="auto"/>
        <w:ind w:firstLine="567"/>
        <w:jc w:val="both"/>
        <w:rPr>
          <w:rFonts w:ascii="GHEA Grapalat" w:hAnsi="GHEA Grapalat" w:cs="Times Armenian"/>
          <w:i w:val="0"/>
          <w:lang w:val="en-US"/>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32618">
        <w:rPr>
          <w:rFonts w:ascii="GHEA Grapalat" w:hAnsi="GHEA Grapalat"/>
          <w:b/>
          <w:lang w:val="af-ZA"/>
        </w:rPr>
        <w:t>ՀՀ</w:t>
      </w:r>
      <w:proofErr w:type="gramEnd"/>
      <w:r w:rsidR="00A32618">
        <w:rPr>
          <w:rFonts w:ascii="GHEA Grapalat" w:hAnsi="GHEA Grapalat"/>
          <w:b/>
          <w:lang w:val="af-ZA"/>
        </w:rPr>
        <w:t xml:space="preserve"> ԱՆ Դեղերի և բժշկական պարագաների ապահովման ազգային կենտրոն ՊՈԱԿ</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E71B87">
        <w:rPr>
          <w:rFonts w:ascii="GHEA Grapalat" w:hAnsi="GHEA Grapalat" w:cs="Sylfaen"/>
          <w:i w:val="0"/>
        </w:rPr>
        <w:t>«</w:t>
      </w:r>
      <w:r w:rsidR="004E29F6">
        <w:rPr>
          <w:rFonts w:ascii="GHEA Grapalat" w:hAnsi="GHEA Grapalat" w:cs="Sylfaen"/>
          <w:i w:val="0"/>
        </w:rPr>
        <w:t>Վառելիքի</w:t>
      </w:r>
      <w:r w:rsidR="002E0BD2">
        <w:rPr>
          <w:rFonts w:ascii="GHEA Grapalat" w:hAnsi="GHEA Grapalat" w:cs="Sylfaen"/>
          <w:i w:val="0"/>
        </w:rPr>
        <w:t xml:space="preserve"> </w:t>
      </w:r>
      <w:r w:rsidR="00A76C15" w:rsidRPr="00E71B87">
        <w:rPr>
          <w:rFonts w:ascii="GHEA Grapalat" w:hAnsi="GHEA Grapalat" w:cs="Sylfaen"/>
          <w:i w:val="0"/>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2770B9">
        <w:rPr>
          <w:rFonts w:ascii="GHEA Grapalat" w:hAnsi="GHEA Grapalat"/>
          <w:i w:val="0"/>
        </w:rPr>
        <w:t xml:space="preserve"> </w:t>
      </w:r>
      <w:r w:rsidR="00A76C15" w:rsidRPr="002770B9">
        <w:rPr>
          <w:rFonts w:ascii="GHEA Grapalat" w:hAnsi="GHEA Grapalat"/>
          <w:i w:val="0"/>
        </w:rPr>
        <w:t>«</w:t>
      </w:r>
      <w:r w:rsidR="00425FD1">
        <w:rPr>
          <w:rFonts w:ascii="GHEA Grapalat" w:hAnsi="GHEA Grapalat"/>
          <w:i w:val="0"/>
          <w:lang w:val="hy-AM"/>
        </w:rPr>
        <w:t>2</w:t>
      </w:r>
      <w:r w:rsidR="00A76C15" w:rsidRPr="002770B9">
        <w:rPr>
          <w:rFonts w:ascii="GHEA Grapalat" w:hAnsi="GHEA Grapalat"/>
          <w:i w:val="0"/>
        </w:rPr>
        <w:t>»</w:t>
      </w:r>
      <w:r w:rsidR="00096865" w:rsidRPr="002770B9">
        <w:rPr>
          <w:rFonts w:ascii="GHEA Grapalat" w:hAnsi="GHEA Grapalat"/>
          <w:i w:val="0"/>
        </w:rPr>
        <w:t xml:space="preserve"> չափաբաժիներ</w:t>
      </w:r>
      <w:r w:rsidR="00753E6E" w:rsidRPr="002770B9">
        <w:rPr>
          <w:rFonts w:ascii="GHEA Grapalat" w:hAnsi="GHEA Grapalat"/>
          <w:i w:val="0"/>
        </w:rPr>
        <w:t>ում</w:t>
      </w:r>
      <w:r w:rsidR="00096865" w:rsidRPr="00A71D81">
        <w:rPr>
          <w:rFonts w:ascii="GHEA Grapalat" w:hAnsi="GHEA Grapalat" w:cs="Times Armenian"/>
          <w:i w:val="0"/>
          <w:lang w:val="af-ZA"/>
        </w:rPr>
        <w:t>`</w:t>
      </w:r>
    </w:p>
    <w:p w14:paraId="24BFD384" w14:textId="77777777" w:rsidR="002E0BD2" w:rsidRPr="002E0BD2" w:rsidRDefault="002E0BD2" w:rsidP="002E0BD2"/>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6379"/>
      </w:tblGrid>
      <w:tr w:rsidR="006675F2" w:rsidRPr="00354D87" w14:paraId="21FBE128" w14:textId="77777777" w:rsidTr="002E0BD2">
        <w:trPr>
          <w:trHeight w:val="480"/>
        </w:trPr>
        <w:tc>
          <w:tcPr>
            <w:tcW w:w="3119" w:type="dxa"/>
            <w:gridSpan w:val="2"/>
            <w:vAlign w:val="center"/>
          </w:tcPr>
          <w:p w14:paraId="1C0B524E" w14:textId="77777777" w:rsidR="006675F2" w:rsidRPr="00354D87" w:rsidRDefault="006675F2" w:rsidP="00D30C7A">
            <w:pPr>
              <w:pStyle w:val="23"/>
              <w:spacing w:line="240" w:lineRule="auto"/>
              <w:ind w:firstLine="0"/>
              <w:jc w:val="center"/>
              <w:rPr>
                <w:rFonts w:ascii="GHEA Grapalat" w:hAnsi="GHEA Grapalat"/>
                <w:b/>
                <w:bCs/>
                <w:i/>
                <w:iCs/>
                <w:sz w:val="18"/>
                <w:szCs w:val="18"/>
              </w:rPr>
            </w:pPr>
            <w:r w:rsidRPr="00354D87">
              <w:rPr>
                <w:rFonts w:ascii="GHEA Grapalat" w:hAnsi="GHEA Grapalat"/>
                <w:b/>
                <w:bCs/>
                <w:i/>
                <w:iCs/>
                <w:sz w:val="18"/>
                <w:szCs w:val="18"/>
              </w:rPr>
              <w:t xml:space="preserve">Չափաբաժինների </w:t>
            </w:r>
          </w:p>
        </w:tc>
        <w:tc>
          <w:tcPr>
            <w:tcW w:w="6379" w:type="dxa"/>
            <w:vMerge w:val="restart"/>
            <w:vAlign w:val="center"/>
          </w:tcPr>
          <w:p w14:paraId="79613A06" w14:textId="77777777" w:rsidR="006675F2" w:rsidRPr="00354D87" w:rsidRDefault="006675F2" w:rsidP="00EF3662">
            <w:pPr>
              <w:pStyle w:val="23"/>
              <w:spacing w:line="240" w:lineRule="auto"/>
              <w:ind w:firstLine="0"/>
              <w:jc w:val="center"/>
              <w:rPr>
                <w:rFonts w:ascii="GHEA Grapalat" w:hAnsi="GHEA Grapalat"/>
                <w:b/>
                <w:bCs/>
                <w:i/>
                <w:iCs/>
                <w:sz w:val="18"/>
                <w:szCs w:val="18"/>
              </w:rPr>
            </w:pPr>
            <w:r w:rsidRPr="00354D87">
              <w:rPr>
                <w:rFonts w:ascii="GHEA Grapalat" w:hAnsi="GHEA Grapalat"/>
                <w:b/>
                <w:bCs/>
                <w:i/>
                <w:iCs/>
                <w:sz w:val="18"/>
                <w:szCs w:val="18"/>
              </w:rPr>
              <w:t>Չափաբաժնի անվանումը</w:t>
            </w:r>
          </w:p>
        </w:tc>
      </w:tr>
      <w:tr w:rsidR="006675F2" w:rsidRPr="00354D87" w14:paraId="29C10885" w14:textId="77777777" w:rsidTr="00425FD1">
        <w:trPr>
          <w:trHeight w:val="420"/>
        </w:trPr>
        <w:tc>
          <w:tcPr>
            <w:tcW w:w="1701" w:type="dxa"/>
            <w:vAlign w:val="center"/>
          </w:tcPr>
          <w:p w14:paraId="56F98170" w14:textId="77777777" w:rsidR="006675F2" w:rsidRPr="00354D87" w:rsidRDefault="00D30C7A" w:rsidP="00425FD1">
            <w:pPr>
              <w:pStyle w:val="23"/>
              <w:spacing w:line="240" w:lineRule="auto"/>
              <w:ind w:firstLine="179"/>
              <w:jc w:val="center"/>
              <w:rPr>
                <w:rFonts w:ascii="GHEA Grapalat" w:hAnsi="GHEA Grapalat"/>
                <w:b/>
                <w:bCs/>
                <w:i/>
                <w:iCs/>
                <w:sz w:val="18"/>
                <w:szCs w:val="18"/>
              </w:rPr>
            </w:pPr>
            <w:r w:rsidRPr="00354D87">
              <w:rPr>
                <w:rFonts w:ascii="GHEA Grapalat" w:hAnsi="GHEA Grapalat"/>
                <w:b/>
                <w:bCs/>
                <w:i/>
                <w:iCs/>
                <w:sz w:val="18"/>
                <w:szCs w:val="18"/>
              </w:rPr>
              <w:t>համարները</w:t>
            </w:r>
          </w:p>
        </w:tc>
        <w:tc>
          <w:tcPr>
            <w:tcW w:w="1418" w:type="dxa"/>
            <w:vAlign w:val="center"/>
          </w:tcPr>
          <w:p w14:paraId="3CE79196" w14:textId="24F8364D" w:rsidR="006675F2" w:rsidRPr="00354D87" w:rsidRDefault="00F735E1" w:rsidP="00425FD1">
            <w:pPr>
              <w:pStyle w:val="23"/>
              <w:spacing w:line="240" w:lineRule="auto"/>
              <w:ind w:firstLine="0"/>
              <w:rPr>
                <w:rFonts w:ascii="GHEA Grapalat" w:hAnsi="GHEA Grapalat"/>
                <w:b/>
                <w:bCs/>
                <w:i/>
                <w:iCs/>
                <w:sz w:val="18"/>
                <w:szCs w:val="18"/>
              </w:rPr>
            </w:pPr>
            <w:r w:rsidRPr="00354D87">
              <w:rPr>
                <w:rFonts w:ascii="GHEA Grapalat" w:hAnsi="GHEA Grapalat"/>
                <w:b/>
                <w:bCs/>
                <w:i/>
                <w:iCs/>
                <w:sz w:val="18"/>
                <w:szCs w:val="18"/>
                <w:lang w:val="en-US"/>
              </w:rPr>
              <w:t xml:space="preserve">  </w:t>
            </w:r>
            <w:r w:rsidR="00D30C7A" w:rsidRPr="00354D87">
              <w:rPr>
                <w:rFonts w:ascii="GHEA Grapalat" w:hAnsi="GHEA Grapalat"/>
                <w:b/>
                <w:bCs/>
                <w:i/>
                <w:iCs/>
                <w:sz w:val="18"/>
                <w:szCs w:val="18"/>
                <w:lang w:val="hy-AM"/>
              </w:rPr>
              <w:t>գնման</w:t>
            </w:r>
            <w:r w:rsidR="00D30C7A" w:rsidRPr="00354D87">
              <w:rPr>
                <w:rFonts w:ascii="GHEA Grapalat" w:hAnsi="GHEA Grapalat"/>
                <w:b/>
                <w:bCs/>
                <w:i/>
                <w:iCs/>
                <w:sz w:val="18"/>
                <w:szCs w:val="18"/>
                <w:lang w:val="en-US"/>
              </w:rPr>
              <w:t xml:space="preserve"> </w:t>
            </w:r>
            <w:r w:rsidR="00D30C7A" w:rsidRPr="00354D87">
              <w:rPr>
                <w:rFonts w:ascii="GHEA Grapalat" w:hAnsi="GHEA Grapalat"/>
                <w:b/>
                <w:bCs/>
                <w:i/>
                <w:iCs/>
                <w:sz w:val="18"/>
                <w:szCs w:val="18"/>
                <w:lang w:val="hy-AM"/>
              </w:rPr>
              <w:t>գինը</w:t>
            </w:r>
          </w:p>
        </w:tc>
        <w:tc>
          <w:tcPr>
            <w:tcW w:w="6379" w:type="dxa"/>
            <w:vMerge/>
            <w:vAlign w:val="center"/>
          </w:tcPr>
          <w:p w14:paraId="1AC8F08D" w14:textId="77777777" w:rsidR="006675F2" w:rsidRPr="00354D87" w:rsidRDefault="006675F2" w:rsidP="00EF3662">
            <w:pPr>
              <w:pStyle w:val="23"/>
              <w:spacing w:line="240" w:lineRule="auto"/>
              <w:ind w:firstLine="0"/>
              <w:jc w:val="center"/>
              <w:rPr>
                <w:rFonts w:ascii="GHEA Grapalat" w:hAnsi="GHEA Grapalat"/>
                <w:b/>
                <w:bCs/>
                <w:i/>
                <w:iCs/>
                <w:sz w:val="18"/>
                <w:szCs w:val="18"/>
              </w:rPr>
            </w:pPr>
          </w:p>
        </w:tc>
      </w:tr>
      <w:tr w:rsidR="00A32618" w:rsidRPr="00354D87" w14:paraId="69B811A7" w14:textId="77777777" w:rsidTr="002E0BD2">
        <w:tc>
          <w:tcPr>
            <w:tcW w:w="1701" w:type="dxa"/>
            <w:vAlign w:val="center"/>
          </w:tcPr>
          <w:p w14:paraId="6D70B21A" w14:textId="6ED479D7" w:rsidR="00A32618" w:rsidRPr="00D34116" w:rsidRDefault="00A32618" w:rsidP="00A32618">
            <w:pPr>
              <w:pStyle w:val="23"/>
              <w:spacing w:line="240" w:lineRule="auto"/>
              <w:ind w:firstLine="0"/>
              <w:jc w:val="center"/>
              <w:rPr>
                <w:rFonts w:ascii="GHEA Grapalat" w:hAnsi="GHEA Grapalat"/>
                <w:b/>
                <w:bCs/>
                <w:i/>
                <w:iCs/>
                <w:sz w:val="18"/>
                <w:szCs w:val="18"/>
              </w:rPr>
            </w:pPr>
            <w:r w:rsidRPr="00A71D81">
              <w:rPr>
                <w:rFonts w:ascii="GHEA Grapalat" w:hAnsi="GHEA Grapalat"/>
                <w:sz w:val="16"/>
              </w:rPr>
              <w:t>1</w:t>
            </w:r>
          </w:p>
        </w:tc>
        <w:tc>
          <w:tcPr>
            <w:tcW w:w="1418" w:type="dxa"/>
            <w:vAlign w:val="center"/>
          </w:tcPr>
          <w:p w14:paraId="74C55B06" w14:textId="77777777" w:rsidR="00A32618" w:rsidRDefault="00A32618" w:rsidP="00A32618">
            <w:pPr>
              <w:pStyle w:val="23"/>
              <w:spacing w:line="240" w:lineRule="auto"/>
              <w:ind w:firstLine="0"/>
              <w:jc w:val="center"/>
              <w:rPr>
                <w:rFonts w:ascii="GHEA Grapalat" w:hAnsi="GHEA Grapalat" w:cs="Sylfaen"/>
                <w:lang w:val="en-AU"/>
              </w:rPr>
            </w:pPr>
          </w:p>
          <w:p w14:paraId="4D475461" w14:textId="770E738C" w:rsidR="00A32618" w:rsidRPr="00425FD1" w:rsidRDefault="00425FD1" w:rsidP="00A32618">
            <w:pPr>
              <w:pStyle w:val="23"/>
              <w:spacing w:line="240" w:lineRule="auto"/>
              <w:ind w:firstLine="0"/>
              <w:jc w:val="center"/>
              <w:rPr>
                <w:rFonts w:ascii="GHEA Grapalat" w:hAnsi="GHEA Grapalat" w:cs="Sylfaen"/>
                <w:lang w:val="hy-AM"/>
              </w:rPr>
            </w:pPr>
            <w:r>
              <w:rPr>
                <w:rFonts w:ascii="GHEA Grapalat" w:hAnsi="GHEA Grapalat" w:cs="Sylfaen"/>
                <w:lang w:val="hy-AM"/>
              </w:rPr>
              <w:t>3</w:t>
            </w:r>
            <w:r w:rsidR="00BE5889">
              <w:rPr>
                <w:rFonts w:ascii="Calibri" w:hAnsi="Calibri" w:cs="Calibri"/>
                <w:lang w:val="hy-AM"/>
              </w:rPr>
              <w:t> </w:t>
            </w:r>
            <w:r>
              <w:rPr>
                <w:rFonts w:ascii="GHEA Grapalat" w:hAnsi="GHEA Grapalat" w:cs="Sylfaen"/>
                <w:lang w:val="hy-AM"/>
              </w:rPr>
              <w:t>380</w:t>
            </w:r>
            <w:r w:rsidR="00BE5889">
              <w:rPr>
                <w:rFonts w:ascii="GHEA Grapalat" w:hAnsi="GHEA Grapalat" w:cs="Sylfaen"/>
                <w:lang w:val="hy-AM"/>
              </w:rPr>
              <w:t xml:space="preserve"> </w:t>
            </w:r>
            <w:r>
              <w:rPr>
                <w:rFonts w:ascii="GHEA Grapalat" w:hAnsi="GHEA Grapalat" w:cs="Sylfaen"/>
                <w:lang w:val="hy-AM"/>
              </w:rPr>
              <w:t>000</w:t>
            </w:r>
          </w:p>
          <w:p w14:paraId="176D7CD8" w14:textId="5A6E1C7A" w:rsidR="00A32618" w:rsidRPr="00425FD1" w:rsidRDefault="00A32618" w:rsidP="00A32618">
            <w:pPr>
              <w:pStyle w:val="23"/>
              <w:spacing w:line="240" w:lineRule="auto"/>
              <w:ind w:firstLine="0"/>
              <w:jc w:val="center"/>
              <w:rPr>
                <w:rFonts w:ascii="GHEA Grapalat" w:hAnsi="GHEA Grapalat" w:cs="Sylfaen"/>
                <w:lang w:val="en-AU"/>
              </w:rPr>
            </w:pPr>
          </w:p>
        </w:tc>
        <w:tc>
          <w:tcPr>
            <w:tcW w:w="6379" w:type="dxa"/>
            <w:vAlign w:val="center"/>
          </w:tcPr>
          <w:p w14:paraId="5E5B2570" w14:textId="008D4929" w:rsidR="00A32618" w:rsidRPr="00D34116" w:rsidRDefault="00A32618" w:rsidP="00A32618">
            <w:pPr>
              <w:pStyle w:val="23"/>
              <w:spacing w:line="240" w:lineRule="auto"/>
              <w:ind w:firstLine="0"/>
              <w:rPr>
                <w:rFonts w:ascii="GHEA Grapalat" w:hAnsi="GHEA Grapalat"/>
                <w:b/>
                <w:bCs/>
                <w:i/>
                <w:iCs/>
                <w:sz w:val="18"/>
                <w:szCs w:val="18"/>
              </w:rPr>
            </w:pPr>
            <w:r w:rsidRPr="0015232C">
              <w:rPr>
                <w:rFonts w:ascii="GHEA Grapalat" w:hAnsi="GHEA Grapalat" w:cs="Sylfaen"/>
                <w:lang w:val="en-AU"/>
              </w:rPr>
              <w:t>Դիզելային վառելիք</w:t>
            </w:r>
          </w:p>
        </w:tc>
      </w:tr>
      <w:tr w:rsidR="00425FD1" w:rsidRPr="00354D87" w14:paraId="346F03EE" w14:textId="77777777" w:rsidTr="00425FD1">
        <w:trPr>
          <w:trHeight w:val="652"/>
        </w:trPr>
        <w:tc>
          <w:tcPr>
            <w:tcW w:w="1701" w:type="dxa"/>
            <w:vAlign w:val="center"/>
          </w:tcPr>
          <w:p w14:paraId="4CDF4F0C" w14:textId="700139CA" w:rsidR="00425FD1" w:rsidRPr="00425FD1" w:rsidRDefault="00425FD1" w:rsidP="00A32618">
            <w:pPr>
              <w:pStyle w:val="23"/>
              <w:spacing w:line="240" w:lineRule="auto"/>
              <w:ind w:firstLine="0"/>
              <w:jc w:val="center"/>
              <w:rPr>
                <w:rFonts w:ascii="GHEA Grapalat" w:hAnsi="GHEA Grapalat"/>
                <w:sz w:val="16"/>
                <w:lang w:val="hy-AM"/>
              </w:rPr>
            </w:pPr>
            <w:r>
              <w:rPr>
                <w:rFonts w:ascii="GHEA Grapalat" w:hAnsi="GHEA Grapalat"/>
                <w:sz w:val="16"/>
                <w:lang w:val="hy-AM"/>
              </w:rPr>
              <w:t>2</w:t>
            </w:r>
          </w:p>
        </w:tc>
        <w:tc>
          <w:tcPr>
            <w:tcW w:w="1418" w:type="dxa"/>
            <w:vAlign w:val="center"/>
          </w:tcPr>
          <w:p w14:paraId="2DE85049" w14:textId="39055C42" w:rsidR="00425FD1" w:rsidRDefault="00425FD1" w:rsidP="00425FD1">
            <w:pPr>
              <w:rPr>
                <w:rFonts w:ascii="GHEA Grapalat" w:hAnsi="GHEA Grapalat" w:cs="Sylfaen"/>
                <w:lang w:val="en-AU"/>
              </w:rPr>
            </w:pPr>
            <w:r>
              <w:rPr>
                <w:rFonts w:ascii="GHEA Grapalat" w:hAnsi="GHEA Grapalat" w:cs="Sylfaen"/>
                <w:sz w:val="20"/>
                <w:szCs w:val="20"/>
                <w:lang w:val="hy-AM"/>
              </w:rPr>
              <w:t xml:space="preserve">   </w:t>
            </w:r>
            <w:r w:rsidRPr="00425FD1">
              <w:rPr>
                <w:rFonts w:ascii="GHEA Grapalat" w:hAnsi="GHEA Grapalat" w:cs="Sylfaen"/>
                <w:sz w:val="20"/>
                <w:szCs w:val="20"/>
                <w:lang w:val="en-AU"/>
              </w:rPr>
              <w:t>1</w:t>
            </w:r>
            <w:r w:rsidR="00BE5889">
              <w:rPr>
                <w:rFonts w:ascii="Calibri" w:hAnsi="Calibri" w:cs="Calibri"/>
                <w:sz w:val="20"/>
                <w:szCs w:val="20"/>
                <w:lang w:val="hy-AM"/>
              </w:rPr>
              <w:t> </w:t>
            </w:r>
            <w:r w:rsidRPr="00425FD1">
              <w:rPr>
                <w:rFonts w:ascii="GHEA Grapalat" w:hAnsi="GHEA Grapalat" w:cs="Sylfaen"/>
                <w:sz w:val="20"/>
                <w:szCs w:val="20"/>
                <w:lang w:val="en-AU"/>
              </w:rPr>
              <w:t>620</w:t>
            </w:r>
            <w:r w:rsidR="00BE5889">
              <w:rPr>
                <w:rFonts w:ascii="GHEA Grapalat" w:hAnsi="GHEA Grapalat" w:cs="Sylfaen"/>
                <w:sz w:val="20"/>
                <w:szCs w:val="20"/>
                <w:lang w:val="hy-AM"/>
              </w:rPr>
              <w:t xml:space="preserve"> </w:t>
            </w:r>
            <w:r w:rsidRPr="00425FD1">
              <w:rPr>
                <w:rFonts w:ascii="GHEA Grapalat" w:hAnsi="GHEA Grapalat" w:cs="Sylfaen"/>
                <w:sz w:val="20"/>
                <w:szCs w:val="20"/>
                <w:lang w:val="en-AU"/>
              </w:rPr>
              <w:t>090</w:t>
            </w:r>
          </w:p>
        </w:tc>
        <w:tc>
          <w:tcPr>
            <w:tcW w:w="6379" w:type="dxa"/>
            <w:vAlign w:val="center"/>
          </w:tcPr>
          <w:p w14:paraId="445CBA97" w14:textId="34D6DBD9" w:rsidR="00425FD1" w:rsidRPr="0015232C" w:rsidRDefault="00425FD1" w:rsidP="00A32618">
            <w:pPr>
              <w:pStyle w:val="23"/>
              <w:spacing w:line="240" w:lineRule="auto"/>
              <w:ind w:firstLine="0"/>
              <w:rPr>
                <w:rFonts w:ascii="GHEA Grapalat" w:hAnsi="GHEA Grapalat" w:cs="Sylfaen"/>
                <w:lang w:val="en-AU"/>
              </w:rPr>
            </w:pPr>
            <w:r w:rsidRPr="00425FD1">
              <w:rPr>
                <w:rFonts w:ascii="GHEA Grapalat" w:hAnsi="GHEA Grapalat" w:cs="Sylfaen"/>
                <w:lang w:val="en-AU"/>
              </w:rPr>
              <w:t>բենզին, ռեգուլյար</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77777777"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245BC8">
        <w:rPr>
          <w:rFonts w:ascii="GHEA Grapalat" w:hAnsi="GHEA Grapalat"/>
        </w:rPr>
        <w:t>N 5 հավելվածում</w:t>
      </w:r>
      <w:r w:rsidRPr="00361A8D">
        <w:rPr>
          <w:rFonts w:ascii="GHEA Grapalat" w:hAnsi="GHEA Grapalat"/>
        </w:rPr>
        <w:t xml:space="preserve"> մասնակիցներին ներկայացվում են որպես համարժեք առաջարկվող ապրանքների ֆիրմային անվանումը, մոդելը և արտադրողը:</w:t>
      </w: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77777777"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3FF7C3BE"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EBCB28D"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FD6146">
        <w:rPr>
          <w:rFonts w:ascii="GHEA Grapalat" w:hAnsi="GHEA Grapalat" w:cs="Sylfaen"/>
          <w:szCs w:val="24"/>
          <w:lang w:val="hy-AM"/>
        </w:rPr>
        <w:t>Գնանաշման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298278D3"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E71B87" w:rsidRPr="00E71B87">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D25351">
        <w:rPr>
          <w:rFonts w:ascii="GHEA Grapalat" w:hAnsi="GHEA Grapalat" w:cs="Sylfaen"/>
          <w:szCs w:val="24"/>
          <w:lang w:val="hy-AM"/>
        </w:rPr>
        <w:t>11։15</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A32618">
        <w:rPr>
          <w:rFonts w:ascii="GHEA Grapalat" w:hAnsi="GHEA Grapalat" w:cs="Sylfaen"/>
          <w:szCs w:val="24"/>
          <w:lang w:val="hy-AM"/>
        </w:rPr>
        <w:t xml:space="preserve">Ք. Երևան, Տիտոգրադյան 14/10 </w:t>
      </w:r>
      <w:r w:rsidR="00306859">
        <w:rPr>
          <w:rFonts w:ascii="GHEA Grapalat" w:hAnsi="GHEA Grapalat" w:cs="Sylfaen"/>
          <w:szCs w:val="24"/>
          <w:lang w:val="hy-AM"/>
        </w:rPr>
        <w:t xml:space="preserve"> </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300F8ED0"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71B87">
        <w:rPr>
          <w:rFonts w:ascii="GHEA Grapalat" w:hAnsi="GHEA Grapalat" w:cs="Sylfaen"/>
          <w:szCs w:val="24"/>
          <w:lang w:val="hy-AM"/>
        </w:rPr>
        <w:t>«</w:t>
      </w:r>
      <w:r w:rsidR="00306859">
        <w:rPr>
          <w:rFonts w:ascii="GHEA Grapalat" w:hAnsi="GHEA Grapalat" w:cs="Sylfaen"/>
          <w:szCs w:val="24"/>
          <w:lang w:val="hy-AM"/>
        </w:rPr>
        <w:t>Ն</w:t>
      </w:r>
      <w:r w:rsidR="00306859">
        <w:rPr>
          <w:rFonts w:ascii="Microsoft JhengHei" w:eastAsia="Microsoft JhengHei" w:hAnsi="Microsoft JhengHei" w:cs="Microsoft JhengHei" w:hint="eastAsia"/>
          <w:szCs w:val="24"/>
          <w:lang w:val="hy-AM"/>
        </w:rPr>
        <w:t>․</w:t>
      </w:r>
      <w:r w:rsidR="00306859">
        <w:rPr>
          <w:rFonts w:ascii="GHEA Grapalat" w:hAnsi="GHEA Grapalat" w:cs="GHEA Grapalat"/>
          <w:szCs w:val="24"/>
          <w:lang w:val="hy-AM"/>
        </w:rPr>
        <w:t>Ավետիսյան</w:t>
      </w:r>
      <w:r w:rsidR="00E71B87" w:rsidRPr="00E71B87">
        <w:rPr>
          <w:rFonts w:ascii="GHEA Grapalat" w:hAnsi="GHEA Grapalat" w:cs="Sylfaen"/>
          <w:szCs w:val="24"/>
          <w:lang w:val="hy-AM"/>
        </w:rPr>
        <w:t>ը</w:t>
      </w:r>
      <w:r w:rsidRPr="00E71B87">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3BF0F6B1"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6265F4" w:rsidRPr="00AE74A0">
        <w:rPr>
          <w:rFonts w:ascii="GHEA Grapalat" w:hAnsi="GHEA Grapalat" w:cs="Sylfaen"/>
          <w:sz w:val="20"/>
          <w:szCs w:val="24"/>
          <w:vertAlign w:val="superscript"/>
          <w:lang w:val="hy-AM" w:eastAsia="en-US"/>
        </w:rPr>
        <w:t>7</w:t>
      </w:r>
      <w:r w:rsidR="003850A0" w:rsidRPr="00AE74A0">
        <w:rPr>
          <w:rStyle w:val="af6"/>
          <w:rFonts w:ascii="GHEA Grapalat" w:hAnsi="GHEA Grapalat" w:cs="Sylfaen"/>
          <w:color w:val="FFFFFF"/>
          <w:sz w:val="20"/>
          <w:szCs w:val="24"/>
          <w:lang w:val="hy-AM" w:eastAsia="en-US"/>
        </w:rPr>
        <w:footnoteReference w:id="1"/>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22995DDD"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գ. գնային առաջարկում չափաբաժնի համարը սխալ է նշված, սակայն </w:t>
      </w:r>
      <w:r w:rsidR="00A32618">
        <w:rPr>
          <w:rFonts w:ascii="GHEA Grapalat" w:hAnsi="GHEA Grapalat" w:cs="Sylfaen"/>
          <w:sz w:val="20"/>
          <w:szCs w:val="24"/>
          <w:lang w:val="hy-AM" w:eastAsia="en-US"/>
        </w:rPr>
        <w:t xml:space="preserve">Վառելիքի </w:t>
      </w:r>
      <w:r w:rsidR="00354D87">
        <w:rPr>
          <w:rFonts w:ascii="GHEA Grapalat" w:hAnsi="GHEA Grapalat" w:cs="Sylfaen"/>
          <w:sz w:val="20"/>
          <w:szCs w:val="24"/>
          <w:lang w:val="hy-AM" w:eastAsia="en-US"/>
        </w:rPr>
        <w:t>ի</w:t>
      </w:r>
      <w:r w:rsidR="002E0BD2">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 xml:space="preserve">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6E44592A" w14:textId="1F1D3541" w:rsidR="00074278" w:rsidRPr="006D2E03" w:rsidRDefault="00041323" w:rsidP="00E71B87">
      <w:pPr>
        <w:ind w:firstLine="567"/>
        <w:jc w:val="center"/>
        <w:rPr>
          <w:rFonts w:ascii="GHEA Grapalat" w:hAnsi="GHEA Grapalat" w:cs="Sylfaen"/>
          <w:sz w:val="20"/>
          <w:lang w:val="af-ZA"/>
        </w:rPr>
      </w:pPr>
      <w:r w:rsidRPr="00A71D81">
        <w:rPr>
          <w:rFonts w:ascii="GHEA Grapalat" w:hAnsi="GHEA Grapalat"/>
          <w:b/>
          <w:sz w:val="20"/>
          <w:lang w:val="af-ZA"/>
        </w:rPr>
        <w:br w:type="page"/>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0DB601A" w:rsidR="004348F9" w:rsidRPr="008F1434" w:rsidRDefault="00FD2748" w:rsidP="004348F9">
      <w:pPr>
        <w:pStyle w:val="23"/>
        <w:spacing w:line="240" w:lineRule="auto"/>
        <w:ind w:firstLine="567"/>
        <w:rPr>
          <w:rFonts w:ascii="GHEA Grapalat" w:hAnsi="GHEA Grapalat" w:cs="Sylfaen"/>
          <w:szCs w:val="24"/>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E71B87">
        <w:rPr>
          <w:rFonts w:ascii="GHEA Grapalat" w:hAnsi="GHEA Grapalat" w:cs="Sylfaen"/>
          <w:szCs w:val="24"/>
          <w:lang w:val="en-US"/>
        </w:rPr>
        <w:t>հայտարարությունը</w:t>
      </w:r>
      <w:r w:rsidR="004348F9" w:rsidRPr="008F1434">
        <w:rPr>
          <w:rFonts w:ascii="GHEA Grapalat" w:hAnsi="GHEA Grapalat" w:cs="Sylfaen"/>
          <w:szCs w:val="24"/>
        </w:rPr>
        <w:t xml:space="preserve"> </w:t>
      </w:r>
      <w:r w:rsidR="004348F9" w:rsidRPr="00E71B87">
        <w:rPr>
          <w:rFonts w:ascii="GHEA Grapalat" w:hAnsi="GHEA Grapalat" w:cs="Sylfaen"/>
          <w:szCs w:val="24"/>
          <w:lang w:val="en-US"/>
        </w:rPr>
        <w:t>և</w:t>
      </w:r>
      <w:r w:rsidR="004348F9" w:rsidRPr="008F1434">
        <w:rPr>
          <w:rFonts w:ascii="GHEA Grapalat" w:hAnsi="GHEA Grapalat" w:cs="Sylfaen"/>
          <w:szCs w:val="24"/>
        </w:rPr>
        <w:t xml:space="preserve"> </w:t>
      </w:r>
      <w:r w:rsidR="004348F9" w:rsidRPr="00E71B87">
        <w:rPr>
          <w:rFonts w:ascii="GHEA Grapalat" w:hAnsi="GHEA Grapalat" w:cs="Sylfaen"/>
          <w:szCs w:val="24"/>
          <w:lang w:val="en-US"/>
        </w:rPr>
        <w:t>հրավերը</w:t>
      </w:r>
      <w:r w:rsidR="004348F9" w:rsidRPr="008F1434">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8F1434">
        <w:rPr>
          <w:rFonts w:ascii="GHEA Grapalat" w:hAnsi="GHEA Grapalat" w:cs="Sylfaen"/>
          <w:szCs w:val="24"/>
        </w:rPr>
        <w:t xml:space="preserve"> </w:t>
      </w:r>
      <w:r w:rsidR="004348F9" w:rsidRPr="006D2E03">
        <w:rPr>
          <w:rFonts w:ascii="GHEA Grapalat" w:hAnsi="GHEA Grapalat" w:cs="Sylfaen"/>
          <w:szCs w:val="24"/>
          <w:lang w:val="en-US"/>
        </w:rPr>
        <w:t>հ</w:t>
      </w:r>
      <w:r w:rsidR="004348F9" w:rsidRPr="00E71B87">
        <w:rPr>
          <w:rFonts w:ascii="GHEA Grapalat" w:hAnsi="GHEA Grapalat" w:cs="Sylfaen"/>
          <w:szCs w:val="24"/>
          <w:lang w:val="en-US"/>
        </w:rPr>
        <w:t>րապարակվելու</w:t>
      </w:r>
      <w:r w:rsidR="004348F9" w:rsidRPr="008F1434">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8F1434">
        <w:rPr>
          <w:rFonts w:ascii="GHEA Grapalat" w:hAnsi="GHEA Grapalat" w:cs="Sylfaen"/>
          <w:szCs w:val="24"/>
        </w:rPr>
        <w:t xml:space="preserve"> </w:t>
      </w:r>
      <w:r w:rsidR="004348F9" w:rsidRPr="00E71B87">
        <w:rPr>
          <w:rFonts w:ascii="GHEA Grapalat" w:hAnsi="GHEA Grapalat" w:cs="Sylfaen"/>
          <w:szCs w:val="24"/>
          <w:lang w:val="en-US"/>
        </w:rPr>
        <w:t>հաշված</w:t>
      </w:r>
      <w:r w:rsidR="004348F9" w:rsidRPr="008F1434">
        <w:rPr>
          <w:rFonts w:ascii="GHEA Grapalat" w:hAnsi="GHEA Grapalat" w:cs="Sylfaen"/>
          <w:szCs w:val="24"/>
        </w:rPr>
        <w:t xml:space="preserve"> «</w:t>
      </w:r>
      <w:r w:rsidR="00E71B87" w:rsidRPr="008F1434">
        <w:rPr>
          <w:rFonts w:ascii="GHEA Grapalat" w:hAnsi="GHEA Grapalat" w:cs="Sylfaen"/>
          <w:szCs w:val="24"/>
        </w:rPr>
        <w:t>7</w:t>
      </w:r>
      <w:r w:rsidR="004348F9" w:rsidRPr="008F1434">
        <w:rPr>
          <w:rFonts w:ascii="GHEA Grapalat" w:hAnsi="GHEA Grapalat" w:cs="Sylfaen"/>
          <w:szCs w:val="24"/>
        </w:rPr>
        <w:t>»</w:t>
      </w:r>
      <w:r w:rsidR="004348F9" w:rsidRPr="00E71B87">
        <w:rPr>
          <w:rFonts w:ascii="GHEA Grapalat" w:hAnsi="GHEA Grapalat" w:cs="Sylfaen"/>
          <w:szCs w:val="24"/>
          <w:lang w:val="en-US"/>
        </w:rPr>
        <w:t>րդ</w:t>
      </w:r>
      <w:r w:rsidR="004348F9" w:rsidRPr="008F1434">
        <w:rPr>
          <w:rFonts w:ascii="GHEA Grapalat" w:hAnsi="GHEA Grapalat" w:cs="Sylfaen"/>
          <w:szCs w:val="24"/>
        </w:rPr>
        <w:t xml:space="preserve"> </w:t>
      </w:r>
      <w:r w:rsidR="004348F9" w:rsidRPr="00E71B87">
        <w:rPr>
          <w:rFonts w:ascii="GHEA Grapalat" w:hAnsi="GHEA Grapalat" w:cs="Sylfaen"/>
          <w:szCs w:val="24"/>
          <w:lang w:val="en-US"/>
        </w:rPr>
        <w:t>օրվա</w:t>
      </w:r>
      <w:r w:rsidR="004348F9" w:rsidRPr="008F1434">
        <w:rPr>
          <w:rFonts w:ascii="GHEA Grapalat" w:hAnsi="GHEA Grapalat" w:cs="Sylfaen"/>
          <w:szCs w:val="24"/>
        </w:rPr>
        <w:t xml:space="preserve"> </w:t>
      </w:r>
      <w:r w:rsidR="004348F9" w:rsidRPr="00E71B87">
        <w:rPr>
          <w:rFonts w:ascii="GHEA Grapalat" w:hAnsi="GHEA Grapalat" w:cs="Sylfaen"/>
          <w:szCs w:val="24"/>
          <w:lang w:val="en-US"/>
        </w:rPr>
        <w:t>ժամը</w:t>
      </w:r>
      <w:r w:rsidR="004348F9" w:rsidRPr="008F1434">
        <w:rPr>
          <w:rFonts w:ascii="GHEA Grapalat" w:hAnsi="GHEA Grapalat" w:cs="Sylfaen"/>
          <w:szCs w:val="24"/>
        </w:rPr>
        <w:t xml:space="preserve"> «</w:t>
      </w:r>
      <w:r w:rsidR="00D25351">
        <w:rPr>
          <w:rFonts w:ascii="GHEA Grapalat" w:hAnsi="GHEA Grapalat" w:cs="Sylfaen"/>
          <w:szCs w:val="24"/>
        </w:rPr>
        <w:t>11։15</w:t>
      </w:r>
      <w:r w:rsidR="004348F9" w:rsidRPr="008F1434">
        <w:rPr>
          <w:rFonts w:ascii="GHEA Grapalat" w:hAnsi="GHEA Grapalat" w:cs="Sylfaen"/>
          <w:szCs w:val="24"/>
        </w:rPr>
        <w:t xml:space="preserve"> »-</w:t>
      </w:r>
      <w:r w:rsidR="004348F9" w:rsidRPr="006D2E03">
        <w:rPr>
          <w:rFonts w:ascii="GHEA Grapalat" w:hAnsi="GHEA Grapalat" w:cs="Sylfaen"/>
          <w:szCs w:val="24"/>
          <w:lang w:val="en-US"/>
        </w:rPr>
        <w:t>ի</w:t>
      </w:r>
      <w:r w:rsidR="004348F9" w:rsidRPr="00E71B87">
        <w:rPr>
          <w:rFonts w:ascii="GHEA Grapalat" w:hAnsi="GHEA Grapalat" w:cs="Sylfaen"/>
          <w:szCs w:val="24"/>
          <w:lang w:val="en-US"/>
        </w:rPr>
        <w:t>ն։</w:t>
      </w:r>
      <w:r w:rsidR="004348F9" w:rsidRPr="008F1434">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7777777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096865" w:rsidRPr="00A71D81">
        <w:rPr>
          <w:rFonts w:ascii="GHEA Grapalat" w:hAnsi="GHEA Grapalat" w:cs="Sylfaen"/>
          <w:i w:val="0"/>
          <w:szCs w:val="24"/>
          <w:lang w:val="af-ZA"/>
        </w:rPr>
        <w:t xml:space="preserve"> </w:t>
      </w:r>
      <w:r w:rsidR="00616808" w:rsidRPr="00A71D81">
        <w:rPr>
          <w:rFonts w:ascii="GHEA Grapalat" w:hAnsi="GHEA Grapalat" w:cs="Sylfaen"/>
          <w:i w:val="0"/>
          <w:szCs w:val="24"/>
          <w:vertAlign w:val="superscript"/>
          <w:lang w:val="af-ZA"/>
        </w:rPr>
        <w:t>1</w:t>
      </w:r>
      <w:r w:rsidR="006265F4" w:rsidRPr="00A71D81">
        <w:rPr>
          <w:rFonts w:ascii="GHEA Grapalat" w:hAnsi="GHEA Grapalat" w:cs="Sylfaen"/>
          <w:i w:val="0"/>
          <w:szCs w:val="24"/>
          <w:vertAlign w:val="superscript"/>
          <w:lang w:val="af-ZA"/>
        </w:rPr>
        <w:t>0</w:t>
      </w:r>
      <w:r w:rsidR="00F11794" w:rsidRPr="00A71D81">
        <w:rPr>
          <w:rStyle w:val="af6"/>
          <w:rFonts w:ascii="GHEA Grapalat" w:hAnsi="GHEA Grapalat" w:cs="Sylfaen"/>
          <w:i w:val="0"/>
          <w:color w:val="FFFFFF"/>
          <w:szCs w:val="24"/>
          <w:lang w:val="af-ZA"/>
        </w:rPr>
        <w:footnoteReference w:id="2"/>
      </w:r>
      <w:r w:rsidR="00F11794"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6D2E03"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 որոշումը ներկայացվելու վերջնաժամկետը լրանալու</w:t>
      </w:r>
      <w:r w:rsidRPr="006D2E03">
        <w:rPr>
          <w:rFonts w:ascii="GHEA Grapalat" w:hAnsi="GHEA Grapalat" w:cs="Sylfaen"/>
          <w:sz w:val="20"/>
          <w:lang w:val="en-US"/>
        </w:rPr>
        <w:t>ց</w:t>
      </w:r>
      <w:r w:rsidRPr="006D2E03">
        <w:rPr>
          <w:rFonts w:ascii="GHEA Grapalat" w:hAnsi="GHEA Grapalat" w:cs="Sylfaen"/>
          <w:sz w:val="20"/>
          <w:lang w:val="af-ZA"/>
        </w:rPr>
        <w:t xml:space="preserve"> </w:t>
      </w:r>
      <w:r w:rsidRPr="006D2E03">
        <w:rPr>
          <w:rFonts w:ascii="GHEA Grapalat" w:hAnsi="GHEA Grapalat" w:cs="Sylfaen"/>
          <w:sz w:val="20"/>
          <w:lang w:val="en-US"/>
        </w:rPr>
        <w:t>հետո</w:t>
      </w:r>
      <w:r w:rsidRPr="006D2E03">
        <w:rPr>
          <w:rFonts w:ascii="GHEA Grapalat" w:hAnsi="GHEA Grapalat" w:cs="Sylfaen"/>
          <w:sz w:val="20"/>
          <w:lang w:val="af-ZA"/>
        </w:rPr>
        <w:t xml:space="preserve">, </w:t>
      </w:r>
      <w:r w:rsidRPr="006D2E03">
        <w:rPr>
          <w:rFonts w:ascii="GHEA Grapalat" w:hAnsi="GHEA Grapalat" w:cs="Sylfaen"/>
          <w:sz w:val="20"/>
          <w:lang w:val="en-US"/>
        </w:rPr>
        <w:t>բայց</w:t>
      </w:r>
      <w:r w:rsidRPr="006D2E03">
        <w:rPr>
          <w:rFonts w:ascii="GHEA Grapalat" w:hAnsi="GHEA Grapalat" w:cs="Sylfaen"/>
          <w:sz w:val="20"/>
          <w:lang w:val="af-ZA"/>
        </w:rPr>
        <w:t xml:space="preserve"> </w:t>
      </w:r>
      <w:r w:rsidRPr="006D2E03">
        <w:rPr>
          <w:rFonts w:ascii="GHEA Grapalat" w:hAnsi="GHEA Grapalat" w:cs="Sylfaen"/>
          <w:sz w:val="20"/>
          <w:lang w:val="en-US"/>
        </w:rPr>
        <w:t>ոչ</w:t>
      </w:r>
      <w:r w:rsidRPr="006D2E03">
        <w:rPr>
          <w:rFonts w:ascii="GHEA Grapalat" w:hAnsi="GHEA Grapalat" w:cs="Sylfaen"/>
          <w:sz w:val="20"/>
          <w:lang w:val="af-ZA"/>
        </w:rPr>
        <w:t xml:space="preserve"> </w:t>
      </w:r>
      <w:r w:rsidRPr="006D2E03">
        <w:rPr>
          <w:rFonts w:ascii="GHEA Grapalat" w:hAnsi="GHEA Grapalat" w:cs="Sylfaen"/>
          <w:sz w:val="20"/>
          <w:lang w:val="en-US"/>
        </w:rPr>
        <w:t>ուշ</w:t>
      </w:r>
      <w:r w:rsidRPr="006D2E03">
        <w:rPr>
          <w:rFonts w:ascii="GHEA Grapalat" w:hAnsi="GHEA Grapalat" w:cs="Sylfaen"/>
          <w:sz w:val="20"/>
          <w:lang w:val="af-ZA"/>
        </w:rPr>
        <w:t xml:space="preserve">, </w:t>
      </w:r>
      <w:r w:rsidRPr="006D2E03">
        <w:rPr>
          <w:rFonts w:ascii="GHEA Grapalat" w:hAnsi="GHEA Grapalat" w:cs="Sylfaen"/>
          <w:sz w:val="20"/>
          <w:lang w:val="en-US"/>
        </w:rPr>
        <w:t>քան</w:t>
      </w:r>
      <w:r w:rsidRPr="006D2E03">
        <w:rPr>
          <w:rFonts w:ascii="GHEA Grapalat" w:hAnsi="GHEA Grapalat" w:cs="Sylfaen"/>
          <w:sz w:val="20"/>
          <w:lang w:val="af-ZA"/>
        </w:rPr>
        <w:t xml:space="preserve"> </w:t>
      </w:r>
      <w:r w:rsidRPr="006D2E03">
        <w:rPr>
          <w:rFonts w:ascii="GHEA Grapalat" w:hAnsi="GHEA Grapalat" w:cs="Sylfaen"/>
          <w:sz w:val="20"/>
          <w:lang w:val="en-US"/>
        </w:rPr>
        <w:t>մասնակցին</w:t>
      </w:r>
      <w:r w:rsidRPr="006D2E03">
        <w:rPr>
          <w:rFonts w:ascii="GHEA Grapalat" w:hAnsi="GHEA Grapalat" w:cs="Sylfaen"/>
          <w:sz w:val="20"/>
          <w:lang w:val="af-ZA"/>
        </w:rPr>
        <w:t xml:space="preserve"> </w:t>
      </w:r>
      <w:r w:rsidRPr="006D2E03">
        <w:rPr>
          <w:rFonts w:ascii="GHEA Grapalat" w:hAnsi="GHEA Grapalat" w:cs="Sylfaen"/>
          <w:sz w:val="20"/>
          <w:lang w:val="en-US"/>
        </w:rPr>
        <w:t>կամ</w:t>
      </w:r>
      <w:r w:rsidRPr="006D2E03">
        <w:rPr>
          <w:rFonts w:ascii="GHEA Grapalat" w:hAnsi="GHEA Grapalat" w:cs="Sylfaen"/>
          <w:sz w:val="20"/>
          <w:lang w:val="af-ZA"/>
        </w:rPr>
        <w:t xml:space="preserve"> </w:t>
      </w:r>
      <w:r w:rsidRPr="006D2E03">
        <w:rPr>
          <w:rFonts w:ascii="GHEA Grapalat" w:hAnsi="GHEA Grapalat" w:cs="Sylfaen"/>
          <w:sz w:val="20"/>
          <w:lang w:val="en-US"/>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en-US"/>
        </w:rPr>
        <w:t>կնքած</w:t>
      </w:r>
      <w:r w:rsidRPr="006D2E03">
        <w:rPr>
          <w:rFonts w:ascii="GHEA Grapalat" w:hAnsi="GHEA Grapalat" w:cs="Sylfaen"/>
          <w:sz w:val="20"/>
          <w:lang w:val="af-ZA"/>
        </w:rPr>
        <w:t xml:space="preserve"> </w:t>
      </w:r>
      <w:r w:rsidRPr="006D2E03">
        <w:rPr>
          <w:rFonts w:ascii="GHEA Grapalat" w:hAnsi="GHEA Grapalat" w:cs="Sylfaen"/>
          <w:sz w:val="20"/>
          <w:lang w:val="en-US"/>
        </w:rPr>
        <w:t>անձին</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 xml:space="preserve"> </w:t>
      </w:r>
      <w:r w:rsidRPr="006D2E03">
        <w:rPr>
          <w:rFonts w:ascii="GHEA Grapalat" w:hAnsi="GHEA Grapalat" w:cs="Sylfaen"/>
          <w:sz w:val="20"/>
          <w:lang w:val="en-US"/>
        </w:rPr>
        <w:t>ներառելու</w:t>
      </w:r>
      <w:r w:rsidRPr="006D2E03">
        <w:rPr>
          <w:rFonts w:ascii="GHEA Grapalat" w:hAnsi="GHEA Grapalat" w:cs="Sylfaen"/>
          <w:sz w:val="20"/>
          <w:lang w:val="af-ZA"/>
        </w:rPr>
        <w:t xml:space="preserve"> </w:t>
      </w:r>
      <w:r w:rsidRPr="006D2E03">
        <w:rPr>
          <w:rFonts w:ascii="GHEA Grapalat" w:hAnsi="GHEA Grapalat" w:cs="Sylfaen"/>
          <w:sz w:val="20"/>
          <w:lang w:val="en-US"/>
        </w:rPr>
        <w:t>վերջնաժամկետը</w:t>
      </w:r>
      <w:r w:rsidRPr="006D2E03">
        <w:rPr>
          <w:rFonts w:ascii="GHEA Grapalat" w:hAnsi="GHEA Grapalat" w:cs="Sylfaen"/>
          <w:sz w:val="20"/>
          <w:lang w:val="af-ZA"/>
        </w:rPr>
        <w:t xml:space="preserve"> </w:t>
      </w:r>
      <w:r w:rsidRPr="006D2E03">
        <w:rPr>
          <w:rFonts w:ascii="GHEA Grapalat" w:hAnsi="GHEA Grapalat" w:cs="Sylfaen"/>
          <w:sz w:val="20"/>
          <w:lang w:val="en-US"/>
        </w:rPr>
        <w:t>լրանալու</w:t>
      </w:r>
      <w:r w:rsidRPr="006D2E03">
        <w:rPr>
          <w:rFonts w:ascii="GHEA Grapalat" w:hAnsi="GHEA Grapalat" w:cs="Sylfaen"/>
          <w:sz w:val="20"/>
          <w:lang w:val="af-ZA"/>
        </w:rPr>
        <w:t xml:space="preserve"> </w:t>
      </w:r>
      <w:r w:rsidRPr="006D2E03">
        <w:rPr>
          <w:rFonts w:ascii="GHEA Grapalat" w:hAnsi="GHEA Grapalat" w:cs="Sylfaen"/>
          <w:sz w:val="20"/>
          <w:lang w:val="en-US"/>
        </w:rPr>
        <w:t>օրը</w:t>
      </w:r>
      <w:r w:rsidRPr="006D2E03">
        <w:rPr>
          <w:rFonts w:ascii="GHEA Grapalat" w:hAnsi="GHEA Grapalat" w:cs="Sylfaen"/>
          <w:sz w:val="20"/>
          <w:lang w:val="af-ZA"/>
        </w:rPr>
        <w:t xml:space="preserve">, </w:t>
      </w:r>
      <w:r w:rsidRPr="006D2E03">
        <w:rPr>
          <w:rFonts w:ascii="GHEA Grapalat" w:hAnsi="GHEA Grapalat" w:cs="Sylfaen"/>
          <w:sz w:val="20"/>
          <w:lang w:val="en-US"/>
        </w:rPr>
        <w:t>ապա</w:t>
      </w:r>
      <w:r w:rsidRPr="006D2E03">
        <w:rPr>
          <w:rFonts w:ascii="GHEA Grapalat" w:hAnsi="GHEA Grapalat" w:cs="Sylfaen"/>
          <w:sz w:val="20"/>
          <w:lang w:val="af-ZA"/>
        </w:rPr>
        <w:t xml:space="preserve"> </w:t>
      </w:r>
      <w:r w:rsidRPr="006D2E03">
        <w:rPr>
          <w:rFonts w:ascii="GHEA Grapalat" w:hAnsi="GHEA Grapalat" w:cs="Sylfaen"/>
          <w:sz w:val="20"/>
          <w:lang w:val="en-US"/>
        </w:rPr>
        <w:t>պատվիրատուն</w:t>
      </w:r>
      <w:r w:rsidRPr="006D2E03">
        <w:rPr>
          <w:rFonts w:ascii="GHEA Grapalat" w:hAnsi="GHEA Grapalat" w:cs="Sylfaen"/>
          <w:sz w:val="20"/>
          <w:lang w:val="af-ZA"/>
        </w:rPr>
        <w:t xml:space="preserve"> </w:t>
      </w:r>
      <w:r w:rsidRPr="006D2E03">
        <w:rPr>
          <w:rFonts w:ascii="GHEA Grapalat" w:hAnsi="GHEA Grapalat" w:cs="Sylfaen"/>
          <w:sz w:val="20"/>
          <w:lang w:val="en-US"/>
        </w:rPr>
        <w:t>դրա</w:t>
      </w:r>
      <w:r w:rsidRPr="006D2E03">
        <w:rPr>
          <w:rFonts w:ascii="GHEA Grapalat" w:hAnsi="GHEA Grapalat" w:cs="Sylfaen"/>
          <w:sz w:val="20"/>
          <w:lang w:val="af-ZA"/>
        </w:rPr>
        <w:t xml:space="preserve"> </w:t>
      </w:r>
      <w:r w:rsidRPr="006D2E03">
        <w:rPr>
          <w:rFonts w:ascii="GHEA Grapalat" w:hAnsi="GHEA Grapalat" w:cs="Sylfaen"/>
          <w:sz w:val="20"/>
          <w:lang w:val="en-US"/>
        </w:rPr>
        <w:t>մասին</w:t>
      </w:r>
      <w:r w:rsidRPr="006D2E03">
        <w:rPr>
          <w:rFonts w:ascii="GHEA Grapalat" w:hAnsi="GHEA Grapalat" w:cs="Sylfaen"/>
          <w:sz w:val="20"/>
          <w:lang w:val="af-ZA"/>
        </w:rPr>
        <w:t xml:space="preserve"> </w:t>
      </w:r>
      <w:r w:rsidRPr="006D2E03">
        <w:rPr>
          <w:rFonts w:ascii="GHEA Grapalat" w:hAnsi="GHEA Grapalat" w:cs="Sylfaen"/>
          <w:sz w:val="20"/>
          <w:lang w:val="en-US"/>
        </w:rPr>
        <w:t>գրավոր</w:t>
      </w:r>
      <w:r w:rsidRPr="006D2E03">
        <w:rPr>
          <w:rFonts w:ascii="GHEA Grapalat" w:hAnsi="GHEA Grapalat" w:cs="Sylfaen"/>
          <w:sz w:val="20"/>
          <w:lang w:val="af-ZA"/>
        </w:rPr>
        <w:t xml:space="preserve"> </w:t>
      </w:r>
      <w:r w:rsidRPr="006D2E03">
        <w:rPr>
          <w:rFonts w:ascii="GHEA Grapalat" w:hAnsi="GHEA Grapalat" w:cs="Sylfaen"/>
          <w:sz w:val="20"/>
          <w:lang w:val="en-US"/>
        </w:rPr>
        <w:t>տեղեկացնում</w:t>
      </w:r>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r w:rsidRPr="006D2E03">
        <w:rPr>
          <w:rFonts w:ascii="GHEA Grapalat" w:hAnsi="GHEA Grapalat" w:cs="Sylfaen"/>
          <w:sz w:val="20"/>
          <w:lang w:val="en-US"/>
        </w:rPr>
        <w:t>լիազորված</w:t>
      </w:r>
      <w:r w:rsidRPr="006D2E03">
        <w:rPr>
          <w:rFonts w:ascii="GHEA Grapalat" w:hAnsi="GHEA Grapalat" w:cs="Sylfaen"/>
          <w:sz w:val="20"/>
          <w:lang w:val="af-ZA"/>
        </w:rPr>
        <w:t xml:space="preserve"> </w:t>
      </w:r>
      <w:r w:rsidRPr="006D2E03">
        <w:rPr>
          <w:rFonts w:ascii="GHEA Grapalat" w:hAnsi="GHEA Grapalat" w:cs="Sylfaen"/>
          <w:sz w:val="20"/>
          <w:lang w:val="en-US"/>
        </w:rPr>
        <w:t>մարմին</w:t>
      </w:r>
      <w:r w:rsidRPr="006D2E03">
        <w:rPr>
          <w:rFonts w:ascii="GHEA Grapalat" w:hAnsi="GHEA Grapalat" w:cs="Sylfaen"/>
          <w:sz w:val="20"/>
          <w:lang w:val="af-ZA"/>
        </w:rPr>
        <w:t xml:space="preserve">, </w:t>
      </w:r>
      <w:r w:rsidRPr="006D2E03">
        <w:rPr>
          <w:rFonts w:ascii="GHEA Grapalat" w:hAnsi="GHEA Grapalat" w:cs="Sylfaen"/>
          <w:sz w:val="20"/>
          <w:lang w:val="en-US"/>
        </w:rPr>
        <w:t>որի</w:t>
      </w:r>
      <w:r w:rsidRPr="006D2E03">
        <w:rPr>
          <w:rFonts w:ascii="GHEA Grapalat" w:hAnsi="GHEA Grapalat" w:cs="Sylfaen"/>
          <w:sz w:val="20"/>
          <w:lang w:val="af-ZA"/>
        </w:rPr>
        <w:t xml:space="preserve"> </w:t>
      </w:r>
      <w:r w:rsidRPr="006D2E03">
        <w:rPr>
          <w:rFonts w:ascii="GHEA Grapalat" w:hAnsi="GHEA Grapalat" w:cs="Sylfaen"/>
          <w:sz w:val="20"/>
          <w:lang w:val="en-US"/>
        </w:rPr>
        <w:t>հիման</w:t>
      </w:r>
      <w:r w:rsidRPr="006D2E03">
        <w:rPr>
          <w:rFonts w:ascii="GHEA Grapalat" w:hAnsi="GHEA Grapalat" w:cs="Sylfaen"/>
          <w:sz w:val="20"/>
          <w:lang w:val="af-ZA"/>
        </w:rPr>
        <w:t xml:space="preserve"> </w:t>
      </w:r>
      <w:r w:rsidRPr="006D2E03">
        <w:rPr>
          <w:rFonts w:ascii="GHEA Grapalat" w:hAnsi="GHEA Grapalat" w:cs="Sylfaen"/>
          <w:sz w:val="20"/>
          <w:lang w:val="en-US"/>
        </w:rPr>
        <w:t>վրա</w:t>
      </w:r>
      <w:r w:rsidRPr="006D2E03">
        <w:rPr>
          <w:rFonts w:ascii="GHEA Grapalat" w:hAnsi="GHEA Grapalat" w:cs="Sylfaen"/>
          <w:sz w:val="20"/>
          <w:lang w:val="af-ZA"/>
        </w:rPr>
        <w:t xml:space="preserve"> </w:t>
      </w:r>
      <w:r w:rsidRPr="006D2E03">
        <w:rPr>
          <w:rFonts w:ascii="GHEA Grapalat" w:hAnsi="GHEA Grapalat" w:cs="Sylfaen"/>
          <w:sz w:val="20"/>
          <w:lang w:val="en-US"/>
        </w:rPr>
        <w:t>մասնակիցը</w:t>
      </w:r>
      <w:r w:rsidRPr="006D2E03">
        <w:rPr>
          <w:rFonts w:ascii="GHEA Grapalat" w:hAnsi="GHEA Grapalat" w:cs="Sylfaen"/>
          <w:sz w:val="20"/>
          <w:lang w:val="af-ZA"/>
        </w:rPr>
        <w:t xml:space="preserve"> </w:t>
      </w:r>
      <w:r w:rsidRPr="006D2E03">
        <w:rPr>
          <w:rFonts w:ascii="GHEA Grapalat" w:hAnsi="GHEA Grapalat" w:cs="Sylfaen"/>
          <w:sz w:val="20"/>
          <w:lang w:val="en-US"/>
        </w:rPr>
        <w:t>չի</w:t>
      </w:r>
      <w:r w:rsidRPr="006D2E03">
        <w:rPr>
          <w:rFonts w:ascii="GHEA Grapalat" w:hAnsi="GHEA Grapalat" w:cs="Sylfaen"/>
          <w:sz w:val="20"/>
          <w:lang w:val="af-ZA"/>
        </w:rPr>
        <w:t xml:space="preserve"> </w:t>
      </w:r>
      <w:r w:rsidRPr="006D2E03">
        <w:rPr>
          <w:rFonts w:ascii="GHEA Grapalat" w:hAnsi="GHEA Grapalat" w:cs="Sylfaen"/>
          <w:sz w:val="20"/>
          <w:lang w:val="en-US"/>
        </w:rPr>
        <w:t>ներառվում</w:t>
      </w:r>
      <w:r w:rsidRPr="006D2E03">
        <w:rPr>
          <w:rFonts w:ascii="GHEA Grapalat" w:hAnsi="GHEA Grapalat" w:cs="Sylfaen"/>
          <w:sz w:val="20"/>
          <w:lang w:val="af-ZA"/>
        </w:rPr>
        <w:t xml:space="preserve"> </w:t>
      </w:r>
      <w:r w:rsidRPr="006D2E03">
        <w:rPr>
          <w:rFonts w:ascii="GHEA Grapalat" w:hAnsi="GHEA Grapalat" w:cs="Sylfaen"/>
          <w:sz w:val="20"/>
          <w:lang w:val="en-US"/>
        </w:rPr>
        <w:t>ցուցակում</w:t>
      </w:r>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7777777"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Style w:val="af6"/>
          <w:rFonts w:ascii="GHEA Grapalat" w:hAnsi="GHEA Grapalat" w:cs="Sylfaen"/>
          <w:color w:val="FFFFFF"/>
        </w:rPr>
        <w:footnoteReference w:id="3"/>
      </w:r>
      <w:r w:rsidR="00571F29" w:rsidRPr="00A71D81">
        <w:rPr>
          <w:rFonts w:ascii="GHEA Grapalat" w:hAnsi="GHEA Grapalat" w:cs="Tahoma"/>
        </w:rPr>
        <w:t>։</w:t>
      </w:r>
      <w:r w:rsidR="00436F47" w:rsidRPr="00A71D81">
        <w:rPr>
          <w:rFonts w:ascii="GHEA Grapalat" w:hAnsi="GHEA Grapalat" w:cs="Tahoma"/>
          <w:vertAlign w:val="superscript"/>
        </w:rPr>
        <w:t>11</w:t>
      </w:r>
      <w:r w:rsidR="002B103D" w:rsidRPr="00A71D81">
        <w:rPr>
          <w:rFonts w:ascii="GHEA Grapalat" w:hAnsi="GHEA Grapalat" w:cs="Tahoma"/>
          <w:lang w:val="hy-AM"/>
        </w:rPr>
        <w:t xml:space="preserve"> </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7777777"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138457CF" w14:textId="77777777" w:rsidR="00D34116" w:rsidRPr="00A71D81" w:rsidRDefault="00D34116" w:rsidP="00D34116">
      <w:pPr>
        <w:jc w:val="center"/>
        <w:rPr>
          <w:rFonts w:ascii="GHEA Grapalat" w:hAnsi="GHEA Grapalat" w:cs="Arial"/>
          <w:b/>
          <w:iCs/>
          <w:sz w:val="20"/>
          <w:lang w:val="af-ZA"/>
        </w:rPr>
      </w:pPr>
      <w:r w:rsidRPr="00A71D81">
        <w:rPr>
          <w:rFonts w:ascii="GHEA Grapalat" w:hAnsi="GHEA Grapalat"/>
          <w:b/>
          <w:iCs/>
          <w:sz w:val="20"/>
          <w:lang w:val="af-ZA"/>
        </w:rPr>
        <w:t xml:space="preserve">10. </w:t>
      </w:r>
      <w:r w:rsidRPr="00A71D81">
        <w:rPr>
          <w:rFonts w:ascii="GHEA Grapalat" w:hAnsi="GHEA Grapalat" w:cs="Sylfaen"/>
          <w:b/>
          <w:iCs/>
          <w:sz w:val="20"/>
          <w:lang w:val="hy-AM"/>
        </w:rPr>
        <w:t>ՈՐԱԿԱՎՈՐՄԱՆ</w:t>
      </w:r>
      <w:r w:rsidRPr="00A71D81">
        <w:rPr>
          <w:rFonts w:ascii="GHEA Grapalat" w:hAnsi="GHEA Grapalat" w:cs="Arial"/>
          <w:b/>
          <w:iCs/>
          <w:sz w:val="20"/>
          <w:lang w:val="af-ZA"/>
        </w:rPr>
        <w:t xml:space="preserve"> </w:t>
      </w:r>
      <w:r w:rsidRPr="00A71D81">
        <w:rPr>
          <w:rFonts w:ascii="GHEA Grapalat" w:hAnsi="GHEA Grapalat" w:cs="Sylfaen"/>
          <w:b/>
          <w:iCs/>
          <w:sz w:val="20"/>
          <w:lang w:val="hy-AM"/>
        </w:rPr>
        <w:t>ԵՎ</w:t>
      </w:r>
      <w:r w:rsidRPr="00A71D81">
        <w:rPr>
          <w:rFonts w:ascii="GHEA Grapalat" w:hAnsi="GHEA Grapalat" w:cs="Sylfaen"/>
          <w:b/>
          <w:iCs/>
          <w:sz w:val="20"/>
          <w:lang w:val="af-ZA"/>
        </w:rPr>
        <w:t xml:space="preserve"> ՊԱՅՄԱՆԱԳՐԻ</w:t>
      </w:r>
      <w:r w:rsidRPr="00A71D81">
        <w:rPr>
          <w:rFonts w:ascii="GHEA Grapalat" w:hAnsi="GHEA Grapalat" w:cs="Sylfaen"/>
          <w:b/>
          <w:iCs/>
          <w:sz w:val="20"/>
          <w:lang w:val="hy-AM"/>
        </w:rPr>
        <w:t xml:space="preserve"> </w:t>
      </w:r>
      <w:r w:rsidRPr="00A71D81">
        <w:rPr>
          <w:rFonts w:ascii="GHEA Grapalat" w:hAnsi="GHEA Grapalat" w:cs="Sylfaen"/>
          <w:b/>
          <w:iCs/>
          <w:sz w:val="20"/>
          <w:lang w:val="af-ZA"/>
        </w:rPr>
        <w:t>ԱՊԱՀՈՎՈՒՄ</w:t>
      </w:r>
      <w:r w:rsidRPr="00A71D81">
        <w:rPr>
          <w:rFonts w:ascii="GHEA Grapalat" w:hAnsi="GHEA Grapalat" w:cs="Sylfaen"/>
          <w:b/>
          <w:iCs/>
          <w:sz w:val="20"/>
          <w:lang w:val="hy-AM"/>
        </w:rPr>
        <w:t>ՆԵՐ</w:t>
      </w:r>
      <w:r w:rsidRPr="00A71D81">
        <w:rPr>
          <w:rFonts w:ascii="GHEA Grapalat" w:hAnsi="GHEA Grapalat" w:cs="Sylfaen"/>
          <w:b/>
          <w:iCs/>
          <w:sz w:val="20"/>
          <w:lang w:val="af-ZA"/>
        </w:rPr>
        <w:t>Ը</w:t>
      </w:r>
      <w:r w:rsidRPr="00A71D81">
        <w:rPr>
          <w:rFonts w:ascii="GHEA Grapalat" w:hAnsi="GHEA Grapalat" w:cs="Arial"/>
          <w:b/>
          <w:iCs/>
          <w:sz w:val="20"/>
          <w:lang w:val="af-ZA"/>
        </w:rPr>
        <w:t xml:space="preserve"> </w:t>
      </w:r>
    </w:p>
    <w:p w14:paraId="57294D61" w14:textId="77777777" w:rsidR="00D34116" w:rsidRPr="00A71D81" w:rsidRDefault="00D34116" w:rsidP="00D34116">
      <w:pPr>
        <w:jc w:val="center"/>
        <w:rPr>
          <w:rFonts w:ascii="GHEA Grapalat" w:hAnsi="GHEA Grapalat"/>
          <w:b/>
          <w:iCs/>
          <w:sz w:val="20"/>
          <w:lang w:val="af-ZA"/>
        </w:rPr>
      </w:pPr>
    </w:p>
    <w:p w14:paraId="668A7061" w14:textId="0E5A1766" w:rsidR="00D34116" w:rsidRPr="00A71D81" w:rsidRDefault="00D34116" w:rsidP="00D34116">
      <w:pPr>
        <w:ind w:firstLine="567"/>
        <w:jc w:val="both"/>
        <w:rPr>
          <w:rFonts w:ascii="GHEA Grapalat" w:hAnsi="GHEA Grapalat" w:cs="Sylfaen"/>
          <w:sz w:val="20"/>
          <w:lang w:val="af-ZA"/>
        </w:rPr>
      </w:pPr>
      <w:r w:rsidRPr="00A71D81">
        <w:rPr>
          <w:rFonts w:ascii="GHEA Grapalat" w:hAnsi="GHEA Grapalat"/>
          <w:iCs/>
          <w:sz w:val="20"/>
          <w:lang w:val="af-ZA"/>
        </w:rPr>
        <w:t>10.</w:t>
      </w:r>
      <w:r w:rsidRPr="00A71D81">
        <w:rPr>
          <w:rFonts w:ascii="GHEA Grapalat" w:hAnsi="GHEA Grapalat" w:cs="Sylfaen"/>
          <w:sz w:val="20"/>
          <w:lang w:val="af-ZA"/>
        </w:rPr>
        <w:t xml:space="preserve">1 </w:t>
      </w:r>
      <w:r w:rsidRPr="00532617">
        <w:rPr>
          <w:rFonts w:ascii="GHEA Grapalat" w:hAnsi="GHEA Grapalat" w:cs="Sylfaen"/>
          <w:sz w:val="20"/>
          <w:lang w:val="hy-AM"/>
        </w:rPr>
        <w:t>Որակավորման</w:t>
      </w:r>
      <w:r w:rsidRPr="00532617">
        <w:rPr>
          <w:rFonts w:ascii="GHEA Grapalat" w:hAnsi="GHEA Grapalat" w:cs="Sylfaen"/>
          <w:sz w:val="20"/>
          <w:lang w:val="af-ZA"/>
        </w:rPr>
        <w:t xml:space="preserve"> </w:t>
      </w:r>
      <w:r w:rsidRPr="00532617">
        <w:rPr>
          <w:rFonts w:ascii="GHEA Grapalat" w:hAnsi="GHEA Grapalat" w:cs="Sylfaen"/>
          <w:sz w:val="20"/>
          <w:lang w:val="hy-AM"/>
        </w:rPr>
        <w:t>և</w:t>
      </w:r>
      <w:r w:rsidRPr="00532617">
        <w:rPr>
          <w:rFonts w:ascii="GHEA Grapalat" w:hAnsi="GHEA Grapalat" w:cs="Sylfaen"/>
          <w:sz w:val="20"/>
          <w:lang w:val="af-ZA"/>
        </w:rPr>
        <w:t xml:space="preserve"> </w:t>
      </w:r>
      <w:r w:rsidRPr="00532617">
        <w:rPr>
          <w:rFonts w:ascii="GHEA Grapalat" w:hAnsi="GHEA Grapalat" w:cs="Sylfaen"/>
          <w:sz w:val="20"/>
          <w:lang w:val="hy-AM"/>
        </w:rPr>
        <w:t>պ</w:t>
      </w:r>
      <w:r w:rsidRPr="00532617">
        <w:rPr>
          <w:rFonts w:ascii="GHEA Grapalat" w:hAnsi="GHEA Grapalat" w:cs="Sylfaen"/>
          <w:sz w:val="20"/>
          <w:lang w:val="ru-RU"/>
        </w:rPr>
        <w:t>այմանագրի</w:t>
      </w:r>
      <w:r w:rsidRPr="00532617">
        <w:rPr>
          <w:rFonts w:ascii="GHEA Grapalat" w:hAnsi="GHEA Grapalat" w:cs="Sylfaen"/>
          <w:sz w:val="20"/>
          <w:lang w:val="hy-AM"/>
        </w:rPr>
        <w:t xml:space="preserve"> </w:t>
      </w:r>
      <w:r w:rsidRPr="00532617">
        <w:rPr>
          <w:rFonts w:ascii="GHEA Grapalat" w:hAnsi="GHEA Grapalat" w:cs="Sylfaen"/>
          <w:sz w:val="20"/>
          <w:lang w:val="ru-RU"/>
        </w:rPr>
        <w:t>ապահովում</w:t>
      </w:r>
      <w:r w:rsidRPr="00532617">
        <w:rPr>
          <w:rFonts w:ascii="GHEA Grapalat" w:hAnsi="GHEA Grapalat" w:cs="Sylfaen"/>
          <w:sz w:val="20"/>
          <w:lang w:val="hy-AM"/>
        </w:rPr>
        <w:t>ները</w:t>
      </w:r>
      <w:r w:rsidRPr="00532617">
        <w:rPr>
          <w:rFonts w:ascii="GHEA Grapalat" w:hAnsi="GHEA Grapalat" w:cs="Sylfaen"/>
          <w:sz w:val="20"/>
          <w:lang w:val="af-ZA"/>
        </w:rPr>
        <w:t xml:space="preserve"> </w:t>
      </w:r>
      <w:r w:rsidRPr="00532617">
        <w:rPr>
          <w:rFonts w:ascii="GHEA Grapalat" w:hAnsi="GHEA Grapalat" w:cs="Sylfaen"/>
          <w:sz w:val="20"/>
          <w:lang w:val="ru-RU"/>
        </w:rPr>
        <w:t>ներկայացնելու</w:t>
      </w:r>
      <w:r w:rsidRPr="00532617">
        <w:rPr>
          <w:rFonts w:ascii="GHEA Grapalat" w:hAnsi="GHEA Grapalat" w:cs="Sylfaen"/>
          <w:sz w:val="20"/>
          <w:lang w:val="af-ZA"/>
        </w:rPr>
        <w:t xml:space="preserve"> </w:t>
      </w:r>
      <w:r w:rsidRPr="00532617">
        <w:rPr>
          <w:rFonts w:ascii="GHEA Grapalat" w:hAnsi="GHEA Grapalat" w:cs="Sylfaen"/>
          <w:sz w:val="20"/>
          <w:lang w:val="ru-RU"/>
        </w:rPr>
        <w:t>պահանջի</w:t>
      </w:r>
      <w:r w:rsidRPr="00532617">
        <w:rPr>
          <w:rFonts w:ascii="GHEA Grapalat" w:hAnsi="GHEA Grapalat" w:cs="Sylfaen"/>
          <w:sz w:val="20"/>
          <w:lang w:val="af-ZA"/>
        </w:rPr>
        <w:t xml:space="preserve"> </w:t>
      </w:r>
      <w:r w:rsidRPr="00532617">
        <w:rPr>
          <w:rFonts w:ascii="GHEA Grapalat" w:hAnsi="GHEA Grapalat" w:cs="Sylfaen"/>
          <w:sz w:val="20"/>
          <w:lang w:val="ru-RU"/>
        </w:rPr>
        <w:t>հիման</w:t>
      </w:r>
      <w:r w:rsidRPr="00532617">
        <w:rPr>
          <w:rFonts w:ascii="GHEA Grapalat" w:hAnsi="GHEA Grapalat" w:cs="Sylfaen"/>
          <w:sz w:val="20"/>
          <w:lang w:val="af-ZA"/>
        </w:rPr>
        <w:t xml:space="preserve"> </w:t>
      </w:r>
      <w:r w:rsidRPr="00532617">
        <w:rPr>
          <w:rFonts w:ascii="GHEA Grapalat" w:hAnsi="GHEA Grapalat" w:cs="Sylfaen"/>
          <w:sz w:val="20"/>
          <w:lang w:val="ru-RU"/>
        </w:rPr>
        <w:t>վրա</w:t>
      </w:r>
      <w:r w:rsidRPr="00532617">
        <w:rPr>
          <w:rFonts w:ascii="GHEA Grapalat" w:hAnsi="GHEA Grapalat" w:cs="Sylfaen"/>
          <w:sz w:val="20"/>
          <w:lang w:val="af-ZA"/>
        </w:rPr>
        <w:t xml:space="preserve">, </w:t>
      </w:r>
      <w:r w:rsidRPr="00532617">
        <w:rPr>
          <w:rFonts w:ascii="GHEA Grapalat" w:hAnsi="GHEA Grapalat" w:cs="Sylfaen"/>
          <w:sz w:val="20"/>
          <w:lang w:val="ru-RU"/>
        </w:rPr>
        <w:t>այն</w:t>
      </w:r>
      <w:r w:rsidRPr="00532617">
        <w:rPr>
          <w:rFonts w:ascii="GHEA Grapalat" w:hAnsi="GHEA Grapalat" w:cs="Sylfaen"/>
          <w:sz w:val="20"/>
          <w:lang w:val="af-ZA"/>
        </w:rPr>
        <w:t xml:space="preserve"> </w:t>
      </w:r>
      <w:r w:rsidRPr="008960F6">
        <w:rPr>
          <w:rFonts w:ascii="GHEA Grapalat" w:hAnsi="GHEA Grapalat" w:cs="Sylfaen"/>
          <w:sz w:val="20"/>
          <w:lang w:val="ru-RU"/>
        </w:rPr>
        <w:t>ստանալու</w:t>
      </w:r>
      <w:r w:rsidRPr="003B269F">
        <w:rPr>
          <w:rFonts w:ascii="GHEA Grapalat" w:hAnsi="GHEA Grapalat" w:cs="Sylfaen"/>
          <w:sz w:val="20"/>
          <w:lang w:val="af-ZA"/>
        </w:rPr>
        <w:t xml:space="preserve"> </w:t>
      </w:r>
      <w:r w:rsidRPr="003B269F">
        <w:rPr>
          <w:rFonts w:ascii="GHEA Grapalat" w:hAnsi="GHEA Grapalat" w:cs="Sylfaen"/>
          <w:sz w:val="20"/>
          <w:lang w:val="ru-RU"/>
        </w:rPr>
        <w:t>օրվանից</w:t>
      </w:r>
      <w:r w:rsidRPr="003B269F">
        <w:rPr>
          <w:rFonts w:ascii="GHEA Grapalat" w:hAnsi="GHEA Grapalat" w:cs="Sylfaen"/>
          <w:sz w:val="20"/>
          <w:lang w:val="af-ZA"/>
        </w:rPr>
        <w:t xml:space="preserve"> </w:t>
      </w:r>
      <w:r>
        <w:rPr>
          <w:rFonts w:ascii="GHEA Grapalat" w:hAnsi="GHEA Grapalat" w:cs="Sylfaen"/>
          <w:sz w:val="20"/>
          <w:lang w:val="hy-AM"/>
        </w:rPr>
        <w:t xml:space="preserve">հետո </w:t>
      </w:r>
      <w:r w:rsidRPr="003B269F">
        <w:rPr>
          <w:rFonts w:ascii="GHEA Grapalat" w:hAnsi="GHEA Grapalat" w:cs="Sylfaen"/>
          <w:sz w:val="20"/>
          <w:lang w:val="hy-AM"/>
        </w:rPr>
        <w:t xml:space="preserve">5 </w:t>
      </w:r>
      <w:r w:rsidRPr="00507CF0">
        <w:rPr>
          <w:rFonts w:ascii="GHEA Grapalat" w:hAnsi="GHEA Grapalat" w:cs="Sylfaen"/>
          <w:sz w:val="20"/>
          <w:lang w:val="af-ZA"/>
        </w:rPr>
        <w:t xml:space="preserve">աշխատանքային </w:t>
      </w:r>
      <w:r w:rsidRPr="00507CF0">
        <w:rPr>
          <w:rFonts w:ascii="GHEA Grapalat" w:hAnsi="GHEA Grapalat" w:cs="Sylfaen"/>
          <w:sz w:val="20"/>
          <w:lang w:val="ru-RU"/>
        </w:rPr>
        <w:t>օրվա</w:t>
      </w:r>
      <w:r w:rsidRPr="00507CF0">
        <w:rPr>
          <w:rFonts w:ascii="GHEA Grapalat" w:hAnsi="GHEA Grapalat" w:cs="Sylfaen"/>
          <w:sz w:val="20"/>
          <w:lang w:val="af-ZA"/>
        </w:rPr>
        <w:t xml:space="preserve"> </w:t>
      </w:r>
      <w:r w:rsidRPr="00EF056B">
        <w:rPr>
          <w:rFonts w:ascii="GHEA Grapalat" w:hAnsi="GHEA Grapalat" w:cs="Sylfaen"/>
          <w:sz w:val="20"/>
          <w:lang w:val="ru-RU"/>
        </w:rPr>
        <w:t>ընթացքում</w:t>
      </w:r>
      <w:r w:rsidRPr="00675DB0">
        <w:rPr>
          <w:rFonts w:ascii="GHEA Grapalat" w:hAnsi="GHEA Grapalat" w:cs="Sylfaen"/>
          <w:sz w:val="20"/>
          <w:lang w:val="af-ZA"/>
        </w:rPr>
        <w:t xml:space="preserve">, </w:t>
      </w:r>
      <w:r w:rsidRPr="00675DB0">
        <w:rPr>
          <w:rFonts w:ascii="GHEA Grapalat" w:hAnsi="GHEA Grapalat" w:cs="Sylfaen"/>
          <w:sz w:val="20"/>
          <w:lang w:val="ru-RU"/>
        </w:rPr>
        <w:t>ընտրված</w:t>
      </w:r>
      <w:r w:rsidRPr="00675DB0">
        <w:rPr>
          <w:rFonts w:ascii="GHEA Grapalat" w:hAnsi="GHEA Grapalat" w:cs="Sylfaen"/>
          <w:sz w:val="20"/>
          <w:lang w:val="af-ZA"/>
        </w:rPr>
        <w:t xml:space="preserve"> </w:t>
      </w:r>
      <w:r w:rsidRPr="00B85339">
        <w:rPr>
          <w:rFonts w:ascii="GHEA Grapalat" w:hAnsi="GHEA Grapalat" w:cs="Sylfaen"/>
          <w:sz w:val="20"/>
          <w:lang w:val="ru-RU"/>
        </w:rPr>
        <w:t>մասնակիցը</w:t>
      </w:r>
      <w:r w:rsidRPr="00840613">
        <w:rPr>
          <w:rFonts w:ascii="GHEA Grapalat" w:hAnsi="GHEA Grapalat" w:cs="Sylfaen"/>
          <w:sz w:val="20"/>
          <w:lang w:val="af-ZA"/>
        </w:rPr>
        <w:t xml:space="preserve"> </w:t>
      </w:r>
      <w:r w:rsidRPr="00840613">
        <w:rPr>
          <w:rFonts w:ascii="GHEA Grapalat" w:hAnsi="GHEA Grapalat" w:cs="Sylfaen"/>
          <w:sz w:val="20"/>
          <w:lang w:val="ru-RU"/>
        </w:rPr>
        <w:t>պարտավոր</w:t>
      </w:r>
      <w:r w:rsidRPr="004C6D52">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ներկայացնել</w:t>
      </w:r>
      <w:r w:rsidRPr="006D2E03">
        <w:rPr>
          <w:rFonts w:ascii="GHEA Grapalat" w:hAnsi="GHEA Grapalat" w:cs="Sylfaen"/>
          <w:sz w:val="20"/>
          <w:lang w:val="af-ZA"/>
        </w:rPr>
        <w:t xml:space="preserve"> </w:t>
      </w:r>
      <w:r w:rsidRPr="006D2E03">
        <w:rPr>
          <w:rFonts w:ascii="GHEA Grapalat" w:hAnsi="GHEA Grapalat" w:cs="Sylfaen"/>
          <w:sz w:val="20"/>
          <w:lang w:val="hy-AM"/>
        </w:rPr>
        <w:t>որակավորման</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hy-AM"/>
        </w:rPr>
        <w:t xml:space="preserve"> </w:t>
      </w:r>
      <w:r w:rsidRPr="006D2E03">
        <w:rPr>
          <w:rFonts w:ascii="GHEA Grapalat" w:hAnsi="GHEA Grapalat" w:cs="Sylfaen"/>
          <w:sz w:val="20"/>
          <w:lang w:val="ru-RU"/>
        </w:rPr>
        <w:t>ապահովում</w:t>
      </w:r>
      <w:r w:rsidRPr="006D2E03">
        <w:rPr>
          <w:rFonts w:ascii="GHEA Grapalat" w:hAnsi="GHEA Grapalat" w:cs="Sylfaen"/>
          <w:sz w:val="20"/>
          <w:lang w:val="hy-AM"/>
        </w:rPr>
        <w:t>ներ</w:t>
      </w:r>
      <w:r w:rsidRPr="006D2E03">
        <w:rPr>
          <w:rFonts w:ascii="GHEA Grapalat" w:hAnsi="GHEA Grapalat" w:cs="Sylfaen"/>
          <w:sz w:val="20"/>
          <w:lang w:val="ru-RU"/>
        </w:rPr>
        <w:t>։</w:t>
      </w:r>
      <w:r w:rsidRPr="006D2E03">
        <w:rPr>
          <w:rFonts w:ascii="GHEA Grapalat" w:hAnsi="GHEA Grapalat" w:cs="Sylfaen"/>
          <w:sz w:val="20"/>
          <w:lang w:val="af-ZA"/>
        </w:rPr>
        <w:t xml:space="preserve"> </w:t>
      </w:r>
      <w:r w:rsidRPr="006D2E03">
        <w:rPr>
          <w:rFonts w:ascii="GHEA Grapalat" w:hAnsi="GHEA Grapalat" w:cs="Sylfaen"/>
          <w:sz w:val="20"/>
          <w:lang w:val="hy-AM"/>
        </w:rPr>
        <w:t xml:space="preserve">Եթե ապահովումը ներկայացվում է բանկային երաշխիքի ձևով, ապա սույն կետով նախատեսված ժամկետը սահմանվում է 10 աշխատանքային օր։ </w:t>
      </w:r>
    </w:p>
    <w:p w14:paraId="680639E3" w14:textId="500D3B91" w:rsidR="00D34116" w:rsidRPr="00A71D81" w:rsidRDefault="00D34116" w:rsidP="00D34116">
      <w:pPr>
        <w:ind w:firstLine="567"/>
        <w:jc w:val="both"/>
        <w:rPr>
          <w:rFonts w:ascii="GHEA Grapalat" w:hAnsi="GHEA Grapalat" w:cs="Arial"/>
          <w:sz w:val="20"/>
          <w:lang w:val="hy-AM"/>
        </w:rPr>
      </w:pPr>
      <w:r w:rsidRPr="00A71D81">
        <w:rPr>
          <w:rFonts w:ascii="GHEA Grapalat" w:hAnsi="GHEA Grapalat" w:cs="Sylfaen"/>
          <w:sz w:val="20"/>
          <w:lang w:val="hy-AM"/>
        </w:rPr>
        <w:t>10.2</w:t>
      </w:r>
      <w:r w:rsidRPr="00A71D81">
        <w:rPr>
          <w:rFonts w:ascii="GHEA Grapalat" w:hAnsi="GHEA Grapalat" w:cs="Sylfaen"/>
          <w:sz w:val="20"/>
          <w:lang w:val="af-ZA"/>
        </w:rPr>
        <w:t xml:space="preserve"> </w:t>
      </w:r>
      <w:r w:rsidRPr="00A71D81">
        <w:rPr>
          <w:rFonts w:ascii="GHEA Grapalat" w:hAnsi="GHEA Grapalat" w:cs="Sylfaen"/>
          <w:sz w:val="20"/>
        </w:rPr>
        <w:t>Որակավորման</w:t>
      </w:r>
      <w:r w:rsidRPr="00A71D81">
        <w:rPr>
          <w:rFonts w:ascii="GHEA Grapalat" w:hAnsi="GHEA Grapalat" w:cs="Sylfaen"/>
          <w:sz w:val="20"/>
          <w:lang w:val="af-ZA"/>
        </w:rPr>
        <w:t xml:space="preserve"> </w:t>
      </w:r>
      <w:r w:rsidRPr="00A71D81">
        <w:rPr>
          <w:rFonts w:ascii="GHEA Grapalat" w:hAnsi="GHEA Grapalat" w:cs="Sylfaen"/>
          <w:sz w:val="20"/>
        </w:rPr>
        <w:t>ապահովման</w:t>
      </w:r>
      <w:r w:rsidRPr="00A71D81">
        <w:rPr>
          <w:rFonts w:ascii="GHEA Grapalat" w:hAnsi="GHEA Grapalat" w:cs="Sylfaen"/>
          <w:sz w:val="20"/>
          <w:lang w:val="af-ZA"/>
        </w:rPr>
        <w:t xml:space="preserve"> </w:t>
      </w:r>
      <w:r w:rsidRPr="00A71D81">
        <w:rPr>
          <w:rFonts w:ascii="GHEA Grapalat" w:hAnsi="GHEA Grapalat" w:cs="Sylfaen"/>
          <w:sz w:val="20"/>
        </w:rPr>
        <w:t>չափը</w:t>
      </w:r>
      <w:r w:rsidRPr="00A71D81">
        <w:rPr>
          <w:rFonts w:ascii="GHEA Grapalat" w:hAnsi="GHEA Grapalat" w:cs="Sylfaen"/>
          <w:sz w:val="20"/>
          <w:lang w:val="af-ZA"/>
        </w:rPr>
        <w:t xml:space="preserve"> </w:t>
      </w:r>
      <w:r w:rsidRPr="00A71D81">
        <w:rPr>
          <w:rFonts w:ascii="GHEA Grapalat" w:hAnsi="GHEA Grapalat" w:cs="Sylfaen"/>
          <w:sz w:val="20"/>
        </w:rPr>
        <w:t>հավասար</w:t>
      </w:r>
      <w:r w:rsidRPr="00A71D81">
        <w:rPr>
          <w:rFonts w:ascii="GHEA Grapalat" w:hAnsi="GHEA Grapalat" w:cs="Sylfaen"/>
          <w:sz w:val="20"/>
          <w:lang w:val="af-ZA"/>
        </w:rPr>
        <w:t xml:space="preserve"> </w:t>
      </w:r>
      <w:r w:rsidRPr="00A71D81">
        <w:rPr>
          <w:rFonts w:ascii="GHEA Grapalat" w:hAnsi="GHEA Grapalat" w:cs="Sylfaen"/>
          <w:sz w:val="20"/>
        </w:rPr>
        <w:t>է</w:t>
      </w:r>
      <w:r w:rsidRPr="00A71D81">
        <w:rPr>
          <w:rFonts w:ascii="GHEA Grapalat" w:hAnsi="GHEA Grapalat" w:cs="Sylfaen"/>
          <w:sz w:val="20"/>
          <w:lang w:val="af-ZA"/>
        </w:rPr>
        <w:t xml:space="preserve"> </w:t>
      </w:r>
      <w:r>
        <w:rPr>
          <w:rFonts w:ascii="GHEA Grapalat" w:hAnsi="GHEA Grapalat" w:cs="Sylfaen"/>
          <w:sz w:val="20"/>
          <w:lang w:val="hy-AM"/>
        </w:rPr>
        <w:t xml:space="preserve"> սույն</w:t>
      </w:r>
      <w:r w:rsidRPr="00BA41C0">
        <w:rPr>
          <w:rFonts w:ascii="GHEA Grapalat" w:hAnsi="GHEA Grapalat" w:cs="Sylfaen"/>
          <w:sz w:val="20"/>
          <w:lang w:val="hy-AM"/>
        </w:rPr>
        <w:t xml:space="preserve"> ընթացակարգի շրջանակում գնվելիք ապրանքի գնման գնի </w:t>
      </w:r>
      <w:r w:rsidRPr="00A71D81">
        <w:rPr>
          <w:rFonts w:ascii="GHEA Grapalat" w:hAnsi="GHEA Grapalat" w:cs="Sylfaen"/>
          <w:sz w:val="20"/>
          <w:lang w:val="hy-AM"/>
        </w:rPr>
        <w:t>15 տոկոսին</w:t>
      </w:r>
      <w:r w:rsidRPr="00A71D81">
        <w:rPr>
          <w:rFonts w:ascii="GHEA Grapalat" w:hAnsi="GHEA Grapalat" w:cs="Sylfaen"/>
          <w:sz w:val="20"/>
          <w:lang w:val="af-ZA"/>
        </w:rPr>
        <w:t>:</w:t>
      </w:r>
      <w:r w:rsidRPr="00751127">
        <w:rPr>
          <w:rFonts w:ascii="GHEA Grapalat" w:hAnsi="GHEA Grapalat" w:cs="Sylfaen"/>
          <w:sz w:val="20"/>
          <w:lang w:val="hy-AM"/>
        </w:rPr>
        <w:t xml:space="preserve"> </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Pr="006D2E03">
        <w:rPr>
          <w:rFonts w:ascii="GHEA Grapalat" w:hAnsi="GHEA Grapalat" w:cs="Sylfaen"/>
          <w:sz w:val="20"/>
          <w:lang w:val="hy-AM"/>
        </w:rPr>
        <w:t>Որակավորման</w:t>
      </w:r>
      <w:r w:rsidRPr="00A71D81">
        <w:rPr>
          <w:rFonts w:ascii="GHEA Grapalat" w:hAnsi="GHEA Grapalat" w:cs="Sylfaen"/>
          <w:sz w:val="20"/>
          <w:lang w:val="af-ZA"/>
        </w:rPr>
        <w:t xml:space="preserve"> </w:t>
      </w:r>
      <w:r w:rsidRPr="006D2E03">
        <w:rPr>
          <w:rFonts w:ascii="GHEA Grapalat" w:hAnsi="GHEA Grapalat" w:cs="Sylfaen"/>
          <w:sz w:val="20"/>
          <w:lang w:val="hy-AM"/>
        </w:rPr>
        <w:t>ապահովումը</w:t>
      </w:r>
      <w:r w:rsidRPr="00A71D81">
        <w:rPr>
          <w:rFonts w:ascii="GHEA Grapalat" w:hAnsi="GHEA Grapalat" w:cs="Sylfaen"/>
          <w:sz w:val="20"/>
          <w:lang w:val="af-ZA"/>
        </w:rPr>
        <w:t xml:space="preserve"> </w:t>
      </w:r>
      <w:r w:rsidRPr="006D2E03">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տուժանքի</w:t>
      </w:r>
      <w:r w:rsidRPr="00A71D81">
        <w:rPr>
          <w:rFonts w:ascii="GHEA Grapalat" w:hAnsi="GHEA Grapalat" w:cs="Sylfaen"/>
          <w:sz w:val="20"/>
          <w:lang w:val="hy-AM"/>
        </w:rPr>
        <w:t xml:space="preserve"> </w:t>
      </w:r>
      <w:r w:rsidRPr="00A71D81">
        <w:rPr>
          <w:rFonts w:ascii="GHEA Grapalat" w:hAnsi="GHEA Grapalat" w:cs="Sylfaen"/>
          <w:sz w:val="20"/>
          <w:lang w:val="af-ZA"/>
        </w:rPr>
        <w:t>(</w:t>
      </w:r>
      <w:r w:rsidRPr="00A71D81">
        <w:rPr>
          <w:rFonts w:ascii="GHEA Grapalat" w:hAnsi="GHEA Grapalat" w:cs="Sylfaen"/>
          <w:sz w:val="20"/>
          <w:lang w:val="hy-AM"/>
        </w:rPr>
        <w:t>հավելված 4</w:t>
      </w:r>
      <w:r w:rsidRPr="00A71D81">
        <w:rPr>
          <w:rFonts w:ascii="Microsoft JhengHei" w:eastAsia="Microsoft JhengHei" w:hAnsi="Microsoft JhengHei" w:cs="Microsoft JhengHei" w:hint="eastAsia"/>
          <w:sz w:val="20"/>
          <w:lang w:val="hy-AM"/>
        </w:rPr>
        <w:t>․</w:t>
      </w:r>
      <w:r w:rsidRPr="00A71D81">
        <w:rPr>
          <w:rFonts w:ascii="GHEA Grapalat" w:hAnsi="GHEA Grapalat" w:cs="Sylfaen"/>
          <w:sz w:val="20"/>
          <w:lang w:val="hy-AM"/>
        </w:rPr>
        <w:t>2</w:t>
      </w:r>
      <w:r w:rsidRPr="00A71D81">
        <w:rPr>
          <w:rFonts w:ascii="GHEA Grapalat" w:hAnsi="GHEA Grapalat" w:cs="Sylfaen"/>
          <w:sz w:val="20"/>
          <w:lang w:val="af-ZA"/>
        </w:rPr>
        <w:t>)</w:t>
      </w:r>
      <w:r w:rsidRPr="00A71D81">
        <w:rPr>
          <w:rFonts w:ascii="GHEA Grapalat" w:hAnsi="GHEA Grapalat" w:cs="Sylfaen"/>
          <w:sz w:val="20"/>
          <w:lang w:val="hy-AM"/>
        </w:rPr>
        <w:t xml:space="preserve"> </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կանխիկ</w:t>
      </w:r>
      <w:r w:rsidRPr="00A71D81">
        <w:rPr>
          <w:rFonts w:ascii="GHEA Grapalat" w:hAnsi="GHEA Grapalat" w:cs="Sylfaen"/>
          <w:sz w:val="20"/>
          <w:lang w:val="af-ZA"/>
        </w:rPr>
        <w:t xml:space="preserve"> </w:t>
      </w:r>
      <w:r w:rsidRPr="006D2E03">
        <w:rPr>
          <w:rFonts w:ascii="GHEA Grapalat" w:hAnsi="GHEA Grapalat" w:cs="Sylfaen"/>
          <w:sz w:val="20"/>
          <w:lang w:val="hy-AM"/>
        </w:rPr>
        <w:t>փողի</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բանկերի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տրամադրված</w:t>
      </w:r>
      <w:r w:rsidRPr="00A71D81">
        <w:rPr>
          <w:rFonts w:ascii="GHEA Grapalat" w:hAnsi="GHEA Grapalat" w:cs="Sylfaen"/>
          <w:sz w:val="20"/>
          <w:lang w:val="af-ZA"/>
        </w:rPr>
        <w:t xml:space="preserve"> </w:t>
      </w:r>
      <w:r w:rsidRPr="006D2E03">
        <w:rPr>
          <w:rFonts w:ascii="GHEA Grapalat" w:hAnsi="GHEA Grapalat" w:cs="Sylfaen"/>
          <w:sz w:val="20"/>
          <w:lang w:val="hy-AM"/>
        </w:rPr>
        <w:t>երաշխիքների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Pr>
          <w:rFonts w:ascii="GHEA Grapalat" w:hAnsi="GHEA Grapalat" w:cs="Sylfaen"/>
          <w:sz w:val="20"/>
          <w:lang w:val="hy-AM"/>
        </w:rPr>
        <w:t>90</w:t>
      </w:r>
      <w:r w:rsidRPr="00A71D81">
        <w:rPr>
          <w:rFonts w:ascii="GHEA Grapalat" w:hAnsi="GHEA Grapalat" w:cs="Sylfaen"/>
          <w:sz w:val="20"/>
          <w:lang w:val="af-ZA"/>
        </w:rPr>
        <w:t>-</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Pr="006D2E03">
        <w:rPr>
          <w:rFonts w:ascii="GHEA Grapalat" w:hAnsi="GHEA Grapalat" w:cs="Arial"/>
          <w:sz w:val="20"/>
          <w:lang w:val="hy-AM"/>
        </w:rPr>
        <w:t>ներառյալ</w:t>
      </w:r>
    </w:p>
    <w:p w14:paraId="51E7B4F2" w14:textId="77777777" w:rsidR="00D34116" w:rsidRPr="00A71D81" w:rsidRDefault="00D34116" w:rsidP="00D34116">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A161E3">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Pr>
          <w:rFonts w:ascii="GHEA Grapalat" w:hAnsi="GHEA Grapalat" w:cs="Arial"/>
          <w:sz w:val="20"/>
          <w:lang w:val="hy-AM"/>
        </w:rPr>
        <w:t>:</w:t>
      </w:r>
      <w:r w:rsidRPr="00A71D81">
        <w:rPr>
          <w:rFonts w:ascii="GHEA Grapalat" w:hAnsi="GHEA Grapalat" w:cs="Arial"/>
          <w:sz w:val="20"/>
          <w:lang w:val="hy-AM"/>
        </w:rPr>
        <w:t xml:space="preserve">  </w:t>
      </w:r>
    </w:p>
    <w:p w14:paraId="41158EF1" w14:textId="77777777" w:rsidR="00D34116" w:rsidRPr="00A71D81" w:rsidRDefault="00D34116" w:rsidP="00D34116">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3198405" w14:textId="77777777" w:rsidR="00D34116" w:rsidRDefault="00D34116" w:rsidP="00D34116">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34EAB72B" w14:textId="2F11A76F" w:rsidR="00D34116" w:rsidRDefault="00D34116" w:rsidP="00D34116">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p>
    <w:p w14:paraId="2B81B022" w14:textId="77777777" w:rsidR="00D34116" w:rsidRPr="007E2C83" w:rsidRDefault="00D34116" w:rsidP="00D34116">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294ED514" w14:textId="77777777" w:rsidR="00D34116" w:rsidRPr="00A71D81" w:rsidRDefault="00D34116" w:rsidP="00D34116">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0513A1B" w14:textId="77777777" w:rsidR="00D34116" w:rsidRPr="00A71D81" w:rsidRDefault="00D34116" w:rsidP="00D34116">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Pr="003B269F">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A71D81">
        <w:rPr>
          <w:rFonts w:ascii="GHEA Grapalat" w:hAnsi="GHEA Grapalat" w:cs="Sylfaen"/>
          <w:sz w:val="20"/>
          <w:lang w:val="hy-AM"/>
        </w:rPr>
        <w:t xml:space="preserve"> Պայմանագրի ապահովումը ներկայացվում է բանկային երախիքի (հավելված 5) կամ կանխիկ փողի ձևով:</w:t>
      </w:r>
      <w:r w:rsidRPr="00A71D81">
        <w:rPr>
          <w:rFonts w:ascii="GHEA Grapalat" w:hAnsi="GHEA Grapalat" w:cs="Sylfaen"/>
          <w:sz w:val="20"/>
          <w:vertAlign w:val="superscript"/>
          <w:lang w:val="hy-AM"/>
        </w:rPr>
        <w:t>13</w:t>
      </w:r>
    </w:p>
    <w:p w14:paraId="572EEF7B" w14:textId="77777777" w:rsidR="00D34116" w:rsidRPr="006D2E03" w:rsidRDefault="00D34116" w:rsidP="00D34116">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3EA61B13" w14:textId="77777777" w:rsidR="00D34116" w:rsidRPr="00A71D81" w:rsidRDefault="00D34116" w:rsidP="00D34116">
      <w:pPr>
        <w:ind w:firstLine="567"/>
        <w:jc w:val="both"/>
        <w:rPr>
          <w:rFonts w:ascii="GHEA Grapalat" w:hAnsi="GHEA Grapalat"/>
          <w:sz w:val="20"/>
          <w:szCs w:val="20"/>
          <w:lang w:val="hy-AM"/>
        </w:rPr>
      </w:pPr>
      <w:r w:rsidRPr="00A71D81">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5697622" w14:textId="77777777" w:rsidR="00D34116" w:rsidRPr="00A71D81" w:rsidRDefault="00D34116" w:rsidP="00D34116">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9E59BBE" w14:textId="77777777" w:rsidR="00D34116" w:rsidRPr="006D2E03" w:rsidRDefault="00D34116" w:rsidP="00D34116">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Pr="00A71D81">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w:t>
      </w:r>
      <w:r w:rsidRPr="006D2E03">
        <w:rPr>
          <w:rFonts w:ascii="GHEA Grapalat" w:hAnsi="GHEA Grapalat" w:cs="Arial"/>
          <w:sz w:val="20"/>
          <w:lang w:val="hy-AM"/>
        </w:rPr>
        <w:t xml:space="preserve">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38949400" w14:textId="77777777" w:rsidR="00D34116" w:rsidRPr="006D2E03" w:rsidRDefault="00D34116" w:rsidP="00D34116">
      <w:pPr>
        <w:ind w:firstLine="567"/>
        <w:jc w:val="both"/>
        <w:rPr>
          <w:rFonts w:ascii="GHEA Grapalat" w:hAnsi="GHEA Grapalat" w:cs="Sylfaen"/>
          <w:i/>
          <w:sz w:val="20"/>
          <w:lang w:val="af-ZA"/>
        </w:rPr>
      </w:pPr>
      <w:r w:rsidRPr="006D2E03">
        <w:rPr>
          <w:rFonts w:ascii="GHEA Grapalat" w:hAnsi="GHEA Grapalat" w:cs="Sylfaen"/>
          <w:sz w:val="20"/>
          <w:lang w:val="hy-AM"/>
        </w:rPr>
        <w:t>10</w:t>
      </w:r>
      <w:r w:rsidRPr="006D2E03">
        <w:rPr>
          <w:rFonts w:ascii="GHEA Grapalat" w:hAnsi="GHEA Grapalat" w:cs="Sylfaen"/>
          <w:sz w:val="20"/>
          <w:lang w:val="af-ZA"/>
        </w:rPr>
        <w:t xml:space="preserve">.5 </w:t>
      </w:r>
      <w:r w:rsidRPr="006D2E03">
        <w:rPr>
          <w:rFonts w:ascii="GHEA Grapalat" w:hAnsi="GHEA Grapalat" w:cs="Sylfaen"/>
          <w:sz w:val="20"/>
          <w:lang w:val="hy-AM"/>
        </w:rPr>
        <w:t>Պայմանագրով</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w:t>
      </w:r>
      <w:r w:rsidRPr="006D2E03">
        <w:rPr>
          <w:rFonts w:ascii="GHEA Grapalat" w:hAnsi="GHEA Grapalat" w:cs="Sylfaen"/>
          <w:sz w:val="20"/>
          <w:lang w:val="af-ZA"/>
        </w:rPr>
        <w:t xml:space="preserve"> </w:t>
      </w:r>
      <w:r w:rsidRPr="006D2E03">
        <w:rPr>
          <w:rFonts w:ascii="GHEA Grapalat" w:hAnsi="GHEA Grapalat" w:cs="Sylfaen"/>
          <w:sz w:val="20"/>
          <w:lang w:val="hy-AM"/>
        </w:rPr>
        <w:t>կողմից</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w:t>
      </w:r>
      <w:r w:rsidRPr="006D2E03">
        <w:rPr>
          <w:rFonts w:ascii="GHEA Grapalat" w:hAnsi="GHEA Grapalat" w:cs="Sylfaen"/>
          <w:sz w:val="20"/>
          <w:lang w:val="af-ZA"/>
        </w:rPr>
        <w:t xml:space="preserve"> </w:t>
      </w:r>
      <w:r w:rsidRPr="006D2E03">
        <w:rPr>
          <w:rFonts w:ascii="GHEA Grapalat" w:hAnsi="GHEA Grapalat" w:cs="Sylfaen"/>
          <w:sz w:val="20"/>
          <w:lang w:val="hy-AM"/>
        </w:rPr>
        <w:t>հատկացվելու</w:t>
      </w:r>
      <w:r w:rsidRPr="006D2E03">
        <w:rPr>
          <w:rFonts w:ascii="GHEA Grapalat" w:hAnsi="GHEA Grapalat" w:cs="Sylfaen"/>
          <w:sz w:val="20"/>
          <w:lang w:val="af-ZA"/>
        </w:rPr>
        <w:t xml:space="preserve"> </w:t>
      </w:r>
      <w:r w:rsidRPr="006D2E03">
        <w:rPr>
          <w:rFonts w:ascii="GHEA Grapalat" w:hAnsi="GHEA Grapalat" w:cs="Sylfaen"/>
          <w:sz w:val="20"/>
          <w:lang w:val="hy-AM"/>
        </w:rPr>
        <w:t>պայման</w:t>
      </w:r>
      <w:r w:rsidRPr="006D2E03">
        <w:rPr>
          <w:rFonts w:ascii="GHEA Grapalat" w:hAnsi="GHEA Grapalat" w:cs="Sylfaen"/>
          <w:sz w:val="20"/>
          <w:lang w:val="af-ZA"/>
        </w:rPr>
        <w:t xml:space="preserve"> </w:t>
      </w:r>
      <w:r w:rsidRPr="006D2E03">
        <w:rPr>
          <w:rFonts w:ascii="GHEA Grapalat" w:hAnsi="GHEA Grapalat" w:cs="Sylfaen"/>
          <w:sz w:val="20"/>
          <w:lang w:val="hy-AM"/>
        </w:rPr>
        <w:t>նախատեսվելու</w:t>
      </w:r>
      <w:r w:rsidRPr="006D2E03">
        <w:rPr>
          <w:rFonts w:ascii="GHEA Grapalat" w:hAnsi="GHEA Grapalat" w:cs="Sylfaen"/>
          <w:sz w:val="20"/>
          <w:lang w:val="af-ZA"/>
        </w:rPr>
        <w:t xml:space="preserve"> </w:t>
      </w:r>
      <w:r w:rsidRPr="006D2E03">
        <w:rPr>
          <w:rFonts w:ascii="GHEA Grapalat" w:hAnsi="GHEA Grapalat" w:cs="Sylfaen"/>
          <w:sz w:val="20"/>
          <w:lang w:val="hy-AM"/>
        </w:rPr>
        <w:t>դեպքում</w:t>
      </w:r>
      <w:r w:rsidRPr="006D2E03">
        <w:rPr>
          <w:rFonts w:ascii="GHEA Grapalat" w:hAnsi="GHEA Grapalat" w:cs="Sylfaen"/>
          <w:sz w:val="20"/>
          <w:lang w:val="af-ZA"/>
        </w:rPr>
        <w:t xml:space="preserve"> </w:t>
      </w:r>
      <w:r w:rsidRPr="006D2E03">
        <w:rPr>
          <w:rFonts w:ascii="GHEA Grapalat" w:hAnsi="GHEA Grapalat" w:cs="Sylfaen"/>
          <w:sz w:val="20"/>
          <w:lang w:val="hy-AM"/>
        </w:rPr>
        <w:t>ընտրված</w:t>
      </w:r>
      <w:r w:rsidRPr="006D2E03">
        <w:rPr>
          <w:rFonts w:ascii="GHEA Grapalat" w:hAnsi="GHEA Grapalat" w:cs="Sylfaen"/>
          <w:sz w:val="20"/>
          <w:lang w:val="af-ZA"/>
        </w:rPr>
        <w:t xml:space="preserve"> </w:t>
      </w:r>
      <w:r w:rsidRPr="006D2E03">
        <w:rPr>
          <w:rFonts w:ascii="GHEA Grapalat" w:hAnsi="GHEA Grapalat" w:cs="Sylfaen"/>
          <w:sz w:val="20"/>
          <w:lang w:val="hy-AM"/>
        </w:rPr>
        <w:t>մասնակիցը</w:t>
      </w:r>
      <w:r w:rsidRPr="006D2E03">
        <w:rPr>
          <w:rFonts w:ascii="GHEA Grapalat" w:hAnsi="GHEA Grapalat" w:cs="Sylfaen"/>
          <w:sz w:val="20"/>
          <w:lang w:val="af-ZA"/>
        </w:rPr>
        <w:t xml:space="preserve"> պ</w:t>
      </w:r>
      <w:r w:rsidRPr="006D2E03">
        <w:rPr>
          <w:rFonts w:ascii="GHEA Grapalat" w:hAnsi="GHEA Grapalat" w:cs="Sylfaen"/>
          <w:sz w:val="20"/>
          <w:lang w:val="hy-AM"/>
        </w:rPr>
        <w:t>ատվիրատուին</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ներկայացնում</w:t>
      </w:r>
      <w:r w:rsidRPr="006D2E03">
        <w:rPr>
          <w:rFonts w:ascii="GHEA Grapalat" w:hAnsi="GHEA Grapalat" w:cs="Sylfaen"/>
          <w:sz w:val="20"/>
          <w:lang w:val="af-ZA"/>
        </w:rPr>
        <w:t xml:space="preserve"> նաև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w:t>
      </w:r>
      <w:r w:rsidRPr="006D2E03">
        <w:rPr>
          <w:rFonts w:ascii="GHEA Grapalat" w:hAnsi="GHEA Grapalat" w:cs="Sylfaen"/>
          <w:sz w:val="20"/>
          <w:lang w:val="af-ZA"/>
        </w:rPr>
        <w:t xml:space="preserve">` </w:t>
      </w:r>
      <w:r w:rsidRPr="006D2E03">
        <w:rPr>
          <w:rFonts w:ascii="GHEA Grapalat" w:hAnsi="GHEA Grapalat" w:cs="Sylfaen"/>
          <w:sz w:val="20"/>
          <w:lang w:val="hy-AM"/>
        </w:rPr>
        <w:t>կանխավճարի</w:t>
      </w:r>
      <w:r w:rsidRPr="006D2E03">
        <w:rPr>
          <w:rFonts w:ascii="GHEA Grapalat" w:hAnsi="GHEA Grapalat" w:cs="Sylfaen"/>
          <w:sz w:val="20"/>
          <w:lang w:val="af-ZA"/>
        </w:rPr>
        <w:t xml:space="preserve"> </w:t>
      </w:r>
      <w:r w:rsidRPr="006D2E03">
        <w:rPr>
          <w:rFonts w:ascii="GHEA Grapalat" w:hAnsi="GHEA Grapalat" w:cs="Sylfaen"/>
          <w:sz w:val="20"/>
          <w:lang w:val="hy-AM"/>
        </w:rPr>
        <w:t>չափով</w:t>
      </w:r>
      <w:r w:rsidRPr="006D2E03">
        <w:rPr>
          <w:rFonts w:ascii="GHEA Grapalat" w:hAnsi="GHEA Grapalat" w:cs="Sylfaen"/>
          <w:sz w:val="20"/>
          <w:lang w:val="af-ZA"/>
        </w:rPr>
        <w:t xml:space="preserve">, բանկային </w:t>
      </w:r>
      <w:r w:rsidRPr="006D2E03">
        <w:rPr>
          <w:rFonts w:ascii="GHEA Grapalat" w:hAnsi="GHEA Grapalat" w:cs="Sylfaen"/>
          <w:sz w:val="20"/>
          <w:lang w:val="hy-AM"/>
        </w:rPr>
        <w:t>երաշխիքի ձևով (հավելված՝ 5</w:t>
      </w:r>
      <w:r w:rsidRPr="006D2E03">
        <w:rPr>
          <w:rFonts w:ascii="Microsoft YaHei" w:eastAsia="Microsoft YaHei" w:hAnsi="Microsoft YaHei" w:cs="Microsoft YaHei" w:hint="eastAsia"/>
          <w:sz w:val="20"/>
          <w:lang w:val="hy-AM"/>
        </w:rPr>
        <w:t>․</w:t>
      </w:r>
      <w:r w:rsidRPr="006D2E03">
        <w:rPr>
          <w:rFonts w:ascii="GHEA Grapalat" w:hAnsi="GHEA Grapalat" w:cs="Sylfaen"/>
          <w:sz w:val="20"/>
          <w:lang w:val="hy-AM"/>
        </w:rPr>
        <w:t>2):</w:t>
      </w:r>
      <w:r w:rsidRPr="006D2E03">
        <w:rPr>
          <w:rFonts w:ascii="GHEA Grapalat" w:hAnsi="GHEA Grapalat" w:cs="Sylfaen"/>
          <w:i/>
          <w:sz w:val="20"/>
          <w:lang w:val="af-ZA"/>
        </w:rPr>
        <w:t xml:space="preserve"> </w:t>
      </w:r>
    </w:p>
    <w:p w14:paraId="36FEA4E2" w14:textId="77777777" w:rsidR="00D34116" w:rsidRPr="006D2E03" w:rsidRDefault="00D34116" w:rsidP="00D34116">
      <w:pPr>
        <w:ind w:firstLine="567"/>
        <w:jc w:val="both"/>
        <w:rPr>
          <w:rFonts w:ascii="GHEA Grapalat" w:hAnsi="GHEA Grapalat" w:cs="Sylfaen"/>
          <w:sz w:val="20"/>
          <w:lang w:val="af-ZA"/>
        </w:rPr>
      </w:pPr>
      <w:r w:rsidRPr="006D2E03">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208469E" w14:textId="77777777" w:rsidR="00D34116" w:rsidRDefault="00D34116" w:rsidP="00D34116">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728A1767" w14:textId="77777777" w:rsidR="00D34116" w:rsidRDefault="00D34116" w:rsidP="00D34116">
      <w:pPr>
        <w:ind w:firstLine="567"/>
        <w:jc w:val="both"/>
        <w:rPr>
          <w:rFonts w:ascii="GHEA Grapalat" w:hAnsi="GHEA Grapalat" w:cs="Sylfaen"/>
          <w:sz w:val="20"/>
          <w:lang w:val="af-ZA"/>
        </w:rPr>
      </w:pP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3EE6A9B"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իրականացնող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լիազորված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մարմնի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ղեկավարի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իսկ</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հիմնադրամների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դեպքում</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հոգաբարձուների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խորհրդի</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որոշման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հիման</w:t>
      </w:r>
      <w:r w:rsidR="00A10D1E" w:rsidRPr="00A71D81">
        <w:rPr>
          <w:rFonts w:ascii="GHEA Grapalat" w:hAnsi="GHEA Grapalat" w:cs="Sylfaen"/>
          <w:sz w:val="20"/>
          <w:lang w:val="af-ZA"/>
        </w:rPr>
        <w:t xml:space="preserve"> </w:t>
      </w:r>
      <w:r w:rsidR="00A10D1E" w:rsidRPr="00A71D81">
        <w:rPr>
          <w:rFonts w:ascii="GHEA Grapalat" w:hAnsi="GHEA Grapalat" w:cs="Sylfaen"/>
          <w:sz w:val="20"/>
        </w:rPr>
        <w:t>վրա</w:t>
      </w:r>
      <w:r w:rsidR="00A10D1E" w:rsidRPr="00A71D81">
        <w:rPr>
          <w:rStyle w:val="af6"/>
          <w:rFonts w:ascii="GHEA Grapalat" w:hAnsi="GHEA Grapalat" w:cs="Sylfaen"/>
          <w:color w:val="FFFFFF"/>
          <w:sz w:val="20"/>
        </w:rPr>
        <w:footnoteReference w:id="4"/>
      </w:r>
    </w:p>
    <w:p w14:paraId="20727E1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proofErr w:type="gramStart"/>
      <w:r w:rsidRPr="00BA41C0">
        <w:rPr>
          <w:rFonts w:ascii="GHEA Grapalat" w:hAnsi="GHEA Grapalat"/>
          <w:sz w:val="20"/>
          <w:szCs w:val="20"/>
        </w:rPr>
        <w:t>է</w:t>
      </w:r>
      <w:r w:rsidRPr="004B72E3">
        <w:rPr>
          <w:rFonts w:ascii="GHEA Grapalat" w:hAnsi="GHEA Grapalat"/>
          <w:sz w:val="20"/>
          <w:szCs w:val="20"/>
          <w:lang w:val="es-ES"/>
        </w:rPr>
        <w:t>::</w:t>
      </w:r>
      <w:proofErr w:type="gramEnd"/>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14:paraId="2C99A880" w14:textId="77777777" w:rsidR="00096865" w:rsidRPr="00C9175D" w:rsidRDefault="00096865" w:rsidP="00EF3662">
      <w:pPr>
        <w:pStyle w:val="aa"/>
        <w:ind w:right="-7"/>
        <w:jc w:val="center"/>
        <w:rPr>
          <w:rFonts w:ascii="GHEA Grapalat" w:hAnsi="GHEA Grapalat" w:cs="Sylfaen"/>
          <w:b/>
          <w:szCs w:val="22"/>
          <w:lang w:val="es-ES"/>
        </w:rPr>
      </w:pPr>
      <w:r w:rsidRPr="00C9175D">
        <w:rPr>
          <w:rFonts w:ascii="GHEA Grapalat" w:hAnsi="GHEA Grapalat" w:cs="Sylfaen"/>
          <w:b/>
          <w:szCs w:val="22"/>
          <w:lang w:val="es-ES"/>
        </w:rPr>
        <w:t>Հ Ր Ա Հ Ա Ն Գ</w:t>
      </w:r>
    </w:p>
    <w:p w14:paraId="1DE20088" w14:textId="49E2177B" w:rsidR="00096865" w:rsidRPr="00A71D81" w:rsidRDefault="00C9175D" w:rsidP="00EF3662">
      <w:pPr>
        <w:pStyle w:val="aa"/>
        <w:ind w:right="-7"/>
        <w:jc w:val="center"/>
        <w:rPr>
          <w:rFonts w:ascii="GHEA Grapalat" w:hAnsi="GHEA Grapalat"/>
          <w:b/>
          <w:szCs w:val="22"/>
          <w:lang w:val="af-ZA"/>
        </w:rPr>
      </w:pPr>
      <w:r>
        <w:rPr>
          <w:rFonts w:ascii="GHEA Grapalat" w:hAnsi="GHEA Grapalat" w:cs="Sylfaen"/>
          <w:b/>
          <w:szCs w:val="22"/>
          <w:lang w:val="es-ES"/>
        </w:rPr>
        <w:t xml:space="preserve">ԳՆԱՆՇՄԱՆ ՀԱՐՑՄԱՆ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5"/>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221CF8CE"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C9175D" w:rsidRPr="00C9175D">
        <w:rPr>
          <w:rFonts w:ascii="GHEA Grapalat" w:hAnsi="GHEA Grapalat"/>
          <w:b/>
          <w:sz w:val="20"/>
          <w:szCs w:val="20"/>
          <w:lang w:val="es-ES"/>
        </w:rPr>
        <w:t>2</w:t>
      </w:r>
      <w:r w:rsidR="00C9175D">
        <w:rPr>
          <w:rFonts w:ascii="GHEA Grapalat" w:hAnsi="GHEA Grapalat"/>
          <w:b/>
          <w:sz w:val="20"/>
          <w:szCs w:val="20"/>
          <w:lang w:val="es-ES"/>
        </w:rPr>
        <w:t xml:space="preserve"> </w:t>
      </w:r>
      <w:r w:rsidR="00C9175D" w:rsidRPr="00C9175D">
        <w:rPr>
          <w:rFonts w:ascii="GHEA Grapalat" w:hAnsi="GHEA Grapalat"/>
          <w:b/>
          <w:sz w:val="20"/>
          <w:szCs w:val="20"/>
          <w:lang w:val="es-ES"/>
        </w:rPr>
        <w:t>/երկու/</w:t>
      </w:r>
      <w:r w:rsidR="00C9175D">
        <w:rPr>
          <w:rFonts w:ascii="GHEA Grapalat" w:hAnsi="GHEA Grapalat"/>
          <w:b/>
          <w:sz w:val="20"/>
          <w:szCs w:val="20"/>
          <w:lang w:val="es-ES"/>
        </w:rPr>
        <w:t xml:space="preserve"> </w:t>
      </w:r>
      <w:r w:rsidRPr="00C9175D">
        <w:rPr>
          <w:rFonts w:ascii="GHEA Grapalat" w:hAnsi="GHEA Grapalat"/>
          <w:b/>
          <w:sz w:val="20"/>
          <w:szCs w:val="20"/>
        </w:rPr>
        <w:t>օրինակ</w:t>
      </w:r>
      <w:r w:rsidRPr="00C9175D">
        <w:rPr>
          <w:rFonts w:ascii="GHEA Grapalat" w:hAnsi="GHEA Grapalat"/>
          <w:b/>
          <w:sz w:val="20"/>
          <w:szCs w:val="20"/>
          <w:lang w:val="es-ES"/>
        </w:rPr>
        <w:t xml:space="preserve"> </w:t>
      </w:r>
      <w:r w:rsidRPr="00C9175D">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28D7165" w:rsidR="00E74BF6" w:rsidRPr="00A71D81" w:rsidRDefault="006C3873" w:rsidP="00EF3662">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0187D890" w:rsidR="00B2572B" w:rsidRPr="00A71D81" w:rsidRDefault="00425FD1" w:rsidP="00EF3662">
      <w:pPr>
        <w:pStyle w:val="31"/>
        <w:spacing w:line="240" w:lineRule="auto"/>
        <w:jc w:val="right"/>
        <w:rPr>
          <w:rFonts w:ascii="GHEA Grapalat" w:hAnsi="GHEA Grapalat" w:cs="Arial"/>
          <w:b/>
          <w:lang w:val="es-ES"/>
        </w:rPr>
      </w:pPr>
      <w:r>
        <w:rPr>
          <w:rFonts w:ascii="GHEA Grapalat" w:hAnsi="GHEA Grapalat"/>
          <w:sz w:val="24"/>
          <w:szCs w:val="24"/>
          <w:lang w:val="af-ZA"/>
        </w:rPr>
        <w:t>ԴԲՊԱԱԿ-ԳՀԱՊՁԲ-24/2-Վ</w:t>
      </w:r>
      <w:r w:rsidR="00A32618">
        <w:rPr>
          <w:rFonts w:ascii="GHEA Grapalat" w:hAnsi="GHEA Grapalat"/>
          <w:sz w:val="24"/>
          <w:szCs w:val="24"/>
          <w:lang w:val="af-ZA"/>
        </w:rPr>
        <w:t xml:space="preserve">  </w:t>
      </w:r>
      <w:r w:rsidR="00C9175D" w:rsidRPr="00C9175D">
        <w:rPr>
          <w:rFonts w:ascii="GHEA Grapalat" w:hAnsi="GHEA Grapalat"/>
          <w:sz w:val="24"/>
          <w:szCs w:val="24"/>
          <w:lang w:val="af-ZA"/>
        </w:rPr>
        <w:t xml:space="preserve"> </w:t>
      </w:r>
      <w:r w:rsidR="00B2572B" w:rsidRPr="00A71D81">
        <w:rPr>
          <w:rFonts w:ascii="GHEA Grapalat" w:hAnsi="GHEA Grapalat" w:cs="Sylfaen"/>
          <w:b/>
          <w:lang w:val="es-ES"/>
        </w:rPr>
        <w:t>ծածկագրով</w:t>
      </w:r>
    </w:p>
    <w:p w14:paraId="48F09184" w14:textId="610A4AAE" w:rsidR="00B2572B" w:rsidRPr="00A71D81" w:rsidRDefault="00FD6146" w:rsidP="00EF3662">
      <w:pPr>
        <w:pStyle w:val="31"/>
        <w:spacing w:line="240" w:lineRule="auto"/>
        <w:jc w:val="right"/>
        <w:rPr>
          <w:rFonts w:ascii="GHEA Grapalat" w:hAnsi="GHEA Grapalat" w:cs="Arial"/>
          <w:b/>
          <w:lang w:val="es-ES"/>
        </w:rPr>
      </w:pPr>
      <w:r>
        <w:rPr>
          <w:rFonts w:ascii="GHEA Grapalat" w:hAnsi="GHEA Grapalat" w:cs="Sylfaen"/>
          <w:b/>
          <w:lang w:val="es-ES"/>
        </w:rPr>
        <w:t>Գնանաշման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43C5A177" w:rsidR="00B2572B" w:rsidRPr="00A71D81" w:rsidRDefault="00FD6146"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Գնանաշման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33C5147F"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00A80466">
        <w:rPr>
          <w:rFonts w:ascii="GHEA Grapalat" w:hAnsi="GHEA Grapalat" w:cs="Sylfaen"/>
          <w:sz w:val="20"/>
          <w:szCs w:val="20"/>
          <w:lang w:val="es-ES"/>
        </w:rPr>
        <w:t xml:space="preserve">ի </w:t>
      </w:r>
      <w:r w:rsidRPr="00A71D81">
        <w:rPr>
          <w:rFonts w:ascii="GHEA Grapalat" w:hAnsi="GHEA Grapalat" w:cs="Sylfaen"/>
          <w:sz w:val="20"/>
          <w:szCs w:val="20"/>
          <w:lang w:val="es-ES"/>
        </w:rPr>
        <w:t>կողմից</w:t>
      </w:r>
      <w:r w:rsidR="00A80466">
        <w:rPr>
          <w:rFonts w:ascii="GHEA Grapalat" w:hAnsi="GHEA Grapalat" w:cs="Sylfaen"/>
          <w:sz w:val="20"/>
          <w:szCs w:val="20"/>
          <w:lang w:val="hy-AM"/>
        </w:rPr>
        <w:t xml:space="preserve"> </w:t>
      </w:r>
      <w:r w:rsidR="00425FD1">
        <w:rPr>
          <w:rFonts w:ascii="GHEA Grapalat" w:hAnsi="GHEA Grapalat"/>
          <w:lang w:val="es-ES"/>
        </w:rPr>
        <w:t>ԴԲՊԱԱԿ-ԳՀԱՊՁԲ-24/2-Վ</w:t>
      </w:r>
      <w:r w:rsidR="00E64B26">
        <w:rPr>
          <w:rFonts w:ascii="GHEA Grapalat" w:hAnsi="GHEA Grapalat"/>
          <w:lang w:val="hy-AM"/>
        </w:rPr>
        <w:t xml:space="preserve"> </w:t>
      </w:r>
      <w:r w:rsidRPr="00A71D81">
        <w:rPr>
          <w:rFonts w:ascii="GHEA Grapalat" w:hAnsi="GHEA Grapalat" w:cs="Sylfaen"/>
          <w:sz w:val="20"/>
          <w:szCs w:val="20"/>
          <w:lang w:val="es-ES"/>
        </w:rPr>
        <w:t>ծածկագրով հայտարարված</w:t>
      </w:r>
    </w:p>
    <w:p w14:paraId="4E45F24A" w14:textId="79CC7FE9"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25FD1">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41541368" w:rsidR="00B2572B" w:rsidRPr="00A71D81" w:rsidRDefault="00FD6146" w:rsidP="00EF3662">
      <w:pPr>
        <w:jc w:val="both"/>
        <w:rPr>
          <w:rFonts w:ascii="GHEA Grapalat" w:hAnsi="GHEA Grapalat" w:cs="Sylfaen"/>
          <w:sz w:val="20"/>
          <w:szCs w:val="20"/>
          <w:lang w:val="es-ES"/>
        </w:rPr>
      </w:pPr>
      <w:r>
        <w:rPr>
          <w:rFonts w:ascii="GHEA Grapalat" w:hAnsi="GHEA Grapalat" w:cs="Sylfaen"/>
          <w:sz w:val="20"/>
          <w:szCs w:val="20"/>
          <w:lang w:val="es-ES"/>
        </w:rPr>
        <w:t>Գնանաշման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69D58FE0"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425FD1">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536C1CAE" w14:textId="6E259EE9" w:rsidR="004D5333"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0C50F7A"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425FD1">
        <w:rPr>
          <w:rFonts w:ascii="GHEA Grapalat" w:hAnsi="GHEA Grapalat" w:cs="Arial"/>
          <w:sz w:val="20"/>
          <w:szCs w:val="20"/>
          <w:lang w:val="es-ES"/>
        </w:rPr>
        <w:t>ԴԲՊԱԱԿ-ԳՀԱՊՁԲ-24/2-Վ</w:t>
      </w:r>
      <w:r w:rsidR="00A32618">
        <w:rPr>
          <w:rFonts w:ascii="GHEA Grapalat" w:hAnsi="GHEA Grapalat" w:cs="Arial"/>
          <w:sz w:val="20"/>
          <w:szCs w:val="20"/>
          <w:lang w:val="es-ES"/>
        </w:rPr>
        <w:t xml:space="preserve">        </w:t>
      </w:r>
      <w:r w:rsidR="00306859">
        <w:rPr>
          <w:rFonts w:ascii="GHEA Grapalat" w:hAnsi="GHEA Grapalat" w:cs="Arial"/>
          <w:sz w:val="20"/>
          <w:szCs w:val="20"/>
          <w:lang w:val="es-ES"/>
        </w:rPr>
        <w:t xml:space="preserve"> </w:t>
      </w:r>
      <w:r w:rsidR="00C9175D" w:rsidRPr="00C9175D">
        <w:rPr>
          <w:rFonts w:ascii="GHEA Grapalat" w:hAnsi="GHEA Grapalat" w:cs="Arial"/>
          <w:sz w:val="20"/>
          <w:szCs w:val="20"/>
          <w:lang w:val="es-ES"/>
        </w:rPr>
        <w:t xml:space="preserve"> </w:t>
      </w:r>
      <w:r w:rsidRPr="00AE74A0">
        <w:rPr>
          <w:rFonts w:ascii="GHEA Grapalat" w:hAnsi="GHEA Grapalat" w:cs="Arial"/>
          <w:sz w:val="20"/>
          <w:szCs w:val="20"/>
          <w:lang w:val="es-ES"/>
        </w:rPr>
        <w:t xml:space="preserve">ծածկագրով  </w:t>
      </w:r>
      <w:r w:rsidR="00FD6146">
        <w:rPr>
          <w:rFonts w:ascii="GHEA Grapalat" w:hAnsi="GHEA Grapalat" w:cs="Arial"/>
          <w:sz w:val="20"/>
          <w:szCs w:val="20"/>
          <w:lang w:val="es-ES"/>
        </w:rPr>
        <w:t>Գնանաշման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504D3793"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af6"/>
          <w:rFonts w:ascii="GHEA Grapalat" w:hAnsi="GHEA Grapalat" w:cs="Sylfaen"/>
          <w:sz w:val="20"/>
          <w:lang w:val="hy-AM"/>
        </w:rPr>
        <w:footnoteReference w:id="6"/>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14:paraId="3AE788FB" w14:textId="1762AC8E"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425FD1">
        <w:rPr>
          <w:rFonts w:ascii="GHEA Grapalat" w:hAnsi="GHEA Grapalat"/>
          <w:lang w:val="es-ES"/>
        </w:rPr>
        <w:t>ԴԲՊԱԱԿ-ԳՀԱՊՁԲ-24/2-Վ</w:t>
      </w:r>
      <w:r w:rsidR="00A32618">
        <w:rPr>
          <w:rFonts w:ascii="GHEA Grapalat" w:hAnsi="GHEA Grapalat"/>
          <w:lang w:val="es-ES"/>
        </w:rPr>
        <w:t xml:space="preserve">        </w:t>
      </w:r>
      <w:r w:rsidR="00306859">
        <w:rPr>
          <w:rFonts w:ascii="GHEA Grapalat" w:hAnsi="GHEA Grapalat"/>
          <w:lang w:val="es-ES"/>
        </w:rPr>
        <w:t xml:space="preserve"> </w:t>
      </w:r>
      <w:r w:rsidR="00C9175D" w:rsidRPr="00C9175D">
        <w:rPr>
          <w:rFonts w:ascii="GHEA Grapalat" w:hAnsi="GHEA Grapalat"/>
          <w:lang w:val="es-ES"/>
        </w:rPr>
        <w:t xml:space="preserve"> </w:t>
      </w:r>
      <w:r w:rsidR="006C3873" w:rsidRPr="00AE74A0">
        <w:rPr>
          <w:rFonts w:ascii="GHEA Grapalat" w:hAnsi="GHEA Grapalat" w:cs="Arial"/>
          <w:sz w:val="20"/>
          <w:szCs w:val="20"/>
          <w:lang w:val="es-ES"/>
        </w:rPr>
        <w:t xml:space="preserve">ծածկագրով </w:t>
      </w:r>
      <w:r w:rsidR="00FD6146">
        <w:rPr>
          <w:rFonts w:ascii="GHEA Grapalat" w:hAnsi="GHEA Grapalat" w:cs="Arial"/>
          <w:sz w:val="20"/>
          <w:szCs w:val="20"/>
          <w:lang w:val="es-ES"/>
        </w:rPr>
        <w:t>Գնանաշման հարցման</w:t>
      </w:r>
      <w:r w:rsidR="006C3873" w:rsidRPr="00AE74A0">
        <w:rPr>
          <w:rFonts w:ascii="GHEA Grapalat" w:hAnsi="GHEA Grapalat" w:cs="Arial"/>
          <w:sz w:val="20"/>
          <w:szCs w:val="20"/>
          <w:lang w:val="es-ES"/>
        </w:rPr>
        <w:t>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77777777"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7"/>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0E268F92" w:rsidR="000B1088" w:rsidRPr="00A71D81" w:rsidRDefault="00425FD1" w:rsidP="000B1088">
      <w:pPr>
        <w:pStyle w:val="31"/>
        <w:spacing w:line="240" w:lineRule="auto"/>
        <w:jc w:val="right"/>
        <w:rPr>
          <w:rFonts w:ascii="GHEA Grapalat" w:hAnsi="GHEA Grapalat" w:cs="Arial"/>
          <w:b/>
          <w:lang w:val="hy-AM"/>
        </w:rPr>
      </w:pPr>
      <w:r>
        <w:rPr>
          <w:rFonts w:ascii="GHEA Grapalat" w:hAnsi="GHEA Grapalat"/>
          <w:sz w:val="24"/>
          <w:szCs w:val="24"/>
          <w:lang w:val="hy-AM"/>
        </w:rPr>
        <w:t>ԴԲՊԱԱԿ-ԳՀԱՊՁԲ-24/2-Վ</w:t>
      </w:r>
      <w:r w:rsidR="00A32618">
        <w:rPr>
          <w:rFonts w:ascii="GHEA Grapalat" w:hAnsi="GHEA Grapalat"/>
          <w:sz w:val="24"/>
          <w:szCs w:val="24"/>
          <w:lang w:val="hy-AM"/>
        </w:rPr>
        <w:t xml:space="preserve">  </w:t>
      </w:r>
      <w:r w:rsidR="00C9175D" w:rsidRPr="00C9175D">
        <w:rPr>
          <w:rFonts w:ascii="GHEA Grapalat" w:hAnsi="GHEA Grapalat"/>
          <w:sz w:val="24"/>
          <w:szCs w:val="24"/>
          <w:lang w:val="hy-AM"/>
        </w:rPr>
        <w:t xml:space="preserve"> </w:t>
      </w:r>
      <w:r w:rsidR="000B1088" w:rsidRPr="00A71D81">
        <w:rPr>
          <w:rFonts w:ascii="GHEA Grapalat" w:hAnsi="GHEA Grapalat" w:cs="Sylfaen"/>
          <w:b/>
          <w:lang w:val="hy-AM"/>
        </w:rPr>
        <w:t>ծածկագրով</w:t>
      </w:r>
    </w:p>
    <w:p w14:paraId="309187BF" w14:textId="55AD3845" w:rsidR="000B1088" w:rsidRPr="00A71D81" w:rsidRDefault="00FD6146" w:rsidP="000B1088">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5D6AA5A8"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425FD1">
        <w:rPr>
          <w:rFonts w:ascii="GHEA Grapalat" w:hAnsi="GHEA Grapalat" w:cs="Arial"/>
          <w:sz w:val="20"/>
          <w:szCs w:val="20"/>
          <w:lang w:val="es-ES"/>
        </w:rPr>
        <w:t>ԴԲՊԱԱԿ-ԳՀԱՊՁԲ-24/2-Վ</w:t>
      </w:r>
      <w:r w:rsidR="00A32618">
        <w:rPr>
          <w:rFonts w:ascii="GHEA Grapalat" w:hAnsi="GHEA Grapalat" w:cs="Arial"/>
          <w:sz w:val="20"/>
          <w:szCs w:val="20"/>
          <w:lang w:val="es-ES"/>
        </w:rPr>
        <w:t xml:space="preserve">        </w:t>
      </w:r>
      <w:r w:rsidR="00306859">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3349C88"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FD6146">
        <w:rPr>
          <w:rFonts w:ascii="GHEA Grapalat" w:hAnsi="GHEA Grapalat" w:cs="Arial"/>
          <w:sz w:val="20"/>
          <w:szCs w:val="20"/>
          <w:lang w:val="es-ES"/>
        </w:rPr>
        <w:t>Գնանաշման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1543F4C" w:rsidR="00BF1194" w:rsidRPr="00A71D81" w:rsidRDefault="00425FD1" w:rsidP="00BF1194">
      <w:pPr>
        <w:pStyle w:val="31"/>
        <w:spacing w:line="240" w:lineRule="auto"/>
        <w:jc w:val="right"/>
        <w:rPr>
          <w:rFonts w:ascii="GHEA Grapalat" w:hAnsi="GHEA Grapalat" w:cs="Arial"/>
          <w:b/>
          <w:lang w:val="hy-AM"/>
        </w:rPr>
      </w:pPr>
      <w:r>
        <w:rPr>
          <w:rFonts w:ascii="GHEA Grapalat" w:hAnsi="GHEA Grapalat"/>
          <w:sz w:val="24"/>
          <w:szCs w:val="24"/>
          <w:lang w:val="hy-AM"/>
        </w:rPr>
        <w:t>ԴԲՊԱԱԿ-ԳՀԱՊՁԲ-24/2-Վ</w:t>
      </w:r>
      <w:r w:rsidR="00A32618">
        <w:rPr>
          <w:rFonts w:ascii="GHEA Grapalat" w:hAnsi="GHEA Grapalat"/>
          <w:sz w:val="24"/>
          <w:szCs w:val="24"/>
          <w:lang w:val="hy-AM"/>
        </w:rPr>
        <w:t xml:space="preserve">        </w:t>
      </w:r>
      <w:r w:rsidR="00306859">
        <w:rPr>
          <w:rFonts w:ascii="GHEA Grapalat" w:hAnsi="GHEA Grapalat"/>
          <w:sz w:val="24"/>
          <w:szCs w:val="24"/>
          <w:lang w:val="hy-AM"/>
        </w:rPr>
        <w:t xml:space="preserve"> </w:t>
      </w:r>
      <w:r w:rsidR="00C9175D" w:rsidRPr="00C9175D">
        <w:rPr>
          <w:rFonts w:ascii="GHEA Grapalat" w:hAnsi="GHEA Grapalat"/>
          <w:sz w:val="24"/>
          <w:szCs w:val="24"/>
          <w:lang w:val="hy-AM"/>
        </w:rPr>
        <w:t xml:space="preserve"> </w:t>
      </w:r>
      <w:r w:rsidR="00BF1194" w:rsidRPr="00A71D81">
        <w:rPr>
          <w:rFonts w:ascii="GHEA Grapalat" w:hAnsi="GHEA Grapalat" w:cs="Sylfaen"/>
          <w:b/>
          <w:lang w:val="hy-AM"/>
        </w:rPr>
        <w:t>ծածկագրով</w:t>
      </w:r>
    </w:p>
    <w:p w14:paraId="04FDDE3D" w14:textId="734B7A3B" w:rsidR="00BF1194" w:rsidRPr="00A71D81" w:rsidRDefault="00FD6146" w:rsidP="00BF1194">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bookmarkStart w:id="6" w:name="_GoBack"/>
      <w:bookmarkEnd w:id="6"/>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1B82E35D" w:rsidR="00B2572B" w:rsidRPr="00A71D81" w:rsidRDefault="00425FD1" w:rsidP="00EF3662">
      <w:pPr>
        <w:pStyle w:val="31"/>
        <w:spacing w:line="240" w:lineRule="auto"/>
        <w:jc w:val="right"/>
        <w:rPr>
          <w:rFonts w:ascii="GHEA Grapalat" w:hAnsi="GHEA Grapalat" w:cs="Arial"/>
          <w:b/>
          <w:lang w:val="hy-AM"/>
        </w:rPr>
      </w:pPr>
      <w:r>
        <w:rPr>
          <w:rFonts w:ascii="GHEA Grapalat" w:hAnsi="GHEA Grapalat"/>
          <w:b/>
          <w:i/>
          <w:lang w:val="af-ZA"/>
        </w:rPr>
        <w:t>ԴԲՊԱԱԿ-ԳՀԱՊՁԲ-24/2-Վ</w:t>
      </w:r>
      <w:r w:rsidR="00DD3C07">
        <w:rPr>
          <w:rFonts w:ascii="GHEA Grapalat" w:hAnsi="GHEA Grapalat"/>
          <w:b/>
          <w:i/>
          <w:lang w:val="af-ZA"/>
        </w:rPr>
        <w:t xml:space="preserve">  </w:t>
      </w:r>
      <w:r w:rsidR="007C5D06" w:rsidRPr="00A71D81">
        <w:rPr>
          <w:rFonts w:ascii="GHEA Grapalat" w:hAnsi="GHEA Grapalat" w:cs="Sylfaen"/>
          <w:b/>
          <w:lang w:val="hy-AM"/>
        </w:rPr>
        <w:t xml:space="preserve"> </w:t>
      </w:r>
      <w:r w:rsidR="00B2572B" w:rsidRPr="00A71D81">
        <w:rPr>
          <w:rFonts w:ascii="GHEA Grapalat" w:hAnsi="GHEA Grapalat" w:cs="Sylfaen"/>
          <w:b/>
          <w:lang w:val="hy-AM"/>
        </w:rPr>
        <w:t>ծածկագրով</w:t>
      </w:r>
    </w:p>
    <w:p w14:paraId="7DB3B88D" w14:textId="728A4408" w:rsidR="00B2572B" w:rsidRPr="00A71D81" w:rsidRDefault="00FD6146" w:rsidP="00EF3662">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3D225AA"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425FD1">
        <w:rPr>
          <w:rFonts w:ascii="GHEA Grapalat" w:hAnsi="GHEA Grapalat" w:cs="Arial"/>
          <w:sz w:val="20"/>
          <w:szCs w:val="20"/>
          <w:lang w:val="es-ES"/>
        </w:rPr>
        <w:t>ԴԲՊԱԱԿ-ԳՀԱՊՁԲ-24/2-Վ</w:t>
      </w:r>
      <w:r w:rsidR="00E64B26">
        <w:rPr>
          <w:rFonts w:ascii="GHEA Grapalat" w:hAnsi="GHEA Grapalat" w:cs="Arial"/>
          <w:sz w:val="20"/>
          <w:szCs w:val="20"/>
          <w:lang w:val="es-ES"/>
        </w:rPr>
        <w:t xml:space="preserve">  </w:t>
      </w:r>
      <w:r w:rsidRPr="00A71D81">
        <w:rPr>
          <w:rFonts w:ascii="GHEA Grapalat" w:hAnsi="GHEA Grapalat" w:cs="Arial"/>
          <w:sz w:val="20"/>
          <w:szCs w:val="20"/>
          <w:lang w:val="es-ES"/>
        </w:rPr>
        <w:t xml:space="preserve">ծածկագրով </w:t>
      </w:r>
      <w:r w:rsidR="00FD6146">
        <w:rPr>
          <w:rFonts w:ascii="GHEA Grapalat" w:hAnsi="GHEA Grapalat" w:cs="Arial"/>
          <w:sz w:val="20"/>
          <w:szCs w:val="20"/>
          <w:lang w:val="es-ES"/>
        </w:rPr>
        <w:t>Գնանաշման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25FD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425FD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425FD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425FD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8"/>
      </w:r>
      <w:r w:rsidRPr="00A71D81">
        <w:rPr>
          <w:rFonts w:ascii="GHEA Grapalat" w:hAnsi="GHEA Grapalat"/>
          <w:sz w:val="20"/>
          <w:lang w:val="hy-AM"/>
        </w:rPr>
        <w:tab/>
      </w:r>
      <w:r w:rsidRPr="00A71D81">
        <w:rPr>
          <w:rFonts w:ascii="GHEA Grapalat" w:hAnsi="GHEA Grapalat"/>
          <w:sz w:val="20"/>
          <w:lang w:val="hy-AM"/>
        </w:rPr>
        <w:tab/>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2257B834" w:rsidR="007862B1" w:rsidRPr="00A71D81" w:rsidRDefault="007862B1" w:rsidP="00D34116">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65A9D62B" w:rsidR="007862B1" w:rsidRPr="00A71D81" w:rsidRDefault="00425FD1" w:rsidP="007862B1">
      <w:pPr>
        <w:pStyle w:val="31"/>
        <w:spacing w:line="240" w:lineRule="auto"/>
        <w:jc w:val="right"/>
        <w:rPr>
          <w:rFonts w:ascii="GHEA Grapalat" w:hAnsi="GHEA Grapalat" w:cs="Arial"/>
          <w:b/>
          <w:lang w:val="hy-AM"/>
        </w:rPr>
      </w:pPr>
      <w:r>
        <w:rPr>
          <w:rFonts w:ascii="GHEA Grapalat" w:hAnsi="GHEA Grapalat"/>
          <w:b/>
          <w:i/>
          <w:lang w:val="af-ZA"/>
        </w:rPr>
        <w:t>ԴԲՊԱԱԿ-ԳՀԱՊՁԲ-24/2-Վ</w:t>
      </w:r>
      <w:r w:rsidR="00A32618">
        <w:rPr>
          <w:rFonts w:ascii="GHEA Grapalat" w:hAnsi="GHEA Grapalat"/>
          <w:b/>
          <w:i/>
          <w:lang w:val="af-ZA"/>
        </w:rPr>
        <w:t xml:space="preserve">        </w:t>
      </w:r>
      <w:r w:rsidR="00306859">
        <w:rPr>
          <w:rFonts w:ascii="GHEA Grapalat" w:hAnsi="GHEA Grapalat"/>
          <w:b/>
          <w:i/>
          <w:lang w:val="af-ZA"/>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494D1ED4" w:rsidR="007862B1" w:rsidRPr="00A71D81" w:rsidRDefault="00FD6146" w:rsidP="007862B1">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73B59" w:rsidRPr="00306859" w14:paraId="58FB1A24" w14:textId="77777777" w:rsidTr="00D73B59">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C4AB47D" w14:textId="4D4AAB8E" w:rsidR="00D73B59" w:rsidRPr="00306859" w:rsidRDefault="00D73B59" w:rsidP="00D73B59">
            <w:pPr>
              <w:rPr>
                <w:rFonts w:ascii="GHEA Grapalat" w:hAnsi="GHEA Grapalat" w:cs="Arial"/>
                <w:sz w:val="20"/>
                <w:szCs w:val="20"/>
                <w:lang w:val="hy-AM"/>
              </w:rPr>
            </w:pPr>
            <w:r w:rsidRPr="002A7726">
              <w:rPr>
                <w:rFonts w:ascii="GHEA Grapalat" w:hAnsi="GHEA Grapalat" w:cs="Sylfaen"/>
                <w:sz w:val="20"/>
                <w:szCs w:val="20"/>
              </w:rPr>
              <w:t>9. Շահառուի  անվանումը, կամ անուն ազգանուն `</w:t>
            </w:r>
            <w:r w:rsidR="00A32618">
              <w:rPr>
                <w:rFonts w:ascii="GHEA Grapalat" w:hAnsi="GHEA Grapalat" w:cs="Sylfaen"/>
                <w:sz w:val="20"/>
                <w:szCs w:val="20"/>
              </w:rPr>
              <w:t>ՀՀ ԱՆ Դեղերի և բժշկական պարագաների ապահովման ազգային կենտրոն ՊՈԱԿ</w:t>
            </w:r>
            <w:r w:rsidRPr="002A7726">
              <w:rPr>
                <w:rFonts w:ascii="GHEA Grapalat" w:hAnsi="GHEA Grapalat" w:cs="Sylfaen"/>
                <w:sz w:val="20"/>
                <w:szCs w:val="20"/>
              </w:rPr>
              <w:t>-ի</w:t>
            </w:r>
          </w:p>
        </w:tc>
      </w:tr>
      <w:tr w:rsidR="00D73B59" w:rsidRPr="00A71D81" w14:paraId="4E6BD5DE" w14:textId="77777777" w:rsidTr="00D73B59">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3426C54C" w14:textId="0467A650" w:rsidR="00D73B59" w:rsidRPr="00A71D81" w:rsidRDefault="00D73B59" w:rsidP="00D73B59">
            <w:pPr>
              <w:rPr>
                <w:rFonts w:ascii="GHEA Grapalat" w:hAnsi="GHEA Grapalat" w:cs="Sylfaen"/>
                <w:sz w:val="20"/>
                <w:szCs w:val="20"/>
                <w:lang w:val="ru-RU"/>
              </w:rPr>
            </w:pPr>
            <w:r w:rsidRPr="002A7726">
              <w:rPr>
                <w:rFonts w:ascii="GHEA Grapalat" w:hAnsi="GHEA Grapalat" w:cs="Sylfaen"/>
                <w:sz w:val="20"/>
                <w:szCs w:val="20"/>
              </w:rPr>
              <w:t>10.  Շահառուի  ՀԾՀ (չի լրացվում)</w:t>
            </w:r>
          </w:p>
        </w:tc>
      </w:tr>
      <w:tr w:rsidR="00D73B59" w:rsidRPr="00A71D81" w14:paraId="6BEC7F57" w14:textId="77777777" w:rsidTr="00D73B59">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19F876A6" w14:textId="71DE092A" w:rsidR="00D73B59" w:rsidRPr="00A71D81" w:rsidRDefault="00D73B59" w:rsidP="00D73B59">
            <w:pPr>
              <w:rPr>
                <w:rFonts w:ascii="GHEA Grapalat" w:hAnsi="GHEA Grapalat" w:cs="Arial"/>
                <w:sz w:val="20"/>
                <w:szCs w:val="20"/>
              </w:rPr>
            </w:pPr>
            <w:r w:rsidRPr="002A7726">
              <w:rPr>
                <w:rFonts w:ascii="GHEA Grapalat" w:hAnsi="GHEA Grapalat" w:cs="Sylfaen"/>
                <w:sz w:val="20"/>
                <w:szCs w:val="20"/>
              </w:rPr>
              <w:t>11. Շահառուի ՀՎՀՀ`   01002597</w:t>
            </w:r>
          </w:p>
        </w:tc>
      </w:tr>
      <w:tr w:rsidR="00D73B59" w:rsidRPr="00A71D81" w14:paraId="667B6930" w14:textId="77777777" w:rsidTr="00D73B59">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6ADE1FEB" w14:textId="57FADF19" w:rsidR="00D73B59" w:rsidRPr="00A71D81" w:rsidRDefault="00D73B59" w:rsidP="00D73B59">
            <w:pPr>
              <w:rPr>
                <w:rFonts w:ascii="GHEA Grapalat" w:hAnsi="GHEA Grapalat" w:cs="Arial"/>
                <w:sz w:val="20"/>
                <w:szCs w:val="20"/>
              </w:rPr>
            </w:pPr>
            <w:r w:rsidRPr="002A7726">
              <w:rPr>
                <w:rFonts w:ascii="GHEA Grapalat" w:hAnsi="GHEA Grapalat" w:cs="Sylfaen"/>
                <w:sz w:val="20"/>
                <w:szCs w:val="20"/>
              </w:rPr>
              <w:t>25.Շահառուին  սպասարկող Ֆինանսական կազմակերպություն (բանկ)`  Հայէկոնոմբանկ ԲԲԸ Արաբկիր մ/ճ</w:t>
            </w:r>
          </w:p>
        </w:tc>
      </w:tr>
      <w:tr w:rsidR="00D73B59" w:rsidRPr="00A71D81" w14:paraId="59263A87" w14:textId="77777777" w:rsidTr="00D73B59">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277F4928" w14:textId="138E70F6" w:rsidR="00D73B59" w:rsidRPr="00A71D81" w:rsidRDefault="00D73B59" w:rsidP="00D73B59">
            <w:pPr>
              <w:rPr>
                <w:rFonts w:ascii="GHEA Grapalat" w:hAnsi="GHEA Grapalat" w:cs="Arial"/>
                <w:sz w:val="20"/>
                <w:szCs w:val="20"/>
              </w:rPr>
            </w:pPr>
            <w:r w:rsidRPr="002A7726">
              <w:rPr>
                <w:rFonts w:ascii="GHEA Grapalat" w:hAnsi="GHEA Grapalat" w:cs="Sylfaen"/>
                <w:sz w:val="20"/>
                <w:szCs w:val="20"/>
              </w:rPr>
              <w:t>13.Շահառուի հաշվի համարը (հշ.N) 163058116209</w:t>
            </w:r>
          </w:p>
        </w:tc>
      </w:tr>
      <w:tr w:rsidR="00D73B59"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6A063C4C" w:rsidR="00D73B59" w:rsidRPr="00A71D81" w:rsidRDefault="00D73B59" w:rsidP="00D73B59">
            <w:pPr>
              <w:rPr>
                <w:rFonts w:ascii="GHEA Grapalat" w:hAnsi="GHEA Grapalat" w:cs="Arial"/>
                <w:sz w:val="20"/>
                <w:szCs w:val="20"/>
              </w:rPr>
            </w:pPr>
            <w:r w:rsidRPr="00AE2768">
              <w:rPr>
                <w:rFonts w:ascii="GHEA Grapalat" w:hAnsi="GHEA Grapalat" w:cs="Sylfaen"/>
                <w:sz w:val="20"/>
                <w:szCs w:val="20"/>
              </w:rPr>
              <w:t>1</w:t>
            </w:r>
            <w:r w:rsidRPr="002A7726">
              <w:rPr>
                <w:rFonts w:ascii="GHEA Grapalat" w:hAnsi="GHEA Grapalat" w:cs="Sylfaen"/>
                <w:sz w:val="20"/>
                <w:szCs w:val="20"/>
              </w:rPr>
              <w:t>4</w:t>
            </w:r>
            <w:r w:rsidRPr="00AE2768">
              <w:rPr>
                <w:rFonts w:ascii="GHEA Grapalat" w:hAnsi="GHEA Grapalat" w:cs="Sylfaen"/>
                <w:sz w:val="20"/>
                <w:szCs w:val="20"/>
              </w:rPr>
              <w:t>.Գումարը</w:t>
            </w:r>
            <w:r w:rsidRPr="002A7726">
              <w:rPr>
                <w:rFonts w:ascii="GHEA Grapalat" w:hAnsi="GHEA Grapalat" w:cs="Sylfaen"/>
                <w:sz w:val="20"/>
                <w:szCs w:val="20"/>
              </w:rPr>
              <w:t xml:space="preserve"> (</w:t>
            </w:r>
            <w:r w:rsidRPr="00AE2768">
              <w:rPr>
                <w:rFonts w:ascii="GHEA Grapalat" w:hAnsi="GHEA Grapalat" w:cs="Sylfaen"/>
                <w:sz w:val="20"/>
                <w:szCs w:val="20"/>
              </w:rPr>
              <w:t>թվերով</w:t>
            </w:r>
            <w:r w:rsidRPr="002A7726">
              <w:rPr>
                <w:rFonts w:ascii="GHEA Grapalat" w:hAnsi="GHEA Grapalat" w:cs="Sylfaen"/>
                <w:sz w:val="20"/>
                <w:szCs w:val="20"/>
              </w:rPr>
              <w:t xml:space="preserve"> </w:t>
            </w:r>
            <w:r w:rsidRPr="00AE2768">
              <w:rPr>
                <w:rFonts w:ascii="GHEA Grapalat" w:hAnsi="GHEA Grapalat" w:cs="Sylfaen"/>
                <w:sz w:val="20"/>
                <w:szCs w:val="20"/>
              </w:rPr>
              <w:t>և</w:t>
            </w:r>
            <w:r w:rsidRPr="002A7726">
              <w:rPr>
                <w:rFonts w:ascii="GHEA Grapalat" w:hAnsi="GHEA Grapalat" w:cs="Sylfaen"/>
                <w:sz w:val="20"/>
                <w:szCs w:val="20"/>
              </w:rPr>
              <w:t xml:space="preserve"> </w:t>
            </w:r>
            <w:r w:rsidRPr="00AE2768">
              <w:rPr>
                <w:rFonts w:ascii="GHEA Grapalat" w:hAnsi="GHEA Grapalat" w:cs="Sylfaen"/>
                <w:sz w:val="20"/>
                <w:szCs w:val="20"/>
              </w:rPr>
              <w:t>բառերով</w:t>
            </w:r>
            <w:r w:rsidRPr="002A7726">
              <w:rPr>
                <w:rFonts w:ascii="GHEA Grapalat" w:hAnsi="GHEA Grapalat" w:cs="Sylfaen"/>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425FD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425FD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425FD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425FD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425FD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0652BFD" w14:textId="52468E37" w:rsidR="00091EBC" w:rsidRPr="00A71D81" w:rsidRDefault="00631658" w:rsidP="00811690">
      <w:pPr>
        <w:pStyle w:val="31"/>
        <w:spacing w:line="240" w:lineRule="auto"/>
        <w:ind w:firstLine="0"/>
        <w:rPr>
          <w:rFonts w:ascii="GHEA Grapalat" w:hAnsi="GHEA Grapalat" w:cs="Arial"/>
          <w:b/>
          <w:lang w:val="hy-AM"/>
        </w:rPr>
      </w:pPr>
      <w:r w:rsidRPr="00A71D81">
        <w:rPr>
          <w:rFonts w:ascii="GHEA Grapalat" w:hAnsi="GHEA Grapalat"/>
          <w:b/>
          <w:lang w:val="hy-AM"/>
        </w:rPr>
        <w:br w:type="page"/>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334E03D8" w:rsidR="00631658" w:rsidRPr="00A71D81" w:rsidRDefault="00425FD1" w:rsidP="00631658">
      <w:pPr>
        <w:pStyle w:val="31"/>
        <w:spacing w:line="240" w:lineRule="auto"/>
        <w:jc w:val="right"/>
        <w:rPr>
          <w:rFonts w:ascii="GHEA Grapalat" w:hAnsi="GHEA Grapalat" w:cs="Sylfaen"/>
          <w:b/>
          <w:lang w:val="hy-AM"/>
        </w:rPr>
      </w:pPr>
      <w:r>
        <w:rPr>
          <w:rFonts w:ascii="GHEA Grapalat" w:hAnsi="GHEA Grapalat"/>
          <w:b/>
          <w:i/>
          <w:lang w:val="af-ZA"/>
        </w:rPr>
        <w:t>ԴԲՊԱԱԿ-ԳՀԱՊՁԲ-24/2-Վ</w:t>
      </w:r>
      <w:r w:rsidR="00A32618">
        <w:rPr>
          <w:rFonts w:ascii="GHEA Grapalat" w:hAnsi="GHEA Grapalat"/>
          <w:b/>
          <w:i/>
          <w:lang w:val="af-ZA"/>
        </w:rPr>
        <w:t xml:space="preserve">        </w:t>
      </w:r>
      <w:r w:rsidR="00306859">
        <w:rPr>
          <w:rFonts w:ascii="GHEA Grapalat" w:hAnsi="GHEA Grapalat"/>
          <w:b/>
          <w:i/>
          <w:lang w:val="af-ZA"/>
        </w:rPr>
        <w:t xml:space="preserve"> </w:t>
      </w:r>
      <w:r w:rsidR="007C5D06" w:rsidRPr="00A71D81">
        <w:rPr>
          <w:rFonts w:ascii="GHEA Grapalat" w:hAnsi="GHEA Grapalat" w:cs="Sylfaen"/>
          <w:b/>
          <w:lang w:val="hy-AM"/>
        </w:rPr>
        <w:t xml:space="preserve"> </w:t>
      </w:r>
      <w:r w:rsidR="00631658" w:rsidRPr="00A71D81">
        <w:rPr>
          <w:rFonts w:ascii="GHEA Grapalat" w:hAnsi="GHEA Grapalat" w:cs="Sylfaen"/>
          <w:b/>
          <w:lang w:val="hy-AM"/>
        </w:rPr>
        <w:t>ծածկագրով</w:t>
      </w:r>
    </w:p>
    <w:p w14:paraId="5BE6F7DC" w14:textId="33E3E638" w:rsidR="00631658" w:rsidRPr="00A71D81" w:rsidRDefault="00FD6146" w:rsidP="00631658">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740" w:type="dxa"/>
        <w:tblLook w:val="0000" w:firstRow="0" w:lastRow="0" w:firstColumn="0" w:lastColumn="0" w:noHBand="0" w:noVBand="0"/>
      </w:tblPr>
      <w:tblGrid>
        <w:gridCol w:w="5616"/>
        <w:gridCol w:w="5124"/>
      </w:tblGrid>
      <w:tr w:rsidR="00334B2F" w:rsidRPr="00A71D81" w14:paraId="10E67904" w14:textId="77777777" w:rsidTr="00354D87">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354D87">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354D87">
        <w:trPr>
          <w:trHeight w:val="349"/>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354D87">
        <w:trPr>
          <w:trHeight w:val="345"/>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354D87">
        <w:trPr>
          <w:trHeight w:val="361"/>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354D87">
        <w:trPr>
          <w:trHeight w:val="433"/>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354D87">
        <w:trPr>
          <w:trHeight w:val="35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354D87">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73B59" w:rsidRPr="00306859" w14:paraId="0D43874F" w14:textId="77777777" w:rsidTr="00D73B59">
        <w:trPr>
          <w:trHeight w:val="352"/>
        </w:trPr>
        <w:tc>
          <w:tcPr>
            <w:tcW w:w="10740" w:type="dxa"/>
            <w:gridSpan w:val="2"/>
            <w:tcBorders>
              <w:top w:val="single" w:sz="4" w:space="0" w:color="auto"/>
              <w:left w:val="single" w:sz="4" w:space="0" w:color="auto"/>
              <w:bottom w:val="single" w:sz="4" w:space="0" w:color="auto"/>
              <w:right w:val="single" w:sz="4" w:space="0" w:color="000000"/>
            </w:tcBorders>
            <w:noWrap/>
          </w:tcPr>
          <w:p w14:paraId="273DE9EA" w14:textId="6F3F4520" w:rsidR="00D73B59" w:rsidRPr="00306859" w:rsidRDefault="00D73B59" w:rsidP="00D73B59">
            <w:pPr>
              <w:rPr>
                <w:rFonts w:ascii="GHEA Grapalat" w:hAnsi="GHEA Grapalat" w:cs="Arial"/>
                <w:sz w:val="20"/>
                <w:szCs w:val="20"/>
                <w:lang w:val="hy-AM"/>
              </w:rPr>
            </w:pPr>
            <w:r w:rsidRPr="002A7726">
              <w:rPr>
                <w:rFonts w:ascii="GHEA Grapalat" w:hAnsi="GHEA Grapalat" w:cs="Sylfaen"/>
                <w:sz w:val="20"/>
                <w:szCs w:val="20"/>
              </w:rPr>
              <w:t>9. Շահառուի  անվանումը, կամ անուն ազգանուն `</w:t>
            </w:r>
            <w:r w:rsidR="00A32618">
              <w:rPr>
                <w:rFonts w:ascii="GHEA Grapalat" w:hAnsi="GHEA Grapalat" w:cs="Sylfaen"/>
                <w:sz w:val="20"/>
                <w:szCs w:val="20"/>
              </w:rPr>
              <w:t>ՀՀ ԱՆ Դեղերի և բժշկական պարագաների ապահովման ազգային կենտրոն ՊՈԱԿ</w:t>
            </w:r>
            <w:r w:rsidRPr="002A7726">
              <w:rPr>
                <w:rFonts w:ascii="GHEA Grapalat" w:hAnsi="GHEA Grapalat" w:cs="Sylfaen"/>
                <w:sz w:val="20"/>
                <w:szCs w:val="20"/>
              </w:rPr>
              <w:t>-ի</w:t>
            </w:r>
          </w:p>
        </w:tc>
      </w:tr>
      <w:tr w:rsidR="00D73B59" w:rsidRPr="00A71D81" w14:paraId="159F8BB8" w14:textId="77777777" w:rsidTr="00D73B59">
        <w:trPr>
          <w:trHeight w:val="352"/>
        </w:trPr>
        <w:tc>
          <w:tcPr>
            <w:tcW w:w="10740" w:type="dxa"/>
            <w:gridSpan w:val="2"/>
            <w:tcBorders>
              <w:top w:val="single" w:sz="4" w:space="0" w:color="auto"/>
              <w:left w:val="single" w:sz="4" w:space="0" w:color="auto"/>
              <w:bottom w:val="single" w:sz="4" w:space="0" w:color="auto"/>
              <w:right w:val="single" w:sz="4" w:space="0" w:color="000000"/>
            </w:tcBorders>
            <w:noWrap/>
          </w:tcPr>
          <w:p w14:paraId="72AA983F" w14:textId="53E79359" w:rsidR="00D73B59" w:rsidRPr="00A71D81" w:rsidRDefault="00D73B59" w:rsidP="00D73B59">
            <w:pPr>
              <w:rPr>
                <w:rFonts w:ascii="GHEA Grapalat" w:hAnsi="GHEA Grapalat" w:cs="Sylfaen"/>
                <w:sz w:val="20"/>
                <w:szCs w:val="20"/>
                <w:lang w:val="ru-RU"/>
              </w:rPr>
            </w:pPr>
            <w:r w:rsidRPr="002A7726">
              <w:rPr>
                <w:rFonts w:ascii="GHEA Grapalat" w:hAnsi="GHEA Grapalat" w:cs="Sylfaen"/>
                <w:sz w:val="20"/>
                <w:szCs w:val="20"/>
              </w:rPr>
              <w:t>10.  Շահառուի  ՀԾՀ (չի լրացվում)</w:t>
            </w:r>
          </w:p>
        </w:tc>
      </w:tr>
      <w:tr w:rsidR="00D73B59" w:rsidRPr="00A71D81" w14:paraId="6F6005A9" w14:textId="77777777" w:rsidTr="00D73B59">
        <w:trPr>
          <w:trHeight w:val="343"/>
        </w:trPr>
        <w:tc>
          <w:tcPr>
            <w:tcW w:w="10740" w:type="dxa"/>
            <w:gridSpan w:val="2"/>
            <w:tcBorders>
              <w:top w:val="single" w:sz="4" w:space="0" w:color="auto"/>
              <w:left w:val="single" w:sz="4" w:space="0" w:color="auto"/>
              <w:bottom w:val="single" w:sz="4" w:space="0" w:color="auto"/>
              <w:right w:val="single" w:sz="4" w:space="0" w:color="000000"/>
            </w:tcBorders>
            <w:noWrap/>
          </w:tcPr>
          <w:p w14:paraId="24BFDBCD" w14:textId="5A8C361D" w:rsidR="00D73B59" w:rsidRPr="00A71D81" w:rsidRDefault="00D73B59" w:rsidP="00D73B59">
            <w:pPr>
              <w:rPr>
                <w:rFonts w:ascii="GHEA Grapalat" w:hAnsi="GHEA Grapalat" w:cs="Arial"/>
                <w:sz w:val="20"/>
                <w:szCs w:val="20"/>
              </w:rPr>
            </w:pPr>
            <w:r w:rsidRPr="002A7726">
              <w:rPr>
                <w:rFonts w:ascii="GHEA Grapalat" w:hAnsi="GHEA Grapalat" w:cs="Sylfaen"/>
                <w:sz w:val="20"/>
                <w:szCs w:val="20"/>
              </w:rPr>
              <w:t>11. Շահառուի ՀՎՀՀ`   01002597</w:t>
            </w:r>
          </w:p>
        </w:tc>
      </w:tr>
      <w:tr w:rsidR="00D73B59" w:rsidRPr="00A71D81" w14:paraId="3818231B" w14:textId="77777777" w:rsidTr="00D73B59">
        <w:trPr>
          <w:trHeight w:val="361"/>
        </w:trPr>
        <w:tc>
          <w:tcPr>
            <w:tcW w:w="10740" w:type="dxa"/>
            <w:gridSpan w:val="2"/>
            <w:tcBorders>
              <w:top w:val="single" w:sz="4" w:space="0" w:color="auto"/>
              <w:left w:val="single" w:sz="4" w:space="0" w:color="auto"/>
              <w:bottom w:val="single" w:sz="4" w:space="0" w:color="auto"/>
              <w:right w:val="single" w:sz="4" w:space="0" w:color="000000"/>
            </w:tcBorders>
            <w:noWrap/>
          </w:tcPr>
          <w:p w14:paraId="51C61B74" w14:textId="668F23F4" w:rsidR="00D73B59" w:rsidRPr="00A71D81" w:rsidRDefault="00D73B59" w:rsidP="00D73B59">
            <w:pPr>
              <w:rPr>
                <w:rFonts w:ascii="GHEA Grapalat" w:hAnsi="GHEA Grapalat" w:cs="Arial"/>
                <w:sz w:val="20"/>
                <w:szCs w:val="20"/>
              </w:rPr>
            </w:pPr>
            <w:r w:rsidRPr="002A7726">
              <w:rPr>
                <w:rFonts w:ascii="GHEA Grapalat" w:hAnsi="GHEA Grapalat" w:cs="Sylfaen"/>
                <w:sz w:val="20"/>
                <w:szCs w:val="20"/>
              </w:rPr>
              <w:t>25.Շահառուին  սպասարկող Ֆինանսական կազմակերպություն (բանկ)`  Հայէկոնոմբանկ ԲԲԸ Արաբկիր մ/ճ</w:t>
            </w:r>
          </w:p>
        </w:tc>
      </w:tr>
      <w:tr w:rsidR="00D73B59" w:rsidRPr="00A71D81" w14:paraId="6DA6ABBD" w14:textId="77777777" w:rsidTr="00D73B59">
        <w:trPr>
          <w:trHeight w:val="433"/>
        </w:trPr>
        <w:tc>
          <w:tcPr>
            <w:tcW w:w="10740" w:type="dxa"/>
            <w:gridSpan w:val="2"/>
            <w:tcBorders>
              <w:top w:val="single" w:sz="4" w:space="0" w:color="auto"/>
              <w:left w:val="single" w:sz="4" w:space="0" w:color="auto"/>
              <w:bottom w:val="single" w:sz="4" w:space="0" w:color="auto"/>
              <w:right w:val="single" w:sz="4" w:space="0" w:color="000000"/>
            </w:tcBorders>
            <w:noWrap/>
          </w:tcPr>
          <w:p w14:paraId="1107A737" w14:textId="274F4093" w:rsidR="00D73B59" w:rsidRPr="00A71D81" w:rsidRDefault="00D73B59" w:rsidP="00D73B59">
            <w:pPr>
              <w:rPr>
                <w:rFonts w:ascii="GHEA Grapalat" w:hAnsi="GHEA Grapalat" w:cs="Arial"/>
                <w:sz w:val="20"/>
                <w:szCs w:val="20"/>
              </w:rPr>
            </w:pPr>
            <w:r w:rsidRPr="002A7726">
              <w:rPr>
                <w:rFonts w:ascii="GHEA Grapalat" w:hAnsi="GHEA Grapalat" w:cs="Sylfaen"/>
                <w:sz w:val="20"/>
                <w:szCs w:val="20"/>
              </w:rPr>
              <w:t>13.Շահառուի հաշվի համարը (հշ.N) 163058116209</w:t>
            </w:r>
          </w:p>
        </w:tc>
      </w:tr>
      <w:tr w:rsidR="00D73B59" w:rsidRPr="00A71D81" w14:paraId="538F2795" w14:textId="77777777" w:rsidTr="00354D87">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40C13A4E" w:rsidR="00D73B59" w:rsidRPr="00A71D81" w:rsidRDefault="00D73B59" w:rsidP="00D73B59">
            <w:pPr>
              <w:rPr>
                <w:rFonts w:ascii="GHEA Grapalat" w:hAnsi="GHEA Grapalat" w:cs="Arial"/>
                <w:sz w:val="20"/>
                <w:szCs w:val="20"/>
              </w:rPr>
            </w:pPr>
            <w:r w:rsidRPr="00AE2768">
              <w:rPr>
                <w:rFonts w:ascii="GHEA Grapalat" w:hAnsi="GHEA Grapalat" w:cs="Sylfaen"/>
                <w:sz w:val="20"/>
                <w:szCs w:val="20"/>
              </w:rPr>
              <w:t>1</w:t>
            </w:r>
            <w:r w:rsidRPr="002A7726">
              <w:rPr>
                <w:rFonts w:ascii="GHEA Grapalat" w:hAnsi="GHEA Grapalat" w:cs="Sylfaen"/>
                <w:sz w:val="20"/>
                <w:szCs w:val="20"/>
              </w:rPr>
              <w:t>4</w:t>
            </w:r>
            <w:r w:rsidRPr="00AE2768">
              <w:rPr>
                <w:rFonts w:ascii="GHEA Grapalat" w:hAnsi="GHEA Grapalat" w:cs="Sylfaen"/>
                <w:sz w:val="20"/>
                <w:szCs w:val="20"/>
              </w:rPr>
              <w:t>.Գումարը</w:t>
            </w:r>
            <w:r w:rsidRPr="002A7726">
              <w:rPr>
                <w:rFonts w:ascii="GHEA Grapalat" w:hAnsi="GHEA Grapalat" w:cs="Sylfaen"/>
                <w:sz w:val="20"/>
                <w:szCs w:val="20"/>
              </w:rPr>
              <w:t xml:space="preserve"> (</w:t>
            </w:r>
            <w:r w:rsidRPr="00AE2768">
              <w:rPr>
                <w:rFonts w:ascii="GHEA Grapalat" w:hAnsi="GHEA Grapalat" w:cs="Sylfaen"/>
                <w:sz w:val="20"/>
                <w:szCs w:val="20"/>
              </w:rPr>
              <w:t>թվերով</w:t>
            </w:r>
            <w:r w:rsidRPr="002A7726">
              <w:rPr>
                <w:rFonts w:ascii="GHEA Grapalat" w:hAnsi="GHEA Grapalat" w:cs="Sylfaen"/>
                <w:sz w:val="20"/>
                <w:szCs w:val="20"/>
              </w:rPr>
              <w:t xml:space="preserve"> </w:t>
            </w:r>
            <w:r w:rsidRPr="00AE2768">
              <w:rPr>
                <w:rFonts w:ascii="GHEA Grapalat" w:hAnsi="GHEA Grapalat" w:cs="Sylfaen"/>
                <w:sz w:val="20"/>
                <w:szCs w:val="20"/>
              </w:rPr>
              <w:t>և</w:t>
            </w:r>
            <w:r w:rsidRPr="002A7726">
              <w:rPr>
                <w:rFonts w:ascii="GHEA Grapalat" w:hAnsi="GHEA Grapalat" w:cs="Sylfaen"/>
                <w:sz w:val="20"/>
                <w:szCs w:val="20"/>
              </w:rPr>
              <w:t xml:space="preserve"> </w:t>
            </w:r>
            <w:r w:rsidRPr="00AE2768">
              <w:rPr>
                <w:rFonts w:ascii="GHEA Grapalat" w:hAnsi="GHEA Grapalat" w:cs="Sylfaen"/>
                <w:sz w:val="20"/>
                <w:szCs w:val="20"/>
              </w:rPr>
              <w:t>բառերով</w:t>
            </w:r>
            <w:r w:rsidRPr="002A7726">
              <w:rPr>
                <w:rFonts w:ascii="GHEA Grapalat" w:hAnsi="GHEA Grapalat" w:cs="Sylfaen"/>
                <w:sz w:val="20"/>
                <w:szCs w:val="20"/>
              </w:rPr>
              <w:t>)`</w:t>
            </w:r>
          </w:p>
        </w:tc>
      </w:tr>
      <w:tr w:rsidR="00334B2F" w:rsidRPr="00A71D81" w14:paraId="14259047" w14:textId="77777777" w:rsidTr="00354D87">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354D87">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354D87">
        <w:trPr>
          <w:trHeight w:val="442"/>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354D87">
        <w:trPr>
          <w:trHeight w:val="424"/>
        </w:trPr>
        <w:tc>
          <w:tcPr>
            <w:tcW w:w="1074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354D87">
        <w:trPr>
          <w:trHeight w:val="704"/>
        </w:trPr>
        <w:tc>
          <w:tcPr>
            <w:tcW w:w="1074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354D87">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354D87">
        <w:trPr>
          <w:trHeight w:val="704"/>
        </w:trPr>
        <w:tc>
          <w:tcPr>
            <w:tcW w:w="1074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354D87">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12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354D87">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12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354D87">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12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425FD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425FD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425FD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425FD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425FD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79D560C6" w14:textId="77777777" w:rsidR="007C5D06" w:rsidRDefault="00334B2F" w:rsidP="007C5D06">
      <w:pPr>
        <w:pStyle w:val="31"/>
        <w:spacing w:line="240" w:lineRule="auto"/>
        <w:jc w:val="right"/>
        <w:rPr>
          <w:rFonts w:ascii="GHEA Grapalat" w:hAnsi="GHEA Grapalat"/>
          <w:b/>
        </w:rPr>
      </w:pPr>
      <w:r w:rsidRPr="00A71D81">
        <w:rPr>
          <w:rFonts w:ascii="GHEA Grapalat" w:hAnsi="GHEA Grapalat"/>
          <w:b/>
          <w:lang w:val="hy-AM"/>
        </w:rPr>
        <w:br w:type="page"/>
      </w:r>
    </w:p>
    <w:p w14:paraId="1DCAF9F6" w14:textId="77777777" w:rsidR="007C5D06" w:rsidRDefault="007C5D06" w:rsidP="007C5D06">
      <w:pPr>
        <w:pStyle w:val="31"/>
        <w:spacing w:line="240" w:lineRule="auto"/>
        <w:jc w:val="right"/>
        <w:rPr>
          <w:rFonts w:ascii="GHEA Grapalat" w:hAnsi="GHEA Grapalat"/>
          <w:b/>
        </w:rPr>
      </w:pPr>
    </w:p>
    <w:p w14:paraId="31895B4D" w14:textId="09EE80AC" w:rsidR="00CB5EFD" w:rsidRPr="00A71D81" w:rsidRDefault="007C5D06" w:rsidP="007C5D06">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 </w:t>
      </w:r>
    </w:p>
    <w:p w14:paraId="7D8064A6" w14:textId="77777777" w:rsidR="00CB5EFD" w:rsidRPr="00A71D81" w:rsidRDefault="00CB5EFD" w:rsidP="00383BC3">
      <w:pPr>
        <w:ind w:left="-66"/>
        <w:jc w:val="center"/>
        <w:rPr>
          <w:rFonts w:ascii="GHEA Grapalat" w:hAnsi="GHEA Grapalat" w:cs="Sylfaen"/>
          <w:b/>
          <w:lang w:val="hy-AM"/>
        </w:rPr>
      </w:pPr>
    </w:p>
    <w:p w14:paraId="41A21FAD" w14:textId="77777777" w:rsidR="00CB5EFD" w:rsidRPr="00A71D81" w:rsidRDefault="00CB5EFD" w:rsidP="00383BC3">
      <w:pPr>
        <w:ind w:left="-66"/>
        <w:jc w:val="center"/>
        <w:rPr>
          <w:rFonts w:ascii="GHEA Grapalat" w:hAnsi="GHEA Grapalat" w:cs="Sylfaen"/>
          <w:b/>
          <w:lang w:val="hy-AM"/>
        </w:rPr>
      </w:pPr>
    </w:p>
    <w:p w14:paraId="03A614EE" w14:textId="77777777" w:rsidR="00CB5EFD" w:rsidRPr="00A71D81" w:rsidRDefault="00CB5EFD" w:rsidP="00383BC3">
      <w:pPr>
        <w:ind w:left="-66"/>
        <w:jc w:val="center"/>
        <w:rPr>
          <w:rFonts w:ascii="GHEA Grapalat" w:hAnsi="GHEA Grapalat" w:cs="Sylfaen"/>
          <w:b/>
          <w:lang w:val="hy-AM"/>
        </w:rPr>
      </w:pPr>
    </w:p>
    <w:p w14:paraId="157DA337"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590638BC" w14:textId="77777777" w:rsidR="00CB5EFD" w:rsidRPr="00A71D81" w:rsidRDefault="00CB5EFD" w:rsidP="00383BC3">
      <w:pPr>
        <w:ind w:left="-66"/>
        <w:jc w:val="center"/>
        <w:rPr>
          <w:rFonts w:ascii="GHEA Grapalat" w:hAnsi="GHEA Grapalat" w:cs="Sylfaen"/>
          <w:b/>
          <w:lang w:val="hy-AM"/>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Default="00CB5EFD" w:rsidP="00383BC3">
      <w:pPr>
        <w:ind w:left="-66"/>
        <w:jc w:val="center"/>
        <w:rPr>
          <w:rFonts w:ascii="GHEA Grapalat" w:hAnsi="GHEA Grapalat" w:cs="Sylfaen"/>
          <w:b/>
        </w:rPr>
      </w:pPr>
    </w:p>
    <w:p w14:paraId="0EE4240B" w14:textId="77777777" w:rsidR="007C5D06" w:rsidRDefault="007C5D06" w:rsidP="00383BC3">
      <w:pPr>
        <w:ind w:left="-66"/>
        <w:jc w:val="center"/>
        <w:rPr>
          <w:rFonts w:ascii="GHEA Grapalat" w:hAnsi="GHEA Grapalat" w:cs="Sylfaen"/>
          <w:b/>
        </w:rPr>
      </w:pPr>
    </w:p>
    <w:p w14:paraId="61476D05" w14:textId="77777777" w:rsidR="007C5D06" w:rsidRDefault="007C5D06" w:rsidP="00383BC3">
      <w:pPr>
        <w:ind w:left="-66"/>
        <w:jc w:val="center"/>
        <w:rPr>
          <w:rFonts w:ascii="GHEA Grapalat" w:hAnsi="GHEA Grapalat" w:cs="Sylfaen"/>
          <w:b/>
        </w:rPr>
      </w:pPr>
    </w:p>
    <w:p w14:paraId="0C2E4D69" w14:textId="77777777" w:rsidR="007C5D06" w:rsidRDefault="007C5D06" w:rsidP="00383BC3">
      <w:pPr>
        <w:ind w:left="-66"/>
        <w:jc w:val="center"/>
        <w:rPr>
          <w:rFonts w:ascii="GHEA Grapalat" w:hAnsi="GHEA Grapalat" w:cs="Sylfaen"/>
          <w:b/>
        </w:rPr>
      </w:pPr>
    </w:p>
    <w:p w14:paraId="675C5A88" w14:textId="77777777" w:rsidR="007C5D06" w:rsidRDefault="007C5D06" w:rsidP="00383BC3">
      <w:pPr>
        <w:ind w:left="-66"/>
        <w:jc w:val="center"/>
        <w:rPr>
          <w:rFonts w:ascii="GHEA Grapalat" w:hAnsi="GHEA Grapalat" w:cs="Sylfaen"/>
          <w:b/>
        </w:rPr>
      </w:pPr>
    </w:p>
    <w:p w14:paraId="5D0A05BF" w14:textId="77777777" w:rsidR="007C5D06" w:rsidRDefault="007C5D06" w:rsidP="00383BC3">
      <w:pPr>
        <w:ind w:left="-66"/>
        <w:jc w:val="center"/>
        <w:rPr>
          <w:rFonts w:ascii="GHEA Grapalat" w:hAnsi="GHEA Grapalat" w:cs="Sylfaen"/>
          <w:b/>
        </w:rPr>
      </w:pPr>
    </w:p>
    <w:p w14:paraId="648B5144" w14:textId="77777777" w:rsidR="007C5D06" w:rsidRDefault="007C5D06" w:rsidP="00383BC3">
      <w:pPr>
        <w:ind w:left="-66"/>
        <w:jc w:val="center"/>
        <w:rPr>
          <w:rFonts w:ascii="GHEA Grapalat" w:hAnsi="GHEA Grapalat" w:cs="Sylfaen"/>
          <w:b/>
        </w:rPr>
      </w:pPr>
    </w:p>
    <w:p w14:paraId="4FB99896" w14:textId="77777777" w:rsidR="007C5D06" w:rsidRDefault="007C5D06" w:rsidP="00383BC3">
      <w:pPr>
        <w:ind w:left="-66"/>
        <w:jc w:val="center"/>
        <w:rPr>
          <w:rFonts w:ascii="GHEA Grapalat" w:hAnsi="GHEA Grapalat" w:cs="Sylfaen"/>
          <w:b/>
        </w:rPr>
      </w:pPr>
    </w:p>
    <w:p w14:paraId="1E1F8823" w14:textId="77777777" w:rsidR="007C5D06" w:rsidRDefault="007C5D06" w:rsidP="00383BC3">
      <w:pPr>
        <w:ind w:left="-66"/>
        <w:jc w:val="center"/>
        <w:rPr>
          <w:rFonts w:ascii="GHEA Grapalat" w:hAnsi="GHEA Grapalat" w:cs="Sylfaen"/>
          <w:b/>
        </w:rPr>
      </w:pPr>
    </w:p>
    <w:p w14:paraId="3AB671CB" w14:textId="77777777" w:rsidR="007C5D06" w:rsidRDefault="007C5D06" w:rsidP="00383BC3">
      <w:pPr>
        <w:ind w:left="-66"/>
        <w:jc w:val="center"/>
        <w:rPr>
          <w:rFonts w:ascii="GHEA Grapalat" w:hAnsi="GHEA Grapalat" w:cs="Sylfaen"/>
          <w:b/>
        </w:rPr>
      </w:pPr>
    </w:p>
    <w:p w14:paraId="043852BD" w14:textId="77777777" w:rsidR="007C5D06" w:rsidRDefault="007C5D06" w:rsidP="00383BC3">
      <w:pPr>
        <w:ind w:left="-66"/>
        <w:jc w:val="center"/>
        <w:rPr>
          <w:rFonts w:ascii="GHEA Grapalat" w:hAnsi="GHEA Grapalat" w:cs="Sylfaen"/>
          <w:b/>
        </w:rPr>
      </w:pPr>
    </w:p>
    <w:p w14:paraId="7FCAD5E7" w14:textId="77777777" w:rsidR="007C5D06" w:rsidRDefault="007C5D06" w:rsidP="00383BC3">
      <w:pPr>
        <w:ind w:left="-66"/>
        <w:jc w:val="center"/>
        <w:rPr>
          <w:rFonts w:ascii="GHEA Grapalat" w:hAnsi="GHEA Grapalat" w:cs="Sylfaen"/>
          <w:b/>
        </w:rPr>
      </w:pPr>
    </w:p>
    <w:p w14:paraId="237CF66E" w14:textId="77777777" w:rsidR="007C5D06" w:rsidRDefault="007C5D06" w:rsidP="00383BC3">
      <w:pPr>
        <w:ind w:left="-66"/>
        <w:jc w:val="center"/>
        <w:rPr>
          <w:rFonts w:ascii="GHEA Grapalat" w:hAnsi="GHEA Grapalat" w:cs="Sylfaen"/>
          <w:b/>
        </w:rPr>
      </w:pPr>
    </w:p>
    <w:p w14:paraId="0C06A904" w14:textId="77777777" w:rsidR="007C5D06" w:rsidRDefault="007C5D06" w:rsidP="00383BC3">
      <w:pPr>
        <w:ind w:left="-66"/>
        <w:jc w:val="center"/>
        <w:rPr>
          <w:rFonts w:ascii="GHEA Grapalat" w:hAnsi="GHEA Grapalat" w:cs="Sylfaen"/>
          <w:b/>
        </w:rPr>
      </w:pPr>
    </w:p>
    <w:p w14:paraId="768EA3C4" w14:textId="77777777" w:rsidR="007C5D06" w:rsidRDefault="007C5D06" w:rsidP="00383BC3">
      <w:pPr>
        <w:ind w:left="-66"/>
        <w:jc w:val="center"/>
        <w:rPr>
          <w:rFonts w:ascii="GHEA Grapalat" w:hAnsi="GHEA Grapalat" w:cs="Sylfaen"/>
          <w:b/>
        </w:rPr>
      </w:pPr>
    </w:p>
    <w:p w14:paraId="592D8193" w14:textId="77777777" w:rsidR="007C5D06" w:rsidRDefault="007C5D06" w:rsidP="00383BC3">
      <w:pPr>
        <w:ind w:left="-66"/>
        <w:jc w:val="center"/>
        <w:rPr>
          <w:rFonts w:ascii="GHEA Grapalat" w:hAnsi="GHEA Grapalat" w:cs="Sylfaen"/>
          <w:b/>
        </w:rPr>
      </w:pPr>
    </w:p>
    <w:p w14:paraId="41D0C97B" w14:textId="77777777" w:rsidR="007C5D06" w:rsidRPr="007C5D06" w:rsidRDefault="007C5D06" w:rsidP="00383BC3">
      <w:pPr>
        <w:ind w:left="-66"/>
        <w:jc w:val="center"/>
        <w:rPr>
          <w:rFonts w:ascii="GHEA Grapalat" w:hAnsi="GHEA Grapalat" w:cs="Sylfaen"/>
          <w:b/>
        </w:rPr>
      </w:pPr>
    </w:p>
    <w:p w14:paraId="61C3D55F" w14:textId="77777777" w:rsidR="00CB5EFD" w:rsidRPr="00A71D81" w:rsidRDefault="00CB5EFD" w:rsidP="00383BC3">
      <w:pPr>
        <w:ind w:left="-66"/>
        <w:jc w:val="center"/>
        <w:rPr>
          <w:rFonts w:ascii="GHEA Grapalat" w:hAnsi="GHEA Grapalat" w:cs="Sylfaen"/>
          <w:b/>
          <w:lang w:val="hy-AM"/>
        </w:rPr>
      </w:pPr>
    </w:p>
    <w:p w14:paraId="30DD8B22" w14:textId="77777777" w:rsidR="00CB5EFD" w:rsidRPr="00A71D81" w:rsidRDefault="00CB5EFD" w:rsidP="00383BC3">
      <w:pPr>
        <w:ind w:left="-66"/>
        <w:jc w:val="cente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4AF4C1E9" w:rsidR="00071D1C" w:rsidRPr="00A71D81" w:rsidRDefault="00425FD1" w:rsidP="00EF3662">
      <w:pPr>
        <w:pStyle w:val="31"/>
        <w:spacing w:line="240" w:lineRule="auto"/>
        <w:jc w:val="right"/>
        <w:rPr>
          <w:rFonts w:ascii="GHEA Grapalat" w:hAnsi="GHEA Grapalat" w:cs="Sylfaen"/>
          <w:b/>
          <w:lang w:val="hy-AM"/>
        </w:rPr>
      </w:pPr>
      <w:r>
        <w:rPr>
          <w:rFonts w:ascii="GHEA Grapalat" w:hAnsi="GHEA Grapalat"/>
          <w:b/>
          <w:i/>
          <w:lang w:val="af-ZA"/>
        </w:rPr>
        <w:t>ԴԲՊԱԱԿ-ԳՀԱՊՁԲ-24/2-Վ</w:t>
      </w:r>
      <w:r w:rsidR="00A32618">
        <w:rPr>
          <w:rFonts w:ascii="GHEA Grapalat" w:hAnsi="GHEA Grapalat"/>
          <w:b/>
          <w:i/>
          <w:lang w:val="af-ZA"/>
        </w:rPr>
        <w:t xml:space="preserve">     </w:t>
      </w:r>
      <w:r w:rsidR="00071D1C" w:rsidRPr="00A71D81">
        <w:rPr>
          <w:rFonts w:ascii="GHEA Grapalat" w:hAnsi="GHEA Grapalat" w:cs="Sylfaen"/>
          <w:b/>
          <w:lang w:val="hy-AM"/>
        </w:rPr>
        <w:t xml:space="preserve"> ծածկագրով</w:t>
      </w:r>
    </w:p>
    <w:p w14:paraId="7E460E96" w14:textId="31751BFB" w:rsidR="00071D1C" w:rsidRPr="00A71D81" w:rsidRDefault="00FD6146" w:rsidP="00EF3662">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7EAA39C" w14:textId="3FC370CC" w:rsidR="009E7146" w:rsidRPr="009E7146" w:rsidRDefault="009E7146" w:rsidP="009E7146">
      <w:pPr>
        <w:ind w:firstLine="709"/>
        <w:jc w:val="both"/>
        <w:rPr>
          <w:rFonts w:ascii="GHEA Grapalat" w:hAnsi="GHEA Grapalat" w:cs="Times Armenian"/>
          <w:b/>
          <w:sz w:val="20"/>
          <w:lang w:val="hy-AM"/>
        </w:rPr>
      </w:pPr>
      <w:r w:rsidRPr="002D5DD6">
        <w:rPr>
          <w:rFonts w:ascii="GHEA Grapalat" w:hAnsi="GHEA Grapalat"/>
          <w:b/>
          <w:sz w:val="20"/>
          <w:lang w:val="hy-AM"/>
        </w:rPr>
        <w:t xml:space="preserve">1.1. </w:t>
      </w:r>
      <w:r w:rsidRPr="002D5DD6">
        <w:rPr>
          <w:rFonts w:ascii="GHEA Grapalat" w:hAnsi="GHEA Grapalat" w:cs="Sylfaen"/>
          <w:b/>
          <w:sz w:val="20"/>
          <w:lang w:val="hy-AM"/>
        </w:rPr>
        <w:t>Վաճառողը</w:t>
      </w:r>
      <w:r w:rsidRPr="002D5DD6">
        <w:rPr>
          <w:rFonts w:ascii="GHEA Grapalat" w:hAnsi="GHEA Grapalat" w:cs="Times Armenian"/>
          <w:b/>
          <w:sz w:val="20"/>
          <w:lang w:val="hy-AM"/>
        </w:rPr>
        <w:t xml:space="preserve"> </w:t>
      </w:r>
      <w:r w:rsidRPr="002D5DD6">
        <w:rPr>
          <w:rFonts w:ascii="GHEA Grapalat" w:hAnsi="GHEA Grapalat" w:cs="Sylfaen"/>
          <w:b/>
          <w:sz w:val="20"/>
          <w:lang w:val="hy-AM"/>
        </w:rPr>
        <w:t>պարտավորվում</w:t>
      </w:r>
      <w:r w:rsidRPr="002D5DD6">
        <w:rPr>
          <w:rFonts w:ascii="GHEA Grapalat" w:hAnsi="GHEA Grapalat" w:cs="Times Armenian"/>
          <w:b/>
          <w:sz w:val="20"/>
          <w:lang w:val="hy-AM"/>
        </w:rPr>
        <w:t xml:space="preserve"> </w:t>
      </w:r>
      <w:r w:rsidRPr="002D5DD6">
        <w:rPr>
          <w:rFonts w:ascii="GHEA Grapalat" w:hAnsi="GHEA Grapalat" w:cs="Sylfaen"/>
          <w:b/>
          <w:sz w:val="20"/>
          <w:lang w:val="hy-AM"/>
        </w:rPr>
        <w:t>է</w:t>
      </w:r>
      <w:r w:rsidRPr="002D5DD6">
        <w:rPr>
          <w:rFonts w:ascii="GHEA Grapalat" w:hAnsi="GHEA Grapalat" w:cs="Times Armenian"/>
          <w:b/>
          <w:sz w:val="20"/>
          <w:lang w:val="hy-AM"/>
        </w:rPr>
        <w:t xml:space="preserve"> </w:t>
      </w:r>
      <w:r w:rsidRPr="002D5DD6">
        <w:rPr>
          <w:rFonts w:ascii="GHEA Grapalat" w:hAnsi="GHEA Grapalat" w:cs="Sylfaen"/>
          <w:b/>
          <w:sz w:val="20"/>
          <w:lang w:val="hy-AM"/>
        </w:rPr>
        <w:t>սույն</w:t>
      </w:r>
      <w:r w:rsidRPr="002D5DD6">
        <w:rPr>
          <w:rFonts w:ascii="GHEA Grapalat" w:hAnsi="GHEA Grapalat" w:cs="Times Armenian"/>
          <w:b/>
          <w:sz w:val="20"/>
          <w:lang w:val="hy-AM"/>
        </w:rPr>
        <w:t xml:space="preserve"> </w:t>
      </w:r>
      <w:r w:rsidRPr="002D5DD6">
        <w:rPr>
          <w:rFonts w:ascii="GHEA Grapalat" w:hAnsi="GHEA Grapalat" w:cs="Sylfaen"/>
          <w:b/>
          <w:sz w:val="20"/>
          <w:lang w:val="hy-AM"/>
        </w:rPr>
        <w:t>պայմանա</w:t>
      </w:r>
      <w:r w:rsidRPr="002D5DD6">
        <w:rPr>
          <w:rFonts w:ascii="GHEA Grapalat" w:hAnsi="GHEA Grapalat" w:cs="Times Armenian"/>
          <w:b/>
          <w:sz w:val="20"/>
          <w:lang w:val="hy-AM"/>
        </w:rPr>
        <w:t>գ</w:t>
      </w:r>
      <w:r w:rsidRPr="002D5DD6">
        <w:rPr>
          <w:rFonts w:ascii="GHEA Grapalat" w:hAnsi="GHEA Grapalat" w:cs="Sylfaen"/>
          <w:b/>
          <w:sz w:val="20"/>
          <w:lang w:val="hy-AM"/>
        </w:rPr>
        <w:t>րով (այսուհետ</w:t>
      </w:r>
      <w:r w:rsidRPr="002D5DD6">
        <w:rPr>
          <w:rFonts w:ascii="GHEA Grapalat" w:hAnsi="GHEA Grapalat" w:cs="Times Armenian"/>
          <w:b/>
          <w:sz w:val="20"/>
          <w:lang w:val="hy-AM"/>
        </w:rPr>
        <w:t xml:space="preserve">` </w:t>
      </w:r>
      <w:r w:rsidRPr="002D5DD6">
        <w:rPr>
          <w:rFonts w:ascii="GHEA Grapalat" w:hAnsi="GHEA Grapalat" w:cs="Sylfaen"/>
          <w:b/>
          <w:sz w:val="20"/>
          <w:lang w:val="hy-AM"/>
        </w:rPr>
        <w:t>պայմանա</w:t>
      </w:r>
      <w:r w:rsidRPr="002D5DD6">
        <w:rPr>
          <w:rFonts w:ascii="GHEA Grapalat" w:hAnsi="GHEA Grapalat" w:cs="Times Armenian"/>
          <w:b/>
          <w:sz w:val="20"/>
          <w:lang w:val="hy-AM"/>
        </w:rPr>
        <w:t>գ</w:t>
      </w:r>
      <w:r w:rsidRPr="002D5DD6">
        <w:rPr>
          <w:rFonts w:ascii="GHEA Grapalat" w:hAnsi="GHEA Grapalat" w:cs="Sylfaen"/>
          <w:b/>
          <w:sz w:val="20"/>
          <w:lang w:val="hy-AM"/>
        </w:rPr>
        <w:t>իր) սահմանված</w:t>
      </w:r>
      <w:r w:rsidRPr="002D5DD6">
        <w:rPr>
          <w:rFonts w:ascii="GHEA Grapalat" w:hAnsi="GHEA Grapalat" w:cs="Times Armenian"/>
          <w:b/>
          <w:sz w:val="20"/>
          <w:lang w:val="hy-AM"/>
        </w:rPr>
        <w:t xml:space="preserve"> </w:t>
      </w:r>
      <w:r w:rsidRPr="002D5DD6">
        <w:rPr>
          <w:rFonts w:ascii="GHEA Grapalat" w:hAnsi="GHEA Grapalat" w:cs="Sylfaen"/>
          <w:b/>
          <w:sz w:val="20"/>
          <w:lang w:val="hy-AM"/>
        </w:rPr>
        <w:t>կար</w:t>
      </w:r>
      <w:r w:rsidRPr="002D5DD6">
        <w:rPr>
          <w:rFonts w:ascii="GHEA Grapalat" w:hAnsi="GHEA Grapalat" w:cs="Times Armenian"/>
          <w:b/>
          <w:sz w:val="20"/>
          <w:lang w:val="hy-AM"/>
        </w:rPr>
        <w:t>գ</w:t>
      </w:r>
      <w:r w:rsidRPr="002D5DD6">
        <w:rPr>
          <w:rFonts w:ascii="GHEA Grapalat" w:hAnsi="GHEA Grapalat" w:cs="Sylfaen"/>
          <w:b/>
          <w:sz w:val="20"/>
          <w:lang w:val="hy-AM"/>
        </w:rPr>
        <w:t>ով</w:t>
      </w:r>
      <w:r w:rsidRPr="002D5DD6">
        <w:rPr>
          <w:rFonts w:ascii="GHEA Grapalat" w:hAnsi="GHEA Grapalat" w:cs="Times Armenian"/>
          <w:b/>
          <w:sz w:val="20"/>
          <w:lang w:val="hy-AM"/>
        </w:rPr>
        <w:t xml:space="preserve">, </w:t>
      </w:r>
      <w:r w:rsidRPr="002D5DD6">
        <w:rPr>
          <w:rFonts w:ascii="GHEA Grapalat" w:hAnsi="GHEA Grapalat" w:cs="Sylfaen"/>
          <w:b/>
          <w:sz w:val="20"/>
          <w:lang w:val="hy-AM"/>
        </w:rPr>
        <w:t>ծավալներով,</w:t>
      </w:r>
      <w:r w:rsidRPr="002D5DD6">
        <w:rPr>
          <w:rFonts w:ascii="GHEA Grapalat" w:hAnsi="GHEA Grapalat" w:cs="Times Armenian"/>
          <w:b/>
          <w:sz w:val="20"/>
          <w:lang w:val="hy-AM"/>
        </w:rPr>
        <w:t xml:space="preserve"> ժամկետներում և հասցեով </w:t>
      </w:r>
      <w:r w:rsidRPr="002D5DD6">
        <w:rPr>
          <w:rFonts w:ascii="GHEA Grapalat" w:hAnsi="GHEA Grapalat" w:cs="Sylfaen"/>
          <w:b/>
          <w:sz w:val="20"/>
          <w:lang w:val="hy-AM"/>
        </w:rPr>
        <w:t>Գնորդին</w:t>
      </w:r>
      <w:r w:rsidRPr="002D5DD6">
        <w:rPr>
          <w:rFonts w:ascii="GHEA Grapalat" w:hAnsi="GHEA Grapalat" w:cs="Times Armenian"/>
          <w:b/>
          <w:sz w:val="20"/>
          <w:lang w:val="hy-AM"/>
        </w:rPr>
        <w:t xml:space="preserve"> </w:t>
      </w:r>
      <w:r w:rsidRPr="002D5DD6">
        <w:rPr>
          <w:rFonts w:ascii="GHEA Grapalat" w:hAnsi="GHEA Grapalat" w:cs="Sylfaen"/>
          <w:b/>
          <w:sz w:val="20"/>
          <w:lang w:val="hy-AM"/>
        </w:rPr>
        <w:t>մատակարարել</w:t>
      </w:r>
      <w:r w:rsidRPr="002D5DD6">
        <w:rPr>
          <w:rFonts w:ascii="GHEA Grapalat" w:hAnsi="GHEA Grapalat" w:cs="Times Armenian"/>
          <w:b/>
          <w:sz w:val="20"/>
          <w:lang w:val="hy-AM"/>
        </w:rPr>
        <w:t xml:space="preserve"> պ</w:t>
      </w:r>
      <w:r w:rsidRPr="002D5DD6">
        <w:rPr>
          <w:rFonts w:ascii="GHEA Grapalat" w:hAnsi="GHEA Grapalat" w:cs="Sylfaen"/>
          <w:b/>
          <w:sz w:val="20"/>
          <w:lang w:val="hy-AM"/>
        </w:rPr>
        <w:t>այմանա</w:t>
      </w:r>
      <w:r w:rsidRPr="002D5DD6">
        <w:rPr>
          <w:rFonts w:ascii="GHEA Grapalat" w:hAnsi="GHEA Grapalat"/>
          <w:b/>
          <w:sz w:val="20"/>
          <w:lang w:val="hy-AM"/>
        </w:rPr>
        <w:t>գ</w:t>
      </w:r>
      <w:r w:rsidRPr="002D5DD6">
        <w:rPr>
          <w:rFonts w:ascii="GHEA Grapalat" w:hAnsi="GHEA Grapalat" w:cs="Sylfaen"/>
          <w:b/>
          <w:sz w:val="20"/>
          <w:lang w:val="hy-AM"/>
        </w:rPr>
        <w:t>րի</w:t>
      </w:r>
      <w:r w:rsidRPr="002D5DD6">
        <w:rPr>
          <w:rFonts w:ascii="GHEA Grapalat" w:hAnsi="GHEA Grapalat" w:cs="Times Armenian"/>
          <w:b/>
          <w:sz w:val="20"/>
          <w:lang w:val="hy-AM"/>
        </w:rPr>
        <w:t xml:space="preserve"> N 1 </w:t>
      </w:r>
      <w:r w:rsidRPr="002D5DD6">
        <w:rPr>
          <w:rFonts w:ascii="GHEA Grapalat" w:hAnsi="GHEA Grapalat" w:cs="Sylfaen"/>
          <w:b/>
          <w:sz w:val="20"/>
          <w:lang w:val="hy-AM"/>
        </w:rPr>
        <w:t>հավելվածով`</w:t>
      </w:r>
      <w:r w:rsidRPr="002D5DD6">
        <w:rPr>
          <w:rFonts w:ascii="GHEA Grapalat" w:hAnsi="GHEA Grapalat" w:cs="Times Armenian"/>
          <w:b/>
          <w:sz w:val="20"/>
          <w:lang w:val="hy-AM"/>
        </w:rPr>
        <w:t xml:space="preserve"> </w:t>
      </w:r>
      <w:r w:rsidRPr="002D5DD6">
        <w:rPr>
          <w:rFonts w:ascii="GHEA Grapalat" w:hAnsi="GHEA Grapalat" w:cs="Sylfaen"/>
          <w:b/>
          <w:sz w:val="20"/>
          <w:lang w:val="hy-AM"/>
        </w:rPr>
        <w:t>Տեխնիկական</w:t>
      </w:r>
      <w:r w:rsidRPr="002D5DD6">
        <w:rPr>
          <w:rFonts w:ascii="GHEA Grapalat" w:hAnsi="GHEA Grapalat" w:cs="Times Armenian"/>
          <w:b/>
          <w:sz w:val="20"/>
          <w:lang w:val="hy-AM"/>
        </w:rPr>
        <w:t xml:space="preserve"> </w:t>
      </w:r>
      <w:r w:rsidRPr="002D5DD6">
        <w:rPr>
          <w:rFonts w:ascii="GHEA Grapalat" w:hAnsi="GHEA Grapalat" w:cs="Sylfaen"/>
          <w:b/>
          <w:sz w:val="20"/>
          <w:lang w:val="hy-AM"/>
        </w:rPr>
        <w:t>բնութա</w:t>
      </w:r>
      <w:r w:rsidRPr="002D5DD6">
        <w:rPr>
          <w:rFonts w:ascii="GHEA Grapalat" w:hAnsi="GHEA Grapalat" w:cs="Times Armenian"/>
          <w:b/>
          <w:sz w:val="20"/>
          <w:lang w:val="hy-AM"/>
        </w:rPr>
        <w:t>գի</w:t>
      </w:r>
      <w:r w:rsidRPr="002D5DD6">
        <w:rPr>
          <w:rFonts w:ascii="GHEA Grapalat" w:hAnsi="GHEA Grapalat" w:cs="Sylfaen"/>
          <w:b/>
          <w:sz w:val="20"/>
          <w:lang w:val="hy-AM"/>
        </w:rPr>
        <w:t>ր-գնման-ժամանակացուցով նախատեսված</w:t>
      </w:r>
      <w:r w:rsidRPr="002D5DD6">
        <w:rPr>
          <w:rFonts w:ascii="GHEA Grapalat" w:hAnsi="GHEA Grapalat" w:cs="Times Armenian"/>
          <w:b/>
          <w:sz w:val="20"/>
          <w:lang w:val="hy-AM"/>
        </w:rPr>
        <w:t xml:space="preserve"> ապրանքը (այսուհետ` ապրանք), </w:t>
      </w:r>
      <w:r w:rsidRPr="002D5DD6">
        <w:rPr>
          <w:rFonts w:ascii="GHEA Grapalat" w:hAnsi="GHEA Grapalat" w:cs="Sylfaen"/>
          <w:b/>
          <w:sz w:val="20"/>
          <w:lang w:val="hy-AM"/>
        </w:rPr>
        <w:t>իսկ</w:t>
      </w:r>
      <w:r w:rsidRPr="002D5DD6">
        <w:rPr>
          <w:rFonts w:ascii="GHEA Grapalat" w:hAnsi="GHEA Grapalat" w:cs="Times Armenian"/>
          <w:b/>
          <w:sz w:val="20"/>
          <w:lang w:val="hy-AM"/>
        </w:rPr>
        <w:t xml:space="preserve"> </w:t>
      </w:r>
      <w:r w:rsidRPr="002D5DD6">
        <w:rPr>
          <w:rFonts w:ascii="GHEA Grapalat" w:hAnsi="GHEA Grapalat" w:cs="Sylfaen"/>
          <w:b/>
          <w:sz w:val="20"/>
          <w:lang w:val="hy-AM"/>
        </w:rPr>
        <w:t>Գնորդը</w:t>
      </w:r>
      <w:r w:rsidRPr="002D5DD6">
        <w:rPr>
          <w:rFonts w:ascii="GHEA Grapalat" w:hAnsi="GHEA Grapalat" w:cs="Times Armenian"/>
          <w:b/>
          <w:sz w:val="20"/>
          <w:lang w:val="hy-AM"/>
        </w:rPr>
        <w:t xml:space="preserve"> </w:t>
      </w:r>
      <w:r w:rsidRPr="002D5DD6">
        <w:rPr>
          <w:rFonts w:ascii="GHEA Grapalat" w:hAnsi="GHEA Grapalat" w:cs="Sylfaen"/>
          <w:b/>
          <w:sz w:val="20"/>
          <w:lang w:val="hy-AM"/>
        </w:rPr>
        <w:t>պարտավորվում</w:t>
      </w:r>
      <w:r w:rsidRPr="002D5DD6">
        <w:rPr>
          <w:rFonts w:ascii="GHEA Grapalat" w:hAnsi="GHEA Grapalat" w:cs="Times Armenian"/>
          <w:b/>
          <w:sz w:val="20"/>
          <w:lang w:val="hy-AM"/>
        </w:rPr>
        <w:t xml:space="preserve"> </w:t>
      </w:r>
      <w:r w:rsidRPr="002D5DD6">
        <w:rPr>
          <w:rFonts w:ascii="GHEA Grapalat" w:hAnsi="GHEA Grapalat" w:cs="Sylfaen"/>
          <w:b/>
          <w:sz w:val="20"/>
          <w:lang w:val="hy-AM"/>
        </w:rPr>
        <w:t>է</w:t>
      </w:r>
      <w:r w:rsidRPr="002D5DD6">
        <w:rPr>
          <w:rFonts w:ascii="GHEA Grapalat" w:hAnsi="GHEA Grapalat" w:cs="Times Armenian"/>
          <w:b/>
          <w:sz w:val="20"/>
          <w:lang w:val="hy-AM"/>
        </w:rPr>
        <w:t xml:space="preserve"> </w:t>
      </w:r>
      <w:r w:rsidRPr="002D5DD6">
        <w:rPr>
          <w:rFonts w:ascii="GHEA Grapalat" w:hAnsi="GHEA Grapalat" w:cs="Sylfaen"/>
          <w:b/>
          <w:sz w:val="20"/>
          <w:lang w:val="hy-AM"/>
        </w:rPr>
        <w:t>ընդունել</w:t>
      </w:r>
      <w:r w:rsidRPr="002D5DD6">
        <w:rPr>
          <w:rFonts w:ascii="GHEA Grapalat" w:hAnsi="GHEA Grapalat" w:cs="Times Armenian"/>
          <w:b/>
          <w:sz w:val="20"/>
          <w:lang w:val="hy-AM"/>
        </w:rPr>
        <w:t xml:space="preserve"> ա</w:t>
      </w:r>
      <w:r w:rsidRPr="002D5DD6">
        <w:rPr>
          <w:rFonts w:ascii="GHEA Grapalat" w:hAnsi="GHEA Grapalat" w:cs="Sylfaen"/>
          <w:b/>
          <w:sz w:val="20"/>
          <w:lang w:val="hy-AM"/>
        </w:rPr>
        <w:t>պրանքը</w:t>
      </w:r>
      <w:r w:rsidRPr="002D5DD6">
        <w:rPr>
          <w:rFonts w:ascii="GHEA Grapalat" w:hAnsi="GHEA Grapalat" w:cs="Times Armenian"/>
          <w:b/>
          <w:sz w:val="20"/>
          <w:lang w:val="hy-AM"/>
        </w:rPr>
        <w:t xml:space="preserve"> </w:t>
      </w:r>
      <w:r w:rsidRPr="002D5DD6">
        <w:rPr>
          <w:rFonts w:ascii="GHEA Grapalat" w:hAnsi="GHEA Grapalat" w:cs="Sylfaen"/>
          <w:b/>
          <w:sz w:val="20"/>
          <w:lang w:val="hy-AM"/>
        </w:rPr>
        <w:t>վճարել</w:t>
      </w:r>
      <w:r w:rsidRPr="002D5DD6">
        <w:rPr>
          <w:rFonts w:ascii="GHEA Grapalat" w:hAnsi="GHEA Grapalat" w:cs="Times Armenian"/>
          <w:b/>
          <w:sz w:val="20"/>
          <w:lang w:val="hy-AM"/>
        </w:rPr>
        <w:t xml:space="preserve"> </w:t>
      </w:r>
      <w:r w:rsidRPr="002D5DD6">
        <w:rPr>
          <w:rFonts w:ascii="GHEA Grapalat" w:hAnsi="GHEA Grapalat" w:cs="Sylfaen"/>
          <w:b/>
          <w:sz w:val="20"/>
          <w:lang w:val="hy-AM"/>
        </w:rPr>
        <w:t>դրա</w:t>
      </w:r>
      <w:r w:rsidRPr="002D5DD6">
        <w:rPr>
          <w:rFonts w:ascii="GHEA Grapalat" w:hAnsi="GHEA Grapalat" w:cs="Times Armenian"/>
          <w:b/>
          <w:sz w:val="20"/>
          <w:lang w:val="hy-AM"/>
        </w:rPr>
        <w:t xml:space="preserve"> </w:t>
      </w:r>
      <w:r w:rsidRPr="002D5DD6">
        <w:rPr>
          <w:rFonts w:ascii="GHEA Grapalat" w:hAnsi="GHEA Grapalat" w:cs="Sylfaen"/>
          <w:b/>
          <w:sz w:val="20"/>
          <w:lang w:val="hy-AM"/>
        </w:rPr>
        <w:t>համար</w:t>
      </w:r>
      <w:r w:rsidRPr="002D5DD6">
        <w:rPr>
          <w:rFonts w:ascii="GHEA Grapalat" w:hAnsi="GHEA Grapalat" w:cs="Times Armenian"/>
          <w:b/>
          <w:sz w:val="20"/>
          <w:lang w:val="hy-AM"/>
        </w:rPr>
        <w:t xml:space="preserve">։ </w:t>
      </w: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376BE11"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9E7146" w:rsidRPr="009E7146">
        <w:rPr>
          <w:rFonts w:ascii="GHEA Grapalat" w:hAnsi="GHEA Grapalat"/>
          <w:sz w:val="20"/>
          <w:lang w:val="hy-AM"/>
        </w:rPr>
        <w:t xml:space="preserve"> 3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D66794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9E7146" w:rsidRPr="009E7146">
        <w:rPr>
          <w:rFonts w:ascii="GHEA Grapalat" w:hAnsi="GHEA Grapalat"/>
          <w:sz w:val="20"/>
          <w:u w:val="single"/>
          <w:lang w:val="hy-AM"/>
        </w:rPr>
        <w:t>3</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9"/>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3D762846" w:rsidR="00071D1C" w:rsidRPr="00A71D81" w:rsidRDefault="00071D1C" w:rsidP="00EF3662">
      <w:pPr>
        <w:ind w:firstLine="709"/>
        <w:jc w:val="both"/>
        <w:rPr>
          <w:rFonts w:ascii="GHEA Grapalat" w:hAnsi="GHEA Grapalat"/>
          <w:sz w:val="20"/>
          <w:lang w:val="hy-AM"/>
        </w:rPr>
      </w:pPr>
      <w:r w:rsidRPr="00A71D81">
        <w:rPr>
          <w:rStyle w:val="af6"/>
          <w:rFonts w:ascii="GHEA Grapalat" w:hAnsi="GHEA Grapalat" w:cs="Sylfaen"/>
          <w:color w:val="FFFFFF"/>
          <w:sz w:val="20"/>
          <w:lang w:val="hy-AM"/>
        </w:rPr>
        <w:footnoteReference w:id="10"/>
      </w:r>
      <w:r w:rsidRPr="00A71D81">
        <w:rPr>
          <w:rFonts w:ascii="GHEA Grapalat" w:hAnsi="GHEA Grapalat"/>
          <w:sz w:val="20"/>
          <w:lang w:val="hy-AM"/>
        </w:rPr>
        <w:t xml:space="preserve"> </w:t>
      </w:r>
    </w:p>
    <w:p w14:paraId="4F905A1B"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77777777"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77777777" w:rsidR="009E45F3" w:rsidRPr="00A71D81"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71D81">
        <w:rPr>
          <w:rFonts w:ascii="GHEA Grapalat" w:hAnsi="GHEA Grapalat" w:cs="Sylfaen"/>
          <w:sz w:val="20"/>
          <w:lang w:val="pt-BR"/>
        </w:rPr>
        <w:t>:</w:t>
      </w:r>
      <w:r w:rsidR="00383BC3" w:rsidRPr="00A71D81">
        <w:rPr>
          <w:rFonts w:ascii="GHEA Grapalat" w:hAnsi="GHEA Grapalat" w:cs="Sylfaen"/>
          <w:sz w:val="20"/>
          <w:vertAlign w:val="superscript"/>
          <w:lang w:val="pt-BR"/>
        </w:rPr>
        <w:t>19</w:t>
      </w:r>
      <w:r w:rsidR="007942E8" w:rsidRPr="00A71D81">
        <w:rPr>
          <w:rFonts w:ascii="GHEA Grapalat" w:hAnsi="GHEA Grapalat" w:cs="Sylfaen"/>
          <w:color w:val="FFFFFF"/>
          <w:sz w:val="20"/>
          <w:vertAlign w:val="superscript"/>
          <w:lang w:val="pt-BR"/>
        </w:rPr>
        <w:t>31</w:t>
      </w:r>
      <w:r w:rsidRPr="00A71D81">
        <w:rPr>
          <w:rStyle w:val="af6"/>
          <w:rFonts w:ascii="GHEA Grapalat" w:hAnsi="GHEA Grapalat" w:cs="Sylfaen"/>
          <w:color w:val="FFFFFF"/>
          <w:sz w:val="20"/>
          <w:lang w:val="pt-BR"/>
        </w:rPr>
        <w:footnoteReference w:id="11"/>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C9FEB92"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9E7146" w:rsidRPr="009E7146">
        <w:rPr>
          <w:rFonts w:ascii="GHEA Grapalat" w:hAnsi="GHEA Grapalat" w:cs="Sylfaen"/>
          <w:sz w:val="20"/>
          <w:szCs w:val="20"/>
          <w:lang w:val="hy-AM"/>
        </w:rPr>
        <w:t xml:space="preserve"> 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9ED3E2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9E7146" w:rsidRPr="009E7146">
        <w:rPr>
          <w:rFonts w:ascii="GHEA Grapalat" w:hAnsi="GHEA Grapalat" w:cs="Sylfaen"/>
          <w:sz w:val="20"/>
          <w:szCs w:val="20"/>
          <w:u w:val="single"/>
          <w:lang w:val="hy-AM"/>
        </w:rPr>
        <w:t>2</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12"/>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78401590" w14:textId="47CB1E59" w:rsidR="009E7146" w:rsidRPr="008C3997" w:rsidRDefault="009E7146" w:rsidP="009E7146">
      <w:pPr>
        <w:tabs>
          <w:tab w:val="left" w:pos="1276"/>
        </w:tabs>
        <w:ind w:firstLine="720"/>
        <w:jc w:val="both"/>
        <w:rPr>
          <w:rFonts w:ascii="GHEA Grapalat" w:hAnsi="GHEA Grapalat"/>
          <w:b/>
          <w:sz w:val="20"/>
          <w:lang w:val="hy-AM"/>
        </w:rPr>
      </w:pPr>
      <w:r w:rsidRPr="00FC43F2">
        <w:rPr>
          <w:rFonts w:ascii="GHEA Grapalat" w:hAnsi="GHEA Grapalat"/>
          <w:b/>
          <w:sz w:val="20"/>
          <w:lang w:val="hy-AM"/>
        </w:rPr>
        <w:t xml:space="preserve">8.1 </w:t>
      </w:r>
      <w:r w:rsidRPr="005A78D3">
        <w:rPr>
          <w:rFonts w:ascii="GHEA Grapalat" w:hAnsi="GHEA Grapalat"/>
          <w:b/>
          <w:sz w:val="20"/>
          <w:lang w:val="hy-AM"/>
        </w:rPr>
        <w:t>Պայմանագիրն ուժի մեջ է ստորագրման պահից և գործում է մինչև կողմերի` պայմանագրով ստանձնած պարտավորությունների ողջ ծավալով կատարումը</w:t>
      </w:r>
      <w:r w:rsidRPr="008C3997">
        <w:rPr>
          <w:rFonts w:ascii="GHEA Grapalat" w:hAnsi="GHEA Grapalat"/>
          <w:b/>
          <w:sz w:val="20"/>
          <w:lang w:val="hy-AM"/>
        </w:rPr>
        <w:t>:</w:t>
      </w:r>
    </w:p>
    <w:p w14:paraId="20CF10F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af6"/>
          <w:rFonts w:ascii="GHEA Grapalat" w:hAnsi="GHEA Grapalat" w:cs="Sylfaen"/>
          <w:color w:val="FFFFFF"/>
          <w:sz w:val="20"/>
          <w:lang w:val="hy-AM"/>
        </w:rPr>
        <w:footnoteReference w:id="13"/>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14"/>
      </w:r>
    </w:p>
    <w:p w14:paraId="1B93356D"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15"/>
      </w:r>
    </w:p>
    <w:p w14:paraId="79755B27"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6"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6"/>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pPr w:leftFromText="180" w:rightFromText="180" w:vertAnchor="text" w:tblpXSpec="center" w:tblpY="1"/>
        <w:tblOverlap w:val="never"/>
        <w:tblW w:w="16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01"/>
        <w:gridCol w:w="2041"/>
        <w:gridCol w:w="1134"/>
        <w:gridCol w:w="3913"/>
        <w:gridCol w:w="1100"/>
        <w:gridCol w:w="892"/>
        <w:gridCol w:w="1043"/>
        <w:gridCol w:w="1218"/>
        <w:gridCol w:w="1134"/>
        <w:gridCol w:w="1135"/>
        <w:gridCol w:w="36"/>
      </w:tblGrid>
      <w:tr w:rsidR="00071D1C" w:rsidRPr="00E77C86" w14:paraId="3342AEC9" w14:textId="77777777" w:rsidTr="00E64B26">
        <w:trPr>
          <w:jc w:val="center"/>
        </w:trPr>
        <w:tc>
          <w:tcPr>
            <w:tcW w:w="16022" w:type="dxa"/>
            <w:gridSpan w:val="12"/>
          </w:tcPr>
          <w:p w14:paraId="5280D39A" w14:textId="77777777" w:rsidR="00071D1C" w:rsidRPr="00E77C86" w:rsidRDefault="00071D1C" w:rsidP="00F735E1">
            <w:pPr>
              <w:jc w:val="center"/>
              <w:rPr>
                <w:rFonts w:ascii="GHEA Grapalat" w:hAnsi="GHEA Grapalat"/>
                <w:sz w:val="18"/>
                <w:szCs w:val="18"/>
              </w:rPr>
            </w:pPr>
            <w:r w:rsidRPr="00E77C86">
              <w:rPr>
                <w:rFonts w:ascii="GHEA Grapalat" w:hAnsi="GHEA Grapalat"/>
                <w:sz w:val="18"/>
                <w:szCs w:val="18"/>
              </w:rPr>
              <w:t>Ապրանքի</w:t>
            </w:r>
          </w:p>
        </w:tc>
      </w:tr>
      <w:tr w:rsidR="00071D1C" w:rsidRPr="00E77C86" w14:paraId="767E5C25" w14:textId="77777777" w:rsidTr="00E64B26">
        <w:trPr>
          <w:gridAfter w:val="1"/>
          <w:wAfter w:w="36" w:type="dxa"/>
          <w:trHeight w:val="219"/>
          <w:jc w:val="center"/>
        </w:trPr>
        <w:tc>
          <w:tcPr>
            <w:tcW w:w="675" w:type="dxa"/>
            <w:vMerge w:val="restart"/>
            <w:vAlign w:val="center"/>
          </w:tcPr>
          <w:p w14:paraId="203827D1" w14:textId="77777777" w:rsidR="00071D1C" w:rsidRPr="00E64B26" w:rsidRDefault="00071D1C" w:rsidP="00F735E1">
            <w:pPr>
              <w:jc w:val="center"/>
              <w:rPr>
                <w:rFonts w:ascii="GHEA Grapalat" w:hAnsi="GHEA Grapalat"/>
                <w:sz w:val="14"/>
                <w:szCs w:val="14"/>
              </w:rPr>
            </w:pPr>
            <w:r w:rsidRPr="00E64B26">
              <w:rPr>
                <w:rFonts w:ascii="GHEA Grapalat" w:hAnsi="GHEA Grapalat"/>
                <w:sz w:val="14"/>
                <w:szCs w:val="14"/>
              </w:rPr>
              <w:t>հրավերով նախատեսված չափաբաժնի համարը</w:t>
            </w:r>
          </w:p>
        </w:tc>
        <w:tc>
          <w:tcPr>
            <w:tcW w:w="1701" w:type="dxa"/>
            <w:vMerge w:val="restart"/>
            <w:vAlign w:val="center"/>
          </w:tcPr>
          <w:p w14:paraId="255C4BC1" w14:textId="77777777" w:rsidR="00071D1C" w:rsidRPr="00E64B26" w:rsidRDefault="00071D1C" w:rsidP="00F735E1">
            <w:pPr>
              <w:jc w:val="center"/>
              <w:rPr>
                <w:rFonts w:ascii="GHEA Grapalat" w:hAnsi="GHEA Grapalat"/>
                <w:sz w:val="14"/>
                <w:szCs w:val="14"/>
              </w:rPr>
            </w:pPr>
            <w:r w:rsidRPr="00E64B26">
              <w:rPr>
                <w:rFonts w:ascii="GHEA Grapalat" w:hAnsi="GHEA Grapalat"/>
                <w:sz w:val="14"/>
                <w:szCs w:val="14"/>
              </w:rPr>
              <w:t>գնումների պլանով նախատեսված միջանցիկ ծածկագիրը` ըստ ԳՄԱ դասակարգման (CPV)</w:t>
            </w:r>
          </w:p>
        </w:tc>
        <w:tc>
          <w:tcPr>
            <w:tcW w:w="2041" w:type="dxa"/>
            <w:vMerge w:val="restart"/>
            <w:vAlign w:val="center"/>
          </w:tcPr>
          <w:p w14:paraId="60D2E1E2" w14:textId="77777777" w:rsidR="00071D1C" w:rsidRPr="00E77C86" w:rsidRDefault="00071D1C" w:rsidP="00F735E1">
            <w:pPr>
              <w:jc w:val="center"/>
              <w:rPr>
                <w:rFonts w:ascii="GHEA Grapalat" w:hAnsi="GHEA Grapalat"/>
                <w:sz w:val="18"/>
                <w:szCs w:val="18"/>
              </w:rPr>
            </w:pPr>
            <w:r w:rsidRPr="00E77C86">
              <w:rPr>
                <w:rFonts w:ascii="GHEA Grapalat" w:hAnsi="GHEA Grapalat"/>
                <w:sz w:val="18"/>
                <w:szCs w:val="18"/>
              </w:rPr>
              <w:t xml:space="preserve">անվանումը </w:t>
            </w:r>
          </w:p>
        </w:tc>
        <w:tc>
          <w:tcPr>
            <w:tcW w:w="1134" w:type="dxa"/>
            <w:vMerge w:val="restart"/>
            <w:vAlign w:val="center"/>
          </w:tcPr>
          <w:p w14:paraId="153092D7" w14:textId="020E5843" w:rsidR="00071D1C" w:rsidRPr="00E64B26" w:rsidRDefault="000F6E48" w:rsidP="00F735E1">
            <w:pPr>
              <w:jc w:val="center"/>
              <w:rPr>
                <w:rFonts w:ascii="GHEA Grapalat" w:hAnsi="GHEA Grapalat"/>
                <w:sz w:val="14"/>
                <w:szCs w:val="14"/>
              </w:rPr>
            </w:pPr>
            <w:r w:rsidRPr="00E64B26">
              <w:rPr>
                <w:rFonts w:ascii="GHEA Grapalat" w:hAnsi="GHEA Grapalat"/>
                <w:sz w:val="14"/>
                <w:szCs w:val="14"/>
              </w:rPr>
              <w:t xml:space="preserve">ապրանքային նշանը, </w:t>
            </w:r>
            <w:r w:rsidR="001A5E16" w:rsidRPr="00E64B26">
              <w:rPr>
                <w:rFonts w:ascii="GHEA Grapalat" w:hAnsi="GHEA Grapalat"/>
                <w:sz w:val="14"/>
                <w:szCs w:val="14"/>
                <w:lang w:val="hy-AM"/>
              </w:rPr>
              <w:t>ֆիրմային անվանումը, մոդելը</w:t>
            </w:r>
            <w:r w:rsidRPr="00E64B26">
              <w:rPr>
                <w:rFonts w:ascii="GHEA Grapalat" w:hAnsi="GHEA Grapalat"/>
                <w:sz w:val="14"/>
                <w:szCs w:val="14"/>
              </w:rPr>
              <w:t xml:space="preserve"> և </w:t>
            </w:r>
            <w:r w:rsidR="009F06BA" w:rsidRPr="00E64B26">
              <w:rPr>
                <w:rFonts w:ascii="GHEA Grapalat" w:hAnsi="GHEA Grapalat"/>
                <w:sz w:val="14"/>
                <w:szCs w:val="14"/>
              </w:rPr>
              <w:t>ա</w:t>
            </w:r>
            <w:r w:rsidR="00071D1C" w:rsidRPr="00E64B26">
              <w:rPr>
                <w:rFonts w:ascii="GHEA Grapalat" w:hAnsi="GHEA Grapalat"/>
                <w:sz w:val="14"/>
                <w:szCs w:val="14"/>
              </w:rPr>
              <w:t>րտադրող</w:t>
            </w:r>
            <w:r w:rsidR="009F06BA" w:rsidRPr="00E64B26">
              <w:rPr>
                <w:rFonts w:ascii="GHEA Grapalat" w:hAnsi="GHEA Grapalat"/>
                <w:sz w:val="14"/>
                <w:szCs w:val="14"/>
              </w:rPr>
              <w:t>ի անվանում</w:t>
            </w:r>
            <w:r w:rsidR="00071D1C" w:rsidRPr="00E64B26">
              <w:rPr>
                <w:rFonts w:ascii="GHEA Grapalat" w:hAnsi="GHEA Grapalat"/>
                <w:sz w:val="14"/>
                <w:szCs w:val="14"/>
              </w:rPr>
              <w:t xml:space="preserve">ը </w:t>
            </w:r>
            <w:r w:rsidR="00F954E8" w:rsidRPr="00E64B26">
              <w:rPr>
                <w:rFonts w:ascii="GHEA Grapalat" w:hAnsi="GHEA Grapalat"/>
                <w:sz w:val="14"/>
                <w:szCs w:val="14"/>
              </w:rPr>
              <w:t>**</w:t>
            </w:r>
          </w:p>
        </w:tc>
        <w:tc>
          <w:tcPr>
            <w:tcW w:w="3913" w:type="dxa"/>
            <w:vMerge w:val="restart"/>
            <w:vAlign w:val="center"/>
          </w:tcPr>
          <w:p w14:paraId="037DFFA0" w14:textId="77777777" w:rsidR="00071D1C" w:rsidRPr="00E77C86" w:rsidRDefault="00071D1C" w:rsidP="00F735E1">
            <w:pPr>
              <w:jc w:val="center"/>
              <w:rPr>
                <w:rFonts w:ascii="GHEA Grapalat" w:hAnsi="GHEA Grapalat"/>
                <w:sz w:val="18"/>
                <w:szCs w:val="18"/>
              </w:rPr>
            </w:pPr>
            <w:r w:rsidRPr="00E77C86">
              <w:rPr>
                <w:rFonts w:ascii="GHEA Grapalat" w:hAnsi="GHEA Grapalat"/>
                <w:sz w:val="18"/>
                <w:szCs w:val="18"/>
              </w:rPr>
              <w:t>տեխնիկական բնութագիրը</w:t>
            </w:r>
          </w:p>
        </w:tc>
        <w:tc>
          <w:tcPr>
            <w:tcW w:w="1100" w:type="dxa"/>
            <w:vMerge w:val="restart"/>
            <w:vAlign w:val="center"/>
          </w:tcPr>
          <w:p w14:paraId="13C45579" w14:textId="77777777" w:rsidR="00071D1C" w:rsidRPr="00E77C86" w:rsidRDefault="00071D1C" w:rsidP="00F735E1">
            <w:pPr>
              <w:jc w:val="center"/>
              <w:rPr>
                <w:rFonts w:ascii="GHEA Grapalat" w:hAnsi="GHEA Grapalat"/>
                <w:sz w:val="18"/>
                <w:szCs w:val="18"/>
              </w:rPr>
            </w:pPr>
            <w:r w:rsidRPr="00E77C86">
              <w:rPr>
                <w:rFonts w:ascii="GHEA Grapalat" w:hAnsi="GHEA Grapalat"/>
                <w:sz w:val="18"/>
                <w:szCs w:val="18"/>
              </w:rPr>
              <w:t>չափման միավորը</w:t>
            </w:r>
          </w:p>
        </w:tc>
        <w:tc>
          <w:tcPr>
            <w:tcW w:w="892" w:type="dxa"/>
            <w:vMerge w:val="restart"/>
            <w:vAlign w:val="center"/>
          </w:tcPr>
          <w:p w14:paraId="6E0FCD35" w14:textId="77777777" w:rsidR="00071D1C" w:rsidRPr="00E77C86" w:rsidRDefault="00071D1C" w:rsidP="00F735E1">
            <w:pPr>
              <w:jc w:val="center"/>
              <w:rPr>
                <w:rFonts w:ascii="GHEA Grapalat" w:hAnsi="GHEA Grapalat"/>
                <w:sz w:val="18"/>
                <w:szCs w:val="18"/>
              </w:rPr>
            </w:pPr>
            <w:r w:rsidRPr="00E77C86">
              <w:rPr>
                <w:rFonts w:ascii="GHEA Grapalat" w:hAnsi="GHEA Grapalat"/>
                <w:sz w:val="18"/>
                <w:szCs w:val="18"/>
              </w:rPr>
              <w:t>միավոր գինը/ՀՀ դրամ</w:t>
            </w:r>
          </w:p>
        </w:tc>
        <w:tc>
          <w:tcPr>
            <w:tcW w:w="1043" w:type="dxa"/>
            <w:vMerge w:val="restart"/>
            <w:vAlign w:val="center"/>
          </w:tcPr>
          <w:p w14:paraId="6F406AAE" w14:textId="77777777" w:rsidR="00071D1C" w:rsidRPr="00E77C86" w:rsidRDefault="00071D1C" w:rsidP="00F735E1">
            <w:pPr>
              <w:jc w:val="center"/>
              <w:rPr>
                <w:rFonts w:ascii="GHEA Grapalat" w:hAnsi="GHEA Grapalat"/>
                <w:sz w:val="18"/>
                <w:szCs w:val="18"/>
              </w:rPr>
            </w:pPr>
            <w:r w:rsidRPr="00E77C86">
              <w:rPr>
                <w:rFonts w:ascii="GHEA Grapalat" w:hAnsi="GHEA Grapalat"/>
                <w:sz w:val="18"/>
                <w:szCs w:val="18"/>
              </w:rPr>
              <w:t>ընդհանուր գինը/ՀՀ դրամ</w:t>
            </w:r>
          </w:p>
        </w:tc>
        <w:tc>
          <w:tcPr>
            <w:tcW w:w="1218" w:type="dxa"/>
            <w:vMerge w:val="restart"/>
            <w:vAlign w:val="center"/>
          </w:tcPr>
          <w:p w14:paraId="15497BF1" w14:textId="77777777" w:rsidR="00071D1C" w:rsidRPr="00E77C86" w:rsidRDefault="00071D1C" w:rsidP="00F735E1">
            <w:pPr>
              <w:jc w:val="center"/>
              <w:rPr>
                <w:rFonts w:ascii="GHEA Grapalat" w:hAnsi="GHEA Grapalat"/>
                <w:sz w:val="18"/>
                <w:szCs w:val="18"/>
              </w:rPr>
            </w:pPr>
            <w:r w:rsidRPr="00E77C86">
              <w:rPr>
                <w:rFonts w:ascii="GHEA Grapalat" w:hAnsi="GHEA Grapalat"/>
                <w:sz w:val="18"/>
                <w:szCs w:val="18"/>
              </w:rPr>
              <w:t>ընդհանուր քանակը</w:t>
            </w:r>
          </w:p>
        </w:tc>
        <w:tc>
          <w:tcPr>
            <w:tcW w:w="2269" w:type="dxa"/>
            <w:gridSpan w:val="2"/>
            <w:vAlign w:val="center"/>
          </w:tcPr>
          <w:p w14:paraId="3F24813A" w14:textId="77777777" w:rsidR="00071D1C" w:rsidRPr="00E77C86" w:rsidRDefault="00071D1C" w:rsidP="00F735E1">
            <w:pPr>
              <w:jc w:val="center"/>
              <w:rPr>
                <w:rFonts w:ascii="GHEA Grapalat" w:hAnsi="GHEA Grapalat"/>
                <w:sz w:val="18"/>
                <w:szCs w:val="18"/>
              </w:rPr>
            </w:pPr>
            <w:r w:rsidRPr="00E77C86">
              <w:rPr>
                <w:rFonts w:ascii="GHEA Grapalat" w:hAnsi="GHEA Grapalat"/>
                <w:sz w:val="18"/>
                <w:szCs w:val="18"/>
              </w:rPr>
              <w:t>մատակարարման</w:t>
            </w:r>
          </w:p>
        </w:tc>
      </w:tr>
      <w:tr w:rsidR="00E06B97" w:rsidRPr="00E77C86" w14:paraId="199E1A9C" w14:textId="77777777" w:rsidTr="00E64B26">
        <w:trPr>
          <w:gridAfter w:val="1"/>
          <w:wAfter w:w="36" w:type="dxa"/>
          <w:trHeight w:val="445"/>
          <w:jc w:val="center"/>
        </w:trPr>
        <w:tc>
          <w:tcPr>
            <w:tcW w:w="675" w:type="dxa"/>
            <w:vMerge/>
            <w:vAlign w:val="center"/>
          </w:tcPr>
          <w:p w14:paraId="68A1DB9E" w14:textId="77777777" w:rsidR="00E06B97" w:rsidRPr="00E77C86" w:rsidRDefault="00E06B97" w:rsidP="00F735E1">
            <w:pPr>
              <w:jc w:val="center"/>
              <w:rPr>
                <w:rFonts w:ascii="GHEA Grapalat" w:hAnsi="GHEA Grapalat"/>
                <w:sz w:val="18"/>
                <w:szCs w:val="18"/>
              </w:rPr>
            </w:pPr>
          </w:p>
        </w:tc>
        <w:tc>
          <w:tcPr>
            <w:tcW w:w="1701" w:type="dxa"/>
            <w:vMerge/>
            <w:vAlign w:val="center"/>
          </w:tcPr>
          <w:p w14:paraId="2473370F" w14:textId="77777777" w:rsidR="00E06B97" w:rsidRPr="00E77C86" w:rsidRDefault="00E06B97" w:rsidP="00F735E1">
            <w:pPr>
              <w:jc w:val="center"/>
              <w:rPr>
                <w:rFonts w:ascii="GHEA Grapalat" w:hAnsi="GHEA Grapalat"/>
                <w:sz w:val="18"/>
                <w:szCs w:val="18"/>
              </w:rPr>
            </w:pPr>
          </w:p>
        </w:tc>
        <w:tc>
          <w:tcPr>
            <w:tcW w:w="2041" w:type="dxa"/>
            <w:vMerge/>
            <w:vAlign w:val="center"/>
          </w:tcPr>
          <w:p w14:paraId="7313FB2F" w14:textId="77777777" w:rsidR="00E06B97" w:rsidRPr="00E77C86" w:rsidRDefault="00E06B97" w:rsidP="00F735E1">
            <w:pPr>
              <w:jc w:val="center"/>
              <w:rPr>
                <w:rFonts w:ascii="GHEA Grapalat" w:hAnsi="GHEA Grapalat"/>
                <w:sz w:val="18"/>
                <w:szCs w:val="18"/>
              </w:rPr>
            </w:pPr>
          </w:p>
        </w:tc>
        <w:tc>
          <w:tcPr>
            <w:tcW w:w="1134" w:type="dxa"/>
            <w:vMerge/>
            <w:vAlign w:val="center"/>
          </w:tcPr>
          <w:p w14:paraId="609837E1" w14:textId="77777777" w:rsidR="00E06B97" w:rsidRPr="00E77C86" w:rsidRDefault="00E06B97" w:rsidP="00F735E1">
            <w:pPr>
              <w:jc w:val="center"/>
              <w:rPr>
                <w:rFonts w:ascii="GHEA Grapalat" w:hAnsi="GHEA Grapalat"/>
                <w:sz w:val="18"/>
                <w:szCs w:val="18"/>
              </w:rPr>
            </w:pPr>
          </w:p>
        </w:tc>
        <w:tc>
          <w:tcPr>
            <w:tcW w:w="3913" w:type="dxa"/>
            <w:vMerge/>
            <w:vAlign w:val="center"/>
          </w:tcPr>
          <w:p w14:paraId="4AA48BAE" w14:textId="77777777" w:rsidR="00E06B97" w:rsidRPr="00E77C86" w:rsidRDefault="00E06B97" w:rsidP="00F735E1">
            <w:pPr>
              <w:jc w:val="center"/>
              <w:rPr>
                <w:rFonts w:ascii="GHEA Grapalat" w:hAnsi="GHEA Grapalat"/>
                <w:sz w:val="18"/>
                <w:szCs w:val="18"/>
              </w:rPr>
            </w:pPr>
          </w:p>
        </w:tc>
        <w:tc>
          <w:tcPr>
            <w:tcW w:w="1100" w:type="dxa"/>
            <w:vMerge/>
            <w:vAlign w:val="center"/>
          </w:tcPr>
          <w:p w14:paraId="258F5CFE" w14:textId="77777777" w:rsidR="00E06B97" w:rsidRPr="00E77C86" w:rsidRDefault="00E06B97" w:rsidP="00F735E1">
            <w:pPr>
              <w:jc w:val="center"/>
              <w:rPr>
                <w:rFonts w:ascii="GHEA Grapalat" w:hAnsi="GHEA Grapalat"/>
                <w:sz w:val="18"/>
                <w:szCs w:val="18"/>
              </w:rPr>
            </w:pPr>
          </w:p>
        </w:tc>
        <w:tc>
          <w:tcPr>
            <w:tcW w:w="892" w:type="dxa"/>
            <w:vMerge/>
            <w:vAlign w:val="center"/>
          </w:tcPr>
          <w:p w14:paraId="07EF3A65" w14:textId="77777777" w:rsidR="00E06B97" w:rsidRPr="00E77C86" w:rsidRDefault="00E06B97" w:rsidP="00F735E1">
            <w:pPr>
              <w:jc w:val="center"/>
              <w:rPr>
                <w:rFonts w:ascii="GHEA Grapalat" w:hAnsi="GHEA Grapalat"/>
                <w:sz w:val="18"/>
                <w:szCs w:val="18"/>
              </w:rPr>
            </w:pPr>
          </w:p>
        </w:tc>
        <w:tc>
          <w:tcPr>
            <w:tcW w:w="1043" w:type="dxa"/>
            <w:vMerge/>
            <w:vAlign w:val="center"/>
          </w:tcPr>
          <w:p w14:paraId="7F9FD80E" w14:textId="77777777" w:rsidR="00E06B97" w:rsidRPr="00E77C86" w:rsidRDefault="00E06B97" w:rsidP="00F735E1">
            <w:pPr>
              <w:jc w:val="center"/>
              <w:rPr>
                <w:rFonts w:ascii="GHEA Grapalat" w:hAnsi="GHEA Grapalat"/>
                <w:sz w:val="18"/>
                <w:szCs w:val="18"/>
              </w:rPr>
            </w:pPr>
          </w:p>
        </w:tc>
        <w:tc>
          <w:tcPr>
            <w:tcW w:w="1218" w:type="dxa"/>
            <w:vMerge/>
            <w:vAlign w:val="center"/>
          </w:tcPr>
          <w:p w14:paraId="32308719" w14:textId="77777777" w:rsidR="00E06B97" w:rsidRPr="00E77C86" w:rsidRDefault="00E06B97" w:rsidP="00F735E1">
            <w:pPr>
              <w:jc w:val="center"/>
              <w:rPr>
                <w:rFonts w:ascii="GHEA Grapalat" w:hAnsi="GHEA Grapalat"/>
                <w:sz w:val="18"/>
                <w:szCs w:val="18"/>
              </w:rPr>
            </w:pPr>
          </w:p>
        </w:tc>
        <w:tc>
          <w:tcPr>
            <w:tcW w:w="1134" w:type="dxa"/>
            <w:vAlign w:val="center"/>
          </w:tcPr>
          <w:p w14:paraId="0ABBA739" w14:textId="77777777" w:rsidR="00E06B97" w:rsidRPr="00E77C86" w:rsidRDefault="00E06B97" w:rsidP="00F735E1">
            <w:pPr>
              <w:jc w:val="center"/>
              <w:rPr>
                <w:rFonts w:ascii="GHEA Grapalat" w:hAnsi="GHEA Grapalat"/>
                <w:sz w:val="18"/>
                <w:szCs w:val="18"/>
              </w:rPr>
            </w:pPr>
            <w:r w:rsidRPr="00E77C86">
              <w:rPr>
                <w:rFonts w:ascii="GHEA Grapalat" w:hAnsi="GHEA Grapalat"/>
                <w:sz w:val="18"/>
                <w:szCs w:val="18"/>
              </w:rPr>
              <w:t>հասցեն</w:t>
            </w:r>
          </w:p>
        </w:tc>
        <w:tc>
          <w:tcPr>
            <w:tcW w:w="1135" w:type="dxa"/>
            <w:vAlign w:val="center"/>
          </w:tcPr>
          <w:p w14:paraId="5C0AE0B7" w14:textId="77777777" w:rsidR="00E06B97" w:rsidRPr="00E77C86" w:rsidRDefault="00E06B97" w:rsidP="00F735E1">
            <w:pPr>
              <w:jc w:val="center"/>
              <w:rPr>
                <w:rFonts w:ascii="GHEA Grapalat" w:hAnsi="GHEA Grapalat"/>
                <w:sz w:val="18"/>
                <w:szCs w:val="18"/>
              </w:rPr>
            </w:pPr>
            <w:r w:rsidRPr="00E77C86">
              <w:rPr>
                <w:rFonts w:ascii="GHEA Grapalat" w:hAnsi="GHEA Grapalat"/>
                <w:sz w:val="18"/>
                <w:szCs w:val="18"/>
              </w:rPr>
              <w:t>ենթակա քանակը</w:t>
            </w:r>
          </w:p>
        </w:tc>
      </w:tr>
      <w:tr w:rsidR="00425FD1" w:rsidRPr="00E77C86" w14:paraId="2E64C25F" w14:textId="77777777" w:rsidTr="00E64B26">
        <w:trPr>
          <w:gridAfter w:val="1"/>
          <w:wAfter w:w="36" w:type="dxa"/>
          <w:trHeight w:val="246"/>
          <w:jc w:val="center"/>
        </w:trPr>
        <w:tc>
          <w:tcPr>
            <w:tcW w:w="675" w:type="dxa"/>
            <w:vAlign w:val="center"/>
          </w:tcPr>
          <w:p w14:paraId="616F865F" w14:textId="686F915E" w:rsidR="00425FD1" w:rsidRPr="00E77C86" w:rsidRDefault="00425FD1" w:rsidP="00425FD1">
            <w:pPr>
              <w:jc w:val="center"/>
              <w:rPr>
                <w:rFonts w:ascii="GHEA Grapalat" w:hAnsi="GHEA Grapalat"/>
                <w:sz w:val="18"/>
                <w:szCs w:val="18"/>
              </w:rPr>
            </w:pPr>
            <w:r>
              <w:rPr>
                <w:rFonts w:ascii="GHEA Grapalat" w:hAnsi="GHEA Grapalat"/>
                <w:sz w:val="18"/>
              </w:rPr>
              <w:t>1</w:t>
            </w:r>
          </w:p>
        </w:tc>
        <w:tc>
          <w:tcPr>
            <w:tcW w:w="1701" w:type="dxa"/>
            <w:vAlign w:val="center"/>
          </w:tcPr>
          <w:p w14:paraId="0E82D118" w14:textId="16B3DBCA" w:rsidR="00425FD1" w:rsidRPr="00425FD1" w:rsidRDefault="00425FD1" w:rsidP="00425FD1">
            <w:pPr>
              <w:jc w:val="center"/>
              <w:rPr>
                <w:rFonts w:ascii="Arial Armenian" w:hAnsi="Arial Armenian" w:cs="Calibri"/>
                <w:b/>
                <w:sz w:val="18"/>
                <w:szCs w:val="18"/>
              </w:rPr>
            </w:pPr>
            <w:r w:rsidRPr="00425FD1">
              <w:rPr>
                <w:rFonts w:ascii="GHEA Grapalat" w:hAnsi="GHEA Grapalat"/>
                <w:b/>
                <w:color w:val="000000"/>
                <w:sz w:val="18"/>
                <w:szCs w:val="18"/>
              </w:rPr>
              <w:t>09134200</w:t>
            </w:r>
          </w:p>
        </w:tc>
        <w:tc>
          <w:tcPr>
            <w:tcW w:w="2041" w:type="dxa"/>
            <w:vAlign w:val="center"/>
          </w:tcPr>
          <w:p w14:paraId="4B9C2C62" w14:textId="637EE465" w:rsidR="00425FD1" w:rsidRPr="002E0BD2" w:rsidRDefault="00425FD1" w:rsidP="00425FD1">
            <w:pPr>
              <w:rPr>
                <w:rFonts w:ascii="Arial Armenian" w:hAnsi="Arial Armenian" w:cs="Calibri"/>
                <w:sz w:val="20"/>
                <w:szCs w:val="20"/>
              </w:rPr>
            </w:pPr>
            <w:r w:rsidRPr="00D90909">
              <w:rPr>
                <w:rFonts w:ascii="GHEA Grapalat" w:hAnsi="GHEA Grapalat"/>
                <w:sz w:val="18"/>
              </w:rPr>
              <w:t>Դիզելային վառելիք</w:t>
            </w:r>
          </w:p>
        </w:tc>
        <w:tc>
          <w:tcPr>
            <w:tcW w:w="1134" w:type="dxa"/>
            <w:vAlign w:val="center"/>
          </w:tcPr>
          <w:p w14:paraId="415F7AF3" w14:textId="10218414" w:rsidR="00425FD1" w:rsidRPr="00425FD1" w:rsidRDefault="00425FD1" w:rsidP="00425FD1">
            <w:pPr>
              <w:jc w:val="center"/>
              <w:rPr>
                <w:rFonts w:ascii="GHEA Grapalat" w:hAnsi="GHEA Grapalat"/>
                <w:sz w:val="18"/>
                <w:szCs w:val="18"/>
              </w:rPr>
            </w:pPr>
          </w:p>
        </w:tc>
        <w:tc>
          <w:tcPr>
            <w:tcW w:w="3913" w:type="dxa"/>
            <w:vAlign w:val="bottom"/>
          </w:tcPr>
          <w:p w14:paraId="06FCA3D5" w14:textId="0FC20A1D" w:rsidR="00425FD1" w:rsidRPr="00425FD1" w:rsidRDefault="00425FD1" w:rsidP="00425FD1">
            <w:pPr>
              <w:jc w:val="center"/>
              <w:rPr>
                <w:rFonts w:ascii="Sylfaen" w:hAnsi="Sylfaen"/>
                <w:color w:val="000000"/>
                <w:sz w:val="18"/>
                <w:szCs w:val="18"/>
              </w:rPr>
            </w:pPr>
            <w:r w:rsidRPr="00425FD1">
              <w:rPr>
                <w:rFonts w:ascii="GHEA Grapalat" w:hAnsi="GHEA Grapalat"/>
                <w:color w:val="000000"/>
                <w:sz w:val="18"/>
                <w:szCs w:val="18"/>
              </w:rPr>
              <w:t xml:space="preserve">Դիզելային վառելիք/Ցետանային թիվը 51-ից ոչ պակաս: </w:t>
            </w:r>
            <w:r w:rsidRPr="00425FD1">
              <w:rPr>
                <w:rFonts w:ascii="GHEA Grapalat" w:hAnsi="GHEA Grapalat"/>
                <w:color w:val="000000"/>
                <w:sz w:val="18"/>
                <w:szCs w:val="18"/>
              </w:rPr>
              <w:br/>
              <w:t xml:space="preserve">Ցետանային ցուցիչը 46-ից ոչ պակաս: </w:t>
            </w:r>
            <w:r w:rsidRPr="00425FD1">
              <w:rPr>
                <w:rFonts w:ascii="GHEA Grapalat" w:hAnsi="GHEA Grapalat"/>
                <w:color w:val="000000"/>
                <w:sz w:val="18"/>
                <w:szCs w:val="18"/>
              </w:rPr>
              <w:br/>
              <w:t xml:space="preserve">Խտությունը 150C ջերմաստիճանում 820-845 կգ/մ3: </w:t>
            </w:r>
            <w:r w:rsidRPr="00425FD1">
              <w:rPr>
                <w:rFonts w:ascii="GHEA Grapalat" w:hAnsi="GHEA Grapalat"/>
                <w:color w:val="000000"/>
                <w:sz w:val="18"/>
                <w:szCs w:val="18"/>
              </w:rPr>
              <w:br/>
              <w:t xml:space="preserve">Պոլիցիկլիկ արոմատիկ ածխաջրածինների զանգվածային մասը՝ 11%-ից ոչ ավելի: Ծծմբի պարունակությունը 10 մգ/կգ-ից ոչ ավելի: </w:t>
            </w:r>
            <w:r w:rsidRPr="00425FD1">
              <w:rPr>
                <w:rFonts w:ascii="GHEA Grapalat" w:hAnsi="GHEA Grapalat"/>
                <w:color w:val="000000"/>
                <w:sz w:val="18"/>
                <w:szCs w:val="18"/>
              </w:rPr>
              <w:br/>
              <w:t xml:space="preserve">Բռնկման ջերմաստիճանը՝ 55 0C-ից ոչ ցածր: </w:t>
            </w:r>
            <w:r w:rsidRPr="00425FD1">
              <w:rPr>
                <w:rFonts w:ascii="GHEA Grapalat" w:hAnsi="GHEA Grapalat"/>
                <w:color w:val="000000"/>
                <w:sz w:val="18"/>
                <w:szCs w:val="18"/>
              </w:rPr>
              <w:br/>
              <w:t xml:space="preserve">Ածխածնի մնացորդը /կոքսելիությունը/ 10 % նստվածքում 0,3 %-ից ոչ ավելի: Մածուցիկությունը 400C-ում` 2,0-ից մինչև 4,5 մմ2/վ: </w:t>
            </w:r>
            <w:r w:rsidRPr="00425FD1">
              <w:rPr>
                <w:rFonts w:ascii="GHEA Grapalat" w:hAnsi="GHEA Grapalat"/>
                <w:color w:val="000000"/>
                <w:sz w:val="18"/>
                <w:szCs w:val="18"/>
              </w:rPr>
              <w:br/>
              <w:t xml:space="preserve">Պղտորման ջերմաստիճանը` 5 0C-ից ոչ բարձր: </w:t>
            </w:r>
            <w:r w:rsidRPr="00425FD1">
              <w:rPr>
                <w:rFonts w:ascii="GHEA Grapalat" w:hAnsi="GHEA Grapalat"/>
                <w:color w:val="000000"/>
                <w:sz w:val="18"/>
                <w:szCs w:val="18"/>
              </w:rPr>
              <w:br/>
            </w:r>
            <w:r w:rsidRPr="00425FD1">
              <w:rPr>
                <w:rFonts w:ascii="GHEA Grapalat" w:hAnsi="GHEA Grapalat"/>
                <w:b/>
                <w:bCs/>
                <w:color w:val="000000"/>
                <w:sz w:val="18"/>
                <w:szCs w:val="18"/>
              </w:rPr>
              <w:t>Մատակարարումը կտրոնային (կիրառելի է միայն լիտրով ձեռք բերելու դեպքում</w:t>
            </w:r>
            <w:r w:rsidRPr="00425FD1">
              <w:rPr>
                <w:rFonts w:ascii="GHEA Grapalat" w:hAnsi="GHEA Grapalat"/>
                <w:color w:val="000000"/>
                <w:sz w:val="18"/>
                <w:szCs w:val="18"/>
              </w:rPr>
              <w:t>):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w:t>
            </w:r>
          </w:p>
        </w:tc>
        <w:tc>
          <w:tcPr>
            <w:tcW w:w="1100" w:type="dxa"/>
            <w:vAlign w:val="center"/>
          </w:tcPr>
          <w:p w14:paraId="29F9D726" w14:textId="77777777" w:rsidR="00425FD1" w:rsidRPr="00E80B7A" w:rsidRDefault="00425FD1" w:rsidP="00425FD1">
            <w:pPr>
              <w:jc w:val="center"/>
              <w:rPr>
                <w:rFonts w:ascii="GHEA Grapalat" w:hAnsi="GHEA Grapalat"/>
                <w:sz w:val="18"/>
              </w:rPr>
            </w:pPr>
            <w:r w:rsidRPr="00E80B7A">
              <w:rPr>
                <w:rFonts w:ascii="GHEA Grapalat" w:hAnsi="GHEA Grapalat"/>
                <w:sz w:val="18"/>
              </w:rPr>
              <w:t>Լիտր</w:t>
            </w:r>
          </w:p>
          <w:p w14:paraId="2525D6E8" w14:textId="74E25593" w:rsidR="00425FD1" w:rsidRPr="00354D87" w:rsidRDefault="00425FD1" w:rsidP="00425FD1">
            <w:pPr>
              <w:jc w:val="center"/>
              <w:rPr>
                <w:rFonts w:ascii="GHEA Grapalat" w:hAnsi="GHEA Grapalat"/>
                <w:sz w:val="18"/>
                <w:szCs w:val="18"/>
              </w:rPr>
            </w:pPr>
          </w:p>
        </w:tc>
        <w:tc>
          <w:tcPr>
            <w:tcW w:w="892" w:type="dxa"/>
            <w:vAlign w:val="center"/>
          </w:tcPr>
          <w:p w14:paraId="37B2426C" w14:textId="55F55735" w:rsidR="00425FD1" w:rsidRPr="002E0BD2" w:rsidRDefault="00425FD1" w:rsidP="00425FD1">
            <w:pPr>
              <w:jc w:val="center"/>
              <w:rPr>
                <w:rFonts w:ascii="GHEA Grapalat" w:hAnsi="GHEA Grapalat"/>
                <w:sz w:val="20"/>
                <w:szCs w:val="20"/>
              </w:rPr>
            </w:pPr>
          </w:p>
        </w:tc>
        <w:tc>
          <w:tcPr>
            <w:tcW w:w="1043" w:type="dxa"/>
            <w:vAlign w:val="center"/>
          </w:tcPr>
          <w:p w14:paraId="4CAAEF4B" w14:textId="5A111DE7" w:rsidR="00425FD1" w:rsidRPr="002E0BD2" w:rsidRDefault="00425FD1" w:rsidP="00425FD1">
            <w:pPr>
              <w:jc w:val="center"/>
              <w:rPr>
                <w:rFonts w:ascii="GHEA Grapalat" w:hAnsi="GHEA Grapalat"/>
                <w:sz w:val="20"/>
                <w:szCs w:val="20"/>
              </w:rPr>
            </w:pPr>
          </w:p>
        </w:tc>
        <w:tc>
          <w:tcPr>
            <w:tcW w:w="1218" w:type="dxa"/>
            <w:vAlign w:val="center"/>
          </w:tcPr>
          <w:p w14:paraId="54AAE3B7" w14:textId="5074AA5F" w:rsidR="00425FD1" w:rsidRPr="00E64B26" w:rsidRDefault="00425FD1" w:rsidP="00425FD1">
            <w:pPr>
              <w:jc w:val="center"/>
              <w:rPr>
                <w:rFonts w:ascii="GHEA Grapalat" w:hAnsi="GHEA Grapalat"/>
                <w:sz w:val="20"/>
                <w:szCs w:val="20"/>
                <w:lang w:val="hy-AM"/>
              </w:rPr>
            </w:pPr>
            <w:r>
              <w:rPr>
                <w:rFonts w:ascii="GHEA Grapalat" w:hAnsi="GHEA Grapalat"/>
                <w:sz w:val="20"/>
                <w:szCs w:val="20"/>
                <w:lang w:val="hy-AM"/>
              </w:rPr>
              <w:t>6500</w:t>
            </w:r>
          </w:p>
        </w:tc>
        <w:tc>
          <w:tcPr>
            <w:tcW w:w="1134" w:type="dxa"/>
          </w:tcPr>
          <w:p w14:paraId="3AEECAA8" w14:textId="5598EB72" w:rsidR="00425FD1" w:rsidRPr="00E06B97" w:rsidRDefault="00425FD1" w:rsidP="00425FD1">
            <w:pPr>
              <w:jc w:val="center"/>
              <w:rPr>
                <w:rFonts w:ascii="GHEA Grapalat" w:hAnsi="GHEA Grapalat"/>
                <w:sz w:val="16"/>
                <w:szCs w:val="16"/>
              </w:rPr>
            </w:pPr>
            <w:r>
              <w:rPr>
                <w:rFonts w:ascii="GHEA Grapalat" w:hAnsi="GHEA Grapalat"/>
                <w:sz w:val="16"/>
                <w:szCs w:val="16"/>
              </w:rPr>
              <w:t xml:space="preserve">Ք. Երևան, Տիտոգրադյան 14/10  </w:t>
            </w:r>
          </w:p>
        </w:tc>
        <w:tc>
          <w:tcPr>
            <w:tcW w:w="1135" w:type="dxa"/>
          </w:tcPr>
          <w:p w14:paraId="75E16D70" w14:textId="590BED69" w:rsidR="00425FD1" w:rsidRPr="00E06B97" w:rsidRDefault="00425FD1" w:rsidP="00425FD1">
            <w:pPr>
              <w:jc w:val="center"/>
              <w:rPr>
                <w:rFonts w:ascii="GHEA Grapalat" w:hAnsi="GHEA Grapalat"/>
                <w:sz w:val="16"/>
                <w:szCs w:val="16"/>
              </w:rPr>
            </w:pPr>
            <w:r w:rsidRPr="004014A7">
              <w:rPr>
                <w:rFonts w:ascii="GHEA Grapalat" w:hAnsi="GHEA Grapalat"/>
                <w:sz w:val="18"/>
              </w:rPr>
              <w:t>Համաձայն պատվերի</w:t>
            </w:r>
          </w:p>
        </w:tc>
      </w:tr>
      <w:tr w:rsidR="00425FD1" w:rsidRPr="00E77C86" w14:paraId="01825B64" w14:textId="77777777" w:rsidTr="00425FD1">
        <w:trPr>
          <w:gridAfter w:val="1"/>
          <w:wAfter w:w="36" w:type="dxa"/>
          <w:trHeight w:val="246"/>
          <w:jc w:val="center"/>
        </w:trPr>
        <w:tc>
          <w:tcPr>
            <w:tcW w:w="675" w:type="dxa"/>
            <w:vAlign w:val="center"/>
          </w:tcPr>
          <w:p w14:paraId="2EFEFDDA" w14:textId="5BB39244" w:rsidR="00425FD1" w:rsidRPr="00425FD1" w:rsidRDefault="00425FD1" w:rsidP="00425FD1">
            <w:pPr>
              <w:jc w:val="center"/>
              <w:rPr>
                <w:rFonts w:ascii="GHEA Grapalat" w:hAnsi="GHEA Grapalat"/>
                <w:sz w:val="18"/>
                <w:lang w:val="hy-AM"/>
              </w:rPr>
            </w:pPr>
            <w:r>
              <w:rPr>
                <w:rFonts w:ascii="GHEA Grapalat" w:hAnsi="GHEA Grapalat"/>
                <w:sz w:val="18"/>
                <w:lang w:val="hy-AM"/>
              </w:rPr>
              <w:t>2</w:t>
            </w:r>
          </w:p>
        </w:tc>
        <w:tc>
          <w:tcPr>
            <w:tcW w:w="1701" w:type="dxa"/>
            <w:vAlign w:val="center"/>
          </w:tcPr>
          <w:p w14:paraId="075D5E3A" w14:textId="0D038936" w:rsidR="00425FD1" w:rsidRPr="00425FD1" w:rsidRDefault="00425FD1" w:rsidP="00425FD1">
            <w:pPr>
              <w:jc w:val="center"/>
              <w:rPr>
                <w:rFonts w:ascii="GHEA Grapalat" w:hAnsi="GHEA Grapalat"/>
                <w:b/>
                <w:bCs/>
                <w:sz w:val="20"/>
                <w:szCs w:val="20"/>
              </w:rPr>
            </w:pPr>
            <w:r w:rsidRPr="00425FD1">
              <w:rPr>
                <w:rFonts w:ascii="GHEA Grapalat" w:hAnsi="GHEA Grapalat"/>
                <w:b/>
                <w:color w:val="000000"/>
                <w:sz w:val="18"/>
                <w:szCs w:val="18"/>
              </w:rPr>
              <w:t>09132200</w:t>
            </w:r>
          </w:p>
        </w:tc>
        <w:tc>
          <w:tcPr>
            <w:tcW w:w="2041" w:type="dxa"/>
            <w:vAlign w:val="center"/>
          </w:tcPr>
          <w:p w14:paraId="23F49C3B" w14:textId="4079A59A" w:rsidR="00425FD1" w:rsidRPr="00D90909" w:rsidRDefault="00425FD1" w:rsidP="00425FD1">
            <w:pPr>
              <w:rPr>
                <w:rFonts w:ascii="GHEA Grapalat" w:hAnsi="GHEA Grapalat"/>
                <w:sz w:val="18"/>
              </w:rPr>
            </w:pPr>
            <w:r>
              <w:rPr>
                <w:rFonts w:ascii="GHEA Grapalat" w:hAnsi="GHEA Grapalat"/>
                <w:sz w:val="18"/>
                <w:lang w:val="hy-AM"/>
              </w:rPr>
              <w:t>Բ</w:t>
            </w:r>
            <w:r w:rsidRPr="00425FD1">
              <w:rPr>
                <w:rFonts w:ascii="GHEA Grapalat" w:hAnsi="GHEA Grapalat"/>
                <w:sz w:val="18"/>
              </w:rPr>
              <w:t>ենզին, ռեգուլյար</w:t>
            </w:r>
          </w:p>
        </w:tc>
        <w:tc>
          <w:tcPr>
            <w:tcW w:w="1134" w:type="dxa"/>
            <w:vAlign w:val="center"/>
          </w:tcPr>
          <w:p w14:paraId="7A1A5002" w14:textId="70D4B041" w:rsidR="00425FD1" w:rsidRPr="00425FD1" w:rsidRDefault="00425FD1" w:rsidP="00425FD1">
            <w:pPr>
              <w:jc w:val="center"/>
              <w:rPr>
                <w:rFonts w:ascii="GHEA Grapalat" w:hAnsi="GHEA Grapalat"/>
                <w:sz w:val="18"/>
                <w:szCs w:val="18"/>
              </w:rPr>
            </w:pPr>
          </w:p>
        </w:tc>
        <w:tc>
          <w:tcPr>
            <w:tcW w:w="3913" w:type="dxa"/>
            <w:vAlign w:val="center"/>
          </w:tcPr>
          <w:p w14:paraId="5E7C4EFE" w14:textId="0F55142B" w:rsidR="00425FD1" w:rsidRPr="00425FD1" w:rsidRDefault="00425FD1" w:rsidP="00425FD1">
            <w:pPr>
              <w:jc w:val="center"/>
              <w:rPr>
                <w:rFonts w:ascii="Sylfaen" w:hAnsi="Sylfaen"/>
                <w:color w:val="000000"/>
                <w:sz w:val="18"/>
                <w:szCs w:val="18"/>
              </w:rPr>
            </w:pPr>
            <w:r w:rsidRPr="00425FD1">
              <w:rPr>
                <w:rFonts w:ascii="GHEA Grapalat" w:hAnsi="GHEA Grapalat"/>
                <w:color w:val="000000"/>
                <w:sz w:val="18"/>
                <w:szCs w:val="18"/>
              </w:rPr>
              <w:t>բենզին, ռեգուլյար/Արտաքին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w:t>
            </w:r>
            <w:r w:rsidRPr="00425FD1">
              <w:rPr>
                <w:rFonts w:ascii="GHEA Grapalat" w:hAnsi="GHEA Grapalat"/>
                <w:b/>
                <w:bCs/>
                <w:color w:val="000000"/>
                <w:sz w:val="18"/>
                <w:szCs w:val="18"/>
              </w:rPr>
              <w:t xml:space="preserve">Մատակարարումը կտրոնային (կիրառելի է միայն լիտրով ձեռք բերելու դեպքում): </w:t>
            </w:r>
          </w:p>
        </w:tc>
        <w:tc>
          <w:tcPr>
            <w:tcW w:w="1100" w:type="dxa"/>
            <w:vAlign w:val="center"/>
          </w:tcPr>
          <w:p w14:paraId="61EF4043" w14:textId="2464626E" w:rsidR="00425FD1" w:rsidRPr="00E80B7A" w:rsidRDefault="00425FD1" w:rsidP="00425FD1">
            <w:pPr>
              <w:jc w:val="center"/>
              <w:rPr>
                <w:rFonts w:ascii="GHEA Grapalat" w:hAnsi="GHEA Grapalat"/>
                <w:sz w:val="18"/>
              </w:rPr>
            </w:pPr>
            <w:r w:rsidRPr="00E80B7A">
              <w:rPr>
                <w:rFonts w:ascii="GHEA Grapalat" w:hAnsi="GHEA Grapalat"/>
                <w:sz w:val="18"/>
              </w:rPr>
              <w:t>Լիտր</w:t>
            </w:r>
          </w:p>
        </w:tc>
        <w:tc>
          <w:tcPr>
            <w:tcW w:w="892" w:type="dxa"/>
            <w:vAlign w:val="center"/>
          </w:tcPr>
          <w:p w14:paraId="328129F3" w14:textId="77777777" w:rsidR="00425FD1" w:rsidRPr="002E0BD2" w:rsidRDefault="00425FD1" w:rsidP="00425FD1">
            <w:pPr>
              <w:jc w:val="center"/>
              <w:rPr>
                <w:rFonts w:ascii="GHEA Grapalat" w:hAnsi="GHEA Grapalat"/>
                <w:sz w:val="20"/>
                <w:szCs w:val="20"/>
              </w:rPr>
            </w:pPr>
          </w:p>
        </w:tc>
        <w:tc>
          <w:tcPr>
            <w:tcW w:w="1043" w:type="dxa"/>
            <w:vAlign w:val="center"/>
          </w:tcPr>
          <w:p w14:paraId="2033206D" w14:textId="77777777" w:rsidR="00425FD1" w:rsidRPr="002E0BD2" w:rsidRDefault="00425FD1" w:rsidP="00425FD1">
            <w:pPr>
              <w:jc w:val="center"/>
              <w:rPr>
                <w:rFonts w:ascii="GHEA Grapalat" w:hAnsi="GHEA Grapalat"/>
                <w:sz w:val="20"/>
                <w:szCs w:val="20"/>
              </w:rPr>
            </w:pPr>
          </w:p>
        </w:tc>
        <w:tc>
          <w:tcPr>
            <w:tcW w:w="1218" w:type="dxa"/>
            <w:vAlign w:val="center"/>
          </w:tcPr>
          <w:p w14:paraId="646FC492" w14:textId="21B470B7" w:rsidR="00425FD1" w:rsidRPr="00E64B26" w:rsidRDefault="00425FD1" w:rsidP="00425FD1">
            <w:pPr>
              <w:jc w:val="center"/>
              <w:rPr>
                <w:rFonts w:ascii="GHEA Grapalat" w:hAnsi="GHEA Grapalat"/>
                <w:sz w:val="20"/>
                <w:szCs w:val="20"/>
                <w:lang w:val="hy-AM"/>
              </w:rPr>
            </w:pPr>
            <w:r>
              <w:rPr>
                <w:rFonts w:ascii="GHEA Grapalat" w:hAnsi="GHEA Grapalat"/>
                <w:sz w:val="20"/>
                <w:szCs w:val="20"/>
                <w:lang w:val="hy-AM"/>
              </w:rPr>
              <w:t>3447</w:t>
            </w:r>
          </w:p>
        </w:tc>
        <w:tc>
          <w:tcPr>
            <w:tcW w:w="1134" w:type="dxa"/>
          </w:tcPr>
          <w:p w14:paraId="2ED5001D" w14:textId="3D4AFA0D" w:rsidR="00425FD1" w:rsidRDefault="00425FD1" w:rsidP="00425FD1">
            <w:pPr>
              <w:jc w:val="center"/>
              <w:rPr>
                <w:rFonts w:ascii="GHEA Grapalat" w:hAnsi="GHEA Grapalat"/>
                <w:sz w:val="16"/>
                <w:szCs w:val="16"/>
              </w:rPr>
            </w:pPr>
            <w:r>
              <w:rPr>
                <w:rFonts w:ascii="GHEA Grapalat" w:hAnsi="GHEA Grapalat"/>
                <w:sz w:val="16"/>
                <w:szCs w:val="16"/>
              </w:rPr>
              <w:t xml:space="preserve">Ք. Երևան, Տիտոգրադյան 14/10  </w:t>
            </w:r>
          </w:p>
        </w:tc>
        <w:tc>
          <w:tcPr>
            <w:tcW w:w="1135" w:type="dxa"/>
          </w:tcPr>
          <w:p w14:paraId="3C7221AA" w14:textId="0067ABC1" w:rsidR="00425FD1" w:rsidRPr="004014A7" w:rsidRDefault="00425FD1" w:rsidP="00425FD1">
            <w:pPr>
              <w:jc w:val="center"/>
              <w:rPr>
                <w:rFonts w:ascii="GHEA Grapalat" w:hAnsi="GHEA Grapalat"/>
                <w:sz w:val="18"/>
              </w:rPr>
            </w:pPr>
            <w:r w:rsidRPr="004014A7">
              <w:rPr>
                <w:rFonts w:ascii="GHEA Grapalat" w:hAnsi="GHEA Grapalat"/>
                <w:sz w:val="18"/>
              </w:rPr>
              <w:t>Համաձայն պատվերի</w:t>
            </w:r>
          </w:p>
        </w:tc>
      </w:tr>
    </w:tbl>
    <w:p w14:paraId="3CA15287" w14:textId="77777777" w:rsidR="00D34116" w:rsidRDefault="00D34116" w:rsidP="00ED3EC2">
      <w:pPr>
        <w:jc w:val="both"/>
        <w:rPr>
          <w:rFonts w:ascii="GHEA Grapalat" w:hAnsi="GHEA Grapalat"/>
          <w:b/>
          <w:sz w:val="18"/>
          <w:szCs w:val="18"/>
          <w:lang w:val="af-ZA"/>
        </w:rPr>
      </w:pPr>
    </w:p>
    <w:p w14:paraId="4C5BF183" w14:textId="77777777" w:rsidR="00ED3EC2" w:rsidRPr="00726FDE" w:rsidRDefault="00ED3EC2" w:rsidP="00ED3EC2">
      <w:pPr>
        <w:jc w:val="both"/>
        <w:rPr>
          <w:rFonts w:ascii="GHEA Grapalat" w:hAnsi="GHEA Grapalat"/>
          <w:b/>
          <w:i/>
          <w:sz w:val="18"/>
          <w:szCs w:val="18"/>
          <w:u w:val="single"/>
          <w:lang w:val="af-ZA"/>
        </w:rPr>
      </w:pPr>
    </w:p>
    <w:p w14:paraId="33847C68" w14:textId="77777777" w:rsidR="00F735E1" w:rsidRPr="00342883" w:rsidRDefault="00F735E1" w:rsidP="00F735E1">
      <w:pPr>
        <w:jc w:val="both"/>
        <w:rPr>
          <w:rFonts w:ascii="GHEA Grapalat" w:hAnsi="GHEA Grapalat" w:cs="Sylfaen"/>
          <w:i/>
          <w:sz w:val="18"/>
          <w:szCs w:val="18"/>
          <w:lang w:val="pt-BR"/>
        </w:rPr>
      </w:pPr>
      <w:r w:rsidRPr="00342883">
        <w:rPr>
          <w:rFonts w:ascii="GHEA Grapalat" w:hAnsi="GHEA Grapalat"/>
          <w:sz w:val="20"/>
          <w:lang w:val="pt-BR"/>
        </w:rPr>
        <w:t xml:space="preserve">* </w:t>
      </w:r>
      <w:r w:rsidRPr="00A71D81">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7CA578D8" w14:textId="77777777" w:rsidR="00F735E1" w:rsidRPr="00FC43F2" w:rsidRDefault="00F735E1" w:rsidP="00F735E1">
      <w:pPr>
        <w:jc w:val="both"/>
        <w:rPr>
          <w:rFonts w:ascii="GHEA Grapalat" w:hAnsi="GHEA Grapalat" w:cs="Sylfaen"/>
          <w:b/>
          <w:i/>
          <w:sz w:val="18"/>
          <w:szCs w:val="18"/>
          <w:lang w:val="pt-BR"/>
        </w:rPr>
      </w:pPr>
      <w:r w:rsidRPr="00FC43F2">
        <w:rPr>
          <w:rFonts w:ascii="GHEA Grapalat" w:hAnsi="GHEA Grapalat" w:cs="Sylfaen"/>
          <w:b/>
          <w:i/>
          <w:sz w:val="18"/>
          <w:szCs w:val="18"/>
          <w:lang w:val="pt-BR"/>
        </w:rPr>
        <w:t>Մատակարարման վերջնաժամկետը չի կարող ավել լինել, քան տվյալ տարվա դեկտեմբերի 25-ը:</w:t>
      </w:r>
    </w:p>
    <w:p w14:paraId="7319F937" w14:textId="77777777" w:rsidR="00F735E1" w:rsidRPr="00A71D81" w:rsidRDefault="00F735E1" w:rsidP="00F735E1">
      <w:pPr>
        <w:jc w:val="both"/>
        <w:rPr>
          <w:rFonts w:ascii="GHEA Grapalat" w:hAnsi="GHEA Grapalat" w:cs="Sylfaen"/>
          <w:i/>
          <w:sz w:val="12"/>
          <w:szCs w:val="12"/>
          <w:lang w:val="pt-BR"/>
        </w:rPr>
      </w:pPr>
    </w:p>
    <w:p w14:paraId="467AB1D6" w14:textId="77777777" w:rsidR="00F735E1" w:rsidRDefault="00F735E1" w:rsidP="00F735E1">
      <w:pPr>
        <w:pStyle w:val="af2"/>
        <w:jc w:val="both"/>
        <w:rPr>
          <w:rFonts w:ascii="GHEA Grapalat" w:hAnsi="GHEA Grapalat" w:cs="Sylfaen"/>
          <w:i/>
          <w:sz w:val="18"/>
          <w:szCs w:val="18"/>
          <w:lang w:val="pt-BR" w:eastAsia="en-US"/>
        </w:rPr>
      </w:pPr>
      <w:r w:rsidRPr="00A71D81">
        <w:rPr>
          <w:rFonts w:ascii="GHEA Grapalat" w:hAnsi="GHEA Grapalat"/>
        </w:rPr>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w:t>
      </w:r>
      <w:r w:rsidRPr="00A71D81" w:rsidDel="00EB35E7">
        <w:rPr>
          <w:rFonts w:ascii="GHEA Grapalat" w:hAnsi="GHEA Grapalat" w:cs="Sylfaen"/>
          <w:i/>
          <w:sz w:val="18"/>
          <w:szCs w:val="18"/>
          <w:lang w:val="pt-BR" w:eastAsia="en-US"/>
        </w:rPr>
        <w:t xml:space="preserve"> </w:t>
      </w:r>
      <w:r w:rsidRPr="00A71D81">
        <w:rPr>
          <w:rFonts w:ascii="GHEA Grapalat" w:hAnsi="GHEA Grapalat" w:cs="Sylfaen"/>
          <w:i/>
          <w:sz w:val="18"/>
          <w:szCs w:val="18"/>
          <w:lang w:val="pt-BR" w:eastAsia="en-US"/>
        </w:rPr>
        <w:t xml:space="preserve">»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6C052626" w14:textId="77777777" w:rsidR="00F735E1" w:rsidRDefault="00F735E1" w:rsidP="00F735E1">
      <w:pPr>
        <w:pStyle w:val="af2"/>
        <w:jc w:val="both"/>
        <w:rPr>
          <w:rFonts w:ascii="GHEA Grapalat" w:hAnsi="GHEA Grapalat" w:cs="Sylfaen"/>
          <w:b/>
          <w:i/>
          <w:lang w:val="pt-BR" w:eastAsia="en-US"/>
        </w:rPr>
      </w:pPr>
      <w:r>
        <w:rPr>
          <w:rFonts w:ascii="GHEA Grapalat" w:hAnsi="GHEA Grapalat" w:cs="Sylfaen"/>
          <w:b/>
          <w:i/>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1C955D9E" w14:textId="77777777" w:rsidR="00F735E1" w:rsidRPr="00A71D81" w:rsidRDefault="00F735E1" w:rsidP="00F735E1">
      <w:pPr>
        <w:pStyle w:val="af2"/>
        <w:jc w:val="both"/>
        <w:rPr>
          <w:lang w:val="pt-BR"/>
        </w:rPr>
      </w:pPr>
    </w:p>
    <w:p w14:paraId="293539C3" w14:textId="77777777" w:rsidR="00F735E1" w:rsidRPr="00A71D81" w:rsidRDefault="00F735E1" w:rsidP="00F735E1">
      <w:pPr>
        <w:jc w:val="both"/>
        <w:rPr>
          <w:rFonts w:ascii="GHEA Grapalat" w:hAnsi="GHEA Grapalat"/>
          <w:sz w:val="12"/>
          <w:szCs w:val="12"/>
          <w:lang w:val="pt-BR"/>
        </w:rPr>
      </w:pPr>
    </w:p>
    <w:p w14:paraId="79F5ACA0" w14:textId="5438C3E8" w:rsidR="00F735E1" w:rsidRDefault="00F735E1" w:rsidP="00F735E1">
      <w:pPr>
        <w:jc w:val="both"/>
        <w:rPr>
          <w:rFonts w:ascii="GHEA Grapalat" w:hAnsi="GHEA Grapalat" w:cs="Sylfaen"/>
          <w:b/>
          <w:i/>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6F5483E" w14:textId="77777777" w:rsidR="009F4269" w:rsidRPr="00A71D81" w:rsidRDefault="009F4269" w:rsidP="009F4269">
      <w:pPr>
        <w:jc w:val="right"/>
        <w:rPr>
          <w:rFonts w:ascii="GHEA Grapalat" w:hAnsi="GHEA Grapalat"/>
          <w:sz w:val="20"/>
        </w:rPr>
      </w:pPr>
    </w:p>
    <w:p w14:paraId="1AE16577" w14:textId="77777777" w:rsidR="009F4269" w:rsidRPr="00A71D81" w:rsidRDefault="009F4269" w:rsidP="009F4269">
      <w:pPr>
        <w:jc w:val="right"/>
        <w:rPr>
          <w:rFonts w:ascii="GHEA Grapalat" w:hAnsi="GHEA Grapalat"/>
          <w:i/>
          <w:sz w:val="18"/>
          <w:lang w:val="hy-AM"/>
        </w:rPr>
      </w:pPr>
      <w:r w:rsidRPr="00A71D81">
        <w:rPr>
          <w:rFonts w:ascii="GHEA Grapalat" w:hAnsi="GHEA Grapalat"/>
          <w:i/>
          <w:sz w:val="18"/>
          <w:lang w:val="hy-AM"/>
        </w:rPr>
        <w:t>Հավելված N 2</w:t>
      </w:r>
    </w:p>
    <w:p w14:paraId="53FE5222" w14:textId="77777777" w:rsidR="009F4269" w:rsidRPr="00A71D81" w:rsidRDefault="009F4269" w:rsidP="009F4269">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EA1BC44" w14:textId="77777777" w:rsidR="009F4269" w:rsidRPr="00A71D81" w:rsidRDefault="009F4269" w:rsidP="009F4269">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DC05557" w14:textId="77777777" w:rsidR="009F4269" w:rsidRPr="00A71D81" w:rsidRDefault="009F4269" w:rsidP="009F4269">
      <w:pPr>
        <w:tabs>
          <w:tab w:val="left" w:pos="9540"/>
        </w:tabs>
        <w:rPr>
          <w:rFonts w:ascii="GHEA Grapalat" w:hAnsi="GHEA Grapalat"/>
          <w:sz w:val="20"/>
        </w:rPr>
      </w:pPr>
    </w:p>
    <w:p w14:paraId="5696E63C" w14:textId="77777777" w:rsidR="009F4269" w:rsidRPr="00A71D81" w:rsidRDefault="009F4269" w:rsidP="009F4269">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760B80E8" w14:textId="77777777" w:rsidR="009F4269" w:rsidRPr="00A71D81" w:rsidRDefault="009F4269" w:rsidP="009F4269">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14:paraId="325D40D0" w14:textId="77777777" w:rsidR="009F4269" w:rsidRDefault="009F4269" w:rsidP="009F4269">
      <w:pPr>
        <w:rPr>
          <w:rFonts w:ascii="GHEA Grapalat" w:hAnsi="GHEA Grapalat"/>
          <w:i/>
          <w:sz w:val="18"/>
          <w:szCs w:val="18"/>
        </w:rPr>
      </w:pPr>
    </w:p>
    <w:tbl>
      <w:tblPr>
        <w:tblW w:w="12333" w:type="dxa"/>
        <w:tblInd w:w="2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8080"/>
      </w:tblGrid>
      <w:tr w:rsidR="009F4269" w:rsidRPr="00425FD1" w14:paraId="2CA5EBDF" w14:textId="77777777" w:rsidTr="001608D9">
        <w:trPr>
          <w:trHeight w:val="1812"/>
        </w:trPr>
        <w:tc>
          <w:tcPr>
            <w:tcW w:w="4253" w:type="dxa"/>
            <w:tcBorders>
              <w:top w:val="single" w:sz="4" w:space="0" w:color="auto"/>
              <w:left w:val="single" w:sz="4" w:space="0" w:color="auto"/>
              <w:bottom w:val="single" w:sz="4" w:space="0" w:color="auto"/>
              <w:right w:val="single" w:sz="4" w:space="0" w:color="auto"/>
            </w:tcBorders>
            <w:vAlign w:val="center"/>
            <w:hideMark/>
          </w:tcPr>
          <w:p w14:paraId="3E8C4135" w14:textId="77777777" w:rsidR="009F4269" w:rsidRDefault="009F4269" w:rsidP="001608D9">
            <w:pPr>
              <w:spacing w:line="276" w:lineRule="auto"/>
              <w:rPr>
                <w:rFonts w:ascii="GHEA Grapalat" w:hAnsi="GHEA Grapalat"/>
                <w:sz w:val="20"/>
                <w:szCs w:val="20"/>
                <w:lang w:val="ru-RU"/>
              </w:rPr>
            </w:pPr>
            <w:r>
              <w:rPr>
                <w:rFonts w:ascii="GHEA Grapalat" w:hAnsi="GHEA Grapalat"/>
                <w:sz w:val="20"/>
                <w:szCs w:val="20"/>
                <w:lang w:val="ru-RU"/>
              </w:rPr>
              <w:t>Վճարման  ժամկետը/վճարման  ժամանակացույց</w:t>
            </w:r>
          </w:p>
        </w:tc>
        <w:tc>
          <w:tcPr>
            <w:tcW w:w="8080" w:type="dxa"/>
            <w:tcBorders>
              <w:top w:val="single" w:sz="4" w:space="0" w:color="auto"/>
              <w:left w:val="single" w:sz="4" w:space="0" w:color="auto"/>
              <w:bottom w:val="single" w:sz="4" w:space="0" w:color="auto"/>
              <w:right w:val="single" w:sz="4" w:space="0" w:color="auto"/>
            </w:tcBorders>
            <w:vAlign w:val="center"/>
            <w:hideMark/>
          </w:tcPr>
          <w:p w14:paraId="25AE5956" w14:textId="77777777" w:rsidR="009F4269" w:rsidRDefault="009F4269" w:rsidP="001608D9">
            <w:pPr>
              <w:spacing w:line="276" w:lineRule="auto"/>
              <w:rPr>
                <w:rFonts w:ascii="GHEA Grapalat" w:hAnsi="GHEA Grapalat" w:cs="Sylfaen"/>
                <w:sz w:val="20"/>
                <w:lang w:val="ru-RU"/>
              </w:rPr>
            </w:pPr>
            <w:r w:rsidRPr="00CA2EA7">
              <w:rPr>
                <w:rFonts w:ascii="GHEA Grapalat" w:hAnsi="GHEA Grapalat" w:cs="Sylfaen"/>
                <w:sz w:val="20"/>
                <w:lang w:val="ru-RU"/>
              </w:rPr>
              <w:t>Վճարումներն իրականացվելու են Պայմանագրի գործողության շրջանականերում, յուրաքանչյուր ամսվա մինչև 15-րդ բանկային օրը, նախորդ ամսվա ընթացքում փաստացի մատակարարված ապրանքների 100%-ի չափով` Վաճառողի կողմից հաստատված և ներկայացված հաշիվ-ապրանքագրերի և հաստատված ընդունման-հանձնման արձանագրությունների հիման վրա:</w:t>
            </w:r>
          </w:p>
        </w:tc>
      </w:tr>
    </w:tbl>
    <w:p w14:paraId="74568341" w14:textId="77777777" w:rsidR="009F4269" w:rsidRPr="004C5685" w:rsidRDefault="009F4269" w:rsidP="009F4269">
      <w:pPr>
        <w:rPr>
          <w:rFonts w:ascii="GHEA Grapalat" w:hAnsi="GHEA Grapalat"/>
          <w:i/>
          <w:sz w:val="18"/>
          <w:szCs w:val="18"/>
          <w:lang w:val="ru-RU"/>
        </w:rPr>
      </w:pPr>
    </w:p>
    <w:p w14:paraId="35F64C20" w14:textId="77777777" w:rsidR="009F4269" w:rsidRPr="004C5685" w:rsidRDefault="009F4269" w:rsidP="009F4269">
      <w:pPr>
        <w:rPr>
          <w:rFonts w:ascii="GHEA Grapalat" w:hAnsi="GHEA Grapalat"/>
          <w:i/>
          <w:sz w:val="18"/>
          <w:szCs w:val="18"/>
          <w:lang w:val="ru-RU"/>
        </w:rPr>
      </w:pPr>
    </w:p>
    <w:p w14:paraId="44D336AD" w14:textId="77777777" w:rsidR="009F4269" w:rsidRPr="004C5685" w:rsidRDefault="009F4269" w:rsidP="009F4269">
      <w:pPr>
        <w:rPr>
          <w:rFonts w:ascii="GHEA Grapalat" w:hAnsi="GHEA Grapalat"/>
          <w:i/>
          <w:sz w:val="18"/>
          <w:szCs w:val="18"/>
          <w:lang w:val="ru-RU"/>
        </w:rPr>
      </w:pPr>
    </w:p>
    <w:p w14:paraId="628A6707" w14:textId="77777777" w:rsidR="00071D1C" w:rsidRPr="009F4269" w:rsidRDefault="00071D1C" w:rsidP="00EF3662">
      <w:pPr>
        <w:rPr>
          <w:rFonts w:ascii="GHEA Grapalat" w:hAnsi="GHEA Grapalat"/>
          <w:i/>
          <w:sz w:val="18"/>
          <w:szCs w:val="18"/>
          <w:lang w:val="ru-RU"/>
        </w:rPr>
      </w:pPr>
    </w:p>
    <w:p w14:paraId="65246CB8" w14:textId="4CAAEDD8" w:rsidR="00071D1C" w:rsidRPr="00A71D81" w:rsidRDefault="00071D1C" w:rsidP="00E64B26">
      <w:pPr>
        <w:rPr>
          <w:rFonts w:ascii="GHEA Grapalat" w:hAnsi="GHEA Grapalat"/>
          <w:i/>
          <w:sz w:val="18"/>
          <w:szCs w:val="18"/>
          <w:lang w:val="pt-BR"/>
        </w:rPr>
      </w:pPr>
      <w:r w:rsidRPr="009F4269">
        <w:rPr>
          <w:rFonts w:ascii="GHEA Grapalat" w:hAnsi="GHEA Grapalat"/>
          <w:i/>
          <w:sz w:val="18"/>
          <w:szCs w:val="18"/>
          <w:lang w:val="ru-RU"/>
        </w:rPr>
        <w:t>*</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77C86">
          <w:footnotePr>
            <w:pos w:val="beneathText"/>
          </w:footnotePr>
          <w:pgSz w:w="16838" w:h="11906" w:orient="landscape" w:code="9"/>
          <w:pgMar w:top="662" w:right="533" w:bottom="567"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25FD1"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439AB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05C521" w14:textId="77777777" w:rsidR="007472B0" w:rsidRDefault="007472B0">
      <w:r>
        <w:separator/>
      </w:r>
    </w:p>
  </w:endnote>
  <w:endnote w:type="continuationSeparator" w:id="0">
    <w:p w14:paraId="2AB0D3E8" w14:textId="77777777" w:rsidR="007472B0" w:rsidRDefault="00747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icrosoft YaHei">
    <w:panose1 w:val="020B0503020204020204"/>
    <w:charset w:val="86"/>
    <w:family w:val="swiss"/>
    <w:pitch w:val="variable"/>
    <w:sig w:usb0="80000287" w:usb1="28CF3C52" w:usb2="00000016" w:usb3="00000000" w:csb0="0004001F" w:csb1="00000000"/>
  </w:font>
  <w:font w:name="MS Gothic">
    <w:altName w:val="Yu Gothic UI"/>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A1A4F" w14:textId="77777777" w:rsidR="007472B0" w:rsidRDefault="007472B0">
      <w:r>
        <w:separator/>
      </w:r>
    </w:p>
  </w:footnote>
  <w:footnote w:type="continuationSeparator" w:id="0">
    <w:p w14:paraId="69C92342" w14:textId="77777777" w:rsidR="007472B0" w:rsidRDefault="007472B0">
      <w:r>
        <w:continuationSeparator/>
      </w:r>
    </w:p>
  </w:footnote>
  <w:footnote w:id="1">
    <w:p w14:paraId="25169F5E" w14:textId="508ACE5C" w:rsidR="00425FD1" w:rsidRPr="00AE74A0" w:rsidRDefault="00425FD1" w:rsidP="003850A0">
      <w:pPr>
        <w:pStyle w:val="af2"/>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2">
    <w:p w14:paraId="435B02AC" w14:textId="77777777" w:rsidR="00425FD1" w:rsidRPr="006265F4" w:rsidRDefault="00425FD1">
      <w:pPr>
        <w:pStyle w:val="af2"/>
      </w:pPr>
      <w:r w:rsidRPr="006265F4">
        <w:rPr>
          <w:rStyle w:val="af6"/>
          <w:color w:val="FFFFFF"/>
        </w:rPr>
        <w:footnoteRef/>
      </w:r>
      <w:r w:rsidRPr="006265F4">
        <w:t xml:space="preserve"> </w:t>
      </w:r>
      <w:r w:rsidRPr="008F1434">
        <w:rPr>
          <w:vertAlign w:val="superscript"/>
          <w:lang w:val="hy-AM"/>
        </w:rPr>
        <w:t xml:space="preserve">10 </w:t>
      </w:r>
      <w:r w:rsidRPr="006265F4">
        <w:rPr>
          <w:rFonts w:ascii="GHEA Grapalat" w:hAnsi="GHEA Grapalat" w:cs="Sylfaen"/>
          <w:i/>
          <w:sz w:val="16"/>
          <w:szCs w:val="16"/>
        </w:rPr>
        <w:t xml:space="preserve">Սահմանվում է </w:t>
      </w:r>
      <w:r w:rsidRPr="008F1434">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3">
    <w:p w14:paraId="15824E90" w14:textId="77777777" w:rsidR="00425FD1" w:rsidRPr="008F1434" w:rsidRDefault="00425FD1" w:rsidP="00571F29">
      <w:pPr>
        <w:pStyle w:val="af2"/>
        <w:rPr>
          <w:rFonts w:ascii="Sylfaen" w:hAnsi="Sylfaen"/>
          <w:lang w:val="hy-AM"/>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Pr="008F1434">
        <w:rPr>
          <w:rFonts w:ascii="GHEA Grapalat" w:hAnsi="GHEA Grapalat" w:cs="Sylfaen"/>
          <w:i/>
          <w:sz w:val="16"/>
          <w:szCs w:val="16"/>
          <w:vertAlign w:val="superscript"/>
          <w:lang w:val="hy-AM"/>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B92E9D6" w14:textId="3A5790D9" w:rsidR="00425FD1" w:rsidRPr="008F1434" w:rsidRDefault="00425FD1">
      <w:pPr>
        <w:pStyle w:val="af2"/>
        <w:rPr>
          <w:rFonts w:ascii="GHEA Grapalat" w:hAnsi="GHEA Grapalat"/>
          <w:lang w:val="hy-AM"/>
        </w:rPr>
      </w:pPr>
    </w:p>
  </w:footnote>
  <w:footnote w:id="5">
    <w:p w14:paraId="7E21AE53" w14:textId="77777777" w:rsidR="00425FD1" w:rsidRPr="006265F4" w:rsidRDefault="00425FD1"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6">
    <w:p w14:paraId="714A4987" w14:textId="64AD5E67" w:rsidR="00425FD1" w:rsidRPr="000B7538" w:rsidRDefault="00425FD1"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425FD1" w:rsidRPr="000B7538" w:rsidRDefault="00425FD1" w:rsidP="00734132">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7">
    <w:p w14:paraId="00EEC458" w14:textId="77777777" w:rsidR="00425FD1" w:rsidRPr="002A3C7F" w:rsidRDefault="00425FD1" w:rsidP="00E64B26">
      <w:pPr>
        <w:pStyle w:val="af2"/>
        <w:ind w:firstLine="142"/>
        <w:rPr>
          <w:rFonts w:ascii="GHEA Grapalat" w:hAnsi="GHEA Grapalat"/>
          <w:i/>
          <w:sz w:val="18"/>
          <w:szCs w:val="18"/>
          <w:lang w:val="af-ZA"/>
        </w:rPr>
      </w:pPr>
      <w:r w:rsidRPr="002A3C7F">
        <w:rPr>
          <w:rFonts w:ascii="GHEA Grapalat" w:hAnsi="GHEA Grapalat"/>
          <w:i/>
          <w:sz w:val="18"/>
          <w:szCs w:val="18"/>
          <w:lang w:val="hy-AM"/>
        </w:rPr>
        <w:t>*լրացվում</w:t>
      </w:r>
      <w:r w:rsidRPr="002A3C7F">
        <w:rPr>
          <w:rFonts w:ascii="GHEA Grapalat" w:hAnsi="GHEA Grapalat"/>
          <w:i/>
          <w:sz w:val="18"/>
          <w:szCs w:val="18"/>
          <w:lang w:val="af-ZA"/>
        </w:rPr>
        <w:t xml:space="preserve"> </w:t>
      </w:r>
      <w:r w:rsidRPr="002A3C7F">
        <w:rPr>
          <w:rFonts w:ascii="GHEA Grapalat" w:hAnsi="GHEA Grapalat"/>
          <w:i/>
          <w:sz w:val="18"/>
          <w:szCs w:val="18"/>
          <w:lang w:val="hy-AM"/>
        </w:rPr>
        <w:t>է</w:t>
      </w:r>
      <w:r w:rsidRPr="002A3C7F">
        <w:rPr>
          <w:rFonts w:ascii="GHEA Grapalat" w:hAnsi="GHEA Grapalat"/>
          <w:i/>
          <w:sz w:val="18"/>
          <w:szCs w:val="18"/>
          <w:lang w:val="af-ZA"/>
        </w:rPr>
        <w:t xml:space="preserve"> </w:t>
      </w:r>
      <w:r w:rsidRPr="002A3C7F">
        <w:rPr>
          <w:rFonts w:ascii="GHEA Grapalat" w:hAnsi="GHEA Grapalat"/>
          <w:i/>
          <w:sz w:val="18"/>
          <w:szCs w:val="18"/>
          <w:lang w:val="hy-AM"/>
        </w:rPr>
        <w:t>հանձնաժողովի</w:t>
      </w:r>
      <w:r w:rsidRPr="002A3C7F">
        <w:rPr>
          <w:rFonts w:ascii="GHEA Grapalat" w:hAnsi="GHEA Grapalat"/>
          <w:i/>
          <w:sz w:val="18"/>
          <w:szCs w:val="18"/>
          <w:lang w:val="af-ZA"/>
        </w:rPr>
        <w:t xml:space="preserve"> </w:t>
      </w:r>
      <w:r w:rsidRPr="002A3C7F">
        <w:rPr>
          <w:rFonts w:ascii="GHEA Grapalat" w:hAnsi="GHEA Grapalat"/>
          <w:i/>
          <w:sz w:val="18"/>
          <w:szCs w:val="18"/>
          <w:lang w:val="hy-AM"/>
        </w:rPr>
        <w:t>քարտուղարի</w:t>
      </w:r>
      <w:r w:rsidRPr="002A3C7F">
        <w:rPr>
          <w:rFonts w:ascii="GHEA Grapalat" w:hAnsi="GHEA Grapalat"/>
          <w:i/>
          <w:sz w:val="18"/>
          <w:szCs w:val="18"/>
          <w:lang w:val="af-ZA"/>
        </w:rPr>
        <w:t xml:space="preserve"> </w:t>
      </w:r>
      <w:r w:rsidRPr="002A3C7F">
        <w:rPr>
          <w:rFonts w:ascii="GHEA Grapalat" w:hAnsi="GHEA Grapalat"/>
          <w:i/>
          <w:sz w:val="18"/>
          <w:szCs w:val="18"/>
          <w:lang w:val="hy-AM"/>
        </w:rPr>
        <w:t>կողմից</w:t>
      </w:r>
      <w:r w:rsidRPr="002A3C7F">
        <w:rPr>
          <w:rFonts w:ascii="GHEA Grapalat" w:hAnsi="GHEA Grapalat"/>
          <w:i/>
          <w:sz w:val="18"/>
          <w:szCs w:val="18"/>
          <w:lang w:val="af-ZA"/>
        </w:rPr>
        <w:t xml:space="preserve">` </w:t>
      </w:r>
      <w:r w:rsidRPr="002A3C7F">
        <w:rPr>
          <w:rFonts w:ascii="GHEA Grapalat" w:hAnsi="GHEA Grapalat"/>
          <w:i/>
          <w:sz w:val="18"/>
          <w:szCs w:val="18"/>
          <w:lang w:val="hy-AM"/>
        </w:rPr>
        <w:t>մինչև</w:t>
      </w:r>
      <w:r w:rsidRPr="002A3C7F">
        <w:rPr>
          <w:rFonts w:ascii="GHEA Grapalat" w:hAnsi="GHEA Grapalat"/>
          <w:i/>
          <w:sz w:val="18"/>
          <w:szCs w:val="18"/>
          <w:lang w:val="af-ZA"/>
        </w:rPr>
        <w:t xml:space="preserve"> </w:t>
      </w:r>
      <w:r w:rsidRPr="002A3C7F">
        <w:rPr>
          <w:rFonts w:ascii="GHEA Grapalat" w:hAnsi="GHEA Grapalat"/>
          <w:i/>
          <w:sz w:val="18"/>
          <w:szCs w:val="18"/>
          <w:lang w:val="hy-AM"/>
        </w:rPr>
        <w:t>հրավերը</w:t>
      </w:r>
      <w:r w:rsidRPr="002A3C7F">
        <w:rPr>
          <w:rFonts w:ascii="GHEA Grapalat" w:hAnsi="GHEA Grapalat"/>
          <w:i/>
          <w:sz w:val="18"/>
          <w:szCs w:val="18"/>
          <w:lang w:val="af-ZA"/>
        </w:rPr>
        <w:t xml:space="preserve"> </w:t>
      </w:r>
      <w:r w:rsidRPr="002A3C7F">
        <w:rPr>
          <w:rFonts w:ascii="GHEA Grapalat" w:hAnsi="GHEA Grapalat"/>
          <w:i/>
          <w:sz w:val="18"/>
          <w:szCs w:val="18"/>
          <w:lang w:val="hy-AM"/>
        </w:rPr>
        <w:t>տեղեկագրում</w:t>
      </w:r>
      <w:r w:rsidRPr="002A3C7F">
        <w:rPr>
          <w:rFonts w:ascii="GHEA Grapalat" w:hAnsi="GHEA Grapalat"/>
          <w:i/>
          <w:sz w:val="18"/>
          <w:szCs w:val="18"/>
          <w:lang w:val="af-ZA"/>
        </w:rPr>
        <w:t xml:space="preserve"> </w:t>
      </w:r>
      <w:r w:rsidRPr="002A3C7F">
        <w:rPr>
          <w:rFonts w:ascii="GHEA Grapalat" w:hAnsi="GHEA Grapalat"/>
          <w:i/>
          <w:sz w:val="18"/>
          <w:szCs w:val="18"/>
          <w:lang w:val="hy-AM"/>
        </w:rPr>
        <w:t>հրապարակելը:</w:t>
      </w:r>
    </w:p>
    <w:p w14:paraId="62EF02B0" w14:textId="77777777" w:rsidR="00425FD1" w:rsidRPr="002A3C7F" w:rsidRDefault="00425FD1" w:rsidP="00E64B26">
      <w:pPr>
        <w:pStyle w:val="af2"/>
        <w:jc w:val="both"/>
        <w:rPr>
          <w:rFonts w:ascii="Calibri" w:hAnsi="Calibri"/>
          <w:sz w:val="18"/>
          <w:szCs w:val="18"/>
          <w:lang w:val="hy-AM"/>
        </w:rPr>
      </w:pPr>
      <w:r w:rsidRPr="00DF1AC6">
        <w:rPr>
          <w:rFonts w:ascii="GHEA Grapalat" w:hAnsi="GHEA Grapalat"/>
          <w:i/>
          <w:sz w:val="18"/>
          <w:szCs w:val="18"/>
          <w:highlight w:val="yellow"/>
          <w:lang w:val="af-ZA"/>
        </w:rPr>
        <w:t xml:space="preserve">** </w:t>
      </w:r>
      <w:r w:rsidRPr="00DF1AC6">
        <w:rPr>
          <w:rFonts w:ascii="Calibri" w:hAnsi="Calibri"/>
          <w:sz w:val="18"/>
          <w:szCs w:val="18"/>
          <w:highlight w:val="yellow"/>
          <w:lang w:val="hy-AM"/>
        </w:rPr>
        <w:t xml:space="preserve">- </w:t>
      </w:r>
      <w:r w:rsidRPr="00DF1AC6">
        <w:rPr>
          <w:rFonts w:ascii="GHEA Grapalat" w:hAnsi="GHEA Grapalat"/>
          <w:i/>
          <w:sz w:val="18"/>
          <w:szCs w:val="18"/>
          <w:highlight w:val="yellow"/>
          <w:lang w:val="en-US"/>
        </w:rPr>
        <w:t>ՀՀ</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ռեզիդենտ</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հանդիասցող</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մասնակիցը</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դիմում</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հայտարարությունը</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լրացնելիս</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նշում</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է</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Իրավաբանական</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անձանց</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պետական</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գրանցման</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իրավաբանական</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անձանց</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ստորաբաժանումների</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հիմնարկների</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և</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անհատ</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ձեռնարկատերերի</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պետական</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հաշվառման</w:t>
      </w:r>
      <w:r w:rsidRPr="00DF1AC6">
        <w:rPr>
          <w:rFonts w:ascii="Calibri" w:hAnsi="Calibri" w:cs="Calibri"/>
          <w:i/>
          <w:sz w:val="18"/>
          <w:szCs w:val="18"/>
          <w:highlight w:val="yellow"/>
          <w:lang w:val="af-ZA"/>
        </w:rPr>
        <w:t> </w:t>
      </w:r>
      <w:r w:rsidRPr="00DF1AC6">
        <w:rPr>
          <w:rFonts w:ascii="GHEA Grapalat" w:hAnsi="GHEA Grapalat" w:cs="GHEA Grapalat"/>
          <w:i/>
          <w:sz w:val="18"/>
          <w:szCs w:val="18"/>
          <w:highlight w:val="yellow"/>
          <w:lang w:val="en-US"/>
        </w:rPr>
        <w:t>մասին</w:t>
      </w:r>
      <w:r w:rsidRPr="00DF1AC6">
        <w:rPr>
          <w:rFonts w:ascii="GHEA Grapalat" w:hAnsi="GHEA Grapalat" w:cs="GHEA Grapalat"/>
          <w:i/>
          <w:sz w:val="18"/>
          <w:szCs w:val="18"/>
          <w:highlight w:val="yellow"/>
          <w:lang w:val="af-ZA"/>
        </w:rPr>
        <w:t>»</w:t>
      </w:r>
      <w:r w:rsidRPr="00DF1AC6">
        <w:rPr>
          <w:rFonts w:ascii="GHEA Grapalat" w:hAnsi="GHEA Grapalat"/>
          <w:i/>
          <w:sz w:val="18"/>
          <w:szCs w:val="18"/>
          <w:highlight w:val="yellow"/>
          <w:lang w:val="af-ZA"/>
        </w:rPr>
        <w:t xml:space="preserve"> </w:t>
      </w:r>
      <w:r w:rsidRPr="00DF1AC6">
        <w:rPr>
          <w:rFonts w:ascii="GHEA Grapalat" w:hAnsi="GHEA Grapalat" w:cs="GHEA Grapalat"/>
          <w:i/>
          <w:sz w:val="18"/>
          <w:szCs w:val="18"/>
          <w:highlight w:val="yellow"/>
          <w:lang w:val="en-US"/>
        </w:rPr>
        <w:t>օրենքի</w:t>
      </w:r>
      <w:r w:rsidRPr="00DF1AC6">
        <w:rPr>
          <w:rFonts w:ascii="GHEA Grapalat" w:hAnsi="GHEA Grapalat"/>
          <w:i/>
          <w:sz w:val="18"/>
          <w:szCs w:val="18"/>
          <w:highlight w:val="yellow"/>
          <w:lang w:val="af-ZA"/>
        </w:rPr>
        <w:t xml:space="preserve"> </w:t>
      </w:r>
      <w:r w:rsidRPr="00DF1AC6">
        <w:rPr>
          <w:rFonts w:ascii="GHEA Grapalat" w:hAnsi="GHEA Grapalat" w:cs="GHEA Grapalat"/>
          <w:i/>
          <w:sz w:val="18"/>
          <w:szCs w:val="18"/>
          <w:highlight w:val="yellow"/>
          <w:lang w:val="en-US"/>
        </w:rPr>
        <w:t>համաձայն՝</w:t>
      </w:r>
      <w:r w:rsidRPr="00DF1AC6">
        <w:rPr>
          <w:rFonts w:ascii="GHEA Grapalat" w:hAnsi="GHEA Grapalat"/>
          <w:i/>
          <w:sz w:val="18"/>
          <w:szCs w:val="18"/>
          <w:highlight w:val="yellow"/>
          <w:lang w:val="af-ZA"/>
        </w:rPr>
        <w:t xml:space="preserve"> </w:t>
      </w:r>
      <w:r w:rsidRPr="00DF1AC6">
        <w:rPr>
          <w:rFonts w:ascii="GHEA Grapalat" w:hAnsi="GHEA Grapalat" w:cs="GHEA Grapalat"/>
          <w:i/>
          <w:sz w:val="18"/>
          <w:szCs w:val="18"/>
          <w:highlight w:val="yellow"/>
          <w:lang w:val="en-US"/>
        </w:rPr>
        <w:t>իրավաբանական</w:t>
      </w:r>
      <w:r w:rsidRPr="00DF1AC6">
        <w:rPr>
          <w:rFonts w:ascii="GHEA Grapalat" w:hAnsi="GHEA Grapalat"/>
          <w:i/>
          <w:sz w:val="18"/>
          <w:szCs w:val="18"/>
          <w:highlight w:val="yellow"/>
          <w:lang w:val="af-ZA"/>
        </w:rPr>
        <w:t xml:space="preserve"> </w:t>
      </w:r>
      <w:r w:rsidRPr="00DF1AC6">
        <w:rPr>
          <w:rFonts w:ascii="GHEA Grapalat" w:hAnsi="GHEA Grapalat" w:cs="GHEA Grapalat"/>
          <w:i/>
          <w:sz w:val="18"/>
          <w:szCs w:val="18"/>
          <w:highlight w:val="yellow"/>
          <w:lang w:val="en-US"/>
        </w:rPr>
        <w:t>անձանց</w:t>
      </w:r>
      <w:r w:rsidRPr="00DF1AC6">
        <w:rPr>
          <w:rFonts w:ascii="GHEA Grapalat" w:hAnsi="GHEA Grapalat"/>
          <w:i/>
          <w:sz w:val="18"/>
          <w:szCs w:val="18"/>
          <w:highlight w:val="yellow"/>
          <w:lang w:val="af-ZA"/>
        </w:rPr>
        <w:t xml:space="preserve"> </w:t>
      </w:r>
      <w:r w:rsidRPr="00DF1AC6">
        <w:rPr>
          <w:rFonts w:ascii="GHEA Grapalat" w:hAnsi="GHEA Grapalat" w:cs="GHEA Grapalat"/>
          <w:i/>
          <w:sz w:val="18"/>
          <w:szCs w:val="18"/>
          <w:highlight w:val="yellow"/>
          <w:lang w:val="en-US"/>
        </w:rPr>
        <w:t>պետական</w:t>
      </w:r>
      <w:r w:rsidRPr="00DF1AC6">
        <w:rPr>
          <w:rFonts w:ascii="GHEA Grapalat" w:hAnsi="GHEA Grapalat"/>
          <w:i/>
          <w:sz w:val="18"/>
          <w:szCs w:val="18"/>
          <w:highlight w:val="yellow"/>
          <w:lang w:val="af-ZA"/>
        </w:rPr>
        <w:t xml:space="preserve"> </w:t>
      </w:r>
      <w:r w:rsidRPr="00DF1AC6">
        <w:rPr>
          <w:rFonts w:ascii="GHEA Grapalat" w:hAnsi="GHEA Grapalat" w:cs="GHEA Grapalat"/>
          <w:i/>
          <w:sz w:val="18"/>
          <w:szCs w:val="18"/>
          <w:highlight w:val="yellow"/>
          <w:lang w:val="en-US"/>
        </w:rPr>
        <w:t>ռեգիստրի</w:t>
      </w:r>
      <w:r w:rsidRPr="00DF1AC6">
        <w:rPr>
          <w:rFonts w:ascii="GHEA Grapalat" w:hAnsi="GHEA Grapalat"/>
          <w:i/>
          <w:sz w:val="18"/>
          <w:szCs w:val="18"/>
          <w:highlight w:val="yellow"/>
          <w:lang w:val="af-ZA"/>
        </w:rPr>
        <w:t xml:space="preserve"> </w:t>
      </w:r>
      <w:r w:rsidRPr="00DF1AC6">
        <w:rPr>
          <w:rFonts w:ascii="GHEA Grapalat" w:hAnsi="GHEA Grapalat" w:cs="GHEA Grapalat"/>
          <w:i/>
          <w:sz w:val="18"/>
          <w:szCs w:val="18"/>
          <w:highlight w:val="yellow"/>
          <w:lang w:val="en-US"/>
        </w:rPr>
        <w:t>գործակալությունում</w:t>
      </w:r>
      <w:r w:rsidRPr="00DF1AC6">
        <w:rPr>
          <w:rFonts w:ascii="GHEA Grapalat" w:hAnsi="GHEA Grapalat"/>
          <w:i/>
          <w:sz w:val="18"/>
          <w:szCs w:val="18"/>
          <w:highlight w:val="yellow"/>
          <w:lang w:val="af-ZA"/>
        </w:rPr>
        <w:t xml:space="preserve"> </w:t>
      </w:r>
      <w:r w:rsidRPr="00DF1AC6">
        <w:rPr>
          <w:rFonts w:ascii="GHEA Grapalat" w:hAnsi="GHEA Grapalat" w:cs="GHEA Grapalat"/>
          <w:i/>
          <w:sz w:val="18"/>
          <w:szCs w:val="18"/>
          <w:highlight w:val="yellow"/>
          <w:lang w:val="en-US"/>
        </w:rPr>
        <w:t>գրանցած՝</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իր</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իրական</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շահառուների</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վերաբերյալ</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տեղեկություններ</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պարունակող</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կայքէջի</w:t>
      </w:r>
      <w:r w:rsidRPr="00DF1AC6">
        <w:rPr>
          <w:rFonts w:ascii="GHEA Grapalat" w:hAnsi="GHEA Grapalat"/>
          <w:i/>
          <w:sz w:val="18"/>
          <w:szCs w:val="18"/>
          <w:highlight w:val="yellow"/>
          <w:lang w:val="af-ZA"/>
        </w:rPr>
        <w:t xml:space="preserve"> </w:t>
      </w:r>
      <w:r w:rsidRPr="00DF1AC6">
        <w:rPr>
          <w:rFonts w:ascii="GHEA Grapalat" w:hAnsi="GHEA Grapalat"/>
          <w:i/>
          <w:sz w:val="18"/>
          <w:szCs w:val="18"/>
          <w:highlight w:val="yellow"/>
          <w:lang w:val="en-US"/>
        </w:rPr>
        <w:t>հղումը՝</w:t>
      </w:r>
      <w:r w:rsidRPr="002A3C7F">
        <w:rPr>
          <w:rFonts w:ascii="GHEA Grapalat" w:hAnsi="GHEA Grapalat"/>
          <w:i/>
          <w:sz w:val="18"/>
          <w:szCs w:val="18"/>
          <w:lang w:val="af-ZA"/>
        </w:rPr>
        <w:t xml:space="preserve"> </w:t>
      </w:r>
    </w:p>
    <w:p w14:paraId="064705EA" w14:textId="77777777" w:rsidR="00425FD1" w:rsidRPr="002A3C7F" w:rsidRDefault="00425FD1" w:rsidP="00E64B26">
      <w:pPr>
        <w:pStyle w:val="31"/>
        <w:spacing w:line="240" w:lineRule="auto"/>
        <w:ind w:left="142" w:firstLine="0"/>
        <w:rPr>
          <w:rFonts w:ascii="GHEA Grapalat" w:hAnsi="GHEA Grapalat"/>
          <w:i/>
          <w:sz w:val="18"/>
          <w:szCs w:val="18"/>
          <w:lang w:val="hy-AM" w:eastAsia="ru-RU"/>
        </w:rPr>
      </w:pPr>
      <w:r w:rsidRPr="002A3C7F">
        <w:rPr>
          <w:rFonts w:ascii="GHEA Grapalat" w:hAnsi="GHEA Grapalat"/>
          <w:i/>
          <w:sz w:val="18"/>
          <w:szCs w:val="18"/>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A3C7F">
        <w:rPr>
          <w:rFonts w:ascii="Microsoft YaHei" w:eastAsia="Microsoft YaHei" w:hAnsi="Microsoft YaHei" w:cs="Microsoft YaHei" w:hint="eastAsia"/>
          <w:i/>
          <w:sz w:val="18"/>
          <w:szCs w:val="18"/>
          <w:lang w:val="hy-AM" w:eastAsia="ru-RU"/>
        </w:rPr>
        <w:t>․</w:t>
      </w:r>
      <w:r w:rsidRPr="002A3C7F">
        <w:rPr>
          <w:rFonts w:ascii="GHEA Grapalat" w:hAnsi="GHEA Grapalat"/>
          <w:i/>
          <w:sz w:val="18"/>
          <w:szCs w:val="18"/>
          <w:lang w:val="hy-AM" w:eastAsia="ru-RU"/>
        </w:rPr>
        <w:t>2-ի&gt;&gt; բառերով,</w:t>
      </w:r>
    </w:p>
    <w:p w14:paraId="6DBA9721" w14:textId="77777777" w:rsidR="00425FD1" w:rsidRPr="002A3C7F" w:rsidRDefault="00425FD1" w:rsidP="00E64B26">
      <w:pPr>
        <w:pStyle w:val="af2"/>
        <w:jc w:val="both"/>
        <w:rPr>
          <w:rFonts w:ascii="GHEA Grapalat" w:hAnsi="GHEA Grapalat"/>
          <w:i/>
          <w:sz w:val="18"/>
          <w:szCs w:val="18"/>
          <w:lang w:val="hy-AM"/>
        </w:rPr>
      </w:pPr>
      <w:r w:rsidRPr="002A3C7F">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741DA24C" w14:textId="2A44C4E0" w:rsidR="00425FD1" w:rsidRPr="008C7473" w:rsidRDefault="00425FD1" w:rsidP="00E64B26">
      <w:pPr>
        <w:pStyle w:val="af2"/>
        <w:jc w:val="both"/>
        <w:rPr>
          <w:rFonts w:ascii="GHEA Grapalat" w:hAnsi="GHEA Grapalat"/>
          <w:i/>
          <w:lang w:val="af-ZA"/>
        </w:rPr>
      </w:pPr>
      <w:r w:rsidRPr="00A71D81">
        <w:rPr>
          <w:rFonts w:ascii="GHEA Grapalat" w:hAnsi="GHEA Grapalat" w:cs="Sylfaen"/>
          <w:b/>
          <w:lang w:val="hy-AM"/>
        </w:rPr>
        <w:br w:type="page"/>
      </w:r>
    </w:p>
    <w:p w14:paraId="79424135" w14:textId="77777777" w:rsidR="00425FD1" w:rsidRPr="00BF58CA" w:rsidRDefault="00425FD1" w:rsidP="005F1C06">
      <w:pPr>
        <w:pStyle w:val="af2"/>
        <w:jc w:val="both"/>
        <w:rPr>
          <w:rFonts w:ascii="GHEA Grapalat" w:hAnsi="GHEA Grapalat"/>
          <w:i/>
          <w:sz w:val="16"/>
          <w:szCs w:val="16"/>
          <w:lang w:val="hy-AM"/>
        </w:rPr>
      </w:pPr>
    </w:p>
    <w:p w14:paraId="7DCC7BCC" w14:textId="77777777" w:rsidR="00425FD1" w:rsidRPr="00B20703" w:rsidDel="006C3873" w:rsidRDefault="00425FD1" w:rsidP="00CE3A99">
      <w:pPr>
        <w:jc w:val="both"/>
        <w:rPr>
          <w:del w:id="5" w:author="User" w:date="2019-05-26T09:52:00Z"/>
          <w:rFonts w:ascii="GHEA Grapalat" w:hAnsi="GHEA Grapalat" w:cs="Sylfaen"/>
          <w:sz w:val="20"/>
          <w:lang w:val="hy-AM"/>
        </w:rPr>
      </w:pPr>
    </w:p>
  </w:footnote>
  <w:footnote w:id="8">
    <w:p w14:paraId="28B63088" w14:textId="77777777" w:rsidR="00425FD1" w:rsidRPr="006265F4" w:rsidRDefault="00425FD1"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07088C7" w14:textId="77777777" w:rsidR="00425FD1" w:rsidRPr="006265F4" w:rsidRDefault="00425FD1"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83C1D0D" w14:textId="77777777" w:rsidR="00425FD1" w:rsidRPr="006265F4" w:rsidDel="00856FDE" w:rsidRDefault="00425FD1" w:rsidP="00B2572B">
      <w:pPr>
        <w:pStyle w:val="af2"/>
        <w:rPr>
          <w:del w:id="9" w:author="User" w:date="2019-05-26T09:57:00Z"/>
          <w:i/>
          <w:lang w:val="af-ZA"/>
        </w:rPr>
      </w:pPr>
    </w:p>
  </w:footnote>
  <w:footnote w:id="9">
    <w:p w14:paraId="25333EC9" w14:textId="77777777" w:rsidR="00425FD1" w:rsidRPr="00C65A05" w:rsidRDefault="00425FD1"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14:paraId="39FC6E4D" w14:textId="77777777" w:rsidR="00425FD1" w:rsidRPr="00C65A05" w:rsidRDefault="00425FD1"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0">
    <w:p w14:paraId="24204C2D" w14:textId="77777777" w:rsidR="00425FD1" w:rsidRPr="006265F4" w:rsidDel="007942E8" w:rsidRDefault="00425FD1" w:rsidP="00071D1C">
      <w:pPr>
        <w:pStyle w:val="af2"/>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1">
    <w:p w14:paraId="061729C7" w14:textId="77777777" w:rsidR="00425FD1" w:rsidRPr="006265F4" w:rsidDel="007942E8" w:rsidRDefault="00425FD1" w:rsidP="00071D1C">
      <w:pPr>
        <w:pStyle w:val="af2"/>
        <w:rPr>
          <w:del w:id="11" w:author="User" w:date="2019-05-26T10:02:00Z"/>
          <w:lang w:val="hy-AM"/>
        </w:rPr>
      </w:pPr>
      <w:r w:rsidRPr="006265F4">
        <w:rPr>
          <w:color w:val="FFFFFF"/>
          <w:vertAlign w:val="superscript"/>
          <w:lang w:val="hy-AM"/>
        </w:rPr>
        <w:t>31</w:t>
      </w:r>
      <w:r w:rsidRPr="006265F4">
        <w:rPr>
          <w:vertAlign w:val="superscript"/>
          <w:lang w:val="hy-AM"/>
        </w:rPr>
        <w:t xml:space="preserve"> </w:t>
      </w:r>
      <w:r w:rsidRPr="00AB6289">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2">
    <w:p w14:paraId="41AA5916" w14:textId="77777777" w:rsidR="00425FD1" w:rsidRPr="006265F4" w:rsidRDefault="00425FD1" w:rsidP="009123CA">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F2877C2" w14:textId="77777777" w:rsidR="00425FD1" w:rsidRPr="006265F4" w:rsidDel="007942E8" w:rsidRDefault="00425FD1" w:rsidP="009123CA">
      <w:pPr>
        <w:pStyle w:val="af2"/>
        <w:jc w:val="both"/>
        <w:rPr>
          <w:del w:id="12"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14:paraId="0E87345B" w14:textId="77777777" w:rsidR="00425FD1" w:rsidRPr="006265F4" w:rsidDel="007942E8" w:rsidRDefault="00425FD1" w:rsidP="00071D1C">
      <w:pPr>
        <w:pStyle w:val="af2"/>
        <w:jc w:val="both"/>
        <w:rPr>
          <w:del w:id="13" w:author="User" w:date="2019-05-26T10:04:00Z"/>
          <w:sz w:val="16"/>
          <w:szCs w:val="16"/>
          <w:lang w:val="hy-AM"/>
        </w:rPr>
      </w:pPr>
      <w:r w:rsidRPr="00AB6289">
        <w:rPr>
          <w:vertAlign w:val="superscript"/>
          <w:lang w:val="hy-AM"/>
        </w:rPr>
        <w:t>21</w:t>
      </w:r>
      <w:r w:rsidRPr="006265F4">
        <w:rPr>
          <w:vertAlign w:val="superscript"/>
          <w:lang w:val="hy-AM"/>
        </w:rP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73F04998" w14:textId="77777777" w:rsidR="00425FD1" w:rsidRPr="006265F4" w:rsidDel="002877FC" w:rsidRDefault="00425FD1" w:rsidP="00071D1C">
      <w:pPr>
        <w:pStyle w:val="af2"/>
        <w:jc w:val="both"/>
        <w:rPr>
          <w:del w:id="14"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64443172" w14:textId="77777777" w:rsidR="00425FD1" w:rsidRPr="006265F4" w:rsidDel="002877FC" w:rsidRDefault="00425FD1" w:rsidP="00071D1C">
      <w:pPr>
        <w:pStyle w:val="af2"/>
        <w:jc w:val="both"/>
        <w:rPr>
          <w:del w:id="15"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849CD"/>
    <w:multiLevelType w:val="hybridMultilevel"/>
    <w:tmpl w:val="0ED676F0"/>
    <w:lvl w:ilvl="0" w:tplc="218EC8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5F592EAD"/>
    <w:multiLevelType w:val="hybridMultilevel"/>
    <w:tmpl w:val="251E4D90"/>
    <w:lvl w:ilvl="0" w:tplc="32D43D76">
      <w:start w:val="1"/>
      <w:numFmt w:val="decimal"/>
      <w:lvlText w:val="%1-"/>
      <w:lvlJc w:val="left"/>
      <w:pPr>
        <w:ind w:left="1080" w:hanging="360"/>
      </w:pPr>
      <w:rPr>
        <w:rFonts w:cs="Sylfae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3"/>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0"/>
  </w:num>
  <w:num w:numId="15">
    <w:abstractNumId w:val="25"/>
  </w:num>
  <w:num w:numId="16">
    <w:abstractNumId w:val="13"/>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 w:numId="32">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5D01"/>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3EB"/>
    <w:rsid w:val="00082ADC"/>
    <w:rsid w:val="00082DE0"/>
    <w:rsid w:val="00082E96"/>
    <w:rsid w:val="00082F24"/>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382D"/>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257"/>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8D9"/>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43C"/>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0B9"/>
    <w:rsid w:val="00277F14"/>
    <w:rsid w:val="0028014C"/>
    <w:rsid w:val="002802F1"/>
    <w:rsid w:val="00280E91"/>
    <w:rsid w:val="00281740"/>
    <w:rsid w:val="00281D16"/>
    <w:rsid w:val="00282B03"/>
    <w:rsid w:val="00283198"/>
    <w:rsid w:val="00283E26"/>
    <w:rsid w:val="00283F0A"/>
    <w:rsid w:val="002846B1"/>
    <w:rsid w:val="00285207"/>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0BD2"/>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6859"/>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4B04"/>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4D87"/>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002"/>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376F"/>
    <w:rsid w:val="00425FD1"/>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7790C"/>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9F6"/>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5E3"/>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0EC"/>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304"/>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35B"/>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68B"/>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27"/>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6FDE"/>
    <w:rsid w:val="00730C78"/>
    <w:rsid w:val="00731BD1"/>
    <w:rsid w:val="00731D26"/>
    <w:rsid w:val="00732594"/>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2B0"/>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D06"/>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32D"/>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690"/>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434"/>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281"/>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2687"/>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39C"/>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D790F"/>
    <w:rsid w:val="009E0111"/>
    <w:rsid w:val="009E1525"/>
    <w:rsid w:val="009E19C7"/>
    <w:rsid w:val="009E2620"/>
    <w:rsid w:val="009E27FC"/>
    <w:rsid w:val="009E35C5"/>
    <w:rsid w:val="009E38B9"/>
    <w:rsid w:val="009E45F3"/>
    <w:rsid w:val="009E4A0F"/>
    <w:rsid w:val="009E7100"/>
    <w:rsid w:val="009E7146"/>
    <w:rsid w:val="009F0660"/>
    <w:rsid w:val="009F06BA"/>
    <w:rsid w:val="009F18D0"/>
    <w:rsid w:val="009F1FF7"/>
    <w:rsid w:val="009F337A"/>
    <w:rsid w:val="009F4269"/>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11EA"/>
    <w:rsid w:val="00A222D7"/>
    <w:rsid w:val="00A22548"/>
    <w:rsid w:val="00A22EB5"/>
    <w:rsid w:val="00A232D9"/>
    <w:rsid w:val="00A24827"/>
    <w:rsid w:val="00A249DB"/>
    <w:rsid w:val="00A24F80"/>
    <w:rsid w:val="00A2791B"/>
    <w:rsid w:val="00A27FAF"/>
    <w:rsid w:val="00A3062D"/>
    <w:rsid w:val="00A30B3F"/>
    <w:rsid w:val="00A31A12"/>
    <w:rsid w:val="00A31F51"/>
    <w:rsid w:val="00A32618"/>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466"/>
    <w:rsid w:val="00A8134C"/>
    <w:rsid w:val="00A81620"/>
    <w:rsid w:val="00A8165E"/>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0C73"/>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1E7D"/>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8DF"/>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5889"/>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4E8B"/>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75D"/>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3AA"/>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351"/>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4116"/>
    <w:rsid w:val="00D359EB"/>
    <w:rsid w:val="00D362DB"/>
    <w:rsid w:val="00D36D97"/>
    <w:rsid w:val="00D371A7"/>
    <w:rsid w:val="00D40327"/>
    <w:rsid w:val="00D411B6"/>
    <w:rsid w:val="00D42D0A"/>
    <w:rsid w:val="00D433D6"/>
    <w:rsid w:val="00D43DA3"/>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3B59"/>
    <w:rsid w:val="00D7435F"/>
    <w:rsid w:val="00D74CCE"/>
    <w:rsid w:val="00D7538E"/>
    <w:rsid w:val="00D758CA"/>
    <w:rsid w:val="00D75F27"/>
    <w:rsid w:val="00D7662C"/>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C07"/>
    <w:rsid w:val="00DD3E3D"/>
    <w:rsid w:val="00DD48FA"/>
    <w:rsid w:val="00DD4F48"/>
    <w:rsid w:val="00DD51F0"/>
    <w:rsid w:val="00DD56AA"/>
    <w:rsid w:val="00DD5CF9"/>
    <w:rsid w:val="00DD66E7"/>
    <w:rsid w:val="00DD6FDA"/>
    <w:rsid w:val="00DE1323"/>
    <w:rsid w:val="00DE134D"/>
    <w:rsid w:val="00DE1C00"/>
    <w:rsid w:val="00DE2630"/>
    <w:rsid w:val="00DE26E4"/>
    <w:rsid w:val="00DE3538"/>
    <w:rsid w:val="00DE3C28"/>
    <w:rsid w:val="00DE3C74"/>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B97"/>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696"/>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4B26"/>
    <w:rsid w:val="00E656BF"/>
    <w:rsid w:val="00E65F37"/>
    <w:rsid w:val="00E66866"/>
    <w:rsid w:val="00E674AE"/>
    <w:rsid w:val="00E67BA7"/>
    <w:rsid w:val="00E700E1"/>
    <w:rsid w:val="00E71B87"/>
    <w:rsid w:val="00E71CEE"/>
    <w:rsid w:val="00E73B1B"/>
    <w:rsid w:val="00E73E30"/>
    <w:rsid w:val="00E74033"/>
    <w:rsid w:val="00E74264"/>
    <w:rsid w:val="00E749B7"/>
    <w:rsid w:val="00E74BF6"/>
    <w:rsid w:val="00E7522C"/>
    <w:rsid w:val="00E7544B"/>
    <w:rsid w:val="00E765B7"/>
    <w:rsid w:val="00E76F31"/>
    <w:rsid w:val="00E77C86"/>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1376"/>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6389"/>
    <w:rsid w:val="00EC7188"/>
    <w:rsid w:val="00EC759E"/>
    <w:rsid w:val="00EC7897"/>
    <w:rsid w:val="00ED01B4"/>
    <w:rsid w:val="00ED0338"/>
    <w:rsid w:val="00ED0BF3"/>
    <w:rsid w:val="00ED0DE3"/>
    <w:rsid w:val="00ED1142"/>
    <w:rsid w:val="00ED1170"/>
    <w:rsid w:val="00ED2462"/>
    <w:rsid w:val="00ED36CA"/>
    <w:rsid w:val="00ED3EC2"/>
    <w:rsid w:val="00ED42AD"/>
    <w:rsid w:val="00ED4C1D"/>
    <w:rsid w:val="00ED5C1C"/>
    <w:rsid w:val="00ED6836"/>
    <w:rsid w:val="00EE0172"/>
    <w:rsid w:val="00EE09A4"/>
    <w:rsid w:val="00EE0EB3"/>
    <w:rsid w:val="00EE0EF1"/>
    <w:rsid w:val="00EE11C5"/>
    <w:rsid w:val="00EE1EB8"/>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455"/>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5E1"/>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6146"/>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0FD5AD1F-008A-45A9-84BF-60E8F5E07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168666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2338973">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57398864">
      <w:bodyDiv w:val="1"/>
      <w:marLeft w:val="0"/>
      <w:marRight w:val="0"/>
      <w:marTop w:val="0"/>
      <w:marBottom w:val="0"/>
      <w:divBdr>
        <w:top w:val="none" w:sz="0" w:space="0" w:color="auto"/>
        <w:left w:val="none" w:sz="0" w:space="0" w:color="auto"/>
        <w:bottom w:val="none" w:sz="0" w:space="0" w:color="auto"/>
        <w:right w:val="none" w:sz="0" w:space="0" w:color="auto"/>
      </w:divBdr>
    </w:div>
    <w:div w:id="564991364">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819738271">
      <w:bodyDiv w:val="1"/>
      <w:marLeft w:val="0"/>
      <w:marRight w:val="0"/>
      <w:marTop w:val="0"/>
      <w:marBottom w:val="0"/>
      <w:divBdr>
        <w:top w:val="none" w:sz="0" w:space="0" w:color="auto"/>
        <w:left w:val="none" w:sz="0" w:space="0" w:color="auto"/>
        <w:bottom w:val="none" w:sz="0" w:space="0" w:color="auto"/>
        <w:right w:val="none" w:sz="0" w:space="0" w:color="auto"/>
      </w:divBdr>
    </w:div>
    <w:div w:id="879123309">
      <w:bodyDiv w:val="1"/>
      <w:marLeft w:val="0"/>
      <w:marRight w:val="0"/>
      <w:marTop w:val="0"/>
      <w:marBottom w:val="0"/>
      <w:divBdr>
        <w:top w:val="none" w:sz="0" w:space="0" w:color="auto"/>
        <w:left w:val="none" w:sz="0" w:space="0" w:color="auto"/>
        <w:bottom w:val="none" w:sz="0" w:space="0" w:color="auto"/>
        <w:right w:val="none" w:sz="0" w:space="0" w:color="auto"/>
      </w:divBdr>
    </w:div>
    <w:div w:id="903637907">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2436843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5463550">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407405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994043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05894-F92B-4C57-BBE1-8116879FF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Pages>
  <Words>20330</Words>
  <Characters>115886</Characters>
  <Application>Microsoft Office Word</Application>
  <DocSecurity>0</DocSecurity>
  <Lines>965</Lines>
  <Paragraphs>271</Paragraphs>
  <ScaleCrop>false</ScaleCrop>
  <HeadingPairs>
    <vt:vector size="6" baseType="variant">
      <vt:variant>
        <vt:lpstr>Название</vt:lpstr>
      </vt:variant>
      <vt:variant>
        <vt:i4>1</vt:i4>
      </vt:variant>
      <vt:variant>
        <vt:lpstr>Заголовки</vt:lpstr>
      </vt:variant>
      <vt:variant>
        <vt:i4>13</vt:i4>
      </vt:variant>
      <vt:variant>
        <vt:lpstr>Title</vt:lpstr>
      </vt:variant>
      <vt:variant>
        <vt:i4>1</vt:i4>
      </vt:variant>
    </vt:vector>
  </HeadingPairs>
  <TitlesOfParts>
    <vt:vector size="15" baseType="lpstr">
      <vt:lpstr/>
      <vt:lpstr>        </vt:lpstr>
      <vt:lpstr>        1.1 Գնման առարկա է հանդիսանում  ՀՀ ԱՆ Դեղերի և բժշկական պարագաների ապահովման ազ</vt:lpstr>
      <vt:lpstr>        Հավելված 1.1</vt:lpstr>
      <vt:lpstr>        </vt:lpstr>
      <vt:lpstr>        ՆԿԱՐԱԳԻՐ</vt:lpstr>
      <vt:lpstr>        առաջարկվող ապրանքի ամբողջական </vt:lpstr>
      <vt:lpstr>        </vt:lpstr>
      <vt:lpstr>        </vt:lpstr>
      <vt:lpstr>        </vt:lpstr>
      <vt:lpstr>        </vt:lpstr>
      <vt:lpstr>        </vt:lpstr>
      <vt:lpstr>        </vt:lpstr>
      <vt:lpstr>        Հավելված 1.2**</vt:lpstr>
      <vt:lpstr/>
    </vt:vector>
  </TitlesOfParts>
  <Company/>
  <LinksUpToDate>false</LinksUpToDate>
  <CharactersWithSpaces>135945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45</cp:revision>
  <cp:lastPrinted>2018-02-16T07:12:00Z</cp:lastPrinted>
  <dcterms:created xsi:type="dcterms:W3CDTF">2022-10-31T10:53:00Z</dcterms:created>
  <dcterms:modified xsi:type="dcterms:W3CDTF">2024-02-07T12:18:00Z</dcterms:modified>
</cp:coreProperties>
</file>