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6569356F" w14:textId="77777777" w:rsidR="009A7CF6" w:rsidRDefault="009A7CF6" w:rsidP="009A7CF6">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11</w:t>
      </w:r>
    </w:p>
    <w:p w14:paraId="1033CD80" w14:textId="77777777" w:rsidR="009A7CF6" w:rsidRDefault="009A7CF6" w:rsidP="009A7CF6">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Pr>
          <w:rFonts w:ascii="GHEA Grapalat" w:hAnsi="GHEA Grapalat" w:cs="Sylfaen"/>
          <w:i/>
          <w:sz w:val="16"/>
        </w:rPr>
        <w:t xml:space="preserve"> </w:t>
      </w:r>
      <w:r>
        <w:rPr>
          <w:rFonts w:ascii="GHEA Grapalat" w:hAnsi="GHEA Grapalat" w:cs="Sylfaen"/>
          <w:i/>
          <w:sz w:val="16"/>
          <w:lang w:val="hy-AM"/>
        </w:rPr>
        <w:t>դեկտեմբերի  09</w:t>
      </w:r>
      <w:r>
        <w:rPr>
          <w:rFonts w:ascii="GHEA Grapalat" w:hAnsi="GHEA Grapalat" w:cs="Sylfaen"/>
          <w:i/>
          <w:sz w:val="16"/>
        </w:rPr>
        <w:t xml:space="preserve"> </w:t>
      </w:r>
      <w:r>
        <w:rPr>
          <w:rFonts w:ascii="GHEA Grapalat" w:hAnsi="GHEA Grapalat" w:cs="Sylfaen"/>
          <w:i/>
          <w:sz w:val="16"/>
          <w:lang w:val="hy-AM"/>
        </w:rPr>
        <w:t>-ի</w:t>
      </w:r>
    </w:p>
    <w:p w14:paraId="2E5F69BD" w14:textId="77777777" w:rsidR="009A7CF6" w:rsidRDefault="009A7CF6" w:rsidP="009A7CF6">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427-Ա հրամանի     </w:t>
      </w:r>
    </w:p>
    <w:p w14:paraId="5F1A4A1E" w14:textId="18A0A1BB" w:rsidR="00BA20DE" w:rsidRDefault="00BA20DE" w:rsidP="00BA20DE">
      <w:pPr>
        <w:pStyle w:val="BodyText"/>
        <w:spacing w:after="0"/>
        <w:ind w:right="-7" w:firstLine="567"/>
        <w:jc w:val="right"/>
        <w:rPr>
          <w:rFonts w:ascii="GHEA Grapalat" w:hAnsi="GHEA Grapalat" w:cs="Sylfaen"/>
          <w:i/>
          <w:sz w:val="18"/>
          <w:szCs w:val="20"/>
          <w:lang w:val="af-ZA" w:eastAsia="ru-RU"/>
        </w:rPr>
      </w:pPr>
    </w:p>
    <w:p w14:paraId="623CB595"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5B38B3CA" w14:textId="77777777" w:rsidR="00106C24" w:rsidRPr="0040442B" w:rsidRDefault="00106C24" w:rsidP="00106C24">
      <w:pPr>
        <w:pStyle w:val="BodyTextIndent"/>
        <w:spacing w:line="240" w:lineRule="auto"/>
        <w:jc w:val="center"/>
        <w:rPr>
          <w:rFonts w:ascii="GHEA Grapalat" w:hAnsi="GHEA Grapalat"/>
          <w:b/>
          <w:bCs/>
          <w:i w:val="0"/>
          <w:lang w:val="af-ZA"/>
        </w:rPr>
      </w:pPr>
      <w:r w:rsidRPr="0040442B">
        <w:rPr>
          <w:rFonts w:ascii="GHEA Grapalat" w:hAnsi="GHEA Grapalat"/>
          <w:b/>
          <w:bCs/>
          <w:i w:val="0"/>
          <w:lang w:val="af-ZA"/>
        </w:rPr>
        <w:t>ԳՆԱՆՇՄԱՆ ՀԱՐՑՄԱՆ ՄԱՍԻՆ</w:t>
      </w:r>
    </w:p>
    <w:p w14:paraId="295637D5" w14:textId="77777777" w:rsidR="00106C24" w:rsidRPr="0040442B" w:rsidRDefault="00106C24" w:rsidP="00106C24">
      <w:pPr>
        <w:pStyle w:val="BodyTextIndent"/>
        <w:spacing w:line="240" w:lineRule="auto"/>
        <w:jc w:val="center"/>
        <w:rPr>
          <w:rFonts w:ascii="GHEA Grapalat" w:hAnsi="GHEA Grapalat"/>
          <w:i w:val="0"/>
          <w:lang w:val="af-ZA"/>
        </w:rPr>
      </w:pPr>
    </w:p>
    <w:p w14:paraId="6BA8ABFC" w14:textId="77777777" w:rsidR="00106C24" w:rsidRPr="0040442B" w:rsidRDefault="00106C24" w:rsidP="00106C24">
      <w:pPr>
        <w:pStyle w:val="BodyTextIndent"/>
        <w:spacing w:line="240" w:lineRule="auto"/>
        <w:jc w:val="center"/>
        <w:rPr>
          <w:rFonts w:ascii="GHEA Grapalat" w:hAnsi="GHEA Grapalat"/>
          <w:i w:val="0"/>
          <w:lang w:val="af-ZA"/>
        </w:rPr>
      </w:pPr>
      <w:r w:rsidRPr="0040442B">
        <w:rPr>
          <w:rFonts w:ascii="GHEA Grapalat" w:hAnsi="GHEA Grapalat"/>
          <w:i w:val="0"/>
          <w:lang w:val="af-ZA"/>
        </w:rPr>
        <w:t>Հայտարարության սույն տեքստը հաստատված է գնահատող հանձնաժողովի</w:t>
      </w:r>
    </w:p>
    <w:p w14:paraId="40DAD8EF" w14:textId="59048EAF" w:rsidR="00106C24" w:rsidRPr="0040442B" w:rsidRDefault="00106C24" w:rsidP="00106C24">
      <w:pPr>
        <w:pStyle w:val="BodyTextIndent"/>
        <w:spacing w:line="240" w:lineRule="auto"/>
        <w:jc w:val="center"/>
        <w:rPr>
          <w:rFonts w:ascii="GHEA Grapalat" w:hAnsi="GHEA Grapalat"/>
          <w:i w:val="0"/>
          <w:lang w:val="af-ZA"/>
        </w:rPr>
      </w:pPr>
      <w:r w:rsidRPr="0040442B">
        <w:rPr>
          <w:rFonts w:ascii="GHEA Grapalat" w:hAnsi="GHEA Grapalat"/>
          <w:i w:val="0"/>
          <w:lang w:val="af-ZA"/>
        </w:rPr>
        <w:t>202</w:t>
      </w:r>
      <w:r w:rsidR="00C52CB4">
        <w:rPr>
          <w:rFonts w:ascii="GHEA Grapalat" w:hAnsi="GHEA Grapalat"/>
          <w:i w:val="0"/>
          <w:lang w:val="af-ZA"/>
        </w:rPr>
        <w:t>6</w:t>
      </w:r>
      <w:r w:rsidRPr="0040442B">
        <w:rPr>
          <w:rFonts w:ascii="GHEA Grapalat" w:hAnsi="GHEA Grapalat"/>
          <w:i w:val="0"/>
          <w:lang w:val="af-ZA"/>
        </w:rPr>
        <w:t xml:space="preserve">   թվականի «</w:t>
      </w:r>
      <w:r w:rsidR="00C52CB4">
        <w:rPr>
          <w:rFonts w:ascii="GHEA Grapalat" w:hAnsi="GHEA Grapalat"/>
          <w:i w:val="0"/>
          <w:lang w:val="af-ZA"/>
        </w:rPr>
        <w:t>հունվա</w:t>
      </w:r>
      <w:r>
        <w:rPr>
          <w:rFonts w:ascii="GHEA Grapalat" w:hAnsi="GHEA Grapalat"/>
          <w:i w:val="0"/>
          <w:lang w:val="af-ZA"/>
        </w:rPr>
        <w:t>ր</w:t>
      </w:r>
      <w:r w:rsidRPr="0040442B">
        <w:rPr>
          <w:rFonts w:ascii="GHEA Grapalat" w:hAnsi="GHEA Grapalat"/>
          <w:i w:val="0"/>
          <w:lang w:val="af-ZA"/>
        </w:rPr>
        <w:t>ի»  «</w:t>
      </w:r>
      <w:r w:rsidR="00261687">
        <w:rPr>
          <w:rFonts w:ascii="GHEA Grapalat" w:hAnsi="GHEA Grapalat"/>
          <w:i w:val="0"/>
          <w:lang w:val="af-ZA"/>
        </w:rPr>
        <w:t>2</w:t>
      </w:r>
      <w:r w:rsidR="008F553C">
        <w:rPr>
          <w:rFonts w:ascii="GHEA Grapalat" w:hAnsi="GHEA Grapalat"/>
          <w:i w:val="0"/>
          <w:lang w:val="hy-AM"/>
        </w:rPr>
        <w:t>6</w:t>
      </w:r>
      <w:r w:rsidRPr="0040442B">
        <w:rPr>
          <w:rFonts w:ascii="GHEA Grapalat" w:hAnsi="GHEA Grapalat"/>
          <w:i w:val="0"/>
          <w:lang w:val="af-ZA"/>
        </w:rPr>
        <w:t xml:space="preserve">»-ի  «թիվ 2» որոշմամբ </w:t>
      </w:r>
    </w:p>
    <w:p w14:paraId="26C1225E" w14:textId="77777777" w:rsidR="00106C24" w:rsidRPr="0040442B" w:rsidRDefault="00106C24" w:rsidP="00106C24">
      <w:pPr>
        <w:pStyle w:val="BodyTextIndent"/>
        <w:spacing w:line="240" w:lineRule="auto"/>
        <w:jc w:val="center"/>
        <w:rPr>
          <w:rFonts w:ascii="GHEA Grapalat" w:hAnsi="GHEA Grapalat"/>
          <w:i w:val="0"/>
          <w:lang w:val="af-ZA"/>
        </w:rPr>
      </w:pPr>
    </w:p>
    <w:p w14:paraId="5A5025F2" w14:textId="344079FA" w:rsidR="00106C24" w:rsidRPr="008F553C" w:rsidRDefault="00106C24" w:rsidP="00106C24">
      <w:pPr>
        <w:pStyle w:val="BodyTextIndent"/>
        <w:spacing w:line="240" w:lineRule="auto"/>
        <w:jc w:val="center"/>
        <w:rPr>
          <w:rFonts w:ascii="GHEA Grapalat" w:hAnsi="GHEA Grapalat"/>
          <w:i w:val="0"/>
          <w:lang w:val="af-ZA"/>
        </w:rPr>
      </w:pPr>
      <w:r w:rsidRPr="0040442B">
        <w:rPr>
          <w:rFonts w:ascii="GHEA Grapalat" w:hAnsi="GHEA Grapalat"/>
          <w:i w:val="0"/>
          <w:lang w:val="af-ZA"/>
        </w:rPr>
        <w:t xml:space="preserve">Ընթացակարգի ծածկագիրը`  </w:t>
      </w:r>
      <w:r w:rsidRPr="0040442B">
        <w:rPr>
          <w:rFonts w:ascii="GHEA Grapalat" w:hAnsi="GHEA Grapalat"/>
          <w:b/>
          <w:i w:val="0"/>
          <w:lang w:val="af-ZA"/>
        </w:rPr>
        <w:t>20</w:t>
      </w:r>
      <w:r w:rsidRPr="0040442B">
        <w:rPr>
          <w:rFonts w:ascii="GHEA Grapalat" w:hAnsi="GHEA Grapalat"/>
          <w:b/>
          <w:i w:val="0"/>
          <w:lang w:val="en-US"/>
        </w:rPr>
        <w:t>Դ</w:t>
      </w:r>
      <w:r>
        <w:rPr>
          <w:rFonts w:ascii="GHEA Grapalat" w:hAnsi="GHEA Grapalat"/>
          <w:b/>
          <w:i w:val="0"/>
          <w:lang w:val="en-US"/>
        </w:rPr>
        <w:t>Պ</w:t>
      </w:r>
      <w:r w:rsidRPr="0040442B">
        <w:rPr>
          <w:rFonts w:ascii="GHEA Grapalat" w:hAnsi="GHEA Grapalat"/>
          <w:b/>
          <w:bCs/>
          <w:i w:val="0"/>
          <w:lang w:val="hy-AM"/>
        </w:rPr>
        <w:t>-ԳՀԾՁԲ-2</w:t>
      </w:r>
      <w:r>
        <w:rPr>
          <w:rFonts w:ascii="GHEA Grapalat" w:hAnsi="GHEA Grapalat"/>
          <w:b/>
          <w:bCs/>
          <w:i w:val="0"/>
          <w:lang w:val="af-ZA"/>
        </w:rPr>
        <w:t>6</w:t>
      </w:r>
      <w:r w:rsidRPr="0040442B">
        <w:rPr>
          <w:rFonts w:ascii="GHEA Grapalat" w:hAnsi="GHEA Grapalat"/>
          <w:b/>
          <w:bCs/>
          <w:i w:val="0"/>
          <w:lang w:val="hy-AM"/>
        </w:rPr>
        <w:t>/</w:t>
      </w:r>
      <w:r w:rsidR="00C52CB4" w:rsidRPr="008F553C">
        <w:rPr>
          <w:rFonts w:ascii="GHEA Grapalat" w:hAnsi="GHEA Grapalat"/>
          <w:b/>
          <w:bCs/>
          <w:i w:val="0"/>
          <w:lang w:val="af-ZA"/>
        </w:rPr>
        <w:t>2</w:t>
      </w:r>
    </w:p>
    <w:p w14:paraId="61D6D3B5" w14:textId="77777777" w:rsidR="0091042F" w:rsidRPr="00106C24" w:rsidRDefault="0091042F" w:rsidP="00EF3662">
      <w:pPr>
        <w:pStyle w:val="BodyTextIndent"/>
        <w:spacing w:line="240" w:lineRule="auto"/>
        <w:rPr>
          <w:rFonts w:ascii="GHEA Grapalat" w:hAnsi="GHEA Grapalat"/>
          <w:i w:val="0"/>
          <w:lang w:val="hy-AM"/>
        </w:rPr>
      </w:pPr>
    </w:p>
    <w:p w14:paraId="50E3EDD8" w14:textId="32C87384" w:rsidR="00106C24" w:rsidRPr="0040442B" w:rsidRDefault="00106C24" w:rsidP="00106C24">
      <w:pPr>
        <w:ind w:firstLine="708"/>
        <w:jc w:val="both"/>
        <w:rPr>
          <w:rFonts w:ascii="GHEA Grapalat" w:hAnsi="GHEA Grapalat"/>
          <w:sz w:val="20"/>
          <w:szCs w:val="20"/>
          <w:lang w:val="af-ZA"/>
        </w:rPr>
      </w:pPr>
      <w:r w:rsidRPr="0040442B">
        <w:rPr>
          <w:rFonts w:ascii="GHEA Grapalat" w:hAnsi="GHEA Grapalat"/>
          <w:sz w:val="20"/>
          <w:szCs w:val="20"/>
          <w:lang w:val="af-ZA"/>
        </w:rPr>
        <w:t xml:space="preserve">Պատվիրատուն` </w:t>
      </w:r>
      <w:r w:rsidRPr="0040442B">
        <w:rPr>
          <w:rFonts w:ascii="GHEA Grapalat" w:hAnsi="GHEA Grapalat"/>
          <w:b/>
          <w:bCs/>
          <w:sz w:val="20"/>
          <w:szCs w:val="20"/>
          <w:lang w:val="af-ZA"/>
        </w:rPr>
        <w:t>«</w:t>
      </w:r>
      <w:bookmarkStart w:id="0" w:name="_Hlk507693772"/>
      <w:r w:rsidRPr="0040442B">
        <w:rPr>
          <w:rFonts w:ascii="GHEA Grapalat" w:hAnsi="GHEA Grapalat"/>
          <w:b/>
          <w:bCs/>
          <w:sz w:val="20"/>
          <w:szCs w:val="20"/>
          <w:lang w:val="af-ZA"/>
        </w:rPr>
        <w:t xml:space="preserve">Երևանի Ջոն Կիրակոսյանի անվան հ.20 հիմնական դպրոց» </w:t>
      </w:r>
      <w:bookmarkEnd w:id="0"/>
      <w:r w:rsidRPr="0040442B">
        <w:rPr>
          <w:rFonts w:ascii="GHEA Grapalat" w:hAnsi="GHEA Grapalat"/>
          <w:b/>
          <w:bCs/>
          <w:sz w:val="20"/>
          <w:szCs w:val="20"/>
          <w:lang w:val="af-ZA"/>
        </w:rPr>
        <w:t>ՊՈԱԿ-ը</w:t>
      </w:r>
      <w:r w:rsidRPr="0040442B">
        <w:rPr>
          <w:rFonts w:ascii="GHEA Grapalat" w:hAnsi="GHEA Grapalat"/>
          <w:sz w:val="20"/>
          <w:szCs w:val="20"/>
          <w:lang w:val="af-ZA"/>
        </w:rPr>
        <w:t>, որը գտնվում է</w:t>
      </w:r>
      <w:r w:rsidRPr="0040442B">
        <w:rPr>
          <w:rFonts w:ascii="GHEA Grapalat" w:hAnsi="GHEA Grapalat"/>
          <w:b/>
          <w:bCs/>
          <w:sz w:val="20"/>
          <w:szCs w:val="20"/>
          <w:lang w:val="af-ZA"/>
        </w:rPr>
        <w:t xml:space="preserve"> ՀՀ, ք. Երևան, Մ.Չայլախյան փող.  </w:t>
      </w:r>
      <w:r>
        <w:rPr>
          <w:rFonts w:ascii="GHEA Grapalat" w:hAnsi="GHEA Grapalat"/>
          <w:b/>
          <w:bCs/>
          <w:sz w:val="20"/>
          <w:szCs w:val="20"/>
          <w:lang w:val="af-ZA"/>
        </w:rPr>
        <w:t>65/3</w:t>
      </w:r>
      <w:r w:rsidRPr="0040442B">
        <w:rPr>
          <w:rFonts w:ascii="GHEA Grapalat" w:hAnsi="GHEA Grapalat"/>
          <w:b/>
          <w:bCs/>
          <w:sz w:val="20"/>
          <w:szCs w:val="20"/>
          <w:lang w:val="af-ZA"/>
        </w:rPr>
        <w:t xml:space="preserve"> շենք </w:t>
      </w:r>
      <w:r w:rsidR="00DC7B28">
        <w:rPr>
          <w:rFonts w:ascii="GHEA Grapalat" w:hAnsi="GHEA Grapalat"/>
          <w:sz w:val="20"/>
          <w:szCs w:val="20"/>
          <w:lang w:val="af-ZA"/>
        </w:rPr>
        <w:t>հասցեում</w:t>
      </w:r>
      <w:r w:rsidRPr="0040442B">
        <w:rPr>
          <w:rFonts w:ascii="GHEA Grapalat" w:hAnsi="GHEA Grapalat"/>
          <w:sz w:val="20"/>
          <w:szCs w:val="20"/>
          <w:lang w:val="af-ZA"/>
        </w:rPr>
        <w:t>,</w:t>
      </w:r>
      <w:r w:rsidRPr="0040442B">
        <w:rPr>
          <w:rFonts w:ascii="GHEA Grapalat" w:hAnsi="GHEA Grapalat"/>
          <w:i/>
          <w:sz w:val="20"/>
          <w:szCs w:val="20"/>
          <w:lang w:val="af-ZA"/>
        </w:rPr>
        <w:t xml:space="preserve"> </w:t>
      </w:r>
      <w:r w:rsidRPr="0040442B">
        <w:rPr>
          <w:rFonts w:ascii="GHEA Grapalat" w:hAnsi="GHEA Grapalat"/>
          <w:sz w:val="20"/>
          <w:szCs w:val="20"/>
          <w:lang w:val="af-ZA"/>
        </w:rPr>
        <w:t>հայտարարում է գնանշման հարցում</w:t>
      </w:r>
      <w:r w:rsidRPr="0040442B">
        <w:rPr>
          <w:rFonts w:ascii="GHEA Grapalat" w:hAnsi="GHEA Grapalat"/>
          <w:sz w:val="20"/>
          <w:szCs w:val="20"/>
          <w:lang w:val="hy-AM"/>
        </w:rPr>
        <w:t xml:space="preserve"> </w:t>
      </w:r>
      <w:r w:rsidRPr="00EA7C39">
        <w:rPr>
          <w:rFonts w:ascii="GHEA Grapalat" w:hAnsi="GHEA Grapalat"/>
          <w:b/>
          <w:color w:val="FF0000"/>
          <w:sz w:val="20"/>
          <w:szCs w:val="20"/>
          <w:lang w:val="hy-AM"/>
        </w:rPr>
        <w:t>«Գնումների մասին» ՀՀ օրենքի</w:t>
      </w:r>
      <w:r w:rsidRPr="00B236C5">
        <w:rPr>
          <w:rFonts w:ascii="GHEA Grapalat" w:hAnsi="GHEA Grapalat"/>
          <w:b/>
          <w:color w:val="FF0000"/>
          <w:sz w:val="20"/>
          <w:szCs w:val="20"/>
          <w:lang w:val="hy-AM"/>
        </w:rPr>
        <w:t xml:space="preserve"> </w:t>
      </w:r>
      <w:r>
        <w:rPr>
          <w:rFonts w:ascii="GHEA Grapalat" w:hAnsi="GHEA Grapalat"/>
          <w:b/>
          <w:color w:val="FF0000"/>
          <w:sz w:val="20"/>
          <w:szCs w:val="20"/>
          <w:lang w:val="af-ZA"/>
        </w:rPr>
        <w:t xml:space="preserve"> </w:t>
      </w:r>
      <w:r w:rsidRPr="00B236C5">
        <w:rPr>
          <w:rFonts w:ascii="GHEA Grapalat" w:hAnsi="GHEA Grapalat"/>
          <w:b/>
          <w:color w:val="FF0000"/>
          <w:sz w:val="20"/>
          <w:szCs w:val="20"/>
          <w:lang w:val="hy-AM"/>
        </w:rPr>
        <w:t xml:space="preserve">15-րդ հոդվածի 6-րդ մասի </w:t>
      </w:r>
      <w:r w:rsidRPr="007315F8">
        <w:rPr>
          <w:rFonts w:ascii="GHEA Grapalat" w:hAnsi="GHEA Grapalat"/>
          <w:b/>
          <w:color w:val="FF0000"/>
          <w:sz w:val="20"/>
          <w:szCs w:val="20"/>
          <w:lang w:val="af-ZA"/>
        </w:rPr>
        <w:t>2-</w:t>
      </w:r>
      <w:proofErr w:type="spellStart"/>
      <w:r>
        <w:rPr>
          <w:rFonts w:ascii="GHEA Grapalat" w:hAnsi="GHEA Grapalat"/>
          <w:b/>
          <w:color w:val="FF0000"/>
          <w:sz w:val="20"/>
          <w:szCs w:val="20"/>
        </w:rPr>
        <w:t>րդ</w:t>
      </w:r>
      <w:proofErr w:type="spellEnd"/>
      <w:r w:rsidRPr="007315F8">
        <w:rPr>
          <w:rFonts w:ascii="GHEA Grapalat" w:hAnsi="GHEA Grapalat"/>
          <w:b/>
          <w:color w:val="FF0000"/>
          <w:sz w:val="20"/>
          <w:szCs w:val="20"/>
          <w:lang w:val="af-ZA"/>
        </w:rPr>
        <w:t xml:space="preserve"> </w:t>
      </w:r>
      <w:proofErr w:type="spellStart"/>
      <w:r>
        <w:rPr>
          <w:rFonts w:ascii="GHEA Grapalat" w:hAnsi="GHEA Grapalat"/>
          <w:b/>
          <w:color w:val="FF0000"/>
          <w:sz w:val="20"/>
          <w:szCs w:val="20"/>
        </w:rPr>
        <w:t>կետի</w:t>
      </w:r>
      <w:proofErr w:type="spellEnd"/>
      <w:r w:rsidRPr="007315F8">
        <w:rPr>
          <w:rFonts w:ascii="GHEA Grapalat" w:hAnsi="GHEA Grapalat"/>
          <w:b/>
          <w:color w:val="FF0000"/>
          <w:sz w:val="20"/>
          <w:szCs w:val="20"/>
          <w:lang w:val="af-ZA"/>
        </w:rPr>
        <w:t xml:space="preserve"> </w:t>
      </w:r>
      <w:r w:rsidRPr="00B236C5">
        <w:rPr>
          <w:rFonts w:ascii="GHEA Grapalat" w:hAnsi="GHEA Grapalat"/>
          <w:b/>
          <w:color w:val="FF0000"/>
          <w:sz w:val="20"/>
          <w:szCs w:val="20"/>
          <w:lang w:val="hy-AM"/>
        </w:rPr>
        <w:t>հիման վրա</w:t>
      </w:r>
      <w:r w:rsidRPr="0040442B">
        <w:rPr>
          <w:rFonts w:ascii="GHEA Grapalat" w:hAnsi="GHEA Grapalat"/>
          <w:sz w:val="20"/>
          <w:szCs w:val="20"/>
          <w:lang w:val="af-ZA"/>
        </w:rPr>
        <w:t>, որն իրականացվում է մեկ փուլով:</w:t>
      </w:r>
    </w:p>
    <w:p w14:paraId="46048BD3" w14:textId="27192386" w:rsidR="00106C24" w:rsidRPr="0040442B" w:rsidRDefault="00496E18" w:rsidP="00106C24">
      <w:pPr>
        <w:pStyle w:val="BodyTextIndent"/>
        <w:spacing w:line="240" w:lineRule="auto"/>
        <w:ind w:firstLine="708"/>
        <w:rPr>
          <w:rFonts w:ascii="GHEA Grapalat" w:hAnsi="GHEA Grapalat"/>
          <w:i w:val="0"/>
          <w:lang w:val="af-ZA"/>
        </w:rPr>
      </w:pPr>
      <w:bookmarkStart w:id="1" w:name="_Hlk23167417"/>
      <w:r w:rsidRPr="00064ADD">
        <w:rPr>
          <w:rFonts w:ascii="GHEA Grapalat" w:hAnsi="GHEA Grapalat"/>
          <w:i w:val="0"/>
          <w:lang w:val="af-ZA"/>
        </w:rPr>
        <w:t>Սույն ընթացակարգի</w:t>
      </w:r>
      <w:bookmarkEnd w:id="1"/>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C52CB4" w:rsidRPr="00C52CB4">
        <w:rPr>
          <w:rFonts w:ascii="GHEA Grapalat" w:hAnsi="GHEA Grapalat"/>
          <w:b/>
          <w:bCs/>
          <w:i w:val="0"/>
          <w:lang w:val="af-ZA"/>
        </w:rPr>
        <w:t>Գույքագրման</w:t>
      </w:r>
      <w:r w:rsidR="00106C24" w:rsidRPr="00C52CB4">
        <w:rPr>
          <w:rFonts w:ascii="GHEA Grapalat" w:hAnsi="GHEA Grapalat"/>
          <w:b/>
          <w:bCs/>
          <w:i w:val="0"/>
          <w:lang w:val="af-ZA"/>
        </w:rPr>
        <w:t xml:space="preserve"> ծ</w:t>
      </w:r>
      <w:r w:rsidR="00106C24" w:rsidRPr="0040442B">
        <w:rPr>
          <w:rFonts w:ascii="GHEA Grapalat" w:hAnsi="GHEA Grapalat"/>
          <w:b/>
          <w:bCs/>
          <w:i w:val="0"/>
          <w:lang w:val="af-ZA"/>
        </w:rPr>
        <w:t>առայությունների</w:t>
      </w:r>
      <w:r w:rsidR="00106C24" w:rsidRPr="0040442B">
        <w:rPr>
          <w:rFonts w:ascii="GHEA Grapalat" w:hAnsi="GHEA Grapalat"/>
          <w:i w:val="0"/>
          <w:lang w:val="af-ZA"/>
        </w:rPr>
        <w:t xml:space="preserve"> մատուցման պայմանագիր (այսուհետ` պայմանագիր)։ </w:t>
      </w:r>
    </w:p>
    <w:p w14:paraId="11FA965D" w14:textId="77777777" w:rsidR="00106C24" w:rsidRPr="0040442B" w:rsidRDefault="00642EFE" w:rsidP="00106C24">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106C24" w:rsidRPr="0040442B">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5672EF9" w14:textId="77777777" w:rsidR="00106C24" w:rsidRPr="0040442B" w:rsidRDefault="00106C24" w:rsidP="00106C24">
      <w:pPr>
        <w:ind w:firstLine="720"/>
        <w:jc w:val="both"/>
        <w:rPr>
          <w:rFonts w:ascii="GHEA Grapalat" w:hAnsi="GHEA Grapalat"/>
          <w:sz w:val="20"/>
          <w:szCs w:val="20"/>
          <w:lang w:val="af-ZA"/>
        </w:rPr>
      </w:pPr>
      <w:r w:rsidRPr="0040442B">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281E158" w14:textId="77777777" w:rsidR="00106C24" w:rsidRPr="0040442B" w:rsidRDefault="00106C24" w:rsidP="00106C24">
      <w:pPr>
        <w:pStyle w:val="BodyTextIndent"/>
        <w:spacing w:line="240" w:lineRule="auto"/>
        <w:rPr>
          <w:rFonts w:ascii="GHEA Grapalat" w:hAnsi="GHEA Grapalat"/>
          <w:i w:val="0"/>
          <w:lang w:val="af-ZA"/>
        </w:rPr>
      </w:pPr>
      <w:r w:rsidRPr="0040442B">
        <w:rPr>
          <w:rFonts w:ascii="GHEA Grapalat" w:hAnsi="GHEA Grapalat"/>
          <w:i w:val="0"/>
          <w:lang w:val="af-ZA"/>
        </w:rPr>
        <w:t xml:space="preserve">Ընտրված մասնակիցը որոշվում է </w:t>
      </w:r>
      <w:bookmarkStart w:id="2" w:name="_Hlk23167512"/>
      <w:r w:rsidRPr="0040442B">
        <w:rPr>
          <w:rFonts w:ascii="GHEA Grapalat" w:hAnsi="GHEA Grapalat"/>
          <w:i w:val="0"/>
          <w:lang w:val="af-ZA"/>
        </w:rPr>
        <w:t xml:space="preserve">ոչ գնային պայմաններով բավարար գնահատված </w:t>
      </w:r>
      <w:bookmarkEnd w:id="2"/>
      <w:r w:rsidRPr="0040442B">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BAED378" w14:textId="77777777" w:rsidR="00106C24" w:rsidRPr="0040442B" w:rsidRDefault="00106C24" w:rsidP="00106C24">
      <w:pPr>
        <w:pStyle w:val="BodyTextIndent"/>
        <w:spacing w:line="240" w:lineRule="auto"/>
        <w:rPr>
          <w:rFonts w:ascii="GHEA Grapalat" w:hAnsi="GHEA Grapalat"/>
          <w:i w:val="0"/>
          <w:lang w:val="af-ZA"/>
        </w:rPr>
      </w:pPr>
      <w:r w:rsidRPr="0040442B">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7CF38F03" w14:textId="77777777" w:rsidR="00106C24" w:rsidRPr="0040442B" w:rsidRDefault="00106C24" w:rsidP="00106C24">
      <w:pPr>
        <w:pStyle w:val="BodyTextIndent"/>
        <w:spacing w:line="240" w:lineRule="auto"/>
        <w:rPr>
          <w:rFonts w:ascii="GHEA Grapalat" w:hAnsi="GHEA Grapalat"/>
          <w:i w:val="0"/>
          <w:lang w:val="af-ZA"/>
        </w:rPr>
      </w:pPr>
      <w:r w:rsidRPr="0040442B">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6C26000" w14:textId="77777777" w:rsidR="00106C24" w:rsidRPr="00261687" w:rsidRDefault="00106C24" w:rsidP="00106C24">
      <w:pPr>
        <w:pStyle w:val="BodyTextIndent"/>
        <w:spacing w:line="240" w:lineRule="auto"/>
        <w:rPr>
          <w:rFonts w:ascii="GHEA Grapalat" w:hAnsi="GHEA Grapalat"/>
          <w:i w:val="0"/>
          <w:lang w:val="af-ZA"/>
        </w:rPr>
      </w:pPr>
      <w:r w:rsidRPr="0040442B">
        <w:rPr>
          <w:rFonts w:ascii="GHEA Grapalat" w:hAnsi="GHEA Grapalat"/>
          <w:i w:val="0"/>
          <w:lang w:val="af-ZA"/>
        </w:rPr>
        <w:t>փաստաթղթային ձևով</w:t>
      </w:r>
      <w:r w:rsidRPr="0040442B">
        <w:rPr>
          <w:rFonts w:ascii="GHEA Grapalat" w:hAnsi="GHEA Grapalat"/>
          <w:i w:val="0"/>
          <w:lang w:val="af-ZA" w:eastAsia="ru-RU"/>
        </w:rPr>
        <w:t xml:space="preserve"> </w:t>
      </w:r>
      <w:r w:rsidRPr="0040442B">
        <w:rPr>
          <w:rFonts w:ascii="GHEA Grapalat" w:hAnsi="GHEA Grapalat"/>
          <w:i w:val="0"/>
          <w:lang w:val="af-ZA"/>
        </w:rPr>
        <w:t xml:space="preserve">մինչև սույն հայտարարության հրապարակման օրվանից հաշված </w:t>
      </w:r>
      <w:r w:rsidRPr="0040442B">
        <w:rPr>
          <w:rFonts w:ascii="GHEA Grapalat" w:hAnsi="GHEA Grapalat"/>
          <w:i w:val="0"/>
          <w:u w:val="single"/>
          <w:lang w:val="af-ZA"/>
        </w:rPr>
        <w:t>7</w:t>
      </w:r>
      <w:r w:rsidRPr="0040442B">
        <w:rPr>
          <w:rFonts w:ascii="GHEA Grapalat" w:hAnsi="GHEA Grapalat"/>
          <w:i w:val="0"/>
          <w:lang w:val="af-ZA"/>
        </w:rPr>
        <w:t xml:space="preserve">-րդ օրվա ժամը </w:t>
      </w:r>
      <w:r w:rsidRPr="00261687">
        <w:rPr>
          <w:rFonts w:ascii="GHEA Grapalat" w:hAnsi="GHEA Grapalat"/>
          <w:i w:val="0"/>
          <w:u w:val="single"/>
          <w:lang w:val="af-ZA"/>
        </w:rPr>
        <w:t>14:30</w:t>
      </w:r>
      <w:r w:rsidRPr="00261687">
        <w:rPr>
          <w:rFonts w:ascii="GHEA Grapalat" w:hAnsi="GHEA Grapalat"/>
          <w:i w:val="0"/>
          <w:lang w:val="af-ZA"/>
        </w:rPr>
        <w:t xml:space="preserve">-ը: Հայտերը, հայերենից բացի, կարող են ներկայացվել նաև անգլերեն կամ ռուսերեն: </w:t>
      </w:r>
    </w:p>
    <w:p w14:paraId="09E9A7DC" w14:textId="546276CA" w:rsidR="00106C24" w:rsidRPr="0040442B" w:rsidRDefault="00106C24" w:rsidP="00106C24">
      <w:pPr>
        <w:pStyle w:val="BodyTextIndent"/>
        <w:spacing w:line="240" w:lineRule="auto"/>
        <w:ind w:firstLine="708"/>
        <w:rPr>
          <w:rFonts w:ascii="GHEA Grapalat" w:hAnsi="GHEA Grapalat"/>
          <w:i w:val="0"/>
          <w:lang w:val="af-ZA"/>
        </w:rPr>
      </w:pPr>
      <w:r w:rsidRPr="00261687">
        <w:rPr>
          <w:rFonts w:ascii="GHEA Grapalat" w:hAnsi="GHEA Grapalat"/>
          <w:i w:val="0"/>
          <w:lang w:val="af-ZA"/>
        </w:rPr>
        <w:t xml:space="preserve">Հայտերի բացումը տեղի կունենա </w:t>
      </w:r>
      <w:r w:rsidRPr="00261687">
        <w:rPr>
          <w:rFonts w:ascii="GHEA Grapalat" w:hAnsi="GHEA Grapalat"/>
          <w:b/>
          <w:bCs/>
          <w:i w:val="0"/>
          <w:lang w:val="af-ZA"/>
        </w:rPr>
        <w:t>ՀՀ, ք. Երևան, Մ.Չայլախյան փող. 65/3 շենք</w:t>
      </w:r>
      <w:r w:rsidRPr="00261687">
        <w:rPr>
          <w:rFonts w:ascii="GHEA Grapalat" w:hAnsi="GHEA Grapalat"/>
          <w:b/>
          <w:bCs/>
          <w:lang w:val="af-ZA"/>
        </w:rPr>
        <w:t xml:space="preserve"> </w:t>
      </w:r>
      <w:r w:rsidRPr="00261687">
        <w:rPr>
          <w:rFonts w:ascii="GHEA Grapalat" w:hAnsi="GHEA Grapalat"/>
          <w:i w:val="0"/>
          <w:lang w:val="af-ZA"/>
        </w:rPr>
        <w:t>հասցեում,  «202</w:t>
      </w:r>
      <w:r w:rsidR="00C52CB4">
        <w:rPr>
          <w:rFonts w:ascii="GHEA Grapalat" w:hAnsi="GHEA Grapalat"/>
          <w:i w:val="0"/>
          <w:lang w:val="af-ZA"/>
        </w:rPr>
        <w:t>6</w:t>
      </w:r>
      <w:r w:rsidRPr="00261687">
        <w:rPr>
          <w:rFonts w:ascii="GHEA Grapalat" w:hAnsi="GHEA Grapalat"/>
          <w:i w:val="0"/>
          <w:lang w:val="af-ZA"/>
        </w:rPr>
        <w:t>թ.» «</w:t>
      </w:r>
      <w:r w:rsidR="00C52CB4">
        <w:rPr>
          <w:rFonts w:ascii="GHEA Grapalat" w:hAnsi="GHEA Grapalat"/>
          <w:i w:val="0"/>
          <w:lang w:val="af-ZA"/>
        </w:rPr>
        <w:t>փետրվա</w:t>
      </w:r>
      <w:r w:rsidRPr="00261687">
        <w:rPr>
          <w:rFonts w:ascii="GHEA Grapalat" w:hAnsi="GHEA Grapalat"/>
          <w:i w:val="0"/>
          <w:lang w:val="af-ZA"/>
        </w:rPr>
        <w:t>րի» «</w:t>
      </w:r>
      <w:r w:rsidR="00B06D9D">
        <w:rPr>
          <w:rFonts w:ascii="GHEA Grapalat" w:hAnsi="GHEA Grapalat"/>
          <w:i w:val="0"/>
          <w:lang w:val="ru-RU"/>
        </w:rPr>
        <w:t>9</w:t>
      </w:r>
      <w:r w:rsidRPr="00261687">
        <w:rPr>
          <w:rFonts w:ascii="GHEA Grapalat" w:hAnsi="GHEA Grapalat"/>
          <w:i w:val="0"/>
          <w:lang w:val="af-ZA"/>
        </w:rPr>
        <w:t>»-ին ժամը  14:30-ին։</w:t>
      </w:r>
      <w:r w:rsidRPr="0040442B">
        <w:rPr>
          <w:rFonts w:ascii="GHEA Grapalat" w:hAnsi="GHEA Grapalat"/>
          <w:i w:val="0"/>
          <w:lang w:val="af-ZA"/>
        </w:rPr>
        <w:t xml:space="preserve">   </w:t>
      </w:r>
    </w:p>
    <w:p w14:paraId="63D95DD0" w14:textId="77777777" w:rsidR="00106C24" w:rsidRPr="0040442B" w:rsidRDefault="00106C24" w:rsidP="00106C24">
      <w:pPr>
        <w:ind w:firstLine="720"/>
        <w:jc w:val="both"/>
        <w:rPr>
          <w:rFonts w:ascii="GHEA Grapalat" w:hAnsi="GHEA Grapalat"/>
          <w:sz w:val="20"/>
          <w:szCs w:val="20"/>
          <w:lang w:val="hy-AM"/>
        </w:rPr>
      </w:pPr>
      <w:r w:rsidRPr="0040442B">
        <w:rPr>
          <w:rFonts w:ascii="GHEA Grapalat" w:hAnsi="GHEA Grapalat"/>
          <w:sz w:val="20"/>
          <w:szCs w:val="20"/>
          <w:lang w:val="af-ZA"/>
        </w:rPr>
        <w:t>Սույն ընթացակարգի վերաբերյալ բողոք</w:t>
      </w:r>
      <w:r w:rsidRPr="0040442B">
        <w:rPr>
          <w:rFonts w:ascii="GHEA Grapalat" w:hAnsi="GHEA Grapalat"/>
          <w:sz w:val="20"/>
          <w:szCs w:val="20"/>
          <w:lang w:val="hy-AM"/>
        </w:rPr>
        <w:t xml:space="preserve">արկումն իրականացվում է </w:t>
      </w:r>
      <w:r w:rsidRPr="0040442B">
        <w:rPr>
          <w:rFonts w:ascii="GHEA Grapalat" w:hAnsi="GHEA Grapalat"/>
          <w:sz w:val="16"/>
          <w:szCs w:val="16"/>
          <w:lang w:val="af-ZA"/>
        </w:rPr>
        <w:t xml:space="preserve"> </w:t>
      </w:r>
      <w:r w:rsidRPr="0040442B">
        <w:rPr>
          <w:rFonts w:ascii="GHEA Grapalat" w:hAnsi="GHEA Grapalat"/>
          <w:sz w:val="20"/>
          <w:szCs w:val="20"/>
          <w:lang w:val="af-ZA"/>
        </w:rPr>
        <w:t>«</w:t>
      </w:r>
      <w:r w:rsidRPr="0040442B">
        <w:rPr>
          <w:rFonts w:ascii="GHEA Grapalat" w:hAnsi="GHEA Grapalat"/>
          <w:sz w:val="20"/>
          <w:szCs w:val="20"/>
          <w:lang w:val="hy-AM"/>
        </w:rPr>
        <w:t>Գնումների</w:t>
      </w:r>
      <w:r w:rsidRPr="0040442B">
        <w:rPr>
          <w:rFonts w:ascii="GHEA Grapalat" w:hAnsi="GHEA Grapalat"/>
          <w:sz w:val="20"/>
          <w:szCs w:val="20"/>
          <w:lang w:val="af-ZA"/>
        </w:rPr>
        <w:t xml:space="preserve"> </w:t>
      </w:r>
      <w:r w:rsidRPr="0040442B">
        <w:rPr>
          <w:rFonts w:ascii="GHEA Grapalat" w:hAnsi="GHEA Grapalat"/>
          <w:sz w:val="20"/>
          <w:szCs w:val="20"/>
          <w:lang w:val="hy-AM"/>
        </w:rPr>
        <w:t>մասին</w:t>
      </w:r>
      <w:r w:rsidRPr="0040442B">
        <w:rPr>
          <w:rFonts w:ascii="GHEA Grapalat" w:hAnsi="GHEA Grapalat"/>
          <w:sz w:val="20"/>
          <w:szCs w:val="20"/>
          <w:lang w:val="af-ZA"/>
        </w:rPr>
        <w:t>»</w:t>
      </w:r>
      <w:r w:rsidRPr="0040442B">
        <w:rPr>
          <w:rFonts w:ascii="GHEA Grapalat" w:hAnsi="GHEA Grapalat"/>
          <w:sz w:val="20"/>
          <w:szCs w:val="20"/>
          <w:lang w:val="hy-AM"/>
        </w:rPr>
        <w:t xml:space="preserve"> ՀՀ</w:t>
      </w:r>
      <w:r w:rsidRPr="0040442B">
        <w:rPr>
          <w:rFonts w:ascii="GHEA Grapalat" w:hAnsi="GHEA Grapalat"/>
          <w:sz w:val="20"/>
          <w:szCs w:val="20"/>
          <w:lang w:val="af-ZA"/>
        </w:rPr>
        <w:t xml:space="preserve"> </w:t>
      </w:r>
      <w:r w:rsidRPr="0040442B">
        <w:rPr>
          <w:rFonts w:ascii="GHEA Grapalat" w:hAnsi="GHEA Grapalat"/>
          <w:sz w:val="20"/>
          <w:szCs w:val="20"/>
          <w:lang w:val="hy-AM"/>
        </w:rPr>
        <w:t>օրենքով</w:t>
      </w:r>
      <w:r w:rsidRPr="0040442B">
        <w:rPr>
          <w:rFonts w:ascii="GHEA Grapalat" w:hAnsi="GHEA Grapalat"/>
          <w:sz w:val="20"/>
          <w:szCs w:val="20"/>
          <w:lang w:val="af-ZA"/>
        </w:rPr>
        <w:t xml:space="preserve"> </w:t>
      </w:r>
      <w:r w:rsidRPr="0040442B">
        <w:rPr>
          <w:rFonts w:ascii="GHEA Grapalat" w:hAnsi="GHEA Grapalat"/>
          <w:sz w:val="20"/>
          <w:szCs w:val="20"/>
          <w:lang w:val="hy-AM"/>
        </w:rPr>
        <w:t>և</w:t>
      </w:r>
      <w:r w:rsidRPr="0040442B">
        <w:rPr>
          <w:rFonts w:ascii="GHEA Grapalat" w:hAnsi="GHEA Grapalat"/>
          <w:sz w:val="20"/>
          <w:szCs w:val="20"/>
          <w:lang w:val="af-ZA"/>
        </w:rPr>
        <w:t xml:space="preserve"> </w:t>
      </w:r>
      <w:r w:rsidRPr="0040442B">
        <w:rPr>
          <w:rFonts w:ascii="GHEA Grapalat" w:hAnsi="GHEA Grapalat"/>
          <w:sz w:val="20"/>
          <w:szCs w:val="20"/>
          <w:lang w:val="hy-AM"/>
        </w:rPr>
        <w:t>ՀՀ քաղաքացիական դատավարության օրենսգրքով սահմանված կարգով։</w:t>
      </w:r>
    </w:p>
    <w:p w14:paraId="24F0EBED" w14:textId="77777777" w:rsidR="00106C24" w:rsidRPr="0040442B" w:rsidRDefault="00106C24" w:rsidP="00106C24">
      <w:pPr>
        <w:pStyle w:val="BodyTextIndent"/>
        <w:spacing w:line="240" w:lineRule="auto"/>
        <w:rPr>
          <w:rFonts w:ascii="GHEA Grapalat" w:hAnsi="GHEA Grapalat"/>
          <w:i w:val="0"/>
          <w:lang w:val="hy-AM"/>
        </w:rPr>
      </w:pPr>
    </w:p>
    <w:p w14:paraId="4997A423" w14:textId="77777777" w:rsidR="00106C24" w:rsidRPr="0040442B" w:rsidRDefault="00106C24" w:rsidP="00106C24">
      <w:pPr>
        <w:pStyle w:val="BodyTextIndent"/>
        <w:spacing w:line="240" w:lineRule="auto"/>
        <w:rPr>
          <w:rFonts w:ascii="GHEA Grapalat" w:hAnsi="GHEA Grapalat"/>
          <w:i w:val="0"/>
          <w:lang w:val="hy-AM"/>
        </w:rPr>
      </w:pPr>
      <w:r w:rsidRPr="0040442B">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0442B">
        <w:rPr>
          <w:rFonts w:ascii="GHEA Grapalat" w:hAnsi="GHEA Grapalat"/>
          <w:b/>
          <w:bCs/>
          <w:i w:val="0"/>
          <w:lang w:val="hy-AM"/>
        </w:rPr>
        <w:t xml:space="preserve"> Աննա</w:t>
      </w:r>
      <w:r w:rsidRPr="0040442B">
        <w:rPr>
          <w:rFonts w:ascii="GHEA Grapalat" w:hAnsi="GHEA Grapalat"/>
          <w:b/>
          <w:bCs/>
          <w:i w:val="0"/>
          <w:lang w:val="af-ZA"/>
        </w:rPr>
        <w:t xml:space="preserve"> Կարապետյանին</w:t>
      </w:r>
      <w:r w:rsidRPr="0040442B">
        <w:rPr>
          <w:rFonts w:ascii="GHEA Grapalat" w:hAnsi="GHEA Grapalat"/>
          <w:b/>
          <w:bCs/>
          <w:i w:val="0"/>
          <w:lang w:val="hy-AM"/>
        </w:rPr>
        <w:t>:</w:t>
      </w:r>
    </w:p>
    <w:p w14:paraId="59809FAA" w14:textId="77777777" w:rsidR="00106C24" w:rsidRPr="0040442B" w:rsidRDefault="00106C24" w:rsidP="00106C24">
      <w:pPr>
        <w:pStyle w:val="BodyTextIndent"/>
        <w:spacing w:line="240" w:lineRule="auto"/>
        <w:ind w:firstLine="0"/>
        <w:rPr>
          <w:rFonts w:ascii="GHEA Grapalat" w:hAnsi="GHEA Grapalat"/>
          <w:i w:val="0"/>
          <w:lang w:val="af-ZA"/>
        </w:rPr>
      </w:pPr>
      <w:r w:rsidRPr="0040442B">
        <w:rPr>
          <w:rFonts w:ascii="GHEA Grapalat" w:hAnsi="GHEA Grapalat"/>
          <w:i w:val="0"/>
          <w:lang w:val="af-ZA"/>
        </w:rPr>
        <w:tab/>
      </w:r>
      <w:r w:rsidRPr="0040442B">
        <w:rPr>
          <w:rFonts w:ascii="GHEA Grapalat" w:hAnsi="GHEA Grapalat"/>
          <w:i w:val="0"/>
          <w:lang w:val="af-ZA"/>
        </w:rPr>
        <w:tab/>
      </w:r>
      <w:r w:rsidRPr="0040442B">
        <w:rPr>
          <w:rFonts w:ascii="GHEA Grapalat" w:hAnsi="GHEA Grapalat"/>
          <w:i w:val="0"/>
          <w:lang w:val="af-ZA"/>
        </w:rPr>
        <w:tab/>
      </w:r>
      <w:r w:rsidRPr="0040442B">
        <w:rPr>
          <w:rFonts w:ascii="GHEA Grapalat" w:hAnsi="GHEA Grapalat"/>
          <w:i w:val="0"/>
          <w:lang w:val="af-ZA"/>
        </w:rPr>
        <w:tab/>
      </w:r>
      <w:r w:rsidRPr="0040442B">
        <w:rPr>
          <w:rFonts w:ascii="GHEA Grapalat" w:hAnsi="GHEA Grapalat"/>
          <w:i w:val="0"/>
          <w:lang w:val="af-ZA"/>
        </w:rPr>
        <w:tab/>
      </w:r>
    </w:p>
    <w:p w14:paraId="367A2B81" w14:textId="77777777" w:rsidR="00106C24" w:rsidRPr="0040442B" w:rsidRDefault="00106C24" w:rsidP="00106C24">
      <w:pPr>
        <w:pStyle w:val="BodyTextIndent"/>
        <w:spacing w:line="240" w:lineRule="auto"/>
        <w:rPr>
          <w:rFonts w:ascii="GHEA Grapalat" w:hAnsi="GHEA Grapalat"/>
          <w:i w:val="0"/>
          <w:u w:val="single"/>
          <w:lang w:val="af-ZA"/>
        </w:rPr>
      </w:pPr>
      <w:r w:rsidRPr="0040442B">
        <w:rPr>
          <w:rFonts w:ascii="GHEA Grapalat" w:hAnsi="GHEA Grapalat"/>
          <w:i w:val="0"/>
          <w:lang w:val="af-ZA"/>
        </w:rPr>
        <w:t xml:space="preserve">                                         Հեռախոս     </w:t>
      </w:r>
      <w:r w:rsidRPr="0040442B">
        <w:rPr>
          <w:rFonts w:ascii="GHEA Grapalat" w:hAnsi="GHEA Grapalat"/>
          <w:b/>
          <w:i w:val="0"/>
          <w:lang w:val="af-ZA"/>
        </w:rPr>
        <w:t>096 646387</w:t>
      </w:r>
    </w:p>
    <w:p w14:paraId="07E3B92D" w14:textId="77777777" w:rsidR="00106C24" w:rsidRPr="0040442B" w:rsidRDefault="00106C24" w:rsidP="00106C24">
      <w:pPr>
        <w:pStyle w:val="BodyTextIndent"/>
        <w:spacing w:line="240" w:lineRule="auto"/>
        <w:rPr>
          <w:rFonts w:ascii="GHEA Grapalat" w:hAnsi="GHEA Grapalat"/>
          <w:i w:val="0"/>
          <w:lang w:val="af-ZA"/>
        </w:rPr>
      </w:pPr>
    </w:p>
    <w:p w14:paraId="4643A77F" w14:textId="77777777" w:rsidR="00106C24" w:rsidRPr="0040442B" w:rsidRDefault="00106C24" w:rsidP="00106C24">
      <w:pPr>
        <w:pStyle w:val="BodyTextIndent"/>
        <w:spacing w:line="240" w:lineRule="auto"/>
        <w:rPr>
          <w:rFonts w:ascii="GHEA Grapalat" w:hAnsi="GHEA Grapalat"/>
          <w:i w:val="0"/>
          <w:u w:val="single"/>
          <w:lang w:val="af-ZA"/>
        </w:rPr>
      </w:pPr>
      <w:r w:rsidRPr="0040442B">
        <w:rPr>
          <w:rFonts w:ascii="GHEA Grapalat" w:hAnsi="GHEA Grapalat"/>
          <w:i w:val="0"/>
          <w:lang w:val="af-ZA"/>
        </w:rPr>
        <w:t xml:space="preserve">                                        Էլ. փոստ   </w:t>
      </w:r>
      <w:r>
        <w:fldChar w:fldCharType="begin"/>
      </w:r>
      <w:r w:rsidRPr="00C8320D">
        <w:rPr>
          <w:lang w:val="af-ZA"/>
        </w:rPr>
        <w:instrText>HYPERLINK "mailto:karapanna@mail.ru"</w:instrText>
      </w:r>
      <w:r>
        <w:fldChar w:fldCharType="separate"/>
      </w:r>
      <w:r w:rsidRPr="0040442B">
        <w:rPr>
          <w:rStyle w:val="Hyperlink"/>
          <w:rFonts w:ascii="GHEA Grapalat" w:hAnsi="GHEA Grapalat"/>
          <w:b/>
          <w:i w:val="0"/>
          <w:lang w:val="af-ZA"/>
        </w:rPr>
        <w:t>karapanna@mail.ru</w:t>
      </w:r>
      <w:r>
        <w:fldChar w:fldCharType="end"/>
      </w:r>
    </w:p>
    <w:p w14:paraId="2C7D9D29" w14:textId="77777777" w:rsidR="00106C24" w:rsidRPr="0040442B" w:rsidRDefault="00106C24" w:rsidP="00106C24">
      <w:pPr>
        <w:pStyle w:val="BodyTextIndent"/>
        <w:spacing w:line="240" w:lineRule="auto"/>
        <w:ind w:firstLine="90"/>
        <w:rPr>
          <w:rFonts w:ascii="GHEA Grapalat" w:hAnsi="GHEA Grapalat"/>
          <w:i w:val="0"/>
          <w:lang w:val="af-ZA"/>
        </w:rPr>
      </w:pPr>
    </w:p>
    <w:p w14:paraId="6A03088E" w14:textId="77777777" w:rsidR="00106C24" w:rsidRPr="0040442B" w:rsidRDefault="00106C24" w:rsidP="00106C24">
      <w:pPr>
        <w:pStyle w:val="BodyTextIndent"/>
        <w:spacing w:line="240" w:lineRule="auto"/>
        <w:rPr>
          <w:rFonts w:ascii="GHEA Grapalat" w:hAnsi="GHEA Grapalat"/>
          <w:i w:val="0"/>
          <w:lang w:val="af-ZA"/>
        </w:rPr>
      </w:pPr>
    </w:p>
    <w:p w14:paraId="116C278D" w14:textId="77777777" w:rsidR="00106C24" w:rsidRPr="0040442B" w:rsidRDefault="00106C24" w:rsidP="00106C24">
      <w:pPr>
        <w:ind w:right="-7" w:firstLine="567"/>
        <w:jc w:val="center"/>
        <w:rPr>
          <w:rFonts w:ascii="GHEA Grapalat" w:hAnsi="GHEA Grapalat" w:cs="Sylfaen"/>
          <w:b/>
          <w:bCs/>
          <w:lang w:val="af-ZA"/>
        </w:rPr>
      </w:pPr>
      <w:r w:rsidRPr="0040442B">
        <w:rPr>
          <w:rFonts w:ascii="GHEA Grapalat" w:hAnsi="GHEA Grapalat"/>
          <w:i/>
          <w:lang w:val="af-ZA"/>
        </w:rPr>
        <w:t xml:space="preserve">Պատվիրատու   </w:t>
      </w:r>
      <w:r w:rsidRPr="0040442B">
        <w:rPr>
          <w:rFonts w:ascii="GHEA Grapalat" w:hAnsi="GHEA Grapalat" w:cs="Sylfaen"/>
          <w:b/>
          <w:bCs/>
          <w:lang w:val="af-ZA"/>
        </w:rPr>
        <w:t>«</w:t>
      </w:r>
      <w:r w:rsidRPr="0040442B">
        <w:rPr>
          <w:rFonts w:ascii="GHEA Grapalat" w:hAnsi="GHEA Grapalat" w:cs="Sylfaen"/>
          <w:b/>
          <w:bCs/>
          <w:lang w:val="hy-AM"/>
        </w:rPr>
        <w:t>Երևանի</w:t>
      </w:r>
      <w:r w:rsidRPr="0040442B">
        <w:rPr>
          <w:rFonts w:ascii="GHEA Grapalat" w:hAnsi="GHEA Grapalat" w:cs="Sylfaen"/>
          <w:b/>
          <w:bCs/>
          <w:lang w:val="af-ZA"/>
        </w:rPr>
        <w:t xml:space="preserve"> </w:t>
      </w:r>
      <w:proofErr w:type="spellStart"/>
      <w:r w:rsidRPr="0040442B">
        <w:rPr>
          <w:rFonts w:ascii="GHEA Grapalat" w:hAnsi="GHEA Grapalat" w:cs="Sylfaen"/>
          <w:b/>
          <w:bCs/>
        </w:rPr>
        <w:t>Ջոն</w:t>
      </w:r>
      <w:proofErr w:type="spellEnd"/>
      <w:r w:rsidRPr="0040442B">
        <w:rPr>
          <w:rFonts w:ascii="GHEA Grapalat" w:hAnsi="GHEA Grapalat" w:cs="Sylfaen"/>
          <w:b/>
          <w:bCs/>
          <w:lang w:val="af-ZA"/>
        </w:rPr>
        <w:t xml:space="preserve"> </w:t>
      </w:r>
      <w:proofErr w:type="spellStart"/>
      <w:r w:rsidRPr="0040442B">
        <w:rPr>
          <w:rFonts w:ascii="GHEA Grapalat" w:hAnsi="GHEA Grapalat" w:cs="Sylfaen"/>
          <w:b/>
          <w:bCs/>
        </w:rPr>
        <w:t>Կիրակոսյանի</w:t>
      </w:r>
      <w:proofErr w:type="spellEnd"/>
      <w:r w:rsidRPr="0040442B">
        <w:rPr>
          <w:rFonts w:ascii="GHEA Grapalat" w:hAnsi="GHEA Grapalat" w:cs="Sylfaen"/>
          <w:b/>
          <w:bCs/>
          <w:lang w:val="af-ZA"/>
        </w:rPr>
        <w:t xml:space="preserve"> </w:t>
      </w:r>
      <w:r w:rsidRPr="0040442B">
        <w:rPr>
          <w:rFonts w:ascii="GHEA Grapalat" w:hAnsi="GHEA Grapalat" w:cs="Sylfaen"/>
          <w:b/>
          <w:bCs/>
          <w:lang w:val="hy-AM"/>
        </w:rPr>
        <w:t>անվան</w:t>
      </w:r>
      <w:r w:rsidRPr="0040442B">
        <w:rPr>
          <w:rFonts w:ascii="GHEA Grapalat" w:hAnsi="GHEA Grapalat" w:cs="Sylfaen"/>
          <w:b/>
          <w:bCs/>
          <w:lang w:val="af-ZA"/>
        </w:rPr>
        <w:t xml:space="preserve"> </w:t>
      </w:r>
      <w:r w:rsidRPr="0040442B">
        <w:rPr>
          <w:rFonts w:ascii="GHEA Grapalat" w:hAnsi="GHEA Grapalat" w:cs="Sylfaen"/>
          <w:b/>
          <w:bCs/>
          <w:lang w:val="hy-AM"/>
        </w:rPr>
        <w:t>հ</w:t>
      </w:r>
      <w:r w:rsidRPr="0040442B">
        <w:rPr>
          <w:rFonts w:ascii="GHEA Grapalat" w:hAnsi="GHEA Grapalat" w:cs="Sylfaen"/>
          <w:b/>
          <w:bCs/>
          <w:lang w:val="af-ZA"/>
        </w:rPr>
        <w:t xml:space="preserve">.20 հիմնական դպրոց» </w:t>
      </w:r>
      <w:r w:rsidRPr="0040442B">
        <w:rPr>
          <w:rFonts w:ascii="GHEA Grapalat" w:hAnsi="GHEA Grapalat" w:cs="Sylfaen"/>
          <w:b/>
          <w:bCs/>
          <w:lang w:val="hy-AM"/>
        </w:rPr>
        <w:t>ՊՈԱԿ</w:t>
      </w:r>
    </w:p>
    <w:p w14:paraId="3CFC44B1" w14:textId="676B1467" w:rsidR="00754697" w:rsidRPr="00106C24" w:rsidRDefault="00754697" w:rsidP="00106C24">
      <w:pPr>
        <w:pStyle w:val="BodyTextIndent"/>
        <w:spacing w:line="240" w:lineRule="auto"/>
        <w:ind w:firstLine="0"/>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0C96127" w14:textId="77777777" w:rsidR="00AC5A57" w:rsidRDefault="007D01A8" w:rsidP="00106C24">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7D6EBA64" w14:textId="05B7FD2C" w:rsidR="00AC5A57" w:rsidRDefault="00AC5A57" w:rsidP="00106C24">
      <w:pPr>
        <w:pStyle w:val="BodyText"/>
        <w:spacing w:after="0"/>
        <w:ind w:firstLine="567"/>
        <w:jc w:val="right"/>
        <w:rPr>
          <w:rFonts w:ascii="GHEA Grapalat" w:hAnsi="GHEA Grapalat" w:cs="Sylfaen"/>
          <w:i/>
          <w:sz w:val="20"/>
          <w:szCs w:val="20"/>
          <w:lang w:val="af-ZA"/>
        </w:rPr>
      </w:pPr>
    </w:p>
    <w:p w14:paraId="7E782459" w14:textId="77777777" w:rsidR="004D0CBE" w:rsidRDefault="004D0CBE" w:rsidP="00106C24">
      <w:pPr>
        <w:pStyle w:val="BodyText"/>
        <w:spacing w:after="0"/>
        <w:ind w:firstLine="567"/>
        <w:jc w:val="right"/>
        <w:rPr>
          <w:rFonts w:ascii="GHEA Grapalat" w:hAnsi="GHEA Grapalat" w:cs="Sylfaen"/>
          <w:i/>
          <w:sz w:val="20"/>
          <w:szCs w:val="20"/>
          <w:lang w:val="af-ZA"/>
        </w:rPr>
      </w:pPr>
    </w:p>
    <w:p w14:paraId="0AA5C333" w14:textId="41FE3798" w:rsidR="00106C24" w:rsidRPr="0040442B" w:rsidRDefault="00106C24" w:rsidP="00106C24">
      <w:pPr>
        <w:pStyle w:val="BodyText"/>
        <w:spacing w:after="0"/>
        <w:ind w:firstLine="567"/>
        <w:jc w:val="right"/>
        <w:rPr>
          <w:rFonts w:ascii="GHEA Grapalat" w:hAnsi="GHEA Grapalat" w:cs="Sylfaen"/>
          <w:b/>
          <w:bCs/>
          <w:i/>
          <w:sz w:val="20"/>
          <w:szCs w:val="20"/>
          <w:lang w:val="hy-AM"/>
        </w:rPr>
      </w:pPr>
      <w:r w:rsidRPr="0040442B">
        <w:rPr>
          <w:rFonts w:ascii="GHEA Grapalat" w:hAnsi="GHEA Grapalat" w:cs="Sylfaen"/>
          <w:b/>
          <w:bCs/>
          <w:i/>
          <w:sz w:val="20"/>
          <w:szCs w:val="20"/>
          <w:lang w:val="hy-AM"/>
        </w:rPr>
        <w:t>20ԴՊ</w:t>
      </w:r>
      <w:r>
        <w:rPr>
          <w:rFonts w:ascii="GHEA Grapalat" w:hAnsi="GHEA Grapalat" w:cs="Sylfaen"/>
          <w:b/>
          <w:bCs/>
          <w:i/>
          <w:sz w:val="20"/>
          <w:szCs w:val="20"/>
          <w:lang w:val="hy-AM"/>
        </w:rPr>
        <w:t>-ԳՀԾՁԲ-26</w:t>
      </w:r>
      <w:r w:rsidRPr="0040442B">
        <w:rPr>
          <w:rFonts w:ascii="GHEA Grapalat" w:hAnsi="GHEA Grapalat" w:cs="Sylfaen"/>
          <w:b/>
          <w:bCs/>
          <w:i/>
          <w:sz w:val="20"/>
          <w:szCs w:val="20"/>
          <w:lang w:val="hy-AM"/>
        </w:rPr>
        <w:t>/</w:t>
      </w:r>
      <w:r w:rsidR="00C52CB4" w:rsidRPr="008F553C">
        <w:rPr>
          <w:rFonts w:ascii="GHEA Grapalat" w:hAnsi="GHEA Grapalat" w:cs="Sylfaen"/>
          <w:b/>
          <w:bCs/>
          <w:i/>
          <w:sz w:val="20"/>
          <w:szCs w:val="20"/>
          <w:lang w:val="af-ZA"/>
        </w:rPr>
        <w:t>2</w:t>
      </w:r>
      <w:r w:rsidRPr="0040442B">
        <w:rPr>
          <w:rFonts w:ascii="GHEA Grapalat" w:hAnsi="GHEA Grapalat" w:cs="Sylfaen"/>
          <w:b/>
          <w:bCs/>
          <w:i/>
          <w:sz w:val="20"/>
          <w:szCs w:val="20"/>
          <w:lang w:val="hy-AM"/>
        </w:rPr>
        <w:t xml:space="preserve"> ծածկագրով </w:t>
      </w:r>
    </w:p>
    <w:p w14:paraId="143E360D" w14:textId="77777777" w:rsidR="00106C24" w:rsidRPr="0040442B" w:rsidRDefault="00106C24" w:rsidP="00106C24">
      <w:pPr>
        <w:pStyle w:val="BodyText"/>
        <w:spacing w:after="0"/>
        <w:ind w:firstLine="567"/>
        <w:jc w:val="right"/>
        <w:rPr>
          <w:rFonts w:ascii="GHEA Grapalat" w:hAnsi="GHEA Grapalat" w:cs="Sylfaen"/>
          <w:b/>
          <w:bCs/>
          <w:i/>
          <w:sz w:val="20"/>
          <w:szCs w:val="20"/>
          <w:lang w:val="hy-AM"/>
        </w:rPr>
      </w:pPr>
      <w:r w:rsidRPr="0040442B">
        <w:rPr>
          <w:rFonts w:ascii="GHEA Grapalat" w:hAnsi="GHEA Grapalat" w:cs="Sylfaen"/>
          <w:b/>
          <w:bCs/>
          <w:i/>
          <w:sz w:val="20"/>
          <w:szCs w:val="20"/>
          <w:lang w:val="hy-AM"/>
        </w:rPr>
        <w:t>գնանշման հարցման գնահատող հանձնաժողովի</w:t>
      </w:r>
    </w:p>
    <w:p w14:paraId="31AC3EE1" w14:textId="009F2A26" w:rsidR="00106C24" w:rsidRPr="0040442B" w:rsidRDefault="00106C24" w:rsidP="00106C24">
      <w:pPr>
        <w:pStyle w:val="BodyText"/>
        <w:spacing w:after="0"/>
        <w:ind w:firstLine="567"/>
        <w:jc w:val="right"/>
        <w:rPr>
          <w:rFonts w:ascii="GHEA Grapalat" w:hAnsi="GHEA Grapalat" w:cs="Sylfaen"/>
          <w:b/>
          <w:bCs/>
          <w:i/>
          <w:sz w:val="20"/>
          <w:szCs w:val="20"/>
          <w:lang w:val="hy-AM"/>
        </w:rPr>
      </w:pPr>
      <w:r w:rsidRPr="0040442B">
        <w:rPr>
          <w:rFonts w:ascii="GHEA Grapalat" w:hAnsi="GHEA Grapalat" w:cs="Sylfaen"/>
          <w:b/>
          <w:bCs/>
          <w:i/>
          <w:sz w:val="20"/>
          <w:szCs w:val="20"/>
          <w:lang w:val="hy-AM"/>
        </w:rPr>
        <w:t xml:space="preserve"> 202</w:t>
      </w:r>
      <w:r w:rsidR="00C52CB4" w:rsidRPr="00C52CB4">
        <w:rPr>
          <w:rFonts w:ascii="GHEA Grapalat" w:hAnsi="GHEA Grapalat" w:cs="Sylfaen"/>
          <w:b/>
          <w:bCs/>
          <w:i/>
          <w:sz w:val="20"/>
          <w:szCs w:val="20"/>
          <w:lang w:val="hy-AM"/>
        </w:rPr>
        <w:t>6</w:t>
      </w:r>
      <w:r w:rsidRPr="0040442B">
        <w:rPr>
          <w:rFonts w:ascii="GHEA Grapalat" w:hAnsi="GHEA Grapalat" w:cs="Sylfaen"/>
          <w:b/>
          <w:bCs/>
          <w:i/>
          <w:sz w:val="20"/>
          <w:szCs w:val="20"/>
          <w:lang w:val="hy-AM"/>
        </w:rPr>
        <w:t xml:space="preserve">թ. </w:t>
      </w:r>
      <w:r w:rsidR="00C52CB4" w:rsidRPr="00C52CB4">
        <w:rPr>
          <w:rFonts w:ascii="GHEA Grapalat" w:hAnsi="GHEA Grapalat" w:cs="Sylfaen"/>
          <w:b/>
          <w:bCs/>
          <w:i/>
          <w:sz w:val="20"/>
          <w:szCs w:val="20"/>
          <w:lang w:val="hy-AM"/>
        </w:rPr>
        <w:t>հունվա</w:t>
      </w:r>
      <w:r w:rsidRPr="00CC2C14">
        <w:rPr>
          <w:rFonts w:ascii="GHEA Grapalat" w:hAnsi="GHEA Grapalat" w:cs="Sylfaen"/>
          <w:b/>
          <w:bCs/>
          <w:i/>
          <w:sz w:val="20"/>
          <w:szCs w:val="20"/>
          <w:lang w:val="hy-AM"/>
        </w:rPr>
        <w:t>ր</w:t>
      </w:r>
      <w:r w:rsidRPr="0040442B">
        <w:rPr>
          <w:rFonts w:ascii="GHEA Grapalat" w:hAnsi="GHEA Grapalat" w:cs="Sylfaen"/>
          <w:b/>
          <w:bCs/>
          <w:i/>
          <w:sz w:val="20"/>
          <w:szCs w:val="20"/>
          <w:lang w:val="hy-AM"/>
        </w:rPr>
        <w:t xml:space="preserve">ի </w:t>
      </w:r>
      <w:r w:rsidR="00261687" w:rsidRPr="00AC5A57">
        <w:rPr>
          <w:rFonts w:ascii="GHEA Grapalat" w:hAnsi="GHEA Grapalat" w:cs="Sylfaen"/>
          <w:b/>
          <w:bCs/>
          <w:i/>
          <w:sz w:val="20"/>
          <w:szCs w:val="20"/>
          <w:lang w:val="hy-AM"/>
        </w:rPr>
        <w:t>2</w:t>
      </w:r>
      <w:r w:rsidR="008F553C">
        <w:rPr>
          <w:rFonts w:ascii="GHEA Grapalat" w:hAnsi="GHEA Grapalat" w:cs="Sylfaen"/>
          <w:b/>
          <w:bCs/>
          <w:i/>
          <w:sz w:val="20"/>
          <w:szCs w:val="20"/>
          <w:lang w:val="hy-AM"/>
        </w:rPr>
        <w:t>6</w:t>
      </w:r>
      <w:r w:rsidR="00261687" w:rsidRPr="00AC5A57">
        <w:rPr>
          <w:rFonts w:ascii="GHEA Grapalat" w:hAnsi="GHEA Grapalat" w:cs="Sylfaen"/>
          <w:b/>
          <w:bCs/>
          <w:i/>
          <w:sz w:val="20"/>
          <w:szCs w:val="20"/>
          <w:lang w:val="hy-AM"/>
        </w:rPr>
        <w:t>-</w:t>
      </w:r>
      <w:r w:rsidRPr="0040442B">
        <w:rPr>
          <w:rFonts w:ascii="GHEA Grapalat" w:hAnsi="GHEA Grapalat" w:cs="Sylfaen"/>
          <w:b/>
          <w:bCs/>
          <w:i/>
          <w:sz w:val="20"/>
          <w:szCs w:val="20"/>
          <w:lang w:val="hy-AM"/>
        </w:rPr>
        <w:t>ի  N 2 որոշմամբ</w:t>
      </w:r>
    </w:p>
    <w:p w14:paraId="37F51362" w14:textId="77777777" w:rsidR="00106C24" w:rsidRPr="0040442B" w:rsidRDefault="00106C24" w:rsidP="00106C24">
      <w:pPr>
        <w:pStyle w:val="BodyText"/>
        <w:spacing w:after="0"/>
        <w:ind w:right="-7" w:firstLine="567"/>
        <w:jc w:val="center"/>
        <w:rPr>
          <w:rFonts w:ascii="GHEA Grapalat" w:hAnsi="GHEA Grapalat"/>
          <w:lang w:val="af-ZA"/>
        </w:rPr>
      </w:pPr>
    </w:p>
    <w:p w14:paraId="4FF561AE" w14:textId="77777777" w:rsidR="00106C24" w:rsidRPr="0040442B" w:rsidRDefault="00106C24" w:rsidP="00106C24">
      <w:pPr>
        <w:pStyle w:val="BodyText"/>
        <w:spacing w:after="0"/>
        <w:ind w:right="-7" w:firstLine="567"/>
        <w:jc w:val="center"/>
        <w:rPr>
          <w:rFonts w:ascii="GHEA Grapalat" w:hAnsi="GHEA Grapalat"/>
          <w:lang w:val="af-ZA"/>
        </w:rPr>
      </w:pPr>
    </w:p>
    <w:p w14:paraId="13B12A34" w14:textId="77777777" w:rsidR="00106C24" w:rsidRPr="0040442B" w:rsidRDefault="00106C24" w:rsidP="00106C24">
      <w:pPr>
        <w:pStyle w:val="BodyText"/>
        <w:spacing w:after="0"/>
        <w:ind w:right="-7" w:firstLine="567"/>
        <w:jc w:val="center"/>
        <w:rPr>
          <w:rFonts w:ascii="GHEA Grapalat" w:hAnsi="GHEA Grapalat"/>
          <w:lang w:val="af-ZA"/>
        </w:rPr>
      </w:pPr>
    </w:p>
    <w:p w14:paraId="0EACC624" w14:textId="77777777" w:rsidR="00106C24" w:rsidRPr="0040442B" w:rsidRDefault="00106C24" w:rsidP="00106C24">
      <w:pPr>
        <w:pStyle w:val="BodyText"/>
        <w:spacing w:after="0"/>
        <w:ind w:right="-7" w:firstLine="567"/>
        <w:jc w:val="center"/>
        <w:rPr>
          <w:rFonts w:ascii="GHEA Grapalat" w:hAnsi="GHEA Grapalat"/>
          <w:lang w:val="af-ZA"/>
        </w:rPr>
      </w:pPr>
    </w:p>
    <w:p w14:paraId="1539FDDD" w14:textId="77777777" w:rsidR="00106C24" w:rsidRPr="0040442B" w:rsidRDefault="00106C24" w:rsidP="00106C24">
      <w:pPr>
        <w:pStyle w:val="BodyText"/>
        <w:spacing w:after="0"/>
        <w:ind w:right="-7" w:firstLine="567"/>
        <w:jc w:val="center"/>
        <w:rPr>
          <w:rFonts w:ascii="GHEA Grapalat" w:hAnsi="GHEA Grapalat"/>
          <w:lang w:val="af-ZA"/>
        </w:rPr>
      </w:pPr>
    </w:p>
    <w:p w14:paraId="6CCCD642" w14:textId="77777777" w:rsidR="00106C24" w:rsidRPr="0040442B" w:rsidRDefault="00106C24" w:rsidP="00106C24">
      <w:pPr>
        <w:pStyle w:val="BodyText"/>
        <w:spacing w:after="0"/>
        <w:ind w:right="-7" w:firstLine="567"/>
        <w:jc w:val="center"/>
        <w:rPr>
          <w:rFonts w:ascii="GHEA Grapalat" w:hAnsi="GHEA Grapalat"/>
          <w:lang w:val="af-ZA"/>
        </w:rPr>
      </w:pPr>
    </w:p>
    <w:p w14:paraId="09448D0E" w14:textId="77777777" w:rsidR="00106C24" w:rsidRPr="0040442B" w:rsidRDefault="00106C24" w:rsidP="00106C24">
      <w:pPr>
        <w:pStyle w:val="BodyText"/>
        <w:spacing w:after="0"/>
        <w:ind w:right="-7" w:firstLine="567"/>
        <w:jc w:val="center"/>
        <w:rPr>
          <w:rFonts w:ascii="GHEA Grapalat" w:hAnsi="GHEA Grapalat"/>
          <w:lang w:val="af-ZA"/>
        </w:rPr>
      </w:pPr>
    </w:p>
    <w:p w14:paraId="25E3F4EE" w14:textId="77777777" w:rsidR="00106C24" w:rsidRPr="0040442B" w:rsidRDefault="00106C24" w:rsidP="00106C24">
      <w:pPr>
        <w:ind w:right="-7" w:firstLine="567"/>
        <w:jc w:val="center"/>
        <w:rPr>
          <w:rFonts w:ascii="GHEA Grapalat" w:hAnsi="GHEA Grapalat" w:cs="Sylfaen"/>
          <w:b/>
          <w:bCs/>
          <w:lang w:val="af-ZA"/>
        </w:rPr>
      </w:pPr>
      <w:r w:rsidRPr="0040442B">
        <w:rPr>
          <w:rFonts w:ascii="GHEA Grapalat" w:hAnsi="GHEA Grapalat" w:cs="Sylfaen"/>
          <w:b/>
          <w:bCs/>
          <w:lang w:val="af-ZA"/>
        </w:rPr>
        <w:t>«</w:t>
      </w:r>
      <w:r w:rsidRPr="0040442B">
        <w:rPr>
          <w:rFonts w:ascii="GHEA Grapalat" w:hAnsi="GHEA Grapalat" w:cs="Sylfaen"/>
          <w:b/>
          <w:bCs/>
          <w:lang w:val="hy-AM"/>
        </w:rPr>
        <w:t>Երևանի</w:t>
      </w:r>
      <w:r w:rsidRPr="0040442B">
        <w:rPr>
          <w:rFonts w:ascii="GHEA Grapalat" w:hAnsi="GHEA Grapalat" w:cs="Sylfaen"/>
          <w:b/>
          <w:bCs/>
          <w:lang w:val="af-ZA"/>
        </w:rPr>
        <w:t xml:space="preserve"> </w:t>
      </w:r>
      <w:r w:rsidRPr="0040442B">
        <w:rPr>
          <w:rFonts w:ascii="GHEA Grapalat" w:hAnsi="GHEA Grapalat" w:cs="Sylfaen"/>
          <w:b/>
          <w:bCs/>
          <w:lang w:val="hy-AM"/>
        </w:rPr>
        <w:t>Ջոն Կիրակոսյանի</w:t>
      </w:r>
      <w:r w:rsidRPr="0040442B">
        <w:rPr>
          <w:rFonts w:ascii="GHEA Grapalat" w:hAnsi="GHEA Grapalat" w:cs="Sylfaen"/>
          <w:b/>
          <w:bCs/>
          <w:lang w:val="af-ZA"/>
        </w:rPr>
        <w:t xml:space="preserve"> </w:t>
      </w:r>
      <w:r w:rsidRPr="0040442B">
        <w:rPr>
          <w:rFonts w:ascii="GHEA Grapalat" w:hAnsi="GHEA Grapalat" w:cs="Sylfaen"/>
          <w:b/>
          <w:bCs/>
          <w:lang w:val="hy-AM"/>
        </w:rPr>
        <w:t>անվան</w:t>
      </w:r>
      <w:r w:rsidRPr="0040442B">
        <w:rPr>
          <w:rFonts w:ascii="GHEA Grapalat" w:hAnsi="GHEA Grapalat" w:cs="Sylfaen"/>
          <w:b/>
          <w:bCs/>
          <w:lang w:val="af-ZA"/>
        </w:rPr>
        <w:t xml:space="preserve"> </w:t>
      </w:r>
      <w:r w:rsidRPr="0040442B">
        <w:rPr>
          <w:rFonts w:ascii="GHEA Grapalat" w:hAnsi="GHEA Grapalat" w:cs="Sylfaen"/>
          <w:b/>
          <w:bCs/>
          <w:lang w:val="hy-AM"/>
        </w:rPr>
        <w:t>հ</w:t>
      </w:r>
      <w:r w:rsidRPr="0040442B">
        <w:rPr>
          <w:rFonts w:ascii="GHEA Grapalat" w:hAnsi="GHEA Grapalat" w:cs="Sylfaen"/>
          <w:b/>
          <w:bCs/>
          <w:lang w:val="af-ZA"/>
        </w:rPr>
        <w:t xml:space="preserve">.20 հիմնական դպրոց» </w:t>
      </w:r>
      <w:r w:rsidRPr="0040442B">
        <w:rPr>
          <w:rFonts w:ascii="GHEA Grapalat" w:hAnsi="GHEA Grapalat" w:cs="Sylfaen"/>
          <w:b/>
          <w:bCs/>
          <w:lang w:val="hy-AM"/>
        </w:rPr>
        <w:t>ՊՈԱԿ</w:t>
      </w:r>
    </w:p>
    <w:p w14:paraId="353813B2" w14:textId="77777777" w:rsidR="00106C24" w:rsidRPr="0040442B" w:rsidRDefault="00106C24" w:rsidP="00106C24">
      <w:pPr>
        <w:ind w:right="-7" w:firstLine="567"/>
        <w:jc w:val="center"/>
        <w:rPr>
          <w:rFonts w:ascii="GHEA Grapalat" w:hAnsi="GHEA Grapalat"/>
          <w:lang w:val="af-ZA"/>
        </w:rPr>
      </w:pPr>
    </w:p>
    <w:p w14:paraId="43586736" w14:textId="77777777" w:rsidR="00106C24" w:rsidRPr="0040442B" w:rsidRDefault="00106C24" w:rsidP="00106C24">
      <w:pPr>
        <w:pStyle w:val="BodyText"/>
        <w:ind w:right="-7" w:firstLine="567"/>
        <w:jc w:val="center"/>
        <w:rPr>
          <w:rFonts w:ascii="GHEA Grapalat" w:hAnsi="GHEA Grapalat"/>
          <w:lang w:val="af-ZA"/>
        </w:rPr>
      </w:pPr>
    </w:p>
    <w:p w14:paraId="317C4A66" w14:textId="77777777" w:rsidR="00106C24" w:rsidRPr="0040442B" w:rsidRDefault="00106C24" w:rsidP="00106C24">
      <w:pPr>
        <w:pStyle w:val="BodyText"/>
        <w:ind w:right="-7" w:firstLine="567"/>
        <w:jc w:val="center"/>
        <w:rPr>
          <w:rFonts w:ascii="GHEA Grapalat" w:hAnsi="GHEA Grapalat"/>
          <w:lang w:val="af-ZA"/>
        </w:rPr>
      </w:pPr>
    </w:p>
    <w:p w14:paraId="083F0559" w14:textId="77777777" w:rsidR="00106C24" w:rsidRPr="0040442B" w:rsidRDefault="00106C24" w:rsidP="00106C24">
      <w:pPr>
        <w:pStyle w:val="BodyText"/>
        <w:ind w:right="-7" w:firstLine="567"/>
        <w:jc w:val="center"/>
        <w:rPr>
          <w:rFonts w:ascii="GHEA Grapalat" w:hAnsi="GHEA Grapalat"/>
          <w:lang w:val="af-ZA"/>
        </w:rPr>
      </w:pPr>
    </w:p>
    <w:p w14:paraId="74BCD616" w14:textId="77777777" w:rsidR="00106C24" w:rsidRPr="0040442B" w:rsidRDefault="00106C24" w:rsidP="00106C24">
      <w:pPr>
        <w:pStyle w:val="BodyText"/>
        <w:ind w:right="-7" w:firstLine="567"/>
        <w:jc w:val="center"/>
        <w:rPr>
          <w:rFonts w:ascii="GHEA Grapalat" w:hAnsi="GHEA Grapalat"/>
          <w:lang w:val="af-ZA"/>
        </w:rPr>
      </w:pPr>
    </w:p>
    <w:p w14:paraId="0B6DF106" w14:textId="77777777" w:rsidR="00106C24" w:rsidRPr="0040442B" w:rsidRDefault="00106C24" w:rsidP="00106C24">
      <w:pPr>
        <w:pStyle w:val="BodyText"/>
        <w:ind w:right="-7" w:firstLine="567"/>
        <w:jc w:val="center"/>
        <w:rPr>
          <w:rFonts w:ascii="GHEA Grapalat" w:hAnsi="GHEA Grapalat"/>
          <w:lang w:val="af-ZA"/>
        </w:rPr>
      </w:pPr>
    </w:p>
    <w:p w14:paraId="13C41D5E" w14:textId="77777777" w:rsidR="00106C24" w:rsidRPr="0040442B" w:rsidRDefault="00106C24" w:rsidP="00106C24">
      <w:pPr>
        <w:pStyle w:val="BodyText"/>
        <w:ind w:right="-7" w:firstLine="567"/>
        <w:jc w:val="center"/>
        <w:rPr>
          <w:rFonts w:ascii="GHEA Grapalat" w:hAnsi="GHEA Grapalat" w:cs="Sylfaen"/>
          <w:lang w:val="af-ZA"/>
        </w:rPr>
      </w:pPr>
      <w:r w:rsidRPr="0040442B">
        <w:rPr>
          <w:rFonts w:ascii="GHEA Grapalat" w:hAnsi="GHEA Grapalat" w:cs="Sylfaen"/>
        </w:rPr>
        <w:t>Հ</w:t>
      </w:r>
      <w:r w:rsidRPr="0040442B">
        <w:rPr>
          <w:rFonts w:ascii="GHEA Grapalat" w:hAnsi="GHEA Grapalat" w:cs="Times Armenian"/>
          <w:lang w:val="af-ZA"/>
        </w:rPr>
        <w:t xml:space="preserve"> </w:t>
      </w:r>
      <w:r w:rsidRPr="0040442B">
        <w:rPr>
          <w:rFonts w:ascii="GHEA Grapalat" w:hAnsi="GHEA Grapalat" w:cs="Sylfaen"/>
        </w:rPr>
        <w:t>Ր</w:t>
      </w:r>
      <w:r w:rsidRPr="0040442B">
        <w:rPr>
          <w:rFonts w:ascii="GHEA Grapalat" w:hAnsi="GHEA Grapalat" w:cs="Times Armenian"/>
          <w:lang w:val="af-ZA"/>
        </w:rPr>
        <w:t xml:space="preserve"> </w:t>
      </w:r>
      <w:r w:rsidRPr="0040442B">
        <w:rPr>
          <w:rFonts w:ascii="GHEA Grapalat" w:hAnsi="GHEA Grapalat" w:cs="Sylfaen"/>
        </w:rPr>
        <w:t>Ա</w:t>
      </w:r>
      <w:r w:rsidRPr="0040442B">
        <w:rPr>
          <w:rFonts w:ascii="GHEA Grapalat" w:hAnsi="GHEA Grapalat" w:cs="Times Armenian"/>
          <w:lang w:val="af-ZA"/>
        </w:rPr>
        <w:t xml:space="preserve"> </w:t>
      </w:r>
      <w:r w:rsidRPr="0040442B">
        <w:rPr>
          <w:rFonts w:ascii="GHEA Grapalat" w:hAnsi="GHEA Grapalat" w:cs="Sylfaen"/>
        </w:rPr>
        <w:t>Վ</w:t>
      </w:r>
      <w:r w:rsidRPr="0040442B">
        <w:rPr>
          <w:rFonts w:ascii="GHEA Grapalat" w:hAnsi="GHEA Grapalat" w:cs="Times Armenian"/>
          <w:lang w:val="af-ZA"/>
        </w:rPr>
        <w:t xml:space="preserve"> </w:t>
      </w:r>
      <w:r w:rsidRPr="0040442B">
        <w:rPr>
          <w:rFonts w:ascii="GHEA Grapalat" w:hAnsi="GHEA Grapalat" w:cs="Sylfaen"/>
        </w:rPr>
        <w:t>Ե</w:t>
      </w:r>
      <w:r w:rsidRPr="0040442B">
        <w:rPr>
          <w:rFonts w:ascii="GHEA Grapalat" w:hAnsi="GHEA Grapalat" w:cs="Times Armenian"/>
          <w:lang w:val="af-ZA"/>
        </w:rPr>
        <w:t xml:space="preserve"> </w:t>
      </w:r>
      <w:r w:rsidRPr="0040442B">
        <w:rPr>
          <w:rFonts w:ascii="GHEA Grapalat" w:hAnsi="GHEA Grapalat" w:cs="Sylfaen"/>
        </w:rPr>
        <w:t>Ր</w:t>
      </w:r>
    </w:p>
    <w:p w14:paraId="65A75CBD" w14:textId="77777777" w:rsidR="00106C24" w:rsidRPr="0040442B" w:rsidRDefault="00106C24" w:rsidP="00106C24">
      <w:pPr>
        <w:pStyle w:val="BodyText"/>
        <w:ind w:right="-7" w:firstLine="567"/>
        <w:jc w:val="center"/>
        <w:rPr>
          <w:rFonts w:ascii="GHEA Grapalat" w:hAnsi="GHEA Grapalat" w:cs="Sylfaen"/>
          <w:lang w:val="af-ZA"/>
        </w:rPr>
      </w:pPr>
    </w:p>
    <w:p w14:paraId="609DA456" w14:textId="47E3682D" w:rsidR="00106C24" w:rsidRPr="0040442B" w:rsidRDefault="00106C24" w:rsidP="00106C24">
      <w:pPr>
        <w:pStyle w:val="BodyText"/>
        <w:ind w:right="-7" w:firstLine="567"/>
        <w:jc w:val="center"/>
        <w:rPr>
          <w:rFonts w:ascii="GHEA Grapalat" w:hAnsi="GHEA Grapalat"/>
          <w:lang w:val="af-ZA"/>
        </w:rPr>
      </w:pPr>
      <w:r w:rsidRPr="0040442B">
        <w:rPr>
          <w:rFonts w:ascii="GHEA Grapalat" w:hAnsi="GHEA Grapalat" w:cs="Sylfaen"/>
          <w:b/>
          <w:bCs/>
          <w:lang w:val="af-ZA"/>
        </w:rPr>
        <w:t xml:space="preserve">«ԵՐԵՎԱՆԻ ՋՈՆ ԿԻՐԱԿՈՍՅԱՆԻ ԱՆՎԱՆ Հ.20 ՀԻՄՆԱԿԱՆ ԴՊՐՈՑ» ՊՈԱԿ-Ի ԿԱՐԻՔՆԵՐԻ ՀԱՄԱՐ` </w:t>
      </w:r>
      <w:r w:rsidR="00C52CB4">
        <w:rPr>
          <w:rFonts w:ascii="GHEA Grapalat" w:hAnsi="GHEA Grapalat" w:cs="Arial"/>
          <w:b/>
          <w:bCs/>
          <w:lang w:val="af-ZA"/>
        </w:rPr>
        <w:t xml:space="preserve">ԳՈՒՅՔԱԳՐՄԱՆ </w:t>
      </w:r>
      <w:r w:rsidRPr="0040442B">
        <w:rPr>
          <w:rFonts w:ascii="GHEA Grapalat" w:hAnsi="GHEA Grapalat" w:cs="Sylfaen"/>
          <w:b/>
          <w:bCs/>
          <w:lang w:val="af-ZA"/>
        </w:rPr>
        <w:t xml:space="preserve"> ԾԱՌԱՅՈՒԹՅՈՒՆՆԵՐԻ ՁԵՌՔԲԵՐՄԱՆ ՆՊԱՏԱԿՈՎ  ՀԱՅՏԱՐԱՐՎԱԾ ԳՆԱՆՇՄԱՆ ՀԱՐՑՄԱՆ ԸՆԹԱՑԱԿԱՐԳԻ</w:t>
      </w:r>
    </w:p>
    <w:p w14:paraId="1AB663BE" w14:textId="77777777" w:rsidR="00106C24" w:rsidRPr="0040442B" w:rsidRDefault="00106C24" w:rsidP="00106C24">
      <w:pPr>
        <w:pStyle w:val="BodyText"/>
        <w:ind w:right="-7" w:firstLine="567"/>
        <w:jc w:val="center"/>
        <w:rPr>
          <w:rFonts w:ascii="GHEA Grapalat" w:hAnsi="GHEA Grapalat"/>
          <w:lang w:val="af-ZA"/>
        </w:rPr>
      </w:pPr>
    </w:p>
    <w:p w14:paraId="621D2419" w14:textId="77777777" w:rsidR="00106C24" w:rsidRPr="0040442B" w:rsidRDefault="00106C24" w:rsidP="00106C24">
      <w:pPr>
        <w:pStyle w:val="BodyText"/>
        <w:ind w:right="-7" w:firstLine="567"/>
        <w:jc w:val="center"/>
        <w:rPr>
          <w:rFonts w:ascii="GHEA Grapalat" w:hAnsi="GHEA Grapalat"/>
          <w:lang w:val="af-ZA"/>
        </w:rPr>
      </w:pPr>
    </w:p>
    <w:p w14:paraId="12FEB624" w14:textId="77777777" w:rsidR="00106C24" w:rsidRPr="0040442B" w:rsidRDefault="00106C24" w:rsidP="00106C24">
      <w:pPr>
        <w:pStyle w:val="BodyText"/>
        <w:ind w:right="-7" w:firstLine="567"/>
        <w:jc w:val="center"/>
        <w:rPr>
          <w:rFonts w:ascii="GHEA Grapalat" w:hAnsi="GHEA Grapalat"/>
          <w:lang w:val="af-ZA"/>
        </w:rPr>
      </w:pPr>
    </w:p>
    <w:p w14:paraId="509E3B80" w14:textId="77777777" w:rsidR="00106C24" w:rsidRPr="0040442B" w:rsidRDefault="00106C24" w:rsidP="00106C24">
      <w:pPr>
        <w:pStyle w:val="BodyText"/>
        <w:ind w:right="-7" w:firstLine="567"/>
        <w:jc w:val="center"/>
        <w:rPr>
          <w:rFonts w:ascii="GHEA Grapalat" w:hAnsi="GHEA Grapalat"/>
          <w:lang w:val="af-ZA"/>
        </w:rPr>
      </w:pPr>
    </w:p>
    <w:p w14:paraId="615D6EB8" w14:textId="77777777" w:rsidR="00106C24" w:rsidRPr="0040442B" w:rsidRDefault="00106C24" w:rsidP="00106C24">
      <w:pPr>
        <w:pStyle w:val="BodyText"/>
        <w:ind w:right="-7" w:firstLine="567"/>
        <w:jc w:val="center"/>
        <w:rPr>
          <w:rFonts w:ascii="GHEA Grapalat" w:hAnsi="GHEA Grapalat"/>
          <w:lang w:val="af-ZA"/>
        </w:rPr>
      </w:pPr>
    </w:p>
    <w:p w14:paraId="586D8526" w14:textId="77777777" w:rsidR="00106C24" w:rsidRPr="0040442B" w:rsidRDefault="00106C24" w:rsidP="00106C24">
      <w:pPr>
        <w:pStyle w:val="BodyText"/>
        <w:ind w:right="-7" w:firstLine="567"/>
        <w:jc w:val="center"/>
        <w:rPr>
          <w:rFonts w:ascii="GHEA Grapalat" w:hAnsi="GHEA Grapalat"/>
          <w:lang w:val="af-ZA"/>
        </w:rPr>
      </w:pPr>
    </w:p>
    <w:p w14:paraId="7C99E9C1" w14:textId="77777777" w:rsidR="00106C24" w:rsidRPr="0040442B" w:rsidRDefault="00106C24" w:rsidP="00106C24">
      <w:pPr>
        <w:pStyle w:val="BodyText"/>
        <w:ind w:right="-7" w:firstLine="567"/>
        <w:jc w:val="center"/>
        <w:rPr>
          <w:rFonts w:ascii="GHEA Grapalat" w:hAnsi="GHEA Grapalat"/>
          <w:lang w:val="af-ZA"/>
        </w:rPr>
      </w:pPr>
    </w:p>
    <w:p w14:paraId="37A980FB" w14:textId="77777777" w:rsidR="00106C24" w:rsidRPr="0040442B" w:rsidRDefault="00106C24" w:rsidP="00106C24">
      <w:pPr>
        <w:pStyle w:val="BodyText"/>
        <w:ind w:right="-7" w:firstLine="567"/>
        <w:jc w:val="center"/>
        <w:rPr>
          <w:rFonts w:ascii="GHEA Grapalat" w:hAnsi="GHEA Grapalat"/>
          <w:lang w:val="af-ZA"/>
        </w:rPr>
      </w:pPr>
    </w:p>
    <w:p w14:paraId="7CC5FE5D" w14:textId="77777777" w:rsidR="00106C24" w:rsidRPr="0040442B" w:rsidRDefault="00106C24" w:rsidP="00106C24">
      <w:pPr>
        <w:pStyle w:val="BodyText"/>
        <w:ind w:right="-7" w:firstLine="567"/>
        <w:jc w:val="center"/>
        <w:rPr>
          <w:rFonts w:ascii="GHEA Grapalat" w:hAnsi="GHEA Grapalat"/>
          <w:lang w:val="af-ZA"/>
        </w:rPr>
      </w:pPr>
    </w:p>
    <w:p w14:paraId="52BC262D" w14:textId="77777777" w:rsidR="00106C24" w:rsidRPr="0040442B" w:rsidRDefault="00106C24" w:rsidP="00106C24">
      <w:pPr>
        <w:pStyle w:val="BodyText"/>
        <w:ind w:right="-7" w:firstLine="567"/>
        <w:jc w:val="center"/>
        <w:rPr>
          <w:rFonts w:ascii="GHEA Grapalat" w:hAnsi="GHEA Grapalat"/>
          <w:lang w:val="af-ZA"/>
        </w:rPr>
      </w:pPr>
    </w:p>
    <w:p w14:paraId="171177DF" w14:textId="77777777" w:rsidR="00106C24" w:rsidRPr="0040442B" w:rsidRDefault="00106C24" w:rsidP="00106C24">
      <w:pPr>
        <w:pStyle w:val="BodyText"/>
        <w:ind w:right="-7" w:firstLine="567"/>
        <w:jc w:val="center"/>
        <w:rPr>
          <w:rFonts w:ascii="GHEA Grapalat" w:hAnsi="GHEA Grapalat"/>
          <w:lang w:val="af-ZA"/>
        </w:rPr>
      </w:pPr>
    </w:p>
    <w:p w14:paraId="14307297" w14:textId="77777777" w:rsidR="00106C24" w:rsidRPr="0040442B" w:rsidRDefault="00106C24" w:rsidP="00106C24">
      <w:pPr>
        <w:pStyle w:val="BodyText"/>
        <w:ind w:right="-7" w:firstLine="567"/>
        <w:jc w:val="center"/>
        <w:rPr>
          <w:rFonts w:ascii="GHEA Grapalat" w:hAnsi="GHEA Grapalat"/>
          <w:lang w:val="af-ZA"/>
        </w:rPr>
      </w:pPr>
    </w:p>
    <w:p w14:paraId="21A8D6C3" w14:textId="77777777" w:rsidR="00106C24" w:rsidRPr="0040442B" w:rsidRDefault="00106C24" w:rsidP="00106C24">
      <w:pPr>
        <w:pStyle w:val="BodyText"/>
        <w:ind w:right="-7" w:firstLine="567"/>
        <w:jc w:val="center"/>
        <w:rPr>
          <w:rFonts w:ascii="GHEA Grapalat" w:hAnsi="GHEA Grapalat"/>
          <w:lang w:val="af-ZA"/>
        </w:rPr>
      </w:pPr>
    </w:p>
    <w:p w14:paraId="6543AA63" w14:textId="77777777" w:rsidR="00106C24" w:rsidRPr="0040442B" w:rsidRDefault="00106C24" w:rsidP="00106C24">
      <w:pPr>
        <w:ind w:firstLine="567"/>
        <w:jc w:val="both"/>
        <w:rPr>
          <w:rFonts w:ascii="GHEA Grapalat" w:hAnsi="GHEA Grapalat" w:cs="Sylfaen"/>
          <w:i/>
          <w:sz w:val="22"/>
          <w:szCs w:val="22"/>
          <w:lang w:val="af-ZA"/>
        </w:rPr>
      </w:pPr>
      <w:proofErr w:type="spellStart"/>
      <w:r w:rsidRPr="0040442B">
        <w:rPr>
          <w:rFonts w:ascii="GHEA Grapalat" w:hAnsi="GHEA Grapalat" w:cs="Sylfaen"/>
          <w:i/>
          <w:sz w:val="22"/>
          <w:szCs w:val="22"/>
        </w:rPr>
        <w:t>Հարգելի</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մասնակից</w:t>
      </w:r>
      <w:proofErr w:type="spellEnd"/>
      <w:r w:rsidRPr="0040442B">
        <w:rPr>
          <w:rFonts w:ascii="GHEA Grapalat" w:hAnsi="GHEA Grapalat" w:cs="Sylfaen"/>
          <w:i/>
          <w:sz w:val="22"/>
          <w:szCs w:val="22"/>
          <w:lang w:val="af-ZA"/>
        </w:rPr>
        <w:t xml:space="preserve"> </w:t>
      </w:r>
      <w:proofErr w:type="spellStart"/>
      <w:r w:rsidRPr="0040442B">
        <w:rPr>
          <w:rFonts w:ascii="GHEA Grapalat" w:hAnsi="GHEA Grapalat" w:cs="Sylfaen"/>
          <w:i/>
          <w:sz w:val="22"/>
          <w:szCs w:val="22"/>
        </w:rPr>
        <w:t>նախքան</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հայտ</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կազմելը</w:t>
      </w:r>
      <w:proofErr w:type="spellEnd"/>
      <w:r w:rsidRPr="0040442B">
        <w:rPr>
          <w:rFonts w:ascii="GHEA Grapalat" w:hAnsi="GHEA Grapalat" w:cs="Times Armenian"/>
          <w:i/>
          <w:sz w:val="22"/>
          <w:szCs w:val="22"/>
          <w:lang w:val="af-ZA"/>
        </w:rPr>
        <w:t xml:space="preserve"> </w:t>
      </w:r>
      <w:r w:rsidRPr="0040442B">
        <w:rPr>
          <w:rFonts w:ascii="GHEA Grapalat" w:hAnsi="GHEA Grapalat" w:cs="Sylfaen"/>
          <w:i/>
          <w:sz w:val="22"/>
          <w:szCs w:val="22"/>
        </w:rPr>
        <w:t>և</w:t>
      </w:r>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ներկայացնելը</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խնդրում</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ենք</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մանրամասնորեն</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ուսումնասիրել</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սույն</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հրավերը</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քանի</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որ</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հրավերին</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չհամապատասխանող</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հայտերը</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ենթակա</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են</w:t>
      </w:r>
      <w:proofErr w:type="spellEnd"/>
      <w:r w:rsidRPr="0040442B">
        <w:rPr>
          <w:rFonts w:ascii="GHEA Grapalat" w:hAnsi="GHEA Grapalat" w:cs="Times Armenian"/>
          <w:i/>
          <w:sz w:val="22"/>
          <w:szCs w:val="22"/>
          <w:lang w:val="af-ZA"/>
        </w:rPr>
        <w:t xml:space="preserve"> </w:t>
      </w:r>
      <w:proofErr w:type="spellStart"/>
      <w:r w:rsidRPr="0040442B">
        <w:rPr>
          <w:rFonts w:ascii="GHEA Grapalat" w:hAnsi="GHEA Grapalat" w:cs="Sylfaen"/>
          <w:i/>
          <w:sz w:val="22"/>
          <w:szCs w:val="22"/>
        </w:rPr>
        <w:t>մերժման</w:t>
      </w:r>
      <w:proofErr w:type="spellEnd"/>
      <w:r w:rsidRPr="0040442B">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A206069" w:rsidR="00096865" w:rsidRDefault="00096865" w:rsidP="00EF3662">
      <w:pPr>
        <w:ind w:firstLine="567"/>
        <w:jc w:val="center"/>
        <w:rPr>
          <w:rFonts w:ascii="GHEA Grapalat" w:hAnsi="GHEA Grapalat"/>
          <w:b/>
          <w:sz w:val="20"/>
          <w:szCs w:val="22"/>
          <w:lang w:val="af-ZA"/>
        </w:rPr>
      </w:pPr>
    </w:p>
    <w:p w14:paraId="471F911C" w14:textId="210EA77B" w:rsidR="00C52CB4" w:rsidRDefault="00C52CB4" w:rsidP="00EF3662">
      <w:pPr>
        <w:ind w:firstLine="567"/>
        <w:jc w:val="center"/>
        <w:rPr>
          <w:rFonts w:ascii="GHEA Grapalat" w:hAnsi="GHEA Grapalat"/>
          <w:b/>
          <w:sz w:val="20"/>
          <w:szCs w:val="22"/>
          <w:lang w:val="af-ZA"/>
        </w:rPr>
      </w:pPr>
    </w:p>
    <w:p w14:paraId="4A3BD806" w14:textId="77777777" w:rsidR="00C52CB4" w:rsidRPr="00064ADD" w:rsidRDefault="00C52CB4" w:rsidP="00EF3662">
      <w:pPr>
        <w:ind w:firstLine="567"/>
        <w:jc w:val="center"/>
        <w:rPr>
          <w:rFonts w:ascii="GHEA Grapalat" w:hAnsi="GHEA Grapalat"/>
          <w:b/>
          <w:sz w:val="20"/>
          <w:szCs w:val="22"/>
          <w:lang w:val="af-ZA"/>
        </w:rPr>
      </w:pPr>
    </w:p>
    <w:p w14:paraId="0D49F63B" w14:textId="77777777" w:rsidR="00106C24" w:rsidRPr="0040442B" w:rsidRDefault="00106C24" w:rsidP="00106C24">
      <w:pPr>
        <w:pStyle w:val="BodyTextIndent"/>
        <w:spacing w:line="240" w:lineRule="auto"/>
        <w:jc w:val="center"/>
        <w:rPr>
          <w:rFonts w:ascii="Arial Unicode" w:hAnsi="Arial Unicode"/>
          <w:i w:val="0"/>
          <w:sz w:val="24"/>
          <w:szCs w:val="24"/>
          <w:lang w:val="af-ZA"/>
        </w:rPr>
      </w:pPr>
    </w:p>
    <w:p w14:paraId="6977DCB2" w14:textId="77777777" w:rsidR="00106C24" w:rsidRPr="0040442B" w:rsidRDefault="00106C24" w:rsidP="00106C24">
      <w:pPr>
        <w:pStyle w:val="BodyTextIndent"/>
        <w:spacing w:line="240" w:lineRule="auto"/>
        <w:jc w:val="center"/>
        <w:rPr>
          <w:rFonts w:ascii="Arial Unicode" w:hAnsi="Arial Unicode"/>
          <w:i w:val="0"/>
          <w:sz w:val="24"/>
          <w:szCs w:val="24"/>
        </w:rPr>
      </w:pPr>
      <w:r w:rsidRPr="0040442B">
        <w:rPr>
          <w:rFonts w:ascii="Arial Unicode" w:hAnsi="Arial Unicode"/>
          <w:i w:val="0"/>
          <w:sz w:val="24"/>
          <w:szCs w:val="24"/>
        </w:rPr>
        <w:t>NOTICE</w:t>
      </w:r>
    </w:p>
    <w:p w14:paraId="365A7966" w14:textId="77777777" w:rsidR="00106C24" w:rsidRPr="0040442B" w:rsidRDefault="00106C24" w:rsidP="00106C24">
      <w:pPr>
        <w:pStyle w:val="BodyTextIndent"/>
        <w:spacing w:line="240" w:lineRule="auto"/>
        <w:jc w:val="center"/>
        <w:rPr>
          <w:rFonts w:ascii="Arial Unicode" w:hAnsi="Arial Unicode"/>
          <w:i w:val="0"/>
          <w:sz w:val="24"/>
          <w:szCs w:val="24"/>
        </w:rPr>
      </w:pPr>
      <w:r w:rsidRPr="0040442B">
        <w:rPr>
          <w:rFonts w:ascii="Arial Unicode" w:hAnsi="Arial Unicode"/>
          <w:i w:val="0"/>
          <w:sz w:val="24"/>
          <w:szCs w:val="24"/>
        </w:rPr>
        <w:t>ON PRICE QUOTATION</w:t>
      </w:r>
    </w:p>
    <w:p w14:paraId="47F004A3" w14:textId="018A5DA7" w:rsidR="00106C24" w:rsidRPr="0040442B" w:rsidRDefault="00106C24" w:rsidP="00106C24">
      <w:pPr>
        <w:pStyle w:val="BodyTextIndent"/>
        <w:spacing w:line="240" w:lineRule="auto"/>
        <w:ind w:left="851" w:right="848" w:firstLine="11"/>
        <w:jc w:val="center"/>
        <w:rPr>
          <w:rFonts w:ascii="Arial Unicode" w:hAnsi="Arial Unicode"/>
          <w:i w:val="0"/>
        </w:rPr>
      </w:pPr>
      <w:r w:rsidRPr="0040442B">
        <w:rPr>
          <w:rFonts w:ascii="Arial Unicode" w:hAnsi="Arial Unicode"/>
          <w:i w:val="0"/>
        </w:rPr>
        <w:t xml:space="preserve">This text of the notice is approved by decision of the Price Quotation Commission N 2 of </w:t>
      </w:r>
      <w:r w:rsidR="00261687">
        <w:rPr>
          <w:rFonts w:ascii="Arial Unicode" w:hAnsi="Arial Unicode"/>
          <w:i w:val="0"/>
        </w:rPr>
        <w:t>2</w:t>
      </w:r>
      <w:r w:rsidR="008F553C">
        <w:rPr>
          <w:rFonts w:asciiTheme="minorHAnsi" w:hAnsiTheme="minorHAnsi"/>
          <w:i w:val="0"/>
          <w:lang w:val="hy-AM"/>
        </w:rPr>
        <w:t>6</w:t>
      </w:r>
      <w:r w:rsidR="00261687">
        <w:rPr>
          <w:rFonts w:ascii="Arial Unicode" w:hAnsi="Arial Unicode"/>
          <w:i w:val="0"/>
        </w:rPr>
        <w:t xml:space="preserve"> </w:t>
      </w:r>
      <w:r w:rsidR="00C52CB4">
        <w:rPr>
          <w:rFonts w:asciiTheme="minorHAnsi" w:hAnsiTheme="minorHAnsi"/>
          <w:i w:val="0"/>
          <w:lang w:val="hy-AM"/>
        </w:rPr>
        <w:t>january</w:t>
      </w:r>
      <w:r>
        <w:rPr>
          <w:rFonts w:ascii="Arial Unicode" w:hAnsi="Arial Unicode"/>
          <w:i w:val="0"/>
        </w:rPr>
        <w:t xml:space="preserve"> </w:t>
      </w:r>
      <w:r w:rsidRPr="0040442B">
        <w:rPr>
          <w:rFonts w:ascii="Arial Unicode" w:hAnsi="Arial Unicode"/>
          <w:i w:val="0"/>
        </w:rPr>
        <w:t>of 202</w:t>
      </w:r>
      <w:r w:rsidR="00C52CB4">
        <w:rPr>
          <w:rFonts w:ascii="Arial Unicode" w:hAnsi="Arial Unicode"/>
          <w:i w:val="0"/>
        </w:rPr>
        <w:t>6</w:t>
      </w:r>
      <w:r w:rsidRPr="0040442B">
        <w:rPr>
          <w:rFonts w:ascii="Arial Unicode" w:hAnsi="Arial Unicode"/>
          <w:i w:val="0"/>
        </w:rPr>
        <w:t xml:space="preserve"> and is published pursuant to Article 27 of the Law of the Republic of Armenia "On procurement"</w:t>
      </w:r>
    </w:p>
    <w:p w14:paraId="5DEEBF19" w14:textId="77777777" w:rsidR="00106C24" w:rsidRPr="0040442B" w:rsidRDefault="00106C24" w:rsidP="00106C24">
      <w:pPr>
        <w:pStyle w:val="BodyTextIndent"/>
        <w:spacing w:line="240" w:lineRule="auto"/>
        <w:jc w:val="center"/>
        <w:rPr>
          <w:rFonts w:ascii="Arial Unicode" w:hAnsi="Arial Unicode"/>
          <w:i w:val="0"/>
          <w:sz w:val="12"/>
          <w:szCs w:val="12"/>
        </w:rPr>
      </w:pPr>
    </w:p>
    <w:p w14:paraId="2B2612C7" w14:textId="4BF9A274" w:rsidR="00106C24" w:rsidRPr="0040442B" w:rsidRDefault="00106C24" w:rsidP="00106C24">
      <w:pPr>
        <w:pStyle w:val="BodyTextIndent"/>
        <w:spacing w:line="240" w:lineRule="auto"/>
        <w:ind w:firstLine="0"/>
        <w:jc w:val="center"/>
        <w:rPr>
          <w:rFonts w:ascii="GHEA Grapalat" w:hAnsi="GHEA Grapalat" w:cs="Sylfaen"/>
          <w:b/>
          <w:bCs/>
          <w:i w:val="0"/>
          <w:lang w:val="hy-AM"/>
        </w:rPr>
      </w:pPr>
      <w:r w:rsidRPr="0040442B">
        <w:rPr>
          <w:rFonts w:ascii="Arial Unicode" w:hAnsi="Arial Unicode"/>
          <w:i w:val="0"/>
          <w:sz w:val="24"/>
          <w:szCs w:val="24"/>
        </w:rPr>
        <w:t xml:space="preserve">Code of the price quotation </w:t>
      </w:r>
      <w:r w:rsidRPr="0040442B">
        <w:rPr>
          <w:rFonts w:ascii="GHEA Grapalat" w:hAnsi="GHEA Grapalat" w:cs="Sylfaen"/>
          <w:b/>
          <w:bCs/>
          <w:i w:val="0"/>
        </w:rPr>
        <w:t>20</w:t>
      </w:r>
      <w:r w:rsidRPr="0040442B">
        <w:rPr>
          <w:rFonts w:ascii="GHEA Grapalat" w:hAnsi="GHEA Grapalat" w:cs="Sylfaen"/>
          <w:b/>
          <w:bCs/>
          <w:i w:val="0"/>
          <w:lang w:val="hy-AM"/>
        </w:rPr>
        <w:t>Դ</w:t>
      </w:r>
      <w:r w:rsidRPr="0040442B">
        <w:rPr>
          <w:rFonts w:ascii="GHEA Grapalat" w:hAnsi="GHEA Grapalat" w:cs="Sylfaen"/>
          <w:b/>
          <w:bCs/>
          <w:i w:val="0"/>
        </w:rPr>
        <w:t>Պ</w:t>
      </w:r>
      <w:r>
        <w:rPr>
          <w:rFonts w:ascii="GHEA Grapalat" w:hAnsi="GHEA Grapalat" w:cs="Sylfaen"/>
          <w:b/>
          <w:bCs/>
          <w:i w:val="0"/>
          <w:lang w:val="hy-AM"/>
        </w:rPr>
        <w:t>-ԳՀԾՁԲ-26</w:t>
      </w:r>
      <w:r w:rsidRPr="0040442B">
        <w:rPr>
          <w:rFonts w:ascii="GHEA Grapalat" w:hAnsi="GHEA Grapalat" w:cs="Sylfaen"/>
          <w:b/>
          <w:bCs/>
          <w:i w:val="0"/>
          <w:lang w:val="hy-AM"/>
        </w:rPr>
        <w:t>/</w:t>
      </w:r>
      <w:r w:rsidR="00C52CB4">
        <w:rPr>
          <w:rFonts w:ascii="GHEA Grapalat" w:hAnsi="GHEA Grapalat" w:cs="Sylfaen"/>
          <w:b/>
          <w:bCs/>
          <w:i w:val="0"/>
          <w:lang w:val="hy-AM"/>
        </w:rPr>
        <w:t>2</w:t>
      </w:r>
    </w:p>
    <w:p w14:paraId="6EAB16F6" w14:textId="77777777" w:rsidR="00106C24" w:rsidRPr="0040442B" w:rsidRDefault="00106C24" w:rsidP="00106C24">
      <w:pPr>
        <w:pStyle w:val="BodyTextIndent"/>
        <w:spacing w:line="240" w:lineRule="auto"/>
        <w:ind w:firstLine="0"/>
        <w:jc w:val="center"/>
        <w:rPr>
          <w:rFonts w:ascii="Arial Unicode" w:hAnsi="Arial Unicode"/>
          <w:i w:val="0"/>
          <w:sz w:val="12"/>
          <w:szCs w:val="12"/>
        </w:rPr>
      </w:pPr>
    </w:p>
    <w:p w14:paraId="349CBDD3" w14:textId="402603CC"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The contracting authority State non-profit organization «Yerevan Basic School N20 Named by John Kirakosyan», located at the following address: </w:t>
      </w:r>
      <w:r>
        <w:rPr>
          <w:rFonts w:ascii="Arial Unicode" w:hAnsi="Arial Unicode"/>
          <w:i w:val="0"/>
          <w:sz w:val="22"/>
          <w:szCs w:val="22"/>
        </w:rPr>
        <w:t>65/3</w:t>
      </w:r>
      <w:r w:rsidRPr="0040442B">
        <w:rPr>
          <w:rFonts w:ascii="Arial Unicode" w:hAnsi="Arial Unicode"/>
          <w:i w:val="0"/>
          <w:sz w:val="22"/>
          <w:szCs w:val="22"/>
        </w:rPr>
        <w:t xml:space="preserve"> </w:t>
      </w:r>
      <w:proofErr w:type="spellStart"/>
      <w:r w:rsidRPr="0040442B">
        <w:rPr>
          <w:rFonts w:ascii="Arial Unicode" w:hAnsi="Arial Unicode"/>
          <w:i w:val="0"/>
          <w:sz w:val="22"/>
          <w:szCs w:val="22"/>
        </w:rPr>
        <w:t>M.Chaylakhyan</w:t>
      </w:r>
      <w:proofErr w:type="spellEnd"/>
      <w:r w:rsidRPr="0040442B">
        <w:rPr>
          <w:rFonts w:ascii="Arial Unicode" w:hAnsi="Arial Unicode"/>
          <w:i w:val="0"/>
          <w:sz w:val="22"/>
          <w:szCs w:val="22"/>
        </w:rPr>
        <w:t xml:space="preserve"> street, Yerevan, RA gives notice for a price quotation which shall be carried out in one stage.</w:t>
      </w:r>
    </w:p>
    <w:p w14:paraId="7C2B1533" w14:textId="5AB6E689"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The bidder selected based on the results of the price quotation will be proposed, in a prescribed manner, to conclude a contract for </w:t>
      </w:r>
      <w:r w:rsidR="00C52CB4">
        <w:rPr>
          <w:rFonts w:asciiTheme="minorHAnsi" w:hAnsiTheme="minorHAnsi"/>
          <w:i w:val="0"/>
          <w:sz w:val="22"/>
          <w:szCs w:val="22"/>
          <w:lang w:val="hy-AM"/>
        </w:rPr>
        <w:t>Inventor</w:t>
      </w:r>
      <w:r w:rsidR="00C52CB4" w:rsidRPr="0040442B">
        <w:rPr>
          <w:rFonts w:ascii="Arial Unicode" w:hAnsi="Arial Unicode"/>
          <w:i w:val="0"/>
          <w:sz w:val="22"/>
          <w:szCs w:val="22"/>
        </w:rPr>
        <w:t>y</w:t>
      </w:r>
      <w:r w:rsidRPr="0040442B">
        <w:rPr>
          <w:rFonts w:ascii="Arial Unicode" w:hAnsi="Arial Unicode"/>
          <w:i w:val="0"/>
          <w:sz w:val="22"/>
          <w:szCs w:val="22"/>
        </w:rPr>
        <w:t xml:space="preserve"> services (here</w:t>
      </w:r>
      <w:r w:rsidR="00C52CB4">
        <w:rPr>
          <w:rFonts w:asciiTheme="minorHAnsi" w:hAnsiTheme="minorHAnsi"/>
          <w:i w:val="0"/>
          <w:sz w:val="22"/>
          <w:szCs w:val="22"/>
          <w:lang w:val="hy-AM"/>
        </w:rPr>
        <w:t xml:space="preserve"> </w:t>
      </w:r>
      <w:r w:rsidRPr="0040442B">
        <w:rPr>
          <w:rFonts w:ascii="Arial Unicode" w:hAnsi="Arial Unicode"/>
          <w:i w:val="0"/>
          <w:sz w:val="22"/>
          <w:szCs w:val="22"/>
        </w:rPr>
        <w:t>in</w:t>
      </w:r>
      <w:r w:rsidR="00C52CB4">
        <w:rPr>
          <w:rFonts w:asciiTheme="minorHAnsi" w:hAnsiTheme="minorHAnsi"/>
          <w:i w:val="0"/>
          <w:sz w:val="22"/>
          <w:szCs w:val="22"/>
          <w:lang w:val="hy-AM"/>
        </w:rPr>
        <w:t xml:space="preserve"> </w:t>
      </w:r>
      <w:r w:rsidRPr="0040442B">
        <w:rPr>
          <w:rFonts w:ascii="Arial Unicode" w:hAnsi="Arial Unicode"/>
          <w:i w:val="0"/>
          <w:sz w:val="22"/>
          <w:szCs w:val="22"/>
        </w:rPr>
        <w:t>after referred to as "the contract").</w:t>
      </w:r>
    </w:p>
    <w:p w14:paraId="1BD945A8" w14:textId="77777777"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795208E2" w14:textId="77777777" w:rsidR="00106C24" w:rsidRPr="0040442B" w:rsidRDefault="00106C24" w:rsidP="00106C24">
      <w:pPr>
        <w:ind w:firstLine="567"/>
        <w:jc w:val="both"/>
        <w:rPr>
          <w:rFonts w:ascii="Arial Unicode" w:hAnsi="Arial Unicode"/>
          <w:sz w:val="22"/>
          <w:szCs w:val="22"/>
        </w:rPr>
      </w:pPr>
      <w:r w:rsidRPr="0040442B">
        <w:rPr>
          <w:rFonts w:ascii="Arial Unicode" w:hAnsi="Arial Unicode"/>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5B2BB18C" w14:textId="77777777"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64733FB" w14:textId="5D1F615E"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For receiving the hard copy of the invitation for the price quotation, it is necessary to apply to the contracting authority till </w:t>
      </w:r>
      <w:r w:rsidRPr="00261687">
        <w:rPr>
          <w:rFonts w:ascii="Arial Unicode" w:hAnsi="Arial Unicode"/>
          <w:i w:val="0"/>
          <w:sz w:val="22"/>
          <w:szCs w:val="22"/>
        </w:rPr>
        <w:t xml:space="preserve">14:30 o'clock, </w:t>
      </w:r>
      <w:r w:rsidR="00B06D9D" w:rsidRPr="00B06D9D">
        <w:rPr>
          <w:rFonts w:ascii="Sylfaen" w:hAnsi="Sylfaen"/>
          <w:i w:val="0"/>
          <w:sz w:val="22"/>
          <w:szCs w:val="22"/>
          <w:lang w:val="en-US"/>
        </w:rPr>
        <w:t>9</w:t>
      </w:r>
      <w:r w:rsidRPr="00261687">
        <w:rPr>
          <w:rFonts w:ascii="Arial Unicode" w:hAnsi="Arial Unicode"/>
          <w:i w:val="0"/>
          <w:sz w:val="22"/>
          <w:szCs w:val="22"/>
        </w:rPr>
        <w:t xml:space="preserve"> </w:t>
      </w:r>
      <w:r w:rsidR="00C52CB4">
        <w:rPr>
          <w:rFonts w:asciiTheme="minorHAnsi" w:hAnsiTheme="minorHAnsi"/>
          <w:i w:val="0"/>
          <w:sz w:val="22"/>
          <w:szCs w:val="22"/>
          <w:lang w:val="hy-AM"/>
        </w:rPr>
        <w:t>february</w:t>
      </w:r>
      <w:r w:rsidRPr="00261687">
        <w:rPr>
          <w:rFonts w:ascii="Arial Unicode" w:hAnsi="Arial Unicode"/>
          <w:i w:val="0"/>
          <w:sz w:val="22"/>
          <w:szCs w:val="22"/>
        </w:rPr>
        <w:t>,</w:t>
      </w:r>
      <w:r w:rsidRPr="0040442B">
        <w:rPr>
          <w:rFonts w:ascii="Arial Unicode" w:hAnsi="Arial Unicode"/>
          <w:i w:val="0"/>
          <w:sz w:val="22"/>
          <w:szCs w:val="22"/>
        </w:rPr>
        <w:t xml:space="preserve"> 202</w:t>
      </w:r>
      <w:r w:rsidR="00C52CB4" w:rsidRPr="00CC6D06">
        <w:rPr>
          <w:rFonts w:asciiTheme="minorHAnsi" w:hAnsiTheme="minorHAnsi"/>
          <w:i w:val="0"/>
          <w:sz w:val="24"/>
          <w:szCs w:val="24"/>
          <w:lang w:val="hy-AM"/>
        </w:rPr>
        <w:t>6</w:t>
      </w:r>
      <w:r w:rsidRPr="0040442B">
        <w:rPr>
          <w:rFonts w:ascii="Arial Unicode" w:hAnsi="Arial Unicode"/>
          <w:i w:val="0"/>
          <w:sz w:val="22"/>
          <w:szCs w:val="22"/>
        </w:rPr>
        <w:t xml:space="preserve">. Moreover, an application in writing must be submitted to the contracting authority </w:t>
      </w:r>
      <w:r w:rsidRPr="0040442B">
        <w:rPr>
          <w:rFonts w:ascii="Arial Unicode" w:hAnsi="Arial Unicode"/>
          <w:i w:val="0"/>
          <w:spacing w:val="4"/>
          <w:sz w:val="22"/>
          <w:szCs w:val="22"/>
        </w:rPr>
        <w:t>for receiving the hard copy of the invitation. The</w:t>
      </w:r>
      <w:r w:rsidRPr="0040442B">
        <w:rPr>
          <w:rFonts w:ascii="Arial" w:hAnsi="Arial" w:cs="Arial"/>
          <w:i w:val="0"/>
          <w:spacing w:val="4"/>
          <w:sz w:val="22"/>
          <w:szCs w:val="22"/>
        </w:rPr>
        <w:t> </w:t>
      </w:r>
      <w:r w:rsidRPr="0040442B">
        <w:rPr>
          <w:rFonts w:ascii="Arial Unicode" w:hAnsi="Arial Unicode"/>
          <w:i w:val="0"/>
          <w:spacing w:val="4"/>
          <w:sz w:val="22"/>
          <w:szCs w:val="22"/>
        </w:rPr>
        <w:t xml:space="preserve">contracting authority shall ensure the free of charge provision of the hard copy of the invitation on the first working day following the receipt of such request. </w:t>
      </w:r>
    </w:p>
    <w:p w14:paraId="64A20224" w14:textId="77777777"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In case of a request to provide the invitation electronically, the contracting authority shall ensure the free of charge provision of the invitation electronically within the</w:t>
      </w:r>
      <w:r w:rsidRPr="0040442B">
        <w:rPr>
          <w:rFonts w:ascii="Arial" w:hAnsi="Arial" w:cs="Arial"/>
          <w:i w:val="0"/>
          <w:sz w:val="22"/>
          <w:szCs w:val="22"/>
        </w:rPr>
        <w:t> </w:t>
      </w:r>
      <w:r w:rsidRPr="0040442B">
        <w:rPr>
          <w:rFonts w:ascii="Arial Unicode" w:hAnsi="Arial Unicode"/>
          <w:i w:val="0"/>
          <w:sz w:val="22"/>
          <w:szCs w:val="22"/>
        </w:rPr>
        <w:t xml:space="preserve">working day following the date of receipt of the application. </w:t>
      </w:r>
    </w:p>
    <w:p w14:paraId="363916BD" w14:textId="77777777"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Failure to receive the invitation shall not limit the bidder's right to participate in this procedure. </w:t>
      </w:r>
    </w:p>
    <w:p w14:paraId="472A2D92" w14:textId="4110B0B4"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The bids for the price quotation must be submit</w:t>
      </w:r>
      <w:r w:rsidR="00DA0885">
        <w:rPr>
          <w:rFonts w:ascii="Arial Unicode" w:hAnsi="Arial Unicode"/>
          <w:i w:val="0"/>
          <w:sz w:val="22"/>
          <w:szCs w:val="22"/>
        </w:rPr>
        <w:t>ted to the following address: 65/3</w:t>
      </w:r>
      <w:r w:rsidRPr="0040442B">
        <w:rPr>
          <w:rFonts w:ascii="Arial Unicode" w:hAnsi="Arial Unicode"/>
          <w:i w:val="0"/>
          <w:sz w:val="22"/>
          <w:szCs w:val="22"/>
        </w:rPr>
        <w:t xml:space="preserve"> </w:t>
      </w:r>
      <w:proofErr w:type="spellStart"/>
      <w:r w:rsidRPr="0040442B">
        <w:rPr>
          <w:rFonts w:ascii="Arial Unicode" w:hAnsi="Arial Unicode"/>
          <w:i w:val="0"/>
          <w:sz w:val="22"/>
          <w:szCs w:val="22"/>
        </w:rPr>
        <w:t>M.Chaylakhyan</w:t>
      </w:r>
      <w:proofErr w:type="spellEnd"/>
      <w:r w:rsidRPr="0040442B">
        <w:rPr>
          <w:rFonts w:ascii="Arial Unicode" w:hAnsi="Arial Unicode"/>
          <w:i w:val="0"/>
          <w:sz w:val="22"/>
          <w:szCs w:val="22"/>
        </w:rPr>
        <w:t xml:space="preserve"> street, Yerevan, RA in hard copy, till </w:t>
      </w:r>
      <w:r w:rsidRPr="00261687">
        <w:rPr>
          <w:rFonts w:ascii="Arial Unicode" w:hAnsi="Arial Unicode"/>
          <w:i w:val="0"/>
          <w:sz w:val="22"/>
          <w:szCs w:val="22"/>
        </w:rPr>
        <w:t>1</w:t>
      </w:r>
      <w:r w:rsidRPr="00261687">
        <w:rPr>
          <w:rFonts w:ascii="Sylfaen" w:hAnsi="Sylfaen"/>
          <w:i w:val="0"/>
          <w:sz w:val="22"/>
          <w:szCs w:val="22"/>
          <w:lang w:val="hy-AM"/>
        </w:rPr>
        <w:t>4</w:t>
      </w:r>
      <w:r w:rsidRPr="00261687">
        <w:rPr>
          <w:rFonts w:ascii="Arial Unicode" w:hAnsi="Arial Unicode"/>
          <w:i w:val="0"/>
          <w:sz w:val="22"/>
          <w:szCs w:val="22"/>
        </w:rPr>
        <w:t xml:space="preserve">:30 o'clock, </w:t>
      </w:r>
      <w:r w:rsidR="00B06D9D" w:rsidRPr="00B06D9D">
        <w:rPr>
          <w:rFonts w:ascii="Arial Unicode" w:hAnsi="Arial Unicode"/>
          <w:i w:val="0"/>
          <w:sz w:val="22"/>
          <w:szCs w:val="22"/>
          <w:lang w:val="en-US"/>
        </w:rPr>
        <w:t>9</w:t>
      </w:r>
      <w:r w:rsidR="00C52CB4" w:rsidRPr="00261687">
        <w:rPr>
          <w:rFonts w:ascii="Arial Unicode" w:hAnsi="Arial Unicode"/>
          <w:i w:val="0"/>
          <w:sz w:val="22"/>
          <w:szCs w:val="22"/>
        </w:rPr>
        <w:t xml:space="preserve"> </w:t>
      </w:r>
      <w:r w:rsidR="00C52CB4">
        <w:rPr>
          <w:rFonts w:asciiTheme="minorHAnsi" w:hAnsiTheme="minorHAnsi"/>
          <w:i w:val="0"/>
          <w:sz w:val="22"/>
          <w:szCs w:val="22"/>
          <w:lang w:val="hy-AM"/>
        </w:rPr>
        <w:t>february</w:t>
      </w:r>
      <w:r w:rsidR="00C52CB4" w:rsidRPr="00261687">
        <w:rPr>
          <w:rFonts w:ascii="Arial Unicode" w:hAnsi="Arial Unicode"/>
          <w:i w:val="0"/>
          <w:sz w:val="22"/>
          <w:szCs w:val="22"/>
        </w:rPr>
        <w:t>,</w:t>
      </w:r>
      <w:r w:rsidR="00C52CB4" w:rsidRPr="0040442B">
        <w:rPr>
          <w:rFonts w:ascii="Arial Unicode" w:hAnsi="Arial Unicode"/>
          <w:i w:val="0"/>
          <w:sz w:val="22"/>
          <w:szCs w:val="22"/>
        </w:rPr>
        <w:t xml:space="preserve"> 202</w:t>
      </w:r>
      <w:r w:rsidR="00B06D9D">
        <w:rPr>
          <w:rFonts w:ascii="Arial Unicode" w:hAnsi="Arial Unicode"/>
          <w:i w:val="0"/>
          <w:sz w:val="22"/>
          <w:szCs w:val="22"/>
        </w:rPr>
        <w:t>6</w:t>
      </w:r>
      <w:r w:rsidRPr="00261687">
        <w:rPr>
          <w:rFonts w:ascii="Arial Unicode" w:hAnsi="Arial Unicode"/>
          <w:i w:val="0"/>
          <w:sz w:val="22"/>
          <w:szCs w:val="22"/>
        </w:rPr>
        <w:t>.  The bids may, in addition to Armenian, also be submitted in English or Russian.</w:t>
      </w:r>
      <w:r w:rsidRPr="0040442B">
        <w:rPr>
          <w:rFonts w:ascii="Arial Unicode" w:hAnsi="Arial Unicode"/>
          <w:i w:val="0"/>
          <w:sz w:val="22"/>
          <w:szCs w:val="22"/>
        </w:rPr>
        <w:t xml:space="preserve"> </w:t>
      </w:r>
    </w:p>
    <w:p w14:paraId="38231CDF" w14:textId="6443E0C6" w:rsidR="00106C24" w:rsidRPr="0040442B" w:rsidRDefault="00106C24" w:rsidP="00106C24">
      <w:pPr>
        <w:pStyle w:val="BodyTextIndent"/>
        <w:spacing w:line="240" w:lineRule="auto"/>
        <w:ind w:firstLine="567"/>
        <w:rPr>
          <w:rFonts w:ascii="Arial Unicode" w:hAnsi="Arial Unicode"/>
          <w:i w:val="0"/>
          <w:sz w:val="22"/>
          <w:szCs w:val="22"/>
        </w:rPr>
      </w:pPr>
      <w:r w:rsidRPr="0040442B">
        <w:rPr>
          <w:rFonts w:ascii="Arial Unicode" w:hAnsi="Arial Unicode"/>
          <w:i w:val="0"/>
          <w:sz w:val="22"/>
          <w:szCs w:val="22"/>
        </w:rPr>
        <w:t xml:space="preserve">The bid opening will take place at the following address: </w:t>
      </w:r>
      <w:r w:rsidR="009B0F53">
        <w:rPr>
          <w:rFonts w:ascii="Arial Unicode" w:hAnsi="Arial Unicode"/>
          <w:i w:val="0"/>
          <w:sz w:val="22"/>
          <w:szCs w:val="22"/>
        </w:rPr>
        <w:t xml:space="preserve">65/3 </w:t>
      </w:r>
      <w:proofErr w:type="spellStart"/>
      <w:r w:rsidRPr="0040442B">
        <w:rPr>
          <w:rFonts w:ascii="Arial Unicode" w:hAnsi="Arial Unicode"/>
          <w:i w:val="0"/>
          <w:sz w:val="22"/>
          <w:szCs w:val="22"/>
        </w:rPr>
        <w:t>M.Chaylakhyan</w:t>
      </w:r>
      <w:proofErr w:type="spellEnd"/>
      <w:r w:rsidRPr="0040442B">
        <w:rPr>
          <w:rFonts w:ascii="Arial Unicode" w:hAnsi="Arial Unicode"/>
          <w:i w:val="0"/>
          <w:sz w:val="22"/>
          <w:szCs w:val="22"/>
        </w:rPr>
        <w:t xml:space="preserve"> street, Yerevan, RA, on  </w:t>
      </w:r>
      <w:r w:rsidR="00B06D9D" w:rsidRPr="00B06D9D">
        <w:rPr>
          <w:rFonts w:ascii="Sylfaen" w:hAnsi="Sylfaen"/>
          <w:i w:val="0"/>
          <w:sz w:val="22"/>
          <w:szCs w:val="22"/>
          <w:lang w:val="en-US"/>
        </w:rPr>
        <w:t>9</w:t>
      </w:r>
      <w:r w:rsidR="004D0CBE">
        <w:rPr>
          <w:rFonts w:ascii="Sylfaen" w:hAnsi="Sylfaen"/>
          <w:i w:val="0"/>
          <w:sz w:val="22"/>
          <w:szCs w:val="22"/>
          <w:lang w:val="hy-AM"/>
        </w:rPr>
        <w:t xml:space="preserve"> </w:t>
      </w:r>
      <w:r w:rsidR="00CC6D06" w:rsidRPr="00261687">
        <w:rPr>
          <w:rFonts w:ascii="Arial Unicode" w:hAnsi="Arial Unicode"/>
          <w:i w:val="0"/>
          <w:sz w:val="22"/>
          <w:szCs w:val="22"/>
        </w:rPr>
        <w:t xml:space="preserve"> </w:t>
      </w:r>
      <w:r w:rsidR="00CC6D06">
        <w:rPr>
          <w:rFonts w:asciiTheme="minorHAnsi" w:hAnsiTheme="minorHAnsi"/>
          <w:i w:val="0"/>
          <w:sz w:val="22"/>
          <w:szCs w:val="22"/>
          <w:lang w:val="hy-AM"/>
        </w:rPr>
        <w:t>february</w:t>
      </w:r>
      <w:r w:rsidR="00CC6D06" w:rsidRPr="00261687">
        <w:rPr>
          <w:rFonts w:ascii="Arial Unicode" w:hAnsi="Arial Unicode"/>
          <w:i w:val="0"/>
          <w:sz w:val="22"/>
          <w:szCs w:val="22"/>
        </w:rPr>
        <w:t>,</w:t>
      </w:r>
      <w:r w:rsidR="00CC6D06" w:rsidRPr="0040442B">
        <w:rPr>
          <w:rFonts w:ascii="Arial Unicode" w:hAnsi="Arial Unicode"/>
          <w:i w:val="0"/>
          <w:sz w:val="22"/>
          <w:szCs w:val="22"/>
        </w:rPr>
        <w:t xml:space="preserve"> 202</w:t>
      </w:r>
      <w:r w:rsidR="00CC6D06">
        <w:rPr>
          <w:rFonts w:asciiTheme="minorHAnsi" w:hAnsiTheme="minorHAnsi"/>
          <w:i w:val="0"/>
          <w:sz w:val="22"/>
          <w:szCs w:val="22"/>
          <w:lang w:val="hy-AM"/>
        </w:rPr>
        <w:t>6</w:t>
      </w:r>
      <w:r w:rsidRPr="0040442B">
        <w:rPr>
          <w:rFonts w:ascii="Arial Unicode" w:hAnsi="Arial Unicode"/>
          <w:i w:val="0"/>
          <w:sz w:val="22"/>
          <w:szCs w:val="22"/>
        </w:rPr>
        <w:t xml:space="preserve">, </w:t>
      </w:r>
      <w:r w:rsidRPr="00261687">
        <w:rPr>
          <w:rFonts w:ascii="Arial Unicode" w:hAnsi="Arial Unicode"/>
          <w:i w:val="0"/>
          <w:sz w:val="22"/>
          <w:szCs w:val="22"/>
        </w:rPr>
        <w:t>at 1</w:t>
      </w:r>
      <w:r w:rsidRPr="00261687">
        <w:rPr>
          <w:rFonts w:ascii="Sylfaen" w:hAnsi="Sylfaen"/>
          <w:i w:val="0"/>
          <w:sz w:val="22"/>
          <w:szCs w:val="22"/>
          <w:lang w:val="en-US"/>
        </w:rPr>
        <w:t>4</w:t>
      </w:r>
      <w:r w:rsidRPr="00261687">
        <w:rPr>
          <w:rFonts w:ascii="Arial Unicode" w:hAnsi="Arial Unicode"/>
          <w:i w:val="0"/>
          <w:sz w:val="22"/>
          <w:szCs w:val="22"/>
        </w:rPr>
        <w:t>:30 o'clock</w:t>
      </w:r>
      <w:r w:rsidRPr="0040442B">
        <w:rPr>
          <w:rFonts w:ascii="Arial Unicode" w:hAnsi="Arial Unicode"/>
          <w:i w:val="0"/>
          <w:sz w:val="22"/>
          <w:szCs w:val="22"/>
        </w:rPr>
        <w:t>.</w:t>
      </w:r>
    </w:p>
    <w:p w14:paraId="361760E4" w14:textId="77777777" w:rsidR="00106C24" w:rsidRPr="0040442B" w:rsidRDefault="00106C24" w:rsidP="00106C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202124"/>
          <w:sz w:val="22"/>
          <w:szCs w:val="22"/>
        </w:rPr>
      </w:pPr>
      <w:r w:rsidRPr="0040442B">
        <w:rPr>
          <w:rFonts w:ascii="GHEA Grapalat" w:hAnsi="GHEA Grapalat" w:cs="Courier New"/>
          <w:color w:val="202124"/>
          <w:sz w:val="22"/>
          <w:szCs w:val="22"/>
          <w:lang w:val="en"/>
        </w:rPr>
        <w:tab/>
        <w:t>The appeal regarding this procedure is carried out in accordance with the procedure established by the RA Law "On Purchases" and the RA Civil Procedure Code.</w:t>
      </w:r>
    </w:p>
    <w:p w14:paraId="39ECE86A" w14:textId="77777777" w:rsidR="00106C24" w:rsidRPr="0040442B" w:rsidRDefault="00106C24" w:rsidP="00106C24">
      <w:pPr>
        <w:pStyle w:val="BodyTextIndent"/>
        <w:spacing w:line="240" w:lineRule="auto"/>
        <w:ind w:firstLine="709"/>
        <w:rPr>
          <w:rFonts w:ascii="Arial Unicode" w:hAnsi="Arial Unicode"/>
          <w:i w:val="0"/>
          <w:sz w:val="22"/>
          <w:szCs w:val="22"/>
        </w:rPr>
      </w:pPr>
      <w:r w:rsidRPr="0040442B">
        <w:rPr>
          <w:rFonts w:ascii="Arial Unicode" w:hAnsi="Arial Unicode"/>
          <w:i w:val="0"/>
          <w:sz w:val="22"/>
          <w:szCs w:val="22"/>
        </w:rPr>
        <w:t xml:space="preserve">For receiving additional information concerning this notice, you may apply to  A. </w:t>
      </w:r>
      <w:r w:rsidRPr="0040442B">
        <w:rPr>
          <w:rFonts w:ascii="Sylfaen" w:hAnsi="Sylfaen"/>
          <w:i w:val="0"/>
          <w:sz w:val="22"/>
          <w:szCs w:val="22"/>
          <w:lang w:val="hy-AM"/>
        </w:rPr>
        <w:t>Karapet</w:t>
      </w:r>
      <w:proofErr w:type="spellStart"/>
      <w:r w:rsidRPr="0040442B">
        <w:rPr>
          <w:rFonts w:ascii="Arial Unicode" w:hAnsi="Arial Unicode"/>
          <w:i w:val="0"/>
          <w:sz w:val="22"/>
          <w:szCs w:val="22"/>
        </w:rPr>
        <w:t>yan</w:t>
      </w:r>
      <w:proofErr w:type="spellEnd"/>
      <w:r w:rsidRPr="0040442B">
        <w:rPr>
          <w:rFonts w:ascii="Arial Unicode" w:hAnsi="Arial Unicode"/>
          <w:i w:val="0"/>
          <w:sz w:val="22"/>
          <w:szCs w:val="22"/>
        </w:rPr>
        <w:t xml:space="preserve"> Secretary of the Evaluation Commission</w:t>
      </w:r>
    </w:p>
    <w:p w14:paraId="509CFF53" w14:textId="77777777" w:rsidR="00106C24" w:rsidRPr="0040442B" w:rsidRDefault="00106C24" w:rsidP="00106C24">
      <w:pPr>
        <w:ind w:firstLine="720"/>
        <w:jc w:val="both"/>
        <w:rPr>
          <w:rFonts w:ascii="Arial Unicode" w:eastAsia="Calibri" w:hAnsi="Arial Unicode"/>
          <w:b/>
        </w:rPr>
      </w:pPr>
      <w:r w:rsidRPr="0040442B">
        <w:rPr>
          <w:rFonts w:ascii="Arial Unicode" w:eastAsia="Calibri" w:hAnsi="Arial Unicode"/>
          <w:b/>
        </w:rPr>
        <w:t>Tel: (096) 64 63 87</w:t>
      </w:r>
    </w:p>
    <w:p w14:paraId="31FC04AB" w14:textId="77777777" w:rsidR="00106C24" w:rsidRPr="0040442B" w:rsidRDefault="00106C24" w:rsidP="00106C24">
      <w:pPr>
        <w:ind w:firstLine="720"/>
        <w:jc w:val="both"/>
        <w:rPr>
          <w:rFonts w:ascii="Arial Unicode" w:eastAsia="Calibri" w:hAnsi="Arial Unicode"/>
          <w:b/>
        </w:rPr>
      </w:pPr>
      <w:r w:rsidRPr="0040442B">
        <w:rPr>
          <w:rFonts w:ascii="Arial Unicode" w:eastAsia="Calibri" w:hAnsi="Arial Unicode"/>
          <w:b/>
        </w:rPr>
        <w:t xml:space="preserve">Email: </w:t>
      </w:r>
      <w:hyperlink r:id="rId8" w:history="1">
        <w:r w:rsidRPr="0040442B">
          <w:rPr>
            <w:rStyle w:val="Hyperlink"/>
            <w:rFonts w:ascii="Sylfaen" w:eastAsia="Calibri" w:hAnsi="Sylfaen"/>
            <w:b/>
            <w:lang w:val="hy-AM"/>
          </w:rPr>
          <w:t>karapanna</w:t>
        </w:r>
        <w:r w:rsidRPr="0040442B">
          <w:rPr>
            <w:rStyle w:val="Hyperlink"/>
            <w:rFonts w:ascii="Arial Unicode" w:eastAsia="Calibri" w:hAnsi="Arial Unicode"/>
            <w:b/>
          </w:rPr>
          <w:t>@mail.ru</w:t>
        </w:r>
      </w:hyperlink>
      <w:r w:rsidRPr="0040442B">
        <w:rPr>
          <w:rStyle w:val="Hyperlink"/>
          <w:rFonts w:ascii="Arial Unicode" w:eastAsia="Calibri" w:hAnsi="Arial Unicode"/>
        </w:rPr>
        <w:t xml:space="preserve"> </w:t>
      </w:r>
      <w:r w:rsidRPr="0040442B">
        <w:rPr>
          <w:rFonts w:ascii="Arial Unicode" w:eastAsia="Calibri" w:hAnsi="Arial Unicode"/>
          <w:b/>
        </w:rPr>
        <w:t xml:space="preserve"> </w:t>
      </w:r>
    </w:p>
    <w:p w14:paraId="2C4BF514" w14:textId="77777777" w:rsidR="00106C24" w:rsidRPr="0040442B" w:rsidRDefault="00106C24" w:rsidP="00106C24">
      <w:pPr>
        <w:ind w:firstLine="720"/>
        <w:jc w:val="both"/>
        <w:rPr>
          <w:rFonts w:ascii="Arial Unicode" w:eastAsia="Calibri" w:hAnsi="Arial Unicode"/>
          <w:b/>
        </w:rPr>
      </w:pPr>
      <w:r w:rsidRPr="0040442B">
        <w:rPr>
          <w:rFonts w:ascii="Arial Unicode" w:eastAsia="Calibri" w:hAnsi="Arial Unicode"/>
          <w:b/>
        </w:rPr>
        <w:t>Client: State non-profit organization «Yerevan Basic School N20 Named by John Kirakosyan»</w:t>
      </w:r>
    </w:p>
    <w:p w14:paraId="7905DBC0" w14:textId="77777777" w:rsidR="00106C24" w:rsidRPr="0040442B" w:rsidRDefault="00106C24" w:rsidP="00106C24">
      <w:pPr>
        <w:ind w:firstLine="567"/>
        <w:jc w:val="center"/>
        <w:rPr>
          <w:rFonts w:ascii="Sylfaen" w:hAnsi="Sylfaen" w:cs="Sylfaen"/>
          <w:b/>
          <w:sz w:val="20"/>
          <w:szCs w:val="20"/>
        </w:rPr>
      </w:pPr>
    </w:p>
    <w:p w14:paraId="70CC4CA2" w14:textId="77777777" w:rsidR="00106C24" w:rsidRPr="0040442B" w:rsidRDefault="00106C24" w:rsidP="00106C24">
      <w:pPr>
        <w:ind w:firstLine="567"/>
        <w:jc w:val="center"/>
        <w:rPr>
          <w:rFonts w:ascii="Sylfaen" w:hAnsi="Sylfaen" w:cs="Sylfaen"/>
          <w:b/>
          <w:sz w:val="20"/>
          <w:szCs w:val="20"/>
        </w:rPr>
      </w:pPr>
    </w:p>
    <w:p w14:paraId="68A4D4AA" w14:textId="77777777" w:rsidR="00106C24" w:rsidRPr="0040442B" w:rsidRDefault="00106C24" w:rsidP="00106C24">
      <w:pPr>
        <w:ind w:firstLine="567"/>
        <w:jc w:val="center"/>
        <w:rPr>
          <w:rFonts w:ascii="Sylfaen" w:hAnsi="Sylfaen" w:cs="Sylfaen"/>
          <w:b/>
          <w:sz w:val="20"/>
          <w:szCs w:val="20"/>
        </w:rPr>
      </w:pPr>
    </w:p>
    <w:p w14:paraId="167F7AAB" w14:textId="77777777" w:rsidR="00106C24" w:rsidRPr="0040442B" w:rsidRDefault="00106C24" w:rsidP="00106C24">
      <w:pPr>
        <w:ind w:firstLine="567"/>
        <w:jc w:val="center"/>
        <w:rPr>
          <w:rFonts w:ascii="Sylfaen" w:hAnsi="Sylfaen" w:cs="Sylfaen"/>
          <w:b/>
          <w:sz w:val="20"/>
          <w:szCs w:val="20"/>
        </w:rPr>
      </w:pPr>
    </w:p>
    <w:p w14:paraId="33919DBB" w14:textId="77777777" w:rsidR="00106C24" w:rsidRPr="0040442B" w:rsidRDefault="00106C24" w:rsidP="00106C24">
      <w:pPr>
        <w:ind w:firstLine="567"/>
        <w:jc w:val="center"/>
        <w:rPr>
          <w:rFonts w:ascii="Sylfaen" w:hAnsi="Sylfaen" w:cs="Sylfaen"/>
          <w:b/>
          <w:sz w:val="20"/>
          <w:szCs w:val="20"/>
        </w:rPr>
      </w:pPr>
    </w:p>
    <w:p w14:paraId="745CDDD5" w14:textId="77777777" w:rsidR="00106C24" w:rsidRPr="0040442B" w:rsidRDefault="00106C24" w:rsidP="00106C24">
      <w:pPr>
        <w:ind w:firstLine="567"/>
        <w:jc w:val="both"/>
        <w:rPr>
          <w:rFonts w:ascii="GHEA Grapalat" w:hAnsi="GHEA Grapalat" w:cs="Sylfaen"/>
          <w:i/>
          <w:sz w:val="22"/>
          <w:szCs w:val="22"/>
        </w:rPr>
      </w:pPr>
    </w:p>
    <w:p w14:paraId="29B7187C" w14:textId="77777777" w:rsidR="00106C24" w:rsidRPr="0040442B" w:rsidRDefault="00106C24" w:rsidP="00106C24">
      <w:pPr>
        <w:ind w:firstLine="567"/>
        <w:jc w:val="both"/>
        <w:rPr>
          <w:rFonts w:ascii="GHEA Grapalat" w:hAnsi="GHEA Grapalat" w:cs="Sylfaen"/>
          <w:i/>
          <w:sz w:val="22"/>
          <w:szCs w:val="22"/>
        </w:rPr>
      </w:pPr>
    </w:p>
    <w:p w14:paraId="70331A4C" w14:textId="77777777" w:rsidR="00106C24" w:rsidRPr="0040442B" w:rsidRDefault="00106C24" w:rsidP="00106C24">
      <w:pPr>
        <w:ind w:firstLine="567"/>
        <w:jc w:val="both"/>
        <w:rPr>
          <w:rFonts w:ascii="GHEA Grapalat" w:hAnsi="GHEA Grapalat" w:cs="Sylfaen"/>
          <w:i/>
          <w:sz w:val="22"/>
          <w:szCs w:val="22"/>
        </w:rPr>
      </w:pPr>
    </w:p>
    <w:p w14:paraId="7384B9DC" w14:textId="498D69A7" w:rsidR="00106C24" w:rsidRDefault="00106C24" w:rsidP="00106C24">
      <w:pPr>
        <w:ind w:firstLine="567"/>
        <w:jc w:val="both"/>
        <w:rPr>
          <w:rFonts w:ascii="GHEA Grapalat" w:hAnsi="GHEA Grapalat" w:cs="Sylfaen"/>
          <w:i/>
          <w:sz w:val="22"/>
          <w:szCs w:val="22"/>
        </w:rPr>
      </w:pPr>
    </w:p>
    <w:p w14:paraId="511B0788" w14:textId="14FCC5E0" w:rsidR="009B0F53" w:rsidRDefault="009B0F53" w:rsidP="00106C24">
      <w:pPr>
        <w:ind w:firstLine="567"/>
        <w:jc w:val="both"/>
        <w:rPr>
          <w:rFonts w:ascii="GHEA Grapalat" w:hAnsi="GHEA Grapalat" w:cs="Sylfaen"/>
          <w:i/>
          <w:sz w:val="22"/>
          <w:szCs w:val="22"/>
        </w:rPr>
      </w:pPr>
    </w:p>
    <w:p w14:paraId="403FD135" w14:textId="6B49A5E2" w:rsidR="009B0F53" w:rsidRDefault="009B0F53" w:rsidP="00106C24">
      <w:pPr>
        <w:ind w:firstLine="567"/>
        <w:jc w:val="both"/>
        <w:rPr>
          <w:rFonts w:ascii="GHEA Grapalat" w:hAnsi="GHEA Grapalat" w:cs="Sylfaen"/>
          <w:i/>
          <w:sz w:val="22"/>
          <w:szCs w:val="22"/>
        </w:rPr>
      </w:pPr>
    </w:p>
    <w:p w14:paraId="036DC1D2" w14:textId="24B14C5D" w:rsidR="009B0F53" w:rsidRDefault="009B0F53" w:rsidP="00106C24">
      <w:pPr>
        <w:ind w:firstLine="567"/>
        <w:jc w:val="both"/>
        <w:rPr>
          <w:rFonts w:ascii="GHEA Grapalat" w:hAnsi="GHEA Grapalat" w:cs="Sylfaen"/>
          <w:i/>
          <w:sz w:val="22"/>
          <w:szCs w:val="22"/>
        </w:rPr>
      </w:pPr>
    </w:p>
    <w:p w14:paraId="40CB52AB" w14:textId="532F3D84" w:rsidR="009B0F53" w:rsidRDefault="009B0F53" w:rsidP="00106C24">
      <w:pPr>
        <w:ind w:firstLine="567"/>
        <w:jc w:val="both"/>
        <w:rPr>
          <w:rFonts w:ascii="GHEA Grapalat" w:hAnsi="GHEA Grapalat" w:cs="Sylfaen"/>
          <w:i/>
          <w:sz w:val="22"/>
          <w:szCs w:val="22"/>
        </w:rPr>
      </w:pPr>
    </w:p>
    <w:p w14:paraId="5657D129" w14:textId="77777777" w:rsidR="009B0F53" w:rsidRPr="0040442B" w:rsidRDefault="009B0F53" w:rsidP="00106C24">
      <w:pPr>
        <w:ind w:firstLine="567"/>
        <w:jc w:val="both"/>
        <w:rPr>
          <w:rFonts w:ascii="GHEA Grapalat" w:hAnsi="GHEA Grapalat" w:cs="Sylfaen"/>
          <w:i/>
          <w:sz w:val="22"/>
          <w:szCs w:val="22"/>
        </w:rPr>
      </w:pPr>
    </w:p>
    <w:p w14:paraId="30D21943" w14:textId="77777777" w:rsidR="00160AE4" w:rsidRPr="00106C24" w:rsidRDefault="00160AE4" w:rsidP="00EF3662">
      <w:pPr>
        <w:ind w:firstLine="567"/>
        <w:jc w:val="center"/>
        <w:rPr>
          <w:rFonts w:ascii="GHEA Grapalat" w:hAnsi="GHEA Grapalat" w:cs="Sylfaen"/>
          <w:b/>
          <w:sz w:val="22"/>
          <w:szCs w:val="22"/>
        </w:rPr>
      </w:pPr>
    </w:p>
    <w:p w14:paraId="44AA1530" w14:textId="77777777" w:rsidR="00DA1E73" w:rsidRPr="0040442B" w:rsidRDefault="00DA1E73" w:rsidP="00DA1E73">
      <w:pPr>
        <w:ind w:firstLine="567"/>
        <w:jc w:val="center"/>
        <w:rPr>
          <w:rFonts w:ascii="GHEA Grapalat" w:hAnsi="GHEA Grapalat"/>
          <w:b/>
          <w:sz w:val="20"/>
          <w:szCs w:val="20"/>
          <w:lang w:val="af-ZA"/>
        </w:rPr>
      </w:pPr>
      <w:proofErr w:type="spellStart"/>
      <w:r w:rsidRPr="0040442B">
        <w:rPr>
          <w:rFonts w:ascii="GHEA Grapalat" w:hAnsi="GHEA Grapalat" w:cs="Sylfaen"/>
          <w:b/>
          <w:sz w:val="20"/>
          <w:szCs w:val="20"/>
        </w:rPr>
        <w:t>ԲՈՎԱՆԴԱԿՈւԹՅՈւՆ</w:t>
      </w:r>
      <w:proofErr w:type="spellEnd"/>
    </w:p>
    <w:p w14:paraId="4BFBA9F4" w14:textId="77777777" w:rsidR="00DA1E73" w:rsidRPr="0040442B" w:rsidRDefault="00DA1E73" w:rsidP="00DA1E73">
      <w:pPr>
        <w:ind w:firstLine="567"/>
        <w:jc w:val="center"/>
        <w:rPr>
          <w:rFonts w:ascii="GHEA Grapalat" w:hAnsi="GHEA Grapalat"/>
          <w:i/>
          <w:sz w:val="20"/>
          <w:lang w:val="af-ZA"/>
        </w:rPr>
      </w:pPr>
    </w:p>
    <w:p w14:paraId="10B3D57A" w14:textId="69923422" w:rsidR="00DA1E73" w:rsidRPr="0040442B" w:rsidRDefault="00DA1E73" w:rsidP="00DA1E73">
      <w:pPr>
        <w:ind w:firstLine="567"/>
        <w:jc w:val="center"/>
        <w:rPr>
          <w:rFonts w:ascii="GHEA Grapalat" w:hAnsi="GHEA Grapalat" w:cs="Sylfaen"/>
          <w:b/>
          <w:sz w:val="20"/>
          <w:szCs w:val="20"/>
          <w:lang w:val="af-ZA"/>
        </w:rPr>
      </w:pPr>
      <w:r w:rsidRPr="0040442B">
        <w:rPr>
          <w:rFonts w:ascii="GHEA Grapalat" w:hAnsi="GHEA Grapalat" w:cs="Sylfaen"/>
          <w:b/>
          <w:bCs/>
          <w:sz w:val="20"/>
          <w:szCs w:val="20"/>
          <w:lang w:val="af-ZA"/>
        </w:rPr>
        <w:t>«</w:t>
      </w:r>
      <w:r w:rsidRPr="0040442B">
        <w:rPr>
          <w:rFonts w:ascii="GHEA Grapalat" w:hAnsi="GHEA Grapalat"/>
          <w:b/>
          <w:sz w:val="20"/>
          <w:szCs w:val="20"/>
          <w:lang w:val="af-ZA"/>
        </w:rPr>
        <w:t>ԵՐԵՎԱՆԻ  ՋՈՆ ԿԻՐԱԿՈՍՅԱՆԻ ԱՆՎԱՆ Հ.20 ՀԻՄՆԱԿԱՆ ԴՊՐՈՑ» ՊՈԱԿ</w:t>
      </w:r>
      <w:r w:rsidRPr="0040442B">
        <w:rPr>
          <w:rFonts w:ascii="GHEA Grapalat" w:hAnsi="GHEA Grapalat"/>
          <w:sz w:val="20"/>
          <w:szCs w:val="20"/>
          <w:lang w:val="af-ZA"/>
        </w:rPr>
        <w:t>-</w:t>
      </w:r>
      <w:r w:rsidRPr="0040442B">
        <w:rPr>
          <w:rFonts w:ascii="GHEA Grapalat" w:hAnsi="GHEA Grapalat"/>
          <w:b/>
          <w:sz w:val="20"/>
          <w:szCs w:val="20"/>
          <w:lang w:val="af-ZA"/>
        </w:rPr>
        <w:t>Ի</w:t>
      </w:r>
      <w:r w:rsidRPr="0040442B">
        <w:rPr>
          <w:rFonts w:ascii="GHEA Grapalat" w:hAnsi="GHEA Grapalat"/>
          <w:sz w:val="20"/>
          <w:szCs w:val="20"/>
          <w:lang w:val="af-ZA"/>
        </w:rPr>
        <w:t xml:space="preserve"> </w:t>
      </w:r>
      <w:r w:rsidRPr="0040442B">
        <w:rPr>
          <w:rFonts w:ascii="GHEA Grapalat" w:hAnsi="GHEA Grapalat"/>
          <w:b/>
          <w:sz w:val="20"/>
          <w:szCs w:val="20"/>
          <w:lang w:val="af-ZA"/>
        </w:rPr>
        <w:t>ԿԱՐԻՔՆԵՐԻ ՀԱՄԱՐ</w:t>
      </w:r>
      <w:r w:rsidRPr="0040442B">
        <w:rPr>
          <w:rFonts w:ascii="GHEA Grapalat" w:hAnsi="GHEA Grapalat"/>
          <w:sz w:val="20"/>
          <w:szCs w:val="20"/>
          <w:lang w:val="af-ZA"/>
        </w:rPr>
        <w:t xml:space="preserve">   </w:t>
      </w:r>
      <w:r w:rsidR="00CC6D06">
        <w:rPr>
          <w:rFonts w:ascii="GHEA Grapalat" w:hAnsi="GHEA Grapalat" w:cs="Arial"/>
          <w:b/>
          <w:sz w:val="20"/>
          <w:szCs w:val="20"/>
          <w:lang w:val="ru-RU"/>
        </w:rPr>
        <w:t>ԳՈՒՅՔԱԳՐՄԱՆ</w:t>
      </w:r>
      <w:r w:rsidRPr="0040442B">
        <w:rPr>
          <w:rFonts w:ascii="GHEA Grapalat" w:hAnsi="GHEA Grapalat"/>
          <w:b/>
          <w:sz w:val="20"/>
          <w:szCs w:val="20"/>
          <w:lang w:val="af-ZA"/>
        </w:rPr>
        <w:t xml:space="preserve"> </w:t>
      </w:r>
      <w:r>
        <w:rPr>
          <w:rFonts w:ascii="GHEA Grapalat" w:hAnsi="GHEA Grapalat"/>
          <w:b/>
          <w:sz w:val="20"/>
          <w:szCs w:val="20"/>
          <w:lang w:val="af-ZA"/>
        </w:rPr>
        <w:t xml:space="preserve"> </w:t>
      </w:r>
      <w:r w:rsidRPr="0040442B">
        <w:rPr>
          <w:rFonts w:ascii="GHEA Grapalat" w:hAnsi="GHEA Grapalat"/>
          <w:b/>
          <w:sz w:val="20"/>
          <w:szCs w:val="20"/>
          <w:lang w:val="af-ZA"/>
        </w:rPr>
        <w:t>ԾԱՌԱՅՈՒԹՅՈՒՆՆԵՐԻ ՁԵՌՔԲԵՐՄԱՆ ՆՊԱՏԱԿՈՎ ՀԱՅՏԱՐԱՐՎԱԾ  ԳՆԱՆՇՄԱՆ ՀԱՐՑՄԱՆ ՀՐԱՎԵՐԻ</w:t>
      </w: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0C04677"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DA1E73" w:rsidRPr="0040442B">
        <w:rPr>
          <w:rFonts w:ascii="GHEA Grapalat" w:hAnsi="GHEA Grapalat"/>
          <w:b/>
          <w:sz w:val="20"/>
          <w:szCs w:val="20"/>
          <w:lang w:val="af-ZA"/>
        </w:rPr>
        <w:t xml:space="preserve">ԳՆԱՆՇՄԱՆ ՀԱՐՑՄԱՆ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3E939ADB"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C522DC" w:rsidRPr="0040442B">
        <w:rPr>
          <w:rFonts w:ascii="GHEA Grapalat" w:hAnsi="GHEA Grapalat"/>
          <w:b/>
          <w:bCs/>
          <w:sz w:val="20"/>
          <w:lang w:val="af-ZA"/>
        </w:rPr>
        <w:t>20ԴՊ</w:t>
      </w:r>
      <w:r w:rsidR="00C522DC" w:rsidRPr="0040442B">
        <w:rPr>
          <w:rFonts w:ascii="GHEA Grapalat" w:hAnsi="GHEA Grapalat" w:cs="Sylfaen"/>
          <w:b/>
          <w:bCs/>
          <w:sz w:val="20"/>
          <w:szCs w:val="20"/>
          <w:lang w:val="af-ZA"/>
        </w:rPr>
        <w:t>-</w:t>
      </w:r>
      <w:r w:rsidR="00C522DC" w:rsidRPr="0040442B">
        <w:rPr>
          <w:rFonts w:ascii="GHEA Grapalat" w:hAnsi="GHEA Grapalat" w:cs="Sylfaen"/>
          <w:b/>
          <w:bCs/>
          <w:sz w:val="20"/>
          <w:szCs w:val="20"/>
        </w:rPr>
        <w:t>ԳՀԾՁԲ</w:t>
      </w:r>
      <w:r w:rsidR="00C522DC">
        <w:rPr>
          <w:rFonts w:ascii="GHEA Grapalat" w:hAnsi="GHEA Grapalat" w:cs="Sylfaen"/>
          <w:b/>
          <w:bCs/>
          <w:sz w:val="20"/>
          <w:szCs w:val="20"/>
          <w:lang w:val="af-ZA"/>
        </w:rPr>
        <w:t>-26</w:t>
      </w:r>
      <w:r w:rsidR="00C522DC" w:rsidRPr="0040442B">
        <w:rPr>
          <w:rFonts w:ascii="GHEA Grapalat" w:hAnsi="GHEA Grapalat" w:cs="Sylfaen"/>
          <w:b/>
          <w:bCs/>
          <w:sz w:val="20"/>
          <w:szCs w:val="20"/>
          <w:lang w:val="af-ZA"/>
        </w:rPr>
        <w:t>/</w:t>
      </w:r>
      <w:r w:rsidR="00CC6D06" w:rsidRPr="00CC6D06">
        <w:rPr>
          <w:rFonts w:ascii="GHEA Grapalat" w:hAnsi="GHEA Grapalat" w:cs="Sylfaen"/>
          <w:b/>
          <w:bCs/>
          <w:sz w:val="20"/>
          <w:szCs w:val="20"/>
          <w:lang w:val="af-ZA"/>
        </w:rPr>
        <w:t>2</w:t>
      </w:r>
      <w:r w:rsidR="00C522DC" w:rsidRPr="0040442B">
        <w:rPr>
          <w:rFonts w:ascii="GHEA Grapalat" w:hAnsi="GHEA Grapalat" w:cs="Sylfaen"/>
          <w:b/>
          <w:bCs/>
          <w:sz w:val="20"/>
          <w:szCs w:val="20"/>
          <w:lang w:val="hy-AM"/>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բաց</w:t>
      </w:r>
      <w:proofErr w:type="spellEnd"/>
      <w:r w:rsidRPr="00064ADD">
        <w:rPr>
          <w:rFonts w:ascii="GHEA Grapalat" w:hAnsi="GHEA Grapalat" w:cs="Times Armenian"/>
          <w:sz w:val="20"/>
          <w:lang w:val="af-ZA"/>
        </w:rPr>
        <w:t xml:space="preserve"> </w:t>
      </w:r>
      <w:proofErr w:type="spellStart"/>
      <w:r w:rsidR="00955E87" w:rsidRPr="00064ADD">
        <w:rPr>
          <w:rFonts w:ascii="GHEA Grapalat" w:hAnsi="GHEA Grapalat" w:cs="Times Armenian"/>
          <w:sz w:val="20"/>
        </w:rPr>
        <w:t>մրցույթ</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319C4104"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DA0885" w:rsidRPr="00DA0885">
        <w:rPr>
          <w:rFonts w:ascii="GHEA Grapalat" w:hAnsi="GHEA Grapalat"/>
          <w:lang w:val="af-ZA"/>
        </w:rPr>
        <w:t>«</w:t>
      </w:r>
      <w:proofErr w:type="spellStart"/>
      <w:r w:rsidR="00C522DC" w:rsidRPr="0040442B">
        <w:rPr>
          <w:rFonts w:ascii="GHEA Grapalat" w:hAnsi="GHEA Grapalat" w:cs="Sylfaen"/>
          <w:b/>
          <w:sz w:val="20"/>
          <w:szCs w:val="20"/>
        </w:rPr>
        <w:t>Երևանի</w:t>
      </w:r>
      <w:proofErr w:type="spellEnd"/>
      <w:r w:rsidR="00C522DC" w:rsidRPr="0040442B">
        <w:rPr>
          <w:rFonts w:ascii="GHEA Grapalat" w:hAnsi="GHEA Grapalat" w:cs="Sylfaen"/>
          <w:b/>
          <w:sz w:val="20"/>
          <w:szCs w:val="20"/>
          <w:lang w:val="af-ZA"/>
        </w:rPr>
        <w:t xml:space="preserve"> Ջոն Կիրակոսյանի անվան հ20 հիմնական դպրոց» </w:t>
      </w:r>
      <w:r w:rsidR="00C522DC" w:rsidRPr="0040442B">
        <w:rPr>
          <w:rFonts w:ascii="GHEA Grapalat" w:hAnsi="GHEA Grapalat" w:cs="Sylfaen"/>
          <w:b/>
          <w:sz w:val="20"/>
          <w:szCs w:val="20"/>
        </w:rPr>
        <w:t>ՊՈԱԿ</w:t>
      </w:r>
      <w:r w:rsidR="00C522DC" w:rsidRPr="0040442B">
        <w:rPr>
          <w:rFonts w:ascii="GHEA Grapalat" w:hAnsi="GHEA Grapalat"/>
          <w:sz w:val="20"/>
          <w:lang w:val="af-ZA"/>
        </w:rPr>
        <w:t>-</w:t>
      </w:r>
      <w:r w:rsidR="00C522DC" w:rsidRPr="0040442B">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7137BFF" w14:textId="0188C0E7" w:rsidR="00C522DC" w:rsidRPr="0040442B" w:rsidRDefault="00A81DD5" w:rsidP="00C522DC">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522DC" w:rsidRPr="0040442B">
        <w:rPr>
          <w:rFonts w:ascii="GHEA Grapalat" w:hAnsi="GHEA Grapalat"/>
          <w:sz w:val="24"/>
          <w:szCs w:val="24"/>
        </w:rPr>
        <w:t>«</w:t>
      </w:r>
      <w:r w:rsidR="00C522DC" w:rsidRPr="0040442B">
        <w:rPr>
          <w:rFonts w:ascii="GHEA Grapalat" w:hAnsi="GHEA Grapalat"/>
          <w:b/>
        </w:rPr>
        <w:t>karapanna@mail.ru</w:t>
      </w:r>
      <w:r w:rsidR="00C522DC" w:rsidRPr="0040442B">
        <w:rPr>
          <w:rFonts w:ascii="GHEA Grapalat" w:hAnsi="GHEA Grapalat"/>
          <w:sz w:val="24"/>
          <w:szCs w:val="24"/>
        </w:rPr>
        <w:t>»</w:t>
      </w:r>
      <w:r w:rsidR="00C522DC">
        <w:rPr>
          <w:rFonts w:ascii="GHEA Grapalat" w:hAnsi="GHEA Grapalat"/>
          <w:sz w:val="24"/>
          <w:szCs w:val="24"/>
        </w:rPr>
        <w:t>:</w:t>
      </w:r>
    </w:p>
    <w:p w14:paraId="5AD4F667" w14:textId="1E762FC6" w:rsidR="00096865" w:rsidRPr="00064ADD" w:rsidRDefault="00F5653D" w:rsidP="00DA0885">
      <w:pPr>
        <w:pStyle w:val="BodyTextIndent2"/>
        <w:spacing w:line="240" w:lineRule="auto"/>
        <w:ind w:firstLine="567"/>
        <w:jc w:val="center"/>
        <w:rPr>
          <w:rFonts w:ascii="GHEA Grapalat" w:hAnsi="GHEA Grapalat"/>
          <w:szCs w:val="22"/>
        </w:rPr>
      </w:pPr>
      <w:r w:rsidRPr="00064ADD">
        <w:rPr>
          <w:rFonts w:ascii="GHEA Grapalat" w:hAnsi="GHEA Grapalat"/>
          <w:sz w:val="16"/>
          <w:szCs w:val="16"/>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5BA532B2" w14:textId="242C4CED" w:rsidR="001C7419" w:rsidRPr="0040442B" w:rsidRDefault="00845AA5" w:rsidP="001C7419">
      <w:pPr>
        <w:pStyle w:val="Heading3"/>
        <w:spacing w:line="240" w:lineRule="auto"/>
        <w:ind w:firstLine="360"/>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1C7419" w:rsidRPr="0040442B">
        <w:rPr>
          <w:rFonts w:ascii="GHEA Grapalat" w:hAnsi="GHEA Grapalat" w:cs="Sylfaen"/>
          <w:b/>
          <w:i w:val="0"/>
          <w:lang w:val="af-ZA"/>
        </w:rPr>
        <w:t>«</w:t>
      </w:r>
      <w:proofErr w:type="spellStart"/>
      <w:r w:rsidR="001C7419" w:rsidRPr="0040442B">
        <w:rPr>
          <w:rFonts w:ascii="GHEA Grapalat" w:hAnsi="GHEA Grapalat" w:cs="Sylfaen"/>
          <w:b/>
          <w:i w:val="0"/>
        </w:rPr>
        <w:t>Երևանի</w:t>
      </w:r>
      <w:proofErr w:type="spellEnd"/>
      <w:r w:rsidR="001C7419" w:rsidRPr="0040442B">
        <w:rPr>
          <w:rFonts w:ascii="GHEA Grapalat" w:hAnsi="GHEA Grapalat" w:cs="Sylfaen"/>
          <w:b/>
          <w:i w:val="0"/>
          <w:lang w:val="af-ZA"/>
        </w:rPr>
        <w:t xml:space="preserve"> Ջոն Կիրակոսյանի անվան հ.20 հիմնական դպրոց» </w:t>
      </w:r>
      <w:r w:rsidR="001C7419" w:rsidRPr="0040442B">
        <w:rPr>
          <w:rFonts w:ascii="GHEA Grapalat" w:hAnsi="GHEA Grapalat" w:cs="Sylfaen"/>
          <w:b/>
          <w:i w:val="0"/>
        </w:rPr>
        <w:t>ՊՈԱԿ-ի</w:t>
      </w:r>
      <w:r w:rsidR="001C7419" w:rsidRPr="0040442B">
        <w:rPr>
          <w:rFonts w:ascii="GHEA Grapalat" w:hAnsi="GHEA Grapalat"/>
          <w:i w:val="0"/>
          <w:lang w:val="af-ZA"/>
        </w:rPr>
        <w:t xml:space="preserve"> </w:t>
      </w:r>
      <w:proofErr w:type="spellStart"/>
      <w:r w:rsidR="001C7419" w:rsidRPr="0040442B">
        <w:rPr>
          <w:rFonts w:ascii="GHEA Grapalat" w:hAnsi="GHEA Grapalat" w:cs="Sylfaen"/>
          <w:i w:val="0"/>
        </w:rPr>
        <w:t>կարիքների</w:t>
      </w:r>
      <w:proofErr w:type="spellEnd"/>
      <w:r w:rsidR="001C7419" w:rsidRPr="0040442B">
        <w:rPr>
          <w:rFonts w:ascii="GHEA Grapalat" w:hAnsi="GHEA Grapalat" w:cs="Times Armenian"/>
          <w:i w:val="0"/>
          <w:lang w:val="af-ZA"/>
        </w:rPr>
        <w:t xml:space="preserve"> </w:t>
      </w:r>
      <w:proofErr w:type="spellStart"/>
      <w:r w:rsidR="001C7419" w:rsidRPr="0040442B">
        <w:rPr>
          <w:rFonts w:ascii="GHEA Grapalat" w:hAnsi="GHEA Grapalat" w:cs="Sylfaen"/>
          <w:i w:val="0"/>
        </w:rPr>
        <w:t>համար</w:t>
      </w:r>
      <w:proofErr w:type="spellEnd"/>
      <w:r w:rsidR="001C7419" w:rsidRPr="0040442B">
        <w:rPr>
          <w:rFonts w:ascii="GHEA Grapalat" w:hAnsi="GHEA Grapalat" w:cs="Times Armenian"/>
          <w:i w:val="0"/>
          <w:lang w:val="af-ZA"/>
        </w:rPr>
        <w:t>`</w:t>
      </w:r>
      <w:r w:rsidR="001C7419">
        <w:rPr>
          <w:rFonts w:ascii="GHEA Grapalat" w:hAnsi="GHEA Grapalat" w:cs="Times Armenian"/>
          <w:i w:val="0"/>
          <w:lang w:val="af-ZA"/>
        </w:rPr>
        <w:t xml:space="preserve"> </w:t>
      </w:r>
      <w:r w:rsidR="001C7419" w:rsidRPr="0040442B">
        <w:rPr>
          <w:rFonts w:ascii="GHEA Grapalat" w:hAnsi="GHEA Grapalat"/>
          <w:i w:val="0"/>
          <w:lang w:val="af-ZA"/>
        </w:rPr>
        <w:t>«</w:t>
      </w:r>
      <w:r w:rsidR="00B85A19">
        <w:rPr>
          <w:rFonts w:ascii="GHEA Grapalat" w:hAnsi="GHEA Grapalat"/>
          <w:i w:val="0"/>
          <w:lang w:val="hy-AM"/>
        </w:rPr>
        <w:t>Գույքագրման</w:t>
      </w:r>
      <w:r w:rsidR="001C7419" w:rsidRPr="0040442B">
        <w:rPr>
          <w:rFonts w:ascii="GHEA Grapalat" w:hAnsi="GHEA Grapalat"/>
          <w:i w:val="0"/>
        </w:rPr>
        <w:t xml:space="preserve"> </w:t>
      </w:r>
      <w:proofErr w:type="spellStart"/>
      <w:r w:rsidR="001C7419" w:rsidRPr="0040442B">
        <w:rPr>
          <w:rFonts w:ascii="GHEA Grapalat" w:hAnsi="GHEA Grapalat"/>
          <w:i w:val="0"/>
        </w:rPr>
        <w:t>ծառայությունների</w:t>
      </w:r>
      <w:proofErr w:type="spellEnd"/>
      <w:r w:rsidR="001C7419" w:rsidRPr="0040442B">
        <w:rPr>
          <w:rFonts w:ascii="GHEA Grapalat" w:hAnsi="GHEA Grapalat"/>
          <w:i w:val="0"/>
          <w:lang w:val="af-ZA"/>
        </w:rPr>
        <w:t xml:space="preserve">» </w:t>
      </w:r>
      <w:proofErr w:type="spellStart"/>
      <w:r w:rsidR="001C7419" w:rsidRPr="0040442B">
        <w:rPr>
          <w:rFonts w:ascii="GHEA Grapalat" w:hAnsi="GHEA Grapalat"/>
          <w:i w:val="0"/>
        </w:rPr>
        <w:t>ձեռքբերումը</w:t>
      </w:r>
      <w:proofErr w:type="spellEnd"/>
      <w:r w:rsidR="001C7419" w:rsidRPr="0040442B">
        <w:rPr>
          <w:rFonts w:ascii="GHEA Grapalat" w:hAnsi="GHEA Grapalat"/>
          <w:i w:val="0"/>
        </w:rPr>
        <w:t xml:space="preserve"> (</w:t>
      </w:r>
      <w:proofErr w:type="spellStart"/>
      <w:r w:rsidR="001C7419" w:rsidRPr="0040442B">
        <w:rPr>
          <w:rFonts w:ascii="GHEA Grapalat" w:hAnsi="GHEA Grapalat"/>
          <w:i w:val="0"/>
        </w:rPr>
        <w:t>այսուհետ</w:t>
      </w:r>
      <w:proofErr w:type="spellEnd"/>
      <w:r w:rsidR="001C7419" w:rsidRPr="0040442B">
        <w:rPr>
          <w:rFonts w:ascii="GHEA Grapalat" w:hAnsi="GHEA Grapalat"/>
          <w:i w:val="0"/>
        </w:rPr>
        <w:t xml:space="preserve">` </w:t>
      </w:r>
      <w:proofErr w:type="spellStart"/>
      <w:r w:rsidR="001C7419" w:rsidRPr="0040442B">
        <w:rPr>
          <w:rFonts w:ascii="GHEA Grapalat" w:hAnsi="GHEA Grapalat"/>
          <w:i w:val="0"/>
        </w:rPr>
        <w:t>նաև</w:t>
      </w:r>
      <w:proofErr w:type="spellEnd"/>
      <w:r w:rsidR="001C7419" w:rsidRPr="0040442B">
        <w:rPr>
          <w:rFonts w:ascii="GHEA Grapalat" w:hAnsi="GHEA Grapalat"/>
          <w:i w:val="0"/>
        </w:rPr>
        <w:t xml:space="preserve"> </w:t>
      </w:r>
      <w:proofErr w:type="spellStart"/>
      <w:r w:rsidR="001C7419" w:rsidRPr="0040442B">
        <w:rPr>
          <w:rFonts w:ascii="GHEA Grapalat" w:hAnsi="GHEA Grapalat"/>
          <w:i w:val="0"/>
        </w:rPr>
        <w:t>ծառայություն</w:t>
      </w:r>
      <w:proofErr w:type="spellEnd"/>
      <w:r w:rsidR="001C7419" w:rsidRPr="0040442B">
        <w:rPr>
          <w:rFonts w:ascii="GHEA Grapalat" w:hAnsi="GHEA Grapalat"/>
          <w:i w:val="0"/>
        </w:rPr>
        <w:t>)</w:t>
      </w:r>
      <w:r w:rsidR="001C7419" w:rsidRPr="0040442B">
        <w:rPr>
          <w:rFonts w:ascii="GHEA Grapalat" w:hAnsi="GHEA Grapalat"/>
          <w:i w:val="0"/>
          <w:lang w:val="af-ZA"/>
        </w:rPr>
        <w:t xml:space="preserve">, </w:t>
      </w:r>
      <w:proofErr w:type="spellStart"/>
      <w:r w:rsidR="001C7419" w:rsidRPr="0040442B">
        <w:rPr>
          <w:rFonts w:ascii="GHEA Grapalat" w:hAnsi="GHEA Grapalat"/>
          <w:i w:val="0"/>
        </w:rPr>
        <w:t>որոնք</w:t>
      </w:r>
      <w:proofErr w:type="spellEnd"/>
      <w:r w:rsidR="001C7419" w:rsidRPr="0040442B">
        <w:rPr>
          <w:rFonts w:ascii="GHEA Grapalat" w:hAnsi="GHEA Grapalat"/>
          <w:i w:val="0"/>
          <w:lang w:val="af-ZA"/>
        </w:rPr>
        <w:t xml:space="preserve"> </w:t>
      </w:r>
      <w:proofErr w:type="spellStart"/>
      <w:r w:rsidR="001C7419" w:rsidRPr="0040442B">
        <w:rPr>
          <w:rFonts w:ascii="GHEA Grapalat" w:hAnsi="GHEA Grapalat"/>
          <w:i w:val="0"/>
        </w:rPr>
        <w:t>խմբավորված</w:t>
      </w:r>
      <w:proofErr w:type="spellEnd"/>
      <w:r w:rsidR="001C7419" w:rsidRPr="0040442B">
        <w:rPr>
          <w:rFonts w:ascii="GHEA Grapalat" w:hAnsi="GHEA Grapalat"/>
          <w:i w:val="0"/>
          <w:lang w:val="af-ZA"/>
        </w:rPr>
        <w:t xml:space="preserve">  </w:t>
      </w:r>
      <w:proofErr w:type="spellStart"/>
      <w:r w:rsidR="001C7419" w:rsidRPr="0040442B">
        <w:rPr>
          <w:rFonts w:ascii="GHEA Grapalat" w:hAnsi="GHEA Grapalat"/>
          <w:i w:val="0"/>
        </w:rPr>
        <w:t>են</w:t>
      </w:r>
      <w:proofErr w:type="spellEnd"/>
      <w:r w:rsidR="001C7419" w:rsidRPr="0040442B">
        <w:rPr>
          <w:rFonts w:ascii="GHEA Grapalat" w:hAnsi="GHEA Grapalat"/>
          <w:i w:val="0"/>
          <w:lang w:val="af-ZA"/>
        </w:rPr>
        <w:t xml:space="preserve"> «</w:t>
      </w:r>
      <w:proofErr w:type="spellStart"/>
      <w:r w:rsidR="001C7419" w:rsidRPr="0040442B">
        <w:rPr>
          <w:rFonts w:ascii="GHEA Grapalat" w:hAnsi="GHEA Grapalat"/>
          <w:i w:val="0"/>
        </w:rPr>
        <w:t>մեկ</w:t>
      </w:r>
      <w:proofErr w:type="spellEnd"/>
      <w:r w:rsidR="001C7419" w:rsidRPr="0040442B">
        <w:rPr>
          <w:rFonts w:ascii="GHEA Grapalat" w:hAnsi="GHEA Grapalat"/>
          <w:i w:val="0"/>
          <w:lang w:val="af-ZA"/>
        </w:rPr>
        <w:t xml:space="preserve">» </w:t>
      </w:r>
      <w:proofErr w:type="spellStart"/>
      <w:r w:rsidR="001C7419" w:rsidRPr="0040442B">
        <w:rPr>
          <w:rFonts w:ascii="GHEA Grapalat" w:hAnsi="GHEA Grapalat" w:cs="Sylfaen"/>
          <w:i w:val="0"/>
        </w:rPr>
        <w:t>չափաբաժնում</w:t>
      </w:r>
      <w:proofErr w:type="spellEnd"/>
      <w:r w:rsidR="001C7419" w:rsidRPr="0040442B">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1C7419" w:rsidRPr="0040442B" w14:paraId="604CC10E" w14:textId="77777777" w:rsidTr="008B5237">
        <w:trPr>
          <w:trHeight w:val="315"/>
        </w:trPr>
        <w:tc>
          <w:tcPr>
            <w:tcW w:w="3119" w:type="dxa"/>
            <w:gridSpan w:val="2"/>
            <w:vAlign w:val="center"/>
          </w:tcPr>
          <w:p w14:paraId="6B96AF4D" w14:textId="77777777" w:rsidR="001C7419" w:rsidRPr="0040442B" w:rsidRDefault="001C7419" w:rsidP="008B5237">
            <w:pPr>
              <w:pStyle w:val="BodyTextIndent2"/>
              <w:spacing w:line="240" w:lineRule="auto"/>
              <w:ind w:firstLine="0"/>
              <w:jc w:val="center"/>
              <w:rPr>
                <w:rFonts w:ascii="GHEA Grapalat" w:hAnsi="GHEA Grapalat"/>
                <w:b/>
                <w:bCs/>
                <w:i/>
                <w:iCs/>
                <w:sz w:val="14"/>
                <w:szCs w:val="14"/>
              </w:rPr>
            </w:pPr>
            <w:r w:rsidRPr="0040442B">
              <w:rPr>
                <w:rFonts w:ascii="GHEA Grapalat" w:hAnsi="GHEA Grapalat"/>
                <w:b/>
                <w:bCs/>
                <w:i/>
                <w:iCs/>
                <w:sz w:val="14"/>
                <w:szCs w:val="14"/>
              </w:rPr>
              <w:t xml:space="preserve">Չափաբաժինների </w:t>
            </w:r>
          </w:p>
        </w:tc>
        <w:tc>
          <w:tcPr>
            <w:tcW w:w="7231" w:type="dxa"/>
            <w:vMerge w:val="restart"/>
            <w:vAlign w:val="center"/>
          </w:tcPr>
          <w:p w14:paraId="0ED0189C" w14:textId="77777777" w:rsidR="001C7419" w:rsidRPr="0040442B" w:rsidRDefault="001C7419" w:rsidP="008B5237">
            <w:pPr>
              <w:pStyle w:val="BodyTextIndent2"/>
              <w:spacing w:line="240" w:lineRule="auto"/>
              <w:ind w:firstLine="0"/>
              <w:jc w:val="center"/>
              <w:rPr>
                <w:rFonts w:ascii="GHEA Grapalat" w:hAnsi="GHEA Grapalat"/>
                <w:b/>
                <w:bCs/>
                <w:i/>
                <w:iCs/>
              </w:rPr>
            </w:pPr>
            <w:r w:rsidRPr="0040442B">
              <w:rPr>
                <w:rFonts w:ascii="GHEA Grapalat" w:hAnsi="GHEA Grapalat"/>
                <w:b/>
                <w:bCs/>
                <w:i/>
                <w:iCs/>
              </w:rPr>
              <w:t>Չափաբաժնի անվանումը</w:t>
            </w:r>
          </w:p>
        </w:tc>
      </w:tr>
      <w:tr w:rsidR="001C7419" w:rsidRPr="0040442B" w14:paraId="77F0A10D" w14:textId="77777777" w:rsidTr="008B5237">
        <w:trPr>
          <w:trHeight w:val="166"/>
        </w:trPr>
        <w:tc>
          <w:tcPr>
            <w:tcW w:w="1701" w:type="dxa"/>
            <w:vAlign w:val="center"/>
          </w:tcPr>
          <w:p w14:paraId="7B97329D" w14:textId="77777777" w:rsidR="001C7419" w:rsidRPr="0040442B" w:rsidRDefault="001C7419" w:rsidP="008B5237">
            <w:pPr>
              <w:pStyle w:val="BodyTextIndent2"/>
              <w:spacing w:line="240" w:lineRule="auto"/>
              <w:jc w:val="center"/>
              <w:rPr>
                <w:rFonts w:ascii="GHEA Grapalat" w:hAnsi="GHEA Grapalat"/>
                <w:b/>
                <w:bCs/>
                <w:i/>
                <w:iCs/>
                <w:sz w:val="14"/>
                <w:szCs w:val="14"/>
              </w:rPr>
            </w:pPr>
            <w:r w:rsidRPr="0040442B">
              <w:rPr>
                <w:rFonts w:ascii="GHEA Grapalat" w:hAnsi="GHEA Grapalat"/>
                <w:b/>
                <w:bCs/>
                <w:i/>
                <w:iCs/>
                <w:sz w:val="14"/>
                <w:szCs w:val="14"/>
              </w:rPr>
              <w:t>համարները</w:t>
            </w:r>
          </w:p>
        </w:tc>
        <w:tc>
          <w:tcPr>
            <w:tcW w:w="1418" w:type="dxa"/>
            <w:vAlign w:val="center"/>
          </w:tcPr>
          <w:p w14:paraId="727DACE4" w14:textId="77777777" w:rsidR="001C7419" w:rsidRPr="0040442B" w:rsidRDefault="001C7419" w:rsidP="008B5237">
            <w:pPr>
              <w:pStyle w:val="BodyTextIndent2"/>
              <w:spacing w:line="240" w:lineRule="auto"/>
              <w:ind w:firstLine="0"/>
              <w:rPr>
                <w:rFonts w:ascii="GHEA Grapalat" w:hAnsi="GHEA Grapalat"/>
                <w:b/>
                <w:bCs/>
                <w:i/>
                <w:iCs/>
                <w:sz w:val="14"/>
                <w:szCs w:val="14"/>
              </w:rPr>
            </w:pPr>
            <w:r w:rsidRPr="0040442B">
              <w:rPr>
                <w:rFonts w:ascii="GHEA Grapalat" w:hAnsi="GHEA Grapalat"/>
                <w:b/>
                <w:bCs/>
                <w:i/>
                <w:iCs/>
                <w:sz w:val="14"/>
                <w:szCs w:val="14"/>
                <w:lang w:val="hy-AM"/>
              </w:rPr>
              <w:t>գնման</w:t>
            </w:r>
            <w:r w:rsidRPr="0040442B">
              <w:rPr>
                <w:rFonts w:ascii="GHEA Grapalat" w:hAnsi="GHEA Grapalat"/>
                <w:b/>
                <w:bCs/>
                <w:i/>
                <w:iCs/>
                <w:sz w:val="14"/>
                <w:szCs w:val="14"/>
                <w:lang w:val="en-US"/>
              </w:rPr>
              <w:t xml:space="preserve"> </w:t>
            </w:r>
            <w:r w:rsidRPr="0040442B">
              <w:rPr>
                <w:rFonts w:ascii="GHEA Grapalat" w:hAnsi="GHEA Grapalat"/>
                <w:b/>
                <w:bCs/>
                <w:i/>
                <w:iCs/>
                <w:sz w:val="14"/>
                <w:szCs w:val="14"/>
                <w:lang w:val="hy-AM"/>
              </w:rPr>
              <w:t xml:space="preserve"> գինը</w:t>
            </w:r>
          </w:p>
        </w:tc>
        <w:tc>
          <w:tcPr>
            <w:tcW w:w="7231" w:type="dxa"/>
            <w:vMerge/>
            <w:vAlign w:val="center"/>
          </w:tcPr>
          <w:p w14:paraId="5A5E8A68" w14:textId="77777777" w:rsidR="001C7419" w:rsidRPr="0040442B" w:rsidRDefault="001C7419" w:rsidP="008B5237">
            <w:pPr>
              <w:pStyle w:val="BodyTextIndent2"/>
              <w:spacing w:line="240" w:lineRule="auto"/>
              <w:ind w:firstLine="0"/>
              <w:jc w:val="center"/>
              <w:rPr>
                <w:rFonts w:ascii="GHEA Grapalat" w:hAnsi="GHEA Grapalat"/>
                <w:b/>
                <w:bCs/>
                <w:i/>
                <w:iCs/>
              </w:rPr>
            </w:pPr>
          </w:p>
        </w:tc>
      </w:tr>
      <w:tr w:rsidR="001C7419" w:rsidRPr="00C52CB4" w14:paraId="171F7886" w14:textId="77777777" w:rsidTr="008B5237">
        <w:tc>
          <w:tcPr>
            <w:tcW w:w="1701" w:type="dxa"/>
            <w:vAlign w:val="center"/>
          </w:tcPr>
          <w:p w14:paraId="655F77CA" w14:textId="77777777" w:rsidR="001C7419" w:rsidRPr="0040442B" w:rsidRDefault="001C7419" w:rsidP="008B5237">
            <w:pPr>
              <w:pStyle w:val="BodyTextIndent2"/>
              <w:spacing w:line="240" w:lineRule="auto"/>
              <w:ind w:firstLine="0"/>
              <w:jc w:val="center"/>
              <w:rPr>
                <w:rFonts w:ascii="GHEA Grapalat" w:hAnsi="GHEA Grapalat"/>
                <w:sz w:val="16"/>
              </w:rPr>
            </w:pPr>
            <w:r w:rsidRPr="0040442B">
              <w:rPr>
                <w:rFonts w:ascii="GHEA Grapalat" w:hAnsi="GHEA Grapalat"/>
                <w:sz w:val="16"/>
              </w:rPr>
              <w:t>1</w:t>
            </w:r>
          </w:p>
        </w:tc>
        <w:tc>
          <w:tcPr>
            <w:tcW w:w="1418" w:type="dxa"/>
            <w:vAlign w:val="center"/>
          </w:tcPr>
          <w:p w14:paraId="1A837B31" w14:textId="25E9ADE4" w:rsidR="001C7419" w:rsidRPr="0040442B" w:rsidRDefault="00CC6D06" w:rsidP="008B5237">
            <w:pPr>
              <w:pStyle w:val="BodyTextIndent2"/>
              <w:spacing w:line="240" w:lineRule="auto"/>
              <w:ind w:firstLine="0"/>
              <w:jc w:val="center"/>
              <w:rPr>
                <w:rFonts w:ascii="GHEA Grapalat" w:hAnsi="GHEA Grapalat"/>
                <w:sz w:val="16"/>
              </w:rPr>
            </w:pPr>
            <w:r>
              <w:rPr>
                <w:rFonts w:ascii="GHEA Grapalat" w:hAnsi="GHEA Grapalat"/>
                <w:sz w:val="16"/>
                <w:lang w:val="ru-RU"/>
              </w:rPr>
              <w:t>50</w:t>
            </w:r>
            <w:r w:rsidR="00C253A2">
              <w:rPr>
                <w:rFonts w:ascii="GHEA Grapalat" w:hAnsi="GHEA Grapalat"/>
                <w:sz w:val="16"/>
                <w:lang w:val="hy-AM"/>
              </w:rPr>
              <w:t>7</w:t>
            </w:r>
            <w:r w:rsidR="00CC2C14">
              <w:rPr>
                <w:rFonts w:ascii="GHEA Grapalat" w:hAnsi="GHEA Grapalat"/>
                <w:sz w:val="16"/>
              </w:rPr>
              <w:t xml:space="preserve"> </w:t>
            </w:r>
            <w:r w:rsidR="00CD6108">
              <w:rPr>
                <w:rFonts w:ascii="GHEA Grapalat" w:hAnsi="GHEA Grapalat"/>
                <w:sz w:val="16"/>
              </w:rPr>
              <w:t>000</w:t>
            </w:r>
          </w:p>
        </w:tc>
        <w:tc>
          <w:tcPr>
            <w:tcW w:w="7231" w:type="dxa"/>
            <w:vAlign w:val="center"/>
          </w:tcPr>
          <w:p w14:paraId="4119D57A" w14:textId="309A739C" w:rsidR="001C7419" w:rsidRPr="0040442B" w:rsidRDefault="00CC6D06" w:rsidP="008B5237">
            <w:pPr>
              <w:pStyle w:val="BodyTextIndent2"/>
              <w:spacing w:line="240" w:lineRule="auto"/>
              <w:ind w:firstLine="0"/>
              <w:rPr>
                <w:rFonts w:ascii="GHEA Grapalat" w:hAnsi="GHEA Grapalat"/>
                <w:u w:val="single"/>
                <w:vertAlign w:val="subscript"/>
              </w:rPr>
            </w:pPr>
            <w:r>
              <w:rPr>
                <w:rFonts w:ascii="GHEA Grapalat" w:hAnsi="GHEA Grapalat"/>
                <w:lang w:val="ru-RU"/>
              </w:rPr>
              <w:t>Գույքագրման</w:t>
            </w:r>
            <w:r w:rsidR="001C7419" w:rsidRPr="0040442B">
              <w:rPr>
                <w:rFonts w:ascii="GHEA Grapalat" w:hAnsi="GHEA Grapalat"/>
                <w:lang w:val="hy-AM"/>
              </w:rPr>
              <w:t xml:space="preserve"> ծառայություններ </w:t>
            </w:r>
          </w:p>
        </w:tc>
      </w:tr>
    </w:tbl>
    <w:p w14:paraId="7093E22F" w14:textId="6FE5BD89" w:rsidR="00096865" w:rsidRPr="001C7419" w:rsidRDefault="007F0755" w:rsidP="001C7419">
      <w:pPr>
        <w:pStyle w:val="Heading3"/>
        <w:spacing w:line="240" w:lineRule="auto"/>
        <w:ind w:firstLine="567"/>
        <w:jc w:val="both"/>
        <w:rPr>
          <w:rFonts w:ascii="GHEA Grapalat" w:hAnsi="GHEA Grapalat"/>
          <w:lang w:val="af-ZA"/>
        </w:rPr>
      </w:pPr>
      <w:proofErr w:type="spellStart"/>
      <w:r w:rsidRPr="00064ADD">
        <w:rPr>
          <w:rFonts w:ascii="GHEA Grapalat" w:hAnsi="GHEA Grapalat"/>
        </w:rPr>
        <w:t>Ծառայության</w:t>
      </w:r>
      <w:proofErr w:type="spellEnd"/>
      <w:r w:rsidRPr="001C7419">
        <w:rPr>
          <w:rFonts w:ascii="GHEA Grapalat" w:hAnsi="GHEA Grapalat"/>
          <w:lang w:val="af-ZA"/>
        </w:rPr>
        <w:t xml:space="preserve"> </w:t>
      </w:r>
      <w:proofErr w:type="spellStart"/>
      <w:r w:rsidR="00096865" w:rsidRPr="00064ADD">
        <w:rPr>
          <w:rFonts w:ascii="GHEA Grapalat" w:hAnsi="GHEA Grapalat"/>
        </w:rPr>
        <w:t>տեխնիկական</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բնութագրերը</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ինչպես</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նաև</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մասնագիրը</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տեխնիկական</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տվյալները</w:t>
      </w:r>
      <w:proofErr w:type="spellEnd"/>
      <w:r w:rsidR="00096865" w:rsidRPr="001C7419">
        <w:rPr>
          <w:rFonts w:ascii="GHEA Grapalat" w:hAnsi="GHEA Grapalat"/>
          <w:lang w:val="af-ZA"/>
        </w:rPr>
        <w:t xml:space="preserve"> </w:t>
      </w:r>
      <w:r w:rsidR="00096865" w:rsidRPr="00064ADD">
        <w:rPr>
          <w:rFonts w:ascii="GHEA Grapalat" w:hAnsi="GHEA Grapalat"/>
        </w:rPr>
        <w:t>և</w:t>
      </w:r>
      <w:r w:rsidR="00096865" w:rsidRPr="001C7419">
        <w:rPr>
          <w:rFonts w:ascii="GHEA Grapalat" w:hAnsi="GHEA Grapalat"/>
          <w:lang w:val="af-ZA"/>
        </w:rPr>
        <w:t xml:space="preserve"> </w:t>
      </w:r>
      <w:proofErr w:type="spellStart"/>
      <w:r w:rsidR="00096865" w:rsidRPr="00064ADD">
        <w:rPr>
          <w:rFonts w:ascii="GHEA Grapalat" w:hAnsi="GHEA Grapalat"/>
        </w:rPr>
        <w:t>այլ</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ոչ</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գնային</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պայմանների</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ամբողջական</w:t>
      </w:r>
      <w:proofErr w:type="spellEnd"/>
      <w:r w:rsidR="00096865" w:rsidRPr="001C7419">
        <w:rPr>
          <w:rFonts w:ascii="GHEA Grapalat" w:hAnsi="GHEA Grapalat"/>
          <w:lang w:val="af-ZA"/>
        </w:rPr>
        <w:t xml:space="preserve"> </w:t>
      </w:r>
      <w:r w:rsidR="00096865" w:rsidRPr="00064ADD">
        <w:rPr>
          <w:rFonts w:ascii="GHEA Grapalat" w:hAnsi="GHEA Grapalat"/>
        </w:rPr>
        <w:t>և</w:t>
      </w:r>
      <w:r w:rsidR="00096865" w:rsidRPr="001C7419">
        <w:rPr>
          <w:rFonts w:ascii="GHEA Grapalat" w:hAnsi="GHEA Grapalat"/>
          <w:lang w:val="af-ZA"/>
        </w:rPr>
        <w:t xml:space="preserve"> </w:t>
      </w:r>
      <w:proofErr w:type="spellStart"/>
      <w:r w:rsidR="00096865" w:rsidRPr="00064ADD">
        <w:rPr>
          <w:rFonts w:ascii="GHEA Grapalat" w:hAnsi="GHEA Grapalat"/>
        </w:rPr>
        <w:t>համարժեք</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նկարագրությունը</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կազմում</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են</w:t>
      </w:r>
      <w:proofErr w:type="spellEnd"/>
      <w:r w:rsidR="00096865" w:rsidRPr="001C7419">
        <w:rPr>
          <w:rFonts w:ascii="GHEA Grapalat" w:hAnsi="GHEA Grapalat"/>
          <w:lang w:val="af-ZA"/>
        </w:rPr>
        <w:t xml:space="preserve"> </w:t>
      </w:r>
      <w:proofErr w:type="spellStart"/>
      <w:r w:rsidR="00753E6E" w:rsidRPr="00064ADD">
        <w:rPr>
          <w:rFonts w:ascii="GHEA Grapalat" w:hAnsi="GHEA Grapalat"/>
        </w:rPr>
        <w:t>կնքվելիք</w:t>
      </w:r>
      <w:proofErr w:type="spellEnd"/>
      <w:r w:rsidR="00753E6E" w:rsidRPr="001C7419">
        <w:rPr>
          <w:rFonts w:ascii="GHEA Grapalat" w:hAnsi="GHEA Grapalat"/>
          <w:lang w:val="af-ZA"/>
        </w:rPr>
        <w:t xml:space="preserve"> </w:t>
      </w:r>
      <w:proofErr w:type="spellStart"/>
      <w:r w:rsidR="00096865" w:rsidRPr="00064ADD">
        <w:rPr>
          <w:rFonts w:ascii="GHEA Grapalat" w:hAnsi="GHEA Grapalat"/>
        </w:rPr>
        <w:t>պայմանագրի</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անբաժանելի</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մասը</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որի</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նախագիծը</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ներկայացված</w:t>
      </w:r>
      <w:proofErr w:type="spellEnd"/>
      <w:r w:rsidR="00096865" w:rsidRPr="001C7419">
        <w:rPr>
          <w:rFonts w:ascii="GHEA Grapalat" w:hAnsi="GHEA Grapalat"/>
          <w:lang w:val="af-ZA"/>
        </w:rPr>
        <w:t xml:space="preserve"> </w:t>
      </w:r>
      <w:r w:rsidR="00096865" w:rsidRPr="00064ADD">
        <w:rPr>
          <w:rFonts w:ascii="GHEA Grapalat" w:hAnsi="GHEA Grapalat"/>
        </w:rPr>
        <w:t>է</w:t>
      </w:r>
      <w:r w:rsidR="00096865" w:rsidRPr="001C7419">
        <w:rPr>
          <w:rFonts w:ascii="GHEA Grapalat" w:hAnsi="GHEA Grapalat"/>
          <w:lang w:val="af-ZA"/>
        </w:rPr>
        <w:t xml:space="preserve"> </w:t>
      </w:r>
      <w:proofErr w:type="spellStart"/>
      <w:r w:rsidR="00096865" w:rsidRPr="00064ADD">
        <w:rPr>
          <w:rFonts w:ascii="GHEA Grapalat" w:hAnsi="GHEA Grapalat"/>
        </w:rPr>
        <w:t>սույն</w:t>
      </w:r>
      <w:proofErr w:type="spellEnd"/>
      <w:r w:rsidR="00096865" w:rsidRPr="001C7419">
        <w:rPr>
          <w:rFonts w:ascii="GHEA Grapalat" w:hAnsi="GHEA Grapalat"/>
          <w:lang w:val="af-ZA"/>
        </w:rPr>
        <w:t xml:space="preserve"> </w:t>
      </w:r>
      <w:proofErr w:type="spellStart"/>
      <w:r w:rsidR="00096865" w:rsidRPr="00064ADD">
        <w:rPr>
          <w:rFonts w:ascii="GHEA Grapalat" w:hAnsi="GHEA Grapalat"/>
        </w:rPr>
        <w:t>հրավերի</w:t>
      </w:r>
      <w:proofErr w:type="spellEnd"/>
      <w:r w:rsidR="00096865" w:rsidRPr="001C7419">
        <w:rPr>
          <w:rFonts w:ascii="GHEA Grapalat" w:hAnsi="GHEA Grapalat"/>
          <w:lang w:val="af-ZA"/>
        </w:rPr>
        <w:t xml:space="preserve"> N </w:t>
      </w:r>
      <w:r w:rsidR="00177245" w:rsidRPr="001C7419">
        <w:rPr>
          <w:rFonts w:ascii="GHEA Grapalat" w:hAnsi="GHEA Grapalat"/>
          <w:lang w:val="af-ZA"/>
        </w:rPr>
        <w:t>6</w:t>
      </w:r>
      <w:r w:rsidR="00096865" w:rsidRPr="001C7419">
        <w:rPr>
          <w:rFonts w:ascii="GHEA Grapalat" w:hAnsi="GHEA Grapalat"/>
          <w:lang w:val="af-ZA"/>
        </w:rPr>
        <w:t xml:space="preserve"> </w:t>
      </w:r>
      <w:proofErr w:type="spellStart"/>
      <w:r w:rsidR="00096865" w:rsidRPr="00064ADD">
        <w:rPr>
          <w:rFonts w:ascii="GHEA Grapalat" w:hAnsi="GHEA Grapalat"/>
        </w:rPr>
        <w:t>հավելվածում</w:t>
      </w:r>
      <w:proofErr w:type="spellEnd"/>
      <w:r w:rsidR="004D5671" w:rsidRPr="00064ADD">
        <w:rPr>
          <w:rFonts w:ascii="GHEA Grapalat" w:hAnsi="GHEA Grapalat"/>
        </w:rPr>
        <w:t>։</w:t>
      </w:r>
    </w:p>
    <w:p w14:paraId="2BBF0331" w14:textId="77777777" w:rsidR="001C7419" w:rsidRPr="0040442B" w:rsidRDefault="001C7419" w:rsidP="001C7419">
      <w:pPr>
        <w:pStyle w:val="BodyTextIndent"/>
        <w:ind w:firstLine="567"/>
        <w:rPr>
          <w:rFonts w:ascii="Sylfaen" w:hAnsi="Sylfaen"/>
          <w:i w:val="0"/>
          <w:lang w:val="af-ZA"/>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CD6108">
      <w:pP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4" w:name="_Hlk202176016"/>
      <w:proofErr w:type="spellStart"/>
      <w:r w:rsidR="00E515BB" w:rsidRPr="00BA48A4">
        <w:rPr>
          <w:rFonts w:ascii="GHEA Grapalat" w:hAnsi="GHEA Grapalat" w:cs="Sylfaen"/>
          <w:sz w:val="20"/>
          <w:szCs w:val="20"/>
        </w:rPr>
        <w:t>Մասնակիցի</w:t>
      </w:r>
      <w:proofErr w:type="spellEnd"/>
      <w:r w:rsidR="00E515BB" w:rsidRPr="00BA48A4">
        <w:rPr>
          <w:rFonts w:ascii="GHEA Grapalat" w:hAnsi="GHEA Grapalat" w:cs="Sylfaen"/>
          <w:sz w:val="20"/>
          <w:szCs w:val="20"/>
        </w:rPr>
        <w:t>՝</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proofErr w:type="spellStart"/>
      <w:r w:rsidR="00E515BB" w:rsidRPr="00BA48A4">
        <w:rPr>
          <w:rFonts w:ascii="GHEA Grapalat" w:hAnsi="GHEA Grapalat" w:cs="Sylfaen"/>
          <w:sz w:val="20"/>
          <w:szCs w:val="20"/>
        </w:rPr>
        <w:t>րենքի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հոդվածի</w:t>
      </w:r>
      <w:proofErr w:type="spellEnd"/>
      <w:r w:rsidR="00E515BB" w:rsidRPr="00BA48A4">
        <w:rPr>
          <w:rFonts w:ascii="GHEA Grapalat" w:hAnsi="GHEA Grapalat" w:cs="Sylfaen"/>
          <w:sz w:val="20"/>
          <w:szCs w:val="20"/>
          <w:lang w:val="es-ES"/>
        </w:rPr>
        <w:t xml:space="preserve"> 1-</w:t>
      </w:r>
      <w:proofErr w:type="spellStart"/>
      <w:r w:rsidR="00E515BB" w:rsidRPr="00BA48A4">
        <w:rPr>
          <w:rFonts w:ascii="GHEA Grapalat" w:hAnsi="GHEA Grapalat" w:cs="Sylfaen"/>
          <w:sz w:val="20"/>
          <w:szCs w:val="20"/>
        </w:rPr>
        <w:t>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կետով</w:t>
      </w:r>
      <w:proofErr w:type="spellEnd"/>
      <w:r w:rsidR="00E515BB" w:rsidRPr="00BA48A4">
        <w:rPr>
          <w:rFonts w:ascii="GHEA Grapalat" w:hAnsi="GHEA Grapalat" w:cs="Sylfaen"/>
          <w:sz w:val="20"/>
          <w:szCs w:val="20"/>
          <w:lang w:val="es-ES"/>
        </w:rPr>
        <w:t xml:space="preserve"> </w:t>
      </w:r>
      <w:bookmarkStart w:id="5" w:name="_Hlk201928997"/>
      <w:proofErr w:type="spellStart"/>
      <w:r w:rsidR="00E515BB">
        <w:rPr>
          <w:rFonts w:ascii="GHEA Grapalat" w:hAnsi="GHEA Grapalat" w:cs="Sylfaen"/>
          <w:sz w:val="20"/>
          <w:szCs w:val="20"/>
          <w:lang w:val="es-ES"/>
        </w:rPr>
        <w:t>ինչպես</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նաև</w:t>
      </w:r>
      <w:proofErr w:type="spellEnd"/>
      <w:r w:rsidR="00E515BB">
        <w:rPr>
          <w:rFonts w:ascii="GHEA Grapalat" w:hAnsi="GHEA Grapalat" w:cs="Sylfaen"/>
          <w:sz w:val="20"/>
          <w:szCs w:val="20"/>
          <w:lang w:val="es-ES"/>
        </w:rPr>
        <w:t xml:space="preserve"> </w:t>
      </w:r>
      <w:r w:rsidR="00E515BB" w:rsidRPr="00564A7B">
        <w:rPr>
          <w:rFonts w:ascii="GHEA Grapalat" w:hAnsi="GHEA Grapalat" w:cs="Calibri"/>
          <w:color w:val="000000"/>
          <w:lang w:val="hy-AM"/>
        </w:rPr>
        <w:t xml:space="preserve">ՀՀ </w:t>
      </w:r>
      <w:proofErr w:type="spellStart"/>
      <w:r w:rsidR="00E515BB" w:rsidRPr="00880AC0">
        <w:rPr>
          <w:rFonts w:ascii="GHEA Grapalat" w:hAnsi="GHEA Grapalat" w:cs="Sylfaen"/>
          <w:sz w:val="20"/>
          <w:szCs w:val="20"/>
        </w:rPr>
        <w:t>կառավարության</w:t>
      </w:r>
      <w:proofErr w:type="spellEnd"/>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proofErr w:type="spellStart"/>
      <w:r w:rsidR="00E515BB" w:rsidRPr="00880AC0">
        <w:rPr>
          <w:rFonts w:ascii="GHEA Grapalat" w:hAnsi="GHEA Grapalat" w:cs="Sylfaen"/>
          <w:sz w:val="20"/>
          <w:szCs w:val="20"/>
        </w:rPr>
        <w:t>որոշման</w:t>
      </w:r>
      <w:proofErr w:type="spellEnd"/>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w:t>
      </w:r>
      <w:proofErr w:type="spellStart"/>
      <w:r w:rsidR="00E515BB">
        <w:rPr>
          <w:rFonts w:ascii="GHEA Grapalat" w:hAnsi="GHEA Grapalat" w:cs="Sylfaen"/>
          <w:sz w:val="20"/>
          <w:szCs w:val="20"/>
          <w:lang w:val="es-ES"/>
        </w:rPr>
        <w:t>կետի</w:t>
      </w:r>
      <w:proofErr w:type="spellEnd"/>
      <w:r w:rsidR="00E515BB">
        <w:rPr>
          <w:rFonts w:ascii="GHEA Grapalat" w:hAnsi="GHEA Grapalat" w:cs="Sylfaen"/>
          <w:sz w:val="20"/>
          <w:szCs w:val="20"/>
          <w:lang w:val="es-ES"/>
        </w:rPr>
        <w:t xml:space="preserve"> 2-րդ </w:t>
      </w:r>
      <w:proofErr w:type="spellStart"/>
      <w:r w:rsidR="00E515BB">
        <w:rPr>
          <w:rFonts w:ascii="GHEA Grapalat" w:hAnsi="GHEA Grapalat" w:cs="Sylfaen"/>
          <w:sz w:val="20"/>
          <w:szCs w:val="20"/>
          <w:lang w:val="es-ES"/>
        </w:rPr>
        <w:t>ենթակետով</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նախատեսված</w:t>
      </w:r>
      <w:proofErr w:type="spellEnd"/>
      <w:r w:rsidR="00E515BB">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proofErr w:type="spellEnd"/>
      <w:r w:rsidR="00E515BB">
        <w:rPr>
          <w:rFonts w:ascii="GHEA Grapalat" w:hAnsi="GHEA Grapalat" w:cs="Sylfaen"/>
          <w:sz w:val="20"/>
          <w:szCs w:val="20"/>
          <w:lang w:val="es-ES"/>
        </w:rPr>
        <w:t xml:space="preserve"> </w:t>
      </w:r>
      <w:bookmarkEnd w:id="5"/>
      <w:proofErr w:type="spellStart"/>
      <w:r w:rsidR="00E515BB" w:rsidRPr="00BA48A4">
        <w:rPr>
          <w:rFonts w:ascii="GHEA Grapalat" w:hAnsi="GHEA Grapalat" w:cs="Sylfaen"/>
          <w:sz w:val="20"/>
          <w:szCs w:val="20"/>
        </w:rPr>
        <w:t>ներառվելը</w:t>
      </w:r>
      <w:proofErr w:type="spellEnd"/>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lastRenderedPageBreak/>
        <w:t>գտնվելու</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ժամանակահատվածում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ինքնաբերաբար</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հանգեցնում</w:t>
      </w:r>
      <w:proofErr w:type="spellEnd"/>
      <w:r w:rsidR="00E515BB" w:rsidRPr="00BA48A4">
        <w:rPr>
          <w:rFonts w:ascii="GHEA Grapalat" w:hAnsi="GHEA Grapalat" w:cs="Sylfaen"/>
          <w:sz w:val="20"/>
          <w:szCs w:val="20"/>
          <w:lang w:val="es-ES"/>
        </w:rPr>
        <w:t xml:space="preserve"> </w:t>
      </w:r>
      <w:proofErr w:type="spellStart"/>
      <w:r w:rsidR="00E515BB">
        <w:rPr>
          <w:rFonts w:ascii="GHEA Grapalat" w:hAnsi="GHEA Grapalat" w:cs="Sylfaen"/>
          <w:sz w:val="20"/>
          <w:szCs w:val="20"/>
        </w:rPr>
        <w:t>են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վերջինիս</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հետ</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փոխկապակցված</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անձանց</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գնումների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գործընթացին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մասնակցության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իրավունքի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սահմանափակման</w:t>
      </w:r>
      <w:proofErr w:type="spellEnd"/>
      <w:r w:rsidR="00E515BB" w:rsidRPr="00BA48A4">
        <w:rPr>
          <w:rFonts w:ascii="GHEA Grapalat" w:hAnsi="GHEA Grapalat" w:cs="Sylfaen"/>
          <w:sz w:val="20"/>
          <w:szCs w:val="20"/>
          <w:lang w:val="es-ES"/>
        </w:rPr>
        <w:t>:</w:t>
      </w:r>
      <w:bookmarkEnd w:id="4"/>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proofErr w:type="spellStart"/>
      <w:r w:rsidRPr="00064ADD">
        <w:rPr>
          <w:rFonts w:ascii="GHEA Grapalat" w:hAnsi="GHEA Grapalat" w:cs="Sylfaen"/>
          <w:sz w:val="20"/>
          <w:szCs w:val="20"/>
        </w:rPr>
        <w:t>Արգելվում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փոխկապակցված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քան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տոկոս</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պատկանող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բաժնեմաս</w:t>
      </w:r>
      <w:proofErr w:type="spellEnd"/>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միաժամանակյա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մասնակցությունը</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սույն</w:t>
      </w:r>
      <w:proofErr w:type="spellEnd"/>
      <w:r w:rsidR="00EB487B"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համայնքների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rPr>
        <w:t>համատեղ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ործունեության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proofErr w:type="spellEnd"/>
      <w:r w:rsidRPr="00064ADD">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կոնսորցիումով</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szCs w:val="20"/>
        </w:rPr>
        <w:t>մասնակցության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lastRenderedPageBreak/>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97F7FD3"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2F543F8"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5C6E28" w:rsidRPr="005C6E28">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63E148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F0920" w:rsidRPr="002A5005">
        <w:rPr>
          <w:rFonts w:ascii="GHEA Grapalat" w:hAnsi="GHEA Grapalat" w:cs="Sylfaen"/>
          <w:szCs w:val="24"/>
          <w:lang w:val="hy-AM"/>
        </w:rPr>
        <w:t>գնանշման հարցման</w:t>
      </w:r>
      <w:r w:rsidR="00096865" w:rsidRPr="00064ADD">
        <w:rPr>
          <w:rFonts w:ascii="GHEA Grapalat" w:hAnsi="GHEA Grapalat" w:cs="Sylfaen"/>
          <w:szCs w:val="24"/>
          <w:lang w:val="hy-AM"/>
        </w:rPr>
        <w:t xml:space="preserve">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565BCB6" w14:textId="58CEF6EC" w:rsidR="00AF0920" w:rsidRPr="0040442B" w:rsidRDefault="00096865" w:rsidP="00AF092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F0920" w:rsidRPr="0040442B">
        <w:rPr>
          <w:rFonts w:ascii="GHEA Grapalat" w:hAnsi="GHEA Grapalat" w:cs="Sylfaen"/>
          <w:b/>
          <w:szCs w:val="24"/>
          <w:lang w:val="hy-AM"/>
        </w:rPr>
        <w:t xml:space="preserve">«7»րդ օրվա </w:t>
      </w:r>
      <w:r w:rsidR="00AF0920" w:rsidRPr="00561AC1">
        <w:rPr>
          <w:rFonts w:ascii="GHEA Grapalat" w:hAnsi="GHEA Grapalat" w:cs="Sylfaen"/>
          <w:b/>
          <w:szCs w:val="24"/>
          <w:lang w:val="hy-AM"/>
        </w:rPr>
        <w:t>ժամը «</w:t>
      </w:r>
      <w:r w:rsidR="00AF0920" w:rsidRPr="00561AC1">
        <w:rPr>
          <w:rFonts w:ascii="GHEA Grapalat" w:hAnsi="GHEA Grapalat" w:cs="Sylfaen"/>
          <w:b/>
          <w:lang w:val="hy-AM"/>
        </w:rPr>
        <w:t>14:30</w:t>
      </w:r>
      <w:r w:rsidR="00AF0920" w:rsidRPr="00561AC1">
        <w:rPr>
          <w:rFonts w:ascii="GHEA Grapalat" w:hAnsi="GHEA Grapalat" w:cs="Sylfaen"/>
          <w:b/>
          <w:szCs w:val="24"/>
          <w:lang w:val="hy-AM"/>
        </w:rPr>
        <w:t>»-</w:t>
      </w:r>
      <w:r w:rsidR="00AF0920" w:rsidRPr="00561AC1">
        <w:rPr>
          <w:rFonts w:ascii="GHEA Grapalat" w:hAnsi="GHEA Grapalat" w:cs="Sylfaen"/>
          <w:szCs w:val="24"/>
          <w:lang w:val="hy-AM"/>
        </w:rPr>
        <w:t>ն, «</w:t>
      </w:r>
      <w:r w:rsidR="00AF0920" w:rsidRPr="00561AC1">
        <w:rPr>
          <w:rFonts w:ascii="GHEA Grapalat" w:hAnsi="GHEA Grapalat"/>
          <w:b/>
          <w:bCs/>
        </w:rPr>
        <w:t>ՀՀ</w:t>
      </w:r>
      <w:r w:rsidR="00AF0920" w:rsidRPr="0040442B">
        <w:rPr>
          <w:rFonts w:ascii="GHEA Grapalat" w:hAnsi="GHEA Grapalat"/>
          <w:b/>
          <w:bCs/>
        </w:rPr>
        <w:t xml:space="preserve">, ք. Երևան, Մ.Չայլախյան </w:t>
      </w:r>
      <w:r w:rsidR="00AF0920">
        <w:rPr>
          <w:rFonts w:ascii="GHEA Grapalat" w:hAnsi="GHEA Grapalat"/>
          <w:b/>
          <w:bCs/>
        </w:rPr>
        <w:t>65/3</w:t>
      </w:r>
      <w:r w:rsidR="00AF0920" w:rsidRPr="0040442B">
        <w:rPr>
          <w:rFonts w:ascii="GHEA Grapalat" w:hAnsi="GHEA Grapalat" w:cs="Sylfaen"/>
          <w:szCs w:val="24"/>
          <w:lang w:val="hy-AM"/>
        </w:rPr>
        <w:t>» հասցեով:</w:t>
      </w:r>
    </w:p>
    <w:p w14:paraId="29073889" w14:textId="24D5A3AF" w:rsidR="00A3468D" w:rsidRPr="00064ADD" w:rsidRDefault="00AF0920" w:rsidP="00AF0920">
      <w:pPr>
        <w:pStyle w:val="BodyTextIndent2"/>
        <w:spacing w:line="240" w:lineRule="auto"/>
        <w:ind w:firstLine="567"/>
        <w:rPr>
          <w:rFonts w:ascii="GHEA Grapalat" w:hAnsi="GHEA Grapalat" w:cs="Sylfaen"/>
          <w:szCs w:val="24"/>
          <w:lang w:val="hy-AM"/>
        </w:rPr>
      </w:pPr>
      <w:r w:rsidRPr="0040442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40442B">
        <w:rPr>
          <w:rFonts w:ascii="GHEA Grapalat" w:hAnsi="GHEA Grapalat"/>
          <w:sz w:val="24"/>
          <w:szCs w:val="24"/>
        </w:rPr>
        <w:t>«</w:t>
      </w:r>
      <w:r w:rsidRPr="0040442B">
        <w:rPr>
          <w:rFonts w:ascii="GHEA Grapalat" w:hAnsi="GHEA Grapalat" w:cs="Sylfaen"/>
          <w:b/>
          <w:bCs/>
          <w:szCs w:val="24"/>
          <w:lang w:val="hy-AM"/>
        </w:rPr>
        <w:t>Ա. Կարապետյանը</w:t>
      </w:r>
      <w:r w:rsidRPr="0040442B">
        <w:rPr>
          <w:rFonts w:ascii="GHEA Grapalat" w:hAnsi="GHEA Grapalat"/>
          <w:sz w:val="24"/>
          <w:szCs w:val="24"/>
        </w:rPr>
        <w:t>»</w:t>
      </w:r>
      <w:r w:rsidRPr="0040442B">
        <w:rPr>
          <w:rFonts w:ascii="GHEA Grapalat" w:hAnsi="GHEA Grapalat" w:cs="Sylfaen"/>
          <w:szCs w:val="24"/>
          <w:lang w:val="hy-AM"/>
        </w:rPr>
        <w:t>։</w:t>
      </w:r>
      <w:r w:rsidRPr="00AF0920">
        <w:rPr>
          <w:rFonts w:ascii="GHEA Grapalat" w:hAnsi="GHEA Grapalat" w:cs="Sylfaen"/>
          <w:szCs w:val="24"/>
          <w:lang w:val="hy-AM"/>
        </w:rPr>
        <w:t xml:space="preserve"> </w:t>
      </w:r>
      <w:r w:rsidR="00A3468D"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6"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235EC157" w:rsidR="0039302D" w:rsidRPr="002A5005" w:rsidRDefault="0059404D" w:rsidP="0039302D">
      <w:pPr>
        <w:pStyle w:val="norm"/>
        <w:spacing w:line="240" w:lineRule="auto"/>
        <w:ind w:firstLine="630"/>
        <w:rPr>
          <w:rFonts w:ascii="Sylfaen" w:hAnsi="Sylfaen"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7"/>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8"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AA8E88D"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023C09" w:rsidRPr="00023C09">
        <w:rPr>
          <w:rFonts w:ascii="GHEA Grapalat" w:hAnsi="GHEA Grapalat" w:cs="Sylfaen"/>
          <w:szCs w:val="24"/>
        </w:rPr>
        <w:t>7</w:t>
      </w:r>
      <w:r w:rsidR="00A3468D" w:rsidRPr="00064ADD">
        <w:rPr>
          <w:rFonts w:ascii="GHEA Grapalat" w:hAnsi="GHEA Grapalat" w:cs="Sylfaen"/>
          <w:szCs w:val="24"/>
        </w:rPr>
        <w:t>»</w:t>
      </w:r>
      <w:r w:rsidR="00023C09" w:rsidRPr="00023C09">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3468D" w:rsidRPr="00023C09">
        <w:rPr>
          <w:rFonts w:ascii="GHEA Grapalat" w:hAnsi="GHEA Grapalat" w:cs="Sylfaen"/>
        </w:rPr>
        <w:t>«</w:t>
      </w:r>
      <w:r w:rsidR="00023C09" w:rsidRPr="00023C09">
        <w:rPr>
          <w:rFonts w:ascii="GHEA Grapalat" w:hAnsi="GHEA Grapalat" w:cs="Sylfaen"/>
        </w:rPr>
        <w:t>14:30</w:t>
      </w:r>
      <w:r w:rsidR="00A3468D" w:rsidRPr="00023C09">
        <w:rPr>
          <w:rFonts w:ascii="GHEA Grapalat" w:hAnsi="GHEA Grapalat" w:cs="Sylfaen"/>
        </w:rPr>
        <w:t>»-</w:t>
      </w:r>
      <w:r w:rsidR="00A3468D" w:rsidRPr="00023C09">
        <w:rPr>
          <w:rFonts w:ascii="GHEA Grapalat" w:hAnsi="GHEA Grapalat" w:cs="Sylfaen"/>
          <w:lang w:val="en-US"/>
        </w:rPr>
        <w:t>ի</w:t>
      </w:r>
      <w:r w:rsidR="00A3468D" w:rsidRPr="00023C09">
        <w:rPr>
          <w:rFonts w:ascii="GHEA Grapalat" w:hAnsi="GHEA Grapalat" w:cs="Sylfaen"/>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2F08AB65" w14:textId="77777777" w:rsidR="002C4C62" w:rsidRPr="0040442B" w:rsidRDefault="00FD2748" w:rsidP="002C4C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2C4C62" w:rsidRPr="0040442B">
        <w:rPr>
          <w:rFonts w:ascii="GHEA Grapalat" w:hAnsi="GHEA Grapalat" w:cs="Sylfaen"/>
          <w:i w:val="0"/>
          <w:szCs w:val="24"/>
          <w:lang w:val="hy-AM"/>
        </w:rPr>
        <w:t>Եթե</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հայտում</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անհամապատասխանություն</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է</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տեղ</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գտել</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տառերով</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և</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թվերով</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գրված</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գումարների</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միջև</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ապա</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հիմք</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է</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ընդունվում</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տառերով</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գրված</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hy-AM"/>
        </w:rPr>
        <w:t>գումարը։</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Եթե</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առաջարկվող</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գները</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ներկայացված</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են</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երկու</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կամ</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ավելի</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lastRenderedPageBreak/>
        <w:t>արժույթներով</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ապա</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դրանք</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համեմատվում</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են</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Հայաստանի</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Հանրապետության</w:t>
      </w:r>
      <w:r w:rsidR="002C4C62" w:rsidRPr="0040442B">
        <w:rPr>
          <w:rFonts w:ascii="GHEA Grapalat" w:hAnsi="GHEA Grapalat" w:cs="Sylfaen"/>
          <w:i w:val="0"/>
          <w:szCs w:val="24"/>
          <w:lang w:val="af-ZA"/>
        </w:rPr>
        <w:t xml:space="preserve"> </w:t>
      </w:r>
      <w:r w:rsidR="002C4C62" w:rsidRPr="0040442B">
        <w:rPr>
          <w:rFonts w:ascii="GHEA Grapalat" w:hAnsi="GHEA Grapalat" w:cs="Sylfaen"/>
          <w:i w:val="0"/>
          <w:szCs w:val="24"/>
          <w:lang w:val="ru-RU"/>
        </w:rPr>
        <w:t>դրամով</w:t>
      </w:r>
      <w:r w:rsidR="002C4C62" w:rsidRPr="0040442B">
        <w:rPr>
          <w:rFonts w:ascii="GHEA Grapalat" w:hAnsi="GHEA Grapalat" w:cs="Sylfaen"/>
          <w:i w:val="0"/>
          <w:szCs w:val="24"/>
          <w:lang w:val="af-ZA"/>
        </w:rPr>
        <w:t xml:space="preserve">` հայտը ներկայացնելու օրվա դրությամբ ՀՀ կենտրոնական բանկի կողմից սահմանված </w:t>
      </w:r>
      <w:r w:rsidR="002C4C62" w:rsidRPr="0040442B">
        <w:rPr>
          <w:rFonts w:ascii="GHEA Grapalat" w:hAnsi="GHEA Grapalat" w:cs="Sylfaen"/>
          <w:i w:val="0"/>
          <w:szCs w:val="24"/>
          <w:lang w:val="ru-RU"/>
        </w:rPr>
        <w:t>փոխարժեքով։</w:t>
      </w:r>
      <w:r w:rsidR="002C4C62" w:rsidRPr="0040442B">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9" w:name="_Hlk9262487"/>
      <w:r w:rsidR="00E515BB" w:rsidRPr="0033785F">
        <w:rPr>
          <w:rFonts w:ascii="GHEA Grapalat" w:hAnsi="GHEA Grapalat"/>
          <w:sz w:val="20"/>
          <w:szCs w:val="20"/>
          <w:lang w:val="af-ZA" w:eastAsia="x-none"/>
        </w:rPr>
        <w:t xml:space="preserve"> </w:t>
      </w:r>
      <w:bookmarkStart w:id="10"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9"/>
      <w:bookmarkEnd w:id="10"/>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1"/>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2" w:name="_Hlk193180492"/>
      <w:r w:rsidR="00E65C32" w:rsidRPr="00DC0D0F">
        <w:rPr>
          <w:rFonts w:ascii="GHEA Grapalat" w:hAnsi="GHEA Grapalat" w:cs="Sylfaen"/>
          <w:sz w:val="20"/>
          <w:lang w:val="hy-AM"/>
        </w:rPr>
        <w:t xml:space="preserve">ներառյալ այն դեպքերը, երբ </w:t>
      </w:r>
      <w:r w:rsidR="00E65C32" w:rsidRPr="00DC0D0F">
        <w:rPr>
          <w:rFonts w:ascii="GHEA Grapalat" w:hAnsi="GHEA Grapalat" w:cs="Sylfaen"/>
          <w:sz w:val="20"/>
          <w:lang w:val="hy-AM"/>
        </w:rPr>
        <w:lastRenderedPageBreak/>
        <w:t>սահմանված ժամկետում չի շտկում կամ ամբողջական  չի շտկում հայտի գնահատման արդյունքում արձանագրված անհամապատասխանությունները</w:t>
      </w:r>
      <w:bookmarkEnd w:id="12"/>
      <w:r>
        <w:rPr>
          <w:rFonts w:ascii="GHEA Grapalat" w:hAnsi="GHEA Grapalat" w:cs="Sylfaen"/>
          <w:sz w:val="20"/>
        </w:rPr>
        <w:t>՝</w:t>
      </w:r>
      <w:bookmarkStart w:id="13" w:name="_Hlk201942453"/>
      <w:r w:rsidRPr="0033785F">
        <w:rPr>
          <w:rFonts w:ascii="GHEA Grapalat" w:hAnsi="GHEA Grapalat" w:cs="Sylfaen"/>
          <w:sz w:val="20"/>
          <w:lang w:val="af-ZA"/>
        </w:rPr>
        <w:t xml:space="preserve"> </w:t>
      </w:r>
      <w:bookmarkStart w:id="14" w:name="_Hlk20217612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3"/>
      <w:r>
        <w:rPr>
          <w:rFonts w:ascii="GHEA Grapalat" w:hAnsi="GHEA Grapalat" w:cs="Sylfaen"/>
          <w:lang w:val="af-ZA"/>
        </w:rPr>
        <w:t xml:space="preserve"> </w:t>
      </w:r>
      <w:bookmarkEnd w:id="14"/>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որակավորման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5" w:name="_Hlk202176144"/>
      <w:bookmarkStart w:id="16" w:name="_Hlk201942475"/>
      <w:bookmarkStart w:id="17"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bookmarkEnd w:id="15"/>
    </w:p>
    <w:bookmarkEnd w:id="16"/>
    <w:bookmarkEnd w:id="17"/>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D24C472"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2C4C62">
        <w:rPr>
          <w:rFonts w:ascii="GHEA Grapalat" w:hAnsi="GHEA Grapalat" w:cs="Sylfaen"/>
          <w:lang w:val="es-ES"/>
        </w:rPr>
        <w:t>10</w:t>
      </w:r>
      <w:r w:rsidRPr="00064ADD">
        <w:rPr>
          <w:rFonts w:ascii="GHEA Grapalat" w:hAnsi="GHEA Grapalat" w:cs="Sylfaen"/>
          <w:lang w:val="es-ES"/>
        </w:rPr>
        <w:t xml:space="preserve"> »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12202FAF"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8D7896">
        <w:rPr>
          <w:rFonts w:ascii="GHEA Grapalat" w:hAnsi="GHEA Grapalat" w:cs="Sylfaen"/>
          <w:sz w:val="20"/>
          <w:lang w:val="hy-AM"/>
        </w:rPr>
        <w:t>հետո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519C8C58"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51722821" w14:textId="77777777" w:rsidR="00671C2D" w:rsidRPr="0040442B" w:rsidRDefault="00671C2D" w:rsidP="00671C2D">
      <w:pPr>
        <w:ind w:firstLine="567"/>
        <w:jc w:val="both"/>
        <w:rPr>
          <w:rFonts w:ascii="GHEA Grapalat" w:hAnsi="GHEA Grapalat" w:cs="Arial"/>
          <w:sz w:val="20"/>
          <w:lang w:val="hy-AM"/>
        </w:rPr>
      </w:pPr>
      <w:r w:rsidRPr="0040442B">
        <w:rPr>
          <w:rFonts w:ascii="GHEA Grapalat" w:hAnsi="GHEA Grapalat" w:cs="Sylfaen"/>
          <w:sz w:val="20"/>
          <w:lang w:val="hy-AM"/>
        </w:rPr>
        <w:t>10.2</w:t>
      </w:r>
      <w:r w:rsidRPr="0040442B">
        <w:rPr>
          <w:rFonts w:ascii="GHEA Grapalat" w:hAnsi="GHEA Grapalat" w:cs="Sylfaen"/>
          <w:sz w:val="20"/>
          <w:lang w:val="af-ZA"/>
        </w:rPr>
        <w:t xml:space="preserve"> </w:t>
      </w:r>
      <w:r w:rsidRPr="0040442B">
        <w:rPr>
          <w:rFonts w:ascii="GHEA Grapalat" w:hAnsi="GHEA Grapalat" w:cs="Sylfaen"/>
          <w:sz w:val="20"/>
          <w:lang w:val="hy-AM"/>
        </w:rPr>
        <w:t>Որակավորման</w:t>
      </w:r>
      <w:r w:rsidRPr="0040442B">
        <w:rPr>
          <w:rFonts w:ascii="GHEA Grapalat" w:hAnsi="GHEA Grapalat" w:cs="Sylfaen"/>
          <w:sz w:val="20"/>
          <w:lang w:val="af-ZA"/>
        </w:rPr>
        <w:t xml:space="preserve"> </w:t>
      </w:r>
      <w:r w:rsidRPr="0040442B">
        <w:rPr>
          <w:rFonts w:ascii="GHEA Grapalat" w:hAnsi="GHEA Grapalat" w:cs="Sylfaen"/>
          <w:sz w:val="20"/>
          <w:lang w:val="hy-AM"/>
        </w:rPr>
        <w:t>ապահովման</w:t>
      </w:r>
      <w:r w:rsidRPr="0040442B">
        <w:rPr>
          <w:rFonts w:ascii="GHEA Grapalat" w:hAnsi="GHEA Grapalat" w:cs="Sylfaen"/>
          <w:sz w:val="20"/>
          <w:lang w:val="af-ZA"/>
        </w:rPr>
        <w:t xml:space="preserve"> </w:t>
      </w:r>
      <w:r w:rsidRPr="0040442B">
        <w:rPr>
          <w:rFonts w:ascii="GHEA Grapalat" w:hAnsi="GHEA Grapalat" w:cs="Sylfaen"/>
          <w:sz w:val="20"/>
          <w:lang w:val="hy-AM"/>
        </w:rPr>
        <w:t>չափը</w:t>
      </w:r>
      <w:r w:rsidRPr="0040442B">
        <w:rPr>
          <w:rFonts w:ascii="GHEA Grapalat" w:hAnsi="GHEA Grapalat" w:cs="Sylfaen"/>
          <w:sz w:val="20"/>
          <w:lang w:val="af-ZA"/>
        </w:rPr>
        <w:t xml:space="preserve"> </w:t>
      </w:r>
      <w:r w:rsidRPr="0040442B">
        <w:rPr>
          <w:rFonts w:ascii="GHEA Grapalat" w:hAnsi="GHEA Grapalat" w:cs="Sylfaen"/>
          <w:sz w:val="20"/>
          <w:lang w:val="hy-AM"/>
        </w:rPr>
        <w:t>հավասար</w:t>
      </w:r>
      <w:r w:rsidRPr="0040442B">
        <w:rPr>
          <w:rFonts w:ascii="GHEA Grapalat" w:hAnsi="GHEA Grapalat" w:cs="Sylfaen"/>
          <w:sz w:val="20"/>
          <w:lang w:val="af-ZA"/>
        </w:rPr>
        <w:t xml:space="preserve"> </w:t>
      </w:r>
      <w:r w:rsidRPr="0040442B">
        <w:rPr>
          <w:rFonts w:ascii="GHEA Grapalat" w:hAnsi="GHEA Grapalat" w:cs="Sylfaen"/>
          <w:sz w:val="20"/>
          <w:lang w:val="hy-AM"/>
        </w:rPr>
        <w:t>է</w:t>
      </w:r>
      <w:r w:rsidRPr="0040442B">
        <w:rPr>
          <w:rFonts w:ascii="GHEA Grapalat" w:hAnsi="GHEA Grapalat" w:cs="Sylfaen"/>
          <w:sz w:val="20"/>
          <w:lang w:val="af-ZA"/>
        </w:rPr>
        <w:t xml:space="preserve"> </w:t>
      </w:r>
      <w:r w:rsidRPr="0040442B">
        <w:rPr>
          <w:rFonts w:ascii="GHEA Grapalat" w:hAnsi="GHEA Grapalat" w:cs="Sylfaen"/>
          <w:sz w:val="20"/>
          <w:lang w:val="hy-AM"/>
        </w:rPr>
        <w:t>է</w:t>
      </w:r>
      <w:r w:rsidRPr="0040442B">
        <w:rPr>
          <w:rFonts w:ascii="GHEA Grapalat" w:hAnsi="GHEA Grapalat" w:cs="Sylfaen"/>
          <w:sz w:val="20"/>
          <w:lang w:val="af-ZA"/>
        </w:rPr>
        <w:t xml:space="preserve"> </w:t>
      </w:r>
      <w:r w:rsidRPr="0040442B">
        <w:rPr>
          <w:rFonts w:ascii="GHEA Grapalat" w:hAnsi="GHEA Grapalat" w:cs="Sylfaen"/>
          <w:sz w:val="20"/>
          <w:lang w:val="hy-AM"/>
        </w:rPr>
        <w:t>սույն ընթացակարգի շրջանակում գնվելիք ծառայությունների գնման գնի</w:t>
      </w:r>
      <w:r w:rsidRPr="0040442B">
        <w:rPr>
          <w:rFonts w:ascii="GHEA Grapalat" w:hAnsi="GHEA Grapalat" w:cs="Sylfaen"/>
          <w:sz w:val="20"/>
          <w:lang w:val="af-ZA"/>
        </w:rPr>
        <w:t xml:space="preserve"> </w:t>
      </w:r>
      <w:r w:rsidRPr="0040442B">
        <w:rPr>
          <w:rFonts w:ascii="GHEA Grapalat" w:hAnsi="GHEA Grapalat" w:cs="Sylfaen"/>
          <w:color w:val="000000" w:themeColor="text1"/>
          <w:sz w:val="20"/>
          <w:lang w:val="hy-AM"/>
        </w:rPr>
        <w:t>տասնհինգ տոկոսին</w:t>
      </w:r>
      <w:r w:rsidRPr="0040442B">
        <w:rPr>
          <w:rFonts w:ascii="GHEA Grapalat" w:hAnsi="GHEA Grapalat" w:cs="Sylfaen"/>
          <w:sz w:val="20"/>
          <w:lang w:val="af-ZA"/>
        </w:rPr>
        <w:t xml:space="preserve">: </w:t>
      </w:r>
      <w:r w:rsidRPr="0040442B">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Pr="0040442B">
        <w:rPr>
          <w:rFonts w:ascii="GHEA Grapalat" w:hAnsi="GHEA Grapalat" w:cs="Sylfaen"/>
          <w:sz w:val="20"/>
          <w:lang w:val="af-ZA"/>
        </w:rPr>
        <w:t xml:space="preserve">  </w:t>
      </w:r>
      <w:proofErr w:type="spellStart"/>
      <w:r w:rsidRPr="0040442B">
        <w:rPr>
          <w:rFonts w:ascii="GHEA Grapalat" w:hAnsi="GHEA Grapalat" w:cs="Sylfaen"/>
          <w:sz w:val="20"/>
        </w:rPr>
        <w:t>Որակավորման</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ապահովումը</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ներկայացվում</w:t>
      </w:r>
      <w:proofErr w:type="spellEnd"/>
      <w:r w:rsidRPr="0040442B">
        <w:rPr>
          <w:rFonts w:ascii="GHEA Grapalat" w:hAnsi="GHEA Grapalat" w:cs="Sylfaen"/>
          <w:sz w:val="20"/>
          <w:lang w:val="hy-AM"/>
        </w:rPr>
        <w:t xml:space="preserve"> է</w:t>
      </w:r>
      <w:r w:rsidRPr="0040442B">
        <w:rPr>
          <w:rFonts w:ascii="GHEA Grapalat" w:hAnsi="GHEA Grapalat" w:cs="Sylfaen"/>
          <w:sz w:val="20"/>
          <w:lang w:val="af-ZA"/>
        </w:rPr>
        <w:t xml:space="preserve"> </w:t>
      </w:r>
      <w:proofErr w:type="spellStart"/>
      <w:r w:rsidRPr="0040442B">
        <w:rPr>
          <w:rFonts w:ascii="GHEA Grapalat" w:hAnsi="GHEA Grapalat" w:cs="Sylfaen"/>
          <w:sz w:val="20"/>
        </w:rPr>
        <w:t>տուժանքի</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հավելված</w:t>
      </w:r>
      <w:proofErr w:type="spellEnd"/>
      <w:r w:rsidRPr="0040442B">
        <w:rPr>
          <w:rFonts w:ascii="GHEA Grapalat" w:hAnsi="GHEA Grapalat" w:cs="Sylfaen"/>
          <w:sz w:val="20"/>
          <w:lang w:val="af-ZA"/>
        </w:rPr>
        <w:t xml:space="preserve"> 4</w:t>
      </w:r>
      <w:r w:rsidRPr="0040442B">
        <w:rPr>
          <w:rFonts w:ascii="MS Mincho" w:eastAsia="MS Mincho" w:hAnsi="MS Mincho" w:cs="MS Mincho" w:hint="eastAsia"/>
          <w:sz w:val="20"/>
          <w:lang w:val="af-ZA"/>
        </w:rPr>
        <w:t>․</w:t>
      </w:r>
      <w:r w:rsidRPr="0040442B">
        <w:rPr>
          <w:rFonts w:ascii="GHEA Grapalat" w:hAnsi="GHEA Grapalat" w:cs="Sylfaen"/>
          <w:sz w:val="20"/>
          <w:lang w:val="af-ZA"/>
        </w:rPr>
        <w:t xml:space="preserve">2) </w:t>
      </w:r>
      <w:proofErr w:type="spellStart"/>
      <w:r w:rsidRPr="0040442B">
        <w:rPr>
          <w:rFonts w:ascii="GHEA Grapalat" w:hAnsi="GHEA Grapalat" w:cs="Sylfaen"/>
          <w:sz w:val="20"/>
        </w:rPr>
        <w:t>կամ</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կանխիկ</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փողի</w:t>
      </w:r>
      <w:proofErr w:type="spellEnd"/>
      <w:r w:rsidRPr="0040442B">
        <w:rPr>
          <w:rFonts w:ascii="GHEA Grapalat" w:hAnsi="GHEA Grapalat" w:cs="Sylfaen"/>
          <w:sz w:val="20"/>
          <w:lang w:val="hy-AM"/>
        </w:rPr>
        <w:t>։</w:t>
      </w:r>
      <w:r w:rsidRPr="0040442B">
        <w:rPr>
          <w:rFonts w:ascii="GHEA Grapalat" w:hAnsi="GHEA Grapalat" w:cs="Sylfaen"/>
          <w:sz w:val="20"/>
          <w:lang w:val="af-ZA"/>
        </w:rPr>
        <w:t xml:space="preserve"> Ընդ որում  </w:t>
      </w:r>
      <w:proofErr w:type="spellStart"/>
      <w:r w:rsidRPr="0040442B">
        <w:rPr>
          <w:rFonts w:ascii="GHEA Grapalat" w:hAnsi="GHEA Grapalat" w:cs="Sylfaen"/>
          <w:sz w:val="20"/>
        </w:rPr>
        <w:t>ապահովումը</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պետք</w:t>
      </w:r>
      <w:proofErr w:type="spellEnd"/>
      <w:r w:rsidRPr="0040442B">
        <w:rPr>
          <w:rFonts w:ascii="GHEA Grapalat" w:hAnsi="GHEA Grapalat" w:cs="Sylfaen"/>
          <w:sz w:val="20"/>
          <w:lang w:val="af-ZA"/>
        </w:rPr>
        <w:t xml:space="preserve"> </w:t>
      </w:r>
      <w:r w:rsidRPr="0040442B">
        <w:rPr>
          <w:rFonts w:ascii="GHEA Grapalat" w:hAnsi="GHEA Grapalat" w:cs="Sylfaen"/>
          <w:sz w:val="20"/>
        </w:rPr>
        <w:t>է</w:t>
      </w:r>
      <w:r w:rsidRPr="0040442B">
        <w:rPr>
          <w:rFonts w:ascii="GHEA Grapalat" w:hAnsi="GHEA Grapalat" w:cs="Sylfaen"/>
          <w:sz w:val="20"/>
          <w:lang w:val="af-ZA"/>
        </w:rPr>
        <w:t xml:space="preserve"> </w:t>
      </w:r>
      <w:proofErr w:type="spellStart"/>
      <w:r w:rsidRPr="0040442B">
        <w:rPr>
          <w:rFonts w:ascii="GHEA Grapalat" w:hAnsi="GHEA Grapalat" w:cs="Sylfaen"/>
          <w:sz w:val="20"/>
        </w:rPr>
        <w:t>վավեր</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լինի</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առնվազն</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մինչև</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պայմանագրի</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կատարման</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արդյունքը</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պատվիրատուից</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կողմից</w:t>
      </w:r>
      <w:proofErr w:type="spellEnd"/>
      <w:r w:rsidRPr="0040442B">
        <w:rPr>
          <w:rFonts w:ascii="GHEA Grapalat" w:hAnsi="GHEA Grapalat" w:cs="Sylfaen"/>
          <w:sz w:val="20"/>
          <w:lang w:val="af-ZA"/>
        </w:rPr>
        <w:t xml:space="preserve"> </w:t>
      </w:r>
      <w:proofErr w:type="spellStart"/>
      <w:r w:rsidRPr="0040442B">
        <w:rPr>
          <w:rFonts w:ascii="GHEA Grapalat" w:hAnsi="GHEA Grapalat" w:cs="Sylfaen"/>
          <w:sz w:val="20"/>
        </w:rPr>
        <w:t>ամբողջական</w:t>
      </w:r>
      <w:proofErr w:type="spellEnd"/>
      <w:r w:rsidRPr="0040442B">
        <w:rPr>
          <w:rFonts w:ascii="GHEA Grapalat" w:hAnsi="GHEA Grapalat" w:cs="Sylfaen"/>
          <w:sz w:val="20"/>
          <w:lang w:val="af-ZA"/>
        </w:rPr>
        <w:t xml:space="preserve"> </w:t>
      </w:r>
      <w:r w:rsidRPr="0040442B">
        <w:rPr>
          <w:rFonts w:ascii="GHEA Grapalat" w:hAnsi="GHEA Grapalat" w:cs="Arial"/>
          <w:sz w:val="20"/>
          <w:lang w:val="hy-AM"/>
        </w:rPr>
        <w:t>ընդունվելու օրվան հաջորդող 20-րդ աշխատանքային օրը ներառյալ</w:t>
      </w:r>
      <w:r w:rsidRPr="0040442B">
        <w:rPr>
          <w:rFonts w:ascii="GHEA Grapalat" w:hAnsi="GHEA Grapalat" w:cs="Arial"/>
          <w:sz w:val="20"/>
          <w:lang w:val="af-ZA"/>
        </w:rPr>
        <w:t>:</w:t>
      </w:r>
      <w:r w:rsidRPr="0040442B">
        <w:rPr>
          <w:rFonts w:ascii="GHEA Grapalat" w:hAnsi="GHEA Grapalat" w:cs="Arial"/>
          <w:sz w:val="20"/>
          <w:lang w:val="hy-AM"/>
        </w:rPr>
        <w:t xml:space="preserve"> </w:t>
      </w:r>
    </w:p>
    <w:p w14:paraId="237A6643" w14:textId="77777777" w:rsidR="00671C2D" w:rsidRPr="0040442B" w:rsidRDefault="00671C2D" w:rsidP="00671C2D">
      <w:pPr>
        <w:ind w:firstLine="567"/>
        <w:jc w:val="both"/>
        <w:rPr>
          <w:rFonts w:ascii="GHEA Grapalat" w:hAnsi="GHEA Grapalat" w:cs="Arial"/>
          <w:sz w:val="20"/>
          <w:lang w:val="hy-AM"/>
        </w:rPr>
      </w:pPr>
      <w:r w:rsidRPr="004044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40442B">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Pr="0040442B">
        <w:rPr>
          <w:rFonts w:ascii="GHEA Grapalat" w:hAnsi="GHEA Grapalat" w:cs="Arial"/>
          <w:sz w:val="20"/>
          <w:lang w:val="hy-AM"/>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p>
    <w:p w14:paraId="0782BC50" w14:textId="29B1DDE0"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671C2D">
        <w:rPr>
          <w:rFonts w:ascii="GHEA Grapalat" w:hAnsi="GHEA Grapalat" w:cs="Sylfaen"/>
          <w:sz w:val="20"/>
          <w:lang w:val="af-ZA"/>
        </w:rPr>
        <w:t xml:space="preserve"> </w:t>
      </w:r>
      <w:r w:rsidRPr="00064ADD">
        <w:rPr>
          <w:rFonts w:ascii="GHEA Grapalat" w:hAnsi="GHEA Grapalat" w:cs="Sylfaen"/>
          <w:sz w:val="20"/>
          <w:lang w:val="af-ZA"/>
        </w:rPr>
        <w:t>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064ADD">
        <w:rPr>
          <w:rFonts w:ascii="GHEA Grapalat" w:hAnsi="GHEA Grapalat" w:cs="Arial"/>
          <w:sz w:val="20"/>
          <w:lang w:val="hy-AM"/>
        </w:rPr>
        <w:lastRenderedPageBreak/>
        <w:t xml:space="preserve">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233FC1D" w14:textId="77777777" w:rsidR="003B4EB1" w:rsidRPr="0040442B" w:rsidRDefault="003B4EB1" w:rsidP="003B4EB1">
      <w:pPr>
        <w:ind w:firstLine="567"/>
        <w:jc w:val="both"/>
        <w:rPr>
          <w:rFonts w:ascii="GHEA Grapalat" w:hAnsi="GHEA Grapalat" w:cs="Sylfaen"/>
          <w:color w:val="000000" w:themeColor="text1"/>
          <w:sz w:val="20"/>
          <w:vertAlign w:val="superscript"/>
          <w:lang w:val="hy-AM"/>
        </w:rPr>
      </w:pPr>
      <w:r w:rsidRPr="0040442B">
        <w:rPr>
          <w:rFonts w:ascii="GHEA Grapalat" w:hAnsi="GHEA Grapalat" w:cs="Sylfaen"/>
          <w:sz w:val="20"/>
          <w:lang w:val="hy-AM"/>
        </w:rPr>
        <w:t>10.3. Պայմանագրի</w:t>
      </w:r>
      <w:r w:rsidRPr="0040442B">
        <w:rPr>
          <w:rFonts w:ascii="GHEA Grapalat" w:hAnsi="GHEA Grapalat" w:cs="Sylfaen"/>
          <w:sz w:val="20"/>
          <w:lang w:val="af-ZA"/>
        </w:rPr>
        <w:t xml:space="preserve"> </w:t>
      </w:r>
      <w:r w:rsidRPr="0040442B">
        <w:rPr>
          <w:rFonts w:ascii="GHEA Grapalat" w:hAnsi="GHEA Grapalat" w:cs="Sylfaen"/>
          <w:sz w:val="20"/>
          <w:lang w:val="hy-AM"/>
        </w:rPr>
        <w:t>ապահովման</w:t>
      </w:r>
      <w:r w:rsidRPr="0040442B">
        <w:rPr>
          <w:rFonts w:ascii="GHEA Grapalat" w:hAnsi="GHEA Grapalat" w:cs="Sylfaen"/>
          <w:sz w:val="20"/>
          <w:lang w:val="af-ZA"/>
        </w:rPr>
        <w:t xml:space="preserve"> </w:t>
      </w:r>
      <w:r w:rsidRPr="0040442B">
        <w:rPr>
          <w:rFonts w:ascii="GHEA Grapalat" w:hAnsi="GHEA Grapalat" w:cs="Sylfaen"/>
          <w:sz w:val="20"/>
          <w:lang w:val="hy-AM"/>
        </w:rPr>
        <w:t>չափը</w:t>
      </w:r>
      <w:r w:rsidRPr="0040442B">
        <w:rPr>
          <w:rFonts w:ascii="GHEA Grapalat" w:hAnsi="GHEA Grapalat" w:cs="Sylfaen"/>
          <w:sz w:val="20"/>
          <w:lang w:val="af-ZA"/>
        </w:rPr>
        <w:t xml:space="preserve"> </w:t>
      </w:r>
      <w:r w:rsidRPr="0040442B">
        <w:rPr>
          <w:rFonts w:ascii="GHEA Grapalat" w:hAnsi="GHEA Grapalat" w:cs="Sylfaen"/>
          <w:sz w:val="20"/>
          <w:lang w:val="hy-AM"/>
        </w:rPr>
        <w:t>կազմում</w:t>
      </w:r>
      <w:r w:rsidRPr="0040442B">
        <w:rPr>
          <w:rFonts w:ascii="GHEA Grapalat" w:hAnsi="GHEA Grapalat" w:cs="Sylfaen"/>
          <w:sz w:val="20"/>
          <w:lang w:val="af-ZA"/>
        </w:rPr>
        <w:t xml:space="preserve"> </w:t>
      </w:r>
      <w:r w:rsidRPr="0040442B">
        <w:rPr>
          <w:rFonts w:ascii="GHEA Grapalat" w:hAnsi="GHEA Grapalat" w:cs="Sylfaen"/>
          <w:sz w:val="20"/>
          <w:lang w:val="hy-AM"/>
        </w:rPr>
        <w:t>է</w:t>
      </w:r>
      <w:r w:rsidRPr="0040442B">
        <w:rPr>
          <w:rFonts w:ascii="GHEA Grapalat" w:hAnsi="GHEA Grapalat" w:cs="Sylfaen"/>
          <w:sz w:val="20"/>
          <w:lang w:val="af-ZA"/>
        </w:rPr>
        <w:t xml:space="preserve"> </w:t>
      </w:r>
      <w:r w:rsidRPr="0040442B">
        <w:rPr>
          <w:rFonts w:ascii="GHEA Grapalat" w:hAnsi="GHEA Grapalat" w:cs="Sylfaen"/>
          <w:sz w:val="20"/>
          <w:lang w:val="hy-AM"/>
        </w:rPr>
        <w:t>գնմանգնի</w:t>
      </w:r>
      <w:r w:rsidRPr="0040442B">
        <w:rPr>
          <w:rFonts w:ascii="GHEA Grapalat" w:hAnsi="GHEA Grapalat" w:cs="Sylfaen"/>
          <w:sz w:val="20"/>
          <w:lang w:val="af-ZA"/>
        </w:rPr>
        <w:t xml:space="preserve"> 10 </w:t>
      </w:r>
      <w:r w:rsidRPr="0040442B">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w:t>
      </w:r>
      <w:r w:rsidRPr="0040442B">
        <w:rPr>
          <w:rFonts w:ascii="GHEA Grapalat" w:hAnsi="GHEA Grapalat" w:cs="Sylfaen"/>
          <w:color w:val="000000" w:themeColor="text1"/>
          <w:sz w:val="20"/>
          <w:lang w:val="hy-AM"/>
        </w:rPr>
        <w:t>նկատմամբ: Պայմանագրի ապահովումը ներկայացվում է միակողմանի հաստատված հայտարարության՝ տուժանքի (հավելված 5.1) կամ կանխիկ փողի ձևով:</w:t>
      </w:r>
    </w:p>
    <w:p w14:paraId="1F5B8774" w14:textId="77777777" w:rsidR="003B4EB1" w:rsidRPr="0040442B" w:rsidRDefault="003B4EB1" w:rsidP="003B4EB1">
      <w:pPr>
        <w:shd w:val="clear" w:color="auto" w:fill="FFFFFF"/>
        <w:ind w:firstLine="375"/>
        <w:jc w:val="both"/>
        <w:rPr>
          <w:rFonts w:ascii="GHEA Grapalat" w:hAnsi="GHEA Grapalat" w:cs="Sylfaen"/>
          <w:sz w:val="20"/>
          <w:lang w:val="hy-AM"/>
        </w:rPr>
      </w:pPr>
      <w:r w:rsidRPr="004044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40442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40442B">
        <w:rPr>
          <w:rFonts w:ascii="GHEA Grapalat" w:hAnsi="GHEA Grapalat"/>
          <w:color w:val="000000"/>
          <w:lang w:val="hy-AM"/>
        </w:rPr>
        <w:t xml:space="preserve"> </w:t>
      </w:r>
    </w:p>
    <w:p w14:paraId="15683959" w14:textId="77777777" w:rsidR="003B4EB1" w:rsidRPr="0040442B" w:rsidRDefault="003B4EB1" w:rsidP="003B4EB1">
      <w:pPr>
        <w:ind w:firstLine="567"/>
        <w:jc w:val="both"/>
        <w:rPr>
          <w:rFonts w:ascii="GHEA Grapalat" w:hAnsi="GHEA Grapalat"/>
          <w:sz w:val="20"/>
          <w:szCs w:val="20"/>
          <w:lang w:val="hy-AM"/>
        </w:rPr>
      </w:pPr>
      <w:r w:rsidRPr="004044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Pr="0040442B">
        <w:rPr>
          <w:rFonts w:ascii="GHEA Grapalat" w:hAnsi="GHEA Grapalat" w:cs="Sylfaen"/>
          <w:color w:val="000000" w:themeColor="text1"/>
          <w:sz w:val="20"/>
          <w:lang w:val="hy-AM"/>
        </w:rPr>
        <w:t xml:space="preserve">20-րդ աշխատանքային օրը </w:t>
      </w:r>
      <w:r w:rsidRPr="0040442B">
        <w:rPr>
          <w:rFonts w:ascii="GHEA Grapalat" w:hAnsi="GHEA Grapalat" w:cs="Sylfaen"/>
          <w:sz w:val="20"/>
          <w:lang w:val="hy-AM"/>
        </w:rPr>
        <w:t>ներառյալ:</w:t>
      </w:r>
      <w:r w:rsidRPr="004044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A6CCB65" w14:textId="77777777" w:rsidR="003B4EB1" w:rsidRPr="0040442B" w:rsidRDefault="003B4EB1" w:rsidP="003B4EB1">
      <w:pPr>
        <w:ind w:firstLine="567"/>
        <w:jc w:val="both"/>
        <w:rPr>
          <w:rFonts w:ascii="GHEA Grapalat" w:hAnsi="GHEA Grapalat" w:cs="Arial"/>
          <w:sz w:val="20"/>
          <w:lang w:val="hy-AM"/>
        </w:rPr>
      </w:pPr>
      <w:r w:rsidRPr="0040442B">
        <w:rPr>
          <w:rFonts w:ascii="GHEA Grapalat" w:hAnsi="GHEA Grapalat"/>
          <w:sz w:val="20"/>
          <w:szCs w:val="20"/>
          <w:lang w:val="hy-AM"/>
        </w:rPr>
        <w:t>Կանխիկ</w:t>
      </w:r>
      <w:r w:rsidRPr="0040442B">
        <w:rPr>
          <w:rFonts w:ascii="GHEA Grapalat" w:hAnsi="GHEA Grapalat"/>
          <w:sz w:val="20"/>
          <w:szCs w:val="20"/>
          <w:lang w:val="af-ZA"/>
        </w:rPr>
        <w:t xml:space="preserve"> </w:t>
      </w:r>
      <w:r w:rsidRPr="0040442B">
        <w:rPr>
          <w:rFonts w:ascii="GHEA Grapalat" w:hAnsi="GHEA Grapalat"/>
          <w:sz w:val="20"/>
          <w:szCs w:val="20"/>
          <w:lang w:val="hy-AM"/>
        </w:rPr>
        <w:t>փողի</w:t>
      </w:r>
      <w:r w:rsidRPr="0040442B">
        <w:rPr>
          <w:rFonts w:ascii="GHEA Grapalat" w:hAnsi="GHEA Grapalat"/>
          <w:sz w:val="20"/>
          <w:szCs w:val="20"/>
          <w:lang w:val="af-ZA"/>
        </w:rPr>
        <w:t xml:space="preserve"> </w:t>
      </w:r>
      <w:r w:rsidRPr="0040442B">
        <w:rPr>
          <w:rFonts w:ascii="GHEA Grapalat" w:hAnsi="GHEA Grapalat"/>
          <w:sz w:val="20"/>
          <w:szCs w:val="20"/>
          <w:lang w:val="hy-AM"/>
        </w:rPr>
        <w:t>ձևով</w:t>
      </w:r>
      <w:r w:rsidRPr="0040442B">
        <w:rPr>
          <w:rFonts w:ascii="GHEA Grapalat" w:hAnsi="GHEA Grapalat"/>
          <w:sz w:val="20"/>
          <w:szCs w:val="20"/>
          <w:lang w:val="af-ZA"/>
        </w:rPr>
        <w:t xml:space="preserve"> </w:t>
      </w:r>
      <w:r w:rsidRPr="0040442B">
        <w:rPr>
          <w:rFonts w:ascii="GHEA Grapalat" w:hAnsi="GHEA Grapalat"/>
          <w:sz w:val="20"/>
          <w:szCs w:val="20"/>
          <w:lang w:val="hy-AM"/>
        </w:rPr>
        <w:t>ներկայացված</w:t>
      </w:r>
      <w:r w:rsidRPr="0040442B">
        <w:rPr>
          <w:rFonts w:ascii="GHEA Grapalat" w:hAnsi="GHEA Grapalat"/>
          <w:sz w:val="20"/>
          <w:szCs w:val="20"/>
          <w:lang w:val="af-ZA"/>
        </w:rPr>
        <w:t xml:space="preserve"> </w:t>
      </w:r>
      <w:r w:rsidRPr="004044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6FFD1441" w:rsidR="004E0432"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5AFEF500" w14:textId="6A8E91BD" w:rsidR="004D0CBE" w:rsidRDefault="004D0CBE" w:rsidP="004E0432">
      <w:pPr>
        <w:shd w:val="clear" w:color="auto" w:fill="FFFFFF"/>
        <w:ind w:firstLine="375"/>
        <w:jc w:val="both"/>
        <w:rPr>
          <w:rFonts w:ascii="GHEA Grapalat" w:hAnsi="GHEA Grapalat" w:cs="Sylfaen"/>
          <w:sz w:val="20"/>
          <w:lang w:val="hy-AM"/>
        </w:rPr>
      </w:pPr>
    </w:p>
    <w:p w14:paraId="7A79E808" w14:textId="31C77C15" w:rsidR="004D0CBE" w:rsidRDefault="004D0CBE" w:rsidP="004E0432">
      <w:pPr>
        <w:shd w:val="clear" w:color="auto" w:fill="FFFFFF"/>
        <w:ind w:firstLine="375"/>
        <w:jc w:val="both"/>
        <w:rPr>
          <w:rFonts w:ascii="GHEA Grapalat" w:hAnsi="GHEA Grapalat" w:cs="Sylfaen"/>
          <w:sz w:val="20"/>
          <w:lang w:val="hy-AM"/>
        </w:rPr>
      </w:pPr>
    </w:p>
    <w:p w14:paraId="4CF01129" w14:textId="30CF4270" w:rsidR="004D0CBE" w:rsidRDefault="004D0CBE" w:rsidP="004E0432">
      <w:pPr>
        <w:shd w:val="clear" w:color="auto" w:fill="FFFFFF"/>
        <w:ind w:firstLine="375"/>
        <w:jc w:val="both"/>
        <w:rPr>
          <w:rFonts w:ascii="GHEA Grapalat" w:hAnsi="GHEA Grapalat" w:cs="Sylfaen"/>
          <w:sz w:val="20"/>
          <w:lang w:val="hy-AM"/>
        </w:rPr>
      </w:pPr>
    </w:p>
    <w:p w14:paraId="1A3495C9" w14:textId="77777777" w:rsidR="004D0CBE" w:rsidRPr="007C7FCA" w:rsidRDefault="004D0CBE" w:rsidP="004E0432">
      <w:pPr>
        <w:shd w:val="clear" w:color="auto" w:fill="FFFFFF"/>
        <w:ind w:firstLine="375"/>
        <w:jc w:val="both"/>
        <w:rPr>
          <w:rFonts w:asciiTheme="minorHAnsi" w:hAnsiTheme="minorHAnsi"/>
          <w:sz w:val="20"/>
          <w:szCs w:val="20"/>
          <w:lang w:val="hy-AM"/>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7D211FFA" w14:textId="77777777" w:rsidR="009B14D2" w:rsidRPr="0040442B" w:rsidRDefault="009B14D2" w:rsidP="009B14D2">
      <w:pPr>
        <w:ind w:firstLine="567"/>
        <w:jc w:val="both"/>
        <w:rPr>
          <w:rFonts w:ascii="GHEA Grapalat" w:hAnsi="GHEA Grapalat" w:cs="Sylfaen"/>
          <w:b/>
          <w:sz w:val="20"/>
          <w:lang w:val="hy-AM"/>
        </w:rPr>
      </w:pPr>
      <w:r w:rsidRPr="0040442B">
        <w:rPr>
          <w:rFonts w:ascii="GHEA Grapalat" w:hAnsi="GHEA Grapalat" w:cs="Sylfaen"/>
          <w:sz w:val="20"/>
          <w:lang w:val="af-ZA"/>
        </w:rPr>
        <w:t xml:space="preserve">2) </w:t>
      </w:r>
      <w:r w:rsidRPr="0040442B">
        <w:rPr>
          <w:rFonts w:ascii="GHEA Grapalat" w:hAnsi="GHEA Grapalat" w:cs="Sylfaen"/>
          <w:b/>
          <w:sz w:val="20"/>
          <w:lang w:val="ru-RU"/>
        </w:rPr>
        <w:t>դադարում</w:t>
      </w:r>
      <w:r w:rsidRPr="0040442B">
        <w:rPr>
          <w:rFonts w:ascii="GHEA Grapalat" w:hAnsi="GHEA Grapalat" w:cs="Sylfaen"/>
          <w:b/>
          <w:sz w:val="20"/>
          <w:lang w:val="af-ZA"/>
        </w:rPr>
        <w:t xml:space="preserve"> </w:t>
      </w:r>
      <w:r w:rsidRPr="0040442B">
        <w:rPr>
          <w:rFonts w:ascii="GHEA Grapalat" w:hAnsi="GHEA Grapalat" w:cs="Sylfaen"/>
          <w:b/>
          <w:sz w:val="20"/>
          <w:lang w:val="ru-RU"/>
        </w:rPr>
        <w:t>է</w:t>
      </w:r>
      <w:r w:rsidRPr="0040442B">
        <w:rPr>
          <w:rFonts w:ascii="GHEA Grapalat" w:hAnsi="GHEA Grapalat" w:cs="Sylfaen"/>
          <w:b/>
          <w:sz w:val="20"/>
          <w:lang w:val="af-ZA"/>
        </w:rPr>
        <w:t xml:space="preserve"> </w:t>
      </w:r>
      <w:r w:rsidRPr="0040442B">
        <w:rPr>
          <w:rFonts w:ascii="GHEA Grapalat" w:hAnsi="GHEA Grapalat" w:cs="Sylfaen"/>
          <w:b/>
          <w:sz w:val="20"/>
          <w:lang w:val="ru-RU"/>
        </w:rPr>
        <w:t>գոյություն</w:t>
      </w:r>
      <w:r w:rsidRPr="0040442B">
        <w:rPr>
          <w:rFonts w:ascii="GHEA Grapalat" w:hAnsi="GHEA Grapalat" w:cs="Sylfaen"/>
          <w:b/>
          <w:sz w:val="20"/>
          <w:lang w:val="af-ZA"/>
        </w:rPr>
        <w:t xml:space="preserve"> </w:t>
      </w:r>
      <w:r w:rsidRPr="0040442B">
        <w:rPr>
          <w:rFonts w:ascii="GHEA Grapalat" w:hAnsi="GHEA Grapalat" w:cs="Sylfaen"/>
          <w:b/>
          <w:sz w:val="20"/>
          <w:lang w:val="ru-RU"/>
        </w:rPr>
        <w:t>ունենալ</w:t>
      </w:r>
      <w:r w:rsidRPr="0040442B">
        <w:rPr>
          <w:rFonts w:ascii="GHEA Grapalat" w:hAnsi="GHEA Grapalat" w:cs="Sylfaen"/>
          <w:b/>
          <w:sz w:val="20"/>
          <w:lang w:val="af-ZA"/>
        </w:rPr>
        <w:t xml:space="preserve"> </w:t>
      </w:r>
      <w:r w:rsidRPr="0040442B">
        <w:rPr>
          <w:rFonts w:ascii="GHEA Grapalat" w:hAnsi="GHEA Grapalat" w:cs="Sylfaen"/>
          <w:b/>
          <w:sz w:val="20"/>
          <w:lang w:val="ru-RU"/>
        </w:rPr>
        <w:t>գնման</w:t>
      </w:r>
      <w:r w:rsidRPr="0040442B">
        <w:rPr>
          <w:rFonts w:ascii="GHEA Grapalat" w:hAnsi="GHEA Grapalat" w:cs="Sylfaen"/>
          <w:b/>
          <w:sz w:val="20"/>
          <w:lang w:val="af-ZA"/>
        </w:rPr>
        <w:t xml:space="preserve"> </w:t>
      </w:r>
      <w:r w:rsidRPr="0040442B">
        <w:rPr>
          <w:rFonts w:ascii="GHEA Grapalat" w:hAnsi="GHEA Grapalat" w:cs="Sylfaen"/>
          <w:b/>
          <w:sz w:val="20"/>
          <w:lang w:val="ru-RU"/>
        </w:rPr>
        <w:t>պահանջը</w:t>
      </w:r>
      <w:r w:rsidRPr="0040442B">
        <w:rPr>
          <w:rFonts w:ascii="GHEA Grapalat" w:hAnsi="GHEA Grapalat" w:cs="Sylfaen"/>
          <w:b/>
          <w:sz w:val="20"/>
          <w:lang w:val="hy-AM"/>
        </w:rPr>
        <w:t xml:space="preserve">: Ընդ որում </w:t>
      </w:r>
      <w:r w:rsidRPr="0040442B">
        <w:rPr>
          <w:rFonts w:ascii="GHEA Grapalat" w:hAnsi="GHEA Grapalat" w:cs="Sylfaen"/>
          <w:b/>
          <w:sz w:val="20"/>
          <w:lang w:val="ru-RU"/>
        </w:rPr>
        <w:t>գնման</w:t>
      </w:r>
      <w:r w:rsidRPr="0040442B">
        <w:rPr>
          <w:rFonts w:ascii="GHEA Grapalat" w:hAnsi="GHEA Grapalat" w:cs="Sylfaen"/>
          <w:b/>
          <w:sz w:val="20"/>
          <w:lang w:val="af-ZA"/>
        </w:rPr>
        <w:t xml:space="preserve"> </w:t>
      </w:r>
      <w:r w:rsidRPr="0040442B">
        <w:rPr>
          <w:rFonts w:ascii="GHEA Grapalat" w:hAnsi="GHEA Grapalat" w:cs="Sylfaen"/>
          <w:b/>
          <w:sz w:val="20"/>
          <w:lang w:val="ru-RU"/>
        </w:rPr>
        <w:t>ընթացակարգը</w:t>
      </w:r>
      <w:r w:rsidRPr="0040442B">
        <w:rPr>
          <w:rFonts w:ascii="GHEA Grapalat" w:hAnsi="GHEA Grapalat" w:cs="Sylfaen"/>
          <w:b/>
          <w:sz w:val="20"/>
          <w:lang w:val="af-ZA"/>
        </w:rPr>
        <w:t xml:space="preserve"> </w:t>
      </w:r>
      <w:r w:rsidRPr="0040442B">
        <w:rPr>
          <w:rFonts w:ascii="GHEA Grapalat" w:hAnsi="GHEA Grapalat" w:cs="Sylfaen"/>
          <w:b/>
          <w:sz w:val="20"/>
          <w:lang w:val="ru-RU"/>
        </w:rPr>
        <w:t>կարող</w:t>
      </w:r>
      <w:r w:rsidRPr="0040442B">
        <w:rPr>
          <w:rFonts w:ascii="GHEA Grapalat" w:hAnsi="GHEA Grapalat" w:cs="Sylfaen"/>
          <w:b/>
          <w:sz w:val="20"/>
          <w:lang w:val="af-ZA"/>
        </w:rPr>
        <w:t xml:space="preserve"> </w:t>
      </w:r>
      <w:r w:rsidRPr="0040442B">
        <w:rPr>
          <w:rFonts w:ascii="GHEA Grapalat" w:hAnsi="GHEA Grapalat" w:cs="Sylfaen"/>
          <w:b/>
          <w:sz w:val="20"/>
          <w:lang w:val="ru-RU"/>
        </w:rPr>
        <w:t>է</w:t>
      </w:r>
      <w:r w:rsidRPr="0040442B">
        <w:rPr>
          <w:rFonts w:ascii="GHEA Grapalat" w:hAnsi="GHEA Grapalat" w:cs="Sylfaen"/>
          <w:b/>
          <w:sz w:val="20"/>
          <w:lang w:val="af-ZA"/>
        </w:rPr>
        <w:t xml:space="preserve"> </w:t>
      </w:r>
      <w:r w:rsidRPr="0040442B">
        <w:rPr>
          <w:rFonts w:ascii="GHEA Grapalat" w:hAnsi="GHEA Grapalat" w:cs="Sylfaen"/>
          <w:b/>
          <w:sz w:val="20"/>
          <w:lang w:val="ru-RU"/>
        </w:rPr>
        <w:t>ամբողջությամբ</w:t>
      </w:r>
      <w:r w:rsidRPr="0040442B">
        <w:rPr>
          <w:rFonts w:ascii="GHEA Grapalat" w:hAnsi="GHEA Grapalat" w:cs="Sylfaen"/>
          <w:b/>
          <w:sz w:val="20"/>
          <w:lang w:val="af-ZA"/>
        </w:rPr>
        <w:t xml:space="preserve"> </w:t>
      </w:r>
      <w:r w:rsidRPr="0040442B">
        <w:rPr>
          <w:rFonts w:ascii="GHEA Grapalat" w:hAnsi="GHEA Grapalat" w:cs="Sylfaen"/>
          <w:b/>
          <w:sz w:val="20"/>
          <w:lang w:val="ru-RU"/>
        </w:rPr>
        <w:t>կամ</w:t>
      </w:r>
      <w:r w:rsidRPr="0040442B">
        <w:rPr>
          <w:rFonts w:ascii="GHEA Grapalat" w:hAnsi="GHEA Grapalat" w:cs="Sylfaen"/>
          <w:b/>
          <w:sz w:val="20"/>
          <w:lang w:val="af-ZA"/>
        </w:rPr>
        <w:t xml:space="preserve"> </w:t>
      </w:r>
      <w:r w:rsidRPr="0040442B">
        <w:rPr>
          <w:rFonts w:ascii="GHEA Grapalat" w:hAnsi="GHEA Grapalat" w:cs="Sylfaen"/>
          <w:b/>
          <w:sz w:val="20"/>
          <w:lang w:val="ru-RU"/>
        </w:rPr>
        <w:t>մասնակի</w:t>
      </w:r>
      <w:r w:rsidRPr="0040442B">
        <w:rPr>
          <w:rFonts w:ascii="GHEA Grapalat" w:hAnsi="GHEA Grapalat" w:cs="Sylfaen"/>
          <w:b/>
          <w:sz w:val="20"/>
          <w:lang w:val="af-ZA"/>
        </w:rPr>
        <w:t xml:space="preserve"> </w:t>
      </w:r>
      <w:r w:rsidRPr="0040442B">
        <w:rPr>
          <w:rFonts w:ascii="GHEA Grapalat" w:hAnsi="GHEA Grapalat" w:cs="Sylfaen"/>
          <w:b/>
          <w:sz w:val="20"/>
          <w:lang w:val="ru-RU"/>
        </w:rPr>
        <w:t>չկայացած</w:t>
      </w:r>
      <w:r w:rsidRPr="0040442B">
        <w:rPr>
          <w:rFonts w:ascii="GHEA Grapalat" w:hAnsi="GHEA Grapalat" w:cs="Sylfaen"/>
          <w:b/>
          <w:sz w:val="20"/>
          <w:lang w:val="af-ZA"/>
        </w:rPr>
        <w:t xml:space="preserve"> </w:t>
      </w:r>
      <w:r w:rsidRPr="0040442B">
        <w:rPr>
          <w:rFonts w:ascii="GHEA Grapalat" w:hAnsi="GHEA Grapalat" w:cs="Sylfaen"/>
          <w:b/>
          <w:sz w:val="20"/>
          <w:lang w:val="ru-RU"/>
        </w:rPr>
        <w:t>հայտարարվել</w:t>
      </w:r>
      <w:r w:rsidRPr="0040442B">
        <w:rPr>
          <w:rFonts w:ascii="GHEA Grapalat" w:hAnsi="GHEA Grapalat" w:cs="Sylfaen"/>
          <w:b/>
          <w:sz w:val="20"/>
          <w:lang w:val="af-ZA"/>
        </w:rPr>
        <w:t xml:space="preserve"> </w:t>
      </w:r>
      <w:r w:rsidRPr="0040442B">
        <w:rPr>
          <w:rFonts w:ascii="GHEA Grapalat" w:hAnsi="GHEA Grapalat" w:cs="Sylfaen"/>
          <w:b/>
          <w:sz w:val="20"/>
          <w:lang w:val="ru-RU"/>
        </w:rPr>
        <w:t>համապատասխանաբար</w:t>
      </w:r>
      <w:r w:rsidRPr="0040442B">
        <w:rPr>
          <w:rFonts w:ascii="GHEA Grapalat" w:hAnsi="GHEA Grapalat" w:cs="Sylfaen"/>
          <w:b/>
          <w:sz w:val="20"/>
          <w:lang w:val="af-ZA"/>
        </w:rPr>
        <w:t xml:space="preserve"> </w:t>
      </w:r>
      <w:r w:rsidRPr="0040442B">
        <w:rPr>
          <w:rFonts w:ascii="GHEA Grapalat" w:hAnsi="GHEA Grapalat" w:cs="Sylfaen"/>
          <w:b/>
          <w:sz w:val="20"/>
          <w:lang w:val="ru-RU"/>
        </w:rPr>
        <w:t>ընդհանուր</w:t>
      </w:r>
      <w:r w:rsidRPr="0040442B">
        <w:rPr>
          <w:rFonts w:ascii="GHEA Grapalat" w:hAnsi="GHEA Grapalat" w:cs="Sylfaen"/>
          <w:b/>
          <w:sz w:val="20"/>
          <w:lang w:val="af-ZA"/>
        </w:rPr>
        <w:t xml:space="preserve"> </w:t>
      </w:r>
      <w:r w:rsidRPr="0040442B">
        <w:rPr>
          <w:rFonts w:ascii="GHEA Grapalat" w:hAnsi="GHEA Grapalat" w:cs="Sylfaen"/>
          <w:b/>
          <w:sz w:val="20"/>
          <w:lang w:val="ru-RU"/>
        </w:rPr>
        <w:t>կառավարումն</w:t>
      </w:r>
      <w:r w:rsidRPr="0040442B">
        <w:rPr>
          <w:rFonts w:ascii="GHEA Grapalat" w:hAnsi="GHEA Grapalat" w:cs="Sylfaen"/>
          <w:b/>
          <w:sz w:val="20"/>
          <w:lang w:val="af-ZA"/>
        </w:rPr>
        <w:t xml:space="preserve"> </w:t>
      </w:r>
      <w:r w:rsidRPr="0040442B">
        <w:rPr>
          <w:rFonts w:ascii="GHEA Grapalat" w:hAnsi="GHEA Grapalat" w:cs="Sylfaen"/>
          <w:b/>
          <w:sz w:val="20"/>
          <w:lang w:val="ru-RU"/>
        </w:rPr>
        <w:t>իրականացնող</w:t>
      </w:r>
      <w:r w:rsidRPr="0040442B">
        <w:rPr>
          <w:rFonts w:ascii="GHEA Grapalat" w:hAnsi="GHEA Grapalat" w:cs="Sylfaen"/>
          <w:b/>
          <w:sz w:val="20"/>
          <w:lang w:val="af-ZA"/>
        </w:rPr>
        <w:t xml:space="preserve"> </w:t>
      </w:r>
      <w:r w:rsidRPr="0040442B">
        <w:rPr>
          <w:rFonts w:ascii="GHEA Grapalat" w:hAnsi="GHEA Grapalat" w:cs="Sylfaen"/>
          <w:b/>
          <w:sz w:val="20"/>
          <w:lang w:val="ru-RU"/>
        </w:rPr>
        <w:t>լիազորված</w:t>
      </w:r>
      <w:r w:rsidRPr="0040442B">
        <w:rPr>
          <w:rFonts w:ascii="GHEA Grapalat" w:hAnsi="GHEA Grapalat" w:cs="Sylfaen"/>
          <w:b/>
          <w:sz w:val="20"/>
          <w:lang w:val="af-ZA"/>
        </w:rPr>
        <w:t xml:space="preserve"> </w:t>
      </w:r>
      <w:r w:rsidRPr="0040442B">
        <w:rPr>
          <w:rFonts w:ascii="GHEA Grapalat" w:hAnsi="GHEA Grapalat" w:cs="Sylfaen"/>
          <w:b/>
          <w:sz w:val="20"/>
          <w:lang w:val="ru-RU"/>
        </w:rPr>
        <w:t>մարմնի</w:t>
      </w:r>
      <w:r w:rsidRPr="0040442B">
        <w:rPr>
          <w:rFonts w:ascii="GHEA Grapalat" w:hAnsi="GHEA Grapalat" w:cs="Sylfaen"/>
          <w:b/>
          <w:sz w:val="20"/>
          <w:lang w:val="af-ZA"/>
        </w:rPr>
        <w:t xml:space="preserve"> </w:t>
      </w:r>
      <w:r w:rsidRPr="0040442B">
        <w:rPr>
          <w:rFonts w:ascii="GHEA Grapalat" w:hAnsi="GHEA Grapalat" w:cs="Sylfaen"/>
          <w:b/>
          <w:sz w:val="20"/>
          <w:lang w:val="ru-RU"/>
        </w:rPr>
        <w:t>ղեկավարի</w:t>
      </w:r>
      <w:r w:rsidRPr="0040442B">
        <w:rPr>
          <w:rFonts w:ascii="GHEA Grapalat" w:hAnsi="GHEA Grapalat" w:cs="Sylfaen"/>
          <w:b/>
          <w:sz w:val="20"/>
          <w:lang w:val="af-ZA"/>
        </w:rPr>
        <w:t xml:space="preserve"> </w:t>
      </w:r>
      <w:proofErr w:type="spellStart"/>
      <w:r w:rsidRPr="0040442B">
        <w:rPr>
          <w:rFonts w:ascii="GHEA Grapalat" w:hAnsi="GHEA Grapalat" w:cs="Sylfaen"/>
          <w:b/>
          <w:sz w:val="20"/>
        </w:rPr>
        <w:t>որոշման</w:t>
      </w:r>
      <w:proofErr w:type="spellEnd"/>
      <w:r w:rsidRPr="0040442B">
        <w:rPr>
          <w:rFonts w:ascii="GHEA Grapalat" w:hAnsi="GHEA Grapalat" w:cs="Sylfaen"/>
          <w:b/>
          <w:sz w:val="20"/>
          <w:lang w:val="af-ZA"/>
        </w:rPr>
        <w:t xml:space="preserve"> </w:t>
      </w:r>
      <w:proofErr w:type="spellStart"/>
      <w:r w:rsidRPr="0040442B">
        <w:rPr>
          <w:rFonts w:ascii="GHEA Grapalat" w:hAnsi="GHEA Grapalat" w:cs="Sylfaen"/>
          <w:b/>
          <w:sz w:val="20"/>
        </w:rPr>
        <w:t>հիման</w:t>
      </w:r>
      <w:proofErr w:type="spellEnd"/>
      <w:r w:rsidRPr="0040442B">
        <w:rPr>
          <w:rFonts w:ascii="GHEA Grapalat" w:hAnsi="GHEA Grapalat" w:cs="Sylfaen"/>
          <w:b/>
          <w:sz w:val="20"/>
          <w:lang w:val="af-ZA"/>
        </w:rPr>
        <w:t xml:space="preserve"> </w:t>
      </w:r>
      <w:proofErr w:type="spellStart"/>
      <w:r w:rsidRPr="0040442B">
        <w:rPr>
          <w:rFonts w:ascii="GHEA Grapalat" w:hAnsi="GHEA Grapalat" w:cs="Sylfaen"/>
          <w:b/>
          <w:sz w:val="20"/>
        </w:rPr>
        <w:t>վրա</w:t>
      </w:r>
      <w:proofErr w:type="spellEnd"/>
      <w:r w:rsidRPr="0040442B">
        <w:rPr>
          <w:rFonts w:ascii="GHEA Grapalat" w:hAnsi="GHEA Grapalat" w:cs="Sylfaen"/>
          <w:b/>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2622326" w:rsidR="00096865" w:rsidRPr="00064ADD" w:rsidRDefault="007F6332" w:rsidP="00EF3662">
      <w:pPr>
        <w:pStyle w:val="BodyText"/>
        <w:ind w:right="-7"/>
        <w:jc w:val="center"/>
        <w:rPr>
          <w:rFonts w:ascii="GHEA Grapalat" w:hAnsi="GHEA Grapalat"/>
          <w:b/>
          <w:szCs w:val="22"/>
          <w:lang w:val="af-ZA"/>
        </w:rPr>
      </w:pPr>
      <w:r w:rsidRPr="00CC2C14">
        <w:rPr>
          <w:rFonts w:ascii="GHEA Grapalat" w:hAnsi="GHEA Grapalat" w:cs="Sylfaen"/>
          <w:b/>
          <w:lang w:val="es-ES"/>
        </w:rPr>
        <w:t>ԳՆԱՆՇՄԱՆ ՀԱՐՑՄԱՆ</w:t>
      </w:r>
      <w:r>
        <w:rPr>
          <w:rFonts w:ascii="GHEA Grapalat" w:hAnsi="GHEA Grapalat"/>
          <w:b/>
          <w:szCs w:val="22"/>
          <w:lang w:val="af-ZA"/>
        </w:rPr>
        <w:t xml:space="preserve"> </w:t>
      </w:r>
      <w:r w:rsidRPr="0040442B">
        <w:rPr>
          <w:rFonts w:ascii="GHEA Grapalat" w:hAnsi="GHEA Grapalat"/>
          <w:b/>
          <w:szCs w:val="22"/>
          <w:lang w:val="af-ZA"/>
        </w:rPr>
        <w:t xml:space="preserve"> </w:t>
      </w:r>
      <w:r w:rsidR="00096865"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1F21CDE" w:rsidR="00096865" w:rsidRPr="00CC2C14" w:rsidRDefault="002D5CF0" w:rsidP="00CC2C14">
      <w:pPr>
        <w:ind w:firstLine="567"/>
        <w:jc w:val="both"/>
        <w:rPr>
          <w:rFonts w:ascii="GHEA Grapalat" w:hAnsi="GHEA Grapalat" w:cs="Sylfaen"/>
          <w:sz w:val="20"/>
          <w:szCs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 xml:space="preserve">համաձայն </w:t>
      </w:r>
      <w:r w:rsidR="006F49AA" w:rsidRPr="00CC2C14">
        <w:rPr>
          <w:rFonts w:ascii="GHEA Grapalat" w:hAnsi="GHEA Grapalat" w:cs="Sylfaen"/>
          <w:sz w:val="20"/>
          <w:szCs w:val="20"/>
          <w:lang w:val="af-ZA"/>
        </w:rPr>
        <w:t>հ</w:t>
      </w:r>
      <w:r w:rsidR="00096865" w:rsidRPr="00CC2C14">
        <w:rPr>
          <w:rFonts w:ascii="GHEA Grapalat" w:hAnsi="GHEA Grapalat" w:cs="Sylfaen"/>
          <w:sz w:val="20"/>
          <w:szCs w:val="20"/>
          <w:lang w:val="ru-RU"/>
        </w:rPr>
        <w:t>ավելված</w:t>
      </w:r>
      <w:r w:rsidR="00096865" w:rsidRPr="00CC2C14">
        <w:rPr>
          <w:rFonts w:ascii="GHEA Grapalat" w:hAnsi="GHEA Grapalat" w:cs="Sylfaen"/>
          <w:sz w:val="20"/>
          <w:szCs w:val="20"/>
          <w:lang w:val="af-ZA"/>
        </w:rPr>
        <w:t xml:space="preserve"> N 1</w:t>
      </w:r>
      <w:r w:rsidR="006F49AA" w:rsidRPr="00CC2C14">
        <w:rPr>
          <w:rFonts w:ascii="GHEA Grapalat" w:hAnsi="GHEA Grapalat" w:cs="Sylfaen"/>
          <w:sz w:val="20"/>
          <w:szCs w:val="20"/>
          <w:lang w:val="af-ZA"/>
        </w:rPr>
        <w:t>-ի</w:t>
      </w:r>
      <w:r w:rsidR="00BC6807" w:rsidRPr="00CC2C14">
        <w:rPr>
          <w:rFonts w:ascii="GHEA Grapalat" w:hAnsi="GHEA Grapalat" w:cs="Sylfaen"/>
          <w:sz w:val="20"/>
          <w:szCs w:val="20"/>
          <w:lang w:val="es-ES"/>
        </w:rPr>
        <w:t>.</w:t>
      </w:r>
      <w:r w:rsidR="00CC2C14" w:rsidRPr="00CC2C14">
        <w:rPr>
          <w:rFonts w:ascii="GHEA Grapalat" w:hAnsi="GHEA Grapalat" w:cs="Sylfaen"/>
          <w:sz w:val="20"/>
          <w:szCs w:val="20"/>
          <w:lang w:val="es-ES"/>
        </w:rPr>
        <w:t xml:space="preserve"> </w:t>
      </w:r>
      <w:r w:rsidR="00CC2C14" w:rsidRPr="00CC2C14">
        <w:rPr>
          <w:rFonts w:ascii="GHEA Grapalat" w:hAnsi="GHEA Grapalat" w:cs="Sylfaen"/>
          <w:sz w:val="20"/>
          <w:szCs w:val="20"/>
        </w:rPr>
        <w:t>և</w:t>
      </w:r>
      <w:r w:rsidR="00CC2C14" w:rsidRPr="00CC2C14">
        <w:rPr>
          <w:rFonts w:ascii="GHEA Grapalat" w:hAnsi="GHEA Grapalat"/>
          <w:sz w:val="20"/>
          <w:szCs w:val="20"/>
          <w:lang w:val="es-ES"/>
        </w:rPr>
        <w:t xml:space="preserve"> </w:t>
      </w:r>
      <w:proofErr w:type="spellStart"/>
      <w:r w:rsidR="00CC2C14" w:rsidRPr="00CC2C14">
        <w:rPr>
          <w:rFonts w:ascii="GHEA Grapalat" w:hAnsi="GHEA Grapalat" w:cs="Sylfaen"/>
          <w:sz w:val="20"/>
          <w:szCs w:val="20"/>
        </w:rPr>
        <w:t>իրական</w:t>
      </w:r>
      <w:proofErr w:type="spellEnd"/>
      <w:r w:rsidR="00CC2C14" w:rsidRPr="00CC2C14">
        <w:rPr>
          <w:rFonts w:ascii="GHEA Grapalat" w:hAnsi="GHEA Grapalat"/>
          <w:sz w:val="20"/>
          <w:szCs w:val="20"/>
          <w:lang w:val="es-ES"/>
        </w:rPr>
        <w:t xml:space="preserve"> </w:t>
      </w:r>
      <w:proofErr w:type="spellStart"/>
      <w:r w:rsidR="00CC2C14" w:rsidRPr="00CC2C14">
        <w:rPr>
          <w:rFonts w:ascii="GHEA Grapalat" w:hAnsi="GHEA Grapalat" w:cs="Sylfaen"/>
          <w:sz w:val="20"/>
          <w:szCs w:val="20"/>
        </w:rPr>
        <w:t>շահառուների</w:t>
      </w:r>
      <w:proofErr w:type="spellEnd"/>
      <w:r w:rsidR="00CC2C14" w:rsidRPr="00CC2C14">
        <w:rPr>
          <w:rFonts w:ascii="GHEA Grapalat" w:hAnsi="GHEA Grapalat"/>
          <w:sz w:val="20"/>
          <w:szCs w:val="20"/>
          <w:lang w:val="es-ES"/>
        </w:rPr>
        <w:t xml:space="preserve"> </w:t>
      </w:r>
      <w:proofErr w:type="spellStart"/>
      <w:r w:rsidR="00CC2C14" w:rsidRPr="00CC2C14">
        <w:rPr>
          <w:rFonts w:ascii="GHEA Grapalat" w:hAnsi="GHEA Grapalat" w:cs="Sylfaen"/>
          <w:sz w:val="20"/>
          <w:szCs w:val="20"/>
        </w:rPr>
        <w:t>վերաբերյալ</w:t>
      </w:r>
      <w:proofErr w:type="spellEnd"/>
      <w:r w:rsidR="00CC2C14" w:rsidRPr="00CC2C14">
        <w:rPr>
          <w:rFonts w:ascii="GHEA Grapalat" w:hAnsi="GHEA Grapalat"/>
          <w:sz w:val="20"/>
          <w:szCs w:val="20"/>
          <w:lang w:val="es-ES"/>
        </w:rPr>
        <w:t xml:space="preserve"> </w:t>
      </w:r>
      <w:proofErr w:type="spellStart"/>
      <w:r w:rsidR="00CC2C14" w:rsidRPr="00CC2C14">
        <w:rPr>
          <w:rFonts w:ascii="GHEA Grapalat" w:hAnsi="GHEA Grapalat" w:cs="Sylfaen"/>
          <w:sz w:val="20"/>
          <w:szCs w:val="20"/>
        </w:rPr>
        <w:t>հայտարարագիր</w:t>
      </w:r>
      <w:proofErr w:type="spellEnd"/>
      <w:r w:rsidR="00CC2C14" w:rsidRPr="00CC2C14">
        <w:rPr>
          <w:rFonts w:ascii="GHEA Grapalat" w:hAnsi="GHEA Grapalat"/>
          <w:sz w:val="20"/>
          <w:szCs w:val="20"/>
          <w:lang w:val="es-ES"/>
        </w:rPr>
        <w:t xml:space="preserve"> </w:t>
      </w:r>
      <w:proofErr w:type="spellStart"/>
      <w:r w:rsidR="00CC2C14" w:rsidRPr="00CC2C14">
        <w:rPr>
          <w:rFonts w:ascii="GHEA Grapalat" w:hAnsi="GHEA Grapalat" w:cs="Sylfaen"/>
          <w:sz w:val="20"/>
          <w:szCs w:val="20"/>
        </w:rPr>
        <w:t>հավելված</w:t>
      </w:r>
      <w:proofErr w:type="spellEnd"/>
      <w:r w:rsidR="00CC2C14">
        <w:rPr>
          <w:rFonts w:ascii="GHEA Grapalat" w:hAnsi="GHEA Grapalat"/>
          <w:sz w:val="20"/>
          <w:szCs w:val="20"/>
          <w:lang w:val="es-ES"/>
        </w:rPr>
        <w:t xml:space="preserve"> 1.1</w:t>
      </w:r>
      <w:r w:rsidR="00CC2C14" w:rsidRPr="00CC2C14">
        <w:rPr>
          <w:rFonts w:ascii="GHEA Grapalat" w:hAnsi="GHEA Grapalat"/>
          <w:sz w:val="20"/>
          <w:szCs w:val="20"/>
          <w:lang w:val="es-ES"/>
        </w:rPr>
        <w:t>-</w:t>
      </w:r>
      <w:r w:rsidR="00CC2C14" w:rsidRPr="00CC2C14">
        <w:rPr>
          <w:rFonts w:ascii="GHEA Grapalat" w:hAnsi="GHEA Grapalat" w:cs="Sylfaen"/>
          <w:sz w:val="20"/>
          <w:szCs w:val="20"/>
        </w:rPr>
        <w:t>ի</w:t>
      </w:r>
      <w:r w:rsidR="00CC2C14" w:rsidRPr="00CC2C14">
        <w:rPr>
          <w:rFonts w:ascii="GHEA Grapalat" w:hAnsi="GHEA Grapalat"/>
          <w:sz w:val="20"/>
          <w:szCs w:val="20"/>
          <w:lang w:val="es-ES"/>
        </w:rPr>
        <w:t xml:space="preserve"> </w:t>
      </w:r>
      <w:proofErr w:type="spellStart"/>
      <w:r w:rsidR="00CC2C14" w:rsidRPr="00CC2C14">
        <w:rPr>
          <w:rFonts w:ascii="GHEA Grapalat" w:hAnsi="GHEA Grapalat" w:cs="Sylfaen"/>
          <w:sz w:val="20"/>
          <w:szCs w:val="20"/>
        </w:rPr>
        <w:t>ըստ</w:t>
      </w:r>
      <w:proofErr w:type="spellEnd"/>
      <w:r w:rsidR="00CC2C14" w:rsidRPr="00CC2C14">
        <w:rPr>
          <w:rFonts w:ascii="GHEA Grapalat" w:hAnsi="GHEA Grapalat"/>
          <w:sz w:val="20"/>
          <w:szCs w:val="20"/>
          <w:lang w:val="es-ES"/>
        </w:rPr>
        <w:t xml:space="preserve"> </w:t>
      </w:r>
      <w:proofErr w:type="spellStart"/>
      <w:r w:rsidR="00CC2C14" w:rsidRPr="00CC2C14">
        <w:rPr>
          <w:rFonts w:ascii="GHEA Grapalat" w:hAnsi="GHEA Grapalat" w:cs="Sylfaen"/>
          <w:sz w:val="20"/>
          <w:szCs w:val="20"/>
        </w:rPr>
        <w:t>անհրաժեշտության</w:t>
      </w:r>
      <w:proofErr w:type="spellEnd"/>
      <w:r w:rsidR="00CC2C14" w:rsidRPr="00CC2C14">
        <w:rPr>
          <w:rFonts w:ascii="GHEA Grapalat" w:hAnsi="GHEA Grapalat"/>
          <w:sz w:val="20"/>
          <w:szCs w:val="20"/>
          <w:lang w:val="es-ES"/>
        </w:rPr>
        <w:t xml:space="preserve">: </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35A1BA27" w14:textId="77777777" w:rsidR="007F6332" w:rsidRPr="0040442B" w:rsidRDefault="007F6332" w:rsidP="007F6332">
      <w:pPr>
        <w:ind w:firstLine="567"/>
        <w:jc w:val="both"/>
        <w:rPr>
          <w:rFonts w:ascii="GHEA Grapalat" w:hAnsi="GHEA Grapalat" w:cs="Sylfaen"/>
          <w:sz w:val="20"/>
          <w:lang w:val="af-ZA"/>
        </w:rPr>
      </w:pPr>
      <w:proofErr w:type="spellStart"/>
      <w:r w:rsidRPr="0040442B">
        <w:rPr>
          <w:rFonts w:ascii="GHEA Grapalat" w:hAnsi="GHEA Grapalat"/>
          <w:sz w:val="20"/>
          <w:szCs w:val="20"/>
        </w:rPr>
        <w:t>Մ</w:t>
      </w:r>
      <w:r w:rsidRPr="0040442B">
        <w:rPr>
          <w:rFonts w:ascii="GHEA Grapalat" w:hAnsi="GHEA Grapalat" w:cs="Sylfaen"/>
          <w:sz w:val="20"/>
          <w:szCs w:val="20"/>
        </w:rPr>
        <w:t>ասնակցի</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առաջարկները</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դրանց</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վերաբերող</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փաստաթղթերը</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դրվում</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են</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ծրարի</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մեջ</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որը</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սոսնձում</w:t>
      </w:r>
      <w:proofErr w:type="spellEnd"/>
      <w:r w:rsidRPr="0040442B">
        <w:rPr>
          <w:rFonts w:ascii="GHEA Grapalat" w:hAnsi="GHEA Grapalat"/>
          <w:sz w:val="20"/>
          <w:szCs w:val="20"/>
          <w:lang w:val="es-ES"/>
        </w:rPr>
        <w:t xml:space="preserve"> </w:t>
      </w:r>
      <w:r w:rsidRPr="0040442B">
        <w:rPr>
          <w:rFonts w:ascii="GHEA Grapalat" w:hAnsi="GHEA Grapalat" w:cs="Sylfaen"/>
          <w:sz w:val="20"/>
          <w:szCs w:val="20"/>
        </w:rPr>
        <w:t>է</w:t>
      </w:r>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այն</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ներկայացնողը</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Ծրարում</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ներառված</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փաստաթղթերը</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rPr>
        <w:t>կազմվում</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են</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բնօրինակից</w:t>
      </w:r>
      <w:proofErr w:type="spellEnd"/>
      <w:r w:rsidRPr="0040442B">
        <w:rPr>
          <w:rFonts w:ascii="GHEA Grapalat" w:hAnsi="GHEA Grapalat"/>
          <w:sz w:val="20"/>
          <w:szCs w:val="20"/>
          <w:lang w:val="es-ES"/>
        </w:rPr>
        <w:t xml:space="preserve"> </w:t>
      </w:r>
      <w:r w:rsidRPr="0040442B">
        <w:rPr>
          <w:rFonts w:ascii="GHEA Grapalat" w:hAnsi="GHEA Grapalat" w:cs="Sylfaen"/>
          <w:sz w:val="20"/>
          <w:szCs w:val="20"/>
          <w:lang w:val="es-ES"/>
        </w:rPr>
        <w:t>/</w:t>
      </w:r>
      <w:proofErr w:type="spellStart"/>
      <w:r w:rsidRPr="0040442B">
        <w:rPr>
          <w:rFonts w:ascii="GHEA Grapalat" w:hAnsi="GHEA Grapalat" w:cs="Sylfaen"/>
          <w:sz w:val="20"/>
          <w:szCs w:val="20"/>
          <w:lang w:val="es-ES"/>
        </w:rPr>
        <w:t>բացառությամբ</w:t>
      </w:r>
      <w:proofErr w:type="spellEnd"/>
      <w:r w:rsidRPr="0040442B">
        <w:rPr>
          <w:rFonts w:ascii="GHEA Grapalat" w:hAnsi="GHEA Grapalat" w:cs="Sylfaen"/>
          <w:sz w:val="20"/>
          <w:szCs w:val="20"/>
          <w:lang w:val="es-ES"/>
        </w:rPr>
        <w:t xml:space="preserve"> 3-րդ </w:t>
      </w:r>
      <w:proofErr w:type="spellStart"/>
      <w:r w:rsidRPr="0040442B">
        <w:rPr>
          <w:rFonts w:ascii="GHEA Grapalat" w:hAnsi="GHEA Grapalat" w:cs="Sylfaen"/>
          <w:sz w:val="20"/>
          <w:szCs w:val="20"/>
          <w:lang w:val="es-ES"/>
        </w:rPr>
        <w:t>կողմի</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կողմից</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տրամադրված</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կամ</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հաստատված</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փաստաթղթերի</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որոնց</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դեպքում</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ներկայացվում</w:t>
      </w:r>
      <w:proofErr w:type="spellEnd"/>
      <w:r w:rsidRPr="0040442B">
        <w:rPr>
          <w:rFonts w:ascii="GHEA Grapalat" w:hAnsi="GHEA Grapalat" w:cs="Sylfaen"/>
          <w:sz w:val="20"/>
          <w:szCs w:val="20"/>
          <w:lang w:val="es-ES"/>
        </w:rPr>
        <w:t xml:space="preserve"> է </w:t>
      </w:r>
      <w:proofErr w:type="spellStart"/>
      <w:r w:rsidRPr="0040442B">
        <w:rPr>
          <w:rFonts w:ascii="GHEA Grapalat" w:hAnsi="GHEA Grapalat" w:cs="Sylfaen"/>
          <w:sz w:val="20"/>
          <w:szCs w:val="20"/>
          <w:lang w:val="es-ES"/>
        </w:rPr>
        <w:t>դրանց</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բնօրինակից</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պատճենահանված</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տարբերակը</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sz w:val="20"/>
          <w:szCs w:val="20"/>
          <w:lang w:val="es-ES"/>
        </w:rPr>
        <w:t>երկու</w:t>
      </w:r>
      <w:proofErr w:type="spellEnd"/>
      <w:r w:rsidRPr="0040442B">
        <w:rPr>
          <w:rFonts w:ascii="GHEA Grapalat" w:hAnsi="GHEA Grapalat"/>
          <w:sz w:val="20"/>
          <w:szCs w:val="20"/>
          <w:lang w:val="es-ES"/>
        </w:rPr>
        <w:t xml:space="preserve"> </w:t>
      </w:r>
      <w:proofErr w:type="spellStart"/>
      <w:r w:rsidRPr="0040442B">
        <w:rPr>
          <w:rFonts w:ascii="GHEA Grapalat" w:hAnsi="GHEA Grapalat"/>
          <w:sz w:val="20"/>
          <w:szCs w:val="20"/>
        </w:rPr>
        <w:t>օրինակ</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պատճեններից</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Փաստաթղթերի</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փաթեթների</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վրա</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համապատասխանաբար</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գրվում</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են</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բնօրինակ</w:t>
      </w:r>
      <w:proofErr w:type="spellEnd"/>
      <w:r w:rsidRPr="0040442B">
        <w:rPr>
          <w:rFonts w:ascii="GHEA Grapalat" w:hAnsi="GHEA Grapalat"/>
          <w:sz w:val="20"/>
          <w:szCs w:val="20"/>
          <w:lang w:val="es-ES"/>
        </w:rPr>
        <w:t xml:space="preserve">» </w:t>
      </w:r>
      <w:r w:rsidRPr="0040442B">
        <w:rPr>
          <w:rFonts w:ascii="GHEA Grapalat" w:hAnsi="GHEA Grapalat" w:cs="Sylfaen"/>
          <w:sz w:val="20"/>
          <w:szCs w:val="20"/>
        </w:rPr>
        <w:t>և</w:t>
      </w:r>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պատճեն</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rPr>
        <w:t>բառերը</w:t>
      </w:r>
      <w:proofErr w:type="spellEnd"/>
      <w:r w:rsidRPr="0040442B">
        <w:rPr>
          <w:rFonts w:ascii="GHEA Grapalat" w:hAnsi="GHEA Grapalat"/>
          <w:sz w:val="20"/>
          <w:szCs w:val="20"/>
          <w:lang w:val="es-ES"/>
        </w:rPr>
        <w:t xml:space="preserve">: </w:t>
      </w:r>
      <w:r w:rsidRPr="0040442B">
        <w:rPr>
          <w:rFonts w:ascii="GHEA Grapalat" w:hAnsi="GHEA Grapalat" w:cs="Sylfaen"/>
          <w:sz w:val="20"/>
          <w:lang w:val="ru-RU"/>
        </w:rPr>
        <w:t>Հայտում</w:t>
      </w:r>
      <w:r w:rsidRPr="0040442B">
        <w:rPr>
          <w:rFonts w:ascii="GHEA Grapalat" w:hAnsi="GHEA Grapalat" w:cs="Sylfaen"/>
          <w:sz w:val="20"/>
          <w:lang w:val="af-ZA"/>
        </w:rPr>
        <w:t xml:space="preserve"> </w:t>
      </w:r>
      <w:r w:rsidRPr="0040442B">
        <w:rPr>
          <w:rFonts w:ascii="GHEA Grapalat" w:hAnsi="GHEA Grapalat" w:cs="Sylfaen"/>
          <w:sz w:val="20"/>
          <w:lang w:val="ru-RU"/>
        </w:rPr>
        <w:t>ներառվող</w:t>
      </w:r>
      <w:r w:rsidRPr="0040442B">
        <w:rPr>
          <w:rFonts w:ascii="GHEA Grapalat" w:hAnsi="GHEA Grapalat" w:cs="Sylfaen"/>
          <w:sz w:val="20"/>
          <w:lang w:val="af-ZA"/>
        </w:rPr>
        <w:t xml:space="preserve"> </w:t>
      </w:r>
      <w:r w:rsidRPr="0040442B">
        <w:rPr>
          <w:rFonts w:ascii="GHEA Grapalat" w:hAnsi="GHEA Grapalat" w:cs="Sylfaen"/>
          <w:sz w:val="20"/>
          <w:lang w:val="ru-RU"/>
        </w:rPr>
        <w:t>բնօրինակ</w:t>
      </w:r>
      <w:r w:rsidRPr="0040442B">
        <w:rPr>
          <w:rFonts w:ascii="GHEA Grapalat" w:hAnsi="GHEA Grapalat" w:cs="Sylfaen"/>
          <w:sz w:val="20"/>
          <w:lang w:val="af-ZA"/>
        </w:rPr>
        <w:t xml:space="preserve"> </w:t>
      </w:r>
      <w:r w:rsidRPr="0040442B">
        <w:rPr>
          <w:rFonts w:ascii="GHEA Grapalat" w:hAnsi="GHEA Grapalat" w:cs="Sylfaen"/>
          <w:sz w:val="20"/>
          <w:lang w:val="ru-RU"/>
        </w:rPr>
        <w:t>փաստաթղթերի</w:t>
      </w:r>
      <w:r w:rsidRPr="0040442B">
        <w:rPr>
          <w:rFonts w:ascii="GHEA Grapalat" w:hAnsi="GHEA Grapalat" w:cs="Sylfaen"/>
          <w:sz w:val="20"/>
          <w:lang w:val="af-ZA"/>
        </w:rPr>
        <w:t xml:space="preserve"> </w:t>
      </w:r>
      <w:r w:rsidRPr="0040442B">
        <w:rPr>
          <w:rFonts w:ascii="GHEA Grapalat" w:hAnsi="GHEA Grapalat" w:cs="Sylfaen"/>
          <w:sz w:val="20"/>
          <w:lang w:val="ru-RU"/>
        </w:rPr>
        <w:t>փոխարեն</w:t>
      </w:r>
      <w:r w:rsidRPr="0040442B">
        <w:rPr>
          <w:rFonts w:ascii="GHEA Grapalat" w:hAnsi="GHEA Grapalat" w:cs="Sylfaen"/>
          <w:sz w:val="20"/>
          <w:lang w:val="af-ZA"/>
        </w:rPr>
        <w:t xml:space="preserve"> </w:t>
      </w:r>
      <w:r w:rsidRPr="0040442B">
        <w:rPr>
          <w:rFonts w:ascii="GHEA Grapalat" w:hAnsi="GHEA Grapalat" w:cs="Sylfaen"/>
          <w:sz w:val="20"/>
          <w:lang w:val="ru-RU"/>
        </w:rPr>
        <w:t>կարող</w:t>
      </w:r>
      <w:r w:rsidRPr="0040442B">
        <w:rPr>
          <w:rFonts w:ascii="GHEA Grapalat" w:hAnsi="GHEA Grapalat" w:cs="Sylfaen"/>
          <w:sz w:val="20"/>
          <w:lang w:val="af-ZA"/>
        </w:rPr>
        <w:t xml:space="preserve"> </w:t>
      </w:r>
      <w:r w:rsidRPr="0040442B">
        <w:rPr>
          <w:rFonts w:ascii="GHEA Grapalat" w:hAnsi="GHEA Grapalat" w:cs="Sylfaen"/>
          <w:sz w:val="20"/>
          <w:lang w:val="ru-RU"/>
        </w:rPr>
        <w:t>են</w:t>
      </w:r>
      <w:r w:rsidRPr="0040442B">
        <w:rPr>
          <w:rFonts w:ascii="GHEA Grapalat" w:hAnsi="GHEA Grapalat" w:cs="Sylfaen"/>
          <w:sz w:val="20"/>
          <w:lang w:val="af-ZA"/>
        </w:rPr>
        <w:t xml:space="preserve"> </w:t>
      </w:r>
      <w:r w:rsidRPr="0040442B">
        <w:rPr>
          <w:rFonts w:ascii="GHEA Grapalat" w:hAnsi="GHEA Grapalat" w:cs="Sylfaen"/>
          <w:sz w:val="20"/>
          <w:lang w:val="ru-RU"/>
        </w:rPr>
        <w:t>ներկայացվել</w:t>
      </w:r>
      <w:r w:rsidRPr="0040442B">
        <w:rPr>
          <w:rFonts w:ascii="GHEA Grapalat" w:hAnsi="GHEA Grapalat" w:cs="Sylfaen"/>
          <w:sz w:val="20"/>
          <w:lang w:val="af-ZA"/>
        </w:rPr>
        <w:t xml:space="preserve"> </w:t>
      </w:r>
      <w:r w:rsidRPr="0040442B">
        <w:rPr>
          <w:rFonts w:ascii="GHEA Grapalat" w:hAnsi="GHEA Grapalat" w:cs="Sylfaen"/>
          <w:sz w:val="20"/>
          <w:lang w:val="ru-RU"/>
        </w:rPr>
        <w:t>դրանց</w:t>
      </w:r>
      <w:r w:rsidRPr="0040442B">
        <w:rPr>
          <w:rFonts w:ascii="GHEA Grapalat" w:hAnsi="GHEA Grapalat" w:cs="Sylfaen"/>
          <w:sz w:val="20"/>
          <w:lang w:val="af-ZA"/>
        </w:rPr>
        <w:t xml:space="preserve"> </w:t>
      </w:r>
      <w:r w:rsidRPr="0040442B">
        <w:rPr>
          <w:rFonts w:ascii="GHEA Grapalat" w:hAnsi="GHEA Grapalat" w:cs="Sylfaen"/>
          <w:sz w:val="20"/>
          <w:lang w:val="ru-RU"/>
        </w:rPr>
        <w:t>նոտարական</w:t>
      </w:r>
      <w:r w:rsidRPr="0040442B">
        <w:rPr>
          <w:rFonts w:ascii="GHEA Grapalat" w:hAnsi="GHEA Grapalat" w:cs="Sylfaen"/>
          <w:sz w:val="20"/>
          <w:lang w:val="af-ZA"/>
        </w:rPr>
        <w:t xml:space="preserve"> </w:t>
      </w:r>
      <w:r w:rsidRPr="0040442B">
        <w:rPr>
          <w:rFonts w:ascii="GHEA Grapalat" w:hAnsi="GHEA Grapalat" w:cs="Sylfaen"/>
          <w:sz w:val="20"/>
          <w:lang w:val="ru-RU"/>
        </w:rPr>
        <w:t>կարգով</w:t>
      </w:r>
      <w:r w:rsidRPr="0040442B">
        <w:rPr>
          <w:rFonts w:ascii="GHEA Grapalat" w:hAnsi="GHEA Grapalat" w:cs="Sylfaen"/>
          <w:sz w:val="20"/>
          <w:lang w:val="af-ZA"/>
        </w:rPr>
        <w:t xml:space="preserve"> </w:t>
      </w:r>
      <w:r w:rsidRPr="0040442B">
        <w:rPr>
          <w:rFonts w:ascii="GHEA Grapalat" w:hAnsi="GHEA Grapalat" w:cs="Sylfaen"/>
          <w:sz w:val="20"/>
          <w:lang w:val="ru-RU"/>
        </w:rPr>
        <w:t>վավերացված</w:t>
      </w:r>
      <w:r w:rsidRPr="0040442B">
        <w:rPr>
          <w:rFonts w:ascii="GHEA Grapalat" w:hAnsi="GHEA Grapalat" w:cs="Sylfaen"/>
          <w:sz w:val="20"/>
          <w:lang w:val="af-ZA"/>
        </w:rPr>
        <w:t xml:space="preserve"> </w:t>
      </w:r>
      <w:r w:rsidRPr="0040442B">
        <w:rPr>
          <w:rFonts w:ascii="GHEA Grapalat" w:hAnsi="GHEA Grapalat" w:cs="Sylfaen"/>
          <w:sz w:val="20"/>
          <w:lang w:val="ru-RU"/>
        </w:rPr>
        <w:t>օրինակները։</w:t>
      </w:r>
    </w:p>
    <w:p w14:paraId="186F4A61" w14:textId="77777777" w:rsidR="007F6332" w:rsidRPr="0040442B" w:rsidRDefault="007F6332" w:rsidP="007F6332">
      <w:pPr>
        <w:ind w:firstLine="720"/>
        <w:jc w:val="both"/>
        <w:rPr>
          <w:rFonts w:ascii="GHEA Grapalat" w:hAnsi="GHEA Grapalat"/>
          <w:sz w:val="20"/>
          <w:szCs w:val="20"/>
          <w:lang w:val="af-ZA"/>
        </w:rPr>
      </w:pPr>
      <w:proofErr w:type="spellStart"/>
      <w:r w:rsidRPr="0040442B">
        <w:rPr>
          <w:rFonts w:ascii="GHEA Grapalat" w:hAnsi="GHEA Grapalat" w:cs="Sylfaen"/>
          <w:sz w:val="20"/>
          <w:szCs w:val="20"/>
        </w:rPr>
        <w:t>Ծրարը</w:t>
      </w:r>
      <w:proofErr w:type="spellEnd"/>
      <w:r w:rsidRPr="0040442B">
        <w:rPr>
          <w:rFonts w:ascii="GHEA Grapalat" w:hAnsi="GHEA Grapalat"/>
          <w:sz w:val="20"/>
          <w:szCs w:val="20"/>
          <w:lang w:val="af-ZA"/>
        </w:rPr>
        <w:t xml:space="preserve"> </w:t>
      </w:r>
      <w:r w:rsidRPr="0040442B">
        <w:rPr>
          <w:rFonts w:ascii="GHEA Grapalat" w:hAnsi="GHEA Grapalat" w:cs="Sylfaen"/>
          <w:sz w:val="20"/>
          <w:szCs w:val="20"/>
        </w:rPr>
        <w:t>և</w:t>
      </w:r>
      <w:r w:rsidRPr="0040442B">
        <w:rPr>
          <w:rFonts w:ascii="GHEA Grapalat" w:hAnsi="GHEA Grapalat"/>
          <w:sz w:val="20"/>
          <w:szCs w:val="20"/>
          <w:lang w:val="af-ZA"/>
        </w:rPr>
        <w:t xml:space="preserve"> </w:t>
      </w:r>
      <w:proofErr w:type="spellStart"/>
      <w:r w:rsidRPr="0040442B">
        <w:rPr>
          <w:rFonts w:ascii="GHEA Grapalat" w:hAnsi="GHEA Grapalat"/>
          <w:sz w:val="20"/>
          <w:szCs w:val="20"/>
        </w:rPr>
        <w:t>սույն</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հրավերով</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նախատեսված</w:t>
      </w:r>
      <w:proofErr w:type="spellEnd"/>
      <w:r w:rsidRPr="0040442B">
        <w:rPr>
          <w:rFonts w:ascii="GHEA Grapalat" w:hAnsi="GHEA Grapalat"/>
          <w:sz w:val="20"/>
          <w:szCs w:val="20"/>
          <w:lang w:val="af-ZA"/>
        </w:rPr>
        <w:t xml:space="preserve">` </w:t>
      </w:r>
      <w:proofErr w:type="spellStart"/>
      <w:r w:rsidRPr="0040442B">
        <w:rPr>
          <w:rFonts w:ascii="GHEA Grapalat" w:hAnsi="GHEA Grapalat"/>
          <w:sz w:val="20"/>
          <w:szCs w:val="20"/>
        </w:rPr>
        <w:t>մ</w:t>
      </w:r>
      <w:r w:rsidRPr="0040442B">
        <w:rPr>
          <w:rFonts w:ascii="GHEA Grapalat" w:hAnsi="GHEA Grapalat" w:cs="Sylfaen"/>
          <w:sz w:val="20"/>
          <w:szCs w:val="20"/>
        </w:rPr>
        <w:t>ասնակցի</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կազմած</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փաստաթղթերն</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ստորագրում</w:t>
      </w:r>
      <w:proofErr w:type="spellEnd"/>
      <w:r w:rsidRPr="0040442B">
        <w:rPr>
          <w:rFonts w:ascii="GHEA Grapalat" w:hAnsi="GHEA Grapalat"/>
          <w:sz w:val="20"/>
          <w:szCs w:val="20"/>
          <w:lang w:val="af-ZA"/>
        </w:rPr>
        <w:t xml:space="preserve"> </w:t>
      </w:r>
      <w:r w:rsidRPr="0040442B">
        <w:rPr>
          <w:rFonts w:ascii="GHEA Grapalat" w:hAnsi="GHEA Grapalat" w:cs="Sylfaen"/>
          <w:sz w:val="20"/>
          <w:szCs w:val="20"/>
        </w:rPr>
        <w:t>է</w:t>
      </w:r>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դրանք</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ներկայացնող</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անձը</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կամ</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վերջինիս</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լիազորված</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անձը</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այսուհետ</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գործակալ</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Եթե</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հայտը</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ներկայացնում</w:t>
      </w:r>
      <w:proofErr w:type="spellEnd"/>
      <w:r w:rsidRPr="0040442B">
        <w:rPr>
          <w:rFonts w:ascii="GHEA Grapalat" w:hAnsi="GHEA Grapalat"/>
          <w:sz w:val="20"/>
          <w:szCs w:val="20"/>
          <w:lang w:val="af-ZA"/>
        </w:rPr>
        <w:t xml:space="preserve"> </w:t>
      </w:r>
      <w:r w:rsidRPr="0040442B">
        <w:rPr>
          <w:rFonts w:ascii="GHEA Grapalat" w:hAnsi="GHEA Grapalat" w:cs="Sylfaen"/>
          <w:sz w:val="20"/>
          <w:szCs w:val="20"/>
        </w:rPr>
        <w:t>է</w:t>
      </w:r>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գործակալը</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ապա</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հայտով</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ներկայացվում</w:t>
      </w:r>
      <w:proofErr w:type="spellEnd"/>
      <w:r w:rsidRPr="0040442B">
        <w:rPr>
          <w:rFonts w:ascii="GHEA Grapalat" w:hAnsi="GHEA Grapalat"/>
          <w:sz w:val="20"/>
          <w:szCs w:val="20"/>
          <w:lang w:val="af-ZA"/>
        </w:rPr>
        <w:t xml:space="preserve"> </w:t>
      </w:r>
      <w:r w:rsidRPr="0040442B">
        <w:rPr>
          <w:rFonts w:ascii="GHEA Grapalat" w:hAnsi="GHEA Grapalat" w:cs="Sylfaen"/>
          <w:sz w:val="20"/>
          <w:szCs w:val="20"/>
        </w:rPr>
        <w:t>է</w:t>
      </w:r>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վերջինիս</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այդ</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լիազորությունը</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վերապահված</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լինելու</w:t>
      </w:r>
      <w:proofErr w:type="spellEnd"/>
      <w:r w:rsidRPr="0040442B">
        <w:rPr>
          <w:rFonts w:ascii="GHEA Grapalat" w:hAnsi="GHEA Grapalat"/>
          <w:sz w:val="20"/>
          <w:szCs w:val="20"/>
          <w:lang w:val="af-ZA"/>
        </w:rPr>
        <w:t xml:space="preserve"> </w:t>
      </w:r>
      <w:proofErr w:type="spellStart"/>
      <w:r w:rsidRPr="0040442B">
        <w:rPr>
          <w:rFonts w:ascii="GHEA Grapalat" w:hAnsi="GHEA Grapalat" w:cs="Sylfaen"/>
          <w:sz w:val="20"/>
          <w:szCs w:val="20"/>
        </w:rPr>
        <w:t>մասին</w:t>
      </w:r>
      <w:proofErr w:type="spellEnd"/>
      <w:r w:rsidRPr="0040442B">
        <w:rPr>
          <w:rFonts w:ascii="GHEA Grapalat" w:hAnsi="GHEA Grapalat" w:cs="Sylfaen"/>
          <w:sz w:val="20"/>
          <w:szCs w:val="20"/>
          <w:lang w:val="af-ZA"/>
        </w:rPr>
        <w:t xml:space="preserve"> </w:t>
      </w:r>
      <w:proofErr w:type="spellStart"/>
      <w:r w:rsidRPr="0040442B">
        <w:rPr>
          <w:rFonts w:ascii="GHEA Grapalat" w:hAnsi="GHEA Grapalat" w:cs="Sylfaen"/>
          <w:sz w:val="20"/>
          <w:szCs w:val="20"/>
        </w:rPr>
        <w:t>փաստաթուղթ</w:t>
      </w:r>
      <w:proofErr w:type="spellEnd"/>
      <w:r w:rsidRPr="0040442B">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110F2470" w:rsidR="00E74BF6" w:rsidRDefault="00E74BF6" w:rsidP="00EF3662">
      <w:pPr>
        <w:pStyle w:val="norm"/>
        <w:spacing w:line="240" w:lineRule="auto"/>
        <w:ind w:firstLine="284"/>
        <w:jc w:val="right"/>
        <w:rPr>
          <w:rFonts w:ascii="GHEA Grapalat" w:hAnsi="GHEA Grapalat" w:cs="Sylfaen"/>
          <w:b/>
          <w:sz w:val="20"/>
          <w:lang w:val="es-ES"/>
        </w:rPr>
      </w:pPr>
    </w:p>
    <w:p w14:paraId="0CF5A66C" w14:textId="46FE2685" w:rsidR="00CC2C14" w:rsidRDefault="00CC2C14" w:rsidP="00EF3662">
      <w:pPr>
        <w:pStyle w:val="norm"/>
        <w:spacing w:line="240" w:lineRule="auto"/>
        <w:ind w:firstLine="284"/>
        <w:jc w:val="right"/>
        <w:rPr>
          <w:rFonts w:ascii="GHEA Grapalat" w:hAnsi="GHEA Grapalat" w:cs="Sylfaen"/>
          <w:b/>
          <w:sz w:val="20"/>
          <w:lang w:val="es-ES"/>
        </w:rPr>
      </w:pPr>
    </w:p>
    <w:p w14:paraId="3CA9C394" w14:textId="5B2F8F03" w:rsidR="00CC2C14" w:rsidRDefault="00CC2C14" w:rsidP="00EF3662">
      <w:pPr>
        <w:pStyle w:val="norm"/>
        <w:spacing w:line="240" w:lineRule="auto"/>
        <w:ind w:firstLine="284"/>
        <w:jc w:val="right"/>
        <w:rPr>
          <w:rFonts w:ascii="GHEA Grapalat" w:hAnsi="GHEA Grapalat" w:cs="Sylfaen"/>
          <w:b/>
          <w:sz w:val="20"/>
          <w:lang w:val="es-ES"/>
        </w:rPr>
      </w:pPr>
    </w:p>
    <w:p w14:paraId="4A8E5270" w14:textId="4980F7A6" w:rsidR="00023C09" w:rsidRDefault="00023C09" w:rsidP="00EF3662">
      <w:pPr>
        <w:pStyle w:val="norm"/>
        <w:spacing w:line="240" w:lineRule="auto"/>
        <w:ind w:firstLine="284"/>
        <w:jc w:val="right"/>
        <w:rPr>
          <w:rFonts w:ascii="GHEA Grapalat" w:hAnsi="GHEA Grapalat" w:cs="Sylfaen"/>
          <w:b/>
          <w:sz w:val="20"/>
          <w:lang w:val="es-ES"/>
        </w:rPr>
      </w:pPr>
    </w:p>
    <w:p w14:paraId="73A96E66" w14:textId="6E63045A" w:rsidR="00023C09" w:rsidRDefault="00023C09" w:rsidP="00EF3662">
      <w:pPr>
        <w:pStyle w:val="norm"/>
        <w:spacing w:line="240" w:lineRule="auto"/>
        <w:ind w:firstLine="284"/>
        <w:jc w:val="right"/>
        <w:rPr>
          <w:rFonts w:ascii="GHEA Grapalat" w:hAnsi="GHEA Grapalat" w:cs="Sylfaen"/>
          <w:b/>
          <w:sz w:val="20"/>
          <w:lang w:val="es-ES"/>
        </w:rPr>
      </w:pPr>
    </w:p>
    <w:p w14:paraId="67AAE3B5" w14:textId="77777777" w:rsidR="004D0CBE" w:rsidRPr="00064ADD" w:rsidRDefault="004D0CBE"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 1</w:t>
      </w:r>
    </w:p>
    <w:p w14:paraId="3CFAB34D" w14:textId="1C379DC4" w:rsidR="00EC04C8" w:rsidRPr="0040442B" w:rsidRDefault="00EC04C8" w:rsidP="00EC04C8">
      <w:pPr>
        <w:pStyle w:val="BodyTextIndent3"/>
        <w:spacing w:line="240" w:lineRule="auto"/>
        <w:jc w:val="right"/>
        <w:rPr>
          <w:rFonts w:ascii="GHEA Grapalat" w:hAnsi="GHEA Grapalat" w:cs="Arial"/>
          <w:b/>
          <w:bCs/>
          <w:lang w:val="es-ES"/>
        </w:rPr>
      </w:pPr>
      <w:r w:rsidRPr="0040442B">
        <w:rPr>
          <w:rFonts w:ascii="GHEA Grapalat" w:hAnsi="GHEA Grapalat"/>
          <w:b/>
          <w:bCs/>
          <w:lang w:val="af-ZA"/>
        </w:rPr>
        <w:t>«20ԴՊ</w:t>
      </w:r>
      <w:r w:rsidRPr="0040442B">
        <w:rPr>
          <w:rFonts w:ascii="GHEA Grapalat" w:hAnsi="GHEA Grapalat"/>
          <w:b/>
          <w:bCs/>
          <w:lang w:val="es-ES"/>
        </w:rPr>
        <w:t>--</w:t>
      </w:r>
      <w:r w:rsidRPr="0040442B">
        <w:rPr>
          <w:rFonts w:ascii="GHEA Grapalat" w:hAnsi="GHEA Grapalat" w:cs="Sylfaen"/>
          <w:b/>
          <w:bCs/>
          <w:lang w:val="hy-AM"/>
        </w:rPr>
        <w:t>ԳՀ</w:t>
      </w:r>
      <w:r w:rsidRPr="0040442B">
        <w:rPr>
          <w:rFonts w:ascii="GHEA Grapalat" w:hAnsi="GHEA Grapalat" w:cs="Sylfaen"/>
          <w:b/>
          <w:bCs/>
        </w:rPr>
        <w:t>Ծ</w:t>
      </w:r>
      <w:r w:rsidRPr="0040442B">
        <w:rPr>
          <w:rFonts w:ascii="GHEA Grapalat" w:hAnsi="GHEA Grapalat" w:cs="Sylfaen"/>
          <w:b/>
          <w:bCs/>
          <w:lang w:val="hy-AM"/>
        </w:rPr>
        <w:t>ՁԲ</w:t>
      </w:r>
      <w:r w:rsidRPr="0040442B">
        <w:rPr>
          <w:rFonts w:ascii="GHEA Grapalat" w:hAnsi="GHEA Grapalat"/>
          <w:b/>
          <w:bCs/>
          <w:lang w:val="es-ES"/>
        </w:rPr>
        <w:t>-</w:t>
      </w:r>
      <w:r>
        <w:rPr>
          <w:rFonts w:ascii="GHEA Grapalat" w:hAnsi="GHEA Grapalat"/>
          <w:b/>
          <w:bCs/>
          <w:lang w:val="es-ES"/>
        </w:rPr>
        <w:t>26</w:t>
      </w:r>
      <w:r w:rsidRPr="0040442B">
        <w:rPr>
          <w:rFonts w:ascii="GHEA Grapalat" w:hAnsi="GHEA Grapalat"/>
          <w:b/>
          <w:bCs/>
          <w:lang w:val="es-ES"/>
        </w:rPr>
        <w:t>/</w:t>
      </w:r>
      <w:r w:rsidR="00023C09" w:rsidRPr="008F553C">
        <w:rPr>
          <w:rFonts w:ascii="GHEA Grapalat" w:hAnsi="GHEA Grapalat"/>
          <w:b/>
          <w:bCs/>
          <w:lang w:val="es-ES"/>
        </w:rPr>
        <w:t>2</w:t>
      </w:r>
      <w:r w:rsidRPr="0040442B">
        <w:rPr>
          <w:rFonts w:ascii="GHEA Grapalat" w:hAnsi="GHEA Grapalat"/>
          <w:b/>
          <w:bCs/>
          <w:lang w:val="af-ZA"/>
        </w:rPr>
        <w:t>»</w:t>
      </w:r>
      <w:r w:rsidRPr="0040442B">
        <w:rPr>
          <w:rFonts w:ascii="GHEA Grapalat" w:hAnsi="GHEA Grapalat" w:cs="Sylfaen"/>
          <w:b/>
          <w:bCs/>
          <w:lang w:val="es-ES"/>
        </w:rPr>
        <w:t>*</w:t>
      </w:r>
      <w:r w:rsidRPr="0040442B">
        <w:rPr>
          <w:rFonts w:ascii="GHEA Grapalat" w:hAnsi="GHEA Grapalat"/>
          <w:b/>
          <w:bCs/>
          <w:lang w:val="es-ES"/>
        </w:rPr>
        <w:t xml:space="preserve">  </w:t>
      </w:r>
      <w:proofErr w:type="spellStart"/>
      <w:r w:rsidRPr="0040442B">
        <w:rPr>
          <w:rFonts w:ascii="GHEA Grapalat" w:hAnsi="GHEA Grapalat" w:cs="Sylfaen"/>
          <w:b/>
          <w:bCs/>
          <w:lang w:val="es-ES"/>
        </w:rPr>
        <w:t>ծածկագրով</w:t>
      </w:r>
      <w:proofErr w:type="spellEnd"/>
    </w:p>
    <w:p w14:paraId="78BD6DBB" w14:textId="77777777" w:rsidR="00EC04C8" w:rsidRPr="0040442B" w:rsidRDefault="00EC04C8" w:rsidP="00EC04C8">
      <w:pPr>
        <w:pStyle w:val="BodyTextIndent3"/>
        <w:spacing w:line="240" w:lineRule="auto"/>
        <w:jc w:val="right"/>
        <w:rPr>
          <w:rFonts w:ascii="GHEA Grapalat" w:hAnsi="GHEA Grapalat" w:cs="Arial"/>
          <w:b/>
          <w:lang w:val="es-ES"/>
        </w:rPr>
      </w:pPr>
      <w:proofErr w:type="spellStart"/>
      <w:r w:rsidRPr="0040442B">
        <w:rPr>
          <w:rFonts w:ascii="GHEA Grapalat" w:hAnsi="GHEA Grapalat" w:cs="Sylfaen"/>
          <w:b/>
          <w:lang w:val="es-ES"/>
        </w:rPr>
        <w:t>գնանշման</w:t>
      </w:r>
      <w:proofErr w:type="spellEnd"/>
      <w:r w:rsidRPr="0040442B">
        <w:rPr>
          <w:rFonts w:ascii="GHEA Grapalat" w:hAnsi="GHEA Grapalat" w:cs="Sylfaen"/>
          <w:b/>
          <w:lang w:val="es-ES"/>
        </w:rPr>
        <w:t xml:space="preserve"> </w:t>
      </w:r>
      <w:proofErr w:type="spellStart"/>
      <w:r w:rsidRPr="0040442B">
        <w:rPr>
          <w:rFonts w:ascii="GHEA Grapalat" w:hAnsi="GHEA Grapalat" w:cs="Sylfaen"/>
          <w:b/>
          <w:lang w:val="es-ES"/>
        </w:rPr>
        <w:t>հարցման</w:t>
      </w:r>
      <w:proofErr w:type="spellEnd"/>
      <w:r w:rsidRPr="0040442B">
        <w:rPr>
          <w:rFonts w:ascii="GHEA Grapalat" w:hAnsi="GHEA Grapalat" w:cs="Arial"/>
          <w:b/>
          <w:lang w:val="es-ES"/>
        </w:rPr>
        <w:t xml:space="preserve"> </w:t>
      </w:r>
      <w:proofErr w:type="spellStart"/>
      <w:r w:rsidRPr="0040442B">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F67F062" w:rsidR="00B2572B" w:rsidRPr="00064ADD" w:rsidRDefault="00710CE6" w:rsidP="00EF3662">
      <w:pPr>
        <w:pStyle w:val="Heading6"/>
        <w:jc w:val="center"/>
        <w:rPr>
          <w:rFonts w:ascii="GHEA Grapalat" w:hAnsi="GHEA Grapalat" w:cs="Arial"/>
          <w:color w:val="auto"/>
          <w:sz w:val="24"/>
          <w:szCs w:val="24"/>
          <w:lang w:val="es-ES"/>
        </w:rPr>
      </w:pPr>
      <w:proofErr w:type="spellStart"/>
      <w:r w:rsidRPr="0040442B">
        <w:rPr>
          <w:rFonts w:ascii="GHEA Grapalat" w:hAnsi="GHEA Grapalat" w:cs="Sylfaen"/>
          <w:color w:val="auto"/>
          <w:sz w:val="24"/>
          <w:szCs w:val="24"/>
          <w:lang w:val="es-ES"/>
        </w:rPr>
        <w:t>գնանշման</w:t>
      </w:r>
      <w:proofErr w:type="spellEnd"/>
      <w:r w:rsidRPr="0040442B">
        <w:rPr>
          <w:rFonts w:ascii="GHEA Grapalat" w:hAnsi="GHEA Grapalat" w:cs="Sylfaen"/>
          <w:color w:val="auto"/>
          <w:sz w:val="24"/>
          <w:szCs w:val="24"/>
          <w:lang w:val="es-ES"/>
        </w:rPr>
        <w:t xml:space="preserve"> </w:t>
      </w:r>
      <w:proofErr w:type="spellStart"/>
      <w:r w:rsidRPr="0040442B">
        <w:rPr>
          <w:rFonts w:ascii="GHEA Grapalat" w:hAnsi="GHEA Grapalat" w:cs="Sylfaen"/>
          <w:color w:val="auto"/>
          <w:sz w:val="24"/>
          <w:szCs w:val="24"/>
          <w:lang w:val="es-ES"/>
        </w:rPr>
        <w:t>հարցմանը</w:t>
      </w:r>
      <w:proofErr w:type="spellEnd"/>
      <w:r w:rsidRPr="0040442B">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3021C865" w14:textId="77777777" w:rsidR="008D4214" w:rsidRPr="0040442B" w:rsidRDefault="008D4214" w:rsidP="008D4214">
      <w:pPr>
        <w:jc w:val="both"/>
        <w:rPr>
          <w:rFonts w:ascii="GHEA Grapalat" w:hAnsi="GHEA Grapalat" w:cs="Arial"/>
          <w:sz w:val="20"/>
          <w:szCs w:val="20"/>
          <w:lang w:val="es-ES"/>
        </w:rPr>
      </w:pPr>
      <w:r w:rsidRPr="0040442B">
        <w:rPr>
          <w:rFonts w:ascii="GHEA Grapalat" w:hAnsi="GHEA Grapalat"/>
          <w:sz w:val="22"/>
          <w:szCs w:val="22"/>
          <w:u w:val="single"/>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sz w:val="22"/>
          <w:szCs w:val="22"/>
          <w:lang w:val="es-ES"/>
        </w:rPr>
        <w:t xml:space="preserve"> </w:t>
      </w:r>
      <w:proofErr w:type="spellStart"/>
      <w:r w:rsidRPr="0040442B">
        <w:rPr>
          <w:rFonts w:ascii="GHEA Grapalat" w:hAnsi="GHEA Grapalat" w:cs="Sylfaen"/>
          <w:sz w:val="20"/>
          <w:szCs w:val="20"/>
          <w:lang w:val="es-ES"/>
        </w:rPr>
        <w:t>հայտնում</w:t>
      </w:r>
      <w:proofErr w:type="spellEnd"/>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է</w:t>
      </w:r>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որ</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ցանկություն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ունի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մասնակցել</w:t>
      </w:r>
      <w:proofErr w:type="spellEnd"/>
    </w:p>
    <w:p w14:paraId="1B1198EB" w14:textId="77777777" w:rsidR="008D4214" w:rsidRPr="0040442B" w:rsidRDefault="008D4214" w:rsidP="008D4214">
      <w:pPr>
        <w:jc w:val="both"/>
        <w:rPr>
          <w:rFonts w:ascii="GHEA Grapalat" w:hAnsi="GHEA Grapalat"/>
          <w:sz w:val="22"/>
          <w:szCs w:val="22"/>
          <w:vertAlign w:val="superscript"/>
          <w:lang w:val="es-ES"/>
        </w:rPr>
      </w:pPr>
      <w:r w:rsidRPr="0040442B">
        <w:rPr>
          <w:rFonts w:ascii="GHEA Grapalat" w:hAnsi="GHEA Grapalat"/>
          <w:vertAlign w:val="superscript"/>
          <w:lang w:val="es-ES"/>
        </w:rPr>
        <w:t xml:space="preserve">               </w:t>
      </w:r>
      <w:r w:rsidRPr="0040442B">
        <w:rPr>
          <w:rFonts w:ascii="GHEA Grapalat" w:hAnsi="GHEA Grapalat"/>
          <w:lang w:val="es-ES"/>
        </w:rPr>
        <w:t xml:space="preserve">            </w:t>
      </w:r>
      <w:proofErr w:type="spellStart"/>
      <w:r w:rsidRPr="0040442B">
        <w:rPr>
          <w:rFonts w:ascii="GHEA Grapalat" w:hAnsi="GHEA Grapalat" w:cs="Sylfaen"/>
          <w:vertAlign w:val="superscript"/>
          <w:lang w:val="es-ES"/>
        </w:rPr>
        <w:t>մասնակցի</w:t>
      </w:r>
      <w:proofErr w:type="spellEnd"/>
      <w:r w:rsidRPr="0040442B">
        <w:rPr>
          <w:rFonts w:ascii="GHEA Grapalat" w:hAnsi="GHEA Grapalat" w:cs="Arial"/>
          <w:vertAlign w:val="superscript"/>
          <w:lang w:val="es-ES"/>
        </w:rPr>
        <w:t xml:space="preserve"> </w:t>
      </w:r>
      <w:proofErr w:type="spellStart"/>
      <w:r w:rsidRPr="0040442B">
        <w:rPr>
          <w:rFonts w:ascii="GHEA Grapalat" w:hAnsi="GHEA Grapalat" w:cs="Sylfaen"/>
          <w:vertAlign w:val="superscript"/>
          <w:lang w:val="es-ES"/>
        </w:rPr>
        <w:t>անվանումը</w:t>
      </w:r>
      <w:proofErr w:type="spellEnd"/>
      <w:r w:rsidRPr="0040442B">
        <w:rPr>
          <w:rFonts w:ascii="GHEA Grapalat" w:hAnsi="GHEA Grapalat" w:cs="Arial"/>
          <w:vertAlign w:val="superscript"/>
          <w:lang w:val="es-ES"/>
        </w:rPr>
        <w:t xml:space="preserve"> </w:t>
      </w:r>
    </w:p>
    <w:p w14:paraId="41FD069A" w14:textId="13781D22" w:rsidR="008D4214" w:rsidRPr="0040442B" w:rsidRDefault="008D4214" w:rsidP="008D4214">
      <w:pPr>
        <w:jc w:val="both"/>
        <w:rPr>
          <w:rFonts w:ascii="GHEA Grapalat" w:hAnsi="GHEA Grapalat"/>
          <w:sz w:val="20"/>
          <w:szCs w:val="20"/>
          <w:lang w:val="es-ES"/>
        </w:rPr>
      </w:pPr>
      <w:r w:rsidRPr="0040442B">
        <w:rPr>
          <w:rFonts w:ascii="GHEA Grapalat" w:hAnsi="GHEA Grapalat"/>
          <w:b/>
          <w:bCs/>
          <w:sz w:val="20"/>
          <w:szCs w:val="20"/>
          <w:lang w:val="af-ZA"/>
        </w:rPr>
        <w:t>«Երևանի Ջոն Կիրակոսյանի անվան հ.20 հիմնական դպրոց» ՊՈԱԿ</w:t>
      </w:r>
      <w:r w:rsidRPr="0040442B">
        <w:rPr>
          <w:rFonts w:ascii="GHEA Grapalat" w:hAnsi="GHEA Grapalat"/>
          <w:sz w:val="22"/>
          <w:szCs w:val="22"/>
          <w:lang w:val="es-ES"/>
        </w:rPr>
        <w:t>-</w:t>
      </w:r>
      <w:r w:rsidRPr="0040442B">
        <w:rPr>
          <w:rFonts w:ascii="GHEA Grapalat" w:hAnsi="GHEA Grapalat" w:cs="Sylfaen"/>
          <w:sz w:val="20"/>
          <w:szCs w:val="20"/>
          <w:lang w:val="es-ES"/>
        </w:rPr>
        <w:t xml:space="preserve">ի </w:t>
      </w:r>
      <w:proofErr w:type="spellStart"/>
      <w:r w:rsidRPr="0040442B">
        <w:rPr>
          <w:rFonts w:ascii="GHEA Grapalat" w:hAnsi="GHEA Grapalat" w:cs="Sylfaen"/>
          <w:b/>
          <w:sz w:val="20"/>
          <w:szCs w:val="20"/>
          <w:lang w:val="es-ES"/>
        </w:rPr>
        <w:t>կողմից</w:t>
      </w:r>
      <w:proofErr w:type="spellEnd"/>
      <w:r w:rsidRPr="0040442B">
        <w:rPr>
          <w:rFonts w:ascii="GHEA Grapalat" w:hAnsi="GHEA Grapalat" w:cs="Sylfaen"/>
          <w:b/>
          <w:sz w:val="20"/>
          <w:szCs w:val="20"/>
          <w:lang w:val="es-ES"/>
        </w:rPr>
        <w:t xml:space="preserve"> </w:t>
      </w:r>
      <w:r w:rsidRPr="0040442B">
        <w:rPr>
          <w:rFonts w:ascii="GHEA Grapalat" w:hAnsi="GHEA Grapalat"/>
          <w:b/>
          <w:sz w:val="20"/>
          <w:szCs w:val="20"/>
          <w:lang w:val="es-ES"/>
        </w:rPr>
        <w:t>«20ԴՊ</w:t>
      </w:r>
      <w:r>
        <w:rPr>
          <w:rFonts w:ascii="GHEA Grapalat" w:hAnsi="GHEA Grapalat" w:cs="Sylfaen"/>
          <w:b/>
          <w:bCs/>
          <w:sz w:val="20"/>
          <w:szCs w:val="20"/>
          <w:lang w:val="es-ES"/>
        </w:rPr>
        <w:t>-ԳՀԾՁԲ-26</w:t>
      </w:r>
      <w:r w:rsidRPr="0040442B">
        <w:rPr>
          <w:rFonts w:ascii="GHEA Grapalat" w:hAnsi="GHEA Grapalat" w:cs="Sylfaen"/>
          <w:b/>
          <w:bCs/>
          <w:sz w:val="20"/>
          <w:szCs w:val="20"/>
          <w:lang w:val="es-ES"/>
        </w:rPr>
        <w:t>/</w:t>
      </w:r>
      <w:r w:rsidR="00023C09" w:rsidRPr="00023C09">
        <w:rPr>
          <w:rFonts w:ascii="GHEA Grapalat" w:hAnsi="GHEA Grapalat" w:cs="Sylfaen"/>
          <w:b/>
          <w:bCs/>
          <w:sz w:val="20"/>
          <w:szCs w:val="20"/>
          <w:lang w:val="es-ES"/>
        </w:rPr>
        <w:t>2</w:t>
      </w:r>
      <w:r w:rsidRPr="0040442B">
        <w:rPr>
          <w:rFonts w:ascii="GHEA Grapalat" w:hAnsi="GHEA Grapalat"/>
          <w:lang w:val="es-ES"/>
        </w:rPr>
        <w:t>»</w:t>
      </w:r>
      <w:r w:rsidRPr="0040442B">
        <w:rPr>
          <w:rFonts w:ascii="GHEA Grapalat" w:hAnsi="GHEA Grapalat"/>
          <w:sz w:val="20"/>
          <w:szCs w:val="20"/>
          <w:lang w:val="es-ES"/>
        </w:rPr>
        <w:t xml:space="preserve"> </w:t>
      </w:r>
      <w:proofErr w:type="spellStart"/>
      <w:r w:rsidRPr="0040442B">
        <w:rPr>
          <w:rFonts w:ascii="GHEA Grapalat" w:hAnsi="GHEA Grapalat" w:cs="Sylfaen"/>
          <w:sz w:val="20"/>
          <w:szCs w:val="20"/>
          <w:lang w:val="es-ES"/>
        </w:rPr>
        <w:t>հայտարարված</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գնանշման</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հարցման</w:t>
      </w:r>
      <w:proofErr w:type="spellEnd"/>
      <w:r w:rsidRPr="0040442B">
        <w:rPr>
          <w:rFonts w:ascii="GHEA Grapalat" w:hAnsi="GHEA Grapalat" w:cs="Arial"/>
          <w:sz w:val="16"/>
          <w:szCs w:val="16"/>
          <w:lang w:val="es-ES"/>
        </w:rPr>
        <w:t xml:space="preserve"> </w:t>
      </w:r>
      <w:proofErr w:type="spellStart"/>
      <w:r w:rsidRPr="0040442B">
        <w:rPr>
          <w:rFonts w:ascii="GHEA Grapalat" w:hAnsi="GHEA Grapalat"/>
          <w:sz w:val="20"/>
          <w:szCs w:val="20"/>
          <w:lang w:val="es-ES"/>
        </w:rPr>
        <w:t>մեկ</w:t>
      </w:r>
      <w:proofErr w:type="spellEnd"/>
      <w:r w:rsidRPr="0040442B">
        <w:rPr>
          <w:rFonts w:ascii="GHEA Grapalat" w:hAnsi="GHEA Grapalat"/>
          <w:sz w:val="20"/>
          <w:szCs w:val="20"/>
          <w:lang w:val="es-ES"/>
        </w:rPr>
        <w:t xml:space="preserve"> </w:t>
      </w:r>
      <w:proofErr w:type="spellStart"/>
      <w:r w:rsidRPr="0040442B">
        <w:rPr>
          <w:rFonts w:ascii="GHEA Grapalat" w:hAnsi="GHEA Grapalat" w:cs="Sylfaen"/>
          <w:sz w:val="20"/>
          <w:szCs w:val="20"/>
          <w:lang w:val="es-ES"/>
        </w:rPr>
        <w:t>չափաբաժնին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չափաբաժիններին</w:t>
      </w:r>
      <w:proofErr w:type="spellEnd"/>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և</w:t>
      </w:r>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հրավերի</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պահանջներին</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համապատասխան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ներկայացնում</w:t>
      </w:r>
      <w:proofErr w:type="spellEnd"/>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է</w:t>
      </w:r>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հայտ</w:t>
      </w:r>
      <w:proofErr w:type="spellEnd"/>
      <w:r w:rsidRPr="0040442B">
        <w:rPr>
          <w:rFonts w:ascii="GHEA Grapalat" w:hAnsi="GHEA Grapalat" w:cs="Sylfaen"/>
          <w:sz w:val="20"/>
          <w:szCs w:val="20"/>
          <w:lang w:val="es-ES"/>
        </w:rPr>
        <w:t>:</w:t>
      </w:r>
    </w:p>
    <w:p w14:paraId="22F322D4" w14:textId="77777777" w:rsidR="008D4214" w:rsidRPr="0040442B" w:rsidRDefault="008D4214" w:rsidP="008D4214">
      <w:pPr>
        <w:jc w:val="both"/>
        <w:rPr>
          <w:rFonts w:ascii="GHEA Grapalat" w:hAnsi="GHEA Grapalat"/>
          <w:sz w:val="12"/>
          <w:szCs w:val="12"/>
          <w:u w:val="single"/>
          <w:lang w:val="es-ES"/>
        </w:rPr>
      </w:pPr>
    </w:p>
    <w:p w14:paraId="648BF388"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sz w:val="22"/>
          <w:szCs w:val="22"/>
          <w:u w:val="single"/>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lang w:val="es-ES"/>
        </w:rPr>
        <w:t>-</w:t>
      </w:r>
      <w:r w:rsidRPr="0040442B">
        <w:rPr>
          <w:rFonts w:ascii="GHEA Grapalat" w:hAnsi="GHEA Grapalat" w:cs="Sylfaen"/>
          <w:sz w:val="20"/>
          <w:szCs w:val="20"/>
          <w:lang w:val="es-ES"/>
        </w:rPr>
        <w:t>ն</w:t>
      </w:r>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հայտնում</w:t>
      </w:r>
      <w:proofErr w:type="spellEnd"/>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և</w:t>
      </w:r>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հավաստում</w:t>
      </w:r>
      <w:proofErr w:type="spellEnd"/>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է</w:t>
      </w:r>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որ</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հանդիսանում</w:t>
      </w:r>
      <w:proofErr w:type="spellEnd"/>
      <w:r w:rsidRPr="0040442B">
        <w:rPr>
          <w:rFonts w:ascii="GHEA Grapalat" w:hAnsi="GHEA Grapalat" w:cs="Sylfaen"/>
          <w:sz w:val="20"/>
          <w:szCs w:val="20"/>
          <w:lang w:val="es-ES"/>
        </w:rPr>
        <w:t xml:space="preserve"> է </w:t>
      </w:r>
    </w:p>
    <w:p w14:paraId="680AA469"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cs="Sylfaen"/>
          <w:vertAlign w:val="superscript"/>
          <w:lang w:val="es-ES"/>
        </w:rPr>
        <w:t xml:space="preserve">                                             </w:t>
      </w:r>
      <w:proofErr w:type="spellStart"/>
      <w:r w:rsidRPr="0040442B">
        <w:rPr>
          <w:rFonts w:ascii="GHEA Grapalat" w:hAnsi="GHEA Grapalat" w:cs="Sylfaen"/>
          <w:vertAlign w:val="superscript"/>
          <w:lang w:val="es-ES"/>
        </w:rPr>
        <w:t>մասնակցի</w:t>
      </w:r>
      <w:proofErr w:type="spellEnd"/>
      <w:r w:rsidRPr="0040442B">
        <w:rPr>
          <w:rFonts w:ascii="GHEA Grapalat" w:hAnsi="GHEA Grapalat" w:cs="Arial"/>
          <w:vertAlign w:val="superscript"/>
          <w:lang w:val="es-ES"/>
        </w:rPr>
        <w:t xml:space="preserve"> </w:t>
      </w:r>
      <w:proofErr w:type="spellStart"/>
      <w:r w:rsidRPr="0040442B">
        <w:rPr>
          <w:rFonts w:ascii="GHEA Grapalat" w:hAnsi="GHEA Grapalat" w:cs="Sylfaen"/>
          <w:vertAlign w:val="superscript"/>
          <w:lang w:val="es-ES"/>
        </w:rPr>
        <w:t>անվանումը</w:t>
      </w:r>
      <w:proofErr w:type="spellEnd"/>
    </w:p>
    <w:p w14:paraId="7B524195"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r w:rsidRPr="0040442B">
        <w:rPr>
          <w:rFonts w:ascii="GHEA Grapalat" w:hAnsi="GHEA Grapalat" w:cs="Sylfaen"/>
          <w:sz w:val="20"/>
          <w:szCs w:val="20"/>
          <w:u w:val="single"/>
          <w:lang w:val="es-ES"/>
        </w:rPr>
        <w:tab/>
      </w:r>
      <w:proofErr w:type="spellStart"/>
      <w:r w:rsidRPr="0040442B">
        <w:rPr>
          <w:rFonts w:ascii="GHEA Grapalat" w:hAnsi="GHEA Grapalat" w:cs="Sylfaen"/>
          <w:sz w:val="20"/>
          <w:szCs w:val="20"/>
          <w:lang w:val="es-ES"/>
        </w:rPr>
        <w:t>ռեզիդենտ</w:t>
      </w:r>
      <w:proofErr w:type="spellEnd"/>
      <w:r w:rsidRPr="0040442B">
        <w:rPr>
          <w:rFonts w:ascii="GHEA Grapalat" w:hAnsi="GHEA Grapalat" w:cs="Sylfaen"/>
          <w:sz w:val="20"/>
          <w:szCs w:val="20"/>
          <w:lang w:val="es-ES"/>
        </w:rPr>
        <w:t xml:space="preserve">:  </w:t>
      </w:r>
    </w:p>
    <w:p w14:paraId="1DAAF17C" w14:textId="77777777" w:rsidR="008D4214" w:rsidRPr="0040442B" w:rsidRDefault="008D4214" w:rsidP="008D4214">
      <w:pPr>
        <w:jc w:val="both"/>
        <w:rPr>
          <w:rFonts w:ascii="GHEA Grapalat" w:hAnsi="GHEA Grapalat" w:cs="Arial"/>
          <w:vertAlign w:val="superscript"/>
          <w:lang w:val="es-ES"/>
        </w:rPr>
      </w:pPr>
      <w:r w:rsidRPr="0040442B">
        <w:rPr>
          <w:rFonts w:ascii="GHEA Grapalat" w:hAnsi="GHEA Grapalat" w:cs="Arial"/>
          <w:vertAlign w:val="superscript"/>
          <w:lang w:val="es-ES"/>
        </w:rPr>
        <w:t xml:space="preserve">                                               </w:t>
      </w:r>
      <w:proofErr w:type="spellStart"/>
      <w:r w:rsidRPr="0040442B">
        <w:rPr>
          <w:rFonts w:ascii="GHEA Grapalat" w:hAnsi="GHEA Grapalat" w:cs="Arial"/>
          <w:vertAlign w:val="superscript"/>
          <w:lang w:val="es-ES"/>
        </w:rPr>
        <w:t>երկրի</w:t>
      </w:r>
      <w:proofErr w:type="spellEnd"/>
      <w:r w:rsidRPr="0040442B">
        <w:rPr>
          <w:rFonts w:ascii="GHEA Grapalat" w:hAnsi="GHEA Grapalat" w:cs="Arial"/>
          <w:vertAlign w:val="superscript"/>
          <w:lang w:val="es-ES"/>
        </w:rPr>
        <w:t xml:space="preserve"> </w:t>
      </w:r>
      <w:proofErr w:type="spellStart"/>
      <w:r w:rsidRPr="0040442B">
        <w:rPr>
          <w:rFonts w:ascii="GHEA Grapalat" w:hAnsi="GHEA Grapalat" w:cs="Arial"/>
          <w:vertAlign w:val="superscript"/>
          <w:lang w:val="es-ES"/>
        </w:rPr>
        <w:t>անվանումը</w:t>
      </w:r>
      <w:proofErr w:type="spellEnd"/>
    </w:p>
    <w:p w14:paraId="41FEDB5E" w14:textId="77777777" w:rsidR="008D4214" w:rsidRPr="0040442B" w:rsidDel="00437CDB" w:rsidRDefault="008D4214" w:rsidP="008D4214">
      <w:pPr>
        <w:jc w:val="both"/>
        <w:rPr>
          <w:rFonts w:ascii="GHEA Grapalat" w:hAnsi="GHEA Grapalat" w:cs="Sylfaen"/>
          <w:sz w:val="20"/>
          <w:szCs w:val="20"/>
          <w:lang w:val="es-ES"/>
        </w:rPr>
      </w:pPr>
    </w:p>
    <w:p w14:paraId="69327D43"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cs="Sylfaen"/>
          <w:sz w:val="20"/>
          <w:szCs w:val="20"/>
          <w:lang w:val="es-ES"/>
        </w:rPr>
        <w:t xml:space="preserve">                </w:t>
      </w:r>
    </w:p>
    <w:p w14:paraId="50FC648E"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sz w:val="20"/>
          <w:szCs w:val="20"/>
          <w:u w:val="single"/>
          <w:lang w:val="es-ES"/>
        </w:rPr>
        <w:t xml:space="preserve">                                         </w:t>
      </w:r>
      <w:r w:rsidRPr="0040442B">
        <w:rPr>
          <w:rFonts w:ascii="GHEA Grapalat" w:hAnsi="GHEA Grapalat"/>
          <w:sz w:val="20"/>
          <w:szCs w:val="20"/>
          <w:lang w:val="es-ES"/>
        </w:rPr>
        <w:t>-</w:t>
      </w:r>
      <w:r w:rsidRPr="0040442B">
        <w:rPr>
          <w:rFonts w:ascii="GHEA Grapalat" w:hAnsi="GHEA Grapalat" w:cs="Sylfaen"/>
          <w:sz w:val="20"/>
          <w:szCs w:val="20"/>
          <w:lang w:val="es-ES"/>
        </w:rPr>
        <w:t>ի՝</w:t>
      </w:r>
    </w:p>
    <w:p w14:paraId="7DAA8708" w14:textId="77777777" w:rsidR="008D4214" w:rsidRPr="0040442B" w:rsidRDefault="008D4214" w:rsidP="008D4214">
      <w:pPr>
        <w:jc w:val="both"/>
        <w:rPr>
          <w:rFonts w:ascii="GHEA Grapalat" w:hAnsi="GHEA Grapalat" w:cs="Sylfaen"/>
          <w:sz w:val="20"/>
          <w:szCs w:val="20"/>
          <w:lang w:val="es-ES"/>
        </w:rPr>
      </w:pPr>
      <w:r w:rsidRPr="0040442B">
        <w:rPr>
          <w:rFonts w:ascii="GHEA Grapalat" w:hAnsi="GHEA Grapalat" w:cs="Sylfaen"/>
          <w:vertAlign w:val="superscript"/>
          <w:lang w:val="es-ES"/>
        </w:rPr>
        <w:t xml:space="preserve">               </w:t>
      </w:r>
      <w:proofErr w:type="spellStart"/>
      <w:r w:rsidRPr="0040442B">
        <w:rPr>
          <w:rFonts w:ascii="GHEA Grapalat" w:hAnsi="GHEA Grapalat" w:cs="Sylfaen"/>
          <w:vertAlign w:val="superscript"/>
          <w:lang w:val="es-ES"/>
        </w:rPr>
        <w:t>մասնակցի</w:t>
      </w:r>
      <w:proofErr w:type="spellEnd"/>
      <w:r w:rsidRPr="0040442B">
        <w:rPr>
          <w:rFonts w:ascii="GHEA Grapalat" w:hAnsi="GHEA Grapalat" w:cs="Arial"/>
          <w:vertAlign w:val="superscript"/>
          <w:lang w:val="es-ES"/>
        </w:rPr>
        <w:t xml:space="preserve"> </w:t>
      </w:r>
      <w:proofErr w:type="spellStart"/>
      <w:r w:rsidRPr="0040442B">
        <w:rPr>
          <w:rFonts w:ascii="GHEA Grapalat" w:hAnsi="GHEA Grapalat" w:cs="Sylfaen"/>
          <w:vertAlign w:val="superscript"/>
          <w:lang w:val="es-ES"/>
        </w:rPr>
        <w:t>անվանումը</w:t>
      </w:r>
      <w:proofErr w:type="spellEnd"/>
      <w:r w:rsidRPr="0040442B">
        <w:rPr>
          <w:rFonts w:ascii="GHEA Grapalat" w:hAnsi="GHEA Grapalat" w:cs="Arial"/>
          <w:vertAlign w:val="superscript"/>
          <w:lang w:val="es-ES"/>
        </w:rPr>
        <w:t xml:space="preserve">  </w:t>
      </w:r>
    </w:p>
    <w:p w14:paraId="120B29E2" w14:textId="77777777" w:rsidR="008D4214" w:rsidRPr="0040442B" w:rsidRDefault="008D4214" w:rsidP="008D4214">
      <w:pPr>
        <w:numPr>
          <w:ilvl w:val="0"/>
          <w:numId w:val="18"/>
        </w:numPr>
        <w:jc w:val="both"/>
        <w:rPr>
          <w:rFonts w:ascii="GHEA Grapalat" w:hAnsi="GHEA Grapalat" w:cs="Arial"/>
          <w:szCs w:val="22"/>
          <w:u w:val="single"/>
          <w:lang w:val="es-ES"/>
        </w:rPr>
      </w:pPr>
      <w:proofErr w:type="spellStart"/>
      <w:r w:rsidRPr="0040442B">
        <w:rPr>
          <w:rFonts w:ascii="GHEA Grapalat" w:hAnsi="GHEA Grapalat" w:cs="Arial"/>
          <w:sz w:val="20"/>
          <w:szCs w:val="20"/>
          <w:lang w:val="es-ES"/>
        </w:rPr>
        <w:t>հարկ</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վճարողի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հաշվառման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համարն</w:t>
      </w:r>
      <w:proofErr w:type="spellEnd"/>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է</w:t>
      </w:r>
      <w:r w:rsidRPr="0040442B">
        <w:rPr>
          <w:rFonts w:ascii="GHEA Grapalat" w:hAnsi="GHEA Grapalat" w:cs="Arial"/>
          <w:sz w:val="20"/>
          <w:szCs w:val="20"/>
          <w:lang w:val="es-ES"/>
        </w:rPr>
        <w:t>`</w:t>
      </w:r>
      <w:r w:rsidRPr="0040442B">
        <w:rPr>
          <w:rFonts w:ascii="GHEA Grapalat" w:hAnsi="GHEA Grapalat" w:cs="Arial"/>
          <w:szCs w:val="22"/>
          <w:lang w:val="es-ES"/>
        </w:rPr>
        <w:t xml:space="preserve"> </w:t>
      </w:r>
      <w:r w:rsidRPr="0040442B">
        <w:rPr>
          <w:rFonts w:ascii="GHEA Grapalat" w:hAnsi="GHEA Grapalat" w:cs="Arial"/>
          <w:szCs w:val="22"/>
          <w:u w:val="single"/>
          <w:lang w:val="es-ES"/>
        </w:rPr>
        <w:tab/>
      </w:r>
      <w:r w:rsidRPr="0040442B">
        <w:rPr>
          <w:rFonts w:ascii="GHEA Grapalat" w:hAnsi="GHEA Grapalat" w:cs="Arial"/>
          <w:szCs w:val="22"/>
          <w:u w:val="single"/>
          <w:lang w:val="es-ES"/>
        </w:rPr>
        <w:tab/>
      </w:r>
      <w:r w:rsidRPr="0040442B">
        <w:rPr>
          <w:rFonts w:ascii="GHEA Grapalat" w:hAnsi="GHEA Grapalat" w:cs="Arial"/>
          <w:szCs w:val="22"/>
          <w:u w:val="single"/>
          <w:lang w:val="es-ES"/>
        </w:rPr>
        <w:tab/>
      </w:r>
      <w:r w:rsidRPr="0040442B">
        <w:rPr>
          <w:rFonts w:ascii="GHEA Grapalat" w:hAnsi="GHEA Grapalat" w:cs="Arial"/>
          <w:szCs w:val="22"/>
          <w:u w:val="single"/>
          <w:lang w:val="es-ES"/>
        </w:rPr>
        <w:tab/>
      </w:r>
      <w:r w:rsidRPr="0040442B">
        <w:rPr>
          <w:rFonts w:ascii="GHEA Grapalat" w:hAnsi="GHEA Grapalat" w:cs="Arial"/>
          <w:szCs w:val="22"/>
          <w:u w:val="single"/>
          <w:lang w:val="es-ES"/>
        </w:rPr>
        <w:tab/>
        <w:t>.</w:t>
      </w:r>
    </w:p>
    <w:p w14:paraId="51526CD6" w14:textId="77777777" w:rsidR="008D4214" w:rsidRPr="0040442B" w:rsidRDefault="008D4214" w:rsidP="008D4214">
      <w:pPr>
        <w:jc w:val="both"/>
        <w:rPr>
          <w:rFonts w:ascii="GHEA Grapalat" w:hAnsi="GHEA Grapalat" w:cs="Arial"/>
          <w:vertAlign w:val="superscript"/>
          <w:lang w:val="es-ES"/>
        </w:rPr>
      </w:pPr>
      <w:r w:rsidRPr="0040442B">
        <w:rPr>
          <w:rFonts w:ascii="GHEA Grapalat" w:hAnsi="GHEA Grapalat" w:cs="Arial"/>
          <w:vertAlign w:val="superscript"/>
          <w:lang w:val="es-ES"/>
        </w:rPr>
        <w:t xml:space="preserve">                                                                                                               </w:t>
      </w:r>
      <w:proofErr w:type="spellStart"/>
      <w:r w:rsidRPr="0040442B">
        <w:rPr>
          <w:rFonts w:ascii="GHEA Grapalat" w:hAnsi="GHEA Grapalat" w:cs="Arial"/>
          <w:vertAlign w:val="superscript"/>
          <w:lang w:val="es-ES"/>
        </w:rPr>
        <w:t>հարկի</w:t>
      </w:r>
      <w:proofErr w:type="spellEnd"/>
      <w:r w:rsidRPr="0040442B">
        <w:rPr>
          <w:rFonts w:ascii="GHEA Grapalat" w:hAnsi="GHEA Grapalat" w:cs="Arial"/>
          <w:vertAlign w:val="superscript"/>
          <w:lang w:val="es-ES"/>
        </w:rPr>
        <w:t xml:space="preserve"> </w:t>
      </w:r>
      <w:proofErr w:type="spellStart"/>
      <w:r w:rsidRPr="0040442B">
        <w:rPr>
          <w:rFonts w:ascii="GHEA Grapalat" w:hAnsi="GHEA Grapalat" w:cs="Arial"/>
          <w:vertAlign w:val="superscript"/>
          <w:lang w:val="es-ES"/>
        </w:rPr>
        <w:t>վճարողի</w:t>
      </w:r>
      <w:proofErr w:type="spellEnd"/>
      <w:r w:rsidRPr="0040442B">
        <w:rPr>
          <w:rFonts w:ascii="GHEA Grapalat" w:hAnsi="GHEA Grapalat" w:cs="Arial"/>
          <w:vertAlign w:val="superscript"/>
          <w:lang w:val="es-ES"/>
        </w:rPr>
        <w:t xml:space="preserve"> </w:t>
      </w:r>
      <w:proofErr w:type="spellStart"/>
      <w:r w:rsidRPr="0040442B">
        <w:rPr>
          <w:rFonts w:ascii="GHEA Grapalat" w:hAnsi="GHEA Grapalat" w:cs="Arial"/>
          <w:vertAlign w:val="superscript"/>
          <w:lang w:val="es-ES"/>
        </w:rPr>
        <w:t>հաշվառման</w:t>
      </w:r>
      <w:proofErr w:type="spellEnd"/>
      <w:r w:rsidRPr="0040442B">
        <w:rPr>
          <w:rFonts w:ascii="GHEA Grapalat" w:hAnsi="GHEA Grapalat" w:cs="Arial"/>
          <w:vertAlign w:val="superscript"/>
          <w:lang w:val="es-ES"/>
        </w:rPr>
        <w:t xml:space="preserve"> </w:t>
      </w:r>
      <w:proofErr w:type="spellStart"/>
      <w:r w:rsidRPr="0040442B">
        <w:rPr>
          <w:rFonts w:ascii="GHEA Grapalat" w:hAnsi="GHEA Grapalat" w:cs="Arial"/>
          <w:vertAlign w:val="superscript"/>
          <w:lang w:val="es-ES"/>
        </w:rPr>
        <w:t>համարը</w:t>
      </w:r>
      <w:proofErr w:type="spellEnd"/>
    </w:p>
    <w:p w14:paraId="62262E40" w14:textId="77777777" w:rsidR="008D4214" w:rsidRPr="0040442B" w:rsidRDefault="008D4214" w:rsidP="008D4214">
      <w:pPr>
        <w:numPr>
          <w:ilvl w:val="0"/>
          <w:numId w:val="18"/>
        </w:numPr>
        <w:jc w:val="both"/>
        <w:rPr>
          <w:rFonts w:ascii="GHEA Grapalat" w:hAnsi="GHEA Grapalat"/>
          <w:sz w:val="22"/>
          <w:szCs w:val="22"/>
          <w:u w:val="single"/>
          <w:lang w:val="es-ES"/>
        </w:rPr>
      </w:pPr>
      <w:proofErr w:type="spellStart"/>
      <w:r w:rsidRPr="0040442B">
        <w:rPr>
          <w:rFonts w:ascii="GHEA Grapalat" w:hAnsi="GHEA Grapalat" w:cs="Sylfaen"/>
          <w:sz w:val="20"/>
          <w:szCs w:val="20"/>
          <w:lang w:val="es-ES"/>
        </w:rPr>
        <w:t>էլեկտրոնային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փոստի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հասցեն</w:t>
      </w:r>
      <w:proofErr w:type="spellEnd"/>
      <w:r w:rsidRPr="0040442B">
        <w:rPr>
          <w:rFonts w:ascii="GHEA Grapalat" w:hAnsi="GHEA Grapalat" w:cs="Arial"/>
          <w:sz w:val="20"/>
          <w:szCs w:val="20"/>
          <w:lang w:val="es-ES"/>
        </w:rPr>
        <w:t xml:space="preserve"> </w:t>
      </w:r>
      <w:r w:rsidRPr="0040442B">
        <w:rPr>
          <w:rFonts w:ascii="GHEA Grapalat" w:hAnsi="GHEA Grapalat" w:cs="Sylfaen"/>
          <w:sz w:val="20"/>
          <w:szCs w:val="20"/>
          <w:lang w:val="es-ES"/>
        </w:rPr>
        <w:t>է</w:t>
      </w:r>
      <w:r w:rsidRPr="0040442B">
        <w:rPr>
          <w:rFonts w:ascii="GHEA Grapalat" w:hAnsi="GHEA Grapalat" w:cs="Arial"/>
          <w:sz w:val="20"/>
          <w:szCs w:val="20"/>
          <w:lang w:val="es-ES"/>
        </w:rPr>
        <w:t>`</w:t>
      </w:r>
      <w:r w:rsidRPr="0040442B">
        <w:rPr>
          <w:rFonts w:ascii="GHEA Grapalat" w:hAnsi="GHEA Grapalat" w:cs="Arial"/>
          <w:szCs w:val="22"/>
          <w:lang w:val="es-ES"/>
        </w:rPr>
        <w:t xml:space="preserve"> </w:t>
      </w:r>
      <w:r w:rsidRPr="0040442B">
        <w:rPr>
          <w:rFonts w:ascii="GHEA Grapalat" w:hAnsi="GHEA Grapalat"/>
          <w:u w:val="single"/>
          <w:lang w:val="es-ES"/>
        </w:rPr>
        <w:tab/>
      </w:r>
      <w:r w:rsidRPr="0040442B">
        <w:rPr>
          <w:rFonts w:ascii="GHEA Grapalat" w:hAnsi="GHEA Grapalat"/>
          <w:u w:val="single"/>
          <w:lang w:val="es-ES"/>
        </w:rPr>
        <w:tab/>
      </w:r>
      <w:r w:rsidRPr="0040442B">
        <w:rPr>
          <w:rFonts w:ascii="GHEA Grapalat" w:hAnsi="GHEA Grapalat"/>
          <w:u w:val="single"/>
          <w:lang w:val="es-ES"/>
        </w:rPr>
        <w:tab/>
      </w:r>
      <w:r w:rsidRPr="0040442B">
        <w:rPr>
          <w:rFonts w:ascii="GHEA Grapalat" w:hAnsi="GHEA Grapalat"/>
          <w:u w:val="single"/>
          <w:lang w:val="es-ES"/>
        </w:rPr>
        <w:tab/>
      </w:r>
      <w:r w:rsidRPr="0040442B">
        <w:rPr>
          <w:rFonts w:ascii="GHEA Grapalat" w:hAnsi="GHEA Grapalat"/>
          <w:u w:val="single"/>
          <w:lang w:val="es-ES"/>
        </w:rPr>
        <w:tab/>
        <w:t>.</w:t>
      </w:r>
    </w:p>
    <w:p w14:paraId="6DC9254A" w14:textId="77777777" w:rsidR="008D4214" w:rsidRPr="0040442B" w:rsidRDefault="008D4214" w:rsidP="008D4214">
      <w:pPr>
        <w:jc w:val="both"/>
        <w:rPr>
          <w:rFonts w:ascii="GHEA Grapalat" w:hAnsi="GHEA Grapalat"/>
          <w:sz w:val="10"/>
          <w:szCs w:val="10"/>
          <w:lang w:val="es-ES"/>
        </w:rPr>
      </w:pPr>
      <w:r w:rsidRPr="0040442B">
        <w:rPr>
          <w:rFonts w:ascii="GHEA Grapalat" w:hAnsi="GHEA Grapalat" w:cs="Arial"/>
          <w:vertAlign w:val="superscript"/>
          <w:lang w:val="es-ES"/>
        </w:rPr>
        <w:t xml:space="preserve">                                                                                                                       </w:t>
      </w:r>
      <w:proofErr w:type="spellStart"/>
      <w:r w:rsidRPr="0040442B">
        <w:rPr>
          <w:rFonts w:ascii="GHEA Grapalat" w:hAnsi="GHEA Grapalat" w:cs="Arial"/>
          <w:vertAlign w:val="superscript"/>
          <w:lang w:val="es-ES"/>
        </w:rPr>
        <w:t>էլեկտրոնային</w:t>
      </w:r>
      <w:proofErr w:type="spellEnd"/>
      <w:r w:rsidRPr="0040442B">
        <w:rPr>
          <w:rFonts w:ascii="GHEA Grapalat" w:hAnsi="GHEA Grapalat" w:cs="Arial"/>
          <w:vertAlign w:val="superscript"/>
          <w:lang w:val="es-ES"/>
        </w:rPr>
        <w:t xml:space="preserve"> փոստի հասցեն</w:t>
      </w:r>
    </w:p>
    <w:p w14:paraId="58A87221" w14:textId="77777777" w:rsidR="008D4214" w:rsidRPr="0040442B" w:rsidRDefault="008D4214" w:rsidP="008D4214">
      <w:pPr>
        <w:jc w:val="right"/>
        <w:rPr>
          <w:rFonts w:ascii="GHEA Grapalat" w:hAnsi="GHEA Grapalat"/>
          <w:sz w:val="10"/>
          <w:szCs w:val="10"/>
          <w:lang w:val="es-ES"/>
        </w:rPr>
      </w:pPr>
    </w:p>
    <w:p w14:paraId="512F4BB5" w14:textId="77777777" w:rsidR="008D4214" w:rsidRPr="0040442B" w:rsidRDefault="008D4214" w:rsidP="008D4214">
      <w:pPr>
        <w:jc w:val="right"/>
        <w:rPr>
          <w:rFonts w:ascii="GHEA Grapalat" w:hAnsi="GHEA Grapalat"/>
          <w:sz w:val="10"/>
          <w:szCs w:val="10"/>
          <w:lang w:val="es-ES"/>
        </w:rPr>
      </w:pPr>
    </w:p>
    <w:p w14:paraId="1E7831ED" w14:textId="77777777" w:rsidR="008D4214" w:rsidRPr="0040442B" w:rsidRDefault="008D4214" w:rsidP="008D4214">
      <w:pPr>
        <w:jc w:val="right"/>
        <w:rPr>
          <w:rFonts w:ascii="GHEA Grapalat" w:hAnsi="GHEA Grapalat"/>
          <w:sz w:val="10"/>
          <w:szCs w:val="10"/>
          <w:lang w:val="es-ES"/>
        </w:rPr>
      </w:pPr>
    </w:p>
    <w:p w14:paraId="04201C68" w14:textId="77777777" w:rsidR="008D4214" w:rsidRPr="0040442B" w:rsidRDefault="008D4214" w:rsidP="008D4214">
      <w:pPr>
        <w:jc w:val="right"/>
        <w:rPr>
          <w:rFonts w:ascii="GHEA Grapalat" w:hAnsi="GHEA Grapalat"/>
          <w:sz w:val="10"/>
          <w:szCs w:val="10"/>
          <w:lang w:val="hy-AM"/>
        </w:rPr>
      </w:pPr>
    </w:p>
    <w:p w14:paraId="5EEE63F2" w14:textId="77777777" w:rsidR="008D4214" w:rsidRPr="0040442B" w:rsidRDefault="008D4214" w:rsidP="008D4214">
      <w:pPr>
        <w:numPr>
          <w:ilvl w:val="0"/>
          <w:numId w:val="18"/>
        </w:numPr>
        <w:jc w:val="both"/>
        <w:rPr>
          <w:rFonts w:ascii="GHEA Grapalat" w:hAnsi="GHEA Grapalat" w:cs="Arial"/>
          <w:vertAlign w:val="superscript"/>
          <w:lang w:val="es-ES"/>
        </w:rPr>
      </w:pPr>
      <w:r w:rsidRPr="0040442B">
        <w:rPr>
          <w:rFonts w:ascii="GHEA Grapalat" w:hAnsi="GHEA Grapalat"/>
          <w:sz w:val="20"/>
          <w:szCs w:val="20"/>
          <w:lang w:val="hy-AM"/>
        </w:rPr>
        <w:t>գործունեության հասցեն է՝ -------------------------------------------------</w:t>
      </w:r>
      <w:r w:rsidRPr="0040442B">
        <w:rPr>
          <w:rFonts w:ascii="GHEA Grapalat" w:hAnsi="GHEA Grapalat"/>
          <w:sz w:val="20"/>
          <w:szCs w:val="20"/>
        </w:rPr>
        <w:t>.</w:t>
      </w:r>
      <w:r w:rsidRPr="0040442B">
        <w:rPr>
          <w:rFonts w:ascii="GHEA Grapalat" w:hAnsi="GHEA Grapalat"/>
          <w:sz w:val="20"/>
          <w:szCs w:val="20"/>
          <w:lang w:val="es-ES"/>
        </w:rPr>
        <w:t xml:space="preserve">                                     </w:t>
      </w:r>
    </w:p>
    <w:p w14:paraId="7A7D3485" w14:textId="77777777" w:rsidR="008D4214" w:rsidRPr="0040442B" w:rsidRDefault="008D4214" w:rsidP="008D4214">
      <w:pPr>
        <w:jc w:val="both"/>
        <w:rPr>
          <w:rFonts w:ascii="GHEA Grapalat" w:hAnsi="GHEA Grapalat"/>
          <w:sz w:val="16"/>
          <w:szCs w:val="16"/>
          <w:lang w:val="hy-AM"/>
        </w:rPr>
      </w:pPr>
      <w:r w:rsidRPr="0040442B">
        <w:rPr>
          <w:rFonts w:ascii="GHEA Grapalat" w:hAnsi="GHEA Grapalat"/>
          <w:sz w:val="16"/>
          <w:szCs w:val="16"/>
        </w:rPr>
        <w:t xml:space="preserve">                                      </w:t>
      </w:r>
      <w:r w:rsidRPr="0040442B">
        <w:rPr>
          <w:rFonts w:ascii="GHEA Grapalat" w:hAnsi="GHEA Grapalat"/>
          <w:sz w:val="16"/>
          <w:szCs w:val="16"/>
          <w:lang w:val="hy-AM"/>
        </w:rPr>
        <w:t xml:space="preserve">                                               գործունեության հասցեն</w:t>
      </w:r>
    </w:p>
    <w:p w14:paraId="3054CAF4" w14:textId="77777777" w:rsidR="008D4214" w:rsidRPr="0040442B" w:rsidRDefault="008D4214" w:rsidP="008D4214">
      <w:pPr>
        <w:ind w:firstLine="708"/>
        <w:jc w:val="both"/>
        <w:rPr>
          <w:rFonts w:ascii="GHEA Grapalat" w:hAnsi="GHEA Grapalat" w:cs="Arial"/>
          <w:sz w:val="20"/>
          <w:szCs w:val="20"/>
          <w:lang w:val="hy-AM"/>
        </w:rPr>
      </w:pPr>
    </w:p>
    <w:p w14:paraId="3FFAB733" w14:textId="77777777" w:rsidR="008D4214" w:rsidRPr="0040442B" w:rsidRDefault="008D4214" w:rsidP="008D4214">
      <w:pPr>
        <w:numPr>
          <w:ilvl w:val="0"/>
          <w:numId w:val="18"/>
        </w:numPr>
        <w:jc w:val="both"/>
        <w:rPr>
          <w:rFonts w:ascii="GHEA Grapalat" w:hAnsi="GHEA Grapalat" w:cs="Arial"/>
          <w:vertAlign w:val="superscript"/>
          <w:lang w:val="es-ES"/>
        </w:rPr>
      </w:pPr>
      <w:r w:rsidRPr="0040442B">
        <w:rPr>
          <w:rFonts w:ascii="GHEA Grapalat" w:hAnsi="GHEA Grapalat"/>
          <w:sz w:val="20"/>
          <w:szCs w:val="20"/>
          <w:lang w:val="hy-AM"/>
        </w:rPr>
        <w:t>հեռախոսահամարն է՝ -------------------------------------------------</w:t>
      </w:r>
      <w:r w:rsidRPr="0040442B">
        <w:rPr>
          <w:rFonts w:ascii="GHEA Grapalat" w:hAnsi="GHEA Grapalat"/>
          <w:sz w:val="20"/>
          <w:szCs w:val="20"/>
        </w:rPr>
        <w:t>.</w:t>
      </w:r>
      <w:r w:rsidRPr="0040442B">
        <w:rPr>
          <w:rFonts w:ascii="GHEA Grapalat" w:hAnsi="GHEA Grapalat"/>
          <w:sz w:val="20"/>
          <w:szCs w:val="20"/>
          <w:lang w:val="es-ES"/>
        </w:rPr>
        <w:t xml:space="preserve">                                     </w:t>
      </w:r>
    </w:p>
    <w:p w14:paraId="10530116" w14:textId="77777777" w:rsidR="008D4214" w:rsidRPr="0040442B" w:rsidRDefault="008D4214" w:rsidP="008D4214">
      <w:pPr>
        <w:jc w:val="both"/>
        <w:rPr>
          <w:rFonts w:ascii="GHEA Grapalat" w:hAnsi="GHEA Grapalat"/>
          <w:sz w:val="16"/>
          <w:szCs w:val="16"/>
          <w:lang w:val="hy-AM"/>
        </w:rPr>
      </w:pPr>
      <w:r w:rsidRPr="0040442B">
        <w:rPr>
          <w:rFonts w:ascii="GHEA Grapalat" w:hAnsi="GHEA Grapalat"/>
          <w:sz w:val="16"/>
          <w:szCs w:val="16"/>
        </w:rPr>
        <w:t xml:space="preserve">                                    </w:t>
      </w:r>
      <w:r w:rsidRPr="0040442B">
        <w:rPr>
          <w:rFonts w:ascii="GHEA Grapalat" w:hAnsi="GHEA Grapalat"/>
          <w:sz w:val="16"/>
          <w:szCs w:val="16"/>
          <w:lang w:val="hy-AM"/>
        </w:rPr>
        <w:t xml:space="preserve">                                       հեռախոսի համարը</w:t>
      </w:r>
    </w:p>
    <w:p w14:paraId="5B5D6F80" w14:textId="77777777" w:rsidR="008D4214" w:rsidRPr="0040442B" w:rsidRDefault="008D4214" w:rsidP="008D4214">
      <w:pPr>
        <w:ind w:firstLine="709"/>
        <w:jc w:val="both"/>
        <w:rPr>
          <w:rFonts w:ascii="GHEA Grapalat" w:hAnsi="GHEA Grapalat"/>
          <w:sz w:val="20"/>
          <w:lang w:val="es-ES"/>
        </w:rPr>
      </w:pPr>
      <w:proofErr w:type="spellStart"/>
      <w:r w:rsidRPr="0040442B">
        <w:rPr>
          <w:rFonts w:ascii="GHEA Grapalat" w:hAnsi="GHEA Grapalat" w:cs="Arial"/>
          <w:sz w:val="20"/>
          <w:szCs w:val="20"/>
          <w:lang w:val="es-ES"/>
        </w:rPr>
        <w:t>Սույնով</w:t>
      </w:r>
      <w:proofErr w:type="spellEnd"/>
      <w:r w:rsidRPr="0040442B">
        <w:rPr>
          <w:rFonts w:ascii="GHEA Grapalat" w:hAnsi="GHEA Grapalat"/>
          <w:sz w:val="20"/>
          <w:lang w:val="hy-AM"/>
        </w:rPr>
        <w:t xml:space="preserve">  </w:t>
      </w:r>
      <w:r w:rsidRPr="0040442B">
        <w:rPr>
          <w:rFonts w:ascii="GHEA Grapalat" w:hAnsi="GHEA Grapalat"/>
          <w:sz w:val="20"/>
          <w:u w:val="single"/>
          <w:lang w:val="hy-AM"/>
        </w:rPr>
        <w:t xml:space="preserve">                                                </w:t>
      </w:r>
      <w:r w:rsidRPr="0040442B">
        <w:rPr>
          <w:rFonts w:ascii="GHEA Grapalat" w:hAnsi="GHEA Grapalat"/>
          <w:sz w:val="20"/>
          <w:u w:val="single"/>
          <w:lang w:val="es-ES"/>
        </w:rPr>
        <w:t xml:space="preserve">                         </w:t>
      </w:r>
      <w:r w:rsidRPr="0040442B">
        <w:rPr>
          <w:rFonts w:ascii="GHEA Grapalat" w:hAnsi="GHEA Grapalat"/>
          <w:sz w:val="20"/>
          <w:u w:val="single"/>
          <w:lang w:val="hy-AM"/>
        </w:rPr>
        <w:t xml:space="preserve">          </w:t>
      </w:r>
      <w:r w:rsidRPr="0040442B">
        <w:rPr>
          <w:rFonts w:ascii="GHEA Grapalat" w:hAnsi="GHEA Grapalat"/>
          <w:lang w:val="hy-AM"/>
        </w:rPr>
        <w:t>-</w:t>
      </w:r>
      <w:r w:rsidRPr="0040442B">
        <w:rPr>
          <w:rFonts w:ascii="GHEA Grapalat" w:hAnsi="GHEA Grapalat" w:cs="Arial"/>
          <w:sz w:val="20"/>
          <w:szCs w:val="20"/>
          <w:lang w:val="es-ES"/>
        </w:rPr>
        <w:t xml:space="preserve">ն </w:t>
      </w:r>
      <w:proofErr w:type="spellStart"/>
      <w:r w:rsidRPr="0040442B">
        <w:rPr>
          <w:rFonts w:ascii="GHEA Grapalat" w:hAnsi="GHEA Grapalat" w:cs="Arial"/>
          <w:sz w:val="20"/>
          <w:szCs w:val="20"/>
          <w:lang w:val="es-ES"/>
        </w:rPr>
        <w:t>հայտարարում</w:t>
      </w:r>
      <w:proofErr w:type="spellEnd"/>
      <w:r w:rsidRPr="0040442B">
        <w:rPr>
          <w:rFonts w:ascii="GHEA Grapalat" w:hAnsi="GHEA Grapalat" w:cs="Arial"/>
          <w:sz w:val="20"/>
          <w:szCs w:val="20"/>
          <w:lang w:val="es-ES"/>
        </w:rPr>
        <w:t xml:space="preserve"> և </w:t>
      </w:r>
      <w:proofErr w:type="spellStart"/>
      <w:r w:rsidRPr="0040442B">
        <w:rPr>
          <w:rFonts w:ascii="GHEA Grapalat" w:hAnsi="GHEA Grapalat" w:cs="Arial"/>
          <w:sz w:val="20"/>
          <w:szCs w:val="20"/>
          <w:lang w:val="es-ES"/>
        </w:rPr>
        <w:t>հավաստում</w:t>
      </w:r>
      <w:proofErr w:type="spellEnd"/>
      <w:r w:rsidRPr="0040442B">
        <w:rPr>
          <w:rFonts w:ascii="GHEA Grapalat" w:hAnsi="GHEA Grapalat" w:cs="Arial"/>
          <w:sz w:val="20"/>
          <w:szCs w:val="20"/>
          <w:lang w:val="es-ES"/>
        </w:rPr>
        <w:t xml:space="preserve"> է, </w:t>
      </w:r>
      <w:proofErr w:type="spellStart"/>
      <w:r w:rsidRPr="0040442B">
        <w:rPr>
          <w:rFonts w:ascii="GHEA Grapalat" w:hAnsi="GHEA Grapalat" w:cs="Arial"/>
          <w:sz w:val="20"/>
          <w:szCs w:val="20"/>
          <w:lang w:val="es-ES"/>
        </w:rPr>
        <w:t>որ</w:t>
      </w:r>
      <w:proofErr w:type="spellEnd"/>
      <w:r w:rsidRPr="0040442B">
        <w:rPr>
          <w:rFonts w:ascii="GHEA Grapalat" w:hAnsi="GHEA Grapalat" w:cs="Arial"/>
          <w:sz w:val="20"/>
          <w:szCs w:val="20"/>
          <w:lang w:val="es-ES"/>
        </w:rPr>
        <w:t>՝</w:t>
      </w:r>
      <w:r w:rsidRPr="0040442B">
        <w:rPr>
          <w:rFonts w:ascii="GHEA Grapalat" w:hAnsi="GHEA Grapalat" w:cs="Arial"/>
          <w:lang w:val="hy-AM"/>
        </w:rPr>
        <w:t xml:space="preserve"> </w:t>
      </w:r>
    </w:p>
    <w:p w14:paraId="2A8B586B" w14:textId="77777777" w:rsidR="008D4214" w:rsidRPr="0040442B" w:rsidRDefault="008D4214" w:rsidP="008D4214">
      <w:pPr>
        <w:jc w:val="both"/>
        <w:rPr>
          <w:rFonts w:ascii="GHEA Grapalat" w:hAnsi="GHEA Grapalat"/>
          <w:i/>
          <w:sz w:val="16"/>
          <w:vertAlign w:val="superscript"/>
          <w:lang w:val="es-ES"/>
        </w:rPr>
      </w:pP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es-ES"/>
        </w:rPr>
        <w:t xml:space="preserve">                                    </w:t>
      </w:r>
      <w:r w:rsidRPr="0040442B">
        <w:rPr>
          <w:rFonts w:ascii="GHEA Grapalat" w:hAnsi="GHEA Grapalat" w:cs="Sylfaen"/>
          <w:vertAlign w:val="superscript"/>
          <w:lang w:val="hy-AM"/>
        </w:rPr>
        <w:t>մասնակցի անվանում</w:t>
      </w:r>
    </w:p>
    <w:p w14:paraId="3ECBCF52" w14:textId="77777777" w:rsidR="008D4214" w:rsidRPr="0040442B" w:rsidRDefault="008D4214" w:rsidP="008D4214">
      <w:pPr>
        <w:ind w:firstLine="709"/>
        <w:jc w:val="both"/>
        <w:rPr>
          <w:rFonts w:ascii="GHEA Grapalat" w:hAnsi="GHEA Grapalat"/>
          <w:sz w:val="20"/>
          <w:lang w:val="es-ES"/>
        </w:rPr>
      </w:pPr>
      <w:r w:rsidRPr="0040442B">
        <w:rPr>
          <w:rFonts w:ascii="GHEA Grapalat" w:hAnsi="GHEA Grapalat" w:cs="Arial"/>
          <w:sz w:val="20"/>
          <w:szCs w:val="20"/>
          <w:lang w:val="es-ES"/>
        </w:rPr>
        <w:t>1)</w:t>
      </w:r>
      <w:r w:rsidRPr="0040442B">
        <w:rPr>
          <w:rFonts w:ascii="GHEA Grapalat" w:hAnsi="GHEA Grapalat"/>
          <w:sz w:val="20"/>
          <w:lang w:val="hy-AM"/>
        </w:rPr>
        <w:t xml:space="preserve">  </w:t>
      </w:r>
      <w:r w:rsidRPr="0040442B">
        <w:rPr>
          <w:rFonts w:ascii="GHEA Grapalat" w:hAnsi="GHEA Grapalat"/>
          <w:sz w:val="20"/>
          <w:u w:val="single"/>
          <w:lang w:val="hy-AM"/>
        </w:rPr>
        <w:t xml:space="preserve">                                                </w:t>
      </w:r>
      <w:r w:rsidRPr="0040442B">
        <w:rPr>
          <w:rFonts w:ascii="GHEA Grapalat" w:hAnsi="GHEA Grapalat"/>
          <w:sz w:val="20"/>
          <w:u w:val="single"/>
          <w:lang w:val="es-ES"/>
        </w:rPr>
        <w:t xml:space="preserve">                         </w:t>
      </w:r>
      <w:r w:rsidRPr="0040442B">
        <w:rPr>
          <w:rFonts w:ascii="GHEA Grapalat" w:hAnsi="GHEA Grapalat"/>
          <w:sz w:val="20"/>
          <w:u w:val="single"/>
          <w:lang w:val="hy-AM"/>
        </w:rPr>
        <w:t xml:space="preserve">          </w:t>
      </w:r>
      <w:r w:rsidRPr="0040442B">
        <w:rPr>
          <w:rFonts w:ascii="GHEA Grapalat" w:hAnsi="GHEA Grapalat"/>
          <w:lang w:val="hy-AM"/>
        </w:rPr>
        <w:t>-</w:t>
      </w:r>
      <w:r w:rsidRPr="0040442B">
        <w:rPr>
          <w:rFonts w:ascii="GHEA Grapalat" w:hAnsi="GHEA Grapalat" w:cs="Arial"/>
          <w:sz w:val="20"/>
          <w:szCs w:val="20"/>
          <w:lang w:val="es-ES"/>
        </w:rPr>
        <w:t xml:space="preserve">ն </w:t>
      </w:r>
      <w:r w:rsidRPr="0040442B">
        <w:rPr>
          <w:rFonts w:ascii="GHEA Grapalat" w:hAnsi="GHEA Grapalat" w:cs="Arial"/>
          <w:sz w:val="20"/>
          <w:szCs w:val="20"/>
          <w:lang w:val="hy-AM"/>
        </w:rPr>
        <w:t>և իրեն փոխկապակցված անձինք</w:t>
      </w:r>
    </w:p>
    <w:p w14:paraId="2BDD5D73" w14:textId="77777777" w:rsidR="008D4214" w:rsidRPr="0040442B" w:rsidRDefault="008D4214" w:rsidP="008D4214">
      <w:pPr>
        <w:jc w:val="both"/>
        <w:rPr>
          <w:rFonts w:ascii="GHEA Grapalat" w:hAnsi="GHEA Grapalat"/>
          <w:i/>
          <w:sz w:val="16"/>
          <w:vertAlign w:val="superscript"/>
          <w:lang w:val="es-ES"/>
        </w:rPr>
      </w:pP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es-ES"/>
        </w:rPr>
        <w:t xml:space="preserve">                                    </w:t>
      </w:r>
      <w:r w:rsidRPr="0040442B">
        <w:rPr>
          <w:rFonts w:ascii="GHEA Grapalat" w:hAnsi="GHEA Grapalat" w:cs="Sylfaen"/>
          <w:vertAlign w:val="superscript"/>
          <w:lang w:val="hy-AM"/>
        </w:rPr>
        <w:t>մասնակցի անվանում</w:t>
      </w:r>
    </w:p>
    <w:p w14:paraId="6656C464" w14:textId="397AFAF5" w:rsidR="008D4214" w:rsidRPr="0040442B" w:rsidRDefault="008D4214" w:rsidP="008D4214">
      <w:pPr>
        <w:jc w:val="both"/>
        <w:rPr>
          <w:rFonts w:ascii="GHEA Grapalat" w:hAnsi="GHEA Grapalat" w:cs="Sylfaen"/>
          <w:sz w:val="20"/>
          <w:lang w:val="hy-AM"/>
        </w:rPr>
      </w:pPr>
      <w:r w:rsidRPr="0040442B">
        <w:rPr>
          <w:rFonts w:ascii="GHEA Grapalat" w:hAnsi="GHEA Grapalat" w:cs="Arial"/>
          <w:sz w:val="20"/>
          <w:szCs w:val="20"/>
          <w:lang w:val="es-ES"/>
        </w:rPr>
        <w:t xml:space="preserve"> </w:t>
      </w:r>
      <w:r w:rsidRPr="0040442B">
        <w:rPr>
          <w:rFonts w:ascii="GHEA Grapalat" w:hAnsi="GHEA Grapalat" w:cs="Arial"/>
          <w:sz w:val="20"/>
          <w:szCs w:val="20"/>
          <w:lang w:val="hy-AM"/>
        </w:rPr>
        <w:t xml:space="preserve"> </w:t>
      </w:r>
      <w:proofErr w:type="spellStart"/>
      <w:r w:rsidRPr="0040442B">
        <w:rPr>
          <w:rFonts w:ascii="GHEA Grapalat" w:hAnsi="GHEA Grapalat" w:cs="Arial"/>
          <w:sz w:val="20"/>
          <w:szCs w:val="20"/>
          <w:lang w:val="es-ES"/>
        </w:rPr>
        <w:t>բավարարում</w:t>
      </w:r>
      <w:proofErr w:type="spellEnd"/>
      <w:r w:rsidRPr="0040442B">
        <w:rPr>
          <w:rFonts w:ascii="GHEA Grapalat" w:hAnsi="GHEA Grapalat" w:cs="Arial"/>
          <w:sz w:val="20"/>
          <w:szCs w:val="20"/>
          <w:lang w:val="es-ES"/>
        </w:rPr>
        <w:t xml:space="preserve"> </w:t>
      </w:r>
      <w:r w:rsidRPr="0040442B">
        <w:rPr>
          <w:rFonts w:ascii="GHEA Grapalat" w:hAnsi="GHEA Grapalat" w:cs="Arial"/>
          <w:sz w:val="20"/>
          <w:szCs w:val="20"/>
          <w:lang w:val="hy-AM"/>
        </w:rPr>
        <w:t>են</w:t>
      </w:r>
      <w:r w:rsidRPr="0040442B">
        <w:rPr>
          <w:rFonts w:ascii="GHEA Grapalat" w:hAnsi="GHEA Grapalat" w:cs="Arial"/>
          <w:sz w:val="20"/>
          <w:szCs w:val="20"/>
          <w:lang w:val="es-ES"/>
        </w:rPr>
        <w:t xml:space="preserve"> </w:t>
      </w:r>
      <w:r w:rsidRPr="0040442B">
        <w:rPr>
          <w:rFonts w:ascii="GHEA Grapalat" w:hAnsi="GHEA Grapalat" w:cs="Arial"/>
          <w:b/>
          <w:sz w:val="20"/>
          <w:szCs w:val="20"/>
          <w:lang w:val="es-ES"/>
        </w:rPr>
        <w:t>«20ԴՊ</w:t>
      </w:r>
      <w:r>
        <w:rPr>
          <w:rFonts w:ascii="GHEA Grapalat" w:hAnsi="GHEA Grapalat" w:cs="Sylfaen"/>
          <w:b/>
          <w:bCs/>
          <w:sz w:val="20"/>
          <w:szCs w:val="20"/>
          <w:lang w:val="es-ES"/>
        </w:rPr>
        <w:t>-ԳՀԾՁԲ-26</w:t>
      </w:r>
      <w:r w:rsidRPr="0040442B">
        <w:rPr>
          <w:rFonts w:ascii="GHEA Grapalat" w:hAnsi="GHEA Grapalat" w:cs="Sylfaen"/>
          <w:b/>
          <w:bCs/>
          <w:sz w:val="20"/>
          <w:szCs w:val="20"/>
          <w:lang w:val="es-ES"/>
        </w:rPr>
        <w:t>/</w:t>
      </w:r>
      <w:r w:rsidR="00023C09" w:rsidRPr="00023C09">
        <w:rPr>
          <w:rFonts w:ascii="GHEA Grapalat" w:hAnsi="GHEA Grapalat" w:cs="Sylfaen"/>
          <w:b/>
          <w:bCs/>
          <w:sz w:val="20"/>
          <w:szCs w:val="20"/>
          <w:lang w:val="es-ES"/>
        </w:rPr>
        <w:t>2</w:t>
      </w:r>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ծածկագրով</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գնանշման</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հարցման</w:t>
      </w:r>
      <w:proofErr w:type="spellEnd"/>
      <w:r w:rsidRPr="0040442B">
        <w:rPr>
          <w:rFonts w:ascii="GHEA Grapalat" w:hAnsi="GHEA Grapalat" w:cs="Arial"/>
          <w:sz w:val="16"/>
          <w:szCs w:val="16"/>
          <w:lang w:val="es-ES"/>
        </w:rPr>
        <w:t xml:space="preserve"> </w:t>
      </w:r>
      <w:proofErr w:type="spellStart"/>
      <w:r w:rsidRPr="0040442B">
        <w:rPr>
          <w:rFonts w:ascii="GHEA Grapalat" w:hAnsi="GHEA Grapalat" w:cs="Arial"/>
          <w:sz w:val="20"/>
          <w:szCs w:val="20"/>
          <w:lang w:val="es-ES"/>
        </w:rPr>
        <w:t>հրավերով</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սահմանված</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մասնակցության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իրավունքի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պահանջներին</w:t>
      </w:r>
      <w:proofErr w:type="spellEnd"/>
      <w:r w:rsidRPr="0040442B">
        <w:rPr>
          <w:rFonts w:ascii="GHEA Grapalat" w:hAnsi="GHEA Grapalat" w:cs="Arial"/>
          <w:sz w:val="20"/>
          <w:szCs w:val="20"/>
          <w:lang w:val="es-ES"/>
        </w:rPr>
        <w:t xml:space="preserve"> </w:t>
      </w:r>
      <w:r w:rsidRPr="0040442B">
        <w:rPr>
          <w:rFonts w:ascii="GHEA Grapalat" w:hAnsi="GHEA Grapalat" w:cs="Arial"/>
          <w:sz w:val="20"/>
          <w:szCs w:val="20"/>
          <w:lang w:val="hy-AM"/>
        </w:rPr>
        <w:t xml:space="preserve"> և </w:t>
      </w:r>
      <w:r w:rsidRPr="0040442B">
        <w:rPr>
          <w:rFonts w:ascii="GHEA Grapalat" w:hAnsi="GHEA Grapalat"/>
          <w:sz w:val="20"/>
          <w:u w:val="single"/>
          <w:lang w:val="hy-AM"/>
        </w:rPr>
        <w:t xml:space="preserve">                                              </w:t>
      </w:r>
      <w:r w:rsidRPr="0040442B">
        <w:rPr>
          <w:rFonts w:ascii="GHEA Grapalat" w:hAnsi="GHEA Grapalat"/>
          <w:sz w:val="20"/>
          <w:u w:val="single"/>
          <w:lang w:val="es-ES"/>
        </w:rPr>
        <w:t xml:space="preserve">                         </w:t>
      </w:r>
      <w:r w:rsidRPr="0040442B">
        <w:rPr>
          <w:rFonts w:ascii="GHEA Grapalat" w:hAnsi="GHEA Grapalat"/>
          <w:sz w:val="20"/>
          <w:u w:val="single"/>
          <w:lang w:val="hy-AM"/>
        </w:rPr>
        <w:t xml:space="preserve">          </w:t>
      </w:r>
      <w:r w:rsidRPr="0040442B">
        <w:rPr>
          <w:rFonts w:ascii="GHEA Grapalat" w:hAnsi="GHEA Grapalat"/>
          <w:lang w:val="hy-AM"/>
        </w:rPr>
        <w:t>-</w:t>
      </w:r>
      <w:r w:rsidRPr="0040442B">
        <w:rPr>
          <w:rFonts w:ascii="GHEA Grapalat" w:hAnsi="GHEA Grapalat" w:cs="Arial"/>
          <w:sz w:val="20"/>
          <w:szCs w:val="20"/>
          <w:lang w:val="es-ES"/>
        </w:rPr>
        <w:t>ն</w:t>
      </w:r>
      <w:r w:rsidRPr="0040442B">
        <w:rPr>
          <w:rFonts w:ascii="GHEA Grapalat" w:hAnsi="GHEA Grapalat" w:cs="Sylfaen"/>
          <w:sz w:val="20"/>
          <w:lang w:val="hy-AM"/>
        </w:rPr>
        <w:t xml:space="preserve"> պարտավորվում է ընտրված</w:t>
      </w:r>
    </w:p>
    <w:p w14:paraId="29B91256" w14:textId="77777777" w:rsidR="008D4214" w:rsidRPr="0040442B" w:rsidRDefault="008D4214" w:rsidP="008D4214">
      <w:pPr>
        <w:tabs>
          <w:tab w:val="left" w:pos="6450"/>
        </w:tabs>
        <w:jc w:val="both"/>
        <w:rPr>
          <w:rFonts w:ascii="GHEA Grapalat" w:hAnsi="GHEA Grapalat" w:cs="Sylfaen"/>
          <w:sz w:val="20"/>
          <w:lang w:val="es-ES"/>
        </w:rPr>
      </w:pPr>
      <w:r w:rsidRPr="0040442B">
        <w:rPr>
          <w:rFonts w:ascii="GHEA Grapalat" w:hAnsi="GHEA Grapalat" w:cs="Sylfaen"/>
          <w:sz w:val="20"/>
          <w:lang w:val="es-ES"/>
        </w:rPr>
        <w:t xml:space="preserve">                                                                                       </w:t>
      </w:r>
      <w:r w:rsidRPr="0040442B">
        <w:rPr>
          <w:rFonts w:ascii="GHEA Grapalat" w:hAnsi="GHEA Grapalat" w:cs="Sylfaen"/>
          <w:vertAlign w:val="superscript"/>
          <w:lang w:val="hy-AM"/>
        </w:rPr>
        <w:t>մասնակցի անվանում</w:t>
      </w:r>
    </w:p>
    <w:p w14:paraId="3C013732" w14:textId="77777777" w:rsidR="008D4214" w:rsidRPr="0040442B" w:rsidRDefault="008D4214" w:rsidP="008D4214">
      <w:pPr>
        <w:jc w:val="both"/>
        <w:rPr>
          <w:rFonts w:ascii="GHEA Grapalat" w:hAnsi="GHEA Grapalat" w:cs="Arial"/>
          <w:sz w:val="20"/>
          <w:szCs w:val="20"/>
          <w:lang w:val="es-ES"/>
        </w:rPr>
      </w:pPr>
      <w:r w:rsidRPr="004044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40442B" w:rsidDel="00650682">
        <w:rPr>
          <w:rFonts w:ascii="GHEA Grapalat" w:hAnsi="GHEA Grapalat" w:cs="Arial"/>
          <w:sz w:val="20"/>
          <w:szCs w:val="20"/>
          <w:lang w:val="es-ES"/>
        </w:rPr>
        <w:t xml:space="preserve"> </w:t>
      </w:r>
    </w:p>
    <w:p w14:paraId="15AF5DB9" w14:textId="4AABBEC2" w:rsidR="008D4214" w:rsidRPr="0040442B" w:rsidRDefault="008D4214" w:rsidP="008D4214">
      <w:pPr>
        <w:ind w:firstLine="708"/>
        <w:jc w:val="both"/>
        <w:rPr>
          <w:rFonts w:ascii="GHEA Grapalat" w:hAnsi="GHEA Grapalat" w:cs="Arial"/>
          <w:sz w:val="22"/>
          <w:szCs w:val="22"/>
          <w:lang w:val="es-ES"/>
        </w:rPr>
      </w:pPr>
      <w:r w:rsidRPr="0040442B">
        <w:rPr>
          <w:rFonts w:ascii="GHEA Grapalat" w:hAnsi="GHEA Grapalat" w:cs="Arial"/>
          <w:sz w:val="20"/>
          <w:szCs w:val="20"/>
          <w:lang w:val="hy-AM"/>
        </w:rPr>
        <w:t>2</w:t>
      </w:r>
      <w:r w:rsidRPr="0040442B">
        <w:rPr>
          <w:rFonts w:ascii="GHEA Grapalat" w:hAnsi="GHEA Grapalat" w:cs="Arial"/>
          <w:sz w:val="20"/>
          <w:szCs w:val="20"/>
          <w:lang w:val="es-ES"/>
        </w:rPr>
        <w:t xml:space="preserve">) </w:t>
      </w:r>
      <w:r w:rsidRPr="0040442B">
        <w:rPr>
          <w:rFonts w:ascii="GHEA Grapalat" w:hAnsi="GHEA Grapalat" w:cs="Arial"/>
          <w:b/>
          <w:sz w:val="20"/>
          <w:szCs w:val="20"/>
          <w:lang w:val="es-ES"/>
        </w:rPr>
        <w:t>«20ԴՊ</w:t>
      </w:r>
      <w:r>
        <w:rPr>
          <w:rFonts w:ascii="GHEA Grapalat" w:hAnsi="GHEA Grapalat" w:cs="Sylfaen"/>
          <w:b/>
          <w:bCs/>
          <w:sz w:val="20"/>
          <w:szCs w:val="20"/>
          <w:lang w:val="es-ES"/>
        </w:rPr>
        <w:t>-ԳՀԾՁԲ-26</w:t>
      </w:r>
      <w:r w:rsidRPr="0040442B">
        <w:rPr>
          <w:rFonts w:ascii="GHEA Grapalat" w:hAnsi="GHEA Grapalat" w:cs="Sylfaen"/>
          <w:b/>
          <w:bCs/>
          <w:sz w:val="20"/>
          <w:szCs w:val="20"/>
          <w:lang w:val="es-ES"/>
        </w:rPr>
        <w:t>/</w:t>
      </w:r>
      <w:r w:rsidR="00023C09" w:rsidRPr="00023C09">
        <w:rPr>
          <w:rFonts w:ascii="GHEA Grapalat" w:hAnsi="GHEA Grapalat" w:cs="Sylfaen"/>
          <w:b/>
          <w:bCs/>
          <w:sz w:val="20"/>
          <w:szCs w:val="20"/>
          <w:lang w:val="es-ES"/>
        </w:rPr>
        <w:t>2</w:t>
      </w:r>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ծածկագրով</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Sylfaen"/>
          <w:sz w:val="20"/>
          <w:szCs w:val="20"/>
          <w:lang w:val="es-ES"/>
        </w:rPr>
        <w:t>գնանշման</w:t>
      </w:r>
      <w:proofErr w:type="spellEnd"/>
      <w:r w:rsidRPr="0040442B">
        <w:rPr>
          <w:rFonts w:ascii="GHEA Grapalat" w:hAnsi="GHEA Grapalat" w:cs="Sylfaen"/>
          <w:sz w:val="20"/>
          <w:szCs w:val="20"/>
          <w:lang w:val="es-ES"/>
        </w:rPr>
        <w:t xml:space="preserve"> </w:t>
      </w:r>
      <w:proofErr w:type="spellStart"/>
      <w:r w:rsidRPr="0040442B">
        <w:rPr>
          <w:rFonts w:ascii="GHEA Grapalat" w:hAnsi="GHEA Grapalat" w:cs="Sylfaen"/>
          <w:sz w:val="20"/>
          <w:szCs w:val="20"/>
          <w:lang w:val="es-ES"/>
        </w:rPr>
        <w:t>հարցմանը</w:t>
      </w:r>
      <w:proofErr w:type="spellEnd"/>
      <w:r w:rsidRPr="0040442B">
        <w:rPr>
          <w:rFonts w:ascii="GHEA Grapalat" w:hAnsi="GHEA Grapalat" w:cs="Arial"/>
          <w:sz w:val="16"/>
          <w:szCs w:val="16"/>
          <w:lang w:val="es-ES"/>
        </w:rPr>
        <w:t xml:space="preserve"> </w:t>
      </w:r>
      <w:proofErr w:type="spellStart"/>
      <w:r w:rsidRPr="0040442B">
        <w:rPr>
          <w:rFonts w:ascii="GHEA Grapalat" w:hAnsi="GHEA Grapalat" w:cs="Arial"/>
          <w:sz w:val="20"/>
          <w:szCs w:val="20"/>
          <w:lang w:val="es-ES"/>
        </w:rPr>
        <w:t>մասնակցելու</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շրջանակում</w:t>
      </w:r>
      <w:proofErr w:type="spellEnd"/>
      <w:r w:rsidRPr="0040442B">
        <w:rPr>
          <w:rFonts w:ascii="GHEA Grapalat" w:hAnsi="GHEA Grapalat" w:cs="Arial"/>
          <w:sz w:val="20"/>
          <w:szCs w:val="20"/>
          <w:lang w:val="es-ES"/>
        </w:rPr>
        <w:t>`</w:t>
      </w:r>
      <w:r w:rsidRPr="0040442B">
        <w:rPr>
          <w:rFonts w:ascii="GHEA Grapalat" w:hAnsi="GHEA Grapalat" w:cs="Sylfaen"/>
          <w:sz w:val="22"/>
          <w:szCs w:val="22"/>
          <w:lang w:val="es-ES"/>
        </w:rPr>
        <w:t xml:space="preserve">  </w:t>
      </w:r>
    </w:p>
    <w:p w14:paraId="03AB2C8C" w14:textId="77777777" w:rsidR="008D4214" w:rsidRPr="0040442B" w:rsidRDefault="008D4214" w:rsidP="008D4214">
      <w:pPr>
        <w:numPr>
          <w:ilvl w:val="0"/>
          <w:numId w:val="18"/>
        </w:numPr>
        <w:ind w:left="0" w:firstLine="720"/>
        <w:jc w:val="both"/>
        <w:rPr>
          <w:rFonts w:ascii="GHEA Grapalat" w:hAnsi="GHEA Grapalat" w:cs="Arial"/>
          <w:sz w:val="20"/>
          <w:szCs w:val="20"/>
          <w:lang w:val="es-ES"/>
        </w:rPr>
      </w:pPr>
      <w:proofErr w:type="spellStart"/>
      <w:r w:rsidRPr="0040442B">
        <w:rPr>
          <w:rFonts w:ascii="GHEA Grapalat" w:hAnsi="GHEA Grapalat" w:cs="Arial"/>
          <w:sz w:val="20"/>
          <w:szCs w:val="20"/>
          <w:lang w:val="es-ES"/>
        </w:rPr>
        <w:t>թույլ</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չի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տվել</w:t>
      </w:r>
      <w:proofErr w:type="spellEnd"/>
      <w:r w:rsidRPr="0040442B">
        <w:rPr>
          <w:rFonts w:ascii="GHEA Grapalat" w:hAnsi="GHEA Grapalat" w:cs="Arial"/>
          <w:sz w:val="20"/>
          <w:szCs w:val="20"/>
          <w:lang w:val="es-ES"/>
        </w:rPr>
        <w:t xml:space="preserve"> և (</w:t>
      </w:r>
      <w:proofErr w:type="spellStart"/>
      <w:r w:rsidRPr="0040442B">
        <w:rPr>
          <w:rFonts w:ascii="GHEA Grapalat" w:hAnsi="GHEA Grapalat" w:cs="Arial"/>
          <w:sz w:val="20"/>
          <w:szCs w:val="20"/>
          <w:lang w:val="es-ES"/>
        </w:rPr>
        <w:t>կամ</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թույլ</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չի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տալու</w:t>
      </w:r>
      <w:proofErr w:type="spellEnd"/>
      <w:r w:rsidRPr="0040442B">
        <w:rPr>
          <w:rFonts w:ascii="GHEA Grapalat" w:hAnsi="GHEA Grapalat" w:cs="Arial"/>
          <w:sz w:val="20"/>
          <w:szCs w:val="20"/>
          <w:lang w:val="es-ES"/>
        </w:rPr>
        <w:t xml:space="preserve"> </w:t>
      </w:r>
      <w:r w:rsidRPr="0040442B">
        <w:rPr>
          <w:rFonts w:ascii="GHEA Grapalat" w:hAnsi="GHEA Grapalat" w:cs="Arial"/>
          <w:sz w:val="20"/>
          <w:szCs w:val="20"/>
          <w:lang w:val="hy-AM"/>
        </w:rPr>
        <w:t xml:space="preserve">անբարեխիղճ մրցակցություն, </w:t>
      </w:r>
      <w:proofErr w:type="spellStart"/>
      <w:r w:rsidRPr="0040442B">
        <w:rPr>
          <w:rFonts w:ascii="GHEA Grapalat" w:hAnsi="GHEA Grapalat" w:cs="Arial"/>
          <w:sz w:val="20"/>
          <w:szCs w:val="20"/>
          <w:lang w:val="es-ES"/>
        </w:rPr>
        <w:t>գերիշխող</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դիրքի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չարաշահում</w:t>
      </w:r>
      <w:proofErr w:type="spellEnd"/>
      <w:r w:rsidRPr="0040442B">
        <w:rPr>
          <w:rFonts w:ascii="GHEA Grapalat" w:hAnsi="GHEA Grapalat" w:cs="Arial"/>
          <w:sz w:val="20"/>
          <w:szCs w:val="20"/>
          <w:lang w:val="es-ES"/>
        </w:rPr>
        <w:t xml:space="preserve"> և </w:t>
      </w:r>
      <w:proofErr w:type="spellStart"/>
      <w:r w:rsidRPr="0040442B">
        <w:rPr>
          <w:rFonts w:ascii="GHEA Grapalat" w:hAnsi="GHEA Grapalat" w:cs="Arial"/>
          <w:sz w:val="20"/>
          <w:szCs w:val="20"/>
          <w:lang w:val="es-ES"/>
        </w:rPr>
        <w:t>հակամրցակցային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համաձայնություն</w:t>
      </w:r>
      <w:proofErr w:type="spellEnd"/>
      <w:r w:rsidRPr="0040442B">
        <w:rPr>
          <w:rFonts w:ascii="GHEA Grapalat" w:hAnsi="GHEA Grapalat" w:cs="Arial"/>
          <w:sz w:val="20"/>
          <w:szCs w:val="20"/>
          <w:lang w:val="es-ES"/>
        </w:rPr>
        <w:t>,</w:t>
      </w:r>
    </w:p>
    <w:p w14:paraId="58D89C06" w14:textId="77777777" w:rsidR="008D4214" w:rsidRPr="0040442B" w:rsidRDefault="008D4214" w:rsidP="008D4214">
      <w:pPr>
        <w:numPr>
          <w:ilvl w:val="0"/>
          <w:numId w:val="18"/>
        </w:numPr>
        <w:ind w:left="0" w:firstLine="720"/>
        <w:jc w:val="both"/>
        <w:rPr>
          <w:rFonts w:ascii="GHEA Grapalat" w:hAnsi="GHEA Grapalat"/>
          <w:sz w:val="22"/>
          <w:szCs w:val="22"/>
          <w:lang w:val="es-ES"/>
        </w:rPr>
      </w:pPr>
      <w:proofErr w:type="spellStart"/>
      <w:r w:rsidRPr="0040442B">
        <w:rPr>
          <w:rFonts w:ascii="GHEA Grapalat" w:hAnsi="GHEA Grapalat" w:cs="Arial"/>
          <w:sz w:val="20"/>
          <w:szCs w:val="20"/>
          <w:lang w:val="es-ES"/>
        </w:rPr>
        <w:t>բացակայում</w:t>
      </w:r>
      <w:proofErr w:type="spellEnd"/>
      <w:r w:rsidRPr="0040442B">
        <w:rPr>
          <w:rFonts w:ascii="GHEA Grapalat" w:hAnsi="GHEA Grapalat" w:cs="Arial"/>
          <w:sz w:val="20"/>
          <w:szCs w:val="20"/>
          <w:lang w:val="es-ES"/>
        </w:rPr>
        <w:t xml:space="preserve"> է </w:t>
      </w:r>
      <w:proofErr w:type="spellStart"/>
      <w:r w:rsidRPr="0040442B">
        <w:rPr>
          <w:rFonts w:ascii="GHEA Grapalat" w:hAnsi="GHEA Grapalat" w:cs="Arial"/>
          <w:sz w:val="20"/>
          <w:szCs w:val="20"/>
          <w:lang w:val="es-ES"/>
        </w:rPr>
        <w:t>հրավերով</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սահմանված</w:t>
      </w:r>
      <w:proofErr w:type="spellEnd"/>
      <w:r w:rsidRPr="0040442B">
        <w:rPr>
          <w:rFonts w:ascii="GHEA Grapalat" w:hAnsi="GHEA Grapalat" w:cs="Arial"/>
          <w:sz w:val="20"/>
          <w:szCs w:val="20"/>
          <w:lang w:val="es-ES"/>
        </w:rPr>
        <w:t>`</w:t>
      </w:r>
      <w:r w:rsidRPr="0040442B">
        <w:rPr>
          <w:rFonts w:ascii="GHEA Grapalat" w:hAnsi="GHEA Grapalat"/>
          <w:sz w:val="22"/>
          <w:szCs w:val="22"/>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cs="Arial"/>
          <w:sz w:val="20"/>
          <w:szCs w:val="20"/>
          <w:lang w:val="es-ES"/>
        </w:rPr>
        <w:t>-</w:t>
      </w:r>
      <w:proofErr w:type="spellStart"/>
      <w:r w:rsidRPr="0040442B">
        <w:rPr>
          <w:rFonts w:ascii="GHEA Grapalat" w:hAnsi="GHEA Grapalat" w:cs="Arial"/>
          <w:sz w:val="20"/>
          <w:szCs w:val="20"/>
          <w:lang w:val="es-ES"/>
        </w:rPr>
        <w:t>ին</w:t>
      </w:r>
      <w:proofErr w:type="spellEnd"/>
      <w:r w:rsidRPr="0040442B">
        <w:rPr>
          <w:rFonts w:ascii="GHEA Grapalat" w:hAnsi="GHEA Grapalat"/>
          <w:sz w:val="22"/>
          <w:szCs w:val="22"/>
          <w:lang w:val="es-ES"/>
        </w:rPr>
        <w:t xml:space="preserve"> </w:t>
      </w:r>
    </w:p>
    <w:p w14:paraId="08E66F9E" w14:textId="77777777" w:rsidR="008D4214" w:rsidRPr="0040442B" w:rsidRDefault="008D4214" w:rsidP="008D4214">
      <w:pPr>
        <w:jc w:val="both"/>
        <w:rPr>
          <w:rFonts w:ascii="GHEA Grapalat" w:hAnsi="GHEA Grapalat" w:cs="Arial"/>
          <w:vertAlign w:val="superscript"/>
          <w:lang w:val="hy-AM"/>
        </w:rPr>
      </w:pPr>
      <w:r w:rsidRPr="0040442B">
        <w:rPr>
          <w:rFonts w:ascii="GHEA Grapalat" w:hAnsi="GHEA Grapalat"/>
          <w:vertAlign w:val="superscript"/>
          <w:lang w:val="es-ES"/>
        </w:rPr>
        <w:t xml:space="preserve"> </w:t>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t xml:space="preserve">      </w:t>
      </w:r>
      <w:r w:rsidRPr="0040442B">
        <w:rPr>
          <w:rFonts w:ascii="GHEA Grapalat" w:hAnsi="GHEA Grapalat" w:cs="Sylfaen"/>
          <w:vertAlign w:val="superscript"/>
          <w:lang w:val="hy-AM"/>
        </w:rPr>
        <w:t>մասնակցի</w:t>
      </w:r>
      <w:r w:rsidRPr="0040442B">
        <w:rPr>
          <w:rFonts w:ascii="GHEA Grapalat" w:hAnsi="GHEA Grapalat" w:cs="Arial"/>
          <w:vertAlign w:val="superscript"/>
          <w:lang w:val="hy-AM"/>
        </w:rPr>
        <w:t xml:space="preserve"> </w:t>
      </w:r>
      <w:r w:rsidRPr="0040442B">
        <w:rPr>
          <w:rFonts w:ascii="GHEA Grapalat" w:hAnsi="GHEA Grapalat" w:cs="Sylfaen"/>
          <w:vertAlign w:val="superscript"/>
          <w:lang w:val="hy-AM"/>
        </w:rPr>
        <w:t>անվանումը</w:t>
      </w:r>
      <w:r w:rsidRPr="0040442B">
        <w:rPr>
          <w:rFonts w:ascii="GHEA Grapalat" w:hAnsi="GHEA Grapalat" w:cs="Arial"/>
          <w:vertAlign w:val="superscript"/>
          <w:lang w:val="hy-AM"/>
        </w:rPr>
        <w:t xml:space="preserve"> </w:t>
      </w:r>
    </w:p>
    <w:p w14:paraId="0B54C749" w14:textId="77777777" w:rsidR="008D4214" w:rsidRPr="0040442B" w:rsidRDefault="008D4214" w:rsidP="008D4214">
      <w:pPr>
        <w:jc w:val="both"/>
        <w:rPr>
          <w:rFonts w:ascii="GHEA Grapalat" w:hAnsi="GHEA Grapalat"/>
          <w:sz w:val="22"/>
          <w:szCs w:val="22"/>
          <w:u w:val="single"/>
          <w:lang w:val="es-ES"/>
        </w:rPr>
      </w:pPr>
      <w:proofErr w:type="spellStart"/>
      <w:r w:rsidRPr="0040442B">
        <w:rPr>
          <w:rFonts w:ascii="GHEA Grapalat" w:hAnsi="GHEA Grapalat" w:cs="Arial"/>
          <w:sz w:val="20"/>
          <w:szCs w:val="20"/>
          <w:lang w:val="es-ES"/>
        </w:rPr>
        <w:t>փոխկապակցված</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անձանց</w:t>
      </w:r>
      <w:proofErr w:type="spellEnd"/>
      <w:r w:rsidRPr="0040442B">
        <w:rPr>
          <w:rFonts w:ascii="GHEA Grapalat" w:hAnsi="GHEA Grapalat" w:cs="Arial"/>
          <w:sz w:val="20"/>
          <w:szCs w:val="20"/>
          <w:lang w:val="es-ES"/>
        </w:rPr>
        <w:t xml:space="preserve"> և (</w:t>
      </w:r>
      <w:proofErr w:type="spellStart"/>
      <w:r w:rsidRPr="0040442B">
        <w:rPr>
          <w:rFonts w:ascii="GHEA Grapalat" w:hAnsi="GHEA Grapalat" w:cs="Arial"/>
          <w:sz w:val="20"/>
          <w:szCs w:val="20"/>
          <w:lang w:val="es-ES"/>
        </w:rPr>
        <w:t>կամ</w:t>
      </w:r>
      <w:proofErr w:type="spellEnd"/>
      <w:r w:rsidRPr="0040442B">
        <w:rPr>
          <w:rFonts w:ascii="GHEA Grapalat" w:hAnsi="GHEA Grapalat" w:cs="Arial"/>
          <w:sz w:val="20"/>
          <w:szCs w:val="20"/>
          <w:lang w:val="es-ES"/>
        </w:rPr>
        <w:t>)</w:t>
      </w:r>
      <w:r w:rsidRPr="0040442B">
        <w:rPr>
          <w:rFonts w:ascii="GHEA Grapalat" w:hAnsi="GHEA Grapalat"/>
          <w:sz w:val="22"/>
          <w:szCs w:val="22"/>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cs="Arial"/>
          <w:sz w:val="20"/>
          <w:szCs w:val="20"/>
          <w:lang w:val="es-ES"/>
        </w:rPr>
        <w:t>-ի</w:t>
      </w:r>
      <w:r w:rsidRPr="0040442B">
        <w:rPr>
          <w:rFonts w:ascii="GHEA Grapalat" w:hAnsi="GHEA Grapalat"/>
          <w:sz w:val="22"/>
          <w:szCs w:val="22"/>
          <w:u w:val="single"/>
          <w:lang w:val="es-ES"/>
        </w:rPr>
        <w:t xml:space="preserve">  </w:t>
      </w:r>
    </w:p>
    <w:p w14:paraId="4E6DE88D" w14:textId="77777777" w:rsidR="008D4214" w:rsidRPr="0040442B" w:rsidRDefault="008D4214" w:rsidP="008D4214">
      <w:pPr>
        <w:jc w:val="both"/>
        <w:rPr>
          <w:rFonts w:ascii="GHEA Grapalat" w:hAnsi="GHEA Grapalat"/>
          <w:sz w:val="22"/>
          <w:szCs w:val="22"/>
          <w:u w:val="single"/>
          <w:lang w:val="es-ES"/>
        </w:rPr>
      </w:pP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hy-AM"/>
        </w:rPr>
        <w:t>մասնակցի</w:t>
      </w:r>
      <w:r w:rsidRPr="0040442B">
        <w:rPr>
          <w:rFonts w:ascii="GHEA Grapalat" w:hAnsi="GHEA Grapalat" w:cs="Arial"/>
          <w:vertAlign w:val="superscript"/>
          <w:lang w:val="hy-AM"/>
        </w:rPr>
        <w:t xml:space="preserve"> </w:t>
      </w:r>
      <w:r w:rsidRPr="0040442B">
        <w:rPr>
          <w:rFonts w:ascii="GHEA Grapalat" w:hAnsi="GHEA Grapalat" w:cs="Sylfaen"/>
          <w:vertAlign w:val="superscript"/>
          <w:lang w:val="hy-AM"/>
        </w:rPr>
        <w:t>անվանումը</w:t>
      </w:r>
    </w:p>
    <w:p w14:paraId="697F496E" w14:textId="77777777" w:rsidR="008D4214" w:rsidRPr="0040442B" w:rsidRDefault="008D4214" w:rsidP="008D4214">
      <w:pPr>
        <w:jc w:val="both"/>
        <w:rPr>
          <w:rFonts w:ascii="GHEA Grapalat" w:hAnsi="GHEA Grapalat"/>
          <w:sz w:val="22"/>
          <w:szCs w:val="22"/>
          <w:u w:val="single"/>
          <w:lang w:val="es-ES"/>
        </w:rPr>
      </w:pPr>
      <w:proofErr w:type="spellStart"/>
      <w:r w:rsidRPr="0040442B">
        <w:rPr>
          <w:rFonts w:ascii="GHEA Grapalat" w:hAnsi="GHEA Grapalat" w:cs="Arial"/>
          <w:sz w:val="20"/>
          <w:szCs w:val="20"/>
          <w:lang w:val="es-ES"/>
        </w:rPr>
        <w:t>կողմից</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հիմնադրված</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կամ</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ավելի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քան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հիսուն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տոկոս</w:t>
      </w:r>
      <w:proofErr w:type="spellEnd"/>
      <w:r w:rsidRPr="0040442B">
        <w:rPr>
          <w:rFonts w:ascii="GHEA Grapalat" w:hAnsi="GHEA Grapalat"/>
          <w:sz w:val="22"/>
          <w:szCs w:val="22"/>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t xml:space="preserve">                   </w:t>
      </w:r>
      <w:r w:rsidRPr="0040442B">
        <w:rPr>
          <w:rFonts w:ascii="GHEA Grapalat" w:hAnsi="GHEA Grapalat" w:cs="Arial"/>
          <w:sz w:val="20"/>
          <w:szCs w:val="20"/>
          <w:lang w:val="es-ES"/>
        </w:rPr>
        <w:t>-</w:t>
      </w:r>
      <w:proofErr w:type="spellStart"/>
      <w:r w:rsidRPr="0040442B">
        <w:rPr>
          <w:rFonts w:ascii="GHEA Grapalat" w:hAnsi="GHEA Grapalat" w:cs="Arial"/>
          <w:sz w:val="20"/>
          <w:szCs w:val="20"/>
          <w:lang w:val="es-ES"/>
        </w:rPr>
        <w:t>ին</w:t>
      </w:r>
      <w:proofErr w:type="spellEnd"/>
    </w:p>
    <w:p w14:paraId="5330E37E" w14:textId="77777777" w:rsidR="008D4214" w:rsidRPr="0040442B" w:rsidRDefault="008D4214" w:rsidP="008D4214">
      <w:pPr>
        <w:jc w:val="both"/>
        <w:rPr>
          <w:rFonts w:ascii="GHEA Grapalat" w:hAnsi="GHEA Grapalat"/>
          <w:sz w:val="22"/>
          <w:szCs w:val="22"/>
          <w:lang w:val="es-ES"/>
        </w:rPr>
      </w:pPr>
      <w:r w:rsidRPr="0040442B">
        <w:rPr>
          <w:rFonts w:ascii="GHEA Grapalat" w:hAnsi="GHEA Grapalat" w:cs="Sylfaen"/>
          <w:vertAlign w:val="superscript"/>
          <w:lang w:val="es-ES"/>
        </w:rPr>
        <w:t xml:space="preserve">                                                                     </w:t>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es-ES"/>
        </w:rPr>
        <w:tab/>
      </w:r>
      <w:r w:rsidRPr="0040442B">
        <w:rPr>
          <w:rFonts w:ascii="GHEA Grapalat" w:hAnsi="GHEA Grapalat" w:cs="Sylfaen"/>
          <w:vertAlign w:val="superscript"/>
          <w:lang w:val="hy-AM"/>
        </w:rPr>
        <w:t>մասնակցի</w:t>
      </w:r>
      <w:r w:rsidRPr="0040442B">
        <w:rPr>
          <w:rFonts w:ascii="GHEA Grapalat" w:hAnsi="GHEA Grapalat" w:cs="Arial"/>
          <w:vertAlign w:val="superscript"/>
          <w:lang w:val="hy-AM"/>
        </w:rPr>
        <w:t xml:space="preserve"> </w:t>
      </w:r>
      <w:r w:rsidRPr="0040442B">
        <w:rPr>
          <w:rFonts w:ascii="GHEA Grapalat" w:hAnsi="GHEA Grapalat" w:cs="Sylfaen"/>
          <w:vertAlign w:val="superscript"/>
          <w:lang w:val="hy-AM"/>
        </w:rPr>
        <w:t>անվանումը</w:t>
      </w:r>
    </w:p>
    <w:p w14:paraId="15942D25" w14:textId="77777777" w:rsidR="008D4214" w:rsidRPr="0040442B" w:rsidRDefault="008D4214" w:rsidP="008D4214">
      <w:pPr>
        <w:jc w:val="both"/>
        <w:rPr>
          <w:rFonts w:ascii="GHEA Grapalat" w:hAnsi="GHEA Grapalat" w:cs="Arial"/>
          <w:sz w:val="20"/>
          <w:szCs w:val="20"/>
          <w:lang w:val="es-ES"/>
        </w:rPr>
      </w:pPr>
      <w:proofErr w:type="spellStart"/>
      <w:r w:rsidRPr="0040442B">
        <w:rPr>
          <w:rFonts w:ascii="GHEA Grapalat" w:hAnsi="GHEA Grapalat" w:cs="Arial"/>
          <w:sz w:val="20"/>
          <w:szCs w:val="20"/>
          <w:lang w:val="es-ES"/>
        </w:rPr>
        <w:t>պատկանող</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բաժնեմաս</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փայաբաժին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ունեցող</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կազմակերպությունների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միաժամանակյա</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մասնակցության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դեպք</w:t>
      </w:r>
      <w:proofErr w:type="spellEnd"/>
      <w:r w:rsidRPr="0040442B">
        <w:rPr>
          <w:rFonts w:ascii="GHEA Grapalat" w:hAnsi="GHEA Grapalat" w:cs="Arial"/>
          <w:sz w:val="20"/>
          <w:szCs w:val="20"/>
          <w:lang w:val="es-ES"/>
        </w:rPr>
        <w:t>:</w:t>
      </w:r>
    </w:p>
    <w:p w14:paraId="7094AC25" w14:textId="77777777" w:rsidR="008D4214" w:rsidRPr="0040442B" w:rsidRDefault="008D4214" w:rsidP="008D4214">
      <w:pPr>
        <w:jc w:val="both"/>
        <w:rPr>
          <w:rFonts w:ascii="GHEA Grapalat" w:hAnsi="GHEA Grapalat" w:cs="Arial"/>
          <w:sz w:val="20"/>
          <w:szCs w:val="20"/>
          <w:lang w:val="es-ES"/>
        </w:rPr>
      </w:pPr>
    </w:p>
    <w:p w14:paraId="129D0121" w14:textId="77777777" w:rsidR="008D4214" w:rsidRPr="0040442B" w:rsidRDefault="008D4214" w:rsidP="008D4214">
      <w:pPr>
        <w:ind w:left="720"/>
        <w:jc w:val="both"/>
        <w:rPr>
          <w:rFonts w:ascii="GHEA Grapalat" w:hAnsi="GHEA Grapalat"/>
          <w:sz w:val="22"/>
          <w:szCs w:val="22"/>
          <w:lang w:val="es-ES"/>
        </w:rPr>
      </w:pPr>
      <w:r w:rsidRPr="0040442B">
        <w:rPr>
          <w:rFonts w:ascii="GHEA Grapalat" w:hAnsi="GHEA Grapalat" w:cs="Arial"/>
          <w:sz w:val="20"/>
          <w:szCs w:val="20"/>
          <w:lang w:val="hy-AM"/>
        </w:rPr>
        <w:lastRenderedPageBreak/>
        <w:t>Ս</w:t>
      </w:r>
      <w:proofErr w:type="spellStart"/>
      <w:r w:rsidRPr="0040442B">
        <w:rPr>
          <w:rFonts w:ascii="GHEA Grapalat" w:hAnsi="GHEA Grapalat" w:cs="Arial"/>
          <w:sz w:val="20"/>
          <w:szCs w:val="20"/>
          <w:lang w:val="es-ES"/>
        </w:rPr>
        <w:t>տորև</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ներկայացնում</w:t>
      </w:r>
      <w:proofErr w:type="spellEnd"/>
      <w:r w:rsidRPr="0040442B">
        <w:rPr>
          <w:rFonts w:ascii="GHEA Grapalat" w:hAnsi="GHEA Grapalat" w:cs="Arial"/>
          <w:sz w:val="20"/>
          <w:szCs w:val="20"/>
          <w:lang w:val="es-ES"/>
        </w:rPr>
        <w:t xml:space="preserve"> </w:t>
      </w:r>
      <w:r w:rsidRPr="0040442B">
        <w:rPr>
          <w:rFonts w:ascii="GHEA Grapalat" w:hAnsi="GHEA Grapalat" w:cs="Arial"/>
          <w:sz w:val="20"/>
          <w:szCs w:val="20"/>
          <w:lang w:val="hy-AM"/>
        </w:rPr>
        <w:t xml:space="preserve">է </w:t>
      </w:r>
      <w:r w:rsidRPr="0040442B">
        <w:rPr>
          <w:rFonts w:ascii="GHEA Grapalat" w:hAnsi="GHEA Grapalat"/>
          <w:sz w:val="22"/>
          <w:szCs w:val="22"/>
          <w:u w:val="single"/>
          <w:lang w:val="es-ES"/>
        </w:rPr>
        <w:t xml:space="preserve">                   </w:t>
      </w:r>
      <w:r w:rsidRPr="0040442B">
        <w:rPr>
          <w:rFonts w:ascii="GHEA Grapalat" w:hAnsi="GHEA Grapalat"/>
          <w:sz w:val="22"/>
          <w:szCs w:val="22"/>
          <w:u w:val="single"/>
          <w:lang w:val="es-ES"/>
        </w:rPr>
        <w:tab/>
      </w:r>
      <w:r w:rsidRPr="0040442B">
        <w:rPr>
          <w:rFonts w:ascii="GHEA Grapalat" w:hAnsi="GHEA Grapalat"/>
          <w:sz w:val="22"/>
          <w:szCs w:val="22"/>
          <w:u w:val="single"/>
          <w:lang w:val="es-ES"/>
        </w:rPr>
        <w:tab/>
      </w:r>
      <w:r w:rsidRPr="0040442B">
        <w:rPr>
          <w:rFonts w:ascii="GHEA Grapalat" w:hAnsi="GHEA Grapalat" w:cs="Arial"/>
          <w:sz w:val="20"/>
          <w:szCs w:val="20"/>
          <w:lang w:val="es-ES"/>
        </w:rPr>
        <w:t>-ի</w:t>
      </w:r>
      <w:r w:rsidRPr="0040442B">
        <w:rPr>
          <w:rFonts w:ascii="GHEA Grapalat" w:hAnsi="GHEA Grapalat"/>
          <w:sz w:val="22"/>
          <w:szCs w:val="22"/>
          <w:lang w:val="es-ES"/>
        </w:rPr>
        <w:t xml:space="preserve"> </w:t>
      </w:r>
      <w:proofErr w:type="spellStart"/>
      <w:r w:rsidRPr="0040442B">
        <w:rPr>
          <w:rFonts w:ascii="GHEA Grapalat" w:hAnsi="GHEA Grapalat" w:cs="Arial"/>
          <w:sz w:val="20"/>
          <w:szCs w:val="20"/>
          <w:lang w:val="es-ES"/>
        </w:rPr>
        <w:t>իրական</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շահառուների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վերաբերյալ</w:t>
      </w:r>
      <w:proofErr w:type="spellEnd"/>
    </w:p>
    <w:p w14:paraId="2C4101DE" w14:textId="77777777" w:rsidR="008D4214" w:rsidRPr="0040442B" w:rsidRDefault="008D4214" w:rsidP="008D4214">
      <w:pPr>
        <w:jc w:val="both"/>
        <w:rPr>
          <w:rFonts w:ascii="GHEA Grapalat" w:hAnsi="GHEA Grapalat" w:cs="Arial"/>
          <w:vertAlign w:val="superscript"/>
          <w:lang w:val="hy-AM"/>
        </w:rPr>
      </w:pPr>
      <w:r w:rsidRPr="0040442B">
        <w:rPr>
          <w:rFonts w:ascii="GHEA Grapalat" w:hAnsi="GHEA Grapalat"/>
          <w:vertAlign w:val="superscript"/>
          <w:lang w:val="es-ES"/>
        </w:rPr>
        <w:t xml:space="preserve"> </w:t>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r>
      <w:r w:rsidRPr="0040442B">
        <w:rPr>
          <w:rFonts w:ascii="GHEA Grapalat" w:hAnsi="GHEA Grapalat"/>
          <w:vertAlign w:val="superscript"/>
          <w:lang w:val="es-ES"/>
        </w:rPr>
        <w:tab/>
        <w:t xml:space="preserve">     </w:t>
      </w:r>
      <w:r w:rsidRPr="0040442B">
        <w:rPr>
          <w:rFonts w:ascii="GHEA Grapalat" w:hAnsi="GHEA Grapalat" w:cs="Sylfaen"/>
          <w:vertAlign w:val="superscript"/>
          <w:lang w:val="hy-AM"/>
        </w:rPr>
        <w:t>մասնակցի</w:t>
      </w:r>
      <w:r w:rsidRPr="0040442B">
        <w:rPr>
          <w:rFonts w:ascii="GHEA Grapalat" w:hAnsi="GHEA Grapalat" w:cs="Arial"/>
          <w:vertAlign w:val="superscript"/>
          <w:lang w:val="hy-AM"/>
        </w:rPr>
        <w:t xml:space="preserve"> </w:t>
      </w:r>
      <w:r w:rsidRPr="0040442B">
        <w:rPr>
          <w:rFonts w:ascii="GHEA Grapalat" w:hAnsi="GHEA Grapalat" w:cs="Sylfaen"/>
          <w:vertAlign w:val="superscript"/>
          <w:lang w:val="hy-AM"/>
        </w:rPr>
        <w:t>անվանումը</w:t>
      </w:r>
      <w:r w:rsidRPr="0040442B">
        <w:rPr>
          <w:rFonts w:ascii="GHEA Grapalat" w:hAnsi="GHEA Grapalat" w:cs="Arial"/>
          <w:vertAlign w:val="superscript"/>
          <w:lang w:val="hy-AM"/>
        </w:rPr>
        <w:t xml:space="preserve"> </w:t>
      </w:r>
    </w:p>
    <w:p w14:paraId="54F161F0" w14:textId="77777777" w:rsidR="008D4214" w:rsidRPr="0040442B" w:rsidRDefault="008D4214" w:rsidP="008D4214">
      <w:pPr>
        <w:jc w:val="both"/>
        <w:rPr>
          <w:rFonts w:ascii="GHEA Grapalat" w:hAnsi="GHEA Grapalat"/>
          <w:sz w:val="22"/>
          <w:szCs w:val="22"/>
          <w:lang w:val="hy-AM"/>
        </w:rPr>
      </w:pPr>
    </w:p>
    <w:p w14:paraId="4B47082F" w14:textId="77777777" w:rsidR="008D4214" w:rsidRPr="0040442B" w:rsidRDefault="008D4214" w:rsidP="008D4214">
      <w:pPr>
        <w:jc w:val="both"/>
        <w:rPr>
          <w:rFonts w:ascii="GHEA Grapalat" w:hAnsi="GHEA Grapalat" w:cs="Arial"/>
          <w:sz w:val="18"/>
          <w:szCs w:val="18"/>
          <w:vertAlign w:val="superscript"/>
          <w:lang w:val="es-ES"/>
        </w:rPr>
      </w:pPr>
      <w:proofErr w:type="spellStart"/>
      <w:r w:rsidRPr="0040442B">
        <w:rPr>
          <w:rFonts w:ascii="GHEA Grapalat" w:hAnsi="GHEA Grapalat" w:cs="Arial"/>
          <w:sz w:val="20"/>
          <w:szCs w:val="20"/>
          <w:lang w:val="es-ES"/>
        </w:rPr>
        <w:t>տեղեկություններ</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պարունակող</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կայքէջի</w:t>
      </w:r>
      <w:proofErr w:type="spellEnd"/>
      <w:r w:rsidRPr="0040442B">
        <w:rPr>
          <w:rFonts w:ascii="GHEA Grapalat" w:hAnsi="GHEA Grapalat" w:cs="Arial"/>
          <w:sz w:val="20"/>
          <w:szCs w:val="20"/>
          <w:lang w:val="es-ES"/>
        </w:rPr>
        <w:t xml:space="preserve"> </w:t>
      </w:r>
      <w:proofErr w:type="spellStart"/>
      <w:r w:rsidRPr="0040442B">
        <w:rPr>
          <w:rFonts w:ascii="GHEA Grapalat" w:hAnsi="GHEA Grapalat" w:cs="Arial"/>
          <w:sz w:val="20"/>
          <w:szCs w:val="20"/>
          <w:lang w:val="es-ES"/>
        </w:rPr>
        <w:t>հղումը</w:t>
      </w:r>
      <w:proofErr w:type="spellEnd"/>
      <w:r w:rsidRPr="0040442B">
        <w:rPr>
          <w:rFonts w:ascii="GHEA Grapalat" w:hAnsi="GHEA Grapalat" w:cs="Arial"/>
          <w:sz w:val="20"/>
          <w:szCs w:val="20"/>
          <w:lang w:val="es-ES"/>
        </w:rPr>
        <w:t>՝ ----</w:t>
      </w:r>
      <w:r w:rsidRPr="0040442B">
        <w:rPr>
          <w:rFonts w:ascii="GHEA Grapalat" w:hAnsi="GHEA Grapalat" w:cs="Arial"/>
          <w:sz w:val="20"/>
          <w:szCs w:val="20"/>
          <w:lang w:val="hy-AM"/>
        </w:rPr>
        <w:t>-------------------</w:t>
      </w:r>
      <w:r w:rsidRPr="0040442B">
        <w:rPr>
          <w:rFonts w:ascii="GHEA Grapalat" w:hAnsi="GHEA Grapalat" w:cs="Arial"/>
          <w:sz w:val="20"/>
          <w:szCs w:val="20"/>
          <w:lang w:val="es-ES"/>
        </w:rPr>
        <w:t>-----------------------------</w:t>
      </w:r>
      <w:r w:rsidRPr="0040442B">
        <w:rPr>
          <w:rFonts w:cs="Arial"/>
          <w:sz w:val="18"/>
          <w:szCs w:val="18"/>
          <w:lang w:val="hy-AM"/>
        </w:rPr>
        <w:t>**</w:t>
      </w:r>
      <w:r w:rsidRPr="0040442B">
        <w:rPr>
          <w:rFonts w:ascii="GHEA Grapalat" w:hAnsi="GHEA Grapalat" w:cs="Arial"/>
          <w:sz w:val="18"/>
          <w:szCs w:val="18"/>
          <w:vertAlign w:val="superscript"/>
          <w:lang w:val="es-ES"/>
        </w:rPr>
        <w:t xml:space="preserve"> </w:t>
      </w:r>
    </w:p>
    <w:p w14:paraId="7F11BE4C" w14:textId="77777777" w:rsidR="008D4214" w:rsidRPr="0040442B" w:rsidRDefault="008D4214" w:rsidP="008D4214">
      <w:pPr>
        <w:jc w:val="right"/>
        <w:rPr>
          <w:rFonts w:ascii="GHEA Grapalat" w:hAnsi="GHEA Grapalat"/>
          <w:sz w:val="10"/>
          <w:szCs w:val="10"/>
          <w:lang w:val="es-ES"/>
        </w:rPr>
      </w:pPr>
      <w:r w:rsidRPr="0040442B">
        <w:rPr>
          <w:rFonts w:ascii="GHEA Grapalat" w:hAnsi="GHEA Grapalat" w:cs="Arial"/>
          <w:sz w:val="20"/>
          <w:szCs w:val="20"/>
          <w:lang w:val="es-ES"/>
        </w:rPr>
        <w:t xml:space="preserve"> </w:t>
      </w:r>
    </w:p>
    <w:p w14:paraId="66BE77E5" w14:textId="77777777" w:rsidR="008D4214" w:rsidRPr="0040442B" w:rsidRDefault="008D4214" w:rsidP="008D4214">
      <w:pPr>
        <w:ind w:firstLine="708"/>
        <w:jc w:val="both"/>
        <w:rPr>
          <w:rFonts w:ascii="GHEA Grapalat" w:hAnsi="GHEA Grapalat"/>
          <w:sz w:val="20"/>
          <w:lang w:val="es-ES"/>
        </w:rPr>
      </w:pPr>
    </w:p>
    <w:p w14:paraId="340A89FF" w14:textId="77777777" w:rsidR="008D4214" w:rsidRPr="0040442B" w:rsidRDefault="008D4214" w:rsidP="008D4214">
      <w:pPr>
        <w:ind w:firstLine="708"/>
        <w:jc w:val="both"/>
        <w:rPr>
          <w:rFonts w:ascii="GHEA Grapalat" w:hAnsi="GHEA Grapalat"/>
          <w:sz w:val="20"/>
          <w:lang w:val="es-ES"/>
        </w:rPr>
      </w:pPr>
    </w:p>
    <w:p w14:paraId="135CD481" w14:textId="77777777" w:rsidR="008D4214" w:rsidRPr="0040442B" w:rsidRDefault="008D4214" w:rsidP="008D4214">
      <w:pPr>
        <w:jc w:val="both"/>
        <w:rPr>
          <w:rFonts w:ascii="GHEA Grapalat" w:hAnsi="GHEA Grapalat"/>
          <w:sz w:val="20"/>
          <w:lang w:val="es-ES"/>
        </w:rPr>
      </w:pPr>
    </w:p>
    <w:p w14:paraId="6B511CAC" w14:textId="77777777" w:rsidR="008D4214" w:rsidRPr="0040442B" w:rsidRDefault="008D4214" w:rsidP="008D4214">
      <w:pPr>
        <w:jc w:val="both"/>
        <w:rPr>
          <w:rFonts w:ascii="GHEA Grapalat" w:hAnsi="GHEA Grapalat"/>
          <w:sz w:val="20"/>
          <w:lang w:val="es-ES"/>
        </w:rPr>
      </w:pPr>
    </w:p>
    <w:p w14:paraId="21C5DB16" w14:textId="77777777" w:rsidR="008D4214" w:rsidRPr="0040442B" w:rsidRDefault="008D4214" w:rsidP="008D4214">
      <w:pPr>
        <w:jc w:val="both"/>
        <w:rPr>
          <w:rFonts w:ascii="GHEA Grapalat" w:hAnsi="GHEA Grapalat" w:cs="Arial"/>
          <w:sz w:val="20"/>
          <w:vertAlign w:val="superscript"/>
          <w:lang w:val="es-ES"/>
        </w:rPr>
      </w:pPr>
      <w:r w:rsidRPr="0040442B">
        <w:rPr>
          <w:rFonts w:ascii="GHEA Grapalat" w:hAnsi="GHEA Grapalat"/>
          <w:sz w:val="20"/>
          <w:lang w:val="es-ES"/>
        </w:rPr>
        <w:t xml:space="preserve">   </w:t>
      </w:r>
      <w:r w:rsidRPr="0040442B">
        <w:rPr>
          <w:rFonts w:ascii="GHEA Grapalat" w:hAnsi="GHEA Grapalat"/>
          <w:sz w:val="20"/>
          <w:lang w:val="hy-AM"/>
        </w:rPr>
        <w:t xml:space="preserve">___________________________________________________ </w:t>
      </w:r>
      <w:r w:rsidRPr="0040442B">
        <w:rPr>
          <w:rFonts w:ascii="GHEA Grapalat" w:hAnsi="GHEA Grapalat"/>
          <w:sz w:val="20"/>
          <w:lang w:val="hy-AM"/>
        </w:rPr>
        <w:tab/>
        <w:t xml:space="preserve">                _____________</w:t>
      </w:r>
      <w:r w:rsidRPr="0040442B">
        <w:rPr>
          <w:rFonts w:ascii="GHEA Grapalat" w:hAnsi="GHEA Grapalat"/>
          <w:sz w:val="20"/>
          <w:u w:val="single"/>
          <w:lang w:val="es-ES"/>
        </w:rPr>
        <w:tab/>
      </w:r>
      <w:r w:rsidRPr="0040442B">
        <w:rPr>
          <w:rFonts w:ascii="GHEA Grapalat" w:hAnsi="GHEA Grapalat"/>
          <w:sz w:val="20"/>
          <w:u w:val="single"/>
          <w:lang w:val="es-ES"/>
        </w:rPr>
        <w:tab/>
      </w:r>
      <w:r w:rsidRPr="0040442B">
        <w:rPr>
          <w:rFonts w:ascii="GHEA Grapalat" w:hAnsi="GHEA Grapalat"/>
          <w:sz w:val="20"/>
          <w:lang w:val="es-ES"/>
        </w:rPr>
        <w:tab/>
      </w:r>
      <w:r w:rsidRPr="0040442B">
        <w:rPr>
          <w:rFonts w:ascii="GHEA Grapalat" w:hAnsi="GHEA Grapalat"/>
          <w:sz w:val="20"/>
          <w:lang w:val="es-ES"/>
        </w:rPr>
        <w:tab/>
      </w:r>
      <w:r w:rsidRPr="0040442B">
        <w:rPr>
          <w:rFonts w:ascii="GHEA Grapalat" w:hAnsi="GHEA Grapalat"/>
          <w:sz w:val="20"/>
          <w:lang w:val="hy-AM"/>
        </w:rPr>
        <w:t xml:space="preserve"> </w:t>
      </w:r>
      <w:r w:rsidRPr="0040442B">
        <w:rPr>
          <w:rFonts w:ascii="GHEA Grapalat" w:hAnsi="GHEA Grapalat" w:cs="Sylfaen"/>
          <w:sz w:val="20"/>
          <w:vertAlign w:val="superscript"/>
          <w:lang w:val="hy-AM"/>
        </w:rPr>
        <w:t>Մասնակցի</w:t>
      </w:r>
      <w:r w:rsidRPr="0040442B">
        <w:rPr>
          <w:rFonts w:ascii="GHEA Grapalat" w:hAnsi="GHEA Grapalat" w:cs="Arial"/>
          <w:sz w:val="20"/>
          <w:vertAlign w:val="superscript"/>
          <w:lang w:val="hy-AM"/>
        </w:rPr>
        <w:t xml:space="preserve"> </w:t>
      </w:r>
      <w:r w:rsidRPr="0040442B">
        <w:rPr>
          <w:rFonts w:ascii="GHEA Grapalat" w:hAnsi="GHEA Grapalat" w:cs="Sylfaen"/>
          <w:sz w:val="20"/>
          <w:vertAlign w:val="superscript"/>
          <w:lang w:val="hy-AM"/>
        </w:rPr>
        <w:t>անվանումը</w:t>
      </w:r>
      <w:r w:rsidRPr="0040442B">
        <w:rPr>
          <w:rFonts w:ascii="GHEA Grapalat" w:hAnsi="GHEA Grapalat" w:cs="Arial"/>
          <w:sz w:val="20"/>
          <w:vertAlign w:val="superscript"/>
          <w:lang w:val="hy-AM"/>
        </w:rPr>
        <w:t xml:space="preserve"> </w:t>
      </w:r>
      <w:r w:rsidRPr="0040442B">
        <w:rPr>
          <w:rFonts w:ascii="GHEA Grapalat" w:hAnsi="GHEA Grapalat"/>
          <w:sz w:val="20"/>
          <w:vertAlign w:val="superscript"/>
          <w:lang w:val="hy-AM"/>
        </w:rPr>
        <w:t xml:space="preserve"> (</w:t>
      </w:r>
      <w:r w:rsidRPr="0040442B">
        <w:rPr>
          <w:rFonts w:ascii="GHEA Grapalat" w:hAnsi="GHEA Grapalat" w:cs="Sylfaen"/>
          <w:sz w:val="20"/>
          <w:vertAlign w:val="superscript"/>
          <w:lang w:val="hy-AM"/>
        </w:rPr>
        <w:t>ղեկավարի</w:t>
      </w:r>
      <w:r w:rsidRPr="0040442B">
        <w:rPr>
          <w:rFonts w:ascii="GHEA Grapalat" w:hAnsi="GHEA Grapalat" w:cs="Arial"/>
          <w:sz w:val="20"/>
          <w:vertAlign w:val="superscript"/>
          <w:lang w:val="hy-AM"/>
        </w:rPr>
        <w:t xml:space="preserve"> </w:t>
      </w:r>
      <w:r w:rsidRPr="0040442B">
        <w:rPr>
          <w:rFonts w:ascii="GHEA Grapalat" w:hAnsi="GHEA Grapalat" w:cs="Sylfaen"/>
          <w:sz w:val="20"/>
          <w:vertAlign w:val="superscript"/>
          <w:lang w:val="hy-AM"/>
        </w:rPr>
        <w:t>պաշտոնը</w:t>
      </w:r>
      <w:r w:rsidRPr="0040442B">
        <w:rPr>
          <w:rFonts w:ascii="GHEA Grapalat" w:hAnsi="GHEA Grapalat" w:cs="Arial"/>
          <w:sz w:val="20"/>
          <w:vertAlign w:val="superscript"/>
          <w:lang w:val="hy-AM"/>
        </w:rPr>
        <w:t xml:space="preserve">, </w:t>
      </w:r>
      <w:r w:rsidRPr="0040442B">
        <w:rPr>
          <w:rFonts w:ascii="GHEA Grapalat" w:hAnsi="GHEA Grapalat" w:cs="Arial"/>
          <w:sz w:val="20"/>
          <w:vertAlign w:val="superscript"/>
        </w:rPr>
        <w:t>ա</w:t>
      </w:r>
      <w:r w:rsidRPr="0040442B">
        <w:rPr>
          <w:rFonts w:ascii="GHEA Grapalat" w:hAnsi="GHEA Grapalat" w:cs="Sylfaen"/>
          <w:sz w:val="20"/>
          <w:vertAlign w:val="superscript"/>
          <w:lang w:val="hy-AM"/>
        </w:rPr>
        <w:t>նուն</w:t>
      </w:r>
      <w:r w:rsidRPr="0040442B">
        <w:rPr>
          <w:rFonts w:ascii="GHEA Grapalat" w:hAnsi="GHEA Grapalat" w:cs="Arial"/>
          <w:sz w:val="20"/>
          <w:vertAlign w:val="superscript"/>
          <w:lang w:val="hy-AM"/>
        </w:rPr>
        <w:t xml:space="preserve"> </w:t>
      </w:r>
      <w:r w:rsidRPr="0040442B">
        <w:rPr>
          <w:rFonts w:ascii="GHEA Grapalat" w:hAnsi="GHEA Grapalat" w:cs="Sylfaen"/>
          <w:sz w:val="20"/>
          <w:vertAlign w:val="superscript"/>
        </w:rPr>
        <w:t>ա</w:t>
      </w:r>
      <w:r w:rsidRPr="0040442B">
        <w:rPr>
          <w:rFonts w:ascii="GHEA Grapalat" w:hAnsi="GHEA Grapalat" w:cs="Sylfaen"/>
          <w:sz w:val="20"/>
          <w:vertAlign w:val="superscript"/>
          <w:lang w:val="hy-AM"/>
        </w:rPr>
        <w:t>զգանունը</w:t>
      </w:r>
      <w:r w:rsidRPr="0040442B">
        <w:rPr>
          <w:rFonts w:ascii="GHEA Grapalat" w:hAnsi="GHEA Grapalat" w:cs="Arial"/>
          <w:sz w:val="20"/>
          <w:vertAlign w:val="superscript"/>
          <w:lang w:val="hy-AM"/>
        </w:rPr>
        <w:t xml:space="preserve">)                                             </w:t>
      </w:r>
      <w:r w:rsidRPr="0040442B">
        <w:rPr>
          <w:rFonts w:ascii="GHEA Grapalat" w:hAnsi="GHEA Grapalat" w:cs="Arial"/>
          <w:sz w:val="20"/>
          <w:vertAlign w:val="superscript"/>
          <w:lang w:val="es-ES"/>
        </w:rPr>
        <w:t xml:space="preserve">               </w:t>
      </w:r>
      <w:r w:rsidRPr="0040442B">
        <w:rPr>
          <w:rFonts w:ascii="GHEA Grapalat" w:hAnsi="GHEA Grapalat" w:cs="Sylfaen"/>
          <w:sz w:val="20"/>
          <w:vertAlign w:val="superscript"/>
          <w:lang w:val="hy-AM"/>
        </w:rPr>
        <w:t>ստորագրությունը</w:t>
      </w:r>
      <w:r w:rsidRPr="0040442B">
        <w:rPr>
          <w:rFonts w:ascii="GHEA Grapalat" w:hAnsi="GHEA Grapalat" w:cs="Arial"/>
          <w:sz w:val="20"/>
          <w:vertAlign w:val="superscript"/>
          <w:lang w:val="hy-AM"/>
        </w:rPr>
        <w:t>)</w:t>
      </w:r>
    </w:p>
    <w:p w14:paraId="3E72A459" w14:textId="77777777" w:rsidR="008D4214" w:rsidRPr="0040442B" w:rsidRDefault="008D4214" w:rsidP="008D4214">
      <w:pPr>
        <w:jc w:val="both"/>
        <w:rPr>
          <w:rFonts w:ascii="GHEA Grapalat" w:hAnsi="GHEA Grapalat" w:cs="Arial"/>
          <w:sz w:val="20"/>
          <w:vertAlign w:val="superscript"/>
          <w:lang w:val="es-ES"/>
        </w:rPr>
      </w:pPr>
    </w:p>
    <w:p w14:paraId="4F17BD80" w14:textId="77777777" w:rsidR="008D4214" w:rsidRPr="0040442B" w:rsidRDefault="008D4214" w:rsidP="008D4214">
      <w:pPr>
        <w:jc w:val="both"/>
        <w:rPr>
          <w:rFonts w:ascii="GHEA Grapalat" w:hAnsi="GHEA Grapalat"/>
          <w:sz w:val="20"/>
          <w:lang w:val="hy-AM"/>
        </w:rPr>
      </w:pPr>
      <w:r w:rsidRPr="0040442B">
        <w:rPr>
          <w:rFonts w:ascii="GHEA Grapalat" w:hAnsi="GHEA Grapalat"/>
          <w:sz w:val="20"/>
          <w:lang w:val="hy-AM"/>
        </w:rPr>
        <w:t xml:space="preserve">    </w:t>
      </w: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29DE9357" w:rsidR="008D6E8E" w:rsidRDefault="008D6E8E" w:rsidP="008D6E8E">
      <w:pPr>
        <w:jc w:val="both"/>
        <w:rPr>
          <w:rFonts w:ascii="GHEA Grapalat" w:hAnsi="GHEA Grapalat"/>
          <w:i/>
          <w:sz w:val="16"/>
          <w:szCs w:val="16"/>
          <w:lang w:val="hy-AM" w:eastAsia="ru-RU"/>
        </w:rPr>
      </w:pPr>
    </w:p>
    <w:p w14:paraId="5AC72C79" w14:textId="2601FCD1" w:rsidR="008D4214" w:rsidRDefault="008D4214" w:rsidP="008D6E8E">
      <w:pPr>
        <w:jc w:val="both"/>
        <w:rPr>
          <w:rFonts w:ascii="GHEA Grapalat" w:hAnsi="GHEA Grapalat"/>
          <w:i/>
          <w:sz w:val="16"/>
          <w:szCs w:val="16"/>
          <w:lang w:val="hy-AM" w:eastAsia="ru-RU"/>
        </w:rPr>
      </w:pPr>
    </w:p>
    <w:p w14:paraId="354CB61E" w14:textId="5AF36EB8" w:rsidR="008D4214" w:rsidRDefault="008D4214" w:rsidP="008D6E8E">
      <w:pPr>
        <w:jc w:val="both"/>
        <w:rPr>
          <w:rFonts w:ascii="GHEA Grapalat" w:hAnsi="GHEA Grapalat"/>
          <w:i/>
          <w:sz w:val="16"/>
          <w:szCs w:val="16"/>
          <w:lang w:val="hy-AM" w:eastAsia="ru-RU"/>
        </w:rPr>
      </w:pPr>
    </w:p>
    <w:p w14:paraId="47EB702B" w14:textId="57C0E319" w:rsidR="008D4214" w:rsidRDefault="008D4214" w:rsidP="008D6E8E">
      <w:pPr>
        <w:jc w:val="both"/>
        <w:rPr>
          <w:rFonts w:ascii="GHEA Grapalat" w:hAnsi="GHEA Grapalat"/>
          <w:i/>
          <w:sz w:val="16"/>
          <w:szCs w:val="16"/>
          <w:lang w:val="hy-AM" w:eastAsia="ru-RU"/>
        </w:rPr>
      </w:pPr>
    </w:p>
    <w:p w14:paraId="1DD52A39" w14:textId="36CD1CB9" w:rsidR="00CC2C14" w:rsidRDefault="00CC2C14" w:rsidP="008D6E8E">
      <w:pPr>
        <w:jc w:val="both"/>
        <w:rPr>
          <w:rFonts w:ascii="GHEA Grapalat" w:hAnsi="GHEA Grapalat"/>
          <w:i/>
          <w:sz w:val="16"/>
          <w:szCs w:val="16"/>
          <w:lang w:val="hy-AM" w:eastAsia="ru-RU"/>
        </w:rPr>
      </w:pPr>
    </w:p>
    <w:p w14:paraId="75D3B35B" w14:textId="55949534" w:rsidR="00CC2C14" w:rsidRDefault="00CC2C14" w:rsidP="008D6E8E">
      <w:pPr>
        <w:jc w:val="both"/>
        <w:rPr>
          <w:rFonts w:ascii="GHEA Grapalat" w:hAnsi="GHEA Grapalat"/>
          <w:i/>
          <w:sz w:val="16"/>
          <w:szCs w:val="16"/>
          <w:lang w:val="hy-AM" w:eastAsia="ru-RU"/>
        </w:rPr>
      </w:pPr>
    </w:p>
    <w:p w14:paraId="402CE281" w14:textId="39C206D9" w:rsidR="00CC2C14" w:rsidRDefault="00CC2C14" w:rsidP="008D6E8E">
      <w:pPr>
        <w:jc w:val="both"/>
        <w:rPr>
          <w:rFonts w:ascii="GHEA Grapalat" w:hAnsi="GHEA Grapalat"/>
          <w:i/>
          <w:sz w:val="16"/>
          <w:szCs w:val="16"/>
          <w:lang w:val="hy-AM" w:eastAsia="ru-RU"/>
        </w:rPr>
      </w:pPr>
    </w:p>
    <w:p w14:paraId="638D7BA9" w14:textId="45CDF183" w:rsidR="00023C09" w:rsidRDefault="00023C09" w:rsidP="008D6E8E">
      <w:pPr>
        <w:jc w:val="both"/>
        <w:rPr>
          <w:rFonts w:ascii="GHEA Grapalat" w:hAnsi="GHEA Grapalat"/>
          <w:i/>
          <w:sz w:val="16"/>
          <w:szCs w:val="16"/>
          <w:lang w:val="hy-AM" w:eastAsia="ru-RU"/>
        </w:rPr>
      </w:pPr>
    </w:p>
    <w:p w14:paraId="08B716BE" w14:textId="72F03CEE" w:rsidR="00023C09" w:rsidRDefault="00023C09" w:rsidP="008D6E8E">
      <w:pPr>
        <w:jc w:val="both"/>
        <w:rPr>
          <w:rFonts w:ascii="GHEA Grapalat" w:hAnsi="GHEA Grapalat"/>
          <w:i/>
          <w:sz w:val="16"/>
          <w:szCs w:val="16"/>
          <w:lang w:val="hy-AM" w:eastAsia="ru-RU"/>
        </w:rPr>
      </w:pPr>
    </w:p>
    <w:p w14:paraId="055E625D" w14:textId="77777777" w:rsidR="00023C09" w:rsidRDefault="00023C09" w:rsidP="008D6E8E">
      <w:pPr>
        <w:jc w:val="both"/>
        <w:rPr>
          <w:rFonts w:ascii="GHEA Grapalat" w:hAnsi="GHEA Grapalat"/>
          <w:i/>
          <w:sz w:val="16"/>
          <w:szCs w:val="16"/>
          <w:lang w:val="hy-AM" w:eastAsia="ru-RU"/>
        </w:rPr>
      </w:pPr>
    </w:p>
    <w:p w14:paraId="2A93AF99" w14:textId="7EC44583" w:rsidR="008D4214" w:rsidRDefault="008D4214" w:rsidP="008D6E8E">
      <w:pPr>
        <w:jc w:val="both"/>
        <w:rPr>
          <w:rFonts w:ascii="GHEA Grapalat" w:hAnsi="GHEA Grapalat"/>
          <w:i/>
          <w:sz w:val="16"/>
          <w:szCs w:val="16"/>
          <w:lang w:val="hy-AM" w:eastAsia="ru-RU"/>
        </w:rPr>
      </w:pPr>
    </w:p>
    <w:p w14:paraId="4AABB6FD" w14:textId="77777777" w:rsidR="008D4214" w:rsidRDefault="008D4214"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.1*</w:t>
      </w:r>
    </w:p>
    <w:p w14:paraId="777F46CF" w14:textId="68E721FA" w:rsidR="008D4214" w:rsidRPr="00712340" w:rsidRDefault="008D4214" w:rsidP="008D4214">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Pr>
          <w:rFonts w:ascii="GHEA Grapalat" w:hAnsi="GHEA Grapalat" w:cs="Sylfaen"/>
          <w:b/>
          <w:bCs/>
          <w:lang w:val="es-ES"/>
        </w:rPr>
        <w:t>20ԴՊ-ԳՀԾՁԲ-26</w:t>
      </w:r>
      <w:r w:rsidRPr="00451903">
        <w:rPr>
          <w:rFonts w:ascii="GHEA Grapalat" w:hAnsi="GHEA Grapalat" w:cs="Sylfaen"/>
          <w:b/>
          <w:bCs/>
          <w:lang w:val="es-ES"/>
        </w:rPr>
        <w:t>/</w:t>
      </w:r>
      <w:r w:rsidR="00023C09" w:rsidRPr="008F553C">
        <w:rPr>
          <w:rFonts w:ascii="GHEA Grapalat" w:hAnsi="GHEA Grapalat" w:cs="Sylfaen"/>
          <w:b/>
          <w:bCs/>
          <w:lang w:val="hy-AM"/>
        </w:rPr>
        <w:t>2</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proofErr w:type="spellStart"/>
      <w:r w:rsidRPr="00712340">
        <w:rPr>
          <w:rFonts w:ascii="GHEA Grapalat" w:hAnsi="GHEA Grapalat" w:cs="Sylfaen"/>
          <w:b/>
          <w:lang w:val="es-ES"/>
        </w:rPr>
        <w:t>ծածկագրով</w:t>
      </w:r>
      <w:proofErr w:type="spellEnd"/>
    </w:p>
    <w:p w14:paraId="68CC604B" w14:textId="77777777" w:rsidR="008D4214" w:rsidRDefault="008D4214" w:rsidP="008D4214">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712340">
        <w:rPr>
          <w:rFonts w:ascii="GHEA Grapalat" w:hAnsi="GHEA Grapalat" w:cs="Arial"/>
          <w:b/>
          <w:lang w:val="es-ES"/>
        </w:rPr>
        <w:t xml:space="preserve"> </w:t>
      </w:r>
      <w:proofErr w:type="spellStart"/>
      <w:r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0087CA39" w:rsidR="008D6E8E" w:rsidRPr="00FD1EE4" w:rsidRDefault="008D6E8E" w:rsidP="008D4214">
      <w:pPr>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46595EA" w:rsidR="008D6E8E" w:rsidRPr="00FD1EE4" w:rsidRDefault="008D6E8E" w:rsidP="008D6E8E">
      <w:pPr>
        <w:rPr>
          <w:rFonts w:ascii="GHEA Grapalat" w:eastAsia="GHEA Grapalat" w:hAnsi="GHEA Grapalat" w:cs="GHEA Grapalat"/>
          <w:b/>
        </w:rPr>
      </w:pP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8352E76" w:rsidR="008D6E8E" w:rsidRDefault="008D6E8E" w:rsidP="008D6E8E">
      <w:pPr>
        <w:pStyle w:val="BodyTextIndent3"/>
        <w:spacing w:line="240" w:lineRule="auto"/>
        <w:ind w:firstLine="0"/>
        <w:jc w:val="left"/>
        <w:rPr>
          <w:rFonts w:ascii="GHEA Grapalat" w:hAnsi="GHEA Grapalat"/>
          <w:b/>
          <w:lang w:val="hy-AM"/>
        </w:rPr>
      </w:pPr>
    </w:p>
    <w:p w14:paraId="2B44655F" w14:textId="77777777" w:rsidR="008D4214" w:rsidRDefault="008D4214"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79C63CC" w14:textId="1A2D987E" w:rsidR="00F2320E" w:rsidRPr="0040442B" w:rsidRDefault="00F2320E" w:rsidP="00F2320E">
      <w:pPr>
        <w:pStyle w:val="BodyTextIndent3"/>
        <w:spacing w:line="240" w:lineRule="auto"/>
        <w:jc w:val="right"/>
        <w:rPr>
          <w:rFonts w:ascii="GHEA Grapalat" w:hAnsi="GHEA Grapalat" w:cs="Arial"/>
          <w:b/>
          <w:lang w:val="hy-AM"/>
        </w:rPr>
      </w:pPr>
      <w:r w:rsidRPr="0040442B">
        <w:rPr>
          <w:rFonts w:ascii="GHEA Grapalat" w:hAnsi="GHEA Grapalat"/>
          <w:b/>
          <w:bCs/>
          <w:lang w:val="hy-AM"/>
        </w:rPr>
        <w:t>«20ԴՊ</w:t>
      </w:r>
      <w:r>
        <w:rPr>
          <w:rFonts w:ascii="GHEA Grapalat" w:hAnsi="GHEA Grapalat" w:cs="Sylfaen"/>
          <w:b/>
          <w:bCs/>
          <w:lang w:val="es-ES"/>
        </w:rPr>
        <w:t>-ԳՀԾՁԲ-26</w:t>
      </w:r>
      <w:r w:rsidRPr="0040442B">
        <w:rPr>
          <w:rFonts w:ascii="GHEA Grapalat" w:hAnsi="GHEA Grapalat" w:cs="Sylfaen"/>
          <w:b/>
          <w:bCs/>
          <w:lang w:val="es-ES"/>
        </w:rPr>
        <w:t>/</w:t>
      </w:r>
      <w:r w:rsidR="00023C09" w:rsidRPr="008F553C">
        <w:rPr>
          <w:rFonts w:ascii="GHEA Grapalat" w:hAnsi="GHEA Grapalat" w:cs="Sylfaen"/>
          <w:b/>
          <w:bCs/>
          <w:lang w:val="hy-AM"/>
        </w:rPr>
        <w:t>2</w:t>
      </w:r>
      <w:r w:rsidRPr="0040442B">
        <w:rPr>
          <w:rFonts w:ascii="GHEA Grapalat" w:hAnsi="GHEA Grapalat"/>
          <w:sz w:val="24"/>
          <w:szCs w:val="24"/>
          <w:lang w:val="hy-AM"/>
        </w:rPr>
        <w:t>»</w:t>
      </w:r>
      <w:r w:rsidRPr="0040442B">
        <w:rPr>
          <w:rFonts w:ascii="GHEA Grapalat" w:hAnsi="GHEA Grapalat" w:cs="Sylfaen"/>
          <w:b/>
          <w:lang w:val="hy-AM"/>
        </w:rPr>
        <w:t>*</w:t>
      </w:r>
      <w:r w:rsidRPr="0040442B">
        <w:rPr>
          <w:rFonts w:ascii="GHEA Grapalat" w:hAnsi="GHEA Grapalat"/>
          <w:b/>
          <w:lang w:val="hy-AM"/>
        </w:rPr>
        <w:t xml:space="preserve">  </w:t>
      </w:r>
      <w:r w:rsidRPr="0040442B">
        <w:rPr>
          <w:rFonts w:ascii="GHEA Grapalat" w:hAnsi="GHEA Grapalat" w:cs="Sylfaen"/>
          <w:b/>
          <w:lang w:val="hy-AM"/>
        </w:rPr>
        <w:t>ծածկագրով</w:t>
      </w:r>
    </w:p>
    <w:p w14:paraId="15AD2C41" w14:textId="77777777" w:rsidR="00F2320E" w:rsidRPr="0040442B" w:rsidRDefault="00F2320E" w:rsidP="00F2320E">
      <w:pPr>
        <w:pStyle w:val="BodyTextIndent3"/>
        <w:spacing w:line="240" w:lineRule="auto"/>
        <w:jc w:val="right"/>
        <w:rPr>
          <w:rFonts w:ascii="GHEA Grapalat" w:hAnsi="GHEA Grapalat" w:cs="Arial"/>
          <w:b/>
          <w:lang w:val="hy-AM"/>
        </w:rPr>
      </w:pPr>
      <w:r w:rsidRPr="0040442B">
        <w:rPr>
          <w:rFonts w:ascii="GHEA Grapalat" w:hAnsi="GHEA Grapalat" w:cs="Sylfaen"/>
          <w:b/>
          <w:lang w:val="hy-AM"/>
        </w:rPr>
        <w:t>գնանշման հարցման</w:t>
      </w:r>
      <w:r w:rsidRPr="0040442B">
        <w:rPr>
          <w:rFonts w:ascii="GHEA Grapalat" w:hAnsi="GHEA Grapalat" w:cs="Arial"/>
          <w:b/>
          <w:lang w:val="hy-AM"/>
        </w:rPr>
        <w:t xml:space="preserve"> </w:t>
      </w:r>
      <w:r w:rsidRPr="0040442B">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45D154FD"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F2320E" w:rsidRPr="00F2320E">
        <w:rPr>
          <w:rFonts w:ascii="GHEA Grapalat" w:hAnsi="GHEA Grapalat"/>
          <w:b/>
          <w:bCs/>
          <w:sz w:val="20"/>
          <w:szCs w:val="20"/>
          <w:lang w:val="hy-AM"/>
        </w:rPr>
        <w:t>«20ԴՊ</w:t>
      </w:r>
      <w:r w:rsidR="00F2320E" w:rsidRPr="00F2320E">
        <w:rPr>
          <w:rFonts w:ascii="GHEA Grapalat" w:hAnsi="GHEA Grapalat" w:cs="Sylfaen"/>
          <w:b/>
          <w:bCs/>
          <w:sz w:val="20"/>
          <w:szCs w:val="20"/>
          <w:lang w:val="es-ES"/>
        </w:rPr>
        <w:t>-ԳՀԾՁԲ-26/</w:t>
      </w:r>
      <w:r w:rsidR="00023C09" w:rsidRPr="00023C09">
        <w:rPr>
          <w:rFonts w:ascii="GHEA Grapalat" w:hAnsi="GHEA Grapalat" w:cs="Sylfaen"/>
          <w:b/>
          <w:bCs/>
          <w:sz w:val="20"/>
          <w:szCs w:val="20"/>
          <w:lang w:val="hy-AM"/>
        </w:rPr>
        <w:t>2</w:t>
      </w:r>
      <w:r w:rsidR="00F2320E" w:rsidRPr="00F2320E">
        <w:rPr>
          <w:rFonts w:ascii="GHEA Grapalat" w:hAnsi="GHEA Grapalat"/>
          <w:sz w:val="20"/>
          <w:szCs w:val="20"/>
          <w:lang w:val="hy-AM"/>
        </w:rPr>
        <w:t xml:space="preserve">» </w:t>
      </w:r>
      <w:proofErr w:type="spellStart"/>
      <w:r w:rsidRPr="00F2320E">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մրցույթի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9" w:name="_Hlk23147299"/>
      <w:r w:rsidRPr="00064ADD">
        <w:rPr>
          <w:rFonts w:ascii="GHEA Grapalat" w:hAnsi="GHEA Grapalat" w:cs="Sylfaen"/>
          <w:vertAlign w:val="superscript"/>
          <w:lang w:val="hy-AM"/>
        </w:rPr>
        <w:t xml:space="preserve">                                                                                     մասնակցի անվանումը</w:t>
      </w:r>
    </w:p>
    <w:bookmarkEnd w:id="19"/>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06D9D"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B06D9D"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315E2CB6" w14:textId="77777777" w:rsidR="00493DAD" w:rsidRPr="00064ADD" w:rsidRDefault="00493DAD" w:rsidP="00752D6E">
      <w:pPr>
        <w:pStyle w:val="BodyTextIndent3"/>
        <w:spacing w:line="240" w:lineRule="auto"/>
        <w:jc w:val="right"/>
        <w:rPr>
          <w:rFonts w:ascii="GHEA Grapalat" w:hAnsi="GHEA Grapalat" w:cs="Sylfaen"/>
          <w:b/>
          <w:lang w:val="hy-AM"/>
        </w:rPr>
      </w:pPr>
    </w:p>
    <w:p w14:paraId="04E61B36" w14:textId="77777777" w:rsidR="00493DAD" w:rsidRPr="00064ADD" w:rsidRDefault="00493DAD" w:rsidP="00752D6E">
      <w:pPr>
        <w:pStyle w:val="BodyTextIndent3"/>
        <w:spacing w:line="240" w:lineRule="auto"/>
        <w:jc w:val="right"/>
        <w:rPr>
          <w:rFonts w:ascii="GHEA Grapalat" w:hAnsi="GHEA Grapalat" w:cs="Sylfaen"/>
          <w:b/>
          <w:lang w:val="hy-AM"/>
        </w:rPr>
      </w:pPr>
    </w:p>
    <w:p w14:paraId="2230C2BB" w14:textId="77777777" w:rsidR="0056633E" w:rsidRPr="00064ADD" w:rsidRDefault="0056633E" w:rsidP="0056633E">
      <w:pPr>
        <w:pStyle w:val="BodyTextIndent3"/>
        <w:spacing w:line="240" w:lineRule="auto"/>
        <w:jc w:val="right"/>
        <w:rPr>
          <w:rFonts w:ascii="GHEA Grapalat" w:hAnsi="GHEA Grapalat"/>
          <w:i/>
          <w:lang w:val="hy-AM"/>
        </w:rPr>
      </w:pPr>
    </w:p>
    <w:p w14:paraId="5DDE2CD1" w14:textId="6EDA461D"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0F559221" w:rsidR="007862B1" w:rsidRPr="00064ADD" w:rsidRDefault="00122F69" w:rsidP="007862B1">
      <w:pPr>
        <w:pStyle w:val="BodyTextIndent3"/>
        <w:spacing w:line="240" w:lineRule="auto"/>
        <w:jc w:val="right"/>
        <w:rPr>
          <w:rFonts w:ascii="GHEA Grapalat" w:hAnsi="GHEA Grapalat" w:cs="Arial"/>
          <w:b/>
          <w:lang w:val="hy-AM"/>
        </w:rPr>
      </w:pPr>
      <w:r w:rsidRPr="0040442B">
        <w:rPr>
          <w:rFonts w:ascii="GHEA Grapalat" w:hAnsi="GHEA Grapalat"/>
          <w:sz w:val="24"/>
          <w:szCs w:val="24"/>
          <w:lang w:val="hy-AM"/>
        </w:rPr>
        <w:t>«</w:t>
      </w:r>
      <w:r w:rsidRPr="0040442B">
        <w:rPr>
          <w:rFonts w:ascii="GHEA Grapalat" w:hAnsi="GHEA Grapalat"/>
          <w:b/>
          <w:lang w:val="hy-AM"/>
        </w:rPr>
        <w:t>20ԴՊ-ԳՀ</w:t>
      </w:r>
      <w:r w:rsidRPr="0040442B">
        <w:rPr>
          <w:rFonts w:ascii="GHEA Grapalat" w:hAnsi="GHEA Grapalat" w:cs="Sylfaen"/>
          <w:b/>
          <w:lang w:val="hy-AM"/>
        </w:rPr>
        <w:t>ԾՁԲ</w:t>
      </w:r>
      <w:r>
        <w:rPr>
          <w:rFonts w:ascii="GHEA Grapalat" w:hAnsi="GHEA Grapalat" w:cs="Arial"/>
          <w:b/>
          <w:lang w:val="hy-AM"/>
        </w:rPr>
        <w:t>-26</w:t>
      </w:r>
      <w:r w:rsidRPr="0040442B">
        <w:rPr>
          <w:rFonts w:ascii="GHEA Grapalat" w:hAnsi="GHEA Grapalat" w:cs="Arial"/>
          <w:b/>
          <w:lang w:val="hy-AM"/>
        </w:rPr>
        <w:t>/</w:t>
      </w:r>
      <w:r w:rsidR="00023C09" w:rsidRPr="008F553C">
        <w:rPr>
          <w:rFonts w:ascii="GHEA Grapalat" w:hAnsi="GHEA Grapalat" w:cs="Arial"/>
          <w:b/>
          <w:lang w:val="hy-AM"/>
        </w:rPr>
        <w:t>2</w:t>
      </w:r>
      <w:r w:rsidRPr="0040442B">
        <w:rPr>
          <w:rFonts w:ascii="GHEA Grapalat" w:hAnsi="GHEA Grapalat"/>
          <w:sz w:val="24"/>
          <w:szCs w:val="24"/>
          <w:lang w:val="hy-AM"/>
        </w:rPr>
        <w:t>»</w:t>
      </w:r>
      <w:r w:rsidRPr="00CC2C14">
        <w:rPr>
          <w:rFonts w:ascii="GHEA Grapalat" w:hAnsi="GHEA Grapalat"/>
          <w:sz w:val="24"/>
          <w:szCs w:val="24"/>
          <w:lang w:val="hy-AM"/>
        </w:rPr>
        <w:t xml:space="preserve"> </w:t>
      </w:r>
      <w:r w:rsidR="007862B1" w:rsidRPr="00064ADD">
        <w:rPr>
          <w:rFonts w:ascii="GHEA Grapalat" w:hAnsi="GHEA Grapalat" w:cs="Sylfaen"/>
          <w:b/>
          <w:lang w:val="hy-AM"/>
        </w:rPr>
        <w:t>ծածկագրով</w:t>
      </w:r>
    </w:p>
    <w:p w14:paraId="16DA97FF" w14:textId="6F7499AD" w:rsidR="007862B1" w:rsidRPr="00064ADD" w:rsidRDefault="00AC5A57" w:rsidP="007862B1">
      <w:pPr>
        <w:pStyle w:val="BodyTextIndent3"/>
        <w:spacing w:line="240" w:lineRule="auto"/>
        <w:jc w:val="right"/>
        <w:rPr>
          <w:rFonts w:ascii="GHEA Grapalat" w:hAnsi="GHEA Grapalat" w:cs="Sylfaen"/>
          <w:b/>
          <w:lang w:val="hy-AM"/>
        </w:rPr>
      </w:pPr>
      <w:r w:rsidRPr="00DC7B28">
        <w:rPr>
          <w:rFonts w:ascii="GHEA Grapalat" w:hAnsi="GHEA Grapalat" w:cs="Sylfaen"/>
          <w:b/>
          <w:lang w:val="hy-AM"/>
        </w:rPr>
        <w:t>գնանշման հարցման</w:t>
      </w:r>
      <w:r w:rsidR="007862B1" w:rsidRPr="00064ADD">
        <w:rPr>
          <w:rFonts w:ascii="GHEA Grapalat" w:hAnsi="GHEA Grapalat" w:cs="Arial"/>
          <w:b/>
          <w:lang w:val="hy-AM"/>
        </w:rPr>
        <w:t xml:space="preserve">ի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38EAB9A" w14:textId="77777777" w:rsidR="00122F69" w:rsidRPr="0040442B" w:rsidRDefault="00122F69" w:rsidP="00122F69">
      <w:pPr>
        <w:jc w:val="center"/>
        <w:rPr>
          <w:rFonts w:ascii="GHEA Grapalat" w:hAnsi="GHEA Grapalat" w:cs="GHEA Grapalat"/>
          <w:b/>
          <w:sz w:val="20"/>
          <w:szCs w:val="20"/>
          <w:lang w:val="hy-AM"/>
        </w:rPr>
      </w:pPr>
      <w:r w:rsidRPr="0040442B">
        <w:rPr>
          <w:rFonts w:ascii="GHEA Grapalat" w:hAnsi="GHEA Grapalat" w:cs="GHEA Grapalat"/>
          <w:b/>
          <w:sz w:val="18"/>
          <w:szCs w:val="18"/>
          <w:lang w:val="hy-AM"/>
        </w:rPr>
        <w:t xml:space="preserve">       </w:t>
      </w:r>
      <w:r w:rsidRPr="0040442B">
        <w:rPr>
          <w:rFonts w:ascii="GHEA Grapalat" w:hAnsi="GHEA Grapalat" w:cs="GHEA Grapalat"/>
          <w:b/>
          <w:sz w:val="20"/>
          <w:szCs w:val="20"/>
          <w:lang w:val="hy-AM"/>
        </w:rPr>
        <w:t xml:space="preserve">ՏՈւԺԱՆՔԻ ՄԱՍԻՆ ՀԱՄԱՁԱՅՆԱԳԻՐ </w:t>
      </w:r>
    </w:p>
    <w:p w14:paraId="1359E872" w14:textId="77777777" w:rsidR="00122F69" w:rsidRPr="0040442B" w:rsidRDefault="00122F69" w:rsidP="00122F69">
      <w:pPr>
        <w:jc w:val="center"/>
        <w:rPr>
          <w:rFonts w:ascii="GHEA Grapalat" w:hAnsi="GHEA Grapalat" w:cs="GHEA Grapalat"/>
          <w:b/>
          <w:sz w:val="20"/>
          <w:szCs w:val="20"/>
          <w:lang w:val="hy-AM"/>
        </w:rPr>
      </w:pPr>
      <w:r w:rsidRPr="0040442B">
        <w:rPr>
          <w:rFonts w:ascii="GHEA Grapalat" w:hAnsi="GHEA Grapalat" w:cs="GHEA Grapalat"/>
          <w:b/>
          <w:sz w:val="18"/>
          <w:szCs w:val="18"/>
          <w:lang w:val="hy-AM"/>
        </w:rPr>
        <w:t xml:space="preserve">         (որակավորման ապահովում)</w:t>
      </w:r>
    </w:p>
    <w:p w14:paraId="7B372B69" w14:textId="77777777" w:rsidR="00122F69" w:rsidRPr="0040442B" w:rsidRDefault="00122F69" w:rsidP="00122F69">
      <w:pPr>
        <w:rPr>
          <w:rFonts w:ascii="GHEA Grapalat" w:hAnsi="GHEA Grapalat" w:cs="GHEA Grapalat"/>
          <w:b/>
          <w:sz w:val="20"/>
          <w:szCs w:val="20"/>
          <w:lang w:val="hy-AM"/>
        </w:rPr>
      </w:pPr>
      <w:r w:rsidRPr="0040442B">
        <w:rPr>
          <w:rFonts w:ascii="GHEA Grapalat" w:hAnsi="GHEA Grapalat" w:cs="GHEA Grapalat"/>
          <w:color w:val="FF0000"/>
          <w:sz w:val="20"/>
          <w:szCs w:val="20"/>
          <w:shd w:val="clear" w:color="auto" w:fill="92CDDC"/>
          <w:lang w:val="hy-AM"/>
        </w:rPr>
        <w:t xml:space="preserve">                                                              </w:t>
      </w:r>
    </w:p>
    <w:p w14:paraId="0E895EB9" w14:textId="77777777" w:rsidR="00122F69" w:rsidRPr="0040442B" w:rsidRDefault="00122F69" w:rsidP="00122F69">
      <w:pPr>
        <w:rPr>
          <w:rFonts w:ascii="GHEA Grapalat" w:hAnsi="GHEA Grapalat" w:cs="GHEA Grapalat"/>
          <w:sz w:val="20"/>
          <w:szCs w:val="20"/>
          <w:lang w:val="hy-AM"/>
        </w:rPr>
      </w:pPr>
      <w:r w:rsidRPr="0040442B">
        <w:rPr>
          <w:rFonts w:ascii="GHEA Grapalat" w:hAnsi="GHEA Grapalat" w:cs="GHEA Grapalat"/>
          <w:sz w:val="20"/>
          <w:szCs w:val="20"/>
          <w:lang w:val="hy-AM"/>
        </w:rPr>
        <w:t xml:space="preserve">     ք. Երևան</w:t>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t xml:space="preserve">                  </w:t>
      </w:r>
      <w:r w:rsidRPr="0040442B">
        <w:rPr>
          <w:rFonts w:ascii="GHEA Grapalat" w:hAnsi="GHEA Grapalat"/>
          <w:sz w:val="20"/>
          <w:szCs w:val="20"/>
          <w:lang w:val="hy-AM"/>
        </w:rPr>
        <w:t>«</w:t>
      </w:r>
      <w:r w:rsidRPr="0040442B">
        <w:rPr>
          <w:rFonts w:ascii="GHEA Grapalat" w:hAnsi="GHEA Grapalat" w:cs="GHEA Grapalat"/>
          <w:sz w:val="20"/>
          <w:szCs w:val="20"/>
          <w:u w:val="single"/>
          <w:lang w:val="hy-AM"/>
        </w:rPr>
        <w:t xml:space="preserve">         </w:t>
      </w:r>
      <w:r w:rsidRPr="0040442B">
        <w:rPr>
          <w:rFonts w:ascii="GHEA Grapalat" w:hAnsi="GHEA Grapalat"/>
          <w:sz w:val="20"/>
          <w:szCs w:val="20"/>
          <w:lang w:val="hy-AM"/>
        </w:rPr>
        <w:t>»</w:t>
      </w:r>
      <w:r w:rsidRPr="0040442B">
        <w:rPr>
          <w:rFonts w:ascii="GHEA Grapalat" w:hAnsi="GHEA Grapalat" w:cs="GHEA Grapalat"/>
          <w:sz w:val="20"/>
          <w:szCs w:val="20"/>
          <w:u w:val="single"/>
          <w:lang w:val="hy-AM"/>
        </w:rPr>
        <w:t xml:space="preserve"> </w:t>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lang w:val="hy-AM"/>
        </w:rPr>
        <w:t xml:space="preserve"> 20   թ.**</w:t>
      </w:r>
    </w:p>
    <w:p w14:paraId="4703912F" w14:textId="77777777" w:rsidR="00122F69" w:rsidRPr="0040442B" w:rsidRDefault="00122F69" w:rsidP="00122F69">
      <w:pPr>
        <w:rPr>
          <w:rFonts w:ascii="GHEA Grapalat" w:hAnsi="GHEA Grapalat" w:cs="GHEA Grapalat"/>
          <w:sz w:val="20"/>
          <w:szCs w:val="20"/>
          <w:lang w:val="hy-AM"/>
        </w:rPr>
      </w:pPr>
    </w:p>
    <w:p w14:paraId="6EE597D4" w14:textId="77777777" w:rsidR="00122F69" w:rsidRPr="0040442B" w:rsidRDefault="00122F69" w:rsidP="00122F69">
      <w:pPr>
        <w:jc w:val="both"/>
        <w:rPr>
          <w:rFonts w:ascii="GHEA Grapalat" w:hAnsi="GHEA Grapalat" w:cs="GHEA Grapalat"/>
          <w:sz w:val="20"/>
          <w:szCs w:val="20"/>
          <w:u w:val="single"/>
          <w:vertAlign w:val="subscript"/>
          <w:lang w:val="hy-AM"/>
        </w:rPr>
      </w:pP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vertAlign w:val="subscript"/>
          <w:lang w:val="hy-AM"/>
        </w:rPr>
        <w:t xml:space="preserve">, </w:t>
      </w:r>
      <w:r w:rsidRPr="0040442B">
        <w:rPr>
          <w:rFonts w:ascii="GHEA Grapalat" w:hAnsi="GHEA Grapalat" w:cs="GHEA Grapalat"/>
          <w:sz w:val="20"/>
          <w:szCs w:val="20"/>
          <w:lang w:val="hy-AM"/>
        </w:rPr>
        <w:t xml:space="preserve">ի դեմս Ընկերության տնօրեն </w:t>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p>
    <w:p w14:paraId="78FEA576" w14:textId="77777777" w:rsidR="00122F69" w:rsidRPr="0040442B" w:rsidRDefault="00122F69" w:rsidP="00122F69">
      <w:pPr>
        <w:jc w:val="both"/>
        <w:rPr>
          <w:rFonts w:ascii="GHEA Grapalat" w:hAnsi="GHEA Grapalat" w:cs="GHEA Grapalat"/>
          <w:sz w:val="20"/>
          <w:szCs w:val="20"/>
          <w:lang w:val="hy-AM"/>
        </w:rPr>
      </w:pPr>
      <w:r w:rsidRPr="0040442B">
        <w:rPr>
          <w:rFonts w:ascii="GHEA Grapalat" w:hAnsi="GHEA Grapalat"/>
          <w:sz w:val="20"/>
          <w:szCs w:val="20"/>
          <w:vertAlign w:val="superscript"/>
          <w:lang w:val="hy-AM"/>
        </w:rPr>
        <w:t xml:space="preserve">       Ընկերության անվանումը</w:t>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t xml:space="preserve">    </w:t>
      </w:r>
      <w:r w:rsidRPr="0040442B">
        <w:rPr>
          <w:rFonts w:ascii="GHEA Grapalat" w:hAnsi="GHEA Grapalat"/>
          <w:sz w:val="20"/>
          <w:szCs w:val="20"/>
          <w:vertAlign w:val="superscript"/>
          <w:lang w:val="hy-AM"/>
        </w:rPr>
        <w:t>Ընկերության տնօրենի անուն ազգանունը, անձնագրային տվյալները</w:t>
      </w:r>
      <w:r w:rsidRPr="0040442B">
        <w:rPr>
          <w:rFonts w:ascii="GHEA Grapalat" w:hAnsi="GHEA Grapalat" w:cs="GHEA Grapalat"/>
          <w:sz w:val="20"/>
          <w:szCs w:val="20"/>
          <w:vertAlign w:val="subscript"/>
          <w:lang w:val="hy-AM"/>
        </w:rPr>
        <w:t xml:space="preserve">, </w:t>
      </w:r>
      <w:r w:rsidRPr="004044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C1E8D09" w14:textId="77777777" w:rsidR="00122F69" w:rsidRPr="0040442B" w:rsidRDefault="00122F69" w:rsidP="00122F69">
      <w:pPr>
        <w:ind w:firstLine="708"/>
        <w:jc w:val="both"/>
        <w:rPr>
          <w:rFonts w:ascii="GHEA Grapalat" w:hAnsi="GHEA Grapalat" w:cs="GHEA Grapalat"/>
          <w:sz w:val="20"/>
          <w:szCs w:val="20"/>
          <w:lang w:val="hy-AM"/>
        </w:rPr>
      </w:pPr>
    </w:p>
    <w:p w14:paraId="1B158523" w14:textId="77777777" w:rsidR="00122F69" w:rsidRPr="0040442B" w:rsidRDefault="00122F69" w:rsidP="00122F69">
      <w:pPr>
        <w:numPr>
          <w:ilvl w:val="0"/>
          <w:numId w:val="6"/>
        </w:numPr>
        <w:jc w:val="center"/>
        <w:rPr>
          <w:rFonts w:ascii="GHEA Grapalat" w:hAnsi="GHEA Grapalat" w:cs="GHEA Grapalat"/>
          <w:b/>
          <w:bCs/>
          <w:sz w:val="20"/>
          <w:szCs w:val="20"/>
          <w:lang w:val="pt-BR"/>
        </w:rPr>
      </w:pPr>
      <w:r w:rsidRPr="0040442B">
        <w:rPr>
          <w:rFonts w:ascii="GHEA Grapalat" w:hAnsi="GHEA Grapalat" w:cs="GHEA Grapalat"/>
          <w:b/>
          <w:sz w:val="20"/>
          <w:szCs w:val="20"/>
          <w:lang w:val="hy-AM"/>
        </w:rPr>
        <w:t xml:space="preserve"> Հ</w:t>
      </w:r>
      <w:proofErr w:type="spellStart"/>
      <w:r w:rsidRPr="0040442B">
        <w:rPr>
          <w:rFonts w:ascii="GHEA Grapalat" w:hAnsi="GHEA Grapalat" w:cs="GHEA Grapalat"/>
          <w:b/>
          <w:sz w:val="20"/>
          <w:szCs w:val="20"/>
        </w:rPr>
        <w:t>ամաձայնության</w:t>
      </w:r>
      <w:proofErr w:type="spellEnd"/>
      <w:r w:rsidRPr="0040442B">
        <w:rPr>
          <w:rFonts w:ascii="GHEA Grapalat" w:hAnsi="GHEA Grapalat" w:cs="GHEA Grapalat"/>
          <w:b/>
          <w:sz w:val="20"/>
          <w:szCs w:val="20"/>
        </w:rPr>
        <w:t xml:space="preserve"> </w:t>
      </w:r>
      <w:proofErr w:type="spellStart"/>
      <w:r w:rsidRPr="0040442B">
        <w:rPr>
          <w:rFonts w:ascii="GHEA Grapalat" w:hAnsi="GHEA Grapalat" w:cs="GHEA Grapalat"/>
          <w:b/>
          <w:sz w:val="20"/>
          <w:szCs w:val="20"/>
        </w:rPr>
        <w:t>առարկան</w:t>
      </w:r>
      <w:proofErr w:type="spellEnd"/>
    </w:p>
    <w:p w14:paraId="23A154A7" w14:textId="77777777" w:rsidR="00122F69" w:rsidRPr="0040442B" w:rsidRDefault="00122F69" w:rsidP="00122F69">
      <w:pPr>
        <w:jc w:val="both"/>
        <w:rPr>
          <w:rFonts w:ascii="GHEA Grapalat" w:hAnsi="GHEA Grapalat" w:cs="GHEA Grapalat"/>
          <w:b/>
          <w:bCs/>
          <w:sz w:val="20"/>
          <w:szCs w:val="20"/>
          <w:lang w:val="pt-BR"/>
        </w:rPr>
      </w:pPr>
      <w:r w:rsidRPr="0040442B">
        <w:rPr>
          <w:rFonts w:ascii="GHEA Grapalat" w:hAnsi="GHEA Grapalat" w:cs="GHEA Grapalat"/>
          <w:sz w:val="20"/>
          <w:szCs w:val="20"/>
          <w:lang w:val="pt-BR"/>
        </w:rPr>
        <w:tab/>
      </w:r>
      <w:r w:rsidRPr="0040442B">
        <w:rPr>
          <w:rFonts w:ascii="GHEA Grapalat" w:hAnsi="GHEA Grapalat" w:cs="GHEA Grapalat"/>
          <w:sz w:val="20"/>
          <w:szCs w:val="20"/>
          <w:lang w:val="pt-BR"/>
        </w:rPr>
        <w:tab/>
        <w:t xml:space="preserve">                               </w:t>
      </w:r>
    </w:p>
    <w:p w14:paraId="7F394256" w14:textId="369A1BE6" w:rsidR="00122F69" w:rsidRPr="0040442B" w:rsidRDefault="00122F69" w:rsidP="00122F69">
      <w:pPr>
        <w:ind w:firstLine="360"/>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1.1 Ընկերությունը մասնակցում է </w:t>
      </w:r>
      <w:r w:rsidRPr="0040442B">
        <w:rPr>
          <w:rFonts w:ascii="GHEA Grapalat" w:hAnsi="GHEA Grapalat"/>
          <w:b/>
          <w:sz w:val="20"/>
          <w:szCs w:val="20"/>
          <w:lang w:val="es-ES"/>
        </w:rPr>
        <w:t>«</w:t>
      </w:r>
      <w:proofErr w:type="spellStart"/>
      <w:r w:rsidRPr="0040442B">
        <w:rPr>
          <w:rFonts w:ascii="GHEA Grapalat" w:hAnsi="GHEA Grapalat"/>
          <w:b/>
          <w:sz w:val="20"/>
          <w:szCs w:val="20"/>
          <w:lang w:val="es-ES"/>
        </w:rPr>
        <w:t>Երևանի</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Ջոն</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Կիրակոսյանի</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անվան</w:t>
      </w:r>
      <w:proofErr w:type="spellEnd"/>
      <w:r w:rsidRPr="0040442B">
        <w:rPr>
          <w:rFonts w:ascii="GHEA Grapalat" w:hAnsi="GHEA Grapalat"/>
          <w:b/>
          <w:sz w:val="20"/>
          <w:szCs w:val="20"/>
          <w:lang w:val="es-ES"/>
        </w:rPr>
        <w:t xml:space="preserve"> հ.20 </w:t>
      </w:r>
      <w:proofErr w:type="spellStart"/>
      <w:r w:rsidRPr="0040442B">
        <w:rPr>
          <w:rFonts w:ascii="GHEA Grapalat" w:hAnsi="GHEA Grapalat"/>
          <w:b/>
          <w:sz w:val="20"/>
          <w:szCs w:val="20"/>
          <w:lang w:val="es-ES"/>
        </w:rPr>
        <w:t>հիմնական</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դպրոց</w:t>
      </w:r>
      <w:proofErr w:type="spellEnd"/>
      <w:r w:rsidRPr="0040442B">
        <w:rPr>
          <w:rFonts w:ascii="GHEA Grapalat" w:hAnsi="GHEA Grapalat"/>
          <w:b/>
          <w:sz w:val="20"/>
          <w:szCs w:val="20"/>
          <w:lang w:val="es-ES"/>
        </w:rPr>
        <w:t>» ՊՈԱԿ</w:t>
      </w:r>
      <w:r w:rsidRPr="0040442B">
        <w:rPr>
          <w:rFonts w:ascii="GHEA Grapalat" w:hAnsi="GHEA Grapalat" w:cs="GHEA Grapalat"/>
          <w:sz w:val="20"/>
          <w:szCs w:val="20"/>
          <w:lang w:val="pt-BR"/>
        </w:rPr>
        <w:t xml:space="preserve"> (այսուհետ` Պատվիրատու) կողմից  կազմակերպված` </w:t>
      </w:r>
      <w:r w:rsidRPr="0040442B">
        <w:rPr>
          <w:rFonts w:ascii="GHEA Grapalat" w:hAnsi="GHEA Grapalat"/>
          <w:b/>
          <w:bCs/>
          <w:sz w:val="20"/>
          <w:szCs w:val="20"/>
          <w:lang w:val="hy-AM"/>
        </w:rPr>
        <w:t>«20</w:t>
      </w:r>
      <w:r w:rsidRPr="0040442B">
        <w:rPr>
          <w:rFonts w:ascii="GHEA Grapalat" w:hAnsi="GHEA Grapalat"/>
          <w:b/>
          <w:bCs/>
          <w:sz w:val="20"/>
          <w:szCs w:val="20"/>
        </w:rPr>
        <w:t>ԴՊ</w:t>
      </w:r>
      <w:r>
        <w:rPr>
          <w:rFonts w:ascii="GHEA Grapalat" w:hAnsi="GHEA Grapalat" w:cs="Sylfaen"/>
          <w:b/>
          <w:bCs/>
          <w:sz w:val="20"/>
          <w:szCs w:val="20"/>
          <w:lang w:val="es-ES"/>
        </w:rPr>
        <w:t>-ԳՀԾՁԲ-26</w:t>
      </w:r>
      <w:r w:rsidRPr="0040442B">
        <w:rPr>
          <w:rFonts w:ascii="GHEA Grapalat" w:hAnsi="GHEA Grapalat" w:cs="Sylfaen"/>
          <w:b/>
          <w:bCs/>
          <w:sz w:val="20"/>
          <w:szCs w:val="20"/>
          <w:lang w:val="es-ES"/>
        </w:rPr>
        <w:t>/</w:t>
      </w:r>
      <w:r w:rsidR="00023C09" w:rsidRPr="00023C09">
        <w:rPr>
          <w:rFonts w:ascii="GHEA Grapalat" w:hAnsi="GHEA Grapalat" w:cs="Sylfaen"/>
          <w:b/>
          <w:bCs/>
          <w:sz w:val="20"/>
          <w:szCs w:val="20"/>
          <w:lang w:val="pt-BR"/>
        </w:rPr>
        <w:t>2</w:t>
      </w:r>
      <w:r w:rsidRPr="0040442B">
        <w:rPr>
          <w:rFonts w:ascii="GHEA Grapalat" w:hAnsi="GHEA Grapalat"/>
          <w:b/>
          <w:sz w:val="20"/>
          <w:szCs w:val="20"/>
          <w:lang w:val="es-ES"/>
        </w:rPr>
        <w:t>»</w:t>
      </w:r>
      <w:r w:rsidRPr="0040442B">
        <w:rPr>
          <w:rFonts w:ascii="GHEA Grapalat" w:hAnsi="GHEA Grapalat" w:cs="GHEA Grapalat"/>
          <w:sz w:val="20"/>
          <w:szCs w:val="20"/>
          <w:lang w:val="pt-BR"/>
        </w:rPr>
        <w:t xml:space="preserve"> ծածկագրով գնման ընթացակարգին:                                                             </w:t>
      </w:r>
    </w:p>
    <w:p w14:paraId="52B2DBDF" w14:textId="77777777" w:rsidR="00122F69" w:rsidRPr="0040442B" w:rsidRDefault="00122F69" w:rsidP="00122F69">
      <w:pPr>
        <w:ind w:firstLine="360"/>
        <w:jc w:val="both"/>
        <w:rPr>
          <w:rFonts w:ascii="GHEA Grapalat" w:hAnsi="GHEA Grapalat" w:cs="GHEA Grapalat"/>
          <w:color w:val="5B9BD5"/>
          <w:sz w:val="20"/>
          <w:szCs w:val="20"/>
          <w:lang w:val="hy-AM"/>
        </w:rPr>
      </w:pPr>
      <w:r w:rsidRPr="004044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2A9D2F4" w14:textId="77777777" w:rsidR="00122F69" w:rsidRPr="0040442B" w:rsidRDefault="00122F69" w:rsidP="00122F69">
      <w:pPr>
        <w:ind w:firstLine="360"/>
        <w:jc w:val="both"/>
        <w:rPr>
          <w:rFonts w:ascii="GHEA Grapalat" w:hAnsi="GHEA Grapalat" w:cs="GHEA Grapalat"/>
          <w:color w:val="000000"/>
          <w:sz w:val="20"/>
          <w:szCs w:val="20"/>
          <w:lang w:val="pt-BR"/>
        </w:rPr>
      </w:pPr>
      <w:r w:rsidRPr="0040442B">
        <w:rPr>
          <w:rFonts w:ascii="GHEA Grapalat" w:hAnsi="GHEA Grapalat" w:cs="GHEA Grapalat"/>
          <w:color w:val="000000"/>
          <w:sz w:val="20"/>
          <w:szCs w:val="20"/>
          <w:lang w:val="pt-BR"/>
        </w:rPr>
        <w:t>1.3 Ընկերությունը</w:t>
      </w:r>
      <w:r w:rsidRPr="0040442B">
        <w:rPr>
          <w:rFonts w:ascii="GHEA Grapalat" w:hAnsi="GHEA Grapalat" w:cs="GHEA Grapalat"/>
          <w:color w:val="000000"/>
          <w:sz w:val="20"/>
          <w:szCs w:val="20"/>
          <w:lang w:val="hy-AM"/>
        </w:rPr>
        <w:t xml:space="preserve"> սույն </w:t>
      </w:r>
      <w:r w:rsidRPr="0040442B">
        <w:rPr>
          <w:rFonts w:ascii="GHEA Grapalat" w:hAnsi="GHEA Grapalat" w:cs="GHEA Grapalat"/>
          <w:color w:val="000000"/>
          <w:sz w:val="20"/>
          <w:szCs w:val="20"/>
          <w:lang w:val="pt-BR"/>
        </w:rPr>
        <w:t>տուժանքի համաձայնագ</w:t>
      </w:r>
      <w:r w:rsidRPr="0040442B">
        <w:rPr>
          <w:rFonts w:ascii="GHEA Grapalat" w:hAnsi="GHEA Grapalat" w:cs="GHEA Grapalat"/>
          <w:color w:val="000000"/>
          <w:sz w:val="20"/>
          <w:szCs w:val="20"/>
          <w:lang w:val="hy-AM"/>
        </w:rPr>
        <w:t>ր</w:t>
      </w:r>
      <w:r w:rsidRPr="0040442B">
        <w:rPr>
          <w:rFonts w:ascii="GHEA Grapalat" w:hAnsi="GHEA Grapalat" w:cs="GHEA Grapalat"/>
          <w:color w:val="000000"/>
          <w:sz w:val="20"/>
          <w:szCs w:val="20"/>
          <w:lang w:val="pt-BR"/>
        </w:rPr>
        <w:t>ի</w:t>
      </w:r>
      <w:r w:rsidRPr="0040442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80EA56B"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4ECDE5A"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40442B">
        <w:rPr>
          <w:rFonts w:ascii="GHEA Grapalat" w:hAnsi="GHEA Grapalat" w:cs="GHEA Grapalat"/>
          <w:color w:val="000000"/>
          <w:sz w:val="20"/>
          <w:szCs w:val="20"/>
          <w:lang w:val="pt-BR"/>
        </w:rPr>
        <w:t>Ընկերության</w:t>
      </w:r>
      <w:r w:rsidRPr="0040442B">
        <w:rPr>
          <w:rFonts w:ascii="GHEA Grapalat" w:hAnsi="GHEA Grapalat" w:cs="GHEA Grapalat"/>
          <w:color w:val="000000"/>
          <w:sz w:val="20"/>
          <w:szCs w:val="20"/>
          <w:lang w:val="hy-AM"/>
        </w:rPr>
        <w:t xml:space="preserve"> հաշվից  գանձելու համար՝ առանց լրացուցիչ ակցեպտավորման: </w:t>
      </w:r>
    </w:p>
    <w:p w14:paraId="2E1AEC6D"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գ)  </w:t>
      </w:r>
      <w:r w:rsidRPr="0040442B">
        <w:rPr>
          <w:rFonts w:ascii="GHEA Grapalat" w:hAnsi="GHEA Grapalat" w:cs="GHEA Grapalat"/>
          <w:color w:val="000000"/>
          <w:sz w:val="20"/>
          <w:szCs w:val="20"/>
          <w:lang w:val="pt-BR"/>
        </w:rPr>
        <w:t>Ընկերությունը</w:t>
      </w:r>
      <w:r w:rsidRPr="0040442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9ECE13F" w14:textId="77777777" w:rsidR="00122F69" w:rsidRPr="0040442B" w:rsidRDefault="00122F69" w:rsidP="00122F69">
      <w:pPr>
        <w:ind w:left="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դ) </w:t>
      </w:r>
      <w:r w:rsidRPr="0040442B">
        <w:rPr>
          <w:rFonts w:ascii="GHEA Grapalat" w:hAnsi="GHEA Grapalat" w:cs="GHEA Grapalat"/>
          <w:color w:val="000000"/>
          <w:sz w:val="20"/>
          <w:szCs w:val="20"/>
          <w:lang w:val="pt-BR"/>
        </w:rPr>
        <w:t>Ընկերությունը</w:t>
      </w:r>
      <w:r w:rsidRPr="0040442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8A0AF2" w14:textId="77777777" w:rsidR="00122F69" w:rsidRPr="0040442B" w:rsidRDefault="00122F69" w:rsidP="00122F69">
      <w:pPr>
        <w:ind w:firstLine="426"/>
        <w:jc w:val="both"/>
        <w:rPr>
          <w:rFonts w:ascii="GHEA Grapalat" w:hAnsi="GHEA Grapalat" w:cs="GHEA Grapalat"/>
          <w:sz w:val="20"/>
          <w:szCs w:val="20"/>
          <w:lang w:val="hy-AM"/>
        </w:rPr>
      </w:pPr>
      <w:r w:rsidRPr="004044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DD2D6AF" w14:textId="77777777" w:rsidR="00122F69" w:rsidRPr="0040442B" w:rsidRDefault="00122F69" w:rsidP="00122F69">
      <w:pPr>
        <w:ind w:firstLine="426"/>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40442B">
        <w:rPr>
          <w:rFonts w:ascii="GHEA Grapalat" w:hAnsi="GHEA Grapalat" w:cs="GHEA Grapalat"/>
          <w:sz w:val="20"/>
          <w:szCs w:val="20"/>
          <w:lang w:val="hy-AM"/>
        </w:rPr>
        <w:t xml:space="preserve">Պահանջագիրը բնօրինակներով </w:t>
      </w:r>
      <w:r w:rsidRPr="0040442B">
        <w:rPr>
          <w:rFonts w:ascii="GHEA Grapalat" w:hAnsi="GHEA Grapalat" w:cs="GHEA Grapalat"/>
          <w:sz w:val="20"/>
          <w:szCs w:val="20"/>
          <w:lang w:val="pt-BR"/>
        </w:rPr>
        <w:t xml:space="preserve">ներկայացնում է </w:t>
      </w:r>
      <w:r w:rsidRPr="0040442B">
        <w:rPr>
          <w:rFonts w:ascii="GHEA Grapalat" w:hAnsi="GHEA Grapalat" w:cs="GHEA Grapalat"/>
          <w:sz w:val="20"/>
          <w:szCs w:val="20"/>
          <w:lang w:val="hy-AM"/>
        </w:rPr>
        <w:t>Վճարող Բանկին</w:t>
      </w:r>
      <w:r w:rsidRPr="004044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40442B">
        <w:rPr>
          <w:rFonts w:ascii="GHEA Grapalat" w:hAnsi="GHEA Grapalat" w:cs="GHEA Grapalat"/>
          <w:sz w:val="20"/>
          <w:szCs w:val="20"/>
          <w:lang w:val="hy-AM"/>
        </w:rPr>
        <w:t>Պահանջագիրը</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էլեկտրոնային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թվային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ստորագրությամբ</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հաստատված</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լինելու</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դեպքում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դրանք</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Վճարող</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Բանկին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են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ներկայացվում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էլեկտրոնային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կրիչներով</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ինչպես</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նաև</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դրանցից</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արտատպված</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թղթային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տարբերակներով</w:t>
      </w:r>
      <w:r w:rsidRPr="0040442B">
        <w:rPr>
          <w:rFonts w:ascii="GHEA Grapalat" w:hAnsi="GHEA Grapalat" w:cs="GHEA Grapalat"/>
          <w:sz w:val="20"/>
          <w:szCs w:val="20"/>
          <w:lang w:val="pt-BR"/>
        </w:rPr>
        <w:t>:</w:t>
      </w:r>
    </w:p>
    <w:p w14:paraId="3C82B949" w14:textId="77777777" w:rsidR="00122F69" w:rsidRPr="0040442B" w:rsidRDefault="00122F69" w:rsidP="00122F69">
      <w:pPr>
        <w:numPr>
          <w:ilvl w:val="1"/>
          <w:numId w:val="25"/>
        </w:numPr>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E0B0AD2" w14:textId="77777777" w:rsidR="00122F69" w:rsidRPr="0040442B" w:rsidRDefault="00122F69" w:rsidP="00122F69">
      <w:pPr>
        <w:ind w:firstLine="426"/>
        <w:jc w:val="both"/>
        <w:rPr>
          <w:rFonts w:ascii="GHEA Grapalat" w:hAnsi="GHEA Grapalat" w:cs="GHEA Grapalat"/>
          <w:sz w:val="20"/>
          <w:szCs w:val="20"/>
          <w:lang w:val="pt-BR"/>
        </w:rPr>
      </w:pPr>
      <w:r w:rsidRPr="0040442B">
        <w:rPr>
          <w:rFonts w:ascii="GHEA Grapalat" w:hAnsi="GHEA Grapalat" w:cs="GHEA Grapalat"/>
          <w:sz w:val="20"/>
          <w:szCs w:val="20"/>
          <w:lang w:val="hy-AM"/>
        </w:rPr>
        <w:t>1.6 Վճարող Բանկի կողմից Պ</w:t>
      </w:r>
      <w:r w:rsidRPr="0040442B">
        <w:rPr>
          <w:rFonts w:ascii="GHEA Grapalat" w:hAnsi="GHEA Grapalat" w:cs="GHEA Grapalat"/>
          <w:sz w:val="20"/>
          <w:szCs w:val="20"/>
          <w:lang w:val="pt-BR"/>
        </w:rPr>
        <w:t xml:space="preserve">ահանջագրում նշված գումարի վճարման հետևանքով </w:t>
      </w:r>
      <w:r w:rsidRPr="0040442B">
        <w:rPr>
          <w:rFonts w:ascii="GHEA Grapalat" w:hAnsi="GHEA Grapalat" w:cs="GHEA Grapalat"/>
          <w:sz w:val="20"/>
          <w:szCs w:val="20"/>
          <w:lang w:val="hy-AM"/>
        </w:rPr>
        <w:t xml:space="preserve">Ընկերության </w:t>
      </w:r>
      <w:r w:rsidRPr="0040442B">
        <w:rPr>
          <w:rFonts w:ascii="GHEA Grapalat" w:hAnsi="GHEA Grapalat" w:cs="GHEA Grapalat"/>
          <w:sz w:val="20"/>
          <w:szCs w:val="20"/>
          <w:lang w:val="pt-BR"/>
        </w:rPr>
        <w:t xml:space="preserve">առաջացած ռիսկերի (Ընկերության կրած վնասների) </w:t>
      </w:r>
      <w:r w:rsidRPr="0040442B">
        <w:rPr>
          <w:rFonts w:ascii="GHEA Grapalat" w:hAnsi="GHEA Grapalat" w:cs="GHEA Grapalat"/>
          <w:sz w:val="20"/>
          <w:szCs w:val="20"/>
          <w:lang w:val="hy-AM"/>
        </w:rPr>
        <w:t xml:space="preserve">և բացասական հետևանքների </w:t>
      </w:r>
      <w:r w:rsidRPr="0040442B">
        <w:rPr>
          <w:rFonts w:ascii="GHEA Grapalat" w:hAnsi="GHEA Grapalat" w:cs="GHEA Grapalat"/>
          <w:sz w:val="20"/>
          <w:szCs w:val="20"/>
          <w:lang w:val="pt-BR"/>
        </w:rPr>
        <w:t>համար Բանկը</w:t>
      </w:r>
      <w:r w:rsidRPr="0040442B">
        <w:rPr>
          <w:rFonts w:ascii="GHEA Grapalat" w:hAnsi="GHEA Grapalat" w:cs="GHEA Grapalat"/>
          <w:sz w:val="20"/>
          <w:szCs w:val="20"/>
          <w:lang w:val="hy-AM"/>
        </w:rPr>
        <w:t xml:space="preserve"> որևէ</w:t>
      </w:r>
      <w:r w:rsidRPr="0040442B">
        <w:rPr>
          <w:rFonts w:ascii="GHEA Grapalat" w:hAnsi="GHEA Grapalat" w:cs="GHEA Grapalat"/>
          <w:sz w:val="20"/>
          <w:szCs w:val="20"/>
          <w:lang w:val="pt-BR"/>
        </w:rPr>
        <w:t xml:space="preserve"> պատասխանատվություն չի կրում</w:t>
      </w:r>
      <w:r w:rsidRPr="0040442B">
        <w:rPr>
          <w:rFonts w:ascii="GHEA Grapalat" w:hAnsi="GHEA Grapalat" w:cs="GHEA Grapalat"/>
          <w:sz w:val="20"/>
          <w:szCs w:val="20"/>
          <w:lang w:val="hy-AM"/>
        </w:rPr>
        <w:t>:</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8AB0A50" w14:textId="77777777" w:rsidR="00122F69" w:rsidRPr="0040442B" w:rsidRDefault="00122F69" w:rsidP="00122F69">
      <w:pPr>
        <w:ind w:firstLine="426"/>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1.7 </w:t>
      </w:r>
      <w:r w:rsidRPr="0040442B">
        <w:rPr>
          <w:rFonts w:ascii="GHEA Grapalat" w:hAnsi="GHEA Grapalat" w:cs="GHEA Grapalat"/>
          <w:sz w:val="20"/>
          <w:szCs w:val="20"/>
          <w:lang w:val="hy-AM"/>
        </w:rPr>
        <w:t>Այն դեպքում</w:t>
      </w:r>
      <w:r w:rsidRPr="0040442B">
        <w:rPr>
          <w:rFonts w:ascii="GHEA Grapalat" w:hAnsi="GHEA Grapalat" w:cs="GHEA Grapalat"/>
          <w:sz w:val="20"/>
          <w:szCs w:val="20"/>
          <w:lang w:val="pt-BR"/>
        </w:rPr>
        <w:t>,</w:t>
      </w:r>
      <w:r w:rsidRPr="0040442B">
        <w:rPr>
          <w:rFonts w:ascii="GHEA Grapalat" w:hAnsi="GHEA Grapalat" w:cs="GHEA Grapalat"/>
          <w:sz w:val="20"/>
          <w:szCs w:val="20"/>
          <w:lang w:val="hy-AM"/>
        </w:rPr>
        <w:t xml:space="preserve"> երբ Ընկերության հաշվի միջոցները չեն բավարարում</w:t>
      </w:r>
      <w:r w:rsidRPr="0040442B">
        <w:rPr>
          <w:rFonts w:ascii="GHEA Grapalat" w:hAnsi="GHEA Grapalat" w:cs="GHEA Grapalat"/>
          <w:sz w:val="20"/>
          <w:szCs w:val="20"/>
        </w:rPr>
        <w:t>՝</w:t>
      </w:r>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Վճարող</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բանկը</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վճարման</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պահանջագիրը</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ստանալուց</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հետո</w:t>
      </w:r>
      <w:proofErr w:type="spellEnd"/>
      <w:r w:rsidRPr="0040442B">
        <w:rPr>
          <w:rFonts w:ascii="GHEA Grapalat" w:hAnsi="GHEA Grapalat" w:cs="GHEA Grapalat"/>
          <w:sz w:val="20"/>
          <w:szCs w:val="20"/>
        </w:rPr>
        <w:t>՝</w:t>
      </w:r>
      <w:r w:rsidRPr="0040442B">
        <w:rPr>
          <w:rFonts w:ascii="GHEA Grapalat" w:hAnsi="GHEA Grapalat" w:cs="GHEA Grapalat"/>
          <w:sz w:val="20"/>
          <w:szCs w:val="20"/>
          <w:lang w:val="pt-BR"/>
        </w:rPr>
        <w:t xml:space="preserve"> 2 (</w:t>
      </w:r>
      <w:proofErr w:type="spellStart"/>
      <w:r w:rsidRPr="0040442B">
        <w:rPr>
          <w:rFonts w:ascii="GHEA Grapalat" w:hAnsi="GHEA Grapalat" w:cs="GHEA Grapalat"/>
          <w:sz w:val="20"/>
          <w:szCs w:val="20"/>
        </w:rPr>
        <w:t>երկու</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աշխատանքային</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օրվա</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ընթացքում</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պետք</w:t>
      </w:r>
      <w:proofErr w:type="spellEnd"/>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է</w:t>
      </w:r>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տեղեկացնի</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Պատվիրատուին</w:t>
      </w:r>
      <w:proofErr w:type="spellEnd"/>
      <w:r w:rsidRPr="0040442B">
        <w:rPr>
          <w:rFonts w:ascii="GHEA Grapalat" w:hAnsi="GHEA Grapalat" w:cs="GHEA Grapalat"/>
          <w:sz w:val="20"/>
          <w:szCs w:val="20"/>
        </w:rPr>
        <w:t>՝</w:t>
      </w:r>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գրավոր</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ձևով</w:t>
      </w:r>
      <w:proofErr w:type="spellEnd"/>
      <w:r w:rsidRPr="0040442B">
        <w:rPr>
          <w:rFonts w:ascii="GHEA Grapalat" w:hAnsi="GHEA Grapalat" w:cs="GHEA Grapalat"/>
          <w:sz w:val="20"/>
          <w:szCs w:val="20"/>
          <w:lang w:val="pt-BR"/>
        </w:rPr>
        <w:t>:</w:t>
      </w:r>
    </w:p>
    <w:p w14:paraId="24B74175" w14:textId="77777777" w:rsidR="00122F69" w:rsidRPr="0040442B" w:rsidRDefault="00122F69" w:rsidP="00122F69">
      <w:pPr>
        <w:ind w:firstLine="360"/>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1.8 Սույն համաձայնագիրը և կից </w:t>
      </w:r>
      <w:r w:rsidRPr="0040442B">
        <w:rPr>
          <w:rFonts w:ascii="GHEA Grapalat" w:hAnsi="GHEA Grapalat" w:cs="GHEA Grapalat"/>
          <w:sz w:val="20"/>
          <w:szCs w:val="20"/>
          <w:lang w:val="hy-AM"/>
        </w:rPr>
        <w:t>Պ</w:t>
      </w:r>
      <w:r w:rsidRPr="0040442B">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40442B">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1F3EE28" w14:textId="77777777" w:rsidR="00122F69" w:rsidRPr="00192949" w:rsidRDefault="00122F69" w:rsidP="00122F69">
      <w:pPr>
        <w:rPr>
          <w:rFonts w:ascii="GHEA Grapalat" w:hAnsi="GHEA Grapalat" w:cs="GHEA Grapalat"/>
          <w:b/>
          <w:bCs/>
          <w:sz w:val="20"/>
          <w:szCs w:val="20"/>
          <w:lang w:val="pt-BR"/>
        </w:rPr>
      </w:pPr>
    </w:p>
    <w:p w14:paraId="56043A10" w14:textId="77777777" w:rsidR="00122F69" w:rsidRPr="00192949" w:rsidRDefault="00122F69" w:rsidP="00122F69">
      <w:pPr>
        <w:ind w:left="720"/>
        <w:rPr>
          <w:rFonts w:ascii="GHEA Grapalat" w:hAnsi="GHEA Grapalat" w:cs="GHEA Grapalat"/>
          <w:b/>
          <w:bCs/>
          <w:sz w:val="20"/>
          <w:szCs w:val="20"/>
          <w:lang w:val="pt-BR"/>
        </w:rPr>
      </w:pPr>
    </w:p>
    <w:p w14:paraId="7B34673A" w14:textId="77777777" w:rsidR="00122F69" w:rsidRPr="0040442B" w:rsidRDefault="00122F69" w:rsidP="00122F69">
      <w:pPr>
        <w:numPr>
          <w:ilvl w:val="0"/>
          <w:numId w:val="6"/>
        </w:numPr>
        <w:jc w:val="center"/>
        <w:rPr>
          <w:rFonts w:ascii="GHEA Grapalat" w:hAnsi="GHEA Grapalat" w:cs="GHEA Grapalat"/>
          <w:b/>
          <w:bCs/>
          <w:sz w:val="20"/>
          <w:szCs w:val="20"/>
        </w:rPr>
      </w:pPr>
      <w:proofErr w:type="spellStart"/>
      <w:r w:rsidRPr="0040442B">
        <w:rPr>
          <w:rFonts w:ascii="GHEA Grapalat" w:hAnsi="GHEA Grapalat" w:cs="GHEA Grapalat"/>
          <w:b/>
          <w:bCs/>
          <w:sz w:val="20"/>
          <w:szCs w:val="20"/>
        </w:rPr>
        <w:t>Այլ</w:t>
      </w:r>
      <w:proofErr w:type="spellEnd"/>
      <w:r w:rsidRPr="0040442B">
        <w:rPr>
          <w:rFonts w:ascii="GHEA Grapalat" w:hAnsi="GHEA Grapalat" w:cs="GHEA Grapalat"/>
          <w:b/>
          <w:bCs/>
          <w:sz w:val="20"/>
          <w:szCs w:val="20"/>
        </w:rPr>
        <w:t xml:space="preserve"> </w:t>
      </w:r>
      <w:proofErr w:type="spellStart"/>
      <w:r w:rsidRPr="0040442B">
        <w:rPr>
          <w:rFonts w:ascii="GHEA Grapalat" w:hAnsi="GHEA Grapalat" w:cs="GHEA Grapalat"/>
          <w:b/>
          <w:bCs/>
          <w:sz w:val="20"/>
          <w:szCs w:val="20"/>
        </w:rPr>
        <w:t>պայմաններ</w:t>
      </w:r>
      <w:proofErr w:type="spellEnd"/>
    </w:p>
    <w:p w14:paraId="24692019" w14:textId="77777777" w:rsidR="00122F69" w:rsidRPr="0040442B" w:rsidRDefault="00122F69" w:rsidP="00122F69">
      <w:pPr>
        <w:ind w:left="720"/>
        <w:rPr>
          <w:rFonts w:ascii="GHEA Grapalat" w:hAnsi="GHEA Grapalat" w:cs="GHEA Grapalat"/>
          <w:b/>
          <w:bCs/>
          <w:sz w:val="20"/>
          <w:szCs w:val="20"/>
        </w:rPr>
      </w:pPr>
    </w:p>
    <w:p w14:paraId="700114A7"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rPr>
        <w:t xml:space="preserve">2.1 </w:t>
      </w:r>
      <w:proofErr w:type="spellStart"/>
      <w:r w:rsidRPr="0040442B">
        <w:rPr>
          <w:rFonts w:ascii="GHEA Grapalat" w:hAnsi="GHEA Grapalat" w:cs="GHEA Grapalat"/>
          <w:sz w:val="20"/>
          <w:szCs w:val="20"/>
        </w:rPr>
        <w:t>Սույն</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համաձայնագիրը</w:t>
      </w:r>
      <w:proofErr w:type="spellEnd"/>
      <w:r w:rsidRPr="0040442B">
        <w:rPr>
          <w:rFonts w:ascii="GHEA Grapalat" w:hAnsi="GHEA Grapalat" w:cs="GHEA Grapalat"/>
          <w:sz w:val="20"/>
          <w:szCs w:val="20"/>
          <w:lang w:val="hy-AM"/>
        </w:rPr>
        <w:t xml:space="preserve"> և Պահանջագիրը անհետկանչելի են,</w:t>
      </w:r>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ուժի</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մեջ</w:t>
      </w:r>
      <w:proofErr w:type="spellEnd"/>
      <w:r w:rsidRPr="0040442B">
        <w:rPr>
          <w:rFonts w:ascii="GHEA Grapalat" w:hAnsi="GHEA Grapalat" w:cs="GHEA Grapalat"/>
          <w:sz w:val="20"/>
          <w:szCs w:val="20"/>
        </w:rPr>
        <w:t xml:space="preserve"> </w:t>
      </w:r>
      <w:r w:rsidRPr="0040442B">
        <w:rPr>
          <w:rFonts w:ascii="GHEA Grapalat" w:hAnsi="GHEA Grapalat" w:cs="GHEA Grapalat"/>
          <w:sz w:val="20"/>
          <w:szCs w:val="20"/>
          <w:lang w:val="hy-AM"/>
        </w:rPr>
        <w:t>են</w:t>
      </w:r>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մտնում</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Ընկերության</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կողմից</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վավերացման</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պահից</w:t>
      </w:r>
      <w:proofErr w:type="spellEnd"/>
      <w:r w:rsidRPr="0040442B">
        <w:rPr>
          <w:rFonts w:ascii="GHEA Grapalat" w:hAnsi="GHEA Grapalat" w:cs="GHEA Grapalat"/>
          <w:sz w:val="20"/>
          <w:szCs w:val="20"/>
        </w:rPr>
        <w:t xml:space="preserve"> և </w:t>
      </w:r>
      <w:proofErr w:type="spellStart"/>
      <w:r w:rsidRPr="0040442B">
        <w:rPr>
          <w:rFonts w:ascii="GHEA Grapalat" w:hAnsi="GHEA Grapalat" w:cs="GHEA Grapalat"/>
          <w:sz w:val="20"/>
          <w:szCs w:val="20"/>
        </w:rPr>
        <w:t>ուժի</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մեջ</w:t>
      </w:r>
      <w:proofErr w:type="spellEnd"/>
      <w:r w:rsidRPr="0040442B">
        <w:rPr>
          <w:rFonts w:ascii="GHEA Grapalat" w:hAnsi="GHEA Grapalat" w:cs="GHEA Grapalat"/>
          <w:sz w:val="20"/>
          <w:szCs w:val="20"/>
          <w:lang w:val="hy-AM"/>
        </w:rPr>
        <w:t xml:space="preserve"> են մինչև </w:t>
      </w:r>
      <w:proofErr w:type="spellStart"/>
      <w:r w:rsidRPr="0040442B">
        <w:rPr>
          <w:rFonts w:ascii="GHEA Grapalat" w:hAnsi="GHEA Grapalat" w:cs="GHEA Grapalat"/>
          <w:sz w:val="20"/>
          <w:szCs w:val="20"/>
        </w:rPr>
        <w:t>Պատվիրատուի</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կողմից</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կնքված</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պայմանագրի</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կատարման</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արդյունքը</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ամբողջական</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ընդունվելու</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օրվան</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հաջորդող</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քսաներորդ</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աշխատանքային</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օրը</w:t>
      </w:r>
      <w:proofErr w:type="spellEnd"/>
      <w:r w:rsidRPr="0040442B">
        <w:rPr>
          <w:rFonts w:ascii="GHEA Grapalat" w:hAnsi="GHEA Grapalat" w:cs="GHEA Grapalat"/>
          <w:sz w:val="20"/>
          <w:szCs w:val="20"/>
        </w:rPr>
        <w:t xml:space="preserve"> </w:t>
      </w:r>
      <w:proofErr w:type="spellStart"/>
      <w:r w:rsidRPr="0040442B">
        <w:rPr>
          <w:rFonts w:ascii="GHEA Grapalat" w:hAnsi="GHEA Grapalat" w:cs="GHEA Grapalat"/>
          <w:sz w:val="20"/>
          <w:szCs w:val="20"/>
        </w:rPr>
        <w:t>ներառյալ</w:t>
      </w:r>
      <w:proofErr w:type="spellEnd"/>
      <w:r w:rsidRPr="0040442B">
        <w:rPr>
          <w:rFonts w:ascii="GHEA Grapalat" w:hAnsi="GHEA Grapalat" w:cs="GHEA Grapalat"/>
          <w:sz w:val="20"/>
          <w:szCs w:val="20"/>
        </w:rPr>
        <w:t xml:space="preserve">։ </w:t>
      </w:r>
    </w:p>
    <w:p w14:paraId="748245FF"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4C4473D"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8EDD5E3" w14:textId="77777777" w:rsidR="00122F69" w:rsidRPr="0040442B" w:rsidDel="00A13215"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733406E"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43B8312" w14:textId="77777777" w:rsidR="00122F69" w:rsidRPr="0040442B" w:rsidRDefault="00122F69" w:rsidP="00122F69">
      <w:pPr>
        <w:ind w:firstLine="567"/>
        <w:jc w:val="both"/>
        <w:rPr>
          <w:rFonts w:ascii="GHEA Grapalat" w:hAnsi="GHEA Grapalat" w:cs="GHEA Grapalat"/>
          <w:sz w:val="20"/>
          <w:szCs w:val="20"/>
          <w:lang w:val="hy-AM"/>
        </w:rPr>
      </w:pPr>
    </w:p>
    <w:p w14:paraId="1A200B7B" w14:textId="77777777" w:rsidR="00122F69" w:rsidRPr="0040442B" w:rsidRDefault="00122F69" w:rsidP="00122F69">
      <w:pPr>
        <w:ind w:firstLine="567"/>
        <w:jc w:val="center"/>
        <w:rPr>
          <w:rFonts w:ascii="GHEA Grapalat" w:hAnsi="GHEA Grapalat" w:cs="GHEA Grapalat"/>
          <w:sz w:val="20"/>
          <w:szCs w:val="20"/>
          <w:lang w:val="hy-AM"/>
        </w:rPr>
      </w:pPr>
      <w:r w:rsidRPr="0040442B">
        <w:rPr>
          <w:rFonts w:ascii="GHEA Grapalat" w:hAnsi="GHEA Grapalat" w:cs="GHEA Grapalat"/>
          <w:b/>
          <w:sz w:val="20"/>
          <w:szCs w:val="20"/>
          <w:lang w:val="hy-AM"/>
        </w:rPr>
        <w:t>3. Ընկերության հասցեն, բանկային վավերապայմանները`</w:t>
      </w:r>
    </w:p>
    <w:p w14:paraId="5A651B2A" w14:textId="77777777" w:rsidR="00122F69" w:rsidRPr="0040442B" w:rsidRDefault="00122F69" w:rsidP="00122F69">
      <w:pPr>
        <w:jc w:val="both"/>
        <w:rPr>
          <w:rFonts w:ascii="GHEA Grapalat" w:hAnsi="GHEA Grapalat" w:cs="GHEA Grapalat"/>
          <w:sz w:val="20"/>
          <w:szCs w:val="20"/>
          <w:u w:val="single"/>
          <w:lang w:val="hy-AM"/>
        </w:rPr>
      </w:pP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p>
    <w:p w14:paraId="73CFFDE9" w14:textId="77777777" w:rsidR="00122F69" w:rsidRPr="0040442B" w:rsidRDefault="00122F69" w:rsidP="00122F69">
      <w:pPr>
        <w:jc w:val="both"/>
        <w:rPr>
          <w:rFonts w:ascii="GHEA Grapalat" w:hAnsi="GHEA Grapalat"/>
          <w:sz w:val="18"/>
          <w:szCs w:val="18"/>
          <w:vertAlign w:val="superscript"/>
          <w:lang w:val="hy-AM"/>
        </w:rPr>
      </w:pPr>
      <w:r w:rsidRPr="0040442B">
        <w:rPr>
          <w:rFonts w:ascii="GHEA Grapalat" w:hAnsi="GHEA Grapalat"/>
          <w:sz w:val="18"/>
          <w:szCs w:val="18"/>
          <w:vertAlign w:val="superscript"/>
          <w:lang w:val="hy-AM"/>
        </w:rPr>
        <w:t xml:space="preserve">                               ընկերության անվանումը</w:t>
      </w:r>
    </w:p>
    <w:p w14:paraId="0D4CC3D1" w14:textId="77777777" w:rsidR="00122F69" w:rsidRPr="0040442B" w:rsidRDefault="00122F69" w:rsidP="00122F69">
      <w:pPr>
        <w:jc w:val="both"/>
        <w:rPr>
          <w:rFonts w:ascii="GHEA Grapalat" w:hAnsi="GHEA Grapalat"/>
          <w:sz w:val="18"/>
          <w:szCs w:val="18"/>
          <w:u w:val="single"/>
          <w:vertAlign w:val="superscript"/>
          <w:lang w:val="hy-AM"/>
        </w:rPr>
      </w:pPr>
      <w:r w:rsidRPr="0040442B">
        <w:rPr>
          <w:rFonts w:ascii="GHEA Grapalat" w:hAnsi="GHEA Grapalat"/>
          <w:sz w:val="18"/>
          <w:szCs w:val="18"/>
          <w:vertAlign w:val="superscript"/>
          <w:lang w:val="hy-AM"/>
        </w:rPr>
        <w:t xml:space="preserve"> </w:t>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p>
    <w:p w14:paraId="5500D941" w14:textId="77777777" w:rsidR="00122F69" w:rsidRPr="0040442B" w:rsidRDefault="00122F69" w:rsidP="00122F69">
      <w:pPr>
        <w:jc w:val="both"/>
        <w:rPr>
          <w:rFonts w:ascii="GHEA Grapalat" w:hAnsi="GHEA Grapalat"/>
          <w:sz w:val="18"/>
          <w:szCs w:val="18"/>
          <w:vertAlign w:val="superscript"/>
          <w:lang w:val="hy-AM"/>
        </w:rPr>
      </w:pPr>
      <w:r w:rsidRPr="0040442B">
        <w:rPr>
          <w:rFonts w:ascii="GHEA Grapalat" w:hAnsi="GHEA Grapalat"/>
          <w:sz w:val="18"/>
          <w:szCs w:val="18"/>
          <w:vertAlign w:val="superscript"/>
          <w:lang w:val="hy-AM"/>
        </w:rPr>
        <w:t xml:space="preserve">                              ընկերության հասցեն</w:t>
      </w:r>
    </w:p>
    <w:p w14:paraId="1C9B7286" w14:textId="77777777" w:rsidR="00122F69" w:rsidRPr="0040442B" w:rsidRDefault="00122F69" w:rsidP="00122F69">
      <w:pPr>
        <w:jc w:val="both"/>
        <w:rPr>
          <w:rFonts w:ascii="GHEA Grapalat" w:hAnsi="GHEA Grapalat"/>
          <w:sz w:val="18"/>
          <w:szCs w:val="18"/>
          <w:u w:val="single"/>
          <w:vertAlign w:val="superscript"/>
          <w:lang w:val="hy-AM"/>
        </w:rPr>
      </w:pP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p>
    <w:p w14:paraId="12854557" w14:textId="77777777" w:rsidR="00122F69" w:rsidRPr="0040442B" w:rsidRDefault="00122F69" w:rsidP="00122F69">
      <w:pPr>
        <w:jc w:val="both"/>
        <w:rPr>
          <w:rFonts w:ascii="GHEA Grapalat" w:hAnsi="GHEA Grapalat"/>
          <w:sz w:val="18"/>
          <w:szCs w:val="18"/>
          <w:vertAlign w:val="superscript"/>
          <w:lang w:val="hy-AM"/>
        </w:rPr>
      </w:pPr>
      <w:r w:rsidRPr="0040442B">
        <w:rPr>
          <w:rFonts w:ascii="GHEA Grapalat" w:hAnsi="GHEA Grapalat"/>
          <w:sz w:val="18"/>
          <w:szCs w:val="18"/>
          <w:vertAlign w:val="superscript"/>
          <w:lang w:val="hy-AM"/>
        </w:rPr>
        <w:t xml:space="preserve">              ընկերությանը սպասարկող բանկի անվանումը</w:t>
      </w:r>
    </w:p>
    <w:p w14:paraId="1DC1D919" w14:textId="77777777" w:rsidR="00122F69" w:rsidRPr="0040442B" w:rsidRDefault="00122F69" w:rsidP="00122F69">
      <w:pPr>
        <w:jc w:val="both"/>
        <w:rPr>
          <w:rFonts w:ascii="GHEA Grapalat" w:hAnsi="GHEA Grapalat"/>
          <w:sz w:val="18"/>
          <w:szCs w:val="18"/>
          <w:u w:val="single"/>
          <w:vertAlign w:val="superscript"/>
          <w:lang w:val="hy-AM"/>
        </w:rPr>
      </w:pP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r w:rsidRPr="0040442B">
        <w:rPr>
          <w:rFonts w:ascii="GHEA Grapalat" w:hAnsi="GHEA Grapalat"/>
          <w:sz w:val="18"/>
          <w:szCs w:val="18"/>
          <w:u w:val="single"/>
          <w:vertAlign w:val="superscript"/>
          <w:lang w:val="hy-AM"/>
        </w:rPr>
        <w:tab/>
      </w:r>
    </w:p>
    <w:p w14:paraId="30B25A4B" w14:textId="77777777" w:rsidR="00122F69" w:rsidRPr="0040442B" w:rsidRDefault="00122F69" w:rsidP="00122F69">
      <w:pPr>
        <w:jc w:val="both"/>
        <w:rPr>
          <w:rFonts w:ascii="GHEA Grapalat" w:hAnsi="GHEA Grapalat"/>
          <w:sz w:val="18"/>
          <w:szCs w:val="18"/>
          <w:u w:val="single"/>
          <w:vertAlign w:val="superscript"/>
          <w:lang w:val="hy-AM"/>
        </w:rPr>
      </w:pPr>
    </w:p>
    <w:p w14:paraId="453EAA4A" w14:textId="77777777" w:rsidR="00122F69" w:rsidRPr="0040442B" w:rsidRDefault="00122F69" w:rsidP="00122F69">
      <w:pPr>
        <w:jc w:val="both"/>
        <w:rPr>
          <w:rFonts w:ascii="GHEA Grapalat" w:hAnsi="GHEA Grapalat"/>
          <w:sz w:val="20"/>
          <w:szCs w:val="20"/>
          <w:lang w:val="hy-AM"/>
        </w:rPr>
      </w:pPr>
      <w:r w:rsidRPr="0040442B">
        <w:rPr>
          <w:rFonts w:ascii="GHEA Grapalat" w:hAnsi="GHEA Grapalat"/>
          <w:sz w:val="20"/>
          <w:szCs w:val="20"/>
          <w:lang w:val="hy-AM"/>
        </w:rPr>
        <w:t>Կ.Տ</w:t>
      </w:r>
    </w:p>
    <w:p w14:paraId="1017B7D2" w14:textId="77777777" w:rsidR="00122F69" w:rsidRPr="0040442B" w:rsidRDefault="00122F69" w:rsidP="00122F69">
      <w:pPr>
        <w:jc w:val="both"/>
        <w:rPr>
          <w:rFonts w:ascii="GHEA Grapalat" w:hAnsi="GHEA Grapalat"/>
          <w:sz w:val="20"/>
          <w:szCs w:val="20"/>
          <w:lang w:val="hy-AM"/>
        </w:rPr>
      </w:pPr>
    </w:p>
    <w:p w14:paraId="78F3AC15" w14:textId="77777777" w:rsidR="00122F69" w:rsidRPr="0040442B" w:rsidRDefault="00122F69" w:rsidP="00122F69">
      <w:pPr>
        <w:jc w:val="both"/>
        <w:rPr>
          <w:rFonts w:ascii="GHEA Grapalat" w:hAnsi="GHEA Grapalat"/>
          <w:sz w:val="20"/>
          <w:szCs w:val="20"/>
          <w:lang w:val="hy-AM"/>
        </w:rPr>
      </w:pPr>
      <w:r w:rsidRPr="0040442B">
        <w:rPr>
          <w:rFonts w:ascii="GHEA Grapalat" w:hAnsi="GHEA Grapalat"/>
          <w:sz w:val="20"/>
          <w:szCs w:val="20"/>
          <w:lang w:val="hy-AM"/>
        </w:rPr>
        <w:t>Օր/ամիս/տարի</w:t>
      </w:r>
    </w:p>
    <w:p w14:paraId="371D95B2" w14:textId="77777777" w:rsidR="00122F69" w:rsidRPr="0040442B" w:rsidRDefault="00122F69" w:rsidP="00122F69">
      <w:pPr>
        <w:jc w:val="both"/>
        <w:rPr>
          <w:rFonts w:ascii="GHEA Grapalat" w:hAnsi="GHEA Grapalat"/>
          <w:sz w:val="18"/>
          <w:szCs w:val="18"/>
          <w:vertAlign w:val="superscript"/>
          <w:lang w:val="hy-AM"/>
        </w:rPr>
      </w:pPr>
    </w:p>
    <w:p w14:paraId="05048F15" w14:textId="77777777" w:rsidR="00122F69" w:rsidRPr="0040442B" w:rsidRDefault="00122F69" w:rsidP="00122F69">
      <w:pPr>
        <w:jc w:val="both"/>
        <w:rPr>
          <w:rFonts w:ascii="GHEA Grapalat" w:hAnsi="GHEA Grapalat" w:cs="GHEA Grapalat"/>
          <w:i/>
          <w:sz w:val="18"/>
          <w:szCs w:val="18"/>
          <w:lang w:val="hy-AM"/>
        </w:rPr>
      </w:pPr>
    </w:p>
    <w:p w14:paraId="1AF1BBB3"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40442B">
        <w:rPr>
          <w:rFonts w:ascii="GHEA Grapalat" w:hAnsi="GHEA Grapalat" w:cs="Sylfaen"/>
          <w:i/>
          <w:sz w:val="16"/>
          <w:szCs w:val="16"/>
          <w:lang w:val="hy-AM"/>
        </w:rPr>
        <w:t xml:space="preserve">* </w:t>
      </w:r>
      <w:r w:rsidRPr="0040442B">
        <w:rPr>
          <w:rFonts w:ascii="GHEA Grapalat" w:hAnsi="GHEA Grapalat"/>
          <w:i/>
          <w:sz w:val="16"/>
          <w:szCs w:val="16"/>
          <w:lang w:val="hy-AM"/>
        </w:rPr>
        <w:t>լրացվում է հանձնաժողովի քարտուղարի կողմից` մինչև հրավերը տեղեկագրում հրապարակելը:</w:t>
      </w:r>
    </w:p>
    <w:p w14:paraId="46BA75CD" w14:textId="77777777" w:rsidR="00122F69" w:rsidRPr="0040442B" w:rsidRDefault="00122F69" w:rsidP="00122F69">
      <w:pPr>
        <w:pStyle w:val="BodyTextIndent3"/>
        <w:spacing w:line="240" w:lineRule="auto"/>
        <w:jc w:val="right"/>
        <w:rPr>
          <w:rFonts w:ascii="GHEA Grapalat" w:hAnsi="GHEA Grapalat"/>
          <w:b/>
          <w:lang w:val="hy-AM"/>
        </w:rPr>
      </w:pPr>
      <w:r w:rsidRPr="004044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2F69" w:rsidRPr="0040442B" w14:paraId="56229001"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462704" w14:textId="77777777" w:rsidR="00122F69" w:rsidRPr="0040442B" w:rsidRDefault="00122F69" w:rsidP="008B5237">
            <w:pPr>
              <w:rPr>
                <w:rFonts w:ascii="GHEA Grapalat" w:hAnsi="GHEA Grapalat" w:cs="Sylfaen"/>
                <w:b/>
                <w:bCs/>
                <w:sz w:val="20"/>
                <w:szCs w:val="20"/>
                <w:lang w:val="hy-AM"/>
              </w:rPr>
            </w:pPr>
            <w:r w:rsidRPr="0040442B">
              <w:rPr>
                <w:rFonts w:ascii="GHEA Grapalat" w:hAnsi="GHEA Grapalat" w:cs="Sylfaen"/>
                <w:sz w:val="20"/>
                <w:szCs w:val="20"/>
              </w:rPr>
              <w:lastRenderedPageBreak/>
              <w:t xml:space="preserve">1.                                                              </w:t>
            </w:r>
            <w:r w:rsidRPr="0040442B">
              <w:rPr>
                <w:rFonts w:ascii="GHEA Grapalat" w:hAnsi="GHEA Grapalat" w:cs="Sylfaen"/>
                <w:b/>
                <w:bCs/>
                <w:sz w:val="20"/>
                <w:szCs w:val="20"/>
              </w:rPr>
              <w:t>ՎՃԱՐՄԱՆ</w:t>
            </w:r>
            <w:r w:rsidRPr="0040442B">
              <w:rPr>
                <w:rFonts w:ascii="GHEA Grapalat" w:hAnsi="GHEA Grapalat" w:cs="Arial"/>
                <w:b/>
                <w:bCs/>
                <w:sz w:val="20"/>
                <w:szCs w:val="20"/>
              </w:rPr>
              <w:t xml:space="preserve"> </w:t>
            </w:r>
            <w:r w:rsidRPr="0040442B">
              <w:rPr>
                <w:rFonts w:ascii="GHEA Grapalat" w:hAnsi="GHEA Grapalat" w:cs="Sylfaen"/>
                <w:b/>
                <w:bCs/>
                <w:sz w:val="20"/>
                <w:szCs w:val="20"/>
              </w:rPr>
              <w:t xml:space="preserve">ՊԱՀԱՆՋԱԳԻՐ* </w:t>
            </w:r>
          </w:p>
          <w:p w14:paraId="7053B3B8" w14:textId="77777777" w:rsidR="00122F69" w:rsidRPr="0040442B" w:rsidRDefault="00122F69" w:rsidP="008B5237">
            <w:pPr>
              <w:jc w:val="center"/>
              <w:rPr>
                <w:rFonts w:ascii="GHEA Grapalat" w:hAnsi="GHEA Grapalat" w:cs="Arial"/>
                <w:bCs/>
                <w:i/>
                <w:sz w:val="20"/>
                <w:szCs w:val="20"/>
              </w:rPr>
            </w:pPr>
          </w:p>
        </w:tc>
      </w:tr>
      <w:tr w:rsidR="00122F69" w:rsidRPr="0040442B" w14:paraId="74D5CED1"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B6171" w14:textId="77777777" w:rsidR="00122F69" w:rsidRPr="0040442B" w:rsidRDefault="00122F69" w:rsidP="008B5237">
            <w:pPr>
              <w:rPr>
                <w:rFonts w:ascii="GHEA Grapalat" w:hAnsi="GHEA Grapalat" w:cs="Sylfaen"/>
                <w:sz w:val="20"/>
                <w:szCs w:val="20"/>
                <w:lang w:val="hy-AM"/>
              </w:rPr>
            </w:pPr>
            <w:r w:rsidRPr="0040442B">
              <w:rPr>
                <w:rFonts w:ascii="GHEA Grapalat" w:hAnsi="GHEA Grapalat" w:cs="Sylfaen"/>
                <w:sz w:val="20"/>
                <w:szCs w:val="20"/>
                <w:lang w:val="hy-AM"/>
              </w:rPr>
              <w:t>2</w:t>
            </w:r>
            <w:r w:rsidRPr="0040442B">
              <w:rPr>
                <w:rFonts w:ascii="GHEA Grapalat" w:hAnsi="GHEA Grapalat" w:cs="Sylfaen"/>
                <w:sz w:val="20"/>
                <w:szCs w:val="20"/>
              </w:rPr>
              <w:t>.</w:t>
            </w:r>
            <w:r w:rsidRPr="0040442B">
              <w:rPr>
                <w:rFonts w:ascii="GHEA Grapalat" w:hAnsi="GHEA Grapalat" w:cs="Sylfaen"/>
                <w:sz w:val="20"/>
                <w:szCs w:val="20"/>
                <w:lang w:val="hy-AM"/>
              </w:rPr>
              <w:t xml:space="preserve"> Թիվ </w:t>
            </w:r>
          </w:p>
        </w:tc>
      </w:tr>
      <w:tr w:rsidR="00122F69" w:rsidRPr="0040442B" w14:paraId="512A7B54" w14:textId="77777777" w:rsidTr="008B523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C0C8E"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3</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Ներկայացման</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ամսաթիվը</w:t>
            </w:r>
            <w:proofErr w:type="spellEnd"/>
            <w:r w:rsidRPr="0040442B">
              <w:rPr>
                <w:rFonts w:ascii="GHEA Grapalat" w:hAnsi="GHEA Grapalat" w:cs="Arial"/>
                <w:sz w:val="20"/>
                <w:szCs w:val="20"/>
              </w:rPr>
              <w:t xml:space="preserve">` </w:t>
            </w:r>
            <w:r w:rsidRPr="0040442B">
              <w:rPr>
                <w:rFonts w:ascii="GHEA Grapalat" w:hAnsi="GHEA Grapalat" w:cs="Tahoma"/>
                <w:color w:val="000000"/>
                <w:sz w:val="20"/>
                <w:szCs w:val="20"/>
              </w:rPr>
              <w:t xml:space="preserve">"___"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20___</w:t>
            </w:r>
            <w:r w:rsidRPr="0040442B">
              <w:rPr>
                <w:rFonts w:ascii="GHEA Grapalat" w:hAnsi="GHEA Grapalat" w:cs="Sylfaen"/>
                <w:color w:val="000000"/>
                <w:sz w:val="20"/>
                <w:szCs w:val="20"/>
              </w:rPr>
              <w:t>թ.</w:t>
            </w:r>
          </w:p>
        </w:tc>
      </w:tr>
      <w:tr w:rsidR="00122F69" w:rsidRPr="0040442B" w14:paraId="1469EB85" w14:textId="77777777" w:rsidTr="008B523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A13E3"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4</w:t>
            </w:r>
            <w:r w:rsidRPr="0040442B">
              <w:rPr>
                <w:rFonts w:ascii="GHEA Grapalat" w:hAnsi="GHEA Grapalat" w:cs="Sylfaen"/>
                <w:sz w:val="20"/>
                <w:szCs w:val="20"/>
              </w:rPr>
              <w:t xml:space="preserve">. </w:t>
            </w:r>
            <w:r w:rsidRPr="0040442B">
              <w:rPr>
                <w:rFonts w:ascii="GHEA Grapalat" w:hAnsi="GHEA Grapalat" w:cs="Sylfaen"/>
                <w:sz w:val="20"/>
                <w:szCs w:val="20"/>
                <w:lang w:val="hy-AM"/>
              </w:rPr>
              <w:t>Վճարողի անվանումը</w:t>
            </w:r>
            <w:r w:rsidRPr="0040442B">
              <w:rPr>
                <w:rFonts w:ascii="GHEA Grapalat" w:hAnsi="GHEA Grapalat" w:cs="Sylfaen"/>
                <w:sz w:val="20"/>
                <w:szCs w:val="20"/>
              </w:rPr>
              <w:t>,</w:t>
            </w:r>
            <w:r w:rsidRPr="0040442B">
              <w:rPr>
                <w:rFonts w:ascii="GHEA Grapalat" w:hAnsi="GHEA Grapalat" w:cs="Sylfaen"/>
                <w:sz w:val="20"/>
                <w:szCs w:val="20"/>
                <w:lang w:val="hy-AM"/>
              </w:rPr>
              <w:t xml:space="preserve"> կամ անուն ազգանուն </w:t>
            </w:r>
            <w:r w:rsidRPr="0040442B">
              <w:rPr>
                <w:rFonts w:ascii="GHEA Grapalat" w:hAnsi="GHEA Grapalat" w:cs="Sylfaen"/>
                <w:sz w:val="20"/>
                <w:szCs w:val="20"/>
              </w:rPr>
              <w:t>(</w:t>
            </w:r>
            <w:proofErr w:type="spellStart"/>
            <w:r w:rsidRPr="0040442B">
              <w:rPr>
                <w:rFonts w:ascii="GHEA Grapalat" w:hAnsi="GHEA Grapalat" w:cs="Sylfaen"/>
                <w:sz w:val="20"/>
                <w:szCs w:val="20"/>
              </w:rPr>
              <w:t>Ընկերություն</w:t>
            </w:r>
            <w:proofErr w:type="spellEnd"/>
            <w:r w:rsidRPr="0040442B">
              <w:rPr>
                <w:rFonts w:ascii="GHEA Grapalat" w:hAnsi="GHEA Grapalat" w:cs="Sylfaen"/>
                <w:sz w:val="20"/>
                <w:szCs w:val="20"/>
              </w:rPr>
              <w:t xml:space="preserve"> </w:t>
            </w:r>
            <w:r w:rsidRPr="0040442B">
              <w:rPr>
                <w:rFonts w:ascii="GHEA Grapalat" w:hAnsi="GHEA Grapalat" w:cs="Arial"/>
                <w:sz w:val="20"/>
                <w:szCs w:val="20"/>
              </w:rPr>
              <w:t>`</w:t>
            </w:r>
          </w:p>
        </w:tc>
      </w:tr>
      <w:tr w:rsidR="00122F69" w:rsidRPr="0040442B" w14:paraId="5F04015A" w14:textId="77777777" w:rsidTr="008B523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7D110D"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5</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Վճարողի</w:t>
            </w:r>
            <w:proofErr w:type="spellEnd"/>
            <w:r w:rsidRPr="0040442B">
              <w:rPr>
                <w:rFonts w:ascii="GHEA Grapalat" w:hAnsi="GHEA Grapalat" w:cs="Sylfaen"/>
                <w:sz w:val="20"/>
                <w:szCs w:val="20"/>
                <w:lang w:val="hy-AM"/>
              </w:rPr>
              <w:t xml:space="preserve">ն սպասարկող Ֆինանսական կազմակերպություն </w:t>
            </w:r>
            <w:r w:rsidRPr="0040442B">
              <w:rPr>
                <w:rFonts w:ascii="GHEA Grapalat" w:hAnsi="GHEA Grapalat" w:cs="Sylfaen"/>
                <w:sz w:val="20"/>
                <w:szCs w:val="20"/>
              </w:rPr>
              <w:t>(</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բանկ</w:t>
            </w:r>
            <w:proofErr w:type="spellEnd"/>
            <w:r w:rsidRPr="0040442B">
              <w:rPr>
                <w:rFonts w:ascii="GHEA Grapalat" w:hAnsi="GHEA Grapalat" w:cs="Sylfaen"/>
                <w:sz w:val="20"/>
                <w:szCs w:val="20"/>
              </w:rPr>
              <w:t>)</w:t>
            </w:r>
            <w:r w:rsidRPr="0040442B">
              <w:rPr>
                <w:rFonts w:ascii="GHEA Grapalat" w:hAnsi="GHEA Grapalat" w:cs="Arial"/>
                <w:sz w:val="20"/>
                <w:szCs w:val="20"/>
              </w:rPr>
              <w:t>`</w:t>
            </w:r>
          </w:p>
        </w:tc>
      </w:tr>
      <w:tr w:rsidR="00122F69" w:rsidRPr="0040442B" w14:paraId="2E3DD391" w14:textId="77777777" w:rsidTr="008B523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B4CD89"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6</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Վճարողի</w:t>
            </w:r>
            <w:proofErr w:type="spellEnd"/>
            <w:r w:rsidRPr="0040442B">
              <w:rPr>
                <w:rFonts w:ascii="GHEA Grapalat" w:hAnsi="GHEA Grapalat" w:cs="Sylfaen"/>
                <w:sz w:val="20"/>
                <w:szCs w:val="20"/>
                <w:lang w:val="hy-AM"/>
              </w:rPr>
              <w:t xml:space="preserve"> </w:t>
            </w:r>
            <w:proofErr w:type="spellStart"/>
            <w:r w:rsidRPr="0040442B">
              <w:rPr>
                <w:rFonts w:ascii="GHEA Grapalat" w:hAnsi="GHEA Grapalat" w:cs="Sylfaen"/>
                <w:sz w:val="20"/>
                <w:szCs w:val="20"/>
              </w:rPr>
              <w:t>հաշվի</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համարը</w:t>
            </w:r>
            <w:proofErr w:type="spellEnd"/>
            <w:r w:rsidRPr="0040442B">
              <w:rPr>
                <w:rFonts w:ascii="GHEA Grapalat" w:hAnsi="GHEA Grapalat" w:cs="Arial"/>
                <w:sz w:val="20"/>
                <w:szCs w:val="20"/>
              </w:rPr>
              <w:t>`</w:t>
            </w:r>
          </w:p>
        </w:tc>
      </w:tr>
      <w:tr w:rsidR="00122F69" w:rsidRPr="0040442B" w14:paraId="77537BA2"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A3081"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7</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Վճարողի</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ՀՎՀՀ</w:t>
            </w:r>
            <w:r w:rsidRPr="0040442B">
              <w:rPr>
                <w:rFonts w:ascii="GHEA Grapalat" w:hAnsi="GHEA Grapalat" w:cs="Arial"/>
                <w:sz w:val="20"/>
                <w:szCs w:val="20"/>
              </w:rPr>
              <w:t>`</w:t>
            </w:r>
          </w:p>
        </w:tc>
      </w:tr>
      <w:tr w:rsidR="00122F69" w:rsidRPr="0040442B" w14:paraId="16397786"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BAED96"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8</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Վճարողի</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ՀԾՀ</w:t>
            </w:r>
            <w:r w:rsidRPr="0040442B">
              <w:rPr>
                <w:rFonts w:ascii="GHEA Grapalat" w:hAnsi="GHEA Grapalat" w:cs="Arial"/>
                <w:sz w:val="20"/>
                <w:szCs w:val="20"/>
              </w:rPr>
              <w:t>`</w:t>
            </w:r>
          </w:p>
        </w:tc>
      </w:tr>
      <w:tr w:rsidR="00122F69" w:rsidRPr="0040442B" w14:paraId="7F7666BD"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B15F7" w14:textId="422CB9C5"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9</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Շահառու</w:t>
            </w:r>
            <w:proofErr w:type="spellEnd"/>
            <w:r w:rsidRPr="0040442B">
              <w:rPr>
                <w:rFonts w:ascii="GHEA Grapalat" w:hAnsi="GHEA Grapalat" w:cs="Sylfaen"/>
                <w:sz w:val="20"/>
                <w:szCs w:val="20"/>
                <w:lang w:val="hy-AM"/>
              </w:rPr>
              <w:t>ի  անվանումը</w:t>
            </w:r>
            <w:r w:rsidRPr="0040442B">
              <w:rPr>
                <w:rFonts w:ascii="GHEA Grapalat" w:hAnsi="GHEA Grapalat" w:cs="Sylfaen"/>
                <w:sz w:val="20"/>
                <w:szCs w:val="20"/>
              </w:rPr>
              <w:t>,</w:t>
            </w:r>
            <w:r w:rsidRPr="0040442B">
              <w:rPr>
                <w:rFonts w:ascii="GHEA Grapalat" w:hAnsi="GHEA Grapalat" w:cs="Sylfaen"/>
                <w:sz w:val="20"/>
                <w:szCs w:val="20"/>
                <w:lang w:val="hy-AM"/>
              </w:rPr>
              <w:t xml:space="preserve"> կամ անուն ազգանուն </w:t>
            </w:r>
            <w:r w:rsidRPr="0040442B">
              <w:rPr>
                <w:rFonts w:ascii="GHEA Grapalat" w:hAnsi="GHEA Grapalat" w:cs="Arial"/>
                <w:sz w:val="20"/>
                <w:szCs w:val="20"/>
              </w:rPr>
              <w:t xml:space="preserve">` </w:t>
            </w:r>
            <w:r w:rsidRPr="0040442B">
              <w:rPr>
                <w:rFonts w:ascii="GHEA Grapalat" w:hAnsi="GHEA Grapalat"/>
                <w:b/>
                <w:sz w:val="20"/>
                <w:szCs w:val="20"/>
                <w:lang w:val="hy-AM"/>
              </w:rPr>
              <w:t>«</w:t>
            </w:r>
            <w:proofErr w:type="spellStart"/>
            <w:r w:rsidRPr="0040442B">
              <w:rPr>
                <w:rFonts w:ascii="GHEA Grapalat" w:hAnsi="GHEA Grapalat"/>
                <w:b/>
                <w:sz w:val="20"/>
                <w:szCs w:val="20"/>
              </w:rPr>
              <w:t>Երևանի</w:t>
            </w:r>
            <w:proofErr w:type="spellEnd"/>
            <w:r w:rsidRPr="0040442B">
              <w:rPr>
                <w:rFonts w:ascii="GHEA Grapalat" w:hAnsi="GHEA Grapalat"/>
                <w:b/>
                <w:sz w:val="20"/>
                <w:szCs w:val="20"/>
              </w:rPr>
              <w:t xml:space="preserve"> </w:t>
            </w:r>
            <w:proofErr w:type="spellStart"/>
            <w:r w:rsidRPr="0040442B">
              <w:rPr>
                <w:rFonts w:ascii="GHEA Grapalat" w:hAnsi="GHEA Grapalat"/>
                <w:b/>
                <w:sz w:val="20"/>
                <w:szCs w:val="20"/>
              </w:rPr>
              <w:t>Ջոն</w:t>
            </w:r>
            <w:proofErr w:type="spellEnd"/>
            <w:r w:rsidRPr="0040442B">
              <w:rPr>
                <w:rFonts w:ascii="GHEA Grapalat" w:hAnsi="GHEA Grapalat"/>
                <w:b/>
                <w:sz w:val="20"/>
                <w:szCs w:val="20"/>
              </w:rPr>
              <w:t xml:space="preserve"> </w:t>
            </w:r>
            <w:proofErr w:type="spellStart"/>
            <w:r w:rsidRPr="0040442B">
              <w:rPr>
                <w:rFonts w:ascii="GHEA Grapalat" w:hAnsi="GHEA Grapalat"/>
                <w:b/>
                <w:sz w:val="20"/>
                <w:szCs w:val="20"/>
              </w:rPr>
              <w:t>Կիրակոսյանի</w:t>
            </w:r>
            <w:proofErr w:type="spellEnd"/>
            <w:r w:rsidRPr="0040442B">
              <w:rPr>
                <w:rFonts w:ascii="GHEA Grapalat" w:hAnsi="GHEA Grapalat"/>
                <w:b/>
                <w:sz w:val="20"/>
                <w:szCs w:val="20"/>
              </w:rPr>
              <w:t xml:space="preserve"> </w:t>
            </w:r>
            <w:proofErr w:type="spellStart"/>
            <w:r w:rsidRPr="0040442B">
              <w:rPr>
                <w:rFonts w:ascii="GHEA Grapalat" w:hAnsi="GHEA Grapalat"/>
                <w:b/>
                <w:sz w:val="20"/>
                <w:szCs w:val="20"/>
              </w:rPr>
              <w:t>անվան</w:t>
            </w:r>
            <w:proofErr w:type="spellEnd"/>
            <w:r w:rsidRPr="0040442B">
              <w:rPr>
                <w:rFonts w:ascii="GHEA Grapalat" w:hAnsi="GHEA Grapalat"/>
                <w:b/>
                <w:sz w:val="20"/>
                <w:szCs w:val="20"/>
              </w:rPr>
              <w:t xml:space="preserve"> հ.20 </w:t>
            </w:r>
            <w:proofErr w:type="spellStart"/>
            <w:r w:rsidRPr="0040442B">
              <w:rPr>
                <w:rFonts w:ascii="GHEA Grapalat" w:hAnsi="GHEA Grapalat"/>
                <w:b/>
                <w:sz w:val="20"/>
                <w:szCs w:val="20"/>
              </w:rPr>
              <w:t>հիմնական</w:t>
            </w:r>
            <w:proofErr w:type="spellEnd"/>
            <w:r w:rsidRPr="0040442B">
              <w:rPr>
                <w:rFonts w:ascii="GHEA Grapalat" w:hAnsi="GHEA Grapalat"/>
                <w:b/>
                <w:sz w:val="20"/>
                <w:szCs w:val="20"/>
              </w:rPr>
              <w:t xml:space="preserve"> </w:t>
            </w:r>
            <w:proofErr w:type="spellStart"/>
            <w:r w:rsidRPr="0040442B">
              <w:rPr>
                <w:rFonts w:ascii="GHEA Grapalat" w:hAnsi="GHEA Grapalat"/>
                <w:b/>
                <w:sz w:val="20"/>
                <w:szCs w:val="20"/>
              </w:rPr>
              <w:t>դպրոց</w:t>
            </w:r>
            <w:proofErr w:type="spellEnd"/>
            <w:r w:rsidRPr="0040442B">
              <w:rPr>
                <w:rFonts w:ascii="GHEA Grapalat" w:hAnsi="GHEA Grapalat"/>
                <w:b/>
                <w:sz w:val="20"/>
                <w:szCs w:val="20"/>
                <w:lang w:val="hy-AM"/>
              </w:rPr>
              <w:t xml:space="preserve">» </w:t>
            </w:r>
            <w:r w:rsidRPr="0040442B">
              <w:rPr>
                <w:rFonts w:ascii="GHEA Grapalat" w:hAnsi="GHEA Grapalat"/>
                <w:b/>
                <w:sz w:val="20"/>
                <w:szCs w:val="20"/>
              </w:rPr>
              <w:t>Պ</w:t>
            </w:r>
            <w:r w:rsidRPr="0040442B">
              <w:rPr>
                <w:rFonts w:ascii="GHEA Grapalat" w:hAnsi="GHEA Grapalat"/>
                <w:b/>
                <w:sz w:val="20"/>
                <w:szCs w:val="20"/>
                <w:lang w:val="hy-AM"/>
              </w:rPr>
              <w:t>ՈԱԿ</w:t>
            </w:r>
          </w:p>
        </w:tc>
      </w:tr>
      <w:tr w:rsidR="00122F69" w:rsidRPr="0040442B" w14:paraId="32C62E47"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061D5" w14:textId="77777777" w:rsidR="00122F69" w:rsidRPr="0040442B" w:rsidRDefault="00122F69" w:rsidP="008B5237">
            <w:pPr>
              <w:rPr>
                <w:rFonts w:ascii="GHEA Grapalat" w:hAnsi="GHEA Grapalat" w:cs="Sylfaen"/>
                <w:sz w:val="20"/>
                <w:szCs w:val="20"/>
                <w:lang w:val="ru-RU"/>
              </w:rPr>
            </w:pPr>
            <w:r w:rsidRPr="0040442B">
              <w:rPr>
                <w:rFonts w:ascii="GHEA Grapalat" w:hAnsi="GHEA Grapalat" w:cs="Sylfaen"/>
                <w:sz w:val="20"/>
                <w:szCs w:val="20"/>
                <w:lang w:val="ru-RU"/>
              </w:rPr>
              <w:t xml:space="preserve">10. </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Շահառուի</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 xml:space="preserve"> ՀԾՀ</w:t>
            </w:r>
            <w:r w:rsidRPr="0040442B">
              <w:rPr>
                <w:rFonts w:ascii="GHEA Grapalat" w:hAnsi="GHEA Grapalat" w:cs="Sylfaen"/>
                <w:sz w:val="20"/>
                <w:szCs w:val="20"/>
                <w:lang w:val="ru-RU"/>
              </w:rPr>
              <w:t xml:space="preserve"> (</w:t>
            </w:r>
            <w:r w:rsidRPr="0040442B">
              <w:rPr>
                <w:rFonts w:ascii="GHEA Grapalat" w:hAnsi="GHEA Grapalat" w:cs="Sylfaen"/>
                <w:sz w:val="20"/>
                <w:szCs w:val="20"/>
                <w:lang w:val="hy-AM"/>
              </w:rPr>
              <w:t>չի լրացվում</w:t>
            </w:r>
            <w:r w:rsidRPr="0040442B">
              <w:rPr>
                <w:rFonts w:ascii="GHEA Grapalat" w:hAnsi="GHEA Grapalat" w:cs="Sylfaen"/>
                <w:sz w:val="20"/>
                <w:szCs w:val="20"/>
                <w:lang w:val="ru-RU"/>
              </w:rPr>
              <w:t>)</w:t>
            </w:r>
          </w:p>
        </w:tc>
      </w:tr>
      <w:tr w:rsidR="00122F69" w:rsidRPr="0040442B" w14:paraId="6C75BA6C" w14:textId="77777777" w:rsidTr="008B523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EA240B"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11</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Շահառուի</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ՀՎՀՀ</w:t>
            </w:r>
            <w:r w:rsidRPr="0040442B">
              <w:rPr>
                <w:rFonts w:ascii="GHEA Grapalat" w:hAnsi="GHEA Grapalat" w:cs="Arial"/>
                <w:sz w:val="20"/>
                <w:szCs w:val="20"/>
              </w:rPr>
              <w:t xml:space="preserve">` </w:t>
            </w:r>
            <w:r w:rsidRPr="0040442B">
              <w:rPr>
                <w:rFonts w:ascii="GHEA Grapalat" w:hAnsi="GHEA Grapalat"/>
                <w:b/>
                <w:bCs/>
                <w:sz w:val="20"/>
                <w:lang w:val="hy-AM"/>
              </w:rPr>
              <w:t>01534577</w:t>
            </w:r>
          </w:p>
        </w:tc>
      </w:tr>
      <w:tr w:rsidR="00122F69" w:rsidRPr="0040442B" w14:paraId="1EA16368" w14:textId="77777777" w:rsidTr="008B523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DA7F5"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2</w:t>
            </w:r>
            <w:r w:rsidRPr="0040442B">
              <w:rPr>
                <w:rFonts w:ascii="GHEA Grapalat" w:hAnsi="GHEA Grapalat" w:cs="Sylfaen"/>
                <w:sz w:val="20"/>
                <w:szCs w:val="20"/>
              </w:rPr>
              <w:t>.</w:t>
            </w:r>
            <w:proofErr w:type="spellStart"/>
            <w:r w:rsidRPr="0040442B">
              <w:rPr>
                <w:rFonts w:ascii="GHEA Grapalat" w:hAnsi="GHEA Grapalat" w:cs="Sylfaen"/>
                <w:sz w:val="20"/>
                <w:szCs w:val="20"/>
              </w:rPr>
              <w:t>Շահառուի</w:t>
            </w:r>
            <w:proofErr w:type="spellEnd"/>
            <w:r w:rsidRPr="0040442B">
              <w:rPr>
                <w:rFonts w:ascii="GHEA Grapalat" w:hAnsi="GHEA Grapalat" w:cs="Sylfaen"/>
                <w:sz w:val="20"/>
                <w:szCs w:val="20"/>
                <w:lang w:val="hy-AM"/>
              </w:rPr>
              <w:t>ն</w:t>
            </w:r>
            <w:r w:rsidRPr="0040442B">
              <w:rPr>
                <w:rFonts w:ascii="GHEA Grapalat" w:hAnsi="GHEA Grapalat" w:cs="Arial"/>
                <w:sz w:val="20"/>
                <w:szCs w:val="20"/>
              </w:rPr>
              <w:t xml:space="preserve"> </w:t>
            </w:r>
            <w:r w:rsidRPr="0040442B">
              <w:rPr>
                <w:rFonts w:ascii="GHEA Grapalat" w:hAnsi="GHEA Grapalat" w:cs="Sylfaen"/>
                <w:sz w:val="20"/>
                <w:szCs w:val="20"/>
                <w:lang w:val="hy-AM"/>
              </w:rPr>
              <w:t xml:space="preserve"> սպասարկող Ֆինանսական կազմակերպություն</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բանկ</w:t>
            </w:r>
            <w:proofErr w:type="spellEnd"/>
            <w:r w:rsidRPr="0040442B">
              <w:rPr>
                <w:rFonts w:ascii="GHEA Grapalat" w:hAnsi="GHEA Grapalat" w:cs="Sylfaen"/>
                <w:sz w:val="20"/>
                <w:szCs w:val="20"/>
              </w:rPr>
              <w:t>)</w:t>
            </w:r>
            <w:r w:rsidRPr="0040442B">
              <w:rPr>
                <w:rFonts w:ascii="GHEA Grapalat" w:hAnsi="GHEA Grapalat" w:cs="Arial"/>
                <w:sz w:val="20"/>
                <w:szCs w:val="20"/>
              </w:rPr>
              <w:t xml:space="preserve">` </w:t>
            </w:r>
            <w:r w:rsidRPr="0040442B">
              <w:rPr>
                <w:rFonts w:ascii="GHEA Grapalat" w:hAnsi="GHEA Grapalat" w:cs="Sylfaen"/>
                <w:b/>
                <w:bCs/>
                <w:sz w:val="20"/>
                <w:lang w:val="af-ZA"/>
              </w:rPr>
              <w:t xml:space="preserve"> ՀՀ ՖՆ թիվ 1 գանձապետական բաժանմունք</w:t>
            </w:r>
          </w:p>
        </w:tc>
      </w:tr>
      <w:tr w:rsidR="00122F69" w:rsidRPr="0040442B" w14:paraId="3B00479C" w14:textId="77777777" w:rsidTr="008B523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F5AEF"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3</w:t>
            </w:r>
            <w:r w:rsidRPr="0040442B">
              <w:rPr>
                <w:rFonts w:ascii="GHEA Grapalat" w:hAnsi="GHEA Grapalat" w:cs="Sylfaen"/>
                <w:sz w:val="20"/>
                <w:szCs w:val="20"/>
              </w:rPr>
              <w:t>.</w:t>
            </w:r>
            <w:proofErr w:type="spellStart"/>
            <w:r w:rsidRPr="0040442B">
              <w:rPr>
                <w:rFonts w:ascii="GHEA Grapalat" w:hAnsi="GHEA Grapalat" w:cs="Sylfaen"/>
                <w:sz w:val="20"/>
                <w:szCs w:val="20"/>
              </w:rPr>
              <w:t>Շահառուի</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հաշվի</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համարը</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հշ</w:t>
            </w:r>
            <w:r w:rsidRPr="0040442B">
              <w:rPr>
                <w:rFonts w:ascii="GHEA Grapalat" w:hAnsi="GHEA Grapalat" w:cs="Arial"/>
                <w:sz w:val="20"/>
                <w:szCs w:val="20"/>
              </w:rPr>
              <w:t>.N</w:t>
            </w:r>
            <w:proofErr w:type="spellEnd"/>
            <w:r w:rsidRPr="0040442B">
              <w:rPr>
                <w:rFonts w:ascii="GHEA Grapalat" w:hAnsi="GHEA Grapalat" w:cs="Arial"/>
                <w:sz w:val="20"/>
                <w:szCs w:val="20"/>
              </w:rPr>
              <w:t xml:space="preserve">) </w:t>
            </w:r>
            <w:r w:rsidRPr="0040442B">
              <w:rPr>
                <w:rFonts w:ascii="GHEA Grapalat" w:hAnsi="GHEA Grapalat"/>
                <w:b/>
                <w:bCs/>
                <w:sz w:val="20"/>
                <w:lang w:val="hy-AM"/>
              </w:rPr>
              <w:t>900018004938</w:t>
            </w:r>
          </w:p>
        </w:tc>
      </w:tr>
      <w:tr w:rsidR="00122F69" w:rsidRPr="0040442B" w14:paraId="57129513"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C7FBC6"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4</w:t>
            </w:r>
            <w:r w:rsidRPr="0040442B">
              <w:rPr>
                <w:rFonts w:ascii="GHEA Grapalat" w:hAnsi="GHEA Grapalat" w:cs="Sylfaen"/>
                <w:sz w:val="20"/>
                <w:szCs w:val="20"/>
              </w:rPr>
              <w:t>.</w:t>
            </w:r>
            <w:proofErr w:type="spellStart"/>
            <w:r w:rsidRPr="0040442B">
              <w:rPr>
                <w:rFonts w:ascii="GHEA Grapalat" w:hAnsi="GHEA Grapalat" w:cs="Sylfaen"/>
                <w:sz w:val="20"/>
                <w:szCs w:val="20"/>
              </w:rPr>
              <w:t>Գումարը</w:t>
            </w:r>
            <w:proofErr w:type="spellEnd"/>
            <w:r w:rsidRPr="0040442B">
              <w:rPr>
                <w:rFonts w:ascii="GHEA Grapalat" w:hAnsi="GHEA Grapalat" w:cs="Arial"/>
                <w:sz w:val="20"/>
                <w:szCs w:val="20"/>
              </w:rPr>
              <w:t xml:space="preserve"> </w:t>
            </w:r>
            <w:r w:rsidRPr="0040442B">
              <w:rPr>
                <w:rFonts w:ascii="GHEA Grapalat" w:hAnsi="GHEA Grapalat" w:cs="Arial"/>
                <w:sz w:val="20"/>
                <w:szCs w:val="20"/>
                <w:lang w:val="ru-RU"/>
              </w:rPr>
              <w:t>(</w:t>
            </w:r>
            <w:proofErr w:type="spellStart"/>
            <w:r w:rsidRPr="0040442B">
              <w:rPr>
                <w:rFonts w:ascii="GHEA Grapalat" w:hAnsi="GHEA Grapalat" w:cs="Sylfaen"/>
                <w:sz w:val="20"/>
                <w:szCs w:val="20"/>
              </w:rPr>
              <w:t>թվերով</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բառերով</w:t>
            </w:r>
            <w:proofErr w:type="spellEnd"/>
            <w:r w:rsidRPr="0040442B">
              <w:rPr>
                <w:rFonts w:ascii="GHEA Grapalat" w:hAnsi="GHEA Grapalat" w:cs="Sylfaen"/>
                <w:sz w:val="20"/>
                <w:szCs w:val="20"/>
                <w:lang w:val="ru-RU"/>
              </w:rPr>
              <w:t>)</w:t>
            </w:r>
            <w:r w:rsidRPr="0040442B">
              <w:rPr>
                <w:rFonts w:ascii="GHEA Grapalat" w:hAnsi="GHEA Grapalat" w:cs="Arial"/>
                <w:sz w:val="20"/>
                <w:szCs w:val="20"/>
              </w:rPr>
              <w:t>`</w:t>
            </w:r>
          </w:p>
        </w:tc>
      </w:tr>
      <w:tr w:rsidR="00122F69" w:rsidRPr="0040442B" w14:paraId="049BF4CE"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DD1F1"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15. </w:t>
            </w:r>
            <w:r w:rsidRPr="0040442B">
              <w:rPr>
                <w:rFonts w:ascii="GHEA Grapalat" w:hAnsi="GHEA Grapalat" w:cs="Sylfaen"/>
                <w:sz w:val="20"/>
                <w:szCs w:val="20"/>
                <w:lang w:val="hy-AM"/>
              </w:rPr>
              <w:t xml:space="preserve">Ակցեպտավորված գումարը՝ </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թվերով</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բառերով</w:t>
            </w:r>
            <w:proofErr w:type="spellEnd"/>
            <w:r w:rsidRPr="0040442B">
              <w:rPr>
                <w:rFonts w:ascii="GHEA Grapalat" w:hAnsi="GHEA Grapalat" w:cs="Sylfaen"/>
                <w:sz w:val="20"/>
                <w:szCs w:val="20"/>
              </w:rPr>
              <w:t>)</w:t>
            </w:r>
            <w:r w:rsidRPr="0040442B">
              <w:rPr>
                <w:rFonts w:ascii="GHEA Grapalat" w:hAnsi="GHEA Grapalat" w:cs="Sylfaen"/>
                <w:sz w:val="20"/>
                <w:szCs w:val="20"/>
                <w:lang w:val="hy-AM"/>
              </w:rPr>
              <w:t xml:space="preserve">  </w:t>
            </w:r>
            <w:r w:rsidRPr="0040442B">
              <w:rPr>
                <w:rFonts w:ascii="GHEA Grapalat" w:hAnsi="GHEA Grapalat" w:cs="Sylfaen"/>
                <w:sz w:val="20"/>
                <w:szCs w:val="20"/>
              </w:rPr>
              <w:t>(</w:t>
            </w:r>
            <w:r w:rsidRPr="0040442B">
              <w:rPr>
                <w:rFonts w:ascii="GHEA Grapalat" w:hAnsi="GHEA Grapalat" w:cs="Sylfaen"/>
                <w:sz w:val="20"/>
                <w:szCs w:val="20"/>
                <w:lang w:val="hy-AM"/>
              </w:rPr>
              <w:t>նախատեսված է նշված գումարի մասնակի ակցեպտի համար, որը չի կիրառվում</w:t>
            </w:r>
            <w:r w:rsidRPr="0040442B">
              <w:rPr>
                <w:rFonts w:ascii="GHEA Grapalat" w:hAnsi="GHEA Grapalat" w:cs="Sylfaen"/>
                <w:sz w:val="20"/>
                <w:szCs w:val="20"/>
              </w:rPr>
              <w:t>)</w:t>
            </w:r>
          </w:p>
        </w:tc>
      </w:tr>
      <w:tr w:rsidR="00122F69" w:rsidRPr="0040442B" w14:paraId="3CB70930"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B25D3"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ru-RU"/>
              </w:rPr>
              <w:t>6</w:t>
            </w:r>
            <w:r w:rsidRPr="0040442B">
              <w:rPr>
                <w:rFonts w:ascii="GHEA Grapalat" w:hAnsi="GHEA Grapalat" w:cs="Sylfaen"/>
                <w:sz w:val="20"/>
                <w:szCs w:val="20"/>
              </w:rPr>
              <w:t>.</w:t>
            </w:r>
            <w:proofErr w:type="spellStart"/>
            <w:r w:rsidRPr="0040442B">
              <w:rPr>
                <w:rFonts w:ascii="GHEA Grapalat" w:hAnsi="GHEA Grapalat" w:cs="Sylfaen"/>
                <w:sz w:val="20"/>
                <w:szCs w:val="20"/>
              </w:rPr>
              <w:t>Արժույթը</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բառերով</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կոդով</w:t>
            </w:r>
            <w:proofErr w:type="spellEnd"/>
            <w:r w:rsidRPr="0040442B">
              <w:rPr>
                <w:rFonts w:ascii="GHEA Grapalat" w:hAnsi="GHEA Grapalat" w:cs="Arial"/>
                <w:sz w:val="20"/>
                <w:szCs w:val="20"/>
              </w:rPr>
              <w:t>)`</w:t>
            </w:r>
          </w:p>
        </w:tc>
      </w:tr>
      <w:tr w:rsidR="00122F69" w:rsidRPr="0040442B" w14:paraId="6D349E4B"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841E4" w14:textId="77777777" w:rsidR="00122F69" w:rsidRPr="0040442B" w:rsidRDefault="00122F69" w:rsidP="008B5237">
            <w:pPr>
              <w:rPr>
                <w:rFonts w:ascii="GHEA Grapalat" w:hAnsi="GHEA Grapalat" w:cs="Arial"/>
                <w:sz w:val="20"/>
                <w:szCs w:val="20"/>
                <w:lang w:val="hy-AM"/>
              </w:rPr>
            </w:pPr>
            <w:r w:rsidRPr="0040442B">
              <w:rPr>
                <w:rFonts w:ascii="GHEA Grapalat" w:hAnsi="GHEA Grapalat" w:cs="Sylfaen"/>
                <w:sz w:val="20"/>
                <w:szCs w:val="20"/>
              </w:rPr>
              <w:t>1</w:t>
            </w:r>
            <w:r w:rsidRPr="0040442B">
              <w:rPr>
                <w:rFonts w:ascii="GHEA Grapalat" w:hAnsi="GHEA Grapalat" w:cs="Sylfaen"/>
                <w:sz w:val="20"/>
                <w:szCs w:val="20"/>
                <w:lang w:val="hy-AM"/>
              </w:rPr>
              <w:t>7</w:t>
            </w:r>
            <w:r w:rsidRPr="0040442B">
              <w:rPr>
                <w:rFonts w:ascii="GHEA Grapalat" w:hAnsi="GHEA Grapalat" w:cs="Sylfaen"/>
                <w:sz w:val="20"/>
                <w:szCs w:val="20"/>
              </w:rPr>
              <w:t>.</w:t>
            </w:r>
            <w:proofErr w:type="spellStart"/>
            <w:r w:rsidRPr="0040442B">
              <w:rPr>
                <w:rFonts w:ascii="GHEA Grapalat" w:hAnsi="GHEA Grapalat" w:cs="Sylfaen"/>
                <w:sz w:val="20"/>
                <w:szCs w:val="20"/>
              </w:rPr>
              <w:t>Գործարքի</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վճարման</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նպատակը</w:t>
            </w:r>
            <w:proofErr w:type="spellEnd"/>
            <w:r w:rsidRPr="0040442B">
              <w:rPr>
                <w:rFonts w:ascii="GHEA Grapalat" w:hAnsi="GHEA Grapalat" w:cs="Arial"/>
                <w:sz w:val="20"/>
                <w:szCs w:val="20"/>
              </w:rPr>
              <w:t>`</w:t>
            </w:r>
            <w:r w:rsidRPr="0040442B">
              <w:rPr>
                <w:rFonts w:ascii="GHEA Grapalat" w:hAnsi="GHEA Grapalat" w:cs="Arial"/>
                <w:sz w:val="20"/>
                <w:szCs w:val="20"/>
                <w:lang w:val="hy-AM"/>
              </w:rPr>
              <w:t xml:space="preserve">  </w:t>
            </w:r>
            <w:r w:rsidRPr="0040442B">
              <w:rPr>
                <w:rFonts w:ascii="GHEA Grapalat" w:hAnsi="GHEA Grapalat" w:cs="Sylfaen"/>
                <w:b/>
                <w:bCs/>
                <w:i/>
                <w:sz w:val="20"/>
                <w:szCs w:val="20"/>
              </w:rPr>
              <w:t>(</w:t>
            </w:r>
            <w:proofErr w:type="spellStart"/>
            <w:r w:rsidRPr="0040442B">
              <w:rPr>
                <w:rFonts w:ascii="GHEA Grapalat" w:hAnsi="GHEA Grapalat" w:cs="Sylfaen"/>
                <w:b/>
                <w:bCs/>
                <w:i/>
                <w:sz w:val="20"/>
                <w:szCs w:val="20"/>
              </w:rPr>
              <w:t>որակավորման</w:t>
            </w:r>
            <w:proofErr w:type="spellEnd"/>
            <w:r w:rsidRPr="0040442B">
              <w:rPr>
                <w:rFonts w:ascii="GHEA Grapalat" w:hAnsi="GHEA Grapalat" w:cs="Sylfaen"/>
                <w:b/>
                <w:bCs/>
                <w:i/>
                <w:sz w:val="20"/>
                <w:szCs w:val="20"/>
              </w:rPr>
              <w:t xml:space="preserve"> </w:t>
            </w:r>
            <w:proofErr w:type="spellStart"/>
            <w:r w:rsidRPr="0040442B">
              <w:rPr>
                <w:rFonts w:ascii="GHEA Grapalat" w:hAnsi="GHEA Grapalat" w:cs="Sylfaen"/>
                <w:b/>
                <w:bCs/>
                <w:i/>
                <w:sz w:val="20"/>
                <w:szCs w:val="20"/>
              </w:rPr>
              <w:t>ապահովմ</w:t>
            </w:r>
            <w:proofErr w:type="spellEnd"/>
            <w:r w:rsidRPr="0040442B">
              <w:rPr>
                <w:rFonts w:ascii="GHEA Grapalat" w:hAnsi="GHEA Grapalat" w:cs="Sylfaen"/>
                <w:b/>
                <w:bCs/>
                <w:i/>
                <w:sz w:val="20"/>
                <w:szCs w:val="20"/>
                <w:lang w:val="hy-AM"/>
              </w:rPr>
              <w:t>ան համար</w:t>
            </w:r>
            <w:r w:rsidRPr="0040442B">
              <w:rPr>
                <w:rFonts w:ascii="GHEA Grapalat" w:hAnsi="GHEA Grapalat" w:cs="Sylfaen"/>
                <w:b/>
                <w:bCs/>
                <w:i/>
                <w:sz w:val="20"/>
                <w:szCs w:val="20"/>
              </w:rPr>
              <w:t>)</w:t>
            </w:r>
          </w:p>
        </w:tc>
      </w:tr>
      <w:tr w:rsidR="00122F69" w:rsidRPr="0040442B" w14:paraId="460BC2B0" w14:textId="77777777" w:rsidTr="008B5237">
        <w:trPr>
          <w:trHeight w:val="424"/>
        </w:trPr>
        <w:tc>
          <w:tcPr>
            <w:tcW w:w="10980" w:type="dxa"/>
            <w:gridSpan w:val="2"/>
            <w:tcBorders>
              <w:top w:val="single" w:sz="4" w:space="0" w:color="auto"/>
              <w:left w:val="single" w:sz="4" w:space="0" w:color="auto"/>
              <w:right w:val="single" w:sz="4" w:space="0" w:color="000000"/>
            </w:tcBorders>
            <w:noWrap/>
            <w:vAlign w:val="bottom"/>
          </w:tcPr>
          <w:p w14:paraId="16A9949E" w14:textId="4BA24FF7" w:rsidR="00122F69" w:rsidRPr="00023C09"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8</w:t>
            </w:r>
            <w:r w:rsidRPr="0040442B">
              <w:rPr>
                <w:rFonts w:ascii="GHEA Grapalat" w:hAnsi="GHEA Grapalat" w:cs="Sylfaen"/>
                <w:sz w:val="20"/>
                <w:szCs w:val="20"/>
              </w:rPr>
              <w:t xml:space="preserve">. </w:t>
            </w:r>
            <w:r w:rsidRPr="0040442B">
              <w:rPr>
                <w:rFonts w:ascii="GHEA Grapalat" w:hAnsi="GHEA Grapalat" w:cs="Sylfaen"/>
                <w:sz w:val="20"/>
                <w:szCs w:val="20"/>
                <w:lang w:val="hy-AM"/>
              </w:rPr>
              <w:t xml:space="preserve">Վճարման կատարման հիմքերը՝ </w:t>
            </w:r>
            <w:r w:rsidRPr="0040442B">
              <w:rPr>
                <w:rFonts w:ascii="GHEA Grapalat" w:hAnsi="GHEA Grapalat" w:cs="Sylfaen"/>
                <w:sz w:val="20"/>
                <w:szCs w:val="20"/>
              </w:rPr>
              <w:t>(</w:t>
            </w:r>
            <w:r w:rsidRPr="0040442B">
              <w:rPr>
                <w:rFonts w:ascii="GHEA Grapalat" w:hAnsi="GHEA Grapalat" w:cs="Sylfaen"/>
                <w:sz w:val="20"/>
                <w:szCs w:val="20"/>
                <w:lang w:val="hy-AM"/>
              </w:rPr>
              <w:t>Փաստաթղթերի</w:t>
            </w:r>
            <w:r w:rsidRPr="0040442B">
              <w:rPr>
                <w:rFonts w:ascii="GHEA Grapalat" w:hAnsi="GHEA Grapalat" w:cs="Arial"/>
                <w:sz w:val="20"/>
                <w:szCs w:val="20"/>
                <w:lang w:val="hy-AM"/>
              </w:rPr>
              <w:t xml:space="preserve"> անվանումը</w:t>
            </w:r>
            <w:r w:rsidRPr="0040442B">
              <w:rPr>
                <w:rFonts w:ascii="GHEA Grapalat" w:hAnsi="GHEA Grapalat" w:cs="Arial"/>
                <w:sz w:val="20"/>
                <w:szCs w:val="20"/>
              </w:rPr>
              <w:t>,</w:t>
            </w:r>
            <w:r w:rsidRPr="0040442B">
              <w:rPr>
                <w:rFonts w:ascii="GHEA Grapalat" w:hAnsi="GHEA Grapalat" w:cs="Arial"/>
                <w:sz w:val="20"/>
                <w:szCs w:val="20"/>
                <w:lang w:val="hy-AM"/>
              </w:rPr>
              <w:t xml:space="preserve"> այդ թվում՝ տուժանքի մասին համաձայնագիրը, </w:t>
            </w:r>
            <w:r w:rsidRPr="0040442B">
              <w:rPr>
                <w:rFonts w:ascii="GHEA Grapalat" w:hAnsi="GHEA Grapalat" w:cs="Sylfaen"/>
                <w:sz w:val="20"/>
                <w:szCs w:val="20"/>
                <w:lang w:val="hy-AM"/>
              </w:rPr>
              <w:t>դրանց</w:t>
            </w:r>
            <w:r w:rsidRPr="0040442B">
              <w:rPr>
                <w:rFonts w:ascii="GHEA Grapalat" w:hAnsi="GHEA Grapalat" w:cs="Arial"/>
                <w:sz w:val="20"/>
                <w:szCs w:val="20"/>
                <w:lang w:val="hy-AM"/>
              </w:rPr>
              <w:t xml:space="preserve"> </w:t>
            </w:r>
            <w:r w:rsidRPr="0040442B">
              <w:rPr>
                <w:rFonts w:ascii="GHEA Grapalat" w:hAnsi="GHEA Grapalat" w:cs="Sylfaen"/>
                <w:sz w:val="20"/>
                <w:szCs w:val="20"/>
                <w:lang w:val="hy-AM"/>
              </w:rPr>
              <w:t>համարները</w:t>
            </w:r>
            <w:r w:rsidRPr="0040442B">
              <w:rPr>
                <w:rFonts w:ascii="GHEA Grapalat" w:hAnsi="GHEA Grapalat" w:cs="Arial"/>
                <w:sz w:val="20"/>
                <w:szCs w:val="20"/>
                <w:lang w:val="hy-AM"/>
              </w:rPr>
              <w:t>,</w:t>
            </w:r>
            <w:r w:rsidRPr="0040442B">
              <w:rPr>
                <w:rFonts w:ascii="GHEA Grapalat" w:hAnsi="GHEA Grapalat" w:cs="Arial"/>
                <w:sz w:val="20"/>
                <w:szCs w:val="20"/>
              </w:rPr>
              <w:t xml:space="preserve"> </w:t>
            </w:r>
            <w:r w:rsidRPr="0040442B">
              <w:rPr>
                <w:rFonts w:ascii="GHEA Grapalat" w:hAnsi="GHEA Grapalat" w:cs="Sylfaen"/>
                <w:sz w:val="20"/>
                <w:szCs w:val="20"/>
                <w:lang w:val="hy-AM"/>
              </w:rPr>
              <w:t>պ</w:t>
            </w:r>
            <w:proofErr w:type="spellStart"/>
            <w:r w:rsidRPr="0040442B">
              <w:rPr>
                <w:rFonts w:ascii="GHEA Grapalat" w:hAnsi="GHEA Grapalat" w:cs="Sylfaen"/>
                <w:sz w:val="20"/>
                <w:szCs w:val="20"/>
              </w:rPr>
              <w:t>այմանագրի</w:t>
            </w:r>
            <w:proofErr w:type="spellEnd"/>
            <w:r w:rsidRPr="0040442B">
              <w:rPr>
                <w:rFonts w:ascii="GHEA Grapalat" w:hAnsi="GHEA Grapalat" w:cs="Sylfaen"/>
                <w:sz w:val="20"/>
                <w:szCs w:val="20"/>
              </w:rPr>
              <w:t xml:space="preserve"> </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ծածկագիրը</w:t>
            </w:r>
            <w:proofErr w:type="spellEnd"/>
            <w:r w:rsidRPr="0040442B">
              <w:rPr>
                <w:rFonts w:ascii="GHEA Grapalat" w:hAnsi="GHEA Grapalat" w:cs="Arial"/>
                <w:sz w:val="20"/>
                <w:szCs w:val="20"/>
                <w:lang w:val="hy-AM"/>
              </w:rPr>
              <w:t xml:space="preserve"> որի հիման վրա կատարվում է  գանձումը</w:t>
            </w:r>
            <w:r w:rsidRPr="0040442B">
              <w:rPr>
                <w:rFonts w:ascii="GHEA Grapalat" w:hAnsi="GHEA Grapalat" w:cs="Arial"/>
                <w:sz w:val="20"/>
                <w:szCs w:val="20"/>
              </w:rPr>
              <w:t>)</w:t>
            </w:r>
            <w:r w:rsidRPr="0040442B">
              <w:rPr>
                <w:rFonts w:ascii="GHEA Grapalat" w:hAnsi="GHEA Grapalat" w:cs="Sylfaen"/>
                <w:sz w:val="20"/>
                <w:szCs w:val="20"/>
              </w:rPr>
              <w:t>`</w:t>
            </w:r>
            <w:r w:rsidRPr="0040442B">
              <w:rPr>
                <w:rFonts w:ascii="GHEA Grapalat" w:hAnsi="GHEA Grapalat" w:cs="Arial"/>
                <w:b/>
                <w:bCs/>
                <w:sz w:val="20"/>
                <w:szCs w:val="20"/>
              </w:rPr>
              <w:t xml:space="preserve"> 20ԴՊ</w:t>
            </w:r>
            <w:r>
              <w:rPr>
                <w:rFonts w:ascii="GHEA Grapalat" w:hAnsi="GHEA Grapalat" w:cs="Arial"/>
                <w:b/>
                <w:bCs/>
                <w:sz w:val="20"/>
                <w:szCs w:val="20"/>
              </w:rPr>
              <w:t>-ԳՀԾՁԲ-26</w:t>
            </w:r>
            <w:r w:rsidRPr="0040442B">
              <w:rPr>
                <w:rFonts w:ascii="GHEA Grapalat" w:hAnsi="GHEA Grapalat" w:cs="Arial"/>
                <w:b/>
                <w:bCs/>
                <w:sz w:val="20"/>
                <w:szCs w:val="20"/>
              </w:rPr>
              <w:t>/</w:t>
            </w:r>
            <w:r w:rsidR="00023C09" w:rsidRPr="00023C09">
              <w:rPr>
                <w:rFonts w:ascii="GHEA Grapalat" w:hAnsi="GHEA Grapalat" w:cs="Arial"/>
                <w:b/>
                <w:bCs/>
                <w:sz w:val="20"/>
                <w:szCs w:val="20"/>
              </w:rPr>
              <w:t>2</w:t>
            </w:r>
          </w:p>
          <w:p w14:paraId="02B71E22" w14:textId="77777777" w:rsidR="00122F69" w:rsidRPr="0040442B" w:rsidRDefault="00122F69" w:rsidP="008B5237">
            <w:pPr>
              <w:rPr>
                <w:rFonts w:ascii="GHEA Grapalat" w:hAnsi="GHEA Grapalat" w:cs="Arial"/>
                <w:sz w:val="20"/>
                <w:szCs w:val="20"/>
              </w:rPr>
            </w:pPr>
          </w:p>
        </w:tc>
      </w:tr>
      <w:tr w:rsidR="00122F69" w:rsidRPr="0040442B" w14:paraId="345BD8BB" w14:textId="77777777" w:rsidTr="008B5237">
        <w:trPr>
          <w:trHeight w:val="704"/>
        </w:trPr>
        <w:tc>
          <w:tcPr>
            <w:tcW w:w="10980" w:type="dxa"/>
            <w:gridSpan w:val="2"/>
            <w:tcBorders>
              <w:left w:val="single" w:sz="4" w:space="0" w:color="auto"/>
              <w:bottom w:val="single" w:sz="4" w:space="0" w:color="auto"/>
              <w:right w:val="single" w:sz="4" w:space="0" w:color="000000"/>
            </w:tcBorders>
            <w:noWrap/>
            <w:vAlign w:val="bottom"/>
          </w:tcPr>
          <w:p w14:paraId="4C38A697" w14:textId="77777777" w:rsidR="00122F69" w:rsidRPr="0040442B" w:rsidRDefault="00122F69" w:rsidP="008B5237">
            <w:pPr>
              <w:rPr>
                <w:rFonts w:ascii="GHEA Grapalat" w:hAnsi="GHEA Grapalat" w:cs="Arial"/>
                <w:sz w:val="20"/>
                <w:szCs w:val="20"/>
                <w:lang w:val="hy-AM"/>
              </w:rPr>
            </w:pPr>
          </w:p>
        </w:tc>
      </w:tr>
      <w:tr w:rsidR="00122F69" w:rsidRPr="0040442B" w14:paraId="15444279" w14:textId="77777777" w:rsidTr="008B523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964AA9" w14:textId="77777777" w:rsidR="00122F69" w:rsidRPr="0040442B" w:rsidRDefault="00122F69" w:rsidP="008B5237">
            <w:pPr>
              <w:rPr>
                <w:rFonts w:ascii="GHEA Grapalat" w:hAnsi="GHEA Grapalat" w:cs="Sylfaen"/>
                <w:sz w:val="20"/>
                <w:szCs w:val="20"/>
                <w:lang w:val="hy-AM"/>
              </w:rPr>
            </w:pPr>
            <w:r w:rsidRPr="0040442B">
              <w:rPr>
                <w:rFonts w:ascii="GHEA Grapalat" w:hAnsi="GHEA Grapalat" w:cs="Sylfaen"/>
                <w:sz w:val="20"/>
                <w:szCs w:val="20"/>
                <w:lang w:val="hy-AM"/>
              </w:rPr>
              <w:t>19. Վճարման պայմանները՝                                &lt;ակցեպտավորված վճարում&gt;</w:t>
            </w:r>
          </w:p>
          <w:p w14:paraId="1ABB0F3C" w14:textId="77777777" w:rsidR="00122F69" w:rsidRPr="0040442B" w:rsidRDefault="00122F69" w:rsidP="008B5237">
            <w:pPr>
              <w:rPr>
                <w:rFonts w:ascii="GHEA Grapalat" w:hAnsi="GHEA Grapalat" w:cs="Sylfaen"/>
                <w:sz w:val="20"/>
                <w:szCs w:val="20"/>
                <w:lang w:val="ru-RU"/>
              </w:rPr>
            </w:pPr>
          </w:p>
        </w:tc>
      </w:tr>
      <w:tr w:rsidR="00122F69" w:rsidRPr="0040442B" w14:paraId="5BACE2AE" w14:textId="77777777" w:rsidTr="008B523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B6CEFB"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 xml:space="preserve">20. Առդիր էջերի քանակը՝    </w:t>
            </w:r>
            <w:r w:rsidRPr="0040442B">
              <w:rPr>
                <w:rFonts w:ascii="GHEA Grapalat" w:hAnsi="GHEA Grapalat" w:cs="Arial"/>
                <w:sz w:val="20"/>
                <w:szCs w:val="20"/>
              </w:rPr>
              <w:t xml:space="preserve">--- </w:t>
            </w:r>
            <w:r w:rsidRPr="0040442B">
              <w:rPr>
                <w:rFonts w:ascii="GHEA Grapalat" w:hAnsi="GHEA Grapalat" w:cs="Arial"/>
                <w:sz w:val="20"/>
                <w:szCs w:val="20"/>
                <w:lang w:val="hy-AM"/>
              </w:rPr>
              <w:t xml:space="preserve">    </w:t>
            </w:r>
            <w:proofErr w:type="spellStart"/>
            <w:r w:rsidRPr="0040442B">
              <w:rPr>
                <w:rFonts w:ascii="GHEA Grapalat" w:hAnsi="GHEA Grapalat" w:cs="Sylfaen"/>
                <w:sz w:val="20"/>
                <w:szCs w:val="20"/>
              </w:rPr>
              <w:t>էջ</w:t>
            </w:r>
            <w:proofErr w:type="spellEnd"/>
          </w:p>
          <w:p w14:paraId="5E2F67C5" w14:textId="77777777" w:rsidR="00122F69" w:rsidRPr="0040442B" w:rsidRDefault="00122F69" w:rsidP="008B5237">
            <w:pPr>
              <w:rPr>
                <w:rFonts w:ascii="GHEA Grapalat" w:hAnsi="GHEA Grapalat" w:cs="Sylfaen"/>
                <w:sz w:val="20"/>
                <w:szCs w:val="20"/>
                <w:lang w:val="hy-AM"/>
              </w:rPr>
            </w:pPr>
          </w:p>
        </w:tc>
      </w:tr>
      <w:tr w:rsidR="00122F69" w:rsidRPr="0040442B" w14:paraId="555CDFC2" w14:textId="77777777" w:rsidTr="008B5237">
        <w:trPr>
          <w:trHeight w:val="2194"/>
        </w:trPr>
        <w:tc>
          <w:tcPr>
            <w:tcW w:w="5616" w:type="dxa"/>
            <w:tcBorders>
              <w:top w:val="nil"/>
              <w:left w:val="single" w:sz="4" w:space="0" w:color="auto"/>
              <w:bottom w:val="single" w:sz="4" w:space="0" w:color="auto"/>
              <w:right w:val="single" w:sz="4" w:space="0" w:color="auto"/>
            </w:tcBorders>
            <w:noWrap/>
            <w:vAlign w:val="bottom"/>
          </w:tcPr>
          <w:p w14:paraId="12811F8E" w14:textId="77777777" w:rsidR="00122F69" w:rsidRPr="0040442B" w:rsidRDefault="00122F69" w:rsidP="008B5237">
            <w:pPr>
              <w:rPr>
                <w:rFonts w:ascii="GHEA Grapalat" w:hAnsi="GHEA Grapalat" w:cs="Sylfaen"/>
                <w:sz w:val="20"/>
                <w:szCs w:val="20"/>
              </w:rPr>
            </w:pPr>
            <w:r w:rsidRPr="0040442B">
              <w:rPr>
                <w:rFonts w:ascii="Courier New" w:hAnsi="Courier New" w:cs="Courier New"/>
                <w:sz w:val="20"/>
                <w:szCs w:val="20"/>
              </w:rPr>
              <w:t> </w:t>
            </w:r>
            <w:r w:rsidRPr="0040442B">
              <w:rPr>
                <w:rFonts w:ascii="GHEA Grapalat" w:hAnsi="GHEA Grapalat" w:cs="Arial"/>
                <w:sz w:val="20"/>
                <w:szCs w:val="20"/>
                <w:lang w:val="hy-AM"/>
              </w:rPr>
              <w:t>22</w:t>
            </w:r>
            <w:r w:rsidRPr="0040442B">
              <w:rPr>
                <w:rFonts w:ascii="GHEA Grapalat" w:hAnsi="GHEA Grapalat" w:cs="Arial"/>
                <w:sz w:val="20"/>
                <w:szCs w:val="20"/>
              </w:rPr>
              <w:t>.</w:t>
            </w:r>
            <w:r w:rsidRPr="0040442B">
              <w:rPr>
                <w:rFonts w:ascii="GHEA Grapalat" w:hAnsi="GHEA Grapalat" w:cs="Sylfaen"/>
                <w:sz w:val="20"/>
                <w:szCs w:val="20"/>
              </w:rPr>
              <w:t xml:space="preserve">ա. </w:t>
            </w:r>
            <w:proofErr w:type="spellStart"/>
            <w:r w:rsidRPr="0040442B">
              <w:rPr>
                <w:rFonts w:ascii="GHEA Grapalat" w:hAnsi="GHEA Grapalat" w:cs="Sylfaen"/>
                <w:sz w:val="20"/>
                <w:szCs w:val="20"/>
              </w:rPr>
              <w:t>Շահառուի</w:t>
            </w:r>
            <w:proofErr w:type="spellEnd"/>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ստորագրությունները</w:t>
            </w:r>
            <w:proofErr w:type="spellEnd"/>
          </w:p>
          <w:p w14:paraId="7EA4451A" w14:textId="77777777" w:rsidR="00122F69" w:rsidRPr="0040442B" w:rsidRDefault="00122F69" w:rsidP="008B5237">
            <w:pPr>
              <w:rPr>
                <w:rFonts w:ascii="GHEA Grapalat" w:hAnsi="GHEA Grapalat" w:cs="Sylfaen"/>
                <w:sz w:val="20"/>
                <w:szCs w:val="20"/>
              </w:rPr>
            </w:pPr>
          </w:p>
          <w:p w14:paraId="7EFBF153" w14:textId="77777777" w:rsidR="00122F69" w:rsidRPr="0040442B" w:rsidRDefault="00122F69" w:rsidP="008B5237">
            <w:pPr>
              <w:jc w:val="right"/>
              <w:rPr>
                <w:rFonts w:ascii="GHEA Grapalat" w:hAnsi="GHEA Grapalat" w:cs="Tahoma"/>
                <w:color w:val="000000"/>
                <w:sz w:val="20"/>
                <w:szCs w:val="20"/>
              </w:rPr>
            </w:pPr>
            <w:r w:rsidRPr="0040442B">
              <w:rPr>
                <w:rFonts w:ascii="GHEA Grapalat" w:hAnsi="GHEA Grapalat" w:cs="Tahoma"/>
                <w:color w:val="000000"/>
                <w:sz w:val="20"/>
                <w:szCs w:val="20"/>
              </w:rPr>
              <w:t>/____________________/</w:t>
            </w:r>
          </w:p>
          <w:p w14:paraId="2265F929" w14:textId="77777777" w:rsidR="00122F69" w:rsidRPr="0040442B" w:rsidRDefault="00122F69" w:rsidP="008B5237">
            <w:pPr>
              <w:rPr>
                <w:rFonts w:ascii="GHEA Grapalat" w:hAnsi="GHEA Grapalat" w:cs="Tahoma"/>
                <w:color w:val="000000"/>
                <w:sz w:val="20"/>
                <w:szCs w:val="20"/>
              </w:rPr>
            </w:pPr>
          </w:p>
          <w:p w14:paraId="3D14650C" w14:textId="77777777" w:rsidR="00122F69" w:rsidRPr="0040442B" w:rsidRDefault="00122F69" w:rsidP="008B5237">
            <w:pPr>
              <w:rPr>
                <w:rFonts w:ascii="GHEA Grapalat" w:hAnsi="GHEA Grapalat" w:cs="Sylfaen"/>
                <w:sz w:val="20"/>
                <w:szCs w:val="20"/>
              </w:rPr>
            </w:pPr>
          </w:p>
          <w:p w14:paraId="52755E51"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Tahoma"/>
                <w:color w:val="000000"/>
                <w:sz w:val="20"/>
                <w:szCs w:val="20"/>
              </w:rPr>
              <w:t>/____________________/</w:t>
            </w:r>
          </w:p>
          <w:p w14:paraId="7BB024E9" w14:textId="77777777" w:rsidR="00122F69" w:rsidRPr="0040442B" w:rsidRDefault="00122F69" w:rsidP="008B5237">
            <w:pPr>
              <w:rPr>
                <w:rFonts w:ascii="GHEA Grapalat" w:hAnsi="GHEA Grapalat" w:cs="Sylfaen"/>
                <w:sz w:val="20"/>
                <w:szCs w:val="20"/>
              </w:rPr>
            </w:pPr>
          </w:p>
          <w:p w14:paraId="2F84F688"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22</w:t>
            </w:r>
            <w:r w:rsidRPr="0040442B">
              <w:rPr>
                <w:rFonts w:ascii="GHEA Grapalat" w:hAnsi="GHEA Grapalat" w:cs="Sylfaen"/>
                <w:sz w:val="20"/>
                <w:szCs w:val="20"/>
              </w:rPr>
              <w:t>.բ.</w:t>
            </w:r>
          </w:p>
          <w:p w14:paraId="1AF28ADD"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Կ.Տ.</w:t>
            </w:r>
          </w:p>
          <w:p w14:paraId="65C5F063" w14:textId="77777777" w:rsidR="00122F69" w:rsidRPr="0040442B" w:rsidRDefault="00122F69" w:rsidP="008B523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A3F754" w14:textId="77777777" w:rsidR="00122F69" w:rsidRPr="0040442B" w:rsidRDefault="00122F69" w:rsidP="008B5237">
            <w:pPr>
              <w:rPr>
                <w:rFonts w:ascii="GHEA Grapalat" w:hAnsi="GHEA Grapalat" w:cs="Sylfaen"/>
                <w:sz w:val="20"/>
                <w:szCs w:val="20"/>
              </w:rPr>
            </w:pPr>
            <w:r w:rsidRPr="0040442B">
              <w:rPr>
                <w:rFonts w:ascii="GHEA Grapalat" w:hAnsi="GHEA Grapalat" w:cs="Arial"/>
                <w:sz w:val="20"/>
                <w:szCs w:val="20"/>
                <w:lang w:val="hy-AM"/>
              </w:rPr>
              <w:t>2</w:t>
            </w:r>
            <w:r w:rsidRPr="0040442B">
              <w:rPr>
                <w:rFonts w:ascii="GHEA Grapalat" w:hAnsi="GHEA Grapalat" w:cs="Arial"/>
                <w:sz w:val="20"/>
                <w:szCs w:val="20"/>
              </w:rPr>
              <w:t>1.</w:t>
            </w:r>
            <w:r w:rsidRPr="0040442B">
              <w:rPr>
                <w:rFonts w:ascii="GHEA Grapalat" w:hAnsi="GHEA Grapalat" w:cs="Sylfaen"/>
                <w:sz w:val="20"/>
                <w:szCs w:val="20"/>
              </w:rPr>
              <w:t xml:space="preserve">ա. </w:t>
            </w:r>
            <w:r w:rsidRPr="0040442B">
              <w:rPr>
                <w:rFonts w:ascii="Courier New" w:hAnsi="Courier New" w:cs="Courier New"/>
                <w:sz w:val="20"/>
                <w:szCs w:val="20"/>
              </w:rPr>
              <w:t> </w:t>
            </w:r>
            <w:proofErr w:type="spellStart"/>
            <w:r w:rsidRPr="0040442B">
              <w:rPr>
                <w:rFonts w:ascii="GHEA Grapalat" w:hAnsi="GHEA Grapalat" w:cs="Sylfaen"/>
                <w:sz w:val="20"/>
                <w:szCs w:val="20"/>
              </w:rPr>
              <w:t>Վճարողի</w:t>
            </w:r>
            <w:proofErr w:type="spellEnd"/>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ստորագրությունները</w:t>
            </w:r>
            <w:proofErr w:type="spellEnd"/>
            <w:r w:rsidRPr="0040442B">
              <w:rPr>
                <w:rFonts w:ascii="GHEA Grapalat" w:hAnsi="GHEA Grapalat" w:cs="Sylfaen"/>
                <w:sz w:val="20"/>
                <w:szCs w:val="20"/>
              </w:rPr>
              <w:t>`</w:t>
            </w:r>
          </w:p>
          <w:p w14:paraId="2E544AE7" w14:textId="77777777" w:rsidR="00122F69" w:rsidRPr="0040442B" w:rsidRDefault="00122F69" w:rsidP="008B5237">
            <w:pPr>
              <w:jc w:val="right"/>
              <w:rPr>
                <w:rFonts w:ascii="GHEA Grapalat" w:hAnsi="GHEA Grapalat" w:cs="Sylfaen"/>
                <w:sz w:val="20"/>
                <w:szCs w:val="20"/>
              </w:rPr>
            </w:pPr>
          </w:p>
          <w:p w14:paraId="72CA3D48" w14:textId="77777777" w:rsidR="00122F69" w:rsidRPr="0040442B" w:rsidRDefault="00122F69" w:rsidP="008B5237">
            <w:pPr>
              <w:rPr>
                <w:rFonts w:ascii="GHEA Grapalat" w:hAnsi="GHEA Grapalat" w:cs="Sylfaen"/>
                <w:sz w:val="20"/>
                <w:szCs w:val="20"/>
              </w:rPr>
            </w:pPr>
            <w:r w:rsidRPr="0040442B">
              <w:rPr>
                <w:rFonts w:ascii="GHEA Grapalat" w:hAnsi="GHEA Grapalat" w:cs="Tahoma"/>
                <w:color w:val="000000"/>
                <w:sz w:val="20"/>
                <w:szCs w:val="20"/>
              </w:rPr>
              <w:t xml:space="preserve">                                               /____________________/</w:t>
            </w:r>
          </w:p>
          <w:p w14:paraId="539DEA4B" w14:textId="77777777" w:rsidR="00122F69" w:rsidRPr="0040442B" w:rsidRDefault="00122F69" w:rsidP="008B5237">
            <w:pPr>
              <w:jc w:val="right"/>
              <w:rPr>
                <w:rFonts w:ascii="GHEA Grapalat" w:hAnsi="GHEA Grapalat" w:cs="Tahoma"/>
                <w:color w:val="000000"/>
                <w:sz w:val="20"/>
                <w:szCs w:val="20"/>
              </w:rPr>
            </w:pPr>
          </w:p>
          <w:p w14:paraId="6C3211E4" w14:textId="77777777" w:rsidR="00122F69" w:rsidRPr="0040442B" w:rsidRDefault="00122F69" w:rsidP="008B5237">
            <w:pPr>
              <w:jc w:val="right"/>
              <w:rPr>
                <w:rFonts w:ascii="GHEA Grapalat" w:hAnsi="GHEA Grapalat" w:cs="Tahoma"/>
                <w:color w:val="000000"/>
                <w:sz w:val="20"/>
                <w:szCs w:val="20"/>
              </w:rPr>
            </w:pPr>
          </w:p>
          <w:p w14:paraId="57E53F14"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Tahoma"/>
                <w:color w:val="000000"/>
                <w:sz w:val="20"/>
                <w:szCs w:val="20"/>
              </w:rPr>
              <w:t>/____________________/</w:t>
            </w:r>
          </w:p>
          <w:p w14:paraId="10B1C7CC" w14:textId="77777777" w:rsidR="00122F69" w:rsidRPr="0040442B" w:rsidRDefault="00122F69" w:rsidP="008B5237">
            <w:pPr>
              <w:jc w:val="right"/>
              <w:rPr>
                <w:rFonts w:ascii="GHEA Grapalat" w:hAnsi="GHEA Grapalat" w:cs="Sylfaen"/>
                <w:sz w:val="20"/>
                <w:szCs w:val="20"/>
              </w:rPr>
            </w:pPr>
          </w:p>
          <w:p w14:paraId="0F4A954F"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Sylfaen"/>
                <w:sz w:val="20"/>
                <w:szCs w:val="20"/>
                <w:lang w:val="hy-AM"/>
              </w:rPr>
              <w:t>2</w:t>
            </w:r>
            <w:r w:rsidRPr="0040442B">
              <w:rPr>
                <w:rFonts w:ascii="GHEA Grapalat" w:hAnsi="GHEA Grapalat" w:cs="Sylfaen"/>
                <w:sz w:val="20"/>
                <w:szCs w:val="20"/>
              </w:rPr>
              <w:t>1.բ.                                                                    Կ.Տ.</w:t>
            </w:r>
          </w:p>
          <w:p w14:paraId="3B4EB404" w14:textId="77777777" w:rsidR="00122F69" w:rsidRPr="0040442B" w:rsidRDefault="00122F69" w:rsidP="008B5237">
            <w:pPr>
              <w:jc w:val="right"/>
              <w:rPr>
                <w:rFonts w:ascii="GHEA Grapalat" w:hAnsi="GHEA Grapalat" w:cs="Sylfaen"/>
                <w:sz w:val="20"/>
                <w:szCs w:val="20"/>
              </w:rPr>
            </w:pPr>
          </w:p>
        </w:tc>
      </w:tr>
      <w:tr w:rsidR="00122F69" w:rsidRPr="0040442B" w14:paraId="42A5EEF8" w14:textId="77777777" w:rsidTr="008B5237">
        <w:trPr>
          <w:trHeight w:val="2058"/>
        </w:trPr>
        <w:tc>
          <w:tcPr>
            <w:tcW w:w="5616" w:type="dxa"/>
            <w:tcBorders>
              <w:top w:val="single" w:sz="4" w:space="0" w:color="auto"/>
              <w:left w:val="single" w:sz="4" w:space="0" w:color="auto"/>
              <w:right w:val="single" w:sz="4" w:space="0" w:color="auto"/>
            </w:tcBorders>
            <w:noWrap/>
            <w:vAlign w:val="bottom"/>
          </w:tcPr>
          <w:p w14:paraId="6700FB4D"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rPr>
              <w:t>2</w:t>
            </w:r>
            <w:r w:rsidRPr="0040442B">
              <w:rPr>
                <w:rFonts w:ascii="GHEA Grapalat" w:hAnsi="GHEA Grapalat" w:cs="Tahoma"/>
                <w:color w:val="000000"/>
                <w:sz w:val="20"/>
                <w:szCs w:val="20"/>
                <w:lang w:val="hy-AM"/>
              </w:rPr>
              <w:t>4</w:t>
            </w:r>
            <w:r w:rsidRPr="0040442B">
              <w:rPr>
                <w:rFonts w:ascii="GHEA Grapalat" w:hAnsi="GHEA Grapalat" w:cs="Tahoma"/>
                <w:color w:val="000000"/>
                <w:sz w:val="20"/>
                <w:szCs w:val="20"/>
              </w:rPr>
              <w:t xml:space="preserve">.ա.   </w:t>
            </w:r>
            <w:r w:rsidRPr="0040442B">
              <w:rPr>
                <w:rFonts w:ascii="GHEA Grapalat" w:hAnsi="GHEA Grapalat" w:cs="Tahoma"/>
                <w:color w:val="000000"/>
                <w:sz w:val="20"/>
                <w:szCs w:val="20"/>
                <w:lang w:val="hy-AM"/>
              </w:rPr>
              <w:t>Շահառուին  սպասարկող ֆինանսական կազմակերպություն</w:t>
            </w:r>
            <w:r w:rsidRPr="0040442B">
              <w:rPr>
                <w:rFonts w:ascii="GHEA Grapalat" w:hAnsi="GHEA Grapalat" w:cs="Tahoma"/>
                <w:color w:val="000000"/>
                <w:sz w:val="20"/>
                <w:szCs w:val="20"/>
              </w:rPr>
              <w:t xml:space="preserve"> </w:t>
            </w:r>
          </w:p>
          <w:p w14:paraId="2BB5B368" w14:textId="77777777" w:rsidR="00122F69" w:rsidRPr="0040442B" w:rsidRDefault="00122F69" w:rsidP="008B5237">
            <w:pPr>
              <w:rPr>
                <w:rFonts w:ascii="GHEA Grapalat" w:hAnsi="GHEA Grapalat" w:cs="Tahoma"/>
                <w:color w:val="000000"/>
                <w:sz w:val="20"/>
                <w:szCs w:val="20"/>
                <w:lang w:val="hy-AM"/>
              </w:rPr>
            </w:pPr>
            <w:r w:rsidRPr="0040442B">
              <w:rPr>
                <w:rFonts w:ascii="GHEA Grapalat" w:hAnsi="GHEA Grapalat" w:cs="Tahoma"/>
                <w:color w:val="000000"/>
                <w:sz w:val="20"/>
                <w:szCs w:val="20"/>
              </w:rPr>
              <w:t xml:space="preserve">                             </w:t>
            </w:r>
            <w:r w:rsidRPr="0040442B">
              <w:rPr>
                <w:rFonts w:ascii="GHEA Grapalat" w:hAnsi="GHEA Grapalat" w:cs="Tahoma"/>
                <w:color w:val="000000"/>
                <w:sz w:val="20"/>
                <w:szCs w:val="20"/>
                <w:lang w:val="hy-AM"/>
              </w:rPr>
              <w:t xml:space="preserve">                 </w:t>
            </w:r>
          </w:p>
          <w:p w14:paraId="74B06EFA"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lang w:val="hy-AM"/>
              </w:rPr>
              <w:t xml:space="preserve">                                                 </w:t>
            </w:r>
            <w:r w:rsidRPr="0040442B">
              <w:rPr>
                <w:rFonts w:ascii="GHEA Grapalat" w:hAnsi="GHEA Grapalat" w:cs="Tahoma"/>
                <w:color w:val="000000"/>
                <w:sz w:val="20"/>
                <w:szCs w:val="20"/>
              </w:rPr>
              <w:t xml:space="preserve">   /____________________/</w:t>
            </w:r>
          </w:p>
          <w:p w14:paraId="2F9E50A0"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6787E1DD"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ստորագրություն</w:t>
            </w:r>
            <w:proofErr w:type="spellEnd"/>
            <w:r w:rsidRPr="0040442B">
              <w:rPr>
                <w:rFonts w:ascii="GHEA Grapalat" w:hAnsi="GHEA Grapalat" w:cs="Sylfaen"/>
                <w:sz w:val="20"/>
                <w:szCs w:val="20"/>
              </w:rPr>
              <w:t>/</w:t>
            </w:r>
          </w:p>
          <w:p w14:paraId="62F0D006" w14:textId="77777777" w:rsidR="00122F69" w:rsidRPr="0040442B" w:rsidRDefault="00122F69" w:rsidP="008B5237">
            <w:pPr>
              <w:rPr>
                <w:rFonts w:ascii="GHEA Grapalat" w:hAnsi="GHEA Grapalat" w:cs="Tahoma"/>
                <w:color w:val="000000"/>
                <w:sz w:val="20"/>
                <w:szCs w:val="20"/>
              </w:rPr>
            </w:pPr>
          </w:p>
          <w:p w14:paraId="4B694FDE" w14:textId="77777777" w:rsidR="00122F69" w:rsidRPr="0040442B" w:rsidRDefault="00122F69" w:rsidP="008B523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229E1C0"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rPr>
              <w:t>2</w:t>
            </w:r>
            <w:r w:rsidRPr="0040442B">
              <w:rPr>
                <w:rFonts w:ascii="GHEA Grapalat" w:hAnsi="GHEA Grapalat" w:cs="Tahoma"/>
                <w:color w:val="000000"/>
                <w:sz w:val="20"/>
                <w:szCs w:val="20"/>
                <w:lang w:val="hy-AM"/>
              </w:rPr>
              <w:t>3</w:t>
            </w:r>
            <w:r w:rsidRPr="0040442B">
              <w:rPr>
                <w:rFonts w:ascii="GHEA Grapalat" w:hAnsi="GHEA Grapalat" w:cs="Tahoma"/>
                <w:color w:val="000000"/>
                <w:sz w:val="20"/>
                <w:szCs w:val="20"/>
              </w:rPr>
              <w:t xml:space="preserve">.ա.   </w:t>
            </w:r>
            <w:r w:rsidRPr="0040442B">
              <w:rPr>
                <w:rFonts w:ascii="GHEA Grapalat" w:hAnsi="GHEA Grapalat" w:cs="Tahoma"/>
                <w:color w:val="000000"/>
                <w:sz w:val="20"/>
                <w:szCs w:val="20"/>
                <w:lang w:val="hy-AM"/>
              </w:rPr>
              <w:t>Վճարողին  սպասարկող ֆինանսական կազմակերպություն</w:t>
            </w:r>
            <w:r w:rsidRPr="0040442B">
              <w:rPr>
                <w:rFonts w:ascii="GHEA Grapalat" w:hAnsi="GHEA Grapalat" w:cs="Tahoma"/>
                <w:color w:val="000000"/>
                <w:sz w:val="20"/>
                <w:szCs w:val="20"/>
              </w:rPr>
              <w:t xml:space="preserve"> </w:t>
            </w:r>
          </w:p>
          <w:p w14:paraId="3BC63E05" w14:textId="77777777" w:rsidR="00122F69" w:rsidRPr="0040442B" w:rsidRDefault="00122F69" w:rsidP="008B5237">
            <w:pPr>
              <w:jc w:val="right"/>
              <w:rPr>
                <w:rFonts w:ascii="GHEA Grapalat" w:hAnsi="GHEA Grapalat" w:cs="Tahoma"/>
                <w:color w:val="000000"/>
                <w:sz w:val="20"/>
                <w:szCs w:val="20"/>
              </w:rPr>
            </w:pPr>
          </w:p>
          <w:p w14:paraId="3F46134B" w14:textId="77777777" w:rsidR="00122F69" w:rsidRPr="0040442B" w:rsidRDefault="00122F69" w:rsidP="008B5237">
            <w:pPr>
              <w:jc w:val="right"/>
              <w:rPr>
                <w:rFonts w:ascii="GHEA Grapalat" w:hAnsi="GHEA Grapalat" w:cs="Tahoma"/>
                <w:color w:val="000000"/>
                <w:sz w:val="20"/>
                <w:szCs w:val="20"/>
              </w:rPr>
            </w:pPr>
          </w:p>
          <w:p w14:paraId="7E5EF70A" w14:textId="77777777" w:rsidR="00122F69" w:rsidRPr="0040442B" w:rsidRDefault="00122F69" w:rsidP="008B5237">
            <w:pPr>
              <w:jc w:val="right"/>
              <w:rPr>
                <w:rFonts w:ascii="GHEA Grapalat" w:hAnsi="GHEA Grapalat" w:cs="Tahoma"/>
                <w:color w:val="000000"/>
                <w:sz w:val="20"/>
                <w:szCs w:val="20"/>
              </w:rPr>
            </w:pPr>
            <w:r w:rsidRPr="0040442B">
              <w:rPr>
                <w:rFonts w:ascii="GHEA Grapalat" w:hAnsi="GHEA Grapalat" w:cs="Tahoma"/>
                <w:color w:val="000000"/>
                <w:sz w:val="20"/>
                <w:szCs w:val="20"/>
              </w:rPr>
              <w:t>/____________________/</w:t>
            </w:r>
          </w:p>
          <w:p w14:paraId="1C382FD3" w14:textId="77777777" w:rsidR="00122F69" w:rsidRPr="0040442B" w:rsidRDefault="00122F69" w:rsidP="008B5237">
            <w:pPr>
              <w:jc w:val="center"/>
              <w:rPr>
                <w:rFonts w:ascii="GHEA Grapalat" w:hAnsi="GHEA Grapalat" w:cs="Sylfaen"/>
                <w:sz w:val="20"/>
                <w:szCs w:val="20"/>
              </w:rPr>
            </w:pPr>
            <w:r w:rsidRPr="0040442B">
              <w:rPr>
                <w:rFonts w:ascii="GHEA Grapalat" w:hAnsi="GHEA Grapalat" w:cs="Tahoma"/>
                <w:color w:val="000000"/>
                <w:sz w:val="20"/>
                <w:szCs w:val="20"/>
              </w:rPr>
              <w:t xml:space="preserve">                                                   </w:t>
            </w:r>
            <w:r w:rsidRPr="0040442B">
              <w:rPr>
                <w:rFonts w:ascii="GHEA Grapalat" w:hAnsi="GHEA Grapalat" w:cs="Sylfaen"/>
                <w:sz w:val="20"/>
                <w:szCs w:val="20"/>
              </w:rPr>
              <w:t>/</w:t>
            </w:r>
            <w:proofErr w:type="spellStart"/>
            <w:r w:rsidRPr="0040442B">
              <w:rPr>
                <w:rFonts w:ascii="GHEA Grapalat" w:hAnsi="GHEA Grapalat" w:cs="Sylfaen"/>
                <w:sz w:val="20"/>
                <w:szCs w:val="20"/>
              </w:rPr>
              <w:t>ստորագրություն</w:t>
            </w:r>
            <w:proofErr w:type="spellEnd"/>
            <w:r w:rsidRPr="0040442B">
              <w:rPr>
                <w:rFonts w:ascii="GHEA Grapalat" w:hAnsi="GHEA Grapalat" w:cs="Sylfaen"/>
                <w:sz w:val="20"/>
                <w:szCs w:val="20"/>
              </w:rPr>
              <w:t>/</w:t>
            </w:r>
          </w:p>
          <w:p w14:paraId="328F686D" w14:textId="77777777" w:rsidR="00122F69" w:rsidRPr="0040442B" w:rsidRDefault="00122F69" w:rsidP="008B5237">
            <w:pPr>
              <w:jc w:val="right"/>
              <w:rPr>
                <w:rFonts w:ascii="GHEA Grapalat" w:hAnsi="GHEA Grapalat" w:cs="Arial"/>
                <w:sz w:val="20"/>
                <w:szCs w:val="20"/>
                <w:lang w:val="hy-AM"/>
              </w:rPr>
            </w:pPr>
          </w:p>
        </w:tc>
      </w:tr>
      <w:tr w:rsidR="00122F69" w:rsidRPr="0040442B" w14:paraId="4B5C4298" w14:textId="77777777" w:rsidTr="008B5237">
        <w:trPr>
          <w:trHeight w:val="2194"/>
        </w:trPr>
        <w:tc>
          <w:tcPr>
            <w:tcW w:w="5616" w:type="dxa"/>
            <w:tcBorders>
              <w:top w:val="nil"/>
              <w:left w:val="single" w:sz="4" w:space="0" w:color="auto"/>
              <w:bottom w:val="single" w:sz="4" w:space="0" w:color="auto"/>
              <w:right w:val="single" w:sz="4" w:space="0" w:color="auto"/>
            </w:tcBorders>
            <w:noWrap/>
            <w:vAlign w:val="bottom"/>
          </w:tcPr>
          <w:p w14:paraId="72CD83F8"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lastRenderedPageBreak/>
              <w:t>24.բ.                                                       Կ.Տ.</w:t>
            </w:r>
          </w:p>
          <w:p w14:paraId="514CC62A" w14:textId="77777777" w:rsidR="00122F69" w:rsidRPr="0040442B" w:rsidRDefault="00122F69" w:rsidP="008B5237">
            <w:pPr>
              <w:rPr>
                <w:rFonts w:ascii="GHEA Grapalat" w:hAnsi="GHEA Grapalat" w:cs="Sylfaen"/>
                <w:sz w:val="20"/>
                <w:szCs w:val="20"/>
              </w:rPr>
            </w:pPr>
          </w:p>
          <w:p w14:paraId="095B29E1" w14:textId="77777777" w:rsidR="00122F69" w:rsidRPr="0040442B" w:rsidRDefault="00122F69" w:rsidP="008B5237">
            <w:pPr>
              <w:rPr>
                <w:rFonts w:ascii="GHEA Grapalat" w:hAnsi="GHEA Grapalat" w:cs="Sylfaen"/>
                <w:sz w:val="20"/>
                <w:szCs w:val="20"/>
              </w:rPr>
            </w:pPr>
          </w:p>
          <w:p w14:paraId="09625071" w14:textId="77777777" w:rsidR="00122F69" w:rsidRPr="0040442B" w:rsidRDefault="00122F69" w:rsidP="008B5237">
            <w:pPr>
              <w:rPr>
                <w:rFonts w:ascii="GHEA Grapalat" w:hAnsi="GHEA Grapalat" w:cs="Sylfaen"/>
                <w:sz w:val="20"/>
                <w:szCs w:val="20"/>
              </w:rPr>
            </w:pPr>
            <w:r w:rsidRPr="0040442B">
              <w:rPr>
                <w:rFonts w:ascii="GHEA Grapalat" w:hAnsi="GHEA Grapalat" w:cs="Tahoma"/>
                <w:color w:val="000000"/>
                <w:sz w:val="20"/>
                <w:szCs w:val="20"/>
              </w:rPr>
              <w:t xml:space="preserve"> </w:t>
            </w:r>
            <w:r w:rsidRPr="0040442B">
              <w:rPr>
                <w:rFonts w:ascii="GHEA Grapalat" w:hAnsi="GHEA Grapalat" w:cs="Sylfaen"/>
                <w:sz w:val="20"/>
                <w:szCs w:val="20"/>
              </w:rPr>
              <w:t>2</w:t>
            </w:r>
            <w:r w:rsidRPr="0040442B">
              <w:rPr>
                <w:rFonts w:ascii="GHEA Grapalat" w:hAnsi="GHEA Grapalat" w:cs="Sylfaen"/>
                <w:sz w:val="20"/>
                <w:szCs w:val="20"/>
                <w:lang w:val="hy-AM"/>
              </w:rPr>
              <w:t>4</w:t>
            </w:r>
            <w:r w:rsidRPr="0040442B">
              <w:rPr>
                <w:rFonts w:ascii="GHEA Grapalat" w:hAnsi="GHEA Grapalat" w:cs="Sylfaen"/>
                <w:sz w:val="20"/>
                <w:szCs w:val="20"/>
              </w:rPr>
              <w:t>.</w:t>
            </w:r>
            <w:r w:rsidRPr="0040442B">
              <w:rPr>
                <w:rFonts w:ascii="GHEA Grapalat" w:hAnsi="GHEA Grapalat" w:cs="Sylfaen"/>
                <w:sz w:val="20"/>
                <w:szCs w:val="20"/>
                <w:lang w:val="hy-AM"/>
              </w:rPr>
              <w:t>գ</w:t>
            </w:r>
            <w:r w:rsidRPr="0040442B">
              <w:rPr>
                <w:rFonts w:ascii="GHEA Grapalat" w:hAnsi="GHEA Grapalat" w:cs="Tahoma"/>
                <w:color w:val="000000"/>
                <w:sz w:val="20"/>
                <w:szCs w:val="20"/>
              </w:rPr>
              <w:t xml:space="preserve">                                                 "___"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 xml:space="preserve">20___ </w:t>
            </w:r>
            <w:r w:rsidRPr="0040442B">
              <w:rPr>
                <w:rFonts w:ascii="GHEA Grapalat" w:hAnsi="GHEA Grapalat" w:cs="Sylfaen"/>
                <w:color w:val="000000"/>
                <w:sz w:val="20"/>
                <w:szCs w:val="20"/>
              </w:rPr>
              <w:t>թ.</w:t>
            </w:r>
            <w:r w:rsidRPr="0040442B">
              <w:rPr>
                <w:rFonts w:ascii="GHEA Grapalat" w:hAnsi="GHEA Grapalat" w:cs="Sylfaen"/>
                <w:sz w:val="20"/>
                <w:szCs w:val="20"/>
              </w:rPr>
              <w:t xml:space="preserve"> </w:t>
            </w:r>
          </w:p>
          <w:p w14:paraId="1BB4BF44" w14:textId="77777777" w:rsidR="00122F69" w:rsidRPr="0040442B" w:rsidRDefault="00122F69" w:rsidP="008B5237">
            <w:pPr>
              <w:rPr>
                <w:rFonts w:ascii="GHEA Grapalat" w:hAnsi="GHEA Grapalat" w:cs="Sylfaen"/>
                <w:sz w:val="20"/>
                <w:szCs w:val="20"/>
              </w:rPr>
            </w:pPr>
          </w:p>
          <w:p w14:paraId="001A60BC"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0EFDB549" w14:textId="77777777" w:rsidR="00122F69" w:rsidRPr="0040442B" w:rsidRDefault="00122F69" w:rsidP="008B523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62072B6"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23.բ.                                                                 Կ.Տ.    </w:t>
            </w:r>
          </w:p>
          <w:p w14:paraId="15DD7303" w14:textId="77777777" w:rsidR="00122F69" w:rsidRPr="0040442B" w:rsidRDefault="00122F69" w:rsidP="008B5237">
            <w:pPr>
              <w:rPr>
                <w:rFonts w:ascii="GHEA Grapalat" w:hAnsi="GHEA Grapalat" w:cs="Sylfaen"/>
                <w:sz w:val="20"/>
                <w:szCs w:val="20"/>
              </w:rPr>
            </w:pPr>
          </w:p>
          <w:p w14:paraId="6B91FD4C"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5AAF4A30" w14:textId="77777777" w:rsidR="00122F69" w:rsidRPr="0040442B" w:rsidRDefault="00122F69" w:rsidP="008B5237">
            <w:pPr>
              <w:rPr>
                <w:rFonts w:ascii="GHEA Grapalat" w:hAnsi="GHEA Grapalat" w:cs="Sylfaen"/>
                <w:color w:val="000000"/>
                <w:sz w:val="20"/>
                <w:szCs w:val="20"/>
              </w:rPr>
            </w:pPr>
            <w:r w:rsidRPr="0040442B">
              <w:rPr>
                <w:rFonts w:ascii="GHEA Grapalat" w:hAnsi="GHEA Grapalat" w:cs="Sylfaen"/>
                <w:sz w:val="20"/>
                <w:szCs w:val="20"/>
              </w:rPr>
              <w:t>23.</w:t>
            </w:r>
            <w:r w:rsidRPr="0040442B">
              <w:rPr>
                <w:rFonts w:ascii="GHEA Grapalat" w:hAnsi="GHEA Grapalat" w:cs="Sylfaen"/>
                <w:sz w:val="20"/>
                <w:szCs w:val="20"/>
                <w:lang w:val="hy-AM"/>
              </w:rPr>
              <w:t>գ</w:t>
            </w:r>
            <w:r w:rsidRPr="0040442B">
              <w:rPr>
                <w:rFonts w:ascii="GHEA Grapalat" w:hAnsi="GHEA Grapalat" w:cs="Sylfaen"/>
                <w:sz w:val="20"/>
                <w:szCs w:val="20"/>
              </w:rPr>
              <w:t>.</w:t>
            </w:r>
            <w:proofErr w:type="spellStart"/>
            <w:r w:rsidRPr="0040442B">
              <w:rPr>
                <w:rFonts w:ascii="GHEA Grapalat" w:hAnsi="GHEA Grapalat" w:cs="Sylfaen"/>
                <w:sz w:val="20"/>
                <w:szCs w:val="20"/>
              </w:rPr>
              <w:t>Կատարման</w:t>
            </w:r>
            <w:proofErr w:type="spellEnd"/>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ամսաթիվը</w:t>
            </w:r>
            <w:proofErr w:type="spellEnd"/>
            <w:r w:rsidRPr="0040442B">
              <w:rPr>
                <w:rFonts w:ascii="GHEA Grapalat" w:hAnsi="GHEA Grapalat" w:cs="Sylfaen"/>
                <w:sz w:val="20"/>
                <w:szCs w:val="20"/>
              </w:rPr>
              <w:t xml:space="preserve">`           </w:t>
            </w:r>
            <w:r w:rsidRPr="0040442B">
              <w:rPr>
                <w:rFonts w:ascii="GHEA Grapalat" w:hAnsi="GHEA Grapalat" w:cs="Tahoma"/>
                <w:color w:val="000000"/>
                <w:sz w:val="20"/>
                <w:szCs w:val="20"/>
              </w:rPr>
              <w:t xml:space="preserve">"___"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20___</w:t>
            </w:r>
            <w:r w:rsidRPr="0040442B">
              <w:rPr>
                <w:rFonts w:ascii="GHEA Grapalat" w:hAnsi="GHEA Grapalat" w:cs="Sylfaen"/>
                <w:color w:val="000000"/>
                <w:sz w:val="20"/>
                <w:szCs w:val="20"/>
              </w:rPr>
              <w:t>թ.</w:t>
            </w:r>
          </w:p>
          <w:p w14:paraId="11BDFDC4" w14:textId="77777777" w:rsidR="00122F69" w:rsidRPr="0040442B" w:rsidRDefault="00122F69" w:rsidP="008B5237">
            <w:pPr>
              <w:rPr>
                <w:rFonts w:ascii="GHEA Grapalat" w:hAnsi="GHEA Grapalat" w:cs="Sylfaen"/>
                <w:color w:val="000000"/>
                <w:sz w:val="20"/>
                <w:szCs w:val="20"/>
              </w:rPr>
            </w:pPr>
          </w:p>
          <w:p w14:paraId="40BCF203" w14:textId="77777777" w:rsidR="00122F69" w:rsidRPr="0040442B" w:rsidRDefault="00122F69" w:rsidP="008B5237">
            <w:pPr>
              <w:rPr>
                <w:rFonts w:ascii="GHEA Grapalat" w:hAnsi="GHEA Grapalat" w:cs="Sylfaen"/>
                <w:sz w:val="20"/>
                <w:szCs w:val="20"/>
              </w:rPr>
            </w:pPr>
          </w:p>
          <w:p w14:paraId="2B9D4491" w14:textId="77777777" w:rsidR="00122F69" w:rsidRPr="0040442B" w:rsidRDefault="00122F69" w:rsidP="008B5237">
            <w:pPr>
              <w:jc w:val="right"/>
              <w:rPr>
                <w:rFonts w:ascii="GHEA Grapalat" w:hAnsi="GHEA Grapalat" w:cs="Arial"/>
                <w:sz w:val="20"/>
                <w:szCs w:val="20"/>
              </w:rPr>
            </w:pPr>
          </w:p>
        </w:tc>
      </w:tr>
    </w:tbl>
    <w:p w14:paraId="2D73ABD8"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944327"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7E10629"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EB6284F"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356199"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EE1102"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044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3F0F5F2E" w:rsidR="00631658" w:rsidRPr="00064ADD" w:rsidRDefault="00122F69" w:rsidP="00122F69">
      <w:pPr>
        <w:jc w:val="center"/>
        <w:rPr>
          <w:rFonts w:ascii="GHEA Grapalat" w:hAnsi="GHEA Grapalat"/>
          <w:b/>
          <w:sz w:val="22"/>
          <w:szCs w:val="22"/>
          <w:lang w:val="nl-NL"/>
        </w:rPr>
      </w:pPr>
      <w:r w:rsidRPr="0040442B">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B06D9D"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B06D9D"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B06D9D"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B06D9D"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B06D9D"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17E317A7" w14:textId="61D8CD47" w:rsidR="00EA25A4" w:rsidRDefault="00631658" w:rsidP="00122F69">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r w:rsidR="00122F69">
        <w:rPr>
          <w:rFonts w:ascii="GHEA Grapalat" w:hAnsi="GHEA Grapalat" w:cs="Sylfaen"/>
          <w:b/>
          <w:lang w:val="hy-AM"/>
        </w:rPr>
        <w:lastRenderedPageBreak/>
        <w:t xml:space="preserve"> </w:t>
      </w: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0C9CBE89" w14:textId="77777777" w:rsidR="00122F69" w:rsidRPr="0040442B" w:rsidRDefault="00122F69" w:rsidP="00122F69">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Հավելված 5.1</w:t>
      </w:r>
    </w:p>
    <w:p w14:paraId="74464DD5" w14:textId="0CBF6C78" w:rsidR="00122F69" w:rsidRPr="0040442B" w:rsidRDefault="00122F69" w:rsidP="00122F69">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w:t>
      </w:r>
      <w:r w:rsidRPr="0040442B">
        <w:rPr>
          <w:rFonts w:ascii="GHEA Grapalat" w:hAnsi="GHEA Grapalat"/>
          <w:b/>
          <w:lang w:val="es-ES"/>
        </w:rPr>
        <w:t>20ԴՊ-ԳՀԾՁԲ-2</w:t>
      </w:r>
      <w:r>
        <w:rPr>
          <w:rFonts w:ascii="GHEA Grapalat" w:hAnsi="GHEA Grapalat"/>
          <w:b/>
          <w:lang w:val="hy-AM"/>
        </w:rPr>
        <w:t>6</w:t>
      </w:r>
      <w:r w:rsidRPr="0040442B">
        <w:rPr>
          <w:rFonts w:ascii="GHEA Grapalat" w:hAnsi="GHEA Grapalat"/>
          <w:b/>
          <w:lang w:val="es-ES"/>
        </w:rPr>
        <w:t>/</w:t>
      </w:r>
      <w:r w:rsidR="00023C09" w:rsidRPr="008F553C">
        <w:rPr>
          <w:rFonts w:ascii="GHEA Grapalat" w:hAnsi="GHEA Grapalat"/>
          <w:b/>
          <w:lang w:val="hy-AM"/>
        </w:rPr>
        <w:t>2</w:t>
      </w:r>
      <w:r w:rsidRPr="0040442B">
        <w:rPr>
          <w:rFonts w:ascii="GHEA Grapalat" w:hAnsi="GHEA Grapalat" w:cs="Sylfaen"/>
          <w:b/>
          <w:lang w:val="hy-AM"/>
        </w:rPr>
        <w:t>»*  ծածկագրով</w:t>
      </w:r>
    </w:p>
    <w:p w14:paraId="4824C9D5" w14:textId="77777777" w:rsidR="00122F69" w:rsidRPr="0040442B" w:rsidRDefault="00122F69" w:rsidP="00122F69">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գնանշման հարցման հրավերի</w:t>
      </w:r>
    </w:p>
    <w:p w14:paraId="465FC81F" w14:textId="77777777" w:rsidR="00122F69" w:rsidRPr="0040442B" w:rsidRDefault="00122F69" w:rsidP="00122F69">
      <w:pPr>
        <w:jc w:val="center"/>
        <w:rPr>
          <w:rFonts w:ascii="GHEA Grapalat" w:hAnsi="GHEA Grapalat" w:cs="GHEA Grapalat"/>
          <w:b/>
          <w:sz w:val="20"/>
          <w:szCs w:val="20"/>
          <w:lang w:val="hy-AM"/>
        </w:rPr>
      </w:pPr>
      <w:r w:rsidRPr="0040442B">
        <w:rPr>
          <w:rFonts w:ascii="GHEA Grapalat" w:hAnsi="GHEA Grapalat" w:cs="GHEA Grapalat"/>
          <w:b/>
          <w:sz w:val="18"/>
          <w:szCs w:val="18"/>
          <w:lang w:val="hy-AM"/>
        </w:rPr>
        <w:t xml:space="preserve">       </w:t>
      </w:r>
      <w:r w:rsidRPr="0040442B">
        <w:rPr>
          <w:rFonts w:ascii="GHEA Grapalat" w:hAnsi="GHEA Grapalat" w:cs="GHEA Grapalat"/>
          <w:b/>
          <w:sz w:val="20"/>
          <w:szCs w:val="20"/>
          <w:lang w:val="hy-AM"/>
        </w:rPr>
        <w:t xml:space="preserve">ՏՈւԺԱՆՔԻ ՄԱՍԻՆ ՀԱՄԱՁԱՅՆԱԳԻՐ </w:t>
      </w:r>
    </w:p>
    <w:p w14:paraId="638D1BA3" w14:textId="77777777" w:rsidR="00122F69" w:rsidRPr="0040442B" w:rsidRDefault="00122F69" w:rsidP="00122F69">
      <w:pPr>
        <w:jc w:val="center"/>
        <w:rPr>
          <w:rFonts w:ascii="GHEA Grapalat" w:hAnsi="GHEA Grapalat" w:cs="GHEA Grapalat"/>
          <w:b/>
          <w:sz w:val="20"/>
          <w:szCs w:val="20"/>
          <w:lang w:val="hy-AM"/>
        </w:rPr>
      </w:pPr>
      <w:r w:rsidRPr="0040442B">
        <w:rPr>
          <w:rFonts w:ascii="GHEA Grapalat" w:hAnsi="GHEA Grapalat" w:cs="GHEA Grapalat"/>
          <w:sz w:val="20"/>
          <w:szCs w:val="20"/>
          <w:lang w:val="hy-AM"/>
        </w:rPr>
        <w:t xml:space="preserve">  </w:t>
      </w:r>
      <w:r w:rsidRPr="0040442B">
        <w:rPr>
          <w:rFonts w:ascii="GHEA Grapalat" w:hAnsi="GHEA Grapalat" w:cs="GHEA Grapalat"/>
          <w:b/>
          <w:sz w:val="20"/>
          <w:szCs w:val="20"/>
          <w:lang w:val="hy-AM"/>
        </w:rPr>
        <w:t xml:space="preserve"> </w:t>
      </w:r>
      <w:r w:rsidRPr="0040442B">
        <w:rPr>
          <w:rFonts w:ascii="GHEA Grapalat" w:hAnsi="GHEA Grapalat" w:cs="GHEA Grapalat"/>
          <w:b/>
          <w:sz w:val="18"/>
          <w:szCs w:val="18"/>
          <w:lang w:val="hy-AM"/>
        </w:rPr>
        <w:t xml:space="preserve">         (պայմանագրի ապահովում)</w:t>
      </w:r>
    </w:p>
    <w:p w14:paraId="376A15E8" w14:textId="77777777" w:rsidR="00122F69" w:rsidRPr="0040442B" w:rsidRDefault="00122F69" w:rsidP="00122F69">
      <w:pPr>
        <w:rPr>
          <w:rFonts w:ascii="GHEA Grapalat" w:hAnsi="GHEA Grapalat" w:cs="GHEA Grapalat"/>
          <w:b/>
          <w:sz w:val="20"/>
          <w:szCs w:val="20"/>
          <w:lang w:val="hy-AM"/>
        </w:rPr>
      </w:pPr>
    </w:p>
    <w:p w14:paraId="7BD72903" w14:textId="77777777" w:rsidR="00122F69" w:rsidRPr="0040442B" w:rsidRDefault="00122F69" w:rsidP="00122F69">
      <w:pPr>
        <w:rPr>
          <w:rFonts w:ascii="GHEA Grapalat" w:hAnsi="GHEA Grapalat" w:cs="GHEA Grapalat"/>
          <w:sz w:val="20"/>
          <w:szCs w:val="20"/>
          <w:lang w:val="hy-AM"/>
        </w:rPr>
      </w:pPr>
      <w:r w:rsidRPr="0040442B">
        <w:rPr>
          <w:rFonts w:ascii="GHEA Grapalat" w:hAnsi="GHEA Grapalat" w:cs="GHEA Grapalat"/>
          <w:sz w:val="20"/>
          <w:szCs w:val="20"/>
          <w:lang w:val="hy-AM"/>
        </w:rPr>
        <w:t xml:space="preserve">     ք. Երևան</w:t>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r>
      <w:r w:rsidRPr="0040442B">
        <w:rPr>
          <w:rFonts w:ascii="GHEA Grapalat" w:hAnsi="GHEA Grapalat" w:cs="GHEA Grapalat"/>
          <w:sz w:val="20"/>
          <w:szCs w:val="20"/>
          <w:lang w:val="hy-AM"/>
        </w:rPr>
        <w:tab/>
        <w:t xml:space="preserve">            </w:t>
      </w:r>
      <w:r w:rsidRPr="0040442B">
        <w:rPr>
          <w:rFonts w:ascii="GHEA Grapalat" w:hAnsi="GHEA Grapalat"/>
          <w:sz w:val="20"/>
          <w:szCs w:val="20"/>
          <w:lang w:val="hy-AM"/>
        </w:rPr>
        <w:t>«</w:t>
      </w:r>
      <w:r w:rsidRPr="0040442B">
        <w:rPr>
          <w:rFonts w:ascii="GHEA Grapalat" w:hAnsi="GHEA Grapalat" w:cs="GHEA Grapalat"/>
          <w:sz w:val="20"/>
          <w:szCs w:val="20"/>
          <w:u w:val="single"/>
          <w:lang w:val="hy-AM"/>
        </w:rPr>
        <w:t xml:space="preserve">         </w:t>
      </w:r>
      <w:r w:rsidRPr="0040442B">
        <w:rPr>
          <w:rFonts w:ascii="GHEA Grapalat" w:hAnsi="GHEA Grapalat"/>
          <w:sz w:val="20"/>
          <w:szCs w:val="20"/>
          <w:lang w:val="hy-AM"/>
        </w:rPr>
        <w:t>»</w:t>
      </w:r>
      <w:r w:rsidRPr="0040442B">
        <w:rPr>
          <w:rFonts w:ascii="GHEA Grapalat" w:hAnsi="GHEA Grapalat" w:cs="GHEA Grapalat"/>
          <w:sz w:val="20"/>
          <w:szCs w:val="20"/>
          <w:u w:val="single"/>
          <w:lang w:val="hy-AM"/>
        </w:rPr>
        <w:t xml:space="preserve"> </w:t>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lang w:val="hy-AM"/>
        </w:rPr>
        <w:t xml:space="preserve"> 20   թ.**</w:t>
      </w:r>
    </w:p>
    <w:p w14:paraId="084D6017" w14:textId="77777777" w:rsidR="00122F69" w:rsidRPr="0040442B" w:rsidRDefault="00122F69" w:rsidP="00122F69">
      <w:pPr>
        <w:rPr>
          <w:rFonts w:ascii="GHEA Grapalat" w:hAnsi="GHEA Grapalat" w:cs="GHEA Grapalat"/>
          <w:sz w:val="20"/>
          <w:szCs w:val="20"/>
          <w:lang w:val="hy-AM"/>
        </w:rPr>
      </w:pPr>
    </w:p>
    <w:p w14:paraId="1B6BF98C" w14:textId="77777777" w:rsidR="00122F69" w:rsidRPr="0040442B" w:rsidRDefault="00122F69" w:rsidP="00122F69">
      <w:pPr>
        <w:jc w:val="both"/>
        <w:rPr>
          <w:rFonts w:ascii="GHEA Grapalat" w:hAnsi="GHEA Grapalat" w:cs="GHEA Grapalat"/>
          <w:sz w:val="20"/>
          <w:szCs w:val="20"/>
          <w:u w:val="single"/>
          <w:vertAlign w:val="subscript"/>
          <w:lang w:val="hy-AM"/>
        </w:rPr>
      </w:pP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u w:val="single"/>
          <w:vertAlign w:val="subscript"/>
          <w:lang w:val="hy-AM"/>
        </w:rPr>
        <w:tab/>
      </w:r>
      <w:r w:rsidRPr="0040442B">
        <w:rPr>
          <w:rFonts w:ascii="GHEA Grapalat" w:hAnsi="GHEA Grapalat" w:cs="GHEA Grapalat"/>
          <w:sz w:val="20"/>
          <w:szCs w:val="20"/>
          <w:vertAlign w:val="subscript"/>
          <w:lang w:val="hy-AM"/>
        </w:rPr>
        <w:t xml:space="preserve">, </w:t>
      </w:r>
      <w:r w:rsidRPr="0040442B">
        <w:rPr>
          <w:rFonts w:ascii="GHEA Grapalat" w:hAnsi="GHEA Grapalat" w:cs="GHEA Grapalat"/>
          <w:sz w:val="20"/>
          <w:szCs w:val="20"/>
          <w:lang w:val="hy-AM"/>
        </w:rPr>
        <w:t xml:space="preserve">ի դեմս Ընկերության տնօրեն </w:t>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p>
    <w:p w14:paraId="18512343" w14:textId="77777777" w:rsidR="00122F69" w:rsidRPr="0040442B" w:rsidRDefault="00122F69" w:rsidP="00122F69">
      <w:pPr>
        <w:jc w:val="both"/>
        <w:rPr>
          <w:rFonts w:ascii="GHEA Grapalat" w:hAnsi="GHEA Grapalat" w:cs="GHEA Grapalat"/>
          <w:sz w:val="20"/>
          <w:szCs w:val="20"/>
          <w:lang w:val="hy-AM"/>
        </w:rPr>
      </w:pPr>
      <w:r w:rsidRPr="0040442B">
        <w:rPr>
          <w:rFonts w:ascii="GHEA Grapalat" w:hAnsi="GHEA Grapalat"/>
          <w:sz w:val="20"/>
          <w:szCs w:val="20"/>
          <w:vertAlign w:val="superscript"/>
          <w:lang w:val="hy-AM"/>
        </w:rPr>
        <w:t xml:space="preserve">       Ընկերության անվանումը</w:t>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r>
      <w:r w:rsidRPr="0040442B">
        <w:rPr>
          <w:rFonts w:ascii="GHEA Grapalat" w:hAnsi="GHEA Grapalat" w:cs="GHEA Grapalat"/>
          <w:sz w:val="20"/>
          <w:szCs w:val="20"/>
          <w:vertAlign w:val="subscript"/>
          <w:lang w:val="hy-AM"/>
        </w:rPr>
        <w:tab/>
        <w:t xml:space="preserve">    </w:t>
      </w:r>
      <w:r w:rsidRPr="0040442B">
        <w:rPr>
          <w:rFonts w:ascii="GHEA Grapalat" w:hAnsi="GHEA Grapalat"/>
          <w:sz w:val="20"/>
          <w:szCs w:val="20"/>
          <w:vertAlign w:val="superscript"/>
          <w:lang w:val="hy-AM"/>
        </w:rPr>
        <w:t>Ընկերության տնօրենի անուն ազգանունը, անձնագրային տվյալները</w:t>
      </w:r>
      <w:r w:rsidRPr="0040442B">
        <w:rPr>
          <w:rFonts w:ascii="GHEA Grapalat" w:hAnsi="GHEA Grapalat" w:cs="GHEA Grapalat"/>
          <w:sz w:val="20"/>
          <w:szCs w:val="20"/>
          <w:vertAlign w:val="subscript"/>
          <w:lang w:val="hy-AM"/>
        </w:rPr>
        <w:t xml:space="preserve">, </w:t>
      </w:r>
      <w:r w:rsidRPr="004044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BC28C0A" w14:textId="77777777" w:rsidR="00122F69" w:rsidRPr="0040442B" w:rsidRDefault="00122F69" w:rsidP="00122F69">
      <w:pPr>
        <w:ind w:firstLine="708"/>
        <w:jc w:val="both"/>
        <w:rPr>
          <w:rFonts w:ascii="GHEA Grapalat" w:hAnsi="GHEA Grapalat" w:cs="GHEA Grapalat"/>
          <w:sz w:val="20"/>
          <w:szCs w:val="20"/>
          <w:lang w:val="hy-AM"/>
        </w:rPr>
      </w:pPr>
    </w:p>
    <w:p w14:paraId="71835F81" w14:textId="77777777" w:rsidR="00122F69" w:rsidRPr="0040442B" w:rsidRDefault="00122F69" w:rsidP="00122F69">
      <w:pPr>
        <w:ind w:left="360"/>
        <w:jc w:val="center"/>
        <w:rPr>
          <w:rFonts w:ascii="GHEA Grapalat" w:hAnsi="GHEA Grapalat" w:cs="GHEA Grapalat"/>
          <w:b/>
          <w:bCs/>
          <w:sz w:val="20"/>
          <w:szCs w:val="20"/>
          <w:lang w:val="pt-BR"/>
        </w:rPr>
      </w:pPr>
      <w:r w:rsidRPr="0040442B">
        <w:rPr>
          <w:rFonts w:ascii="GHEA Grapalat" w:hAnsi="GHEA Grapalat" w:cs="GHEA Grapalat"/>
          <w:b/>
          <w:sz w:val="20"/>
          <w:szCs w:val="20"/>
          <w:lang w:val="hy-AM"/>
        </w:rPr>
        <w:t>1. Համաձայնության առարկան</w:t>
      </w:r>
    </w:p>
    <w:p w14:paraId="57F3CC13" w14:textId="77777777" w:rsidR="00122F69" w:rsidRPr="0040442B" w:rsidRDefault="00122F69" w:rsidP="00122F69">
      <w:pPr>
        <w:jc w:val="both"/>
        <w:rPr>
          <w:rFonts w:ascii="GHEA Grapalat" w:hAnsi="GHEA Grapalat" w:cs="GHEA Grapalat"/>
          <w:b/>
          <w:bCs/>
          <w:sz w:val="20"/>
          <w:szCs w:val="20"/>
          <w:lang w:val="pt-BR"/>
        </w:rPr>
      </w:pPr>
      <w:r w:rsidRPr="0040442B">
        <w:rPr>
          <w:rFonts w:ascii="GHEA Grapalat" w:hAnsi="GHEA Grapalat" w:cs="GHEA Grapalat"/>
          <w:sz w:val="20"/>
          <w:szCs w:val="20"/>
          <w:lang w:val="pt-BR"/>
        </w:rPr>
        <w:tab/>
      </w:r>
      <w:r w:rsidRPr="0040442B">
        <w:rPr>
          <w:rFonts w:ascii="GHEA Grapalat" w:hAnsi="GHEA Grapalat" w:cs="GHEA Grapalat"/>
          <w:sz w:val="20"/>
          <w:szCs w:val="20"/>
          <w:lang w:val="pt-BR"/>
        </w:rPr>
        <w:tab/>
        <w:t xml:space="preserve">                               </w:t>
      </w:r>
    </w:p>
    <w:p w14:paraId="3EE8EA9D" w14:textId="6F280153" w:rsidR="00122F69" w:rsidRPr="0040442B" w:rsidRDefault="00122F69" w:rsidP="00122F69">
      <w:pPr>
        <w:ind w:left="426"/>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1.1 Ընկերությունը մասնակցում է </w:t>
      </w:r>
      <w:r w:rsidRPr="0040442B">
        <w:rPr>
          <w:rFonts w:ascii="GHEA Grapalat" w:hAnsi="GHEA Grapalat" w:cs="GHEA Grapalat"/>
          <w:sz w:val="20"/>
          <w:szCs w:val="20"/>
          <w:u w:val="single"/>
          <w:lang w:val="pt-BR"/>
        </w:rPr>
        <w:tab/>
      </w:r>
      <w:r w:rsidRPr="0040442B">
        <w:rPr>
          <w:rFonts w:ascii="GHEA Grapalat" w:hAnsi="GHEA Grapalat"/>
          <w:b/>
          <w:sz w:val="20"/>
          <w:szCs w:val="20"/>
          <w:lang w:val="es-ES"/>
        </w:rPr>
        <w:t>«</w:t>
      </w:r>
      <w:proofErr w:type="spellStart"/>
      <w:r w:rsidRPr="0040442B">
        <w:rPr>
          <w:rFonts w:ascii="GHEA Grapalat" w:hAnsi="GHEA Grapalat"/>
          <w:b/>
          <w:sz w:val="20"/>
          <w:szCs w:val="20"/>
          <w:lang w:val="es-ES"/>
        </w:rPr>
        <w:t>Երևանի</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Ջոն</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Կիրակոսյանի</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անվան</w:t>
      </w:r>
      <w:proofErr w:type="spellEnd"/>
      <w:r w:rsidRPr="0040442B">
        <w:rPr>
          <w:rFonts w:ascii="GHEA Grapalat" w:hAnsi="GHEA Grapalat"/>
          <w:b/>
          <w:sz w:val="20"/>
          <w:szCs w:val="20"/>
          <w:lang w:val="es-ES"/>
        </w:rPr>
        <w:t xml:space="preserve"> հ.20 </w:t>
      </w:r>
      <w:proofErr w:type="spellStart"/>
      <w:r w:rsidRPr="0040442B">
        <w:rPr>
          <w:rFonts w:ascii="GHEA Grapalat" w:hAnsi="GHEA Grapalat"/>
          <w:b/>
          <w:sz w:val="20"/>
          <w:szCs w:val="20"/>
          <w:lang w:val="es-ES"/>
        </w:rPr>
        <w:t>հիմնական</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դպրոց</w:t>
      </w:r>
      <w:proofErr w:type="spellEnd"/>
      <w:r w:rsidRPr="0040442B">
        <w:rPr>
          <w:rFonts w:ascii="GHEA Grapalat" w:hAnsi="GHEA Grapalat"/>
          <w:b/>
          <w:sz w:val="20"/>
          <w:szCs w:val="20"/>
          <w:lang w:val="es-ES"/>
        </w:rPr>
        <w:t>» ՊՈԱԿ-ի</w:t>
      </w:r>
      <w:r w:rsidRPr="0040442B">
        <w:rPr>
          <w:rFonts w:ascii="GHEA Grapalat" w:hAnsi="GHEA Grapalat" w:cs="GHEA Grapalat"/>
          <w:sz w:val="20"/>
          <w:szCs w:val="20"/>
          <w:lang w:val="pt-BR"/>
        </w:rPr>
        <w:t xml:space="preserve"> (այսուհետ` Պատվիրատու) կողմից կազմակերպված` </w:t>
      </w:r>
      <w:r w:rsidRPr="0040442B">
        <w:rPr>
          <w:rFonts w:ascii="GHEA Grapalat" w:hAnsi="GHEA Grapalat" w:cs="GHEA Grapalat"/>
          <w:b/>
          <w:bCs/>
          <w:sz w:val="20"/>
          <w:szCs w:val="20"/>
          <w:lang w:val="pt-BR"/>
        </w:rPr>
        <w:t>20ԴՊ</w:t>
      </w:r>
      <w:r>
        <w:rPr>
          <w:rFonts w:ascii="GHEA Grapalat" w:hAnsi="GHEA Grapalat" w:cs="GHEA Grapalat"/>
          <w:b/>
          <w:sz w:val="20"/>
          <w:szCs w:val="20"/>
          <w:lang w:val="pt-BR"/>
        </w:rPr>
        <w:t>-ԳՀԾՁԲ-26</w:t>
      </w:r>
      <w:r w:rsidRPr="0040442B">
        <w:rPr>
          <w:rFonts w:ascii="GHEA Grapalat" w:hAnsi="GHEA Grapalat" w:cs="GHEA Grapalat"/>
          <w:b/>
          <w:sz w:val="20"/>
          <w:szCs w:val="20"/>
          <w:lang w:val="pt-BR"/>
        </w:rPr>
        <w:t>/</w:t>
      </w:r>
      <w:r w:rsidR="00023C09" w:rsidRPr="00023C09">
        <w:rPr>
          <w:rFonts w:ascii="GHEA Grapalat" w:hAnsi="GHEA Grapalat" w:cs="GHEA Grapalat"/>
          <w:b/>
          <w:sz w:val="20"/>
          <w:szCs w:val="20"/>
          <w:lang w:val="pt-BR"/>
        </w:rPr>
        <w:t>2</w:t>
      </w:r>
      <w:r w:rsidRPr="0040442B">
        <w:rPr>
          <w:rFonts w:ascii="GHEA Grapalat" w:hAnsi="GHEA Grapalat"/>
          <w:b/>
          <w:lang w:val="hy-AM"/>
        </w:rPr>
        <w:t xml:space="preserve"> </w:t>
      </w:r>
      <w:r w:rsidRPr="0040442B">
        <w:rPr>
          <w:rFonts w:ascii="GHEA Grapalat" w:hAnsi="GHEA Grapalat" w:cs="GHEA Grapalat"/>
          <w:sz w:val="20"/>
          <w:szCs w:val="20"/>
          <w:lang w:val="pt-BR"/>
        </w:rPr>
        <w:t>ծածկագրով գնման ընթացակարգին:</w:t>
      </w:r>
    </w:p>
    <w:p w14:paraId="087D7097" w14:textId="77777777" w:rsidR="00122F69" w:rsidRPr="0040442B" w:rsidRDefault="00122F69" w:rsidP="00122F69">
      <w:pPr>
        <w:ind w:firstLine="426"/>
        <w:jc w:val="both"/>
        <w:rPr>
          <w:rFonts w:ascii="GHEA Grapalat" w:hAnsi="GHEA Grapalat" w:cs="GHEA Grapalat"/>
          <w:color w:val="5B9BD5"/>
          <w:sz w:val="20"/>
          <w:szCs w:val="20"/>
          <w:lang w:val="hy-AM"/>
        </w:rPr>
      </w:pPr>
      <w:r w:rsidRPr="004044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F550561" w14:textId="77777777" w:rsidR="00122F69" w:rsidRPr="0040442B" w:rsidRDefault="00122F69" w:rsidP="00122F69">
      <w:pPr>
        <w:ind w:firstLine="426"/>
        <w:jc w:val="both"/>
        <w:rPr>
          <w:rFonts w:ascii="GHEA Grapalat" w:hAnsi="GHEA Grapalat" w:cs="GHEA Grapalat"/>
          <w:color w:val="000000"/>
          <w:sz w:val="20"/>
          <w:szCs w:val="20"/>
          <w:lang w:val="pt-BR"/>
        </w:rPr>
      </w:pPr>
      <w:r w:rsidRPr="0040442B">
        <w:rPr>
          <w:rFonts w:ascii="GHEA Grapalat" w:hAnsi="GHEA Grapalat" w:cs="GHEA Grapalat"/>
          <w:color w:val="000000"/>
          <w:sz w:val="20"/>
          <w:szCs w:val="20"/>
          <w:lang w:val="pt-BR"/>
        </w:rPr>
        <w:t>1.3 Ընկերությունը</w:t>
      </w:r>
      <w:r w:rsidRPr="0040442B">
        <w:rPr>
          <w:rFonts w:ascii="GHEA Grapalat" w:hAnsi="GHEA Grapalat" w:cs="GHEA Grapalat"/>
          <w:color w:val="000000"/>
          <w:sz w:val="20"/>
          <w:szCs w:val="20"/>
          <w:lang w:val="hy-AM"/>
        </w:rPr>
        <w:t xml:space="preserve"> սույն </w:t>
      </w:r>
      <w:r w:rsidRPr="0040442B">
        <w:rPr>
          <w:rFonts w:ascii="GHEA Grapalat" w:hAnsi="GHEA Grapalat" w:cs="GHEA Grapalat"/>
          <w:color w:val="000000"/>
          <w:sz w:val="20"/>
          <w:szCs w:val="20"/>
          <w:lang w:val="pt-BR"/>
        </w:rPr>
        <w:t>տուժանքի համաձայնագ</w:t>
      </w:r>
      <w:r w:rsidRPr="0040442B">
        <w:rPr>
          <w:rFonts w:ascii="GHEA Grapalat" w:hAnsi="GHEA Grapalat" w:cs="GHEA Grapalat"/>
          <w:color w:val="000000"/>
          <w:sz w:val="20"/>
          <w:szCs w:val="20"/>
          <w:lang w:val="hy-AM"/>
        </w:rPr>
        <w:t>ր</w:t>
      </w:r>
      <w:r w:rsidRPr="0040442B">
        <w:rPr>
          <w:rFonts w:ascii="GHEA Grapalat" w:hAnsi="GHEA Grapalat" w:cs="GHEA Grapalat"/>
          <w:color w:val="000000"/>
          <w:sz w:val="20"/>
          <w:szCs w:val="20"/>
          <w:lang w:val="pt-BR"/>
        </w:rPr>
        <w:t>ի</w:t>
      </w:r>
      <w:r w:rsidRPr="0040442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BBC40BE"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00C7F15"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40442B">
        <w:rPr>
          <w:rFonts w:ascii="GHEA Grapalat" w:hAnsi="GHEA Grapalat" w:cs="GHEA Grapalat"/>
          <w:color w:val="000000"/>
          <w:sz w:val="20"/>
          <w:szCs w:val="20"/>
          <w:lang w:val="pt-BR"/>
        </w:rPr>
        <w:t>Ընկերության</w:t>
      </w:r>
      <w:r w:rsidRPr="0040442B">
        <w:rPr>
          <w:rFonts w:ascii="GHEA Grapalat" w:hAnsi="GHEA Grapalat" w:cs="GHEA Grapalat"/>
          <w:color w:val="000000"/>
          <w:sz w:val="20"/>
          <w:szCs w:val="20"/>
          <w:lang w:val="hy-AM"/>
        </w:rPr>
        <w:t xml:space="preserve"> հաշվից  գանձելու համար՝ առանց լրացուցիչ ակցեպտավորման: </w:t>
      </w:r>
    </w:p>
    <w:p w14:paraId="0A741C1A" w14:textId="77777777" w:rsidR="00122F69" w:rsidRPr="0040442B" w:rsidRDefault="00122F69" w:rsidP="00122F69">
      <w:pPr>
        <w:ind w:firstLine="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գ)  </w:t>
      </w:r>
      <w:r w:rsidRPr="0040442B">
        <w:rPr>
          <w:rFonts w:ascii="GHEA Grapalat" w:hAnsi="GHEA Grapalat" w:cs="GHEA Grapalat"/>
          <w:color w:val="000000"/>
          <w:sz w:val="20"/>
          <w:szCs w:val="20"/>
          <w:lang w:val="pt-BR"/>
        </w:rPr>
        <w:t>Ընկերությունը</w:t>
      </w:r>
      <w:r w:rsidRPr="0040442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366D243" w14:textId="77777777" w:rsidR="00122F69" w:rsidRPr="0040442B" w:rsidRDefault="00122F69" w:rsidP="00122F69">
      <w:pPr>
        <w:ind w:left="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 xml:space="preserve">դ) </w:t>
      </w:r>
      <w:r w:rsidRPr="0040442B">
        <w:rPr>
          <w:rFonts w:ascii="GHEA Grapalat" w:hAnsi="GHEA Grapalat" w:cs="GHEA Grapalat"/>
          <w:color w:val="000000"/>
          <w:sz w:val="20"/>
          <w:szCs w:val="20"/>
          <w:lang w:val="pt-BR"/>
        </w:rPr>
        <w:t>Ընկերությունը</w:t>
      </w:r>
      <w:r w:rsidRPr="0040442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A9D0C63" w14:textId="77777777" w:rsidR="00122F69" w:rsidRPr="0040442B" w:rsidRDefault="00122F69" w:rsidP="00122F69">
      <w:pPr>
        <w:ind w:firstLine="426"/>
        <w:jc w:val="both"/>
        <w:rPr>
          <w:rFonts w:ascii="GHEA Grapalat" w:hAnsi="GHEA Grapalat" w:cs="GHEA Grapalat"/>
          <w:sz w:val="20"/>
          <w:szCs w:val="20"/>
          <w:lang w:val="hy-AM"/>
        </w:rPr>
      </w:pPr>
      <w:r w:rsidRPr="004044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5F106B6" w14:textId="77777777" w:rsidR="00122F69" w:rsidRPr="0040442B" w:rsidRDefault="00122F69" w:rsidP="00122F69">
      <w:pPr>
        <w:ind w:firstLine="426"/>
        <w:jc w:val="both"/>
        <w:rPr>
          <w:rFonts w:ascii="GHEA Grapalat" w:hAnsi="GHEA Grapalat" w:cs="GHEA Grapalat"/>
          <w:sz w:val="20"/>
          <w:szCs w:val="20"/>
          <w:lang w:val="pt-BR"/>
        </w:rPr>
      </w:pPr>
      <w:r w:rsidRPr="0040442B">
        <w:rPr>
          <w:rFonts w:ascii="GHEA Grapalat" w:hAnsi="GHEA Grapalat" w:cs="GHEA Grapalat"/>
          <w:sz w:val="20"/>
          <w:szCs w:val="20"/>
          <w:lang w:val="hy-AM"/>
        </w:rPr>
        <w:t>1.4</w:t>
      </w:r>
      <w:r w:rsidRPr="004044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0442B">
        <w:rPr>
          <w:rFonts w:ascii="GHEA Grapalat" w:hAnsi="GHEA Grapalat" w:cs="GHEA Grapalat"/>
          <w:sz w:val="20"/>
          <w:szCs w:val="20"/>
          <w:lang w:val="hy-AM"/>
        </w:rPr>
        <w:t xml:space="preserve">Պահանջագիրը բնօրինակներով </w:t>
      </w:r>
      <w:r w:rsidRPr="0040442B">
        <w:rPr>
          <w:rFonts w:ascii="GHEA Grapalat" w:hAnsi="GHEA Grapalat" w:cs="GHEA Grapalat"/>
          <w:sz w:val="20"/>
          <w:szCs w:val="20"/>
          <w:lang w:val="pt-BR"/>
        </w:rPr>
        <w:t xml:space="preserve">ներկայացնում է </w:t>
      </w:r>
      <w:r w:rsidRPr="0040442B">
        <w:rPr>
          <w:rFonts w:ascii="GHEA Grapalat" w:hAnsi="GHEA Grapalat" w:cs="GHEA Grapalat"/>
          <w:sz w:val="20"/>
          <w:szCs w:val="20"/>
          <w:lang w:val="hy-AM"/>
        </w:rPr>
        <w:t>Վճարող Բանկին</w:t>
      </w:r>
      <w:r w:rsidRPr="004044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40442B">
        <w:rPr>
          <w:rFonts w:ascii="GHEA Grapalat" w:hAnsi="GHEA Grapalat" w:cs="GHEA Grapalat"/>
          <w:sz w:val="20"/>
          <w:szCs w:val="20"/>
          <w:lang w:val="hy-AM"/>
        </w:rPr>
        <w:t>Պահանջագիրը</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էլեկտրոնային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թվային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ստորագրությամբ</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հաստատված</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լինելու</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դեպքում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դրանք</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Վճարող</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Բանկին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են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ներկայացվում</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էլեկտրոնային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կրիչներով</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ինչպես</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նաև</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դրանցից</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արտատպված</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թղթային</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տարբերակներով</w:t>
      </w:r>
      <w:r w:rsidRPr="0040442B">
        <w:rPr>
          <w:rFonts w:ascii="GHEA Grapalat" w:hAnsi="GHEA Grapalat" w:cs="GHEA Grapalat"/>
          <w:sz w:val="20"/>
          <w:szCs w:val="20"/>
          <w:lang w:val="pt-BR"/>
        </w:rPr>
        <w:t>:</w:t>
      </w:r>
    </w:p>
    <w:p w14:paraId="7A9B384C" w14:textId="77777777" w:rsidR="00122F69" w:rsidRPr="0040442B" w:rsidRDefault="00122F69" w:rsidP="00122F69">
      <w:pPr>
        <w:ind w:left="426"/>
        <w:jc w:val="both"/>
        <w:rPr>
          <w:rFonts w:ascii="GHEA Grapalat" w:hAnsi="GHEA Grapalat" w:cs="GHEA Grapalat"/>
          <w:color w:val="000000"/>
          <w:sz w:val="20"/>
          <w:szCs w:val="20"/>
          <w:lang w:val="hy-AM"/>
        </w:rPr>
      </w:pPr>
      <w:r w:rsidRPr="0040442B">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2FCBC70D" w14:textId="77777777" w:rsidR="00122F69" w:rsidRPr="0040442B" w:rsidRDefault="00122F69" w:rsidP="00122F69">
      <w:pPr>
        <w:numPr>
          <w:ilvl w:val="1"/>
          <w:numId w:val="25"/>
        </w:numPr>
        <w:ind w:left="0" w:firstLine="426"/>
        <w:jc w:val="both"/>
        <w:rPr>
          <w:rFonts w:ascii="GHEA Grapalat" w:hAnsi="GHEA Grapalat" w:cs="GHEA Grapalat"/>
          <w:sz w:val="20"/>
          <w:szCs w:val="20"/>
          <w:lang w:val="pt-BR"/>
        </w:rPr>
      </w:pPr>
      <w:r w:rsidRPr="0040442B">
        <w:rPr>
          <w:rFonts w:ascii="GHEA Grapalat" w:hAnsi="GHEA Grapalat" w:cs="GHEA Grapalat"/>
          <w:sz w:val="20"/>
          <w:szCs w:val="20"/>
          <w:lang w:val="hy-AM"/>
        </w:rPr>
        <w:t>Վճարող Բանկի կողմից Պ</w:t>
      </w:r>
      <w:r w:rsidRPr="0040442B">
        <w:rPr>
          <w:rFonts w:ascii="GHEA Grapalat" w:hAnsi="GHEA Grapalat" w:cs="GHEA Grapalat"/>
          <w:sz w:val="20"/>
          <w:szCs w:val="20"/>
          <w:lang w:val="pt-BR"/>
        </w:rPr>
        <w:t xml:space="preserve">ահանջագրում նշված գումարի վճարման հետևանքով </w:t>
      </w:r>
      <w:r w:rsidRPr="0040442B">
        <w:rPr>
          <w:rFonts w:ascii="GHEA Grapalat" w:hAnsi="GHEA Grapalat" w:cs="GHEA Grapalat"/>
          <w:sz w:val="20"/>
          <w:szCs w:val="20"/>
          <w:lang w:val="hy-AM"/>
        </w:rPr>
        <w:t xml:space="preserve">Ընկերության </w:t>
      </w:r>
      <w:r w:rsidRPr="0040442B">
        <w:rPr>
          <w:rFonts w:ascii="GHEA Grapalat" w:hAnsi="GHEA Grapalat" w:cs="GHEA Grapalat"/>
          <w:sz w:val="20"/>
          <w:szCs w:val="20"/>
          <w:lang w:val="pt-BR"/>
        </w:rPr>
        <w:t xml:space="preserve">առաջացած ռիսկերի (Ընկերության կրած վնասների) </w:t>
      </w:r>
      <w:r w:rsidRPr="0040442B">
        <w:rPr>
          <w:rFonts w:ascii="GHEA Grapalat" w:hAnsi="GHEA Grapalat" w:cs="GHEA Grapalat"/>
          <w:sz w:val="20"/>
          <w:szCs w:val="20"/>
          <w:lang w:val="hy-AM"/>
        </w:rPr>
        <w:t xml:space="preserve">և բացասական հետևանքների </w:t>
      </w:r>
      <w:r w:rsidRPr="0040442B">
        <w:rPr>
          <w:rFonts w:ascii="GHEA Grapalat" w:hAnsi="GHEA Grapalat" w:cs="GHEA Grapalat"/>
          <w:sz w:val="20"/>
          <w:szCs w:val="20"/>
          <w:lang w:val="pt-BR"/>
        </w:rPr>
        <w:t>համար Բանկը</w:t>
      </w:r>
      <w:r w:rsidRPr="0040442B">
        <w:rPr>
          <w:rFonts w:ascii="GHEA Grapalat" w:hAnsi="GHEA Grapalat" w:cs="GHEA Grapalat"/>
          <w:sz w:val="20"/>
          <w:szCs w:val="20"/>
          <w:lang w:val="hy-AM"/>
        </w:rPr>
        <w:t xml:space="preserve"> որևէ</w:t>
      </w:r>
      <w:r w:rsidRPr="0040442B">
        <w:rPr>
          <w:rFonts w:ascii="GHEA Grapalat" w:hAnsi="GHEA Grapalat" w:cs="GHEA Grapalat"/>
          <w:sz w:val="20"/>
          <w:szCs w:val="20"/>
          <w:lang w:val="pt-BR"/>
        </w:rPr>
        <w:t xml:space="preserve"> պատասխանատվություն չի կրում</w:t>
      </w:r>
      <w:r w:rsidRPr="0040442B">
        <w:rPr>
          <w:rFonts w:ascii="GHEA Grapalat" w:hAnsi="GHEA Grapalat" w:cs="GHEA Grapalat"/>
          <w:sz w:val="20"/>
          <w:szCs w:val="20"/>
          <w:lang w:val="hy-AM"/>
        </w:rPr>
        <w:t>:</w:t>
      </w:r>
      <w:r w:rsidRPr="0040442B">
        <w:rPr>
          <w:rFonts w:ascii="GHEA Grapalat" w:hAnsi="GHEA Grapalat" w:cs="GHEA Grapalat"/>
          <w:sz w:val="20"/>
          <w:szCs w:val="20"/>
          <w:lang w:val="pt-BR"/>
        </w:rPr>
        <w:t xml:space="preserve"> </w:t>
      </w:r>
      <w:r w:rsidRPr="004044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7A018E9" w14:textId="77777777" w:rsidR="00122F69" w:rsidRPr="0040442B" w:rsidRDefault="00122F69" w:rsidP="00122F69">
      <w:pPr>
        <w:numPr>
          <w:ilvl w:val="1"/>
          <w:numId w:val="25"/>
        </w:numPr>
        <w:ind w:left="0" w:firstLine="426"/>
        <w:jc w:val="both"/>
        <w:rPr>
          <w:rFonts w:ascii="GHEA Grapalat" w:hAnsi="GHEA Grapalat" w:cs="GHEA Grapalat"/>
          <w:sz w:val="20"/>
          <w:szCs w:val="20"/>
          <w:lang w:val="pt-BR"/>
        </w:rPr>
      </w:pPr>
      <w:r w:rsidRPr="0040442B">
        <w:rPr>
          <w:rFonts w:ascii="GHEA Grapalat" w:hAnsi="GHEA Grapalat" w:cs="GHEA Grapalat"/>
          <w:sz w:val="20"/>
          <w:szCs w:val="20"/>
          <w:lang w:val="hy-AM"/>
        </w:rPr>
        <w:t>Այն դեպքում</w:t>
      </w:r>
      <w:r w:rsidRPr="0040442B">
        <w:rPr>
          <w:rFonts w:ascii="GHEA Grapalat" w:hAnsi="GHEA Grapalat" w:cs="GHEA Grapalat"/>
          <w:sz w:val="20"/>
          <w:szCs w:val="20"/>
          <w:lang w:val="pt-BR"/>
        </w:rPr>
        <w:t>,</w:t>
      </w:r>
      <w:r w:rsidRPr="0040442B">
        <w:rPr>
          <w:rFonts w:ascii="GHEA Grapalat" w:hAnsi="GHEA Grapalat" w:cs="GHEA Grapalat"/>
          <w:sz w:val="20"/>
          <w:szCs w:val="20"/>
          <w:lang w:val="hy-AM"/>
        </w:rPr>
        <w:t xml:space="preserve"> երբ Ընկերության հաշվի միջոցները չեն բավարարում</w:t>
      </w:r>
      <w:r w:rsidRPr="0040442B">
        <w:rPr>
          <w:rFonts w:ascii="GHEA Grapalat" w:hAnsi="GHEA Grapalat" w:cs="GHEA Grapalat"/>
          <w:sz w:val="20"/>
          <w:szCs w:val="20"/>
        </w:rPr>
        <w:t>՝</w:t>
      </w:r>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Վճարող</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բանկը</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վճարման</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պահանջագիրը</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ստանալուց</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հետո</w:t>
      </w:r>
      <w:proofErr w:type="spellEnd"/>
      <w:r w:rsidRPr="0040442B">
        <w:rPr>
          <w:rFonts w:ascii="GHEA Grapalat" w:hAnsi="GHEA Grapalat" w:cs="GHEA Grapalat"/>
          <w:sz w:val="20"/>
          <w:szCs w:val="20"/>
        </w:rPr>
        <w:t>՝</w:t>
      </w:r>
      <w:r w:rsidRPr="0040442B">
        <w:rPr>
          <w:rFonts w:ascii="GHEA Grapalat" w:hAnsi="GHEA Grapalat" w:cs="GHEA Grapalat"/>
          <w:sz w:val="20"/>
          <w:szCs w:val="20"/>
          <w:lang w:val="pt-BR"/>
        </w:rPr>
        <w:t xml:space="preserve"> 2 (</w:t>
      </w:r>
      <w:proofErr w:type="spellStart"/>
      <w:r w:rsidRPr="0040442B">
        <w:rPr>
          <w:rFonts w:ascii="GHEA Grapalat" w:hAnsi="GHEA Grapalat" w:cs="GHEA Grapalat"/>
          <w:sz w:val="20"/>
          <w:szCs w:val="20"/>
        </w:rPr>
        <w:t>երկու</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աշխատանքային</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օրվա</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ընթացքում</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պետք</w:t>
      </w:r>
      <w:proofErr w:type="spellEnd"/>
      <w:r w:rsidRPr="0040442B">
        <w:rPr>
          <w:rFonts w:ascii="GHEA Grapalat" w:hAnsi="GHEA Grapalat" w:cs="GHEA Grapalat"/>
          <w:sz w:val="20"/>
          <w:szCs w:val="20"/>
          <w:lang w:val="pt-BR"/>
        </w:rPr>
        <w:t xml:space="preserve"> </w:t>
      </w:r>
      <w:r w:rsidRPr="0040442B">
        <w:rPr>
          <w:rFonts w:ascii="GHEA Grapalat" w:hAnsi="GHEA Grapalat" w:cs="GHEA Grapalat"/>
          <w:sz w:val="20"/>
          <w:szCs w:val="20"/>
        </w:rPr>
        <w:t>է</w:t>
      </w:r>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տեղեկացնի</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Պատվիրատուին</w:t>
      </w:r>
      <w:proofErr w:type="spellEnd"/>
      <w:r w:rsidRPr="0040442B">
        <w:rPr>
          <w:rFonts w:ascii="GHEA Grapalat" w:hAnsi="GHEA Grapalat" w:cs="GHEA Grapalat"/>
          <w:sz w:val="20"/>
          <w:szCs w:val="20"/>
        </w:rPr>
        <w:t>՝</w:t>
      </w:r>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գրավոր</w:t>
      </w:r>
      <w:proofErr w:type="spellEnd"/>
      <w:r w:rsidRPr="0040442B">
        <w:rPr>
          <w:rFonts w:ascii="GHEA Grapalat" w:hAnsi="GHEA Grapalat" w:cs="GHEA Grapalat"/>
          <w:sz w:val="20"/>
          <w:szCs w:val="20"/>
          <w:lang w:val="pt-BR"/>
        </w:rPr>
        <w:t xml:space="preserve"> </w:t>
      </w:r>
      <w:proofErr w:type="spellStart"/>
      <w:r w:rsidRPr="0040442B">
        <w:rPr>
          <w:rFonts w:ascii="GHEA Grapalat" w:hAnsi="GHEA Grapalat" w:cs="GHEA Grapalat"/>
          <w:sz w:val="20"/>
          <w:szCs w:val="20"/>
        </w:rPr>
        <w:t>ձևով</w:t>
      </w:r>
      <w:proofErr w:type="spellEnd"/>
      <w:r w:rsidRPr="0040442B">
        <w:rPr>
          <w:rFonts w:ascii="GHEA Grapalat" w:hAnsi="GHEA Grapalat" w:cs="GHEA Grapalat"/>
          <w:sz w:val="20"/>
          <w:szCs w:val="20"/>
          <w:lang w:val="pt-BR"/>
        </w:rPr>
        <w:t>:</w:t>
      </w:r>
    </w:p>
    <w:p w14:paraId="13E87EA9" w14:textId="77777777" w:rsidR="00122F69" w:rsidRPr="0040442B" w:rsidRDefault="00122F69" w:rsidP="00122F69">
      <w:pPr>
        <w:numPr>
          <w:ilvl w:val="1"/>
          <w:numId w:val="25"/>
        </w:numPr>
        <w:ind w:left="0" w:firstLine="426"/>
        <w:jc w:val="both"/>
        <w:rPr>
          <w:rFonts w:ascii="GHEA Grapalat" w:hAnsi="GHEA Grapalat" w:cs="GHEA Grapalat"/>
          <w:sz w:val="20"/>
          <w:szCs w:val="20"/>
          <w:lang w:val="pt-BR"/>
        </w:rPr>
      </w:pPr>
      <w:r w:rsidRPr="0040442B">
        <w:rPr>
          <w:rFonts w:ascii="GHEA Grapalat" w:hAnsi="GHEA Grapalat" w:cs="GHEA Grapalat"/>
          <w:sz w:val="20"/>
          <w:szCs w:val="20"/>
          <w:lang w:val="pt-BR"/>
        </w:rPr>
        <w:t xml:space="preserve"> Սույն համաձայնագիրը և կից </w:t>
      </w:r>
      <w:r w:rsidRPr="0040442B">
        <w:rPr>
          <w:rFonts w:ascii="GHEA Grapalat" w:hAnsi="GHEA Grapalat" w:cs="GHEA Grapalat"/>
          <w:sz w:val="20"/>
          <w:szCs w:val="20"/>
          <w:lang w:val="hy-AM"/>
        </w:rPr>
        <w:t>Պ</w:t>
      </w:r>
      <w:r w:rsidRPr="004044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94FCEF8" w14:textId="77777777" w:rsidR="00122F69" w:rsidRPr="0040442B" w:rsidRDefault="00122F69" w:rsidP="00122F69">
      <w:pPr>
        <w:ind w:left="426"/>
        <w:jc w:val="both"/>
        <w:rPr>
          <w:rFonts w:ascii="GHEA Grapalat" w:hAnsi="GHEA Grapalat" w:cs="GHEA Grapalat"/>
          <w:sz w:val="20"/>
          <w:szCs w:val="20"/>
          <w:lang w:val="pt-BR"/>
        </w:rPr>
      </w:pPr>
    </w:p>
    <w:p w14:paraId="65C3D50F" w14:textId="77777777" w:rsidR="00122F69" w:rsidRPr="0040442B" w:rsidRDefault="00122F69" w:rsidP="00122F69">
      <w:pPr>
        <w:ind w:left="426"/>
        <w:jc w:val="both"/>
        <w:rPr>
          <w:rFonts w:ascii="GHEA Grapalat" w:hAnsi="GHEA Grapalat" w:cs="GHEA Grapalat"/>
          <w:sz w:val="20"/>
          <w:szCs w:val="20"/>
          <w:lang w:val="pt-BR"/>
        </w:rPr>
      </w:pPr>
    </w:p>
    <w:p w14:paraId="24D19FE7" w14:textId="77777777" w:rsidR="00122F69" w:rsidRPr="0040442B" w:rsidRDefault="00122F69" w:rsidP="00122F69">
      <w:pPr>
        <w:ind w:left="426"/>
        <w:jc w:val="both"/>
        <w:rPr>
          <w:rFonts w:ascii="GHEA Grapalat" w:hAnsi="GHEA Grapalat" w:cs="GHEA Grapalat"/>
          <w:sz w:val="20"/>
          <w:szCs w:val="20"/>
          <w:lang w:val="pt-BR"/>
        </w:rPr>
      </w:pPr>
    </w:p>
    <w:p w14:paraId="18F039A3" w14:textId="77777777" w:rsidR="00122F69" w:rsidRPr="0040442B" w:rsidRDefault="00122F69" w:rsidP="00122F69">
      <w:pPr>
        <w:jc w:val="both"/>
        <w:rPr>
          <w:rFonts w:ascii="GHEA Grapalat" w:hAnsi="GHEA Grapalat" w:cs="GHEA Grapalat"/>
          <w:sz w:val="20"/>
          <w:szCs w:val="20"/>
          <w:lang w:val="hy-AM"/>
        </w:rPr>
      </w:pPr>
    </w:p>
    <w:p w14:paraId="52DFD816" w14:textId="77777777" w:rsidR="00122F69" w:rsidRPr="0040442B" w:rsidRDefault="00122F69" w:rsidP="00122F69">
      <w:pPr>
        <w:ind w:left="720"/>
        <w:jc w:val="center"/>
        <w:rPr>
          <w:rFonts w:ascii="GHEA Grapalat" w:hAnsi="GHEA Grapalat" w:cs="GHEA Grapalat"/>
          <w:b/>
          <w:bCs/>
          <w:sz w:val="20"/>
          <w:szCs w:val="20"/>
          <w:lang w:val="hy-AM"/>
        </w:rPr>
      </w:pPr>
      <w:r w:rsidRPr="0040442B">
        <w:rPr>
          <w:rFonts w:ascii="GHEA Grapalat" w:hAnsi="GHEA Grapalat" w:cs="GHEA Grapalat"/>
          <w:b/>
          <w:bCs/>
          <w:sz w:val="20"/>
          <w:szCs w:val="20"/>
          <w:lang w:val="hy-AM"/>
        </w:rPr>
        <w:t>2.Այլ պայմաններ</w:t>
      </w:r>
    </w:p>
    <w:p w14:paraId="7071B4D5" w14:textId="77777777" w:rsidR="00122F69" w:rsidRPr="0040442B" w:rsidRDefault="00122F69" w:rsidP="00122F69">
      <w:pPr>
        <w:ind w:left="720"/>
        <w:jc w:val="center"/>
        <w:rPr>
          <w:rFonts w:ascii="GHEA Grapalat" w:hAnsi="GHEA Grapalat" w:cs="GHEA Grapalat"/>
          <w:b/>
          <w:bCs/>
          <w:sz w:val="20"/>
          <w:szCs w:val="20"/>
          <w:lang w:val="hy-AM"/>
        </w:rPr>
      </w:pPr>
    </w:p>
    <w:p w14:paraId="55333E59"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9EBB69F"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2C9C6E1"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1DF8CC4" w14:textId="77777777" w:rsidR="00122F69" w:rsidRPr="0040442B" w:rsidDel="00A13215"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8280BAE" w14:textId="77777777" w:rsidR="00122F69" w:rsidRPr="0040442B" w:rsidRDefault="00122F69" w:rsidP="00122F69">
      <w:pPr>
        <w:ind w:firstLine="567"/>
        <w:jc w:val="both"/>
        <w:rPr>
          <w:rFonts w:ascii="GHEA Grapalat" w:hAnsi="GHEA Grapalat" w:cs="GHEA Grapalat"/>
          <w:sz w:val="20"/>
          <w:szCs w:val="20"/>
          <w:lang w:val="hy-AM"/>
        </w:rPr>
      </w:pPr>
      <w:r w:rsidRPr="004044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54C8D5" w14:textId="77777777" w:rsidR="00122F69" w:rsidRPr="0040442B" w:rsidRDefault="00122F69" w:rsidP="00122F69">
      <w:pPr>
        <w:ind w:firstLine="567"/>
        <w:jc w:val="both"/>
        <w:rPr>
          <w:rFonts w:ascii="GHEA Grapalat" w:hAnsi="GHEA Grapalat" w:cs="GHEA Grapalat"/>
          <w:sz w:val="20"/>
          <w:szCs w:val="20"/>
          <w:lang w:val="hy-AM"/>
        </w:rPr>
      </w:pPr>
    </w:p>
    <w:p w14:paraId="76A97D2D" w14:textId="77777777" w:rsidR="00122F69" w:rsidRPr="0040442B" w:rsidRDefault="00122F69" w:rsidP="00122F69">
      <w:pPr>
        <w:ind w:firstLine="567"/>
        <w:jc w:val="center"/>
        <w:rPr>
          <w:rFonts w:ascii="GHEA Grapalat" w:hAnsi="GHEA Grapalat" w:cs="GHEA Grapalat"/>
          <w:sz w:val="20"/>
          <w:szCs w:val="20"/>
          <w:lang w:val="hy-AM"/>
        </w:rPr>
      </w:pPr>
      <w:r w:rsidRPr="0040442B">
        <w:rPr>
          <w:rFonts w:ascii="GHEA Grapalat" w:hAnsi="GHEA Grapalat" w:cs="GHEA Grapalat"/>
          <w:b/>
          <w:sz w:val="20"/>
          <w:szCs w:val="20"/>
          <w:lang w:val="hy-AM"/>
        </w:rPr>
        <w:t>3. Ընկերության հասցեն, բանկային վավերապայմանները`</w:t>
      </w:r>
    </w:p>
    <w:p w14:paraId="5F341378" w14:textId="77777777" w:rsidR="00122F69" w:rsidRPr="0040442B" w:rsidRDefault="00122F69" w:rsidP="00122F69">
      <w:pPr>
        <w:jc w:val="both"/>
        <w:rPr>
          <w:rFonts w:ascii="GHEA Grapalat" w:hAnsi="GHEA Grapalat" w:cs="GHEA Grapalat"/>
          <w:sz w:val="20"/>
          <w:szCs w:val="20"/>
          <w:u w:val="single"/>
          <w:lang w:val="hy-AM"/>
        </w:rPr>
      </w:pP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r w:rsidRPr="0040442B">
        <w:rPr>
          <w:rFonts w:ascii="GHEA Grapalat" w:hAnsi="GHEA Grapalat" w:cs="GHEA Grapalat"/>
          <w:sz w:val="20"/>
          <w:szCs w:val="20"/>
          <w:u w:val="single"/>
          <w:lang w:val="hy-AM"/>
        </w:rPr>
        <w:tab/>
      </w:r>
    </w:p>
    <w:p w14:paraId="6BDBC0A0"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անվանումը</w:t>
      </w:r>
    </w:p>
    <w:p w14:paraId="6879B8C0" w14:textId="77777777" w:rsidR="00122F69" w:rsidRPr="0040442B" w:rsidRDefault="00122F69" w:rsidP="00122F69">
      <w:pPr>
        <w:jc w:val="both"/>
        <w:rPr>
          <w:rFonts w:ascii="GHEA Grapalat" w:hAnsi="GHEA Grapalat"/>
          <w:sz w:val="20"/>
          <w:szCs w:val="20"/>
          <w:u w:val="single"/>
          <w:vertAlign w:val="superscript"/>
          <w:lang w:val="hy-AM"/>
        </w:rPr>
      </w:pPr>
      <w:r w:rsidRPr="0040442B">
        <w:rPr>
          <w:rFonts w:ascii="GHEA Grapalat" w:hAnsi="GHEA Grapalat"/>
          <w:sz w:val="20"/>
          <w:szCs w:val="20"/>
          <w:vertAlign w:val="superscript"/>
          <w:lang w:val="hy-AM"/>
        </w:rPr>
        <w:t xml:space="preserve"> </w:t>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20B19D0E"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հասցեն</w:t>
      </w:r>
    </w:p>
    <w:p w14:paraId="58E2ECDD" w14:textId="77777777" w:rsidR="00122F69" w:rsidRPr="0040442B" w:rsidRDefault="00122F69" w:rsidP="00122F69">
      <w:pPr>
        <w:jc w:val="both"/>
        <w:rPr>
          <w:rFonts w:ascii="GHEA Grapalat" w:hAnsi="GHEA Grapalat"/>
          <w:sz w:val="20"/>
          <w:szCs w:val="20"/>
          <w:u w:val="single"/>
          <w:vertAlign w:val="superscript"/>
          <w:lang w:val="hy-AM"/>
        </w:rPr>
      </w:pP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14A5BEC4"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ընկերությանը սպասարկող բանկի անվանումը</w:t>
      </w:r>
    </w:p>
    <w:p w14:paraId="35942EEF"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10D9567A"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բանկային հաշվեհամարը</w:t>
      </w:r>
    </w:p>
    <w:p w14:paraId="7CD73D04"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684CB338"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հարկ վճարողի հաշվառման համարը</w:t>
      </w:r>
    </w:p>
    <w:p w14:paraId="6184536B" w14:textId="77777777" w:rsidR="00122F69" w:rsidRPr="0040442B" w:rsidRDefault="00122F69" w:rsidP="00122F69">
      <w:pPr>
        <w:jc w:val="both"/>
        <w:rPr>
          <w:rFonts w:ascii="GHEA Grapalat" w:hAnsi="GHEA Grapalat"/>
          <w:sz w:val="20"/>
          <w:szCs w:val="20"/>
          <w:u w:val="single"/>
          <w:vertAlign w:val="superscript"/>
          <w:lang w:val="hy-AM"/>
        </w:rPr>
      </w:pP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r w:rsidRPr="0040442B">
        <w:rPr>
          <w:rFonts w:ascii="GHEA Grapalat" w:hAnsi="GHEA Grapalat"/>
          <w:sz w:val="20"/>
          <w:szCs w:val="20"/>
          <w:u w:val="single"/>
          <w:vertAlign w:val="superscript"/>
          <w:lang w:val="hy-AM"/>
        </w:rPr>
        <w:tab/>
      </w:r>
    </w:p>
    <w:p w14:paraId="2C81152D" w14:textId="77777777" w:rsidR="00122F69" w:rsidRPr="0040442B" w:rsidRDefault="00122F69" w:rsidP="00122F69">
      <w:pPr>
        <w:jc w:val="both"/>
        <w:rPr>
          <w:rFonts w:ascii="GHEA Grapalat" w:hAnsi="GHEA Grapalat"/>
          <w:sz w:val="20"/>
          <w:szCs w:val="20"/>
          <w:vertAlign w:val="superscript"/>
          <w:lang w:val="hy-AM"/>
        </w:rPr>
      </w:pPr>
      <w:r w:rsidRPr="0040442B">
        <w:rPr>
          <w:rFonts w:ascii="GHEA Grapalat" w:hAnsi="GHEA Grapalat"/>
          <w:sz w:val="20"/>
          <w:szCs w:val="20"/>
          <w:vertAlign w:val="superscript"/>
          <w:lang w:val="hy-AM"/>
        </w:rPr>
        <w:t xml:space="preserve">       ընկերության տնօրենի անունը, ազգանունը և ստորագրությունը</w:t>
      </w:r>
    </w:p>
    <w:p w14:paraId="6F162900" w14:textId="77777777" w:rsidR="00122F69" w:rsidRPr="0040442B" w:rsidRDefault="00122F69" w:rsidP="00122F69">
      <w:pPr>
        <w:jc w:val="both"/>
        <w:rPr>
          <w:rFonts w:ascii="GHEA Grapalat" w:hAnsi="GHEA Grapalat"/>
          <w:sz w:val="20"/>
          <w:szCs w:val="20"/>
          <w:lang w:val="hy-AM"/>
        </w:rPr>
      </w:pPr>
      <w:r w:rsidRPr="0040442B">
        <w:rPr>
          <w:rFonts w:ascii="GHEA Grapalat" w:hAnsi="GHEA Grapalat"/>
          <w:sz w:val="20"/>
          <w:szCs w:val="20"/>
          <w:lang w:val="hy-AM"/>
        </w:rPr>
        <w:t>Կ.Տ</w:t>
      </w:r>
    </w:p>
    <w:p w14:paraId="402FD40B" w14:textId="77777777" w:rsidR="00122F69" w:rsidRPr="0040442B" w:rsidRDefault="00122F69" w:rsidP="00122F69">
      <w:pPr>
        <w:jc w:val="both"/>
        <w:rPr>
          <w:rFonts w:ascii="GHEA Grapalat" w:hAnsi="GHEA Grapalat"/>
          <w:sz w:val="20"/>
          <w:szCs w:val="20"/>
          <w:lang w:val="hy-AM"/>
        </w:rPr>
      </w:pPr>
    </w:p>
    <w:p w14:paraId="05E68B55" w14:textId="77777777" w:rsidR="00122F69" w:rsidRPr="0040442B" w:rsidRDefault="00122F69" w:rsidP="00122F69">
      <w:pPr>
        <w:jc w:val="both"/>
        <w:rPr>
          <w:rFonts w:ascii="GHEA Grapalat" w:hAnsi="GHEA Grapalat"/>
          <w:sz w:val="20"/>
          <w:szCs w:val="20"/>
          <w:lang w:val="hy-AM"/>
        </w:rPr>
      </w:pPr>
      <w:r w:rsidRPr="0040442B">
        <w:rPr>
          <w:rFonts w:ascii="GHEA Grapalat" w:hAnsi="GHEA Grapalat"/>
          <w:sz w:val="20"/>
          <w:szCs w:val="20"/>
          <w:lang w:val="hy-AM"/>
        </w:rPr>
        <w:t>Օր/ամիս/տարի</w:t>
      </w:r>
    </w:p>
    <w:p w14:paraId="787BED7A" w14:textId="77777777" w:rsidR="00122F69" w:rsidRPr="0040442B" w:rsidRDefault="00122F69" w:rsidP="00122F69">
      <w:pPr>
        <w:jc w:val="center"/>
        <w:rPr>
          <w:rFonts w:ascii="GHEA Grapalat" w:hAnsi="GHEA Grapalat" w:cs="GHEA Grapalat"/>
          <w:sz w:val="20"/>
          <w:szCs w:val="20"/>
          <w:lang w:val="hy-AM"/>
        </w:rPr>
      </w:pPr>
    </w:p>
    <w:p w14:paraId="45526AF7"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40442B">
        <w:rPr>
          <w:rFonts w:ascii="GHEA Grapalat" w:hAnsi="GHEA Grapalat" w:cs="Sylfaen"/>
          <w:i/>
          <w:sz w:val="20"/>
          <w:szCs w:val="20"/>
          <w:lang w:val="hy-AM"/>
        </w:rPr>
        <w:t xml:space="preserve">* </w:t>
      </w:r>
      <w:r w:rsidRPr="0040442B">
        <w:rPr>
          <w:rFonts w:ascii="GHEA Grapalat" w:hAnsi="GHEA Grapalat"/>
          <w:i/>
          <w:sz w:val="20"/>
          <w:szCs w:val="20"/>
          <w:lang w:val="hy-AM"/>
        </w:rPr>
        <w:t>լրացվում է հանձնաժողովի քարտուղարի կողմից` մինչև հրավերը տեղեկագրում հրապարակելը:</w:t>
      </w:r>
    </w:p>
    <w:p w14:paraId="05DE5323"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280B2E"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441B6A8" w14:textId="77777777" w:rsidR="00122F69" w:rsidRPr="0040442B" w:rsidRDefault="00122F69" w:rsidP="00122F69">
      <w:pPr>
        <w:pStyle w:val="BodyTextIndent3"/>
        <w:spacing w:line="240" w:lineRule="auto"/>
        <w:jc w:val="right"/>
        <w:rPr>
          <w:rFonts w:ascii="GHEA Grapalat" w:hAnsi="GHEA Grapalat"/>
          <w:b/>
          <w:lang w:val="hy-AM"/>
        </w:rPr>
      </w:pPr>
      <w:r w:rsidRPr="004044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2F69" w:rsidRPr="0040442B" w14:paraId="2F5644B3"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0927CB" w14:textId="77777777" w:rsidR="00122F69" w:rsidRPr="0040442B" w:rsidRDefault="00122F69" w:rsidP="008B5237">
            <w:pPr>
              <w:rPr>
                <w:rFonts w:ascii="GHEA Grapalat" w:hAnsi="GHEA Grapalat" w:cs="Sylfaen"/>
                <w:b/>
                <w:bCs/>
                <w:sz w:val="20"/>
                <w:szCs w:val="20"/>
                <w:lang w:val="hy-AM"/>
              </w:rPr>
            </w:pPr>
            <w:r w:rsidRPr="0040442B">
              <w:rPr>
                <w:rFonts w:ascii="GHEA Grapalat" w:hAnsi="GHEA Grapalat" w:cs="Sylfaen"/>
                <w:sz w:val="20"/>
                <w:szCs w:val="20"/>
              </w:rPr>
              <w:lastRenderedPageBreak/>
              <w:t xml:space="preserve">1.                                                              </w:t>
            </w:r>
            <w:r w:rsidRPr="0040442B">
              <w:rPr>
                <w:rFonts w:ascii="GHEA Grapalat" w:hAnsi="GHEA Grapalat" w:cs="Sylfaen"/>
                <w:b/>
                <w:bCs/>
                <w:sz w:val="20"/>
                <w:szCs w:val="20"/>
              </w:rPr>
              <w:t>ՎՃԱՐՄԱՆ</w:t>
            </w:r>
            <w:r w:rsidRPr="0040442B">
              <w:rPr>
                <w:rFonts w:ascii="GHEA Grapalat" w:hAnsi="GHEA Grapalat" w:cs="Arial"/>
                <w:b/>
                <w:bCs/>
                <w:sz w:val="20"/>
                <w:szCs w:val="20"/>
              </w:rPr>
              <w:t xml:space="preserve"> </w:t>
            </w:r>
            <w:r w:rsidRPr="0040442B">
              <w:rPr>
                <w:rFonts w:ascii="GHEA Grapalat" w:hAnsi="GHEA Grapalat" w:cs="Sylfaen"/>
                <w:b/>
                <w:bCs/>
                <w:sz w:val="20"/>
                <w:szCs w:val="20"/>
              </w:rPr>
              <w:t xml:space="preserve">ՊԱՀԱՆՋԱԳԻՐ* </w:t>
            </w:r>
          </w:p>
          <w:p w14:paraId="02486BA5" w14:textId="77777777" w:rsidR="00122F69" w:rsidRPr="0040442B" w:rsidRDefault="00122F69" w:rsidP="008B5237">
            <w:pPr>
              <w:jc w:val="center"/>
              <w:rPr>
                <w:rFonts w:ascii="GHEA Grapalat" w:hAnsi="GHEA Grapalat" w:cs="Arial"/>
                <w:bCs/>
                <w:i/>
                <w:sz w:val="20"/>
                <w:szCs w:val="20"/>
              </w:rPr>
            </w:pPr>
          </w:p>
        </w:tc>
      </w:tr>
      <w:tr w:rsidR="00122F69" w:rsidRPr="0040442B" w14:paraId="73820826"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663DE" w14:textId="77777777" w:rsidR="00122F69" w:rsidRPr="0040442B" w:rsidRDefault="00122F69" w:rsidP="008B5237">
            <w:pPr>
              <w:rPr>
                <w:rFonts w:ascii="GHEA Grapalat" w:hAnsi="GHEA Grapalat" w:cs="Sylfaen"/>
                <w:sz w:val="20"/>
                <w:szCs w:val="20"/>
                <w:lang w:val="hy-AM"/>
              </w:rPr>
            </w:pPr>
            <w:r w:rsidRPr="0040442B">
              <w:rPr>
                <w:rFonts w:ascii="GHEA Grapalat" w:hAnsi="GHEA Grapalat" w:cs="Sylfaen"/>
                <w:sz w:val="20"/>
                <w:szCs w:val="20"/>
                <w:lang w:val="hy-AM"/>
              </w:rPr>
              <w:t>2</w:t>
            </w:r>
            <w:r w:rsidRPr="0040442B">
              <w:rPr>
                <w:rFonts w:ascii="GHEA Grapalat" w:hAnsi="GHEA Grapalat" w:cs="Sylfaen"/>
                <w:sz w:val="20"/>
                <w:szCs w:val="20"/>
              </w:rPr>
              <w:t>.</w:t>
            </w:r>
            <w:r w:rsidRPr="0040442B">
              <w:rPr>
                <w:rFonts w:ascii="GHEA Grapalat" w:hAnsi="GHEA Grapalat" w:cs="Sylfaen"/>
                <w:sz w:val="20"/>
                <w:szCs w:val="20"/>
                <w:lang w:val="hy-AM"/>
              </w:rPr>
              <w:t xml:space="preserve"> Թիվ </w:t>
            </w:r>
          </w:p>
        </w:tc>
      </w:tr>
      <w:tr w:rsidR="00122F69" w:rsidRPr="0040442B" w14:paraId="5D22147B" w14:textId="77777777" w:rsidTr="008B523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7F851A"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3</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Ներկայացման</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ամսաթիվը</w:t>
            </w:r>
            <w:proofErr w:type="spellEnd"/>
            <w:r w:rsidRPr="0040442B">
              <w:rPr>
                <w:rFonts w:ascii="GHEA Grapalat" w:hAnsi="GHEA Grapalat" w:cs="Arial"/>
                <w:sz w:val="20"/>
                <w:szCs w:val="20"/>
              </w:rPr>
              <w:t xml:space="preserve">` </w:t>
            </w:r>
            <w:r w:rsidRPr="0040442B">
              <w:rPr>
                <w:rFonts w:ascii="GHEA Grapalat" w:hAnsi="GHEA Grapalat" w:cs="Tahoma"/>
                <w:color w:val="000000"/>
                <w:sz w:val="20"/>
                <w:szCs w:val="20"/>
              </w:rPr>
              <w:t xml:space="preserve">"___"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20___</w:t>
            </w:r>
            <w:r w:rsidRPr="0040442B">
              <w:rPr>
                <w:rFonts w:ascii="GHEA Grapalat" w:hAnsi="GHEA Grapalat" w:cs="Sylfaen"/>
                <w:color w:val="000000"/>
                <w:sz w:val="20"/>
                <w:szCs w:val="20"/>
              </w:rPr>
              <w:t>թ.</w:t>
            </w:r>
          </w:p>
        </w:tc>
      </w:tr>
      <w:tr w:rsidR="00122F69" w:rsidRPr="0040442B" w14:paraId="4E776511" w14:textId="77777777" w:rsidTr="008B523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788AF2"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4</w:t>
            </w:r>
            <w:r w:rsidRPr="0040442B">
              <w:rPr>
                <w:rFonts w:ascii="GHEA Grapalat" w:hAnsi="GHEA Grapalat" w:cs="Sylfaen"/>
                <w:sz w:val="20"/>
                <w:szCs w:val="20"/>
              </w:rPr>
              <w:t xml:space="preserve">. </w:t>
            </w:r>
            <w:r w:rsidRPr="0040442B">
              <w:rPr>
                <w:rFonts w:ascii="GHEA Grapalat" w:hAnsi="GHEA Grapalat" w:cs="Sylfaen"/>
                <w:sz w:val="20"/>
                <w:szCs w:val="20"/>
                <w:lang w:val="hy-AM"/>
              </w:rPr>
              <w:t>Վճարողի անվանումը</w:t>
            </w:r>
            <w:r w:rsidRPr="0040442B">
              <w:rPr>
                <w:rFonts w:ascii="GHEA Grapalat" w:hAnsi="GHEA Grapalat" w:cs="Sylfaen"/>
                <w:sz w:val="20"/>
                <w:szCs w:val="20"/>
              </w:rPr>
              <w:t>,</w:t>
            </w:r>
            <w:r w:rsidRPr="0040442B">
              <w:rPr>
                <w:rFonts w:ascii="GHEA Grapalat" w:hAnsi="GHEA Grapalat" w:cs="Sylfaen"/>
                <w:sz w:val="20"/>
                <w:szCs w:val="20"/>
                <w:lang w:val="hy-AM"/>
              </w:rPr>
              <w:t xml:space="preserve"> կամ անուն ազգանուն </w:t>
            </w:r>
            <w:r w:rsidRPr="0040442B">
              <w:rPr>
                <w:rFonts w:ascii="GHEA Grapalat" w:hAnsi="GHEA Grapalat" w:cs="Sylfaen"/>
                <w:sz w:val="20"/>
                <w:szCs w:val="20"/>
              </w:rPr>
              <w:t>(</w:t>
            </w:r>
            <w:proofErr w:type="spellStart"/>
            <w:r w:rsidRPr="0040442B">
              <w:rPr>
                <w:rFonts w:ascii="GHEA Grapalat" w:hAnsi="GHEA Grapalat" w:cs="Sylfaen"/>
                <w:sz w:val="20"/>
                <w:szCs w:val="20"/>
              </w:rPr>
              <w:t>Ընկերություն</w:t>
            </w:r>
            <w:proofErr w:type="spellEnd"/>
            <w:r w:rsidRPr="0040442B">
              <w:rPr>
                <w:rFonts w:ascii="GHEA Grapalat" w:hAnsi="GHEA Grapalat" w:cs="Sylfaen"/>
                <w:sz w:val="20"/>
                <w:szCs w:val="20"/>
              </w:rPr>
              <w:t xml:space="preserve"> </w:t>
            </w:r>
            <w:r w:rsidRPr="0040442B">
              <w:rPr>
                <w:rFonts w:ascii="GHEA Grapalat" w:hAnsi="GHEA Grapalat" w:cs="Arial"/>
                <w:sz w:val="20"/>
                <w:szCs w:val="20"/>
              </w:rPr>
              <w:t>`</w:t>
            </w:r>
          </w:p>
        </w:tc>
      </w:tr>
      <w:tr w:rsidR="00122F69" w:rsidRPr="0040442B" w14:paraId="5682F5D4" w14:textId="77777777" w:rsidTr="008B523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D2074"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5</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Վճարողի</w:t>
            </w:r>
            <w:proofErr w:type="spellEnd"/>
            <w:r w:rsidRPr="0040442B">
              <w:rPr>
                <w:rFonts w:ascii="GHEA Grapalat" w:hAnsi="GHEA Grapalat" w:cs="Sylfaen"/>
                <w:sz w:val="20"/>
                <w:szCs w:val="20"/>
                <w:lang w:val="hy-AM"/>
              </w:rPr>
              <w:t xml:space="preserve">ն սպասարկող Ֆինանսական կազմակերպություն </w:t>
            </w:r>
            <w:r w:rsidRPr="0040442B">
              <w:rPr>
                <w:rFonts w:ascii="GHEA Grapalat" w:hAnsi="GHEA Grapalat" w:cs="Sylfaen"/>
                <w:sz w:val="20"/>
                <w:szCs w:val="20"/>
              </w:rPr>
              <w:t>(</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բանկ</w:t>
            </w:r>
            <w:proofErr w:type="spellEnd"/>
            <w:r w:rsidRPr="0040442B">
              <w:rPr>
                <w:rFonts w:ascii="GHEA Grapalat" w:hAnsi="GHEA Grapalat" w:cs="Sylfaen"/>
                <w:sz w:val="20"/>
                <w:szCs w:val="20"/>
              </w:rPr>
              <w:t>)</w:t>
            </w:r>
            <w:r w:rsidRPr="0040442B">
              <w:rPr>
                <w:rFonts w:ascii="GHEA Grapalat" w:hAnsi="GHEA Grapalat" w:cs="Arial"/>
                <w:sz w:val="20"/>
                <w:szCs w:val="20"/>
              </w:rPr>
              <w:t>`</w:t>
            </w:r>
          </w:p>
        </w:tc>
      </w:tr>
      <w:tr w:rsidR="00122F69" w:rsidRPr="0040442B" w14:paraId="0325483B" w14:textId="77777777" w:rsidTr="008B523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1DB13C"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6</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Վճարողի</w:t>
            </w:r>
            <w:proofErr w:type="spellEnd"/>
            <w:r w:rsidRPr="0040442B">
              <w:rPr>
                <w:rFonts w:ascii="GHEA Grapalat" w:hAnsi="GHEA Grapalat" w:cs="Sylfaen"/>
                <w:sz w:val="20"/>
                <w:szCs w:val="20"/>
                <w:lang w:val="hy-AM"/>
              </w:rPr>
              <w:t xml:space="preserve"> </w:t>
            </w:r>
            <w:proofErr w:type="spellStart"/>
            <w:r w:rsidRPr="0040442B">
              <w:rPr>
                <w:rFonts w:ascii="GHEA Grapalat" w:hAnsi="GHEA Grapalat" w:cs="Sylfaen"/>
                <w:sz w:val="20"/>
                <w:szCs w:val="20"/>
              </w:rPr>
              <w:t>հաշվի</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համարը</w:t>
            </w:r>
            <w:proofErr w:type="spellEnd"/>
            <w:r w:rsidRPr="0040442B">
              <w:rPr>
                <w:rFonts w:ascii="GHEA Grapalat" w:hAnsi="GHEA Grapalat" w:cs="Arial"/>
                <w:sz w:val="20"/>
                <w:szCs w:val="20"/>
              </w:rPr>
              <w:t>`</w:t>
            </w:r>
          </w:p>
        </w:tc>
      </w:tr>
      <w:tr w:rsidR="00122F69" w:rsidRPr="0040442B" w14:paraId="5B53E1A9"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0B59B"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7</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Վճարողի</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ՀՎՀՀ</w:t>
            </w:r>
            <w:r w:rsidRPr="0040442B">
              <w:rPr>
                <w:rFonts w:ascii="GHEA Grapalat" w:hAnsi="GHEA Grapalat" w:cs="Arial"/>
                <w:sz w:val="20"/>
                <w:szCs w:val="20"/>
              </w:rPr>
              <w:t>`</w:t>
            </w:r>
          </w:p>
        </w:tc>
      </w:tr>
      <w:tr w:rsidR="00122F69" w:rsidRPr="0040442B" w14:paraId="27BF81C0"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0505E2"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8</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Վճարողի</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ՀԾՀ</w:t>
            </w:r>
            <w:r w:rsidRPr="0040442B">
              <w:rPr>
                <w:rFonts w:ascii="GHEA Grapalat" w:hAnsi="GHEA Grapalat" w:cs="Arial"/>
                <w:sz w:val="20"/>
                <w:szCs w:val="20"/>
              </w:rPr>
              <w:t>`</w:t>
            </w:r>
          </w:p>
        </w:tc>
      </w:tr>
      <w:tr w:rsidR="00122F69" w:rsidRPr="0040442B" w14:paraId="79B84997"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163A2"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9</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Շահառու</w:t>
            </w:r>
            <w:proofErr w:type="spellEnd"/>
            <w:r w:rsidRPr="0040442B">
              <w:rPr>
                <w:rFonts w:ascii="GHEA Grapalat" w:hAnsi="GHEA Grapalat" w:cs="Sylfaen"/>
                <w:sz w:val="20"/>
                <w:szCs w:val="20"/>
                <w:lang w:val="hy-AM"/>
              </w:rPr>
              <w:t>ի  անվանումը</w:t>
            </w:r>
            <w:r w:rsidRPr="0040442B">
              <w:rPr>
                <w:rFonts w:ascii="GHEA Grapalat" w:hAnsi="GHEA Grapalat" w:cs="Sylfaen"/>
                <w:sz w:val="20"/>
                <w:szCs w:val="20"/>
              </w:rPr>
              <w:t>,</w:t>
            </w:r>
            <w:r w:rsidRPr="0040442B">
              <w:rPr>
                <w:rFonts w:ascii="GHEA Grapalat" w:hAnsi="GHEA Grapalat" w:cs="Sylfaen"/>
                <w:sz w:val="20"/>
                <w:szCs w:val="20"/>
                <w:lang w:val="hy-AM"/>
              </w:rPr>
              <w:t xml:space="preserve"> կամ անուն ազգանուն </w:t>
            </w:r>
            <w:r w:rsidRPr="0040442B">
              <w:rPr>
                <w:rFonts w:ascii="GHEA Grapalat" w:hAnsi="GHEA Grapalat" w:cs="Arial"/>
                <w:sz w:val="20"/>
                <w:szCs w:val="20"/>
              </w:rPr>
              <w:t>` `</w:t>
            </w:r>
            <w:r w:rsidRPr="0040442B">
              <w:rPr>
                <w:rFonts w:ascii="GHEA Grapalat" w:hAnsi="GHEA Grapalat"/>
                <w:b/>
                <w:sz w:val="20"/>
                <w:szCs w:val="20"/>
                <w:lang w:val="es-ES"/>
              </w:rPr>
              <w:t>«</w:t>
            </w:r>
            <w:proofErr w:type="spellStart"/>
            <w:r w:rsidRPr="0040442B">
              <w:rPr>
                <w:rFonts w:ascii="GHEA Grapalat" w:hAnsi="GHEA Grapalat"/>
                <w:b/>
                <w:sz w:val="20"/>
                <w:szCs w:val="20"/>
                <w:lang w:val="es-ES"/>
              </w:rPr>
              <w:t>Երևանի</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Ջոն</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Կիրակոսյանի</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անվան</w:t>
            </w:r>
            <w:proofErr w:type="spellEnd"/>
            <w:r w:rsidRPr="0040442B">
              <w:rPr>
                <w:rFonts w:ascii="GHEA Grapalat" w:hAnsi="GHEA Grapalat"/>
                <w:b/>
                <w:sz w:val="20"/>
                <w:szCs w:val="20"/>
                <w:lang w:val="es-ES"/>
              </w:rPr>
              <w:t xml:space="preserve"> հ.20 </w:t>
            </w:r>
            <w:proofErr w:type="spellStart"/>
            <w:r w:rsidRPr="0040442B">
              <w:rPr>
                <w:rFonts w:ascii="GHEA Grapalat" w:hAnsi="GHEA Grapalat"/>
                <w:b/>
                <w:sz w:val="20"/>
                <w:szCs w:val="20"/>
                <w:lang w:val="es-ES"/>
              </w:rPr>
              <w:t>հիմնական</w:t>
            </w:r>
            <w:proofErr w:type="spellEnd"/>
            <w:r w:rsidRPr="0040442B">
              <w:rPr>
                <w:rFonts w:ascii="GHEA Grapalat" w:hAnsi="GHEA Grapalat"/>
                <w:b/>
                <w:sz w:val="20"/>
                <w:szCs w:val="20"/>
                <w:lang w:val="es-ES"/>
              </w:rPr>
              <w:t xml:space="preserve"> </w:t>
            </w:r>
            <w:proofErr w:type="spellStart"/>
            <w:r w:rsidRPr="0040442B">
              <w:rPr>
                <w:rFonts w:ascii="GHEA Grapalat" w:hAnsi="GHEA Grapalat"/>
                <w:b/>
                <w:sz w:val="20"/>
                <w:szCs w:val="20"/>
                <w:lang w:val="es-ES"/>
              </w:rPr>
              <w:t>դպրոց</w:t>
            </w:r>
            <w:proofErr w:type="spellEnd"/>
            <w:r w:rsidRPr="0040442B">
              <w:rPr>
                <w:rFonts w:ascii="GHEA Grapalat" w:hAnsi="GHEA Grapalat"/>
                <w:b/>
                <w:sz w:val="20"/>
                <w:szCs w:val="20"/>
                <w:lang w:val="es-ES"/>
              </w:rPr>
              <w:t>» ՊՈԱԿ</w:t>
            </w:r>
          </w:p>
        </w:tc>
      </w:tr>
      <w:tr w:rsidR="00122F69" w:rsidRPr="0040442B" w14:paraId="561E2EF9" w14:textId="77777777" w:rsidTr="008B523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EC1CEB" w14:textId="77777777" w:rsidR="00122F69" w:rsidRPr="0040442B" w:rsidRDefault="00122F69" w:rsidP="008B5237">
            <w:pPr>
              <w:rPr>
                <w:rFonts w:ascii="GHEA Grapalat" w:hAnsi="GHEA Grapalat" w:cs="Sylfaen"/>
                <w:sz w:val="20"/>
                <w:szCs w:val="20"/>
                <w:lang w:val="ru-RU"/>
              </w:rPr>
            </w:pPr>
            <w:r w:rsidRPr="0040442B">
              <w:rPr>
                <w:rFonts w:ascii="GHEA Grapalat" w:hAnsi="GHEA Grapalat" w:cs="Sylfaen"/>
                <w:sz w:val="20"/>
                <w:szCs w:val="20"/>
                <w:lang w:val="ru-RU"/>
              </w:rPr>
              <w:t xml:space="preserve">10. </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Շահառուի</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 xml:space="preserve"> ՀԾՀ</w:t>
            </w:r>
            <w:r w:rsidRPr="0040442B">
              <w:rPr>
                <w:rFonts w:ascii="GHEA Grapalat" w:hAnsi="GHEA Grapalat" w:cs="Sylfaen"/>
                <w:sz w:val="20"/>
                <w:szCs w:val="20"/>
                <w:lang w:val="ru-RU"/>
              </w:rPr>
              <w:t xml:space="preserve"> (</w:t>
            </w:r>
            <w:r w:rsidRPr="0040442B">
              <w:rPr>
                <w:rFonts w:ascii="GHEA Grapalat" w:hAnsi="GHEA Grapalat" w:cs="Sylfaen"/>
                <w:sz w:val="20"/>
                <w:szCs w:val="20"/>
                <w:lang w:val="hy-AM"/>
              </w:rPr>
              <w:t>չի լրացվում</w:t>
            </w:r>
            <w:r w:rsidRPr="0040442B">
              <w:rPr>
                <w:rFonts w:ascii="GHEA Grapalat" w:hAnsi="GHEA Grapalat" w:cs="Sylfaen"/>
                <w:sz w:val="20"/>
                <w:szCs w:val="20"/>
                <w:lang w:val="ru-RU"/>
              </w:rPr>
              <w:t>)</w:t>
            </w:r>
          </w:p>
        </w:tc>
      </w:tr>
      <w:tr w:rsidR="00122F69" w:rsidRPr="0040442B" w14:paraId="27CAE30C" w14:textId="77777777" w:rsidTr="008B523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CEADC"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lang w:val="hy-AM"/>
              </w:rPr>
              <w:t>11</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Շահառուի</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ՀՎՀՀ</w:t>
            </w:r>
            <w:r w:rsidRPr="0040442B">
              <w:rPr>
                <w:rFonts w:ascii="GHEA Grapalat" w:hAnsi="GHEA Grapalat" w:cs="Arial"/>
                <w:sz w:val="20"/>
                <w:szCs w:val="20"/>
              </w:rPr>
              <w:t xml:space="preserve">` </w:t>
            </w:r>
            <w:r w:rsidRPr="0040442B">
              <w:rPr>
                <w:rFonts w:ascii="GHEA Grapalat" w:hAnsi="GHEA Grapalat"/>
                <w:b/>
                <w:bCs/>
                <w:sz w:val="20"/>
                <w:lang w:val="hy-AM"/>
              </w:rPr>
              <w:t>01534577</w:t>
            </w:r>
          </w:p>
        </w:tc>
      </w:tr>
      <w:tr w:rsidR="00122F69" w:rsidRPr="0040442B" w14:paraId="000529AE" w14:textId="77777777" w:rsidTr="008B523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751721"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2</w:t>
            </w:r>
            <w:r w:rsidRPr="0040442B">
              <w:rPr>
                <w:rFonts w:ascii="GHEA Grapalat" w:hAnsi="GHEA Grapalat" w:cs="Sylfaen"/>
                <w:sz w:val="20"/>
                <w:szCs w:val="20"/>
              </w:rPr>
              <w:t>.</w:t>
            </w:r>
            <w:proofErr w:type="spellStart"/>
            <w:r w:rsidRPr="0040442B">
              <w:rPr>
                <w:rFonts w:ascii="GHEA Grapalat" w:hAnsi="GHEA Grapalat" w:cs="Sylfaen"/>
                <w:sz w:val="20"/>
                <w:szCs w:val="20"/>
              </w:rPr>
              <w:t>Շահառուի</w:t>
            </w:r>
            <w:proofErr w:type="spellEnd"/>
            <w:r w:rsidRPr="0040442B">
              <w:rPr>
                <w:rFonts w:ascii="GHEA Grapalat" w:hAnsi="GHEA Grapalat" w:cs="Sylfaen"/>
                <w:sz w:val="20"/>
                <w:szCs w:val="20"/>
                <w:lang w:val="hy-AM"/>
              </w:rPr>
              <w:t>ն</w:t>
            </w:r>
            <w:r w:rsidRPr="0040442B">
              <w:rPr>
                <w:rFonts w:ascii="GHEA Grapalat" w:hAnsi="GHEA Grapalat" w:cs="Arial"/>
                <w:sz w:val="20"/>
                <w:szCs w:val="20"/>
              </w:rPr>
              <w:t xml:space="preserve"> </w:t>
            </w:r>
            <w:r w:rsidRPr="0040442B">
              <w:rPr>
                <w:rFonts w:ascii="GHEA Grapalat" w:hAnsi="GHEA Grapalat" w:cs="Sylfaen"/>
                <w:sz w:val="20"/>
                <w:szCs w:val="20"/>
                <w:lang w:val="hy-AM"/>
              </w:rPr>
              <w:t xml:space="preserve"> սպասարկող Ֆինանսական կազմակերպություն</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բանկ</w:t>
            </w:r>
            <w:proofErr w:type="spellEnd"/>
            <w:r w:rsidRPr="0040442B">
              <w:rPr>
                <w:rFonts w:ascii="GHEA Grapalat" w:hAnsi="GHEA Grapalat" w:cs="Sylfaen"/>
                <w:sz w:val="20"/>
                <w:szCs w:val="20"/>
              </w:rPr>
              <w:t>)</w:t>
            </w:r>
            <w:r w:rsidRPr="0040442B">
              <w:rPr>
                <w:rFonts w:ascii="GHEA Grapalat" w:hAnsi="GHEA Grapalat" w:cs="Arial"/>
                <w:sz w:val="20"/>
                <w:szCs w:val="20"/>
              </w:rPr>
              <w:t xml:space="preserve">` </w:t>
            </w:r>
            <w:r w:rsidRPr="0040442B">
              <w:rPr>
                <w:rFonts w:ascii="GHEA Grapalat" w:hAnsi="GHEA Grapalat" w:cs="Sylfaen"/>
                <w:b/>
                <w:bCs/>
                <w:sz w:val="20"/>
                <w:lang w:val="af-ZA"/>
              </w:rPr>
              <w:t xml:space="preserve"> ՀՀ ՖՆ թիվ 1 գանձապետական բաժանմունք</w:t>
            </w:r>
          </w:p>
        </w:tc>
      </w:tr>
      <w:tr w:rsidR="00122F69" w:rsidRPr="0040442B" w14:paraId="222A452D" w14:textId="77777777" w:rsidTr="008B523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1C9FC5"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3</w:t>
            </w:r>
            <w:r w:rsidRPr="0040442B">
              <w:rPr>
                <w:rFonts w:ascii="GHEA Grapalat" w:hAnsi="GHEA Grapalat" w:cs="Sylfaen"/>
                <w:sz w:val="20"/>
                <w:szCs w:val="20"/>
              </w:rPr>
              <w:t>.</w:t>
            </w:r>
            <w:proofErr w:type="spellStart"/>
            <w:r w:rsidRPr="0040442B">
              <w:rPr>
                <w:rFonts w:ascii="GHEA Grapalat" w:hAnsi="GHEA Grapalat" w:cs="Sylfaen"/>
                <w:sz w:val="20"/>
                <w:szCs w:val="20"/>
              </w:rPr>
              <w:t>Շահառուի</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հաշվի</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համարը</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հշ</w:t>
            </w:r>
            <w:r w:rsidRPr="0040442B">
              <w:rPr>
                <w:rFonts w:ascii="GHEA Grapalat" w:hAnsi="GHEA Grapalat" w:cs="Arial"/>
                <w:sz w:val="20"/>
                <w:szCs w:val="20"/>
              </w:rPr>
              <w:t>.N</w:t>
            </w:r>
            <w:proofErr w:type="spellEnd"/>
            <w:r w:rsidRPr="0040442B">
              <w:rPr>
                <w:rFonts w:ascii="GHEA Grapalat" w:hAnsi="GHEA Grapalat" w:cs="Arial"/>
                <w:sz w:val="20"/>
                <w:szCs w:val="20"/>
              </w:rPr>
              <w:t xml:space="preserve">) </w:t>
            </w:r>
            <w:r w:rsidRPr="0040442B">
              <w:rPr>
                <w:rFonts w:ascii="GHEA Grapalat" w:hAnsi="GHEA Grapalat"/>
                <w:b/>
                <w:bCs/>
                <w:sz w:val="20"/>
                <w:lang w:val="hy-AM"/>
              </w:rPr>
              <w:t>900018004938</w:t>
            </w:r>
          </w:p>
        </w:tc>
      </w:tr>
      <w:tr w:rsidR="00122F69" w:rsidRPr="0040442B" w14:paraId="599C0DDF"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AC934F"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4</w:t>
            </w:r>
            <w:r w:rsidRPr="0040442B">
              <w:rPr>
                <w:rFonts w:ascii="GHEA Grapalat" w:hAnsi="GHEA Grapalat" w:cs="Sylfaen"/>
                <w:sz w:val="20"/>
                <w:szCs w:val="20"/>
              </w:rPr>
              <w:t>.</w:t>
            </w:r>
            <w:proofErr w:type="spellStart"/>
            <w:r w:rsidRPr="0040442B">
              <w:rPr>
                <w:rFonts w:ascii="GHEA Grapalat" w:hAnsi="GHEA Grapalat" w:cs="Sylfaen"/>
                <w:sz w:val="20"/>
                <w:szCs w:val="20"/>
              </w:rPr>
              <w:t>Գումարը</w:t>
            </w:r>
            <w:proofErr w:type="spellEnd"/>
            <w:r w:rsidRPr="0040442B">
              <w:rPr>
                <w:rFonts w:ascii="GHEA Grapalat" w:hAnsi="GHEA Grapalat" w:cs="Arial"/>
                <w:sz w:val="20"/>
                <w:szCs w:val="20"/>
              </w:rPr>
              <w:t xml:space="preserve"> </w:t>
            </w:r>
            <w:r w:rsidRPr="0040442B">
              <w:rPr>
                <w:rFonts w:ascii="GHEA Grapalat" w:hAnsi="GHEA Grapalat" w:cs="Arial"/>
                <w:sz w:val="20"/>
                <w:szCs w:val="20"/>
                <w:lang w:val="ru-RU"/>
              </w:rPr>
              <w:t>(</w:t>
            </w:r>
            <w:proofErr w:type="spellStart"/>
            <w:r w:rsidRPr="0040442B">
              <w:rPr>
                <w:rFonts w:ascii="GHEA Grapalat" w:hAnsi="GHEA Grapalat" w:cs="Sylfaen"/>
                <w:sz w:val="20"/>
                <w:szCs w:val="20"/>
              </w:rPr>
              <w:t>թվերով</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բառերով</w:t>
            </w:r>
            <w:proofErr w:type="spellEnd"/>
            <w:r w:rsidRPr="0040442B">
              <w:rPr>
                <w:rFonts w:ascii="GHEA Grapalat" w:hAnsi="GHEA Grapalat" w:cs="Sylfaen"/>
                <w:sz w:val="20"/>
                <w:szCs w:val="20"/>
                <w:lang w:val="ru-RU"/>
              </w:rPr>
              <w:t>)</w:t>
            </w:r>
            <w:r w:rsidRPr="0040442B">
              <w:rPr>
                <w:rFonts w:ascii="GHEA Grapalat" w:hAnsi="GHEA Grapalat" w:cs="Arial"/>
                <w:sz w:val="20"/>
                <w:szCs w:val="20"/>
              </w:rPr>
              <w:t>`</w:t>
            </w:r>
          </w:p>
        </w:tc>
      </w:tr>
      <w:tr w:rsidR="00122F69" w:rsidRPr="0040442B" w14:paraId="1F3E8E55"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CD0B7D"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15. </w:t>
            </w:r>
            <w:r w:rsidRPr="0040442B">
              <w:rPr>
                <w:rFonts w:ascii="GHEA Grapalat" w:hAnsi="GHEA Grapalat" w:cs="Sylfaen"/>
                <w:sz w:val="20"/>
                <w:szCs w:val="20"/>
                <w:lang w:val="hy-AM"/>
              </w:rPr>
              <w:t xml:space="preserve">Ակցեպտավորված գումարը՝ </w:t>
            </w: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թվերով</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բառերով</w:t>
            </w:r>
            <w:proofErr w:type="spellEnd"/>
            <w:r w:rsidRPr="0040442B">
              <w:rPr>
                <w:rFonts w:ascii="GHEA Grapalat" w:hAnsi="GHEA Grapalat" w:cs="Sylfaen"/>
                <w:sz w:val="20"/>
                <w:szCs w:val="20"/>
              </w:rPr>
              <w:t>)</w:t>
            </w:r>
            <w:r w:rsidRPr="0040442B">
              <w:rPr>
                <w:rFonts w:ascii="GHEA Grapalat" w:hAnsi="GHEA Grapalat" w:cs="Sylfaen"/>
                <w:sz w:val="20"/>
                <w:szCs w:val="20"/>
                <w:lang w:val="hy-AM"/>
              </w:rPr>
              <w:t xml:space="preserve">  </w:t>
            </w:r>
            <w:r w:rsidRPr="0040442B">
              <w:rPr>
                <w:rFonts w:ascii="GHEA Grapalat" w:hAnsi="GHEA Grapalat" w:cs="Sylfaen"/>
                <w:sz w:val="20"/>
                <w:szCs w:val="20"/>
              </w:rPr>
              <w:t>(</w:t>
            </w:r>
            <w:r w:rsidRPr="0040442B">
              <w:rPr>
                <w:rFonts w:ascii="GHEA Grapalat" w:hAnsi="GHEA Grapalat" w:cs="Sylfaen"/>
                <w:sz w:val="20"/>
                <w:szCs w:val="20"/>
                <w:lang w:val="hy-AM"/>
              </w:rPr>
              <w:t>նախատեսված է նշված գումարի մասնակի ակցեպտի համար, որը չի կիրառվում</w:t>
            </w:r>
            <w:r w:rsidRPr="0040442B">
              <w:rPr>
                <w:rFonts w:ascii="GHEA Grapalat" w:hAnsi="GHEA Grapalat" w:cs="Sylfaen"/>
                <w:sz w:val="20"/>
                <w:szCs w:val="20"/>
              </w:rPr>
              <w:t>)</w:t>
            </w:r>
          </w:p>
        </w:tc>
      </w:tr>
      <w:tr w:rsidR="00122F69" w:rsidRPr="0040442B" w14:paraId="656F85C2"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71724" w14:textId="77777777"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ru-RU"/>
              </w:rPr>
              <w:t>6</w:t>
            </w:r>
            <w:r w:rsidRPr="0040442B">
              <w:rPr>
                <w:rFonts w:ascii="GHEA Grapalat" w:hAnsi="GHEA Grapalat" w:cs="Sylfaen"/>
                <w:sz w:val="20"/>
                <w:szCs w:val="20"/>
              </w:rPr>
              <w:t>.</w:t>
            </w:r>
            <w:proofErr w:type="spellStart"/>
            <w:r w:rsidRPr="0040442B">
              <w:rPr>
                <w:rFonts w:ascii="GHEA Grapalat" w:hAnsi="GHEA Grapalat" w:cs="Sylfaen"/>
                <w:sz w:val="20"/>
                <w:szCs w:val="20"/>
              </w:rPr>
              <w:t>Արժույթը</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բառերով</w:t>
            </w:r>
            <w:proofErr w:type="spellEnd"/>
            <w:r w:rsidRPr="0040442B">
              <w:rPr>
                <w:rFonts w:ascii="GHEA Grapalat" w:hAnsi="GHEA Grapalat" w:cs="Arial"/>
                <w:sz w:val="20"/>
                <w:szCs w:val="20"/>
              </w:rPr>
              <w:t xml:space="preserve"> </w:t>
            </w:r>
            <w:r w:rsidRPr="0040442B">
              <w:rPr>
                <w:rFonts w:ascii="GHEA Grapalat" w:hAnsi="GHEA Grapalat" w:cs="Sylfaen"/>
                <w:sz w:val="20"/>
                <w:szCs w:val="20"/>
              </w:rPr>
              <w:t>և</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կոդով</w:t>
            </w:r>
            <w:proofErr w:type="spellEnd"/>
            <w:r w:rsidRPr="0040442B">
              <w:rPr>
                <w:rFonts w:ascii="GHEA Grapalat" w:hAnsi="GHEA Grapalat" w:cs="Arial"/>
                <w:sz w:val="20"/>
                <w:szCs w:val="20"/>
              </w:rPr>
              <w:t>)`</w:t>
            </w:r>
          </w:p>
        </w:tc>
      </w:tr>
      <w:tr w:rsidR="00122F69" w:rsidRPr="0040442B" w14:paraId="6C6EA0CB" w14:textId="77777777" w:rsidTr="008B523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B60D6" w14:textId="77777777" w:rsidR="00122F69" w:rsidRPr="0040442B" w:rsidRDefault="00122F69" w:rsidP="008B5237">
            <w:pPr>
              <w:rPr>
                <w:rFonts w:ascii="GHEA Grapalat" w:hAnsi="GHEA Grapalat" w:cs="Arial"/>
                <w:sz w:val="20"/>
                <w:szCs w:val="20"/>
                <w:lang w:val="hy-AM"/>
              </w:rPr>
            </w:pPr>
            <w:r w:rsidRPr="0040442B">
              <w:rPr>
                <w:rFonts w:ascii="GHEA Grapalat" w:hAnsi="GHEA Grapalat" w:cs="Sylfaen"/>
                <w:sz w:val="20"/>
                <w:szCs w:val="20"/>
              </w:rPr>
              <w:t>1</w:t>
            </w:r>
            <w:r w:rsidRPr="0040442B">
              <w:rPr>
                <w:rFonts w:ascii="GHEA Grapalat" w:hAnsi="GHEA Grapalat" w:cs="Sylfaen"/>
                <w:sz w:val="20"/>
                <w:szCs w:val="20"/>
                <w:lang w:val="hy-AM"/>
              </w:rPr>
              <w:t>7</w:t>
            </w:r>
            <w:r w:rsidRPr="0040442B">
              <w:rPr>
                <w:rFonts w:ascii="GHEA Grapalat" w:hAnsi="GHEA Grapalat" w:cs="Sylfaen"/>
                <w:sz w:val="20"/>
                <w:szCs w:val="20"/>
              </w:rPr>
              <w:t>.</w:t>
            </w:r>
            <w:proofErr w:type="spellStart"/>
            <w:r w:rsidRPr="0040442B">
              <w:rPr>
                <w:rFonts w:ascii="GHEA Grapalat" w:hAnsi="GHEA Grapalat" w:cs="Sylfaen"/>
                <w:sz w:val="20"/>
                <w:szCs w:val="20"/>
              </w:rPr>
              <w:t>Գործարքի</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վճարման</w:t>
            </w:r>
            <w:proofErr w:type="spellEnd"/>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նպատակը</w:t>
            </w:r>
            <w:proofErr w:type="spellEnd"/>
            <w:r w:rsidRPr="0040442B">
              <w:rPr>
                <w:rFonts w:ascii="GHEA Grapalat" w:hAnsi="GHEA Grapalat" w:cs="Arial"/>
                <w:sz w:val="20"/>
                <w:szCs w:val="20"/>
              </w:rPr>
              <w:t>`</w:t>
            </w:r>
            <w:r w:rsidRPr="0040442B">
              <w:rPr>
                <w:rFonts w:ascii="GHEA Grapalat" w:hAnsi="GHEA Grapalat" w:cs="Arial"/>
                <w:sz w:val="20"/>
                <w:szCs w:val="20"/>
                <w:lang w:val="hy-AM"/>
              </w:rPr>
              <w:t xml:space="preserve">  </w:t>
            </w:r>
            <w:r w:rsidRPr="0040442B">
              <w:rPr>
                <w:rFonts w:ascii="GHEA Grapalat" w:hAnsi="GHEA Grapalat" w:cs="Sylfaen"/>
                <w:bCs/>
                <w:i/>
                <w:sz w:val="20"/>
                <w:szCs w:val="20"/>
              </w:rPr>
              <w:t>(</w:t>
            </w:r>
            <w:r w:rsidRPr="0040442B">
              <w:rPr>
                <w:rFonts w:ascii="GHEA Grapalat" w:hAnsi="GHEA Grapalat" w:cs="Sylfaen"/>
                <w:bCs/>
                <w:i/>
                <w:sz w:val="20"/>
                <w:szCs w:val="20"/>
                <w:lang w:val="hy-AM"/>
              </w:rPr>
              <w:t xml:space="preserve">պայմանագրի կատարման </w:t>
            </w:r>
            <w:proofErr w:type="spellStart"/>
            <w:r w:rsidRPr="0040442B">
              <w:rPr>
                <w:rFonts w:ascii="GHEA Grapalat" w:hAnsi="GHEA Grapalat" w:cs="Sylfaen"/>
                <w:bCs/>
                <w:i/>
                <w:sz w:val="20"/>
                <w:szCs w:val="20"/>
              </w:rPr>
              <w:t>ապահովմ</w:t>
            </w:r>
            <w:proofErr w:type="spellEnd"/>
            <w:r w:rsidRPr="0040442B">
              <w:rPr>
                <w:rFonts w:ascii="GHEA Grapalat" w:hAnsi="GHEA Grapalat" w:cs="Sylfaen"/>
                <w:bCs/>
                <w:i/>
                <w:sz w:val="20"/>
                <w:szCs w:val="20"/>
                <w:lang w:val="hy-AM"/>
              </w:rPr>
              <w:t>ան համար</w:t>
            </w:r>
            <w:r w:rsidRPr="0040442B">
              <w:rPr>
                <w:rFonts w:ascii="GHEA Grapalat" w:hAnsi="GHEA Grapalat" w:cs="Sylfaen"/>
                <w:bCs/>
                <w:i/>
                <w:sz w:val="20"/>
                <w:szCs w:val="20"/>
              </w:rPr>
              <w:t>)</w:t>
            </w:r>
          </w:p>
        </w:tc>
      </w:tr>
      <w:tr w:rsidR="00122F69" w:rsidRPr="0040442B" w14:paraId="736E321A" w14:textId="77777777" w:rsidTr="008B5237">
        <w:trPr>
          <w:trHeight w:val="424"/>
        </w:trPr>
        <w:tc>
          <w:tcPr>
            <w:tcW w:w="10980" w:type="dxa"/>
            <w:gridSpan w:val="2"/>
            <w:tcBorders>
              <w:top w:val="single" w:sz="4" w:space="0" w:color="auto"/>
              <w:left w:val="single" w:sz="4" w:space="0" w:color="auto"/>
              <w:right w:val="single" w:sz="4" w:space="0" w:color="000000"/>
            </w:tcBorders>
            <w:noWrap/>
            <w:vAlign w:val="bottom"/>
          </w:tcPr>
          <w:p w14:paraId="1B3C4D4D" w14:textId="4937C104" w:rsidR="00122F69" w:rsidRPr="0040442B" w:rsidRDefault="00122F69" w:rsidP="008B5237">
            <w:pPr>
              <w:rPr>
                <w:rFonts w:ascii="GHEA Grapalat" w:hAnsi="GHEA Grapalat" w:cs="Arial"/>
                <w:sz w:val="20"/>
                <w:szCs w:val="20"/>
              </w:rPr>
            </w:pPr>
            <w:r w:rsidRPr="0040442B">
              <w:rPr>
                <w:rFonts w:ascii="GHEA Grapalat" w:hAnsi="GHEA Grapalat" w:cs="Sylfaen"/>
                <w:sz w:val="20"/>
                <w:szCs w:val="20"/>
              </w:rPr>
              <w:t>1</w:t>
            </w:r>
            <w:r w:rsidRPr="0040442B">
              <w:rPr>
                <w:rFonts w:ascii="GHEA Grapalat" w:hAnsi="GHEA Grapalat" w:cs="Sylfaen"/>
                <w:sz w:val="20"/>
                <w:szCs w:val="20"/>
                <w:lang w:val="hy-AM"/>
              </w:rPr>
              <w:t>8</w:t>
            </w:r>
            <w:r w:rsidRPr="0040442B">
              <w:rPr>
                <w:rFonts w:ascii="GHEA Grapalat" w:hAnsi="GHEA Grapalat" w:cs="Sylfaen"/>
                <w:sz w:val="20"/>
                <w:szCs w:val="20"/>
              </w:rPr>
              <w:t xml:space="preserve">. </w:t>
            </w:r>
            <w:r w:rsidRPr="0040442B">
              <w:rPr>
                <w:rFonts w:ascii="GHEA Grapalat" w:hAnsi="GHEA Grapalat" w:cs="Sylfaen"/>
                <w:sz w:val="20"/>
                <w:szCs w:val="20"/>
                <w:lang w:val="hy-AM"/>
              </w:rPr>
              <w:t xml:space="preserve">Վճարման կատարման հիմքերը՝ </w:t>
            </w:r>
            <w:r w:rsidRPr="0040442B">
              <w:rPr>
                <w:rFonts w:ascii="GHEA Grapalat" w:hAnsi="GHEA Grapalat" w:cs="Sylfaen"/>
                <w:sz w:val="20"/>
                <w:szCs w:val="20"/>
              </w:rPr>
              <w:t>(</w:t>
            </w:r>
            <w:r w:rsidRPr="0040442B">
              <w:rPr>
                <w:rFonts w:ascii="GHEA Grapalat" w:hAnsi="GHEA Grapalat" w:cs="Sylfaen"/>
                <w:sz w:val="20"/>
                <w:szCs w:val="20"/>
                <w:lang w:val="hy-AM"/>
              </w:rPr>
              <w:t>Փաստաթղթերի</w:t>
            </w:r>
            <w:r w:rsidRPr="0040442B">
              <w:rPr>
                <w:rFonts w:ascii="GHEA Grapalat" w:hAnsi="GHEA Grapalat" w:cs="Arial"/>
                <w:sz w:val="20"/>
                <w:szCs w:val="20"/>
                <w:lang w:val="hy-AM"/>
              </w:rPr>
              <w:t xml:space="preserve"> անվանումը</w:t>
            </w:r>
            <w:r w:rsidRPr="0040442B">
              <w:rPr>
                <w:rFonts w:ascii="GHEA Grapalat" w:hAnsi="GHEA Grapalat" w:cs="Arial"/>
                <w:sz w:val="20"/>
                <w:szCs w:val="20"/>
              </w:rPr>
              <w:t>,</w:t>
            </w:r>
            <w:r w:rsidRPr="0040442B">
              <w:rPr>
                <w:rFonts w:ascii="GHEA Grapalat" w:hAnsi="GHEA Grapalat" w:cs="Arial"/>
                <w:sz w:val="20"/>
                <w:szCs w:val="20"/>
                <w:lang w:val="hy-AM"/>
              </w:rPr>
              <w:t xml:space="preserve"> այդ թվում՝ տուժանքի մասին համաձայնագիրը, </w:t>
            </w:r>
            <w:r w:rsidRPr="0040442B">
              <w:rPr>
                <w:rFonts w:ascii="GHEA Grapalat" w:hAnsi="GHEA Grapalat" w:cs="Sylfaen"/>
                <w:sz w:val="20"/>
                <w:szCs w:val="20"/>
                <w:lang w:val="hy-AM"/>
              </w:rPr>
              <w:t>դրանց</w:t>
            </w:r>
            <w:r w:rsidRPr="0040442B">
              <w:rPr>
                <w:rFonts w:ascii="GHEA Grapalat" w:hAnsi="GHEA Grapalat" w:cs="Arial"/>
                <w:sz w:val="20"/>
                <w:szCs w:val="20"/>
                <w:lang w:val="hy-AM"/>
              </w:rPr>
              <w:t xml:space="preserve"> </w:t>
            </w:r>
            <w:r w:rsidRPr="0040442B">
              <w:rPr>
                <w:rFonts w:ascii="GHEA Grapalat" w:hAnsi="GHEA Grapalat" w:cs="Sylfaen"/>
                <w:sz w:val="20"/>
                <w:szCs w:val="20"/>
                <w:lang w:val="hy-AM"/>
              </w:rPr>
              <w:t>համարները</w:t>
            </w:r>
            <w:r w:rsidRPr="0040442B">
              <w:rPr>
                <w:rFonts w:ascii="GHEA Grapalat" w:hAnsi="GHEA Grapalat" w:cs="Arial"/>
                <w:sz w:val="20"/>
                <w:szCs w:val="20"/>
                <w:lang w:val="hy-AM"/>
              </w:rPr>
              <w:t>,</w:t>
            </w:r>
            <w:r w:rsidRPr="0040442B">
              <w:rPr>
                <w:rFonts w:ascii="GHEA Grapalat" w:hAnsi="GHEA Grapalat" w:cs="Arial"/>
                <w:sz w:val="20"/>
                <w:szCs w:val="20"/>
              </w:rPr>
              <w:t xml:space="preserve"> </w:t>
            </w:r>
            <w:r w:rsidRPr="0040442B">
              <w:rPr>
                <w:rFonts w:ascii="GHEA Grapalat" w:hAnsi="GHEA Grapalat" w:cs="Sylfaen"/>
                <w:sz w:val="20"/>
                <w:szCs w:val="20"/>
                <w:lang w:val="hy-AM"/>
              </w:rPr>
              <w:t>պ</w:t>
            </w:r>
            <w:proofErr w:type="spellStart"/>
            <w:r w:rsidRPr="0040442B">
              <w:rPr>
                <w:rFonts w:ascii="GHEA Grapalat" w:hAnsi="GHEA Grapalat" w:cs="Sylfaen"/>
                <w:sz w:val="20"/>
                <w:szCs w:val="20"/>
              </w:rPr>
              <w:t>այմանագրի</w:t>
            </w:r>
            <w:proofErr w:type="spellEnd"/>
            <w:r w:rsidRPr="0040442B">
              <w:rPr>
                <w:rFonts w:ascii="GHEA Grapalat" w:hAnsi="GHEA Grapalat" w:cs="Sylfaen"/>
                <w:sz w:val="20"/>
                <w:szCs w:val="20"/>
              </w:rPr>
              <w:t xml:space="preserve"> </w:t>
            </w:r>
            <w:r w:rsidRPr="0040442B">
              <w:rPr>
                <w:rFonts w:ascii="GHEA Grapalat" w:hAnsi="GHEA Grapalat" w:cs="Arial"/>
                <w:sz w:val="20"/>
                <w:szCs w:val="20"/>
              </w:rPr>
              <w:t xml:space="preserve"> </w:t>
            </w:r>
            <w:proofErr w:type="spellStart"/>
            <w:r w:rsidRPr="0040442B">
              <w:rPr>
                <w:rFonts w:ascii="GHEA Grapalat" w:hAnsi="GHEA Grapalat" w:cs="Sylfaen"/>
                <w:sz w:val="20"/>
                <w:szCs w:val="20"/>
              </w:rPr>
              <w:t>ծածկագիրը</w:t>
            </w:r>
            <w:proofErr w:type="spellEnd"/>
            <w:r w:rsidRPr="0040442B">
              <w:rPr>
                <w:rFonts w:ascii="GHEA Grapalat" w:hAnsi="GHEA Grapalat" w:cs="Arial"/>
                <w:sz w:val="20"/>
                <w:szCs w:val="20"/>
                <w:lang w:val="hy-AM"/>
              </w:rPr>
              <w:t xml:space="preserve"> որի հիման վրա կատարվում է  գանձումը</w:t>
            </w:r>
            <w:r w:rsidRPr="0040442B">
              <w:rPr>
                <w:rFonts w:ascii="GHEA Grapalat" w:hAnsi="GHEA Grapalat" w:cs="Arial"/>
                <w:sz w:val="20"/>
                <w:szCs w:val="20"/>
              </w:rPr>
              <w:t>)</w:t>
            </w:r>
            <w:r w:rsidRPr="0040442B">
              <w:rPr>
                <w:rFonts w:ascii="GHEA Grapalat" w:hAnsi="GHEA Grapalat" w:cs="Sylfaen"/>
                <w:sz w:val="20"/>
                <w:szCs w:val="20"/>
              </w:rPr>
              <w:t xml:space="preserve">` </w:t>
            </w:r>
            <w:r w:rsidRPr="0040442B">
              <w:rPr>
                <w:rFonts w:ascii="GHEA Grapalat" w:hAnsi="GHEA Grapalat" w:cs="Arial"/>
                <w:b/>
                <w:bCs/>
                <w:sz w:val="20"/>
                <w:szCs w:val="20"/>
              </w:rPr>
              <w:t xml:space="preserve"> 20ԴՊ</w:t>
            </w:r>
            <w:r>
              <w:rPr>
                <w:rFonts w:ascii="GHEA Grapalat" w:hAnsi="GHEA Grapalat" w:cs="Arial"/>
                <w:b/>
                <w:bCs/>
                <w:sz w:val="20"/>
                <w:szCs w:val="20"/>
              </w:rPr>
              <w:t>-ԳՀԾՁԲ-26</w:t>
            </w:r>
            <w:r w:rsidRPr="0040442B">
              <w:rPr>
                <w:rFonts w:ascii="GHEA Grapalat" w:hAnsi="GHEA Grapalat" w:cs="Arial"/>
                <w:b/>
                <w:bCs/>
                <w:sz w:val="20"/>
                <w:szCs w:val="20"/>
              </w:rPr>
              <w:t>/</w:t>
            </w:r>
            <w:r w:rsidR="00023C09" w:rsidRPr="00023C09">
              <w:rPr>
                <w:rFonts w:ascii="GHEA Grapalat" w:hAnsi="GHEA Grapalat" w:cs="Arial"/>
                <w:b/>
                <w:bCs/>
                <w:sz w:val="20"/>
                <w:szCs w:val="20"/>
              </w:rPr>
              <w:t>2</w:t>
            </w:r>
          </w:p>
        </w:tc>
      </w:tr>
      <w:tr w:rsidR="00122F69" w:rsidRPr="0040442B" w14:paraId="38693682" w14:textId="77777777" w:rsidTr="008B5237">
        <w:trPr>
          <w:trHeight w:val="704"/>
        </w:trPr>
        <w:tc>
          <w:tcPr>
            <w:tcW w:w="10980" w:type="dxa"/>
            <w:gridSpan w:val="2"/>
            <w:tcBorders>
              <w:left w:val="single" w:sz="4" w:space="0" w:color="auto"/>
              <w:bottom w:val="single" w:sz="4" w:space="0" w:color="auto"/>
              <w:right w:val="single" w:sz="4" w:space="0" w:color="000000"/>
            </w:tcBorders>
            <w:noWrap/>
            <w:vAlign w:val="bottom"/>
          </w:tcPr>
          <w:p w14:paraId="6584F2F3" w14:textId="77777777" w:rsidR="00122F69" w:rsidRPr="0040442B" w:rsidRDefault="00122F69" w:rsidP="008B5237">
            <w:pPr>
              <w:rPr>
                <w:rFonts w:ascii="GHEA Grapalat" w:hAnsi="GHEA Grapalat" w:cs="Arial"/>
                <w:sz w:val="20"/>
                <w:szCs w:val="20"/>
                <w:lang w:val="hy-AM"/>
              </w:rPr>
            </w:pPr>
          </w:p>
        </w:tc>
      </w:tr>
      <w:tr w:rsidR="00122F69" w:rsidRPr="0040442B" w14:paraId="785FA8E5" w14:textId="77777777" w:rsidTr="008B523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CF816" w14:textId="77777777" w:rsidR="00122F69" w:rsidRPr="0040442B" w:rsidRDefault="00122F69" w:rsidP="008B5237">
            <w:pPr>
              <w:rPr>
                <w:rFonts w:ascii="GHEA Grapalat" w:hAnsi="GHEA Grapalat" w:cs="Sylfaen"/>
                <w:sz w:val="20"/>
                <w:szCs w:val="20"/>
                <w:lang w:val="hy-AM"/>
              </w:rPr>
            </w:pPr>
            <w:r w:rsidRPr="0040442B">
              <w:rPr>
                <w:rFonts w:ascii="GHEA Grapalat" w:hAnsi="GHEA Grapalat" w:cs="Sylfaen"/>
                <w:sz w:val="20"/>
                <w:szCs w:val="20"/>
                <w:lang w:val="hy-AM"/>
              </w:rPr>
              <w:t>19. Վճարման պայմանները՝                                &lt;ակցեպտավորված վճարում&gt;</w:t>
            </w:r>
          </w:p>
          <w:p w14:paraId="04A63C30" w14:textId="77777777" w:rsidR="00122F69" w:rsidRPr="0040442B" w:rsidRDefault="00122F69" w:rsidP="008B5237">
            <w:pPr>
              <w:rPr>
                <w:rFonts w:ascii="GHEA Grapalat" w:hAnsi="GHEA Grapalat" w:cs="Sylfaen"/>
                <w:sz w:val="20"/>
                <w:szCs w:val="20"/>
                <w:lang w:val="ru-RU"/>
              </w:rPr>
            </w:pPr>
          </w:p>
        </w:tc>
      </w:tr>
      <w:tr w:rsidR="00122F69" w:rsidRPr="0040442B" w14:paraId="5A3DDA58" w14:textId="77777777" w:rsidTr="008B523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F4085"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 xml:space="preserve">20. Առդիր էջերի քանակը՝    </w:t>
            </w:r>
            <w:r w:rsidRPr="0040442B">
              <w:rPr>
                <w:rFonts w:ascii="GHEA Grapalat" w:hAnsi="GHEA Grapalat" w:cs="Arial"/>
                <w:sz w:val="20"/>
                <w:szCs w:val="20"/>
              </w:rPr>
              <w:t xml:space="preserve">--- </w:t>
            </w:r>
            <w:r w:rsidRPr="0040442B">
              <w:rPr>
                <w:rFonts w:ascii="GHEA Grapalat" w:hAnsi="GHEA Grapalat" w:cs="Arial"/>
                <w:sz w:val="20"/>
                <w:szCs w:val="20"/>
                <w:lang w:val="hy-AM"/>
              </w:rPr>
              <w:t xml:space="preserve">    </w:t>
            </w:r>
            <w:proofErr w:type="spellStart"/>
            <w:r w:rsidRPr="0040442B">
              <w:rPr>
                <w:rFonts w:ascii="GHEA Grapalat" w:hAnsi="GHEA Grapalat" w:cs="Sylfaen"/>
                <w:sz w:val="20"/>
                <w:szCs w:val="20"/>
              </w:rPr>
              <w:t>էջ</w:t>
            </w:r>
            <w:proofErr w:type="spellEnd"/>
          </w:p>
          <w:p w14:paraId="77BAF45F" w14:textId="77777777" w:rsidR="00122F69" w:rsidRPr="0040442B" w:rsidRDefault="00122F69" w:rsidP="008B5237">
            <w:pPr>
              <w:rPr>
                <w:rFonts w:ascii="GHEA Grapalat" w:hAnsi="GHEA Grapalat" w:cs="Sylfaen"/>
                <w:sz w:val="20"/>
                <w:szCs w:val="20"/>
                <w:lang w:val="hy-AM"/>
              </w:rPr>
            </w:pPr>
          </w:p>
        </w:tc>
      </w:tr>
      <w:tr w:rsidR="00122F69" w:rsidRPr="0040442B" w14:paraId="1CE2D731" w14:textId="77777777" w:rsidTr="008B5237">
        <w:trPr>
          <w:trHeight w:val="2194"/>
        </w:trPr>
        <w:tc>
          <w:tcPr>
            <w:tcW w:w="5616" w:type="dxa"/>
            <w:tcBorders>
              <w:top w:val="nil"/>
              <w:left w:val="single" w:sz="4" w:space="0" w:color="auto"/>
              <w:bottom w:val="single" w:sz="4" w:space="0" w:color="auto"/>
              <w:right w:val="single" w:sz="4" w:space="0" w:color="auto"/>
            </w:tcBorders>
            <w:noWrap/>
            <w:vAlign w:val="bottom"/>
          </w:tcPr>
          <w:p w14:paraId="11EE494C" w14:textId="77777777" w:rsidR="00122F69" w:rsidRPr="0040442B" w:rsidRDefault="00122F69" w:rsidP="008B5237">
            <w:pPr>
              <w:rPr>
                <w:rFonts w:ascii="GHEA Grapalat" w:hAnsi="GHEA Grapalat" w:cs="Sylfaen"/>
                <w:sz w:val="20"/>
                <w:szCs w:val="20"/>
              </w:rPr>
            </w:pPr>
            <w:r w:rsidRPr="0040442B">
              <w:rPr>
                <w:rFonts w:ascii="Courier New" w:hAnsi="Courier New" w:cs="Courier New"/>
                <w:sz w:val="20"/>
                <w:szCs w:val="20"/>
              </w:rPr>
              <w:t> </w:t>
            </w:r>
            <w:r w:rsidRPr="0040442B">
              <w:rPr>
                <w:rFonts w:ascii="GHEA Grapalat" w:hAnsi="GHEA Grapalat" w:cs="Arial"/>
                <w:sz w:val="20"/>
                <w:szCs w:val="20"/>
                <w:lang w:val="hy-AM"/>
              </w:rPr>
              <w:t>22</w:t>
            </w:r>
            <w:r w:rsidRPr="0040442B">
              <w:rPr>
                <w:rFonts w:ascii="GHEA Grapalat" w:hAnsi="GHEA Grapalat" w:cs="Arial"/>
                <w:sz w:val="20"/>
                <w:szCs w:val="20"/>
              </w:rPr>
              <w:t>.</w:t>
            </w:r>
            <w:r w:rsidRPr="0040442B">
              <w:rPr>
                <w:rFonts w:ascii="GHEA Grapalat" w:hAnsi="GHEA Grapalat" w:cs="Sylfaen"/>
                <w:sz w:val="20"/>
                <w:szCs w:val="20"/>
              </w:rPr>
              <w:t xml:space="preserve">ա. </w:t>
            </w:r>
            <w:proofErr w:type="spellStart"/>
            <w:r w:rsidRPr="0040442B">
              <w:rPr>
                <w:rFonts w:ascii="GHEA Grapalat" w:hAnsi="GHEA Grapalat" w:cs="Sylfaen"/>
                <w:sz w:val="20"/>
                <w:szCs w:val="20"/>
              </w:rPr>
              <w:t>Շահառուի</w:t>
            </w:r>
            <w:proofErr w:type="spellEnd"/>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ստորագրությունները</w:t>
            </w:r>
            <w:proofErr w:type="spellEnd"/>
          </w:p>
          <w:p w14:paraId="7D7EAE97" w14:textId="77777777" w:rsidR="00122F69" w:rsidRPr="0040442B" w:rsidRDefault="00122F69" w:rsidP="008B5237">
            <w:pPr>
              <w:rPr>
                <w:rFonts w:ascii="GHEA Grapalat" w:hAnsi="GHEA Grapalat" w:cs="Sylfaen"/>
                <w:sz w:val="20"/>
                <w:szCs w:val="20"/>
              </w:rPr>
            </w:pPr>
          </w:p>
          <w:p w14:paraId="7FFCC9B8" w14:textId="77777777" w:rsidR="00122F69" w:rsidRPr="0040442B" w:rsidRDefault="00122F69" w:rsidP="008B5237">
            <w:pPr>
              <w:jc w:val="right"/>
              <w:rPr>
                <w:rFonts w:ascii="GHEA Grapalat" w:hAnsi="GHEA Grapalat" w:cs="Tahoma"/>
                <w:color w:val="000000"/>
                <w:sz w:val="20"/>
                <w:szCs w:val="20"/>
              </w:rPr>
            </w:pPr>
            <w:r w:rsidRPr="0040442B">
              <w:rPr>
                <w:rFonts w:ascii="GHEA Grapalat" w:hAnsi="GHEA Grapalat" w:cs="Tahoma"/>
                <w:color w:val="000000"/>
                <w:sz w:val="20"/>
                <w:szCs w:val="20"/>
              </w:rPr>
              <w:t>/____________________/</w:t>
            </w:r>
          </w:p>
          <w:p w14:paraId="1FD38338" w14:textId="77777777" w:rsidR="00122F69" w:rsidRPr="0040442B" w:rsidRDefault="00122F69" w:rsidP="008B5237">
            <w:pPr>
              <w:rPr>
                <w:rFonts w:ascii="GHEA Grapalat" w:hAnsi="GHEA Grapalat" w:cs="Tahoma"/>
                <w:color w:val="000000"/>
                <w:sz w:val="20"/>
                <w:szCs w:val="20"/>
              </w:rPr>
            </w:pPr>
          </w:p>
          <w:p w14:paraId="105DBA10" w14:textId="77777777" w:rsidR="00122F69" w:rsidRPr="0040442B" w:rsidRDefault="00122F69" w:rsidP="008B5237">
            <w:pPr>
              <w:rPr>
                <w:rFonts w:ascii="GHEA Grapalat" w:hAnsi="GHEA Grapalat" w:cs="Sylfaen"/>
                <w:sz w:val="20"/>
                <w:szCs w:val="20"/>
              </w:rPr>
            </w:pPr>
          </w:p>
          <w:p w14:paraId="76B7AC8F"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Tahoma"/>
                <w:color w:val="000000"/>
                <w:sz w:val="20"/>
                <w:szCs w:val="20"/>
              </w:rPr>
              <w:t>/____________________/</w:t>
            </w:r>
          </w:p>
          <w:p w14:paraId="7F63E55A" w14:textId="77777777" w:rsidR="00122F69" w:rsidRPr="0040442B" w:rsidRDefault="00122F69" w:rsidP="008B5237">
            <w:pPr>
              <w:rPr>
                <w:rFonts w:ascii="GHEA Grapalat" w:hAnsi="GHEA Grapalat" w:cs="Sylfaen"/>
                <w:sz w:val="20"/>
                <w:szCs w:val="20"/>
              </w:rPr>
            </w:pPr>
          </w:p>
          <w:p w14:paraId="3662B431"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lang w:val="hy-AM"/>
              </w:rPr>
              <w:t>22</w:t>
            </w:r>
            <w:r w:rsidRPr="0040442B">
              <w:rPr>
                <w:rFonts w:ascii="GHEA Grapalat" w:hAnsi="GHEA Grapalat" w:cs="Sylfaen"/>
                <w:sz w:val="20"/>
                <w:szCs w:val="20"/>
              </w:rPr>
              <w:t>.բ.</w:t>
            </w:r>
          </w:p>
          <w:p w14:paraId="03A79771"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Կ.Տ.</w:t>
            </w:r>
          </w:p>
          <w:p w14:paraId="4F698325" w14:textId="77777777" w:rsidR="00122F69" w:rsidRPr="0040442B" w:rsidRDefault="00122F69" w:rsidP="008B523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DD90C05" w14:textId="77777777" w:rsidR="00122F69" w:rsidRPr="0040442B" w:rsidRDefault="00122F69" w:rsidP="008B5237">
            <w:pPr>
              <w:rPr>
                <w:rFonts w:ascii="GHEA Grapalat" w:hAnsi="GHEA Grapalat" w:cs="Sylfaen"/>
                <w:sz w:val="20"/>
                <w:szCs w:val="20"/>
              </w:rPr>
            </w:pPr>
            <w:r w:rsidRPr="0040442B">
              <w:rPr>
                <w:rFonts w:ascii="GHEA Grapalat" w:hAnsi="GHEA Grapalat" w:cs="Arial"/>
                <w:sz w:val="20"/>
                <w:szCs w:val="20"/>
                <w:lang w:val="hy-AM"/>
              </w:rPr>
              <w:t>2</w:t>
            </w:r>
            <w:r w:rsidRPr="0040442B">
              <w:rPr>
                <w:rFonts w:ascii="GHEA Grapalat" w:hAnsi="GHEA Grapalat" w:cs="Arial"/>
                <w:sz w:val="20"/>
                <w:szCs w:val="20"/>
              </w:rPr>
              <w:t>1.</w:t>
            </w:r>
            <w:r w:rsidRPr="0040442B">
              <w:rPr>
                <w:rFonts w:ascii="GHEA Grapalat" w:hAnsi="GHEA Grapalat" w:cs="Sylfaen"/>
                <w:sz w:val="20"/>
                <w:szCs w:val="20"/>
              </w:rPr>
              <w:t xml:space="preserve">ա. </w:t>
            </w:r>
            <w:r w:rsidRPr="0040442B">
              <w:rPr>
                <w:rFonts w:ascii="Courier New" w:hAnsi="Courier New" w:cs="Courier New"/>
                <w:sz w:val="20"/>
                <w:szCs w:val="20"/>
              </w:rPr>
              <w:t> </w:t>
            </w:r>
            <w:proofErr w:type="spellStart"/>
            <w:r w:rsidRPr="0040442B">
              <w:rPr>
                <w:rFonts w:ascii="GHEA Grapalat" w:hAnsi="GHEA Grapalat" w:cs="Sylfaen"/>
                <w:sz w:val="20"/>
                <w:szCs w:val="20"/>
              </w:rPr>
              <w:t>Վճարողի</w:t>
            </w:r>
            <w:proofErr w:type="spellEnd"/>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ստորագրությունները</w:t>
            </w:r>
            <w:proofErr w:type="spellEnd"/>
            <w:r w:rsidRPr="0040442B">
              <w:rPr>
                <w:rFonts w:ascii="GHEA Grapalat" w:hAnsi="GHEA Grapalat" w:cs="Sylfaen"/>
                <w:sz w:val="20"/>
                <w:szCs w:val="20"/>
              </w:rPr>
              <w:t>`</w:t>
            </w:r>
          </w:p>
          <w:p w14:paraId="2AAECCAC" w14:textId="77777777" w:rsidR="00122F69" w:rsidRPr="0040442B" w:rsidRDefault="00122F69" w:rsidP="008B5237">
            <w:pPr>
              <w:jc w:val="right"/>
              <w:rPr>
                <w:rFonts w:ascii="GHEA Grapalat" w:hAnsi="GHEA Grapalat" w:cs="Sylfaen"/>
                <w:sz w:val="20"/>
                <w:szCs w:val="20"/>
              </w:rPr>
            </w:pPr>
          </w:p>
          <w:p w14:paraId="0EEEA673" w14:textId="77777777" w:rsidR="00122F69" w:rsidRPr="0040442B" w:rsidRDefault="00122F69" w:rsidP="008B5237">
            <w:pPr>
              <w:rPr>
                <w:rFonts w:ascii="GHEA Grapalat" w:hAnsi="GHEA Grapalat" w:cs="Sylfaen"/>
                <w:sz w:val="20"/>
                <w:szCs w:val="20"/>
              </w:rPr>
            </w:pPr>
            <w:r w:rsidRPr="0040442B">
              <w:rPr>
                <w:rFonts w:ascii="GHEA Grapalat" w:hAnsi="GHEA Grapalat" w:cs="Tahoma"/>
                <w:color w:val="000000"/>
                <w:sz w:val="20"/>
                <w:szCs w:val="20"/>
              </w:rPr>
              <w:t xml:space="preserve">                                               /____________________/</w:t>
            </w:r>
          </w:p>
          <w:p w14:paraId="74743396" w14:textId="77777777" w:rsidR="00122F69" w:rsidRPr="0040442B" w:rsidRDefault="00122F69" w:rsidP="008B5237">
            <w:pPr>
              <w:jc w:val="right"/>
              <w:rPr>
                <w:rFonts w:ascii="GHEA Grapalat" w:hAnsi="GHEA Grapalat" w:cs="Tahoma"/>
                <w:color w:val="000000"/>
                <w:sz w:val="20"/>
                <w:szCs w:val="20"/>
              </w:rPr>
            </w:pPr>
          </w:p>
          <w:p w14:paraId="28EBE8F8" w14:textId="77777777" w:rsidR="00122F69" w:rsidRPr="0040442B" w:rsidRDefault="00122F69" w:rsidP="008B5237">
            <w:pPr>
              <w:jc w:val="right"/>
              <w:rPr>
                <w:rFonts w:ascii="GHEA Grapalat" w:hAnsi="GHEA Grapalat" w:cs="Tahoma"/>
                <w:color w:val="000000"/>
                <w:sz w:val="20"/>
                <w:szCs w:val="20"/>
              </w:rPr>
            </w:pPr>
          </w:p>
          <w:p w14:paraId="7D554616"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Tahoma"/>
                <w:color w:val="000000"/>
                <w:sz w:val="20"/>
                <w:szCs w:val="20"/>
              </w:rPr>
              <w:t>/____________________/</w:t>
            </w:r>
          </w:p>
          <w:p w14:paraId="4B6EAB95" w14:textId="77777777" w:rsidR="00122F69" w:rsidRPr="0040442B" w:rsidRDefault="00122F69" w:rsidP="008B5237">
            <w:pPr>
              <w:jc w:val="right"/>
              <w:rPr>
                <w:rFonts w:ascii="GHEA Grapalat" w:hAnsi="GHEA Grapalat" w:cs="Sylfaen"/>
                <w:sz w:val="20"/>
                <w:szCs w:val="20"/>
              </w:rPr>
            </w:pPr>
          </w:p>
          <w:p w14:paraId="6FB95B0D" w14:textId="77777777" w:rsidR="00122F69" w:rsidRPr="0040442B" w:rsidRDefault="00122F69" w:rsidP="008B5237">
            <w:pPr>
              <w:jc w:val="right"/>
              <w:rPr>
                <w:rFonts w:ascii="GHEA Grapalat" w:hAnsi="GHEA Grapalat" w:cs="Sylfaen"/>
                <w:sz w:val="20"/>
                <w:szCs w:val="20"/>
              </w:rPr>
            </w:pPr>
            <w:r w:rsidRPr="0040442B">
              <w:rPr>
                <w:rFonts w:ascii="GHEA Grapalat" w:hAnsi="GHEA Grapalat" w:cs="Sylfaen"/>
                <w:sz w:val="20"/>
                <w:szCs w:val="20"/>
                <w:lang w:val="hy-AM"/>
              </w:rPr>
              <w:t>2</w:t>
            </w:r>
            <w:r w:rsidRPr="0040442B">
              <w:rPr>
                <w:rFonts w:ascii="GHEA Grapalat" w:hAnsi="GHEA Grapalat" w:cs="Sylfaen"/>
                <w:sz w:val="20"/>
                <w:szCs w:val="20"/>
              </w:rPr>
              <w:t>1.բ.                                                                    Կ.Տ.</w:t>
            </w:r>
          </w:p>
          <w:p w14:paraId="34E6FF74" w14:textId="77777777" w:rsidR="00122F69" w:rsidRPr="0040442B" w:rsidRDefault="00122F69" w:rsidP="008B5237">
            <w:pPr>
              <w:jc w:val="right"/>
              <w:rPr>
                <w:rFonts w:ascii="GHEA Grapalat" w:hAnsi="GHEA Grapalat" w:cs="Sylfaen"/>
                <w:sz w:val="20"/>
                <w:szCs w:val="20"/>
              </w:rPr>
            </w:pPr>
          </w:p>
        </w:tc>
      </w:tr>
      <w:tr w:rsidR="00122F69" w:rsidRPr="0040442B" w14:paraId="10EC4CB5" w14:textId="77777777" w:rsidTr="008B5237">
        <w:trPr>
          <w:trHeight w:val="2058"/>
        </w:trPr>
        <w:tc>
          <w:tcPr>
            <w:tcW w:w="5616" w:type="dxa"/>
            <w:tcBorders>
              <w:top w:val="single" w:sz="4" w:space="0" w:color="auto"/>
              <w:left w:val="single" w:sz="4" w:space="0" w:color="auto"/>
              <w:right w:val="single" w:sz="4" w:space="0" w:color="auto"/>
            </w:tcBorders>
            <w:noWrap/>
            <w:vAlign w:val="bottom"/>
          </w:tcPr>
          <w:p w14:paraId="4566224E"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rPr>
              <w:t>2</w:t>
            </w:r>
            <w:r w:rsidRPr="0040442B">
              <w:rPr>
                <w:rFonts w:ascii="GHEA Grapalat" w:hAnsi="GHEA Grapalat" w:cs="Tahoma"/>
                <w:color w:val="000000"/>
                <w:sz w:val="20"/>
                <w:szCs w:val="20"/>
                <w:lang w:val="hy-AM"/>
              </w:rPr>
              <w:t>4</w:t>
            </w:r>
            <w:r w:rsidRPr="0040442B">
              <w:rPr>
                <w:rFonts w:ascii="GHEA Grapalat" w:hAnsi="GHEA Grapalat" w:cs="Tahoma"/>
                <w:color w:val="000000"/>
                <w:sz w:val="20"/>
                <w:szCs w:val="20"/>
              </w:rPr>
              <w:t xml:space="preserve">.ա.   </w:t>
            </w:r>
            <w:r w:rsidRPr="0040442B">
              <w:rPr>
                <w:rFonts w:ascii="GHEA Grapalat" w:hAnsi="GHEA Grapalat" w:cs="Tahoma"/>
                <w:color w:val="000000"/>
                <w:sz w:val="20"/>
                <w:szCs w:val="20"/>
                <w:lang w:val="hy-AM"/>
              </w:rPr>
              <w:t>Շահառուին  սպասարկող ֆինանսական կազմակերպություն</w:t>
            </w:r>
            <w:r w:rsidRPr="0040442B">
              <w:rPr>
                <w:rFonts w:ascii="GHEA Grapalat" w:hAnsi="GHEA Grapalat" w:cs="Tahoma"/>
                <w:color w:val="000000"/>
                <w:sz w:val="20"/>
                <w:szCs w:val="20"/>
              </w:rPr>
              <w:t xml:space="preserve"> </w:t>
            </w:r>
          </w:p>
          <w:p w14:paraId="7A3EEA51" w14:textId="77777777" w:rsidR="00122F69" w:rsidRPr="0040442B" w:rsidRDefault="00122F69" w:rsidP="008B5237">
            <w:pPr>
              <w:rPr>
                <w:rFonts w:ascii="GHEA Grapalat" w:hAnsi="GHEA Grapalat" w:cs="Tahoma"/>
                <w:color w:val="000000"/>
                <w:sz w:val="20"/>
                <w:szCs w:val="20"/>
                <w:lang w:val="hy-AM"/>
              </w:rPr>
            </w:pPr>
            <w:r w:rsidRPr="0040442B">
              <w:rPr>
                <w:rFonts w:ascii="GHEA Grapalat" w:hAnsi="GHEA Grapalat" w:cs="Tahoma"/>
                <w:color w:val="000000"/>
                <w:sz w:val="20"/>
                <w:szCs w:val="20"/>
              </w:rPr>
              <w:t xml:space="preserve">                             </w:t>
            </w:r>
            <w:r w:rsidRPr="0040442B">
              <w:rPr>
                <w:rFonts w:ascii="GHEA Grapalat" w:hAnsi="GHEA Grapalat" w:cs="Tahoma"/>
                <w:color w:val="000000"/>
                <w:sz w:val="20"/>
                <w:szCs w:val="20"/>
                <w:lang w:val="hy-AM"/>
              </w:rPr>
              <w:t xml:space="preserve">                 </w:t>
            </w:r>
          </w:p>
          <w:p w14:paraId="5AB0196A"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lang w:val="hy-AM"/>
              </w:rPr>
              <w:t xml:space="preserve">                                                 </w:t>
            </w:r>
            <w:r w:rsidRPr="0040442B">
              <w:rPr>
                <w:rFonts w:ascii="GHEA Grapalat" w:hAnsi="GHEA Grapalat" w:cs="Tahoma"/>
                <w:color w:val="000000"/>
                <w:sz w:val="20"/>
                <w:szCs w:val="20"/>
              </w:rPr>
              <w:t xml:space="preserve">   /____________________/</w:t>
            </w:r>
          </w:p>
          <w:p w14:paraId="30CBD83E"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1733891C"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ստորագրություն</w:t>
            </w:r>
            <w:proofErr w:type="spellEnd"/>
            <w:r w:rsidRPr="0040442B">
              <w:rPr>
                <w:rFonts w:ascii="GHEA Grapalat" w:hAnsi="GHEA Grapalat" w:cs="Sylfaen"/>
                <w:sz w:val="20"/>
                <w:szCs w:val="20"/>
              </w:rPr>
              <w:t>/</w:t>
            </w:r>
          </w:p>
          <w:p w14:paraId="2F1FAEB2" w14:textId="77777777" w:rsidR="00122F69" w:rsidRPr="0040442B" w:rsidRDefault="00122F69" w:rsidP="008B5237">
            <w:pPr>
              <w:rPr>
                <w:rFonts w:ascii="GHEA Grapalat" w:hAnsi="GHEA Grapalat" w:cs="Tahoma"/>
                <w:color w:val="000000"/>
                <w:sz w:val="20"/>
                <w:szCs w:val="20"/>
              </w:rPr>
            </w:pPr>
          </w:p>
          <w:p w14:paraId="6D7DACFE" w14:textId="77777777" w:rsidR="00122F69" w:rsidRPr="0040442B" w:rsidRDefault="00122F69" w:rsidP="008B523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9626D4F" w14:textId="77777777" w:rsidR="00122F69" w:rsidRPr="0040442B" w:rsidRDefault="00122F69" w:rsidP="008B5237">
            <w:pPr>
              <w:rPr>
                <w:rFonts w:ascii="GHEA Grapalat" w:hAnsi="GHEA Grapalat" w:cs="Tahoma"/>
                <w:color w:val="000000"/>
                <w:sz w:val="20"/>
                <w:szCs w:val="20"/>
              </w:rPr>
            </w:pPr>
            <w:r w:rsidRPr="0040442B">
              <w:rPr>
                <w:rFonts w:ascii="GHEA Grapalat" w:hAnsi="GHEA Grapalat" w:cs="Tahoma"/>
                <w:color w:val="000000"/>
                <w:sz w:val="20"/>
                <w:szCs w:val="20"/>
              </w:rPr>
              <w:t>2</w:t>
            </w:r>
            <w:r w:rsidRPr="0040442B">
              <w:rPr>
                <w:rFonts w:ascii="GHEA Grapalat" w:hAnsi="GHEA Grapalat" w:cs="Tahoma"/>
                <w:color w:val="000000"/>
                <w:sz w:val="20"/>
                <w:szCs w:val="20"/>
                <w:lang w:val="hy-AM"/>
              </w:rPr>
              <w:t>3</w:t>
            </w:r>
            <w:r w:rsidRPr="0040442B">
              <w:rPr>
                <w:rFonts w:ascii="GHEA Grapalat" w:hAnsi="GHEA Grapalat" w:cs="Tahoma"/>
                <w:color w:val="000000"/>
                <w:sz w:val="20"/>
                <w:szCs w:val="20"/>
              </w:rPr>
              <w:t xml:space="preserve">.ա.   </w:t>
            </w:r>
            <w:r w:rsidRPr="0040442B">
              <w:rPr>
                <w:rFonts w:ascii="GHEA Grapalat" w:hAnsi="GHEA Grapalat" w:cs="Tahoma"/>
                <w:color w:val="000000"/>
                <w:sz w:val="20"/>
                <w:szCs w:val="20"/>
                <w:lang w:val="hy-AM"/>
              </w:rPr>
              <w:t>Վճարողին  սպասարկող ֆինանսական կազմակերպություն</w:t>
            </w:r>
            <w:r w:rsidRPr="0040442B">
              <w:rPr>
                <w:rFonts w:ascii="GHEA Grapalat" w:hAnsi="GHEA Grapalat" w:cs="Tahoma"/>
                <w:color w:val="000000"/>
                <w:sz w:val="20"/>
                <w:szCs w:val="20"/>
              </w:rPr>
              <w:t xml:space="preserve"> </w:t>
            </w:r>
          </w:p>
          <w:p w14:paraId="20082BDE" w14:textId="77777777" w:rsidR="00122F69" w:rsidRPr="0040442B" w:rsidRDefault="00122F69" w:rsidP="008B5237">
            <w:pPr>
              <w:jc w:val="right"/>
              <w:rPr>
                <w:rFonts w:ascii="GHEA Grapalat" w:hAnsi="GHEA Grapalat" w:cs="Tahoma"/>
                <w:color w:val="000000"/>
                <w:sz w:val="20"/>
                <w:szCs w:val="20"/>
              </w:rPr>
            </w:pPr>
          </w:p>
          <w:p w14:paraId="7487B804" w14:textId="77777777" w:rsidR="00122F69" w:rsidRPr="0040442B" w:rsidRDefault="00122F69" w:rsidP="008B5237">
            <w:pPr>
              <w:jc w:val="right"/>
              <w:rPr>
                <w:rFonts w:ascii="GHEA Grapalat" w:hAnsi="GHEA Grapalat" w:cs="Tahoma"/>
                <w:color w:val="000000"/>
                <w:sz w:val="20"/>
                <w:szCs w:val="20"/>
              </w:rPr>
            </w:pPr>
          </w:p>
          <w:p w14:paraId="15AB5F87" w14:textId="77777777" w:rsidR="00122F69" w:rsidRPr="0040442B" w:rsidRDefault="00122F69" w:rsidP="008B5237">
            <w:pPr>
              <w:jc w:val="right"/>
              <w:rPr>
                <w:rFonts w:ascii="GHEA Grapalat" w:hAnsi="GHEA Grapalat" w:cs="Tahoma"/>
                <w:color w:val="000000"/>
                <w:sz w:val="20"/>
                <w:szCs w:val="20"/>
              </w:rPr>
            </w:pPr>
            <w:r w:rsidRPr="0040442B">
              <w:rPr>
                <w:rFonts w:ascii="GHEA Grapalat" w:hAnsi="GHEA Grapalat" w:cs="Tahoma"/>
                <w:color w:val="000000"/>
                <w:sz w:val="20"/>
                <w:szCs w:val="20"/>
              </w:rPr>
              <w:t>/____________________/</w:t>
            </w:r>
          </w:p>
          <w:p w14:paraId="6A7C6B13" w14:textId="77777777" w:rsidR="00122F69" w:rsidRPr="0040442B" w:rsidRDefault="00122F69" w:rsidP="008B5237">
            <w:pPr>
              <w:jc w:val="center"/>
              <w:rPr>
                <w:rFonts w:ascii="GHEA Grapalat" w:hAnsi="GHEA Grapalat" w:cs="Sylfaen"/>
                <w:sz w:val="20"/>
                <w:szCs w:val="20"/>
              </w:rPr>
            </w:pPr>
            <w:r w:rsidRPr="0040442B">
              <w:rPr>
                <w:rFonts w:ascii="GHEA Grapalat" w:hAnsi="GHEA Grapalat" w:cs="Tahoma"/>
                <w:color w:val="000000"/>
                <w:sz w:val="20"/>
                <w:szCs w:val="20"/>
              </w:rPr>
              <w:t xml:space="preserve">                                                   </w:t>
            </w:r>
            <w:r w:rsidRPr="0040442B">
              <w:rPr>
                <w:rFonts w:ascii="GHEA Grapalat" w:hAnsi="GHEA Grapalat" w:cs="Sylfaen"/>
                <w:sz w:val="20"/>
                <w:szCs w:val="20"/>
              </w:rPr>
              <w:t>/</w:t>
            </w:r>
            <w:proofErr w:type="spellStart"/>
            <w:r w:rsidRPr="0040442B">
              <w:rPr>
                <w:rFonts w:ascii="GHEA Grapalat" w:hAnsi="GHEA Grapalat" w:cs="Sylfaen"/>
                <w:sz w:val="20"/>
                <w:szCs w:val="20"/>
              </w:rPr>
              <w:t>ստորագրություն</w:t>
            </w:r>
            <w:proofErr w:type="spellEnd"/>
            <w:r w:rsidRPr="0040442B">
              <w:rPr>
                <w:rFonts w:ascii="GHEA Grapalat" w:hAnsi="GHEA Grapalat" w:cs="Sylfaen"/>
                <w:sz w:val="20"/>
                <w:szCs w:val="20"/>
              </w:rPr>
              <w:t>/</w:t>
            </w:r>
          </w:p>
          <w:p w14:paraId="4224981C" w14:textId="77777777" w:rsidR="00122F69" w:rsidRPr="0040442B" w:rsidRDefault="00122F69" w:rsidP="008B5237">
            <w:pPr>
              <w:jc w:val="right"/>
              <w:rPr>
                <w:rFonts w:ascii="GHEA Grapalat" w:hAnsi="GHEA Grapalat" w:cs="Arial"/>
                <w:sz w:val="20"/>
                <w:szCs w:val="20"/>
                <w:lang w:val="hy-AM"/>
              </w:rPr>
            </w:pPr>
          </w:p>
        </w:tc>
      </w:tr>
      <w:tr w:rsidR="00122F69" w:rsidRPr="0040442B" w14:paraId="719BE51A" w14:textId="77777777" w:rsidTr="008B5237">
        <w:trPr>
          <w:trHeight w:val="2194"/>
        </w:trPr>
        <w:tc>
          <w:tcPr>
            <w:tcW w:w="5616" w:type="dxa"/>
            <w:tcBorders>
              <w:top w:val="nil"/>
              <w:left w:val="single" w:sz="4" w:space="0" w:color="auto"/>
              <w:bottom w:val="single" w:sz="4" w:space="0" w:color="auto"/>
              <w:right w:val="single" w:sz="4" w:space="0" w:color="auto"/>
            </w:tcBorders>
            <w:noWrap/>
            <w:vAlign w:val="bottom"/>
          </w:tcPr>
          <w:p w14:paraId="544769C2"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lastRenderedPageBreak/>
              <w:t>24.բ.                                                       Կ.Տ.</w:t>
            </w:r>
          </w:p>
          <w:p w14:paraId="52B1258C" w14:textId="77777777" w:rsidR="00122F69" w:rsidRPr="0040442B" w:rsidRDefault="00122F69" w:rsidP="008B5237">
            <w:pPr>
              <w:rPr>
                <w:rFonts w:ascii="GHEA Grapalat" w:hAnsi="GHEA Grapalat" w:cs="Sylfaen"/>
                <w:sz w:val="20"/>
                <w:szCs w:val="20"/>
              </w:rPr>
            </w:pPr>
          </w:p>
          <w:p w14:paraId="70FA3F2D" w14:textId="77777777" w:rsidR="00122F69" w:rsidRPr="0040442B" w:rsidRDefault="00122F69" w:rsidP="008B5237">
            <w:pPr>
              <w:rPr>
                <w:rFonts w:ascii="GHEA Grapalat" w:hAnsi="GHEA Grapalat" w:cs="Sylfaen"/>
                <w:sz w:val="20"/>
                <w:szCs w:val="20"/>
              </w:rPr>
            </w:pPr>
          </w:p>
          <w:p w14:paraId="4B56A0F3" w14:textId="77777777" w:rsidR="00122F69" w:rsidRPr="0040442B" w:rsidRDefault="00122F69" w:rsidP="008B5237">
            <w:pPr>
              <w:rPr>
                <w:rFonts w:ascii="GHEA Grapalat" w:hAnsi="GHEA Grapalat" w:cs="Sylfaen"/>
                <w:sz w:val="20"/>
                <w:szCs w:val="20"/>
              </w:rPr>
            </w:pPr>
            <w:r w:rsidRPr="0040442B">
              <w:rPr>
                <w:rFonts w:ascii="GHEA Grapalat" w:hAnsi="GHEA Grapalat" w:cs="Tahoma"/>
                <w:color w:val="000000"/>
                <w:sz w:val="20"/>
                <w:szCs w:val="20"/>
              </w:rPr>
              <w:t xml:space="preserve"> </w:t>
            </w:r>
            <w:r w:rsidRPr="0040442B">
              <w:rPr>
                <w:rFonts w:ascii="GHEA Grapalat" w:hAnsi="GHEA Grapalat" w:cs="Sylfaen"/>
                <w:sz w:val="20"/>
                <w:szCs w:val="20"/>
              </w:rPr>
              <w:t>2</w:t>
            </w:r>
            <w:r w:rsidRPr="0040442B">
              <w:rPr>
                <w:rFonts w:ascii="GHEA Grapalat" w:hAnsi="GHEA Grapalat" w:cs="Sylfaen"/>
                <w:sz w:val="20"/>
                <w:szCs w:val="20"/>
                <w:lang w:val="hy-AM"/>
              </w:rPr>
              <w:t>4</w:t>
            </w:r>
            <w:r w:rsidRPr="0040442B">
              <w:rPr>
                <w:rFonts w:ascii="GHEA Grapalat" w:hAnsi="GHEA Grapalat" w:cs="Sylfaen"/>
                <w:sz w:val="20"/>
                <w:szCs w:val="20"/>
              </w:rPr>
              <w:t>.</w:t>
            </w:r>
            <w:r w:rsidRPr="0040442B">
              <w:rPr>
                <w:rFonts w:ascii="GHEA Grapalat" w:hAnsi="GHEA Grapalat" w:cs="Sylfaen"/>
                <w:sz w:val="20"/>
                <w:szCs w:val="20"/>
                <w:lang w:val="hy-AM"/>
              </w:rPr>
              <w:t>գ</w:t>
            </w:r>
            <w:r w:rsidRPr="0040442B">
              <w:rPr>
                <w:rFonts w:ascii="GHEA Grapalat" w:hAnsi="GHEA Grapalat" w:cs="Tahoma"/>
                <w:color w:val="000000"/>
                <w:sz w:val="20"/>
                <w:szCs w:val="20"/>
              </w:rPr>
              <w:t xml:space="preserve">                                                 "___"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 xml:space="preserve">20___ </w:t>
            </w:r>
            <w:r w:rsidRPr="0040442B">
              <w:rPr>
                <w:rFonts w:ascii="GHEA Grapalat" w:hAnsi="GHEA Grapalat" w:cs="Sylfaen"/>
                <w:color w:val="000000"/>
                <w:sz w:val="20"/>
                <w:szCs w:val="20"/>
              </w:rPr>
              <w:t>թ.</w:t>
            </w:r>
            <w:r w:rsidRPr="0040442B">
              <w:rPr>
                <w:rFonts w:ascii="GHEA Grapalat" w:hAnsi="GHEA Grapalat" w:cs="Sylfaen"/>
                <w:sz w:val="20"/>
                <w:szCs w:val="20"/>
              </w:rPr>
              <w:t xml:space="preserve"> </w:t>
            </w:r>
          </w:p>
          <w:p w14:paraId="55697101" w14:textId="77777777" w:rsidR="00122F69" w:rsidRPr="0040442B" w:rsidRDefault="00122F69" w:rsidP="008B5237">
            <w:pPr>
              <w:rPr>
                <w:rFonts w:ascii="GHEA Grapalat" w:hAnsi="GHEA Grapalat" w:cs="Sylfaen"/>
                <w:sz w:val="20"/>
                <w:szCs w:val="20"/>
              </w:rPr>
            </w:pPr>
          </w:p>
          <w:p w14:paraId="49210E53"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142F73A0" w14:textId="77777777" w:rsidR="00122F69" w:rsidRPr="0040442B" w:rsidRDefault="00122F69" w:rsidP="008B523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73830F"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23.բ.                                                                 Կ.Տ.    </w:t>
            </w:r>
          </w:p>
          <w:p w14:paraId="1977D0A9" w14:textId="77777777" w:rsidR="00122F69" w:rsidRPr="0040442B" w:rsidRDefault="00122F69" w:rsidP="008B5237">
            <w:pPr>
              <w:rPr>
                <w:rFonts w:ascii="GHEA Grapalat" w:hAnsi="GHEA Grapalat" w:cs="Sylfaen"/>
                <w:sz w:val="20"/>
                <w:szCs w:val="20"/>
              </w:rPr>
            </w:pPr>
          </w:p>
          <w:p w14:paraId="248CA0C3" w14:textId="77777777" w:rsidR="00122F69" w:rsidRPr="0040442B" w:rsidRDefault="00122F69" w:rsidP="008B5237">
            <w:pPr>
              <w:rPr>
                <w:rFonts w:ascii="GHEA Grapalat" w:hAnsi="GHEA Grapalat" w:cs="Sylfaen"/>
                <w:sz w:val="20"/>
                <w:szCs w:val="20"/>
              </w:rPr>
            </w:pPr>
            <w:r w:rsidRPr="0040442B">
              <w:rPr>
                <w:rFonts w:ascii="GHEA Grapalat" w:hAnsi="GHEA Grapalat" w:cs="Sylfaen"/>
                <w:sz w:val="20"/>
                <w:szCs w:val="20"/>
              </w:rPr>
              <w:t xml:space="preserve">                     </w:t>
            </w:r>
          </w:p>
          <w:p w14:paraId="4200299D" w14:textId="77777777" w:rsidR="00122F69" w:rsidRPr="0040442B" w:rsidRDefault="00122F69" w:rsidP="008B5237">
            <w:pPr>
              <w:rPr>
                <w:rFonts w:ascii="GHEA Grapalat" w:hAnsi="GHEA Grapalat" w:cs="Sylfaen"/>
                <w:color w:val="000000"/>
                <w:sz w:val="20"/>
                <w:szCs w:val="20"/>
              </w:rPr>
            </w:pPr>
            <w:r w:rsidRPr="0040442B">
              <w:rPr>
                <w:rFonts w:ascii="GHEA Grapalat" w:hAnsi="GHEA Grapalat" w:cs="Sylfaen"/>
                <w:sz w:val="20"/>
                <w:szCs w:val="20"/>
              </w:rPr>
              <w:t>23.</w:t>
            </w:r>
            <w:r w:rsidRPr="0040442B">
              <w:rPr>
                <w:rFonts w:ascii="GHEA Grapalat" w:hAnsi="GHEA Grapalat" w:cs="Sylfaen"/>
                <w:sz w:val="20"/>
                <w:szCs w:val="20"/>
                <w:lang w:val="hy-AM"/>
              </w:rPr>
              <w:t>գ</w:t>
            </w:r>
            <w:r w:rsidRPr="0040442B">
              <w:rPr>
                <w:rFonts w:ascii="GHEA Grapalat" w:hAnsi="GHEA Grapalat" w:cs="Sylfaen"/>
                <w:sz w:val="20"/>
                <w:szCs w:val="20"/>
              </w:rPr>
              <w:t>.</w:t>
            </w:r>
            <w:proofErr w:type="spellStart"/>
            <w:r w:rsidRPr="0040442B">
              <w:rPr>
                <w:rFonts w:ascii="GHEA Grapalat" w:hAnsi="GHEA Grapalat" w:cs="Sylfaen"/>
                <w:sz w:val="20"/>
                <w:szCs w:val="20"/>
              </w:rPr>
              <w:t>Կատարման</w:t>
            </w:r>
            <w:proofErr w:type="spellEnd"/>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ամսաթիվը</w:t>
            </w:r>
            <w:proofErr w:type="spellEnd"/>
            <w:r w:rsidRPr="0040442B">
              <w:rPr>
                <w:rFonts w:ascii="GHEA Grapalat" w:hAnsi="GHEA Grapalat" w:cs="Sylfaen"/>
                <w:sz w:val="20"/>
                <w:szCs w:val="20"/>
              </w:rPr>
              <w:t xml:space="preserve">`           </w:t>
            </w:r>
            <w:r w:rsidRPr="0040442B">
              <w:rPr>
                <w:rFonts w:ascii="GHEA Grapalat" w:hAnsi="GHEA Grapalat" w:cs="Tahoma"/>
                <w:color w:val="000000"/>
                <w:sz w:val="20"/>
                <w:szCs w:val="20"/>
              </w:rPr>
              <w:t xml:space="preserve">"___" </w:t>
            </w:r>
            <w:r w:rsidRPr="0040442B">
              <w:rPr>
                <w:rFonts w:ascii="GHEA Grapalat" w:hAnsi="GHEA Grapalat" w:cs="Sylfaen"/>
                <w:color w:val="000000"/>
                <w:sz w:val="20"/>
                <w:szCs w:val="20"/>
              </w:rPr>
              <w:t xml:space="preserve">___ </w:t>
            </w:r>
            <w:r w:rsidRPr="0040442B">
              <w:rPr>
                <w:rFonts w:ascii="GHEA Grapalat" w:hAnsi="GHEA Grapalat" w:cs="Tahoma"/>
                <w:color w:val="000000"/>
                <w:sz w:val="20"/>
                <w:szCs w:val="20"/>
              </w:rPr>
              <w:t>20___</w:t>
            </w:r>
            <w:r w:rsidRPr="0040442B">
              <w:rPr>
                <w:rFonts w:ascii="GHEA Grapalat" w:hAnsi="GHEA Grapalat" w:cs="Sylfaen"/>
                <w:color w:val="000000"/>
                <w:sz w:val="20"/>
                <w:szCs w:val="20"/>
              </w:rPr>
              <w:t>թ.</w:t>
            </w:r>
          </w:p>
          <w:p w14:paraId="1B493E89" w14:textId="77777777" w:rsidR="00122F69" w:rsidRPr="0040442B" w:rsidRDefault="00122F69" w:rsidP="008B5237">
            <w:pPr>
              <w:rPr>
                <w:rFonts w:ascii="GHEA Grapalat" w:hAnsi="GHEA Grapalat" w:cs="Sylfaen"/>
                <w:color w:val="000000"/>
                <w:sz w:val="20"/>
                <w:szCs w:val="20"/>
              </w:rPr>
            </w:pPr>
          </w:p>
          <w:p w14:paraId="63F0C0B8" w14:textId="77777777" w:rsidR="00122F69" w:rsidRPr="0040442B" w:rsidRDefault="00122F69" w:rsidP="008B5237">
            <w:pPr>
              <w:rPr>
                <w:rFonts w:ascii="GHEA Grapalat" w:hAnsi="GHEA Grapalat" w:cs="Sylfaen"/>
                <w:sz w:val="20"/>
                <w:szCs w:val="20"/>
              </w:rPr>
            </w:pPr>
          </w:p>
          <w:p w14:paraId="261E4077" w14:textId="77777777" w:rsidR="00122F69" w:rsidRPr="0040442B" w:rsidRDefault="00122F69" w:rsidP="008B5237">
            <w:pPr>
              <w:jc w:val="right"/>
              <w:rPr>
                <w:rFonts w:ascii="GHEA Grapalat" w:hAnsi="GHEA Grapalat" w:cs="Arial"/>
                <w:sz w:val="20"/>
                <w:szCs w:val="20"/>
              </w:rPr>
            </w:pPr>
          </w:p>
        </w:tc>
      </w:tr>
    </w:tbl>
    <w:p w14:paraId="04B1086A"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69C88A0"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322BDC"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C94035"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B10E52"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77F03D5" w14:textId="77777777" w:rsidR="00122F69" w:rsidRPr="0040442B" w:rsidRDefault="00122F69" w:rsidP="00122F6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044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EC2C403" w:rsidR="00334B2F" w:rsidRPr="00064ADD" w:rsidRDefault="00122F69" w:rsidP="00122F69">
      <w:pPr>
        <w:jc w:val="center"/>
        <w:rPr>
          <w:rFonts w:ascii="GHEA Grapalat" w:hAnsi="GHEA Grapalat"/>
          <w:b/>
          <w:sz w:val="22"/>
          <w:szCs w:val="22"/>
          <w:lang w:val="nl-NL"/>
        </w:rPr>
      </w:pPr>
      <w:r w:rsidRPr="0040442B">
        <w:rPr>
          <w:rFonts w:ascii="GHEA Grapalat" w:hAnsi="GHEA Grapalat"/>
          <w:b/>
          <w:lang w:val="hy-AM"/>
        </w:rPr>
        <w:br w:type="page"/>
      </w:r>
      <w:r w:rsidR="00334B2F" w:rsidRPr="00064ADD">
        <w:rPr>
          <w:rFonts w:ascii="GHEA Grapalat" w:hAnsi="GHEA Grapalat"/>
          <w:b/>
          <w:sz w:val="22"/>
          <w:szCs w:val="22"/>
          <w:lang w:val="hy-AM"/>
        </w:rPr>
        <w:lastRenderedPageBreak/>
        <w:t>Վճարման</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պահանջագրի</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պարտադիր</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վավերապայմանները</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և</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լրացման</w:t>
      </w:r>
      <w:r w:rsidR="00334B2F" w:rsidRPr="00064ADD">
        <w:rPr>
          <w:rFonts w:ascii="GHEA Grapalat" w:hAnsi="GHEA Grapalat"/>
          <w:b/>
          <w:sz w:val="22"/>
          <w:szCs w:val="22"/>
          <w:lang w:val="nl-NL"/>
        </w:rPr>
        <w:t xml:space="preserve"> </w:t>
      </w:r>
      <w:r w:rsidR="00334B2F"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B06D9D"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B06D9D"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B06D9D"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B06D9D"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B06D9D"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651B575D" w:rsidR="00D55654" w:rsidRPr="00064ADD" w:rsidRDefault="003B3690" w:rsidP="00122F6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6D49D6FE" w14:textId="77777777" w:rsidR="00226697" w:rsidRPr="0040442B" w:rsidRDefault="00226697" w:rsidP="00226697">
      <w:pPr>
        <w:pStyle w:val="BodyTextIndent3"/>
        <w:spacing w:line="240" w:lineRule="auto"/>
        <w:jc w:val="right"/>
        <w:rPr>
          <w:rFonts w:ascii="GHEA Grapalat" w:hAnsi="GHEA Grapalat" w:cs="Sylfaen"/>
          <w:b/>
          <w:lang w:val="hy-AM"/>
        </w:rPr>
      </w:pPr>
    </w:p>
    <w:p w14:paraId="2EFDE3F4" w14:textId="77777777" w:rsidR="00226697" w:rsidRPr="0040442B" w:rsidRDefault="00226697" w:rsidP="00226697">
      <w:pPr>
        <w:pStyle w:val="BodyTextIndent3"/>
        <w:spacing w:line="240" w:lineRule="auto"/>
        <w:jc w:val="right"/>
        <w:rPr>
          <w:rFonts w:ascii="GHEA Grapalat" w:hAnsi="GHEA Grapalat" w:cs="Sylfaen"/>
          <w:b/>
          <w:lang w:val="hy-AM"/>
        </w:rPr>
      </w:pPr>
    </w:p>
    <w:p w14:paraId="5D1EE3BA" w14:textId="77777777" w:rsidR="00226697" w:rsidRPr="0040442B" w:rsidRDefault="00226697" w:rsidP="00226697">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Հավելված 6</w:t>
      </w:r>
    </w:p>
    <w:p w14:paraId="0513397B" w14:textId="1341FF91" w:rsidR="00226697" w:rsidRPr="0040442B" w:rsidRDefault="00226697" w:rsidP="00226697">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«20ԴՊ</w:t>
      </w:r>
      <w:r>
        <w:rPr>
          <w:rFonts w:ascii="GHEA Grapalat" w:hAnsi="GHEA Grapalat" w:cs="Sylfaen"/>
          <w:b/>
          <w:lang w:val="hy-AM"/>
        </w:rPr>
        <w:t>–ԳՀԾՁԲ-26</w:t>
      </w:r>
      <w:r w:rsidRPr="0040442B">
        <w:rPr>
          <w:rFonts w:ascii="GHEA Grapalat" w:hAnsi="GHEA Grapalat" w:cs="Sylfaen"/>
          <w:b/>
          <w:lang w:val="hy-AM"/>
        </w:rPr>
        <w:t>/</w:t>
      </w:r>
      <w:r w:rsidR="00023C09" w:rsidRPr="008F553C">
        <w:rPr>
          <w:rFonts w:ascii="GHEA Grapalat" w:hAnsi="GHEA Grapalat" w:cs="Sylfaen"/>
          <w:b/>
          <w:lang w:val="hy-AM"/>
        </w:rPr>
        <w:t>2</w:t>
      </w:r>
      <w:r w:rsidRPr="0040442B">
        <w:rPr>
          <w:rFonts w:ascii="GHEA Grapalat" w:hAnsi="GHEA Grapalat" w:cs="Sylfaen"/>
          <w:b/>
          <w:lang w:val="hy-AM"/>
        </w:rPr>
        <w:t>»  ծածկագրով</w:t>
      </w:r>
    </w:p>
    <w:p w14:paraId="4D90CE2B" w14:textId="77777777" w:rsidR="00226697" w:rsidRPr="0040442B" w:rsidRDefault="00226697" w:rsidP="00226697">
      <w:pPr>
        <w:pStyle w:val="BodyTextIndent3"/>
        <w:spacing w:line="240" w:lineRule="auto"/>
        <w:jc w:val="right"/>
        <w:rPr>
          <w:rFonts w:ascii="GHEA Grapalat" w:hAnsi="GHEA Grapalat" w:cs="Sylfaen"/>
          <w:b/>
          <w:lang w:val="hy-AM"/>
        </w:rPr>
      </w:pPr>
      <w:r w:rsidRPr="0040442B">
        <w:rPr>
          <w:rFonts w:ascii="GHEA Grapalat" w:hAnsi="GHEA Grapalat" w:cs="Sylfaen"/>
          <w:b/>
          <w:lang w:val="hy-AM"/>
        </w:rPr>
        <w:t>գնանշման հարցման հրավերի</w:t>
      </w:r>
    </w:p>
    <w:p w14:paraId="47422116" w14:textId="77777777" w:rsidR="00226697" w:rsidRPr="0040442B" w:rsidRDefault="00226697" w:rsidP="00226697">
      <w:pPr>
        <w:pStyle w:val="BodyTextIndent3"/>
        <w:spacing w:line="240" w:lineRule="auto"/>
        <w:jc w:val="right"/>
        <w:rPr>
          <w:rFonts w:ascii="GHEA Grapalat" w:hAnsi="GHEA Grapalat" w:cs="Sylfaen"/>
          <w:b/>
          <w:lang w:val="hy-AM"/>
        </w:rPr>
      </w:pPr>
    </w:p>
    <w:p w14:paraId="41DC458D" w14:textId="77777777" w:rsidR="00023C09" w:rsidRDefault="00023C09" w:rsidP="00226697">
      <w:pPr>
        <w:ind w:left="-142" w:firstLine="142"/>
        <w:jc w:val="center"/>
        <w:rPr>
          <w:rFonts w:ascii="GHEA Grapalat" w:hAnsi="GHEA Grapalat" w:cs="Times Armenian"/>
          <w:b/>
          <w:lang w:val="hy-AM"/>
        </w:rPr>
      </w:pPr>
      <w:r w:rsidRPr="00023C09">
        <w:rPr>
          <w:rFonts w:ascii="GHEA Grapalat" w:hAnsi="GHEA Grapalat" w:cs="Sylfaen"/>
          <w:b/>
          <w:lang w:val="hy-AM"/>
        </w:rPr>
        <w:t>ԳՈՒՅՔԱԳՐՄԱՆ</w:t>
      </w:r>
      <w:r w:rsidR="00226697" w:rsidRPr="0040442B">
        <w:rPr>
          <w:rFonts w:ascii="GHEA Grapalat" w:hAnsi="GHEA Grapalat" w:cs="Sylfaen"/>
          <w:b/>
          <w:lang w:val="hy-AM"/>
        </w:rPr>
        <w:t xml:space="preserve">  ԾԱՌԱՅՈՒԹՅՈՒՆՆԵՐԻ ՄԱՏՈՒՑՄԱՆ  ԳՆՄԱՆ</w:t>
      </w:r>
      <w:r w:rsidR="00226697" w:rsidRPr="0040442B">
        <w:rPr>
          <w:rFonts w:ascii="GHEA Grapalat" w:hAnsi="GHEA Grapalat" w:cs="Times Armenian"/>
          <w:b/>
          <w:lang w:val="hy-AM"/>
        </w:rPr>
        <w:t xml:space="preserve"> </w:t>
      </w:r>
      <w:r w:rsidR="00226697" w:rsidRPr="0040442B">
        <w:rPr>
          <w:rFonts w:ascii="GHEA Grapalat" w:hAnsi="GHEA Grapalat" w:cs="Sylfaen"/>
          <w:b/>
          <w:lang w:val="hy-AM"/>
        </w:rPr>
        <w:t>ՊԱՅՄԱՆԱԳԻՐ</w:t>
      </w:r>
      <w:r w:rsidR="00226697" w:rsidRPr="0040442B">
        <w:rPr>
          <w:rFonts w:ascii="GHEA Grapalat" w:hAnsi="GHEA Grapalat" w:cs="Times Armenian"/>
          <w:b/>
          <w:lang w:val="hy-AM"/>
        </w:rPr>
        <w:t xml:space="preserve">  </w:t>
      </w:r>
    </w:p>
    <w:p w14:paraId="4EFC1E2F" w14:textId="53611E67" w:rsidR="00226697" w:rsidRPr="0040442B" w:rsidRDefault="00226697" w:rsidP="00226697">
      <w:pPr>
        <w:ind w:left="-142" w:firstLine="142"/>
        <w:jc w:val="center"/>
        <w:rPr>
          <w:rFonts w:ascii="GHEA Grapalat" w:hAnsi="GHEA Grapalat" w:cs="Sylfaen"/>
          <w:sz w:val="20"/>
          <w:lang w:val="hy-AM"/>
        </w:rPr>
      </w:pPr>
      <w:r w:rsidRPr="0040442B">
        <w:rPr>
          <w:rFonts w:ascii="GHEA Grapalat" w:hAnsi="GHEA Grapalat" w:cs="Times Armenian"/>
          <w:b/>
          <w:lang w:val="hy-AM"/>
        </w:rPr>
        <w:t xml:space="preserve"> </w:t>
      </w:r>
      <w:r w:rsidRPr="0040442B">
        <w:rPr>
          <w:rFonts w:ascii="GHEA Grapalat" w:hAnsi="GHEA Grapalat"/>
          <w:b/>
          <w:lang w:val="hy-AM"/>
        </w:rPr>
        <w:t xml:space="preserve">N </w:t>
      </w:r>
      <w:r w:rsidRPr="0040442B">
        <w:rPr>
          <w:rFonts w:ascii="GHEA Grapalat" w:hAnsi="GHEA Grapalat" w:cs="Sylfaen"/>
          <w:b/>
          <w:bCs/>
          <w:lang w:val="hy-AM"/>
        </w:rPr>
        <w:t>20ԴՊ</w:t>
      </w:r>
      <w:r>
        <w:rPr>
          <w:rFonts w:ascii="GHEA Grapalat" w:hAnsi="GHEA Grapalat" w:cs="Sylfaen"/>
          <w:b/>
          <w:bCs/>
          <w:lang w:val="hy-AM"/>
        </w:rPr>
        <w:t>-ԳՀԾՁԲ-26</w:t>
      </w:r>
      <w:r w:rsidRPr="0040442B">
        <w:rPr>
          <w:rFonts w:ascii="GHEA Grapalat" w:hAnsi="GHEA Grapalat" w:cs="Sylfaen"/>
          <w:b/>
          <w:bCs/>
          <w:lang w:val="hy-AM"/>
        </w:rPr>
        <w:t>/</w:t>
      </w:r>
      <w:r w:rsidR="00023C09" w:rsidRPr="008F553C">
        <w:rPr>
          <w:rFonts w:ascii="GHEA Grapalat" w:hAnsi="GHEA Grapalat" w:cs="Sylfaen"/>
          <w:b/>
          <w:bCs/>
          <w:lang w:val="hy-AM"/>
        </w:rPr>
        <w:t>2</w:t>
      </w:r>
      <w:r w:rsidRPr="0040442B">
        <w:rPr>
          <w:rFonts w:ascii="GHEA Grapalat" w:hAnsi="GHEA Grapalat" w:cs="Sylfaen"/>
          <w:sz w:val="20"/>
          <w:lang w:val="hy-AM"/>
        </w:rPr>
        <w:t xml:space="preserve">  </w:t>
      </w:r>
    </w:p>
    <w:p w14:paraId="391EDF12" w14:textId="77777777" w:rsidR="00226697" w:rsidRPr="0040442B" w:rsidRDefault="00226697" w:rsidP="00226697">
      <w:pPr>
        <w:ind w:left="-142" w:firstLine="142"/>
        <w:jc w:val="center"/>
        <w:rPr>
          <w:rFonts w:ascii="GHEA Grapalat" w:hAnsi="GHEA Grapalat" w:cs="Sylfaen"/>
          <w:sz w:val="20"/>
          <w:lang w:val="hy-AM"/>
        </w:rPr>
      </w:pPr>
    </w:p>
    <w:p w14:paraId="706081E3" w14:textId="77777777" w:rsidR="00226697" w:rsidRPr="0040442B" w:rsidRDefault="00226697" w:rsidP="00226697">
      <w:pPr>
        <w:tabs>
          <w:tab w:val="left" w:pos="720"/>
          <w:tab w:val="left" w:pos="1440"/>
          <w:tab w:val="left" w:pos="8865"/>
        </w:tabs>
        <w:jc w:val="both"/>
        <w:rPr>
          <w:rFonts w:ascii="GHEA Grapalat" w:hAnsi="GHEA Grapalat" w:cs="Sylfaen"/>
          <w:sz w:val="20"/>
          <w:lang w:val="hy-AM"/>
        </w:rPr>
      </w:pPr>
      <w:r w:rsidRPr="0040442B">
        <w:rPr>
          <w:rFonts w:ascii="GHEA Grapalat" w:hAnsi="GHEA Grapalat" w:cs="Sylfaen"/>
          <w:sz w:val="20"/>
          <w:lang w:val="hy-AM"/>
        </w:rPr>
        <w:t xml:space="preserve">         ք. </w:t>
      </w:r>
      <w:r w:rsidRPr="0040442B">
        <w:rPr>
          <w:rFonts w:ascii="GHEA Grapalat" w:hAnsi="GHEA Grapalat" w:cs="Sylfaen"/>
          <w:sz w:val="20"/>
          <w:u w:val="single"/>
          <w:lang w:val="hy-AM"/>
        </w:rPr>
        <w:t>Երևան</w:t>
      </w:r>
      <w:r w:rsidRPr="0040442B">
        <w:rPr>
          <w:rFonts w:ascii="GHEA Grapalat" w:hAnsi="GHEA Grapalat" w:cs="Sylfaen"/>
          <w:sz w:val="20"/>
          <w:lang w:val="hy-AM"/>
        </w:rPr>
        <w:t xml:space="preserve">                                                                                                            </w:t>
      </w:r>
      <w:r w:rsidRPr="0040442B">
        <w:rPr>
          <w:rFonts w:ascii="GHEA Grapalat" w:hAnsi="GHEA Grapalat"/>
          <w:lang w:val="hy-AM"/>
        </w:rPr>
        <w:t>«</w:t>
      </w:r>
      <w:r w:rsidRPr="0040442B">
        <w:rPr>
          <w:rFonts w:ascii="GHEA Grapalat" w:hAnsi="GHEA Grapalat"/>
          <w:u w:val="single"/>
          <w:lang w:val="hy-AM"/>
        </w:rPr>
        <w:t xml:space="preserve">     </w:t>
      </w:r>
      <w:r w:rsidRPr="0040442B">
        <w:rPr>
          <w:rFonts w:ascii="GHEA Grapalat" w:hAnsi="GHEA Grapalat"/>
          <w:lang w:val="hy-AM"/>
        </w:rPr>
        <w:t xml:space="preserve">» </w:t>
      </w:r>
      <w:r w:rsidRPr="0040442B">
        <w:rPr>
          <w:rFonts w:ascii="GHEA Grapalat" w:hAnsi="GHEA Grapalat"/>
          <w:u w:val="single"/>
          <w:lang w:val="hy-AM"/>
        </w:rPr>
        <w:t xml:space="preserve">          </w:t>
      </w:r>
      <w:r w:rsidRPr="0040442B">
        <w:rPr>
          <w:rFonts w:ascii="GHEA Grapalat" w:hAnsi="GHEA Grapalat"/>
          <w:lang w:val="hy-AM"/>
        </w:rPr>
        <w:t xml:space="preserve"> </w:t>
      </w:r>
      <w:r w:rsidRPr="0040442B">
        <w:rPr>
          <w:rFonts w:ascii="GHEA Grapalat" w:hAnsi="GHEA Grapalat" w:cs="Sylfaen"/>
          <w:sz w:val="20"/>
          <w:lang w:val="hy-AM"/>
        </w:rPr>
        <w:t>20   թ.</w:t>
      </w:r>
    </w:p>
    <w:p w14:paraId="4163E530" w14:textId="77777777" w:rsidR="00226697" w:rsidRPr="0040442B" w:rsidRDefault="00226697" w:rsidP="00226697">
      <w:pPr>
        <w:tabs>
          <w:tab w:val="left" w:pos="720"/>
          <w:tab w:val="left" w:pos="1440"/>
          <w:tab w:val="left" w:pos="8865"/>
        </w:tabs>
        <w:jc w:val="both"/>
        <w:rPr>
          <w:rFonts w:ascii="GHEA Grapalat" w:hAnsi="GHEA Grapalat" w:cs="Sylfaen"/>
          <w:sz w:val="20"/>
          <w:lang w:val="hy-AM"/>
        </w:rPr>
      </w:pPr>
      <w:r w:rsidRPr="0040442B">
        <w:rPr>
          <w:rFonts w:ascii="GHEA Grapalat" w:hAnsi="GHEA Grapalat" w:cs="Sylfaen"/>
          <w:sz w:val="20"/>
          <w:lang w:val="hy-AM"/>
        </w:rPr>
        <w:t xml:space="preserve"> </w:t>
      </w:r>
    </w:p>
    <w:p w14:paraId="305C48DE"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lang w:val="hy-AM"/>
        </w:rPr>
        <w:t>«</w:t>
      </w:r>
      <w:r w:rsidRPr="0040442B">
        <w:rPr>
          <w:rFonts w:ascii="GHEA Grapalat" w:hAnsi="GHEA Grapalat" w:cs="Sylfaen"/>
          <w:sz w:val="20"/>
          <w:lang w:val="hy-AM"/>
        </w:rPr>
        <w:t>Երևանի Ջոն Կիրակոսյանի անվան հ.20 հիմնական դպրոց</w:t>
      </w:r>
      <w:r w:rsidRPr="0040442B">
        <w:rPr>
          <w:rFonts w:ascii="GHEA Grapalat" w:hAnsi="GHEA Grapalat"/>
          <w:lang w:val="hy-AM"/>
        </w:rPr>
        <w:t xml:space="preserve">» </w:t>
      </w:r>
      <w:r w:rsidRPr="0040442B">
        <w:rPr>
          <w:rFonts w:ascii="GHEA Grapalat" w:hAnsi="GHEA Grapalat"/>
          <w:sz w:val="20"/>
          <w:szCs w:val="20"/>
          <w:lang w:val="hy-AM"/>
        </w:rPr>
        <w:t>ՊՈԱԿ-ն</w:t>
      </w:r>
      <w:r w:rsidRPr="0040442B">
        <w:rPr>
          <w:rFonts w:ascii="GHEA Grapalat" w:hAnsi="GHEA Grapalat" w:cs="Times Armenian"/>
          <w:sz w:val="20"/>
          <w:szCs w:val="20"/>
          <w:lang w:val="hy-AM"/>
        </w:rPr>
        <w:t>,</w:t>
      </w:r>
      <w:r w:rsidRPr="0040442B">
        <w:rPr>
          <w:rFonts w:ascii="GHEA Grapalat" w:hAnsi="GHEA Grapalat" w:cs="Times Armenian"/>
          <w:sz w:val="20"/>
          <w:lang w:val="hy-AM"/>
        </w:rPr>
        <w:t xml:space="preserve"> </w:t>
      </w:r>
      <w:r w:rsidRPr="0040442B">
        <w:rPr>
          <w:rFonts w:ascii="GHEA Grapalat" w:hAnsi="GHEA Grapalat" w:cs="Sylfaen"/>
          <w:sz w:val="20"/>
          <w:lang w:val="hy-AM"/>
        </w:rPr>
        <w:t>ի</w:t>
      </w:r>
      <w:r w:rsidRPr="0040442B">
        <w:rPr>
          <w:rFonts w:ascii="GHEA Grapalat" w:hAnsi="GHEA Grapalat" w:cs="Times Armenian"/>
          <w:sz w:val="20"/>
          <w:lang w:val="hy-AM"/>
        </w:rPr>
        <w:t xml:space="preserve"> </w:t>
      </w:r>
      <w:r w:rsidRPr="0040442B">
        <w:rPr>
          <w:rFonts w:ascii="GHEA Grapalat" w:hAnsi="GHEA Grapalat" w:cs="Sylfaen"/>
          <w:sz w:val="20"/>
          <w:lang w:val="hy-AM"/>
        </w:rPr>
        <w:t>դեմս</w:t>
      </w:r>
      <w:r w:rsidRPr="0040442B">
        <w:rPr>
          <w:rFonts w:ascii="GHEA Grapalat" w:hAnsi="GHEA Grapalat" w:cs="Times Armenian"/>
          <w:sz w:val="20"/>
          <w:lang w:val="hy-AM"/>
        </w:rPr>
        <w:t xml:space="preserve"> վարչատնտեսական մասի համակարգող՝ Օֆելյա Ասատրյանի, </w:t>
      </w:r>
      <w:r w:rsidRPr="0040442B">
        <w:rPr>
          <w:rFonts w:ascii="GHEA Grapalat" w:hAnsi="GHEA Grapalat" w:cs="Sylfaen"/>
          <w:sz w:val="20"/>
          <w:lang w:val="hy-AM"/>
        </w:rPr>
        <w:t>որը</w:t>
      </w:r>
      <w:r w:rsidRPr="0040442B">
        <w:rPr>
          <w:rFonts w:ascii="GHEA Grapalat" w:hAnsi="GHEA Grapalat" w:cs="Times Armenian"/>
          <w:sz w:val="20"/>
          <w:lang w:val="hy-AM"/>
        </w:rPr>
        <w:t xml:space="preserve"> </w:t>
      </w:r>
      <w:r w:rsidRPr="0040442B">
        <w:rPr>
          <w:rFonts w:ascii="GHEA Grapalat" w:hAnsi="GHEA Grapalat" w:cs="Sylfaen"/>
          <w:sz w:val="20"/>
          <w:lang w:val="hy-AM"/>
        </w:rPr>
        <w:t>գործում</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կազմակերպության </w:t>
      </w:r>
      <w:r w:rsidRPr="0040442B">
        <w:rPr>
          <w:rFonts w:ascii="GHEA Grapalat" w:hAnsi="GHEA Grapalat" w:cs="Sylfaen"/>
          <w:sz w:val="20"/>
          <w:lang w:val="hy-AM"/>
        </w:rPr>
        <w:t>կանոնադրության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հիման</w:t>
      </w:r>
      <w:r w:rsidRPr="0040442B">
        <w:rPr>
          <w:rFonts w:ascii="GHEA Grapalat" w:hAnsi="GHEA Grapalat" w:cs="Times Armenian"/>
          <w:sz w:val="20"/>
          <w:lang w:val="hy-AM"/>
        </w:rPr>
        <w:t xml:space="preserve"> </w:t>
      </w:r>
      <w:r w:rsidRPr="0040442B">
        <w:rPr>
          <w:rFonts w:ascii="GHEA Grapalat" w:hAnsi="GHEA Grapalat" w:cs="Sylfaen"/>
          <w:sz w:val="20"/>
          <w:lang w:val="hy-AM"/>
        </w:rPr>
        <w:t>վրա</w:t>
      </w:r>
      <w:r w:rsidRPr="0040442B">
        <w:rPr>
          <w:rFonts w:ascii="GHEA Grapalat" w:hAnsi="GHEA Grapalat" w:cs="Times Armenian"/>
          <w:sz w:val="20"/>
          <w:lang w:val="hy-AM"/>
        </w:rPr>
        <w:t xml:space="preserve"> (</w:t>
      </w:r>
      <w:r w:rsidRPr="0040442B">
        <w:rPr>
          <w:rFonts w:ascii="GHEA Grapalat" w:hAnsi="GHEA Grapalat" w:cs="Sylfaen"/>
          <w:sz w:val="20"/>
          <w:lang w:val="hy-AM"/>
        </w:rPr>
        <w:t>այսուհետ՝</w:t>
      </w:r>
      <w:r w:rsidRPr="0040442B">
        <w:rPr>
          <w:rFonts w:ascii="GHEA Grapalat" w:hAnsi="GHEA Grapalat" w:cs="Times Armenian"/>
          <w:sz w:val="20"/>
          <w:lang w:val="hy-AM"/>
        </w:rPr>
        <w:t xml:space="preserve"> </w:t>
      </w:r>
      <w:r w:rsidRPr="0040442B">
        <w:rPr>
          <w:rFonts w:ascii="GHEA Grapalat" w:hAnsi="GHEA Grapalat" w:cs="Sylfaen"/>
          <w:sz w:val="20"/>
          <w:lang w:val="hy-AM"/>
        </w:rPr>
        <w:t>Պատվիրատու</w:t>
      </w:r>
      <w:r w:rsidRPr="0040442B">
        <w:rPr>
          <w:rFonts w:ascii="GHEA Grapalat" w:hAnsi="GHEA Grapalat" w:cs="Times Armenian"/>
          <w:sz w:val="20"/>
          <w:lang w:val="hy-AM"/>
        </w:rPr>
        <w:t xml:space="preserve">), </w:t>
      </w:r>
      <w:r w:rsidRPr="0040442B">
        <w:rPr>
          <w:rFonts w:ascii="GHEA Grapalat" w:hAnsi="GHEA Grapalat" w:cs="Sylfaen"/>
          <w:sz w:val="20"/>
          <w:lang w:val="hy-AM"/>
        </w:rPr>
        <w:t>մի</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կողմից</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ն</w:t>
      </w:r>
      <w:r w:rsidRPr="0040442B">
        <w:rPr>
          <w:rFonts w:ascii="GHEA Grapalat" w:hAnsi="GHEA Grapalat" w:cs="Times Armenian"/>
          <w:sz w:val="20"/>
          <w:lang w:val="hy-AM"/>
        </w:rPr>
        <w:t>,</w:t>
      </w:r>
      <w:r w:rsidRPr="0040442B">
        <w:rPr>
          <w:rFonts w:ascii="GHEA Grapalat" w:hAnsi="GHEA Grapalat"/>
          <w:sz w:val="20"/>
          <w:lang w:val="hy-AM"/>
        </w:rPr>
        <w:t xml:space="preserve"> </w:t>
      </w:r>
      <w:r w:rsidRPr="0040442B">
        <w:rPr>
          <w:rFonts w:ascii="GHEA Grapalat" w:hAnsi="GHEA Grapalat" w:cs="Sylfaen"/>
          <w:sz w:val="20"/>
          <w:lang w:val="hy-AM"/>
        </w:rPr>
        <w:t>ի</w:t>
      </w:r>
      <w:r w:rsidRPr="0040442B">
        <w:rPr>
          <w:rFonts w:ascii="GHEA Grapalat" w:hAnsi="GHEA Grapalat" w:cs="Times Armenian"/>
          <w:sz w:val="20"/>
          <w:lang w:val="hy-AM"/>
        </w:rPr>
        <w:t xml:space="preserve"> </w:t>
      </w:r>
      <w:r w:rsidRPr="0040442B">
        <w:rPr>
          <w:rFonts w:ascii="GHEA Grapalat" w:hAnsi="GHEA Grapalat" w:cs="Sylfaen"/>
          <w:sz w:val="20"/>
          <w:lang w:val="hy-AM"/>
        </w:rPr>
        <w:t>դեմս</w:t>
      </w:r>
      <w:r w:rsidRPr="0040442B">
        <w:rPr>
          <w:rFonts w:ascii="GHEA Grapalat" w:hAnsi="GHEA Grapalat" w:cs="Times Armenian"/>
          <w:sz w:val="20"/>
          <w:lang w:val="hy-AM"/>
        </w:rPr>
        <w:t xml:space="preserve"> </w:t>
      </w:r>
      <w:r w:rsidRPr="0040442B">
        <w:rPr>
          <w:rFonts w:ascii="GHEA Grapalat" w:hAnsi="GHEA Grapalat" w:cs="Sylfaen"/>
          <w:sz w:val="20"/>
          <w:lang w:val="hy-AM"/>
        </w:rPr>
        <w:t>տնօրեն</w:t>
      </w:r>
      <w:r w:rsidRPr="0040442B">
        <w:rPr>
          <w:rFonts w:ascii="GHEA Grapalat" w:hAnsi="GHEA Grapalat" w:cs="Times Armenian"/>
          <w:sz w:val="20"/>
          <w:lang w:val="hy-AM"/>
        </w:rPr>
        <w:t xml:space="preserve"> ------------------------</w:t>
      </w:r>
      <w:r w:rsidRPr="0040442B">
        <w:rPr>
          <w:rFonts w:ascii="GHEA Grapalat" w:hAnsi="GHEA Grapalat" w:cs="Sylfaen"/>
          <w:sz w:val="20"/>
          <w:lang w:val="hy-AM"/>
        </w:rPr>
        <w:t>ի, որը</w:t>
      </w:r>
      <w:r w:rsidRPr="0040442B">
        <w:rPr>
          <w:rFonts w:ascii="GHEA Grapalat" w:hAnsi="GHEA Grapalat" w:cs="Times Armenian"/>
          <w:sz w:val="20"/>
          <w:lang w:val="hy-AM"/>
        </w:rPr>
        <w:t xml:space="preserve"> </w:t>
      </w:r>
      <w:r w:rsidRPr="0040442B">
        <w:rPr>
          <w:rFonts w:ascii="GHEA Grapalat" w:hAnsi="GHEA Grapalat" w:cs="Sylfaen"/>
          <w:sz w:val="20"/>
          <w:lang w:val="hy-AM"/>
        </w:rPr>
        <w:t>գործում</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 </w:t>
      </w:r>
      <w:r w:rsidRPr="0040442B">
        <w:rPr>
          <w:rFonts w:ascii="GHEA Grapalat" w:hAnsi="GHEA Grapalat" w:cs="Sylfaen"/>
          <w:sz w:val="20"/>
          <w:lang w:val="hy-AM"/>
        </w:rPr>
        <w:t>կանոնադրության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հիման</w:t>
      </w:r>
      <w:r w:rsidRPr="0040442B">
        <w:rPr>
          <w:rFonts w:ascii="GHEA Grapalat" w:hAnsi="GHEA Grapalat" w:cs="Times Armenian"/>
          <w:sz w:val="20"/>
          <w:lang w:val="hy-AM"/>
        </w:rPr>
        <w:t xml:space="preserve"> </w:t>
      </w:r>
      <w:r w:rsidRPr="0040442B">
        <w:rPr>
          <w:rFonts w:ascii="GHEA Grapalat" w:hAnsi="GHEA Grapalat" w:cs="Sylfaen"/>
          <w:sz w:val="20"/>
          <w:lang w:val="hy-AM"/>
        </w:rPr>
        <w:t>վրա</w:t>
      </w:r>
      <w:r w:rsidRPr="0040442B">
        <w:rPr>
          <w:rFonts w:ascii="GHEA Grapalat" w:hAnsi="GHEA Grapalat" w:cs="Times Armenian"/>
          <w:sz w:val="20"/>
          <w:lang w:val="hy-AM"/>
        </w:rPr>
        <w:t xml:space="preserve"> (</w:t>
      </w:r>
      <w:r w:rsidRPr="0040442B">
        <w:rPr>
          <w:rFonts w:ascii="GHEA Grapalat" w:hAnsi="GHEA Grapalat" w:cs="Sylfaen"/>
          <w:sz w:val="20"/>
          <w:lang w:val="hy-AM"/>
        </w:rPr>
        <w:t>այսուհետ՝</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մյուս</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կողմից</w:t>
      </w:r>
      <w:r w:rsidRPr="0040442B">
        <w:rPr>
          <w:rFonts w:ascii="GHEA Grapalat" w:hAnsi="GHEA Grapalat" w:cs="Times Armenian"/>
          <w:sz w:val="20"/>
          <w:lang w:val="hy-AM"/>
        </w:rPr>
        <w:t xml:space="preserve">, </w:t>
      </w:r>
      <w:r w:rsidRPr="0040442B">
        <w:rPr>
          <w:rFonts w:ascii="GHEA Grapalat" w:hAnsi="GHEA Grapalat" w:cs="Sylfaen"/>
          <w:sz w:val="20"/>
          <w:lang w:val="hy-AM"/>
        </w:rPr>
        <w:t>կնքեցին</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հետևյալի</w:t>
      </w:r>
      <w:r w:rsidRPr="0040442B">
        <w:rPr>
          <w:rFonts w:ascii="GHEA Grapalat" w:hAnsi="GHEA Grapalat" w:cs="Times Armenian"/>
          <w:sz w:val="20"/>
          <w:lang w:val="hy-AM"/>
        </w:rPr>
        <w:t xml:space="preserve"> </w:t>
      </w:r>
      <w:r w:rsidRPr="0040442B">
        <w:rPr>
          <w:rFonts w:ascii="GHEA Grapalat" w:hAnsi="GHEA Grapalat" w:cs="Sylfaen"/>
          <w:sz w:val="20"/>
          <w:lang w:val="hy-AM"/>
        </w:rPr>
        <w:t>մասին</w:t>
      </w:r>
      <w:r w:rsidRPr="0040442B">
        <w:rPr>
          <w:rFonts w:ascii="GHEA Grapalat" w:hAnsi="GHEA Grapalat" w:cs="Times Armenian"/>
          <w:sz w:val="20"/>
          <w:lang w:val="hy-AM"/>
        </w:rPr>
        <w:t>։</w:t>
      </w:r>
    </w:p>
    <w:p w14:paraId="5F642BBD" w14:textId="77777777" w:rsidR="00226697" w:rsidRPr="0040442B" w:rsidRDefault="00226697" w:rsidP="00226697">
      <w:pPr>
        <w:jc w:val="both"/>
        <w:rPr>
          <w:rFonts w:ascii="GHEA Grapalat" w:hAnsi="GHEA Grapalat"/>
          <w:i/>
          <w:sz w:val="20"/>
          <w:lang w:val="hy-AM" w:eastAsia="zh-CN"/>
        </w:rPr>
      </w:pPr>
    </w:p>
    <w:p w14:paraId="20EEC941" w14:textId="77777777" w:rsidR="00226697" w:rsidRPr="0040442B" w:rsidRDefault="00226697" w:rsidP="00226697">
      <w:pPr>
        <w:ind w:firstLine="720"/>
        <w:jc w:val="both"/>
        <w:rPr>
          <w:rFonts w:ascii="GHEA Grapalat" w:hAnsi="GHEA Grapalat" w:cs="Sylfaen"/>
          <w:b/>
          <w:smallCaps/>
          <w:sz w:val="20"/>
          <w:lang w:val="hy-AM"/>
        </w:rPr>
      </w:pPr>
      <w:r w:rsidRPr="0040442B">
        <w:rPr>
          <w:rFonts w:ascii="GHEA Grapalat" w:hAnsi="GHEA Grapalat" w:cs="Sylfaen"/>
          <w:b/>
          <w:smallCaps/>
          <w:sz w:val="20"/>
          <w:lang w:val="hy-AM"/>
        </w:rPr>
        <w:t>1. Պայմանագրի առարկան</w:t>
      </w:r>
    </w:p>
    <w:p w14:paraId="03AB830E" w14:textId="69578795"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 xml:space="preserve">1.1 Պատվիրատուն հանձնարարում է, իսկ Կատարողը ստանձնում է </w:t>
      </w:r>
      <w:r w:rsidR="00023C09" w:rsidRPr="00023C09">
        <w:rPr>
          <w:rFonts w:ascii="GHEA Grapalat" w:hAnsi="GHEA Grapalat" w:cs="Sylfaen"/>
          <w:sz w:val="20"/>
          <w:lang w:val="hy-AM"/>
        </w:rPr>
        <w:t>Գույքագրման</w:t>
      </w:r>
      <w:r w:rsidRPr="0040442B">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40442B">
        <w:rPr>
          <w:rFonts w:ascii="GHEA Grapalat" w:hAnsi="GHEA Grapalat"/>
          <w:sz w:val="20"/>
          <w:lang w:val="hy-AM"/>
        </w:rPr>
        <w:t>գնման ժամանակացույցի</w:t>
      </w:r>
      <w:r w:rsidRPr="0040442B">
        <w:rPr>
          <w:rFonts w:ascii="GHEA Grapalat" w:hAnsi="GHEA Grapalat" w:cs="Sylfaen"/>
          <w:sz w:val="20"/>
          <w:lang w:val="hy-AM"/>
        </w:rPr>
        <w:t xml:space="preserve"> պահանջների։</w:t>
      </w:r>
    </w:p>
    <w:p w14:paraId="65CF6BA7"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 xml:space="preserve">1.2 </w:t>
      </w:r>
      <w:r w:rsidRPr="0040442B">
        <w:rPr>
          <w:rFonts w:ascii="GHEA Grapalat" w:hAnsi="GHEA Grapalat"/>
          <w:sz w:val="20"/>
          <w:lang w:val="hy-AM"/>
        </w:rPr>
        <w:t xml:space="preserve">Ծառայությունը մատուցվում է պայմանագրի N 1 հավելվածով սահմանված </w:t>
      </w:r>
      <w:r w:rsidRPr="0040442B">
        <w:rPr>
          <w:rFonts w:ascii="GHEA Grapalat" w:hAnsi="GHEA Grapalat" w:cs="Sylfaen"/>
          <w:sz w:val="20"/>
          <w:lang w:val="hy-AM"/>
        </w:rPr>
        <w:t>Տեխնիկական բնութագիր-</w:t>
      </w:r>
      <w:r w:rsidRPr="0040442B">
        <w:rPr>
          <w:rFonts w:ascii="GHEA Grapalat" w:hAnsi="GHEA Grapalat"/>
          <w:sz w:val="20"/>
          <w:lang w:val="hy-AM"/>
        </w:rPr>
        <w:t>գնման ժամանակացույցին համապատասխան և սահմանված ժամկետներով։</w:t>
      </w:r>
    </w:p>
    <w:p w14:paraId="6161CF04" w14:textId="77777777" w:rsidR="00226697" w:rsidRPr="0040442B" w:rsidRDefault="00226697" w:rsidP="00226697">
      <w:pPr>
        <w:ind w:firstLine="720"/>
        <w:jc w:val="both"/>
        <w:rPr>
          <w:rFonts w:ascii="GHEA Grapalat" w:hAnsi="GHEA Grapalat" w:cs="Sylfaen"/>
          <w:sz w:val="20"/>
          <w:lang w:val="hy-AM"/>
        </w:rPr>
      </w:pPr>
    </w:p>
    <w:p w14:paraId="004FB522" w14:textId="77777777" w:rsidR="00226697" w:rsidRPr="0040442B" w:rsidRDefault="00226697" w:rsidP="00226697">
      <w:pPr>
        <w:ind w:firstLine="720"/>
        <w:jc w:val="both"/>
        <w:rPr>
          <w:rFonts w:ascii="GHEA Grapalat" w:hAnsi="GHEA Grapalat" w:cs="Sylfaen"/>
          <w:b/>
          <w:smallCaps/>
          <w:sz w:val="20"/>
          <w:lang w:val="hy-AM"/>
        </w:rPr>
      </w:pPr>
      <w:r w:rsidRPr="0040442B">
        <w:rPr>
          <w:rFonts w:ascii="GHEA Grapalat" w:hAnsi="GHEA Grapalat" w:cs="Sylfaen"/>
          <w:b/>
          <w:smallCaps/>
          <w:sz w:val="20"/>
          <w:lang w:val="hy-AM"/>
        </w:rPr>
        <w:t>2. ԿՈՂՄԵՐԻ ԻՐԱՎՈՒՆՔՆԵՐԸ ԵՎ ՊԱՐՏԱԿԱՆՈՒԹՅՈՒՆՆԵՐԸ</w:t>
      </w:r>
    </w:p>
    <w:p w14:paraId="0CE48351"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2.1 Պատվիրատուն իրավունք ունի`</w:t>
      </w:r>
    </w:p>
    <w:p w14:paraId="358E631D"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27D2997"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2.1.2 Եթե</w:t>
      </w:r>
      <w:r w:rsidRPr="0040442B">
        <w:rPr>
          <w:rFonts w:ascii="GHEA Grapalat" w:hAnsi="GHEA Grapalat" w:cs="Times Armenian"/>
          <w:sz w:val="20"/>
          <w:lang w:val="hy-AM"/>
        </w:rPr>
        <w:t xml:space="preserve"> մատուցվել է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N 1 հավելվածում </w:t>
      </w:r>
      <w:r w:rsidRPr="0040442B">
        <w:rPr>
          <w:rFonts w:ascii="GHEA Grapalat" w:hAnsi="GHEA Grapalat" w:cs="Sylfaen"/>
          <w:sz w:val="20"/>
          <w:lang w:val="hy-AM"/>
        </w:rPr>
        <w:t>նշված</w:t>
      </w:r>
      <w:r w:rsidRPr="0040442B">
        <w:rPr>
          <w:rFonts w:ascii="GHEA Grapalat" w:hAnsi="GHEA Grapalat" w:cs="Times Armenian"/>
          <w:sz w:val="20"/>
          <w:lang w:val="hy-AM"/>
        </w:rPr>
        <w:t xml:space="preserve"> </w:t>
      </w:r>
      <w:r w:rsidRPr="0040442B">
        <w:rPr>
          <w:rFonts w:ascii="GHEA Grapalat" w:hAnsi="GHEA Grapalat" w:cs="Sylfaen"/>
          <w:sz w:val="20"/>
          <w:lang w:val="hy-AM"/>
        </w:rPr>
        <w:t>Տեխնիկական բնութագիր-</w:t>
      </w:r>
      <w:r w:rsidRPr="0040442B">
        <w:rPr>
          <w:rFonts w:ascii="GHEA Grapalat" w:hAnsi="GHEA Grapalat"/>
          <w:sz w:val="20"/>
          <w:lang w:val="hy-AM"/>
        </w:rPr>
        <w:t>գնման ժամանակացույցի</w:t>
      </w:r>
      <w:r w:rsidRPr="0040442B">
        <w:rPr>
          <w:rFonts w:ascii="GHEA Grapalat" w:hAnsi="GHEA Grapalat" w:cs="Sylfaen"/>
          <w:sz w:val="20"/>
          <w:lang w:val="hy-AM"/>
        </w:rPr>
        <w:t>ն</w:t>
      </w:r>
      <w:r w:rsidRPr="0040442B">
        <w:rPr>
          <w:rFonts w:ascii="GHEA Grapalat" w:hAnsi="GHEA Grapalat" w:cs="Times Armenian"/>
          <w:sz w:val="20"/>
          <w:lang w:val="hy-AM"/>
        </w:rPr>
        <w:t xml:space="preserve"> </w:t>
      </w:r>
      <w:r w:rsidRPr="0040442B">
        <w:rPr>
          <w:rFonts w:ascii="GHEA Grapalat" w:hAnsi="GHEA Grapalat" w:cs="Sylfaen"/>
          <w:sz w:val="20"/>
          <w:lang w:val="hy-AM"/>
        </w:rPr>
        <w:t>չհամապատասխանող</w:t>
      </w:r>
      <w:r w:rsidRPr="0040442B">
        <w:rPr>
          <w:rFonts w:ascii="GHEA Grapalat" w:hAnsi="GHEA Grapalat" w:cs="Times Armenian"/>
          <w:sz w:val="20"/>
          <w:lang w:val="hy-AM"/>
        </w:rPr>
        <w:t xml:space="preserve"> ծառայություն.</w:t>
      </w:r>
      <w:r w:rsidRPr="0040442B">
        <w:rPr>
          <w:rFonts w:ascii="GHEA Grapalat" w:hAnsi="GHEA Grapalat"/>
          <w:sz w:val="20"/>
          <w:lang w:val="hy-AM"/>
        </w:rPr>
        <w:t xml:space="preserve"> </w:t>
      </w:r>
    </w:p>
    <w:p w14:paraId="06B15D27"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ա</w:t>
      </w:r>
      <w:r w:rsidRPr="0040442B">
        <w:rPr>
          <w:rFonts w:ascii="GHEA Grapalat" w:hAnsi="GHEA Grapalat" w:cs="Times Armenian"/>
          <w:sz w:val="20"/>
          <w:lang w:val="hy-AM"/>
        </w:rPr>
        <w:t xml:space="preserve">) </w:t>
      </w:r>
      <w:r w:rsidRPr="0040442B">
        <w:rPr>
          <w:rFonts w:ascii="GHEA Grapalat" w:hAnsi="GHEA Grapalat" w:cs="Sylfaen"/>
          <w:sz w:val="20"/>
          <w:lang w:val="hy-AM"/>
        </w:rPr>
        <w:t>Չընդունել</w:t>
      </w:r>
      <w:r w:rsidRPr="0040442B">
        <w:rPr>
          <w:rFonts w:ascii="GHEA Grapalat" w:hAnsi="GHEA Grapalat" w:cs="Times Armenian"/>
          <w:sz w:val="20"/>
          <w:lang w:val="hy-AM"/>
        </w:rPr>
        <w:t xml:space="preserve"> ծառայությունը</w:t>
      </w:r>
      <w:r w:rsidRPr="0040442B">
        <w:rPr>
          <w:rFonts w:ascii="GHEA Grapalat" w:hAnsi="GHEA Grapalat" w:cs="Sylfaen"/>
          <w:sz w:val="20"/>
          <w:lang w:val="hy-AM"/>
        </w:rPr>
        <w:t>՝ իր</w:t>
      </w:r>
      <w:r w:rsidRPr="0040442B">
        <w:rPr>
          <w:rFonts w:ascii="GHEA Grapalat" w:hAnsi="GHEA Grapalat" w:cs="Times Armenian"/>
          <w:sz w:val="20"/>
          <w:lang w:val="hy-AM"/>
        </w:rPr>
        <w:t xml:space="preserve"> </w:t>
      </w:r>
      <w:r w:rsidRPr="0040442B">
        <w:rPr>
          <w:rFonts w:ascii="GHEA Grapalat" w:hAnsi="GHEA Grapalat" w:cs="Sylfaen"/>
          <w:sz w:val="20"/>
          <w:lang w:val="hy-AM"/>
        </w:rPr>
        <w:t>հայեցողությամբ</w:t>
      </w:r>
      <w:r w:rsidRPr="0040442B">
        <w:rPr>
          <w:rFonts w:ascii="GHEA Grapalat" w:hAnsi="GHEA Grapalat" w:cs="Times Armenian"/>
          <w:sz w:val="20"/>
          <w:lang w:val="hy-AM"/>
        </w:rPr>
        <w:t xml:space="preserve"> </w:t>
      </w:r>
      <w:r w:rsidRPr="0040442B">
        <w:rPr>
          <w:rFonts w:ascii="GHEA Grapalat" w:hAnsi="GHEA Grapalat" w:cs="Sylfaen"/>
          <w:sz w:val="20"/>
          <w:lang w:val="hy-AM"/>
        </w:rPr>
        <w:t>սահմանելով</w:t>
      </w:r>
      <w:r w:rsidRPr="0040442B">
        <w:rPr>
          <w:rFonts w:ascii="GHEA Grapalat" w:hAnsi="GHEA Grapalat" w:cs="Times Armenian"/>
          <w:sz w:val="20"/>
          <w:lang w:val="hy-AM"/>
        </w:rPr>
        <w:t xml:space="preserve"> </w:t>
      </w:r>
      <w:r w:rsidRPr="0040442B">
        <w:rPr>
          <w:rFonts w:ascii="GHEA Grapalat" w:hAnsi="GHEA Grapalat" w:cs="Sylfaen"/>
          <w:sz w:val="20"/>
          <w:lang w:val="hy-AM"/>
        </w:rPr>
        <w:t>անպատշաճ</w:t>
      </w:r>
      <w:r w:rsidRPr="0040442B">
        <w:rPr>
          <w:rFonts w:ascii="GHEA Grapalat" w:hAnsi="GHEA Grapalat" w:cs="Times Armenian"/>
          <w:sz w:val="20"/>
          <w:lang w:val="hy-AM"/>
        </w:rPr>
        <w:t xml:space="preserve"> </w:t>
      </w:r>
      <w:r w:rsidRPr="0040442B">
        <w:rPr>
          <w:rFonts w:ascii="GHEA Grapalat" w:hAnsi="GHEA Grapalat" w:cs="Sylfaen"/>
          <w:sz w:val="20"/>
          <w:lang w:val="hy-AM"/>
        </w:rPr>
        <w:t>որակի</w:t>
      </w:r>
      <w:r w:rsidRPr="0040442B">
        <w:rPr>
          <w:rFonts w:ascii="GHEA Grapalat" w:hAnsi="GHEA Grapalat" w:cs="Times Armenian"/>
          <w:sz w:val="20"/>
          <w:lang w:val="hy-AM"/>
        </w:rPr>
        <w:t xml:space="preserve"> ծառայությունը  </w:t>
      </w:r>
      <w:r w:rsidRPr="0040442B">
        <w:rPr>
          <w:rFonts w:ascii="GHEA Grapalat" w:hAnsi="GHEA Grapalat" w:cs="Sylfaen"/>
          <w:sz w:val="20"/>
          <w:lang w:val="hy-AM"/>
        </w:rPr>
        <w:t>պայմանագրին</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համապատասխանող</w:t>
      </w:r>
      <w:r w:rsidRPr="0040442B">
        <w:rPr>
          <w:rFonts w:ascii="GHEA Grapalat" w:hAnsi="GHEA Grapalat" w:cs="Times Armenian"/>
          <w:sz w:val="20"/>
          <w:lang w:val="hy-AM"/>
        </w:rPr>
        <w:t xml:space="preserve"> ծ</w:t>
      </w:r>
      <w:r w:rsidRPr="0040442B">
        <w:rPr>
          <w:rFonts w:ascii="GHEA Grapalat" w:hAnsi="GHEA Grapalat" w:cs="Sylfaen"/>
          <w:sz w:val="20"/>
          <w:lang w:val="hy-AM"/>
        </w:rPr>
        <w:t>առայությամբ</w:t>
      </w:r>
      <w:r w:rsidRPr="0040442B">
        <w:rPr>
          <w:rFonts w:ascii="GHEA Grapalat" w:hAnsi="GHEA Grapalat" w:cs="Times Armenian"/>
          <w:sz w:val="20"/>
          <w:lang w:val="hy-AM"/>
        </w:rPr>
        <w:t xml:space="preserve"> </w:t>
      </w:r>
      <w:r w:rsidRPr="0040442B">
        <w:rPr>
          <w:rFonts w:ascii="GHEA Grapalat" w:hAnsi="GHEA Grapalat" w:cs="Sylfaen"/>
          <w:sz w:val="20"/>
          <w:lang w:val="hy-AM"/>
        </w:rPr>
        <w:t>անհատույց</w:t>
      </w:r>
      <w:r w:rsidRPr="0040442B">
        <w:rPr>
          <w:rFonts w:ascii="GHEA Grapalat" w:hAnsi="GHEA Grapalat" w:cs="Times Armenian"/>
          <w:sz w:val="20"/>
          <w:lang w:val="hy-AM"/>
        </w:rPr>
        <w:t xml:space="preserve"> </w:t>
      </w:r>
      <w:r w:rsidRPr="0040442B">
        <w:rPr>
          <w:rFonts w:ascii="GHEA Grapalat" w:hAnsi="GHEA Grapalat" w:cs="Sylfaen"/>
          <w:sz w:val="20"/>
          <w:lang w:val="hy-AM"/>
        </w:rPr>
        <w:t>փոխարինման</w:t>
      </w:r>
      <w:r w:rsidRPr="0040442B">
        <w:rPr>
          <w:rFonts w:ascii="GHEA Grapalat" w:hAnsi="GHEA Grapalat" w:cs="Times Armenian"/>
          <w:sz w:val="20"/>
          <w:lang w:val="hy-AM"/>
        </w:rPr>
        <w:t xml:space="preserve"> </w:t>
      </w:r>
      <w:r w:rsidRPr="0040442B">
        <w:rPr>
          <w:rFonts w:ascii="GHEA Grapalat" w:hAnsi="GHEA Grapalat" w:cs="Sylfaen"/>
          <w:sz w:val="20"/>
          <w:lang w:val="hy-AM"/>
        </w:rPr>
        <w:t>ողջամիտ</w:t>
      </w:r>
      <w:r w:rsidRPr="0040442B">
        <w:rPr>
          <w:rFonts w:ascii="GHEA Grapalat" w:hAnsi="GHEA Grapalat" w:cs="Times Armenian"/>
          <w:sz w:val="20"/>
          <w:lang w:val="hy-AM"/>
        </w:rPr>
        <w:t xml:space="preserve"> </w:t>
      </w:r>
      <w:r w:rsidRPr="0040442B">
        <w:rPr>
          <w:rFonts w:ascii="GHEA Grapalat" w:hAnsi="GHEA Grapalat" w:cs="Sylfaen"/>
          <w:sz w:val="20"/>
          <w:lang w:val="hy-AM"/>
        </w:rPr>
        <w:t>ժամկետ և</w:t>
      </w:r>
      <w:r w:rsidRPr="0040442B">
        <w:rPr>
          <w:rFonts w:ascii="GHEA Grapalat" w:hAnsi="GHEA Grapalat" w:cs="Times Armenian"/>
          <w:sz w:val="20"/>
          <w:lang w:val="hy-AM"/>
        </w:rPr>
        <w:t xml:space="preserve"> </w:t>
      </w:r>
      <w:r w:rsidRPr="0040442B">
        <w:rPr>
          <w:rFonts w:ascii="GHEA Grapalat" w:hAnsi="GHEA Grapalat" w:cs="Sylfaen"/>
          <w:sz w:val="20"/>
          <w:lang w:val="hy-AM"/>
        </w:rPr>
        <w:t>պահանջել</w:t>
      </w:r>
      <w:r w:rsidRPr="0040442B">
        <w:rPr>
          <w:rFonts w:ascii="GHEA Grapalat" w:hAnsi="GHEA Grapalat" w:cs="Times Armenian"/>
          <w:sz w:val="20"/>
          <w:lang w:val="hy-AM"/>
        </w:rPr>
        <w:t xml:space="preserve"> Կատարողից </w:t>
      </w:r>
      <w:r w:rsidRPr="0040442B">
        <w:rPr>
          <w:rFonts w:ascii="GHEA Grapalat" w:hAnsi="GHEA Grapalat" w:cs="Sylfaen"/>
          <w:sz w:val="20"/>
          <w:lang w:val="hy-AM"/>
        </w:rPr>
        <w:t>վճարելու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5.2 </w:t>
      </w:r>
      <w:r w:rsidRPr="0040442B">
        <w:rPr>
          <w:rFonts w:ascii="GHEA Grapalat" w:hAnsi="GHEA Grapalat" w:cs="Sylfaen"/>
          <w:sz w:val="20"/>
          <w:lang w:val="hy-AM"/>
        </w:rPr>
        <w:t>կետով</w:t>
      </w:r>
      <w:r w:rsidRPr="0040442B">
        <w:rPr>
          <w:rFonts w:ascii="GHEA Grapalat" w:hAnsi="GHEA Grapalat" w:cs="Times Armenian"/>
          <w:sz w:val="20"/>
          <w:lang w:val="hy-AM"/>
        </w:rPr>
        <w:t xml:space="preserve"> </w:t>
      </w:r>
      <w:r w:rsidRPr="0040442B">
        <w:rPr>
          <w:rFonts w:ascii="GHEA Grapalat" w:hAnsi="GHEA Grapalat" w:cs="Sylfaen"/>
          <w:sz w:val="20"/>
          <w:lang w:val="hy-AM"/>
        </w:rPr>
        <w:t>նախատեսված</w:t>
      </w:r>
      <w:r w:rsidRPr="0040442B">
        <w:rPr>
          <w:rFonts w:ascii="GHEA Grapalat" w:hAnsi="GHEA Grapalat" w:cs="Times Armenian"/>
          <w:sz w:val="20"/>
          <w:lang w:val="hy-AM"/>
        </w:rPr>
        <w:t xml:space="preserve"> </w:t>
      </w:r>
      <w:r w:rsidRPr="0040442B">
        <w:rPr>
          <w:rFonts w:ascii="GHEA Grapalat" w:hAnsi="GHEA Grapalat" w:cs="Sylfaen"/>
          <w:sz w:val="20"/>
          <w:lang w:val="hy-AM"/>
        </w:rPr>
        <w:t>տուգանքը, ինչպես նաև 5.3 կետով նախատեսված տույժը</w:t>
      </w:r>
      <w:r w:rsidRPr="0040442B">
        <w:rPr>
          <w:rFonts w:ascii="GHEA Grapalat" w:hAnsi="GHEA Grapalat" w:cs="Times Armenian"/>
          <w:sz w:val="20"/>
          <w:lang w:val="hy-AM"/>
        </w:rPr>
        <w:t>.</w:t>
      </w:r>
      <w:r w:rsidRPr="0040442B">
        <w:rPr>
          <w:rFonts w:ascii="GHEA Grapalat" w:hAnsi="GHEA Grapalat"/>
          <w:sz w:val="20"/>
          <w:lang w:val="hy-AM"/>
        </w:rPr>
        <w:t xml:space="preserve"> </w:t>
      </w:r>
    </w:p>
    <w:p w14:paraId="5D4F45BB" w14:textId="77777777" w:rsidR="00226697" w:rsidRPr="0040442B" w:rsidRDefault="00226697" w:rsidP="00226697">
      <w:pPr>
        <w:tabs>
          <w:tab w:val="left" w:pos="1080"/>
        </w:tabs>
        <w:ind w:firstLine="720"/>
        <w:jc w:val="both"/>
        <w:rPr>
          <w:rFonts w:ascii="GHEA Grapalat" w:hAnsi="GHEA Grapalat"/>
          <w:sz w:val="20"/>
          <w:lang w:val="hy-AM"/>
        </w:rPr>
      </w:pPr>
      <w:r w:rsidRPr="0040442B">
        <w:rPr>
          <w:rFonts w:ascii="GHEA Grapalat" w:hAnsi="GHEA Grapalat" w:cs="Sylfaen"/>
          <w:sz w:val="20"/>
          <w:lang w:val="hy-AM"/>
        </w:rPr>
        <w:t>բ</w:t>
      </w:r>
      <w:r w:rsidRPr="0040442B">
        <w:rPr>
          <w:rFonts w:ascii="GHEA Grapalat" w:hAnsi="GHEA Grapalat"/>
          <w:sz w:val="20"/>
          <w:lang w:val="hy-AM"/>
        </w:rPr>
        <w:t>)</w:t>
      </w:r>
      <w:r w:rsidRPr="0040442B">
        <w:rPr>
          <w:rFonts w:ascii="GHEA Grapalat" w:hAnsi="GHEA Grapalat"/>
          <w:sz w:val="20"/>
          <w:lang w:val="hy-AM"/>
        </w:rPr>
        <w:tab/>
      </w:r>
      <w:r w:rsidRPr="0040442B">
        <w:rPr>
          <w:rFonts w:ascii="GHEA Grapalat" w:hAnsi="GHEA Grapalat" w:cs="Sylfaen"/>
          <w:sz w:val="20"/>
          <w:lang w:val="hy-AM"/>
        </w:rPr>
        <w:t>Հրաժարվել</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կատարելուց</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պահանջել</w:t>
      </w:r>
      <w:r w:rsidRPr="0040442B">
        <w:rPr>
          <w:rFonts w:ascii="GHEA Grapalat" w:hAnsi="GHEA Grapalat" w:cs="Times Armenian"/>
          <w:sz w:val="20"/>
          <w:lang w:val="hy-AM"/>
        </w:rPr>
        <w:t xml:space="preserve"> </w:t>
      </w:r>
      <w:r w:rsidRPr="0040442B">
        <w:rPr>
          <w:rFonts w:ascii="GHEA Grapalat" w:hAnsi="GHEA Grapalat" w:cs="Sylfaen"/>
          <w:sz w:val="20"/>
          <w:lang w:val="hy-AM"/>
        </w:rPr>
        <w:t>վերադարձնելու</w:t>
      </w:r>
      <w:r w:rsidRPr="0040442B">
        <w:rPr>
          <w:rFonts w:ascii="GHEA Grapalat" w:hAnsi="GHEA Grapalat" w:cs="Times Armenian"/>
          <w:sz w:val="20"/>
          <w:lang w:val="hy-AM"/>
        </w:rPr>
        <w:t xml:space="preserve"> ծառայության </w:t>
      </w:r>
      <w:r w:rsidRPr="0040442B">
        <w:rPr>
          <w:rFonts w:ascii="GHEA Grapalat" w:hAnsi="GHEA Grapalat" w:cs="Sylfaen"/>
          <w:sz w:val="20"/>
          <w:lang w:val="hy-AM"/>
        </w:rPr>
        <w:t>համար</w:t>
      </w:r>
      <w:r w:rsidRPr="0040442B">
        <w:rPr>
          <w:rFonts w:ascii="GHEA Grapalat" w:hAnsi="GHEA Grapalat" w:cs="Times Armenian"/>
          <w:sz w:val="20"/>
          <w:lang w:val="hy-AM"/>
        </w:rPr>
        <w:t xml:space="preserve"> </w:t>
      </w:r>
      <w:r w:rsidRPr="0040442B">
        <w:rPr>
          <w:rFonts w:ascii="GHEA Grapalat" w:hAnsi="GHEA Grapalat" w:cs="Sylfaen"/>
          <w:sz w:val="20"/>
          <w:lang w:val="hy-AM"/>
        </w:rPr>
        <w:t>վճարված</w:t>
      </w:r>
      <w:r w:rsidRPr="0040442B">
        <w:rPr>
          <w:rFonts w:ascii="GHEA Grapalat" w:hAnsi="GHEA Grapalat" w:cs="Times Armenian"/>
          <w:sz w:val="20"/>
          <w:lang w:val="hy-AM"/>
        </w:rPr>
        <w:t xml:space="preserve"> </w:t>
      </w:r>
      <w:r w:rsidRPr="0040442B">
        <w:rPr>
          <w:rFonts w:ascii="GHEA Grapalat" w:hAnsi="GHEA Grapalat" w:cs="Sylfaen"/>
          <w:sz w:val="20"/>
          <w:lang w:val="hy-AM"/>
        </w:rPr>
        <w:t>գումարը և պահանջել</w:t>
      </w:r>
      <w:r w:rsidRPr="0040442B">
        <w:rPr>
          <w:rFonts w:ascii="GHEA Grapalat" w:hAnsi="GHEA Grapalat" w:cs="Times Armenian"/>
          <w:sz w:val="20"/>
          <w:lang w:val="hy-AM"/>
        </w:rPr>
        <w:t xml:space="preserve"> Կատարողից </w:t>
      </w:r>
      <w:r w:rsidRPr="0040442B">
        <w:rPr>
          <w:rFonts w:ascii="GHEA Grapalat" w:hAnsi="GHEA Grapalat" w:cs="Sylfaen"/>
          <w:sz w:val="20"/>
          <w:lang w:val="hy-AM"/>
        </w:rPr>
        <w:t>վճարելու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5.2 </w:t>
      </w:r>
      <w:r w:rsidRPr="0040442B">
        <w:rPr>
          <w:rFonts w:ascii="GHEA Grapalat" w:hAnsi="GHEA Grapalat" w:cs="Sylfaen"/>
          <w:sz w:val="20"/>
          <w:lang w:val="hy-AM"/>
        </w:rPr>
        <w:t>կետով</w:t>
      </w:r>
      <w:r w:rsidRPr="0040442B">
        <w:rPr>
          <w:rFonts w:ascii="GHEA Grapalat" w:hAnsi="GHEA Grapalat" w:cs="Times Armenian"/>
          <w:sz w:val="20"/>
          <w:lang w:val="hy-AM"/>
        </w:rPr>
        <w:t xml:space="preserve"> </w:t>
      </w:r>
      <w:r w:rsidRPr="0040442B">
        <w:rPr>
          <w:rFonts w:ascii="GHEA Grapalat" w:hAnsi="GHEA Grapalat" w:cs="Sylfaen"/>
          <w:sz w:val="20"/>
          <w:lang w:val="hy-AM"/>
        </w:rPr>
        <w:t>նախատեսված</w:t>
      </w:r>
      <w:r w:rsidRPr="0040442B">
        <w:rPr>
          <w:rFonts w:ascii="GHEA Grapalat" w:hAnsi="GHEA Grapalat" w:cs="Times Armenian"/>
          <w:sz w:val="20"/>
          <w:lang w:val="hy-AM"/>
        </w:rPr>
        <w:t xml:space="preserve"> </w:t>
      </w:r>
      <w:r w:rsidRPr="0040442B">
        <w:rPr>
          <w:rFonts w:ascii="GHEA Grapalat" w:hAnsi="GHEA Grapalat" w:cs="Sylfaen"/>
          <w:sz w:val="20"/>
          <w:lang w:val="hy-AM"/>
        </w:rPr>
        <w:t>տուգանքը</w:t>
      </w:r>
      <w:r w:rsidRPr="0040442B">
        <w:rPr>
          <w:rFonts w:ascii="GHEA Grapalat" w:hAnsi="GHEA Grapalat" w:cs="Times Armenian"/>
          <w:sz w:val="20"/>
          <w:lang w:val="hy-AM"/>
        </w:rPr>
        <w:t>.</w:t>
      </w:r>
      <w:r w:rsidRPr="0040442B">
        <w:rPr>
          <w:rFonts w:ascii="GHEA Grapalat" w:hAnsi="GHEA Grapalat"/>
          <w:sz w:val="20"/>
          <w:lang w:val="hy-AM"/>
        </w:rPr>
        <w:t xml:space="preserve"> </w:t>
      </w:r>
    </w:p>
    <w:p w14:paraId="45330959"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2.1.3 Միակողմանի</w:t>
      </w:r>
      <w:r w:rsidRPr="0040442B">
        <w:rPr>
          <w:rFonts w:ascii="GHEA Grapalat" w:hAnsi="GHEA Grapalat" w:cs="Times Armenian"/>
          <w:sz w:val="20"/>
          <w:lang w:val="hy-AM"/>
        </w:rPr>
        <w:t xml:space="preserve"> </w:t>
      </w:r>
      <w:r w:rsidRPr="0040442B">
        <w:rPr>
          <w:rFonts w:ascii="GHEA Grapalat" w:hAnsi="GHEA Grapalat" w:cs="Sylfaen"/>
          <w:sz w:val="20"/>
          <w:lang w:val="hy-AM"/>
        </w:rPr>
        <w:t>լուծել</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եթե</w:t>
      </w:r>
      <w:r w:rsidRPr="0040442B">
        <w:rPr>
          <w:rFonts w:ascii="GHEA Grapalat" w:hAnsi="GHEA Grapalat" w:cs="Times Armenian"/>
          <w:sz w:val="20"/>
          <w:lang w:val="hy-AM"/>
        </w:rPr>
        <w:t xml:space="preserve"> Կատարող</w:t>
      </w:r>
      <w:r w:rsidRPr="0040442B">
        <w:rPr>
          <w:rFonts w:ascii="GHEA Grapalat" w:hAnsi="GHEA Grapalat" w:cs="Sylfaen"/>
          <w:sz w:val="20"/>
          <w:lang w:val="hy-AM"/>
        </w:rPr>
        <w:t>ն</w:t>
      </w:r>
      <w:r w:rsidRPr="0040442B">
        <w:rPr>
          <w:rFonts w:ascii="GHEA Grapalat" w:hAnsi="GHEA Grapalat" w:cs="Times Armenian"/>
          <w:sz w:val="20"/>
          <w:lang w:val="hy-AM"/>
        </w:rPr>
        <w:t xml:space="preserve"> </w:t>
      </w:r>
      <w:r w:rsidRPr="0040442B">
        <w:rPr>
          <w:rFonts w:ascii="GHEA Grapalat" w:hAnsi="GHEA Grapalat" w:cs="Sylfaen"/>
          <w:sz w:val="20"/>
          <w:lang w:val="hy-AM"/>
        </w:rPr>
        <w:t>էականորեն</w:t>
      </w:r>
      <w:r w:rsidRPr="0040442B">
        <w:rPr>
          <w:rFonts w:ascii="GHEA Grapalat" w:hAnsi="GHEA Grapalat" w:cs="Times Armenian"/>
          <w:sz w:val="20"/>
          <w:lang w:val="hy-AM"/>
        </w:rPr>
        <w:t xml:space="preserve"> </w:t>
      </w:r>
      <w:r w:rsidRPr="0040442B">
        <w:rPr>
          <w:rFonts w:ascii="GHEA Grapalat" w:hAnsi="GHEA Grapalat" w:cs="Sylfaen"/>
          <w:sz w:val="20"/>
          <w:lang w:val="hy-AM"/>
        </w:rPr>
        <w:t>խախտել</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Կատարողի կողմից 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խախտելն</w:t>
      </w:r>
      <w:r w:rsidRPr="0040442B">
        <w:rPr>
          <w:rFonts w:ascii="GHEA Grapalat" w:hAnsi="GHEA Grapalat" w:cs="Times Armenian"/>
          <w:sz w:val="20"/>
          <w:lang w:val="hy-AM"/>
        </w:rPr>
        <w:t xml:space="preserve"> </w:t>
      </w:r>
      <w:r w:rsidRPr="0040442B">
        <w:rPr>
          <w:rFonts w:ascii="GHEA Grapalat" w:hAnsi="GHEA Grapalat" w:cs="Sylfaen"/>
          <w:sz w:val="20"/>
          <w:lang w:val="hy-AM"/>
        </w:rPr>
        <w:t>էական</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համարվում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եթե՝</w:t>
      </w:r>
    </w:p>
    <w:p w14:paraId="51FA832F"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ա</w:t>
      </w:r>
      <w:r w:rsidRPr="0040442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40442B">
        <w:rPr>
          <w:rFonts w:ascii="GHEA Grapalat" w:hAnsi="GHEA Grapalat" w:cs="Sylfaen"/>
          <w:sz w:val="20"/>
          <w:lang w:val="hy-AM"/>
        </w:rPr>
        <w:t>,</w:t>
      </w:r>
    </w:p>
    <w:p w14:paraId="1287727A"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cs="Sylfaen"/>
          <w:sz w:val="20"/>
          <w:lang w:val="hy-AM"/>
        </w:rPr>
        <w:t>բ</w:t>
      </w:r>
      <w:r w:rsidRPr="0040442B">
        <w:rPr>
          <w:rFonts w:ascii="GHEA Grapalat" w:hAnsi="GHEA Grapalat" w:cs="Times Armenian"/>
          <w:sz w:val="20"/>
          <w:lang w:val="hy-AM"/>
        </w:rPr>
        <w:t xml:space="preserve">) </w:t>
      </w:r>
      <w:r w:rsidRPr="0040442B">
        <w:rPr>
          <w:rFonts w:ascii="GHEA Grapalat" w:hAnsi="GHEA Grapalat" w:cs="Sylfaen"/>
          <w:sz w:val="20"/>
          <w:lang w:val="hy-AM"/>
        </w:rPr>
        <w:t>խախտվել</w:t>
      </w:r>
      <w:r w:rsidRPr="0040442B">
        <w:rPr>
          <w:rFonts w:ascii="GHEA Grapalat" w:hAnsi="GHEA Grapalat" w:cs="Times Armenian"/>
          <w:sz w:val="20"/>
          <w:lang w:val="hy-AM"/>
        </w:rPr>
        <w:t xml:space="preserve"> է ծառայության մատուցման </w:t>
      </w:r>
      <w:r w:rsidRPr="0040442B">
        <w:rPr>
          <w:rFonts w:ascii="GHEA Grapalat" w:hAnsi="GHEA Grapalat" w:cs="Sylfaen"/>
          <w:sz w:val="20"/>
          <w:lang w:val="hy-AM"/>
        </w:rPr>
        <w:t>ժամկետը</w:t>
      </w:r>
      <w:r w:rsidRPr="0040442B">
        <w:rPr>
          <w:rFonts w:ascii="GHEA Grapalat" w:hAnsi="GHEA Grapalat"/>
          <w:sz w:val="20"/>
          <w:lang w:val="hy-AM"/>
        </w:rPr>
        <w:t>։</w:t>
      </w:r>
    </w:p>
    <w:p w14:paraId="713F61F9" w14:textId="77777777" w:rsidR="00226697" w:rsidRPr="0040442B" w:rsidRDefault="00226697" w:rsidP="00226697">
      <w:pPr>
        <w:ind w:firstLine="720"/>
        <w:jc w:val="both"/>
        <w:rPr>
          <w:rFonts w:ascii="GHEA Grapalat" w:hAnsi="GHEA Grapalat" w:cs="Sylfaen"/>
          <w:sz w:val="20"/>
          <w:lang w:val="hy-AM"/>
        </w:rPr>
      </w:pPr>
    </w:p>
    <w:p w14:paraId="279E7B61"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2.2 Պատվիրատուն պարտավոր է`</w:t>
      </w:r>
    </w:p>
    <w:p w14:paraId="05EFFDB3"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2.2.1 Քննարկել և ընդունել Տեխնիկական բնութագիր-</w:t>
      </w:r>
      <w:r w:rsidRPr="0040442B">
        <w:rPr>
          <w:rFonts w:ascii="GHEA Grapalat" w:hAnsi="GHEA Grapalat"/>
          <w:sz w:val="20"/>
          <w:lang w:val="hy-AM"/>
        </w:rPr>
        <w:t>գնման ժամանակացույցի</w:t>
      </w:r>
      <w:r w:rsidRPr="0040442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2E47E1D"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72C70050" w14:textId="77777777" w:rsidR="00226697" w:rsidRPr="0040442B" w:rsidRDefault="00226697" w:rsidP="00226697">
      <w:pPr>
        <w:ind w:firstLine="720"/>
        <w:jc w:val="both"/>
        <w:rPr>
          <w:rFonts w:ascii="GHEA Grapalat" w:hAnsi="GHEA Grapalat" w:cs="Sylfaen"/>
          <w:sz w:val="20"/>
          <w:lang w:val="hy-AM"/>
        </w:rPr>
      </w:pPr>
    </w:p>
    <w:p w14:paraId="5763FED6"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2.3 Կատարողն իրավունք ունի`</w:t>
      </w:r>
    </w:p>
    <w:p w14:paraId="323448A9"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AD44AF9" w14:textId="77777777" w:rsidR="00226697" w:rsidRPr="0040442B" w:rsidRDefault="00226697" w:rsidP="00226697">
      <w:pPr>
        <w:ind w:firstLine="720"/>
        <w:jc w:val="both"/>
        <w:rPr>
          <w:rFonts w:ascii="GHEA Grapalat" w:hAnsi="GHEA Grapalat"/>
          <w:sz w:val="20"/>
          <w:lang w:val="hy-AM"/>
        </w:rPr>
      </w:pPr>
    </w:p>
    <w:p w14:paraId="5D4CE22F" w14:textId="77777777" w:rsidR="00226697" w:rsidRPr="0040442B" w:rsidRDefault="00226697" w:rsidP="00226697">
      <w:pPr>
        <w:ind w:firstLine="720"/>
        <w:jc w:val="both"/>
        <w:rPr>
          <w:rFonts w:ascii="GHEA Grapalat" w:hAnsi="GHEA Grapalat"/>
          <w:sz w:val="20"/>
          <w:lang w:val="hy-AM"/>
        </w:rPr>
      </w:pPr>
    </w:p>
    <w:p w14:paraId="698E19F6" w14:textId="77777777" w:rsidR="00226697" w:rsidRPr="0040442B" w:rsidRDefault="00226697" w:rsidP="00226697">
      <w:pPr>
        <w:ind w:firstLine="720"/>
        <w:jc w:val="both"/>
        <w:rPr>
          <w:rFonts w:ascii="GHEA Grapalat" w:hAnsi="GHEA Grapalat"/>
          <w:sz w:val="20"/>
          <w:lang w:val="hy-AM"/>
        </w:rPr>
      </w:pPr>
    </w:p>
    <w:p w14:paraId="0B86D9FF" w14:textId="77777777" w:rsidR="00226697" w:rsidRPr="0040442B" w:rsidRDefault="00226697" w:rsidP="00226697">
      <w:pPr>
        <w:ind w:firstLine="720"/>
        <w:jc w:val="both"/>
        <w:rPr>
          <w:rFonts w:ascii="GHEA Grapalat" w:hAnsi="GHEA Grapalat"/>
          <w:sz w:val="20"/>
          <w:lang w:val="hy-AM"/>
        </w:rPr>
      </w:pPr>
    </w:p>
    <w:p w14:paraId="4F65C721" w14:textId="77777777" w:rsidR="00226697" w:rsidRPr="0040442B" w:rsidRDefault="00226697" w:rsidP="00226697">
      <w:pPr>
        <w:ind w:firstLine="720"/>
        <w:jc w:val="both"/>
        <w:rPr>
          <w:rFonts w:ascii="GHEA Grapalat" w:hAnsi="GHEA Grapalat"/>
          <w:sz w:val="20"/>
          <w:lang w:val="hy-AM"/>
        </w:rPr>
      </w:pPr>
    </w:p>
    <w:p w14:paraId="0E951F5F"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2.4 Կատարողը պարտավոր է`</w:t>
      </w:r>
    </w:p>
    <w:p w14:paraId="09E145F3"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224524DD"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51A404DB" w14:textId="77777777" w:rsidR="00226697" w:rsidRPr="0040442B" w:rsidRDefault="00226697" w:rsidP="00226697">
      <w:pPr>
        <w:ind w:firstLine="720"/>
        <w:jc w:val="both"/>
        <w:rPr>
          <w:rFonts w:ascii="GHEA Grapalat" w:hAnsi="GHEA Grapalat"/>
          <w:sz w:val="20"/>
          <w:lang w:val="hy-AM"/>
        </w:rPr>
      </w:pPr>
      <w:r w:rsidRPr="0040442B">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C5B25D8" w14:textId="5905E029"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2.4.4.</w:t>
      </w:r>
      <w:r w:rsidRPr="0040442B">
        <w:rPr>
          <w:rFonts w:ascii="GHEA Grapalat" w:hAnsi="GHEA Grapalat" w:cs="Sylfaen"/>
          <w:sz w:val="20"/>
          <w:lang w:val="hy-AM"/>
        </w:rPr>
        <w:tab/>
        <w:t>Պայմանագրի 2.4</w:t>
      </w:r>
      <w:r w:rsidRPr="0040442B">
        <w:rPr>
          <w:rFonts w:ascii="Cambria Math" w:hAnsi="Cambria Math" w:cs="Cambria Math"/>
          <w:sz w:val="20"/>
          <w:lang w:val="hy-AM"/>
        </w:rPr>
        <w:t>.</w:t>
      </w:r>
      <w:r w:rsidRPr="0040442B">
        <w:rPr>
          <w:rFonts w:ascii="GHEA Grapalat" w:hAnsi="GHEA Grapalat" w:cs="Sylfaen"/>
          <w:sz w:val="20"/>
          <w:lang w:val="hy-AM"/>
        </w:rPr>
        <w:t>1</w:t>
      </w:r>
      <w:r w:rsidRPr="0040442B">
        <w:rPr>
          <w:rFonts w:ascii="Cambria Math" w:hAnsi="Cambria Math" w:cs="Cambria Math"/>
          <w:sz w:val="20"/>
          <w:lang w:val="hy-AM"/>
        </w:rPr>
        <w:t>.</w:t>
      </w:r>
      <w:r w:rsidRPr="0040442B">
        <w:rPr>
          <w:rFonts w:ascii="GHEA Grapalat" w:hAnsi="GHEA Grapalat" w:cs="Sylfaen"/>
          <w:sz w:val="20"/>
          <w:lang w:val="hy-AM"/>
        </w:rPr>
        <w:t xml:space="preserve"> </w:t>
      </w:r>
      <w:r w:rsidRPr="0040442B">
        <w:rPr>
          <w:rFonts w:ascii="GHEA Grapalat" w:hAnsi="GHEA Grapalat" w:cs="GHEA Grapalat"/>
          <w:sz w:val="20"/>
          <w:lang w:val="hy-AM"/>
        </w:rPr>
        <w:t>կետում</w:t>
      </w:r>
      <w:r w:rsidRPr="0040442B">
        <w:rPr>
          <w:rFonts w:ascii="GHEA Grapalat" w:hAnsi="GHEA Grapalat" w:cs="Sylfaen"/>
          <w:sz w:val="20"/>
          <w:lang w:val="hy-AM"/>
        </w:rPr>
        <w:t xml:space="preserve"> </w:t>
      </w:r>
      <w:r w:rsidRPr="0040442B">
        <w:rPr>
          <w:rFonts w:ascii="GHEA Grapalat" w:hAnsi="GHEA Grapalat" w:cs="GHEA Grapalat"/>
          <w:sz w:val="20"/>
          <w:lang w:val="hy-AM"/>
        </w:rPr>
        <w:t>նշված</w:t>
      </w:r>
      <w:r w:rsidRPr="0040442B">
        <w:rPr>
          <w:rFonts w:ascii="GHEA Grapalat" w:hAnsi="GHEA Grapalat" w:cs="Sylfaen"/>
          <w:sz w:val="20"/>
          <w:lang w:val="hy-AM"/>
        </w:rPr>
        <w:t xml:space="preserve"> </w:t>
      </w:r>
      <w:r w:rsidRPr="0040442B">
        <w:rPr>
          <w:rFonts w:ascii="GHEA Grapalat" w:hAnsi="GHEA Grapalat" w:cs="GHEA Grapalat"/>
          <w:sz w:val="20"/>
          <w:lang w:val="hy-AM"/>
        </w:rPr>
        <w:t>պահանջի</w:t>
      </w:r>
      <w:r w:rsidRPr="0040442B">
        <w:rPr>
          <w:rFonts w:ascii="GHEA Grapalat" w:hAnsi="GHEA Grapalat" w:cs="Sylfaen"/>
          <w:sz w:val="20"/>
          <w:lang w:val="hy-AM"/>
        </w:rPr>
        <w:t xml:space="preserve"> </w:t>
      </w:r>
      <w:r w:rsidRPr="0040442B">
        <w:rPr>
          <w:rFonts w:ascii="GHEA Grapalat" w:hAnsi="GHEA Grapalat" w:cs="GHEA Grapalat"/>
          <w:sz w:val="20"/>
          <w:lang w:val="hy-AM"/>
        </w:rPr>
        <w:t>դեպքում</w:t>
      </w:r>
      <w:r w:rsidRPr="0040442B">
        <w:rPr>
          <w:rFonts w:ascii="GHEA Grapalat" w:hAnsi="GHEA Grapalat" w:cs="Sylfaen"/>
          <w:sz w:val="20"/>
          <w:lang w:val="hy-AM"/>
        </w:rPr>
        <w:t xml:space="preserve"> </w:t>
      </w:r>
      <w:r w:rsidRPr="0040442B">
        <w:rPr>
          <w:rFonts w:ascii="GHEA Grapalat" w:hAnsi="GHEA Grapalat" w:cs="GHEA Grapalat"/>
          <w:sz w:val="20"/>
          <w:lang w:val="hy-AM"/>
        </w:rPr>
        <w:t>և</w:t>
      </w:r>
      <w:r w:rsidRPr="0040442B">
        <w:rPr>
          <w:rFonts w:ascii="GHEA Grapalat" w:hAnsi="GHEA Grapalat" w:cs="Sylfaen"/>
          <w:sz w:val="20"/>
          <w:lang w:val="hy-AM"/>
        </w:rPr>
        <w:t xml:space="preserve"> </w:t>
      </w:r>
      <w:r w:rsidRPr="0040442B">
        <w:rPr>
          <w:rFonts w:ascii="GHEA Grapalat" w:hAnsi="GHEA Grapalat" w:cs="GHEA Grapalat"/>
          <w:sz w:val="20"/>
          <w:lang w:val="hy-AM"/>
        </w:rPr>
        <w:t>Պատվիրատուի</w:t>
      </w:r>
      <w:r w:rsidRPr="0040442B">
        <w:rPr>
          <w:rFonts w:ascii="GHEA Grapalat" w:hAnsi="GHEA Grapalat" w:cs="Sylfaen"/>
          <w:sz w:val="20"/>
          <w:lang w:val="hy-AM"/>
        </w:rPr>
        <w:t xml:space="preserve"> </w:t>
      </w:r>
      <w:r w:rsidRPr="0040442B">
        <w:rPr>
          <w:rFonts w:ascii="GHEA Grapalat" w:hAnsi="GHEA Grapalat" w:cs="GHEA Grapalat"/>
          <w:sz w:val="20"/>
          <w:lang w:val="hy-AM"/>
        </w:rPr>
        <w:t>ղեկավարի</w:t>
      </w:r>
      <w:r w:rsidRPr="0040442B">
        <w:rPr>
          <w:rFonts w:ascii="GHEA Grapalat" w:hAnsi="GHEA Grapalat" w:cs="Sylfaen"/>
          <w:sz w:val="20"/>
          <w:lang w:val="hy-AM"/>
        </w:rPr>
        <w:t xml:space="preserve"> </w:t>
      </w:r>
      <w:r w:rsidRPr="0040442B">
        <w:rPr>
          <w:rFonts w:ascii="GHEA Grapalat" w:hAnsi="GHEA Grapalat" w:cs="GHEA Grapalat"/>
          <w:sz w:val="20"/>
          <w:lang w:val="hy-AM"/>
        </w:rPr>
        <w:t>կողմից</w:t>
      </w:r>
      <w:r w:rsidRPr="0040442B">
        <w:rPr>
          <w:rFonts w:ascii="GHEA Grapalat" w:hAnsi="GHEA Grapalat" w:cs="Sylfaen"/>
          <w:sz w:val="20"/>
          <w:lang w:val="hy-AM"/>
        </w:rPr>
        <w:t xml:space="preserve"> </w:t>
      </w:r>
      <w:r w:rsidRPr="0040442B">
        <w:rPr>
          <w:rFonts w:ascii="GHEA Grapalat" w:hAnsi="GHEA Grapalat" w:cs="GHEA Grapalat"/>
          <w:sz w:val="20"/>
          <w:lang w:val="hy-AM"/>
        </w:rPr>
        <w:t>սահմանված</w:t>
      </w:r>
      <w:r w:rsidRPr="0040442B">
        <w:rPr>
          <w:rFonts w:ascii="GHEA Grapalat" w:hAnsi="GHEA Grapalat" w:cs="Sylfaen"/>
          <w:sz w:val="20"/>
          <w:lang w:val="hy-AM"/>
        </w:rPr>
        <w:t xml:space="preserve"> </w:t>
      </w:r>
      <w:r w:rsidRPr="0040442B">
        <w:rPr>
          <w:rFonts w:ascii="GHEA Grapalat" w:hAnsi="GHEA Grapalat" w:cs="GHEA Grapalat"/>
          <w:sz w:val="20"/>
          <w:lang w:val="hy-AM"/>
        </w:rPr>
        <w:t>ժամկետներում</w:t>
      </w:r>
      <w:r w:rsidRPr="0040442B">
        <w:rPr>
          <w:rFonts w:ascii="GHEA Grapalat" w:hAnsi="GHEA Grapalat" w:cs="Sylfaen"/>
          <w:sz w:val="20"/>
          <w:lang w:val="hy-AM"/>
        </w:rPr>
        <w:t xml:space="preserve"> </w:t>
      </w:r>
      <w:r w:rsidR="00E72325">
        <w:rPr>
          <w:rFonts w:ascii="GHEA Grapalat" w:hAnsi="GHEA Grapalat" w:cs="GHEA Grapalat"/>
          <w:sz w:val="20"/>
          <w:lang w:val="hy-AM"/>
        </w:rPr>
        <w:t>ներկայացնել</w:t>
      </w:r>
      <w:r w:rsidRPr="0040442B">
        <w:rPr>
          <w:rFonts w:ascii="GHEA Grapalat" w:hAnsi="GHEA Grapalat" w:cs="Sylfaen"/>
          <w:sz w:val="20"/>
          <w:lang w:val="hy-AM"/>
        </w:rPr>
        <w:t xml:space="preserve"> </w:t>
      </w:r>
      <w:r w:rsidR="009332ED">
        <w:rPr>
          <w:rFonts w:ascii="GHEA Grapalat" w:hAnsi="GHEA Grapalat" w:cs="GHEA Grapalat"/>
          <w:sz w:val="20"/>
          <w:lang w:val="hy-AM"/>
        </w:rPr>
        <w:t>գույքագրման</w:t>
      </w:r>
      <w:r w:rsidRPr="0040442B">
        <w:rPr>
          <w:rFonts w:ascii="GHEA Grapalat" w:hAnsi="GHEA Grapalat" w:cs="Sylfaen"/>
          <w:sz w:val="20"/>
          <w:lang w:val="hy-AM"/>
        </w:rPr>
        <w:t xml:space="preserve"> </w:t>
      </w:r>
      <w:r w:rsidRPr="0040442B">
        <w:rPr>
          <w:rFonts w:ascii="GHEA Grapalat" w:hAnsi="GHEA Grapalat" w:cs="GHEA Grapalat"/>
          <w:sz w:val="20"/>
          <w:lang w:val="hy-AM"/>
        </w:rPr>
        <w:t>գործառույթ</w:t>
      </w:r>
      <w:r w:rsidRPr="0040442B">
        <w:rPr>
          <w:rFonts w:ascii="GHEA Grapalat" w:hAnsi="GHEA Grapalat" w:cs="Sylfaen"/>
          <w:sz w:val="20"/>
          <w:lang w:val="hy-AM"/>
        </w:rPr>
        <w:t xml:space="preserve"> </w:t>
      </w:r>
      <w:r w:rsidRPr="0040442B">
        <w:rPr>
          <w:rFonts w:ascii="GHEA Grapalat" w:hAnsi="GHEA Grapalat" w:cs="GHEA Grapalat"/>
          <w:sz w:val="20"/>
          <w:lang w:val="hy-AM"/>
        </w:rPr>
        <w:t>իրականացնող</w:t>
      </w:r>
      <w:r w:rsidRPr="0040442B">
        <w:rPr>
          <w:rFonts w:ascii="GHEA Grapalat" w:hAnsi="GHEA Grapalat" w:cs="Sylfaen"/>
          <w:sz w:val="20"/>
          <w:lang w:val="hy-AM"/>
        </w:rPr>
        <w:t xml:space="preserve"> </w:t>
      </w:r>
      <w:r w:rsidR="00E72325">
        <w:rPr>
          <w:rFonts w:ascii="GHEA Grapalat" w:hAnsi="GHEA Grapalat" w:cs="GHEA Grapalat"/>
          <w:sz w:val="20"/>
          <w:lang w:val="hy-AM"/>
        </w:rPr>
        <w:t>գնահատողի  որակավորման վկայականը</w:t>
      </w:r>
      <w:r w:rsidRPr="0040442B">
        <w:rPr>
          <w:rFonts w:ascii="GHEA Grapalat" w:hAnsi="GHEA Grapalat" w:cs="GHEA Grapalat"/>
          <w:sz w:val="20"/>
          <w:lang w:val="hy-AM"/>
        </w:rPr>
        <w:t>։</w:t>
      </w:r>
    </w:p>
    <w:p w14:paraId="5650148E" w14:textId="3853F5F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2.4.</w:t>
      </w:r>
      <w:r w:rsidR="00664161">
        <w:rPr>
          <w:rFonts w:ascii="GHEA Grapalat" w:hAnsi="GHEA Grapalat" w:cs="Sylfaen"/>
          <w:sz w:val="20"/>
          <w:lang w:val="hy-AM"/>
        </w:rPr>
        <w:t>5</w:t>
      </w:r>
      <w:r w:rsidRPr="0040442B">
        <w:rPr>
          <w:rFonts w:ascii="GHEA Grapalat" w:hAnsi="GHEA Grapalat" w:cs="Sylfaen"/>
          <w:sz w:val="20"/>
          <w:lang w:val="hy-AM"/>
        </w:rPr>
        <w:t>.</w:t>
      </w:r>
      <w:r w:rsidRPr="0040442B">
        <w:rPr>
          <w:rFonts w:ascii="GHEA Grapalat" w:hAnsi="GHEA Grapalat" w:cs="Sylfaen"/>
          <w:sz w:val="20"/>
          <w:lang w:val="hy-AM"/>
        </w:rPr>
        <w:tab/>
        <w:t xml:space="preserve">Ըստ Պատվիրատուի պահանջի մեկ աշխատանքային օրվա ընթացքում Պատվիրատուին տրամադրել փաստաթղթեր, որոնք կհավաստեն, որ </w:t>
      </w:r>
      <w:r w:rsidR="00E72325">
        <w:rPr>
          <w:rFonts w:ascii="GHEA Grapalat" w:hAnsi="GHEA Grapalat" w:cs="GHEA Grapalat"/>
          <w:sz w:val="20"/>
          <w:lang w:val="hy-AM"/>
        </w:rPr>
        <w:t>գույքագրման</w:t>
      </w:r>
      <w:r w:rsidR="00E72325" w:rsidRPr="0040442B">
        <w:rPr>
          <w:rFonts w:ascii="GHEA Grapalat" w:hAnsi="GHEA Grapalat" w:cs="Sylfaen"/>
          <w:sz w:val="20"/>
          <w:lang w:val="hy-AM"/>
        </w:rPr>
        <w:t xml:space="preserve"> </w:t>
      </w:r>
      <w:r w:rsidR="00E72325" w:rsidRPr="0040442B">
        <w:rPr>
          <w:rFonts w:ascii="GHEA Grapalat" w:hAnsi="GHEA Grapalat" w:cs="GHEA Grapalat"/>
          <w:sz w:val="20"/>
          <w:lang w:val="hy-AM"/>
        </w:rPr>
        <w:t>գործառույթ</w:t>
      </w:r>
      <w:r w:rsidR="00E72325" w:rsidRPr="0040442B">
        <w:rPr>
          <w:rFonts w:ascii="GHEA Grapalat" w:hAnsi="GHEA Grapalat" w:cs="Sylfaen"/>
          <w:sz w:val="20"/>
          <w:lang w:val="hy-AM"/>
        </w:rPr>
        <w:t xml:space="preserve"> </w:t>
      </w:r>
      <w:r w:rsidRPr="0040442B">
        <w:rPr>
          <w:rFonts w:ascii="GHEA Grapalat" w:hAnsi="GHEA Grapalat" w:cs="Sylfaen"/>
          <w:sz w:val="20"/>
          <w:lang w:val="hy-AM"/>
        </w:rPr>
        <w:t xml:space="preserve">իրականացնող </w:t>
      </w:r>
      <w:r w:rsidR="00E72325">
        <w:rPr>
          <w:rFonts w:ascii="GHEA Grapalat" w:hAnsi="GHEA Grapalat" w:cs="Sylfaen"/>
          <w:sz w:val="20"/>
          <w:lang w:val="hy-AM"/>
        </w:rPr>
        <w:t>գնահատողը</w:t>
      </w:r>
      <w:r w:rsidRPr="0040442B">
        <w:rPr>
          <w:rFonts w:ascii="GHEA Grapalat" w:hAnsi="GHEA Grapalat" w:cs="Sylfaen"/>
          <w:sz w:val="20"/>
          <w:lang w:val="hy-AM"/>
        </w:rPr>
        <w:t>՝</w:t>
      </w:r>
    </w:p>
    <w:p w14:paraId="59317A1B" w14:textId="77777777" w:rsidR="00226697" w:rsidRPr="00664161" w:rsidRDefault="00226697" w:rsidP="00226697">
      <w:pPr>
        <w:ind w:firstLine="720"/>
        <w:jc w:val="both"/>
        <w:rPr>
          <w:rFonts w:ascii="GHEA Grapalat" w:hAnsi="GHEA Grapalat" w:cs="Sylfaen"/>
          <w:sz w:val="20"/>
          <w:lang w:val="hy-AM"/>
        </w:rPr>
      </w:pPr>
      <w:r w:rsidRPr="00664161">
        <w:rPr>
          <w:rFonts w:ascii="GHEA Grapalat" w:hAnsi="GHEA Grapalat" w:cs="Sylfaen"/>
          <w:sz w:val="20"/>
          <w:lang w:val="hy-AM"/>
        </w:rPr>
        <w:t>1) դատական կարգով անգործունակ կամ սահմանափակ գործունակ չի ճանաչվել</w:t>
      </w:r>
      <w:r w:rsidRPr="00664161">
        <w:rPr>
          <w:rFonts w:ascii="Cambria Math" w:hAnsi="Cambria Math" w:cs="Cambria Math"/>
          <w:sz w:val="20"/>
          <w:lang w:val="hy-AM"/>
        </w:rPr>
        <w:t>:</w:t>
      </w:r>
    </w:p>
    <w:p w14:paraId="5A263493" w14:textId="77777777" w:rsidR="00226697" w:rsidRPr="00664161" w:rsidRDefault="00226697" w:rsidP="00226697">
      <w:pPr>
        <w:ind w:firstLine="720"/>
        <w:jc w:val="both"/>
        <w:rPr>
          <w:rFonts w:ascii="GHEA Grapalat" w:hAnsi="GHEA Grapalat" w:cs="Sylfaen"/>
          <w:sz w:val="20"/>
          <w:lang w:val="hy-AM"/>
        </w:rPr>
      </w:pPr>
      <w:r w:rsidRPr="00664161">
        <w:rPr>
          <w:rFonts w:ascii="GHEA Grapalat" w:hAnsi="GHEA Grapalat" w:cs="Sylfaen"/>
          <w:sz w:val="20"/>
          <w:lang w:val="hy-AM"/>
        </w:rPr>
        <w:t>2) հոգեկան հիվանդության, հարբեցողության կամ թմրամոլության պատճառով հաշվառման կանգնած չէ բուժհիմնարկներում</w:t>
      </w:r>
      <w:r w:rsidRPr="00664161">
        <w:rPr>
          <w:rFonts w:ascii="Cambria Math" w:hAnsi="Cambria Math" w:cs="Cambria Math"/>
          <w:sz w:val="20"/>
          <w:lang w:val="hy-AM"/>
        </w:rPr>
        <w:t>:</w:t>
      </w:r>
    </w:p>
    <w:p w14:paraId="06BBD248" w14:textId="77777777" w:rsidR="00226697" w:rsidRPr="00664161" w:rsidRDefault="00226697" w:rsidP="00226697">
      <w:pPr>
        <w:ind w:firstLine="720"/>
        <w:jc w:val="both"/>
        <w:rPr>
          <w:rFonts w:ascii="GHEA Grapalat" w:hAnsi="GHEA Grapalat" w:cs="Sylfaen"/>
          <w:sz w:val="20"/>
          <w:lang w:val="hy-AM"/>
        </w:rPr>
      </w:pPr>
      <w:r w:rsidRPr="00664161">
        <w:rPr>
          <w:rFonts w:ascii="GHEA Grapalat" w:hAnsi="GHEA Grapalat" w:cs="Sylfaen"/>
          <w:sz w:val="20"/>
          <w:lang w:val="hy-AM"/>
        </w:rPr>
        <w:t>3) չի դատապարտվել դիտավորյալ հանցագործության համար, և դատվածությունը սահմանված կարգով մարված կամ հանված չէ</w:t>
      </w:r>
      <w:r w:rsidRPr="00664161">
        <w:rPr>
          <w:rFonts w:ascii="Cambria Math" w:hAnsi="Cambria Math" w:cs="Cambria Math"/>
          <w:sz w:val="20"/>
          <w:lang w:val="hy-AM"/>
        </w:rPr>
        <w:t>:</w:t>
      </w:r>
    </w:p>
    <w:p w14:paraId="12FF2988" w14:textId="77777777" w:rsidR="00226697" w:rsidRPr="0040442B" w:rsidRDefault="00226697" w:rsidP="00226697">
      <w:pPr>
        <w:ind w:firstLine="720"/>
        <w:jc w:val="both"/>
        <w:rPr>
          <w:rFonts w:ascii="GHEA Grapalat" w:hAnsi="GHEA Grapalat"/>
          <w:sz w:val="20"/>
          <w:lang w:val="hy-AM"/>
        </w:rPr>
      </w:pPr>
    </w:p>
    <w:p w14:paraId="61E9092A"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3. ԾԱՌԱՅՈՒԹՅԱՆ ՀԱՆՁՆՄԱՆ ԵՎ ԸՆԴՈՒՆՄԱՆ ԿԱՐԳԸ</w:t>
      </w:r>
    </w:p>
    <w:p w14:paraId="44118A64"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sz w:val="20"/>
          <w:lang w:val="hy-AM"/>
        </w:rPr>
        <w:t xml:space="preserve">3.1 Մատուցված ծառայությունն </w:t>
      </w:r>
      <w:r w:rsidRPr="0040442B">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6FF6FB03" w14:textId="77777777" w:rsidR="00226697" w:rsidRPr="0040442B" w:rsidRDefault="00226697" w:rsidP="00226697">
      <w:pPr>
        <w:ind w:firstLine="720"/>
        <w:jc w:val="both"/>
        <w:rPr>
          <w:rFonts w:ascii="GHEA Grapalat" w:hAnsi="GHEA Grapalat" w:cs="Sylfaen"/>
          <w:sz w:val="20"/>
          <w:szCs w:val="20"/>
          <w:lang w:val="hy-AM"/>
        </w:rPr>
      </w:pPr>
      <w:r w:rsidRPr="0040442B">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40442B">
        <w:rPr>
          <w:rFonts w:ascii="GHEA Grapalat" w:hAnsi="GHEA Grapalat" w:cs="Sylfaen"/>
          <w:sz w:val="20"/>
          <w:lang w:val="hy-AM"/>
        </w:rPr>
        <w:t>երկու օրինակ</w:t>
      </w:r>
      <w:r w:rsidRPr="0040442B">
        <w:rPr>
          <w:rFonts w:ascii="GHEA Grapalat" w:hAnsi="GHEA Grapalat" w:cs="Sylfaen"/>
          <w:sz w:val="20"/>
          <w:szCs w:val="20"/>
          <w:lang w:val="hy-AM"/>
        </w:rPr>
        <w:t xml:space="preserve"> (հավելված N 3): </w:t>
      </w:r>
    </w:p>
    <w:p w14:paraId="71089660"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717DDD7A"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04A69439"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5910EC6"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 xml:space="preserve">3.3 Պատվիրատուն հանձնման-ընդունման արձանագրությունը ստանալու </w:t>
      </w:r>
      <w:r w:rsidRPr="0040442B">
        <w:rPr>
          <w:rFonts w:ascii="GHEA Grapalat" w:hAnsi="GHEA Grapalat" w:cs="Sylfaen"/>
          <w:sz w:val="20"/>
          <w:szCs w:val="20"/>
          <w:lang w:val="hy-AM"/>
        </w:rPr>
        <w:t xml:space="preserve">օրվան հաջորդող աշխատանքային օրվանից հաշված </w:t>
      </w:r>
      <w:r w:rsidRPr="0040442B">
        <w:rPr>
          <w:rFonts w:ascii="GHEA Grapalat" w:hAnsi="GHEA Grapalat" w:cs="Sylfaen"/>
          <w:sz w:val="20"/>
          <w:szCs w:val="20"/>
          <w:u w:val="single"/>
          <w:lang w:val="hy-AM"/>
        </w:rPr>
        <w:t>երկու</w:t>
      </w:r>
      <w:r w:rsidRPr="0040442B">
        <w:rPr>
          <w:rFonts w:ascii="GHEA Grapalat" w:hAnsi="GHEA Grapalat" w:cs="Sylfaen"/>
          <w:sz w:val="20"/>
          <w:szCs w:val="20"/>
          <w:lang w:val="hy-AM"/>
        </w:rPr>
        <w:t xml:space="preserve"> աշխատանքային օրվա ընթացքում</w:t>
      </w:r>
      <w:r w:rsidRPr="0040442B">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8F08105"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40442B">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40442B">
        <w:rPr>
          <w:rFonts w:ascii="GHEA Grapalat" w:hAnsi="GHEA Grapalat" w:cs="Sylfaen"/>
          <w:sz w:val="20"/>
          <w:lang w:val="hy-AM"/>
        </w:rPr>
        <w:softHyphen/>
        <w:t xml:space="preserve">գրությունը: </w:t>
      </w:r>
    </w:p>
    <w:p w14:paraId="2D927469" w14:textId="77777777" w:rsidR="00226697" w:rsidRPr="0040442B" w:rsidRDefault="00226697" w:rsidP="00226697">
      <w:pPr>
        <w:ind w:firstLine="720"/>
        <w:jc w:val="both"/>
        <w:rPr>
          <w:rFonts w:ascii="GHEA Grapalat" w:hAnsi="GHEA Grapalat" w:cs="Sylfaen"/>
          <w:b/>
          <w:sz w:val="20"/>
          <w:lang w:val="hy-AM"/>
        </w:rPr>
      </w:pPr>
    </w:p>
    <w:p w14:paraId="6688A095"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4. ՊԱՅՄԱՆԱԳՐԻ ԳԻՆԸ</w:t>
      </w:r>
    </w:p>
    <w:p w14:paraId="22855610"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4.1. Սույն պայմանագրով Կատարողի մատուցման ենթակա ծառայության գինը կազմում է ______ (____</w:t>
      </w:r>
      <w:r w:rsidRPr="0040442B">
        <w:rPr>
          <w:rFonts w:ascii="GHEA Grapalat" w:hAnsi="GHEA Grapalat" w:cs="Sylfaen"/>
          <w:sz w:val="18"/>
          <w:szCs w:val="18"/>
          <w:u w:val="single"/>
          <w:lang w:val="hy-AM"/>
        </w:rPr>
        <w:t>տառերով</w:t>
      </w:r>
      <w:r w:rsidRPr="0040442B">
        <w:rPr>
          <w:rFonts w:ascii="GHEA Grapalat" w:hAnsi="GHEA Grapalat" w:cs="Sylfaen"/>
          <w:sz w:val="20"/>
          <w:lang w:val="hy-AM"/>
        </w:rPr>
        <w:t>______________________________________ ) ՀՀ դրամ, ներառյալ ԱԱՀ-ն:</w:t>
      </w:r>
      <w:r w:rsidRPr="0040442B">
        <w:rPr>
          <w:rFonts w:ascii="GHEA Grapalat" w:hAnsi="GHEA Grapalat" w:cs="Sylfaen"/>
          <w:sz w:val="20"/>
          <w:vertAlign w:val="superscript"/>
          <w:lang w:val="hy-AM"/>
        </w:rPr>
        <w:t>17</w:t>
      </w:r>
      <w:r w:rsidRPr="0040442B">
        <w:rPr>
          <w:rFonts w:ascii="GHEA Grapalat" w:hAnsi="GHEA Grapalat" w:cs="Sylfaen"/>
          <w:color w:val="FFFFFF"/>
          <w:sz w:val="20"/>
          <w:vertAlign w:val="superscript"/>
          <w:lang w:val="hy-AM"/>
        </w:rPr>
        <w:t>9</w:t>
      </w:r>
      <w:r w:rsidRPr="0040442B">
        <w:rPr>
          <w:rStyle w:val="FootnoteReference"/>
          <w:rFonts w:ascii="GHEA Grapalat" w:hAnsi="GHEA Grapalat" w:cs="Sylfaen"/>
          <w:color w:val="FFFFFF"/>
          <w:sz w:val="20"/>
          <w:lang w:val="hy-AM"/>
        </w:rPr>
        <w:footnoteReference w:id="2"/>
      </w:r>
    </w:p>
    <w:p w14:paraId="704366CC"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4CB88C8"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F4B576A" w14:textId="77777777" w:rsidR="00226697" w:rsidRPr="0040442B" w:rsidRDefault="00226697" w:rsidP="00226697">
      <w:pPr>
        <w:ind w:firstLine="709"/>
        <w:jc w:val="both"/>
        <w:rPr>
          <w:rFonts w:ascii="GHEA Grapalat" w:hAnsi="GHEA Grapalat"/>
          <w:sz w:val="20"/>
          <w:lang w:val="hy-AM"/>
        </w:rPr>
      </w:pPr>
      <w:r w:rsidRPr="0040442B">
        <w:rPr>
          <w:rFonts w:ascii="GHEA Grapalat" w:hAnsi="GHEA Grapalat" w:cs="Sylfaen"/>
          <w:sz w:val="20"/>
          <w:lang w:val="hy-AM"/>
        </w:rPr>
        <w:t>4.2 Պատվիրատուն իրեն մատուցած ծառայության</w:t>
      </w:r>
      <w:r w:rsidRPr="0040442B">
        <w:rPr>
          <w:rFonts w:ascii="GHEA Grapalat" w:hAnsi="GHEA Grapalat"/>
          <w:sz w:val="20"/>
          <w:lang w:val="hy-AM"/>
        </w:rPr>
        <w:t xml:space="preserve"> դիմաց վճարում է ՀՀ դրամով անկանխիկ` դրամական միջոցները </w:t>
      </w:r>
      <w:r w:rsidRPr="0040442B">
        <w:rPr>
          <w:rFonts w:ascii="GHEA Grapalat" w:hAnsi="GHEA Grapalat" w:cs="Sylfaen"/>
          <w:sz w:val="20"/>
          <w:lang w:val="hy-AM"/>
        </w:rPr>
        <w:t>Կատարողի</w:t>
      </w:r>
      <w:r w:rsidRPr="0040442B">
        <w:rPr>
          <w:rFonts w:ascii="GHEA Grapalat" w:hAnsi="GHEA Grapalat"/>
          <w:sz w:val="20"/>
          <w:lang w:val="hy-AM"/>
        </w:rPr>
        <w:t xml:space="preserve"> հաշվարկային հաշվին փոխանցելու միջոցով։ Դրամական միջոցների փոխանցումը </w:t>
      </w:r>
      <w:r w:rsidRPr="0040442B">
        <w:rPr>
          <w:rFonts w:ascii="GHEA Grapalat" w:hAnsi="GHEA Grapalat"/>
          <w:sz w:val="20"/>
          <w:lang w:val="hy-AM"/>
        </w:rPr>
        <w:lastRenderedPageBreak/>
        <w:t xml:space="preserve">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25-ը: </w:t>
      </w:r>
    </w:p>
    <w:p w14:paraId="386579E4" w14:textId="77777777" w:rsidR="00226697" w:rsidRPr="0040442B" w:rsidRDefault="00226697" w:rsidP="00226697">
      <w:pPr>
        <w:ind w:firstLine="709"/>
        <w:jc w:val="both"/>
        <w:rPr>
          <w:rFonts w:ascii="GHEA Grapalat" w:hAnsi="GHEA Grapalat" w:cs="Sylfaen"/>
          <w:sz w:val="20"/>
          <w:lang w:val="hy-AM"/>
        </w:rPr>
      </w:pPr>
    </w:p>
    <w:p w14:paraId="2801E763"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5. ԿՈՂՄԵՐԻ ՊԱՏԱՍԽԱՆԱՏՎՈՒԹՅՈՒՆԸ</w:t>
      </w:r>
    </w:p>
    <w:p w14:paraId="6C168659"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5.1.</w:t>
      </w:r>
      <w:r w:rsidRPr="0040442B">
        <w:rPr>
          <w:rFonts w:ascii="GHEA Grapalat" w:hAnsi="GHEA Grapalat" w:cs="Sylfaen"/>
          <w:sz w:val="20"/>
          <w:lang w:val="hy-AM"/>
        </w:rPr>
        <w:tab/>
        <w:t xml:space="preserve">Կատարողը պատասխանատվություն է կրում ծառայության մատուցման՝ պայմանագրի պահանջների պահպանման համար։ </w:t>
      </w:r>
    </w:p>
    <w:p w14:paraId="372CE5D1" w14:textId="356DF73F"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5.2.</w:t>
      </w:r>
      <w:r w:rsidRPr="0040442B">
        <w:rPr>
          <w:rFonts w:ascii="GHEA Grapalat" w:hAnsi="GHEA Grapalat" w:cs="Sylfaen"/>
          <w:sz w:val="20"/>
          <w:lang w:val="hy-AM"/>
        </w:rPr>
        <w:tab/>
        <w:t>Կատարողը նյութական պատասխանատվություն է կրում Պատվիրատուի պայմանագրի N 1 հավելվածում նշված տեխնիկական բնութագրին համապատասխան ծառայություններ չմատուցելու կամ խախտումներ թույլ տալու դեպքում:</w:t>
      </w:r>
    </w:p>
    <w:p w14:paraId="5079428A" w14:textId="77777777" w:rsidR="00226697" w:rsidRPr="0040442B" w:rsidRDefault="00226697" w:rsidP="00226697">
      <w:pPr>
        <w:ind w:firstLine="720"/>
        <w:jc w:val="both"/>
        <w:rPr>
          <w:rFonts w:ascii="GHEA Grapalat" w:hAnsi="GHEA Grapalat" w:cs="GHEA Grapalat"/>
          <w:sz w:val="20"/>
          <w:lang w:val="hy-AM"/>
        </w:rPr>
      </w:pPr>
      <w:r w:rsidRPr="0040442B">
        <w:rPr>
          <w:rFonts w:ascii="GHEA Grapalat" w:hAnsi="GHEA Grapalat" w:cs="Sylfaen"/>
          <w:sz w:val="20"/>
          <w:lang w:val="hy-AM"/>
        </w:rPr>
        <w:t>5.3.</w:t>
      </w:r>
      <w:r w:rsidRPr="0040442B">
        <w:rPr>
          <w:rFonts w:ascii="GHEA Grapalat" w:hAnsi="GHEA Grapalat" w:cs="Sylfaen"/>
          <w:sz w:val="20"/>
          <w:lang w:val="hy-AM"/>
        </w:rPr>
        <w:tab/>
        <w:t>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w:t>
      </w:r>
      <w:r w:rsidRPr="0040442B">
        <w:rPr>
          <w:rFonts w:ascii="Cambria Math" w:hAnsi="Cambria Math" w:cs="Cambria Math"/>
          <w:sz w:val="20"/>
          <w:lang w:val="hy-AM"/>
        </w:rPr>
        <w:t>.</w:t>
      </w:r>
      <w:r w:rsidRPr="0040442B">
        <w:rPr>
          <w:rFonts w:ascii="GHEA Grapalat" w:hAnsi="GHEA Grapalat" w:cs="Sylfaen"/>
          <w:sz w:val="20"/>
          <w:lang w:val="hy-AM"/>
        </w:rPr>
        <w:t xml:space="preserve">1. </w:t>
      </w:r>
      <w:r w:rsidRPr="0040442B">
        <w:rPr>
          <w:rFonts w:ascii="GHEA Grapalat" w:hAnsi="GHEA Grapalat" w:cs="GHEA Grapalat"/>
          <w:sz w:val="20"/>
          <w:lang w:val="hy-AM"/>
        </w:rPr>
        <w:t>կետում</w:t>
      </w:r>
      <w:r w:rsidRPr="0040442B">
        <w:rPr>
          <w:rFonts w:ascii="GHEA Grapalat" w:hAnsi="GHEA Grapalat" w:cs="Sylfaen"/>
          <w:sz w:val="20"/>
          <w:lang w:val="hy-AM"/>
        </w:rPr>
        <w:t xml:space="preserve"> </w:t>
      </w:r>
      <w:r w:rsidRPr="0040442B">
        <w:rPr>
          <w:rFonts w:ascii="GHEA Grapalat" w:hAnsi="GHEA Grapalat" w:cs="GHEA Grapalat"/>
          <w:sz w:val="20"/>
          <w:lang w:val="hy-AM"/>
        </w:rPr>
        <w:t>նախատեսված</w:t>
      </w:r>
      <w:r w:rsidRPr="0040442B">
        <w:rPr>
          <w:rFonts w:ascii="GHEA Grapalat" w:hAnsi="GHEA Grapalat" w:cs="Sylfaen"/>
          <w:sz w:val="20"/>
          <w:lang w:val="hy-AM"/>
        </w:rPr>
        <w:t xml:space="preserve"> </w:t>
      </w:r>
      <w:r w:rsidRPr="0040442B">
        <w:rPr>
          <w:rFonts w:ascii="GHEA Grapalat" w:hAnsi="GHEA Grapalat" w:cs="GHEA Grapalat"/>
          <w:sz w:val="20"/>
          <w:lang w:val="hy-AM"/>
        </w:rPr>
        <w:t>գումարի</w:t>
      </w:r>
      <w:r w:rsidRPr="0040442B">
        <w:rPr>
          <w:rFonts w:ascii="GHEA Grapalat" w:hAnsi="GHEA Grapalat" w:cs="Sylfaen"/>
          <w:sz w:val="20"/>
          <w:lang w:val="hy-AM"/>
        </w:rPr>
        <w:t xml:space="preserve"> 0,5 (</w:t>
      </w:r>
      <w:r w:rsidRPr="0040442B">
        <w:rPr>
          <w:rFonts w:ascii="GHEA Grapalat" w:hAnsi="GHEA Grapalat" w:cs="GHEA Grapalat"/>
          <w:sz w:val="20"/>
          <w:lang w:val="hy-AM"/>
        </w:rPr>
        <w:t>զրո</w:t>
      </w:r>
      <w:r w:rsidRPr="0040442B">
        <w:rPr>
          <w:rFonts w:ascii="GHEA Grapalat" w:hAnsi="GHEA Grapalat" w:cs="Sylfaen"/>
          <w:sz w:val="20"/>
          <w:lang w:val="hy-AM"/>
        </w:rPr>
        <w:t xml:space="preserve"> </w:t>
      </w:r>
      <w:r w:rsidRPr="0040442B">
        <w:rPr>
          <w:rFonts w:ascii="GHEA Grapalat" w:hAnsi="GHEA Grapalat" w:cs="GHEA Grapalat"/>
          <w:sz w:val="20"/>
          <w:lang w:val="hy-AM"/>
        </w:rPr>
        <w:t>ամբողջ</w:t>
      </w:r>
      <w:r w:rsidRPr="0040442B">
        <w:rPr>
          <w:rFonts w:ascii="GHEA Grapalat" w:hAnsi="GHEA Grapalat" w:cs="Sylfaen"/>
          <w:sz w:val="20"/>
          <w:lang w:val="hy-AM"/>
        </w:rPr>
        <w:t xml:space="preserve"> </w:t>
      </w:r>
      <w:r w:rsidRPr="0040442B">
        <w:rPr>
          <w:rFonts w:ascii="GHEA Grapalat" w:hAnsi="GHEA Grapalat" w:cs="GHEA Grapalat"/>
          <w:sz w:val="20"/>
          <w:lang w:val="hy-AM"/>
        </w:rPr>
        <w:t>հինգ</w:t>
      </w:r>
      <w:r w:rsidRPr="0040442B">
        <w:rPr>
          <w:rFonts w:ascii="GHEA Grapalat" w:hAnsi="GHEA Grapalat" w:cs="Sylfaen"/>
          <w:sz w:val="20"/>
          <w:lang w:val="hy-AM"/>
        </w:rPr>
        <w:t xml:space="preserve"> </w:t>
      </w:r>
      <w:r w:rsidRPr="0040442B">
        <w:rPr>
          <w:rFonts w:ascii="GHEA Grapalat" w:hAnsi="GHEA Grapalat" w:cs="GHEA Grapalat"/>
          <w:sz w:val="20"/>
          <w:lang w:val="hy-AM"/>
        </w:rPr>
        <w:t>տասնորդական</w:t>
      </w:r>
      <w:r w:rsidRPr="0040442B">
        <w:rPr>
          <w:rFonts w:ascii="GHEA Grapalat" w:hAnsi="GHEA Grapalat" w:cs="Sylfaen"/>
          <w:sz w:val="20"/>
          <w:lang w:val="hy-AM"/>
        </w:rPr>
        <w:t xml:space="preserve">) </w:t>
      </w:r>
      <w:r w:rsidRPr="0040442B">
        <w:rPr>
          <w:rFonts w:ascii="GHEA Grapalat" w:hAnsi="GHEA Grapalat" w:cs="GHEA Grapalat"/>
          <w:sz w:val="20"/>
          <w:lang w:val="hy-AM"/>
        </w:rPr>
        <w:t>տոկոսի</w:t>
      </w:r>
      <w:r w:rsidRPr="0040442B">
        <w:rPr>
          <w:rFonts w:ascii="GHEA Grapalat" w:hAnsi="GHEA Grapalat" w:cs="Sylfaen"/>
          <w:sz w:val="20"/>
          <w:lang w:val="hy-AM"/>
        </w:rPr>
        <w:t xml:space="preserve"> </w:t>
      </w:r>
      <w:r w:rsidRPr="0040442B">
        <w:rPr>
          <w:rFonts w:ascii="GHEA Grapalat" w:hAnsi="GHEA Grapalat" w:cs="GHEA Grapalat"/>
          <w:sz w:val="20"/>
          <w:lang w:val="hy-AM"/>
        </w:rPr>
        <w:t>չափով։</w:t>
      </w:r>
      <w:r w:rsidRPr="0040442B">
        <w:rPr>
          <w:rFonts w:ascii="GHEA Grapalat" w:hAnsi="GHEA Grapalat" w:cs="Sylfaen"/>
          <w:sz w:val="20"/>
          <w:lang w:val="hy-AM"/>
        </w:rPr>
        <w:t xml:space="preserve"> </w:t>
      </w:r>
      <w:r w:rsidRPr="0040442B">
        <w:rPr>
          <w:rFonts w:ascii="GHEA Grapalat" w:hAnsi="GHEA Grapalat" w:cs="GHEA Grapalat"/>
          <w:sz w:val="20"/>
          <w:lang w:val="hy-AM"/>
        </w:rPr>
        <w:t>Ընդ</w:t>
      </w:r>
      <w:r w:rsidRPr="0040442B">
        <w:rPr>
          <w:rFonts w:ascii="GHEA Grapalat" w:hAnsi="GHEA Grapalat" w:cs="Sylfaen"/>
          <w:sz w:val="20"/>
          <w:lang w:val="hy-AM"/>
        </w:rPr>
        <w:t xml:space="preserve"> </w:t>
      </w:r>
      <w:r w:rsidRPr="0040442B">
        <w:rPr>
          <w:rFonts w:ascii="GHEA Grapalat" w:hAnsi="GHEA Grapalat" w:cs="GHEA Grapalat"/>
          <w:sz w:val="20"/>
          <w:lang w:val="hy-AM"/>
        </w:rPr>
        <w:t>որում</w:t>
      </w:r>
      <w:r w:rsidRPr="0040442B">
        <w:rPr>
          <w:rFonts w:ascii="GHEA Grapalat" w:hAnsi="GHEA Grapalat" w:cs="Sylfaen"/>
          <w:sz w:val="20"/>
          <w:lang w:val="hy-AM"/>
        </w:rPr>
        <w:t xml:space="preserve"> </w:t>
      </w:r>
      <w:r w:rsidRPr="0040442B">
        <w:rPr>
          <w:rFonts w:ascii="GHEA Grapalat" w:hAnsi="GHEA Grapalat" w:cs="GHEA Grapalat"/>
          <w:sz w:val="20"/>
          <w:lang w:val="hy-AM"/>
        </w:rPr>
        <w:t>տուգանքը</w:t>
      </w:r>
      <w:r w:rsidRPr="0040442B">
        <w:rPr>
          <w:rFonts w:ascii="GHEA Grapalat" w:hAnsi="GHEA Grapalat" w:cs="Sylfaen"/>
          <w:sz w:val="20"/>
          <w:lang w:val="hy-AM"/>
        </w:rPr>
        <w:t xml:space="preserve"> </w:t>
      </w:r>
      <w:r w:rsidRPr="0040442B">
        <w:rPr>
          <w:rFonts w:ascii="GHEA Grapalat" w:hAnsi="GHEA Grapalat" w:cs="GHEA Grapalat"/>
          <w:sz w:val="20"/>
          <w:lang w:val="hy-AM"/>
        </w:rPr>
        <w:t>հաշվարկվում</w:t>
      </w:r>
      <w:r w:rsidRPr="0040442B">
        <w:rPr>
          <w:rFonts w:ascii="GHEA Grapalat" w:hAnsi="GHEA Grapalat" w:cs="Sylfaen"/>
          <w:sz w:val="20"/>
          <w:lang w:val="hy-AM"/>
        </w:rPr>
        <w:t xml:space="preserve"> </w:t>
      </w:r>
      <w:r w:rsidRPr="0040442B">
        <w:rPr>
          <w:rFonts w:ascii="GHEA Grapalat" w:hAnsi="GHEA Grapalat" w:cs="GHEA Grapalat"/>
          <w:sz w:val="20"/>
          <w:lang w:val="hy-AM"/>
        </w:rPr>
        <w:t>է</w:t>
      </w:r>
      <w:r w:rsidRPr="0040442B">
        <w:rPr>
          <w:rFonts w:ascii="GHEA Grapalat" w:hAnsi="GHEA Grapalat" w:cs="Sylfaen"/>
          <w:sz w:val="20"/>
          <w:lang w:val="hy-AM"/>
        </w:rPr>
        <w:t xml:space="preserve"> </w:t>
      </w:r>
      <w:r w:rsidRPr="0040442B">
        <w:rPr>
          <w:rFonts w:ascii="GHEA Grapalat" w:hAnsi="GHEA Grapalat" w:cs="GHEA Grapalat"/>
          <w:sz w:val="20"/>
          <w:lang w:val="hy-AM"/>
        </w:rPr>
        <w:t>նաև</w:t>
      </w:r>
      <w:r w:rsidRPr="0040442B">
        <w:rPr>
          <w:rFonts w:ascii="GHEA Grapalat" w:hAnsi="GHEA Grapalat" w:cs="Sylfaen"/>
          <w:sz w:val="20"/>
          <w:lang w:val="hy-AM"/>
        </w:rPr>
        <w:t xml:space="preserve"> </w:t>
      </w:r>
      <w:r w:rsidRPr="0040442B">
        <w:rPr>
          <w:rFonts w:ascii="GHEA Grapalat" w:hAnsi="GHEA Grapalat" w:cs="GHEA Grapalat"/>
          <w:sz w:val="20"/>
          <w:lang w:val="hy-AM"/>
        </w:rPr>
        <w:t>ծառայությունը</w:t>
      </w:r>
      <w:r w:rsidRPr="0040442B">
        <w:rPr>
          <w:rFonts w:ascii="GHEA Grapalat" w:hAnsi="GHEA Grapalat" w:cs="Sylfaen"/>
          <w:sz w:val="20"/>
          <w:lang w:val="hy-AM"/>
        </w:rPr>
        <w:t xml:space="preserve"> </w:t>
      </w:r>
      <w:r w:rsidRPr="0040442B">
        <w:rPr>
          <w:rFonts w:ascii="GHEA Grapalat" w:hAnsi="GHEA Grapalat" w:cs="GHEA Grapalat"/>
          <w:sz w:val="20"/>
          <w:lang w:val="hy-AM"/>
        </w:rPr>
        <w:t>սույն</w:t>
      </w:r>
      <w:r w:rsidRPr="0040442B">
        <w:rPr>
          <w:rFonts w:ascii="GHEA Grapalat" w:hAnsi="GHEA Grapalat" w:cs="Sylfaen"/>
          <w:sz w:val="20"/>
          <w:lang w:val="hy-AM"/>
        </w:rPr>
        <w:t xml:space="preserve"> </w:t>
      </w:r>
      <w:r w:rsidRPr="0040442B">
        <w:rPr>
          <w:rFonts w:ascii="GHEA Grapalat" w:hAnsi="GHEA Grapalat" w:cs="GHEA Grapalat"/>
          <w:sz w:val="20"/>
          <w:lang w:val="hy-AM"/>
        </w:rPr>
        <w:t>պայմանագրով</w:t>
      </w:r>
      <w:r w:rsidRPr="0040442B">
        <w:rPr>
          <w:rFonts w:ascii="GHEA Grapalat" w:hAnsi="GHEA Grapalat" w:cs="Sylfaen"/>
          <w:sz w:val="20"/>
          <w:lang w:val="hy-AM"/>
        </w:rPr>
        <w:t xml:space="preserve"> </w:t>
      </w:r>
      <w:r w:rsidRPr="0040442B">
        <w:rPr>
          <w:rFonts w:ascii="GHEA Grapalat" w:hAnsi="GHEA Grapalat" w:cs="GHEA Grapalat"/>
          <w:sz w:val="20"/>
          <w:lang w:val="hy-AM"/>
        </w:rPr>
        <w:t>սահմանված</w:t>
      </w:r>
      <w:r w:rsidRPr="0040442B">
        <w:rPr>
          <w:rFonts w:ascii="GHEA Grapalat" w:hAnsi="GHEA Grapalat" w:cs="Sylfaen"/>
          <w:sz w:val="20"/>
          <w:lang w:val="hy-AM"/>
        </w:rPr>
        <w:t xml:space="preserve"> </w:t>
      </w:r>
      <w:r w:rsidRPr="0040442B">
        <w:rPr>
          <w:rFonts w:ascii="GHEA Grapalat" w:hAnsi="GHEA Grapalat" w:cs="GHEA Grapalat"/>
          <w:sz w:val="20"/>
          <w:lang w:val="hy-AM"/>
        </w:rPr>
        <w:t>ժամկետում</w:t>
      </w:r>
      <w:r w:rsidRPr="0040442B">
        <w:rPr>
          <w:rFonts w:ascii="GHEA Grapalat" w:hAnsi="GHEA Grapalat" w:cs="Sylfaen"/>
          <w:sz w:val="20"/>
          <w:lang w:val="hy-AM"/>
        </w:rPr>
        <w:t xml:space="preserve"> </w:t>
      </w:r>
      <w:r w:rsidRPr="0040442B">
        <w:rPr>
          <w:rFonts w:ascii="GHEA Grapalat" w:hAnsi="GHEA Grapalat" w:cs="GHEA Grapalat"/>
          <w:sz w:val="20"/>
          <w:lang w:val="hy-AM"/>
        </w:rPr>
        <w:t>մատուցելով</w:t>
      </w:r>
      <w:r w:rsidRPr="0040442B">
        <w:rPr>
          <w:rFonts w:ascii="GHEA Grapalat" w:hAnsi="GHEA Grapalat" w:cs="Sylfaen"/>
          <w:sz w:val="20"/>
          <w:lang w:val="hy-AM"/>
        </w:rPr>
        <w:t xml:space="preserve">, </w:t>
      </w:r>
      <w:r w:rsidRPr="0040442B">
        <w:rPr>
          <w:rFonts w:ascii="GHEA Grapalat" w:hAnsi="GHEA Grapalat" w:cs="GHEA Grapalat"/>
          <w:sz w:val="20"/>
          <w:lang w:val="hy-AM"/>
        </w:rPr>
        <w:t>սակայն</w:t>
      </w:r>
      <w:r w:rsidRPr="0040442B">
        <w:rPr>
          <w:rFonts w:ascii="GHEA Grapalat" w:hAnsi="GHEA Grapalat" w:cs="Sylfaen"/>
          <w:sz w:val="20"/>
          <w:lang w:val="hy-AM"/>
        </w:rPr>
        <w:t xml:space="preserve"> </w:t>
      </w:r>
      <w:r w:rsidRPr="0040442B">
        <w:rPr>
          <w:rFonts w:ascii="GHEA Grapalat" w:hAnsi="GHEA Grapalat" w:cs="GHEA Grapalat"/>
          <w:sz w:val="20"/>
          <w:lang w:val="hy-AM"/>
        </w:rPr>
        <w:t>պատվիրատուի</w:t>
      </w:r>
      <w:r w:rsidRPr="0040442B">
        <w:rPr>
          <w:rFonts w:ascii="GHEA Grapalat" w:hAnsi="GHEA Grapalat" w:cs="Sylfaen"/>
          <w:sz w:val="20"/>
          <w:lang w:val="hy-AM"/>
        </w:rPr>
        <w:t xml:space="preserve"> </w:t>
      </w:r>
      <w:r w:rsidRPr="0040442B">
        <w:rPr>
          <w:rFonts w:ascii="GHEA Grapalat" w:hAnsi="GHEA Grapalat" w:cs="GHEA Grapalat"/>
          <w:sz w:val="20"/>
          <w:lang w:val="hy-AM"/>
        </w:rPr>
        <w:t>կողմից</w:t>
      </w:r>
      <w:r w:rsidRPr="0040442B">
        <w:rPr>
          <w:rFonts w:ascii="GHEA Grapalat" w:hAnsi="GHEA Grapalat" w:cs="Sylfaen"/>
          <w:sz w:val="20"/>
          <w:lang w:val="hy-AM"/>
        </w:rPr>
        <w:t xml:space="preserve"> </w:t>
      </w:r>
      <w:r w:rsidRPr="0040442B">
        <w:rPr>
          <w:rFonts w:ascii="GHEA Grapalat" w:hAnsi="GHEA Grapalat" w:cs="GHEA Grapalat"/>
          <w:sz w:val="20"/>
          <w:lang w:val="hy-AM"/>
        </w:rPr>
        <w:t>այդ</w:t>
      </w:r>
      <w:r w:rsidRPr="0040442B">
        <w:rPr>
          <w:rFonts w:ascii="GHEA Grapalat" w:hAnsi="GHEA Grapalat" w:cs="Sylfaen"/>
          <w:sz w:val="20"/>
          <w:lang w:val="hy-AM"/>
        </w:rPr>
        <w:t xml:space="preserve"> </w:t>
      </w:r>
      <w:r w:rsidRPr="0040442B">
        <w:rPr>
          <w:rFonts w:ascii="GHEA Grapalat" w:hAnsi="GHEA Grapalat" w:cs="GHEA Grapalat"/>
          <w:sz w:val="20"/>
          <w:lang w:val="hy-AM"/>
        </w:rPr>
        <w:t>չընդունվելու</w:t>
      </w:r>
      <w:r w:rsidRPr="0040442B">
        <w:rPr>
          <w:rFonts w:ascii="GHEA Grapalat" w:hAnsi="GHEA Grapalat" w:cs="Sylfaen"/>
          <w:sz w:val="20"/>
          <w:lang w:val="hy-AM"/>
        </w:rPr>
        <w:t xml:space="preserve"> </w:t>
      </w:r>
      <w:r w:rsidRPr="0040442B">
        <w:rPr>
          <w:rFonts w:ascii="GHEA Grapalat" w:hAnsi="GHEA Grapalat" w:cs="GHEA Grapalat"/>
          <w:sz w:val="20"/>
          <w:lang w:val="hy-AM"/>
        </w:rPr>
        <w:t>դեպքում։</w:t>
      </w:r>
    </w:p>
    <w:p w14:paraId="56FA8A23"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5.4.</w:t>
      </w:r>
      <w:r w:rsidRPr="0040442B">
        <w:rPr>
          <w:rFonts w:ascii="GHEA Grapalat" w:hAnsi="GHEA Grapalat" w:cs="Sylfaen"/>
          <w:sz w:val="20"/>
          <w:lang w:val="hy-AM"/>
        </w:rPr>
        <w:tab/>
        <w:t>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0,5 (զրո ամբողջ հինգ տասնորդական) տոկոսի չափով։</w:t>
      </w:r>
    </w:p>
    <w:p w14:paraId="64925108"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5.5.</w:t>
      </w:r>
      <w:r w:rsidRPr="0040442B">
        <w:rPr>
          <w:rFonts w:ascii="GHEA Grapalat" w:hAnsi="GHEA Grapalat" w:cs="Sylfaen"/>
          <w:sz w:val="20"/>
          <w:lang w:val="hy-AM"/>
        </w:rPr>
        <w:tab/>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C3B8475"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5.6.</w:t>
      </w:r>
      <w:r w:rsidRPr="0040442B">
        <w:rPr>
          <w:rFonts w:ascii="GHEA Grapalat" w:hAnsi="GHEA Grapalat" w:cs="Sylfaen"/>
          <w:sz w:val="20"/>
          <w:lang w:val="hy-AM"/>
        </w:rPr>
        <w:tab/>
        <w:t>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0,5 (զրո ամբողջ հինգ տասնորդական) տոկոսի չափով։</w:t>
      </w:r>
      <w:r w:rsidRPr="0040442B">
        <w:rPr>
          <w:rFonts w:ascii="GHEA Grapalat" w:hAnsi="GHEA Grapalat" w:cs="Sylfaen"/>
          <w:sz w:val="20"/>
          <w:lang w:val="hy-AM"/>
        </w:rPr>
        <w:cr/>
        <w:t xml:space="preserve">           5.7.</w:t>
      </w:r>
      <w:r w:rsidRPr="0040442B">
        <w:rPr>
          <w:rFonts w:ascii="GHEA Grapalat" w:hAnsi="GHEA Grapalat" w:cs="Sylfaen"/>
          <w:sz w:val="20"/>
          <w:lang w:val="hy-AM"/>
        </w:rPr>
        <w:tab/>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72557390"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sz w:val="20"/>
          <w:lang w:val="hy-AM"/>
        </w:rPr>
        <w:t>5.8.</w:t>
      </w:r>
      <w:r w:rsidRPr="0040442B">
        <w:rPr>
          <w:rFonts w:ascii="GHEA Grapalat" w:hAnsi="GHEA Grapalat" w:cs="Sylfaen"/>
          <w:sz w:val="20"/>
          <w:lang w:val="hy-AM"/>
        </w:rPr>
        <w:tab/>
        <w:t>Տույժերի և (կամ) տուգանքի վճարումը Կողմերին չի ազատում իրենց պայմանագրային պարտավորությունները լրիվ կատարելուց։</w:t>
      </w:r>
    </w:p>
    <w:p w14:paraId="533F4D34" w14:textId="77777777" w:rsidR="00226697" w:rsidRPr="0040442B" w:rsidRDefault="00226697" w:rsidP="00226697">
      <w:pPr>
        <w:ind w:firstLine="720"/>
        <w:jc w:val="both"/>
        <w:rPr>
          <w:rFonts w:ascii="GHEA Grapalat" w:hAnsi="GHEA Grapalat" w:cs="Sylfaen"/>
          <w:sz w:val="20"/>
          <w:lang w:val="hy-AM"/>
        </w:rPr>
      </w:pPr>
    </w:p>
    <w:p w14:paraId="3E81A154"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b/>
          <w:sz w:val="20"/>
          <w:lang w:val="hy-AM"/>
        </w:rPr>
        <w:t>6. ԱՆՀԱՂԹԱՀԱՐԵԼԻ ՈՒԺԻ ԱԶԴԵՑՈՒԹՅՈՒՆ</w:t>
      </w:r>
      <w:r w:rsidRPr="0040442B">
        <w:rPr>
          <w:rFonts w:ascii="GHEA Grapalat" w:hAnsi="GHEA Grapalat" w:cs="Sylfaen"/>
          <w:sz w:val="20"/>
          <w:lang w:val="hy-AM"/>
        </w:rPr>
        <w:t xml:space="preserve"> </w:t>
      </w:r>
      <w:r w:rsidRPr="0040442B">
        <w:rPr>
          <w:rFonts w:ascii="GHEA Grapalat" w:hAnsi="GHEA Grapalat" w:cs="Times Armenian"/>
          <w:b/>
          <w:sz w:val="20"/>
          <w:lang w:val="hy-AM"/>
        </w:rPr>
        <w:t>(</w:t>
      </w:r>
      <w:r w:rsidRPr="0040442B">
        <w:rPr>
          <w:rFonts w:ascii="GHEA Grapalat" w:hAnsi="GHEA Grapalat" w:cs="Sylfaen"/>
          <w:b/>
          <w:sz w:val="20"/>
          <w:lang w:val="hy-AM"/>
        </w:rPr>
        <w:t>ՖՈՐՍ</w:t>
      </w:r>
      <w:r w:rsidRPr="0040442B">
        <w:rPr>
          <w:rFonts w:ascii="GHEA Grapalat" w:hAnsi="GHEA Grapalat" w:cs="Times Armenian"/>
          <w:b/>
          <w:sz w:val="20"/>
          <w:lang w:val="hy-AM"/>
        </w:rPr>
        <w:t>-</w:t>
      </w:r>
      <w:r w:rsidRPr="0040442B">
        <w:rPr>
          <w:rFonts w:ascii="GHEA Grapalat" w:hAnsi="GHEA Grapalat" w:cs="Sylfaen"/>
          <w:b/>
          <w:sz w:val="20"/>
          <w:lang w:val="hy-AM"/>
        </w:rPr>
        <w:t>ՄԱԺՈՐ</w:t>
      </w:r>
      <w:r w:rsidRPr="0040442B">
        <w:rPr>
          <w:rFonts w:ascii="GHEA Grapalat" w:hAnsi="GHEA Grapalat"/>
          <w:b/>
          <w:sz w:val="20"/>
          <w:lang w:val="hy-AM"/>
        </w:rPr>
        <w:t>)</w:t>
      </w:r>
    </w:p>
    <w:p w14:paraId="0E16DA67" w14:textId="77777777" w:rsidR="00226697" w:rsidRPr="0040442B" w:rsidRDefault="00226697" w:rsidP="00226697">
      <w:pPr>
        <w:ind w:firstLine="709"/>
        <w:jc w:val="both"/>
        <w:rPr>
          <w:rFonts w:ascii="GHEA Grapalat" w:hAnsi="GHEA Grapalat"/>
          <w:sz w:val="20"/>
          <w:lang w:val="hy-AM"/>
        </w:rPr>
      </w:pP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պայմանագրով</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w:t>
      </w:r>
      <w:r w:rsidRPr="0040442B">
        <w:rPr>
          <w:rFonts w:ascii="GHEA Grapalat" w:hAnsi="GHEA Grapalat" w:cs="Sylfaen"/>
          <w:sz w:val="20"/>
          <w:lang w:val="hy-AM"/>
        </w:rPr>
        <w:t>հիման</w:t>
      </w:r>
      <w:r w:rsidRPr="0040442B">
        <w:rPr>
          <w:rFonts w:ascii="GHEA Grapalat" w:hAnsi="GHEA Grapalat" w:cs="Times Armenian"/>
          <w:sz w:val="20"/>
          <w:lang w:val="hy-AM"/>
        </w:rPr>
        <w:t xml:space="preserve"> </w:t>
      </w:r>
      <w:r w:rsidRPr="0040442B">
        <w:rPr>
          <w:rFonts w:ascii="GHEA Grapalat" w:hAnsi="GHEA Grapalat" w:cs="Sylfaen"/>
          <w:sz w:val="20"/>
          <w:lang w:val="hy-AM"/>
        </w:rPr>
        <w:t>վրա</w:t>
      </w:r>
      <w:r w:rsidRPr="0040442B">
        <w:rPr>
          <w:rFonts w:ascii="GHEA Grapalat" w:hAnsi="GHEA Grapalat" w:cs="Times Armenian"/>
          <w:sz w:val="20"/>
          <w:lang w:val="hy-AM"/>
        </w:rPr>
        <w:t xml:space="preserve"> </w:t>
      </w:r>
      <w:r w:rsidRPr="0040442B">
        <w:rPr>
          <w:rFonts w:ascii="GHEA Grapalat" w:hAnsi="GHEA Grapalat" w:cs="Sylfaen"/>
          <w:sz w:val="20"/>
          <w:lang w:val="hy-AM"/>
        </w:rPr>
        <w:t>կնքված</w:t>
      </w:r>
      <w:r w:rsidRPr="0040442B">
        <w:rPr>
          <w:rFonts w:ascii="GHEA Grapalat" w:hAnsi="GHEA Grapalat" w:cs="Times Armenian"/>
          <w:sz w:val="20"/>
          <w:lang w:val="hy-AM"/>
        </w:rPr>
        <w:t xml:space="preserve"> հ</w:t>
      </w:r>
      <w:r w:rsidRPr="0040442B">
        <w:rPr>
          <w:rFonts w:ascii="GHEA Grapalat" w:hAnsi="GHEA Grapalat" w:cs="Sylfaen"/>
          <w:sz w:val="20"/>
          <w:lang w:val="hy-AM"/>
        </w:rPr>
        <w:t>ամաձայնագրերով</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պարտավորություններն</w:t>
      </w:r>
      <w:r w:rsidRPr="0040442B">
        <w:rPr>
          <w:rFonts w:ascii="GHEA Grapalat" w:hAnsi="GHEA Grapalat" w:cs="Times Armenian"/>
          <w:sz w:val="20"/>
          <w:lang w:val="hy-AM"/>
        </w:rPr>
        <w:t xml:space="preserve"> </w:t>
      </w:r>
      <w:r w:rsidRPr="0040442B">
        <w:rPr>
          <w:rFonts w:ascii="GHEA Grapalat" w:hAnsi="GHEA Grapalat" w:cs="Sylfaen"/>
          <w:sz w:val="20"/>
          <w:lang w:val="hy-AM"/>
        </w:rPr>
        <w:t>ամբողջությամբ</w:t>
      </w:r>
      <w:r w:rsidRPr="0040442B">
        <w:rPr>
          <w:rFonts w:ascii="GHEA Grapalat" w:hAnsi="GHEA Grapalat" w:cs="Times Armenian"/>
          <w:sz w:val="20"/>
          <w:lang w:val="hy-AM"/>
        </w:rPr>
        <w:t xml:space="preserve"> </w:t>
      </w:r>
      <w:r w:rsidRPr="0040442B">
        <w:rPr>
          <w:rFonts w:ascii="GHEA Grapalat" w:hAnsi="GHEA Grapalat" w:cs="Sylfaen"/>
          <w:sz w:val="20"/>
          <w:lang w:val="hy-AM"/>
        </w:rPr>
        <w:t>կամ</w:t>
      </w:r>
      <w:r w:rsidRPr="0040442B">
        <w:rPr>
          <w:rFonts w:ascii="GHEA Grapalat" w:hAnsi="GHEA Grapalat" w:cs="Times Armenian"/>
          <w:sz w:val="20"/>
          <w:lang w:val="hy-AM"/>
        </w:rPr>
        <w:t xml:space="preserve"> </w:t>
      </w:r>
      <w:r w:rsidRPr="0040442B">
        <w:rPr>
          <w:rFonts w:ascii="GHEA Grapalat" w:hAnsi="GHEA Grapalat" w:cs="Sylfaen"/>
          <w:sz w:val="20"/>
          <w:lang w:val="hy-AM"/>
        </w:rPr>
        <w:t>մասնակիորեն</w:t>
      </w:r>
      <w:r w:rsidRPr="0040442B">
        <w:rPr>
          <w:rFonts w:ascii="GHEA Grapalat" w:hAnsi="GHEA Grapalat" w:cs="Times Armenian"/>
          <w:sz w:val="20"/>
          <w:lang w:val="hy-AM"/>
        </w:rPr>
        <w:t xml:space="preserve"> </w:t>
      </w:r>
      <w:r w:rsidRPr="0040442B">
        <w:rPr>
          <w:rFonts w:ascii="GHEA Grapalat" w:hAnsi="GHEA Grapalat" w:cs="Sylfaen"/>
          <w:sz w:val="20"/>
          <w:lang w:val="hy-AM"/>
        </w:rPr>
        <w:t>չկատարելու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համար</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կողմերն</w:t>
      </w:r>
      <w:r w:rsidRPr="0040442B">
        <w:rPr>
          <w:rFonts w:ascii="GHEA Grapalat" w:hAnsi="GHEA Grapalat" w:cs="Times Armenian"/>
          <w:sz w:val="20"/>
          <w:lang w:val="hy-AM"/>
        </w:rPr>
        <w:t xml:space="preserve"> </w:t>
      </w:r>
      <w:r w:rsidRPr="0040442B">
        <w:rPr>
          <w:rFonts w:ascii="GHEA Grapalat" w:hAnsi="GHEA Grapalat" w:cs="Sylfaen"/>
          <w:sz w:val="20"/>
          <w:lang w:val="hy-AM"/>
        </w:rPr>
        <w:t>ազատվում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պատասխանատվությունից</w:t>
      </w:r>
      <w:r w:rsidRPr="0040442B">
        <w:rPr>
          <w:rFonts w:ascii="GHEA Grapalat" w:hAnsi="GHEA Grapalat" w:cs="Times Armenian"/>
          <w:sz w:val="20"/>
          <w:lang w:val="hy-AM"/>
        </w:rPr>
        <w:t xml:space="preserve">, </w:t>
      </w:r>
      <w:r w:rsidRPr="0040442B">
        <w:rPr>
          <w:rFonts w:ascii="GHEA Grapalat" w:hAnsi="GHEA Grapalat" w:cs="Sylfaen"/>
          <w:sz w:val="20"/>
          <w:lang w:val="hy-AM"/>
        </w:rPr>
        <w:t>եթե</w:t>
      </w:r>
      <w:r w:rsidRPr="0040442B">
        <w:rPr>
          <w:rFonts w:ascii="GHEA Grapalat" w:hAnsi="GHEA Grapalat" w:cs="Times Armenian"/>
          <w:sz w:val="20"/>
          <w:lang w:val="hy-AM"/>
        </w:rPr>
        <w:t xml:space="preserve"> </w:t>
      </w:r>
      <w:r w:rsidRPr="0040442B">
        <w:rPr>
          <w:rFonts w:ascii="GHEA Grapalat" w:hAnsi="GHEA Grapalat" w:cs="Sylfaen"/>
          <w:sz w:val="20"/>
          <w:lang w:val="hy-AM"/>
        </w:rPr>
        <w:t>դա</w:t>
      </w:r>
      <w:r w:rsidRPr="0040442B">
        <w:rPr>
          <w:rFonts w:ascii="GHEA Grapalat" w:hAnsi="GHEA Grapalat" w:cs="Times Armenian"/>
          <w:sz w:val="20"/>
          <w:lang w:val="hy-AM"/>
        </w:rPr>
        <w:t xml:space="preserve"> </w:t>
      </w:r>
      <w:r w:rsidRPr="0040442B">
        <w:rPr>
          <w:rFonts w:ascii="GHEA Grapalat" w:hAnsi="GHEA Grapalat" w:cs="Sylfaen"/>
          <w:sz w:val="20"/>
          <w:lang w:val="hy-AM"/>
        </w:rPr>
        <w:t>եղել</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անհաղթահարելի</w:t>
      </w:r>
      <w:r w:rsidRPr="0040442B">
        <w:rPr>
          <w:rFonts w:ascii="GHEA Grapalat" w:hAnsi="GHEA Grapalat" w:cs="Times Armenian"/>
          <w:sz w:val="20"/>
          <w:lang w:val="hy-AM"/>
        </w:rPr>
        <w:t xml:space="preserve"> </w:t>
      </w:r>
      <w:r w:rsidRPr="0040442B">
        <w:rPr>
          <w:rFonts w:ascii="GHEA Grapalat" w:hAnsi="GHEA Grapalat" w:cs="Sylfaen"/>
          <w:sz w:val="20"/>
          <w:lang w:val="hy-AM"/>
        </w:rPr>
        <w:t>ուժի</w:t>
      </w:r>
      <w:r w:rsidRPr="0040442B">
        <w:rPr>
          <w:rFonts w:ascii="GHEA Grapalat" w:hAnsi="GHEA Grapalat" w:cs="Times Armenian"/>
          <w:sz w:val="20"/>
          <w:lang w:val="hy-AM"/>
        </w:rPr>
        <w:t xml:space="preserve"> </w:t>
      </w:r>
      <w:r w:rsidRPr="0040442B">
        <w:rPr>
          <w:rFonts w:ascii="GHEA Grapalat" w:hAnsi="GHEA Grapalat" w:cs="Sylfaen"/>
          <w:sz w:val="20"/>
          <w:lang w:val="hy-AM"/>
        </w:rPr>
        <w:t>ազդեցության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հետևանքով</w:t>
      </w:r>
      <w:r w:rsidRPr="0040442B">
        <w:rPr>
          <w:rFonts w:ascii="GHEA Grapalat" w:hAnsi="GHEA Grapalat" w:cs="Times Armenian"/>
          <w:sz w:val="20"/>
          <w:lang w:val="hy-AM"/>
        </w:rPr>
        <w:t xml:space="preserve">, </w:t>
      </w:r>
      <w:r w:rsidRPr="0040442B">
        <w:rPr>
          <w:rFonts w:ascii="GHEA Grapalat" w:hAnsi="GHEA Grapalat" w:cs="Sylfaen"/>
          <w:sz w:val="20"/>
          <w:lang w:val="hy-AM"/>
        </w:rPr>
        <w:t>որը</w:t>
      </w:r>
      <w:r w:rsidRPr="0040442B">
        <w:rPr>
          <w:rFonts w:ascii="GHEA Grapalat" w:hAnsi="GHEA Grapalat" w:cs="Times Armenian"/>
          <w:sz w:val="20"/>
          <w:lang w:val="hy-AM"/>
        </w:rPr>
        <w:t xml:space="preserve"> </w:t>
      </w:r>
      <w:r w:rsidRPr="0040442B">
        <w:rPr>
          <w:rFonts w:ascii="GHEA Grapalat" w:hAnsi="GHEA Grapalat" w:cs="Sylfaen"/>
          <w:sz w:val="20"/>
          <w:lang w:val="hy-AM"/>
        </w:rPr>
        <w:t>ծագել</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կնքելուց</w:t>
      </w:r>
      <w:r w:rsidRPr="0040442B">
        <w:rPr>
          <w:rFonts w:ascii="GHEA Grapalat" w:hAnsi="GHEA Grapalat" w:cs="Times Armenian"/>
          <w:sz w:val="20"/>
          <w:lang w:val="hy-AM"/>
        </w:rPr>
        <w:t xml:space="preserve"> </w:t>
      </w:r>
      <w:r w:rsidRPr="0040442B">
        <w:rPr>
          <w:rFonts w:ascii="GHEA Grapalat" w:hAnsi="GHEA Grapalat" w:cs="Sylfaen"/>
          <w:sz w:val="20"/>
          <w:lang w:val="hy-AM"/>
        </w:rPr>
        <w:t>հետո</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որը</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կողմերը</w:t>
      </w:r>
      <w:r w:rsidRPr="0040442B">
        <w:rPr>
          <w:rFonts w:ascii="GHEA Grapalat" w:hAnsi="GHEA Grapalat" w:cs="Times Armenian"/>
          <w:sz w:val="20"/>
          <w:lang w:val="hy-AM"/>
        </w:rPr>
        <w:t xml:space="preserve"> </w:t>
      </w:r>
      <w:r w:rsidRPr="0040442B">
        <w:rPr>
          <w:rFonts w:ascii="GHEA Grapalat" w:hAnsi="GHEA Grapalat" w:cs="Sylfaen"/>
          <w:sz w:val="20"/>
          <w:lang w:val="hy-AM"/>
        </w:rPr>
        <w:t>չէին</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կանխատեսել</w:t>
      </w:r>
      <w:r w:rsidRPr="0040442B">
        <w:rPr>
          <w:rFonts w:ascii="GHEA Grapalat" w:hAnsi="GHEA Grapalat" w:cs="Times Armenian"/>
          <w:sz w:val="20"/>
          <w:lang w:val="hy-AM"/>
        </w:rPr>
        <w:t xml:space="preserve"> </w:t>
      </w:r>
      <w:r w:rsidRPr="0040442B">
        <w:rPr>
          <w:rFonts w:ascii="GHEA Grapalat" w:hAnsi="GHEA Grapalat" w:cs="Sylfaen"/>
          <w:sz w:val="20"/>
          <w:lang w:val="hy-AM"/>
        </w:rPr>
        <w:t>կամ</w:t>
      </w:r>
      <w:r w:rsidRPr="0040442B">
        <w:rPr>
          <w:rFonts w:ascii="GHEA Grapalat" w:hAnsi="GHEA Grapalat" w:cs="Times Armenian"/>
          <w:sz w:val="20"/>
          <w:lang w:val="hy-AM"/>
        </w:rPr>
        <w:t xml:space="preserve"> </w:t>
      </w:r>
      <w:r w:rsidRPr="0040442B">
        <w:rPr>
          <w:rFonts w:ascii="GHEA Grapalat" w:hAnsi="GHEA Grapalat" w:cs="Sylfaen"/>
          <w:sz w:val="20"/>
          <w:lang w:val="hy-AM"/>
        </w:rPr>
        <w:t>կանխարգելել։</w:t>
      </w:r>
      <w:r w:rsidRPr="0040442B">
        <w:rPr>
          <w:rFonts w:ascii="GHEA Grapalat" w:hAnsi="GHEA Grapalat" w:cs="Times Armenian"/>
          <w:sz w:val="20"/>
          <w:lang w:val="hy-AM"/>
        </w:rPr>
        <w:t xml:space="preserve"> </w:t>
      </w:r>
      <w:r w:rsidRPr="0040442B">
        <w:rPr>
          <w:rFonts w:ascii="GHEA Grapalat" w:hAnsi="GHEA Grapalat" w:cs="Sylfaen"/>
          <w:sz w:val="20"/>
          <w:lang w:val="hy-AM"/>
        </w:rPr>
        <w:t>Այդպիսի</w:t>
      </w:r>
      <w:r w:rsidRPr="0040442B">
        <w:rPr>
          <w:rFonts w:ascii="GHEA Grapalat" w:hAnsi="GHEA Grapalat" w:cs="Times Armenian"/>
          <w:sz w:val="20"/>
          <w:lang w:val="hy-AM"/>
        </w:rPr>
        <w:t xml:space="preserve"> </w:t>
      </w:r>
      <w:r w:rsidRPr="0040442B">
        <w:rPr>
          <w:rFonts w:ascii="GHEA Grapalat" w:hAnsi="GHEA Grapalat" w:cs="Sylfaen"/>
          <w:sz w:val="20"/>
          <w:lang w:val="hy-AM"/>
        </w:rPr>
        <w:t>իրավիճակներ</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երկրաշարժը</w:t>
      </w:r>
      <w:r w:rsidRPr="0040442B">
        <w:rPr>
          <w:rFonts w:ascii="GHEA Grapalat" w:hAnsi="GHEA Grapalat" w:cs="Times Armenian"/>
          <w:sz w:val="20"/>
          <w:lang w:val="hy-AM"/>
        </w:rPr>
        <w:t xml:space="preserve">, </w:t>
      </w:r>
      <w:r w:rsidRPr="0040442B">
        <w:rPr>
          <w:rFonts w:ascii="GHEA Grapalat" w:hAnsi="GHEA Grapalat" w:cs="Sylfaen"/>
          <w:sz w:val="20"/>
          <w:lang w:val="hy-AM"/>
        </w:rPr>
        <w:t>ջրհեղեղը</w:t>
      </w:r>
      <w:r w:rsidRPr="0040442B">
        <w:rPr>
          <w:rFonts w:ascii="GHEA Grapalat" w:hAnsi="GHEA Grapalat" w:cs="Times Armenian"/>
          <w:sz w:val="20"/>
          <w:lang w:val="hy-AM"/>
        </w:rPr>
        <w:t xml:space="preserve">, </w:t>
      </w:r>
      <w:r w:rsidRPr="0040442B">
        <w:rPr>
          <w:rFonts w:ascii="GHEA Grapalat" w:hAnsi="GHEA Grapalat" w:cs="Sylfaen"/>
          <w:sz w:val="20"/>
          <w:lang w:val="hy-AM"/>
        </w:rPr>
        <w:t>հրդեհը</w:t>
      </w:r>
      <w:r w:rsidRPr="0040442B">
        <w:rPr>
          <w:rFonts w:ascii="GHEA Grapalat" w:hAnsi="GHEA Grapalat" w:cs="Times Armenian"/>
          <w:sz w:val="20"/>
          <w:lang w:val="hy-AM"/>
        </w:rPr>
        <w:t xml:space="preserve">, </w:t>
      </w:r>
      <w:r w:rsidRPr="0040442B">
        <w:rPr>
          <w:rFonts w:ascii="GHEA Grapalat" w:hAnsi="GHEA Grapalat" w:cs="Sylfaen"/>
          <w:sz w:val="20"/>
          <w:lang w:val="hy-AM"/>
        </w:rPr>
        <w:t>պատերազմը</w:t>
      </w:r>
      <w:r w:rsidRPr="0040442B">
        <w:rPr>
          <w:rFonts w:ascii="GHEA Grapalat" w:hAnsi="GHEA Grapalat" w:cs="Times Armenian"/>
          <w:sz w:val="20"/>
          <w:lang w:val="hy-AM"/>
        </w:rPr>
        <w:t xml:space="preserve">, </w:t>
      </w:r>
      <w:r w:rsidRPr="0040442B">
        <w:rPr>
          <w:rFonts w:ascii="GHEA Grapalat" w:hAnsi="GHEA Grapalat" w:cs="Sylfaen"/>
          <w:sz w:val="20"/>
          <w:lang w:val="hy-AM"/>
        </w:rPr>
        <w:t>ռազմական</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արտակարգ</w:t>
      </w:r>
      <w:r w:rsidRPr="0040442B">
        <w:rPr>
          <w:rFonts w:ascii="GHEA Grapalat" w:hAnsi="GHEA Grapalat" w:cs="Times Armenian"/>
          <w:sz w:val="20"/>
          <w:lang w:val="hy-AM"/>
        </w:rPr>
        <w:t xml:space="preserve"> </w:t>
      </w:r>
      <w:r w:rsidRPr="0040442B">
        <w:rPr>
          <w:rFonts w:ascii="GHEA Grapalat" w:hAnsi="GHEA Grapalat" w:cs="Sylfaen"/>
          <w:sz w:val="20"/>
          <w:lang w:val="hy-AM"/>
        </w:rPr>
        <w:t>դրություն</w:t>
      </w:r>
      <w:r w:rsidRPr="0040442B">
        <w:rPr>
          <w:rFonts w:ascii="GHEA Grapalat" w:hAnsi="GHEA Grapalat" w:cs="Times Armenian"/>
          <w:sz w:val="20"/>
          <w:lang w:val="hy-AM"/>
        </w:rPr>
        <w:t xml:space="preserve"> </w:t>
      </w:r>
      <w:r w:rsidRPr="0040442B">
        <w:rPr>
          <w:rFonts w:ascii="GHEA Grapalat" w:hAnsi="GHEA Grapalat" w:cs="Sylfaen"/>
          <w:sz w:val="20"/>
          <w:lang w:val="hy-AM"/>
        </w:rPr>
        <w:t>հայտարարելը</w:t>
      </w:r>
      <w:r w:rsidRPr="0040442B">
        <w:rPr>
          <w:rFonts w:ascii="GHEA Grapalat" w:hAnsi="GHEA Grapalat" w:cs="Times Armenian"/>
          <w:sz w:val="20"/>
          <w:lang w:val="hy-AM"/>
        </w:rPr>
        <w:t xml:space="preserve">, </w:t>
      </w:r>
      <w:r w:rsidRPr="0040442B">
        <w:rPr>
          <w:rFonts w:ascii="GHEA Grapalat" w:hAnsi="GHEA Grapalat" w:cs="Sylfaen"/>
          <w:sz w:val="20"/>
          <w:lang w:val="hy-AM"/>
        </w:rPr>
        <w:t>քաղաքական</w:t>
      </w:r>
      <w:r w:rsidRPr="0040442B">
        <w:rPr>
          <w:rFonts w:ascii="GHEA Grapalat" w:hAnsi="GHEA Grapalat" w:cs="Times Armenian"/>
          <w:sz w:val="20"/>
          <w:lang w:val="hy-AM"/>
        </w:rPr>
        <w:t xml:space="preserve"> </w:t>
      </w:r>
      <w:r w:rsidRPr="0040442B">
        <w:rPr>
          <w:rFonts w:ascii="GHEA Grapalat" w:hAnsi="GHEA Grapalat" w:cs="Sylfaen"/>
          <w:sz w:val="20"/>
          <w:lang w:val="hy-AM"/>
        </w:rPr>
        <w:t>հուզումները</w:t>
      </w:r>
      <w:r w:rsidRPr="0040442B">
        <w:rPr>
          <w:rFonts w:ascii="GHEA Grapalat" w:hAnsi="GHEA Grapalat"/>
          <w:sz w:val="20"/>
          <w:lang w:val="hy-AM"/>
        </w:rPr>
        <w:t xml:space="preserve">, </w:t>
      </w:r>
      <w:r w:rsidRPr="0040442B">
        <w:rPr>
          <w:rFonts w:ascii="GHEA Grapalat" w:hAnsi="GHEA Grapalat" w:cs="Sylfaen"/>
          <w:sz w:val="20"/>
          <w:lang w:val="hy-AM"/>
        </w:rPr>
        <w:t>գործադուլները</w:t>
      </w:r>
      <w:r w:rsidRPr="0040442B">
        <w:rPr>
          <w:rFonts w:ascii="GHEA Grapalat" w:hAnsi="GHEA Grapalat" w:cs="Times Armenian"/>
          <w:sz w:val="20"/>
          <w:lang w:val="hy-AM"/>
        </w:rPr>
        <w:t xml:space="preserve">, </w:t>
      </w:r>
      <w:r w:rsidRPr="0040442B">
        <w:rPr>
          <w:rFonts w:ascii="GHEA Grapalat" w:hAnsi="GHEA Grapalat" w:cs="Sylfaen"/>
          <w:sz w:val="20"/>
          <w:lang w:val="hy-AM"/>
        </w:rPr>
        <w:t>հաղորդակցության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միջոցների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աշխատանքի</w:t>
      </w:r>
      <w:r w:rsidRPr="0040442B">
        <w:rPr>
          <w:rFonts w:ascii="GHEA Grapalat" w:hAnsi="GHEA Grapalat" w:cs="Times Armenian"/>
          <w:sz w:val="20"/>
          <w:lang w:val="hy-AM"/>
        </w:rPr>
        <w:t xml:space="preserve"> </w:t>
      </w:r>
      <w:r w:rsidRPr="0040442B">
        <w:rPr>
          <w:rFonts w:ascii="GHEA Grapalat" w:hAnsi="GHEA Grapalat" w:cs="Sylfaen"/>
          <w:sz w:val="20"/>
          <w:lang w:val="hy-AM"/>
        </w:rPr>
        <w:t>դադարեցումը</w:t>
      </w:r>
      <w:r w:rsidRPr="0040442B">
        <w:rPr>
          <w:rFonts w:ascii="GHEA Grapalat" w:hAnsi="GHEA Grapalat" w:cs="Times Armenian"/>
          <w:sz w:val="20"/>
          <w:lang w:val="hy-AM"/>
        </w:rPr>
        <w:t xml:space="preserve">, </w:t>
      </w:r>
      <w:r w:rsidRPr="0040442B">
        <w:rPr>
          <w:rFonts w:ascii="GHEA Grapalat" w:hAnsi="GHEA Grapalat" w:cs="Sylfaen"/>
          <w:sz w:val="20"/>
          <w:lang w:val="hy-AM"/>
        </w:rPr>
        <w:t>պետական</w:t>
      </w:r>
      <w:r w:rsidRPr="0040442B">
        <w:rPr>
          <w:rFonts w:ascii="GHEA Grapalat" w:hAnsi="GHEA Grapalat" w:cs="Times Armenian"/>
          <w:sz w:val="20"/>
          <w:lang w:val="hy-AM"/>
        </w:rPr>
        <w:t xml:space="preserve"> </w:t>
      </w:r>
      <w:r w:rsidRPr="0040442B">
        <w:rPr>
          <w:rFonts w:ascii="GHEA Grapalat" w:hAnsi="GHEA Grapalat" w:cs="Sylfaen"/>
          <w:sz w:val="20"/>
          <w:lang w:val="hy-AM"/>
        </w:rPr>
        <w:t>մարմինների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ակտերը</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այլն</w:t>
      </w:r>
      <w:r w:rsidRPr="0040442B">
        <w:rPr>
          <w:rFonts w:ascii="GHEA Grapalat" w:hAnsi="GHEA Grapalat" w:cs="Times Armenian"/>
          <w:sz w:val="20"/>
          <w:lang w:val="hy-AM"/>
        </w:rPr>
        <w:t xml:space="preserve">, </w:t>
      </w:r>
      <w:r w:rsidRPr="0040442B">
        <w:rPr>
          <w:rFonts w:ascii="GHEA Grapalat" w:hAnsi="GHEA Grapalat" w:cs="Sylfaen"/>
          <w:sz w:val="20"/>
          <w:lang w:val="hy-AM"/>
        </w:rPr>
        <w:t>որոնք</w:t>
      </w:r>
      <w:r w:rsidRPr="0040442B">
        <w:rPr>
          <w:rFonts w:ascii="GHEA Grapalat" w:hAnsi="GHEA Grapalat" w:cs="Times Armenian"/>
          <w:sz w:val="20"/>
          <w:lang w:val="hy-AM"/>
        </w:rPr>
        <w:t xml:space="preserve"> </w:t>
      </w:r>
      <w:r w:rsidRPr="0040442B">
        <w:rPr>
          <w:rFonts w:ascii="GHEA Grapalat" w:hAnsi="GHEA Grapalat" w:cs="Sylfaen"/>
          <w:sz w:val="20"/>
          <w:lang w:val="hy-AM"/>
        </w:rPr>
        <w:t>անհնարին</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դարձնում</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պայմանագրով</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պարտավորությունների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կատարումը։</w:t>
      </w:r>
      <w:r w:rsidRPr="0040442B">
        <w:rPr>
          <w:rFonts w:ascii="GHEA Grapalat" w:hAnsi="GHEA Grapalat" w:cs="Times Armenian"/>
          <w:sz w:val="20"/>
          <w:lang w:val="hy-AM"/>
        </w:rPr>
        <w:t xml:space="preserve"> </w:t>
      </w:r>
      <w:r w:rsidRPr="0040442B">
        <w:rPr>
          <w:rFonts w:ascii="GHEA Grapalat" w:hAnsi="GHEA Grapalat" w:cs="Sylfaen"/>
          <w:sz w:val="20"/>
          <w:lang w:val="hy-AM"/>
        </w:rPr>
        <w:t>Եթե</w:t>
      </w:r>
      <w:r w:rsidRPr="0040442B">
        <w:rPr>
          <w:rFonts w:ascii="GHEA Grapalat" w:hAnsi="GHEA Grapalat" w:cs="Times Armenian"/>
          <w:sz w:val="20"/>
          <w:lang w:val="hy-AM"/>
        </w:rPr>
        <w:t xml:space="preserve"> </w:t>
      </w:r>
      <w:r w:rsidRPr="0040442B">
        <w:rPr>
          <w:rFonts w:ascii="GHEA Grapalat" w:hAnsi="GHEA Grapalat" w:cs="Sylfaen"/>
          <w:sz w:val="20"/>
          <w:lang w:val="hy-AM"/>
        </w:rPr>
        <w:t>արտակարգ</w:t>
      </w:r>
      <w:r w:rsidRPr="0040442B">
        <w:rPr>
          <w:rFonts w:ascii="GHEA Grapalat" w:hAnsi="GHEA Grapalat" w:cs="Times Armenian"/>
          <w:sz w:val="20"/>
          <w:lang w:val="hy-AM"/>
        </w:rPr>
        <w:t xml:space="preserve"> </w:t>
      </w:r>
      <w:r w:rsidRPr="0040442B">
        <w:rPr>
          <w:rFonts w:ascii="GHEA Grapalat" w:hAnsi="GHEA Grapalat" w:cs="Sylfaen"/>
          <w:sz w:val="20"/>
          <w:lang w:val="hy-AM"/>
        </w:rPr>
        <w:t>ուժի</w:t>
      </w:r>
      <w:r w:rsidRPr="0040442B">
        <w:rPr>
          <w:rFonts w:ascii="GHEA Grapalat" w:hAnsi="GHEA Grapalat" w:cs="Times Armenian"/>
          <w:sz w:val="20"/>
          <w:lang w:val="hy-AM"/>
        </w:rPr>
        <w:t xml:space="preserve"> </w:t>
      </w:r>
      <w:r w:rsidRPr="0040442B">
        <w:rPr>
          <w:rFonts w:ascii="GHEA Grapalat" w:hAnsi="GHEA Grapalat" w:cs="Sylfaen"/>
          <w:sz w:val="20"/>
          <w:lang w:val="hy-AM"/>
        </w:rPr>
        <w:t>ազդեցությունը</w:t>
      </w:r>
      <w:r w:rsidRPr="0040442B">
        <w:rPr>
          <w:rFonts w:ascii="GHEA Grapalat" w:hAnsi="GHEA Grapalat" w:cs="Times Armenian"/>
          <w:sz w:val="20"/>
          <w:lang w:val="hy-AM"/>
        </w:rPr>
        <w:t xml:space="preserve"> </w:t>
      </w:r>
      <w:r w:rsidRPr="0040442B">
        <w:rPr>
          <w:rFonts w:ascii="GHEA Grapalat" w:hAnsi="GHEA Grapalat" w:cs="Sylfaen"/>
          <w:sz w:val="20"/>
          <w:lang w:val="hy-AM"/>
        </w:rPr>
        <w:t>շարունակվում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3 (</w:t>
      </w:r>
      <w:r w:rsidRPr="0040442B">
        <w:rPr>
          <w:rFonts w:ascii="GHEA Grapalat" w:hAnsi="GHEA Grapalat" w:cs="Sylfaen"/>
          <w:sz w:val="20"/>
          <w:lang w:val="hy-AM"/>
        </w:rPr>
        <w:t>երեք</w:t>
      </w:r>
      <w:r w:rsidRPr="0040442B">
        <w:rPr>
          <w:rFonts w:ascii="GHEA Grapalat" w:hAnsi="GHEA Grapalat" w:cs="Times Armenian"/>
          <w:sz w:val="20"/>
          <w:lang w:val="hy-AM"/>
        </w:rPr>
        <w:t xml:space="preserve">) </w:t>
      </w:r>
      <w:r w:rsidRPr="0040442B">
        <w:rPr>
          <w:rFonts w:ascii="GHEA Grapalat" w:hAnsi="GHEA Grapalat" w:cs="Sylfaen"/>
          <w:sz w:val="20"/>
          <w:lang w:val="hy-AM"/>
        </w:rPr>
        <w:t>ամսից</w:t>
      </w:r>
      <w:r w:rsidRPr="0040442B">
        <w:rPr>
          <w:rFonts w:ascii="GHEA Grapalat" w:hAnsi="GHEA Grapalat" w:cs="Times Armenian"/>
          <w:sz w:val="20"/>
          <w:lang w:val="hy-AM"/>
        </w:rPr>
        <w:t xml:space="preserve"> </w:t>
      </w:r>
      <w:r w:rsidRPr="0040442B">
        <w:rPr>
          <w:rFonts w:ascii="GHEA Grapalat" w:hAnsi="GHEA Grapalat" w:cs="Sylfaen"/>
          <w:sz w:val="20"/>
          <w:lang w:val="hy-AM"/>
        </w:rPr>
        <w:t>ավելի</w:t>
      </w:r>
      <w:r w:rsidRPr="0040442B">
        <w:rPr>
          <w:rFonts w:ascii="GHEA Grapalat" w:hAnsi="GHEA Grapalat" w:cs="Times Armenian"/>
          <w:sz w:val="20"/>
          <w:lang w:val="hy-AM"/>
        </w:rPr>
        <w:t xml:space="preserve">, </w:t>
      </w:r>
      <w:r w:rsidRPr="0040442B">
        <w:rPr>
          <w:rFonts w:ascii="GHEA Grapalat" w:hAnsi="GHEA Grapalat" w:cs="Sylfaen"/>
          <w:sz w:val="20"/>
          <w:lang w:val="hy-AM"/>
        </w:rPr>
        <w:t>ապա</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կողմերից</w:t>
      </w:r>
      <w:r w:rsidRPr="0040442B">
        <w:rPr>
          <w:rFonts w:ascii="GHEA Grapalat" w:hAnsi="GHEA Grapalat" w:cs="Times Armenian"/>
          <w:sz w:val="20"/>
          <w:lang w:val="hy-AM"/>
        </w:rPr>
        <w:t xml:space="preserve"> </w:t>
      </w:r>
      <w:r w:rsidRPr="0040442B">
        <w:rPr>
          <w:rFonts w:ascii="GHEA Grapalat" w:hAnsi="GHEA Grapalat" w:cs="Sylfaen"/>
          <w:sz w:val="20"/>
          <w:lang w:val="hy-AM"/>
        </w:rPr>
        <w:t>յուրաքանչյուրն</w:t>
      </w:r>
      <w:r w:rsidRPr="0040442B">
        <w:rPr>
          <w:rFonts w:ascii="GHEA Grapalat" w:hAnsi="GHEA Grapalat" w:cs="Times Armenian"/>
          <w:sz w:val="20"/>
          <w:lang w:val="hy-AM"/>
        </w:rPr>
        <w:t xml:space="preserve"> </w:t>
      </w:r>
      <w:r w:rsidRPr="0040442B">
        <w:rPr>
          <w:rFonts w:ascii="GHEA Grapalat" w:hAnsi="GHEA Grapalat" w:cs="Sylfaen"/>
          <w:sz w:val="20"/>
          <w:lang w:val="hy-AM"/>
        </w:rPr>
        <w:t>իրավունք</w:t>
      </w:r>
      <w:r w:rsidRPr="0040442B">
        <w:rPr>
          <w:rFonts w:ascii="GHEA Grapalat" w:hAnsi="GHEA Grapalat" w:cs="Times Armenian"/>
          <w:sz w:val="20"/>
          <w:lang w:val="hy-AM"/>
        </w:rPr>
        <w:t xml:space="preserve"> </w:t>
      </w:r>
      <w:r w:rsidRPr="0040442B">
        <w:rPr>
          <w:rFonts w:ascii="GHEA Grapalat" w:hAnsi="GHEA Grapalat" w:cs="Sylfaen"/>
          <w:sz w:val="20"/>
          <w:lang w:val="hy-AM"/>
        </w:rPr>
        <w:t>ունի</w:t>
      </w:r>
      <w:r w:rsidRPr="0040442B">
        <w:rPr>
          <w:rFonts w:ascii="GHEA Grapalat" w:hAnsi="GHEA Grapalat" w:cs="Times Armenian"/>
          <w:sz w:val="20"/>
          <w:lang w:val="hy-AM"/>
        </w:rPr>
        <w:t xml:space="preserve"> </w:t>
      </w:r>
      <w:r w:rsidRPr="0040442B">
        <w:rPr>
          <w:rFonts w:ascii="GHEA Grapalat" w:hAnsi="GHEA Grapalat" w:cs="Sylfaen"/>
          <w:sz w:val="20"/>
          <w:lang w:val="hy-AM"/>
        </w:rPr>
        <w:t>լուծել</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այդ</w:t>
      </w:r>
      <w:r w:rsidRPr="0040442B">
        <w:rPr>
          <w:rFonts w:ascii="GHEA Grapalat" w:hAnsi="GHEA Grapalat" w:cs="Times Armenian"/>
          <w:sz w:val="20"/>
          <w:lang w:val="hy-AM"/>
        </w:rPr>
        <w:t xml:space="preserve"> </w:t>
      </w:r>
      <w:r w:rsidRPr="0040442B">
        <w:rPr>
          <w:rFonts w:ascii="GHEA Grapalat" w:hAnsi="GHEA Grapalat" w:cs="Sylfaen"/>
          <w:sz w:val="20"/>
          <w:lang w:val="hy-AM"/>
        </w:rPr>
        <w:t>մասին</w:t>
      </w:r>
      <w:r w:rsidRPr="0040442B">
        <w:rPr>
          <w:rFonts w:ascii="GHEA Grapalat" w:hAnsi="GHEA Grapalat" w:cs="Times Armenian"/>
          <w:sz w:val="20"/>
          <w:lang w:val="hy-AM"/>
        </w:rPr>
        <w:t xml:space="preserve"> </w:t>
      </w:r>
      <w:r w:rsidRPr="0040442B">
        <w:rPr>
          <w:rFonts w:ascii="GHEA Grapalat" w:hAnsi="GHEA Grapalat" w:cs="Sylfaen"/>
          <w:sz w:val="20"/>
          <w:lang w:val="hy-AM"/>
        </w:rPr>
        <w:t>նախապես</w:t>
      </w:r>
      <w:r w:rsidRPr="0040442B">
        <w:rPr>
          <w:rFonts w:ascii="GHEA Grapalat" w:hAnsi="GHEA Grapalat" w:cs="Times Armenian"/>
          <w:sz w:val="20"/>
          <w:lang w:val="hy-AM"/>
        </w:rPr>
        <w:t xml:space="preserve"> </w:t>
      </w:r>
      <w:r w:rsidRPr="0040442B">
        <w:rPr>
          <w:rFonts w:ascii="GHEA Grapalat" w:hAnsi="GHEA Grapalat" w:cs="Sylfaen"/>
          <w:sz w:val="20"/>
          <w:lang w:val="hy-AM"/>
        </w:rPr>
        <w:t>տեղյակ</w:t>
      </w:r>
      <w:r w:rsidRPr="0040442B">
        <w:rPr>
          <w:rFonts w:ascii="GHEA Grapalat" w:hAnsi="GHEA Grapalat" w:cs="Times Armenian"/>
          <w:sz w:val="20"/>
          <w:lang w:val="hy-AM"/>
        </w:rPr>
        <w:t xml:space="preserve"> </w:t>
      </w:r>
      <w:r w:rsidRPr="0040442B">
        <w:rPr>
          <w:rFonts w:ascii="GHEA Grapalat" w:hAnsi="GHEA Grapalat" w:cs="Sylfaen"/>
          <w:sz w:val="20"/>
          <w:lang w:val="hy-AM"/>
        </w:rPr>
        <w:t>պահելով</w:t>
      </w:r>
      <w:r w:rsidRPr="0040442B">
        <w:rPr>
          <w:rFonts w:ascii="GHEA Grapalat" w:hAnsi="GHEA Grapalat" w:cs="Times Armenian"/>
          <w:sz w:val="20"/>
          <w:lang w:val="hy-AM"/>
        </w:rPr>
        <w:t xml:space="preserve"> </w:t>
      </w:r>
      <w:r w:rsidRPr="0040442B">
        <w:rPr>
          <w:rFonts w:ascii="GHEA Grapalat" w:hAnsi="GHEA Grapalat" w:cs="Sylfaen"/>
          <w:sz w:val="20"/>
          <w:lang w:val="hy-AM"/>
        </w:rPr>
        <w:t>մյուս</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կողմին</w:t>
      </w:r>
      <w:r w:rsidRPr="0040442B">
        <w:rPr>
          <w:rFonts w:ascii="GHEA Grapalat" w:hAnsi="GHEA Grapalat" w:cs="Times Armenian"/>
          <w:sz w:val="20"/>
          <w:lang w:val="hy-AM"/>
        </w:rPr>
        <w:t>։</w:t>
      </w:r>
    </w:p>
    <w:p w14:paraId="1DC54E74" w14:textId="77777777" w:rsidR="00226697" w:rsidRPr="0040442B" w:rsidRDefault="00226697" w:rsidP="00226697">
      <w:pPr>
        <w:ind w:firstLine="720"/>
        <w:jc w:val="both"/>
        <w:rPr>
          <w:rFonts w:ascii="GHEA Grapalat" w:hAnsi="GHEA Grapalat" w:cs="Sylfaen"/>
          <w:sz w:val="20"/>
          <w:lang w:val="hy-AM"/>
        </w:rPr>
      </w:pPr>
    </w:p>
    <w:p w14:paraId="355F71FC" w14:textId="77777777" w:rsidR="00226697" w:rsidRPr="0040442B" w:rsidRDefault="00226697" w:rsidP="00226697">
      <w:pPr>
        <w:ind w:firstLine="720"/>
        <w:jc w:val="both"/>
        <w:rPr>
          <w:rFonts w:ascii="GHEA Grapalat" w:hAnsi="GHEA Grapalat" w:cs="Sylfaen"/>
          <w:b/>
          <w:sz w:val="20"/>
          <w:lang w:val="hy-AM"/>
        </w:rPr>
      </w:pPr>
      <w:r w:rsidRPr="0040442B">
        <w:rPr>
          <w:rFonts w:ascii="GHEA Grapalat" w:hAnsi="GHEA Grapalat" w:cs="Sylfaen"/>
          <w:b/>
          <w:sz w:val="20"/>
          <w:lang w:val="hy-AM"/>
        </w:rPr>
        <w:t>7. ԱՅԼ ՊԱՅՄԱՆՆԵՐ</w:t>
      </w:r>
    </w:p>
    <w:p w14:paraId="29A4B314" w14:textId="77777777" w:rsidR="00226697" w:rsidRPr="0040442B" w:rsidRDefault="00226697" w:rsidP="00226697">
      <w:pPr>
        <w:ind w:firstLine="709"/>
        <w:jc w:val="both"/>
        <w:rPr>
          <w:rFonts w:ascii="GHEA Grapalat" w:hAnsi="GHEA Grapalat"/>
          <w:sz w:val="20"/>
          <w:lang w:val="hy-AM"/>
        </w:rPr>
      </w:pPr>
      <w:r w:rsidRPr="0040442B">
        <w:rPr>
          <w:rFonts w:ascii="GHEA Grapalat" w:hAnsi="GHEA Grapalat"/>
          <w:sz w:val="20"/>
          <w:lang w:val="hy-AM"/>
        </w:rPr>
        <w:t>7.1. Պ</w:t>
      </w:r>
      <w:r w:rsidRPr="0040442B">
        <w:rPr>
          <w:rFonts w:ascii="GHEA Grapalat" w:hAnsi="GHEA Grapalat" w:cs="Sylfaen"/>
          <w:sz w:val="20"/>
          <w:lang w:val="hy-AM"/>
        </w:rPr>
        <w:t>այմանագիրն</w:t>
      </w:r>
      <w:r w:rsidRPr="0040442B">
        <w:rPr>
          <w:rFonts w:ascii="GHEA Grapalat" w:hAnsi="GHEA Grapalat" w:cs="Times Armenian"/>
          <w:sz w:val="20"/>
          <w:lang w:val="hy-AM"/>
        </w:rPr>
        <w:t xml:space="preserve"> </w:t>
      </w:r>
      <w:r w:rsidRPr="0040442B">
        <w:rPr>
          <w:rFonts w:ascii="GHEA Grapalat" w:hAnsi="GHEA Grapalat" w:cs="Sylfaen"/>
          <w:sz w:val="20"/>
          <w:lang w:val="hy-AM"/>
        </w:rPr>
        <w:t>ուժի</w:t>
      </w:r>
      <w:r w:rsidRPr="0040442B">
        <w:rPr>
          <w:rFonts w:ascii="GHEA Grapalat" w:hAnsi="GHEA Grapalat" w:cs="Times Armenian"/>
          <w:sz w:val="20"/>
          <w:lang w:val="hy-AM"/>
        </w:rPr>
        <w:t xml:space="preserve"> </w:t>
      </w:r>
      <w:r w:rsidRPr="0040442B">
        <w:rPr>
          <w:rFonts w:ascii="GHEA Grapalat" w:hAnsi="GHEA Grapalat" w:cs="Sylfaen"/>
          <w:sz w:val="20"/>
          <w:lang w:val="hy-AM"/>
        </w:rPr>
        <w:t>մեջ</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մտնում</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w:t>
      </w:r>
      <w:r w:rsidRPr="0040442B">
        <w:rPr>
          <w:rFonts w:ascii="GHEA Grapalat" w:hAnsi="GHEA Grapalat" w:cs="Times Armenian"/>
          <w:sz w:val="20"/>
          <w:lang w:val="hy-AM"/>
        </w:rPr>
        <w:t xml:space="preserve"> </w:t>
      </w:r>
      <w:r w:rsidRPr="0040442B">
        <w:rPr>
          <w:rFonts w:ascii="GHEA Grapalat" w:hAnsi="GHEA Grapalat" w:cs="Sylfaen"/>
          <w:sz w:val="20"/>
          <w:lang w:val="hy-AM"/>
        </w:rPr>
        <w:t>ստորագրման</w:t>
      </w:r>
      <w:r w:rsidRPr="0040442B">
        <w:rPr>
          <w:rFonts w:ascii="GHEA Grapalat" w:hAnsi="GHEA Grapalat" w:cs="Times Armenian"/>
          <w:sz w:val="20"/>
          <w:lang w:val="hy-AM"/>
        </w:rPr>
        <w:t xml:space="preserve"> </w:t>
      </w:r>
      <w:r w:rsidRPr="0040442B">
        <w:rPr>
          <w:rFonts w:ascii="GHEA Grapalat" w:hAnsi="GHEA Grapalat" w:cs="Sylfaen"/>
          <w:sz w:val="20"/>
          <w:lang w:val="hy-AM"/>
        </w:rPr>
        <w:t>պահից և գործում է մինչև</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 պայմանագրով</w:t>
      </w:r>
      <w:r w:rsidRPr="0040442B">
        <w:rPr>
          <w:rFonts w:ascii="GHEA Grapalat" w:hAnsi="GHEA Grapalat" w:cs="Times Armenian"/>
          <w:sz w:val="20"/>
          <w:lang w:val="hy-AM"/>
        </w:rPr>
        <w:t xml:space="preserve"> </w:t>
      </w:r>
      <w:r w:rsidRPr="0040442B">
        <w:rPr>
          <w:rFonts w:ascii="GHEA Grapalat" w:hAnsi="GHEA Grapalat" w:cs="Sylfaen"/>
          <w:sz w:val="20"/>
          <w:lang w:val="hy-AM"/>
        </w:rPr>
        <w:t>ստանձնած</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պարտավորությունների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ողջ</w:t>
      </w:r>
      <w:r w:rsidRPr="0040442B">
        <w:rPr>
          <w:rFonts w:ascii="GHEA Grapalat" w:hAnsi="GHEA Grapalat" w:cs="Times Armenian"/>
          <w:sz w:val="20"/>
          <w:lang w:val="hy-AM"/>
        </w:rPr>
        <w:t xml:space="preserve"> </w:t>
      </w:r>
      <w:r w:rsidRPr="0040442B">
        <w:rPr>
          <w:rFonts w:ascii="GHEA Grapalat" w:hAnsi="GHEA Grapalat" w:cs="Sylfaen"/>
          <w:sz w:val="20"/>
          <w:lang w:val="hy-AM"/>
        </w:rPr>
        <w:t>ծավալով</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կատարումը</w:t>
      </w:r>
      <w:r w:rsidRPr="0040442B">
        <w:rPr>
          <w:rFonts w:ascii="GHEA Grapalat" w:hAnsi="GHEA Grapalat" w:cs="Times Armenian"/>
          <w:sz w:val="20"/>
          <w:lang w:val="hy-AM"/>
        </w:rPr>
        <w:t>։</w:t>
      </w:r>
      <w:r w:rsidRPr="0040442B">
        <w:rPr>
          <w:rFonts w:ascii="GHEA Grapalat" w:hAnsi="GHEA Grapalat"/>
          <w:sz w:val="20"/>
          <w:lang w:val="hy-AM"/>
        </w:rPr>
        <w:t xml:space="preserve"> </w:t>
      </w:r>
    </w:p>
    <w:p w14:paraId="2E76DAA3" w14:textId="77777777" w:rsidR="00226697" w:rsidRPr="0040442B" w:rsidRDefault="00226697" w:rsidP="00226697">
      <w:pPr>
        <w:ind w:firstLine="709"/>
        <w:jc w:val="both"/>
        <w:rPr>
          <w:rFonts w:ascii="GHEA Grapalat" w:hAnsi="GHEA Grapalat"/>
          <w:sz w:val="20"/>
          <w:lang w:val="hy-AM"/>
        </w:rPr>
      </w:pPr>
      <w:r w:rsidRPr="0040442B">
        <w:rPr>
          <w:rFonts w:ascii="GHEA Grapalat" w:hAnsi="GHEA Grapalat"/>
          <w:sz w:val="20"/>
          <w:lang w:val="hy-AM"/>
        </w:rPr>
        <w:t>7.2. Պ</w:t>
      </w:r>
      <w:r w:rsidRPr="0040442B">
        <w:rPr>
          <w:rFonts w:ascii="GHEA Grapalat" w:hAnsi="GHEA Grapalat" w:cs="Sylfaen"/>
          <w:sz w:val="20"/>
          <w:lang w:val="hy-AM"/>
        </w:rPr>
        <w:t>այմանագրից</w:t>
      </w:r>
      <w:r w:rsidRPr="0040442B">
        <w:rPr>
          <w:rFonts w:ascii="GHEA Grapalat" w:hAnsi="GHEA Grapalat" w:cs="Times Armenian"/>
          <w:sz w:val="20"/>
          <w:lang w:val="hy-AM"/>
        </w:rPr>
        <w:t xml:space="preserve"> </w:t>
      </w:r>
      <w:r w:rsidRPr="0040442B">
        <w:rPr>
          <w:rFonts w:ascii="GHEA Grapalat" w:hAnsi="GHEA Grapalat" w:cs="Sylfaen"/>
          <w:sz w:val="20"/>
          <w:lang w:val="hy-AM"/>
        </w:rPr>
        <w:t>ծագած</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w:t>
      </w:r>
      <w:r w:rsidRPr="0040442B">
        <w:rPr>
          <w:rFonts w:ascii="GHEA Grapalat" w:hAnsi="GHEA Grapalat" w:cs="Times Armenian"/>
          <w:sz w:val="20"/>
          <w:lang w:val="hy-AM"/>
        </w:rPr>
        <w:t xml:space="preserve"> </w:t>
      </w:r>
      <w:r w:rsidRPr="0040442B">
        <w:rPr>
          <w:rFonts w:ascii="GHEA Grapalat" w:hAnsi="GHEA Grapalat" w:cs="Sylfaen"/>
          <w:sz w:val="20"/>
          <w:lang w:val="hy-AM"/>
        </w:rPr>
        <w:t>վճարային</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պարտավորությունը</w:t>
      </w:r>
      <w:r w:rsidRPr="0040442B">
        <w:rPr>
          <w:rFonts w:ascii="GHEA Grapalat" w:hAnsi="GHEA Grapalat" w:cs="Times Armenian"/>
          <w:sz w:val="20"/>
          <w:lang w:val="hy-AM"/>
        </w:rPr>
        <w:t xml:space="preserve"> </w:t>
      </w:r>
      <w:r w:rsidRPr="0040442B">
        <w:rPr>
          <w:rFonts w:ascii="GHEA Grapalat" w:hAnsi="GHEA Grapalat" w:cs="Sylfaen"/>
          <w:sz w:val="20"/>
          <w:lang w:val="hy-AM"/>
        </w:rPr>
        <w:t>չի</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դադարել</w:t>
      </w:r>
      <w:r w:rsidRPr="0040442B">
        <w:rPr>
          <w:rFonts w:ascii="GHEA Grapalat" w:hAnsi="GHEA Grapalat" w:cs="Times Armenian"/>
          <w:sz w:val="20"/>
          <w:lang w:val="hy-AM"/>
        </w:rPr>
        <w:t xml:space="preserve"> </w:t>
      </w:r>
      <w:r w:rsidRPr="0040442B">
        <w:rPr>
          <w:rFonts w:ascii="GHEA Grapalat" w:hAnsi="GHEA Grapalat" w:cs="Sylfaen"/>
          <w:sz w:val="20"/>
          <w:lang w:val="hy-AM"/>
        </w:rPr>
        <w:t>այլ</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պայմանագրից</w:t>
      </w:r>
      <w:r w:rsidRPr="0040442B">
        <w:rPr>
          <w:rFonts w:ascii="GHEA Grapalat" w:hAnsi="GHEA Grapalat" w:cs="Times Armenian"/>
          <w:sz w:val="20"/>
          <w:lang w:val="hy-AM"/>
        </w:rPr>
        <w:t xml:space="preserve"> </w:t>
      </w:r>
      <w:r w:rsidRPr="0040442B">
        <w:rPr>
          <w:rFonts w:ascii="GHEA Grapalat" w:hAnsi="GHEA Grapalat" w:cs="Sylfaen"/>
          <w:sz w:val="20"/>
          <w:lang w:val="hy-AM"/>
        </w:rPr>
        <w:t>ծագած՝</w:t>
      </w:r>
      <w:r w:rsidRPr="0040442B">
        <w:rPr>
          <w:rFonts w:ascii="GHEA Grapalat" w:hAnsi="GHEA Grapalat" w:cs="Times Armenian"/>
          <w:sz w:val="20"/>
          <w:lang w:val="hy-AM"/>
        </w:rPr>
        <w:t xml:space="preserve"> </w:t>
      </w:r>
      <w:r w:rsidRPr="0040442B">
        <w:rPr>
          <w:rFonts w:ascii="GHEA Grapalat" w:hAnsi="GHEA Grapalat" w:cs="Sylfaen"/>
          <w:sz w:val="20"/>
          <w:lang w:val="hy-AM"/>
        </w:rPr>
        <w:t>հակընդդեմ</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պարտավորության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հաշվանցով</w:t>
      </w:r>
      <w:r w:rsidRPr="0040442B">
        <w:rPr>
          <w:rFonts w:ascii="GHEA Grapalat" w:hAnsi="GHEA Grapalat" w:cs="Times Armenian"/>
          <w:sz w:val="20"/>
          <w:lang w:val="hy-AM"/>
        </w:rPr>
        <w:t xml:space="preserve">, </w:t>
      </w:r>
      <w:r w:rsidRPr="0040442B">
        <w:rPr>
          <w:rFonts w:ascii="GHEA Grapalat" w:hAnsi="GHEA Grapalat" w:cs="Sylfaen"/>
          <w:sz w:val="20"/>
          <w:lang w:val="hy-AM"/>
        </w:rPr>
        <w:t>առանց</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w:t>
      </w:r>
      <w:r w:rsidRPr="0040442B">
        <w:rPr>
          <w:rFonts w:ascii="GHEA Grapalat" w:hAnsi="GHEA Grapalat" w:cs="Times Armenian"/>
          <w:sz w:val="20"/>
          <w:lang w:val="hy-AM"/>
        </w:rPr>
        <w:t xml:space="preserve"> </w:t>
      </w:r>
      <w:r w:rsidRPr="0040442B">
        <w:rPr>
          <w:rFonts w:ascii="GHEA Grapalat" w:hAnsi="GHEA Grapalat" w:cs="Sylfaen"/>
          <w:sz w:val="20"/>
          <w:lang w:val="hy-AM"/>
        </w:rPr>
        <w:t>գրավոր</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կնիքով</w:t>
      </w:r>
      <w:r w:rsidRPr="0040442B">
        <w:rPr>
          <w:rFonts w:ascii="GHEA Grapalat" w:hAnsi="GHEA Grapalat" w:cs="Times Armenian"/>
          <w:sz w:val="20"/>
          <w:lang w:val="hy-AM"/>
        </w:rPr>
        <w:t xml:space="preserve"> </w:t>
      </w:r>
      <w:r w:rsidRPr="0040442B">
        <w:rPr>
          <w:rFonts w:ascii="GHEA Grapalat" w:hAnsi="GHEA Grapalat" w:cs="Sylfaen"/>
          <w:sz w:val="20"/>
          <w:lang w:val="hy-AM"/>
        </w:rPr>
        <w:t>հաստատված</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Պայմանագրից</w:t>
      </w:r>
      <w:r w:rsidRPr="0040442B">
        <w:rPr>
          <w:rFonts w:ascii="GHEA Grapalat" w:hAnsi="GHEA Grapalat" w:cs="Times Armenian"/>
          <w:sz w:val="20"/>
          <w:lang w:val="hy-AM"/>
        </w:rPr>
        <w:t xml:space="preserve"> </w:t>
      </w:r>
      <w:r w:rsidRPr="0040442B">
        <w:rPr>
          <w:rFonts w:ascii="GHEA Grapalat" w:hAnsi="GHEA Grapalat" w:cs="Sylfaen"/>
          <w:sz w:val="20"/>
          <w:lang w:val="hy-AM"/>
        </w:rPr>
        <w:t>ծագած</w:t>
      </w:r>
      <w:r w:rsidRPr="0040442B">
        <w:rPr>
          <w:rFonts w:ascii="GHEA Grapalat" w:hAnsi="GHEA Grapalat" w:cs="Times Armenian"/>
          <w:sz w:val="20"/>
          <w:lang w:val="hy-AM"/>
        </w:rPr>
        <w:t xml:space="preserve"> </w:t>
      </w:r>
      <w:r w:rsidRPr="0040442B">
        <w:rPr>
          <w:rFonts w:ascii="GHEA Grapalat" w:hAnsi="GHEA Grapalat" w:cs="Sylfaen"/>
          <w:sz w:val="20"/>
          <w:lang w:val="hy-AM"/>
        </w:rPr>
        <w:t>պահանջի</w:t>
      </w:r>
      <w:r w:rsidRPr="0040442B">
        <w:rPr>
          <w:rFonts w:ascii="GHEA Grapalat" w:hAnsi="GHEA Grapalat" w:cs="Times Armenian"/>
          <w:sz w:val="20"/>
          <w:lang w:val="hy-AM"/>
        </w:rPr>
        <w:t xml:space="preserve"> </w:t>
      </w:r>
      <w:r w:rsidRPr="0040442B">
        <w:rPr>
          <w:rFonts w:ascii="GHEA Grapalat" w:hAnsi="GHEA Grapalat" w:cs="Sylfaen"/>
          <w:sz w:val="20"/>
          <w:lang w:val="hy-AM"/>
        </w:rPr>
        <w:t>իրավունքը</w:t>
      </w:r>
      <w:r w:rsidRPr="0040442B">
        <w:rPr>
          <w:rFonts w:ascii="GHEA Grapalat" w:hAnsi="GHEA Grapalat" w:cs="Times Armenian"/>
          <w:sz w:val="20"/>
          <w:lang w:val="hy-AM"/>
        </w:rPr>
        <w:t xml:space="preserve"> </w:t>
      </w:r>
      <w:r w:rsidRPr="0040442B">
        <w:rPr>
          <w:rFonts w:ascii="GHEA Grapalat" w:hAnsi="GHEA Grapalat" w:cs="Sylfaen"/>
          <w:sz w:val="20"/>
          <w:lang w:val="hy-AM"/>
        </w:rPr>
        <w:t>չի</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փոխանցվել</w:t>
      </w:r>
      <w:r w:rsidRPr="0040442B">
        <w:rPr>
          <w:rFonts w:ascii="GHEA Grapalat" w:hAnsi="GHEA Grapalat" w:cs="Times Armenian"/>
          <w:sz w:val="20"/>
          <w:lang w:val="hy-AM"/>
        </w:rPr>
        <w:t xml:space="preserve"> </w:t>
      </w:r>
      <w:r w:rsidRPr="0040442B">
        <w:rPr>
          <w:rFonts w:ascii="GHEA Grapalat" w:hAnsi="GHEA Grapalat" w:cs="Sylfaen"/>
          <w:sz w:val="20"/>
          <w:lang w:val="hy-AM"/>
        </w:rPr>
        <w:t>այլ</w:t>
      </w:r>
      <w:r w:rsidRPr="0040442B">
        <w:rPr>
          <w:rFonts w:ascii="GHEA Grapalat" w:hAnsi="GHEA Grapalat" w:cs="Times Armenian"/>
          <w:sz w:val="20"/>
          <w:lang w:val="hy-AM"/>
        </w:rPr>
        <w:t xml:space="preserve"> </w:t>
      </w:r>
      <w:r w:rsidRPr="0040442B">
        <w:rPr>
          <w:rFonts w:ascii="GHEA Grapalat" w:hAnsi="GHEA Grapalat" w:cs="Sylfaen"/>
          <w:sz w:val="20"/>
          <w:lang w:val="hy-AM"/>
        </w:rPr>
        <w:t>անձի</w:t>
      </w:r>
      <w:r w:rsidRPr="0040442B">
        <w:rPr>
          <w:rFonts w:ascii="GHEA Grapalat" w:hAnsi="GHEA Grapalat" w:cs="Times Armenian"/>
          <w:sz w:val="20"/>
          <w:lang w:val="hy-AM"/>
        </w:rPr>
        <w:t xml:space="preserve">, </w:t>
      </w:r>
      <w:r w:rsidRPr="0040442B">
        <w:rPr>
          <w:rFonts w:ascii="GHEA Grapalat" w:hAnsi="GHEA Grapalat" w:cs="Sylfaen"/>
          <w:sz w:val="20"/>
          <w:lang w:val="hy-AM"/>
        </w:rPr>
        <w:t>առանց</w:t>
      </w:r>
      <w:r w:rsidRPr="0040442B">
        <w:rPr>
          <w:rFonts w:ascii="GHEA Grapalat" w:hAnsi="GHEA Grapalat" w:cs="Times Armenian"/>
          <w:sz w:val="20"/>
          <w:lang w:val="hy-AM"/>
        </w:rPr>
        <w:t xml:space="preserve"> </w:t>
      </w:r>
      <w:r w:rsidRPr="0040442B">
        <w:rPr>
          <w:rFonts w:ascii="GHEA Grapalat" w:hAnsi="GHEA Grapalat" w:cs="Sylfaen"/>
          <w:sz w:val="20"/>
          <w:lang w:val="hy-AM"/>
        </w:rPr>
        <w:t>պարտապան</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w:t>
      </w:r>
      <w:r w:rsidRPr="0040442B">
        <w:rPr>
          <w:rFonts w:ascii="GHEA Grapalat" w:hAnsi="GHEA Grapalat" w:cs="Times Armenian"/>
          <w:sz w:val="20"/>
          <w:lang w:val="hy-AM"/>
        </w:rPr>
        <w:t xml:space="preserve"> </w:t>
      </w:r>
      <w:r w:rsidRPr="0040442B">
        <w:rPr>
          <w:rFonts w:ascii="GHEA Grapalat" w:hAnsi="GHEA Grapalat" w:cs="Sylfaen"/>
          <w:sz w:val="20"/>
          <w:lang w:val="hy-AM"/>
        </w:rPr>
        <w:t>գրավոր</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համաձայնության</w:t>
      </w:r>
      <w:r w:rsidRPr="0040442B">
        <w:rPr>
          <w:rFonts w:ascii="GHEA Grapalat" w:hAnsi="GHEA Grapalat" w:cs="Times Armenian"/>
          <w:sz w:val="20"/>
          <w:lang w:val="hy-AM"/>
        </w:rPr>
        <w:t>։</w:t>
      </w:r>
      <w:r w:rsidRPr="0040442B">
        <w:rPr>
          <w:rFonts w:ascii="GHEA Grapalat" w:hAnsi="GHEA Grapalat"/>
          <w:sz w:val="20"/>
          <w:lang w:val="hy-AM"/>
        </w:rPr>
        <w:t xml:space="preserve"> </w:t>
      </w:r>
    </w:p>
    <w:p w14:paraId="20AE66EC" w14:textId="77777777" w:rsidR="00226697" w:rsidRPr="0040442B" w:rsidRDefault="00226697" w:rsidP="00226697">
      <w:pPr>
        <w:tabs>
          <w:tab w:val="left" w:pos="720"/>
        </w:tabs>
        <w:jc w:val="both"/>
        <w:rPr>
          <w:rFonts w:ascii="GHEA Grapalat" w:hAnsi="GHEA Grapalat"/>
          <w:sz w:val="20"/>
          <w:lang w:val="hy-AM"/>
        </w:rPr>
      </w:pPr>
      <w:r w:rsidRPr="0040442B">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w:t>
      </w:r>
      <w:r w:rsidRPr="0040442B">
        <w:rPr>
          <w:rFonts w:ascii="GHEA Grapalat" w:hAnsi="GHEA Grapalat"/>
          <w:sz w:val="20"/>
          <w:lang w:val="hy-AM"/>
        </w:rPr>
        <w:lastRenderedPageBreak/>
        <w:t>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DAF3F0E" w14:textId="77777777" w:rsidR="00226697" w:rsidRPr="0040442B" w:rsidRDefault="00226697" w:rsidP="00226697">
      <w:pPr>
        <w:tabs>
          <w:tab w:val="left" w:pos="1276"/>
        </w:tabs>
        <w:ind w:firstLine="720"/>
        <w:jc w:val="both"/>
        <w:rPr>
          <w:rFonts w:ascii="GHEA Grapalat" w:hAnsi="GHEA Grapalat" w:cs="Sylfaen"/>
          <w:sz w:val="20"/>
          <w:lang w:val="hy-AM"/>
        </w:rPr>
      </w:pPr>
      <w:r w:rsidRPr="0040442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712D554" w14:textId="77777777" w:rsidR="00226697" w:rsidRPr="0040442B" w:rsidRDefault="00226697" w:rsidP="00226697">
      <w:pPr>
        <w:tabs>
          <w:tab w:val="left" w:pos="720"/>
        </w:tabs>
        <w:jc w:val="both"/>
        <w:rPr>
          <w:rFonts w:ascii="GHEA Grapalat" w:hAnsi="GHEA Grapalat"/>
          <w:sz w:val="20"/>
          <w:lang w:val="hy-AM"/>
        </w:rPr>
      </w:pPr>
      <w:r w:rsidRPr="0040442B">
        <w:rPr>
          <w:rFonts w:ascii="GHEA Grapalat" w:hAnsi="GHEA Grapalat"/>
          <w:sz w:val="20"/>
          <w:lang w:val="hy-AM"/>
        </w:rPr>
        <w:tab/>
        <w:t xml:space="preserve">7.5. </w:t>
      </w:r>
      <w:r w:rsidRPr="0040442B">
        <w:rPr>
          <w:rFonts w:ascii="GHEA Grapalat" w:hAnsi="GHEA Grapalat" w:cs="Sylfaen"/>
          <w:sz w:val="20"/>
          <w:lang w:val="hy-AM"/>
        </w:rPr>
        <w:t>Պայմանագրում</w:t>
      </w:r>
      <w:r w:rsidRPr="0040442B">
        <w:rPr>
          <w:rFonts w:ascii="GHEA Grapalat" w:hAnsi="GHEA Grapalat" w:cs="Times Armenian"/>
          <w:sz w:val="20"/>
          <w:lang w:val="hy-AM"/>
        </w:rPr>
        <w:t xml:space="preserve"> </w:t>
      </w:r>
      <w:r w:rsidRPr="0040442B">
        <w:rPr>
          <w:rFonts w:ascii="GHEA Grapalat" w:hAnsi="GHEA Grapalat" w:cs="Sylfaen"/>
          <w:sz w:val="20"/>
          <w:lang w:val="hy-AM"/>
        </w:rPr>
        <w:t>փոփոխություններ</w:t>
      </w:r>
      <w:r w:rsidRPr="0040442B">
        <w:rPr>
          <w:rFonts w:ascii="GHEA Grapalat" w:hAnsi="GHEA Grapalat" w:cs="Times Armenian"/>
          <w:sz w:val="20"/>
          <w:lang w:val="hy-AM"/>
        </w:rPr>
        <w:t xml:space="preserve"> </w:t>
      </w:r>
      <w:r w:rsidRPr="0040442B">
        <w:rPr>
          <w:rFonts w:ascii="GHEA Grapalat" w:hAnsi="GHEA Grapalat" w:cs="Sylfaen"/>
          <w:sz w:val="20"/>
          <w:lang w:val="hy-AM"/>
        </w:rPr>
        <w:t>և</w:t>
      </w:r>
      <w:r w:rsidRPr="0040442B">
        <w:rPr>
          <w:rFonts w:ascii="GHEA Grapalat" w:hAnsi="GHEA Grapalat" w:cs="Times Armenian"/>
          <w:sz w:val="20"/>
          <w:lang w:val="hy-AM"/>
        </w:rPr>
        <w:t xml:space="preserve"> </w:t>
      </w:r>
      <w:r w:rsidRPr="0040442B">
        <w:rPr>
          <w:rFonts w:ascii="GHEA Grapalat" w:hAnsi="GHEA Grapalat" w:cs="Sylfaen"/>
          <w:sz w:val="20"/>
          <w:lang w:val="hy-AM"/>
        </w:rPr>
        <w:t>լրացումներ</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կատարվել</w:t>
      </w:r>
      <w:r w:rsidRPr="0040442B">
        <w:rPr>
          <w:rFonts w:ascii="GHEA Grapalat" w:hAnsi="GHEA Grapalat" w:cs="Times Armenian"/>
          <w:sz w:val="20"/>
          <w:lang w:val="hy-AM"/>
        </w:rPr>
        <w:t xml:space="preserve"> </w:t>
      </w:r>
      <w:r w:rsidRPr="0040442B">
        <w:rPr>
          <w:rFonts w:ascii="GHEA Grapalat" w:hAnsi="GHEA Grapalat" w:cs="Sylfaen"/>
          <w:sz w:val="20"/>
          <w:lang w:val="hy-AM"/>
        </w:rPr>
        <w:t>միայն</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Կողմերի</w:t>
      </w:r>
      <w:r w:rsidRPr="0040442B">
        <w:rPr>
          <w:rFonts w:ascii="GHEA Grapalat" w:hAnsi="GHEA Grapalat" w:cs="Times Armenian"/>
          <w:sz w:val="20"/>
          <w:lang w:val="hy-AM"/>
        </w:rPr>
        <w:t xml:space="preserve"> </w:t>
      </w:r>
      <w:r w:rsidRPr="0040442B">
        <w:rPr>
          <w:rFonts w:ascii="GHEA Grapalat" w:hAnsi="GHEA Grapalat" w:cs="Sylfaen"/>
          <w:sz w:val="20"/>
          <w:lang w:val="hy-AM"/>
        </w:rPr>
        <w:t>փոխադարձ</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համաձայնությամբ՝</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համաձայնագիր</w:t>
      </w:r>
      <w:r w:rsidRPr="0040442B">
        <w:rPr>
          <w:rFonts w:ascii="GHEA Grapalat" w:hAnsi="GHEA Grapalat" w:cs="Times Armenian"/>
          <w:sz w:val="20"/>
          <w:lang w:val="hy-AM"/>
        </w:rPr>
        <w:t xml:space="preserve"> </w:t>
      </w:r>
      <w:r w:rsidRPr="0040442B">
        <w:rPr>
          <w:rFonts w:ascii="GHEA Grapalat" w:hAnsi="GHEA Grapalat" w:cs="Sylfaen"/>
          <w:sz w:val="20"/>
          <w:lang w:val="hy-AM"/>
        </w:rPr>
        <w:t>կնքելու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միջոցով</w:t>
      </w:r>
      <w:r w:rsidRPr="0040442B">
        <w:rPr>
          <w:rFonts w:ascii="GHEA Grapalat" w:hAnsi="GHEA Grapalat" w:cs="Times Armenian"/>
          <w:sz w:val="20"/>
          <w:lang w:val="hy-AM"/>
        </w:rPr>
        <w:t xml:space="preserve">, </w:t>
      </w:r>
      <w:r w:rsidRPr="0040442B">
        <w:rPr>
          <w:rFonts w:ascii="GHEA Grapalat" w:hAnsi="GHEA Grapalat" w:cs="Sylfaen"/>
          <w:sz w:val="20"/>
          <w:lang w:val="hy-AM"/>
        </w:rPr>
        <w:t>որը</w:t>
      </w:r>
      <w:r w:rsidRPr="0040442B">
        <w:rPr>
          <w:rFonts w:ascii="GHEA Grapalat" w:hAnsi="GHEA Grapalat" w:cs="Times Armenian"/>
          <w:sz w:val="20"/>
          <w:lang w:val="hy-AM"/>
        </w:rPr>
        <w:t xml:space="preserve"> </w:t>
      </w:r>
      <w:r w:rsidRPr="0040442B">
        <w:rPr>
          <w:rFonts w:ascii="GHEA Grapalat" w:hAnsi="GHEA Grapalat" w:cs="Sylfaen"/>
          <w:sz w:val="20"/>
          <w:lang w:val="hy-AM"/>
        </w:rPr>
        <w:t>կհանդիսանա</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w:t>
      </w:r>
      <w:r w:rsidRPr="0040442B">
        <w:rPr>
          <w:rFonts w:ascii="GHEA Grapalat" w:hAnsi="GHEA Grapalat" w:cs="Sylfaen"/>
          <w:sz w:val="20"/>
          <w:lang w:val="hy-AM"/>
        </w:rPr>
        <w:t>անբաժանելի</w:t>
      </w:r>
      <w:r w:rsidRPr="0040442B">
        <w:rPr>
          <w:rFonts w:ascii="GHEA Grapalat" w:hAnsi="GHEA Grapalat" w:cs="Times Armenian"/>
          <w:sz w:val="20"/>
          <w:lang w:val="hy-AM"/>
        </w:rPr>
        <w:t xml:space="preserve"> </w:t>
      </w:r>
      <w:r w:rsidRPr="0040442B">
        <w:rPr>
          <w:rFonts w:ascii="GHEA Grapalat" w:hAnsi="GHEA Grapalat" w:cs="Sylfaen"/>
          <w:sz w:val="20"/>
          <w:lang w:val="hy-AM"/>
        </w:rPr>
        <w:t>մասը</w:t>
      </w:r>
      <w:r w:rsidRPr="0040442B">
        <w:rPr>
          <w:rFonts w:ascii="GHEA Grapalat" w:hAnsi="GHEA Grapalat"/>
          <w:sz w:val="20"/>
          <w:lang w:val="hy-AM"/>
        </w:rPr>
        <w:t>։</w:t>
      </w:r>
    </w:p>
    <w:p w14:paraId="188EB7CF" w14:textId="77777777" w:rsidR="00226697" w:rsidRPr="0040442B" w:rsidRDefault="00226697" w:rsidP="00226697">
      <w:pPr>
        <w:jc w:val="both"/>
        <w:rPr>
          <w:rFonts w:ascii="GHEA Grapalat" w:hAnsi="GHEA Grapalat"/>
          <w:sz w:val="20"/>
          <w:lang w:val="hy-AM"/>
        </w:rPr>
      </w:pPr>
      <w:r w:rsidRPr="0040442B">
        <w:rPr>
          <w:rFonts w:ascii="GHEA Grapalat" w:hAnsi="GHEA Grapalat"/>
          <w:sz w:val="20"/>
          <w:lang w:val="hy-AM"/>
        </w:rPr>
        <w:tab/>
        <w:t xml:space="preserve">Արգելվում է պայմանագրում, իսկ եթե պայմանագրի գինը գործոնային է, ապա նաև սույն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40442B">
        <w:rPr>
          <w:rFonts w:ascii="GHEA Grapalat" w:hAnsi="GHEA Grapalat" w:cs="Sylfaen"/>
          <w:sz w:val="20"/>
          <w:lang w:val="hy-AM"/>
        </w:rPr>
        <w:t xml:space="preserve">ձեռք բերվող ծառայության միավորի գնի </w:t>
      </w:r>
      <w:r w:rsidRPr="0040442B">
        <w:rPr>
          <w:rFonts w:ascii="GHEA Grapalat" w:hAnsi="GHEA Grapalat" w:cs="Times Armenian"/>
          <w:sz w:val="20"/>
          <w:lang w:val="hy-AM"/>
        </w:rPr>
        <w:t xml:space="preserve"> </w:t>
      </w:r>
      <w:r w:rsidRPr="0040442B">
        <w:rPr>
          <w:rFonts w:ascii="GHEA Grapalat" w:hAnsi="GHEA Grapalat"/>
          <w:sz w:val="20"/>
          <w:lang w:val="hy-AM"/>
        </w:rPr>
        <w:t>կամ պայմանագրի գնի արհեստական փոփոխման։</w:t>
      </w:r>
    </w:p>
    <w:p w14:paraId="362E2DD5" w14:textId="77777777" w:rsidR="00226697" w:rsidRPr="0040442B" w:rsidRDefault="00226697" w:rsidP="00226697">
      <w:pPr>
        <w:tabs>
          <w:tab w:val="left" w:pos="1276"/>
        </w:tabs>
        <w:ind w:firstLine="720"/>
        <w:jc w:val="both"/>
        <w:rPr>
          <w:rFonts w:ascii="GHEA Grapalat" w:hAnsi="GHEA Grapalat" w:cs="Times Armenian"/>
          <w:sz w:val="20"/>
          <w:lang w:val="hy-AM"/>
        </w:rPr>
      </w:pPr>
      <w:r w:rsidRPr="0040442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4A10F9C" w14:textId="77777777" w:rsidR="00226697" w:rsidRPr="0040442B" w:rsidRDefault="00226697" w:rsidP="00226697">
      <w:pPr>
        <w:tabs>
          <w:tab w:val="left" w:pos="1276"/>
        </w:tabs>
        <w:ind w:firstLine="720"/>
        <w:jc w:val="both"/>
        <w:rPr>
          <w:rFonts w:ascii="GHEA Grapalat" w:hAnsi="GHEA Grapalat"/>
          <w:sz w:val="20"/>
          <w:lang w:val="hy-AM"/>
        </w:rPr>
      </w:pPr>
      <w:r w:rsidRPr="0040442B">
        <w:rPr>
          <w:rFonts w:ascii="GHEA Grapalat" w:hAnsi="GHEA Grapalat"/>
          <w:sz w:val="20"/>
          <w:lang w:val="pt-BR"/>
        </w:rPr>
        <w:t>7.6. Եթե պայմանագիրն  իրականացվ</w:t>
      </w:r>
      <w:r w:rsidRPr="0040442B">
        <w:rPr>
          <w:rFonts w:ascii="GHEA Grapalat" w:hAnsi="GHEA Grapalat"/>
          <w:sz w:val="20"/>
          <w:lang w:val="hy-AM"/>
        </w:rPr>
        <w:t>ում է</w:t>
      </w:r>
      <w:r w:rsidRPr="0040442B">
        <w:rPr>
          <w:rFonts w:ascii="GHEA Grapalat" w:hAnsi="GHEA Grapalat"/>
          <w:sz w:val="20"/>
          <w:lang w:val="pt-BR"/>
        </w:rPr>
        <w:t xml:space="preserve"> գործակալության պայմանագիր կնքելու միջոցով</w:t>
      </w:r>
    </w:p>
    <w:p w14:paraId="51E0953C" w14:textId="77777777" w:rsidR="00226697" w:rsidRPr="0040442B" w:rsidRDefault="00226697" w:rsidP="00226697">
      <w:pPr>
        <w:tabs>
          <w:tab w:val="left" w:pos="1276"/>
        </w:tabs>
        <w:ind w:firstLine="720"/>
        <w:jc w:val="both"/>
        <w:rPr>
          <w:rFonts w:ascii="GHEA Grapalat" w:hAnsi="GHEA Grapalat"/>
          <w:sz w:val="20"/>
          <w:lang w:val="pt-BR"/>
        </w:rPr>
      </w:pPr>
      <w:r w:rsidRPr="0040442B">
        <w:rPr>
          <w:rFonts w:ascii="GHEA Grapalat" w:hAnsi="GHEA Grapalat"/>
          <w:sz w:val="20"/>
          <w:lang w:val="hy-AM"/>
        </w:rPr>
        <w:t>1)</w:t>
      </w:r>
      <w:r w:rsidRPr="0040442B">
        <w:rPr>
          <w:rFonts w:ascii="GHEA Grapalat" w:hAnsi="GHEA Grapalat"/>
          <w:sz w:val="20"/>
          <w:lang w:val="pt-BR"/>
        </w:rPr>
        <w:t xml:space="preserve"> </w:t>
      </w:r>
      <w:r w:rsidRPr="0040442B">
        <w:rPr>
          <w:rFonts w:ascii="GHEA Grapalat" w:hAnsi="GHEA Grapalat"/>
          <w:sz w:val="20"/>
          <w:lang w:val="hy-AM"/>
        </w:rPr>
        <w:t>Կատարողը</w:t>
      </w:r>
      <w:r w:rsidRPr="0040442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FC9F62A" w14:textId="77777777" w:rsidR="00226697" w:rsidRPr="0040442B" w:rsidRDefault="00226697" w:rsidP="00226697">
      <w:pPr>
        <w:tabs>
          <w:tab w:val="left" w:pos="1276"/>
        </w:tabs>
        <w:ind w:firstLine="720"/>
        <w:jc w:val="both"/>
        <w:rPr>
          <w:rFonts w:ascii="GHEA Grapalat" w:hAnsi="GHEA Grapalat"/>
          <w:sz w:val="20"/>
          <w:lang w:val="pt-BR"/>
        </w:rPr>
      </w:pPr>
      <w:r w:rsidRPr="0040442B">
        <w:rPr>
          <w:rFonts w:ascii="GHEA Grapalat" w:hAnsi="GHEA Grapalat"/>
          <w:sz w:val="20"/>
          <w:lang w:val="pt-BR"/>
        </w:rPr>
        <w:t xml:space="preserve">2) պայմանագրի կատարման ընթացքում գործակալի փոփոխման դեպքում </w:t>
      </w:r>
      <w:r w:rsidRPr="0040442B">
        <w:rPr>
          <w:rFonts w:ascii="GHEA Grapalat" w:hAnsi="GHEA Grapalat"/>
          <w:sz w:val="20"/>
          <w:lang w:val="hy-AM"/>
        </w:rPr>
        <w:t>Կատարող</w:t>
      </w:r>
      <w:r w:rsidRPr="0040442B">
        <w:rPr>
          <w:rFonts w:ascii="GHEA Grapalat" w:hAnsi="GHEA Grapalat"/>
          <w:sz w:val="20"/>
          <w:lang w:val="pt-BR"/>
        </w:rPr>
        <w:t xml:space="preserve">ը գրավոր տեղեկացնում է </w:t>
      </w:r>
      <w:r w:rsidRPr="0040442B">
        <w:rPr>
          <w:rFonts w:ascii="GHEA Grapalat" w:hAnsi="GHEA Grapalat"/>
          <w:sz w:val="20"/>
          <w:lang w:val="hy-AM"/>
        </w:rPr>
        <w:t>Պ</w:t>
      </w:r>
      <w:r w:rsidRPr="0040442B">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40442B">
        <w:rPr>
          <w:rFonts w:ascii="GHEA Grapalat" w:hAnsi="GHEA Grapalat"/>
          <w:sz w:val="20"/>
          <w:vertAlign w:val="superscript"/>
          <w:lang w:val="pt-BR"/>
        </w:rPr>
        <w:t>25</w:t>
      </w:r>
      <w:r w:rsidRPr="0040442B">
        <w:rPr>
          <w:rFonts w:ascii="GHEA Grapalat" w:hAnsi="GHEA Grapalat"/>
          <w:color w:val="FFFFFF"/>
          <w:sz w:val="20"/>
          <w:vertAlign w:val="superscript"/>
          <w:lang w:val="pt-BR"/>
        </w:rPr>
        <w:t>34</w:t>
      </w:r>
      <w:r w:rsidRPr="0040442B">
        <w:rPr>
          <w:rStyle w:val="FootnoteReference"/>
          <w:rFonts w:ascii="GHEA Grapalat" w:hAnsi="GHEA Grapalat"/>
          <w:color w:val="FFFFFF"/>
          <w:sz w:val="20"/>
          <w:lang w:val="pt-BR"/>
        </w:rPr>
        <w:footnoteReference w:id="3"/>
      </w:r>
    </w:p>
    <w:p w14:paraId="71F57B27" w14:textId="77777777" w:rsidR="00226697" w:rsidRPr="0040442B" w:rsidRDefault="00226697" w:rsidP="00226697">
      <w:pPr>
        <w:tabs>
          <w:tab w:val="left" w:pos="1276"/>
        </w:tabs>
        <w:ind w:firstLine="720"/>
        <w:jc w:val="both"/>
        <w:rPr>
          <w:rFonts w:ascii="GHEA Grapalat" w:hAnsi="GHEA Grapalat"/>
          <w:sz w:val="20"/>
          <w:lang w:val="pt-BR"/>
        </w:rPr>
      </w:pPr>
      <w:r w:rsidRPr="0040442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0442B">
        <w:rPr>
          <w:rFonts w:ascii="GHEA Grapalat" w:hAnsi="GHEA Grapalat"/>
          <w:sz w:val="20"/>
          <w:vertAlign w:val="superscript"/>
          <w:lang w:val="pt-BR"/>
        </w:rPr>
        <w:t>26</w:t>
      </w:r>
      <w:r w:rsidRPr="0040442B">
        <w:rPr>
          <w:rFonts w:ascii="GHEA Grapalat" w:hAnsi="GHEA Grapalat"/>
          <w:color w:val="FFFFFF"/>
          <w:sz w:val="20"/>
          <w:vertAlign w:val="superscript"/>
          <w:lang w:val="pt-BR"/>
        </w:rPr>
        <w:t>35</w:t>
      </w:r>
      <w:r w:rsidRPr="0040442B">
        <w:rPr>
          <w:rStyle w:val="FootnoteReference"/>
          <w:rFonts w:ascii="GHEA Grapalat" w:hAnsi="GHEA Grapalat"/>
          <w:color w:val="FFFFFF"/>
          <w:sz w:val="20"/>
          <w:lang w:val="pt-BR"/>
        </w:rPr>
        <w:footnoteReference w:id="4"/>
      </w:r>
    </w:p>
    <w:p w14:paraId="71827576" w14:textId="77777777" w:rsidR="00226697" w:rsidRPr="0040442B" w:rsidRDefault="00226697" w:rsidP="00226697">
      <w:pPr>
        <w:tabs>
          <w:tab w:val="left" w:pos="1276"/>
        </w:tabs>
        <w:ind w:firstLine="720"/>
        <w:jc w:val="both"/>
        <w:rPr>
          <w:rFonts w:ascii="GHEA Grapalat" w:hAnsi="GHEA Grapalat"/>
          <w:sz w:val="20"/>
          <w:lang w:val="pt-BR"/>
        </w:rPr>
      </w:pPr>
      <w:r w:rsidRPr="0040442B">
        <w:rPr>
          <w:rFonts w:ascii="GHEA Grapalat" w:hAnsi="GHEA Grapalat" w:cs="Times Armenian"/>
          <w:sz w:val="20"/>
          <w:lang w:val="pt-BR"/>
        </w:rPr>
        <w:t>7.8. Ծառայության</w:t>
      </w:r>
      <w:r w:rsidRPr="0040442B">
        <w:rPr>
          <w:rFonts w:ascii="GHEA Grapalat" w:hAnsi="GHEA Grapalat" w:cs="Times Armenian"/>
          <w:sz w:val="20"/>
          <w:lang w:val="hy-AM"/>
        </w:rPr>
        <w:t xml:space="preserve"> </w:t>
      </w:r>
      <w:proofErr w:type="spellStart"/>
      <w:r w:rsidRPr="0040442B">
        <w:rPr>
          <w:rFonts w:ascii="GHEA Grapalat" w:hAnsi="GHEA Grapalat" w:cs="Times Armenian"/>
          <w:sz w:val="20"/>
        </w:rPr>
        <w:t>մատուց</w:t>
      </w:r>
      <w:proofErr w:type="spellEnd"/>
      <w:r w:rsidRPr="0040442B">
        <w:rPr>
          <w:rFonts w:ascii="GHEA Grapalat" w:hAnsi="GHEA Grapalat" w:cs="Sylfaen"/>
          <w:sz w:val="20"/>
          <w:lang w:val="hy-AM"/>
        </w:rPr>
        <w:t>ման</w:t>
      </w:r>
      <w:r w:rsidRPr="0040442B">
        <w:rPr>
          <w:rFonts w:ascii="GHEA Grapalat" w:hAnsi="GHEA Grapalat" w:cs="Times Armenian"/>
          <w:sz w:val="20"/>
          <w:lang w:val="hy-AM"/>
        </w:rPr>
        <w:t xml:space="preserve"> </w:t>
      </w:r>
      <w:r w:rsidRPr="0040442B">
        <w:rPr>
          <w:rFonts w:ascii="GHEA Grapalat" w:hAnsi="GHEA Grapalat" w:cs="Sylfaen"/>
          <w:sz w:val="20"/>
          <w:lang w:val="hy-AM"/>
        </w:rPr>
        <w:t>ժամկետը</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երկարաձգվել</w:t>
      </w:r>
      <w:r w:rsidRPr="0040442B">
        <w:rPr>
          <w:rFonts w:ascii="GHEA Grapalat" w:hAnsi="GHEA Grapalat" w:cs="Times Armenian"/>
          <w:sz w:val="20"/>
          <w:lang w:val="hy-AM"/>
        </w:rPr>
        <w:t xml:space="preserve"> </w:t>
      </w:r>
      <w:r w:rsidRPr="0040442B">
        <w:rPr>
          <w:rFonts w:ascii="GHEA Grapalat" w:hAnsi="GHEA Grapalat" w:cs="Sylfaen"/>
          <w:sz w:val="20"/>
          <w:lang w:val="hy-AM"/>
        </w:rPr>
        <w:t>մինչև</w:t>
      </w:r>
      <w:r w:rsidRPr="0040442B">
        <w:rPr>
          <w:rFonts w:ascii="GHEA Grapalat" w:hAnsi="GHEA Grapalat" w:cs="Times Armenian"/>
          <w:sz w:val="20"/>
          <w:lang w:val="hy-AM"/>
        </w:rPr>
        <w:t xml:space="preserve"> պայմանագրով </w:t>
      </w:r>
      <w:r w:rsidRPr="0040442B">
        <w:rPr>
          <w:rFonts w:ascii="GHEA Grapalat" w:hAnsi="GHEA Grapalat" w:cs="Sylfaen"/>
          <w:sz w:val="20"/>
          <w:lang w:val="hy-AM"/>
        </w:rPr>
        <w:t>այդ</w:t>
      </w:r>
      <w:r w:rsidRPr="0040442B">
        <w:rPr>
          <w:rFonts w:ascii="GHEA Grapalat" w:hAnsi="GHEA Grapalat" w:cs="Times Armenian"/>
          <w:sz w:val="20"/>
          <w:lang w:val="hy-AM"/>
        </w:rPr>
        <w:t xml:space="preserve"> </w:t>
      </w:r>
      <w:r w:rsidRPr="0040442B">
        <w:rPr>
          <w:rFonts w:ascii="GHEA Grapalat" w:hAnsi="GHEA Grapalat" w:cs="Sylfaen"/>
          <w:sz w:val="20"/>
          <w:lang w:val="hy-AM"/>
        </w:rPr>
        <w:t>ժամկետը</w:t>
      </w:r>
      <w:r w:rsidRPr="0040442B">
        <w:rPr>
          <w:rFonts w:ascii="GHEA Grapalat" w:hAnsi="GHEA Grapalat" w:cs="Times Armenian"/>
          <w:sz w:val="20"/>
          <w:lang w:val="hy-AM"/>
        </w:rPr>
        <w:t xml:space="preserve"> </w:t>
      </w:r>
      <w:r w:rsidRPr="0040442B">
        <w:rPr>
          <w:rFonts w:ascii="GHEA Grapalat" w:hAnsi="GHEA Grapalat" w:cs="Sylfaen"/>
          <w:sz w:val="20"/>
          <w:lang w:val="hy-AM"/>
        </w:rPr>
        <w:t>լրանալը</w:t>
      </w:r>
      <w:r w:rsidRPr="0040442B">
        <w:rPr>
          <w:rFonts w:ascii="GHEA Grapalat" w:hAnsi="GHEA Grapalat" w:cs="Sylfaen"/>
          <w:sz w:val="20"/>
          <w:lang w:val="pt-BR"/>
        </w:rPr>
        <w:t>`</w:t>
      </w:r>
      <w:r w:rsidRPr="0040442B">
        <w:rPr>
          <w:rFonts w:ascii="GHEA Grapalat" w:hAnsi="GHEA Grapalat" w:cs="Times Armenian"/>
          <w:sz w:val="20"/>
          <w:lang w:val="hy-AM"/>
        </w:rPr>
        <w:t xml:space="preserve"> </w:t>
      </w:r>
      <w:proofErr w:type="spellStart"/>
      <w:r w:rsidRPr="0040442B">
        <w:rPr>
          <w:rFonts w:ascii="GHEA Grapalat" w:hAnsi="GHEA Grapalat" w:cs="Times Armenian"/>
          <w:sz w:val="20"/>
        </w:rPr>
        <w:t>Կատարող</w:t>
      </w:r>
      <w:r w:rsidRPr="0040442B">
        <w:rPr>
          <w:rFonts w:ascii="GHEA Grapalat" w:hAnsi="GHEA Grapalat" w:cs="Sylfaen"/>
          <w:sz w:val="20"/>
        </w:rPr>
        <w:t>ի</w:t>
      </w:r>
      <w:proofErr w:type="spellEnd"/>
      <w:r w:rsidRPr="0040442B">
        <w:rPr>
          <w:rFonts w:ascii="GHEA Grapalat" w:hAnsi="GHEA Grapalat" w:cs="Times Armenian"/>
          <w:sz w:val="20"/>
          <w:lang w:val="hy-AM"/>
        </w:rPr>
        <w:t xml:space="preserve"> </w:t>
      </w:r>
      <w:r w:rsidRPr="0040442B">
        <w:rPr>
          <w:rFonts w:ascii="GHEA Grapalat" w:hAnsi="GHEA Grapalat" w:cs="Sylfaen"/>
          <w:sz w:val="20"/>
          <w:lang w:val="hy-AM"/>
        </w:rPr>
        <w:t>առաջարկության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առկայության</w:t>
      </w:r>
      <w:r w:rsidRPr="0040442B">
        <w:rPr>
          <w:rFonts w:ascii="GHEA Grapalat" w:hAnsi="GHEA Grapalat" w:cs="Times Armenian"/>
          <w:sz w:val="20"/>
          <w:lang w:val="hy-AM"/>
        </w:rPr>
        <w:t xml:space="preserve"> </w:t>
      </w:r>
      <w:r w:rsidRPr="0040442B">
        <w:rPr>
          <w:rFonts w:ascii="GHEA Grapalat" w:hAnsi="GHEA Grapalat" w:cs="Sylfaen"/>
          <w:sz w:val="20"/>
          <w:lang w:val="hy-AM"/>
        </w:rPr>
        <w:t>դեպքում</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պայմանով</w:t>
      </w:r>
      <w:r w:rsidRPr="0040442B">
        <w:rPr>
          <w:rFonts w:ascii="GHEA Grapalat" w:hAnsi="GHEA Grapalat" w:cs="Times Armenian"/>
          <w:sz w:val="20"/>
          <w:lang w:val="hy-AM"/>
        </w:rPr>
        <w:t xml:space="preserve">, </w:t>
      </w:r>
      <w:r w:rsidRPr="0040442B">
        <w:rPr>
          <w:rFonts w:ascii="GHEA Grapalat" w:hAnsi="GHEA Grapalat" w:cs="Sylfaen"/>
          <w:sz w:val="20"/>
          <w:lang w:val="hy-AM"/>
        </w:rPr>
        <w:t>որ</w:t>
      </w:r>
      <w:r w:rsidRPr="0040442B">
        <w:rPr>
          <w:rFonts w:ascii="GHEA Grapalat" w:hAnsi="GHEA Grapalat" w:cs="Sylfaen"/>
          <w:sz w:val="20"/>
          <w:lang w:val="pt-BR"/>
        </w:rPr>
        <w:t xml:space="preserve"> </w:t>
      </w:r>
      <w:r w:rsidRPr="0040442B">
        <w:rPr>
          <w:rFonts w:ascii="GHEA Grapalat" w:hAnsi="GHEA Grapalat"/>
          <w:sz w:val="20"/>
          <w:lang w:val="hy-AM"/>
        </w:rPr>
        <w:t>Պատվիրատուի</w:t>
      </w:r>
      <w:r w:rsidRPr="0040442B">
        <w:rPr>
          <w:rFonts w:ascii="GHEA Grapalat" w:hAnsi="GHEA Grapalat" w:cs="Times Armenian"/>
          <w:sz w:val="20"/>
          <w:lang w:val="hy-AM"/>
        </w:rPr>
        <w:t xml:space="preserve"> </w:t>
      </w:r>
      <w:r w:rsidRPr="0040442B">
        <w:rPr>
          <w:rFonts w:ascii="GHEA Grapalat" w:hAnsi="GHEA Grapalat" w:cs="Sylfaen"/>
          <w:sz w:val="20"/>
          <w:lang w:val="hy-AM"/>
        </w:rPr>
        <w:t>մոտ</w:t>
      </w:r>
      <w:r w:rsidRPr="0040442B">
        <w:rPr>
          <w:rFonts w:ascii="GHEA Grapalat" w:hAnsi="GHEA Grapalat" w:cs="Times Armenian"/>
          <w:sz w:val="20"/>
          <w:lang w:val="hy-AM"/>
        </w:rPr>
        <w:t xml:space="preserve"> </w:t>
      </w:r>
      <w:r w:rsidRPr="0040442B">
        <w:rPr>
          <w:rFonts w:ascii="GHEA Grapalat" w:hAnsi="GHEA Grapalat" w:cs="Sylfaen"/>
          <w:sz w:val="20"/>
          <w:lang w:val="hy-AM"/>
        </w:rPr>
        <w:t>չի</w:t>
      </w:r>
      <w:r w:rsidRPr="0040442B">
        <w:rPr>
          <w:rFonts w:ascii="GHEA Grapalat" w:hAnsi="GHEA Grapalat" w:cs="Times Armenian"/>
          <w:sz w:val="20"/>
          <w:lang w:val="hy-AM"/>
        </w:rPr>
        <w:t xml:space="preserve"> </w:t>
      </w:r>
      <w:r w:rsidRPr="0040442B">
        <w:rPr>
          <w:rFonts w:ascii="GHEA Grapalat" w:hAnsi="GHEA Grapalat" w:cs="Sylfaen"/>
          <w:sz w:val="20"/>
          <w:lang w:val="hy-AM"/>
        </w:rPr>
        <w:t>վերացել</w:t>
      </w:r>
      <w:r w:rsidRPr="0040442B">
        <w:rPr>
          <w:rFonts w:ascii="GHEA Grapalat" w:hAnsi="GHEA Grapalat" w:cs="Times Armenian"/>
          <w:sz w:val="20"/>
          <w:lang w:val="hy-AM"/>
        </w:rPr>
        <w:t xml:space="preserve"> </w:t>
      </w:r>
      <w:proofErr w:type="spellStart"/>
      <w:r w:rsidRPr="0040442B">
        <w:rPr>
          <w:rFonts w:ascii="GHEA Grapalat" w:hAnsi="GHEA Grapalat" w:cs="Times Armenian"/>
          <w:sz w:val="20"/>
        </w:rPr>
        <w:t>ծառայության</w:t>
      </w:r>
      <w:proofErr w:type="spellEnd"/>
      <w:r w:rsidRPr="0040442B">
        <w:rPr>
          <w:rFonts w:ascii="GHEA Grapalat" w:hAnsi="GHEA Grapalat" w:cs="Times Armenian"/>
          <w:sz w:val="20"/>
          <w:lang w:val="hy-AM"/>
        </w:rPr>
        <w:t xml:space="preserve"> </w:t>
      </w:r>
      <w:r w:rsidRPr="0040442B">
        <w:rPr>
          <w:rFonts w:ascii="GHEA Grapalat" w:hAnsi="GHEA Grapalat" w:cs="Sylfaen"/>
          <w:sz w:val="20"/>
          <w:lang w:val="hy-AM"/>
        </w:rPr>
        <w:t>օգտագործման</w:t>
      </w:r>
      <w:r w:rsidRPr="0040442B">
        <w:rPr>
          <w:rFonts w:ascii="GHEA Grapalat" w:hAnsi="GHEA Grapalat" w:cs="Times Armenian"/>
          <w:sz w:val="20"/>
          <w:lang w:val="hy-AM"/>
        </w:rPr>
        <w:t xml:space="preserve"> </w:t>
      </w:r>
      <w:r w:rsidRPr="0040442B">
        <w:rPr>
          <w:rFonts w:ascii="GHEA Grapalat" w:hAnsi="GHEA Grapalat" w:cs="Sylfaen"/>
          <w:sz w:val="20"/>
          <w:lang w:val="hy-AM"/>
        </w:rPr>
        <w:t>պահանջը</w:t>
      </w:r>
      <w:r w:rsidRPr="0040442B">
        <w:rPr>
          <w:rFonts w:ascii="GHEA Grapalat" w:hAnsi="GHEA Grapalat" w:cs="Sylfaen"/>
          <w:sz w:val="20"/>
          <w:lang w:val="pt-BR"/>
        </w:rPr>
        <w:t xml:space="preserve">, </w:t>
      </w:r>
      <w:proofErr w:type="spellStart"/>
      <w:r w:rsidRPr="0040442B">
        <w:rPr>
          <w:rFonts w:ascii="GHEA Grapalat" w:hAnsi="GHEA Grapalat" w:cs="Sylfaen"/>
          <w:sz w:val="20"/>
        </w:rPr>
        <w:t>իսկ</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Կատարողի</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առաջարկությունը</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ներկայացվել</w:t>
      </w:r>
      <w:proofErr w:type="spellEnd"/>
      <w:r w:rsidRPr="0040442B">
        <w:rPr>
          <w:rFonts w:ascii="GHEA Grapalat" w:hAnsi="GHEA Grapalat" w:cs="Sylfaen"/>
          <w:sz w:val="20"/>
          <w:lang w:val="pt-BR"/>
        </w:rPr>
        <w:t xml:space="preserve"> </w:t>
      </w:r>
      <w:r w:rsidRPr="0040442B">
        <w:rPr>
          <w:rFonts w:ascii="GHEA Grapalat" w:hAnsi="GHEA Grapalat" w:cs="Sylfaen"/>
          <w:sz w:val="20"/>
        </w:rPr>
        <w:t>է</w:t>
      </w:r>
      <w:r w:rsidRPr="0040442B">
        <w:rPr>
          <w:rFonts w:ascii="GHEA Grapalat" w:hAnsi="GHEA Grapalat" w:cs="Sylfaen"/>
          <w:sz w:val="20"/>
          <w:lang w:val="pt-BR"/>
        </w:rPr>
        <w:t xml:space="preserve"> </w:t>
      </w:r>
      <w:proofErr w:type="spellStart"/>
      <w:r w:rsidRPr="0040442B">
        <w:rPr>
          <w:rFonts w:ascii="GHEA Grapalat" w:hAnsi="GHEA Grapalat" w:cs="Sylfaen"/>
          <w:sz w:val="20"/>
        </w:rPr>
        <w:t>ոչ</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ուշ</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քան</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պայմանագրով</w:t>
      </w:r>
      <w:proofErr w:type="spellEnd"/>
      <w:r w:rsidRPr="0040442B">
        <w:rPr>
          <w:rFonts w:ascii="GHEA Grapalat" w:hAnsi="GHEA Grapalat" w:cs="Sylfaen"/>
          <w:sz w:val="20"/>
          <w:lang w:val="pt-BR"/>
        </w:rPr>
        <w:t xml:space="preserve"> </w:t>
      </w:r>
      <w:r w:rsidRPr="0040442B">
        <w:rPr>
          <w:rFonts w:ascii="GHEA Grapalat" w:hAnsi="GHEA Grapalat" w:cs="Sylfaen"/>
          <w:sz w:val="20"/>
        </w:rPr>
        <w:t>ի</w:t>
      </w:r>
      <w:r w:rsidRPr="0040442B">
        <w:rPr>
          <w:rFonts w:ascii="GHEA Grapalat" w:hAnsi="GHEA Grapalat" w:cs="Sylfaen"/>
          <w:sz w:val="20"/>
          <w:lang w:val="pt-BR"/>
        </w:rPr>
        <w:t xml:space="preserve"> </w:t>
      </w:r>
      <w:proofErr w:type="spellStart"/>
      <w:r w:rsidRPr="0040442B">
        <w:rPr>
          <w:rFonts w:ascii="GHEA Grapalat" w:hAnsi="GHEA Grapalat" w:cs="Sylfaen"/>
          <w:sz w:val="20"/>
        </w:rPr>
        <w:t>սկզբանե</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ծառայությունների</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մատուցման</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համար</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սահմանված</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ժամկետը</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լրանալուց</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առնվազն</w:t>
      </w:r>
      <w:proofErr w:type="spellEnd"/>
      <w:r w:rsidRPr="0040442B">
        <w:rPr>
          <w:rFonts w:ascii="GHEA Grapalat" w:hAnsi="GHEA Grapalat" w:cs="Sylfaen"/>
          <w:sz w:val="20"/>
          <w:lang w:val="pt-BR"/>
        </w:rPr>
        <w:t xml:space="preserve"> 5 </w:t>
      </w:r>
      <w:proofErr w:type="spellStart"/>
      <w:r w:rsidRPr="0040442B">
        <w:rPr>
          <w:rFonts w:ascii="GHEA Grapalat" w:hAnsi="GHEA Grapalat" w:cs="Sylfaen"/>
          <w:sz w:val="20"/>
        </w:rPr>
        <w:t>օրացուցային</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օր</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առաջ</w:t>
      </w:r>
      <w:proofErr w:type="spellEnd"/>
      <w:r w:rsidRPr="0040442B">
        <w:rPr>
          <w:rFonts w:ascii="GHEA Grapalat" w:hAnsi="GHEA Grapalat" w:cs="Sylfaen"/>
          <w:sz w:val="20"/>
          <w:lang w:val="pt-BR"/>
        </w:rPr>
        <w:t>: Ընդ որում սույն կետով սահմանված դեպքում ծ</w:t>
      </w:r>
      <w:r w:rsidRPr="0040442B">
        <w:rPr>
          <w:rFonts w:ascii="GHEA Grapalat" w:hAnsi="GHEA Grapalat" w:cs="Times Armenian"/>
          <w:sz w:val="20"/>
          <w:lang w:val="pt-BR"/>
        </w:rPr>
        <w:t>առայության</w:t>
      </w:r>
      <w:r w:rsidRPr="0040442B">
        <w:rPr>
          <w:rFonts w:ascii="GHEA Grapalat" w:hAnsi="GHEA Grapalat" w:cs="Times Armenian"/>
          <w:sz w:val="20"/>
          <w:lang w:val="hy-AM"/>
        </w:rPr>
        <w:t xml:space="preserve"> </w:t>
      </w:r>
      <w:proofErr w:type="spellStart"/>
      <w:r w:rsidRPr="0040442B">
        <w:rPr>
          <w:rFonts w:ascii="GHEA Grapalat" w:hAnsi="GHEA Grapalat" w:cs="Times Armenian"/>
          <w:sz w:val="20"/>
        </w:rPr>
        <w:t>մատուց</w:t>
      </w:r>
      <w:proofErr w:type="spellEnd"/>
      <w:r w:rsidRPr="0040442B">
        <w:rPr>
          <w:rFonts w:ascii="GHEA Grapalat" w:hAnsi="GHEA Grapalat" w:cs="Sylfaen"/>
          <w:sz w:val="20"/>
          <w:lang w:val="hy-AM"/>
        </w:rPr>
        <w:t>ման</w:t>
      </w:r>
      <w:r w:rsidRPr="0040442B">
        <w:rPr>
          <w:rFonts w:ascii="GHEA Grapalat" w:hAnsi="GHEA Grapalat" w:cs="Times Armenian"/>
          <w:sz w:val="20"/>
          <w:lang w:val="hy-AM"/>
        </w:rPr>
        <w:t xml:space="preserve"> </w:t>
      </w:r>
      <w:r w:rsidRPr="0040442B">
        <w:rPr>
          <w:rFonts w:ascii="GHEA Grapalat" w:hAnsi="GHEA Grapalat" w:cs="Sylfaen"/>
          <w:sz w:val="20"/>
          <w:lang w:val="hy-AM"/>
        </w:rPr>
        <w:t>ժամկետը</w:t>
      </w:r>
      <w:r w:rsidRPr="0040442B">
        <w:rPr>
          <w:rFonts w:ascii="GHEA Grapalat" w:hAnsi="GHEA Grapalat" w:cs="Times Armenian"/>
          <w:sz w:val="20"/>
          <w:lang w:val="hy-AM"/>
        </w:rPr>
        <w:t xml:space="preserve"> </w:t>
      </w:r>
      <w:r w:rsidRPr="0040442B">
        <w:rPr>
          <w:rFonts w:ascii="GHEA Grapalat" w:hAnsi="GHEA Grapalat" w:cs="Sylfaen"/>
          <w:sz w:val="20"/>
          <w:lang w:val="hy-AM"/>
        </w:rPr>
        <w:t>կարող</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երկարաձգվել</w:t>
      </w:r>
      <w:r w:rsidRPr="0040442B">
        <w:rPr>
          <w:rFonts w:ascii="GHEA Grapalat" w:hAnsi="GHEA Grapalat" w:cs="Times Armenian"/>
          <w:sz w:val="20"/>
          <w:lang w:val="hy-AM"/>
        </w:rPr>
        <w:t xml:space="preserve"> </w:t>
      </w:r>
      <w:proofErr w:type="spellStart"/>
      <w:r w:rsidRPr="0040442B">
        <w:rPr>
          <w:rFonts w:ascii="GHEA Grapalat" w:hAnsi="GHEA Grapalat" w:cs="Times Armenian"/>
          <w:sz w:val="20"/>
        </w:rPr>
        <w:t>մեկ</w:t>
      </w:r>
      <w:proofErr w:type="spellEnd"/>
      <w:r w:rsidRPr="0040442B">
        <w:rPr>
          <w:rFonts w:ascii="GHEA Grapalat" w:hAnsi="GHEA Grapalat" w:cs="Times Armenian"/>
          <w:sz w:val="20"/>
          <w:lang w:val="pt-BR"/>
        </w:rPr>
        <w:t xml:space="preserve"> </w:t>
      </w:r>
      <w:proofErr w:type="spellStart"/>
      <w:r w:rsidRPr="0040442B">
        <w:rPr>
          <w:rFonts w:ascii="GHEA Grapalat" w:hAnsi="GHEA Grapalat" w:cs="Times Armenian"/>
          <w:sz w:val="20"/>
        </w:rPr>
        <w:t>անգամ</w:t>
      </w:r>
      <w:proofErr w:type="spellEnd"/>
      <w:r w:rsidRPr="0040442B">
        <w:rPr>
          <w:rFonts w:ascii="GHEA Grapalat" w:hAnsi="GHEA Grapalat" w:cs="Times Armenian"/>
          <w:sz w:val="20"/>
          <w:lang w:val="pt-BR"/>
        </w:rPr>
        <w:t xml:space="preserve"> </w:t>
      </w:r>
      <w:r w:rsidRPr="0040442B">
        <w:rPr>
          <w:rFonts w:ascii="GHEA Grapalat" w:hAnsi="GHEA Grapalat" w:cs="Sylfaen"/>
          <w:sz w:val="20"/>
          <w:lang w:val="hy-AM"/>
        </w:rPr>
        <w:t>մինչև</w:t>
      </w:r>
      <w:r w:rsidRPr="0040442B">
        <w:rPr>
          <w:rFonts w:ascii="GHEA Grapalat" w:hAnsi="GHEA Grapalat" w:cs="Sylfaen"/>
          <w:sz w:val="20"/>
          <w:lang w:val="pt-BR"/>
        </w:rPr>
        <w:t xml:space="preserve"> 30 </w:t>
      </w:r>
      <w:proofErr w:type="spellStart"/>
      <w:r w:rsidRPr="0040442B">
        <w:rPr>
          <w:rFonts w:ascii="GHEA Grapalat" w:hAnsi="GHEA Grapalat" w:cs="Sylfaen"/>
          <w:sz w:val="20"/>
        </w:rPr>
        <w:t>օրացուցային</w:t>
      </w:r>
      <w:proofErr w:type="spellEnd"/>
      <w:r w:rsidRPr="0040442B">
        <w:rPr>
          <w:rFonts w:ascii="GHEA Grapalat" w:hAnsi="GHEA Grapalat" w:cs="Sylfaen"/>
          <w:sz w:val="20"/>
          <w:lang w:val="pt-BR"/>
        </w:rPr>
        <w:t xml:space="preserve"> </w:t>
      </w:r>
      <w:proofErr w:type="spellStart"/>
      <w:r w:rsidRPr="0040442B">
        <w:rPr>
          <w:rFonts w:ascii="GHEA Grapalat" w:hAnsi="GHEA Grapalat" w:cs="Sylfaen"/>
          <w:sz w:val="20"/>
        </w:rPr>
        <w:t>օրով</w:t>
      </w:r>
      <w:proofErr w:type="spellEnd"/>
      <w:r w:rsidRPr="0040442B">
        <w:rPr>
          <w:rFonts w:ascii="GHEA Grapalat" w:hAnsi="GHEA Grapalat" w:cs="Sylfaen"/>
          <w:sz w:val="20"/>
          <w:lang w:val="pt-BR"/>
        </w:rPr>
        <w:t>, բայց ոչ ավել քան  պայմանագրով սահմանված ժամկետն է:</w:t>
      </w:r>
    </w:p>
    <w:p w14:paraId="34E11818" w14:textId="77777777" w:rsidR="00226697" w:rsidRPr="0040442B" w:rsidRDefault="00226697" w:rsidP="00226697">
      <w:pPr>
        <w:tabs>
          <w:tab w:val="left" w:pos="720"/>
        </w:tabs>
        <w:jc w:val="both"/>
        <w:rPr>
          <w:rFonts w:ascii="GHEA Grapalat" w:hAnsi="GHEA Grapalat"/>
          <w:sz w:val="20"/>
          <w:lang w:val="hy-AM"/>
        </w:rPr>
      </w:pPr>
      <w:r w:rsidRPr="0040442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A661DAC" w14:textId="77777777" w:rsidR="00226697" w:rsidRPr="0040442B" w:rsidRDefault="00226697" w:rsidP="00226697">
      <w:pPr>
        <w:tabs>
          <w:tab w:val="left" w:pos="720"/>
        </w:tabs>
        <w:jc w:val="both"/>
        <w:rPr>
          <w:rFonts w:ascii="GHEA Grapalat" w:hAnsi="GHEA Grapalat"/>
          <w:sz w:val="20"/>
          <w:lang w:val="hy-AM"/>
        </w:rPr>
      </w:pPr>
      <w:r w:rsidRPr="0040442B">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A8D17DD" w14:textId="77777777" w:rsidR="00226697" w:rsidRPr="0040442B" w:rsidRDefault="00226697" w:rsidP="00226697">
      <w:pPr>
        <w:ind w:firstLine="567"/>
        <w:jc w:val="both"/>
        <w:rPr>
          <w:rFonts w:ascii="GHEA Grapalat" w:hAnsi="GHEA Grapalat"/>
          <w:sz w:val="20"/>
          <w:szCs w:val="20"/>
          <w:lang w:val="hy-AM" w:eastAsia="ru-RU"/>
        </w:rPr>
      </w:pPr>
      <w:r w:rsidRPr="0040442B">
        <w:rPr>
          <w:rFonts w:ascii="GHEA Grapalat" w:hAnsi="GHEA Grapalat"/>
          <w:sz w:val="20"/>
          <w:lang w:val="hy-AM"/>
        </w:rPr>
        <w:tab/>
        <w:t>7.10. Պ</w:t>
      </w:r>
      <w:r w:rsidRPr="0040442B">
        <w:rPr>
          <w:rFonts w:ascii="GHEA Grapalat" w:hAnsi="GHEA Grapalat"/>
          <w:spacing w:val="-4"/>
          <w:sz w:val="20"/>
          <w:szCs w:val="20"/>
          <w:lang w:val="hy-AM" w:eastAsia="ru-RU"/>
        </w:rPr>
        <w:t xml:space="preserve">այմանագիրը չի </w:t>
      </w:r>
      <w:r w:rsidRPr="0040442B">
        <w:rPr>
          <w:rFonts w:ascii="GHEA Grapalat" w:hAnsi="GHEA Grapalat"/>
          <w:sz w:val="20"/>
          <w:szCs w:val="20"/>
          <w:lang w:val="hy-AM" w:eastAsia="ru-RU"/>
        </w:rPr>
        <w:t>կարող փոփոխվել կողմերի պարտա</w:t>
      </w:r>
      <w:r w:rsidRPr="0040442B">
        <w:rPr>
          <w:rFonts w:ascii="GHEA Grapalat" w:hAnsi="GHEA Grapalat"/>
          <w:sz w:val="20"/>
          <w:szCs w:val="20"/>
          <w:lang w:val="hy-AM" w:eastAsia="ru-RU"/>
        </w:rPr>
        <w:softHyphen/>
        <w:t>վորու</w:t>
      </w:r>
      <w:r w:rsidRPr="0040442B">
        <w:rPr>
          <w:rFonts w:ascii="GHEA Grapalat" w:hAnsi="GHEA Grapalat"/>
          <w:sz w:val="20"/>
          <w:szCs w:val="20"/>
          <w:lang w:val="hy-AM" w:eastAsia="ru-RU"/>
        </w:rPr>
        <w:softHyphen/>
        <w:t>թյունների մասնակի չկատարման հետևանքով</w:t>
      </w:r>
      <w:r w:rsidRPr="0040442B" w:rsidDel="00591DE3">
        <w:rPr>
          <w:rFonts w:ascii="GHEA Grapalat" w:hAnsi="GHEA Grapalat"/>
          <w:sz w:val="20"/>
          <w:szCs w:val="20"/>
          <w:lang w:val="hy-AM" w:eastAsia="ru-RU"/>
        </w:rPr>
        <w:t xml:space="preserve"> </w:t>
      </w:r>
      <w:r w:rsidRPr="0040442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11D964F6" w14:textId="77777777" w:rsidR="00226697" w:rsidRPr="0040442B" w:rsidRDefault="00226697" w:rsidP="00226697">
      <w:pPr>
        <w:ind w:firstLine="567"/>
        <w:jc w:val="both"/>
        <w:rPr>
          <w:rFonts w:ascii="GHEA Grapalat" w:hAnsi="GHEA Grapalat"/>
          <w:sz w:val="20"/>
          <w:szCs w:val="20"/>
          <w:lang w:val="hy-AM" w:eastAsia="ru-RU"/>
        </w:rPr>
      </w:pPr>
      <w:r w:rsidRPr="0040442B">
        <w:rPr>
          <w:rFonts w:ascii="GHEA Grapalat" w:hAnsi="GHEA Grapalat"/>
          <w:sz w:val="20"/>
          <w:szCs w:val="20"/>
          <w:lang w:val="hy-AM" w:eastAsia="ru-RU"/>
        </w:rPr>
        <w:t>7.11. Կատարողի կողմից ստանձնած պարտավորությունները չկատա</w:t>
      </w:r>
      <w:r w:rsidRPr="0040442B">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w:t>
      </w:r>
      <w:r w:rsidRPr="0040442B">
        <w:rPr>
          <w:rFonts w:ascii="GHEA Grapalat" w:hAnsi="GHEA Grapalat"/>
          <w:sz w:val="20"/>
          <w:szCs w:val="20"/>
          <w:lang w:val="hy-AM" w:eastAsia="ru-RU"/>
        </w:rPr>
        <w:lastRenderedPageBreak/>
        <w:t>մասին ծանուցումը տեղեկագրում հրապարակվելու օրը Պատվիրատուն ուղարկվում է նաև Կատարողի էլեկտրոնային փոստին:</w:t>
      </w:r>
    </w:p>
    <w:p w14:paraId="5C02E597" w14:textId="77777777" w:rsidR="00226697" w:rsidRPr="0040442B" w:rsidRDefault="00226697" w:rsidP="00226697">
      <w:pPr>
        <w:ind w:firstLine="567"/>
        <w:jc w:val="both"/>
        <w:rPr>
          <w:rFonts w:ascii="GHEA Grapalat" w:hAnsi="GHEA Grapalat"/>
          <w:sz w:val="20"/>
          <w:lang w:val="hy-AM"/>
        </w:rPr>
      </w:pPr>
      <w:r w:rsidRPr="0040442B">
        <w:rPr>
          <w:rFonts w:ascii="GHEA Grapalat" w:hAnsi="GHEA Grapalat"/>
          <w:sz w:val="20"/>
          <w:lang w:val="hy-AM"/>
        </w:rPr>
        <w:t>7.12. Սույն պայմանագրի կապակցությամբ ծագած</w:t>
      </w:r>
      <w:r w:rsidRPr="0040442B">
        <w:rPr>
          <w:rFonts w:ascii="GHEA Grapalat" w:hAnsi="GHEA Grapalat" w:cs="Times Armenian"/>
          <w:sz w:val="20"/>
          <w:lang w:val="hy-AM"/>
        </w:rPr>
        <w:t xml:space="preserve"> </w:t>
      </w:r>
      <w:r w:rsidRPr="0040442B">
        <w:rPr>
          <w:rFonts w:ascii="GHEA Grapalat" w:hAnsi="GHEA Grapalat" w:cs="Sylfaen"/>
          <w:sz w:val="20"/>
          <w:lang w:val="hy-AM"/>
        </w:rPr>
        <w:t>վեճերը</w:t>
      </w:r>
      <w:r w:rsidRPr="0040442B">
        <w:rPr>
          <w:rFonts w:ascii="GHEA Grapalat" w:hAnsi="GHEA Grapalat" w:cs="Times Armenian"/>
          <w:sz w:val="20"/>
          <w:lang w:val="hy-AM"/>
        </w:rPr>
        <w:t xml:space="preserve"> </w:t>
      </w:r>
      <w:r w:rsidRPr="0040442B">
        <w:rPr>
          <w:rFonts w:ascii="GHEA Grapalat" w:hAnsi="GHEA Grapalat" w:cs="Sylfaen"/>
          <w:sz w:val="20"/>
          <w:lang w:val="hy-AM"/>
        </w:rPr>
        <w:t>լուծվում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բանակցությունների</w:t>
      </w:r>
      <w:r w:rsidRPr="0040442B">
        <w:rPr>
          <w:rFonts w:ascii="GHEA Grapalat" w:hAnsi="GHEA Grapalat" w:cs="Times Armenian"/>
          <w:sz w:val="20"/>
          <w:lang w:val="hy-AM"/>
        </w:rPr>
        <w:t xml:space="preserve"> </w:t>
      </w:r>
      <w:r w:rsidRPr="0040442B">
        <w:rPr>
          <w:rFonts w:ascii="GHEA Grapalat" w:hAnsi="GHEA Grapalat" w:cs="Sylfaen"/>
          <w:sz w:val="20"/>
          <w:lang w:val="hy-AM"/>
        </w:rPr>
        <w:t>միջոցով։</w:t>
      </w:r>
      <w:r w:rsidRPr="0040442B">
        <w:rPr>
          <w:rFonts w:ascii="GHEA Grapalat" w:hAnsi="GHEA Grapalat" w:cs="Times Armenian"/>
          <w:sz w:val="20"/>
          <w:lang w:val="hy-AM"/>
        </w:rPr>
        <w:t xml:space="preserve"> </w:t>
      </w:r>
      <w:r w:rsidRPr="0040442B">
        <w:rPr>
          <w:rFonts w:ascii="GHEA Grapalat" w:hAnsi="GHEA Grapalat" w:cs="Sylfaen"/>
          <w:sz w:val="20"/>
          <w:lang w:val="hy-AM"/>
        </w:rPr>
        <w:t>Համաձայնություն</w:t>
      </w:r>
      <w:r w:rsidRPr="0040442B">
        <w:rPr>
          <w:rFonts w:ascii="GHEA Grapalat" w:hAnsi="GHEA Grapalat" w:cs="Times Armenian"/>
          <w:sz w:val="20"/>
          <w:lang w:val="hy-AM"/>
        </w:rPr>
        <w:t xml:space="preserve"> </w:t>
      </w:r>
      <w:r w:rsidRPr="0040442B">
        <w:rPr>
          <w:rFonts w:ascii="GHEA Grapalat" w:hAnsi="GHEA Grapalat" w:cs="Sylfaen"/>
          <w:sz w:val="20"/>
          <w:lang w:val="hy-AM"/>
        </w:rPr>
        <w:t>ձեռք</w:t>
      </w:r>
      <w:r w:rsidRPr="0040442B">
        <w:rPr>
          <w:rFonts w:ascii="GHEA Grapalat" w:hAnsi="GHEA Grapalat" w:cs="Times Armenian"/>
          <w:sz w:val="20"/>
          <w:lang w:val="hy-AM"/>
        </w:rPr>
        <w:t xml:space="preserve"> </w:t>
      </w:r>
      <w:r w:rsidRPr="0040442B">
        <w:rPr>
          <w:rFonts w:ascii="GHEA Grapalat" w:hAnsi="GHEA Grapalat" w:cs="Sylfaen"/>
          <w:sz w:val="20"/>
          <w:lang w:val="hy-AM"/>
        </w:rPr>
        <w:t>չբերելու</w:t>
      </w:r>
      <w:r w:rsidRPr="0040442B">
        <w:rPr>
          <w:rFonts w:ascii="GHEA Grapalat" w:hAnsi="GHEA Grapalat" w:cs="Times Armenian"/>
          <w:sz w:val="20"/>
          <w:lang w:val="hy-AM"/>
        </w:rPr>
        <w:t xml:space="preserve"> </w:t>
      </w:r>
      <w:r w:rsidRPr="0040442B">
        <w:rPr>
          <w:rFonts w:ascii="GHEA Grapalat" w:hAnsi="GHEA Grapalat" w:cs="Sylfaen"/>
          <w:sz w:val="20"/>
          <w:lang w:val="hy-AM"/>
        </w:rPr>
        <w:t>դեպքում</w:t>
      </w:r>
      <w:r w:rsidRPr="0040442B">
        <w:rPr>
          <w:rFonts w:ascii="GHEA Grapalat" w:hAnsi="GHEA Grapalat" w:cs="Times Armenian"/>
          <w:sz w:val="20"/>
          <w:lang w:val="hy-AM"/>
        </w:rPr>
        <w:t xml:space="preserve"> </w:t>
      </w:r>
      <w:r w:rsidRPr="0040442B">
        <w:rPr>
          <w:rFonts w:ascii="GHEA Grapalat" w:hAnsi="GHEA Grapalat" w:cs="Sylfaen"/>
          <w:sz w:val="20"/>
          <w:lang w:val="hy-AM"/>
        </w:rPr>
        <w:t>վեճերը</w:t>
      </w:r>
      <w:r w:rsidRPr="0040442B">
        <w:rPr>
          <w:rFonts w:ascii="GHEA Grapalat" w:hAnsi="GHEA Grapalat" w:cs="Times Armenian"/>
          <w:sz w:val="20"/>
          <w:lang w:val="hy-AM"/>
        </w:rPr>
        <w:t xml:space="preserve"> </w:t>
      </w:r>
      <w:r w:rsidRPr="0040442B">
        <w:rPr>
          <w:rFonts w:ascii="GHEA Grapalat" w:hAnsi="GHEA Grapalat" w:cs="Sylfaen"/>
          <w:sz w:val="20"/>
          <w:lang w:val="hy-AM"/>
        </w:rPr>
        <w:t>լուծվում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ՀՀ </w:t>
      </w:r>
      <w:r w:rsidRPr="0040442B">
        <w:rPr>
          <w:rFonts w:ascii="GHEA Grapalat" w:hAnsi="GHEA Grapalat" w:cs="Sylfaen"/>
          <w:sz w:val="20"/>
          <w:lang w:val="hy-AM"/>
        </w:rPr>
        <w:t>դատարաններում</w:t>
      </w:r>
      <w:r w:rsidRPr="0040442B">
        <w:rPr>
          <w:rFonts w:ascii="GHEA Grapalat" w:hAnsi="GHEA Grapalat"/>
          <w:sz w:val="20"/>
          <w:lang w:val="hy-AM"/>
        </w:rPr>
        <w:t>։</w:t>
      </w:r>
    </w:p>
    <w:p w14:paraId="762EC2D8" w14:textId="77777777" w:rsidR="00226697" w:rsidRPr="0040442B" w:rsidRDefault="00226697" w:rsidP="00226697">
      <w:pPr>
        <w:ind w:firstLine="567"/>
        <w:jc w:val="both"/>
        <w:rPr>
          <w:rFonts w:ascii="GHEA Grapalat" w:hAnsi="GHEA Grapalat"/>
          <w:sz w:val="20"/>
          <w:lang w:val="hy-AM"/>
        </w:rPr>
      </w:pPr>
      <w:r w:rsidRPr="0040442B">
        <w:rPr>
          <w:rFonts w:ascii="GHEA Grapalat" w:hAnsi="GHEA Grapalat"/>
          <w:sz w:val="20"/>
          <w:lang w:val="hy-AM"/>
        </w:rPr>
        <w:t xml:space="preserve">7.13.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պայմանագիրը</w:t>
      </w:r>
      <w:r w:rsidRPr="0040442B">
        <w:rPr>
          <w:rFonts w:ascii="GHEA Grapalat" w:hAnsi="GHEA Grapalat" w:cs="Times Armenian"/>
          <w:sz w:val="20"/>
          <w:lang w:val="hy-AM"/>
        </w:rPr>
        <w:t xml:space="preserve"> </w:t>
      </w:r>
      <w:r w:rsidRPr="0040442B">
        <w:rPr>
          <w:rFonts w:ascii="GHEA Grapalat" w:hAnsi="GHEA Grapalat" w:cs="Sylfaen"/>
          <w:sz w:val="20"/>
          <w:lang w:val="hy-AM"/>
        </w:rPr>
        <w:t>կազմված</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Times Armenian"/>
          <w:b/>
          <w:sz w:val="20"/>
          <w:lang w:val="hy-AM"/>
        </w:rPr>
        <w:t xml:space="preserve">____ </w:t>
      </w:r>
      <w:r w:rsidRPr="0040442B">
        <w:rPr>
          <w:rFonts w:ascii="GHEA Grapalat" w:hAnsi="GHEA Grapalat" w:cs="Sylfaen"/>
          <w:sz w:val="20"/>
          <w:lang w:val="hy-AM"/>
        </w:rPr>
        <w:t>էջից</w:t>
      </w:r>
      <w:r w:rsidRPr="0040442B">
        <w:rPr>
          <w:rFonts w:ascii="GHEA Grapalat" w:hAnsi="GHEA Grapalat" w:cs="Times Armenian"/>
          <w:sz w:val="20"/>
          <w:lang w:val="hy-AM"/>
        </w:rPr>
        <w:t xml:space="preserve">, </w:t>
      </w:r>
      <w:r w:rsidRPr="0040442B">
        <w:rPr>
          <w:rFonts w:ascii="GHEA Grapalat" w:hAnsi="GHEA Grapalat" w:cs="Sylfaen"/>
          <w:sz w:val="20"/>
          <w:lang w:val="hy-AM"/>
        </w:rPr>
        <w:t>կնքվում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է</w:t>
      </w:r>
      <w:r w:rsidRPr="0040442B">
        <w:rPr>
          <w:rFonts w:ascii="GHEA Grapalat" w:hAnsi="GHEA Grapalat" w:cs="Times Armenian"/>
          <w:sz w:val="20"/>
          <w:lang w:val="hy-AM"/>
        </w:rPr>
        <w:t xml:space="preserve"> </w:t>
      </w:r>
      <w:r w:rsidRPr="0040442B">
        <w:rPr>
          <w:rFonts w:ascii="GHEA Grapalat" w:hAnsi="GHEA Grapalat" w:cs="Sylfaen"/>
          <w:sz w:val="20"/>
          <w:lang w:val="hy-AM"/>
        </w:rPr>
        <w:t>երկու</w:t>
      </w:r>
      <w:r w:rsidRPr="0040442B">
        <w:rPr>
          <w:rFonts w:ascii="GHEA Grapalat" w:hAnsi="GHEA Grapalat" w:cs="Times Armenian"/>
          <w:sz w:val="20"/>
          <w:lang w:val="hy-AM"/>
        </w:rPr>
        <w:t xml:space="preserve"> </w:t>
      </w:r>
      <w:r w:rsidRPr="0040442B">
        <w:rPr>
          <w:rFonts w:ascii="GHEA Grapalat" w:hAnsi="GHEA Grapalat" w:cs="Sylfaen"/>
          <w:sz w:val="20"/>
          <w:lang w:val="hy-AM"/>
        </w:rPr>
        <w:t>օրինակից</w:t>
      </w:r>
      <w:r w:rsidRPr="0040442B">
        <w:rPr>
          <w:rFonts w:ascii="GHEA Grapalat" w:hAnsi="GHEA Grapalat" w:cs="Times Armenian"/>
          <w:sz w:val="20"/>
          <w:lang w:val="hy-AM"/>
        </w:rPr>
        <w:t xml:space="preserve">, </w:t>
      </w:r>
      <w:r w:rsidRPr="0040442B">
        <w:rPr>
          <w:rFonts w:ascii="GHEA Grapalat" w:hAnsi="GHEA Grapalat" w:cs="Sylfaen"/>
          <w:sz w:val="20"/>
          <w:lang w:val="hy-AM"/>
        </w:rPr>
        <w:t>որոնք</w:t>
      </w:r>
      <w:r w:rsidRPr="0040442B">
        <w:rPr>
          <w:rFonts w:ascii="GHEA Grapalat" w:hAnsi="GHEA Grapalat" w:cs="Times Armenian"/>
          <w:sz w:val="20"/>
          <w:lang w:val="hy-AM"/>
        </w:rPr>
        <w:t xml:space="preserve"> </w:t>
      </w:r>
      <w:r w:rsidRPr="0040442B">
        <w:rPr>
          <w:rFonts w:ascii="GHEA Grapalat" w:hAnsi="GHEA Grapalat" w:cs="Sylfaen"/>
          <w:sz w:val="20"/>
          <w:lang w:val="hy-AM"/>
        </w:rPr>
        <w:t>ունեն</w:t>
      </w:r>
      <w:r w:rsidRPr="0040442B">
        <w:rPr>
          <w:rFonts w:ascii="GHEA Grapalat" w:hAnsi="GHEA Grapalat" w:cs="Times Armenian"/>
          <w:sz w:val="20"/>
          <w:lang w:val="hy-AM"/>
        </w:rPr>
        <w:t xml:space="preserve"> </w:t>
      </w:r>
      <w:r w:rsidRPr="0040442B">
        <w:rPr>
          <w:rFonts w:ascii="GHEA Grapalat" w:hAnsi="GHEA Grapalat" w:cs="Sylfaen"/>
          <w:sz w:val="20"/>
          <w:lang w:val="hy-AM"/>
        </w:rPr>
        <w:t>հավասարազոր</w:t>
      </w:r>
      <w:r w:rsidRPr="0040442B">
        <w:rPr>
          <w:rFonts w:ascii="GHEA Grapalat" w:hAnsi="GHEA Grapalat" w:cs="Times Armenian"/>
          <w:sz w:val="20"/>
          <w:lang w:val="hy-AM"/>
        </w:rPr>
        <w:t xml:space="preserve"> </w:t>
      </w:r>
      <w:r w:rsidRPr="0040442B">
        <w:rPr>
          <w:rFonts w:ascii="GHEA Grapalat" w:hAnsi="GHEA Grapalat" w:cs="Sylfaen"/>
          <w:sz w:val="20"/>
          <w:lang w:val="hy-AM"/>
        </w:rPr>
        <w:t>իրավաբանական</w:t>
      </w:r>
      <w:r w:rsidRPr="0040442B">
        <w:rPr>
          <w:rFonts w:ascii="GHEA Grapalat" w:hAnsi="GHEA Grapalat" w:cs="Times Armenian"/>
          <w:sz w:val="20"/>
          <w:lang w:val="hy-AM"/>
        </w:rPr>
        <w:t xml:space="preserve"> </w:t>
      </w:r>
      <w:r w:rsidRPr="0040442B">
        <w:rPr>
          <w:rFonts w:ascii="GHEA Grapalat" w:hAnsi="GHEA Grapalat" w:cs="Sylfaen"/>
          <w:sz w:val="20"/>
          <w:lang w:val="hy-AM"/>
        </w:rPr>
        <w:t>ուժ</w:t>
      </w:r>
      <w:r w:rsidRPr="0040442B">
        <w:rPr>
          <w:rFonts w:ascii="GHEA Grapalat" w:hAnsi="GHEA Grapalat" w:cs="Times Armenian"/>
          <w:sz w:val="20"/>
          <w:lang w:val="hy-AM"/>
        </w:rPr>
        <w:t xml:space="preserve">։ </w:t>
      </w:r>
      <w:r w:rsidRPr="0040442B">
        <w:rPr>
          <w:rFonts w:ascii="GHEA Grapalat" w:hAnsi="GHEA Grapalat" w:cs="Sylfaen"/>
          <w:sz w:val="20"/>
          <w:lang w:val="hy-AM"/>
        </w:rPr>
        <w:t>Սույն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N 1, N 2, N 3 և N 3.1 </w:t>
      </w:r>
      <w:r w:rsidRPr="0040442B">
        <w:rPr>
          <w:rFonts w:ascii="GHEA Grapalat" w:hAnsi="GHEA Grapalat" w:cs="Sylfaen"/>
          <w:sz w:val="20"/>
          <w:lang w:val="hy-AM"/>
        </w:rPr>
        <w:t>հավելվածները</w:t>
      </w:r>
      <w:r w:rsidRPr="0040442B">
        <w:rPr>
          <w:rFonts w:ascii="GHEA Grapalat" w:hAnsi="GHEA Grapalat" w:cs="Times Armenian"/>
          <w:sz w:val="20"/>
          <w:lang w:val="hy-AM"/>
        </w:rPr>
        <w:t xml:space="preserve"> </w:t>
      </w:r>
      <w:r w:rsidRPr="0040442B">
        <w:rPr>
          <w:rFonts w:ascii="GHEA Grapalat" w:hAnsi="GHEA Grapalat" w:cs="Sylfaen"/>
          <w:sz w:val="20"/>
          <w:lang w:val="hy-AM"/>
        </w:rPr>
        <w:t>հանդիսանում</w:t>
      </w:r>
      <w:r w:rsidRPr="0040442B">
        <w:rPr>
          <w:rFonts w:ascii="GHEA Grapalat" w:hAnsi="GHEA Grapalat" w:cs="Times Armenian"/>
          <w:sz w:val="20"/>
          <w:lang w:val="hy-AM"/>
        </w:rPr>
        <w:t xml:space="preserve"> </w:t>
      </w:r>
      <w:r w:rsidRPr="0040442B">
        <w:rPr>
          <w:rFonts w:ascii="GHEA Grapalat" w:hAnsi="GHEA Grapalat" w:cs="Sylfaen"/>
          <w:sz w:val="20"/>
          <w:lang w:val="hy-AM"/>
        </w:rPr>
        <w:t>են</w:t>
      </w:r>
      <w:r w:rsidRPr="0040442B">
        <w:rPr>
          <w:rFonts w:ascii="GHEA Grapalat" w:hAnsi="GHEA Grapalat" w:cs="Times Armenian"/>
          <w:sz w:val="20"/>
          <w:lang w:val="hy-AM"/>
        </w:rPr>
        <w:t xml:space="preserve"> </w:t>
      </w:r>
      <w:r w:rsidRPr="0040442B">
        <w:rPr>
          <w:rFonts w:ascii="GHEA Grapalat" w:hAnsi="GHEA Grapalat" w:cs="Sylfaen"/>
          <w:sz w:val="20"/>
          <w:lang w:val="hy-AM"/>
        </w:rPr>
        <w:t>պայմանագրի</w:t>
      </w:r>
      <w:r w:rsidRPr="0040442B">
        <w:rPr>
          <w:rFonts w:ascii="GHEA Grapalat" w:hAnsi="GHEA Grapalat" w:cs="Times Armenian"/>
          <w:sz w:val="20"/>
          <w:lang w:val="hy-AM"/>
        </w:rPr>
        <w:t xml:space="preserve"> </w:t>
      </w:r>
      <w:r w:rsidRPr="0040442B">
        <w:rPr>
          <w:rFonts w:ascii="GHEA Grapalat" w:hAnsi="GHEA Grapalat" w:cs="Sylfaen"/>
          <w:sz w:val="20"/>
          <w:lang w:val="hy-AM"/>
        </w:rPr>
        <w:t>անբաժանելի</w:t>
      </w:r>
      <w:r w:rsidRPr="0040442B">
        <w:rPr>
          <w:rFonts w:ascii="GHEA Grapalat" w:hAnsi="GHEA Grapalat" w:cs="Times Armenian"/>
          <w:sz w:val="20"/>
          <w:lang w:val="hy-AM"/>
        </w:rPr>
        <w:t xml:space="preserve"> </w:t>
      </w:r>
      <w:r w:rsidRPr="0040442B">
        <w:rPr>
          <w:rFonts w:ascii="GHEA Grapalat" w:hAnsi="GHEA Grapalat" w:cs="Sylfaen"/>
          <w:sz w:val="20"/>
          <w:lang w:val="hy-AM"/>
        </w:rPr>
        <w:t>մասը</w:t>
      </w:r>
      <w:r w:rsidRPr="0040442B">
        <w:rPr>
          <w:rFonts w:ascii="GHEA Grapalat" w:hAnsi="GHEA Grapalat" w:cs="Times Armenian"/>
          <w:sz w:val="20"/>
          <w:lang w:val="hy-AM"/>
        </w:rPr>
        <w:t xml:space="preserve">, </w:t>
      </w:r>
      <w:r w:rsidRPr="0040442B">
        <w:rPr>
          <w:rFonts w:ascii="GHEA Grapalat" w:hAnsi="GHEA Grapalat" w:cs="Sylfaen"/>
          <w:sz w:val="20"/>
          <w:lang w:val="hy-AM"/>
        </w:rPr>
        <w:t>յուրաքանչյուր</w:t>
      </w:r>
      <w:r w:rsidRPr="0040442B">
        <w:rPr>
          <w:rFonts w:ascii="GHEA Grapalat" w:hAnsi="GHEA Grapalat" w:cs="Times Armenian"/>
          <w:sz w:val="20"/>
          <w:lang w:val="hy-AM"/>
        </w:rPr>
        <w:t xml:space="preserve"> </w:t>
      </w:r>
      <w:r w:rsidRPr="0040442B">
        <w:rPr>
          <w:rFonts w:ascii="GHEA Grapalat" w:hAnsi="GHEA Grapalat" w:cs="Sylfaen"/>
          <w:sz w:val="20"/>
          <w:lang w:val="hy-AM"/>
        </w:rPr>
        <w:t>կողմին</w:t>
      </w:r>
      <w:r w:rsidRPr="0040442B">
        <w:rPr>
          <w:rFonts w:ascii="GHEA Grapalat" w:hAnsi="GHEA Grapalat" w:cs="Times Armenian"/>
          <w:sz w:val="20"/>
          <w:lang w:val="hy-AM"/>
        </w:rPr>
        <w:t xml:space="preserve"> </w:t>
      </w:r>
      <w:r w:rsidRPr="0040442B">
        <w:rPr>
          <w:rFonts w:ascii="GHEA Grapalat" w:hAnsi="GHEA Grapalat" w:cs="Sylfaen"/>
          <w:sz w:val="20"/>
          <w:lang w:val="hy-AM"/>
        </w:rPr>
        <w:t>տրվում</w:t>
      </w:r>
      <w:r w:rsidRPr="0040442B">
        <w:rPr>
          <w:rFonts w:ascii="GHEA Grapalat" w:hAnsi="GHEA Grapalat" w:cs="Times Armenian"/>
          <w:sz w:val="20"/>
          <w:lang w:val="hy-AM"/>
        </w:rPr>
        <w:t xml:space="preserve"> </w:t>
      </w:r>
      <w:r w:rsidRPr="0040442B">
        <w:rPr>
          <w:rFonts w:ascii="GHEA Grapalat" w:hAnsi="GHEA Grapalat" w:cs="Sylfaen"/>
          <w:sz w:val="20"/>
          <w:lang w:val="hy-AM"/>
        </w:rPr>
        <w:t>է պայմանագրի</w:t>
      </w:r>
      <w:r w:rsidRPr="0040442B">
        <w:rPr>
          <w:rFonts w:ascii="GHEA Grapalat" w:hAnsi="GHEA Grapalat" w:cs="Times Armenian"/>
          <w:sz w:val="20"/>
          <w:lang w:val="hy-AM"/>
        </w:rPr>
        <w:t xml:space="preserve"> </w:t>
      </w:r>
      <w:r w:rsidRPr="0040442B">
        <w:rPr>
          <w:rFonts w:ascii="GHEA Grapalat" w:hAnsi="GHEA Grapalat" w:cs="Sylfaen"/>
          <w:sz w:val="20"/>
          <w:lang w:val="hy-AM"/>
        </w:rPr>
        <w:t>մեկ</w:t>
      </w:r>
      <w:r w:rsidRPr="0040442B">
        <w:rPr>
          <w:rFonts w:ascii="GHEA Grapalat" w:hAnsi="GHEA Grapalat" w:cs="Times Armenian"/>
          <w:sz w:val="20"/>
          <w:lang w:val="hy-AM"/>
        </w:rPr>
        <w:t xml:space="preserve"> </w:t>
      </w:r>
      <w:r w:rsidRPr="0040442B">
        <w:rPr>
          <w:rFonts w:ascii="GHEA Grapalat" w:hAnsi="GHEA Grapalat" w:cs="Sylfaen"/>
          <w:sz w:val="20"/>
          <w:lang w:val="hy-AM"/>
        </w:rPr>
        <w:t>օրինակ</w:t>
      </w:r>
      <w:r w:rsidRPr="0040442B">
        <w:rPr>
          <w:rFonts w:ascii="GHEA Grapalat" w:hAnsi="GHEA Grapalat"/>
          <w:sz w:val="20"/>
          <w:lang w:val="hy-AM"/>
        </w:rPr>
        <w:t>։</w:t>
      </w:r>
    </w:p>
    <w:p w14:paraId="550E2AB9" w14:textId="6E059B97" w:rsidR="00CE2118" w:rsidRPr="00C41032" w:rsidRDefault="00CE2118" w:rsidP="00CE2118">
      <w:pPr>
        <w:ind w:firstLine="567"/>
        <w:jc w:val="both"/>
        <w:rPr>
          <w:rFonts w:ascii="GHEA Grapalat" w:hAnsi="GHEA Grapalat"/>
          <w:bCs/>
          <w:sz w:val="20"/>
          <w:lang w:val="hy-AM"/>
        </w:rPr>
      </w:pPr>
      <w:r>
        <w:rPr>
          <w:rFonts w:ascii="GHEA Grapalat" w:hAnsi="GHEA Grapalat"/>
          <w:sz w:val="20"/>
          <w:lang w:val="hy-AM"/>
        </w:rPr>
        <w:t>7.1</w:t>
      </w:r>
      <w:r w:rsidRPr="008F553C">
        <w:rPr>
          <w:rFonts w:ascii="GHEA Grapalat" w:hAnsi="GHEA Grapalat"/>
          <w:sz w:val="20"/>
          <w:lang w:val="hy-AM"/>
        </w:rPr>
        <w:t>4</w:t>
      </w:r>
      <w:r w:rsidRPr="002248E1">
        <w:rPr>
          <w:rFonts w:ascii="GHEA Grapalat" w:hAnsi="GHEA Grapalat"/>
          <w:sz w:val="20"/>
          <w:lang w:val="hy-AM"/>
        </w:rPr>
        <w:t>.</w:t>
      </w:r>
      <w:r w:rsidRPr="00C41032">
        <w:rPr>
          <w:rFonts w:ascii="GHEA Grapalat" w:hAnsi="GHEA Grapalat"/>
          <w:sz w:val="20"/>
          <w:lang w:val="hy-AM"/>
        </w:rPr>
        <w:t xml:space="preserve"> </w:t>
      </w:r>
      <w:r w:rsidRPr="00C41032">
        <w:rPr>
          <w:rFonts w:ascii="GHEA Grapalat" w:hAnsi="GHEA Grapalat" w:cs="Sylfaen"/>
          <w:sz w:val="20"/>
          <w:lang w:val="hy-AM"/>
        </w:rPr>
        <w:t>Սույն</w:t>
      </w:r>
      <w:r w:rsidRPr="00C41032">
        <w:rPr>
          <w:rFonts w:ascii="GHEA Grapalat" w:hAnsi="GHEA Grapalat" w:cs="Times Armenian"/>
          <w:sz w:val="20"/>
          <w:lang w:val="hy-AM"/>
        </w:rPr>
        <w:t xml:space="preserve"> </w:t>
      </w:r>
      <w:r w:rsidRPr="00C41032">
        <w:rPr>
          <w:rFonts w:ascii="GHEA Grapalat" w:hAnsi="GHEA Grapalat" w:cs="Sylfaen"/>
          <w:sz w:val="20"/>
          <w:lang w:val="hy-AM"/>
        </w:rPr>
        <w:t>պայմանագրի</w:t>
      </w:r>
      <w:r w:rsidRPr="00C41032">
        <w:rPr>
          <w:rFonts w:ascii="GHEA Grapalat" w:hAnsi="GHEA Grapalat" w:cs="Times Armenian"/>
          <w:sz w:val="20"/>
          <w:lang w:val="hy-AM"/>
        </w:rPr>
        <w:t xml:space="preserve"> </w:t>
      </w:r>
      <w:r w:rsidRPr="00C41032">
        <w:rPr>
          <w:rFonts w:ascii="GHEA Grapalat" w:hAnsi="GHEA Grapalat" w:cs="Sylfaen"/>
          <w:sz w:val="20"/>
          <w:lang w:val="hy-AM"/>
        </w:rPr>
        <w:t>նկատմամբ</w:t>
      </w:r>
      <w:r w:rsidRPr="00C41032">
        <w:rPr>
          <w:rFonts w:ascii="GHEA Grapalat" w:hAnsi="GHEA Grapalat" w:cs="Times Armenian"/>
          <w:sz w:val="20"/>
          <w:lang w:val="hy-AM"/>
        </w:rPr>
        <w:t xml:space="preserve"> </w:t>
      </w:r>
      <w:r w:rsidRPr="00C41032">
        <w:rPr>
          <w:rFonts w:ascii="GHEA Grapalat" w:hAnsi="GHEA Grapalat" w:cs="Sylfaen"/>
          <w:sz w:val="20"/>
          <w:lang w:val="hy-AM"/>
        </w:rPr>
        <w:t>կիրառվում</w:t>
      </w:r>
      <w:r w:rsidRPr="00C41032">
        <w:rPr>
          <w:rFonts w:ascii="GHEA Grapalat" w:hAnsi="GHEA Grapalat" w:cs="Times Armenian"/>
          <w:sz w:val="20"/>
          <w:lang w:val="hy-AM"/>
        </w:rPr>
        <w:t xml:space="preserve"> </w:t>
      </w:r>
      <w:r w:rsidRPr="00C41032">
        <w:rPr>
          <w:rFonts w:ascii="GHEA Grapalat" w:hAnsi="GHEA Grapalat" w:cs="Sylfaen"/>
          <w:sz w:val="20"/>
          <w:lang w:val="hy-AM"/>
        </w:rPr>
        <w:t>է</w:t>
      </w:r>
      <w:r w:rsidRPr="00C41032">
        <w:rPr>
          <w:rFonts w:ascii="GHEA Grapalat" w:hAnsi="GHEA Grapalat" w:cs="Times Armenian"/>
          <w:sz w:val="20"/>
          <w:lang w:val="hy-AM"/>
        </w:rPr>
        <w:t xml:space="preserve"> </w:t>
      </w:r>
      <w:r w:rsidRPr="00C41032">
        <w:rPr>
          <w:rFonts w:ascii="GHEA Grapalat" w:hAnsi="GHEA Grapalat" w:cs="Sylfaen"/>
          <w:sz w:val="20"/>
          <w:lang w:val="hy-AM"/>
        </w:rPr>
        <w:t>Հայաստանի Հանրապետության</w:t>
      </w:r>
      <w:r w:rsidRPr="00C41032">
        <w:rPr>
          <w:rFonts w:ascii="GHEA Grapalat" w:hAnsi="GHEA Grapalat" w:cs="Times Armenian"/>
          <w:sz w:val="20"/>
          <w:lang w:val="hy-AM"/>
        </w:rPr>
        <w:t xml:space="preserve"> </w:t>
      </w:r>
      <w:r w:rsidRPr="00C41032">
        <w:rPr>
          <w:rFonts w:ascii="GHEA Grapalat" w:hAnsi="GHEA Grapalat" w:cs="Sylfaen"/>
          <w:sz w:val="20"/>
          <w:lang w:val="hy-AM"/>
        </w:rPr>
        <w:t>իրավունքը</w:t>
      </w:r>
      <w:r w:rsidRPr="00C41032">
        <w:rPr>
          <w:rFonts w:ascii="GHEA Grapalat" w:hAnsi="GHEA Grapalat"/>
          <w:sz w:val="20"/>
          <w:lang w:val="hy-AM"/>
        </w:rPr>
        <w:t>։</w:t>
      </w:r>
    </w:p>
    <w:p w14:paraId="1B89D3DA" w14:textId="6AC4DE4F" w:rsidR="00CE2118" w:rsidRPr="00C41032" w:rsidRDefault="00CE2118" w:rsidP="00CE2118">
      <w:pPr>
        <w:ind w:firstLine="567"/>
        <w:jc w:val="both"/>
        <w:rPr>
          <w:rFonts w:ascii="GHEA Grapalat" w:hAnsi="GHEA Grapalat"/>
          <w:b/>
          <w:bCs/>
          <w:sz w:val="20"/>
          <w:szCs w:val="20"/>
          <w:lang w:val="hy-AM" w:eastAsia="ru-RU"/>
        </w:rPr>
      </w:pPr>
      <w:r>
        <w:rPr>
          <w:rFonts w:ascii="GHEA Grapalat" w:hAnsi="GHEA Grapalat"/>
          <w:b/>
          <w:bCs/>
          <w:sz w:val="20"/>
          <w:szCs w:val="20"/>
          <w:lang w:val="hy-AM" w:eastAsia="ru-RU"/>
        </w:rPr>
        <w:t>7.1</w:t>
      </w:r>
      <w:r w:rsidRPr="008F553C">
        <w:rPr>
          <w:rFonts w:ascii="GHEA Grapalat" w:hAnsi="GHEA Grapalat"/>
          <w:b/>
          <w:bCs/>
          <w:sz w:val="20"/>
          <w:szCs w:val="20"/>
          <w:lang w:val="hy-AM" w:eastAsia="ru-RU"/>
        </w:rPr>
        <w:t>5</w:t>
      </w:r>
      <w:r w:rsidRPr="002248E1">
        <w:rPr>
          <w:rFonts w:ascii="GHEA Grapalat" w:hAnsi="GHEA Grapalat"/>
          <w:b/>
          <w:bCs/>
          <w:sz w:val="20"/>
          <w:szCs w:val="20"/>
          <w:lang w:val="hy-AM" w:eastAsia="ru-RU"/>
        </w:rPr>
        <w:t>.</w:t>
      </w:r>
      <w:r w:rsidRPr="00C41032">
        <w:rPr>
          <w:rFonts w:ascii="GHEA Grapalat" w:hAnsi="GHEA Grapalat"/>
          <w:b/>
          <w:bCs/>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20F54AD" w14:textId="77777777" w:rsidR="00226697" w:rsidRPr="0040442B" w:rsidRDefault="00226697" w:rsidP="00226697">
      <w:pPr>
        <w:ind w:firstLine="567"/>
        <w:jc w:val="both"/>
        <w:rPr>
          <w:rFonts w:ascii="GHEA Grapalat" w:hAnsi="GHEA Grapalat"/>
          <w:sz w:val="20"/>
          <w:szCs w:val="20"/>
          <w:lang w:val="hy-AM" w:eastAsia="ru-RU"/>
        </w:rPr>
      </w:pPr>
      <w:r w:rsidRPr="0040442B">
        <w:rPr>
          <w:rStyle w:val="FootnoteReference"/>
          <w:rFonts w:ascii="GHEA Grapalat" w:hAnsi="GHEA Grapalat"/>
          <w:color w:val="FFFFFF"/>
          <w:sz w:val="20"/>
          <w:szCs w:val="20"/>
          <w:lang w:val="hy-AM" w:eastAsia="ru-RU"/>
        </w:rPr>
        <w:footnoteReference w:id="5"/>
      </w:r>
    </w:p>
    <w:p w14:paraId="513057CC" w14:textId="77777777" w:rsidR="00226697" w:rsidRPr="0040442B" w:rsidRDefault="00226697" w:rsidP="00226697">
      <w:pPr>
        <w:rPr>
          <w:rFonts w:ascii="GHEA Grapalat" w:hAnsi="GHEA Grapalat"/>
          <w:sz w:val="20"/>
          <w:lang w:val="hy-AM"/>
        </w:rPr>
      </w:pPr>
    </w:p>
    <w:p w14:paraId="46A51D21" w14:textId="77777777" w:rsidR="00226697" w:rsidRPr="0040442B" w:rsidRDefault="00226697" w:rsidP="00226697">
      <w:pPr>
        <w:ind w:firstLine="720"/>
        <w:jc w:val="both"/>
        <w:rPr>
          <w:rFonts w:ascii="GHEA Grapalat" w:hAnsi="GHEA Grapalat" w:cs="Sylfaen"/>
          <w:sz w:val="20"/>
          <w:lang w:val="hy-AM"/>
        </w:rPr>
      </w:pPr>
      <w:r w:rsidRPr="0040442B">
        <w:rPr>
          <w:rFonts w:ascii="GHEA Grapalat" w:hAnsi="GHEA Grapalat" w:cs="Sylfaen"/>
          <w:b/>
          <w:sz w:val="20"/>
          <w:lang w:val="hy-AM"/>
        </w:rPr>
        <w:t>8.</w:t>
      </w:r>
      <w:r w:rsidRPr="0040442B">
        <w:rPr>
          <w:rFonts w:ascii="GHEA Grapalat" w:hAnsi="GHEA Grapalat" w:cs="Sylfaen"/>
          <w:sz w:val="20"/>
          <w:lang w:val="hy-AM"/>
        </w:rPr>
        <w:t xml:space="preserve"> </w:t>
      </w:r>
      <w:r w:rsidRPr="0040442B">
        <w:rPr>
          <w:rFonts w:ascii="GHEA Grapalat" w:hAnsi="GHEA Grapalat" w:cs="Sylfaen"/>
          <w:b/>
          <w:sz w:val="20"/>
          <w:lang w:val="nb-NO"/>
        </w:rPr>
        <w:t>ԿՈՂՄԵՐԻ</w:t>
      </w:r>
      <w:r w:rsidRPr="0040442B">
        <w:rPr>
          <w:rFonts w:ascii="GHEA Grapalat" w:hAnsi="GHEA Grapalat" w:cs="Times Armenian"/>
          <w:b/>
          <w:sz w:val="20"/>
          <w:lang w:val="nb-NO"/>
        </w:rPr>
        <w:t xml:space="preserve"> </w:t>
      </w:r>
      <w:r w:rsidRPr="0040442B">
        <w:rPr>
          <w:rFonts w:ascii="GHEA Grapalat" w:hAnsi="GHEA Grapalat" w:cs="Sylfaen"/>
          <w:b/>
          <w:sz w:val="20"/>
          <w:lang w:val="nb-NO"/>
        </w:rPr>
        <w:t>ՀԱՍՑԵՆԵՐԸ</w:t>
      </w:r>
      <w:r w:rsidRPr="0040442B">
        <w:rPr>
          <w:rFonts w:ascii="GHEA Grapalat" w:hAnsi="GHEA Grapalat" w:cs="Times Armenian"/>
          <w:b/>
          <w:sz w:val="20"/>
          <w:lang w:val="nb-NO"/>
        </w:rPr>
        <w:t xml:space="preserve">, </w:t>
      </w:r>
      <w:r w:rsidRPr="0040442B">
        <w:rPr>
          <w:rFonts w:ascii="GHEA Grapalat" w:hAnsi="GHEA Grapalat" w:cs="Sylfaen"/>
          <w:b/>
          <w:sz w:val="20"/>
          <w:lang w:val="nb-NO"/>
        </w:rPr>
        <w:t>ԲԱՆԿԱՅԻՆ</w:t>
      </w:r>
      <w:r w:rsidRPr="0040442B">
        <w:rPr>
          <w:rFonts w:ascii="GHEA Grapalat" w:hAnsi="GHEA Grapalat" w:cs="Times Armenian"/>
          <w:b/>
          <w:sz w:val="20"/>
          <w:lang w:val="nb-NO"/>
        </w:rPr>
        <w:t xml:space="preserve"> </w:t>
      </w:r>
      <w:r w:rsidRPr="0040442B">
        <w:rPr>
          <w:rFonts w:ascii="GHEA Grapalat" w:hAnsi="GHEA Grapalat" w:cs="Sylfaen"/>
          <w:b/>
          <w:sz w:val="20"/>
          <w:lang w:val="nb-NO"/>
        </w:rPr>
        <w:t>ՎԱՎԵՐԱՊԱՅՄԱՆՆԵՐԸ</w:t>
      </w:r>
      <w:r w:rsidRPr="0040442B">
        <w:rPr>
          <w:rFonts w:ascii="GHEA Grapalat" w:hAnsi="GHEA Grapalat" w:cs="Times Armenian"/>
          <w:b/>
          <w:sz w:val="20"/>
          <w:lang w:val="nb-NO"/>
        </w:rPr>
        <w:t xml:space="preserve"> </w:t>
      </w:r>
      <w:r w:rsidRPr="0040442B">
        <w:rPr>
          <w:rFonts w:ascii="GHEA Grapalat" w:hAnsi="GHEA Grapalat" w:cs="Sylfaen"/>
          <w:b/>
          <w:sz w:val="20"/>
          <w:lang w:val="nb-NO"/>
        </w:rPr>
        <w:t>ԵՎ</w:t>
      </w:r>
      <w:r w:rsidRPr="0040442B">
        <w:rPr>
          <w:rFonts w:ascii="GHEA Grapalat" w:hAnsi="GHEA Grapalat" w:cs="Times Armenian"/>
          <w:b/>
          <w:sz w:val="20"/>
          <w:lang w:val="nb-NO"/>
        </w:rPr>
        <w:t xml:space="preserve"> </w:t>
      </w:r>
      <w:r w:rsidRPr="0040442B">
        <w:rPr>
          <w:rFonts w:ascii="GHEA Grapalat" w:hAnsi="GHEA Grapalat" w:cs="Sylfaen"/>
          <w:b/>
          <w:sz w:val="20"/>
          <w:lang w:val="nb-NO"/>
        </w:rPr>
        <w:t>ՍՏՈՐԱԳՐՈՒԹՅՈՒՆՆԵՐԸ</w:t>
      </w:r>
    </w:p>
    <w:p w14:paraId="475B43AB" w14:textId="77777777" w:rsidR="00226697" w:rsidRPr="0040442B" w:rsidRDefault="00226697" w:rsidP="00226697">
      <w:pPr>
        <w:jc w:val="both"/>
        <w:rPr>
          <w:rFonts w:ascii="GHEA Grapalat" w:hAnsi="GHEA Grapalat" w:cs="TimesArmenianPSMT"/>
          <w:sz w:val="18"/>
          <w:szCs w:val="18"/>
          <w:lang w:val="hy-AM"/>
        </w:rPr>
      </w:pPr>
      <w:r w:rsidRPr="0040442B">
        <w:rPr>
          <w:rFonts w:ascii="GHEA Grapalat" w:hAnsi="GHEA Grapalat"/>
          <w:i/>
          <w:sz w:val="20"/>
          <w:lang w:val="hy-AM" w:eastAsia="zh-CN"/>
        </w:rPr>
        <w:t xml:space="preserve"> </w:t>
      </w:r>
    </w:p>
    <w:p w14:paraId="133FD84E" w14:textId="77777777" w:rsidR="00226697" w:rsidRPr="0040442B" w:rsidRDefault="00226697" w:rsidP="00226697">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226697" w:rsidRPr="0040442B" w14:paraId="53469A7F" w14:textId="77777777" w:rsidTr="008B5237">
        <w:tc>
          <w:tcPr>
            <w:tcW w:w="4536" w:type="dxa"/>
          </w:tcPr>
          <w:p w14:paraId="1359F25E" w14:textId="77777777" w:rsidR="00226697" w:rsidRPr="0040442B" w:rsidRDefault="00226697" w:rsidP="008B5237">
            <w:pPr>
              <w:jc w:val="center"/>
              <w:rPr>
                <w:rFonts w:ascii="GHEA Grapalat" w:hAnsi="GHEA Grapalat"/>
                <w:b/>
                <w:sz w:val="20"/>
                <w:lang w:val="hy-AM"/>
              </w:rPr>
            </w:pPr>
            <w:r w:rsidRPr="0040442B">
              <w:rPr>
                <w:rFonts w:ascii="GHEA Grapalat" w:hAnsi="GHEA Grapalat"/>
                <w:b/>
                <w:sz w:val="20"/>
                <w:lang w:val="hy-AM"/>
              </w:rPr>
              <w:t>Պ Ա Տ Վ Ի Ր Ա Տ ՈՒ</w:t>
            </w:r>
          </w:p>
          <w:p w14:paraId="7CB3C54E" w14:textId="77777777" w:rsidR="00226697" w:rsidRPr="0040442B" w:rsidRDefault="00226697" w:rsidP="008B5237">
            <w:pPr>
              <w:jc w:val="center"/>
              <w:rPr>
                <w:rFonts w:ascii="GHEA Grapalat" w:hAnsi="GHEA Grapalat"/>
                <w:b/>
                <w:sz w:val="20"/>
                <w:lang w:val="hy-AM"/>
              </w:rPr>
            </w:pPr>
          </w:p>
          <w:p w14:paraId="17A53447"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«Երևանի</w:t>
            </w:r>
            <w:r w:rsidRPr="0040442B">
              <w:rPr>
                <w:rFonts w:ascii="GHEA Grapalat" w:hAnsi="GHEA Grapalat"/>
                <w:sz w:val="20"/>
                <w:szCs w:val="20"/>
                <w:lang w:val="nb-NO"/>
              </w:rPr>
              <w:t xml:space="preserve"> </w:t>
            </w:r>
            <w:r w:rsidRPr="0040442B">
              <w:rPr>
                <w:rFonts w:ascii="GHEA Grapalat" w:hAnsi="GHEA Grapalat"/>
                <w:sz w:val="20"/>
                <w:szCs w:val="20"/>
                <w:lang w:val="hy-AM"/>
              </w:rPr>
              <w:t xml:space="preserve">Ջոն Կիրակոսյանի անվան </w:t>
            </w:r>
          </w:p>
          <w:p w14:paraId="37D353D9"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հ.20 հիմնական դպրոց» ՊՈԱԿ</w:t>
            </w:r>
          </w:p>
          <w:p w14:paraId="41446D52" w14:textId="50CD365B" w:rsidR="00226697" w:rsidRPr="00876D8F"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 xml:space="preserve">ՀՀ ք.Երևան, Մ.Չայլախյան փող. </w:t>
            </w:r>
            <w:r w:rsidR="00876D8F" w:rsidRPr="00876D8F">
              <w:rPr>
                <w:rFonts w:ascii="GHEA Grapalat" w:hAnsi="GHEA Grapalat"/>
                <w:sz w:val="20"/>
                <w:szCs w:val="20"/>
                <w:lang w:val="hy-AM"/>
              </w:rPr>
              <w:t>65/3</w:t>
            </w:r>
          </w:p>
          <w:p w14:paraId="7922B32F"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 xml:space="preserve">Երևանի ՖՆ աշխատակազմի  </w:t>
            </w:r>
          </w:p>
          <w:p w14:paraId="43410E75"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Գործառնական վարչություն</w:t>
            </w:r>
          </w:p>
          <w:p w14:paraId="31D46610"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ՀՀ 900018004938</w:t>
            </w:r>
          </w:p>
          <w:p w14:paraId="3C5C3932"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ՀՎՀՀ 01534577</w:t>
            </w:r>
          </w:p>
          <w:p w14:paraId="390B14A6" w14:textId="1C2963BF" w:rsidR="00226697" w:rsidRPr="0040442B" w:rsidRDefault="00226697" w:rsidP="008B5237">
            <w:pPr>
              <w:jc w:val="center"/>
              <w:rPr>
                <w:rFonts w:ascii="GHEA Grapalat" w:hAnsi="GHEA Grapalat"/>
                <w:b/>
                <w:sz w:val="20"/>
                <w:szCs w:val="20"/>
                <w:lang w:val="hy-AM"/>
              </w:rPr>
            </w:pPr>
            <w:r w:rsidRPr="0040442B">
              <w:rPr>
                <w:rFonts w:ascii="GHEA Grapalat" w:hAnsi="GHEA Grapalat"/>
                <w:sz w:val="20"/>
                <w:szCs w:val="20"/>
                <w:lang w:val="hy-AM"/>
              </w:rPr>
              <w:t>Վարչատնտեսական մասի համակարգող՝</w:t>
            </w:r>
            <w:r w:rsidR="00DC6D5B" w:rsidRPr="00DC6D5B">
              <w:rPr>
                <w:rFonts w:ascii="GHEA Grapalat" w:hAnsi="GHEA Grapalat"/>
                <w:sz w:val="20"/>
                <w:szCs w:val="20"/>
                <w:lang w:val="hy-AM"/>
              </w:rPr>
              <w:t xml:space="preserve">    </w:t>
            </w:r>
            <w:r w:rsidRPr="0040442B">
              <w:rPr>
                <w:rFonts w:ascii="GHEA Grapalat" w:hAnsi="GHEA Grapalat"/>
                <w:sz w:val="20"/>
                <w:szCs w:val="20"/>
                <w:lang w:val="hy-AM"/>
              </w:rPr>
              <w:t xml:space="preserve"> Օ. Ասատրյան</w:t>
            </w:r>
          </w:p>
          <w:p w14:paraId="7923E3D7" w14:textId="77777777" w:rsidR="00226697" w:rsidRPr="0040442B" w:rsidRDefault="00226697" w:rsidP="008B5237">
            <w:pPr>
              <w:contextualSpacing/>
              <w:jc w:val="center"/>
              <w:rPr>
                <w:rFonts w:ascii="GHEA Grapalat" w:hAnsi="GHEA Grapalat"/>
                <w:sz w:val="20"/>
                <w:szCs w:val="20"/>
                <w:lang w:val="hy-AM"/>
              </w:rPr>
            </w:pPr>
          </w:p>
          <w:p w14:paraId="70E8B081" w14:textId="77777777" w:rsidR="00226697" w:rsidRPr="0040442B" w:rsidRDefault="00226697" w:rsidP="008B5237">
            <w:pPr>
              <w:jc w:val="center"/>
              <w:rPr>
                <w:rFonts w:ascii="GHEA Grapalat" w:hAnsi="GHEA Grapalat"/>
                <w:b/>
                <w:sz w:val="20"/>
                <w:szCs w:val="20"/>
                <w:lang w:val="hy-AM"/>
              </w:rPr>
            </w:pPr>
          </w:p>
          <w:p w14:paraId="29C83961" w14:textId="77777777" w:rsidR="00226697" w:rsidRPr="0040442B" w:rsidRDefault="00226697" w:rsidP="008B5237">
            <w:pPr>
              <w:rPr>
                <w:rFonts w:ascii="GHEA Grapalat" w:hAnsi="GHEA Grapalat"/>
                <w:sz w:val="20"/>
                <w:szCs w:val="20"/>
                <w:lang w:val="hy-AM"/>
              </w:rPr>
            </w:pPr>
          </w:p>
          <w:p w14:paraId="014E031A" w14:textId="77777777" w:rsidR="00226697" w:rsidRPr="0040442B" w:rsidRDefault="00226697" w:rsidP="008B5237">
            <w:pPr>
              <w:rPr>
                <w:rFonts w:ascii="GHEA Grapalat" w:hAnsi="GHEA Grapalat"/>
                <w:sz w:val="20"/>
                <w:lang w:val="hy-AM"/>
              </w:rPr>
            </w:pPr>
          </w:p>
          <w:p w14:paraId="28D9AD27" w14:textId="77777777" w:rsidR="00226697" w:rsidRPr="0040442B" w:rsidRDefault="00226697" w:rsidP="008B5237">
            <w:pPr>
              <w:rPr>
                <w:rFonts w:ascii="GHEA Grapalat" w:hAnsi="GHEA Grapalat"/>
                <w:sz w:val="20"/>
                <w:lang w:val="hy-AM"/>
              </w:rPr>
            </w:pPr>
            <w:r w:rsidRPr="0040442B">
              <w:rPr>
                <w:rFonts w:ascii="GHEA Grapalat" w:hAnsi="GHEA Grapalat"/>
                <w:sz w:val="20"/>
                <w:lang w:val="hy-AM"/>
              </w:rPr>
              <w:t xml:space="preserve">           --------------------------------------------</w:t>
            </w:r>
          </w:p>
          <w:p w14:paraId="41D46731" w14:textId="77777777" w:rsidR="00226697" w:rsidRPr="0040442B" w:rsidRDefault="00226697" w:rsidP="008B5237">
            <w:pPr>
              <w:rPr>
                <w:rFonts w:ascii="GHEA Grapalat" w:hAnsi="GHEA Grapalat"/>
                <w:sz w:val="16"/>
                <w:szCs w:val="16"/>
                <w:lang w:val="pt-BR"/>
              </w:rPr>
            </w:pPr>
            <w:r w:rsidRPr="0040442B">
              <w:rPr>
                <w:rFonts w:ascii="GHEA Grapalat" w:hAnsi="GHEA Grapalat"/>
                <w:sz w:val="20"/>
                <w:lang w:val="hy-AM"/>
              </w:rPr>
              <w:t xml:space="preserve">                       </w:t>
            </w:r>
            <w:r w:rsidRPr="0040442B">
              <w:rPr>
                <w:rFonts w:ascii="GHEA Grapalat" w:hAnsi="GHEA Grapalat"/>
                <w:sz w:val="16"/>
                <w:szCs w:val="16"/>
                <w:lang w:val="pt-BR"/>
              </w:rPr>
              <w:t>(ստորագրություն)</w:t>
            </w:r>
          </w:p>
          <w:p w14:paraId="0C87A6B9" w14:textId="77777777" w:rsidR="00226697" w:rsidRPr="0040442B" w:rsidRDefault="00226697" w:rsidP="008B5237">
            <w:pPr>
              <w:rPr>
                <w:rFonts w:ascii="GHEA Grapalat" w:hAnsi="GHEA Grapalat"/>
                <w:sz w:val="16"/>
                <w:szCs w:val="16"/>
                <w:lang w:val="pt-BR"/>
              </w:rPr>
            </w:pPr>
            <w:r w:rsidRPr="0040442B">
              <w:rPr>
                <w:rFonts w:ascii="GHEA Grapalat" w:hAnsi="GHEA Grapalat"/>
                <w:sz w:val="16"/>
                <w:szCs w:val="16"/>
                <w:lang w:val="pt-BR"/>
              </w:rPr>
              <w:t xml:space="preserve">                                  </w:t>
            </w:r>
          </w:p>
          <w:p w14:paraId="4B13AFD1" w14:textId="77777777" w:rsidR="00226697" w:rsidRPr="0040442B" w:rsidRDefault="00226697" w:rsidP="008B5237">
            <w:pPr>
              <w:rPr>
                <w:rFonts w:ascii="GHEA Grapalat" w:hAnsi="GHEA Grapalat"/>
                <w:sz w:val="16"/>
                <w:szCs w:val="16"/>
                <w:lang w:val="pt-BR"/>
              </w:rPr>
            </w:pPr>
            <w:r w:rsidRPr="0040442B">
              <w:rPr>
                <w:rFonts w:ascii="GHEA Grapalat" w:hAnsi="GHEA Grapalat"/>
                <w:sz w:val="16"/>
                <w:szCs w:val="16"/>
                <w:lang w:val="pt-BR"/>
              </w:rPr>
              <w:t xml:space="preserve">                                         Կ.Տ.</w:t>
            </w:r>
          </w:p>
          <w:p w14:paraId="4D4CCFFF" w14:textId="77777777" w:rsidR="00226697" w:rsidRPr="0040442B" w:rsidRDefault="00226697" w:rsidP="008B5237">
            <w:pPr>
              <w:rPr>
                <w:rFonts w:ascii="GHEA Grapalat" w:hAnsi="GHEA Grapalat"/>
                <w:sz w:val="20"/>
                <w:lang w:val="pt-BR"/>
              </w:rPr>
            </w:pPr>
          </w:p>
          <w:p w14:paraId="16D45922" w14:textId="77777777" w:rsidR="00226697" w:rsidRPr="0040442B" w:rsidRDefault="00226697" w:rsidP="008B5237">
            <w:pPr>
              <w:rPr>
                <w:rFonts w:ascii="GHEA Grapalat" w:hAnsi="GHEA Grapalat"/>
                <w:sz w:val="20"/>
                <w:lang w:val="pt-BR"/>
              </w:rPr>
            </w:pPr>
          </w:p>
        </w:tc>
        <w:tc>
          <w:tcPr>
            <w:tcW w:w="4111" w:type="dxa"/>
          </w:tcPr>
          <w:p w14:paraId="6B6C2B9D" w14:textId="77777777" w:rsidR="00226697" w:rsidRPr="0040442B" w:rsidRDefault="00226697" w:rsidP="008B5237">
            <w:pPr>
              <w:spacing w:line="360" w:lineRule="auto"/>
              <w:jc w:val="center"/>
              <w:rPr>
                <w:rFonts w:ascii="GHEA Grapalat" w:hAnsi="GHEA Grapalat"/>
                <w:b/>
                <w:sz w:val="20"/>
                <w:lang w:val="nb-NO"/>
              </w:rPr>
            </w:pPr>
            <w:r w:rsidRPr="0040442B">
              <w:rPr>
                <w:rFonts w:ascii="GHEA Grapalat" w:hAnsi="GHEA Grapalat"/>
                <w:b/>
                <w:sz w:val="20"/>
                <w:lang w:val="nb-NO"/>
              </w:rPr>
              <w:t>Կ Ա Տ Ա Ր Ո Ղ</w:t>
            </w:r>
          </w:p>
          <w:p w14:paraId="2FD22411" w14:textId="77777777" w:rsidR="00226697" w:rsidRPr="0040442B" w:rsidRDefault="00226697" w:rsidP="008B5237">
            <w:pPr>
              <w:spacing w:line="360" w:lineRule="auto"/>
              <w:jc w:val="center"/>
              <w:rPr>
                <w:rFonts w:ascii="GHEA Grapalat" w:hAnsi="GHEA Grapalat"/>
                <w:b/>
                <w:sz w:val="20"/>
                <w:lang w:val="nb-NO"/>
              </w:rPr>
            </w:pPr>
          </w:p>
          <w:p w14:paraId="2BBE67BC" w14:textId="77777777" w:rsidR="00226697" w:rsidRPr="0040442B" w:rsidRDefault="00226697" w:rsidP="008B5237">
            <w:pPr>
              <w:rPr>
                <w:rFonts w:ascii="GHEA Grapalat" w:hAnsi="GHEA Grapalat"/>
                <w:sz w:val="20"/>
                <w:lang w:val="pt-BR"/>
              </w:rPr>
            </w:pPr>
            <w:r w:rsidRPr="0040442B">
              <w:rPr>
                <w:rFonts w:ascii="GHEA Grapalat" w:hAnsi="GHEA Grapalat"/>
                <w:sz w:val="20"/>
                <w:lang w:val="pt-BR"/>
              </w:rPr>
              <w:t xml:space="preserve">       </w:t>
            </w:r>
          </w:p>
          <w:p w14:paraId="429E5CAE" w14:textId="77777777" w:rsidR="00226697" w:rsidRPr="0040442B" w:rsidRDefault="00226697" w:rsidP="008B5237">
            <w:pPr>
              <w:rPr>
                <w:rFonts w:ascii="GHEA Grapalat" w:hAnsi="GHEA Grapalat"/>
                <w:sz w:val="20"/>
                <w:lang w:val="pt-BR"/>
              </w:rPr>
            </w:pPr>
            <w:r w:rsidRPr="0040442B">
              <w:rPr>
                <w:rFonts w:ascii="GHEA Grapalat" w:hAnsi="GHEA Grapalat"/>
                <w:sz w:val="20"/>
                <w:lang w:val="pt-BR"/>
              </w:rPr>
              <w:t xml:space="preserve">         --------------------------------------------</w:t>
            </w:r>
          </w:p>
          <w:p w14:paraId="505660B1" w14:textId="77777777" w:rsidR="00226697" w:rsidRPr="0040442B" w:rsidRDefault="00226697" w:rsidP="008B5237">
            <w:pPr>
              <w:rPr>
                <w:rFonts w:ascii="GHEA Grapalat" w:hAnsi="GHEA Grapalat"/>
                <w:sz w:val="16"/>
                <w:szCs w:val="16"/>
                <w:lang w:val="pt-BR"/>
              </w:rPr>
            </w:pPr>
            <w:r w:rsidRPr="0040442B">
              <w:rPr>
                <w:rFonts w:ascii="GHEA Grapalat" w:hAnsi="GHEA Grapalat"/>
                <w:sz w:val="20"/>
                <w:lang w:val="pt-BR"/>
              </w:rPr>
              <w:t xml:space="preserve">                       </w:t>
            </w:r>
            <w:r w:rsidRPr="0040442B">
              <w:rPr>
                <w:rFonts w:ascii="GHEA Grapalat" w:hAnsi="GHEA Grapalat"/>
                <w:sz w:val="16"/>
                <w:szCs w:val="16"/>
                <w:lang w:val="pt-BR"/>
              </w:rPr>
              <w:t>(ստորագրություն)</w:t>
            </w:r>
          </w:p>
          <w:p w14:paraId="1CC84C35" w14:textId="77777777" w:rsidR="00226697" w:rsidRPr="0040442B" w:rsidRDefault="00226697" w:rsidP="008B5237">
            <w:pPr>
              <w:rPr>
                <w:rFonts w:ascii="GHEA Grapalat" w:hAnsi="GHEA Grapalat"/>
                <w:sz w:val="16"/>
                <w:szCs w:val="16"/>
                <w:lang w:val="pt-BR"/>
              </w:rPr>
            </w:pPr>
            <w:r w:rsidRPr="0040442B">
              <w:rPr>
                <w:rFonts w:ascii="GHEA Grapalat" w:hAnsi="GHEA Grapalat"/>
                <w:sz w:val="16"/>
                <w:szCs w:val="16"/>
                <w:lang w:val="pt-BR"/>
              </w:rPr>
              <w:t xml:space="preserve">                                  </w:t>
            </w:r>
          </w:p>
          <w:p w14:paraId="4B2041EE" w14:textId="77777777" w:rsidR="00226697" w:rsidRPr="0040442B" w:rsidRDefault="00226697" w:rsidP="008B5237">
            <w:pPr>
              <w:rPr>
                <w:rFonts w:ascii="GHEA Grapalat" w:hAnsi="GHEA Grapalat"/>
                <w:sz w:val="16"/>
                <w:szCs w:val="16"/>
                <w:lang w:val="pt-BR"/>
              </w:rPr>
            </w:pPr>
            <w:r w:rsidRPr="0040442B">
              <w:rPr>
                <w:rFonts w:ascii="GHEA Grapalat" w:hAnsi="GHEA Grapalat"/>
                <w:sz w:val="16"/>
                <w:szCs w:val="16"/>
                <w:lang w:val="pt-BR"/>
              </w:rPr>
              <w:t xml:space="preserve">                                        Կ.Տ.</w:t>
            </w:r>
          </w:p>
          <w:p w14:paraId="2F8E158A" w14:textId="77777777" w:rsidR="00226697" w:rsidRPr="0040442B" w:rsidRDefault="00226697" w:rsidP="008B5237">
            <w:pPr>
              <w:rPr>
                <w:rFonts w:ascii="GHEA Grapalat" w:hAnsi="GHEA Grapalat"/>
                <w:sz w:val="20"/>
                <w:lang w:val="pt-BR"/>
              </w:rPr>
            </w:pPr>
          </w:p>
          <w:p w14:paraId="78DD0CF2" w14:textId="77777777" w:rsidR="00226697" w:rsidRPr="0040442B" w:rsidRDefault="00226697" w:rsidP="008B5237">
            <w:pPr>
              <w:spacing w:line="360" w:lineRule="auto"/>
              <w:jc w:val="center"/>
              <w:rPr>
                <w:rFonts w:ascii="GHEA Grapalat" w:hAnsi="GHEA Grapalat"/>
                <w:b/>
                <w:sz w:val="20"/>
                <w:lang w:val="nb-NO"/>
              </w:rPr>
            </w:pPr>
          </w:p>
        </w:tc>
      </w:tr>
    </w:tbl>
    <w:p w14:paraId="56A1DA45" w14:textId="77777777" w:rsidR="00226697" w:rsidRPr="0040442B" w:rsidRDefault="00226697" w:rsidP="00226697">
      <w:pPr>
        <w:ind w:firstLine="709"/>
        <w:jc w:val="center"/>
        <w:rPr>
          <w:rFonts w:ascii="GHEA Grapalat" w:hAnsi="GHEA Grapalat"/>
          <w:b/>
          <w:sz w:val="20"/>
          <w:lang w:val="nb-NO"/>
        </w:rPr>
      </w:pPr>
    </w:p>
    <w:p w14:paraId="1A3F64A2" w14:textId="77777777" w:rsidR="00226697" w:rsidRPr="0040442B" w:rsidRDefault="00226697" w:rsidP="00226697">
      <w:pPr>
        <w:rPr>
          <w:rFonts w:ascii="GHEA Grapalat" w:hAnsi="GHEA Grapalat" w:cs="Sylfaen"/>
          <w:i/>
          <w:sz w:val="18"/>
          <w:szCs w:val="18"/>
          <w:lang w:val="nb-NO"/>
        </w:rPr>
      </w:pPr>
      <w:r w:rsidRPr="0040442B">
        <w:rPr>
          <w:rFonts w:ascii="GHEA Grapalat" w:hAnsi="GHEA Grapalat" w:cs="Sylfaen"/>
          <w:i/>
          <w:sz w:val="18"/>
          <w:szCs w:val="18"/>
          <w:lang w:val="pt-BR"/>
        </w:rPr>
        <w:t>Անհրաժեշտության</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դեպքում</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պայմանագրում</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կարող</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են</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ներառվել</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ՀՀ</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օրենսդրությանը</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չհակասող</w:t>
      </w:r>
      <w:r w:rsidRPr="0040442B">
        <w:rPr>
          <w:rFonts w:ascii="GHEA Grapalat" w:hAnsi="GHEA Grapalat" w:cs="Sylfaen"/>
          <w:i/>
          <w:sz w:val="18"/>
          <w:szCs w:val="18"/>
          <w:lang w:val="nb-NO"/>
        </w:rPr>
        <w:t xml:space="preserve"> </w:t>
      </w:r>
      <w:r w:rsidRPr="0040442B">
        <w:rPr>
          <w:rFonts w:ascii="GHEA Grapalat" w:hAnsi="GHEA Grapalat" w:cs="Sylfaen"/>
          <w:i/>
          <w:sz w:val="18"/>
          <w:szCs w:val="18"/>
          <w:lang w:val="pt-BR"/>
        </w:rPr>
        <w:t>դրույթներ</w:t>
      </w:r>
      <w:r w:rsidRPr="0040442B">
        <w:rPr>
          <w:rFonts w:ascii="GHEA Grapalat" w:hAnsi="GHEA Grapalat" w:cs="Sylfaen"/>
          <w:i/>
          <w:sz w:val="18"/>
          <w:szCs w:val="18"/>
          <w:lang w:val="nb-NO"/>
        </w:rPr>
        <w:t>։</w:t>
      </w:r>
    </w:p>
    <w:p w14:paraId="0D044CFB" w14:textId="77777777" w:rsidR="00226697" w:rsidRPr="0040442B" w:rsidRDefault="00226697" w:rsidP="00226697">
      <w:pPr>
        <w:autoSpaceDE w:val="0"/>
        <w:autoSpaceDN w:val="0"/>
        <w:adjustRightInd w:val="0"/>
        <w:jc w:val="right"/>
        <w:rPr>
          <w:rFonts w:ascii="GHEA Grapalat" w:hAnsi="GHEA Grapalat" w:cs="TimesArmenianPSMT"/>
          <w:sz w:val="20"/>
          <w:szCs w:val="20"/>
          <w:lang w:val="nb-NO"/>
        </w:rPr>
      </w:pPr>
    </w:p>
    <w:p w14:paraId="790A0083" w14:textId="77777777" w:rsidR="00226697" w:rsidRPr="0040442B" w:rsidRDefault="00226697" w:rsidP="00226697">
      <w:pPr>
        <w:rPr>
          <w:rFonts w:ascii="GHEA Grapalat" w:hAnsi="GHEA Grapalat"/>
          <w:sz w:val="20"/>
          <w:szCs w:val="20"/>
          <w:lang w:val="hy-AM"/>
        </w:rPr>
      </w:pPr>
    </w:p>
    <w:p w14:paraId="0FC29ECC" w14:textId="77777777" w:rsidR="00226697" w:rsidRPr="0040442B" w:rsidRDefault="00226697" w:rsidP="00226697">
      <w:pPr>
        <w:jc w:val="right"/>
        <w:rPr>
          <w:rFonts w:ascii="GHEA Grapalat" w:hAnsi="GHEA Grapalat"/>
          <w:b/>
          <w:bCs/>
          <w:i/>
          <w:sz w:val="18"/>
          <w:lang w:val="hy-AM"/>
        </w:rPr>
      </w:pPr>
      <w:r w:rsidRPr="0040442B">
        <w:rPr>
          <w:rFonts w:ascii="GHEA Grapalat" w:hAnsi="GHEA Grapalat"/>
          <w:i/>
          <w:sz w:val="18"/>
          <w:lang w:val="hy-AM"/>
        </w:rPr>
        <w:br w:type="page"/>
      </w:r>
      <w:r w:rsidRPr="0040442B">
        <w:rPr>
          <w:rFonts w:ascii="GHEA Grapalat" w:hAnsi="GHEA Grapalat"/>
          <w:b/>
          <w:bCs/>
          <w:i/>
          <w:sz w:val="18"/>
          <w:lang w:val="hy-AM"/>
        </w:rPr>
        <w:lastRenderedPageBreak/>
        <w:t>Հավելված N 1</w:t>
      </w:r>
    </w:p>
    <w:p w14:paraId="3852BFAB" w14:textId="77777777" w:rsidR="00226697" w:rsidRPr="0040442B" w:rsidRDefault="00226697" w:rsidP="00226697">
      <w:pPr>
        <w:jc w:val="right"/>
        <w:rPr>
          <w:rFonts w:ascii="GHEA Grapalat" w:hAnsi="GHEA Grapalat"/>
          <w:b/>
          <w:bCs/>
          <w:i/>
          <w:sz w:val="18"/>
          <w:lang w:val="hy-AM"/>
        </w:rPr>
      </w:pPr>
      <w:r w:rsidRPr="0040442B">
        <w:rPr>
          <w:rFonts w:ascii="GHEA Grapalat" w:hAnsi="GHEA Grapalat"/>
          <w:b/>
          <w:bCs/>
          <w:i/>
          <w:sz w:val="18"/>
          <w:lang w:val="hy-AM"/>
        </w:rPr>
        <w:t xml:space="preserve">«         »              20  թ. կնքված </w:t>
      </w:r>
    </w:p>
    <w:p w14:paraId="598FC881" w14:textId="2690191A" w:rsidR="00226697" w:rsidRPr="0040442B" w:rsidRDefault="00226697" w:rsidP="00226697">
      <w:pPr>
        <w:jc w:val="right"/>
        <w:rPr>
          <w:rFonts w:ascii="GHEA Grapalat" w:hAnsi="GHEA Grapalat"/>
          <w:i/>
          <w:sz w:val="18"/>
          <w:lang w:val="hy-AM"/>
        </w:rPr>
      </w:pPr>
      <w:r w:rsidRPr="0040442B">
        <w:rPr>
          <w:rFonts w:ascii="GHEA Grapalat" w:hAnsi="GHEA Grapalat"/>
          <w:b/>
          <w:bCs/>
          <w:i/>
          <w:sz w:val="18"/>
          <w:lang w:val="hy-AM"/>
        </w:rPr>
        <w:t xml:space="preserve">                      </w:t>
      </w:r>
      <w:r w:rsidR="00D644B9">
        <w:rPr>
          <w:rFonts w:ascii="GHEA Grapalat" w:hAnsi="GHEA Grapalat"/>
          <w:b/>
          <w:bCs/>
          <w:i/>
          <w:sz w:val="18"/>
          <w:lang w:val="hy-AM"/>
        </w:rPr>
        <w:t>«20ԴՊ-ԳՀԾՁԲ-26</w:t>
      </w:r>
      <w:r w:rsidRPr="0040442B">
        <w:rPr>
          <w:rFonts w:ascii="GHEA Grapalat" w:hAnsi="GHEA Grapalat"/>
          <w:b/>
          <w:bCs/>
          <w:i/>
          <w:sz w:val="18"/>
          <w:lang w:val="hy-AM"/>
        </w:rPr>
        <w:t>/</w:t>
      </w:r>
      <w:r w:rsidR="00DC6D5B" w:rsidRPr="008F553C">
        <w:rPr>
          <w:rFonts w:ascii="GHEA Grapalat" w:hAnsi="GHEA Grapalat"/>
          <w:b/>
          <w:bCs/>
          <w:i/>
          <w:sz w:val="18"/>
          <w:lang w:val="hy-AM"/>
        </w:rPr>
        <w:t>2</w:t>
      </w:r>
      <w:r w:rsidRPr="0040442B">
        <w:rPr>
          <w:rFonts w:ascii="GHEA Grapalat" w:hAnsi="GHEA Grapalat"/>
          <w:b/>
          <w:bCs/>
          <w:i/>
          <w:sz w:val="18"/>
          <w:lang w:val="hy-AM"/>
        </w:rPr>
        <w:t>»  ծածկագրով պայմանագրի</w:t>
      </w:r>
    </w:p>
    <w:p w14:paraId="7C0BDE57" w14:textId="77777777" w:rsidR="00226697" w:rsidRPr="0040442B" w:rsidRDefault="00226697" w:rsidP="00226697">
      <w:pPr>
        <w:jc w:val="center"/>
        <w:rPr>
          <w:rFonts w:ascii="GHEA Grapalat" w:hAnsi="GHEA Grapalat"/>
          <w:sz w:val="18"/>
          <w:lang w:val="hy-AM"/>
        </w:rPr>
      </w:pPr>
    </w:p>
    <w:p w14:paraId="6E5DBBDE" w14:textId="77777777" w:rsidR="00226697" w:rsidRPr="0040442B" w:rsidRDefault="00226697" w:rsidP="00226697">
      <w:pPr>
        <w:jc w:val="center"/>
        <w:rPr>
          <w:rFonts w:ascii="GHEA Grapalat" w:hAnsi="GHEA Grapalat"/>
          <w:sz w:val="20"/>
          <w:lang w:val="hy-AM"/>
        </w:rPr>
      </w:pPr>
    </w:p>
    <w:p w14:paraId="1CFD350D" w14:textId="77777777" w:rsidR="00226697" w:rsidRPr="0040442B" w:rsidRDefault="00226697" w:rsidP="00226697">
      <w:pPr>
        <w:jc w:val="center"/>
        <w:rPr>
          <w:rFonts w:ascii="GHEA Grapalat" w:hAnsi="GHEA Grapalat"/>
          <w:sz w:val="20"/>
          <w:lang w:val="hy-AM"/>
        </w:rPr>
      </w:pPr>
      <w:r w:rsidRPr="0040442B">
        <w:rPr>
          <w:rFonts w:ascii="GHEA Grapalat" w:hAnsi="GHEA Grapalat"/>
          <w:sz w:val="20"/>
          <w:lang w:val="hy-AM"/>
        </w:rPr>
        <w:t>ՏԵԽՆԻԿԱԿԱՆ ԲՆՈՒԹԱԳԻՐ - ԳՆՄԱՆ ԺԱՄԱՆԱԿԱՑՈՒՅՑ*</w:t>
      </w:r>
    </w:p>
    <w:p w14:paraId="38E901E0" w14:textId="77777777" w:rsidR="00226697" w:rsidRPr="0040442B" w:rsidRDefault="00226697" w:rsidP="00226697">
      <w:pPr>
        <w:jc w:val="right"/>
        <w:rPr>
          <w:rFonts w:ascii="GHEA Grapalat" w:hAnsi="GHEA Grapalat"/>
          <w:sz w:val="20"/>
          <w:lang w:val="hy-AM"/>
        </w:rPr>
      </w:pP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r>
      <w:r w:rsidRPr="0040442B">
        <w:rPr>
          <w:rFonts w:ascii="GHEA Grapalat" w:hAnsi="GHEA Grapalat"/>
          <w:sz w:val="20"/>
          <w:lang w:val="hy-AM"/>
        </w:rPr>
        <w:tab/>
        <w:t xml:space="preserve">                                                                ՀՀ դրամ</w:t>
      </w:r>
    </w:p>
    <w:tbl>
      <w:tblPr>
        <w:tblW w:w="1108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395"/>
        <w:gridCol w:w="4112"/>
        <w:gridCol w:w="821"/>
        <w:gridCol w:w="951"/>
        <w:gridCol w:w="748"/>
        <w:gridCol w:w="1170"/>
        <w:gridCol w:w="1260"/>
      </w:tblGrid>
      <w:tr w:rsidR="00226697" w:rsidRPr="0040442B" w14:paraId="4F5AFBFE" w14:textId="77777777" w:rsidTr="009A0C96">
        <w:tc>
          <w:tcPr>
            <w:tcW w:w="11087" w:type="dxa"/>
            <w:gridSpan w:val="8"/>
          </w:tcPr>
          <w:p w14:paraId="5DF9B328"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Ծառայության</w:t>
            </w:r>
            <w:proofErr w:type="spellEnd"/>
          </w:p>
        </w:tc>
      </w:tr>
      <w:tr w:rsidR="00226697" w:rsidRPr="0040442B" w14:paraId="4EB590D9" w14:textId="77777777" w:rsidTr="009A0C96">
        <w:trPr>
          <w:trHeight w:val="219"/>
        </w:trPr>
        <w:tc>
          <w:tcPr>
            <w:tcW w:w="630" w:type="dxa"/>
            <w:vMerge w:val="restart"/>
            <w:vAlign w:val="center"/>
          </w:tcPr>
          <w:p w14:paraId="70821FC7"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հրավերով</w:t>
            </w:r>
            <w:proofErr w:type="spellEnd"/>
            <w:r w:rsidRPr="0040442B">
              <w:rPr>
                <w:rFonts w:ascii="GHEA Grapalat" w:hAnsi="GHEA Grapalat"/>
                <w:sz w:val="18"/>
              </w:rPr>
              <w:t xml:space="preserve"> </w:t>
            </w:r>
            <w:proofErr w:type="spellStart"/>
            <w:r w:rsidRPr="0040442B">
              <w:rPr>
                <w:rFonts w:ascii="GHEA Grapalat" w:hAnsi="GHEA Grapalat"/>
                <w:sz w:val="18"/>
              </w:rPr>
              <w:t>նախատեսված</w:t>
            </w:r>
            <w:proofErr w:type="spellEnd"/>
            <w:r w:rsidRPr="0040442B">
              <w:rPr>
                <w:rFonts w:ascii="GHEA Grapalat" w:hAnsi="GHEA Grapalat"/>
                <w:sz w:val="18"/>
              </w:rPr>
              <w:t xml:space="preserve"> </w:t>
            </w:r>
            <w:proofErr w:type="spellStart"/>
            <w:r w:rsidRPr="0040442B">
              <w:rPr>
                <w:rFonts w:ascii="GHEA Grapalat" w:hAnsi="GHEA Grapalat"/>
                <w:sz w:val="18"/>
              </w:rPr>
              <w:t>չափաբաժնի</w:t>
            </w:r>
            <w:proofErr w:type="spellEnd"/>
            <w:r w:rsidRPr="0040442B">
              <w:rPr>
                <w:rFonts w:ascii="GHEA Grapalat" w:hAnsi="GHEA Grapalat"/>
                <w:sz w:val="18"/>
              </w:rPr>
              <w:t xml:space="preserve"> </w:t>
            </w:r>
            <w:proofErr w:type="spellStart"/>
            <w:r w:rsidRPr="0040442B">
              <w:rPr>
                <w:rFonts w:ascii="GHEA Grapalat" w:hAnsi="GHEA Grapalat"/>
                <w:sz w:val="18"/>
              </w:rPr>
              <w:t>համարը</w:t>
            </w:r>
            <w:proofErr w:type="spellEnd"/>
          </w:p>
        </w:tc>
        <w:tc>
          <w:tcPr>
            <w:tcW w:w="1395" w:type="dxa"/>
            <w:vMerge w:val="restart"/>
            <w:vAlign w:val="center"/>
          </w:tcPr>
          <w:p w14:paraId="4B0A13B2"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գնումների</w:t>
            </w:r>
            <w:proofErr w:type="spellEnd"/>
            <w:r w:rsidRPr="0040442B">
              <w:rPr>
                <w:rFonts w:ascii="GHEA Grapalat" w:hAnsi="GHEA Grapalat"/>
                <w:sz w:val="18"/>
              </w:rPr>
              <w:t xml:space="preserve"> </w:t>
            </w:r>
            <w:proofErr w:type="spellStart"/>
            <w:r w:rsidRPr="0040442B">
              <w:rPr>
                <w:rFonts w:ascii="GHEA Grapalat" w:hAnsi="GHEA Grapalat"/>
                <w:sz w:val="18"/>
              </w:rPr>
              <w:t>պլանով</w:t>
            </w:r>
            <w:proofErr w:type="spellEnd"/>
            <w:r w:rsidRPr="0040442B">
              <w:rPr>
                <w:rFonts w:ascii="GHEA Grapalat" w:hAnsi="GHEA Grapalat"/>
                <w:sz w:val="18"/>
              </w:rPr>
              <w:t xml:space="preserve"> </w:t>
            </w:r>
            <w:proofErr w:type="spellStart"/>
            <w:r w:rsidRPr="0040442B">
              <w:rPr>
                <w:rFonts w:ascii="GHEA Grapalat" w:hAnsi="GHEA Grapalat"/>
                <w:sz w:val="18"/>
              </w:rPr>
              <w:t>նախատեսված</w:t>
            </w:r>
            <w:proofErr w:type="spellEnd"/>
            <w:r w:rsidRPr="0040442B">
              <w:rPr>
                <w:rFonts w:ascii="GHEA Grapalat" w:hAnsi="GHEA Grapalat"/>
                <w:sz w:val="18"/>
              </w:rPr>
              <w:t xml:space="preserve"> </w:t>
            </w:r>
            <w:proofErr w:type="spellStart"/>
            <w:r w:rsidRPr="0040442B">
              <w:rPr>
                <w:rFonts w:ascii="GHEA Grapalat" w:hAnsi="GHEA Grapalat"/>
                <w:sz w:val="18"/>
              </w:rPr>
              <w:t>միջանցիկ</w:t>
            </w:r>
            <w:proofErr w:type="spellEnd"/>
            <w:r w:rsidRPr="0040442B">
              <w:rPr>
                <w:rFonts w:ascii="GHEA Grapalat" w:hAnsi="GHEA Grapalat"/>
                <w:sz w:val="18"/>
              </w:rPr>
              <w:t xml:space="preserve"> </w:t>
            </w:r>
            <w:proofErr w:type="spellStart"/>
            <w:r w:rsidRPr="0040442B">
              <w:rPr>
                <w:rFonts w:ascii="GHEA Grapalat" w:hAnsi="GHEA Grapalat"/>
                <w:sz w:val="18"/>
              </w:rPr>
              <w:t>ծածկագիրը</w:t>
            </w:r>
            <w:proofErr w:type="spellEnd"/>
            <w:r w:rsidRPr="0040442B">
              <w:rPr>
                <w:rFonts w:ascii="GHEA Grapalat" w:hAnsi="GHEA Grapalat"/>
                <w:sz w:val="18"/>
              </w:rPr>
              <w:t xml:space="preserve">` </w:t>
            </w:r>
            <w:proofErr w:type="spellStart"/>
            <w:r w:rsidRPr="0040442B">
              <w:rPr>
                <w:rFonts w:ascii="GHEA Grapalat" w:hAnsi="GHEA Grapalat"/>
                <w:sz w:val="18"/>
              </w:rPr>
              <w:t>ըստ</w:t>
            </w:r>
            <w:proofErr w:type="spellEnd"/>
            <w:r w:rsidRPr="0040442B">
              <w:rPr>
                <w:rFonts w:ascii="GHEA Grapalat" w:hAnsi="GHEA Grapalat"/>
                <w:sz w:val="18"/>
              </w:rPr>
              <w:t xml:space="preserve"> ԳՄԱ </w:t>
            </w:r>
            <w:proofErr w:type="spellStart"/>
            <w:r w:rsidRPr="0040442B">
              <w:rPr>
                <w:rFonts w:ascii="GHEA Grapalat" w:hAnsi="GHEA Grapalat"/>
                <w:sz w:val="18"/>
              </w:rPr>
              <w:t>դասակարգման</w:t>
            </w:r>
            <w:proofErr w:type="spellEnd"/>
            <w:r w:rsidRPr="0040442B">
              <w:rPr>
                <w:rFonts w:ascii="GHEA Grapalat" w:hAnsi="GHEA Grapalat"/>
                <w:sz w:val="18"/>
              </w:rPr>
              <w:t xml:space="preserve"> (CPV)</w:t>
            </w:r>
          </w:p>
        </w:tc>
        <w:tc>
          <w:tcPr>
            <w:tcW w:w="4112" w:type="dxa"/>
            <w:vMerge w:val="restart"/>
            <w:vAlign w:val="center"/>
          </w:tcPr>
          <w:p w14:paraId="5CA27DFC"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տեխնիկական</w:t>
            </w:r>
            <w:proofErr w:type="spellEnd"/>
            <w:r w:rsidRPr="0040442B">
              <w:rPr>
                <w:rFonts w:ascii="GHEA Grapalat" w:hAnsi="GHEA Grapalat"/>
                <w:sz w:val="18"/>
              </w:rPr>
              <w:t xml:space="preserve"> </w:t>
            </w:r>
            <w:proofErr w:type="spellStart"/>
            <w:r w:rsidRPr="0040442B">
              <w:rPr>
                <w:rFonts w:ascii="GHEA Grapalat" w:hAnsi="GHEA Grapalat"/>
                <w:sz w:val="18"/>
              </w:rPr>
              <w:t>բնութագիրը</w:t>
            </w:r>
            <w:proofErr w:type="spellEnd"/>
          </w:p>
        </w:tc>
        <w:tc>
          <w:tcPr>
            <w:tcW w:w="821" w:type="dxa"/>
            <w:vMerge w:val="restart"/>
            <w:vAlign w:val="center"/>
          </w:tcPr>
          <w:p w14:paraId="60C82315"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չափման</w:t>
            </w:r>
            <w:proofErr w:type="spellEnd"/>
            <w:r w:rsidRPr="0040442B">
              <w:rPr>
                <w:rFonts w:ascii="GHEA Grapalat" w:hAnsi="GHEA Grapalat"/>
                <w:sz w:val="18"/>
              </w:rPr>
              <w:t xml:space="preserve"> </w:t>
            </w:r>
            <w:proofErr w:type="spellStart"/>
            <w:r w:rsidRPr="0040442B">
              <w:rPr>
                <w:rFonts w:ascii="GHEA Grapalat" w:hAnsi="GHEA Grapalat"/>
                <w:sz w:val="18"/>
              </w:rPr>
              <w:t>միավորը</w:t>
            </w:r>
            <w:proofErr w:type="spellEnd"/>
          </w:p>
        </w:tc>
        <w:tc>
          <w:tcPr>
            <w:tcW w:w="951" w:type="dxa"/>
            <w:vMerge w:val="restart"/>
            <w:vAlign w:val="center"/>
          </w:tcPr>
          <w:p w14:paraId="78F6C41A"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ընդհանուր</w:t>
            </w:r>
            <w:proofErr w:type="spellEnd"/>
            <w:r w:rsidRPr="0040442B">
              <w:rPr>
                <w:rFonts w:ascii="GHEA Grapalat" w:hAnsi="GHEA Grapalat"/>
                <w:sz w:val="18"/>
              </w:rPr>
              <w:t xml:space="preserve"> </w:t>
            </w:r>
            <w:proofErr w:type="spellStart"/>
            <w:r w:rsidRPr="0040442B">
              <w:rPr>
                <w:rFonts w:ascii="GHEA Grapalat" w:hAnsi="GHEA Grapalat"/>
                <w:sz w:val="18"/>
              </w:rPr>
              <w:t>գինը</w:t>
            </w:r>
            <w:proofErr w:type="spellEnd"/>
            <w:r w:rsidRPr="0040442B">
              <w:rPr>
                <w:rFonts w:ascii="GHEA Grapalat" w:hAnsi="GHEA Grapalat"/>
                <w:sz w:val="18"/>
              </w:rPr>
              <w:t xml:space="preserve"> /ՀՀ </w:t>
            </w:r>
            <w:proofErr w:type="spellStart"/>
            <w:r w:rsidRPr="0040442B">
              <w:rPr>
                <w:rFonts w:ascii="GHEA Grapalat" w:hAnsi="GHEA Grapalat"/>
                <w:sz w:val="18"/>
              </w:rPr>
              <w:t>դրամ</w:t>
            </w:r>
            <w:proofErr w:type="spellEnd"/>
            <w:r w:rsidRPr="0040442B">
              <w:rPr>
                <w:rFonts w:ascii="GHEA Grapalat" w:hAnsi="GHEA Grapalat"/>
                <w:sz w:val="18"/>
              </w:rPr>
              <w:t>/</w:t>
            </w:r>
          </w:p>
        </w:tc>
        <w:tc>
          <w:tcPr>
            <w:tcW w:w="748" w:type="dxa"/>
            <w:vMerge w:val="restart"/>
            <w:vAlign w:val="center"/>
          </w:tcPr>
          <w:p w14:paraId="2DCE13BB"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ընդհանուր</w:t>
            </w:r>
            <w:proofErr w:type="spellEnd"/>
            <w:r w:rsidRPr="0040442B">
              <w:rPr>
                <w:rFonts w:ascii="GHEA Grapalat" w:hAnsi="GHEA Grapalat"/>
                <w:sz w:val="18"/>
              </w:rPr>
              <w:t xml:space="preserve"> </w:t>
            </w:r>
            <w:proofErr w:type="spellStart"/>
            <w:r w:rsidRPr="0040442B">
              <w:rPr>
                <w:rFonts w:ascii="GHEA Grapalat" w:hAnsi="GHEA Grapalat"/>
                <w:sz w:val="18"/>
              </w:rPr>
              <w:t>քանակը</w:t>
            </w:r>
            <w:proofErr w:type="spellEnd"/>
          </w:p>
        </w:tc>
        <w:tc>
          <w:tcPr>
            <w:tcW w:w="2430" w:type="dxa"/>
            <w:gridSpan w:val="2"/>
            <w:vAlign w:val="center"/>
          </w:tcPr>
          <w:p w14:paraId="55D7B131"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մատուցման</w:t>
            </w:r>
            <w:proofErr w:type="spellEnd"/>
          </w:p>
        </w:tc>
      </w:tr>
      <w:tr w:rsidR="00226697" w:rsidRPr="0040442B" w14:paraId="104A4F14" w14:textId="77777777" w:rsidTr="009A0C96">
        <w:trPr>
          <w:trHeight w:val="445"/>
        </w:trPr>
        <w:tc>
          <w:tcPr>
            <w:tcW w:w="630" w:type="dxa"/>
            <w:vMerge/>
            <w:vAlign w:val="center"/>
          </w:tcPr>
          <w:p w14:paraId="2682ABD3" w14:textId="77777777" w:rsidR="00226697" w:rsidRPr="0040442B" w:rsidRDefault="00226697" w:rsidP="008B5237">
            <w:pPr>
              <w:jc w:val="center"/>
              <w:rPr>
                <w:rFonts w:ascii="GHEA Grapalat" w:hAnsi="GHEA Grapalat"/>
                <w:sz w:val="18"/>
              </w:rPr>
            </w:pPr>
          </w:p>
        </w:tc>
        <w:tc>
          <w:tcPr>
            <w:tcW w:w="1395" w:type="dxa"/>
            <w:vMerge/>
            <w:vAlign w:val="center"/>
          </w:tcPr>
          <w:p w14:paraId="7E069311" w14:textId="77777777" w:rsidR="00226697" w:rsidRPr="0040442B" w:rsidRDefault="00226697" w:rsidP="008B5237">
            <w:pPr>
              <w:jc w:val="center"/>
              <w:rPr>
                <w:rFonts w:ascii="GHEA Grapalat" w:hAnsi="GHEA Grapalat"/>
                <w:sz w:val="18"/>
              </w:rPr>
            </w:pPr>
          </w:p>
        </w:tc>
        <w:tc>
          <w:tcPr>
            <w:tcW w:w="4112" w:type="dxa"/>
            <w:vMerge/>
            <w:vAlign w:val="center"/>
          </w:tcPr>
          <w:p w14:paraId="5D44F613" w14:textId="77777777" w:rsidR="00226697" w:rsidRPr="0040442B" w:rsidRDefault="00226697" w:rsidP="008B5237">
            <w:pPr>
              <w:jc w:val="center"/>
              <w:rPr>
                <w:rFonts w:ascii="GHEA Grapalat" w:hAnsi="GHEA Grapalat"/>
                <w:sz w:val="18"/>
              </w:rPr>
            </w:pPr>
          </w:p>
        </w:tc>
        <w:tc>
          <w:tcPr>
            <w:tcW w:w="821" w:type="dxa"/>
            <w:vMerge/>
            <w:vAlign w:val="center"/>
          </w:tcPr>
          <w:p w14:paraId="39A11D54" w14:textId="77777777" w:rsidR="00226697" w:rsidRPr="0040442B" w:rsidRDefault="00226697" w:rsidP="008B5237">
            <w:pPr>
              <w:jc w:val="center"/>
              <w:rPr>
                <w:rFonts w:ascii="GHEA Grapalat" w:hAnsi="GHEA Grapalat"/>
                <w:sz w:val="18"/>
              </w:rPr>
            </w:pPr>
          </w:p>
        </w:tc>
        <w:tc>
          <w:tcPr>
            <w:tcW w:w="951" w:type="dxa"/>
            <w:vMerge/>
            <w:vAlign w:val="center"/>
          </w:tcPr>
          <w:p w14:paraId="74EF04F7" w14:textId="77777777" w:rsidR="00226697" w:rsidRPr="0040442B" w:rsidRDefault="00226697" w:rsidP="008B5237">
            <w:pPr>
              <w:jc w:val="center"/>
              <w:rPr>
                <w:rFonts w:ascii="GHEA Grapalat" w:hAnsi="GHEA Grapalat"/>
                <w:sz w:val="18"/>
              </w:rPr>
            </w:pPr>
          </w:p>
        </w:tc>
        <w:tc>
          <w:tcPr>
            <w:tcW w:w="748" w:type="dxa"/>
            <w:vMerge/>
            <w:vAlign w:val="center"/>
          </w:tcPr>
          <w:p w14:paraId="109E75B0" w14:textId="77777777" w:rsidR="00226697" w:rsidRPr="0040442B" w:rsidRDefault="00226697" w:rsidP="008B5237">
            <w:pPr>
              <w:jc w:val="center"/>
              <w:rPr>
                <w:rFonts w:ascii="GHEA Grapalat" w:hAnsi="GHEA Grapalat"/>
                <w:sz w:val="18"/>
              </w:rPr>
            </w:pPr>
          </w:p>
        </w:tc>
        <w:tc>
          <w:tcPr>
            <w:tcW w:w="1170" w:type="dxa"/>
            <w:vAlign w:val="center"/>
          </w:tcPr>
          <w:p w14:paraId="2A15A174"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հասցեն</w:t>
            </w:r>
            <w:proofErr w:type="spellEnd"/>
          </w:p>
        </w:tc>
        <w:tc>
          <w:tcPr>
            <w:tcW w:w="1260" w:type="dxa"/>
            <w:vAlign w:val="center"/>
          </w:tcPr>
          <w:p w14:paraId="1ADFA1AE" w14:textId="77777777" w:rsidR="00226697" w:rsidRPr="0040442B" w:rsidRDefault="00226697" w:rsidP="008B5237">
            <w:pPr>
              <w:jc w:val="center"/>
              <w:rPr>
                <w:rFonts w:ascii="GHEA Grapalat" w:hAnsi="GHEA Grapalat"/>
                <w:sz w:val="18"/>
              </w:rPr>
            </w:pPr>
            <w:proofErr w:type="spellStart"/>
            <w:r w:rsidRPr="0040442B">
              <w:rPr>
                <w:rFonts w:ascii="GHEA Grapalat" w:hAnsi="GHEA Grapalat"/>
                <w:sz w:val="18"/>
              </w:rPr>
              <w:t>Ժամկետը</w:t>
            </w:r>
            <w:proofErr w:type="spellEnd"/>
            <w:r w:rsidRPr="0040442B">
              <w:rPr>
                <w:rFonts w:ascii="GHEA Grapalat" w:hAnsi="GHEA Grapalat"/>
                <w:sz w:val="18"/>
              </w:rPr>
              <w:t>**</w:t>
            </w:r>
          </w:p>
        </w:tc>
      </w:tr>
      <w:tr w:rsidR="00DC6D5B" w:rsidRPr="00B06D9D" w14:paraId="5FB69947" w14:textId="77777777" w:rsidTr="009A0C96">
        <w:trPr>
          <w:trHeight w:val="246"/>
        </w:trPr>
        <w:tc>
          <w:tcPr>
            <w:tcW w:w="630" w:type="dxa"/>
            <w:vAlign w:val="center"/>
          </w:tcPr>
          <w:p w14:paraId="0DC874F5" w14:textId="77777777" w:rsidR="00DC6D5B" w:rsidRPr="0040442B" w:rsidRDefault="00DC6D5B" w:rsidP="00DC6D5B">
            <w:pPr>
              <w:jc w:val="center"/>
              <w:rPr>
                <w:rFonts w:ascii="GHEA Grapalat" w:hAnsi="GHEA Grapalat"/>
                <w:sz w:val="20"/>
              </w:rPr>
            </w:pPr>
            <w:r w:rsidRPr="0040442B">
              <w:rPr>
                <w:rFonts w:ascii="GHEA Grapalat" w:hAnsi="GHEA Grapalat"/>
                <w:sz w:val="18"/>
                <w:szCs w:val="18"/>
                <w:lang w:val="hy-AM"/>
              </w:rPr>
              <w:t>1</w:t>
            </w:r>
          </w:p>
        </w:tc>
        <w:tc>
          <w:tcPr>
            <w:tcW w:w="1395" w:type="dxa"/>
            <w:vAlign w:val="center"/>
          </w:tcPr>
          <w:p w14:paraId="5E3B8171" w14:textId="14928F62" w:rsidR="00DC6D5B" w:rsidRPr="00DC6D5B" w:rsidRDefault="00DC6D5B" w:rsidP="00DC6D5B">
            <w:pPr>
              <w:jc w:val="center"/>
              <w:rPr>
                <w:rFonts w:ascii="GHEA Grapalat" w:hAnsi="GHEA Grapalat"/>
                <w:sz w:val="18"/>
                <w:szCs w:val="18"/>
                <w:lang w:val="ru-RU"/>
              </w:rPr>
            </w:pPr>
            <w:r>
              <w:rPr>
                <w:rFonts w:ascii="GHEA Grapalat" w:hAnsi="GHEA Grapalat"/>
                <w:sz w:val="18"/>
                <w:szCs w:val="18"/>
                <w:lang w:val="ru-RU"/>
              </w:rPr>
              <w:t>79211220</w:t>
            </w:r>
          </w:p>
          <w:p w14:paraId="2BE1ACDC" w14:textId="55C718A3" w:rsidR="00DC6D5B" w:rsidRPr="0040442B" w:rsidRDefault="00DC6D5B" w:rsidP="00DC6D5B">
            <w:pPr>
              <w:jc w:val="center"/>
              <w:rPr>
                <w:rFonts w:ascii="GHEA Grapalat" w:hAnsi="GHEA Grapalat"/>
                <w:sz w:val="20"/>
              </w:rPr>
            </w:pPr>
            <w:r>
              <w:rPr>
                <w:rFonts w:ascii="GHEA Grapalat" w:hAnsi="GHEA Grapalat"/>
                <w:sz w:val="18"/>
                <w:szCs w:val="18"/>
                <w:lang w:val="ru-RU"/>
              </w:rPr>
              <w:t>Գույքագրման</w:t>
            </w:r>
            <w:r w:rsidRPr="0040442B">
              <w:rPr>
                <w:rFonts w:ascii="GHEA Grapalat" w:hAnsi="GHEA Grapalat"/>
                <w:sz w:val="18"/>
                <w:szCs w:val="18"/>
                <w:lang w:val="hy-AM"/>
              </w:rPr>
              <w:t xml:space="preserve"> ծառայություններ </w:t>
            </w:r>
          </w:p>
        </w:tc>
        <w:tc>
          <w:tcPr>
            <w:tcW w:w="4112" w:type="dxa"/>
            <w:vAlign w:val="center"/>
          </w:tcPr>
          <w:p w14:paraId="24051993" w14:textId="7F5E85F1" w:rsidR="00DC6D5B" w:rsidRPr="00664161" w:rsidRDefault="00DC6D5B" w:rsidP="00DC6D5B">
            <w:pPr>
              <w:spacing w:line="276" w:lineRule="auto"/>
              <w:rPr>
                <w:rFonts w:ascii="Sylfaen" w:hAnsi="Sylfaen" w:cs="Sylfaen"/>
                <w:sz w:val="20"/>
                <w:szCs w:val="20"/>
                <w:lang w:val="hy-AM"/>
              </w:rPr>
            </w:pPr>
            <w:r w:rsidRPr="00664161">
              <w:rPr>
                <w:rFonts w:ascii="Sylfaen" w:hAnsi="Sylfaen" w:cs="Sylfaen"/>
                <w:sz w:val="20"/>
                <w:szCs w:val="20"/>
                <w:lang w:val="hy-AM"/>
              </w:rPr>
              <w:t>Նախատեսվում</w:t>
            </w:r>
            <w:r w:rsidRPr="00664161">
              <w:rPr>
                <w:rFonts w:ascii="Sylfaen" w:hAnsi="Sylfaen" w:cs="Courier LatRus"/>
                <w:sz w:val="20"/>
                <w:szCs w:val="20"/>
                <w:lang w:val="hy-AM"/>
              </w:rPr>
              <w:t xml:space="preserve"> </w:t>
            </w:r>
            <w:r w:rsidRPr="00664161">
              <w:rPr>
                <w:rFonts w:ascii="Sylfaen" w:hAnsi="Sylfaen" w:cs="Sylfaen"/>
                <w:sz w:val="20"/>
                <w:szCs w:val="20"/>
                <w:lang w:val="hy-AM"/>
              </w:rPr>
              <w:t xml:space="preserve">է իրականացնել </w:t>
            </w:r>
            <w:r w:rsidRPr="00664161">
              <w:rPr>
                <w:rFonts w:ascii="Sylfaen" w:hAnsi="Sylfaen" w:cs="Courier LatRus"/>
                <w:sz w:val="20"/>
                <w:szCs w:val="20"/>
                <w:lang w:val="hy-AM"/>
              </w:rPr>
              <w:t xml:space="preserve"> </w:t>
            </w:r>
            <w:r w:rsidRPr="00664161">
              <w:rPr>
                <w:rFonts w:ascii="Sylfaen" w:hAnsi="Sylfaen" w:cs="Sylfaen"/>
                <w:sz w:val="20"/>
                <w:szCs w:val="20"/>
                <w:lang w:val="hy-AM"/>
              </w:rPr>
              <w:t xml:space="preserve">«Երևանի Ջոն Կիրակոսյանի անվան հ. 20 հիմնական դպրոց» ՊՈԱԿ-ի կարիքների համար՝ սեփականություն հանդիսացող հիմնական միջոցների գույքագրման և վերագնահատման ծառայություններ, մասնավորապես՝ </w:t>
            </w:r>
          </w:p>
          <w:p w14:paraId="3B1DABBE" w14:textId="2FA21CD9" w:rsidR="00DF0131" w:rsidRPr="00664161" w:rsidRDefault="00E72325" w:rsidP="00C50962">
            <w:pPr>
              <w:pStyle w:val="ListParagraph"/>
              <w:numPr>
                <w:ilvl w:val="0"/>
                <w:numId w:val="41"/>
              </w:numPr>
              <w:ind w:left="0" w:firstLine="0"/>
              <w:jc w:val="both"/>
              <w:rPr>
                <w:rFonts w:ascii="GHEA Grapalat" w:hAnsi="GHEA Grapalat" w:cs="Sylfaen"/>
                <w:sz w:val="18"/>
                <w:szCs w:val="18"/>
                <w:lang w:val="hy-AM"/>
              </w:rPr>
            </w:pPr>
            <w:r w:rsidRPr="00664161">
              <w:rPr>
                <w:rFonts w:ascii="Sylfaen" w:hAnsi="Sylfaen" w:cs="Sylfaen"/>
                <w:sz w:val="20"/>
                <w:szCs w:val="20"/>
                <w:lang w:val="hy-AM"/>
              </w:rPr>
              <w:t xml:space="preserve">Գույքագրում ծառայություններ իրականացնող անձը պետք է ունենա գնահատողի որակավորում  և </w:t>
            </w:r>
            <w:r w:rsidR="00DF0131" w:rsidRPr="00664161">
              <w:rPr>
                <w:rFonts w:ascii="GHEA Grapalat" w:hAnsi="GHEA Grapalat" w:cs="GHEA Grapalat"/>
                <w:sz w:val="18"/>
                <w:szCs w:val="18"/>
                <w:lang w:val="hy-AM"/>
              </w:rPr>
              <w:t>Պատվիրատուի</w:t>
            </w:r>
            <w:r w:rsidR="00DF0131" w:rsidRPr="00664161">
              <w:rPr>
                <w:rFonts w:ascii="GHEA Grapalat" w:hAnsi="GHEA Grapalat" w:cs="Sylfaen"/>
                <w:sz w:val="18"/>
                <w:szCs w:val="18"/>
                <w:lang w:val="hy-AM"/>
              </w:rPr>
              <w:t xml:space="preserve"> </w:t>
            </w:r>
            <w:r w:rsidR="00DF0131" w:rsidRPr="00664161">
              <w:rPr>
                <w:rFonts w:ascii="GHEA Grapalat" w:hAnsi="GHEA Grapalat" w:cs="GHEA Grapalat"/>
                <w:sz w:val="18"/>
                <w:szCs w:val="18"/>
                <w:lang w:val="hy-AM"/>
              </w:rPr>
              <w:t>ղեկավարի</w:t>
            </w:r>
            <w:r w:rsidR="00DF0131" w:rsidRPr="00664161">
              <w:rPr>
                <w:rFonts w:ascii="GHEA Grapalat" w:hAnsi="GHEA Grapalat" w:cs="Sylfaen"/>
                <w:sz w:val="18"/>
                <w:szCs w:val="18"/>
                <w:lang w:val="hy-AM"/>
              </w:rPr>
              <w:t xml:space="preserve"> </w:t>
            </w:r>
            <w:r w:rsidR="00DF0131" w:rsidRPr="00664161">
              <w:rPr>
                <w:rFonts w:ascii="GHEA Grapalat" w:hAnsi="GHEA Grapalat" w:cs="GHEA Grapalat"/>
                <w:sz w:val="18"/>
                <w:szCs w:val="18"/>
                <w:lang w:val="hy-AM"/>
              </w:rPr>
              <w:t>կողմից</w:t>
            </w:r>
            <w:r w:rsidR="00DF0131" w:rsidRPr="00664161">
              <w:rPr>
                <w:rFonts w:ascii="GHEA Grapalat" w:hAnsi="GHEA Grapalat" w:cs="Sylfaen"/>
                <w:sz w:val="18"/>
                <w:szCs w:val="18"/>
                <w:lang w:val="hy-AM"/>
              </w:rPr>
              <w:t xml:space="preserve"> </w:t>
            </w:r>
            <w:r w:rsidR="00DF0131" w:rsidRPr="00664161">
              <w:rPr>
                <w:rFonts w:ascii="GHEA Grapalat" w:hAnsi="GHEA Grapalat" w:cs="GHEA Grapalat"/>
                <w:sz w:val="18"/>
                <w:szCs w:val="18"/>
                <w:lang w:val="hy-AM"/>
              </w:rPr>
              <w:t>սահմանված</w:t>
            </w:r>
            <w:r w:rsidR="00DF0131" w:rsidRPr="00664161">
              <w:rPr>
                <w:rFonts w:ascii="GHEA Grapalat" w:hAnsi="GHEA Grapalat" w:cs="Sylfaen"/>
                <w:sz w:val="18"/>
                <w:szCs w:val="18"/>
                <w:lang w:val="hy-AM"/>
              </w:rPr>
              <w:t xml:space="preserve"> </w:t>
            </w:r>
            <w:r w:rsidR="00DF0131" w:rsidRPr="00664161">
              <w:rPr>
                <w:rFonts w:ascii="GHEA Grapalat" w:hAnsi="GHEA Grapalat" w:cs="GHEA Grapalat"/>
                <w:sz w:val="18"/>
                <w:szCs w:val="18"/>
                <w:lang w:val="hy-AM"/>
              </w:rPr>
              <w:t>ժամկետներում</w:t>
            </w:r>
            <w:r w:rsidR="00DF0131" w:rsidRPr="00664161">
              <w:rPr>
                <w:rFonts w:ascii="GHEA Grapalat" w:hAnsi="GHEA Grapalat" w:cs="Sylfaen"/>
                <w:sz w:val="18"/>
                <w:szCs w:val="18"/>
                <w:lang w:val="hy-AM"/>
              </w:rPr>
              <w:t xml:space="preserve"> հաղթող մասնակիցը պետք է </w:t>
            </w:r>
            <w:r w:rsidR="00DF0131" w:rsidRPr="00664161">
              <w:rPr>
                <w:rFonts w:ascii="GHEA Grapalat" w:hAnsi="GHEA Grapalat" w:cs="GHEA Grapalat"/>
                <w:sz w:val="18"/>
                <w:szCs w:val="18"/>
                <w:lang w:val="hy-AM"/>
              </w:rPr>
              <w:t>ներկայացնի գույքագրման</w:t>
            </w:r>
            <w:r w:rsidR="00DF0131" w:rsidRPr="00664161">
              <w:rPr>
                <w:rFonts w:ascii="GHEA Grapalat" w:hAnsi="GHEA Grapalat" w:cs="Sylfaen"/>
                <w:sz w:val="18"/>
                <w:szCs w:val="18"/>
                <w:lang w:val="hy-AM"/>
              </w:rPr>
              <w:t xml:space="preserve"> </w:t>
            </w:r>
            <w:r w:rsidR="00DF0131" w:rsidRPr="00664161">
              <w:rPr>
                <w:rFonts w:ascii="GHEA Grapalat" w:hAnsi="GHEA Grapalat" w:cs="GHEA Grapalat"/>
                <w:sz w:val="18"/>
                <w:szCs w:val="18"/>
                <w:lang w:val="hy-AM"/>
              </w:rPr>
              <w:t>գործառույթ</w:t>
            </w:r>
            <w:r w:rsidR="00DF0131" w:rsidRPr="00664161">
              <w:rPr>
                <w:rFonts w:ascii="GHEA Grapalat" w:hAnsi="GHEA Grapalat" w:cs="Sylfaen"/>
                <w:sz w:val="18"/>
                <w:szCs w:val="18"/>
                <w:lang w:val="hy-AM"/>
              </w:rPr>
              <w:t xml:space="preserve"> </w:t>
            </w:r>
            <w:r w:rsidR="00DF0131" w:rsidRPr="00664161">
              <w:rPr>
                <w:rFonts w:ascii="GHEA Grapalat" w:hAnsi="GHEA Grapalat" w:cs="GHEA Grapalat"/>
                <w:sz w:val="18"/>
                <w:szCs w:val="18"/>
                <w:lang w:val="hy-AM"/>
              </w:rPr>
              <w:t>իրականացնող</w:t>
            </w:r>
            <w:r w:rsidR="00DF0131" w:rsidRPr="00664161">
              <w:rPr>
                <w:rFonts w:ascii="GHEA Grapalat" w:hAnsi="GHEA Grapalat" w:cs="Sylfaen"/>
                <w:sz w:val="18"/>
                <w:szCs w:val="18"/>
                <w:lang w:val="hy-AM"/>
              </w:rPr>
              <w:t xml:space="preserve"> </w:t>
            </w:r>
            <w:r w:rsidR="00DF0131" w:rsidRPr="00664161">
              <w:rPr>
                <w:rFonts w:ascii="GHEA Grapalat" w:hAnsi="GHEA Grapalat" w:cs="GHEA Grapalat"/>
                <w:sz w:val="18"/>
                <w:szCs w:val="18"/>
                <w:lang w:val="hy-AM"/>
              </w:rPr>
              <w:t>գնահատողի  որակավորման վկայականը։</w:t>
            </w:r>
          </w:p>
          <w:p w14:paraId="72B2DCEA" w14:textId="7C527994" w:rsidR="00DC6D5B" w:rsidRPr="00664161" w:rsidRDefault="00DC6D5B" w:rsidP="00C50962">
            <w:pPr>
              <w:pStyle w:val="ListParagraph"/>
              <w:numPr>
                <w:ilvl w:val="0"/>
                <w:numId w:val="39"/>
              </w:numPr>
              <w:ind w:left="0" w:firstLine="0"/>
              <w:jc w:val="both"/>
              <w:rPr>
                <w:rFonts w:ascii="Sylfaen" w:hAnsi="Sylfaen" w:cs="Sylfaen"/>
                <w:sz w:val="20"/>
                <w:szCs w:val="20"/>
                <w:lang w:val="hy-AM"/>
              </w:rPr>
            </w:pPr>
            <w:r w:rsidRPr="00664161">
              <w:rPr>
                <w:rFonts w:ascii="Sylfaen" w:hAnsi="Sylfaen" w:cs="Sylfaen"/>
                <w:sz w:val="20"/>
                <w:szCs w:val="20"/>
                <w:lang w:val="hy-AM"/>
              </w:rPr>
              <w:t xml:space="preserve">Հիմնական միջոցների գույքագրում՝ </w:t>
            </w:r>
            <w:r w:rsidRPr="00664161">
              <w:rPr>
                <w:rFonts w:ascii="Sylfaen" w:hAnsi="Sylfaen" w:cs="Sylfaen"/>
                <w:b/>
                <w:bCs/>
                <w:sz w:val="20"/>
                <w:szCs w:val="20"/>
                <w:lang w:val="hy-AM"/>
              </w:rPr>
              <w:t xml:space="preserve">31.12.2025թ </w:t>
            </w:r>
            <w:r w:rsidRPr="00664161">
              <w:rPr>
                <w:rFonts w:ascii="Sylfaen" w:hAnsi="Sylfaen" w:cs="Sylfaen"/>
                <w:sz w:val="20"/>
                <w:szCs w:val="20"/>
                <w:lang w:val="hy-AM"/>
              </w:rPr>
              <w:t>դրությամբ (ներառյալ ի պահ ընդունված, ի պահ հանձնված և վարձակալված հիմնական միջոցները)՝ ՀՀ Ֆինանսների նախարարի 08 հունվարի 2016թ թիվ 2-Ն հրամանով հաստատված «ՀՀ Հանրային հատվածի կազմակերպությունների ակտիվների և պարտավորությունների պարտադիր գույքագրման» դրույթների հիման վրա։</w:t>
            </w:r>
          </w:p>
          <w:p w14:paraId="52D1E5E8" w14:textId="77777777" w:rsidR="00DC6D5B" w:rsidRPr="00664161" w:rsidRDefault="00DC6D5B" w:rsidP="00C50962">
            <w:pPr>
              <w:pStyle w:val="ListParagraph"/>
              <w:numPr>
                <w:ilvl w:val="0"/>
                <w:numId w:val="39"/>
              </w:numPr>
              <w:ind w:left="0" w:firstLine="0"/>
              <w:jc w:val="both"/>
              <w:rPr>
                <w:rFonts w:ascii="Sylfaen" w:hAnsi="Sylfaen" w:cs="Sylfaen"/>
                <w:sz w:val="20"/>
                <w:szCs w:val="20"/>
                <w:lang w:val="hy-AM"/>
              </w:rPr>
            </w:pPr>
            <w:r w:rsidRPr="00664161">
              <w:rPr>
                <w:rFonts w:ascii="Sylfaen" w:hAnsi="Sylfaen" w:cs="Sylfaen"/>
                <w:sz w:val="20"/>
                <w:szCs w:val="20"/>
                <w:lang w:val="hy-AM"/>
              </w:rPr>
              <w:t>Հիմնական միջոցների վերագնահատում՝ համաձայն Հանրային հատվածի հաշվապահական հաշվառման ստանդարտի, ՀՀ ֆինանսների նախարարի 09.03.2016թ  թիվ  143-Ա հրամանի։</w:t>
            </w:r>
          </w:p>
          <w:p w14:paraId="596DDA82" w14:textId="77777777" w:rsidR="00DC6D5B" w:rsidRPr="00664161" w:rsidRDefault="00DC6D5B" w:rsidP="00C50962">
            <w:pPr>
              <w:pStyle w:val="ListParagraph"/>
              <w:numPr>
                <w:ilvl w:val="0"/>
                <w:numId w:val="39"/>
              </w:numPr>
              <w:ind w:left="0" w:firstLine="0"/>
              <w:jc w:val="both"/>
              <w:rPr>
                <w:rFonts w:ascii="Sylfaen" w:hAnsi="Sylfaen" w:cs="Sylfaen"/>
                <w:sz w:val="20"/>
                <w:szCs w:val="20"/>
                <w:lang w:val="hy-AM"/>
              </w:rPr>
            </w:pPr>
            <w:r w:rsidRPr="00664161">
              <w:rPr>
                <w:rFonts w:ascii="Sylfaen" w:hAnsi="Sylfaen" w:cs="Sylfaen"/>
                <w:sz w:val="20"/>
                <w:szCs w:val="20"/>
                <w:lang w:val="hy-AM"/>
              </w:rPr>
              <w:t>Կատարողի կողմից իրականացվելու է՝</w:t>
            </w:r>
          </w:p>
          <w:p w14:paraId="66649646" w14:textId="77777777" w:rsidR="00DC6D5B" w:rsidRPr="00664161" w:rsidRDefault="00DC6D5B" w:rsidP="00C50962">
            <w:pPr>
              <w:pStyle w:val="ListParagraph"/>
              <w:ind w:left="0"/>
              <w:jc w:val="both"/>
              <w:rPr>
                <w:rFonts w:ascii="Sylfaen" w:hAnsi="Sylfaen" w:cs="Sylfaen"/>
                <w:sz w:val="20"/>
                <w:szCs w:val="20"/>
                <w:lang w:val="hy-AM"/>
              </w:rPr>
            </w:pPr>
            <w:r w:rsidRPr="00664161">
              <w:rPr>
                <w:rFonts w:ascii="Sylfaen" w:hAnsi="Sylfaen" w:cs="Sylfaen"/>
                <w:sz w:val="20"/>
                <w:szCs w:val="20"/>
                <w:lang w:val="hy-AM"/>
              </w:rPr>
              <w:t xml:space="preserve">Համաձայն Հանրային հատվածի ստանդարտների և ներկայացված համապատասխան տվյալների հիման վրա հիմնական միջոցների՝ </w:t>
            </w:r>
          </w:p>
          <w:p w14:paraId="3BE5EE98"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 xml:space="preserve">էլեկտրոնային դասակարգչի մշակում, </w:t>
            </w:r>
          </w:p>
          <w:p w14:paraId="7EFF1E06"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lastRenderedPageBreak/>
              <w:t>յուրաքանչյուր հիմնական միջոցի ֆոտոնկարում,</w:t>
            </w:r>
          </w:p>
          <w:p w14:paraId="1C2FC019"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յուրաքանչյուր հիմնական միջոցի անվանման ճշտում,</w:t>
            </w:r>
          </w:p>
          <w:p w14:paraId="6EE9328E"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յուրաքանչյուր հիմնական միջոցի պարամետրերի ճշտում՝ մոդել, մակնիշ, գործարանային համար և այլն,</w:t>
            </w:r>
          </w:p>
          <w:p w14:paraId="034569A0"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 xml:space="preserve">յուրաքանչյուր հիմնական միջոցի տեղակայվածության վերաբերյալ նշում, </w:t>
            </w:r>
          </w:p>
          <w:p w14:paraId="18F1D24E"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յուրաքանչյուր հիմնական միջոցի նյութական պատասխանատու անձերի ճշտում, համաձայնեցում,</w:t>
            </w:r>
          </w:p>
          <w:p w14:paraId="101DB024"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 xml:space="preserve">ճանաչում-ապաճանաչում, </w:t>
            </w:r>
          </w:p>
          <w:p w14:paraId="5DFB093A"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 xml:space="preserve">տրոհում-միավորում, </w:t>
            </w:r>
          </w:p>
          <w:p w14:paraId="029DE019"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յուրաքանչյուր հիմնական միջոցի դասակարգում՝ ըստ հանրային հատվածի կազմակերպությունների հաշվապահական հաշվառման հաշվային պլանի՝ համաձայն ՀՀ ֆինանսների նախարարի 2015 թվականի ապրիլի 9-ի թիվ 207-Ն հրամանի,</w:t>
            </w:r>
          </w:p>
          <w:p w14:paraId="7DAAD361"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 xml:space="preserve">յուրաքանչյուր հիմնական միջոցի ֆիզիկական վիճակի որոշում՝ ըստ փաստացի գույքագրման, </w:t>
            </w:r>
          </w:p>
          <w:p w14:paraId="1D7C2834"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յուրաքանչյուր հիմնական միջոցի դասակարգում ըստ նորմատիվ օգտակար ծառայության ժամկետների՝ համաձայն ՀՀ ֆինանսների նախարարի 2016 թվականի հունվարի 8-ի թիվ 3-Ն հրամանի,</w:t>
            </w:r>
          </w:p>
          <w:p w14:paraId="3F1F15F4"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 xml:space="preserve">գույքային համարների ձևավորում, </w:t>
            </w:r>
          </w:p>
          <w:p w14:paraId="2699FAEC"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յուրաքանչյուր հիմնական միջոցի օգտակար ծառայության ժամկետի որոշում,</w:t>
            </w:r>
          </w:p>
          <w:p w14:paraId="7C3BFBEF"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որպես նվիրատվություն ստացված գույքի ճանաչում, վերագնահատում և դասակարգում որպես հիմնական միջոց կամ պաշար՝ համաձայն ՀՀ ֆինանսների նախարարի 2015 թվականի ապրիլի 9-ի թիվ 207-Ն և 2014 թվականի հոկտեմբերի 24-ի թիվ 725-Ն հրամանների</w:t>
            </w:r>
            <w:r w:rsidRPr="00664161">
              <w:rPr>
                <w:sz w:val="20"/>
                <w:szCs w:val="20"/>
                <w:lang w:val="hy-AM"/>
              </w:rPr>
              <w:t>,</w:t>
            </w:r>
          </w:p>
          <w:p w14:paraId="243CF59D"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մեթոդական օգնություն և ներկայացված համապատասխան տվյալների հիման վրա շահագործման և վերականգնման համար ոչ պիտանի հիմնական միջոցների առանձնացում և նրանց տեխնիկական վիճակի ներկայացում,</w:t>
            </w:r>
          </w:p>
          <w:p w14:paraId="51A75031"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լուծարվող գույքի առանձնացում,</w:t>
            </w:r>
          </w:p>
          <w:p w14:paraId="1ABC3E92" w14:textId="77777777" w:rsidR="00DC6D5B" w:rsidRPr="00664161" w:rsidRDefault="00DC6D5B" w:rsidP="00C50962">
            <w:pPr>
              <w:pStyle w:val="ListParagraph"/>
              <w:numPr>
                <w:ilvl w:val="0"/>
                <w:numId w:val="40"/>
              </w:numPr>
              <w:ind w:left="0" w:firstLine="0"/>
              <w:jc w:val="both"/>
              <w:rPr>
                <w:rFonts w:ascii="Sylfaen" w:hAnsi="Sylfaen" w:cs="Sylfaen"/>
                <w:sz w:val="20"/>
                <w:szCs w:val="20"/>
                <w:lang w:val="hy-AM"/>
              </w:rPr>
            </w:pPr>
            <w:r w:rsidRPr="00664161">
              <w:rPr>
                <w:rFonts w:ascii="Sylfaen" w:hAnsi="Sylfaen" w:cs="Sylfaen"/>
                <w:sz w:val="20"/>
                <w:szCs w:val="20"/>
                <w:lang w:val="hy-AM"/>
              </w:rPr>
              <w:t>մեթոդական օգնություն լուծարման ակտերի կազմման համար</w:t>
            </w:r>
          </w:p>
          <w:p w14:paraId="42B9278D" w14:textId="77777777" w:rsidR="00DC6D5B" w:rsidRPr="00664161" w:rsidRDefault="00DC6D5B" w:rsidP="00DC6D5B">
            <w:pPr>
              <w:pStyle w:val="ListParagraph"/>
              <w:numPr>
                <w:ilvl w:val="0"/>
                <w:numId w:val="39"/>
              </w:numPr>
              <w:ind w:left="317" w:hanging="283"/>
              <w:jc w:val="both"/>
              <w:rPr>
                <w:rFonts w:ascii="Sylfaen" w:hAnsi="Sylfaen" w:cs="Sylfaen"/>
                <w:b/>
                <w:bCs/>
                <w:i/>
                <w:iCs/>
                <w:sz w:val="20"/>
                <w:szCs w:val="20"/>
                <w:lang w:val="hy-AM"/>
              </w:rPr>
            </w:pPr>
            <w:r w:rsidRPr="00664161">
              <w:rPr>
                <w:rFonts w:ascii="Sylfaen" w:hAnsi="Sylfaen" w:cs="Sylfaen"/>
                <w:b/>
                <w:bCs/>
                <w:i/>
                <w:iCs/>
                <w:sz w:val="20"/>
                <w:szCs w:val="20"/>
                <w:lang w:val="hy-AM"/>
              </w:rPr>
              <w:t>Ծառայությունների արդյունքները Կատարողի կողմից Պատվիրատուին է տրամադրվում՝</w:t>
            </w:r>
          </w:p>
          <w:p w14:paraId="542F351F" w14:textId="77777777" w:rsidR="00DC6D5B" w:rsidRPr="00664161" w:rsidRDefault="00DC6D5B" w:rsidP="00DC6D5B">
            <w:pPr>
              <w:pStyle w:val="ListParagraph"/>
              <w:numPr>
                <w:ilvl w:val="0"/>
                <w:numId w:val="39"/>
              </w:numPr>
              <w:ind w:left="317" w:hanging="283"/>
              <w:jc w:val="both"/>
              <w:rPr>
                <w:rFonts w:ascii="Sylfaen" w:hAnsi="Sylfaen" w:cs="Sylfaen"/>
                <w:sz w:val="20"/>
                <w:szCs w:val="20"/>
                <w:lang w:val="hy-AM"/>
              </w:rPr>
            </w:pPr>
            <w:r w:rsidRPr="00664161">
              <w:rPr>
                <w:rFonts w:ascii="Sylfaen" w:hAnsi="Sylfaen" w:cs="Sylfaen"/>
                <w:sz w:val="20"/>
                <w:szCs w:val="20"/>
                <w:lang w:val="hy-AM"/>
              </w:rPr>
              <w:t xml:space="preserve">Հիմնական միջոցների գույքագրման արդյունքները Կատարողի կողմից փաստաթղթավորում և տրամադրում է Պատվիրատուին էլեկտրոնային, թղթային տարբերակներով՝ համաձայն ՀՀ Ֆինանսների Նախարարի 08 հունվարի 2016թ թիվ N 2-Ն հրամանի </w:t>
            </w:r>
            <w:r w:rsidRPr="00664161">
              <w:rPr>
                <w:rFonts w:ascii="Sylfaen" w:hAnsi="Sylfaen" w:cs="Sylfaen"/>
                <w:sz w:val="20"/>
                <w:szCs w:val="20"/>
                <w:lang w:val="hy-AM"/>
              </w:rPr>
              <w:lastRenderedPageBreak/>
              <w:t>օրինակելի ձևերով՝ Գ-4, Գ-6, Գ-24 և այլն,</w:t>
            </w:r>
          </w:p>
          <w:p w14:paraId="3215CB7E" w14:textId="77777777" w:rsidR="00DC6D5B" w:rsidRPr="00664161" w:rsidRDefault="00DC6D5B" w:rsidP="00DC6D5B">
            <w:pPr>
              <w:pStyle w:val="ListParagraph"/>
              <w:numPr>
                <w:ilvl w:val="0"/>
                <w:numId w:val="39"/>
              </w:numPr>
              <w:ind w:left="317" w:hanging="283"/>
              <w:jc w:val="both"/>
              <w:rPr>
                <w:rFonts w:ascii="Sylfaen" w:hAnsi="Sylfaen" w:cs="Sylfaen"/>
                <w:sz w:val="20"/>
                <w:szCs w:val="20"/>
                <w:lang w:val="hy-AM"/>
              </w:rPr>
            </w:pPr>
            <w:r w:rsidRPr="00664161">
              <w:rPr>
                <w:rFonts w:ascii="Sylfaen" w:hAnsi="Sylfaen" w:cs="Sylfaen"/>
                <w:sz w:val="20"/>
                <w:szCs w:val="20"/>
                <w:lang w:val="hy-AM"/>
              </w:rPr>
              <w:t>Հիմնական միջոցների վերագնահատման արդյունքները Կատարողի կողմից փաստաթղթավորում և տրամադրում է Պատվիրատուին էլեկտրոնային, թղթային տարբերակներով՝ համաձայն Հանրային հատվածի հաշվապահական հաշվառման ստանդարտի, ՀՀ ֆինանսների նախարարի 09.03.2016թ  թիվ  143-Ա հրամանի,</w:t>
            </w:r>
          </w:p>
          <w:p w14:paraId="435D7EEE" w14:textId="092C6377" w:rsidR="00DC6D5B" w:rsidRPr="00664161" w:rsidRDefault="00DC6D5B" w:rsidP="00DC6D5B">
            <w:pPr>
              <w:ind w:right="15" w:hanging="59"/>
              <w:jc w:val="both"/>
              <w:rPr>
                <w:rFonts w:ascii="GHEA Grapalat" w:hAnsi="GHEA Grapalat" w:cs="Sylfaen"/>
                <w:b/>
                <w:bCs/>
                <w:sz w:val="20"/>
                <w:szCs w:val="20"/>
                <w:lang w:val="pt-BR"/>
              </w:rPr>
            </w:pPr>
            <w:r w:rsidRPr="00664161">
              <w:rPr>
                <w:rFonts w:ascii="Sylfaen" w:hAnsi="Sylfaen" w:cs="Sylfaen"/>
                <w:sz w:val="20"/>
                <w:szCs w:val="20"/>
                <w:lang w:val="hy-AM"/>
              </w:rPr>
              <w:t>Ֆոտոնկարված յուրաքանչյուր հիմնական միջոցի ամբողջական փաթեթի էլեկտրոնային տրամադրում։</w:t>
            </w:r>
          </w:p>
        </w:tc>
        <w:tc>
          <w:tcPr>
            <w:tcW w:w="821" w:type="dxa"/>
          </w:tcPr>
          <w:p w14:paraId="74DB5B28" w14:textId="77777777" w:rsidR="00DC6D5B" w:rsidRPr="0040442B" w:rsidRDefault="00DC6D5B" w:rsidP="00DC6D5B">
            <w:pPr>
              <w:jc w:val="center"/>
              <w:rPr>
                <w:rFonts w:ascii="GHEA Grapalat" w:hAnsi="GHEA Grapalat"/>
                <w:sz w:val="18"/>
                <w:szCs w:val="18"/>
                <w:lang w:val="es-ES"/>
              </w:rPr>
            </w:pPr>
          </w:p>
          <w:p w14:paraId="1E45008C" w14:textId="77777777" w:rsidR="00DC6D5B" w:rsidRPr="0040442B" w:rsidRDefault="00DC6D5B" w:rsidP="00DC6D5B">
            <w:pPr>
              <w:jc w:val="center"/>
              <w:rPr>
                <w:rFonts w:ascii="GHEA Grapalat" w:hAnsi="GHEA Grapalat"/>
                <w:sz w:val="18"/>
                <w:szCs w:val="18"/>
                <w:lang w:val="es-ES"/>
              </w:rPr>
            </w:pPr>
          </w:p>
          <w:p w14:paraId="5832CDCE" w14:textId="77777777" w:rsidR="00DC6D5B" w:rsidRPr="0040442B" w:rsidRDefault="00DC6D5B" w:rsidP="00DC6D5B">
            <w:pPr>
              <w:jc w:val="center"/>
              <w:rPr>
                <w:rFonts w:ascii="GHEA Grapalat" w:hAnsi="GHEA Grapalat"/>
                <w:sz w:val="18"/>
                <w:szCs w:val="18"/>
                <w:lang w:val="es-ES"/>
              </w:rPr>
            </w:pPr>
          </w:p>
          <w:p w14:paraId="300E3499" w14:textId="77777777" w:rsidR="00DC6D5B" w:rsidRPr="0040442B" w:rsidRDefault="00DC6D5B" w:rsidP="00DC6D5B">
            <w:pPr>
              <w:jc w:val="center"/>
              <w:rPr>
                <w:rFonts w:ascii="GHEA Grapalat" w:hAnsi="GHEA Grapalat"/>
                <w:sz w:val="18"/>
                <w:szCs w:val="18"/>
                <w:lang w:val="es-ES"/>
              </w:rPr>
            </w:pPr>
          </w:p>
          <w:p w14:paraId="2C04A67A" w14:textId="77777777" w:rsidR="00DC6D5B" w:rsidRPr="0040442B" w:rsidRDefault="00DC6D5B" w:rsidP="00DC6D5B">
            <w:pPr>
              <w:jc w:val="center"/>
              <w:rPr>
                <w:rFonts w:ascii="GHEA Grapalat" w:hAnsi="GHEA Grapalat"/>
                <w:sz w:val="18"/>
                <w:szCs w:val="18"/>
                <w:lang w:val="es-ES"/>
              </w:rPr>
            </w:pPr>
          </w:p>
          <w:p w14:paraId="49736871" w14:textId="77777777" w:rsidR="00DC6D5B" w:rsidRPr="0040442B" w:rsidRDefault="00DC6D5B" w:rsidP="00DC6D5B">
            <w:pPr>
              <w:jc w:val="center"/>
              <w:rPr>
                <w:rFonts w:ascii="GHEA Grapalat" w:hAnsi="GHEA Grapalat"/>
                <w:sz w:val="18"/>
                <w:szCs w:val="18"/>
                <w:lang w:val="es-ES"/>
              </w:rPr>
            </w:pPr>
          </w:p>
          <w:p w14:paraId="6B7A93E2" w14:textId="77777777" w:rsidR="00DC6D5B" w:rsidRPr="0040442B" w:rsidRDefault="00DC6D5B" w:rsidP="00DC6D5B">
            <w:pPr>
              <w:jc w:val="center"/>
              <w:rPr>
                <w:rFonts w:ascii="GHEA Grapalat" w:hAnsi="GHEA Grapalat"/>
                <w:sz w:val="18"/>
                <w:szCs w:val="18"/>
                <w:lang w:val="es-ES"/>
              </w:rPr>
            </w:pPr>
          </w:p>
          <w:p w14:paraId="58884753" w14:textId="77777777" w:rsidR="00DC6D5B" w:rsidRPr="0040442B" w:rsidRDefault="00DC6D5B" w:rsidP="00DC6D5B">
            <w:pPr>
              <w:jc w:val="center"/>
              <w:rPr>
                <w:rFonts w:ascii="GHEA Grapalat" w:hAnsi="GHEA Grapalat"/>
                <w:sz w:val="18"/>
                <w:szCs w:val="18"/>
                <w:lang w:val="es-ES"/>
              </w:rPr>
            </w:pPr>
          </w:p>
          <w:p w14:paraId="7F252FAA" w14:textId="77777777" w:rsidR="00DC6D5B" w:rsidRPr="0040442B" w:rsidRDefault="00DC6D5B" w:rsidP="00DC6D5B">
            <w:pPr>
              <w:jc w:val="center"/>
              <w:rPr>
                <w:rFonts w:ascii="GHEA Grapalat" w:hAnsi="GHEA Grapalat"/>
                <w:sz w:val="18"/>
                <w:szCs w:val="18"/>
                <w:lang w:val="es-ES"/>
              </w:rPr>
            </w:pPr>
          </w:p>
          <w:p w14:paraId="50A277E8" w14:textId="77777777" w:rsidR="00DC6D5B" w:rsidRPr="0040442B" w:rsidRDefault="00DC6D5B" w:rsidP="00DC6D5B">
            <w:pPr>
              <w:jc w:val="center"/>
              <w:rPr>
                <w:rFonts w:ascii="GHEA Grapalat" w:hAnsi="GHEA Grapalat"/>
                <w:sz w:val="18"/>
                <w:szCs w:val="18"/>
                <w:lang w:val="es-ES"/>
              </w:rPr>
            </w:pPr>
          </w:p>
          <w:p w14:paraId="03DECF89" w14:textId="77777777" w:rsidR="00DC6D5B" w:rsidRPr="0040442B" w:rsidRDefault="00DC6D5B" w:rsidP="00DC6D5B">
            <w:pPr>
              <w:jc w:val="center"/>
              <w:rPr>
                <w:rFonts w:ascii="GHEA Grapalat" w:hAnsi="GHEA Grapalat"/>
                <w:sz w:val="18"/>
                <w:szCs w:val="18"/>
                <w:lang w:val="es-ES"/>
              </w:rPr>
            </w:pPr>
          </w:p>
          <w:p w14:paraId="15CC5C7D" w14:textId="77777777" w:rsidR="00DC6D5B" w:rsidRPr="0040442B" w:rsidRDefault="00DC6D5B" w:rsidP="00DC6D5B">
            <w:pPr>
              <w:jc w:val="center"/>
              <w:rPr>
                <w:rFonts w:ascii="GHEA Grapalat" w:hAnsi="GHEA Grapalat"/>
                <w:sz w:val="18"/>
                <w:szCs w:val="18"/>
                <w:lang w:val="es-ES"/>
              </w:rPr>
            </w:pPr>
          </w:p>
          <w:p w14:paraId="5C04F735" w14:textId="77777777" w:rsidR="00DC6D5B" w:rsidRPr="0040442B" w:rsidRDefault="00DC6D5B" w:rsidP="00DC6D5B">
            <w:pPr>
              <w:jc w:val="center"/>
              <w:rPr>
                <w:rFonts w:ascii="GHEA Grapalat" w:hAnsi="GHEA Grapalat"/>
                <w:sz w:val="18"/>
                <w:szCs w:val="18"/>
                <w:lang w:val="es-ES"/>
              </w:rPr>
            </w:pPr>
          </w:p>
          <w:p w14:paraId="458C9740" w14:textId="77777777" w:rsidR="00DC6D5B" w:rsidRPr="0040442B" w:rsidRDefault="00DC6D5B" w:rsidP="00DC6D5B">
            <w:pPr>
              <w:jc w:val="center"/>
              <w:rPr>
                <w:rFonts w:ascii="GHEA Grapalat" w:hAnsi="GHEA Grapalat"/>
                <w:sz w:val="18"/>
                <w:szCs w:val="18"/>
                <w:lang w:val="es-ES"/>
              </w:rPr>
            </w:pPr>
          </w:p>
          <w:p w14:paraId="3D935AC7" w14:textId="77777777" w:rsidR="00DC6D5B" w:rsidRPr="0040442B" w:rsidRDefault="00DC6D5B" w:rsidP="00DC6D5B">
            <w:pPr>
              <w:jc w:val="center"/>
              <w:rPr>
                <w:rFonts w:ascii="GHEA Grapalat" w:hAnsi="GHEA Grapalat"/>
                <w:sz w:val="18"/>
                <w:szCs w:val="18"/>
                <w:lang w:val="es-ES"/>
              </w:rPr>
            </w:pPr>
          </w:p>
          <w:p w14:paraId="590E46AE" w14:textId="77777777" w:rsidR="00DC6D5B" w:rsidRPr="0040442B" w:rsidRDefault="00DC6D5B" w:rsidP="00DC6D5B">
            <w:pPr>
              <w:jc w:val="center"/>
              <w:rPr>
                <w:rFonts w:ascii="GHEA Grapalat" w:hAnsi="GHEA Grapalat"/>
                <w:sz w:val="18"/>
                <w:szCs w:val="18"/>
                <w:lang w:val="es-ES"/>
              </w:rPr>
            </w:pPr>
          </w:p>
          <w:p w14:paraId="13BA5881" w14:textId="77777777" w:rsidR="00DC6D5B" w:rsidRPr="0040442B" w:rsidRDefault="00DC6D5B" w:rsidP="00DC6D5B">
            <w:pPr>
              <w:jc w:val="center"/>
              <w:rPr>
                <w:rFonts w:ascii="GHEA Grapalat" w:hAnsi="GHEA Grapalat"/>
                <w:sz w:val="18"/>
                <w:szCs w:val="18"/>
                <w:lang w:val="es-ES"/>
              </w:rPr>
            </w:pPr>
          </w:p>
          <w:p w14:paraId="6EE217CA" w14:textId="77777777" w:rsidR="00DC6D5B" w:rsidRPr="0040442B" w:rsidRDefault="00DC6D5B" w:rsidP="00DC6D5B">
            <w:pPr>
              <w:jc w:val="center"/>
              <w:rPr>
                <w:rFonts w:ascii="GHEA Grapalat" w:hAnsi="GHEA Grapalat"/>
                <w:sz w:val="18"/>
                <w:szCs w:val="18"/>
                <w:lang w:val="es-ES"/>
              </w:rPr>
            </w:pPr>
          </w:p>
          <w:p w14:paraId="72B792CC" w14:textId="45C9BE8E" w:rsidR="00DC6D5B" w:rsidRPr="001522BD" w:rsidRDefault="001522BD" w:rsidP="00DC6D5B">
            <w:pPr>
              <w:jc w:val="center"/>
              <w:rPr>
                <w:rFonts w:ascii="GHEA Grapalat" w:hAnsi="GHEA Grapalat"/>
                <w:sz w:val="20"/>
                <w:lang w:val="ru-RU"/>
              </w:rPr>
            </w:pPr>
            <w:r>
              <w:rPr>
                <w:rFonts w:ascii="GHEA Grapalat" w:hAnsi="GHEA Grapalat"/>
                <w:sz w:val="18"/>
                <w:szCs w:val="18"/>
                <w:lang w:val="ru-RU"/>
              </w:rPr>
              <w:t>դրամ</w:t>
            </w:r>
          </w:p>
        </w:tc>
        <w:tc>
          <w:tcPr>
            <w:tcW w:w="951" w:type="dxa"/>
          </w:tcPr>
          <w:p w14:paraId="0787840A" w14:textId="77777777" w:rsidR="00DC6D5B" w:rsidRPr="0040442B" w:rsidRDefault="00DC6D5B" w:rsidP="00DC6D5B">
            <w:pPr>
              <w:jc w:val="center"/>
              <w:rPr>
                <w:rFonts w:ascii="GHEA Grapalat" w:hAnsi="GHEA Grapalat"/>
                <w:sz w:val="20"/>
              </w:rPr>
            </w:pPr>
          </w:p>
        </w:tc>
        <w:tc>
          <w:tcPr>
            <w:tcW w:w="748" w:type="dxa"/>
          </w:tcPr>
          <w:p w14:paraId="74E124B5" w14:textId="77777777" w:rsidR="00DC6D5B" w:rsidRPr="0040442B" w:rsidRDefault="00DC6D5B" w:rsidP="00DC6D5B">
            <w:pPr>
              <w:jc w:val="center"/>
              <w:rPr>
                <w:rFonts w:ascii="GHEA Grapalat" w:hAnsi="GHEA Grapalat"/>
                <w:sz w:val="18"/>
                <w:szCs w:val="18"/>
                <w:lang w:val="es-ES"/>
              </w:rPr>
            </w:pPr>
          </w:p>
          <w:p w14:paraId="7C4A32FB" w14:textId="77777777" w:rsidR="00DC6D5B" w:rsidRPr="0040442B" w:rsidRDefault="00DC6D5B" w:rsidP="00DC6D5B">
            <w:pPr>
              <w:jc w:val="center"/>
              <w:rPr>
                <w:rFonts w:ascii="GHEA Grapalat" w:hAnsi="GHEA Grapalat"/>
                <w:sz w:val="18"/>
                <w:szCs w:val="18"/>
                <w:lang w:val="es-ES"/>
              </w:rPr>
            </w:pPr>
          </w:p>
          <w:p w14:paraId="4592B182" w14:textId="77777777" w:rsidR="00DC6D5B" w:rsidRPr="0040442B" w:rsidRDefault="00DC6D5B" w:rsidP="00DC6D5B">
            <w:pPr>
              <w:jc w:val="center"/>
              <w:rPr>
                <w:rFonts w:ascii="GHEA Grapalat" w:hAnsi="GHEA Grapalat"/>
                <w:sz w:val="18"/>
                <w:szCs w:val="18"/>
                <w:lang w:val="es-ES"/>
              </w:rPr>
            </w:pPr>
          </w:p>
          <w:p w14:paraId="27B0987A" w14:textId="77777777" w:rsidR="00DC6D5B" w:rsidRPr="0040442B" w:rsidRDefault="00DC6D5B" w:rsidP="00DC6D5B">
            <w:pPr>
              <w:jc w:val="center"/>
              <w:rPr>
                <w:rFonts w:ascii="GHEA Grapalat" w:hAnsi="GHEA Grapalat"/>
                <w:sz w:val="18"/>
                <w:szCs w:val="18"/>
                <w:lang w:val="es-ES"/>
              </w:rPr>
            </w:pPr>
          </w:p>
          <w:p w14:paraId="3CD64867" w14:textId="77777777" w:rsidR="00DC6D5B" w:rsidRPr="0040442B" w:rsidRDefault="00DC6D5B" w:rsidP="00DC6D5B">
            <w:pPr>
              <w:jc w:val="center"/>
              <w:rPr>
                <w:rFonts w:ascii="GHEA Grapalat" w:hAnsi="GHEA Grapalat"/>
                <w:sz w:val="18"/>
                <w:szCs w:val="18"/>
                <w:lang w:val="es-ES"/>
              </w:rPr>
            </w:pPr>
          </w:p>
          <w:p w14:paraId="03A46738" w14:textId="77777777" w:rsidR="00DC6D5B" w:rsidRPr="0040442B" w:rsidRDefault="00DC6D5B" w:rsidP="00DC6D5B">
            <w:pPr>
              <w:jc w:val="center"/>
              <w:rPr>
                <w:rFonts w:ascii="GHEA Grapalat" w:hAnsi="GHEA Grapalat"/>
                <w:sz w:val="18"/>
                <w:szCs w:val="18"/>
                <w:lang w:val="es-ES"/>
              </w:rPr>
            </w:pPr>
          </w:p>
          <w:p w14:paraId="551893FA" w14:textId="77777777" w:rsidR="00DC6D5B" w:rsidRPr="0040442B" w:rsidRDefault="00DC6D5B" w:rsidP="00DC6D5B">
            <w:pPr>
              <w:jc w:val="center"/>
              <w:rPr>
                <w:rFonts w:ascii="GHEA Grapalat" w:hAnsi="GHEA Grapalat"/>
                <w:sz w:val="18"/>
                <w:szCs w:val="18"/>
                <w:lang w:val="es-ES"/>
              </w:rPr>
            </w:pPr>
          </w:p>
          <w:p w14:paraId="2AF1C659" w14:textId="77777777" w:rsidR="00DC6D5B" w:rsidRPr="0040442B" w:rsidRDefault="00DC6D5B" w:rsidP="00DC6D5B">
            <w:pPr>
              <w:jc w:val="center"/>
              <w:rPr>
                <w:rFonts w:ascii="GHEA Grapalat" w:hAnsi="GHEA Grapalat"/>
                <w:sz w:val="18"/>
                <w:szCs w:val="18"/>
                <w:lang w:val="es-ES"/>
              </w:rPr>
            </w:pPr>
          </w:p>
          <w:p w14:paraId="185306B9" w14:textId="77777777" w:rsidR="00DC6D5B" w:rsidRPr="0040442B" w:rsidRDefault="00DC6D5B" w:rsidP="00DC6D5B">
            <w:pPr>
              <w:jc w:val="center"/>
              <w:rPr>
                <w:rFonts w:ascii="GHEA Grapalat" w:hAnsi="GHEA Grapalat"/>
                <w:sz w:val="18"/>
                <w:szCs w:val="18"/>
                <w:lang w:val="es-ES"/>
              </w:rPr>
            </w:pPr>
          </w:p>
          <w:p w14:paraId="44359823" w14:textId="77777777" w:rsidR="00DC6D5B" w:rsidRPr="0040442B" w:rsidRDefault="00DC6D5B" w:rsidP="00DC6D5B">
            <w:pPr>
              <w:jc w:val="center"/>
              <w:rPr>
                <w:rFonts w:ascii="GHEA Grapalat" w:hAnsi="GHEA Grapalat"/>
                <w:sz w:val="18"/>
                <w:szCs w:val="18"/>
                <w:lang w:val="es-ES"/>
              </w:rPr>
            </w:pPr>
          </w:p>
          <w:p w14:paraId="571A41A4" w14:textId="77777777" w:rsidR="00DC6D5B" w:rsidRPr="0040442B" w:rsidRDefault="00DC6D5B" w:rsidP="00DC6D5B">
            <w:pPr>
              <w:jc w:val="center"/>
              <w:rPr>
                <w:rFonts w:ascii="GHEA Grapalat" w:hAnsi="GHEA Grapalat"/>
                <w:sz w:val="18"/>
                <w:szCs w:val="18"/>
                <w:lang w:val="es-ES"/>
              </w:rPr>
            </w:pPr>
          </w:p>
          <w:p w14:paraId="255522FF" w14:textId="77777777" w:rsidR="00DC6D5B" w:rsidRPr="0040442B" w:rsidRDefault="00DC6D5B" w:rsidP="00DC6D5B">
            <w:pPr>
              <w:jc w:val="center"/>
              <w:rPr>
                <w:rFonts w:ascii="GHEA Grapalat" w:hAnsi="GHEA Grapalat"/>
                <w:sz w:val="18"/>
                <w:szCs w:val="18"/>
                <w:lang w:val="es-ES"/>
              </w:rPr>
            </w:pPr>
          </w:p>
          <w:p w14:paraId="4E2C5220" w14:textId="77777777" w:rsidR="00DC6D5B" w:rsidRPr="0040442B" w:rsidRDefault="00DC6D5B" w:rsidP="00DC6D5B">
            <w:pPr>
              <w:jc w:val="center"/>
              <w:rPr>
                <w:rFonts w:ascii="GHEA Grapalat" w:hAnsi="GHEA Grapalat"/>
                <w:sz w:val="18"/>
                <w:szCs w:val="18"/>
                <w:lang w:val="es-ES"/>
              </w:rPr>
            </w:pPr>
          </w:p>
          <w:p w14:paraId="15576607" w14:textId="77777777" w:rsidR="00DC6D5B" w:rsidRPr="0040442B" w:rsidRDefault="00DC6D5B" w:rsidP="00DC6D5B">
            <w:pPr>
              <w:jc w:val="center"/>
              <w:rPr>
                <w:rFonts w:ascii="GHEA Grapalat" w:hAnsi="GHEA Grapalat"/>
                <w:sz w:val="18"/>
                <w:szCs w:val="18"/>
                <w:lang w:val="es-ES"/>
              </w:rPr>
            </w:pPr>
          </w:p>
          <w:p w14:paraId="54F1CA32" w14:textId="77777777" w:rsidR="00DC6D5B" w:rsidRPr="0040442B" w:rsidRDefault="00DC6D5B" w:rsidP="00DC6D5B">
            <w:pPr>
              <w:jc w:val="center"/>
              <w:rPr>
                <w:rFonts w:ascii="GHEA Grapalat" w:hAnsi="GHEA Grapalat"/>
                <w:sz w:val="18"/>
                <w:szCs w:val="18"/>
                <w:lang w:val="es-ES"/>
              </w:rPr>
            </w:pPr>
          </w:p>
          <w:p w14:paraId="5AE6CE15" w14:textId="77777777" w:rsidR="00DC6D5B" w:rsidRPr="0040442B" w:rsidRDefault="00DC6D5B" w:rsidP="00DC6D5B">
            <w:pPr>
              <w:jc w:val="center"/>
              <w:rPr>
                <w:rFonts w:ascii="GHEA Grapalat" w:hAnsi="GHEA Grapalat"/>
                <w:sz w:val="18"/>
                <w:szCs w:val="18"/>
                <w:lang w:val="es-ES"/>
              </w:rPr>
            </w:pPr>
          </w:p>
          <w:p w14:paraId="637CE760" w14:textId="77777777" w:rsidR="00DC6D5B" w:rsidRPr="0040442B" w:rsidRDefault="00DC6D5B" w:rsidP="00DC6D5B">
            <w:pPr>
              <w:jc w:val="center"/>
              <w:rPr>
                <w:rFonts w:ascii="GHEA Grapalat" w:hAnsi="GHEA Grapalat"/>
                <w:sz w:val="18"/>
                <w:szCs w:val="18"/>
                <w:lang w:val="es-ES"/>
              </w:rPr>
            </w:pPr>
          </w:p>
          <w:p w14:paraId="49C52F5B" w14:textId="77777777" w:rsidR="00DC6D5B" w:rsidRPr="0040442B" w:rsidRDefault="00DC6D5B" w:rsidP="00DC6D5B">
            <w:pPr>
              <w:jc w:val="center"/>
              <w:rPr>
                <w:rFonts w:ascii="GHEA Grapalat" w:hAnsi="GHEA Grapalat"/>
                <w:sz w:val="18"/>
                <w:szCs w:val="18"/>
                <w:lang w:val="es-ES"/>
              </w:rPr>
            </w:pPr>
          </w:p>
          <w:p w14:paraId="2CB69BF6" w14:textId="08D87276" w:rsidR="00DC6D5B" w:rsidRPr="001522BD" w:rsidRDefault="001522BD" w:rsidP="00DC6D5B">
            <w:pPr>
              <w:jc w:val="center"/>
              <w:rPr>
                <w:rFonts w:ascii="GHEA Grapalat" w:hAnsi="GHEA Grapalat"/>
                <w:sz w:val="20"/>
                <w:lang w:val="ru-RU"/>
              </w:rPr>
            </w:pPr>
            <w:r>
              <w:rPr>
                <w:rFonts w:ascii="GHEA Grapalat" w:hAnsi="GHEA Grapalat"/>
                <w:sz w:val="18"/>
                <w:szCs w:val="18"/>
                <w:lang w:val="ru-RU"/>
              </w:rPr>
              <w:t>1</w:t>
            </w:r>
          </w:p>
        </w:tc>
        <w:tc>
          <w:tcPr>
            <w:tcW w:w="1170" w:type="dxa"/>
          </w:tcPr>
          <w:p w14:paraId="748A0767" w14:textId="77777777" w:rsidR="00DC6D5B" w:rsidRPr="0040442B" w:rsidRDefault="00DC6D5B" w:rsidP="00DC6D5B">
            <w:pPr>
              <w:jc w:val="center"/>
              <w:rPr>
                <w:rFonts w:ascii="GHEA Grapalat" w:hAnsi="GHEA Grapalat" w:cs="GHEA Grapalat"/>
                <w:sz w:val="18"/>
                <w:szCs w:val="18"/>
                <w:lang w:val="hy-AM"/>
              </w:rPr>
            </w:pPr>
          </w:p>
          <w:p w14:paraId="6E4AEEDB" w14:textId="77777777" w:rsidR="00DC6D5B" w:rsidRPr="0040442B" w:rsidRDefault="00DC6D5B" w:rsidP="00DC6D5B">
            <w:pPr>
              <w:jc w:val="center"/>
              <w:rPr>
                <w:rFonts w:ascii="GHEA Grapalat" w:hAnsi="GHEA Grapalat" w:cs="GHEA Grapalat"/>
                <w:sz w:val="18"/>
                <w:szCs w:val="18"/>
                <w:lang w:val="hy-AM"/>
              </w:rPr>
            </w:pPr>
          </w:p>
          <w:p w14:paraId="4BBA2BE3" w14:textId="77777777" w:rsidR="00DC6D5B" w:rsidRPr="0040442B" w:rsidRDefault="00DC6D5B" w:rsidP="00DC6D5B">
            <w:pPr>
              <w:jc w:val="center"/>
              <w:rPr>
                <w:rFonts w:ascii="GHEA Grapalat" w:hAnsi="GHEA Grapalat" w:cs="GHEA Grapalat"/>
                <w:sz w:val="18"/>
                <w:szCs w:val="18"/>
                <w:lang w:val="hy-AM"/>
              </w:rPr>
            </w:pPr>
          </w:p>
          <w:p w14:paraId="403285B2" w14:textId="77777777" w:rsidR="00DC6D5B" w:rsidRPr="0040442B" w:rsidRDefault="00DC6D5B" w:rsidP="00DC6D5B">
            <w:pPr>
              <w:jc w:val="center"/>
              <w:rPr>
                <w:rFonts w:ascii="GHEA Grapalat" w:hAnsi="GHEA Grapalat" w:cs="GHEA Grapalat"/>
                <w:sz w:val="18"/>
                <w:szCs w:val="18"/>
                <w:lang w:val="hy-AM"/>
              </w:rPr>
            </w:pPr>
          </w:p>
          <w:p w14:paraId="6D3FDC85" w14:textId="77777777" w:rsidR="00DC6D5B" w:rsidRPr="0040442B" w:rsidRDefault="00DC6D5B" w:rsidP="00DC6D5B">
            <w:pPr>
              <w:jc w:val="center"/>
              <w:rPr>
                <w:rFonts w:ascii="GHEA Grapalat" w:hAnsi="GHEA Grapalat" w:cs="GHEA Grapalat"/>
                <w:sz w:val="18"/>
                <w:szCs w:val="18"/>
                <w:lang w:val="hy-AM"/>
              </w:rPr>
            </w:pPr>
          </w:p>
          <w:p w14:paraId="45FBD8DF" w14:textId="77777777" w:rsidR="00DC6D5B" w:rsidRPr="0040442B" w:rsidRDefault="00DC6D5B" w:rsidP="00DC6D5B">
            <w:pPr>
              <w:jc w:val="center"/>
              <w:rPr>
                <w:rFonts w:ascii="GHEA Grapalat" w:hAnsi="GHEA Grapalat" w:cs="GHEA Grapalat"/>
                <w:sz w:val="18"/>
                <w:szCs w:val="18"/>
                <w:lang w:val="hy-AM"/>
              </w:rPr>
            </w:pPr>
          </w:p>
          <w:p w14:paraId="69BBB4E8" w14:textId="77777777" w:rsidR="00DC6D5B" w:rsidRPr="0040442B" w:rsidRDefault="00DC6D5B" w:rsidP="00DC6D5B">
            <w:pPr>
              <w:jc w:val="center"/>
              <w:rPr>
                <w:rFonts w:ascii="GHEA Grapalat" w:hAnsi="GHEA Grapalat" w:cs="GHEA Grapalat"/>
                <w:sz w:val="18"/>
                <w:szCs w:val="18"/>
                <w:lang w:val="hy-AM"/>
              </w:rPr>
            </w:pPr>
          </w:p>
          <w:p w14:paraId="61181693" w14:textId="77777777" w:rsidR="00DC6D5B" w:rsidRPr="0040442B" w:rsidRDefault="00DC6D5B" w:rsidP="00DC6D5B">
            <w:pPr>
              <w:jc w:val="center"/>
              <w:rPr>
                <w:rFonts w:ascii="GHEA Grapalat" w:hAnsi="GHEA Grapalat" w:cs="GHEA Grapalat"/>
                <w:sz w:val="18"/>
                <w:szCs w:val="18"/>
                <w:lang w:val="es-ES"/>
              </w:rPr>
            </w:pPr>
          </w:p>
          <w:p w14:paraId="7426EDA0" w14:textId="77777777" w:rsidR="00DC6D5B" w:rsidRPr="0040442B" w:rsidRDefault="00DC6D5B" w:rsidP="00DC6D5B">
            <w:pPr>
              <w:jc w:val="center"/>
              <w:rPr>
                <w:rFonts w:ascii="GHEA Grapalat" w:hAnsi="GHEA Grapalat" w:cs="GHEA Grapalat"/>
                <w:sz w:val="18"/>
                <w:szCs w:val="18"/>
                <w:lang w:val="es-ES"/>
              </w:rPr>
            </w:pPr>
          </w:p>
          <w:p w14:paraId="1477065E" w14:textId="77777777" w:rsidR="00DC6D5B" w:rsidRPr="0040442B" w:rsidRDefault="00DC6D5B" w:rsidP="00DC6D5B">
            <w:pPr>
              <w:jc w:val="center"/>
              <w:rPr>
                <w:rFonts w:ascii="GHEA Grapalat" w:hAnsi="GHEA Grapalat" w:cs="GHEA Grapalat"/>
                <w:sz w:val="18"/>
                <w:szCs w:val="18"/>
                <w:lang w:val="es-ES"/>
              </w:rPr>
            </w:pPr>
          </w:p>
          <w:p w14:paraId="353C05B6" w14:textId="77777777" w:rsidR="00DC6D5B" w:rsidRPr="0040442B" w:rsidRDefault="00DC6D5B" w:rsidP="00DC6D5B">
            <w:pPr>
              <w:jc w:val="center"/>
              <w:rPr>
                <w:rFonts w:ascii="GHEA Grapalat" w:hAnsi="GHEA Grapalat" w:cs="GHEA Grapalat"/>
                <w:sz w:val="18"/>
                <w:szCs w:val="18"/>
                <w:lang w:val="es-ES"/>
              </w:rPr>
            </w:pPr>
          </w:p>
          <w:p w14:paraId="5AB3EE7B" w14:textId="77777777" w:rsidR="00DC6D5B" w:rsidRPr="0040442B" w:rsidRDefault="00DC6D5B" w:rsidP="00DC6D5B">
            <w:pPr>
              <w:jc w:val="center"/>
              <w:rPr>
                <w:rFonts w:ascii="GHEA Grapalat" w:hAnsi="GHEA Grapalat" w:cs="GHEA Grapalat"/>
                <w:sz w:val="18"/>
                <w:szCs w:val="18"/>
                <w:lang w:val="es-ES"/>
              </w:rPr>
            </w:pPr>
          </w:p>
          <w:p w14:paraId="43D0DCF2" w14:textId="77777777" w:rsidR="00DC6D5B" w:rsidRPr="0040442B" w:rsidRDefault="00DC6D5B" w:rsidP="00DC6D5B">
            <w:pPr>
              <w:jc w:val="center"/>
              <w:rPr>
                <w:rFonts w:ascii="GHEA Grapalat" w:hAnsi="GHEA Grapalat" w:cs="GHEA Grapalat"/>
                <w:sz w:val="18"/>
                <w:szCs w:val="18"/>
                <w:lang w:val="es-ES"/>
              </w:rPr>
            </w:pPr>
          </w:p>
          <w:p w14:paraId="3EB8F7D8" w14:textId="77777777" w:rsidR="00DC6D5B" w:rsidRPr="0040442B" w:rsidRDefault="00DC6D5B" w:rsidP="00DC6D5B">
            <w:pPr>
              <w:jc w:val="center"/>
              <w:rPr>
                <w:rFonts w:ascii="GHEA Grapalat" w:hAnsi="GHEA Grapalat" w:cs="GHEA Grapalat"/>
                <w:sz w:val="18"/>
                <w:szCs w:val="18"/>
                <w:lang w:val="es-ES"/>
              </w:rPr>
            </w:pPr>
          </w:p>
          <w:p w14:paraId="590901B1" w14:textId="77777777" w:rsidR="00DC6D5B" w:rsidRPr="0040442B" w:rsidRDefault="00DC6D5B" w:rsidP="00DC6D5B">
            <w:pPr>
              <w:jc w:val="center"/>
              <w:rPr>
                <w:rFonts w:ascii="GHEA Grapalat" w:hAnsi="GHEA Grapalat" w:cs="GHEA Grapalat"/>
                <w:sz w:val="18"/>
                <w:szCs w:val="18"/>
                <w:lang w:val="es-ES"/>
              </w:rPr>
            </w:pPr>
          </w:p>
          <w:p w14:paraId="4992D68A" w14:textId="77777777" w:rsidR="00DC6D5B" w:rsidRPr="0040442B" w:rsidRDefault="00DC6D5B" w:rsidP="00DC6D5B">
            <w:pPr>
              <w:jc w:val="center"/>
              <w:rPr>
                <w:rFonts w:ascii="GHEA Grapalat" w:hAnsi="GHEA Grapalat" w:cs="GHEA Grapalat"/>
                <w:sz w:val="18"/>
                <w:szCs w:val="18"/>
                <w:lang w:val="es-ES"/>
              </w:rPr>
            </w:pPr>
          </w:p>
          <w:p w14:paraId="213D53E9" w14:textId="77777777" w:rsidR="00DC6D5B" w:rsidRPr="0040442B" w:rsidRDefault="00DC6D5B" w:rsidP="00DC6D5B">
            <w:pPr>
              <w:jc w:val="center"/>
              <w:rPr>
                <w:rFonts w:ascii="GHEA Grapalat" w:hAnsi="GHEA Grapalat" w:cs="GHEA Grapalat"/>
                <w:sz w:val="18"/>
                <w:szCs w:val="18"/>
                <w:lang w:val="es-ES"/>
              </w:rPr>
            </w:pPr>
          </w:p>
          <w:p w14:paraId="48C8DB13" w14:textId="77777777" w:rsidR="00DC6D5B" w:rsidRPr="0040442B" w:rsidRDefault="00DC6D5B" w:rsidP="00DC6D5B">
            <w:pPr>
              <w:jc w:val="center"/>
              <w:rPr>
                <w:rFonts w:ascii="GHEA Grapalat" w:hAnsi="GHEA Grapalat" w:cs="GHEA Grapalat"/>
                <w:sz w:val="18"/>
                <w:szCs w:val="18"/>
                <w:lang w:val="es-ES"/>
              </w:rPr>
            </w:pPr>
          </w:p>
          <w:p w14:paraId="5C89420A" w14:textId="3C7613E3" w:rsidR="00DC6D5B" w:rsidRPr="0040442B" w:rsidRDefault="00DC6D5B" w:rsidP="00DC6D5B">
            <w:pPr>
              <w:jc w:val="center"/>
              <w:rPr>
                <w:rFonts w:ascii="GHEA Grapalat" w:hAnsi="GHEA Grapalat"/>
                <w:sz w:val="20"/>
                <w:lang w:val="es-ES"/>
              </w:rPr>
            </w:pP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ՀՀ</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ք</w:t>
            </w:r>
            <w:r w:rsidRPr="0040442B">
              <w:rPr>
                <w:rFonts w:ascii="GHEA Grapalat" w:hAnsi="GHEA Grapalat" w:cs="GHEA Grapalat"/>
                <w:sz w:val="18"/>
                <w:szCs w:val="18"/>
                <w:lang w:val="es-ES"/>
              </w:rPr>
              <w:t>.</w:t>
            </w:r>
            <w:r w:rsidRPr="0040442B">
              <w:rPr>
                <w:rFonts w:ascii="GHEA Grapalat" w:hAnsi="GHEA Grapalat" w:cs="GHEA Grapalat"/>
                <w:sz w:val="18"/>
                <w:szCs w:val="18"/>
                <w:lang w:val="hy-AM"/>
              </w:rPr>
              <w:t>Երևան</w:t>
            </w:r>
            <w:r w:rsidRPr="0040442B">
              <w:rPr>
                <w:rFonts w:ascii="GHEA Grapalat" w:hAnsi="GHEA Grapalat" w:cs="GHEA Grapalat"/>
                <w:sz w:val="18"/>
                <w:szCs w:val="18"/>
                <w:lang w:val="es-ES"/>
              </w:rPr>
              <w:t xml:space="preserve">, </w:t>
            </w:r>
            <w:r w:rsidRPr="0040442B">
              <w:rPr>
                <w:rFonts w:ascii="GHEA Grapalat" w:hAnsi="GHEA Grapalat" w:cs="GHEA Grapalat"/>
                <w:sz w:val="18"/>
                <w:szCs w:val="18"/>
                <w:lang w:val="hy-AM"/>
              </w:rPr>
              <w:t xml:space="preserve">Մ.Չայլախյան փող. </w:t>
            </w:r>
            <w:r w:rsidRPr="00D644B9">
              <w:rPr>
                <w:rFonts w:ascii="GHEA Grapalat" w:hAnsi="GHEA Grapalat" w:cs="GHEA Grapalat"/>
                <w:sz w:val="18"/>
                <w:szCs w:val="18"/>
                <w:lang w:val="es-ES"/>
              </w:rPr>
              <w:t>65/3</w:t>
            </w:r>
            <w:r w:rsidRPr="0040442B">
              <w:rPr>
                <w:rFonts w:ascii="GHEA Grapalat" w:hAnsi="GHEA Grapalat" w:cs="GHEA Grapalat"/>
                <w:sz w:val="18"/>
                <w:szCs w:val="18"/>
                <w:lang w:val="hy-AM"/>
              </w:rPr>
              <w:t xml:space="preserve"> շենք</w:t>
            </w:r>
            <w:r w:rsidRPr="0040442B">
              <w:rPr>
                <w:rFonts w:ascii="GHEA Grapalat" w:hAnsi="GHEA Grapalat" w:cs="GHEA Grapalat"/>
                <w:sz w:val="18"/>
                <w:szCs w:val="18"/>
                <w:lang w:val="es-ES"/>
              </w:rPr>
              <w:t xml:space="preserve"> </w:t>
            </w:r>
          </w:p>
        </w:tc>
        <w:tc>
          <w:tcPr>
            <w:tcW w:w="1260" w:type="dxa"/>
          </w:tcPr>
          <w:p w14:paraId="18B7672E" w14:textId="77777777" w:rsidR="00DC6D5B" w:rsidRPr="001522BD" w:rsidRDefault="00DC6D5B" w:rsidP="00DC6D5B">
            <w:pPr>
              <w:rPr>
                <w:rFonts w:ascii="GHEA Grapalat" w:hAnsi="GHEA Grapalat" w:cs="GHEA Grapalat"/>
                <w:sz w:val="18"/>
                <w:szCs w:val="18"/>
                <w:highlight w:val="yellow"/>
                <w:lang w:val="es-ES"/>
              </w:rPr>
            </w:pPr>
          </w:p>
          <w:p w14:paraId="4EFE189E" w14:textId="77777777" w:rsidR="00DC6D5B" w:rsidRPr="001522BD" w:rsidRDefault="00DC6D5B" w:rsidP="00DC6D5B">
            <w:pPr>
              <w:rPr>
                <w:rFonts w:ascii="GHEA Grapalat" w:hAnsi="GHEA Grapalat" w:cs="GHEA Grapalat"/>
                <w:sz w:val="18"/>
                <w:szCs w:val="18"/>
                <w:highlight w:val="yellow"/>
                <w:lang w:val="es-ES"/>
              </w:rPr>
            </w:pPr>
          </w:p>
          <w:p w14:paraId="05033520" w14:textId="77777777" w:rsidR="00DC6D5B" w:rsidRPr="001522BD" w:rsidRDefault="00DC6D5B" w:rsidP="00DC6D5B">
            <w:pPr>
              <w:rPr>
                <w:rFonts w:ascii="GHEA Grapalat" w:hAnsi="GHEA Grapalat" w:cs="GHEA Grapalat"/>
                <w:sz w:val="18"/>
                <w:szCs w:val="18"/>
                <w:highlight w:val="yellow"/>
                <w:lang w:val="es-ES"/>
              </w:rPr>
            </w:pPr>
          </w:p>
          <w:p w14:paraId="6719CA4A" w14:textId="77777777" w:rsidR="00DC6D5B" w:rsidRPr="001522BD" w:rsidRDefault="00DC6D5B" w:rsidP="00DC6D5B">
            <w:pPr>
              <w:rPr>
                <w:rFonts w:ascii="GHEA Grapalat" w:hAnsi="GHEA Grapalat" w:cs="GHEA Grapalat"/>
                <w:sz w:val="18"/>
                <w:szCs w:val="18"/>
                <w:highlight w:val="yellow"/>
                <w:lang w:val="es-ES"/>
              </w:rPr>
            </w:pPr>
          </w:p>
          <w:p w14:paraId="63726587" w14:textId="77777777" w:rsidR="00DC6D5B" w:rsidRPr="001522BD" w:rsidRDefault="00DC6D5B" w:rsidP="00DC6D5B">
            <w:pPr>
              <w:rPr>
                <w:rFonts w:ascii="GHEA Grapalat" w:hAnsi="GHEA Grapalat" w:cs="GHEA Grapalat"/>
                <w:sz w:val="18"/>
                <w:szCs w:val="18"/>
                <w:highlight w:val="yellow"/>
                <w:lang w:val="es-ES"/>
              </w:rPr>
            </w:pPr>
          </w:p>
          <w:p w14:paraId="36ADD46B" w14:textId="77777777" w:rsidR="00DC6D5B" w:rsidRPr="001522BD" w:rsidRDefault="00DC6D5B" w:rsidP="00DC6D5B">
            <w:pPr>
              <w:rPr>
                <w:rFonts w:ascii="GHEA Grapalat" w:hAnsi="GHEA Grapalat" w:cs="GHEA Grapalat"/>
                <w:sz w:val="18"/>
                <w:szCs w:val="18"/>
                <w:highlight w:val="yellow"/>
                <w:lang w:val="es-ES"/>
              </w:rPr>
            </w:pPr>
          </w:p>
          <w:p w14:paraId="45BAE7AF" w14:textId="77777777" w:rsidR="00DC6D5B" w:rsidRPr="001522BD" w:rsidRDefault="00DC6D5B" w:rsidP="00DC6D5B">
            <w:pPr>
              <w:rPr>
                <w:rFonts w:ascii="GHEA Grapalat" w:hAnsi="GHEA Grapalat" w:cs="GHEA Grapalat"/>
                <w:sz w:val="18"/>
                <w:szCs w:val="18"/>
                <w:highlight w:val="yellow"/>
                <w:lang w:val="es-ES"/>
              </w:rPr>
            </w:pPr>
          </w:p>
          <w:p w14:paraId="2E57041C" w14:textId="77777777" w:rsidR="00DC6D5B" w:rsidRPr="001522BD" w:rsidRDefault="00DC6D5B" w:rsidP="00DC6D5B">
            <w:pPr>
              <w:rPr>
                <w:rFonts w:ascii="GHEA Grapalat" w:hAnsi="GHEA Grapalat" w:cs="GHEA Grapalat"/>
                <w:sz w:val="18"/>
                <w:szCs w:val="18"/>
                <w:highlight w:val="yellow"/>
                <w:lang w:val="es-ES"/>
              </w:rPr>
            </w:pPr>
          </w:p>
          <w:p w14:paraId="5B457059" w14:textId="77777777" w:rsidR="00DC6D5B" w:rsidRPr="001522BD" w:rsidRDefault="00DC6D5B" w:rsidP="00DC6D5B">
            <w:pPr>
              <w:rPr>
                <w:rFonts w:ascii="GHEA Grapalat" w:hAnsi="GHEA Grapalat" w:cs="GHEA Grapalat"/>
                <w:sz w:val="18"/>
                <w:szCs w:val="18"/>
                <w:highlight w:val="yellow"/>
                <w:lang w:val="es-ES"/>
              </w:rPr>
            </w:pPr>
          </w:p>
          <w:p w14:paraId="1E1305E4" w14:textId="77777777" w:rsidR="00356F06" w:rsidRPr="007F30EB" w:rsidRDefault="00356F06" w:rsidP="00356F06">
            <w:pPr>
              <w:rPr>
                <w:rFonts w:ascii="GHEA Grapalat" w:hAnsi="GHEA Grapalat" w:cs="GHEA Grapalat"/>
                <w:sz w:val="18"/>
                <w:szCs w:val="18"/>
                <w:lang w:val="es-ES"/>
              </w:rPr>
            </w:pPr>
            <w:r w:rsidRPr="007F30EB">
              <w:rPr>
                <w:rFonts w:ascii="GHEA Grapalat" w:hAnsi="GHEA Grapalat" w:cs="GHEA Grapalat"/>
                <w:sz w:val="18"/>
                <w:szCs w:val="18"/>
                <w:lang w:val="hy-AM"/>
              </w:rPr>
              <w:t>Ծառայության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մատուցումն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իրականացվում</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է</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այդ</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նպատակով</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համապատասխան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ֆինանսական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միջոցների</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առկայության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և</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դրա</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հիման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վրա</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կողմերի</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միջև</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համապատասխան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համաձայնագրի</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կնքման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հիման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վրա</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համաձայնագիրն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ուժի</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մեջ</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մտնելու</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օրվանից</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հաշված</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մինչև</w:t>
            </w:r>
            <w:r w:rsidRPr="007F30EB">
              <w:rPr>
                <w:rFonts w:ascii="GHEA Grapalat" w:hAnsi="GHEA Grapalat" w:cs="GHEA Grapalat"/>
                <w:sz w:val="18"/>
                <w:szCs w:val="18"/>
                <w:lang w:val="es-ES"/>
              </w:rPr>
              <w:t xml:space="preserve"> 365-</w:t>
            </w:r>
            <w:r w:rsidRPr="007F30EB">
              <w:rPr>
                <w:rFonts w:ascii="GHEA Grapalat" w:hAnsi="GHEA Grapalat" w:cs="GHEA Grapalat"/>
                <w:sz w:val="18"/>
                <w:szCs w:val="18"/>
                <w:lang w:val="hy-AM"/>
              </w:rPr>
              <w:t>րդ</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օրացույցային</w:t>
            </w:r>
            <w:r w:rsidRPr="007F30EB">
              <w:rPr>
                <w:rFonts w:ascii="GHEA Grapalat" w:hAnsi="GHEA Grapalat" w:cs="GHEA Grapalat"/>
                <w:sz w:val="18"/>
                <w:szCs w:val="18"/>
                <w:lang w:val="es-ES"/>
              </w:rPr>
              <w:t xml:space="preserve"> </w:t>
            </w:r>
            <w:r w:rsidRPr="007F30EB">
              <w:rPr>
                <w:rFonts w:ascii="GHEA Grapalat" w:hAnsi="GHEA Grapalat" w:cs="GHEA Grapalat"/>
                <w:sz w:val="18"/>
                <w:szCs w:val="18"/>
                <w:lang w:val="hy-AM"/>
              </w:rPr>
              <w:t>օրը</w:t>
            </w:r>
            <w:r w:rsidRPr="007F30EB">
              <w:rPr>
                <w:rFonts w:ascii="GHEA Grapalat" w:hAnsi="GHEA Grapalat" w:cs="GHEA Grapalat"/>
                <w:sz w:val="18"/>
                <w:szCs w:val="18"/>
                <w:lang w:val="es-ES"/>
              </w:rPr>
              <w:t>:</w:t>
            </w:r>
          </w:p>
          <w:p w14:paraId="58A8D314" w14:textId="77777777" w:rsidR="00DC6D5B" w:rsidRPr="00356F06" w:rsidRDefault="00DC6D5B" w:rsidP="00DC6D5B">
            <w:pPr>
              <w:jc w:val="center"/>
              <w:rPr>
                <w:rFonts w:ascii="GHEA Grapalat" w:hAnsi="GHEA Grapalat"/>
                <w:sz w:val="20"/>
                <w:highlight w:val="yellow"/>
                <w:lang w:val="es-ES"/>
              </w:rPr>
            </w:pPr>
          </w:p>
        </w:tc>
      </w:tr>
      <w:tr w:rsidR="00DC6D5B" w:rsidRPr="00B06D9D" w14:paraId="10430C57" w14:textId="77777777" w:rsidTr="009A0C96">
        <w:tc>
          <w:tcPr>
            <w:tcW w:w="11087" w:type="dxa"/>
            <w:gridSpan w:val="8"/>
            <w:vAlign w:val="center"/>
          </w:tcPr>
          <w:p w14:paraId="7B233206" w14:textId="11615838" w:rsidR="00DC6D5B" w:rsidRPr="00192949" w:rsidRDefault="00DC6D5B" w:rsidP="00DC6D5B">
            <w:pPr>
              <w:rPr>
                <w:rFonts w:ascii="GHEA Grapalat" w:hAnsi="GHEA Grapalat"/>
                <w:sz w:val="18"/>
                <w:szCs w:val="18"/>
                <w:lang w:val="es-ES"/>
              </w:rPr>
            </w:pPr>
            <w:r w:rsidRPr="0040442B">
              <w:rPr>
                <w:rFonts w:ascii="Sylfaen" w:hAnsi="Sylfaen"/>
                <w:b/>
                <w:sz w:val="18"/>
                <w:szCs w:val="18"/>
                <w:lang w:val="hy-AM"/>
              </w:rPr>
              <w:lastRenderedPageBreak/>
              <w:t xml:space="preserve">Գնման գործընթացը կազմակերպվում է ՙ </w:t>
            </w:r>
            <w:r w:rsidRPr="00192949">
              <w:rPr>
                <w:rFonts w:ascii="Sylfaen" w:hAnsi="Sylfaen"/>
                <w:b/>
                <w:sz w:val="18"/>
                <w:szCs w:val="18"/>
                <w:lang w:val="es-ES"/>
              </w:rPr>
              <w:t xml:space="preserve"> </w:t>
            </w:r>
            <w:r w:rsidRPr="0040442B">
              <w:rPr>
                <w:rFonts w:ascii="Sylfaen" w:hAnsi="Sylfaen"/>
                <w:b/>
                <w:sz w:val="18"/>
                <w:szCs w:val="18"/>
                <w:lang w:val="hy-AM"/>
              </w:rPr>
              <w:t xml:space="preserve">&lt;&lt;Գնումների մասին՚՚&gt;&gt; ՀՀ օրենքի </w:t>
            </w:r>
            <w:r w:rsidRPr="00876D8F">
              <w:rPr>
                <w:rFonts w:ascii="Sylfaen" w:hAnsi="Sylfaen"/>
                <w:b/>
                <w:sz w:val="18"/>
                <w:szCs w:val="18"/>
                <w:lang w:val="es-ES"/>
              </w:rPr>
              <w:t>15</w:t>
            </w:r>
            <w:r w:rsidRPr="0040442B">
              <w:rPr>
                <w:rFonts w:ascii="Sylfaen" w:hAnsi="Sylfaen"/>
                <w:b/>
                <w:sz w:val="18"/>
                <w:szCs w:val="18"/>
                <w:lang w:val="hy-AM"/>
              </w:rPr>
              <w:t xml:space="preserve">-րդ հոդվածի </w:t>
            </w:r>
            <w:r w:rsidRPr="00876D8F">
              <w:rPr>
                <w:rFonts w:ascii="Sylfaen" w:hAnsi="Sylfaen"/>
                <w:b/>
                <w:sz w:val="18"/>
                <w:szCs w:val="18"/>
                <w:lang w:val="es-ES"/>
              </w:rPr>
              <w:t>6-</w:t>
            </w:r>
            <w:proofErr w:type="spellStart"/>
            <w:r>
              <w:rPr>
                <w:rFonts w:ascii="Sylfaen" w:hAnsi="Sylfaen"/>
                <w:b/>
                <w:sz w:val="18"/>
                <w:szCs w:val="18"/>
              </w:rPr>
              <w:t>րդ</w:t>
            </w:r>
            <w:proofErr w:type="spellEnd"/>
            <w:r w:rsidRPr="00876D8F">
              <w:rPr>
                <w:rFonts w:ascii="Sylfaen" w:hAnsi="Sylfaen"/>
                <w:b/>
                <w:sz w:val="18"/>
                <w:szCs w:val="18"/>
                <w:lang w:val="es-ES"/>
              </w:rPr>
              <w:t xml:space="preserve"> </w:t>
            </w:r>
            <w:proofErr w:type="spellStart"/>
            <w:r>
              <w:rPr>
                <w:rFonts w:ascii="Sylfaen" w:hAnsi="Sylfaen"/>
                <w:b/>
                <w:sz w:val="18"/>
                <w:szCs w:val="18"/>
              </w:rPr>
              <w:t>մասի</w:t>
            </w:r>
            <w:proofErr w:type="spellEnd"/>
            <w:r w:rsidRPr="00876D8F">
              <w:rPr>
                <w:rFonts w:ascii="Sylfaen" w:hAnsi="Sylfaen"/>
                <w:b/>
                <w:sz w:val="18"/>
                <w:szCs w:val="18"/>
                <w:lang w:val="es-ES"/>
              </w:rPr>
              <w:t xml:space="preserve"> 2-</w:t>
            </w:r>
            <w:proofErr w:type="spellStart"/>
            <w:r>
              <w:rPr>
                <w:rFonts w:ascii="Sylfaen" w:hAnsi="Sylfaen"/>
                <w:b/>
                <w:sz w:val="18"/>
                <w:szCs w:val="18"/>
              </w:rPr>
              <w:t>րդ</w:t>
            </w:r>
            <w:proofErr w:type="spellEnd"/>
            <w:r w:rsidRPr="00876D8F">
              <w:rPr>
                <w:rFonts w:ascii="Sylfaen" w:hAnsi="Sylfaen"/>
                <w:b/>
                <w:sz w:val="18"/>
                <w:szCs w:val="18"/>
                <w:lang w:val="es-ES"/>
              </w:rPr>
              <w:t xml:space="preserve"> </w:t>
            </w:r>
            <w:proofErr w:type="spellStart"/>
            <w:r>
              <w:rPr>
                <w:rFonts w:ascii="Sylfaen" w:hAnsi="Sylfaen"/>
                <w:b/>
                <w:sz w:val="18"/>
                <w:szCs w:val="18"/>
              </w:rPr>
              <w:t>կետի</w:t>
            </w:r>
            <w:proofErr w:type="spellEnd"/>
            <w:r w:rsidRPr="00876D8F">
              <w:rPr>
                <w:rFonts w:ascii="Sylfaen" w:hAnsi="Sylfaen"/>
                <w:b/>
                <w:sz w:val="18"/>
                <w:szCs w:val="18"/>
                <w:lang w:val="es-ES"/>
              </w:rPr>
              <w:t xml:space="preserve"> </w:t>
            </w:r>
            <w:r w:rsidRPr="0040442B">
              <w:rPr>
                <w:rFonts w:ascii="Sylfaen" w:hAnsi="Sylfaen"/>
                <w:b/>
                <w:sz w:val="18"/>
                <w:szCs w:val="18"/>
                <w:lang w:val="hy-AM"/>
              </w:rPr>
              <w:t>հիման վրա:</w:t>
            </w:r>
            <w:r w:rsidRPr="00B236C5">
              <w:rPr>
                <w:rFonts w:ascii="GHEA Grapalat" w:hAnsi="GHEA Grapalat"/>
                <w:b/>
                <w:color w:val="FF0000"/>
                <w:sz w:val="20"/>
                <w:szCs w:val="20"/>
                <w:lang w:val="hy-AM"/>
              </w:rPr>
              <w:t xml:space="preserve"> </w:t>
            </w:r>
          </w:p>
        </w:tc>
      </w:tr>
    </w:tbl>
    <w:p w14:paraId="773D1854" w14:textId="77777777" w:rsidR="00226697" w:rsidRPr="00192949" w:rsidRDefault="00226697" w:rsidP="00226697">
      <w:pPr>
        <w:jc w:val="both"/>
        <w:rPr>
          <w:rFonts w:ascii="GHEA Grapalat" w:hAnsi="GHEA Grapalat"/>
          <w:sz w:val="20"/>
          <w:lang w:val="es-ES"/>
        </w:rPr>
      </w:pPr>
      <w:r w:rsidRPr="00192949">
        <w:rPr>
          <w:rFonts w:ascii="GHEA Grapalat" w:hAnsi="GHEA Grapalat"/>
          <w:sz w:val="20"/>
          <w:lang w:val="es-ES"/>
        </w:rPr>
        <w:t xml:space="preserve"> </w:t>
      </w:r>
    </w:p>
    <w:p w14:paraId="7DDB4D97" w14:textId="77777777" w:rsidR="00226697" w:rsidRPr="00192949" w:rsidRDefault="00226697" w:rsidP="00226697">
      <w:pPr>
        <w:jc w:val="both"/>
        <w:rPr>
          <w:rFonts w:ascii="GHEA Grapalat" w:hAnsi="GHEA Grapalat"/>
          <w:sz w:val="20"/>
          <w:lang w:val="es-ES"/>
        </w:rPr>
      </w:pPr>
      <w:r w:rsidRPr="0040442B">
        <w:rPr>
          <w:rFonts w:ascii="GHEA Grapalat" w:hAnsi="GHEA Grapalat" w:cs="Sylfaen"/>
          <w:i/>
          <w:sz w:val="18"/>
          <w:szCs w:val="18"/>
          <w:lang w:val="pt-BR"/>
        </w:rPr>
        <w:t>* ծառայության մատուցման վերջնաժամկետը չի կարող ավել լինել, քան տվյալ տարվա դեկտեմբերի 31-ը:</w:t>
      </w:r>
    </w:p>
    <w:p w14:paraId="613C9C74" w14:textId="77777777" w:rsidR="00226697" w:rsidRPr="00192949" w:rsidRDefault="00226697" w:rsidP="00226697">
      <w:pPr>
        <w:jc w:val="both"/>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226697" w:rsidRPr="0040442B" w14:paraId="71A85917" w14:textId="77777777" w:rsidTr="008B5237">
        <w:trPr>
          <w:jc w:val="center"/>
        </w:trPr>
        <w:tc>
          <w:tcPr>
            <w:tcW w:w="4536" w:type="dxa"/>
          </w:tcPr>
          <w:p w14:paraId="6D4AFF0E" w14:textId="77777777" w:rsidR="00226697" w:rsidRPr="0040442B" w:rsidRDefault="00226697" w:rsidP="008B5237">
            <w:pPr>
              <w:spacing w:line="360" w:lineRule="auto"/>
              <w:jc w:val="center"/>
              <w:rPr>
                <w:rFonts w:ascii="GHEA Grapalat" w:hAnsi="GHEA Grapalat" w:cs="Sylfaen"/>
                <w:b/>
                <w:bCs/>
                <w:lang w:val="nb-NO"/>
              </w:rPr>
            </w:pPr>
            <w:r w:rsidRPr="0040442B">
              <w:rPr>
                <w:rFonts w:ascii="GHEA Grapalat" w:hAnsi="GHEA Grapalat" w:cs="Sylfaen"/>
                <w:b/>
                <w:bCs/>
                <w:lang w:val="nb-NO"/>
              </w:rPr>
              <w:t>ՊԱՏՎԻՐԱՏՈՒ</w:t>
            </w:r>
          </w:p>
          <w:p w14:paraId="7127B205"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«Երևանի</w:t>
            </w:r>
            <w:r w:rsidRPr="0040442B">
              <w:rPr>
                <w:rFonts w:ascii="GHEA Grapalat" w:hAnsi="GHEA Grapalat"/>
                <w:sz w:val="20"/>
                <w:szCs w:val="20"/>
                <w:lang w:val="nb-NO"/>
              </w:rPr>
              <w:t xml:space="preserve"> </w:t>
            </w:r>
            <w:r w:rsidRPr="0040442B">
              <w:rPr>
                <w:rFonts w:ascii="GHEA Grapalat" w:hAnsi="GHEA Grapalat"/>
                <w:sz w:val="20"/>
                <w:szCs w:val="20"/>
                <w:lang w:val="hy-AM"/>
              </w:rPr>
              <w:t xml:space="preserve">Ջոն Կիրակոսյանի անվան </w:t>
            </w:r>
          </w:p>
          <w:p w14:paraId="1AE5666D"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հ.20 հիմնական դպրոց» ՊՈԱԿ</w:t>
            </w:r>
          </w:p>
          <w:p w14:paraId="6D9719C5" w14:textId="3C6842E3" w:rsidR="00226697" w:rsidRPr="00876D8F"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 xml:space="preserve">ՀՀ ք.Երևան, Մ.Չայլախյան փող. </w:t>
            </w:r>
            <w:r w:rsidR="00876D8F" w:rsidRPr="00876D8F">
              <w:rPr>
                <w:rFonts w:ascii="GHEA Grapalat" w:hAnsi="GHEA Grapalat"/>
                <w:sz w:val="20"/>
                <w:szCs w:val="20"/>
                <w:lang w:val="hy-AM"/>
              </w:rPr>
              <w:t>65/3</w:t>
            </w:r>
          </w:p>
          <w:p w14:paraId="58C480EB"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 xml:space="preserve">Երևանի ՖՆ աշխատակազմի  </w:t>
            </w:r>
          </w:p>
          <w:p w14:paraId="05929602"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Գործառնական վարչություն</w:t>
            </w:r>
          </w:p>
          <w:p w14:paraId="63918E03"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ՀՀ 900018004938</w:t>
            </w:r>
          </w:p>
          <w:p w14:paraId="6201E746" w14:textId="77777777" w:rsidR="00226697" w:rsidRPr="0040442B" w:rsidRDefault="00226697" w:rsidP="008B5237">
            <w:pPr>
              <w:contextualSpacing/>
              <w:jc w:val="center"/>
              <w:rPr>
                <w:rFonts w:ascii="GHEA Grapalat" w:hAnsi="GHEA Grapalat"/>
                <w:sz w:val="20"/>
                <w:szCs w:val="20"/>
                <w:lang w:val="hy-AM"/>
              </w:rPr>
            </w:pPr>
            <w:r w:rsidRPr="0040442B">
              <w:rPr>
                <w:rFonts w:ascii="GHEA Grapalat" w:hAnsi="GHEA Grapalat"/>
                <w:sz w:val="20"/>
                <w:szCs w:val="20"/>
                <w:lang w:val="hy-AM"/>
              </w:rPr>
              <w:t>ՀՎՀՀ 01534577</w:t>
            </w:r>
          </w:p>
          <w:p w14:paraId="7E124EA1" w14:textId="77777777" w:rsidR="00226697" w:rsidRPr="0040442B" w:rsidRDefault="00226697" w:rsidP="008B5237">
            <w:pPr>
              <w:jc w:val="center"/>
              <w:rPr>
                <w:rFonts w:ascii="GHEA Grapalat" w:hAnsi="GHEA Grapalat"/>
                <w:b/>
                <w:sz w:val="20"/>
                <w:szCs w:val="20"/>
                <w:lang w:val="hy-AM"/>
              </w:rPr>
            </w:pPr>
            <w:r w:rsidRPr="0040442B">
              <w:rPr>
                <w:rFonts w:ascii="GHEA Grapalat" w:hAnsi="GHEA Grapalat"/>
                <w:sz w:val="20"/>
                <w:szCs w:val="20"/>
                <w:lang w:val="hy-AM"/>
              </w:rPr>
              <w:t>Վարչատնտեսական մասի համակարգող՝ Օ. Ասատրյան</w:t>
            </w:r>
          </w:p>
          <w:p w14:paraId="1F5F6D67" w14:textId="77777777" w:rsidR="00226697" w:rsidRPr="0040442B" w:rsidRDefault="00226697" w:rsidP="008B5237">
            <w:pPr>
              <w:contextualSpacing/>
              <w:jc w:val="center"/>
              <w:rPr>
                <w:rFonts w:ascii="Sylfaen" w:hAnsi="Sylfaen"/>
                <w:sz w:val="22"/>
                <w:szCs w:val="22"/>
                <w:lang w:val="hy-AM"/>
              </w:rPr>
            </w:pPr>
          </w:p>
          <w:p w14:paraId="2AF4C616" w14:textId="77777777" w:rsidR="00226697" w:rsidRPr="0040442B" w:rsidRDefault="00226697" w:rsidP="008B5237">
            <w:pPr>
              <w:jc w:val="center"/>
              <w:rPr>
                <w:rFonts w:ascii="Sylfaen" w:hAnsi="Sylfaen"/>
                <w:b/>
                <w:sz w:val="22"/>
                <w:szCs w:val="22"/>
                <w:lang w:val="hy-AM"/>
              </w:rPr>
            </w:pPr>
          </w:p>
          <w:p w14:paraId="0B600047" w14:textId="77777777" w:rsidR="00226697" w:rsidRPr="0040442B" w:rsidRDefault="00226697" w:rsidP="008B5237">
            <w:pPr>
              <w:jc w:val="center"/>
              <w:rPr>
                <w:rFonts w:ascii="GHEA Grapalat" w:hAnsi="GHEA Grapalat"/>
                <w:lang w:val="hy-AM"/>
              </w:rPr>
            </w:pPr>
            <w:r w:rsidRPr="0040442B">
              <w:rPr>
                <w:rFonts w:ascii="GHEA Grapalat" w:hAnsi="GHEA Grapalat"/>
                <w:lang w:val="hy-AM"/>
              </w:rPr>
              <w:t>--------------------------------</w:t>
            </w:r>
          </w:p>
          <w:p w14:paraId="7CF765CD" w14:textId="77777777" w:rsidR="00226697" w:rsidRPr="0040442B" w:rsidRDefault="00226697" w:rsidP="008B5237">
            <w:pPr>
              <w:jc w:val="center"/>
              <w:rPr>
                <w:rFonts w:ascii="GHEA Grapalat" w:hAnsi="GHEA Grapalat"/>
                <w:sz w:val="18"/>
                <w:szCs w:val="18"/>
                <w:lang w:val="hy-AM"/>
              </w:rPr>
            </w:pPr>
            <w:r w:rsidRPr="0040442B">
              <w:rPr>
                <w:rFonts w:ascii="GHEA Grapalat" w:hAnsi="GHEA Grapalat"/>
                <w:sz w:val="18"/>
                <w:szCs w:val="18"/>
                <w:lang w:val="hy-AM"/>
              </w:rPr>
              <w:t>/</w:t>
            </w:r>
            <w:r w:rsidRPr="0040442B">
              <w:rPr>
                <w:rFonts w:ascii="GHEA Grapalat" w:hAnsi="GHEA Grapalat" w:cs="Sylfaen"/>
                <w:sz w:val="18"/>
                <w:szCs w:val="18"/>
                <w:lang w:val="hy-AM"/>
              </w:rPr>
              <w:t>ստորագրություն</w:t>
            </w:r>
            <w:r w:rsidRPr="0040442B">
              <w:rPr>
                <w:rFonts w:ascii="GHEA Grapalat" w:hAnsi="GHEA Grapalat"/>
                <w:sz w:val="18"/>
                <w:szCs w:val="18"/>
                <w:lang w:val="hy-AM"/>
              </w:rPr>
              <w:t xml:space="preserve">/ </w:t>
            </w:r>
            <w:r w:rsidRPr="0040442B">
              <w:rPr>
                <w:rFonts w:ascii="GHEA Grapalat" w:hAnsi="GHEA Grapalat" w:cs="Sylfaen"/>
                <w:sz w:val="18"/>
                <w:szCs w:val="18"/>
                <w:lang w:val="hy-AM"/>
              </w:rPr>
              <w:t>Կ</w:t>
            </w:r>
            <w:r w:rsidRPr="0040442B">
              <w:rPr>
                <w:rFonts w:ascii="GHEA Grapalat" w:hAnsi="GHEA Grapalat"/>
                <w:sz w:val="18"/>
                <w:szCs w:val="18"/>
                <w:lang w:val="hy-AM"/>
              </w:rPr>
              <w:t>.</w:t>
            </w:r>
            <w:r w:rsidRPr="0040442B">
              <w:rPr>
                <w:rFonts w:ascii="GHEA Grapalat" w:hAnsi="GHEA Grapalat" w:cs="Sylfaen"/>
                <w:sz w:val="18"/>
                <w:szCs w:val="18"/>
                <w:lang w:val="hy-AM"/>
              </w:rPr>
              <w:t>Տ</w:t>
            </w:r>
          </w:p>
          <w:p w14:paraId="3A096AA6" w14:textId="77777777" w:rsidR="00226697" w:rsidRPr="0040442B" w:rsidRDefault="00226697" w:rsidP="008B5237">
            <w:pPr>
              <w:jc w:val="center"/>
              <w:rPr>
                <w:rFonts w:ascii="GHEA Grapalat" w:hAnsi="GHEA Grapalat"/>
                <w:sz w:val="18"/>
                <w:szCs w:val="18"/>
                <w:lang w:val="hy-AM"/>
              </w:rPr>
            </w:pPr>
          </w:p>
        </w:tc>
        <w:tc>
          <w:tcPr>
            <w:tcW w:w="760" w:type="dxa"/>
          </w:tcPr>
          <w:p w14:paraId="164D41D7" w14:textId="77777777" w:rsidR="00226697" w:rsidRPr="0040442B" w:rsidRDefault="00226697" w:rsidP="008B5237">
            <w:pPr>
              <w:spacing w:line="360" w:lineRule="auto"/>
              <w:jc w:val="center"/>
              <w:rPr>
                <w:rFonts w:ascii="GHEA Grapalat" w:hAnsi="GHEA Grapalat"/>
                <w:lang w:val="hy-AM"/>
              </w:rPr>
            </w:pPr>
          </w:p>
        </w:tc>
        <w:tc>
          <w:tcPr>
            <w:tcW w:w="4343" w:type="dxa"/>
          </w:tcPr>
          <w:p w14:paraId="2CE39F49" w14:textId="77777777" w:rsidR="00226697" w:rsidRPr="0040442B" w:rsidRDefault="00226697" w:rsidP="008B5237">
            <w:pPr>
              <w:spacing w:line="360" w:lineRule="auto"/>
              <w:jc w:val="center"/>
              <w:rPr>
                <w:rFonts w:ascii="GHEA Grapalat" w:hAnsi="GHEA Grapalat" w:cs="Sylfaen"/>
                <w:b/>
                <w:bCs/>
                <w:lang w:val="ru-RU"/>
              </w:rPr>
            </w:pPr>
            <w:r w:rsidRPr="0040442B">
              <w:rPr>
                <w:rFonts w:ascii="GHEA Grapalat" w:hAnsi="GHEA Grapalat" w:cs="Sylfaen"/>
                <w:b/>
                <w:bCs/>
                <w:lang w:val="pt-BR"/>
              </w:rPr>
              <w:t>ԿԱՏԱՐՈՂ</w:t>
            </w:r>
          </w:p>
          <w:p w14:paraId="3362869E" w14:textId="77777777" w:rsidR="00226697" w:rsidRPr="0040442B" w:rsidRDefault="00226697" w:rsidP="008B5237">
            <w:pPr>
              <w:jc w:val="center"/>
              <w:rPr>
                <w:rFonts w:ascii="GHEA Grapalat" w:hAnsi="GHEA Grapalat"/>
                <w:lang w:val="ru-RU"/>
              </w:rPr>
            </w:pPr>
          </w:p>
          <w:p w14:paraId="65D31FBB" w14:textId="77777777" w:rsidR="00226697" w:rsidRPr="0040442B" w:rsidRDefault="00226697" w:rsidP="008B5237">
            <w:pPr>
              <w:jc w:val="center"/>
              <w:rPr>
                <w:rFonts w:ascii="GHEA Grapalat" w:hAnsi="GHEA Grapalat"/>
                <w:lang w:val="ru-RU"/>
              </w:rPr>
            </w:pPr>
          </w:p>
          <w:p w14:paraId="6F753BF2" w14:textId="77777777" w:rsidR="00226697" w:rsidRPr="0040442B" w:rsidRDefault="00226697" w:rsidP="008B5237">
            <w:pPr>
              <w:jc w:val="center"/>
              <w:rPr>
                <w:rFonts w:ascii="GHEA Grapalat" w:hAnsi="GHEA Grapalat"/>
                <w:lang w:val="ru-RU"/>
              </w:rPr>
            </w:pPr>
          </w:p>
          <w:p w14:paraId="7F89AC25" w14:textId="77777777" w:rsidR="00226697" w:rsidRPr="0040442B" w:rsidRDefault="00226697" w:rsidP="008B5237">
            <w:pPr>
              <w:jc w:val="center"/>
              <w:rPr>
                <w:rFonts w:ascii="GHEA Grapalat" w:hAnsi="GHEA Grapalat"/>
              </w:rPr>
            </w:pPr>
          </w:p>
          <w:p w14:paraId="5F9E03BF" w14:textId="77777777" w:rsidR="00226697" w:rsidRPr="0040442B" w:rsidRDefault="00226697" w:rsidP="008B5237">
            <w:pPr>
              <w:jc w:val="center"/>
              <w:rPr>
                <w:rFonts w:ascii="GHEA Grapalat" w:hAnsi="GHEA Grapalat"/>
              </w:rPr>
            </w:pPr>
          </w:p>
          <w:p w14:paraId="4C029D6A" w14:textId="77777777" w:rsidR="00226697" w:rsidRPr="0040442B" w:rsidRDefault="00226697" w:rsidP="008B5237">
            <w:pPr>
              <w:jc w:val="center"/>
              <w:rPr>
                <w:rFonts w:ascii="GHEA Grapalat" w:hAnsi="GHEA Grapalat"/>
                <w:lang w:val="ru-RU"/>
              </w:rPr>
            </w:pPr>
            <w:r w:rsidRPr="0040442B">
              <w:rPr>
                <w:rFonts w:ascii="GHEA Grapalat" w:hAnsi="GHEA Grapalat"/>
                <w:lang w:val="ru-RU"/>
              </w:rPr>
              <w:t>---------------------------------</w:t>
            </w:r>
          </w:p>
          <w:p w14:paraId="1B5DBBFC" w14:textId="77777777" w:rsidR="00226697" w:rsidRPr="0040442B" w:rsidRDefault="00226697" w:rsidP="008B5237">
            <w:pPr>
              <w:jc w:val="center"/>
              <w:rPr>
                <w:rFonts w:ascii="GHEA Grapalat" w:hAnsi="GHEA Grapalat"/>
                <w:sz w:val="18"/>
                <w:szCs w:val="18"/>
              </w:rPr>
            </w:pPr>
            <w:r w:rsidRPr="0040442B">
              <w:rPr>
                <w:rFonts w:ascii="GHEA Grapalat" w:hAnsi="GHEA Grapalat"/>
                <w:sz w:val="18"/>
                <w:szCs w:val="18"/>
              </w:rPr>
              <w:t>/</w:t>
            </w:r>
            <w:r w:rsidRPr="0040442B">
              <w:rPr>
                <w:rFonts w:ascii="GHEA Grapalat" w:hAnsi="GHEA Grapalat" w:cs="Sylfaen"/>
                <w:sz w:val="18"/>
                <w:szCs w:val="18"/>
                <w:lang w:val="ru-RU"/>
              </w:rPr>
              <w:t>ստորագրություն</w:t>
            </w:r>
            <w:r w:rsidRPr="0040442B">
              <w:rPr>
                <w:rFonts w:ascii="GHEA Grapalat" w:hAnsi="GHEA Grapalat"/>
                <w:sz w:val="18"/>
                <w:szCs w:val="18"/>
              </w:rPr>
              <w:t>/</w:t>
            </w:r>
          </w:p>
          <w:p w14:paraId="7601692B" w14:textId="77777777" w:rsidR="00226697" w:rsidRPr="0040442B" w:rsidRDefault="00226697" w:rsidP="008B5237">
            <w:pPr>
              <w:jc w:val="center"/>
              <w:rPr>
                <w:rFonts w:ascii="GHEA Grapalat" w:hAnsi="GHEA Grapalat" w:cs="Sylfaen"/>
                <w:sz w:val="18"/>
                <w:szCs w:val="18"/>
                <w:lang w:val="ru-RU"/>
              </w:rPr>
            </w:pPr>
            <w:r w:rsidRPr="0040442B">
              <w:rPr>
                <w:rFonts w:ascii="GHEA Grapalat" w:hAnsi="GHEA Grapalat" w:cs="Sylfaen"/>
                <w:sz w:val="18"/>
                <w:szCs w:val="18"/>
                <w:lang w:val="ru-RU"/>
              </w:rPr>
              <w:t>Կ</w:t>
            </w:r>
            <w:r w:rsidRPr="0040442B">
              <w:rPr>
                <w:rFonts w:ascii="GHEA Grapalat" w:hAnsi="GHEA Grapalat"/>
                <w:sz w:val="18"/>
                <w:szCs w:val="18"/>
                <w:lang w:val="ru-RU"/>
              </w:rPr>
              <w:t>.</w:t>
            </w:r>
            <w:r w:rsidRPr="0040442B">
              <w:rPr>
                <w:rFonts w:ascii="GHEA Grapalat" w:hAnsi="GHEA Grapalat" w:cs="Sylfaen"/>
                <w:sz w:val="18"/>
                <w:szCs w:val="18"/>
                <w:lang w:val="ru-RU"/>
              </w:rPr>
              <w:t>Տ</w:t>
            </w:r>
          </w:p>
          <w:p w14:paraId="2F2C806C" w14:textId="77777777" w:rsidR="00226697" w:rsidRPr="0040442B" w:rsidRDefault="00226697" w:rsidP="008B5237">
            <w:pPr>
              <w:jc w:val="center"/>
              <w:rPr>
                <w:rFonts w:ascii="GHEA Grapalat" w:hAnsi="GHEA Grapalat" w:cs="Sylfaen"/>
                <w:sz w:val="18"/>
                <w:szCs w:val="18"/>
                <w:lang w:val="ru-RU"/>
              </w:rPr>
            </w:pPr>
          </w:p>
          <w:p w14:paraId="594774FE" w14:textId="77777777" w:rsidR="00226697" w:rsidRPr="0040442B" w:rsidRDefault="00226697" w:rsidP="008B5237">
            <w:pPr>
              <w:jc w:val="center"/>
              <w:rPr>
                <w:rFonts w:ascii="GHEA Grapalat" w:hAnsi="GHEA Grapalat" w:cs="Sylfaen"/>
                <w:sz w:val="18"/>
                <w:szCs w:val="18"/>
                <w:lang w:val="ru-RU"/>
              </w:rPr>
            </w:pPr>
          </w:p>
          <w:p w14:paraId="2560123C" w14:textId="77777777" w:rsidR="00226697" w:rsidRPr="0040442B" w:rsidRDefault="00226697" w:rsidP="008B5237">
            <w:pPr>
              <w:jc w:val="center"/>
              <w:rPr>
                <w:rFonts w:ascii="GHEA Grapalat" w:hAnsi="GHEA Grapalat"/>
                <w:sz w:val="22"/>
                <w:szCs w:val="22"/>
                <w:lang w:val="ru-RU"/>
              </w:rPr>
            </w:pPr>
          </w:p>
        </w:tc>
      </w:tr>
    </w:tbl>
    <w:p w14:paraId="17047CA9" w14:textId="77777777" w:rsidR="009A0C96" w:rsidRDefault="009A0C96" w:rsidP="00226697">
      <w:pPr>
        <w:jc w:val="right"/>
        <w:rPr>
          <w:rFonts w:ascii="GHEA Grapalat" w:hAnsi="GHEA Grapalat"/>
          <w:i/>
          <w:sz w:val="18"/>
          <w:lang w:val="hy-AM"/>
        </w:rPr>
      </w:pPr>
    </w:p>
    <w:p w14:paraId="04AB92E7" w14:textId="77777777" w:rsidR="009A0C96" w:rsidRDefault="009A0C96" w:rsidP="00226697">
      <w:pPr>
        <w:jc w:val="right"/>
        <w:rPr>
          <w:rFonts w:ascii="GHEA Grapalat" w:hAnsi="GHEA Grapalat"/>
          <w:i/>
          <w:sz w:val="18"/>
          <w:lang w:val="hy-AM"/>
        </w:rPr>
      </w:pPr>
    </w:p>
    <w:p w14:paraId="423FC0FB" w14:textId="77777777" w:rsidR="009A0C96" w:rsidRDefault="009A0C96" w:rsidP="00226697">
      <w:pPr>
        <w:jc w:val="right"/>
        <w:rPr>
          <w:rFonts w:ascii="GHEA Grapalat" w:hAnsi="GHEA Grapalat"/>
          <w:i/>
          <w:sz w:val="18"/>
          <w:lang w:val="hy-AM"/>
        </w:rPr>
      </w:pPr>
    </w:p>
    <w:p w14:paraId="4C7C2E24" w14:textId="77777777" w:rsidR="009A0C96" w:rsidRDefault="009A0C96" w:rsidP="00226697">
      <w:pPr>
        <w:jc w:val="right"/>
        <w:rPr>
          <w:rFonts w:ascii="GHEA Grapalat" w:hAnsi="GHEA Grapalat"/>
          <w:i/>
          <w:sz w:val="18"/>
          <w:lang w:val="hy-AM"/>
        </w:rPr>
      </w:pPr>
    </w:p>
    <w:p w14:paraId="317DE3EF" w14:textId="77777777" w:rsidR="009A0C96" w:rsidRDefault="009A0C96" w:rsidP="00226697">
      <w:pPr>
        <w:jc w:val="right"/>
        <w:rPr>
          <w:rFonts w:ascii="GHEA Grapalat" w:hAnsi="GHEA Grapalat"/>
          <w:i/>
          <w:sz w:val="18"/>
          <w:lang w:val="hy-AM"/>
        </w:rPr>
      </w:pPr>
    </w:p>
    <w:p w14:paraId="5E81284C" w14:textId="77777777" w:rsidR="009A0C96" w:rsidRDefault="009A0C96" w:rsidP="00226697">
      <w:pPr>
        <w:jc w:val="right"/>
        <w:rPr>
          <w:rFonts w:ascii="GHEA Grapalat" w:hAnsi="GHEA Grapalat"/>
          <w:i/>
          <w:sz w:val="18"/>
          <w:lang w:val="hy-AM"/>
        </w:rPr>
      </w:pPr>
    </w:p>
    <w:p w14:paraId="76FB041F" w14:textId="77777777" w:rsidR="009A0C96" w:rsidRDefault="009A0C96" w:rsidP="00226697">
      <w:pPr>
        <w:jc w:val="right"/>
        <w:rPr>
          <w:rFonts w:ascii="GHEA Grapalat" w:hAnsi="GHEA Grapalat"/>
          <w:i/>
          <w:sz w:val="18"/>
          <w:lang w:val="hy-AM"/>
        </w:rPr>
      </w:pPr>
    </w:p>
    <w:p w14:paraId="456C3A4B" w14:textId="77777777" w:rsidR="009A0C96" w:rsidRDefault="009A0C96" w:rsidP="00226697">
      <w:pPr>
        <w:jc w:val="right"/>
        <w:rPr>
          <w:rFonts w:ascii="GHEA Grapalat" w:hAnsi="GHEA Grapalat"/>
          <w:i/>
          <w:sz w:val="18"/>
          <w:lang w:val="hy-AM"/>
        </w:rPr>
      </w:pPr>
    </w:p>
    <w:p w14:paraId="365C1346" w14:textId="77777777" w:rsidR="009A0C96" w:rsidRDefault="009A0C96" w:rsidP="00226697">
      <w:pPr>
        <w:jc w:val="right"/>
        <w:rPr>
          <w:rFonts w:ascii="GHEA Grapalat" w:hAnsi="GHEA Grapalat"/>
          <w:i/>
          <w:sz w:val="18"/>
          <w:lang w:val="hy-AM"/>
        </w:rPr>
      </w:pPr>
    </w:p>
    <w:p w14:paraId="3FFB8129" w14:textId="77777777" w:rsidR="009A0C96" w:rsidRDefault="009A0C96" w:rsidP="00226697">
      <w:pPr>
        <w:jc w:val="right"/>
        <w:rPr>
          <w:rFonts w:ascii="GHEA Grapalat" w:hAnsi="GHEA Grapalat"/>
          <w:i/>
          <w:sz w:val="18"/>
          <w:lang w:val="hy-AM"/>
        </w:rPr>
      </w:pPr>
    </w:p>
    <w:p w14:paraId="6ACC403C" w14:textId="77777777" w:rsidR="009A0C96" w:rsidRDefault="009A0C96" w:rsidP="00226697">
      <w:pPr>
        <w:jc w:val="right"/>
        <w:rPr>
          <w:rFonts w:ascii="GHEA Grapalat" w:hAnsi="GHEA Grapalat"/>
          <w:i/>
          <w:sz w:val="18"/>
          <w:lang w:val="hy-AM"/>
        </w:rPr>
      </w:pPr>
    </w:p>
    <w:p w14:paraId="1B53B810" w14:textId="77777777" w:rsidR="009A0C96" w:rsidRDefault="009A0C96" w:rsidP="00226697">
      <w:pPr>
        <w:jc w:val="right"/>
        <w:rPr>
          <w:rFonts w:ascii="GHEA Grapalat" w:hAnsi="GHEA Grapalat"/>
          <w:i/>
          <w:sz w:val="18"/>
          <w:lang w:val="hy-AM"/>
        </w:rPr>
      </w:pPr>
    </w:p>
    <w:p w14:paraId="3AA680FE" w14:textId="77777777" w:rsidR="009A0C96" w:rsidRDefault="009A0C96" w:rsidP="00226697">
      <w:pPr>
        <w:jc w:val="right"/>
        <w:rPr>
          <w:rFonts w:ascii="GHEA Grapalat" w:hAnsi="GHEA Grapalat"/>
          <w:i/>
          <w:sz w:val="18"/>
          <w:lang w:val="hy-AM"/>
        </w:rPr>
      </w:pPr>
    </w:p>
    <w:p w14:paraId="04027229" w14:textId="77777777" w:rsidR="009A0C96" w:rsidRDefault="009A0C96" w:rsidP="00226697">
      <w:pPr>
        <w:jc w:val="right"/>
        <w:rPr>
          <w:rFonts w:ascii="GHEA Grapalat" w:hAnsi="GHEA Grapalat"/>
          <w:i/>
          <w:sz w:val="18"/>
          <w:lang w:val="hy-AM"/>
        </w:rPr>
      </w:pPr>
    </w:p>
    <w:p w14:paraId="3EB18CD7" w14:textId="77777777" w:rsidR="009A0C96" w:rsidRDefault="009A0C96" w:rsidP="00226697">
      <w:pPr>
        <w:jc w:val="right"/>
        <w:rPr>
          <w:rFonts w:ascii="GHEA Grapalat" w:hAnsi="GHEA Grapalat"/>
          <w:i/>
          <w:sz w:val="18"/>
          <w:lang w:val="hy-AM"/>
        </w:rPr>
      </w:pPr>
    </w:p>
    <w:p w14:paraId="6C0A37E5" w14:textId="77777777" w:rsidR="009A0C96" w:rsidRDefault="009A0C96" w:rsidP="00226697">
      <w:pPr>
        <w:jc w:val="right"/>
        <w:rPr>
          <w:rFonts w:ascii="GHEA Grapalat" w:hAnsi="GHEA Grapalat"/>
          <w:i/>
          <w:sz w:val="18"/>
          <w:lang w:val="hy-AM"/>
        </w:rPr>
      </w:pPr>
    </w:p>
    <w:p w14:paraId="675A62CD" w14:textId="77777777" w:rsidR="009A0C96" w:rsidRDefault="009A0C96" w:rsidP="00226697">
      <w:pPr>
        <w:jc w:val="right"/>
        <w:rPr>
          <w:rFonts w:ascii="GHEA Grapalat" w:hAnsi="GHEA Grapalat"/>
          <w:i/>
          <w:sz w:val="18"/>
          <w:lang w:val="hy-AM"/>
        </w:rPr>
      </w:pPr>
    </w:p>
    <w:p w14:paraId="72598EAB" w14:textId="77777777" w:rsidR="009A0C96" w:rsidRDefault="009A0C96" w:rsidP="00226697">
      <w:pPr>
        <w:jc w:val="right"/>
        <w:rPr>
          <w:rFonts w:ascii="GHEA Grapalat" w:hAnsi="GHEA Grapalat"/>
          <w:i/>
          <w:sz w:val="18"/>
          <w:lang w:val="hy-AM"/>
        </w:rPr>
      </w:pPr>
    </w:p>
    <w:p w14:paraId="0A2D9551" w14:textId="77777777" w:rsidR="009A0C96" w:rsidRDefault="009A0C96" w:rsidP="00226697">
      <w:pPr>
        <w:jc w:val="right"/>
        <w:rPr>
          <w:rFonts w:ascii="GHEA Grapalat" w:hAnsi="GHEA Grapalat"/>
          <w:i/>
          <w:sz w:val="18"/>
          <w:lang w:val="hy-AM"/>
        </w:rPr>
      </w:pPr>
    </w:p>
    <w:p w14:paraId="7337256A" w14:textId="77777777" w:rsidR="009A0C96" w:rsidRDefault="009A0C96" w:rsidP="00226697">
      <w:pPr>
        <w:jc w:val="right"/>
        <w:rPr>
          <w:rFonts w:ascii="GHEA Grapalat" w:hAnsi="GHEA Grapalat"/>
          <w:i/>
          <w:sz w:val="18"/>
          <w:lang w:val="hy-AM"/>
        </w:rPr>
      </w:pPr>
    </w:p>
    <w:p w14:paraId="0409134D" w14:textId="77777777" w:rsidR="009A0C96" w:rsidRDefault="009A0C96" w:rsidP="00226697">
      <w:pPr>
        <w:jc w:val="right"/>
        <w:rPr>
          <w:rFonts w:ascii="GHEA Grapalat" w:hAnsi="GHEA Grapalat"/>
          <w:i/>
          <w:sz w:val="18"/>
          <w:lang w:val="hy-AM"/>
        </w:rPr>
      </w:pPr>
    </w:p>
    <w:p w14:paraId="17F2F803" w14:textId="77777777" w:rsidR="009A0C96" w:rsidRDefault="009A0C96" w:rsidP="00226697">
      <w:pPr>
        <w:jc w:val="right"/>
        <w:rPr>
          <w:rFonts w:ascii="GHEA Grapalat" w:hAnsi="GHEA Grapalat"/>
          <w:i/>
          <w:sz w:val="18"/>
          <w:lang w:val="hy-AM"/>
        </w:rPr>
      </w:pPr>
    </w:p>
    <w:p w14:paraId="1A448885" w14:textId="77777777" w:rsidR="009A0C96" w:rsidRDefault="009A0C96" w:rsidP="00226697">
      <w:pPr>
        <w:jc w:val="right"/>
        <w:rPr>
          <w:rFonts w:ascii="GHEA Grapalat" w:hAnsi="GHEA Grapalat"/>
          <w:i/>
          <w:sz w:val="18"/>
          <w:lang w:val="hy-AM"/>
        </w:rPr>
      </w:pPr>
    </w:p>
    <w:p w14:paraId="02DF8BD9" w14:textId="77777777" w:rsidR="009A0C96" w:rsidRDefault="009A0C96" w:rsidP="00226697">
      <w:pPr>
        <w:jc w:val="right"/>
        <w:rPr>
          <w:rFonts w:ascii="GHEA Grapalat" w:hAnsi="GHEA Grapalat"/>
          <w:i/>
          <w:sz w:val="18"/>
          <w:lang w:val="hy-AM"/>
        </w:rPr>
      </w:pPr>
    </w:p>
    <w:p w14:paraId="2EFF3A23" w14:textId="77777777" w:rsidR="009A0C96" w:rsidRDefault="009A0C96" w:rsidP="00226697">
      <w:pPr>
        <w:jc w:val="right"/>
        <w:rPr>
          <w:rFonts w:ascii="GHEA Grapalat" w:hAnsi="GHEA Grapalat"/>
          <w:i/>
          <w:sz w:val="18"/>
          <w:lang w:val="hy-AM"/>
        </w:rPr>
      </w:pPr>
    </w:p>
    <w:p w14:paraId="3792DCC1" w14:textId="77777777" w:rsidR="009A0C96" w:rsidRDefault="009A0C96" w:rsidP="00226697">
      <w:pPr>
        <w:jc w:val="right"/>
        <w:rPr>
          <w:rFonts w:ascii="GHEA Grapalat" w:hAnsi="GHEA Grapalat"/>
          <w:i/>
          <w:sz w:val="18"/>
          <w:lang w:val="hy-AM"/>
        </w:rPr>
      </w:pPr>
    </w:p>
    <w:p w14:paraId="5E3FDBDB" w14:textId="77777777" w:rsidR="009A0C96" w:rsidRDefault="009A0C96" w:rsidP="00226697">
      <w:pPr>
        <w:jc w:val="right"/>
        <w:rPr>
          <w:rFonts w:ascii="GHEA Grapalat" w:hAnsi="GHEA Grapalat"/>
          <w:i/>
          <w:sz w:val="18"/>
          <w:lang w:val="hy-AM"/>
        </w:rPr>
      </w:pPr>
    </w:p>
    <w:p w14:paraId="4E3FF1B2" w14:textId="77777777" w:rsidR="009A0C96" w:rsidRDefault="009A0C96" w:rsidP="00226697">
      <w:pPr>
        <w:jc w:val="right"/>
        <w:rPr>
          <w:rFonts w:ascii="GHEA Grapalat" w:hAnsi="GHEA Grapalat"/>
          <w:i/>
          <w:sz w:val="18"/>
          <w:lang w:val="hy-AM"/>
        </w:rPr>
      </w:pPr>
    </w:p>
    <w:p w14:paraId="4D9789F8" w14:textId="77777777" w:rsidR="009A0C96" w:rsidRDefault="009A0C96" w:rsidP="00226697">
      <w:pPr>
        <w:jc w:val="right"/>
        <w:rPr>
          <w:rFonts w:ascii="GHEA Grapalat" w:hAnsi="GHEA Grapalat"/>
          <w:i/>
          <w:sz w:val="18"/>
          <w:lang w:val="hy-AM"/>
        </w:rPr>
      </w:pPr>
    </w:p>
    <w:p w14:paraId="50CEAD0E" w14:textId="77777777" w:rsidR="00561AC1" w:rsidRDefault="00561AC1" w:rsidP="00226697">
      <w:pPr>
        <w:jc w:val="right"/>
        <w:rPr>
          <w:rFonts w:ascii="GHEA Grapalat" w:hAnsi="GHEA Grapalat"/>
          <w:i/>
          <w:sz w:val="18"/>
          <w:lang w:val="hy-AM"/>
        </w:rPr>
      </w:pPr>
    </w:p>
    <w:p w14:paraId="626ECAA1" w14:textId="61568F92" w:rsidR="00226697" w:rsidRPr="0040442B" w:rsidRDefault="00226697" w:rsidP="00226697">
      <w:pPr>
        <w:jc w:val="right"/>
        <w:rPr>
          <w:rFonts w:ascii="GHEA Grapalat" w:hAnsi="GHEA Grapalat"/>
          <w:i/>
          <w:sz w:val="18"/>
          <w:lang w:val="hy-AM"/>
        </w:rPr>
      </w:pPr>
      <w:r w:rsidRPr="0040442B">
        <w:rPr>
          <w:rFonts w:ascii="GHEA Grapalat" w:hAnsi="GHEA Grapalat"/>
          <w:i/>
          <w:sz w:val="18"/>
          <w:lang w:val="hy-AM"/>
        </w:rPr>
        <w:t>Հավելված N 2</w:t>
      </w:r>
    </w:p>
    <w:p w14:paraId="4F606551" w14:textId="77777777" w:rsidR="00226697" w:rsidRPr="0040442B" w:rsidRDefault="00226697" w:rsidP="00226697">
      <w:pPr>
        <w:jc w:val="right"/>
        <w:rPr>
          <w:rFonts w:ascii="GHEA Grapalat" w:hAnsi="GHEA Grapalat"/>
          <w:b/>
          <w:bCs/>
          <w:i/>
          <w:sz w:val="18"/>
          <w:lang w:val="hy-AM"/>
        </w:rPr>
      </w:pPr>
      <w:r w:rsidRPr="0040442B">
        <w:rPr>
          <w:rFonts w:ascii="GHEA Grapalat" w:hAnsi="GHEA Grapalat"/>
          <w:b/>
          <w:bCs/>
          <w:i/>
          <w:sz w:val="18"/>
          <w:lang w:val="hy-AM"/>
        </w:rPr>
        <w:t xml:space="preserve">«         »              20  թ. կնքված </w:t>
      </w:r>
    </w:p>
    <w:p w14:paraId="401BC4AB" w14:textId="5807214E" w:rsidR="00226697" w:rsidRPr="0040442B" w:rsidRDefault="00226697" w:rsidP="00226697">
      <w:pPr>
        <w:jc w:val="right"/>
        <w:rPr>
          <w:rFonts w:ascii="GHEA Grapalat" w:hAnsi="GHEA Grapalat"/>
          <w:i/>
          <w:sz w:val="18"/>
          <w:lang w:val="hy-AM"/>
        </w:rPr>
      </w:pPr>
      <w:r w:rsidRPr="0040442B">
        <w:rPr>
          <w:rFonts w:ascii="GHEA Grapalat" w:hAnsi="GHEA Grapalat"/>
          <w:b/>
          <w:bCs/>
          <w:i/>
          <w:sz w:val="18"/>
          <w:lang w:val="hy-AM"/>
        </w:rPr>
        <w:t xml:space="preserve">    </w:t>
      </w:r>
      <w:r w:rsidR="00803574">
        <w:rPr>
          <w:rFonts w:ascii="GHEA Grapalat" w:hAnsi="GHEA Grapalat"/>
          <w:b/>
          <w:bCs/>
          <w:i/>
          <w:sz w:val="18"/>
          <w:lang w:val="hy-AM"/>
        </w:rPr>
        <w:t xml:space="preserve">                  «20ԴՊ-ԳՀԾՁԲ-26</w:t>
      </w:r>
      <w:r w:rsidRPr="0040442B">
        <w:rPr>
          <w:rFonts w:ascii="GHEA Grapalat" w:hAnsi="GHEA Grapalat"/>
          <w:b/>
          <w:bCs/>
          <w:i/>
          <w:sz w:val="18"/>
          <w:lang w:val="hy-AM"/>
        </w:rPr>
        <w:t>/</w:t>
      </w:r>
      <w:r w:rsidR="00DC6D5B">
        <w:rPr>
          <w:rFonts w:ascii="GHEA Grapalat" w:hAnsi="GHEA Grapalat"/>
          <w:b/>
          <w:bCs/>
          <w:i/>
          <w:sz w:val="18"/>
          <w:lang w:val="ru-RU"/>
        </w:rPr>
        <w:t>2</w:t>
      </w:r>
      <w:r w:rsidRPr="0040442B">
        <w:rPr>
          <w:rFonts w:ascii="GHEA Grapalat" w:hAnsi="GHEA Grapalat"/>
          <w:b/>
          <w:bCs/>
          <w:i/>
          <w:sz w:val="18"/>
          <w:lang w:val="hy-AM"/>
        </w:rPr>
        <w:t>»  ծածկագրով պայմանագրի</w:t>
      </w:r>
    </w:p>
    <w:p w14:paraId="0454B1B6" w14:textId="77777777" w:rsidR="00226697" w:rsidRPr="0040442B" w:rsidRDefault="00226697" w:rsidP="00226697">
      <w:pPr>
        <w:tabs>
          <w:tab w:val="left" w:pos="9540"/>
        </w:tabs>
        <w:rPr>
          <w:rFonts w:ascii="GHEA Grapalat" w:hAnsi="GHEA Grapalat"/>
          <w:sz w:val="20"/>
        </w:rPr>
      </w:pPr>
    </w:p>
    <w:p w14:paraId="40324193" w14:textId="77777777" w:rsidR="00226697" w:rsidRPr="0040442B" w:rsidRDefault="00226697" w:rsidP="00226697">
      <w:pPr>
        <w:jc w:val="center"/>
        <w:rPr>
          <w:rFonts w:ascii="GHEA Grapalat" w:hAnsi="GHEA Grapalat"/>
          <w:sz w:val="20"/>
        </w:rPr>
      </w:pP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cs="Sylfaen"/>
          <w:b/>
          <w:sz w:val="22"/>
          <w:szCs w:val="22"/>
        </w:rPr>
        <w:softHyphen/>
      </w:r>
      <w:r w:rsidRPr="0040442B">
        <w:rPr>
          <w:rFonts w:ascii="GHEA Grapalat" w:hAnsi="GHEA Grapalat"/>
          <w:sz w:val="20"/>
        </w:rPr>
        <w:t>ՎՃԱՐՄԱՆ ԺԱՄԱՆԱԿԱՑՈՒՅՑ*</w:t>
      </w:r>
    </w:p>
    <w:p w14:paraId="630A6F8E" w14:textId="77777777" w:rsidR="00226697" w:rsidRPr="0040442B" w:rsidRDefault="00226697" w:rsidP="00226697">
      <w:pPr>
        <w:jc w:val="right"/>
        <w:rPr>
          <w:rFonts w:ascii="GHEA Grapalat" w:hAnsi="GHEA Grapalat"/>
          <w:sz w:val="20"/>
        </w:rPr>
      </w:pPr>
      <w:r w:rsidRPr="0040442B">
        <w:rPr>
          <w:rFonts w:ascii="GHEA Grapalat" w:hAnsi="GHEA Grapalat"/>
          <w:sz w:val="20"/>
        </w:rPr>
        <w:t xml:space="preserve">                                                                                                                                                                                                            </w:t>
      </w:r>
      <w:r w:rsidRPr="0040442B">
        <w:rPr>
          <w:rFonts w:ascii="GHEA Grapalat" w:hAnsi="GHEA Grapalat" w:cs="Sylfaen"/>
          <w:sz w:val="18"/>
        </w:rPr>
        <w:t>ՀՀ</w:t>
      </w:r>
      <w:r w:rsidRPr="0040442B">
        <w:rPr>
          <w:rFonts w:ascii="GHEA Grapalat" w:hAnsi="GHEA Grapalat" w:cs="Sylfaen"/>
          <w:sz w:val="18"/>
          <w:lang w:val="es-ES"/>
        </w:rPr>
        <w:t xml:space="preserve"> </w:t>
      </w:r>
      <w:proofErr w:type="spellStart"/>
      <w:r w:rsidRPr="0040442B">
        <w:rPr>
          <w:rFonts w:ascii="GHEA Grapalat" w:hAnsi="GHEA Grapalat" w:cs="Sylfaen"/>
          <w:sz w:val="18"/>
        </w:rPr>
        <w:t>դրամ</w:t>
      </w:r>
      <w:proofErr w:type="spellEnd"/>
    </w:p>
    <w:tbl>
      <w:tblPr>
        <w:tblW w:w="11320"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2217"/>
        <w:gridCol w:w="414"/>
        <w:gridCol w:w="469"/>
        <w:gridCol w:w="469"/>
        <w:gridCol w:w="469"/>
        <w:gridCol w:w="469"/>
        <w:gridCol w:w="469"/>
        <w:gridCol w:w="469"/>
        <w:gridCol w:w="469"/>
        <w:gridCol w:w="469"/>
        <w:gridCol w:w="469"/>
        <w:gridCol w:w="469"/>
        <w:gridCol w:w="469"/>
        <w:gridCol w:w="549"/>
      </w:tblGrid>
      <w:tr w:rsidR="00226697" w:rsidRPr="0040442B" w14:paraId="509E5EFC" w14:textId="77777777" w:rsidTr="008B5237">
        <w:tc>
          <w:tcPr>
            <w:tcW w:w="11320" w:type="dxa"/>
            <w:gridSpan w:val="16"/>
          </w:tcPr>
          <w:p w14:paraId="22667B8C" w14:textId="77777777" w:rsidR="00226697" w:rsidRPr="0040442B" w:rsidRDefault="00226697" w:rsidP="008B5237">
            <w:pPr>
              <w:jc w:val="center"/>
              <w:rPr>
                <w:rFonts w:ascii="GHEA Grapalat" w:hAnsi="GHEA Grapalat"/>
                <w:sz w:val="18"/>
                <w:lang w:val="es-ES"/>
              </w:rPr>
            </w:pPr>
            <w:proofErr w:type="spellStart"/>
            <w:r w:rsidRPr="0040442B">
              <w:rPr>
                <w:rFonts w:ascii="GHEA Grapalat" w:hAnsi="GHEA Grapalat"/>
                <w:sz w:val="18"/>
                <w:lang w:val="es-ES"/>
              </w:rPr>
              <w:t>Ծառայության</w:t>
            </w:r>
            <w:proofErr w:type="spellEnd"/>
          </w:p>
        </w:tc>
      </w:tr>
      <w:tr w:rsidR="00226697" w:rsidRPr="00B06D9D" w14:paraId="4BC14590" w14:textId="77777777" w:rsidTr="003A5839">
        <w:tc>
          <w:tcPr>
            <w:tcW w:w="1451" w:type="dxa"/>
            <w:vAlign w:val="center"/>
          </w:tcPr>
          <w:p w14:paraId="66AEBB11" w14:textId="77777777" w:rsidR="00226697" w:rsidRPr="0040442B" w:rsidRDefault="00226697" w:rsidP="008B5237">
            <w:pPr>
              <w:jc w:val="center"/>
              <w:rPr>
                <w:rFonts w:ascii="GHEA Grapalat" w:hAnsi="GHEA Grapalat"/>
                <w:sz w:val="18"/>
                <w:lang w:val="es-ES"/>
              </w:rPr>
            </w:pPr>
            <w:proofErr w:type="spellStart"/>
            <w:r w:rsidRPr="0040442B">
              <w:rPr>
                <w:rFonts w:ascii="GHEA Grapalat" w:hAnsi="GHEA Grapalat"/>
                <w:sz w:val="18"/>
              </w:rPr>
              <w:t>հրավերով</w:t>
            </w:r>
            <w:proofErr w:type="spellEnd"/>
            <w:r w:rsidRPr="0040442B">
              <w:rPr>
                <w:rFonts w:ascii="GHEA Grapalat" w:hAnsi="GHEA Grapalat"/>
                <w:sz w:val="18"/>
              </w:rPr>
              <w:t xml:space="preserve"> </w:t>
            </w:r>
            <w:proofErr w:type="spellStart"/>
            <w:r w:rsidRPr="0040442B">
              <w:rPr>
                <w:rFonts w:ascii="GHEA Grapalat" w:hAnsi="GHEA Grapalat"/>
                <w:sz w:val="18"/>
              </w:rPr>
              <w:t>նախատեսված</w:t>
            </w:r>
            <w:proofErr w:type="spellEnd"/>
            <w:r w:rsidRPr="0040442B">
              <w:rPr>
                <w:rFonts w:ascii="GHEA Grapalat" w:hAnsi="GHEA Grapalat"/>
                <w:sz w:val="18"/>
              </w:rPr>
              <w:t xml:space="preserve"> </w:t>
            </w:r>
            <w:proofErr w:type="spellStart"/>
            <w:r w:rsidRPr="0040442B">
              <w:rPr>
                <w:rFonts w:ascii="GHEA Grapalat" w:hAnsi="GHEA Grapalat"/>
                <w:sz w:val="18"/>
              </w:rPr>
              <w:t>չափաբաժնի</w:t>
            </w:r>
            <w:proofErr w:type="spellEnd"/>
            <w:r w:rsidRPr="0040442B">
              <w:rPr>
                <w:rFonts w:ascii="GHEA Grapalat" w:hAnsi="GHEA Grapalat"/>
                <w:sz w:val="18"/>
              </w:rPr>
              <w:t xml:space="preserve"> </w:t>
            </w:r>
            <w:proofErr w:type="spellStart"/>
            <w:r w:rsidRPr="0040442B">
              <w:rPr>
                <w:rFonts w:ascii="GHEA Grapalat" w:hAnsi="GHEA Grapalat"/>
                <w:sz w:val="18"/>
              </w:rPr>
              <w:t>համարը</w:t>
            </w:r>
            <w:proofErr w:type="spellEnd"/>
          </w:p>
        </w:tc>
        <w:tc>
          <w:tcPr>
            <w:tcW w:w="1530" w:type="dxa"/>
            <w:vAlign w:val="center"/>
          </w:tcPr>
          <w:p w14:paraId="584B6CFE" w14:textId="77777777" w:rsidR="00226697" w:rsidRPr="0040442B" w:rsidRDefault="00226697" w:rsidP="008B5237">
            <w:pPr>
              <w:jc w:val="center"/>
              <w:rPr>
                <w:rFonts w:ascii="GHEA Grapalat" w:hAnsi="GHEA Grapalat"/>
                <w:sz w:val="18"/>
                <w:lang w:val="es-ES"/>
              </w:rPr>
            </w:pPr>
            <w:proofErr w:type="spellStart"/>
            <w:r w:rsidRPr="0040442B">
              <w:rPr>
                <w:rFonts w:ascii="GHEA Grapalat" w:hAnsi="GHEA Grapalat"/>
                <w:sz w:val="18"/>
              </w:rPr>
              <w:t>գնումների</w:t>
            </w:r>
            <w:proofErr w:type="spellEnd"/>
            <w:r w:rsidRPr="0040442B">
              <w:rPr>
                <w:rFonts w:ascii="GHEA Grapalat" w:hAnsi="GHEA Grapalat"/>
                <w:sz w:val="18"/>
                <w:lang w:val="es-ES"/>
              </w:rPr>
              <w:t xml:space="preserve"> </w:t>
            </w:r>
            <w:proofErr w:type="spellStart"/>
            <w:r w:rsidRPr="0040442B">
              <w:rPr>
                <w:rFonts w:ascii="GHEA Grapalat" w:hAnsi="GHEA Grapalat"/>
                <w:sz w:val="18"/>
              </w:rPr>
              <w:t>պլանով</w:t>
            </w:r>
            <w:proofErr w:type="spellEnd"/>
            <w:r w:rsidRPr="0040442B">
              <w:rPr>
                <w:rFonts w:ascii="GHEA Grapalat" w:hAnsi="GHEA Grapalat"/>
                <w:sz w:val="18"/>
                <w:lang w:val="es-ES"/>
              </w:rPr>
              <w:t xml:space="preserve"> </w:t>
            </w:r>
            <w:proofErr w:type="spellStart"/>
            <w:r w:rsidRPr="0040442B">
              <w:rPr>
                <w:rFonts w:ascii="GHEA Grapalat" w:hAnsi="GHEA Grapalat"/>
                <w:sz w:val="18"/>
              </w:rPr>
              <w:t>նախատեսված</w:t>
            </w:r>
            <w:proofErr w:type="spellEnd"/>
            <w:r w:rsidRPr="0040442B">
              <w:rPr>
                <w:rFonts w:ascii="GHEA Grapalat" w:hAnsi="GHEA Grapalat"/>
                <w:sz w:val="18"/>
                <w:lang w:val="es-ES"/>
              </w:rPr>
              <w:t xml:space="preserve"> </w:t>
            </w:r>
            <w:proofErr w:type="spellStart"/>
            <w:r w:rsidRPr="0040442B">
              <w:rPr>
                <w:rFonts w:ascii="GHEA Grapalat" w:hAnsi="GHEA Grapalat"/>
                <w:sz w:val="18"/>
              </w:rPr>
              <w:t>միջանցիկ</w:t>
            </w:r>
            <w:proofErr w:type="spellEnd"/>
            <w:r w:rsidRPr="0040442B">
              <w:rPr>
                <w:rFonts w:ascii="GHEA Grapalat" w:hAnsi="GHEA Grapalat"/>
                <w:sz w:val="18"/>
                <w:lang w:val="es-ES"/>
              </w:rPr>
              <w:t xml:space="preserve"> </w:t>
            </w:r>
            <w:proofErr w:type="spellStart"/>
            <w:r w:rsidRPr="0040442B">
              <w:rPr>
                <w:rFonts w:ascii="GHEA Grapalat" w:hAnsi="GHEA Grapalat"/>
                <w:sz w:val="18"/>
              </w:rPr>
              <w:t>ծածկագիրը</w:t>
            </w:r>
            <w:proofErr w:type="spellEnd"/>
            <w:r w:rsidRPr="0040442B">
              <w:rPr>
                <w:rFonts w:ascii="GHEA Grapalat" w:hAnsi="GHEA Grapalat"/>
                <w:sz w:val="18"/>
                <w:lang w:val="es-ES"/>
              </w:rPr>
              <w:t xml:space="preserve">` </w:t>
            </w:r>
            <w:proofErr w:type="spellStart"/>
            <w:r w:rsidRPr="0040442B">
              <w:rPr>
                <w:rFonts w:ascii="GHEA Grapalat" w:hAnsi="GHEA Grapalat"/>
                <w:sz w:val="18"/>
              </w:rPr>
              <w:t>ըստ</w:t>
            </w:r>
            <w:proofErr w:type="spellEnd"/>
            <w:r w:rsidRPr="0040442B">
              <w:rPr>
                <w:rFonts w:ascii="GHEA Grapalat" w:hAnsi="GHEA Grapalat"/>
                <w:sz w:val="18"/>
                <w:lang w:val="es-ES"/>
              </w:rPr>
              <w:t xml:space="preserve"> </w:t>
            </w:r>
            <w:r w:rsidRPr="0040442B">
              <w:rPr>
                <w:rFonts w:ascii="GHEA Grapalat" w:hAnsi="GHEA Grapalat"/>
                <w:sz w:val="18"/>
              </w:rPr>
              <w:t>ԳՄԱ</w:t>
            </w:r>
            <w:r w:rsidRPr="0040442B">
              <w:rPr>
                <w:rFonts w:ascii="GHEA Grapalat" w:hAnsi="GHEA Grapalat"/>
                <w:sz w:val="18"/>
                <w:lang w:val="es-ES"/>
              </w:rPr>
              <w:t xml:space="preserve"> </w:t>
            </w:r>
            <w:proofErr w:type="spellStart"/>
            <w:r w:rsidRPr="0040442B">
              <w:rPr>
                <w:rFonts w:ascii="GHEA Grapalat" w:hAnsi="GHEA Grapalat"/>
                <w:sz w:val="18"/>
              </w:rPr>
              <w:t>դասակարգման</w:t>
            </w:r>
            <w:proofErr w:type="spellEnd"/>
            <w:r w:rsidRPr="0040442B">
              <w:rPr>
                <w:rFonts w:ascii="GHEA Grapalat" w:hAnsi="GHEA Grapalat"/>
                <w:sz w:val="18"/>
                <w:lang w:val="es-ES"/>
              </w:rPr>
              <w:t xml:space="preserve"> (CPV)</w:t>
            </w:r>
          </w:p>
        </w:tc>
        <w:tc>
          <w:tcPr>
            <w:tcW w:w="2217" w:type="dxa"/>
            <w:vAlign w:val="center"/>
          </w:tcPr>
          <w:p w14:paraId="60A122BD" w14:textId="77777777" w:rsidR="00226697" w:rsidRPr="0040442B" w:rsidRDefault="00226697" w:rsidP="008B5237">
            <w:pPr>
              <w:jc w:val="center"/>
              <w:rPr>
                <w:rFonts w:ascii="GHEA Grapalat" w:hAnsi="GHEA Grapalat"/>
                <w:sz w:val="18"/>
                <w:lang w:val="es-ES"/>
              </w:rPr>
            </w:pPr>
            <w:proofErr w:type="spellStart"/>
            <w:r w:rsidRPr="0040442B">
              <w:rPr>
                <w:rFonts w:ascii="GHEA Grapalat" w:hAnsi="GHEA Grapalat"/>
                <w:sz w:val="18"/>
              </w:rPr>
              <w:t>անվանումը</w:t>
            </w:r>
            <w:proofErr w:type="spellEnd"/>
          </w:p>
        </w:tc>
        <w:tc>
          <w:tcPr>
            <w:tcW w:w="6122" w:type="dxa"/>
            <w:gridSpan w:val="13"/>
            <w:vAlign w:val="center"/>
          </w:tcPr>
          <w:p w14:paraId="20BE9E07" w14:textId="4152A2BD" w:rsidR="00226697" w:rsidRPr="0040442B" w:rsidRDefault="00226697" w:rsidP="00561AC1">
            <w:pPr>
              <w:jc w:val="both"/>
              <w:rPr>
                <w:rFonts w:ascii="GHEA Grapalat" w:hAnsi="GHEA Grapalat"/>
                <w:sz w:val="18"/>
                <w:lang w:val="es-ES"/>
              </w:rPr>
            </w:pPr>
            <w:proofErr w:type="spellStart"/>
            <w:r w:rsidRPr="0040442B">
              <w:rPr>
                <w:rFonts w:ascii="GHEA Grapalat" w:hAnsi="GHEA Grapalat"/>
                <w:sz w:val="18"/>
                <w:lang w:val="es-ES"/>
              </w:rPr>
              <w:t>դիմաց</w:t>
            </w:r>
            <w:proofErr w:type="spellEnd"/>
            <w:r w:rsidRPr="0040442B">
              <w:rPr>
                <w:rFonts w:ascii="GHEA Grapalat" w:hAnsi="GHEA Grapalat"/>
                <w:sz w:val="18"/>
                <w:lang w:val="es-ES"/>
              </w:rPr>
              <w:t xml:space="preserve"> </w:t>
            </w:r>
            <w:proofErr w:type="spellStart"/>
            <w:r w:rsidRPr="0040442B">
              <w:rPr>
                <w:rFonts w:ascii="GHEA Grapalat" w:hAnsi="GHEA Grapalat"/>
                <w:sz w:val="18"/>
                <w:lang w:val="es-ES"/>
              </w:rPr>
              <w:t>վճարումները</w:t>
            </w:r>
            <w:proofErr w:type="spellEnd"/>
            <w:r w:rsidRPr="0040442B">
              <w:rPr>
                <w:rFonts w:ascii="GHEA Grapalat" w:hAnsi="GHEA Grapalat"/>
                <w:sz w:val="18"/>
                <w:lang w:val="es-ES"/>
              </w:rPr>
              <w:t xml:space="preserve"> </w:t>
            </w:r>
            <w:proofErr w:type="spellStart"/>
            <w:r w:rsidRPr="0040442B">
              <w:rPr>
                <w:rFonts w:ascii="GHEA Grapalat" w:hAnsi="GHEA Grapalat"/>
                <w:sz w:val="18"/>
                <w:lang w:val="es-ES"/>
              </w:rPr>
              <w:t>նախատեսվում</w:t>
            </w:r>
            <w:proofErr w:type="spellEnd"/>
            <w:r w:rsidRPr="0040442B">
              <w:rPr>
                <w:rFonts w:ascii="GHEA Grapalat" w:hAnsi="GHEA Grapalat"/>
                <w:sz w:val="18"/>
                <w:lang w:val="es-ES"/>
              </w:rPr>
              <w:t xml:space="preserve"> է </w:t>
            </w:r>
            <w:proofErr w:type="spellStart"/>
            <w:r w:rsidRPr="0040442B">
              <w:rPr>
                <w:rFonts w:ascii="GHEA Grapalat" w:hAnsi="GHEA Grapalat"/>
                <w:sz w:val="18"/>
                <w:lang w:val="es-ES"/>
              </w:rPr>
              <w:t>իրականացնել</w:t>
            </w:r>
            <w:proofErr w:type="spellEnd"/>
            <w:r w:rsidRPr="0040442B">
              <w:rPr>
                <w:rFonts w:ascii="GHEA Grapalat" w:hAnsi="GHEA Grapalat"/>
                <w:sz w:val="18"/>
                <w:lang w:val="es-ES"/>
              </w:rPr>
              <w:t xml:space="preserve"> 202</w:t>
            </w:r>
            <w:r w:rsidR="00561AC1">
              <w:rPr>
                <w:rFonts w:ascii="GHEA Grapalat" w:hAnsi="GHEA Grapalat"/>
                <w:sz w:val="18"/>
                <w:lang w:val="es-ES"/>
              </w:rPr>
              <w:t>6</w:t>
            </w:r>
            <w:r w:rsidRPr="0040442B">
              <w:rPr>
                <w:rFonts w:ascii="GHEA Grapalat" w:hAnsi="GHEA Grapalat"/>
                <w:sz w:val="18"/>
                <w:lang w:val="es-ES"/>
              </w:rPr>
              <w:t xml:space="preserve">թ-ին` </w:t>
            </w:r>
            <w:proofErr w:type="spellStart"/>
            <w:r w:rsidRPr="0040442B">
              <w:rPr>
                <w:rFonts w:ascii="GHEA Grapalat" w:hAnsi="GHEA Grapalat"/>
                <w:sz w:val="18"/>
                <w:lang w:val="es-ES"/>
              </w:rPr>
              <w:t>ըստ</w:t>
            </w:r>
            <w:proofErr w:type="spellEnd"/>
            <w:r w:rsidRPr="0040442B">
              <w:rPr>
                <w:rFonts w:ascii="GHEA Grapalat" w:hAnsi="GHEA Grapalat"/>
                <w:sz w:val="18"/>
                <w:lang w:val="es-ES"/>
              </w:rPr>
              <w:t xml:space="preserve"> </w:t>
            </w:r>
            <w:proofErr w:type="spellStart"/>
            <w:r w:rsidRPr="0040442B">
              <w:rPr>
                <w:rFonts w:ascii="GHEA Grapalat" w:hAnsi="GHEA Grapalat"/>
                <w:sz w:val="18"/>
                <w:lang w:val="es-ES"/>
              </w:rPr>
              <w:t>ամիսների</w:t>
            </w:r>
            <w:proofErr w:type="spellEnd"/>
            <w:r w:rsidRPr="0040442B">
              <w:rPr>
                <w:rFonts w:ascii="GHEA Grapalat" w:hAnsi="GHEA Grapalat"/>
                <w:sz w:val="18"/>
                <w:lang w:val="es-ES"/>
              </w:rPr>
              <w:t xml:space="preserve">, </w:t>
            </w:r>
            <w:proofErr w:type="spellStart"/>
            <w:r w:rsidRPr="0040442B">
              <w:rPr>
                <w:rFonts w:ascii="GHEA Grapalat" w:hAnsi="GHEA Grapalat"/>
                <w:sz w:val="18"/>
                <w:lang w:val="es-ES"/>
              </w:rPr>
              <w:t>այդ</w:t>
            </w:r>
            <w:proofErr w:type="spellEnd"/>
            <w:r w:rsidRPr="0040442B">
              <w:rPr>
                <w:rFonts w:ascii="GHEA Grapalat" w:hAnsi="GHEA Grapalat"/>
                <w:sz w:val="18"/>
                <w:lang w:val="es-ES"/>
              </w:rPr>
              <w:t xml:space="preserve"> </w:t>
            </w:r>
            <w:proofErr w:type="spellStart"/>
            <w:r w:rsidRPr="0040442B">
              <w:rPr>
                <w:rFonts w:ascii="GHEA Grapalat" w:hAnsi="GHEA Grapalat"/>
                <w:sz w:val="18"/>
                <w:lang w:val="es-ES"/>
              </w:rPr>
              <w:t>թվում</w:t>
            </w:r>
            <w:proofErr w:type="spellEnd"/>
            <w:r w:rsidRPr="0040442B">
              <w:rPr>
                <w:rFonts w:ascii="GHEA Grapalat" w:hAnsi="GHEA Grapalat"/>
                <w:sz w:val="18"/>
                <w:lang w:val="es-ES"/>
              </w:rPr>
              <w:t>**</w:t>
            </w:r>
          </w:p>
        </w:tc>
      </w:tr>
      <w:tr w:rsidR="00226697" w:rsidRPr="0040442B" w14:paraId="4520CECC" w14:textId="77777777" w:rsidTr="003A5839">
        <w:trPr>
          <w:cantSplit/>
          <w:trHeight w:val="1538"/>
        </w:trPr>
        <w:tc>
          <w:tcPr>
            <w:tcW w:w="1451" w:type="dxa"/>
          </w:tcPr>
          <w:p w14:paraId="5096890B" w14:textId="77777777" w:rsidR="00226697" w:rsidRPr="0040442B" w:rsidRDefault="00226697" w:rsidP="008B5237">
            <w:pPr>
              <w:jc w:val="center"/>
              <w:rPr>
                <w:rFonts w:ascii="GHEA Grapalat" w:hAnsi="GHEA Grapalat"/>
                <w:sz w:val="20"/>
                <w:lang w:val="es-ES"/>
              </w:rPr>
            </w:pPr>
          </w:p>
        </w:tc>
        <w:tc>
          <w:tcPr>
            <w:tcW w:w="1530" w:type="dxa"/>
          </w:tcPr>
          <w:p w14:paraId="3A143BC5" w14:textId="77777777" w:rsidR="00226697" w:rsidRPr="0040442B" w:rsidRDefault="00226697" w:rsidP="008B5237">
            <w:pPr>
              <w:jc w:val="center"/>
              <w:rPr>
                <w:rFonts w:ascii="GHEA Grapalat" w:hAnsi="GHEA Grapalat"/>
                <w:sz w:val="20"/>
                <w:lang w:val="es-ES"/>
              </w:rPr>
            </w:pPr>
          </w:p>
        </w:tc>
        <w:tc>
          <w:tcPr>
            <w:tcW w:w="2217" w:type="dxa"/>
          </w:tcPr>
          <w:p w14:paraId="3545C710" w14:textId="77777777" w:rsidR="00226697" w:rsidRPr="0040442B" w:rsidRDefault="00226697" w:rsidP="008B5237">
            <w:pPr>
              <w:jc w:val="center"/>
              <w:rPr>
                <w:rFonts w:ascii="GHEA Grapalat" w:hAnsi="GHEA Grapalat"/>
                <w:sz w:val="20"/>
                <w:lang w:val="es-ES"/>
              </w:rPr>
            </w:pPr>
          </w:p>
        </w:tc>
        <w:tc>
          <w:tcPr>
            <w:tcW w:w="414" w:type="dxa"/>
            <w:textDirection w:val="btLr"/>
            <w:vAlign w:val="center"/>
          </w:tcPr>
          <w:p w14:paraId="50F28A20"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հունվար</w:t>
            </w:r>
          </w:p>
        </w:tc>
        <w:tc>
          <w:tcPr>
            <w:tcW w:w="469" w:type="dxa"/>
            <w:textDirection w:val="btLr"/>
            <w:vAlign w:val="center"/>
          </w:tcPr>
          <w:p w14:paraId="03A9DB40" w14:textId="77777777" w:rsidR="00226697" w:rsidRPr="0040442B" w:rsidRDefault="00226697" w:rsidP="008B5237">
            <w:pPr>
              <w:ind w:left="113" w:right="-7"/>
              <w:jc w:val="center"/>
              <w:rPr>
                <w:rFonts w:ascii="GHEA Grapalat" w:hAnsi="GHEA Grapalat" w:cs="Sylfaen"/>
                <w:sz w:val="18"/>
                <w:szCs w:val="22"/>
                <w:lang w:val="pt-BR"/>
              </w:rPr>
            </w:pPr>
            <w:r w:rsidRPr="0040442B">
              <w:rPr>
                <w:rFonts w:ascii="GHEA Grapalat" w:hAnsi="GHEA Grapalat" w:cs="Sylfaen"/>
                <w:sz w:val="18"/>
                <w:szCs w:val="22"/>
                <w:lang w:val="pt-BR"/>
              </w:rPr>
              <w:t>փետրվար</w:t>
            </w:r>
          </w:p>
        </w:tc>
        <w:tc>
          <w:tcPr>
            <w:tcW w:w="469" w:type="dxa"/>
            <w:textDirection w:val="btLr"/>
            <w:vAlign w:val="center"/>
          </w:tcPr>
          <w:p w14:paraId="264CCFC3"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մարտ</w:t>
            </w:r>
          </w:p>
        </w:tc>
        <w:tc>
          <w:tcPr>
            <w:tcW w:w="469" w:type="dxa"/>
            <w:textDirection w:val="btLr"/>
            <w:vAlign w:val="center"/>
          </w:tcPr>
          <w:p w14:paraId="6BCB3771" w14:textId="77777777" w:rsidR="00226697" w:rsidRPr="0040442B" w:rsidRDefault="00226697" w:rsidP="008B5237">
            <w:pPr>
              <w:ind w:left="113" w:right="-7"/>
              <w:jc w:val="center"/>
              <w:rPr>
                <w:rFonts w:ascii="GHEA Grapalat" w:hAnsi="GHEA Grapalat" w:cs="Sylfaen"/>
                <w:sz w:val="18"/>
                <w:szCs w:val="22"/>
                <w:lang w:val="pt-BR"/>
              </w:rPr>
            </w:pPr>
            <w:r w:rsidRPr="0040442B">
              <w:rPr>
                <w:rFonts w:ascii="GHEA Grapalat" w:hAnsi="GHEA Grapalat" w:cs="Sylfaen"/>
                <w:sz w:val="18"/>
                <w:szCs w:val="22"/>
                <w:lang w:val="pt-BR"/>
              </w:rPr>
              <w:t>ապրիլ</w:t>
            </w:r>
          </w:p>
        </w:tc>
        <w:tc>
          <w:tcPr>
            <w:tcW w:w="469" w:type="dxa"/>
            <w:textDirection w:val="btLr"/>
            <w:vAlign w:val="center"/>
          </w:tcPr>
          <w:p w14:paraId="6E1ACE74"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մայիս</w:t>
            </w:r>
          </w:p>
        </w:tc>
        <w:tc>
          <w:tcPr>
            <w:tcW w:w="469" w:type="dxa"/>
            <w:textDirection w:val="btLr"/>
            <w:vAlign w:val="center"/>
          </w:tcPr>
          <w:p w14:paraId="156F2145"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հունիս</w:t>
            </w:r>
          </w:p>
        </w:tc>
        <w:tc>
          <w:tcPr>
            <w:tcW w:w="469" w:type="dxa"/>
            <w:textDirection w:val="btLr"/>
            <w:vAlign w:val="center"/>
          </w:tcPr>
          <w:p w14:paraId="635C018C"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հուլիս</w:t>
            </w:r>
            <w:r w:rsidRPr="0040442B">
              <w:rPr>
                <w:rFonts w:ascii="GHEA Grapalat" w:hAnsi="GHEA Grapalat" w:cs="Times Armenian"/>
                <w:sz w:val="18"/>
                <w:szCs w:val="22"/>
                <w:lang w:val="pt-BR"/>
              </w:rPr>
              <w:t xml:space="preserve"> </w:t>
            </w:r>
          </w:p>
        </w:tc>
        <w:tc>
          <w:tcPr>
            <w:tcW w:w="469" w:type="dxa"/>
            <w:textDirection w:val="btLr"/>
            <w:vAlign w:val="center"/>
          </w:tcPr>
          <w:p w14:paraId="5BB43B83"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օգոստոս</w:t>
            </w:r>
          </w:p>
        </w:tc>
        <w:tc>
          <w:tcPr>
            <w:tcW w:w="469" w:type="dxa"/>
            <w:textDirection w:val="btLr"/>
            <w:vAlign w:val="center"/>
          </w:tcPr>
          <w:p w14:paraId="2C5C00C2"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սեպտեմբեր</w:t>
            </w:r>
            <w:r w:rsidRPr="0040442B">
              <w:rPr>
                <w:rFonts w:ascii="GHEA Grapalat" w:hAnsi="GHEA Grapalat" w:cs="Times Armenian"/>
                <w:sz w:val="18"/>
                <w:szCs w:val="22"/>
                <w:lang w:val="pt-BR"/>
              </w:rPr>
              <w:t xml:space="preserve"> </w:t>
            </w:r>
          </w:p>
        </w:tc>
        <w:tc>
          <w:tcPr>
            <w:tcW w:w="469" w:type="dxa"/>
            <w:textDirection w:val="btLr"/>
            <w:vAlign w:val="center"/>
          </w:tcPr>
          <w:p w14:paraId="6095E918"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հոկտեմբեր</w:t>
            </w:r>
          </w:p>
        </w:tc>
        <w:tc>
          <w:tcPr>
            <w:tcW w:w="469" w:type="dxa"/>
            <w:textDirection w:val="btLr"/>
            <w:vAlign w:val="center"/>
          </w:tcPr>
          <w:p w14:paraId="721C16A8"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sz w:val="18"/>
              </w:rPr>
              <w:t xml:space="preserve"> </w:t>
            </w:r>
            <w:r w:rsidRPr="0040442B">
              <w:rPr>
                <w:rFonts w:ascii="GHEA Grapalat" w:hAnsi="GHEA Grapalat" w:cs="Sylfaen"/>
                <w:sz w:val="18"/>
                <w:szCs w:val="22"/>
                <w:lang w:val="pt-BR"/>
              </w:rPr>
              <w:t>նոյեմբեր</w:t>
            </w:r>
          </w:p>
        </w:tc>
        <w:tc>
          <w:tcPr>
            <w:tcW w:w="469" w:type="dxa"/>
            <w:textDirection w:val="btLr"/>
            <w:vAlign w:val="center"/>
          </w:tcPr>
          <w:p w14:paraId="3A9E1C2C" w14:textId="77777777" w:rsidR="00226697" w:rsidRPr="0040442B" w:rsidRDefault="00226697" w:rsidP="008B5237">
            <w:pPr>
              <w:ind w:left="113" w:right="-7"/>
              <w:jc w:val="center"/>
              <w:rPr>
                <w:rFonts w:ascii="GHEA Grapalat" w:hAnsi="GHEA Grapalat"/>
                <w:sz w:val="18"/>
                <w:szCs w:val="22"/>
                <w:lang w:val="pt-BR"/>
              </w:rPr>
            </w:pPr>
            <w:r w:rsidRPr="0040442B">
              <w:rPr>
                <w:rFonts w:ascii="GHEA Grapalat" w:hAnsi="GHEA Grapalat" w:cs="Sylfaen"/>
                <w:sz w:val="18"/>
                <w:szCs w:val="22"/>
                <w:lang w:val="pt-BR"/>
              </w:rPr>
              <w:t>դեկտեմբեր</w:t>
            </w:r>
          </w:p>
        </w:tc>
        <w:tc>
          <w:tcPr>
            <w:tcW w:w="549" w:type="dxa"/>
            <w:textDirection w:val="btLr"/>
            <w:vAlign w:val="center"/>
          </w:tcPr>
          <w:p w14:paraId="5EABA89D" w14:textId="77777777" w:rsidR="00226697" w:rsidRPr="0040442B" w:rsidRDefault="00226697" w:rsidP="008B5237">
            <w:pPr>
              <w:ind w:left="113" w:right="-1"/>
              <w:jc w:val="center"/>
              <w:rPr>
                <w:rFonts w:ascii="GHEA Grapalat" w:hAnsi="GHEA Grapalat"/>
                <w:sz w:val="18"/>
                <w:szCs w:val="22"/>
                <w:lang w:val="pt-BR"/>
              </w:rPr>
            </w:pPr>
            <w:r w:rsidRPr="0040442B">
              <w:rPr>
                <w:rFonts w:ascii="GHEA Grapalat" w:hAnsi="GHEA Grapalat" w:cs="Sylfaen"/>
                <w:sz w:val="18"/>
                <w:szCs w:val="22"/>
                <w:lang w:val="pt-BR"/>
              </w:rPr>
              <w:t>Ընդամենը</w:t>
            </w:r>
          </w:p>
          <w:p w14:paraId="7A7066B3" w14:textId="77777777" w:rsidR="00226697" w:rsidRPr="0040442B" w:rsidRDefault="00226697" w:rsidP="008B5237">
            <w:pPr>
              <w:ind w:left="113" w:right="113"/>
              <w:jc w:val="center"/>
              <w:rPr>
                <w:rFonts w:ascii="GHEA Grapalat" w:hAnsi="GHEA Grapalat"/>
                <w:sz w:val="18"/>
                <w:lang w:val="es-ES"/>
              </w:rPr>
            </w:pPr>
          </w:p>
        </w:tc>
      </w:tr>
      <w:tr w:rsidR="00803574" w:rsidRPr="0040442B" w14:paraId="540C17E7" w14:textId="77777777" w:rsidTr="003A5839">
        <w:trPr>
          <w:trHeight w:val="1538"/>
        </w:trPr>
        <w:tc>
          <w:tcPr>
            <w:tcW w:w="1451" w:type="dxa"/>
          </w:tcPr>
          <w:p w14:paraId="16AA45FF" w14:textId="77777777" w:rsidR="00803574" w:rsidRPr="0040442B" w:rsidRDefault="00803574" w:rsidP="00803574">
            <w:pPr>
              <w:jc w:val="center"/>
              <w:rPr>
                <w:rFonts w:ascii="Sylfaen" w:hAnsi="Sylfaen"/>
                <w:sz w:val="18"/>
                <w:szCs w:val="18"/>
                <w:lang w:val="es-ES"/>
              </w:rPr>
            </w:pPr>
          </w:p>
          <w:p w14:paraId="1D4C11F8" w14:textId="77777777" w:rsidR="00803574" w:rsidRPr="0040442B" w:rsidRDefault="00803574" w:rsidP="00803574">
            <w:pPr>
              <w:jc w:val="center"/>
              <w:rPr>
                <w:rFonts w:ascii="GHEA Grapalat" w:hAnsi="GHEA Grapalat"/>
                <w:sz w:val="18"/>
                <w:szCs w:val="18"/>
                <w:lang w:val="es-ES"/>
              </w:rPr>
            </w:pPr>
            <w:r w:rsidRPr="0040442B">
              <w:rPr>
                <w:rFonts w:ascii="Sylfaen" w:hAnsi="Sylfaen"/>
                <w:sz w:val="18"/>
                <w:szCs w:val="18"/>
                <w:lang w:val="es-ES"/>
              </w:rPr>
              <w:t>1</w:t>
            </w:r>
          </w:p>
        </w:tc>
        <w:tc>
          <w:tcPr>
            <w:tcW w:w="1530" w:type="dxa"/>
          </w:tcPr>
          <w:p w14:paraId="0A5A11C4" w14:textId="77777777" w:rsidR="00803574" w:rsidRPr="0040442B" w:rsidRDefault="00803574" w:rsidP="00803574">
            <w:pPr>
              <w:jc w:val="center"/>
              <w:rPr>
                <w:rFonts w:ascii="Sylfaen" w:hAnsi="Sylfaen" w:cs="Sylfaen"/>
                <w:b/>
                <w:sz w:val="18"/>
                <w:szCs w:val="18"/>
              </w:rPr>
            </w:pPr>
          </w:p>
          <w:p w14:paraId="3C68484C" w14:textId="77777777" w:rsidR="00803574" w:rsidRPr="003A5839" w:rsidRDefault="00803574" w:rsidP="00803574">
            <w:pPr>
              <w:jc w:val="center"/>
              <w:rPr>
                <w:rFonts w:ascii="Sylfaen" w:hAnsi="Sylfaen" w:cs="Sylfaen"/>
                <w:b/>
                <w:bCs/>
                <w:sz w:val="18"/>
                <w:szCs w:val="18"/>
              </w:rPr>
            </w:pPr>
          </w:p>
          <w:p w14:paraId="03AF4487" w14:textId="77777777" w:rsidR="003A5839" w:rsidRPr="003A5839" w:rsidRDefault="003A5839" w:rsidP="003A5839">
            <w:pPr>
              <w:jc w:val="center"/>
              <w:rPr>
                <w:rFonts w:ascii="GHEA Grapalat" w:hAnsi="GHEA Grapalat"/>
                <w:b/>
                <w:bCs/>
                <w:sz w:val="18"/>
                <w:szCs w:val="18"/>
                <w:lang w:val="ru-RU"/>
              </w:rPr>
            </w:pPr>
            <w:r w:rsidRPr="003A5839">
              <w:rPr>
                <w:rFonts w:ascii="GHEA Grapalat" w:hAnsi="GHEA Grapalat"/>
                <w:b/>
                <w:bCs/>
                <w:sz w:val="18"/>
                <w:szCs w:val="18"/>
                <w:lang w:val="ru-RU"/>
              </w:rPr>
              <w:t>79211220</w:t>
            </w:r>
          </w:p>
          <w:p w14:paraId="07AA5904" w14:textId="1F0AFD97" w:rsidR="00803574" w:rsidRPr="0040442B" w:rsidRDefault="00803574" w:rsidP="00803574">
            <w:pPr>
              <w:jc w:val="center"/>
              <w:rPr>
                <w:rFonts w:ascii="GHEA Grapalat" w:hAnsi="GHEA Grapalat"/>
                <w:sz w:val="18"/>
                <w:szCs w:val="18"/>
                <w:lang w:val="es-ES"/>
              </w:rPr>
            </w:pPr>
          </w:p>
        </w:tc>
        <w:tc>
          <w:tcPr>
            <w:tcW w:w="2217" w:type="dxa"/>
            <w:vAlign w:val="center"/>
          </w:tcPr>
          <w:p w14:paraId="15A87152" w14:textId="2741C1F6" w:rsidR="00803574" w:rsidRPr="003A5839" w:rsidRDefault="003A5839" w:rsidP="003A5839">
            <w:pPr>
              <w:jc w:val="center"/>
              <w:rPr>
                <w:rFonts w:ascii="GHEA Grapalat" w:hAnsi="GHEA Grapalat"/>
                <w:b/>
                <w:bCs/>
                <w:sz w:val="18"/>
                <w:szCs w:val="18"/>
                <w:lang w:val="es-ES"/>
              </w:rPr>
            </w:pPr>
            <w:r w:rsidRPr="003A5839">
              <w:rPr>
                <w:rFonts w:ascii="GHEA Grapalat" w:hAnsi="GHEA Grapalat"/>
                <w:b/>
                <w:bCs/>
                <w:sz w:val="18"/>
                <w:szCs w:val="18"/>
                <w:lang w:val="ru-RU"/>
              </w:rPr>
              <w:t>ԳՈՒՅՔԱԳՐՄԱՆ</w:t>
            </w:r>
            <w:r w:rsidRPr="003A5839">
              <w:rPr>
                <w:rFonts w:ascii="GHEA Grapalat" w:hAnsi="GHEA Grapalat"/>
                <w:b/>
                <w:bCs/>
                <w:sz w:val="18"/>
                <w:szCs w:val="18"/>
                <w:lang w:val="hy-AM"/>
              </w:rPr>
              <w:t xml:space="preserve"> ԾԱՌԱՅՈՒԹՅՈՒՆՆԵՐ </w:t>
            </w:r>
          </w:p>
        </w:tc>
        <w:tc>
          <w:tcPr>
            <w:tcW w:w="414" w:type="dxa"/>
          </w:tcPr>
          <w:p w14:paraId="1DA1E242" w14:textId="77777777" w:rsidR="00803574" w:rsidRDefault="00803574" w:rsidP="00803574">
            <w:pPr>
              <w:jc w:val="center"/>
              <w:rPr>
                <w:rFonts w:ascii="GHEA Grapalat" w:hAnsi="GHEA Grapalat"/>
                <w:sz w:val="20"/>
                <w:lang w:val="pt-BR"/>
              </w:rPr>
            </w:pPr>
          </w:p>
          <w:p w14:paraId="32E98E4B" w14:textId="77777777" w:rsidR="00803574" w:rsidRDefault="00803574" w:rsidP="00803574">
            <w:pPr>
              <w:jc w:val="center"/>
              <w:rPr>
                <w:rFonts w:ascii="GHEA Grapalat" w:hAnsi="GHEA Grapalat"/>
                <w:sz w:val="20"/>
                <w:lang w:val="pt-BR"/>
              </w:rPr>
            </w:pPr>
          </w:p>
          <w:p w14:paraId="7A100D2F" w14:textId="6671B2E9" w:rsidR="00803574" w:rsidRPr="0040442B" w:rsidRDefault="00803574" w:rsidP="00803574">
            <w:pPr>
              <w:jc w:val="center"/>
              <w:rPr>
                <w:rFonts w:ascii="GHEA Grapalat" w:hAnsi="GHEA Grapalat"/>
                <w:lang w:val="pt-BR"/>
              </w:rPr>
            </w:pPr>
            <w:r w:rsidRPr="00726E4C">
              <w:rPr>
                <w:rFonts w:ascii="GHEA Grapalat" w:hAnsi="GHEA Grapalat"/>
                <w:sz w:val="20"/>
                <w:lang w:val="pt-BR"/>
              </w:rPr>
              <w:t>... %</w:t>
            </w:r>
          </w:p>
        </w:tc>
        <w:tc>
          <w:tcPr>
            <w:tcW w:w="469" w:type="dxa"/>
          </w:tcPr>
          <w:p w14:paraId="5BF2FEE2" w14:textId="77777777" w:rsidR="00803574" w:rsidRDefault="00803574" w:rsidP="00803574">
            <w:pPr>
              <w:jc w:val="center"/>
              <w:rPr>
                <w:rFonts w:ascii="GHEA Grapalat" w:hAnsi="GHEA Grapalat"/>
                <w:sz w:val="20"/>
                <w:lang w:val="pt-BR"/>
              </w:rPr>
            </w:pPr>
          </w:p>
          <w:p w14:paraId="05EA5DF9" w14:textId="77777777" w:rsidR="00803574" w:rsidRDefault="00803574" w:rsidP="00803574">
            <w:pPr>
              <w:jc w:val="center"/>
              <w:rPr>
                <w:rFonts w:ascii="GHEA Grapalat" w:hAnsi="GHEA Grapalat"/>
                <w:sz w:val="20"/>
                <w:lang w:val="pt-BR"/>
              </w:rPr>
            </w:pPr>
          </w:p>
          <w:p w14:paraId="54D6BF55" w14:textId="14290D27" w:rsidR="00803574" w:rsidRPr="0040442B" w:rsidRDefault="00803574" w:rsidP="00803574">
            <w:pPr>
              <w:jc w:val="center"/>
              <w:rPr>
                <w:rFonts w:ascii="GHEA Grapalat" w:hAnsi="GHEA Grapalat"/>
                <w:lang w:val="pt-BR"/>
              </w:rPr>
            </w:pPr>
            <w:r w:rsidRPr="00726E4C">
              <w:rPr>
                <w:rFonts w:ascii="GHEA Grapalat" w:hAnsi="GHEA Grapalat"/>
                <w:sz w:val="20"/>
                <w:lang w:val="pt-BR"/>
              </w:rPr>
              <w:t>... %</w:t>
            </w:r>
          </w:p>
        </w:tc>
        <w:tc>
          <w:tcPr>
            <w:tcW w:w="469" w:type="dxa"/>
          </w:tcPr>
          <w:p w14:paraId="78851277" w14:textId="77777777" w:rsidR="00803574" w:rsidRDefault="00803574" w:rsidP="00803574">
            <w:pPr>
              <w:jc w:val="center"/>
              <w:rPr>
                <w:rFonts w:ascii="GHEA Grapalat" w:hAnsi="GHEA Grapalat"/>
                <w:sz w:val="20"/>
                <w:lang w:val="pt-BR"/>
              </w:rPr>
            </w:pPr>
          </w:p>
          <w:p w14:paraId="55B11746" w14:textId="77777777" w:rsidR="00803574" w:rsidRDefault="00803574" w:rsidP="00803574">
            <w:pPr>
              <w:jc w:val="center"/>
              <w:rPr>
                <w:rFonts w:ascii="GHEA Grapalat" w:hAnsi="GHEA Grapalat"/>
                <w:sz w:val="20"/>
                <w:lang w:val="pt-BR"/>
              </w:rPr>
            </w:pPr>
          </w:p>
          <w:p w14:paraId="4D76F213" w14:textId="24225F5C" w:rsidR="00803574" w:rsidRPr="0040442B" w:rsidRDefault="00803574" w:rsidP="00803574">
            <w:pPr>
              <w:jc w:val="center"/>
              <w:rPr>
                <w:rFonts w:ascii="GHEA Grapalat" w:hAnsi="GHEA Grapalat" w:cs="Arial"/>
                <w:sz w:val="18"/>
                <w:szCs w:val="18"/>
                <w:lang w:val="pt-BR"/>
              </w:rPr>
            </w:pPr>
            <w:r w:rsidRPr="00726E4C">
              <w:rPr>
                <w:rFonts w:ascii="GHEA Grapalat" w:hAnsi="GHEA Grapalat"/>
                <w:sz w:val="20"/>
                <w:lang w:val="pt-BR"/>
              </w:rPr>
              <w:t>... %</w:t>
            </w:r>
          </w:p>
        </w:tc>
        <w:tc>
          <w:tcPr>
            <w:tcW w:w="469" w:type="dxa"/>
          </w:tcPr>
          <w:p w14:paraId="6731A6B4" w14:textId="77777777" w:rsidR="00803574" w:rsidRPr="0040442B" w:rsidRDefault="00803574" w:rsidP="00803574">
            <w:pPr>
              <w:jc w:val="center"/>
              <w:rPr>
                <w:rFonts w:ascii="GHEA Grapalat" w:hAnsi="GHEA Grapalat"/>
                <w:sz w:val="20"/>
                <w:lang w:val="pt-BR"/>
              </w:rPr>
            </w:pPr>
          </w:p>
          <w:p w14:paraId="76D5457E" w14:textId="77777777" w:rsidR="00803574" w:rsidRPr="0040442B" w:rsidRDefault="00803574" w:rsidP="00803574">
            <w:pPr>
              <w:jc w:val="center"/>
              <w:rPr>
                <w:rFonts w:ascii="GHEA Grapalat" w:hAnsi="GHEA Grapalat"/>
                <w:sz w:val="20"/>
                <w:lang w:val="pt-BR"/>
              </w:rPr>
            </w:pPr>
          </w:p>
          <w:p w14:paraId="6ED7E782"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6BD9666D" w14:textId="77777777" w:rsidR="00803574" w:rsidRPr="0040442B" w:rsidRDefault="00803574" w:rsidP="00803574">
            <w:pPr>
              <w:jc w:val="center"/>
              <w:rPr>
                <w:rFonts w:ascii="GHEA Grapalat" w:hAnsi="GHEA Grapalat"/>
                <w:sz w:val="20"/>
                <w:lang w:val="pt-BR"/>
              </w:rPr>
            </w:pPr>
          </w:p>
          <w:p w14:paraId="0E3B5BB6" w14:textId="77777777" w:rsidR="00803574" w:rsidRPr="0040442B" w:rsidRDefault="00803574" w:rsidP="00803574">
            <w:pPr>
              <w:jc w:val="center"/>
              <w:rPr>
                <w:rFonts w:ascii="GHEA Grapalat" w:hAnsi="GHEA Grapalat"/>
                <w:sz w:val="20"/>
                <w:lang w:val="pt-BR"/>
              </w:rPr>
            </w:pPr>
          </w:p>
          <w:p w14:paraId="163A0F31"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4C657582" w14:textId="77777777" w:rsidR="00803574" w:rsidRPr="0040442B" w:rsidRDefault="00803574" w:rsidP="00803574">
            <w:pPr>
              <w:jc w:val="center"/>
              <w:rPr>
                <w:rFonts w:ascii="GHEA Grapalat" w:hAnsi="GHEA Grapalat"/>
                <w:sz w:val="20"/>
                <w:lang w:val="pt-BR"/>
              </w:rPr>
            </w:pPr>
          </w:p>
          <w:p w14:paraId="6B59EA98" w14:textId="77777777" w:rsidR="00803574" w:rsidRPr="0040442B" w:rsidRDefault="00803574" w:rsidP="00803574">
            <w:pPr>
              <w:jc w:val="center"/>
              <w:rPr>
                <w:rFonts w:ascii="GHEA Grapalat" w:hAnsi="GHEA Grapalat"/>
                <w:sz w:val="20"/>
                <w:lang w:val="pt-BR"/>
              </w:rPr>
            </w:pPr>
          </w:p>
          <w:p w14:paraId="7389B869"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05748344" w14:textId="77777777" w:rsidR="00803574" w:rsidRPr="0040442B" w:rsidRDefault="00803574" w:rsidP="00803574">
            <w:pPr>
              <w:jc w:val="center"/>
              <w:rPr>
                <w:rFonts w:ascii="GHEA Grapalat" w:hAnsi="GHEA Grapalat"/>
                <w:sz w:val="20"/>
                <w:lang w:val="pt-BR"/>
              </w:rPr>
            </w:pPr>
          </w:p>
          <w:p w14:paraId="61DC8990" w14:textId="77777777" w:rsidR="00803574" w:rsidRPr="0040442B" w:rsidRDefault="00803574" w:rsidP="00803574">
            <w:pPr>
              <w:jc w:val="center"/>
              <w:rPr>
                <w:rFonts w:ascii="GHEA Grapalat" w:hAnsi="GHEA Grapalat"/>
                <w:sz w:val="20"/>
                <w:lang w:val="pt-BR"/>
              </w:rPr>
            </w:pPr>
          </w:p>
          <w:p w14:paraId="64964C8D"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7503A4FF" w14:textId="77777777" w:rsidR="00803574" w:rsidRPr="0040442B" w:rsidRDefault="00803574" w:rsidP="00803574">
            <w:pPr>
              <w:jc w:val="center"/>
              <w:rPr>
                <w:rFonts w:ascii="GHEA Grapalat" w:hAnsi="GHEA Grapalat"/>
                <w:sz w:val="20"/>
                <w:lang w:val="pt-BR"/>
              </w:rPr>
            </w:pPr>
          </w:p>
          <w:p w14:paraId="27DDBA6E" w14:textId="77777777" w:rsidR="00803574" w:rsidRPr="0040442B" w:rsidRDefault="00803574" w:rsidP="00803574">
            <w:pPr>
              <w:jc w:val="center"/>
              <w:rPr>
                <w:rFonts w:ascii="GHEA Grapalat" w:hAnsi="GHEA Grapalat"/>
                <w:sz w:val="20"/>
                <w:lang w:val="pt-BR"/>
              </w:rPr>
            </w:pPr>
          </w:p>
          <w:p w14:paraId="0045E81B"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14E5F4A1" w14:textId="77777777" w:rsidR="00803574" w:rsidRPr="0040442B" w:rsidRDefault="00803574" w:rsidP="00803574">
            <w:pPr>
              <w:jc w:val="center"/>
              <w:rPr>
                <w:rFonts w:ascii="GHEA Grapalat" w:hAnsi="GHEA Grapalat"/>
                <w:sz w:val="20"/>
                <w:lang w:val="pt-BR"/>
              </w:rPr>
            </w:pPr>
          </w:p>
          <w:p w14:paraId="54E68D65" w14:textId="77777777" w:rsidR="00803574" w:rsidRPr="0040442B" w:rsidRDefault="00803574" w:rsidP="00803574">
            <w:pPr>
              <w:jc w:val="center"/>
              <w:rPr>
                <w:rFonts w:ascii="GHEA Grapalat" w:hAnsi="GHEA Grapalat"/>
                <w:sz w:val="20"/>
                <w:lang w:val="pt-BR"/>
              </w:rPr>
            </w:pPr>
          </w:p>
          <w:p w14:paraId="2BCB39C9"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2E7494C2" w14:textId="77777777" w:rsidR="00803574" w:rsidRPr="0040442B" w:rsidRDefault="00803574" w:rsidP="00803574">
            <w:pPr>
              <w:jc w:val="center"/>
              <w:rPr>
                <w:rFonts w:ascii="GHEA Grapalat" w:hAnsi="GHEA Grapalat"/>
                <w:sz w:val="20"/>
                <w:lang w:val="pt-BR"/>
              </w:rPr>
            </w:pPr>
          </w:p>
          <w:p w14:paraId="497BADEB" w14:textId="77777777" w:rsidR="00803574" w:rsidRPr="0040442B" w:rsidRDefault="00803574" w:rsidP="00803574">
            <w:pPr>
              <w:jc w:val="center"/>
              <w:rPr>
                <w:rFonts w:ascii="GHEA Grapalat" w:hAnsi="GHEA Grapalat"/>
                <w:sz w:val="20"/>
                <w:lang w:val="pt-BR"/>
              </w:rPr>
            </w:pPr>
          </w:p>
          <w:p w14:paraId="28CBE93D"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31BF8CF9" w14:textId="77777777" w:rsidR="00803574" w:rsidRPr="0040442B" w:rsidRDefault="00803574" w:rsidP="00803574">
            <w:pPr>
              <w:jc w:val="center"/>
              <w:rPr>
                <w:rFonts w:ascii="GHEA Grapalat" w:hAnsi="GHEA Grapalat"/>
                <w:sz w:val="20"/>
                <w:lang w:val="pt-BR"/>
              </w:rPr>
            </w:pPr>
          </w:p>
          <w:p w14:paraId="1C8FEEB2" w14:textId="77777777" w:rsidR="00803574" w:rsidRPr="0040442B" w:rsidRDefault="00803574" w:rsidP="00803574">
            <w:pPr>
              <w:jc w:val="center"/>
              <w:rPr>
                <w:rFonts w:ascii="GHEA Grapalat" w:hAnsi="GHEA Grapalat"/>
                <w:sz w:val="20"/>
                <w:lang w:val="pt-BR"/>
              </w:rPr>
            </w:pPr>
          </w:p>
          <w:p w14:paraId="58C4EC05"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469" w:type="dxa"/>
          </w:tcPr>
          <w:p w14:paraId="159F4EFD" w14:textId="77777777" w:rsidR="00803574" w:rsidRPr="0040442B" w:rsidRDefault="00803574" w:rsidP="00803574">
            <w:pPr>
              <w:jc w:val="center"/>
              <w:rPr>
                <w:rFonts w:ascii="GHEA Grapalat" w:hAnsi="GHEA Grapalat"/>
                <w:sz w:val="20"/>
                <w:lang w:val="pt-BR"/>
              </w:rPr>
            </w:pPr>
          </w:p>
          <w:p w14:paraId="1BA60B37" w14:textId="77777777" w:rsidR="00803574" w:rsidRPr="0040442B" w:rsidRDefault="00803574" w:rsidP="00803574">
            <w:pPr>
              <w:jc w:val="center"/>
              <w:rPr>
                <w:rFonts w:ascii="GHEA Grapalat" w:hAnsi="GHEA Grapalat"/>
                <w:sz w:val="20"/>
                <w:lang w:val="pt-BR"/>
              </w:rPr>
            </w:pPr>
          </w:p>
          <w:p w14:paraId="4C090583" w14:textId="77777777" w:rsidR="00803574" w:rsidRPr="0040442B" w:rsidRDefault="00803574" w:rsidP="00803574">
            <w:pPr>
              <w:jc w:val="center"/>
              <w:rPr>
                <w:rFonts w:ascii="GHEA Grapalat" w:hAnsi="GHEA Grapalat" w:cs="Arial"/>
                <w:sz w:val="18"/>
                <w:szCs w:val="18"/>
                <w:lang w:val="pt-BR"/>
              </w:rPr>
            </w:pPr>
            <w:r w:rsidRPr="0040442B">
              <w:rPr>
                <w:rFonts w:ascii="GHEA Grapalat" w:hAnsi="GHEA Grapalat"/>
                <w:sz w:val="20"/>
                <w:lang w:val="pt-BR"/>
              </w:rPr>
              <w:t>... %</w:t>
            </w:r>
          </w:p>
        </w:tc>
        <w:tc>
          <w:tcPr>
            <w:tcW w:w="549" w:type="dxa"/>
          </w:tcPr>
          <w:p w14:paraId="112545D7" w14:textId="77777777" w:rsidR="00803574" w:rsidRPr="0040442B" w:rsidRDefault="00803574" w:rsidP="00803574">
            <w:pPr>
              <w:jc w:val="center"/>
              <w:rPr>
                <w:rFonts w:ascii="GHEA Grapalat" w:hAnsi="GHEA Grapalat"/>
                <w:sz w:val="20"/>
                <w:lang w:val="pt-BR"/>
              </w:rPr>
            </w:pPr>
          </w:p>
          <w:p w14:paraId="5DF4F503" w14:textId="77777777" w:rsidR="00803574" w:rsidRPr="0040442B" w:rsidRDefault="00803574" w:rsidP="00803574">
            <w:pPr>
              <w:jc w:val="center"/>
              <w:rPr>
                <w:rFonts w:ascii="GHEA Grapalat" w:hAnsi="GHEA Grapalat"/>
                <w:sz w:val="20"/>
                <w:lang w:val="pt-BR"/>
              </w:rPr>
            </w:pPr>
          </w:p>
          <w:p w14:paraId="19685EDE" w14:textId="77777777" w:rsidR="00803574" w:rsidRPr="0040442B" w:rsidRDefault="00803574" w:rsidP="00803574">
            <w:pPr>
              <w:tabs>
                <w:tab w:val="left" w:pos="526"/>
              </w:tabs>
              <w:jc w:val="center"/>
              <w:rPr>
                <w:rFonts w:ascii="GHEA Grapalat" w:hAnsi="GHEA Grapalat"/>
                <w:b/>
                <w:lang w:val="pt-BR"/>
              </w:rPr>
            </w:pPr>
            <w:r w:rsidRPr="0040442B">
              <w:rPr>
                <w:rFonts w:ascii="GHEA Grapalat" w:hAnsi="GHEA Grapalat"/>
                <w:sz w:val="20"/>
                <w:lang w:val="pt-BR"/>
              </w:rPr>
              <w:t>... %</w:t>
            </w:r>
          </w:p>
        </w:tc>
      </w:tr>
    </w:tbl>
    <w:p w14:paraId="6EFDEE07" w14:textId="77777777" w:rsidR="00226697" w:rsidRPr="0040442B" w:rsidRDefault="00226697" w:rsidP="00226697">
      <w:pPr>
        <w:rPr>
          <w:rFonts w:ascii="GHEA Grapalat" w:hAnsi="GHEA Grapalat"/>
          <w:i/>
          <w:sz w:val="18"/>
          <w:szCs w:val="18"/>
        </w:rPr>
      </w:pPr>
    </w:p>
    <w:p w14:paraId="1EA17F13" w14:textId="77777777" w:rsidR="00226697" w:rsidRPr="0040442B" w:rsidRDefault="00226697" w:rsidP="00226697">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226697" w:rsidRPr="0040442B" w14:paraId="66A3519F" w14:textId="77777777" w:rsidTr="008B5237">
        <w:trPr>
          <w:jc w:val="center"/>
        </w:trPr>
        <w:tc>
          <w:tcPr>
            <w:tcW w:w="4536" w:type="dxa"/>
          </w:tcPr>
          <w:p w14:paraId="3494D18C" w14:textId="77777777" w:rsidR="00226697" w:rsidRPr="0040442B" w:rsidRDefault="00226697" w:rsidP="008B5237">
            <w:pPr>
              <w:spacing w:line="360" w:lineRule="auto"/>
              <w:jc w:val="center"/>
              <w:rPr>
                <w:rFonts w:ascii="GHEA Grapalat" w:hAnsi="GHEA Grapalat" w:cs="Sylfaen"/>
                <w:b/>
                <w:bCs/>
                <w:lang w:val="nb-NO"/>
              </w:rPr>
            </w:pPr>
            <w:r w:rsidRPr="0040442B">
              <w:rPr>
                <w:rFonts w:ascii="GHEA Grapalat" w:hAnsi="GHEA Grapalat" w:cs="Sylfaen"/>
                <w:b/>
                <w:bCs/>
                <w:lang w:val="nb-NO"/>
              </w:rPr>
              <w:t>ՊԱՏՎԻՐԱՏՈՒ</w:t>
            </w:r>
          </w:p>
          <w:p w14:paraId="4C37B2F0" w14:textId="77777777" w:rsidR="00226697" w:rsidRPr="0040442B" w:rsidRDefault="00226697" w:rsidP="008B5237">
            <w:pPr>
              <w:rPr>
                <w:rFonts w:ascii="GHEA Grapalat" w:hAnsi="GHEA Grapalat"/>
                <w:sz w:val="22"/>
                <w:szCs w:val="22"/>
                <w:lang w:val="es-ES"/>
              </w:rPr>
            </w:pPr>
          </w:p>
          <w:p w14:paraId="0FD87B2E"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«Երևանի</w:t>
            </w:r>
            <w:r w:rsidRPr="0040442B">
              <w:rPr>
                <w:rFonts w:ascii="Sylfaen" w:hAnsi="Sylfaen"/>
                <w:sz w:val="22"/>
                <w:szCs w:val="22"/>
                <w:lang w:val="nb-NO"/>
              </w:rPr>
              <w:t xml:space="preserve"> </w:t>
            </w:r>
            <w:r w:rsidRPr="0040442B">
              <w:rPr>
                <w:rFonts w:ascii="Sylfaen" w:hAnsi="Sylfaen"/>
                <w:sz w:val="22"/>
                <w:szCs w:val="22"/>
                <w:lang w:val="hy-AM"/>
              </w:rPr>
              <w:t xml:space="preserve">Ջոն Կիրակոսյանի անվան </w:t>
            </w:r>
          </w:p>
          <w:p w14:paraId="7EFA4CF4"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հ.20 հիմնական դպրոց» ՊՈԱԿ</w:t>
            </w:r>
          </w:p>
          <w:p w14:paraId="63672426" w14:textId="53989453" w:rsidR="00226697" w:rsidRPr="00876D8F" w:rsidRDefault="00226697" w:rsidP="008B5237">
            <w:pPr>
              <w:contextualSpacing/>
              <w:jc w:val="center"/>
              <w:rPr>
                <w:rFonts w:ascii="Sylfaen" w:hAnsi="Sylfaen"/>
                <w:sz w:val="22"/>
                <w:szCs w:val="22"/>
                <w:lang w:val="hy-AM"/>
              </w:rPr>
            </w:pPr>
            <w:r w:rsidRPr="0040442B">
              <w:rPr>
                <w:rFonts w:ascii="Sylfaen" w:hAnsi="Sylfaen"/>
                <w:sz w:val="22"/>
                <w:szCs w:val="22"/>
                <w:lang w:val="hy-AM"/>
              </w:rPr>
              <w:t xml:space="preserve">ՀՀ ք.Երևան, Մ.Չայլախյան փող. </w:t>
            </w:r>
            <w:r w:rsidR="00876D8F" w:rsidRPr="00876D8F">
              <w:rPr>
                <w:rFonts w:ascii="Sylfaen" w:hAnsi="Sylfaen"/>
                <w:sz w:val="22"/>
                <w:szCs w:val="22"/>
                <w:lang w:val="hy-AM"/>
              </w:rPr>
              <w:t>65/3</w:t>
            </w:r>
          </w:p>
          <w:p w14:paraId="06E2BB39"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Երևանի ՖՆ աշխատակազմի  Գործառնական վարչություն</w:t>
            </w:r>
          </w:p>
          <w:p w14:paraId="43351F05"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ՀՀ 900018004938</w:t>
            </w:r>
          </w:p>
          <w:p w14:paraId="67F3EE30" w14:textId="77777777" w:rsidR="00226697" w:rsidRPr="0040442B" w:rsidRDefault="00226697" w:rsidP="008B5237">
            <w:pPr>
              <w:contextualSpacing/>
              <w:jc w:val="center"/>
              <w:rPr>
                <w:rFonts w:ascii="Sylfaen" w:hAnsi="Sylfaen"/>
                <w:sz w:val="22"/>
                <w:szCs w:val="22"/>
                <w:lang w:val="hy-AM"/>
              </w:rPr>
            </w:pPr>
            <w:r w:rsidRPr="0040442B">
              <w:rPr>
                <w:rFonts w:ascii="Sylfaen" w:hAnsi="Sylfaen"/>
                <w:sz w:val="22"/>
                <w:szCs w:val="22"/>
                <w:lang w:val="hy-AM"/>
              </w:rPr>
              <w:t>ՀՎՀՀ 01534577</w:t>
            </w:r>
          </w:p>
          <w:p w14:paraId="14058C72" w14:textId="77777777" w:rsidR="00226697" w:rsidRPr="0040442B" w:rsidRDefault="00226697" w:rsidP="008B5237">
            <w:pPr>
              <w:jc w:val="center"/>
              <w:rPr>
                <w:rFonts w:ascii="Sylfaen" w:hAnsi="Sylfaen"/>
                <w:b/>
                <w:sz w:val="22"/>
                <w:szCs w:val="22"/>
                <w:lang w:val="hy-AM"/>
              </w:rPr>
            </w:pPr>
            <w:r w:rsidRPr="0040442B">
              <w:rPr>
                <w:rFonts w:ascii="Sylfaen" w:hAnsi="Sylfaen"/>
                <w:sz w:val="22"/>
                <w:szCs w:val="22"/>
                <w:lang w:val="hy-AM"/>
              </w:rPr>
              <w:t>Վարչատնտեսական մասի համակարգող՝ Օ. Ասատրյան</w:t>
            </w:r>
          </w:p>
          <w:p w14:paraId="33E99F32" w14:textId="77777777" w:rsidR="00226697" w:rsidRPr="0040442B" w:rsidRDefault="00226697" w:rsidP="008B5237">
            <w:pPr>
              <w:contextualSpacing/>
              <w:jc w:val="center"/>
              <w:rPr>
                <w:rFonts w:ascii="Sylfaen" w:hAnsi="Sylfaen"/>
                <w:sz w:val="22"/>
                <w:szCs w:val="22"/>
                <w:lang w:val="hy-AM"/>
              </w:rPr>
            </w:pPr>
          </w:p>
          <w:p w14:paraId="248D1A55" w14:textId="77777777" w:rsidR="00226697" w:rsidRPr="0040442B" w:rsidRDefault="00226697" w:rsidP="008B5237">
            <w:pPr>
              <w:rPr>
                <w:rFonts w:ascii="GHEA Grapalat" w:hAnsi="GHEA Grapalat"/>
                <w:sz w:val="22"/>
                <w:szCs w:val="22"/>
                <w:lang w:val="hy-AM"/>
              </w:rPr>
            </w:pPr>
          </w:p>
          <w:p w14:paraId="5437E833" w14:textId="77777777" w:rsidR="00226697" w:rsidRPr="0040442B" w:rsidRDefault="00226697" w:rsidP="008B5237">
            <w:pPr>
              <w:jc w:val="center"/>
              <w:rPr>
                <w:rFonts w:ascii="GHEA Grapalat" w:hAnsi="GHEA Grapalat"/>
                <w:lang w:val="hy-AM"/>
              </w:rPr>
            </w:pPr>
            <w:r w:rsidRPr="0040442B">
              <w:rPr>
                <w:rFonts w:ascii="GHEA Grapalat" w:hAnsi="GHEA Grapalat"/>
                <w:lang w:val="hy-AM"/>
              </w:rPr>
              <w:t>---------------------------------</w:t>
            </w:r>
          </w:p>
          <w:p w14:paraId="7FD3C4A4" w14:textId="77777777" w:rsidR="00226697" w:rsidRPr="0040442B" w:rsidRDefault="00226697" w:rsidP="008B5237">
            <w:pPr>
              <w:jc w:val="center"/>
              <w:rPr>
                <w:rFonts w:ascii="GHEA Grapalat" w:hAnsi="GHEA Grapalat"/>
                <w:sz w:val="18"/>
                <w:szCs w:val="18"/>
                <w:lang w:val="hy-AM"/>
              </w:rPr>
            </w:pPr>
            <w:r w:rsidRPr="0040442B">
              <w:rPr>
                <w:rFonts w:ascii="GHEA Grapalat" w:hAnsi="GHEA Grapalat"/>
                <w:sz w:val="18"/>
                <w:szCs w:val="18"/>
                <w:lang w:val="hy-AM"/>
              </w:rPr>
              <w:t>/</w:t>
            </w:r>
            <w:r w:rsidRPr="0040442B">
              <w:rPr>
                <w:rFonts w:ascii="GHEA Grapalat" w:hAnsi="GHEA Grapalat" w:cs="Sylfaen"/>
                <w:sz w:val="18"/>
                <w:szCs w:val="18"/>
                <w:lang w:val="hy-AM"/>
              </w:rPr>
              <w:t>ստորագրություն</w:t>
            </w:r>
            <w:r w:rsidRPr="0040442B">
              <w:rPr>
                <w:rFonts w:ascii="GHEA Grapalat" w:hAnsi="GHEA Grapalat"/>
                <w:sz w:val="18"/>
                <w:szCs w:val="18"/>
                <w:lang w:val="hy-AM"/>
              </w:rPr>
              <w:t>/</w:t>
            </w:r>
          </w:p>
          <w:p w14:paraId="7A2BB8CB" w14:textId="77777777" w:rsidR="00226697" w:rsidRPr="0040442B" w:rsidRDefault="00226697" w:rsidP="008B5237">
            <w:pPr>
              <w:jc w:val="center"/>
              <w:rPr>
                <w:rFonts w:ascii="GHEA Grapalat" w:hAnsi="GHEA Grapalat"/>
                <w:sz w:val="18"/>
                <w:szCs w:val="18"/>
                <w:lang w:val="ru-RU"/>
              </w:rPr>
            </w:pPr>
            <w:r w:rsidRPr="0040442B">
              <w:rPr>
                <w:rFonts w:ascii="GHEA Grapalat" w:hAnsi="GHEA Grapalat" w:cs="Sylfaen"/>
                <w:sz w:val="18"/>
                <w:szCs w:val="18"/>
                <w:lang w:val="hy-AM"/>
              </w:rPr>
              <w:t>Կ</w:t>
            </w:r>
            <w:r w:rsidRPr="0040442B">
              <w:rPr>
                <w:rFonts w:ascii="GHEA Grapalat" w:hAnsi="GHEA Grapalat"/>
                <w:sz w:val="18"/>
                <w:szCs w:val="18"/>
                <w:lang w:val="hy-AM"/>
              </w:rPr>
              <w:t>.</w:t>
            </w:r>
            <w:r w:rsidRPr="0040442B">
              <w:rPr>
                <w:rFonts w:ascii="GHEA Grapalat" w:hAnsi="GHEA Grapalat" w:cs="Sylfaen"/>
                <w:sz w:val="18"/>
                <w:szCs w:val="18"/>
                <w:lang w:val="hy-AM"/>
              </w:rPr>
              <w:t>Տ</w:t>
            </w:r>
          </w:p>
        </w:tc>
        <w:tc>
          <w:tcPr>
            <w:tcW w:w="760" w:type="dxa"/>
          </w:tcPr>
          <w:p w14:paraId="7A5D2F44" w14:textId="77777777" w:rsidR="00226697" w:rsidRPr="0040442B" w:rsidRDefault="00226697" w:rsidP="008B5237">
            <w:pPr>
              <w:spacing w:line="360" w:lineRule="auto"/>
              <w:jc w:val="center"/>
              <w:rPr>
                <w:rFonts w:ascii="GHEA Grapalat" w:hAnsi="GHEA Grapalat"/>
                <w:lang w:val="ru-RU"/>
              </w:rPr>
            </w:pPr>
          </w:p>
        </w:tc>
        <w:tc>
          <w:tcPr>
            <w:tcW w:w="4343" w:type="dxa"/>
          </w:tcPr>
          <w:p w14:paraId="63EB36B7" w14:textId="77777777" w:rsidR="00226697" w:rsidRPr="0040442B" w:rsidRDefault="00226697" w:rsidP="008B5237">
            <w:pPr>
              <w:spacing w:line="360" w:lineRule="auto"/>
              <w:jc w:val="center"/>
              <w:rPr>
                <w:rFonts w:ascii="GHEA Grapalat" w:hAnsi="GHEA Grapalat" w:cs="Sylfaen"/>
                <w:b/>
                <w:bCs/>
                <w:lang w:val="ru-RU"/>
              </w:rPr>
            </w:pPr>
            <w:r w:rsidRPr="0040442B">
              <w:rPr>
                <w:rFonts w:ascii="GHEA Grapalat" w:hAnsi="GHEA Grapalat" w:cs="Sylfaen"/>
                <w:b/>
                <w:bCs/>
                <w:lang w:val="pt-BR"/>
              </w:rPr>
              <w:t>ԿԱՏԱՐՈՂ</w:t>
            </w:r>
          </w:p>
          <w:p w14:paraId="519F03CA" w14:textId="77777777" w:rsidR="00226697" w:rsidRPr="0040442B" w:rsidRDefault="00226697" w:rsidP="008B5237">
            <w:pPr>
              <w:jc w:val="center"/>
              <w:rPr>
                <w:rFonts w:ascii="GHEA Grapalat" w:hAnsi="GHEA Grapalat"/>
                <w:lang w:val="ru-RU"/>
              </w:rPr>
            </w:pPr>
          </w:p>
          <w:p w14:paraId="5C613925" w14:textId="77777777" w:rsidR="00226697" w:rsidRPr="0040442B" w:rsidRDefault="00226697" w:rsidP="008B5237">
            <w:pPr>
              <w:jc w:val="center"/>
              <w:rPr>
                <w:rFonts w:ascii="GHEA Grapalat" w:hAnsi="GHEA Grapalat"/>
                <w:lang w:val="ru-RU"/>
              </w:rPr>
            </w:pPr>
          </w:p>
          <w:p w14:paraId="18DA1556" w14:textId="77777777" w:rsidR="00226697" w:rsidRPr="0040442B" w:rsidRDefault="00226697" w:rsidP="008B5237">
            <w:pPr>
              <w:jc w:val="center"/>
              <w:rPr>
                <w:rFonts w:ascii="GHEA Grapalat" w:hAnsi="GHEA Grapalat"/>
                <w:lang w:val="ru-RU"/>
              </w:rPr>
            </w:pPr>
            <w:r w:rsidRPr="0040442B">
              <w:rPr>
                <w:rFonts w:ascii="GHEA Grapalat" w:hAnsi="GHEA Grapalat"/>
                <w:lang w:val="ru-RU"/>
              </w:rPr>
              <w:t>---------------------------------</w:t>
            </w:r>
          </w:p>
          <w:p w14:paraId="0171565E" w14:textId="77777777" w:rsidR="00226697" w:rsidRPr="0040442B" w:rsidRDefault="00226697" w:rsidP="008B5237">
            <w:pPr>
              <w:jc w:val="center"/>
              <w:rPr>
                <w:rFonts w:ascii="GHEA Grapalat" w:hAnsi="GHEA Grapalat"/>
                <w:sz w:val="18"/>
                <w:szCs w:val="18"/>
              </w:rPr>
            </w:pPr>
            <w:r w:rsidRPr="0040442B">
              <w:rPr>
                <w:rFonts w:ascii="GHEA Grapalat" w:hAnsi="GHEA Grapalat"/>
                <w:sz w:val="18"/>
                <w:szCs w:val="18"/>
              </w:rPr>
              <w:t>/</w:t>
            </w:r>
            <w:r w:rsidRPr="0040442B">
              <w:rPr>
                <w:rFonts w:ascii="GHEA Grapalat" w:hAnsi="GHEA Grapalat" w:cs="Sylfaen"/>
                <w:sz w:val="18"/>
                <w:szCs w:val="18"/>
                <w:lang w:val="ru-RU"/>
              </w:rPr>
              <w:t>ստորագրություն</w:t>
            </w:r>
            <w:r w:rsidRPr="0040442B">
              <w:rPr>
                <w:rFonts w:ascii="GHEA Grapalat" w:hAnsi="GHEA Grapalat"/>
                <w:sz w:val="18"/>
                <w:szCs w:val="18"/>
              </w:rPr>
              <w:t>/</w:t>
            </w:r>
          </w:p>
          <w:p w14:paraId="740B0A9E" w14:textId="77777777" w:rsidR="00226697" w:rsidRPr="0040442B" w:rsidRDefault="00226697" w:rsidP="008B5237">
            <w:pPr>
              <w:jc w:val="center"/>
              <w:rPr>
                <w:rFonts w:ascii="GHEA Grapalat" w:hAnsi="GHEA Grapalat"/>
                <w:sz w:val="22"/>
                <w:szCs w:val="22"/>
                <w:lang w:val="ru-RU"/>
              </w:rPr>
            </w:pPr>
            <w:r w:rsidRPr="0040442B">
              <w:rPr>
                <w:rFonts w:ascii="GHEA Grapalat" w:hAnsi="GHEA Grapalat" w:cs="Sylfaen"/>
                <w:sz w:val="18"/>
                <w:szCs w:val="18"/>
                <w:lang w:val="ru-RU"/>
              </w:rPr>
              <w:t>Կ</w:t>
            </w:r>
            <w:r w:rsidRPr="0040442B">
              <w:rPr>
                <w:rFonts w:ascii="GHEA Grapalat" w:hAnsi="GHEA Grapalat"/>
                <w:sz w:val="18"/>
                <w:szCs w:val="18"/>
                <w:lang w:val="ru-RU"/>
              </w:rPr>
              <w:t>.</w:t>
            </w:r>
            <w:r w:rsidRPr="0040442B">
              <w:rPr>
                <w:rFonts w:ascii="GHEA Grapalat" w:hAnsi="GHEA Grapalat" w:cs="Sylfaen"/>
                <w:sz w:val="18"/>
                <w:szCs w:val="18"/>
                <w:lang w:val="ru-RU"/>
              </w:rPr>
              <w:t>Տ</w:t>
            </w:r>
          </w:p>
        </w:tc>
      </w:tr>
    </w:tbl>
    <w:p w14:paraId="227F40AB" w14:textId="77777777" w:rsidR="00226697" w:rsidRPr="0040442B" w:rsidRDefault="00226697" w:rsidP="00226697">
      <w:pPr>
        <w:rPr>
          <w:rFonts w:ascii="GHEA Grapalat" w:hAnsi="GHEA Grapalat"/>
          <w:sz w:val="20"/>
          <w:lang w:val="ru-RU"/>
        </w:rPr>
        <w:sectPr w:rsidR="00226697" w:rsidRPr="0040442B" w:rsidSect="008B5237">
          <w:footnotePr>
            <w:pos w:val="beneathText"/>
          </w:footnotePr>
          <w:pgSz w:w="11906" w:h="16838" w:code="9"/>
          <w:pgMar w:top="533" w:right="746" w:bottom="426" w:left="810" w:header="561" w:footer="561" w:gutter="0"/>
          <w:cols w:space="720"/>
        </w:sectPr>
      </w:pPr>
    </w:p>
    <w:p w14:paraId="3CBC8955" w14:textId="77777777" w:rsidR="00561AC1" w:rsidRDefault="00561AC1" w:rsidP="00226697">
      <w:pPr>
        <w:autoSpaceDE w:val="0"/>
        <w:autoSpaceDN w:val="0"/>
        <w:adjustRightInd w:val="0"/>
        <w:jc w:val="right"/>
        <w:rPr>
          <w:rFonts w:ascii="GHEA Grapalat" w:hAnsi="GHEA Grapalat" w:cs="TimesArmenianPSMT"/>
          <w:i/>
          <w:sz w:val="20"/>
          <w:lang w:val="ru-RU"/>
        </w:rPr>
      </w:pPr>
    </w:p>
    <w:p w14:paraId="06E095EC" w14:textId="1A39F6C4" w:rsidR="00226697" w:rsidRPr="0040442B" w:rsidRDefault="00226697" w:rsidP="00226697">
      <w:pPr>
        <w:autoSpaceDE w:val="0"/>
        <w:autoSpaceDN w:val="0"/>
        <w:adjustRightInd w:val="0"/>
        <w:jc w:val="right"/>
        <w:rPr>
          <w:rFonts w:ascii="GHEA Grapalat" w:hAnsi="GHEA Grapalat" w:cs="TimesArmenianPSMT"/>
          <w:i/>
          <w:sz w:val="20"/>
        </w:rPr>
      </w:pPr>
      <w:r w:rsidRPr="0040442B">
        <w:rPr>
          <w:rFonts w:ascii="GHEA Grapalat" w:hAnsi="GHEA Grapalat" w:cs="TimesArmenianPSMT"/>
          <w:i/>
          <w:sz w:val="20"/>
          <w:lang w:val="ru-RU"/>
        </w:rPr>
        <w:t xml:space="preserve">Հավելված </w:t>
      </w:r>
      <w:r w:rsidRPr="0040442B">
        <w:rPr>
          <w:rFonts w:ascii="GHEA Grapalat" w:hAnsi="GHEA Grapalat" w:cs="TimesArmenianPSMT"/>
          <w:i/>
          <w:sz w:val="20"/>
        </w:rPr>
        <w:t>3</w:t>
      </w:r>
    </w:p>
    <w:p w14:paraId="70E4423E" w14:textId="77777777" w:rsidR="00226697" w:rsidRPr="0040442B" w:rsidRDefault="00226697" w:rsidP="00226697">
      <w:pPr>
        <w:jc w:val="right"/>
        <w:rPr>
          <w:rFonts w:ascii="GHEA Grapalat" w:hAnsi="GHEA Grapalat"/>
          <w:b/>
          <w:bCs/>
          <w:i/>
          <w:sz w:val="18"/>
          <w:lang w:val="hy-AM"/>
        </w:rPr>
      </w:pPr>
      <w:r w:rsidRPr="0040442B">
        <w:rPr>
          <w:rFonts w:ascii="GHEA Grapalat" w:hAnsi="GHEA Grapalat"/>
          <w:b/>
          <w:bCs/>
          <w:i/>
          <w:sz w:val="18"/>
          <w:lang w:val="hy-AM"/>
        </w:rPr>
        <w:t xml:space="preserve">«         »              20  թ. կնքված </w:t>
      </w:r>
    </w:p>
    <w:p w14:paraId="7FCE379C" w14:textId="41473A9C" w:rsidR="00226697" w:rsidRPr="0040442B" w:rsidRDefault="00226697" w:rsidP="00226697">
      <w:pPr>
        <w:jc w:val="right"/>
        <w:rPr>
          <w:rFonts w:ascii="GHEA Grapalat" w:hAnsi="GHEA Grapalat"/>
          <w:i/>
          <w:sz w:val="18"/>
          <w:lang w:val="hy-AM"/>
        </w:rPr>
      </w:pPr>
      <w:r w:rsidRPr="0040442B">
        <w:rPr>
          <w:rFonts w:ascii="GHEA Grapalat" w:hAnsi="GHEA Grapalat"/>
          <w:b/>
          <w:bCs/>
          <w:i/>
          <w:sz w:val="18"/>
          <w:lang w:val="hy-AM"/>
        </w:rPr>
        <w:t xml:space="preserve">    </w:t>
      </w:r>
      <w:r w:rsidR="00803574">
        <w:rPr>
          <w:rFonts w:ascii="GHEA Grapalat" w:hAnsi="GHEA Grapalat"/>
          <w:b/>
          <w:bCs/>
          <w:i/>
          <w:sz w:val="18"/>
          <w:lang w:val="hy-AM"/>
        </w:rPr>
        <w:t xml:space="preserve">                  «20ԴՊ-ԳՀԾՁԲ-26</w:t>
      </w:r>
      <w:r w:rsidRPr="0040442B">
        <w:rPr>
          <w:rFonts w:ascii="GHEA Grapalat" w:hAnsi="GHEA Grapalat"/>
          <w:b/>
          <w:bCs/>
          <w:i/>
          <w:sz w:val="18"/>
          <w:lang w:val="hy-AM"/>
        </w:rPr>
        <w:t>/</w:t>
      </w:r>
      <w:r w:rsidR="001522BD">
        <w:rPr>
          <w:rFonts w:ascii="GHEA Grapalat" w:hAnsi="GHEA Grapalat"/>
          <w:b/>
          <w:bCs/>
          <w:i/>
          <w:sz w:val="18"/>
          <w:lang w:val="ru-RU"/>
        </w:rPr>
        <w:t>2</w:t>
      </w:r>
      <w:r w:rsidRPr="0040442B">
        <w:rPr>
          <w:rFonts w:ascii="GHEA Grapalat" w:hAnsi="GHEA Grapalat"/>
          <w:b/>
          <w:bCs/>
          <w:i/>
          <w:sz w:val="18"/>
          <w:lang w:val="hy-AM"/>
        </w:rPr>
        <w:t>»  ծածկագրով պայմանագրի</w:t>
      </w:r>
    </w:p>
    <w:p w14:paraId="25385BE0" w14:textId="77777777" w:rsidR="00226697" w:rsidRPr="0040442B" w:rsidRDefault="00226697" w:rsidP="00226697">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226697" w:rsidRPr="0040442B" w:rsidDel="004B29A5" w14:paraId="3FF47104" w14:textId="77777777" w:rsidTr="008B5237">
        <w:trPr>
          <w:tblCellSpacing w:w="7" w:type="dxa"/>
          <w:jc w:val="center"/>
        </w:trPr>
        <w:tc>
          <w:tcPr>
            <w:tcW w:w="0" w:type="auto"/>
            <w:gridSpan w:val="2"/>
            <w:vAlign w:val="center"/>
          </w:tcPr>
          <w:p w14:paraId="7E29721E" w14:textId="77777777" w:rsidR="00226697" w:rsidRPr="0040442B" w:rsidDel="004B29A5" w:rsidRDefault="00226697" w:rsidP="008B5237">
            <w:pPr>
              <w:rPr>
                <w:rFonts w:ascii="GHEA Grapalat" w:hAnsi="GHEA Grapalat"/>
                <w:iCs/>
                <w:color w:val="000000"/>
                <w:sz w:val="21"/>
                <w:szCs w:val="21"/>
              </w:rPr>
            </w:pPr>
          </w:p>
        </w:tc>
        <w:tc>
          <w:tcPr>
            <w:tcW w:w="0" w:type="auto"/>
            <w:vAlign w:val="center"/>
          </w:tcPr>
          <w:p w14:paraId="170BEF9F" w14:textId="77777777" w:rsidR="00226697" w:rsidRPr="0040442B" w:rsidDel="004B29A5" w:rsidRDefault="00226697" w:rsidP="008B5237">
            <w:pPr>
              <w:rPr>
                <w:rFonts w:ascii="Arial" w:hAnsi="Arial" w:cs="Arial"/>
                <w:iCs/>
                <w:color w:val="000000"/>
                <w:sz w:val="21"/>
                <w:szCs w:val="21"/>
              </w:rPr>
            </w:pPr>
          </w:p>
        </w:tc>
      </w:tr>
      <w:tr w:rsidR="00226697" w:rsidRPr="00B06D9D" w14:paraId="603896B3" w14:textId="77777777" w:rsidTr="008B5237">
        <w:trPr>
          <w:tblCellSpacing w:w="7" w:type="dxa"/>
          <w:jc w:val="center"/>
        </w:trPr>
        <w:tc>
          <w:tcPr>
            <w:tcW w:w="0" w:type="auto"/>
            <w:vAlign w:val="center"/>
          </w:tcPr>
          <w:p w14:paraId="1FA08085" w14:textId="77777777" w:rsidR="00226697" w:rsidRPr="0040442B" w:rsidRDefault="00226697" w:rsidP="008B5237">
            <w:pPr>
              <w:jc w:val="center"/>
              <w:rPr>
                <w:rFonts w:ascii="GHEA Grapalat" w:hAnsi="GHEA Grapalat"/>
                <w:iCs/>
                <w:color w:val="000000"/>
                <w:sz w:val="21"/>
                <w:szCs w:val="21"/>
                <w:lang w:val="pt-BR"/>
              </w:rPr>
            </w:pPr>
            <w:r w:rsidRPr="0040442B">
              <w:rPr>
                <w:noProof/>
              </w:rPr>
              <mc:AlternateContent>
                <mc:Choice Requires="wps">
                  <w:drawing>
                    <wp:anchor distT="0" distB="0" distL="114300" distR="114300" simplePos="0" relativeHeight="251659264" behindDoc="0" locked="0" layoutInCell="1" allowOverlap="1" wp14:anchorId="12C5E6E7" wp14:editId="4D37EAB5">
                      <wp:simplePos x="0" y="0"/>
                      <wp:positionH relativeFrom="column">
                        <wp:posOffset>2400300</wp:posOffset>
                      </wp:positionH>
                      <wp:positionV relativeFrom="paragraph">
                        <wp:posOffset>167640</wp:posOffset>
                      </wp:positionV>
                      <wp:extent cx="114300" cy="1028700"/>
                      <wp:effectExtent l="0" t="0" r="0" b="0"/>
                      <wp:wrapNone/>
                      <wp:docPr id="145492050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598CAC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" stroked="f"/>
                  </w:pict>
                </mc:Fallback>
              </mc:AlternateContent>
            </w:r>
            <w:proofErr w:type="spellStart"/>
            <w:r w:rsidRPr="0040442B">
              <w:rPr>
                <w:rFonts w:ascii="GHEA Grapalat" w:hAnsi="GHEA Grapalat"/>
                <w:iCs/>
                <w:color w:val="000000"/>
                <w:sz w:val="21"/>
                <w:szCs w:val="21"/>
              </w:rPr>
              <w:t>Պայմանագրի</w:t>
            </w:r>
            <w:proofErr w:type="spellEnd"/>
            <w:r w:rsidRPr="0040442B">
              <w:rPr>
                <w:rFonts w:ascii="GHEA Grapalat" w:hAnsi="GHEA Grapalat"/>
                <w:iCs/>
                <w:color w:val="000000"/>
                <w:sz w:val="21"/>
                <w:szCs w:val="21"/>
                <w:lang w:val="pt-BR"/>
              </w:rPr>
              <w:t xml:space="preserve"> </w:t>
            </w:r>
            <w:proofErr w:type="spellStart"/>
            <w:r w:rsidRPr="0040442B">
              <w:rPr>
                <w:rFonts w:ascii="GHEA Grapalat" w:hAnsi="GHEA Grapalat"/>
                <w:iCs/>
                <w:color w:val="000000"/>
                <w:sz w:val="21"/>
                <w:szCs w:val="21"/>
              </w:rPr>
              <w:t>կողմ</w:t>
            </w:r>
            <w:proofErr w:type="spellEnd"/>
            <w:r w:rsidRPr="0040442B">
              <w:rPr>
                <w:rFonts w:ascii="GHEA Grapalat" w:hAnsi="GHEA Grapalat"/>
                <w:iCs/>
                <w:color w:val="000000"/>
                <w:sz w:val="21"/>
                <w:szCs w:val="21"/>
                <w:lang w:val="pt-BR"/>
              </w:rPr>
              <w:t xml:space="preserve"> </w:t>
            </w:r>
          </w:p>
          <w:p w14:paraId="6B6F2E87"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lang w:val="pt-BR"/>
              </w:rPr>
              <w:t>___________________________</w:t>
            </w:r>
          </w:p>
          <w:p w14:paraId="2358E46F"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lang w:val="pt-BR"/>
              </w:rPr>
              <w:t>___________________________</w:t>
            </w:r>
          </w:p>
          <w:p w14:paraId="244045AD" w14:textId="77777777" w:rsidR="00226697" w:rsidRPr="0040442B" w:rsidRDefault="00226697" w:rsidP="008B5237">
            <w:pPr>
              <w:jc w:val="center"/>
              <w:rPr>
                <w:rFonts w:ascii="GHEA Grapalat" w:hAnsi="GHEA Grapalat"/>
                <w:iCs/>
                <w:color w:val="000000"/>
                <w:sz w:val="21"/>
                <w:szCs w:val="21"/>
                <w:lang w:val="pt-BR"/>
              </w:rPr>
            </w:pPr>
            <w:proofErr w:type="spellStart"/>
            <w:r w:rsidRPr="0040442B">
              <w:rPr>
                <w:rFonts w:ascii="GHEA Grapalat" w:hAnsi="GHEA Grapalat"/>
                <w:iCs/>
                <w:color w:val="000000"/>
                <w:sz w:val="21"/>
                <w:szCs w:val="21"/>
              </w:rPr>
              <w:t>գտնվելու</w:t>
            </w:r>
            <w:proofErr w:type="spellEnd"/>
            <w:r w:rsidRPr="0040442B">
              <w:rPr>
                <w:rFonts w:ascii="GHEA Grapalat" w:hAnsi="GHEA Grapalat"/>
                <w:iCs/>
                <w:color w:val="000000"/>
                <w:sz w:val="21"/>
                <w:szCs w:val="21"/>
                <w:lang w:val="pt-BR"/>
              </w:rPr>
              <w:t xml:space="preserve"> </w:t>
            </w:r>
            <w:proofErr w:type="spellStart"/>
            <w:r w:rsidRPr="0040442B">
              <w:rPr>
                <w:rFonts w:ascii="GHEA Grapalat" w:hAnsi="GHEA Grapalat"/>
                <w:iCs/>
                <w:color w:val="000000"/>
                <w:sz w:val="21"/>
                <w:szCs w:val="21"/>
              </w:rPr>
              <w:t>վայրը</w:t>
            </w:r>
            <w:proofErr w:type="spellEnd"/>
            <w:r w:rsidRPr="0040442B">
              <w:rPr>
                <w:rFonts w:ascii="GHEA Grapalat" w:hAnsi="GHEA Grapalat"/>
                <w:iCs/>
                <w:color w:val="000000"/>
                <w:sz w:val="21"/>
                <w:szCs w:val="21"/>
                <w:lang w:val="pt-BR"/>
              </w:rPr>
              <w:t xml:space="preserve"> ______________</w:t>
            </w:r>
          </w:p>
          <w:p w14:paraId="50BDBF09" w14:textId="77777777" w:rsidR="00226697" w:rsidRPr="0040442B" w:rsidRDefault="00226697" w:rsidP="008B5237">
            <w:pPr>
              <w:jc w:val="center"/>
              <w:rPr>
                <w:rFonts w:ascii="GHEA Grapalat" w:hAnsi="GHEA Grapalat"/>
                <w:iCs/>
                <w:color w:val="000000"/>
                <w:sz w:val="21"/>
                <w:szCs w:val="21"/>
                <w:lang w:val="pt-BR"/>
              </w:rPr>
            </w:pPr>
            <w:proofErr w:type="spellStart"/>
            <w:r w:rsidRPr="0040442B">
              <w:rPr>
                <w:rFonts w:ascii="GHEA Grapalat" w:hAnsi="GHEA Grapalat"/>
                <w:iCs/>
                <w:color w:val="000000"/>
                <w:sz w:val="21"/>
                <w:szCs w:val="21"/>
              </w:rPr>
              <w:t>հհ</w:t>
            </w:r>
            <w:proofErr w:type="spellEnd"/>
            <w:r w:rsidRPr="0040442B">
              <w:rPr>
                <w:rFonts w:ascii="GHEA Grapalat" w:hAnsi="GHEA Grapalat"/>
                <w:iCs/>
                <w:color w:val="000000"/>
                <w:sz w:val="21"/>
                <w:szCs w:val="21"/>
                <w:lang w:val="pt-BR"/>
              </w:rPr>
              <w:t xml:space="preserve"> _________________________ </w:t>
            </w:r>
          </w:p>
          <w:p w14:paraId="1A569729" w14:textId="77777777" w:rsidR="00226697" w:rsidRPr="0040442B" w:rsidRDefault="00226697" w:rsidP="008B5237">
            <w:pPr>
              <w:jc w:val="center"/>
              <w:rPr>
                <w:rFonts w:ascii="GHEA Grapalat" w:hAnsi="GHEA Grapalat"/>
                <w:iCs/>
                <w:color w:val="000000"/>
                <w:sz w:val="21"/>
                <w:szCs w:val="21"/>
                <w:lang w:val="pt-BR"/>
              </w:rPr>
            </w:pPr>
            <w:proofErr w:type="spellStart"/>
            <w:r w:rsidRPr="0040442B">
              <w:rPr>
                <w:rFonts w:ascii="GHEA Grapalat" w:hAnsi="GHEA Grapalat"/>
                <w:iCs/>
                <w:color w:val="000000"/>
                <w:sz w:val="21"/>
                <w:szCs w:val="21"/>
              </w:rPr>
              <w:t>հվհհ</w:t>
            </w:r>
            <w:proofErr w:type="spellEnd"/>
            <w:r w:rsidRPr="0040442B">
              <w:rPr>
                <w:rFonts w:ascii="GHEA Grapalat" w:hAnsi="GHEA Grapalat"/>
                <w:iCs/>
                <w:color w:val="000000"/>
                <w:sz w:val="21"/>
                <w:szCs w:val="21"/>
                <w:lang w:val="pt-BR"/>
              </w:rPr>
              <w:t xml:space="preserve"> _______________________ </w:t>
            </w:r>
          </w:p>
        </w:tc>
        <w:tc>
          <w:tcPr>
            <w:tcW w:w="0" w:type="auto"/>
            <w:gridSpan w:val="2"/>
            <w:vAlign w:val="center"/>
          </w:tcPr>
          <w:p w14:paraId="06F1C009" w14:textId="77777777" w:rsidR="00226697" w:rsidRPr="0040442B" w:rsidRDefault="00226697" w:rsidP="008B5237">
            <w:pPr>
              <w:jc w:val="center"/>
              <w:rPr>
                <w:rFonts w:ascii="GHEA Grapalat" w:hAnsi="GHEA Grapalat"/>
                <w:iCs/>
                <w:color w:val="000000"/>
                <w:sz w:val="21"/>
                <w:szCs w:val="21"/>
                <w:lang w:val="pt-BR"/>
              </w:rPr>
            </w:pPr>
            <w:proofErr w:type="spellStart"/>
            <w:r w:rsidRPr="0040442B">
              <w:rPr>
                <w:rFonts w:ascii="GHEA Grapalat" w:hAnsi="GHEA Grapalat"/>
                <w:iCs/>
                <w:color w:val="000000"/>
                <w:sz w:val="21"/>
                <w:szCs w:val="21"/>
              </w:rPr>
              <w:t>Պատվիրատու</w:t>
            </w:r>
            <w:proofErr w:type="spellEnd"/>
          </w:p>
          <w:p w14:paraId="0360DF55"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lang w:val="pt-BR"/>
              </w:rPr>
              <w:t>_____________________________</w:t>
            </w:r>
          </w:p>
          <w:p w14:paraId="36646CFD" w14:textId="77777777" w:rsidR="00226697" w:rsidRPr="0040442B" w:rsidRDefault="00226697" w:rsidP="008B5237">
            <w:pPr>
              <w:jc w:val="center"/>
              <w:rPr>
                <w:rFonts w:ascii="GHEA Grapalat" w:hAnsi="GHEA Grapalat"/>
                <w:iCs/>
                <w:color w:val="000000"/>
                <w:sz w:val="21"/>
                <w:szCs w:val="21"/>
                <w:lang w:val="pt-BR"/>
              </w:rPr>
            </w:pPr>
            <w:r w:rsidRPr="0040442B">
              <w:rPr>
                <w:rFonts w:ascii="GHEA Grapalat" w:hAnsi="GHEA Grapalat"/>
                <w:iCs/>
                <w:color w:val="000000"/>
                <w:sz w:val="21"/>
                <w:szCs w:val="21"/>
                <w:lang w:val="pt-BR"/>
              </w:rPr>
              <w:t>_____________________________</w:t>
            </w:r>
          </w:p>
          <w:p w14:paraId="45B5E6B9" w14:textId="77777777" w:rsidR="00226697" w:rsidRPr="0040442B" w:rsidRDefault="00226697" w:rsidP="008B5237">
            <w:pPr>
              <w:jc w:val="center"/>
              <w:rPr>
                <w:rFonts w:ascii="GHEA Grapalat" w:hAnsi="GHEA Grapalat"/>
                <w:iCs/>
                <w:color w:val="000000"/>
                <w:sz w:val="21"/>
                <w:szCs w:val="21"/>
                <w:lang w:val="pt-BR"/>
              </w:rPr>
            </w:pPr>
            <w:proofErr w:type="spellStart"/>
            <w:r w:rsidRPr="0040442B">
              <w:rPr>
                <w:rFonts w:ascii="GHEA Grapalat" w:hAnsi="GHEA Grapalat"/>
                <w:iCs/>
                <w:color w:val="000000"/>
                <w:sz w:val="21"/>
                <w:szCs w:val="21"/>
              </w:rPr>
              <w:t>գտնվելու</w:t>
            </w:r>
            <w:proofErr w:type="spellEnd"/>
            <w:r w:rsidRPr="0040442B">
              <w:rPr>
                <w:rFonts w:ascii="GHEA Grapalat" w:hAnsi="GHEA Grapalat"/>
                <w:iCs/>
                <w:color w:val="000000"/>
                <w:sz w:val="21"/>
                <w:szCs w:val="21"/>
                <w:lang w:val="pt-BR"/>
              </w:rPr>
              <w:t xml:space="preserve"> </w:t>
            </w:r>
            <w:proofErr w:type="spellStart"/>
            <w:r w:rsidRPr="0040442B">
              <w:rPr>
                <w:rFonts w:ascii="GHEA Grapalat" w:hAnsi="GHEA Grapalat"/>
                <w:iCs/>
                <w:color w:val="000000"/>
                <w:sz w:val="21"/>
                <w:szCs w:val="21"/>
              </w:rPr>
              <w:t>վայրը</w:t>
            </w:r>
            <w:proofErr w:type="spellEnd"/>
            <w:r w:rsidRPr="0040442B">
              <w:rPr>
                <w:rFonts w:ascii="GHEA Grapalat" w:hAnsi="GHEA Grapalat"/>
                <w:iCs/>
                <w:color w:val="000000"/>
                <w:sz w:val="21"/>
                <w:szCs w:val="21"/>
                <w:lang w:val="pt-BR"/>
              </w:rPr>
              <w:t xml:space="preserve"> _________________</w:t>
            </w:r>
          </w:p>
          <w:p w14:paraId="6E61259D" w14:textId="77777777" w:rsidR="00226697" w:rsidRPr="0040442B" w:rsidRDefault="00226697" w:rsidP="008B5237">
            <w:pPr>
              <w:jc w:val="center"/>
              <w:rPr>
                <w:rFonts w:ascii="GHEA Grapalat" w:hAnsi="GHEA Grapalat"/>
                <w:iCs/>
                <w:color w:val="000000"/>
                <w:sz w:val="21"/>
                <w:szCs w:val="21"/>
                <w:lang w:val="pt-BR"/>
              </w:rPr>
            </w:pPr>
            <w:proofErr w:type="spellStart"/>
            <w:r w:rsidRPr="0040442B">
              <w:rPr>
                <w:rFonts w:ascii="GHEA Grapalat" w:hAnsi="GHEA Grapalat"/>
                <w:iCs/>
                <w:color w:val="000000"/>
                <w:sz w:val="21"/>
                <w:szCs w:val="21"/>
              </w:rPr>
              <w:t>հհ</w:t>
            </w:r>
            <w:proofErr w:type="spellEnd"/>
            <w:r w:rsidRPr="0040442B">
              <w:rPr>
                <w:rFonts w:ascii="GHEA Grapalat" w:hAnsi="GHEA Grapalat"/>
                <w:iCs/>
                <w:color w:val="000000"/>
                <w:sz w:val="21"/>
                <w:szCs w:val="21"/>
                <w:lang w:val="pt-BR"/>
              </w:rPr>
              <w:t>____________________________</w:t>
            </w:r>
          </w:p>
          <w:p w14:paraId="1FECF325" w14:textId="77777777" w:rsidR="00226697" w:rsidRPr="0040442B" w:rsidRDefault="00226697" w:rsidP="008B5237">
            <w:pPr>
              <w:jc w:val="center"/>
              <w:rPr>
                <w:rFonts w:ascii="GHEA Grapalat" w:hAnsi="GHEA Grapalat"/>
                <w:iCs/>
                <w:color w:val="000000"/>
                <w:sz w:val="21"/>
                <w:szCs w:val="21"/>
                <w:lang w:val="pt-BR"/>
              </w:rPr>
            </w:pPr>
            <w:proofErr w:type="spellStart"/>
            <w:r w:rsidRPr="0040442B">
              <w:rPr>
                <w:rFonts w:ascii="GHEA Grapalat" w:hAnsi="GHEA Grapalat"/>
                <w:iCs/>
                <w:color w:val="000000"/>
                <w:sz w:val="21"/>
                <w:szCs w:val="21"/>
              </w:rPr>
              <w:t>հվհհ</w:t>
            </w:r>
            <w:proofErr w:type="spellEnd"/>
            <w:r w:rsidRPr="0040442B">
              <w:rPr>
                <w:rFonts w:ascii="GHEA Grapalat" w:hAnsi="GHEA Grapalat"/>
                <w:iCs/>
                <w:color w:val="000000"/>
                <w:sz w:val="21"/>
                <w:szCs w:val="21"/>
                <w:lang w:val="pt-BR"/>
              </w:rPr>
              <w:t>___________________________</w:t>
            </w:r>
          </w:p>
        </w:tc>
      </w:tr>
    </w:tbl>
    <w:p w14:paraId="75FA3D12" w14:textId="77777777" w:rsidR="00226697" w:rsidRPr="0040442B" w:rsidRDefault="00226697" w:rsidP="00226697">
      <w:pPr>
        <w:ind w:firstLine="375"/>
        <w:rPr>
          <w:rFonts w:ascii="Arial" w:hAnsi="Arial" w:cs="Arial"/>
          <w:iCs/>
          <w:color w:val="000000"/>
          <w:sz w:val="21"/>
          <w:szCs w:val="21"/>
          <w:lang w:val="pt-BR"/>
        </w:rPr>
      </w:pPr>
      <w:r w:rsidRPr="0040442B">
        <w:rPr>
          <w:rFonts w:ascii="Arial" w:hAnsi="Arial" w:cs="Arial"/>
          <w:iCs/>
          <w:color w:val="000000"/>
          <w:sz w:val="21"/>
          <w:szCs w:val="21"/>
          <w:lang w:val="pt-BR"/>
        </w:rPr>
        <w:t>  </w:t>
      </w:r>
    </w:p>
    <w:p w14:paraId="1C05D8E6" w14:textId="77777777" w:rsidR="00226697" w:rsidRPr="0040442B" w:rsidRDefault="00226697" w:rsidP="00226697">
      <w:pPr>
        <w:ind w:firstLine="375"/>
        <w:rPr>
          <w:rFonts w:ascii="GHEA Grapalat" w:hAnsi="GHEA Grapalat"/>
          <w:iCs/>
          <w:color w:val="000000"/>
          <w:sz w:val="15"/>
          <w:szCs w:val="21"/>
          <w:lang w:val="pt-BR"/>
        </w:rPr>
      </w:pPr>
    </w:p>
    <w:p w14:paraId="275E9EB0" w14:textId="77777777" w:rsidR="00226697" w:rsidRPr="0040442B" w:rsidRDefault="00226697" w:rsidP="00226697">
      <w:pPr>
        <w:ind w:firstLine="375"/>
        <w:jc w:val="center"/>
        <w:rPr>
          <w:rFonts w:ascii="GHEA Grapalat" w:hAnsi="GHEA Grapalat"/>
          <w:iCs/>
          <w:color w:val="000000"/>
          <w:sz w:val="22"/>
          <w:szCs w:val="22"/>
          <w:lang w:val="pt-BR"/>
        </w:rPr>
      </w:pPr>
      <w:r w:rsidRPr="0040442B">
        <w:rPr>
          <w:rFonts w:ascii="GHEA Grapalat" w:hAnsi="GHEA Grapalat"/>
          <w:b/>
          <w:bCs/>
          <w:iCs/>
          <w:color w:val="000000"/>
          <w:sz w:val="22"/>
          <w:szCs w:val="22"/>
        </w:rPr>
        <w:t>ԱՐՁԱՆԱԳՐՈՒԹՅՈՒՆ</w:t>
      </w:r>
      <w:r w:rsidRPr="0040442B">
        <w:rPr>
          <w:rFonts w:ascii="GHEA Grapalat" w:hAnsi="GHEA Grapalat"/>
          <w:b/>
          <w:bCs/>
          <w:iCs/>
          <w:color w:val="000000"/>
          <w:sz w:val="22"/>
          <w:szCs w:val="22"/>
          <w:lang w:val="pt-BR"/>
        </w:rPr>
        <w:t xml:space="preserve"> N</w:t>
      </w:r>
    </w:p>
    <w:p w14:paraId="73FA8313" w14:textId="77777777" w:rsidR="00226697" w:rsidRPr="0040442B" w:rsidRDefault="00226697" w:rsidP="00226697">
      <w:pPr>
        <w:ind w:firstLine="375"/>
        <w:jc w:val="center"/>
        <w:rPr>
          <w:rFonts w:ascii="GHEA Grapalat" w:hAnsi="GHEA Grapalat"/>
          <w:b/>
          <w:bCs/>
          <w:iCs/>
          <w:color w:val="000000"/>
          <w:sz w:val="22"/>
          <w:szCs w:val="22"/>
          <w:lang w:val="pt-BR"/>
        </w:rPr>
      </w:pPr>
      <w:r w:rsidRPr="0040442B">
        <w:rPr>
          <w:rFonts w:ascii="GHEA Grapalat" w:hAnsi="GHEA Grapalat"/>
          <w:b/>
          <w:bCs/>
          <w:iCs/>
          <w:color w:val="000000"/>
          <w:sz w:val="22"/>
          <w:szCs w:val="22"/>
        </w:rPr>
        <w:t>ՊԱՅՄԱՆԱԳՐԻ</w:t>
      </w:r>
      <w:r w:rsidRPr="0040442B">
        <w:rPr>
          <w:rFonts w:ascii="GHEA Grapalat" w:hAnsi="GHEA Grapalat"/>
          <w:b/>
          <w:bCs/>
          <w:iCs/>
          <w:color w:val="000000"/>
          <w:sz w:val="22"/>
          <w:szCs w:val="22"/>
          <w:lang w:val="pt-BR"/>
        </w:rPr>
        <w:t xml:space="preserve"> </w:t>
      </w:r>
      <w:r w:rsidRPr="0040442B">
        <w:rPr>
          <w:rFonts w:ascii="GHEA Grapalat" w:hAnsi="GHEA Grapalat"/>
          <w:b/>
          <w:bCs/>
          <w:iCs/>
          <w:color w:val="000000"/>
          <w:sz w:val="22"/>
          <w:szCs w:val="22"/>
        </w:rPr>
        <w:t>ԿԱՄ</w:t>
      </w:r>
      <w:r w:rsidRPr="0040442B">
        <w:rPr>
          <w:rFonts w:ascii="GHEA Grapalat" w:hAnsi="GHEA Grapalat"/>
          <w:b/>
          <w:bCs/>
          <w:iCs/>
          <w:color w:val="000000"/>
          <w:sz w:val="22"/>
          <w:szCs w:val="22"/>
          <w:lang w:val="pt-BR"/>
        </w:rPr>
        <w:t xml:space="preserve"> </w:t>
      </w:r>
      <w:r w:rsidRPr="0040442B">
        <w:rPr>
          <w:rFonts w:ascii="GHEA Grapalat" w:hAnsi="GHEA Grapalat"/>
          <w:b/>
          <w:bCs/>
          <w:iCs/>
          <w:color w:val="000000"/>
          <w:sz w:val="22"/>
          <w:szCs w:val="22"/>
        </w:rPr>
        <w:t>ԴՐԱ</w:t>
      </w:r>
      <w:r w:rsidRPr="0040442B">
        <w:rPr>
          <w:rFonts w:ascii="GHEA Grapalat" w:hAnsi="GHEA Grapalat"/>
          <w:b/>
          <w:bCs/>
          <w:iCs/>
          <w:color w:val="000000"/>
          <w:sz w:val="22"/>
          <w:szCs w:val="22"/>
          <w:lang w:val="pt-BR"/>
        </w:rPr>
        <w:t xml:space="preserve"> </w:t>
      </w:r>
      <w:r w:rsidRPr="0040442B">
        <w:rPr>
          <w:rFonts w:ascii="GHEA Grapalat" w:hAnsi="GHEA Grapalat"/>
          <w:b/>
          <w:bCs/>
          <w:iCs/>
          <w:color w:val="000000"/>
          <w:sz w:val="22"/>
          <w:szCs w:val="22"/>
        </w:rPr>
        <w:t>ՄԻ</w:t>
      </w:r>
      <w:r w:rsidRPr="0040442B">
        <w:rPr>
          <w:rFonts w:ascii="GHEA Grapalat" w:hAnsi="GHEA Grapalat"/>
          <w:b/>
          <w:bCs/>
          <w:iCs/>
          <w:color w:val="000000"/>
          <w:sz w:val="22"/>
          <w:szCs w:val="22"/>
          <w:lang w:val="pt-BR"/>
        </w:rPr>
        <w:t xml:space="preserve"> </w:t>
      </w:r>
      <w:r w:rsidRPr="0040442B">
        <w:rPr>
          <w:rFonts w:ascii="GHEA Grapalat" w:hAnsi="GHEA Grapalat"/>
          <w:b/>
          <w:bCs/>
          <w:iCs/>
          <w:color w:val="000000"/>
          <w:sz w:val="22"/>
          <w:szCs w:val="22"/>
        </w:rPr>
        <w:t>ՄԱՍԻ</w:t>
      </w:r>
      <w:r w:rsidRPr="0040442B">
        <w:rPr>
          <w:rFonts w:ascii="GHEA Grapalat" w:hAnsi="GHEA Grapalat"/>
          <w:b/>
          <w:bCs/>
          <w:iCs/>
          <w:color w:val="000000"/>
          <w:sz w:val="22"/>
          <w:szCs w:val="22"/>
          <w:lang w:val="pt-BR"/>
        </w:rPr>
        <w:t xml:space="preserve"> ԿԱՏԱՐՄԱՆ ԱՐԴՅՈՒՆՔՆԵՐԻ </w:t>
      </w:r>
    </w:p>
    <w:p w14:paraId="6C83787F" w14:textId="77777777" w:rsidR="00226697" w:rsidRPr="0040442B" w:rsidRDefault="00226697" w:rsidP="00226697">
      <w:pPr>
        <w:ind w:firstLine="375"/>
        <w:jc w:val="center"/>
        <w:rPr>
          <w:rFonts w:ascii="Arial Unicode" w:hAnsi="Arial Unicode"/>
          <w:iCs/>
          <w:color w:val="000000"/>
          <w:sz w:val="22"/>
          <w:szCs w:val="22"/>
          <w:lang w:val="pt-BR"/>
        </w:rPr>
      </w:pPr>
      <w:r w:rsidRPr="0040442B">
        <w:rPr>
          <w:rFonts w:ascii="GHEA Grapalat" w:hAnsi="GHEA Grapalat"/>
          <w:b/>
          <w:bCs/>
          <w:iCs/>
          <w:color w:val="000000"/>
          <w:sz w:val="22"/>
          <w:szCs w:val="22"/>
        </w:rPr>
        <w:t>ՀԱՆՁՆՄԱՆ</w:t>
      </w:r>
      <w:r w:rsidRPr="0040442B">
        <w:rPr>
          <w:rFonts w:ascii="GHEA Grapalat" w:hAnsi="GHEA Grapalat"/>
          <w:b/>
          <w:bCs/>
          <w:iCs/>
          <w:color w:val="000000"/>
          <w:sz w:val="22"/>
          <w:szCs w:val="22"/>
          <w:lang w:val="pt-BR"/>
        </w:rPr>
        <w:t>-</w:t>
      </w:r>
      <w:r w:rsidRPr="0040442B">
        <w:rPr>
          <w:rFonts w:ascii="GHEA Grapalat" w:hAnsi="GHEA Grapalat"/>
          <w:b/>
          <w:bCs/>
          <w:iCs/>
          <w:color w:val="000000"/>
          <w:sz w:val="22"/>
          <w:szCs w:val="22"/>
        </w:rPr>
        <w:t>ԸՆԴՈՒՆՄԱՆ</w:t>
      </w:r>
    </w:p>
    <w:p w14:paraId="0AB27F13" w14:textId="77777777" w:rsidR="00226697" w:rsidRPr="0040442B" w:rsidRDefault="00226697" w:rsidP="00226697">
      <w:pPr>
        <w:pStyle w:val="BodyTextIndent"/>
        <w:spacing w:line="240" w:lineRule="auto"/>
        <w:ind w:firstLine="0"/>
        <w:jc w:val="center"/>
        <w:rPr>
          <w:b/>
          <w:bCs/>
          <w:iCs/>
          <w:lang w:val="es-ES"/>
        </w:rPr>
      </w:pPr>
    </w:p>
    <w:p w14:paraId="7CC1B4C5" w14:textId="77777777" w:rsidR="00226697" w:rsidRPr="0040442B" w:rsidRDefault="00226697" w:rsidP="00226697">
      <w:pPr>
        <w:pStyle w:val="BodyTextIndent"/>
        <w:spacing w:line="240" w:lineRule="auto"/>
        <w:ind w:firstLine="540"/>
        <w:rPr>
          <w:iCs/>
          <w:lang w:val="es-ES"/>
        </w:rPr>
      </w:pPr>
      <w:r w:rsidRPr="0040442B">
        <w:rPr>
          <w:rFonts w:ascii="GHEA Grapalat" w:hAnsi="GHEA Grapalat"/>
          <w:color w:val="000000"/>
          <w:sz w:val="21"/>
          <w:szCs w:val="21"/>
          <w:lang w:val="es-ES" w:eastAsia="ru-RU"/>
        </w:rPr>
        <w:t>«      » «              »</w:t>
      </w:r>
      <w:r w:rsidRPr="0040442B">
        <w:rPr>
          <w:iCs/>
          <w:lang w:val="es-ES"/>
        </w:rPr>
        <w:t xml:space="preserve">  </w:t>
      </w:r>
      <w:r w:rsidRPr="0040442B">
        <w:rPr>
          <w:rFonts w:ascii="GHEA Grapalat" w:hAnsi="GHEA Grapalat"/>
          <w:color w:val="000000"/>
          <w:sz w:val="21"/>
          <w:szCs w:val="21"/>
          <w:lang w:val="es-ES" w:eastAsia="ru-RU"/>
        </w:rPr>
        <w:t xml:space="preserve">20    </w:t>
      </w:r>
      <w:r w:rsidRPr="0040442B">
        <w:rPr>
          <w:rFonts w:ascii="GHEA Grapalat" w:hAnsi="GHEA Grapalat"/>
          <w:color w:val="000000"/>
          <w:sz w:val="21"/>
          <w:szCs w:val="21"/>
          <w:lang w:eastAsia="ru-RU"/>
        </w:rPr>
        <w:t>թ</w:t>
      </w:r>
      <w:r w:rsidRPr="0040442B">
        <w:rPr>
          <w:rFonts w:ascii="GHEA Grapalat" w:hAnsi="GHEA Grapalat"/>
          <w:color w:val="000000"/>
          <w:sz w:val="21"/>
          <w:szCs w:val="21"/>
          <w:lang w:val="es-ES" w:eastAsia="ru-RU"/>
        </w:rPr>
        <w:t>.</w:t>
      </w:r>
    </w:p>
    <w:p w14:paraId="2E40E49A" w14:textId="77777777" w:rsidR="00226697" w:rsidRPr="0040442B" w:rsidRDefault="00226697" w:rsidP="00226697">
      <w:pPr>
        <w:pStyle w:val="BodyTextIndent"/>
        <w:spacing w:line="240" w:lineRule="auto"/>
        <w:ind w:firstLine="0"/>
        <w:rPr>
          <w:iCs/>
          <w:lang w:val="es-ES"/>
        </w:rPr>
      </w:pPr>
    </w:p>
    <w:p w14:paraId="0A8EA551" w14:textId="77777777" w:rsidR="00226697" w:rsidRPr="0040442B" w:rsidRDefault="00226697" w:rsidP="00226697">
      <w:pPr>
        <w:pStyle w:val="NormalWeb"/>
        <w:spacing w:before="0" w:beforeAutospacing="0" w:after="0" w:afterAutospacing="0"/>
        <w:rPr>
          <w:rFonts w:ascii="GHEA Grapalat" w:hAnsi="GHEA Grapalat"/>
          <w:color w:val="000000"/>
          <w:sz w:val="21"/>
          <w:szCs w:val="21"/>
          <w:lang w:val="es-ES"/>
        </w:rPr>
      </w:pPr>
      <w:proofErr w:type="spellStart"/>
      <w:r w:rsidRPr="0040442B">
        <w:rPr>
          <w:rFonts w:ascii="GHEA Grapalat" w:hAnsi="GHEA Grapalat"/>
          <w:color w:val="000000"/>
          <w:sz w:val="21"/>
          <w:szCs w:val="21"/>
        </w:rPr>
        <w:t>Պայմանագրի</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rPr>
        <w:t>այսուհետ</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rPr>
        <w:t>Պայմանագիր</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rPr>
        <w:t>անվանումը</w:t>
      </w:r>
      <w:proofErr w:type="spellEnd"/>
      <w:r w:rsidRPr="0040442B">
        <w:rPr>
          <w:rFonts w:ascii="GHEA Grapalat" w:hAnsi="GHEA Grapalat"/>
          <w:color w:val="000000"/>
          <w:sz w:val="21"/>
          <w:szCs w:val="21"/>
          <w:lang w:val="es-ES"/>
        </w:rPr>
        <w:t>` ____________________________________________________________________________________________</w:t>
      </w:r>
    </w:p>
    <w:p w14:paraId="1D68BED6" w14:textId="77777777" w:rsidR="00226697" w:rsidRPr="0040442B" w:rsidRDefault="00226697" w:rsidP="00226697">
      <w:pPr>
        <w:pStyle w:val="NormalWeb"/>
        <w:spacing w:before="0" w:beforeAutospacing="0" w:after="0" w:afterAutospacing="0"/>
        <w:rPr>
          <w:rFonts w:ascii="GHEA Grapalat" w:hAnsi="GHEA Grapalat"/>
          <w:color w:val="000000"/>
          <w:sz w:val="21"/>
          <w:szCs w:val="21"/>
          <w:lang w:val="es-ES"/>
        </w:rPr>
      </w:pPr>
      <w:proofErr w:type="spellStart"/>
      <w:r w:rsidRPr="0040442B">
        <w:rPr>
          <w:rFonts w:ascii="GHEA Grapalat" w:hAnsi="GHEA Grapalat"/>
          <w:color w:val="000000"/>
          <w:sz w:val="21"/>
          <w:szCs w:val="21"/>
        </w:rPr>
        <w:t>Պայմանագրի</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rPr>
        <w:t>կնքման</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rPr>
        <w:t>ամսաթիվը</w:t>
      </w:r>
      <w:proofErr w:type="spellEnd"/>
      <w:r w:rsidRPr="0040442B">
        <w:rPr>
          <w:rFonts w:ascii="GHEA Grapalat" w:hAnsi="GHEA Grapalat"/>
          <w:color w:val="000000"/>
          <w:sz w:val="21"/>
          <w:szCs w:val="21"/>
          <w:lang w:val="es-ES"/>
        </w:rPr>
        <w:t xml:space="preserve">` «____» «__________________» 20 </w:t>
      </w:r>
      <w:r w:rsidRPr="0040442B">
        <w:rPr>
          <w:rFonts w:ascii="GHEA Grapalat" w:hAnsi="GHEA Grapalat"/>
          <w:color w:val="000000"/>
          <w:sz w:val="21"/>
          <w:szCs w:val="21"/>
        </w:rPr>
        <w:t>թ</w:t>
      </w:r>
      <w:r w:rsidRPr="0040442B">
        <w:rPr>
          <w:rFonts w:ascii="GHEA Grapalat" w:hAnsi="GHEA Grapalat"/>
          <w:color w:val="000000"/>
          <w:sz w:val="21"/>
          <w:szCs w:val="21"/>
          <w:lang w:val="es-ES"/>
        </w:rPr>
        <w:t>.</w:t>
      </w:r>
    </w:p>
    <w:p w14:paraId="566DEA3D" w14:textId="77777777" w:rsidR="00226697" w:rsidRPr="0040442B" w:rsidRDefault="00226697" w:rsidP="00226697">
      <w:pPr>
        <w:pStyle w:val="NormalWeb"/>
        <w:spacing w:before="0" w:beforeAutospacing="0" w:after="0" w:afterAutospacing="0"/>
        <w:rPr>
          <w:rFonts w:ascii="GHEA Grapalat" w:hAnsi="GHEA Grapalat"/>
          <w:color w:val="000000"/>
          <w:sz w:val="21"/>
          <w:szCs w:val="21"/>
          <w:lang w:val="es-ES"/>
        </w:rPr>
      </w:pPr>
      <w:proofErr w:type="spellStart"/>
      <w:r w:rsidRPr="0040442B">
        <w:rPr>
          <w:rFonts w:ascii="GHEA Grapalat" w:hAnsi="GHEA Grapalat"/>
          <w:color w:val="000000"/>
          <w:sz w:val="21"/>
          <w:szCs w:val="21"/>
        </w:rPr>
        <w:t>Պայմանագրի</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rPr>
        <w:t>համարը</w:t>
      </w:r>
      <w:proofErr w:type="spellEnd"/>
      <w:r w:rsidRPr="0040442B">
        <w:rPr>
          <w:rFonts w:ascii="GHEA Grapalat" w:hAnsi="GHEA Grapalat"/>
          <w:color w:val="000000"/>
          <w:sz w:val="21"/>
          <w:szCs w:val="21"/>
          <w:lang w:val="es-ES"/>
        </w:rPr>
        <w:t>`    __________</w:t>
      </w:r>
    </w:p>
    <w:p w14:paraId="51BFFF79" w14:textId="77777777" w:rsidR="00226697" w:rsidRPr="0040442B" w:rsidRDefault="00226697" w:rsidP="00226697">
      <w:pPr>
        <w:jc w:val="both"/>
        <w:rPr>
          <w:rFonts w:ascii="GHEA Grapalat" w:hAnsi="GHEA Grapalat" w:cs="Sylfaen"/>
          <w:iCs/>
          <w:lang w:val="es-ES"/>
        </w:rPr>
      </w:pPr>
      <w:proofErr w:type="spellStart"/>
      <w:r w:rsidRPr="0040442B">
        <w:rPr>
          <w:rFonts w:ascii="GHEA Grapalat" w:hAnsi="GHEA Grapalat"/>
          <w:iCs/>
          <w:color w:val="000000"/>
          <w:sz w:val="21"/>
          <w:szCs w:val="21"/>
        </w:rPr>
        <w:t>Պատվիրատուն</w:t>
      </w:r>
      <w:proofErr w:type="spellEnd"/>
      <w:r w:rsidRPr="0040442B">
        <w:rPr>
          <w:rFonts w:ascii="GHEA Grapalat" w:hAnsi="GHEA Grapalat"/>
          <w:iCs/>
          <w:color w:val="000000"/>
          <w:sz w:val="21"/>
          <w:szCs w:val="21"/>
          <w:lang w:val="es-ES"/>
        </w:rPr>
        <w:t xml:space="preserve">  </w:t>
      </w:r>
      <w:r w:rsidRPr="0040442B">
        <w:rPr>
          <w:rFonts w:ascii="GHEA Grapalat" w:hAnsi="GHEA Grapalat"/>
          <w:iCs/>
          <w:color w:val="000000"/>
          <w:sz w:val="21"/>
          <w:szCs w:val="21"/>
        </w:rPr>
        <w:t>և</w:t>
      </w:r>
      <w:r w:rsidRPr="0040442B">
        <w:rPr>
          <w:rFonts w:ascii="GHEA Grapalat" w:hAnsi="GHEA Grapalat"/>
          <w:iCs/>
          <w:color w:val="000000"/>
          <w:sz w:val="21"/>
          <w:szCs w:val="21"/>
          <w:lang w:val="es-ES"/>
        </w:rPr>
        <w:t xml:space="preserve">  </w:t>
      </w:r>
      <w:proofErr w:type="spellStart"/>
      <w:r w:rsidRPr="0040442B">
        <w:rPr>
          <w:rFonts w:ascii="GHEA Grapalat" w:hAnsi="GHEA Grapalat"/>
          <w:color w:val="000000"/>
          <w:sz w:val="21"/>
          <w:szCs w:val="21"/>
        </w:rPr>
        <w:t>Պայմանագրի</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rPr>
        <w:t>կողմը</w:t>
      </w:r>
      <w:proofErr w:type="spellEnd"/>
      <w:r w:rsidRPr="0040442B">
        <w:rPr>
          <w:rFonts w:ascii="GHEA Grapalat" w:hAnsi="GHEA Grapalat"/>
          <w:color w:val="000000"/>
          <w:sz w:val="21"/>
          <w:szCs w:val="21"/>
        </w:rPr>
        <w:t>՝</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հիմք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ընդունելով</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պայմանագրի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կատարման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վերաբերյալ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20 </w:t>
      </w:r>
      <w:r w:rsidRPr="0040442B">
        <w:rPr>
          <w:rFonts w:ascii="GHEA Grapalat" w:hAnsi="GHEA Grapalat"/>
          <w:color w:val="000000"/>
          <w:sz w:val="21"/>
          <w:szCs w:val="21"/>
          <w:lang w:val="es-ES"/>
        </w:rPr>
        <w:t xml:space="preserve">  </w:t>
      </w:r>
      <w:r w:rsidRPr="0040442B">
        <w:rPr>
          <w:rFonts w:ascii="GHEA Grapalat" w:hAnsi="GHEA Grapalat"/>
          <w:color w:val="000000"/>
          <w:sz w:val="21"/>
          <w:szCs w:val="21"/>
          <w:lang w:val="hy-AM"/>
        </w:rPr>
        <w:t xml:space="preserve">  թ. դուրս գրված </w:t>
      </w:r>
      <w:r w:rsidRPr="0040442B">
        <w:rPr>
          <w:rFonts w:ascii="GHEA Grapalat" w:hAnsi="GHEA Grapalat"/>
          <w:color w:val="000000"/>
          <w:sz w:val="21"/>
          <w:szCs w:val="21"/>
          <w:lang w:val="es-ES"/>
        </w:rPr>
        <w:t xml:space="preserve">N ___   </w:t>
      </w:r>
      <w:r w:rsidRPr="0040442B">
        <w:rPr>
          <w:rFonts w:ascii="GHEA Grapalat" w:hAnsi="GHEA Grapalat"/>
          <w:color w:val="000000"/>
          <w:sz w:val="21"/>
          <w:szCs w:val="21"/>
          <w:lang w:val="hy-AM"/>
        </w:rPr>
        <w:t xml:space="preserve">հաշիվ ապրանքագիրը, </w:t>
      </w:r>
      <w:proofErr w:type="spellStart"/>
      <w:r w:rsidRPr="0040442B">
        <w:rPr>
          <w:rFonts w:ascii="GHEA Grapalat" w:hAnsi="GHEA Grapalat"/>
          <w:color w:val="000000"/>
          <w:sz w:val="21"/>
          <w:szCs w:val="21"/>
          <w:lang w:val="es-ES"/>
        </w:rPr>
        <w:t>կազմեցին</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lang w:val="es-ES"/>
        </w:rPr>
        <w:t>սույն</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lang w:val="es-ES"/>
        </w:rPr>
        <w:t>արձանագրությունը</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lang w:val="es-ES"/>
        </w:rPr>
        <w:t>հետևյալի</w:t>
      </w:r>
      <w:proofErr w:type="spellEnd"/>
      <w:r w:rsidRPr="0040442B">
        <w:rPr>
          <w:rFonts w:ascii="GHEA Grapalat" w:hAnsi="GHEA Grapalat"/>
          <w:color w:val="000000"/>
          <w:sz w:val="21"/>
          <w:szCs w:val="21"/>
          <w:lang w:val="es-ES"/>
        </w:rPr>
        <w:t xml:space="preserve"> </w:t>
      </w:r>
      <w:proofErr w:type="spellStart"/>
      <w:r w:rsidRPr="0040442B">
        <w:rPr>
          <w:rFonts w:ascii="GHEA Grapalat" w:hAnsi="GHEA Grapalat"/>
          <w:color w:val="000000"/>
          <w:sz w:val="21"/>
          <w:szCs w:val="21"/>
          <w:lang w:val="es-ES"/>
        </w:rPr>
        <w:t>մասին</w:t>
      </w:r>
      <w:proofErr w:type="spellEnd"/>
      <w:r w:rsidRPr="0040442B">
        <w:rPr>
          <w:rFonts w:ascii="GHEA Grapalat" w:hAnsi="GHEA Grapalat"/>
          <w:color w:val="000000"/>
          <w:sz w:val="21"/>
          <w:szCs w:val="21"/>
          <w:lang w:val="es-ES"/>
        </w:rPr>
        <w:t>.</w:t>
      </w:r>
    </w:p>
    <w:p w14:paraId="4DB8B294" w14:textId="77777777" w:rsidR="00226697" w:rsidRPr="0040442B" w:rsidRDefault="00226697" w:rsidP="00226697">
      <w:pPr>
        <w:jc w:val="both"/>
        <w:rPr>
          <w:rFonts w:ascii="GHEA Grapalat" w:hAnsi="GHEA Grapalat"/>
          <w:iCs/>
          <w:color w:val="000000"/>
          <w:sz w:val="21"/>
          <w:szCs w:val="21"/>
          <w:lang w:val="hy-AM"/>
        </w:rPr>
      </w:pPr>
      <w:proofErr w:type="spellStart"/>
      <w:r w:rsidRPr="0040442B">
        <w:rPr>
          <w:rFonts w:ascii="GHEA Grapalat" w:hAnsi="GHEA Grapalat"/>
          <w:iCs/>
          <w:color w:val="000000"/>
          <w:sz w:val="21"/>
          <w:szCs w:val="21"/>
        </w:rPr>
        <w:t>Պայմանագրի</w:t>
      </w:r>
      <w:proofErr w:type="spellEnd"/>
      <w:r w:rsidRPr="0040442B">
        <w:rPr>
          <w:rFonts w:ascii="GHEA Grapalat" w:hAnsi="GHEA Grapalat"/>
          <w:iCs/>
          <w:color w:val="000000"/>
          <w:sz w:val="21"/>
          <w:szCs w:val="21"/>
          <w:lang w:val="es-ES"/>
        </w:rPr>
        <w:t xml:space="preserve"> </w:t>
      </w:r>
      <w:proofErr w:type="spellStart"/>
      <w:r w:rsidRPr="0040442B">
        <w:rPr>
          <w:rFonts w:ascii="GHEA Grapalat" w:hAnsi="GHEA Grapalat"/>
          <w:iCs/>
          <w:color w:val="000000"/>
          <w:sz w:val="21"/>
          <w:szCs w:val="21"/>
        </w:rPr>
        <w:t>շրջանակներում</w:t>
      </w:r>
      <w:proofErr w:type="spellEnd"/>
      <w:r w:rsidRPr="0040442B">
        <w:rPr>
          <w:rFonts w:ascii="GHEA Grapalat" w:hAnsi="GHEA Grapalat"/>
          <w:iCs/>
          <w:color w:val="000000"/>
          <w:sz w:val="21"/>
          <w:szCs w:val="21"/>
          <w:lang w:val="es-ES"/>
        </w:rPr>
        <w:t xml:space="preserve"> </w:t>
      </w:r>
      <w:proofErr w:type="spellStart"/>
      <w:r w:rsidRPr="0040442B">
        <w:rPr>
          <w:rFonts w:ascii="GHEA Grapalat" w:hAnsi="GHEA Grapalat"/>
          <w:iCs/>
          <w:snapToGrid w:val="0"/>
          <w:color w:val="000000"/>
          <w:sz w:val="21"/>
          <w:szCs w:val="21"/>
          <w:lang w:val="es-ES"/>
        </w:rPr>
        <w:t>Պայմանագրի</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lang w:val="es-ES"/>
        </w:rPr>
        <w:t>կողմը</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color w:val="000000"/>
          <w:sz w:val="21"/>
          <w:szCs w:val="21"/>
          <w:lang w:val="es-ES"/>
        </w:rPr>
        <w:t>մատուցել</w:t>
      </w:r>
      <w:proofErr w:type="spellEnd"/>
      <w:r w:rsidRPr="0040442B">
        <w:rPr>
          <w:rFonts w:ascii="GHEA Grapalat" w:hAnsi="GHEA Grapalat"/>
          <w:iCs/>
          <w:color w:val="000000"/>
          <w:sz w:val="21"/>
          <w:szCs w:val="21"/>
          <w:lang w:val="es-ES"/>
        </w:rPr>
        <w:t xml:space="preserve"> է </w:t>
      </w:r>
      <w:proofErr w:type="spellStart"/>
      <w:r w:rsidRPr="0040442B">
        <w:rPr>
          <w:rFonts w:ascii="GHEA Grapalat" w:hAnsi="GHEA Grapalat"/>
          <w:iCs/>
          <w:color w:val="000000"/>
          <w:sz w:val="21"/>
          <w:szCs w:val="21"/>
          <w:lang w:val="es-ES"/>
        </w:rPr>
        <w:t>հետևյալ</w:t>
      </w:r>
      <w:proofErr w:type="spellEnd"/>
      <w:r w:rsidRPr="0040442B">
        <w:rPr>
          <w:rFonts w:ascii="GHEA Grapalat" w:hAnsi="GHEA Grapalat"/>
          <w:iCs/>
          <w:color w:val="000000"/>
          <w:sz w:val="21"/>
          <w:szCs w:val="21"/>
          <w:lang w:val="es-ES"/>
        </w:rPr>
        <w:t xml:space="preserve"> </w:t>
      </w:r>
      <w:proofErr w:type="spellStart"/>
      <w:r w:rsidRPr="0040442B">
        <w:rPr>
          <w:rFonts w:ascii="GHEA Grapalat" w:hAnsi="GHEA Grapalat"/>
          <w:iCs/>
          <w:color w:val="000000"/>
          <w:sz w:val="21"/>
          <w:szCs w:val="21"/>
          <w:lang w:val="es-ES"/>
        </w:rPr>
        <w:t>ծառայությունները</w:t>
      </w:r>
      <w:proofErr w:type="spellEnd"/>
      <w:r w:rsidRPr="0040442B">
        <w:rPr>
          <w:rFonts w:ascii="GHEA Grapalat" w:hAnsi="GHEA Grapalat"/>
          <w:iCs/>
          <w:color w:val="000000"/>
          <w:sz w:val="21"/>
          <w:szCs w:val="21"/>
        </w:rPr>
        <w:t>՝</w:t>
      </w:r>
    </w:p>
    <w:p w14:paraId="41A7A7A4" w14:textId="77777777" w:rsidR="00226697" w:rsidRPr="0040442B" w:rsidRDefault="00226697" w:rsidP="00226697">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26697" w:rsidRPr="0040442B" w14:paraId="115020AA" w14:textId="77777777" w:rsidTr="008B5237">
        <w:trPr>
          <w:jc w:val="right"/>
        </w:trPr>
        <w:tc>
          <w:tcPr>
            <w:tcW w:w="357" w:type="dxa"/>
            <w:vMerge w:val="restart"/>
            <w:vAlign w:val="center"/>
          </w:tcPr>
          <w:p w14:paraId="57D70A2E"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r w:rsidRPr="0040442B">
              <w:rPr>
                <w:rFonts w:ascii="GHEA Grapalat" w:hAnsi="GHEA Grapalat"/>
                <w:sz w:val="18"/>
                <w:szCs w:val="18"/>
              </w:rPr>
              <w:t>N</w:t>
            </w:r>
          </w:p>
        </w:tc>
        <w:tc>
          <w:tcPr>
            <w:tcW w:w="10348" w:type="dxa"/>
            <w:gridSpan w:val="8"/>
            <w:vAlign w:val="center"/>
          </w:tcPr>
          <w:p w14:paraId="6FAE6B1D"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cs="Sylfaen"/>
                <w:sz w:val="18"/>
                <w:szCs w:val="18"/>
              </w:rPr>
              <w:t>Մատուցված</w:t>
            </w:r>
            <w:proofErr w:type="spellEnd"/>
            <w:r w:rsidRPr="0040442B">
              <w:rPr>
                <w:rFonts w:ascii="GHEA Grapalat" w:hAnsi="GHEA Grapalat" w:cs="Courier New"/>
                <w:sz w:val="18"/>
                <w:szCs w:val="18"/>
              </w:rPr>
              <w:t xml:space="preserve"> </w:t>
            </w:r>
            <w:proofErr w:type="spellStart"/>
            <w:r w:rsidRPr="0040442B">
              <w:rPr>
                <w:rFonts w:ascii="GHEA Grapalat" w:hAnsi="GHEA Grapalat" w:cs="Sylfaen"/>
                <w:sz w:val="18"/>
                <w:szCs w:val="18"/>
              </w:rPr>
              <w:t>ծառայությունների</w:t>
            </w:r>
            <w:proofErr w:type="spellEnd"/>
          </w:p>
        </w:tc>
      </w:tr>
      <w:tr w:rsidR="00226697" w:rsidRPr="0040442B" w14:paraId="3F857D7B" w14:textId="77777777" w:rsidTr="008B5237">
        <w:trPr>
          <w:jc w:val="right"/>
        </w:trPr>
        <w:tc>
          <w:tcPr>
            <w:tcW w:w="357" w:type="dxa"/>
            <w:vMerge/>
          </w:tcPr>
          <w:p w14:paraId="4A01C73D"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14552D1"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անվանումը</w:t>
            </w:r>
            <w:proofErr w:type="spellEnd"/>
          </w:p>
        </w:tc>
        <w:tc>
          <w:tcPr>
            <w:tcW w:w="1440" w:type="dxa"/>
            <w:vMerge w:val="restart"/>
            <w:vAlign w:val="center"/>
          </w:tcPr>
          <w:p w14:paraId="1B86E5BC"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տեխնիկական</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բնութագրի</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համառոտ</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շարադրանքը</w:t>
            </w:r>
            <w:proofErr w:type="spellEnd"/>
          </w:p>
        </w:tc>
        <w:tc>
          <w:tcPr>
            <w:tcW w:w="2916" w:type="dxa"/>
            <w:gridSpan w:val="2"/>
            <w:vAlign w:val="center"/>
          </w:tcPr>
          <w:p w14:paraId="21280D8E"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քանակական</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ցուցանիշը</w:t>
            </w:r>
            <w:proofErr w:type="spellEnd"/>
          </w:p>
        </w:tc>
        <w:tc>
          <w:tcPr>
            <w:tcW w:w="2976" w:type="dxa"/>
            <w:gridSpan w:val="2"/>
            <w:vAlign w:val="center"/>
          </w:tcPr>
          <w:p w14:paraId="189CB32A"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կատարման</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ժամկետը</w:t>
            </w:r>
            <w:proofErr w:type="spellEnd"/>
          </w:p>
        </w:tc>
        <w:tc>
          <w:tcPr>
            <w:tcW w:w="1168" w:type="dxa"/>
            <w:vMerge w:val="restart"/>
            <w:vAlign w:val="center"/>
          </w:tcPr>
          <w:p w14:paraId="4E921D09"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Վճարման</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ենթակա</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գումարը</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հազար</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դրամ</w:t>
            </w:r>
            <w:proofErr w:type="spellEnd"/>
            <w:r w:rsidRPr="0040442B">
              <w:rPr>
                <w:rFonts w:ascii="GHEA Grapalat" w:hAnsi="GHEA Grapalat"/>
                <w:sz w:val="18"/>
                <w:szCs w:val="18"/>
              </w:rPr>
              <w:t>/</w:t>
            </w:r>
          </w:p>
        </w:tc>
        <w:tc>
          <w:tcPr>
            <w:tcW w:w="675" w:type="dxa"/>
            <w:vMerge w:val="restart"/>
            <w:vAlign w:val="center"/>
          </w:tcPr>
          <w:p w14:paraId="5670C6BF"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Վճարման</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ժամկետը</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ըստ</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վճարման</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ժամանակացույցի</w:t>
            </w:r>
            <w:proofErr w:type="spellEnd"/>
            <w:r w:rsidRPr="0040442B">
              <w:rPr>
                <w:rFonts w:ascii="GHEA Grapalat" w:hAnsi="GHEA Grapalat"/>
                <w:sz w:val="18"/>
                <w:szCs w:val="18"/>
              </w:rPr>
              <w:t>/</w:t>
            </w:r>
          </w:p>
        </w:tc>
      </w:tr>
      <w:tr w:rsidR="00226697" w:rsidRPr="0040442B" w14:paraId="5B8B3C00" w14:textId="77777777" w:rsidTr="008B5237">
        <w:trPr>
          <w:trHeight w:val="1105"/>
          <w:jc w:val="right"/>
        </w:trPr>
        <w:tc>
          <w:tcPr>
            <w:tcW w:w="357" w:type="dxa"/>
            <w:vMerge/>
            <w:tcBorders>
              <w:bottom w:val="single" w:sz="4" w:space="0" w:color="auto"/>
            </w:tcBorders>
          </w:tcPr>
          <w:p w14:paraId="7F2BA754"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48BF44F1"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6CC49C1A"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4DA58762"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ըստ</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պայմանագրով</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հաստատված</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գնման</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624790D8"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փաստացի</w:t>
            </w:r>
            <w:proofErr w:type="spellEnd"/>
          </w:p>
        </w:tc>
        <w:tc>
          <w:tcPr>
            <w:tcW w:w="1842" w:type="dxa"/>
            <w:tcBorders>
              <w:bottom w:val="single" w:sz="4" w:space="0" w:color="auto"/>
            </w:tcBorders>
            <w:vAlign w:val="center"/>
          </w:tcPr>
          <w:p w14:paraId="6E8C8AEE"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ըստ</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պայմանագրով</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հաստատված</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գնման</w:t>
            </w:r>
            <w:proofErr w:type="spellEnd"/>
            <w:r w:rsidRPr="0040442B">
              <w:rPr>
                <w:rFonts w:ascii="GHEA Grapalat" w:hAnsi="GHEA Grapalat"/>
                <w:sz w:val="18"/>
                <w:szCs w:val="18"/>
              </w:rPr>
              <w:t xml:space="preserve"> </w:t>
            </w:r>
            <w:proofErr w:type="spellStart"/>
            <w:r w:rsidRPr="004044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20BAABD9"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roofErr w:type="spellStart"/>
            <w:r w:rsidRPr="0040442B">
              <w:rPr>
                <w:rFonts w:ascii="GHEA Grapalat" w:hAnsi="GHEA Grapalat"/>
                <w:sz w:val="18"/>
                <w:szCs w:val="18"/>
              </w:rPr>
              <w:t>փաստացի</w:t>
            </w:r>
            <w:proofErr w:type="spellEnd"/>
          </w:p>
        </w:tc>
        <w:tc>
          <w:tcPr>
            <w:tcW w:w="1168" w:type="dxa"/>
            <w:vMerge/>
            <w:tcBorders>
              <w:bottom w:val="single" w:sz="4" w:space="0" w:color="auto"/>
            </w:tcBorders>
            <w:vAlign w:val="center"/>
          </w:tcPr>
          <w:p w14:paraId="345F6026"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49F8741C"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r>
      <w:tr w:rsidR="00226697" w:rsidRPr="0040442B" w14:paraId="1FBF3025" w14:textId="77777777" w:rsidTr="008B5237">
        <w:trPr>
          <w:jc w:val="right"/>
        </w:trPr>
        <w:tc>
          <w:tcPr>
            <w:tcW w:w="357" w:type="dxa"/>
            <w:vAlign w:val="center"/>
          </w:tcPr>
          <w:p w14:paraId="0789A013"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73" w:type="dxa"/>
            <w:vAlign w:val="center"/>
          </w:tcPr>
          <w:p w14:paraId="45CEA4BC"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440" w:type="dxa"/>
            <w:vAlign w:val="center"/>
          </w:tcPr>
          <w:p w14:paraId="2392A41A"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800" w:type="dxa"/>
            <w:vAlign w:val="center"/>
          </w:tcPr>
          <w:p w14:paraId="4BAE5130"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16" w:type="dxa"/>
            <w:vAlign w:val="center"/>
          </w:tcPr>
          <w:p w14:paraId="796D6CCF"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842" w:type="dxa"/>
            <w:vAlign w:val="center"/>
          </w:tcPr>
          <w:p w14:paraId="75F44140"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34" w:type="dxa"/>
            <w:vAlign w:val="center"/>
          </w:tcPr>
          <w:p w14:paraId="36781E6D"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1168" w:type="dxa"/>
            <w:vAlign w:val="center"/>
          </w:tcPr>
          <w:p w14:paraId="3933FDE9"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c>
          <w:tcPr>
            <w:tcW w:w="675" w:type="dxa"/>
            <w:vAlign w:val="center"/>
          </w:tcPr>
          <w:p w14:paraId="1AA0A3F8" w14:textId="77777777" w:rsidR="00226697" w:rsidRPr="0040442B" w:rsidRDefault="00226697" w:rsidP="008B5237">
            <w:pPr>
              <w:pStyle w:val="NormalWeb"/>
              <w:spacing w:before="0" w:beforeAutospacing="0" w:after="0" w:afterAutospacing="0"/>
              <w:jc w:val="center"/>
              <w:rPr>
                <w:rFonts w:ascii="GHEA Grapalat" w:hAnsi="GHEA Grapalat"/>
                <w:sz w:val="18"/>
                <w:szCs w:val="18"/>
              </w:rPr>
            </w:pPr>
          </w:p>
        </w:tc>
      </w:tr>
      <w:tr w:rsidR="00226697" w:rsidRPr="0040442B" w14:paraId="1ADAA55F" w14:textId="77777777" w:rsidTr="008B5237">
        <w:trPr>
          <w:jc w:val="right"/>
        </w:trPr>
        <w:tc>
          <w:tcPr>
            <w:tcW w:w="357" w:type="dxa"/>
          </w:tcPr>
          <w:p w14:paraId="04A6C71F"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173" w:type="dxa"/>
          </w:tcPr>
          <w:p w14:paraId="0D31B546"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440" w:type="dxa"/>
          </w:tcPr>
          <w:p w14:paraId="4703FD12"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800" w:type="dxa"/>
          </w:tcPr>
          <w:p w14:paraId="7F106FAE"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116" w:type="dxa"/>
          </w:tcPr>
          <w:p w14:paraId="349965BD"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842" w:type="dxa"/>
          </w:tcPr>
          <w:p w14:paraId="7BE0E37D"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134" w:type="dxa"/>
          </w:tcPr>
          <w:p w14:paraId="7D843ED3"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1168" w:type="dxa"/>
          </w:tcPr>
          <w:p w14:paraId="556B0DC7" w14:textId="77777777" w:rsidR="00226697" w:rsidRPr="0040442B" w:rsidRDefault="00226697" w:rsidP="008B5237">
            <w:pPr>
              <w:pStyle w:val="NormalWeb"/>
              <w:spacing w:before="0" w:beforeAutospacing="0" w:after="0" w:afterAutospacing="0"/>
              <w:jc w:val="center"/>
              <w:rPr>
                <w:rFonts w:ascii="GHEA Grapalat" w:hAnsi="GHEA Grapalat"/>
              </w:rPr>
            </w:pPr>
          </w:p>
        </w:tc>
        <w:tc>
          <w:tcPr>
            <w:tcW w:w="675" w:type="dxa"/>
          </w:tcPr>
          <w:p w14:paraId="06FC5F24" w14:textId="77777777" w:rsidR="00226697" w:rsidRPr="0040442B" w:rsidRDefault="00226697" w:rsidP="008B5237">
            <w:pPr>
              <w:pStyle w:val="NormalWeb"/>
              <w:spacing w:before="0" w:beforeAutospacing="0" w:after="0" w:afterAutospacing="0"/>
              <w:jc w:val="center"/>
              <w:rPr>
                <w:rFonts w:ascii="GHEA Grapalat" w:hAnsi="GHEA Grapalat"/>
              </w:rPr>
            </w:pPr>
          </w:p>
        </w:tc>
      </w:tr>
    </w:tbl>
    <w:p w14:paraId="5106F751" w14:textId="77777777" w:rsidR="00226697" w:rsidRPr="0040442B" w:rsidRDefault="00226697" w:rsidP="00226697">
      <w:pPr>
        <w:ind w:firstLine="375"/>
        <w:jc w:val="both"/>
        <w:rPr>
          <w:rFonts w:ascii="Arial" w:hAnsi="Arial" w:cs="Arial"/>
          <w:iCs/>
          <w:color w:val="000000"/>
          <w:sz w:val="21"/>
          <w:szCs w:val="21"/>
          <w:lang w:val="es-ES"/>
        </w:rPr>
      </w:pPr>
      <w:r w:rsidRPr="0040442B">
        <w:rPr>
          <w:rFonts w:ascii="Arial" w:hAnsi="Arial" w:cs="Arial"/>
          <w:iCs/>
          <w:color w:val="000000"/>
          <w:sz w:val="21"/>
          <w:szCs w:val="21"/>
          <w:lang w:val="es-ES"/>
        </w:rPr>
        <w:t> </w:t>
      </w:r>
    </w:p>
    <w:p w14:paraId="134AB50C" w14:textId="77777777" w:rsidR="00226697" w:rsidRPr="0040442B" w:rsidRDefault="00226697" w:rsidP="00226697">
      <w:pPr>
        <w:ind w:firstLine="375"/>
        <w:jc w:val="both"/>
        <w:rPr>
          <w:rFonts w:ascii="GHEA Grapalat" w:hAnsi="GHEA Grapalat"/>
          <w:iCs/>
          <w:snapToGrid w:val="0"/>
          <w:color w:val="000000"/>
          <w:sz w:val="21"/>
          <w:szCs w:val="21"/>
          <w:lang w:val="es-ES"/>
        </w:rPr>
      </w:pPr>
      <w:r w:rsidRPr="0040442B">
        <w:rPr>
          <w:rFonts w:ascii="Arial" w:hAnsi="Arial" w:cs="Arial"/>
          <w:iCs/>
          <w:color w:val="000000"/>
          <w:sz w:val="21"/>
          <w:szCs w:val="21"/>
          <w:lang w:val="es-ES"/>
        </w:rPr>
        <w:t> </w:t>
      </w:r>
      <w:r w:rsidRPr="0040442B">
        <w:rPr>
          <w:rFonts w:ascii="GHEA Grapalat" w:hAnsi="GHEA Grapalat"/>
          <w:iCs/>
          <w:snapToGrid w:val="0"/>
          <w:color w:val="000000"/>
          <w:sz w:val="21"/>
          <w:szCs w:val="21"/>
          <w:lang w:val="hy-AM"/>
        </w:rPr>
        <w:t xml:space="preserve">Սույն </w:t>
      </w:r>
      <w:proofErr w:type="spellStart"/>
      <w:r w:rsidRPr="0040442B">
        <w:rPr>
          <w:rFonts w:ascii="GHEA Grapalat" w:hAnsi="GHEA Grapalat"/>
          <w:iCs/>
          <w:snapToGrid w:val="0"/>
          <w:color w:val="000000"/>
          <w:sz w:val="21"/>
          <w:szCs w:val="21"/>
        </w:rPr>
        <w:t>արձանագրության</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rPr>
        <w:t>երկկողմ</w:t>
      </w:r>
      <w:proofErr w:type="spellEnd"/>
      <w:r w:rsidRPr="0040442B">
        <w:rPr>
          <w:rFonts w:ascii="GHEA Grapalat" w:hAnsi="GHEA Grapalat"/>
          <w:iCs/>
          <w:snapToGrid w:val="0"/>
          <w:color w:val="000000"/>
          <w:sz w:val="21"/>
          <w:szCs w:val="21"/>
          <w:lang w:val="es-ES"/>
        </w:rPr>
        <w:t xml:space="preserve"> </w:t>
      </w:r>
      <w:r w:rsidRPr="0040442B">
        <w:rPr>
          <w:rFonts w:ascii="GHEA Grapalat" w:hAnsi="GHEA Grapalat"/>
          <w:iCs/>
          <w:snapToGrid w:val="0"/>
          <w:color w:val="000000"/>
          <w:sz w:val="21"/>
          <w:szCs w:val="21"/>
          <w:lang w:val="hy-AM"/>
        </w:rPr>
        <w:t>հաստատման համար հիմք հանդիսացած</w:t>
      </w:r>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rPr>
        <w:t>հաշիվ</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rPr>
        <w:t>ապրանքագիրը</w:t>
      </w:r>
      <w:proofErr w:type="spellEnd"/>
      <w:r w:rsidRPr="0040442B">
        <w:rPr>
          <w:rFonts w:ascii="GHEA Grapalat" w:hAnsi="GHEA Grapalat"/>
          <w:iCs/>
          <w:snapToGrid w:val="0"/>
          <w:color w:val="000000"/>
          <w:sz w:val="21"/>
          <w:szCs w:val="21"/>
          <w:lang w:val="es-ES"/>
        </w:rPr>
        <w:t xml:space="preserve"> </w:t>
      </w:r>
      <w:r w:rsidRPr="0040442B">
        <w:rPr>
          <w:rFonts w:ascii="GHEA Grapalat" w:hAnsi="GHEA Grapalat"/>
          <w:iCs/>
          <w:snapToGrid w:val="0"/>
          <w:color w:val="000000"/>
          <w:sz w:val="21"/>
          <w:szCs w:val="21"/>
        </w:rPr>
        <w:t>և</w:t>
      </w:r>
      <w:r w:rsidRPr="0040442B">
        <w:rPr>
          <w:rFonts w:ascii="GHEA Grapalat" w:hAnsi="GHEA Grapalat"/>
          <w:iCs/>
          <w:snapToGrid w:val="0"/>
          <w:color w:val="000000"/>
          <w:sz w:val="21"/>
          <w:szCs w:val="21"/>
          <w:lang w:val="es-ES"/>
        </w:rPr>
        <w:t xml:space="preserve"> </w:t>
      </w:r>
      <w:r w:rsidRPr="0040442B">
        <w:rPr>
          <w:rFonts w:ascii="GHEA Grapalat" w:hAnsi="GHEA Grapalat"/>
          <w:iCs/>
          <w:snapToGrid w:val="0"/>
          <w:color w:val="000000"/>
          <w:sz w:val="21"/>
          <w:szCs w:val="21"/>
          <w:lang w:val="hy-AM"/>
        </w:rPr>
        <w:t xml:space="preserve">դրական </w:t>
      </w:r>
      <w:proofErr w:type="spellStart"/>
      <w:r w:rsidRPr="0040442B">
        <w:rPr>
          <w:rFonts w:ascii="GHEA Grapalat" w:hAnsi="GHEA Grapalat"/>
          <w:color w:val="000000"/>
          <w:sz w:val="21"/>
          <w:szCs w:val="21"/>
          <w:lang w:val="es-ES"/>
        </w:rPr>
        <w:t>եզրակացությունը</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lang w:val="es-ES"/>
        </w:rPr>
        <w:t>հանդիսանում</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lang w:val="es-ES"/>
        </w:rPr>
        <w:t>են</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lang w:val="es-ES"/>
        </w:rPr>
        <w:t>սույն</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lang w:val="es-ES"/>
        </w:rPr>
        <w:t>արձանագրության</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lang w:val="es-ES"/>
        </w:rPr>
        <w:t>բաղկացուցիչ</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lang w:val="es-ES"/>
        </w:rPr>
        <w:t>մասը</w:t>
      </w:r>
      <w:proofErr w:type="spellEnd"/>
      <w:r w:rsidRPr="0040442B">
        <w:rPr>
          <w:rFonts w:ascii="GHEA Grapalat" w:hAnsi="GHEA Grapalat"/>
          <w:iCs/>
          <w:snapToGrid w:val="0"/>
          <w:color w:val="000000"/>
          <w:sz w:val="21"/>
          <w:szCs w:val="21"/>
          <w:lang w:val="es-ES"/>
        </w:rPr>
        <w:t xml:space="preserve"> և </w:t>
      </w:r>
      <w:proofErr w:type="spellStart"/>
      <w:r w:rsidRPr="0040442B">
        <w:rPr>
          <w:rFonts w:ascii="GHEA Grapalat" w:hAnsi="GHEA Grapalat"/>
          <w:iCs/>
          <w:snapToGrid w:val="0"/>
          <w:color w:val="000000"/>
          <w:sz w:val="21"/>
          <w:szCs w:val="21"/>
          <w:lang w:val="es-ES"/>
        </w:rPr>
        <w:t>կցվում</w:t>
      </w:r>
      <w:proofErr w:type="spellEnd"/>
      <w:r w:rsidRPr="0040442B">
        <w:rPr>
          <w:rFonts w:ascii="GHEA Grapalat" w:hAnsi="GHEA Grapalat"/>
          <w:iCs/>
          <w:snapToGrid w:val="0"/>
          <w:color w:val="000000"/>
          <w:sz w:val="21"/>
          <w:szCs w:val="21"/>
          <w:lang w:val="es-ES"/>
        </w:rPr>
        <w:t xml:space="preserve"> </w:t>
      </w:r>
      <w:proofErr w:type="spellStart"/>
      <w:r w:rsidRPr="0040442B">
        <w:rPr>
          <w:rFonts w:ascii="GHEA Grapalat" w:hAnsi="GHEA Grapalat"/>
          <w:iCs/>
          <w:snapToGrid w:val="0"/>
          <w:color w:val="000000"/>
          <w:sz w:val="21"/>
          <w:szCs w:val="21"/>
          <w:lang w:val="es-ES"/>
        </w:rPr>
        <w:t>են</w:t>
      </w:r>
      <w:proofErr w:type="spellEnd"/>
      <w:r w:rsidRPr="0040442B">
        <w:rPr>
          <w:rFonts w:ascii="GHEA Grapalat" w:hAnsi="GHEA Grapalat"/>
          <w:iCs/>
          <w:snapToGrid w:val="0"/>
          <w:color w:val="000000"/>
          <w:sz w:val="21"/>
          <w:szCs w:val="21"/>
          <w:lang w:val="es-ES"/>
        </w:rPr>
        <w:t>:</w:t>
      </w:r>
    </w:p>
    <w:p w14:paraId="34103FF0" w14:textId="77777777" w:rsidR="00226697" w:rsidRPr="0040442B" w:rsidRDefault="00226697" w:rsidP="00226697">
      <w:pPr>
        <w:ind w:firstLine="375"/>
        <w:jc w:val="both"/>
        <w:rPr>
          <w:rFonts w:ascii="GHEA Grapalat" w:hAnsi="GHEA Grapalat"/>
          <w:iCs/>
          <w:snapToGrid w:val="0"/>
          <w:color w:val="000000"/>
          <w:sz w:val="21"/>
          <w:szCs w:val="21"/>
          <w:lang w:val="es-ES"/>
        </w:rPr>
      </w:pPr>
    </w:p>
    <w:p w14:paraId="6E71A4F7" w14:textId="77777777" w:rsidR="00226697" w:rsidRPr="0040442B" w:rsidRDefault="00226697" w:rsidP="00226697">
      <w:pPr>
        <w:ind w:firstLine="375"/>
        <w:jc w:val="both"/>
        <w:rPr>
          <w:rFonts w:ascii="GHEA Grapalat" w:hAnsi="GHEA Grapalat"/>
          <w:iCs/>
          <w:snapToGrid w:val="0"/>
          <w:color w:val="000000"/>
          <w:sz w:val="2"/>
          <w:szCs w:val="21"/>
          <w:lang w:val="es-ES"/>
        </w:rPr>
      </w:pPr>
    </w:p>
    <w:p w14:paraId="18D27C36" w14:textId="77777777" w:rsidR="00226697" w:rsidRPr="0040442B" w:rsidRDefault="00226697" w:rsidP="00226697">
      <w:pPr>
        <w:ind w:firstLine="375"/>
        <w:rPr>
          <w:rFonts w:ascii="GHEA Grapalat" w:hAnsi="GHEA Grapalat"/>
          <w:iCs/>
          <w:snapToGrid w:val="0"/>
          <w:color w:val="000000"/>
          <w:sz w:val="2"/>
          <w:szCs w:val="21"/>
          <w:lang w:val="es-ES"/>
        </w:rPr>
      </w:pPr>
      <w:r w:rsidRPr="0040442B">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26697" w:rsidRPr="0040442B" w14:paraId="70F46A22" w14:textId="77777777" w:rsidTr="008B5237">
        <w:trPr>
          <w:trHeight w:val="266"/>
          <w:tblCellSpacing w:w="7" w:type="dxa"/>
          <w:jc w:val="center"/>
        </w:trPr>
        <w:tc>
          <w:tcPr>
            <w:tcW w:w="0" w:type="auto"/>
            <w:vAlign w:val="center"/>
          </w:tcPr>
          <w:p w14:paraId="5DF3ED6C" w14:textId="77777777" w:rsidR="00226697" w:rsidRPr="0040442B" w:rsidRDefault="00226697" w:rsidP="008B5237">
            <w:pPr>
              <w:jc w:val="center"/>
              <w:rPr>
                <w:rFonts w:ascii="GHEA Grapalat" w:hAnsi="GHEA Grapalat"/>
                <w:iCs/>
                <w:color w:val="000000"/>
                <w:sz w:val="21"/>
                <w:szCs w:val="21"/>
              </w:rPr>
            </w:pPr>
            <w:proofErr w:type="spellStart"/>
            <w:r w:rsidRPr="0040442B">
              <w:rPr>
                <w:rFonts w:ascii="GHEA Grapalat" w:hAnsi="GHEA Grapalat"/>
                <w:iCs/>
                <w:color w:val="000000"/>
                <w:sz w:val="21"/>
                <w:szCs w:val="21"/>
              </w:rPr>
              <w:t>Ծառայությունը</w:t>
            </w:r>
            <w:proofErr w:type="spellEnd"/>
            <w:r w:rsidRPr="0040442B">
              <w:rPr>
                <w:rFonts w:ascii="GHEA Grapalat" w:hAnsi="GHEA Grapalat"/>
                <w:iCs/>
                <w:color w:val="000000"/>
                <w:sz w:val="21"/>
                <w:szCs w:val="21"/>
              </w:rPr>
              <w:t xml:space="preserve"> </w:t>
            </w:r>
            <w:proofErr w:type="spellStart"/>
            <w:r w:rsidRPr="0040442B">
              <w:rPr>
                <w:rFonts w:ascii="GHEA Grapalat" w:hAnsi="GHEA Grapalat"/>
                <w:iCs/>
                <w:color w:val="000000"/>
                <w:sz w:val="21"/>
                <w:szCs w:val="21"/>
              </w:rPr>
              <w:t>հանձնեց</w:t>
            </w:r>
            <w:proofErr w:type="spellEnd"/>
            <w:r w:rsidRPr="0040442B">
              <w:rPr>
                <w:rFonts w:ascii="GHEA Grapalat" w:hAnsi="GHEA Grapalat"/>
                <w:iCs/>
                <w:color w:val="000000"/>
                <w:sz w:val="21"/>
                <w:szCs w:val="21"/>
              </w:rPr>
              <w:t xml:space="preserve"> </w:t>
            </w:r>
          </w:p>
        </w:tc>
        <w:tc>
          <w:tcPr>
            <w:tcW w:w="0" w:type="auto"/>
            <w:vAlign w:val="center"/>
          </w:tcPr>
          <w:p w14:paraId="71E81ED9" w14:textId="77777777" w:rsidR="00226697" w:rsidRPr="0040442B" w:rsidRDefault="00226697" w:rsidP="008B5237">
            <w:pPr>
              <w:jc w:val="center"/>
              <w:rPr>
                <w:rFonts w:ascii="GHEA Grapalat" w:hAnsi="GHEA Grapalat"/>
                <w:iCs/>
                <w:color w:val="000000"/>
                <w:sz w:val="21"/>
                <w:szCs w:val="21"/>
              </w:rPr>
            </w:pPr>
            <w:proofErr w:type="spellStart"/>
            <w:r w:rsidRPr="0040442B">
              <w:rPr>
                <w:rFonts w:ascii="GHEA Grapalat" w:hAnsi="GHEA Grapalat"/>
                <w:iCs/>
                <w:color w:val="000000"/>
                <w:sz w:val="21"/>
                <w:szCs w:val="21"/>
              </w:rPr>
              <w:t>Ծառայությունն</w:t>
            </w:r>
            <w:proofErr w:type="spellEnd"/>
            <w:r w:rsidRPr="0040442B">
              <w:rPr>
                <w:rFonts w:ascii="GHEA Grapalat" w:hAnsi="GHEA Grapalat"/>
                <w:iCs/>
                <w:color w:val="000000"/>
                <w:sz w:val="21"/>
                <w:szCs w:val="21"/>
              </w:rPr>
              <w:t xml:space="preserve"> </w:t>
            </w:r>
            <w:proofErr w:type="spellStart"/>
            <w:r w:rsidRPr="0040442B">
              <w:rPr>
                <w:rFonts w:ascii="GHEA Grapalat" w:hAnsi="GHEA Grapalat"/>
                <w:iCs/>
                <w:color w:val="000000"/>
                <w:sz w:val="21"/>
                <w:szCs w:val="21"/>
              </w:rPr>
              <w:t>ընդունեց</w:t>
            </w:r>
            <w:proofErr w:type="spellEnd"/>
          </w:p>
        </w:tc>
      </w:tr>
      <w:tr w:rsidR="00226697" w:rsidRPr="0040442B" w14:paraId="0AC416ED" w14:textId="77777777" w:rsidTr="008B5237">
        <w:trPr>
          <w:trHeight w:val="473"/>
          <w:tblCellSpacing w:w="7" w:type="dxa"/>
          <w:jc w:val="center"/>
        </w:trPr>
        <w:tc>
          <w:tcPr>
            <w:tcW w:w="0" w:type="auto"/>
            <w:vAlign w:val="center"/>
          </w:tcPr>
          <w:p w14:paraId="6B988B91"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21"/>
                <w:szCs w:val="21"/>
              </w:rPr>
              <w:t xml:space="preserve">___________________________ </w:t>
            </w:r>
          </w:p>
          <w:p w14:paraId="562F2532" w14:textId="77777777" w:rsidR="00226697" w:rsidRPr="0040442B" w:rsidRDefault="00226697" w:rsidP="008B5237">
            <w:pPr>
              <w:jc w:val="center"/>
              <w:rPr>
                <w:rFonts w:ascii="GHEA Grapalat" w:hAnsi="GHEA Grapalat"/>
                <w:iCs/>
                <w:sz w:val="21"/>
                <w:szCs w:val="21"/>
              </w:rPr>
            </w:pPr>
            <w:proofErr w:type="spellStart"/>
            <w:r w:rsidRPr="0040442B">
              <w:rPr>
                <w:rFonts w:ascii="GHEA Grapalat" w:hAnsi="GHEA Grapalat"/>
                <w:iCs/>
                <w:sz w:val="15"/>
                <w:szCs w:val="15"/>
              </w:rPr>
              <w:t>ստորագրություն</w:t>
            </w:r>
            <w:proofErr w:type="spellEnd"/>
            <w:r w:rsidRPr="0040442B">
              <w:rPr>
                <w:rFonts w:ascii="GHEA Grapalat" w:hAnsi="GHEA Grapalat"/>
                <w:iCs/>
                <w:sz w:val="15"/>
                <w:szCs w:val="15"/>
              </w:rPr>
              <w:t xml:space="preserve"> </w:t>
            </w:r>
          </w:p>
        </w:tc>
        <w:tc>
          <w:tcPr>
            <w:tcW w:w="0" w:type="auto"/>
            <w:vAlign w:val="center"/>
          </w:tcPr>
          <w:p w14:paraId="69B2E22D"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21"/>
                <w:szCs w:val="21"/>
              </w:rPr>
              <w:t>___________________________</w:t>
            </w:r>
          </w:p>
          <w:p w14:paraId="0E9BD196" w14:textId="77777777" w:rsidR="00226697" w:rsidRPr="0040442B" w:rsidRDefault="00226697" w:rsidP="008B5237">
            <w:pPr>
              <w:jc w:val="center"/>
              <w:rPr>
                <w:rFonts w:ascii="GHEA Grapalat" w:hAnsi="GHEA Grapalat"/>
                <w:iCs/>
                <w:sz w:val="21"/>
                <w:szCs w:val="21"/>
              </w:rPr>
            </w:pPr>
            <w:proofErr w:type="spellStart"/>
            <w:r w:rsidRPr="0040442B">
              <w:rPr>
                <w:rFonts w:ascii="GHEA Grapalat" w:hAnsi="GHEA Grapalat"/>
                <w:iCs/>
                <w:sz w:val="15"/>
                <w:szCs w:val="15"/>
              </w:rPr>
              <w:t>ստորագրություն</w:t>
            </w:r>
            <w:proofErr w:type="spellEnd"/>
            <w:r w:rsidRPr="0040442B">
              <w:rPr>
                <w:rFonts w:ascii="GHEA Grapalat" w:hAnsi="GHEA Grapalat"/>
                <w:iCs/>
                <w:sz w:val="15"/>
                <w:szCs w:val="15"/>
              </w:rPr>
              <w:t xml:space="preserve"> </w:t>
            </w:r>
          </w:p>
        </w:tc>
      </w:tr>
      <w:tr w:rsidR="00226697" w:rsidRPr="0040442B" w14:paraId="5FB4EFA6" w14:textId="77777777" w:rsidTr="008B5237">
        <w:trPr>
          <w:trHeight w:val="503"/>
          <w:tblCellSpacing w:w="7" w:type="dxa"/>
          <w:jc w:val="center"/>
        </w:trPr>
        <w:tc>
          <w:tcPr>
            <w:tcW w:w="0" w:type="auto"/>
            <w:vAlign w:val="center"/>
          </w:tcPr>
          <w:p w14:paraId="1FB034C0"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21"/>
                <w:szCs w:val="21"/>
              </w:rPr>
              <w:t xml:space="preserve">___________________________ </w:t>
            </w:r>
          </w:p>
          <w:p w14:paraId="45E47B7F" w14:textId="77777777" w:rsidR="00226697" w:rsidRPr="0040442B" w:rsidRDefault="00226697" w:rsidP="008B5237">
            <w:pPr>
              <w:jc w:val="center"/>
              <w:rPr>
                <w:rFonts w:ascii="GHEA Grapalat" w:hAnsi="GHEA Grapalat"/>
                <w:iCs/>
                <w:sz w:val="21"/>
                <w:szCs w:val="21"/>
              </w:rPr>
            </w:pPr>
            <w:proofErr w:type="spellStart"/>
            <w:r w:rsidRPr="0040442B">
              <w:rPr>
                <w:rFonts w:ascii="GHEA Grapalat" w:hAnsi="GHEA Grapalat"/>
                <w:iCs/>
                <w:sz w:val="15"/>
                <w:szCs w:val="15"/>
              </w:rPr>
              <w:t>ազգանուն</w:t>
            </w:r>
            <w:proofErr w:type="spellEnd"/>
            <w:r w:rsidRPr="0040442B">
              <w:rPr>
                <w:rFonts w:ascii="GHEA Grapalat" w:hAnsi="GHEA Grapalat"/>
                <w:iCs/>
                <w:sz w:val="15"/>
                <w:szCs w:val="15"/>
              </w:rPr>
              <w:t xml:space="preserve">, </w:t>
            </w:r>
            <w:proofErr w:type="spellStart"/>
            <w:r w:rsidRPr="0040442B">
              <w:rPr>
                <w:rFonts w:ascii="GHEA Grapalat" w:hAnsi="GHEA Grapalat"/>
                <w:iCs/>
                <w:sz w:val="15"/>
                <w:szCs w:val="15"/>
              </w:rPr>
              <w:t>անուն</w:t>
            </w:r>
            <w:proofErr w:type="spellEnd"/>
          </w:p>
        </w:tc>
        <w:tc>
          <w:tcPr>
            <w:tcW w:w="0" w:type="auto"/>
            <w:vAlign w:val="center"/>
          </w:tcPr>
          <w:p w14:paraId="6962977E" w14:textId="77777777" w:rsidR="00226697" w:rsidRPr="0040442B" w:rsidRDefault="00226697" w:rsidP="008B5237">
            <w:pPr>
              <w:jc w:val="center"/>
              <w:rPr>
                <w:rFonts w:ascii="GHEA Grapalat" w:hAnsi="GHEA Grapalat"/>
                <w:iCs/>
                <w:sz w:val="21"/>
                <w:szCs w:val="21"/>
              </w:rPr>
            </w:pPr>
            <w:r w:rsidRPr="0040442B">
              <w:rPr>
                <w:rFonts w:ascii="GHEA Grapalat" w:hAnsi="GHEA Grapalat"/>
                <w:iCs/>
                <w:sz w:val="21"/>
                <w:szCs w:val="21"/>
              </w:rPr>
              <w:t>___________________________</w:t>
            </w:r>
          </w:p>
          <w:p w14:paraId="065AAD3F" w14:textId="77777777" w:rsidR="00226697" w:rsidRPr="0040442B" w:rsidRDefault="00226697" w:rsidP="008B5237">
            <w:pPr>
              <w:jc w:val="center"/>
              <w:rPr>
                <w:rFonts w:ascii="GHEA Grapalat" w:hAnsi="GHEA Grapalat"/>
                <w:iCs/>
                <w:sz w:val="21"/>
                <w:szCs w:val="21"/>
              </w:rPr>
            </w:pPr>
            <w:proofErr w:type="spellStart"/>
            <w:r w:rsidRPr="0040442B">
              <w:rPr>
                <w:rFonts w:ascii="GHEA Grapalat" w:hAnsi="GHEA Grapalat"/>
                <w:iCs/>
                <w:sz w:val="15"/>
                <w:szCs w:val="15"/>
              </w:rPr>
              <w:t>ազգանուն</w:t>
            </w:r>
            <w:proofErr w:type="spellEnd"/>
            <w:r w:rsidRPr="0040442B">
              <w:rPr>
                <w:rFonts w:ascii="GHEA Grapalat" w:hAnsi="GHEA Grapalat"/>
                <w:iCs/>
                <w:sz w:val="15"/>
                <w:szCs w:val="15"/>
              </w:rPr>
              <w:t xml:space="preserve">, </w:t>
            </w:r>
            <w:proofErr w:type="spellStart"/>
            <w:r w:rsidRPr="0040442B">
              <w:rPr>
                <w:rFonts w:ascii="GHEA Grapalat" w:hAnsi="GHEA Grapalat"/>
                <w:iCs/>
                <w:sz w:val="15"/>
                <w:szCs w:val="15"/>
              </w:rPr>
              <w:t>անուն</w:t>
            </w:r>
            <w:proofErr w:type="spellEnd"/>
          </w:p>
        </w:tc>
      </w:tr>
      <w:tr w:rsidR="00226697" w:rsidRPr="0040442B" w14:paraId="6EC0814F" w14:textId="77777777" w:rsidTr="008B5237">
        <w:trPr>
          <w:trHeight w:val="281"/>
          <w:tblCellSpacing w:w="7" w:type="dxa"/>
          <w:jc w:val="center"/>
        </w:trPr>
        <w:tc>
          <w:tcPr>
            <w:tcW w:w="0" w:type="auto"/>
            <w:vAlign w:val="center"/>
          </w:tcPr>
          <w:p w14:paraId="3B5AA220" w14:textId="77777777" w:rsidR="00226697" w:rsidRPr="0040442B" w:rsidRDefault="00226697" w:rsidP="008B5237">
            <w:pPr>
              <w:rPr>
                <w:rFonts w:ascii="GHEA Grapalat" w:hAnsi="GHEA Grapalat"/>
                <w:iCs/>
                <w:color w:val="000000"/>
                <w:sz w:val="21"/>
                <w:szCs w:val="21"/>
              </w:rPr>
            </w:pPr>
            <w:r w:rsidRPr="0040442B">
              <w:rPr>
                <w:rFonts w:ascii="GHEA Grapalat" w:hAnsi="GHEA Grapalat"/>
                <w:iCs/>
                <w:color w:val="000000"/>
                <w:sz w:val="21"/>
                <w:szCs w:val="21"/>
              </w:rPr>
              <w:t xml:space="preserve">                              Կ.Տ.</w:t>
            </w:r>
            <w:r w:rsidRPr="0040442B">
              <w:rPr>
                <w:rFonts w:ascii="Arial" w:hAnsi="Arial" w:cs="Arial"/>
                <w:iCs/>
                <w:color w:val="000000"/>
                <w:sz w:val="21"/>
                <w:szCs w:val="21"/>
              </w:rPr>
              <w:t xml:space="preserve">                                                                                 </w:t>
            </w:r>
          </w:p>
        </w:tc>
        <w:tc>
          <w:tcPr>
            <w:tcW w:w="0" w:type="auto"/>
            <w:vAlign w:val="center"/>
          </w:tcPr>
          <w:p w14:paraId="1F0A71E8" w14:textId="77777777" w:rsidR="00226697" w:rsidRPr="0040442B" w:rsidRDefault="00226697" w:rsidP="008B5237">
            <w:pPr>
              <w:rPr>
                <w:rFonts w:ascii="GHEA Grapalat" w:hAnsi="GHEA Grapalat"/>
                <w:iCs/>
                <w:color w:val="000000"/>
                <w:sz w:val="21"/>
                <w:szCs w:val="21"/>
              </w:rPr>
            </w:pPr>
            <w:r w:rsidRPr="0040442B">
              <w:rPr>
                <w:rFonts w:ascii="Arial" w:hAnsi="Arial" w:cs="Arial"/>
                <w:iCs/>
                <w:color w:val="000000"/>
                <w:sz w:val="21"/>
                <w:szCs w:val="21"/>
              </w:rPr>
              <w:t xml:space="preserve">                                     </w:t>
            </w:r>
            <w:r w:rsidRPr="0040442B">
              <w:rPr>
                <w:rFonts w:ascii="GHEA Grapalat" w:hAnsi="GHEA Grapalat"/>
                <w:iCs/>
                <w:color w:val="000000"/>
                <w:sz w:val="21"/>
                <w:szCs w:val="21"/>
              </w:rPr>
              <w:t>Կ.Տ.</w:t>
            </w:r>
          </w:p>
        </w:tc>
      </w:tr>
    </w:tbl>
    <w:p w14:paraId="6A2D9E18" w14:textId="77777777" w:rsidR="00226697" w:rsidRPr="0040442B" w:rsidRDefault="00226697" w:rsidP="00226697">
      <w:pPr>
        <w:autoSpaceDE w:val="0"/>
        <w:autoSpaceDN w:val="0"/>
        <w:adjustRightInd w:val="0"/>
        <w:jc w:val="right"/>
        <w:rPr>
          <w:rFonts w:ascii="GHEA Grapalat" w:hAnsi="GHEA Grapalat" w:cs="TimesArmenianPSMT"/>
          <w:sz w:val="18"/>
        </w:rPr>
      </w:pPr>
    </w:p>
    <w:p w14:paraId="7316FC39" w14:textId="77777777" w:rsidR="00226697" w:rsidRPr="0040442B" w:rsidRDefault="00226697" w:rsidP="00226697">
      <w:pPr>
        <w:rPr>
          <w:rFonts w:ascii="GHEA Grapalat" w:hAnsi="GHEA Grapalat"/>
          <w:lang w:val="ru-RU"/>
        </w:rPr>
      </w:pPr>
    </w:p>
    <w:p w14:paraId="53D6FA10" w14:textId="77777777" w:rsidR="00226697" w:rsidRPr="0040442B" w:rsidRDefault="00226697" w:rsidP="00226697">
      <w:pPr>
        <w:rPr>
          <w:rFonts w:ascii="GHEA Grapalat" w:hAnsi="GHEA Grapalat"/>
        </w:rPr>
      </w:pPr>
    </w:p>
    <w:p w14:paraId="79440C41" w14:textId="77777777" w:rsidR="00226697" w:rsidRPr="0040442B" w:rsidRDefault="00226697" w:rsidP="00226697">
      <w:pPr>
        <w:rPr>
          <w:rFonts w:ascii="GHEA Grapalat" w:hAnsi="GHEA Grapalat"/>
        </w:rPr>
      </w:pPr>
    </w:p>
    <w:p w14:paraId="42970EA7" w14:textId="77777777" w:rsidR="00226697" w:rsidRPr="0040442B" w:rsidRDefault="00226697" w:rsidP="00226697">
      <w:pPr>
        <w:rPr>
          <w:rFonts w:ascii="GHEA Grapalat" w:hAnsi="GHEA Grapalat"/>
        </w:rPr>
      </w:pPr>
    </w:p>
    <w:p w14:paraId="3819EC05" w14:textId="77777777" w:rsidR="00226697" w:rsidRPr="0040442B" w:rsidRDefault="00226697" w:rsidP="00226697">
      <w:pPr>
        <w:autoSpaceDE w:val="0"/>
        <w:autoSpaceDN w:val="0"/>
        <w:adjustRightInd w:val="0"/>
        <w:jc w:val="right"/>
        <w:rPr>
          <w:rFonts w:ascii="GHEA Grapalat" w:hAnsi="GHEA Grapalat" w:cs="TimesArmenianPSMT"/>
          <w:i/>
          <w:sz w:val="20"/>
        </w:rPr>
      </w:pPr>
      <w:r w:rsidRPr="0040442B">
        <w:rPr>
          <w:rFonts w:ascii="GHEA Grapalat" w:hAnsi="GHEA Grapalat" w:cs="TimesArmenianPSMT"/>
          <w:i/>
          <w:sz w:val="20"/>
          <w:lang w:val="ru-RU"/>
        </w:rPr>
        <w:t xml:space="preserve">Հավելված </w:t>
      </w:r>
      <w:r w:rsidRPr="0040442B">
        <w:rPr>
          <w:rFonts w:ascii="GHEA Grapalat" w:hAnsi="GHEA Grapalat" w:cs="TimesArmenianPSMT"/>
          <w:i/>
          <w:sz w:val="20"/>
        </w:rPr>
        <w:t>3.1</w:t>
      </w:r>
    </w:p>
    <w:p w14:paraId="55803D01" w14:textId="166FD495" w:rsidR="00226697" w:rsidRPr="0040442B" w:rsidRDefault="00226697" w:rsidP="00226697">
      <w:pPr>
        <w:jc w:val="right"/>
        <w:rPr>
          <w:rFonts w:ascii="GHEA Grapalat" w:hAnsi="GHEA Grapalat"/>
          <w:b/>
          <w:bCs/>
          <w:i/>
          <w:sz w:val="18"/>
          <w:lang w:val="hy-AM"/>
        </w:rPr>
      </w:pPr>
      <w:r w:rsidRPr="0040442B">
        <w:rPr>
          <w:rFonts w:ascii="GHEA Grapalat" w:hAnsi="GHEA Grapalat"/>
          <w:b/>
          <w:bCs/>
          <w:i/>
          <w:sz w:val="18"/>
          <w:lang w:val="hy-AM"/>
        </w:rPr>
        <w:t>«         »              20</w:t>
      </w:r>
      <w:r w:rsidR="009B3BDC">
        <w:rPr>
          <w:rFonts w:ascii="GHEA Grapalat" w:hAnsi="GHEA Grapalat"/>
          <w:b/>
          <w:bCs/>
          <w:i/>
          <w:sz w:val="18"/>
        </w:rPr>
        <w:t xml:space="preserve"> </w:t>
      </w:r>
      <w:r w:rsidRPr="0040442B">
        <w:rPr>
          <w:rFonts w:ascii="GHEA Grapalat" w:hAnsi="GHEA Grapalat"/>
          <w:b/>
          <w:bCs/>
          <w:i/>
          <w:sz w:val="18"/>
          <w:lang w:val="hy-AM"/>
        </w:rPr>
        <w:t xml:space="preserve">  թ. կնքված </w:t>
      </w:r>
    </w:p>
    <w:p w14:paraId="33B12A41" w14:textId="74F48BA3" w:rsidR="00226697" w:rsidRPr="0040442B" w:rsidRDefault="00226697" w:rsidP="00226697">
      <w:pPr>
        <w:jc w:val="right"/>
        <w:rPr>
          <w:rFonts w:ascii="GHEA Grapalat" w:hAnsi="GHEA Grapalat"/>
          <w:i/>
          <w:sz w:val="18"/>
          <w:lang w:val="hy-AM"/>
        </w:rPr>
      </w:pPr>
      <w:r w:rsidRPr="0040442B">
        <w:rPr>
          <w:rFonts w:ascii="GHEA Grapalat" w:hAnsi="GHEA Grapalat"/>
          <w:b/>
          <w:bCs/>
          <w:i/>
          <w:sz w:val="18"/>
          <w:lang w:val="hy-AM"/>
        </w:rPr>
        <w:t xml:space="preserve">                      «20ԴՊ-ԳՀԾՁԲ-2</w:t>
      </w:r>
      <w:r w:rsidR="00803574">
        <w:rPr>
          <w:rFonts w:ascii="GHEA Grapalat" w:hAnsi="GHEA Grapalat"/>
          <w:b/>
          <w:bCs/>
          <w:i/>
          <w:sz w:val="18"/>
        </w:rPr>
        <w:t>6</w:t>
      </w:r>
      <w:r w:rsidRPr="0040442B">
        <w:rPr>
          <w:rFonts w:ascii="GHEA Grapalat" w:hAnsi="GHEA Grapalat"/>
          <w:b/>
          <w:bCs/>
          <w:i/>
          <w:sz w:val="18"/>
          <w:lang w:val="hy-AM"/>
        </w:rPr>
        <w:t>/</w:t>
      </w:r>
      <w:r w:rsidR="001522BD">
        <w:rPr>
          <w:rFonts w:ascii="GHEA Grapalat" w:hAnsi="GHEA Grapalat"/>
          <w:b/>
          <w:bCs/>
          <w:i/>
          <w:sz w:val="18"/>
          <w:lang w:val="ru-RU"/>
        </w:rPr>
        <w:t>2</w:t>
      </w:r>
      <w:r w:rsidRPr="0040442B">
        <w:rPr>
          <w:rFonts w:ascii="GHEA Grapalat" w:hAnsi="GHEA Grapalat"/>
          <w:b/>
          <w:bCs/>
          <w:i/>
          <w:sz w:val="18"/>
          <w:lang w:val="hy-AM"/>
        </w:rPr>
        <w:t>»  ծածկագրով պայմանագրի</w:t>
      </w:r>
    </w:p>
    <w:p w14:paraId="2EAEBFC1" w14:textId="77777777" w:rsidR="00226697" w:rsidRPr="0040442B" w:rsidRDefault="00226697" w:rsidP="00226697">
      <w:pPr>
        <w:autoSpaceDE w:val="0"/>
        <w:autoSpaceDN w:val="0"/>
        <w:adjustRightInd w:val="0"/>
        <w:jc w:val="right"/>
        <w:rPr>
          <w:rFonts w:ascii="GHEA Grapalat" w:hAnsi="GHEA Grapalat" w:cs="TimesArmenianPSMT"/>
          <w:i/>
          <w:sz w:val="20"/>
        </w:rPr>
      </w:pPr>
    </w:p>
    <w:p w14:paraId="00FF152D" w14:textId="77777777" w:rsidR="00226697" w:rsidRPr="0040442B" w:rsidRDefault="00226697" w:rsidP="00226697">
      <w:pPr>
        <w:rPr>
          <w:rFonts w:ascii="GHEA Grapalat" w:hAnsi="GHEA Grapalat"/>
        </w:rPr>
      </w:pPr>
    </w:p>
    <w:p w14:paraId="54DC0C74" w14:textId="77777777" w:rsidR="00226697" w:rsidRPr="0040442B" w:rsidRDefault="00226697" w:rsidP="00226697">
      <w:pPr>
        <w:rPr>
          <w:rFonts w:ascii="GHEA Grapalat" w:hAnsi="GHEA Grapalat"/>
        </w:rPr>
      </w:pPr>
    </w:p>
    <w:p w14:paraId="18D6A552" w14:textId="77777777" w:rsidR="00226697" w:rsidRPr="0040442B" w:rsidRDefault="00226697" w:rsidP="00226697">
      <w:pPr>
        <w:rPr>
          <w:rFonts w:ascii="GHEA Grapalat" w:hAnsi="GHEA Grapalat"/>
        </w:rPr>
      </w:pPr>
    </w:p>
    <w:p w14:paraId="7D90FE4C" w14:textId="77777777" w:rsidR="00226697" w:rsidRPr="0040442B" w:rsidRDefault="00226697" w:rsidP="00226697">
      <w:pPr>
        <w:tabs>
          <w:tab w:val="left" w:pos="2250"/>
        </w:tabs>
        <w:spacing w:line="276" w:lineRule="auto"/>
        <w:jc w:val="center"/>
        <w:rPr>
          <w:rFonts w:ascii="GHEA Grapalat" w:hAnsi="GHEA Grapalat" w:cs="Sylfaen"/>
          <w:bCs/>
          <w:sz w:val="18"/>
          <w:szCs w:val="18"/>
        </w:rPr>
      </w:pPr>
      <w:r w:rsidRPr="0040442B">
        <w:rPr>
          <w:rFonts w:ascii="GHEA Grapalat" w:hAnsi="GHEA Grapalat" w:cs="Sylfaen"/>
          <w:bCs/>
          <w:sz w:val="18"/>
          <w:szCs w:val="18"/>
        </w:rPr>
        <w:t xml:space="preserve">ԱԿՏ  N    </w:t>
      </w:r>
    </w:p>
    <w:p w14:paraId="3E789CB3" w14:textId="77777777" w:rsidR="00226697" w:rsidRPr="0040442B" w:rsidRDefault="00226697" w:rsidP="00226697">
      <w:pPr>
        <w:tabs>
          <w:tab w:val="left" w:pos="360"/>
          <w:tab w:val="left" w:pos="540"/>
          <w:tab w:val="left" w:pos="2250"/>
        </w:tabs>
        <w:spacing w:line="276" w:lineRule="auto"/>
        <w:jc w:val="center"/>
        <w:rPr>
          <w:rFonts w:ascii="GHEA Grapalat" w:hAnsi="GHEA Grapalat" w:cs="Sylfaen"/>
          <w:bCs/>
          <w:sz w:val="18"/>
          <w:szCs w:val="18"/>
        </w:rPr>
      </w:pPr>
      <w:proofErr w:type="spellStart"/>
      <w:r w:rsidRPr="0040442B">
        <w:rPr>
          <w:rFonts w:ascii="GHEA Grapalat" w:hAnsi="GHEA Grapalat" w:cs="Sylfaen"/>
          <w:bCs/>
          <w:sz w:val="18"/>
          <w:szCs w:val="18"/>
        </w:rPr>
        <w:t>պայմանագրի</w:t>
      </w:r>
      <w:proofErr w:type="spellEnd"/>
      <w:r w:rsidRPr="0040442B">
        <w:rPr>
          <w:rFonts w:ascii="GHEA Grapalat" w:hAnsi="GHEA Grapalat" w:cs="Sylfaen"/>
          <w:bCs/>
          <w:sz w:val="18"/>
          <w:szCs w:val="18"/>
        </w:rPr>
        <w:t xml:space="preserve"> </w:t>
      </w:r>
      <w:proofErr w:type="spellStart"/>
      <w:r w:rsidRPr="0040442B">
        <w:rPr>
          <w:rFonts w:ascii="GHEA Grapalat" w:hAnsi="GHEA Grapalat" w:cs="Sylfaen"/>
          <w:bCs/>
          <w:sz w:val="18"/>
          <w:szCs w:val="18"/>
        </w:rPr>
        <w:t>արդյունքը</w:t>
      </w:r>
      <w:proofErr w:type="spellEnd"/>
      <w:r w:rsidRPr="0040442B">
        <w:rPr>
          <w:rFonts w:ascii="GHEA Grapalat" w:hAnsi="GHEA Grapalat" w:cs="Sylfaen"/>
          <w:bCs/>
          <w:sz w:val="18"/>
          <w:szCs w:val="18"/>
        </w:rPr>
        <w:t xml:space="preserve"> </w:t>
      </w:r>
      <w:proofErr w:type="spellStart"/>
      <w:r w:rsidRPr="0040442B">
        <w:rPr>
          <w:rFonts w:ascii="GHEA Grapalat" w:hAnsi="GHEA Grapalat" w:cs="Sylfaen"/>
          <w:bCs/>
          <w:sz w:val="18"/>
          <w:szCs w:val="18"/>
        </w:rPr>
        <w:t>Պատվիրատուին</w:t>
      </w:r>
      <w:proofErr w:type="spellEnd"/>
      <w:r w:rsidRPr="0040442B">
        <w:rPr>
          <w:rFonts w:ascii="GHEA Grapalat" w:hAnsi="GHEA Grapalat" w:cs="Sylfaen"/>
          <w:bCs/>
          <w:sz w:val="18"/>
          <w:szCs w:val="18"/>
        </w:rPr>
        <w:t xml:space="preserve"> </w:t>
      </w:r>
      <w:proofErr w:type="spellStart"/>
      <w:r w:rsidRPr="0040442B">
        <w:rPr>
          <w:rFonts w:ascii="GHEA Grapalat" w:hAnsi="GHEA Grapalat" w:cs="Sylfaen"/>
          <w:bCs/>
          <w:sz w:val="18"/>
          <w:szCs w:val="18"/>
        </w:rPr>
        <w:t>հանձնելու</w:t>
      </w:r>
      <w:proofErr w:type="spellEnd"/>
      <w:r w:rsidRPr="0040442B">
        <w:rPr>
          <w:rFonts w:ascii="GHEA Grapalat" w:hAnsi="GHEA Grapalat" w:cs="Sylfaen"/>
          <w:bCs/>
          <w:sz w:val="18"/>
          <w:szCs w:val="18"/>
        </w:rPr>
        <w:t xml:space="preserve"> </w:t>
      </w:r>
      <w:proofErr w:type="spellStart"/>
      <w:r w:rsidRPr="0040442B">
        <w:rPr>
          <w:rFonts w:ascii="GHEA Grapalat" w:hAnsi="GHEA Grapalat" w:cs="Sylfaen"/>
          <w:bCs/>
          <w:sz w:val="18"/>
          <w:szCs w:val="18"/>
        </w:rPr>
        <w:t>փաստը</w:t>
      </w:r>
      <w:proofErr w:type="spellEnd"/>
      <w:r w:rsidRPr="0040442B">
        <w:rPr>
          <w:rFonts w:ascii="GHEA Grapalat" w:hAnsi="GHEA Grapalat" w:cs="Sylfaen"/>
          <w:bCs/>
          <w:sz w:val="18"/>
          <w:szCs w:val="18"/>
        </w:rPr>
        <w:t xml:space="preserve"> </w:t>
      </w:r>
      <w:proofErr w:type="spellStart"/>
      <w:r w:rsidRPr="0040442B">
        <w:rPr>
          <w:rFonts w:ascii="GHEA Grapalat" w:hAnsi="GHEA Grapalat" w:cs="Sylfaen"/>
          <w:bCs/>
          <w:sz w:val="18"/>
          <w:szCs w:val="18"/>
        </w:rPr>
        <w:t>ֆիքսելու</w:t>
      </w:r>
      <w:proofErr w:type="spellEnd"/>
      <w:r w:rsidRPr="0040442B">
        <w:rPr>
          <w:rFonts w:ascii="GHEA Grapalat" w:hAnsi="GHEA Grapalat" w:cs="Sylfaen"/>
          <w:bCs/>
          <w:sz w:val="18"/>
          <w:szCs w:val="18"/>
        </w:rPr>
        <w:t xml:space="preserve"> </w:t>
      </w:r>
      <w:proofErr w:type="spellStart"/>
      <w:r w:rsidRPr="0040442B">
        <w:rPr>
          <w:rFonts w:ascii="GHEA Grapalat" w:hAnsi="GHEA Grapalat" w:cs="Sylfaen"/>
          <w:bCs/>
          <w:sz w:val="18"/>
          <w:szCs w:val="18"/>
        </w:rPr>
        <w:t>վերաբերյալ</w:t>
      </w:r>
      <w:proofErr w:type="spellEnd"/>
      <w:r w:rsidRPr="0040442B">
        <w:rPr>
          <w:rFonts w:ascii="GHEA Grapalat" w:hAnsi="GHEA Grapalat" w:cs="Sylfaen"/>
          <w:bCs/>
          <w:sz w:val="18"/>
          <w:szCs w:val="18"/>
        </w:rPr>
        <w:t xml:space="preserve">                                                                                                                               </w:t>
      </w:r>
    </w:p>
    <w:p w14:paraId="342058DE" w14:textId="77777777" w:rsidR="00226697" w:rsidRPr="0040442B" w:rsidRDefault="00226697" w:rsidP="00226697">
      <w:pPr>
        <w:tabs>
          <w:tab w:val="left" w:pos="360"/>
          <w:tab w:val="left" w:pos="540"/>
        </w:tabs>
        <w:rPr>
          <w:rFonts w:ascii="GHEA Grapalat" w:hAnsi="GHEA Grapalat" w:cs="Sylfaen"/>
          <w:sz w:val="22"/>
          <w:szCs w:val="22"/>
        </w:rPr>
      </w:pPr>
    </w:p>
    <w:p w14:paraId="57FE0E52" w14:textId="77777777" w:rsidR="00226697" w:rsidRPr="0040442B" w:rsidRDefault="00226697" w:rsidP="00226697">
      <w:pPr>
        <w:tabs>
          <w:tab w:val="left" w:pos="360"/>
          <w:tab w:val="left" w:pos="540"/>
        </w:tabs>
        <w:rPr>
          <w:rFonts w:ascii="GHEA Grapalat" w:hAnsi="GHEA Grapalat" w:cs="Sylfaen"/>
          <w:sz w:val="22"/>
          <w:szCs w:val="22"/>
        </w:rPr>
      </w:pPr>
    </w:p>
    <w:p w14:paraId="4878392E" w14:textId="77777777" w:rsidR="00226697" w:rsidRPr="0040442B" w:rsidRDefault="00226697" w:rsidP="00226697">
      <w:pPr>
        <w:tabs>
          <w:tab w:val="left" w:pos="360"/>
          <w:tab w:val="left" w:pos="540"/>
        </w:tabs>
        <w:ind w:left="-540" w:firstLine="180"/>
        <w:jc w:val="both"/>
        <w:rPr>
          <w:rFonts w:ascii="GHEA Grapalat" w:hAnsi="GHEA Grapalat" w:cs="Sylfaen"/>
          <w:sz w:val="20"/>
          <w:szCs w:val="20"/>
        </w:rPr>
      </w:pPr>
      <w:r w:rsidRPr="0040442B">
        <w:rPr>
          <w:rFonts w:ascii="GHEA Grapalat" w:hAnsi="GHEA Grapalat" w:cs="Sylfaen"/>
        </w:rPr>
        <w:tab/>
      </w:r>
      <w:r w:rsidRPr="0040442B">
        <w:rPr>
          <w:rFonts w:ascii="GHEA Grapalat" w:hAnsi="GHEA Grapalat" w:cs="Sylfaen"/>
          <w:sz w:val="20"/>
          <w:szCs w:val="20"/>
          <w:lang w:val="hy-AM"/>
        </w:rPr>
        <w:t xml:space="preserve">Սույնով </w:t>
      </w:r>
      <w:proofErr w:type="spellStart"/>
      <w:r w:rsidRPr="0040442B">
        <w:rPr>
          <w:rFonts w:ascii="GHEA Grapalat" w:hAnsi="GHEA Grapalat" w:cs="Sylfaen"/>
          <w:sz w:val="20"/>
          <w:szCs w:val="20"/>
        </w:rPr>
        <w:t>արձանագրվում</w:t>
      </w:r>
      <w:proofErr w:type="spellEnd"/>
      <w:r w:rsidRPr="0040442B">
        <w:rPr>
          <w:rFonts w:ascii="GHEA Grapalat" w:hAnsi="GHEA Grapalat" w:cs="Sylfaen"/>
          <w:sz w:val="20"/>
          <w:szCs w:val="20"/>
        </w:rPr>
        <w:t xml:space="preserve"> է</w:t>
      </w:r>
      <w:r w:rsidRPr="0040442B">
        <w:rPr>
          <w:rFonts w:ascii="GHEA Grapalat" w:hAnsi="GHEA Grapalat" w:cs="Sylfaen"/>
          <w:sz w:val="20"/>
          <w:szCs w:val="20"/>
          <w:lang w:val="hy-AM"/>
        </w:rPr>
        <w:t>,</w:t>
      </w:r>
      <w:r w:rsidRPr="0040442B">
        <w:rPr>
          <w:rFonts w:ascii="GHEA Grapalat" w:hAnsi="GHEA Grapalat" w:cs="Sylfaen"/>
          <w:lang w:val="hy-AM"/>
        </w:rPr>
        <w:t xml:space="preserve"> </w:t>
      </w:r>
      <w:r w:rsidRPr="0040442B">
        <w:rPr>
          <w:rFonts w:ascii="GHEA Grapalat" w:hAnsi="GHEA Grapalat" w:cs="Sylfaen"/>
          <w:sz w:val="20"/>
          <w:szCs w:val="20"/>
          <w:lang w:val="hy-AM"/>
        </w:rPr>
        <w:t>որ</w:t>
      </w:r>
      <w:r w:rsidRPr="0040442B">
        <w:rPr>
          <w:rFonts w:ascii="GHEA Grapalat" w:hAnsi="GHEA Grapalat" w:cs="Sylfaen"/>
          <w:lang w:val="hy-AM"/>
        </w:rPr>
        <w:t xml:space="preserve"> </w:t>
      </w:r>
      <w:r w:rsidRPr="0040442B">
        <w:rPr>
          <w:rFonts w:ascii="GHEA Grapalat" w:hAnsi="GHEA Grapalat" w:cs="Sylfaen"/>
          <w:sz w:val="20"/>
          <w:u w:val="single"/>
        </w:rPr>
        <w:tab/>
      </w:r>
      <w:r w:rsidRPr="0040442B">
        <w:rPr>
          <w:rFonts w:ascii="GHEA Grapalat" w:hAnsi="GHEA Grapalat" w:cs="Sylfaen"/>
          <w:sz w:val="20"/>
          <w:u w:val="single"/>
        </w:rPr>
        <w:tab/>
        <w:t xml:space="preserve">        </w:t>
      </w:r>
      <w:r w:rsidRPr="0040442B">
        <w:rPr>
          <w:rFonts w:ascii="GHEA Grapalat" w:hAnsi="GHEA Grapalat" w:cs="Sylfaen"/>
          <w:sz w:val="20"/>
        </w:rPr>
        <w:t>-ի</w:t>
      </w:r>
      <w:r w:rsidRPr="0040442B">
        <w:rPr>
          <w:rFonts w:ascii="GHEA Grapalat" w:hAnsi="GHEA Grapalat" w:cs="Sylfaen"/>
        </w:rPr>
        <w:t xml:space="preserve"> </w:t>
      </w:r>
      <w:r w:rsidRPr="0040442B">
        <w:rPr>
          <w:rFonts w:ascii="GHEA Grapalat" w:hAnsi="GHEA Grapalat" w:cs="Sylfaen"/>
          <w:sz w:val="20"/>
          <w:szCs w:val="20"/>
        </w:rPr>
        <w:t>(</w:t>
      </w:r>
      <w:proofErr w:type="spellStart"/>
      <w:r w:rsidRPr="0040442B">
        <w:rPr>
          <w:rFonts w:ascii="GHEA Grapalat" w:hAnsi="GHEA Grapalat" w:cs="Sylfaen"/>
          <w:sz w:val="20"/>
          <w:szCs w:val="20"/>
        </w:rPr>
        <w:t>այսուհետ</w:t>
      </w:r>
      <w:proofErr w:type="spellEnd"/>
      <w:r w:rsidRPr="0040442B">
        <w:rPr>
          <w:rFonts w:ascii="GHEA Grapalat" w:hAnsi="GHEA Grapalat" w:cs="Sylfaen"/>
          <w:sz w:val="20"/>
          <w:szCs w:val="20"/>
        </w:rPr>
        <w:t xml:space="preserve">` </w:t>
      </w:r>
      <w:proofErr w:type="spellStart"/>
      <w:r w:rsidRPr="0040442B">
        <w:rPr>
          <w:rFonts w:ascii="GHEA Grapalat" w:hAnsi="GHEA Grapalat" w:cs="Sylfaen"/>
          <w:sz w:val="20"/>
          <w:szCs w:val="20"/>
        </w:rPr>
        <w:t>Պատվիրատու</w:t>
      </w:r>
      <w:proofErr w:type="spellEnd"/>
      <w:r w:rsidRPr="0040442B">
        <w:rPr>
          <w:rFonts w:ascii="GHEA Grapalat" w:hAnsi="GHEA Grapalat" w:cs="Sylfaen"/>
          <w:sz w:val="20"/>
          <w:szCs w:val="20"/>
        </w:rPr>
        <w:t xml:space="preserve">)  </w:t>
      </w:r>
      <w:r w:rsidRPr="0040442B">
        <w:rPr>
          <w:rFonts w:ascii="GHEA Grapalat" w:hAnsi="GHEA Grapalat" w:cs="Sylfaen"/>
          <w:sz w:val="20"/>
          <w:szCs w:val="20"/>
          <w:lang w:val="hy-AM"/>
        </w:rPr>
        <w:t xml:space="preserve">և </w:t>
      </w:r>
      <w:r w:rsidRPr="0040442B">
        <w:rPr>
          <w:rFonts w:ascii="GHEA Grapalat" w:hAnsi="GHEA Grapalat" w:cs="Sylfaen"/>
          <w:sz w:val="20"/>
          <w:u w:val="single"/>
        </w:rPr>
        <w:tab/>
      </w:r>
      <w:r w:rsidRPr="0040442B">
        <w:rPr>
          <w:rFonts w:ascii="GHEA Grapalat" w:hAnsi="GHEA Grapalat" w:cs="Sylfaen"/>
          <w:sz w:val="20"/>
          <w:u w:val="single"/>
        </w:rPr>
        <w:tab/>
        <w:t xml:space="preserve">        </w:t>
      </w:r>
      <w:r w:rsidRPr="0040442B">
        <w:rPr>
          <w:rFonts w:ascii="GHEA Grapalat" w:hAnsi="GHEA Grapalat" w:cs="Sylfaen"/>
          <w:sz w:val="20"/>
        </w:rPr>
        <w:t>-ի</w:t>
      </w:r>
    </w:p>
    <w:p w14:paraId="473667F0" w14:textId="77777777" w:rsidR="00226697" w:rsidRPr="0040442B" w:rsidRDefault="00226697" w:rsidP="00226697">
      <w:pPr>
        <w:tabs>
          <w:tab w:val="left" w:pos="360"/>
          <w:tab w:val="left" w:pos="540"/>
        </w:tabs>
        <w:jc w:val="both"/>
        <w:rPr>
          <w:rFonts w:ascii="GHEA Grapalat" w:hAnsi="GHEA Grapalat" w:cs="Sylfaen"/>
        </w:rPr>
      </w:pPr>
      <w:r w:rsidRPr="0040442B">
        <w:rPr>
          <w:rFonts w:ascii="GHEA Grapalat" w:hAnsi="GHEA Grapalat" w:cs="Sylfaen"/>
        </w:rPr>
        <w:t xml:space="preserve">                                            </w:t>
      </w:r>
      <w:proofErr w:type="spellStart"/>
      <w:r w:rsidRPr="0040442B">
        <w:rPr>
          <w:rFonts w:ascii="GHEA Grapalat" w:hAnsi="GHEA Grapalat" w:cs="Sylfaen"/>
          <w:sz w:val="12"/>
          <w:szCs w:val="12"/>
        </w:rPr>
        <w:t>Պատվիրատուի</w:t>
      </w:r>
      <w:proofErr w:type="spellEnd"/>
      <w:r w:rsidRPr="0040442B">
        <w:rPr>
          <w:rFonts w:ascii="GHEA Grapalat" w:hAnsi="GHEA Grapalat" w:cs="Sylfaen"/>
          <w:sz w:val="12"/>
          <w:szCs w:val="12"/>
        </w:rPr>
        <w:t xml:space="preserve"> անունը     </w:t>
      </w:r>
      <w:r w:rsidRPr="0040442B">
        <w:rPr>
          <w:rFonts w:ascii="GHEA Grapalat" w:hAnsi="GHEA Grapalat" w:cs="Sylfaen"/>
          <w:sz w:val="16"/>
          <w:szCs w:val="16"/>
        </w:rPr>
        <w:t xml:space="preserve">                                                           </w:t>
      </w:r>
      <w:proofErr w:type="spellStart"/>
      <w:r w:rsidRPr="0040442B">
        <w:rPr>
          <w:rFonts w:ascii="GHEA Grapalat" w:hAnsi="GHEA Grapalat" w:cs="Sylfaen"/>
          <w:sz w:val="12"/>
          <w:szCs w:val="12"/>
        </w:rPr>
        <w:t>Կատարողի</w:t>
      </w:r>
      <w:proofErr w:type="spellEnd"/>
      <w:r w:rsidRPr="0040442B">
        <w:rPr>
          <w:rFonts w:ascii="GHEA Grapalat" w:hAnsi="GHEA Grapalat" w:cs="Sylfaen"/>
          <w:sz w:val="12"/>
          <w:szCs w:val="12"/>
        </w:rPr>
        <w:t xml:space="preserve"> </w:t>
      </w:r>
      <w:proofErr w:type="spellStart"/>
      <w:r w:rsidRPr="0040442B">
        <w:rPr>
          <w:rFonts w:ascii="GHEA Grapalat" w:hAnsi="GHEA Grapalat" w:cs="Sylfaen"/>
          <w:sz w:val="12"/>
          <w:szCs w:val="12"/>
        </w:rPr>
        <w:t>անունը</w:t>
      </w:r>
      <w:proofErr w:type="spellEnd"/>
    </w:p>
    <w:p w14:paraId="0D3E2DF2" w14:textId="77777777" w:rsidR="00226697" w:rsidRPr="0040442B" w:rsidRDefault="00226697" w:rsidP="00226697">
      <w:pPr>
        <w:tabs>
          <w:tab w:val="left" w:pos="360"/>
          <w:tab w:val="left" w:pos="540"/>
        </w:tabs>
        <w:ind w:right="-360"/>
        <w:jc w:val="both"/>
        <w:rPr>
          <w:rFonts w:ascii="GHEA Grapalat" w:hAnsi="GHEA Grapalat" w:cs="Sylfaen"/>
          <w:sz w:val="12"/>
          <w:szCs w:val="12"/>
        </w:rPr>
      </w:pPr>
    </w:p>
    <w:p w14:paraId="25754288" w14:textId="77777777" w:rsidR="00226697" w:rsidRPr="0040442B" w:rsidRDefault="00226697" w:rsidP="00226697">
      <w:pPr>
        <w:tabs>
          <w:tab w:val="left" w:pos="360"/>
          <w:tab w:val="left" w:pos="540"/>
        </w:tabs>
        <w:ind w:right="-360"/>
        <w:jc w:val="both"/>
        <w:rPr>
          <w:rFonts w:ascii="GHEA Grapalat" w:hAnsi="GHEA Grapalat" w:cs="Sylfaen"/>
          <w:sz w:val="20"/>
          <w:u w:val="single"/>
          <w:lang w:val="hy-AM"/>
        </w:rPr>
      </w:pPr>
      <w:r w:rsidRPr="0040442B">
        <w:rPr>
          <w:rFonts w:ascii="GHEA Grapalat" w:hAnsi="GHEA Grapalat" w:cs="Sylfaen"/>
          <w:sz w:val="20"/>
          <w:szCs w:val="20"/>
          <w:lang w:val="hy-AM"/>
        </w:rPr>
        <w:t>(այսուհետ` Կ</w:t>
      </w:r>
      <w:proofErr w:type="spellStart"/>
      <w:r w:rsidRPr="0040442B">
        <w:rPr>
          <w:rFonts w:ascii="GHEA Grapalat" w:hAnsi="GHEA Grapalat" w:cs="Sylfaen"/>
          <w:sz w:val="20"/>
          <w:szCs w:val="20"/>
        </w:rPr>
        <w:t>ատարող</w:t>
      </w:r>
      <w:proofErr w:type="spellEnd"/>
      <w:r w:rsidRPr="0040442B">
        <w:rPr>
          <w:rFonts w:ascii="GHEA Grapalat" w:hAnsi="GHEA Grapalat" w:cs="Sylfaen"/>
          <w:sz w:val="20"/>
          <w:szCs w:val="20"/>
          <w:lang w:val="hy-AM"/>
        </w:rPr>
        <w:t>)</w:t>
      </w:r>
      <w:r w:rsidRPr="0040442B">
        <w:rPr>
          <w:rFonts w:ascii="GHEA Grapalat" w:hAnsi="GHEA Grapalat" w:cs="Sylfaen"/>
          <w:sz w:val="20"/>
          <w:szCs w:val="20"/>
        </w:rPr>
        <w:t xml:space="preserve"> </w:t>
      </w:r>
      <w:proofErr w:type="spellStart"/>
      <w:r w:rsidRPr="0040442B">
        <w:rPr>
          <w:rFonts w:ascii="GHEA Grapalat" w:hAnsi="GHEA Grapalat" w:cs="Sylfaen"/>
          <w:sz w:val="20"/>
        </w:rPr>
        <w:t>միջև</w:t>
      </w:r>
      <w:proofErr w:type="spellEnd"/>
      <w:r w:rsidRPr="0040442B">
        <w:rPr>
          <w:rFonts w:ascii="GHEA Grapalat" w:hAnsi="GHEA Grapalat" w:cs="Sylfaen"/>
          <w:sz w:val="20"/>
        </w:rPr>
        <w:t xml:space="preserve"> 20     թ. </w:t>
      </w:r>
      <w:r w:rsidRPr="0040442B">
        <w:rPr>
          <w:rFonts w:ascii="GHEA Grapalat" w:hAnsi="GHEA Grapalat" w:cs="Sylfaen"/>
          <w:sz w:val="20"/>
          <w:u w:val="single"/>
        </w:rPr>
        <w:tab/>
      </w:r>
      <w:r w:rsidRPr="0040442B">
        <w:rPr>
          <w:rFonts w:ascii="GHEA Grapalat" w:hAnsi="GHEA Grapalat" w:cs="Sylfaen"/>
          <w:sz w:val="20"/>
          <w:u w:val="single"/>
        </w:rPr>
        <w:tab/>
      </w:r>
      <w:r w:rsidRPr="0040442B">
        <w:rPr>
          <w:rFonts w:ascii="GHEA Grapalat" w:hAnsi="GHEA Grapalat" w:cs="Sylfaen"/>
          <w:sz w:val="20"/>
          <w:u w:val="single"/>
        </w:rPr>
        <w:tab/>
      </w:r>
      <w:r w:rsidRPr="0040442B">
        <w:rPr>
          <w:rFonts w:ascii="GHEA Grapalat" w:hAnsi="GHEA Grapalat" w:cs="Sylfaen"/>
          <w:sz w:val="20"/>
          <w:u w:val="single"/>
        </w:rPr>
        <w:tab/>
      </w:r>
      <w:r w:rsidRPr="0040442B">
        <w:rPr>
          <w:rFonts w:ascii="GHEA Grapalat" w:hAnsi="GHEA Grapalat" w:cs="Sylfaen"/>
          <w:sz w:val="20"/>
          <w:lang w:val="hy-AM"/>
        </w:rPr>
        <w:t xml:space="preserve"> -ին կնքված N </w:t>
      </w:r>
      <w:r w:rsidRPr="0040442B">
        <w:rPr>
          <w:rFonts w:ascii="GHEA Grapalat" w:hAnsi="GHEA Grapalat" w:cs="Sylfaen"/>
          <w:sz w:val="20"/>
          <w:u w:val="single"/>
          <w:lang w:val="hy-AM"/>
        </w:rPr>
        <w:tab/>
      </w:r>
      <w:r w:rsidRPr="0040442B">
        <w:rPr>
          <w:rFonts w:ascii="GHEA Grapalat" w:hAnsi="GHEA Grapalat" w:cs="Sylfaen"/>
          <w:sz w:val="20"/>
          <w:u w:val="single"/>
          <w:lang w:val="hy-AM"/>
        </w:rPr>
        <w:tab/>
      </w:r>
      <w:r w:rsidRPr="0040442B">
        <w:rPr>
          <w:rFonts w:ascii="GHEA Grapalat" w:hAnsi="GHEA Grapalat" w:cs="Sylfaen"/>
          <w:sz w:val="20"/>
          <w:u w:val="single"/>
          <w:lang w:val="hy-AM"/>
        </w:rPr>
        <w:tab/>
      </w:r>
      <w:r w:rsidRPr="0040442B">
        <w:rPr>
          <w:rFonts w:ascii="GHEA Grapalat" w:hAnsi="GHEA Grapalat" w:cs="Sylfaen"/>
          <w:sz w:val="20"/>
          <w:u w:val="single"/>
          <w:lang w:val="hy-AM"/>
        </w:rPr>
        <w:tab/>
      </w:r>
    </w:p>
    <w:p w14:paraId="1E8615ED" w14:textId="77777777" w:rsidR="00226697" w:rsidRPr="0040442B" w:rsidRDefault="00226697" w:rsidP="00226697">
      <w:pPr>
        <w:tabs>
          <w:tab w:val="left" w:pos="360"/>
          <w:tab w:val="left" w:pos="540"/>
        </w:tabs>
        <w:ind w:right="-360"/>
        <w:jc w:val="both"/>
        <w:rPr>
          <w:rFonts w:ascii="GHEA Grapalat" w:hAnsi="GHEA Grapalat" w:cs="Sylfaen"/>
          <w:lang w:val="hy-AM"/>
        </w:rPr>
      </w:pP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t>պայմանագրի կնքման ամսաթիվը</w:t>
      </w:r>
      <w:r w:rsidRPr="0040442B">
        <w:rPr>
          <w:rFonts w:ascii="GHEA Grapalat" w:hAnsi="GHEA Grapalat" w:cs="Sylfaen"/>
          <w:sz w:val="12"/>
          <w:szCs w:val="16"/>
          <w:lang w:val="hy-AM"/>
        </w:rPr>
        <w:tab/>
      </w:r>
      <w:r w:rsidRPr="0040442B">
        <w:rPr>
          <w:rFonts w:ascii="GHEA Grapalat" w:hAnsi="GHEA Grapalat" w:cs="Sylfaen"/>
          <w:sz w:val="12"/>
          <w:szCs w:val="16"/>
          <w:lang w:val="hy-AM"/>
        </w:rPr>
        <w:tab/>
      </w:r>
      <w:r w:rsidRPr="0040442B">
        <w:rPr>
          <w:rFonts w:ascii="GHEA Grapalat" w:hAnsi="GHEA Grapalat" w:cs="Sylfaen"/>
          <w:sz w:val="12"/>
          <w:szCs w:val="16"/>
          <w:lang w:val="hy-AM"/>
        </w:rPr>
        <w:tab/>
        <w:t xml:space="preserve">      պայմանագրի համարը</w:t>
      </w:r>
      <w:r w:rsidRPr="0040442B">
        <w:rPr>
          <w:rFonts w:ascii="GHEA Grapalat" w:hAnsi="GHEA Grapalat" w:cs="Sylfaen"/>
          <w:lang w:val="hy-AM"/>
        </w:rPr>
        <w:t xml:space="preserve"> </w:t>
      </w:r>
    </w:p>
    <w:p w14:paraId="1903F99F" w14:textId="77777777" w:rsidR="00226697" w:rsidRPr="0040442B" w:rsidRDefault="00226697" w:rsidP="00226697">
      <w:pPr>
        <w:tabs>
          <w:tab w:val="left" w:pos="360"/>
          <w:tab w:val="left" w:pos="540"/>
        </w:tabs>
        <w:ind w:right="-360"/>
        <w:jc w:val="both"/>
        <w:rPr>
          <w:rFonts w:ascii="GHEA Grapalat" w:hAnsi="GHEA Grapalat" w:cs="Sylfaen"/>
          <w:sz w:val="20"/>
          <w:szCs w:val="20"/>
          <w:lang w:val="hy-AM"/>
        </w:rPr>
      </w:pPr>
      <w:r w:rsidRPr="0040442B">
        <w:rPr>
          <w:rFonts w:ascii="GHEA Grapalat" w:hAnsi="GHEA Grapalat" w:cs="Sylfaen"/>
          <w:sz w:val="20"/>
          <w:szCs w:val="20"/>
          <w:lang w:val="hy-AM"/>
        </w:rPr>
        <w:t xml:space="preserve">գնման պայմանագրի շրջանակներում Կատարողը  </w:t>
      </w:r>
      <w:r w:rsidRPr="0040442B">
        <w:rPr>
          <w:rFonts w:ascii="GHEA Grapalat" w:hAnsi="GHEA Grapalat" w:cs="Sylfaen"/>
          <w:sz w:val="20"/>
          <w:lang w:val="hy-AM"/>
        </w:rPr>
        <w:t xml:space="preserve">20  թ. </w:t>
      </w:r>
      <w:r w:rsidRPr="0040442B">
        <w:rPr>
          <w:rFonts w:ascii="GHEA Grapalat" w:hAnsi="GHEA Grapalat" w:cs="Sylfaen"/>
          <w:sz w:val="20"/>
          <w:u w:val="single"/>
          <w:lang w:val="hy-AM"/>
        </w:rPr>
        <w:tab/>
      </w:r>
      <w:r w:rsidRPr="0040442B">
        <w:rPr>
          <w:rFonts w:ascii="GHEA Grapalat" w:hAnsi="GHEA Grapalat" w:cs="Sylfaen"/>
          <w:sz w:val="20"/>
          <w:u w:val="single"/>
          <w:lang w:val="hy-AM"/>
        </w:rPr>
        <w:tab/>
      </w:r>
      <w:r w:rsidRPr="0040442B">
        <w:rPr>
          <w:rFonts w:ascii="GHEA Grapalat" w:hAnsi="GHEA Grapalat" w:cs="Sylfaen"/>
          <w:sz w:val="20"/>
          <w:lang w:val="hy-AM"/>
        </w:rPr>
        <w:t xml:space="preserve">-ին </w:t>
      </w:r>
      <w:r w:rsidRPr="0040442B">
        <w:rPr>
          <w:rFonts w:ascii="GHEA Grapalat" w:hAnsi="GHEA Grapalat" w:cs="Sylfaen"/>
          <w:sz w:val="20"/>
          <w:szCs w:val="20"/>
          <w:lang w:val="hy-AM"/>
        </w:rPr>
        <w:t xml:space="preserve">հանձնման-ընդունման </w:t>
      </w:r>
    </w:p>
    <w:p w14:paraId="488BF80B" w14:textId="77777777" w:rsidR="00226697" w:rsidRPr="0040442B" w:rsidRDefault="00226697" w:rsidP="00226697">
      <w:pPr>
        <w:tabs>
          <w:tab w:val="left" w:pos="360"/>
          <w:tab w:val="left" w:pos="540"/>
        </w:tabs>
        <w:ind w:right="-360"/>
        <w:jc w:val="both"/>
        <w:rPr>
          <w:rFonts w:ascii="GHEA Grapalat" w:hAnsi="GHEA Grapalat" w:cs="Sylfaen"/>
          <w:sz w:val="20"/>
          <w:szCs w:val="20"/>
          <w:lang w:val="hy-AM"/>
        </w:rPr>
      </w:pPr>
      <w:r w:rsidRPr="0040442B">
        <w:rPr>
          <w:rFonts w:ascii="GHEA Grapalat" w:hAnsi="GHEA Grapalat" w:cs="Sylfaen"/>
          <w:sz w:val="20"/>
          <w:szCs w:val="20"/>
          <w:lang w:val="hy-AM"/>
        </w:rPr>
        <w:t>նպատակով Պատվիրատուին հանձնեց ստորև նշված ծառայությունները.</w:t>
      </w:r>
    </w:p>
    <w:p w14:paraId="3CB78913" w14:textId="77777777" w:rsidR="00226697" w:rsidRPr="0040442B" w:rsidRDefault="00226697" w:rsidP="00226697">
      <w:pPr>
        <w:tabs>
          <w:tab w:val="left" w:pos="2972"/>
        </w:tabs>
        <w:jc w:val="both"/>
        <w:rPr>
          <w:rFonts w:ascii="GHEA Grapalat" w:hAnsi="GHEA Grapalat" w:cs="Sylfaen"/>
          <w:lang w:val="hy-AM"/>
        </w:rPr>
      </w:pPr>
      <w:r w:rsidRPr="004044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226697" w:rsidRPr="0040442B" w14:paraId="278E4570" w14:textId="77777777" w:rsidTr="008B523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81277E4" w14:textId="77777777" w:rsidR="00226697" w:rsidRPr="0040442B" w:rsidRDefault="00226697" w:rsidP="008B5237">
            <w:pPr>
              <w:jc w:val="center"/>
              <w:rPr>
                <w:rFonts w:ascii="GHEA Grapalat" w:hAnsi="GHEA Grapalat" w:cs="Sylfaen"/>
                <w:bCs/>
                <w:sz w:val="18"/>
                <w:szCs w:val="18"/>
                <w:lang w:val="ru-RU" w:eastAsia="ru-RU"/>
              </w:rPr>
            </w:pPr>
            <w:proofErr w:type="spellStart"/>
            <w:r w:rsidRPr="0040442B">
              <w:rPr>
                <w:rFonts w:ascii="GHEA Grapalat" w:hAnsi="GHEA Grapalat" w:cs="Sylfaen"/>
                <w:sz w:val="18"/>
                <w:szCs w:val="18"/>
              </w:rPr>
              <w:t>Ծառայության</w:t>
            </w:r>
            <w:proofErr w:type="spellEnd"/>
          </w:p>
        </w:tc>
      </w:tr>
      <w:tr w:rsidR="00226697" w:rsidRPr="0040442B" w14:paraId="7854DDCA" w14:textId="77777777" w:rsidTr="008B523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80AAAD6" w14:textId="77777777" w:rsidR="00226697" w:rsidRPr="0040442B" w:rsidRDefault="00226697" w:rsidP="008B5237">
            <w:pPr>
              <w:jc w:val="center"/>
              <w:rPr>
                <w:rFonts w:ascii="GHEA Grapalat" w:hAnsi="GHEA Grapalat"/>
                <w:sz w:val="18"/>
                <w:szCs w:val="18"/>
              </w:rPr>
            </w:pPr>
            <w:proofErr w:type="spellStart"/>
            <w:r w:rsidRPr="004044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C48A2B7" w14:textId="77777777" w:rsidR="00226697" w:rsidRPr="0040442B" w:rsidRDefault="00226697" w:rsidP="008B5237">
            <w:pPr>
              <w:jc w:val="center"/>
              <w:rPr>
                <w:rFonts w:ascii="GHEA Grapalat" w:hAnsi="GHEA Grapalat"/>
                <w:sz w:val="18"/>
                <w:szCs w:val="18"/>
              </w:rPr>
            </w:pPr>
            <w:proofErr w:type="spellStart"/>
            <w:r w:rsidRPr="0040442B">
              <w:rPr>
                <w:rFonts w:ascii="GHEA Grapalat" w:hAnsi="GHEA Grapalat" w:cs="Sylfaen"/>
                <w:sz w:val="18"/>
                <w:szCs w:val="18"/>
              </w:rPr>
              <w:t>չափման</w:t>
            </w:r>
            <w:proofErr w:type="spellEnd"/>
            <w:r w:rsidRPr="0040442B">
              <w:rPr>
                <w:rFonts w:ascii="GHEA Grapalat" w:hAnsi="GHEA Grapalat" w:cs="Sylfaen"/>
                <w:sz w:val="18"/>
                <w:szCs w:val="18"/>
              </w:rPr>
              <w:t xml:space="preserve"> </w:t>
            </w:r>
            <w:proofErr w:type="spellStart"/>
            <w:r w:rsidRPr="0040442B">
              <w:rPr>
                <w:rFonts w:ascii="GHEA Grapalat" w:hAnsi="GHEA Grapalat" w:cs="Sylfaen"/>
                <w:sz w:val="18"/>
                <w:szCs w:val="18"/>
              </w:rPr>
              <w:t>միավորը</w:t>
            </w:r>
            <w:proofErr w:type="spellEnd"/>
            <w:r w:rsidRPr="004044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3997318E" w14:textId="77777777" w:rsidR="00226697" w:rsidRPr="0040442B" w:rsidRDefault="00226697" w:rsidP="008B5237">
            <w:pPr>
              <w:jc w:val="center"/>
              <w:rPr>
                <w:rFonts w:ascii="GHEA Grapalat" w:hAnsi="GHEA Grapalat"/>
                <w:sz w:val="18"/>
                <w:szCs w:val="18"/>
              </w:rPr>
            </w:pPr>
            <w:proofErr w:type="spellStart"/>
            <w:r w:rsidRPr="0040442B">
              <w:rPr>
                <w:rFonts w:ascii="GHEA Grapalat" w:hAnsi="GHEA Grapalat" w:cs="Sylfaen"/>
                <w:sz w:val="18"/>
                <w:szCs w:val="18"/>
              </w:rPr>
              <w:t>քանակը</w:t>
            </w:r>
            <w:proofErr w:type="spellEnd"/>
            <w:r w:rsidRPr="0040442B">
              <w:rPr>
                <w:rFonts w:ascii="GHEA Grapalat" w:hAnsi="GHEA Grapalat"/>
                <w:sz w:val="18"/>
                <w:szCs w:val="18"/>
              </w:rPr>
              <w:t xml:space="preserve"> (</w:t>
            </w:r>
            <w:proofErr w:type="spellStart"/>
            <w:r w:rsidRPr="0040442B">
              <w:rPr>
                <w:rFonts w:ascii="GHEA Grapalat" w:hAnsi="GHEA Grapalat" w:cs="Sylfaen"/>
                <w:sz w:val="18"/>
                <w:szCs w:val="18"/>
              </w:rPr>
              <w:t>փաստացի</w:t>
            </w:r>
            <w:proofErr w:type="spellEnd"/>
            <w:r w:rsidRPr="0040442B">
              <w:rPr>
                <w:rFonts w:ascii="GHEA Grapalat" w:hAnsi="GHEA Grapalat"/>
                <w:sz w:val="18"/>
                <w:szCs w:val="18"/>
              </w:rPr>
              <w:t>)</w:t>
            </w:r>
          </w:p>
        </w:tc>
      </w:tr>
      <w:tr w:rsidR="00226697" w:rsidRPr="0040442B" w14:paraId="0640ECA5" w14:textId="77777777" w:rsidTr="008B5237">
        <w:trPr>
          <w:trHeight w:val="273"/>
        </w:trPr>
        <w:tc>
          <w:tcPr>
            <w:tcW w:w="3852" w:type="dxa"/>
            <w:tcBorders>
              <w:top w:val="single" w:sz="4" w:space="0" w:color="000000"/>
              <w:left w:val="single" w:sz="4" w:space="0" w:color="000000"/>
              <w:bottom w:val="single" w:sz="4" w:space="0" w:color="000000"/>
              <w:right w:val="single" w:sz="4" w:space="0" w:color="000000"/>
            </w:tcBorders>
          </w:tcPr>
          <w:p w14:paraId="6ACD79FA" w14:textId="77777777" w:rsidR="00226697" w:rsidRPr="0040442B" w:rsidRDefault="00226697" w:rsidP="008B523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7CD65BA" w14:textId="77777777" w:rsidR="00226697" w:rsidRPr="0040442B" w:rsidRDefault="00226697" w:rsidP="008B523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DC47ECA" w14:textId="77777777" w:rsidR="00226697" w:rsidRPr="0040442B" w:rsidRDefault="00226697" w:rsidP="008B5237">
            <w:pPr>
              <w:rPr>
                <w:rFonts w:ascii="GHEA Grapalat" w:hAnsi="GHEA Grapalat" w:cs="Sylfaen"/>
                <w:sz w:val="18"/>
                <w:szCs w:val="18"/>
                <w:lang w:val="ru-RU" w:eastAsia="ru-RU"/>
              </w:rPr>
            </w:pPr>
          </w:p>
        </w:tc>
      </w:tr>
      <w:tr w:rsidR="00226697" w:rsidRPr="0040442B" w14:paraId="035CAAD8" w14:textId="77777777" w:rsidTr="008B5237">
        <w:trPr>
          <w:trHeight w:val="273"/>
        </w:trPr>
        <w:tc>
          <w:tcPr>
            <w:tcW w:w="3852" w:type="dxa"/>
            <w:tcBorders>
              <w:top w:val="single" w:sz="4" w:space="0" w:color="000000"/>
              <w:left w:val="single" w:sz="4" w:space="0" w:color="000000"/>
              <w:bottom w:val="single" w:sz="4" w:space="0" w:color="000000"/>
              <w:right w:val="single" w:sz="4" w:space="0" w:color="000000"/>
            </w:tcBorders>
          </w:tcPr>
          <w:p w14:paraId="03C32094" w14:textId="77777777" w:rsidR="00226697" w:rsidRPr="0040442B" w:rsidRDefault="00226697" w:rsidP="008B523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FC58ECD" w14:textId="77777777" w:rsidR="00226697" w:rsidRPr="0040442B" w:rsidRDefault="00226697" w:rsidP="008B523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090441CA" w14:textId="77777777" w:rsidR="00226697" w:rsidRPr="0040442B" w:rsidRDefault="00226697" w:rsidP="008B5237">
            <w:pPr>
              <w:rPr>
                <w:rFonts w:ascii="GHEA Grapalat" w:hAnsi="GHEA Grapalat" w:cs="Sylfaen"/>
                <w:sz w:val="18"/>
                <w:szCs w:val="18"/>
                <w:lang w:val="ru-RU" w:eastAsia="ru-RU"/>
              </w:rPr>
            </w:pPr>
          </w:p>
        </w:tc>
      </w:tr>
    </w:tbl>
    <w:p w14:paraId="1512C663" w14:textId="77777777" w:rsidR="00226697" w:rsidRPr="0040442B" w:rsidRDefault="00226697" w:rsidP="00226697">
      <w:pPr>
        <w:tabs>
          <w:tab w:val="left" w:pos="360"/>
          <w:tab w:val="left" w:pos="540"/>
        </w:tabs>
        <w:jc w:val="both"/>
        <w:rPr>
          <w:rFonts w:ascii="GHEA Grapalat" w:hAnsi="GHEA Grapalat" w:cs="Sylfaen"/>
          <w:lang w:val="hy-AM"/>
        </w:rPr>
      </w:pPr>
    </w:p>
    <w:p w14:paraId="0C5173FF" w14:textId="77777777" w:rsidR="00226697" w:rsidRPr="0040442B" w:rsidRDefault="00226697" w:rsidP="00226697">
      <w:pPr>
        <w:tabs>
          <w:tab w:val="left" w:pos="360"/>
          <w:tab w:val="left" w:pos="540"/>
        </w:tabs>
        <w:jc w:val="both"/>
        <w:rPr>
          <w:rFonts w:ascii="GHEA Grapalat" w:hAnsi="GHEA Grapalat" w:cs="Sylfaen"/>
          <w:sz w:val="20"/>
          <w:szCs w:val="20"/>
          <w:lang w:val="hy-AM"/>
        </w:rPr>
      </w:pPr>
      <w:r w:rsidRPr="004044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BDBC1AC" w14:textId="77777777" w:rsidR="00226697" w:rsidRPr="0040442B" w:rsidRDefault="00226697" w:rsidP="00226697">
      <w:pPr>
        <w:tabs>
          <w:tab w:val="left" w:pos="360"/>
          <w:tab w:val="left" w:pos="540"/>
        </w:tabs>
        <w:rPr>
          <w:rFonts w:ascii="GHEA Grapalat" w:hAnsi="GHEA Grapalat" w:cs="Sylfaen"/>
          <w:sz w:val="22"/>
          <w:szCs w:val="22"/>
          <w:lang w:val="hy-AM"/>
        </w:rPr>
      </w:pPr>
    </w:p>
    <w:p w14:paraId="28A1BAA1" w14:textId="77777777" w:rsidR="00226697" w:rsidRPr="0040442B" w:rsidRDefault="00226697" w:rsidP="00226697">
      <w:pPr>
        <w:jc w:val="center"/>
        <w:rPr>
          <w:rFonts w:ascii="GHEA Grapalat" w:hAnsi="GHEA Grapalat" w:cs="Sylfaen"/>
          <w:sz w:val="22"/>
          <w:szCs w:val="22"/>
          <w:lang w:val="hy-AM"/>
        </w:rPr>
      </w:pPr>
    </w:p>
    <w:p w14:paraId="5F816F7A" w14:textId="77777777" w:rsidR="00226697" w:rsidRPr="0040442B" w:rsidRDefault="00226697" w:rsidP="00226697">
      <w:pPr>
        <w:jc w:val="center"/>
        <w:rPr>
          <w:rFonts w:ascii="GHEA Grapalat" w:hAnsi="GHEA Grapalat" w:cs="Sylfaen"/>
          <w:sz w:val="14"/>
          <w:szCs w:val="14"/>
          <w:lang w:val="hy-AM"/>
        </w:rPr>
      </w:pPr>
    </w:p>
    <w:p w14:paraId="039E95FB" w14:textId="77777777" w:rsidR="00226697" w:rsidRPr="0040442B" w:rsidRDefault="00226697" w:rsidP="00226697">
      <w:pPr>
        <w:jc w:val="center"/>
        <w:rPr>
          <w:rFonts w:ascii="GHEA Grapalat" w:hAnsi="GHEA Grapalat" w:cs="Sylfaen"/>
          <w:sz w:val="22"/>
          <w:szCs w:val="22"/>
          <w:lang w:val="hy-AM"/>
        </w:rPr>
      </w:pPr>
    </w:p>
    <w:p w14:paraId="75EC7EEB" w14:textId="77777777" w:rsidR="00226697" w:rsidRPr="0040442B" w:rsidRDefault="00226697" w:rsidP="00226697">
      <w:pPr>
        <w:jc w:val="center"/>
        <w:rPr>
          <w:rFonts w:ascii="GHEA Grapalat" w:hAnsi="GHEA Grapalat" w:cs="Sylfaen"/>
          <w:sz w:val="22"/>
          <w:szCs w:val="22"/>
        </w:rPr>
      </w:pPr>
      <w:r w:rsidRPr="0040442B">
        <w:rPr>
          <w:rFonts w:ascii="GHEA Grapalat" w:hAnsi="GHEA Grapalat" w:cs="Sylfaen"/>
          <w:sz w:val="22"/>
          <w:szCs w:val="22"/>
        </w:rPr>
        <w:t>ԿՈՂՄԵՐԸ</w:t>
      </w:r>
    </w:p>
    <w:p w14:paraId="0CCDFB2E" w14:textId="77777777" w:rsidR="00226697" w:rsidRPr="0040442B" w:rsidRDefault="00226697" w:rsidP="00226697">
      <w:pPr>
        <w:jc w:val="center"/>
        <w:rPr>
          <w:rFonts w:ascii="GHEA Grapalat" w:hAnsi="GHEA Grapalat" w:cs="Sylfaen"/>
          <w:sz w:val="22"/>
          <w:szCs w:val="22"/>
        </w:rPr>
      </w:pPr>
    </w:p>
    <w:p w14:paraId="5529C649" w14:textId="77777777" w:rsidR="00226697" w:rsidRPr="0040442B" w:rsidRDefault="00226697" w:rsidP="00226697">
      <w:pPr>
        <w:tabs>
          <w:tab w:val="left" w:pos="360"/>
          <w:tab w:val="left" w:pos="540"/>
        </w:tabs>
        <w:rPr>
          <w:rFonts w:ascii="GHEA Grapalat" w:hAnsi="GHEA Grapalat" w:cs="Sylfaen"/>
          <w:sz w:val="22"/>
          <w:szCs w:val="22"/>
        </w:rPr>
      </w:pPr>
    </w:p>
    <w:p w14:paraId="3EA8CFA9" w14:textId="77777777" w:rsidR="00226697" w:rsidRPr="0040442B" w:rsidRDefault="00226697" w:rsidP="0022669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226697" w:rsidRPr="0040442B" w14:paraId="250A2476" w14:textId="77777777" w:rsidTr="008B5237">
        <w:tc>
          <w:tcPr>
            <w:tcW w:w="4785" w:type="dxa"/>
          </w:tcPr>
          <w:p w14:paraId="6D336ADF" w14:textId="77777777" w:rsidR="00226697" w:rsidRPr="0040442B" w:rsidRDefault="00226697" w:rsidP="008B5237">
            <w:pPr>
              <w:tabs>
                <w:tab w:val="left" w:pos="360"/>
                <w:tab w:val="left" w:pos="540"/>
              </w:tabs>
              <w:jc w:val="center"/>
              <w:rPr>
                <w:rFonts w:ascii="GHEA Grapalat" w:hAnsi="GHEA Grapalat" w:cs="Sylfaen"/>
                <w:b/>
                <w:bCs/>
                <w:sz w:val="22"/>
                <w:szCs w:val="22"/>
                <w:lang w:eastAsia="ru-RU"/>
              </w:rPr>
            </w:pPr>
            <w:proofErr w:type="spellStart"/>
            <w:r w:rsidRPr="0040442B">
              <w:rPr>
                <w:rFonts w:ascii="GHEA Grapalat" w:hAnsi="GHEA Grapalat" w:cs="Sylfaen"/>
                <w:b/>
                <w:bCs/>
                <w:sz w:val="22"/>
                <w:szCs w:val="22"/>
              </w:rPr>
              <w:t>Հանձնեց</w:t>
            </w:r>
            <w:proofErr w:type="spellEnd"/>
          </w:p>
        </w:tc>
        <w:tc>
          <w:tcPr>
            <w:tcW w:w="5223" w:type="dxa"/>
          </w:tcPr>
          <w:p w14:paraId="6897DD1A" w14:textId="77777777" w:rsidR="00226697" w:rsidRPr="0040442B" w:rsidRDefault="00226697" w:rsidP="008B5237">
            <w:pPr>
              <w:tabs>
                <w:tab w:val="left" w:pos="360"/>
                <w:tab w:val="left" w:pos="540"/>
              </w:tabs>
              <w:jc w:val="center"/>
              <w:rPr>
                <w:rFonts w:ascii="GHEA Grapalat" w:hAnsi="GHEA Grapalat" w:cs="Sylfaen"/>
                <w:b/>
                <w:bCs/>
                <w:sz w:val="22"/>
                <w:szCs w:val="22"/>
                <w:lang w:eastAsia="ru-RU"/>
              </w:rPr>
            </w:pPr>
            <w:r w:rsidRPr="0040442B">
              <w:rPr>
                <w:rFonts w:ascii="GHEA Grapalat" w:hAnsi="GHEA Grapalat" w:cs="Sylfaen"/>
                <w:b/>
                <w:bCs/>
                <w:sz w:val="22"/>
                <w:szCs w:val="22"/>
              </w:rPr>
              <w:t xml:space="preserve">        </w:t>
            </w:r>
            <w:proofErr w:type="spellStart"/>
            <w:r w:rsidRPr="0040442B">
              <w:rPr>
                <w:rFonts w:ascii="GHEA Grapalat" w:hAnsi="GHEA Grapalat" w:cs="Sylfaen"/>
                <w:b/>
                <w:bCs/>
                <w:sz w:val="22"/>
                <w:szCs w:val="22"/>
              </w:rPr>
              <w:t>Ընդունեց</w:t>
            </w:r>
            <w:proofErr w:type="spellEnd"/>
          </w:p>
        </w:tc>
      </w:tr>
    </w:tbl>
    <w:p w14:paraId="11257991" w14:textId="77777777" w:rsidR="00226697" w:rsidRPr="0040442B" w:rsidRDefault="00226697" w:rsidP="00226697">
      <w:pPr>
        <w:tabs>
          <w:tab w:val="left" w:pos="360"/>
          <w:tab w:val="left" w:pos="540"/>
        </w:tabs>
        <w:rPr>
          <w:rFonts w:ascii="GHEA Grapalat" w:hAnsi="GHEA Grapalat" w:cs="Sylfaen"/>
          <w:sz w:val="20"/>
          <w:szCs w:val="20"/>
          <w:lang w:eastAsia="ru-RU"/>
        </w:rPr>
      </w:pPr>
      <w:r w:rsidRPr="0040442B">
        <w:rPr>
          <w:rFonts w:ascii="GHEA Grapalat" w:hAnsi="GHEA Grapalat" w:cs="Sylfaen"/>
          <w:sz w:val="20"/>
          <w:szCs w:val="20"/>
          <w:lang w:eastAsia="ru-RU"/>
        </w:rPr>
        <w:t xml:space="preserve">                                                                                                  </w:t>
      </w:r>
      <w:proofErr w:type="spellStart"/>
      <w:r w:rsidRPr="0040442B">
        <w:rPr>
          <w:rFonts w:ascii="GHEA Grapalat" w:hAnsi="GHEA Grapalat" w:cs="Sylfaen"/>
          <w:sz w:val="20"/>
          <w:szCs w:val="20"/>
          <w:lang w:eastAsia="ru-RU"/>
        </w:rPr>
        <w:t>հայտը</w:t>
      </w:r>
      <w:proofErr w:type="spellEnd"/>
      <w:r w:rsidRPr="0040442B">
        <w:rPr>
          <w:rFonts w:ascii="GHEA Grapalat" w:hAnsi="GHEA Grapalat" w:cs="Sylfaen"/>
          <w:sz w:val="20"/>
          <w:szCs w:val="20"/>
          <w:lang w:eastAsia="ru-RU"/>
        </w:rPr>
        <w:t xml:space="preserve"> </w:t>
      </w:r>
      <w:proofErr w:type="spellStart"/>
      <w:r w:rsidRPr="0040442B">
        <w:rPr>
          <w:rFonts w:ascii="GHEA Grapalat" w:hAnsi="GHEA Grapalat" w:cs="Sylfaen"/>
          <w:sz w:val="20"/>
          <w:szCs w:val="20"/>
          <w:lang w:eastAsia="ru-RU"/>
        </w:rPr>
        <w:t>նախագծած</w:t>
      </w:r>
      <w:proofErr w:type="spellEnd"/>
      <w:r w:rsidRPr="0040442B">
        <w:rPr>
          <w:rFonts w:ascii="GHEA Grapalat" w:hAnsi="GHEA Grapalat" w:cs="Sylfaen"/>
          <w:sz w:val="20"/>
          <w:szCs w:val="20"/>
          <w:lang w:eastAsia="ru-RU"/>
        </w:rPr>
        <w:t xml:space="preserve"> </w:t>
      </w:r>
      <w:proofErr w:type="spellStart"/>
      <w:r w:rsidRPr="0040442B">
        <w:rPr>
          <w:rFonts w:ascii="GHEA Grapalat" w:hAnsi="GHEA Grapalat" w:cs="Sylfaen"/>
          <w:sz w:val="20"/>
          <w:szCs w:val="20"/>
          <w:lang w:eastAsia="ru-RU"/>
        </w:rPr>
        <w:t>ներկայացուցիչ</w:t>
      </w:r>
      <w:proofErr w:type="spellEnd"/>
      <w:r w:rsidRPr="0040442B">
        <w:rPr>
          <w:rFonts w:ascii="GHEA Grapalat" w:hAnsi="GHEA Grapalat" w:cs="Sylfaen"/>
          <w:sz w:val="20"/>
          <w:szCs w:val="20"/>
          <w:lang w:eastAsia="ru-RU"/>
        </w:rPr>
        <w:t>`</w:t>
      </w:r>
    </w:p>
    <w:p w14:paraId="65B57A14" w14:textId="77777777" w:rsidR="00226697" w:rsidRPr="0040442B" w:rsidRDefault="00226697" w:rsidP="0022669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26697" w:rsidRPr="0040442B" w14:paraId="7F1DC75E" w14:textId="77777777" w:rsidTr="008B5237">
        <w:trPr>
          <w:tblCellSpacing w:w="7" w:type="dxa"/>
          <w:jc w:val="center"/>
        </w:trPr>
        <w:tc>
          <w:tcPr>
            <w:tcW w:w="0" w:type="auto"/>
            <w:vAlign w:val="center"/>
          </w:tcPr>
          <w:p w14:paraId="7E193943"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21"/>
                <w:szCs w:val="21"/>
              </w:rPr>
              <w:t xml:space="preserve">___________________________ </w:t>
            </w:r>
          </w:p>
          <w:p w14:paraId="28B6C40A" w14:textId="77777777" w:rsidR="00226697" w:rsidRPr="0040442B" w:rsidRDefault="00226697" w:rsidP="008B5237">
            <w:pPr>
              <w:jc w:val="center"/>
              <w:rPr>
                <w:rFonts w:ascii="GHEA Grapalat" w:hAnsi="GHEA Grapalat" w:cs="GHEA Grapalat"/>
                <w:color w:val="000000"/>
                <w:sz w:val="21"/>
                <w:szCs w:val="21"/>
                <w:lang w:val="ru-RU" w:eastAsia="ru-RU"/>
              </w:rPr>
            </w:pPr>
            <w:proofErr w:type="spellStart"/>
            <w:r w:rsidRPr="0040442B">
              <w:rPr>
                <w:rFonts w:ascii="GHEA Grapalat" w:hAnsi="GHEA Grapalat" w:cs="GHEA Grapalat"/>
                <w:color w:val="000000"/>
                <w:sz w:val="15"/>
                <w:szCs w:val="15"/>
              </w:rPr>
              <w:t>ազգանուն</w:t>
            </w:r>
            <w:proofErr w:type="spellEnd"/>
            <w:r w:rsidRPr="0040442B">
              <w:rPr>
                <w:rFonts w:ascii="GHEA Grapalat" w:hAnsi="GHEA Grapalat" w:cs="GHEA Grapalat"/>
                <w:color w:val="000000"/>
                <w:sz w:val="15"/>
                <w:szCs w:val="15"/>
              </w:rPr>
              <w:t xml:space="preserve">, </w:t>
            </w:r>
            <w:proofErr w:type="spellStart"/>
            <w:r w:rsidRPr="0040442B">
              <w:rPr>
                <w:rFonts w:ascii="GHEA Grapalat" w:hAnsi="GHEA Grapalat" w:cs="GHEA Grapalat"/>
                <w:color w:val="000000"/>
                <w:sz w:val="15"/>
                <w:szCs w:val="15"/>
              </w:rPr>
              <w:t>անուն</w:t>
            </w:r>
            <w:proofErr w:type="spellEnd"/>
          </w:p>
        </w:tc>
        <w:tc>
          <w:tcPr>
            <w:tcW w:w="0" w:type="auto"/>
            <w:vAlign w:val="center"/>
          </w:tcPr>
          <w:p w14:paraId="068B817D"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21"/>
                <w:szCs w:val="21"/>
              </w:rPr>
              <w:t>___________________________</w:t>
            </w:r>
          </w:p>
          <w:p w14:paraId="30F34152" w14:textId="77777777" w:rsidR="00226697" w:rsidRPr="0040442B" w:rsidRDefault="00226697" w:rsidP="008B5237">
            <w:pPr>
              <w:jc w:val="center"/>
              <w:rPr>
                <w:rFonts w:ascii="GHEA Grapalat" w:hAnsi="GHEA Grapalat" w:cs="GHEA Grapalat"/>
                <w:color w:val="000000"/>
                <w:sz w:val="21"/>
                <w:szCs w:val="21"/>
                <w:lang w:val="ru-RU" w:eastAsia="ru-RU"/>
              </w:rPr>
            </w:pPr>
            <w:proofErr w:type="spellStart"/>
            <w:r w:rsidRPr="0040442B">
              <w:rPr>
                <w:rFonts w:ascii="GHEA Grapalat" w:hAnsi="GHEA Grapalat" w:cs="GHEA Grapalat"/>
                <w:color w:val="000000"/>
                <w:sz w:val="15"/>
                <w:szCs w:val="15"/>
              </w:rPr>
              <w:t>ազգանուն</w:t>
            </w:r>
            <w:proofErr w:type="spellEnd"/>
            <w:r w:rsidRPr="0040442B">
              <w:rPr>
                <w:rFonts w:ascii="GHEA Grapalat" w:hAnsi="GHEA Grapalat" w:cs="GHEA Grapalat"/>
                <w:color w:val="000000"/>
                <w:sz w:val="15"/>
                <w:szCs w:val="15"/>
              </w:rPr>
              <w:t xml:space="preserve">, </w:t>
            </w:r>
            <w:proofErr w:type="spellStart"/>
            <w:r w:rsidRPr="0040442B">
              <w:rPr>
                <w:rFonts w:ascii="GHEA Grapalat" w:hAnsi="GHEA Grapalat" w:cs="GHEA Grapalat"/>
                <w:color w:val="000000"/>
                <w:sz w:val="15"/>
                <w:szCs w:val="15"/>
              </w:rPr>
              <w:t>անուն</w:t>
            </w:r>
            <w:proofErr w:type="spellEnd"/>
          </w:p>
        </w:tc>
      </w:tr>
      <w:tr w:rsidR="00226697" w:rsidRPr="003C22C8" w14:paraId="27BF0BA3" w14:textId="77777777" w:rsidTr="008B5237">
        <w:trPr>
          <w:tblCellSpacing w:w="7" w:type="dxa"/>
          <w:jc w:val="center"/>
        </w:trPr>
        <w:tc>
          <w:tcPr>
            <w:tcW w:w="0" w:type="auto"/>
            <w:vAlign w:val="center"/>
          </w:tcPr>
          <w:p w14:paraId="34766686"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21"/>
                <w:szCs w:val="21"/>
              </w:rPr>
              <w:t xml:space="preserve">___________________________ </w:t>
            </w:r>
          </w:p>
          <w:p w14:paraId="3D47E272" w14:textId="77777777" w:rsidR="00226697" w:rsidRPr="0040442B" w:rsidRDefault="00226697" w:rsidP="008B5237">
            <w:pPr>
              <w:jc w:val="center"/>
              <w:rPr>
                <w:rFonts w:ascii="GHEA Grapalat" w:hAnsi="GHEA Grapalat" w:cs="GHEA Grapalat"/>
                <w:color w:val="000000"/>
                <w:sz w:val="21"/>
                <w:szCs w:val="21"/>
                <w:lang w:val="ru-RU" w:eastAsia="ru-RU"/>
              </w:rPr>
            </w:pPr>
            <w:proofErr w:type="spellStart"/>
            <w:r w:rsidRPr="0040442B">
              <w:rPr>
                <w:rFonts w:ascii="GHEA Grapalat" w:hAnsi="GHEA Grapalat" w:cs="GHEA Grapalat"/>
                <w:color w:val="000000"/>
                <w:sz w:val="15"/>
                <w:szCs w:val="15"/>
              </w:rPr>
              <w:t>ստորագրություն</w:t>
            </w:r>
            <w:proofErr w:type="spellEnd"/>
          </w:p>
        </w:tc>
        <w:tc>
          <w:tcPr>
            <w:tcW w:w="0" w:type="auto"/>
            <w:vAlign w:val="center"/>
          </w:tcPr>
          <w:p w14:paraId="09C6F8FF" w14:textId="77777777" w:rsidR="00226697" w:rsidRPr="0040442B" w:rsidRDefault="00226697" w:rsidP="008B5237">
            <w:pPr>
              <w:jc w:val="center"/>
              <w:rPr>
                <w:rFonts w:ascii="GHEA Grapalat" w:hAnsi="GHEA Grapalat" w:cs="GHEA Grapalat"/>
                <w:color w:val="000000"/>
                <w:sz w:val="21"/>
                <w:szCs w:val="21"/>
                <w:lang w:val="ru-RU" w:eastAsia="ru-RU"/>
              </w:rPr>
            </w:pPr>
            <w:r w:rsidRPr="0040442B">
              <w:rPr>
                <w:rFonts w:ascii="GHEA Grapalat" w:hAnsi="GHEA Grapalat" w:cs="GHEA Grapalat"/>
                <w:color w:val="000000"/>
                <w:sz w:val="21"/>
                <w:szCs w:val="21"/>
              </w:rPr>
              <w:t>___________________________</w:t>
            </w:r>
          </w:p>
          <w:p w14:paraId="314B105A" w14:textId="77777777" w:rsidR="00226697" w:rsidRPr="003C22C8" w:rsidRDefault="00226697" w:rsidP="008B5237">
            <w:pPr>
              <w:jc w:val="center"/>
              <w:rPr>
                <w:rFonts w:ascii="GHEA Grapalat" w:hAnsi="GHEA Grapalat" w:cs="GHEA Grapalat"/>
                <w:color w:val="000000"/>
                <w:sz w:val="21"/>
                <w:szCs w:val="21"/>
                <w:lang w:val="ru-RU" w:eastAsia="ru-RU"/>
              </w:rPr>
            </w:pPr>
            <w:proofErr w:type="spellStart"/>
            <w:r w:rsidRPr="0040442B">
              <w:rPr>
                <w:rFonts w:ascii="GHEA Grapalat" w:hAnsi="GHEA Grapalat" w:cs="GHEA Grapalat"/>
                <w:color w:val="000000"/>
                <w:sz w:val="15"/>
                <w:szCs w:val="15"/>
              </w:rPr>
              <w:t>ստորագրություն</w:t>
            </w:r>
            <w:proofErr w:type="spellEnd"/>
          </w:p>
        </w:tc>
      </w:tr>
      <w:tr w:rsidR="00226697" w:rsidRPr="003C22C8" w14:paraId="01EA8B7D" w14:textId="77777777" w:rsidTr="008B5237">
        <w:trPr>
          <w:tblCellSpacing w:w="7" w:type="dxa"/>
          <w:jc w:val="center"/>
        </w:trPr>
        <w:tc>
          <w:tcPr>
            <w:tcW w:w="0" w:type="auto"/>
            <w:vAlign w:val="center"/>
          </w:tcPr>
          <w:p w14:paraId="672E35DE" w14:textId="77777777" w:rsidR="00226697" w:rsidRPr="003C22C8" w:rsidRDefault="00226697" w:rsidP="008B5237">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2D574B0" w14:textId="77777777" w:rsidR="00226697" w:rsidRPr="003C22C8" w:rsidRDefault="00226697" w:rsidP="008B5237">
            <w:pPr>
              <w:rPr>
                <w:rFonts w:ascii="GHEA Grapalat" w:hAnsi="GHEA Grapalat" w:cs="GHEA Grapalat"/>
                <w:color w:val="000000"/>
                <w:sz w:val="21"/>
                <w:szCs w:val="21"/>
                <w:lang w:val="ru-RU" w:eastAsia="ru-RU"/>
              </w:rPr>
            </w:pPr>
          </w:p>
        </w:tc>
      </w:tr>
    </w:tbl>
    <w:p w14:paraId="1DF5DE27" w14:textId="77777777" w:rsidR="00226697" w:rsidRPr="003C22C8" w:rsidRDefault="00226697" w:rsidP="00226697">
      <w:pPr>
        <w:ind w:left="-142" w:firstLine="142"/>
        <w:jc w:val="center"/>
        <w:rPr>
          <w:rFonts w:ascii="GHEA Grapalat" w:hAnsi="GHEA Grapalat" w:cs="Sylfaen"/>
          <w:b/>
          <w:sz w:val="22"/>
        </w:rPr>
      </w:pPr>
    </w:p>
    <w:p w14:paraId="7C584A4B" w14:textId="77777777" w:rsidR="00226697" w:rsidRPr="003C22C8" w:rsidRDefault="00226697" w:rsidP="00226697">
      <w:pPr>
        <w:ind w:left="-142" w:firstLine="142"/>
        <w:jc w:val="center"/>
        <w:rPr>
          <w:rFonts w:ascii="GHEA Grapalat" w:hAnsi="GHEA Grapalat" w:cs="Sylfaen"/>
          <w:b/>
          <w:sz w:val="22"/>
        </w:rPr>
      </w:pPr>
    </w:p>
    <w:p w14:paraId="62272511" w14:textId="77777777" w:rsidR="00226697" w:rsidRPr="003C22C8" w:rsidRDefault="00226697" w:rsidP="00226697">
      <w:pPr>
        <w:ind w:left="-142" w:firstLine="142"/>
        <w:jc w:val="center"/>
        <w:rPr>
          <w:rFonts w:ascii="GHEA Grapalat" w:hAnsi="GHEA Grapalat" w:cs="Sylfaen"/>
          <w:b/>
        </w:rPr>
      </w:pPr>
    </w:p>
    <w:p w14:paraId="026AFC9F" w14:textId="77777777" w:rsidR="00C82225" w:rsidRPr="005E1F72" w:rsidRDefault="00C82225" w:rsidP="00226697">
      <w:pPr>
        <w:pStyle w:val="BodyTextIndent3"/>
        <w:spacing w:line="240" w:lineRule="auto"/>
        <w:jc w:val="right"/>
        <w:rPr>
          <w:rFonts w:ascii="GHEA Grapalat" w:hAnsi="GHEA Grapalat"/>
          <w:lang w:val="hy-AM"/>
        </w:rPr>
      </w:pPr>
    </w:p>
    <w:sectPr w:rsidR="00C82225" w:rsidRPr="005E1F72" w:rsidSect="00226697">
      <w:footnotePr>
        <w:pos w:val="beneathText"/>
      </w:footnotePr>
      <w:pgSz w:w="11906" w:h="16838" w:code="9"/>
      <w:pgMar w:top="533" w:right="849" w:bottom="426" w:left="90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02921" w14:textId="77777777" w:rsidR="008B5237" w:rsidRDefault="008B5237">
      <w:r>
        <w:separator/>
      </w:r>
    </w:p>
  </w:endnote>
  <w:endnote w:type="continuationSeparator" w:id="0">
    <w:p w14:paraId="658BC5E9" w14:textId="77777777" w:rsidR="008B5237" w:rsidRDefault="008B5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ourier LatRus">
    <w:panose1 w:val="020703000202050204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C59D8" w14:textId="77777777" w:rsidR="008B5237" w:rsidRDefault="008B5237">
      <w:r>
        <w:separator/>
      </w:r>
    </w:p>
  </w:footnote>
  <w:footnote w:type="continuationSeparator" w:id="0">
    <w:p w14:paraId="692EBE14" w14:textId="77777777" w:rsidR="008B5237" w:rsidRDefault="008B5237">
      <w:r>
        <w:continuationSeparator/>
      </w:r>
    </w:p>
  </w:footnote>
  <w:footnote w:id="1">
    <w:p w14:paraId="06F4C2DA" w14:textId="5068EFB2" w:rsidR="008B5237" w:rsidRPr="00D20E6D" w:rsidRDefault="008B5237"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753403D5" w14:textId="77777777" w:rsidR="008B5237" w:rsidRPr="00F50E0A" w:rsidDel="001B2C6E" w:rsidRDefault="008B5237" w:rsidP="00226697">
      <w:pPr>
        <w:pStyle w:val="FootnoteText"/>
        <w:rPr>
          <w:del w:id="2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3">
    <w:p w14:paraId="6783F9AA" w14:textId="77777777" w:rsidR="008B5237" w:rsidRPr="006411BD" w:rsidDel="00CE70A2" w:rsidRDefault="008B5237" w:rsidP="00226697">
      <w:pPr>
        <w:pStyle w:val="FootnoteText"/>
        <w:jc w:val="both"/>
        <w:rPr>
          <w:del w:id="21" w:author="User" w:date="2019-05-26T11:27:00Z"/>
          <w:lang w:val="hy-AM"/>
        </w:rPr>
      </w:pPr>
      <w:r w:rsidRPr="00BA15B7">
        <w:rPr>
          <w:color w:val="FFFFFF"/>
          <w:vertAlign w:val="superscript"/>
          <w:lang w:val="af-ZA"/>
        </w:rPr>
        <w:t>34</w:t>
      </w:r>
      <w:r w:rsidRPr="00BA15B7">
        <w:rPr>
          <w:vertAlign w:val="superscript"/>
          <w:lang w:val="af-ZA"/>
        </w:rPr>
        <w:t xml:space="preserve"> 25 </w:t>
      </w:r>
      <w:r w:rsidRPr="002B5F7E">
        <w:rPr>
          <w:rFonts w:ascii="GHEA Grapalat" w:hAnsi="GHEA Grapalat"/>
          <w:i/>
          <w:sz w:val="16"/>
          <w:szCs w:val="24"/>
          <w:lang w:val="hy-AM" w:eastAsia="en-US"/>
        </w:rPr>
        <w:t>Սույն</w:t>
      </w:r>
      <w:r w:rsidRPr="00777CD9">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777CD9">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4">
    <w:p w14:paraId="4D0DCF31" w14:textId="77777777" w:rsidR="008B5237" w:rsidRPr="00777CD9" w:rsidDel="00D90DD6" w:rsidRDefault="008B5237" w:rsidP="00226697">
      <w:pPr>
        <w:pStyle w:val="FootnoteText"/>
        <w:jc w:val="both"/>
        <w:rPr>
          <w:del w:id="22" w:author="User" w:date="2019-05-26T11:28:00Z"/>
          <w:lang w:val="hy-AM"/>
        </w:rPr>
      </w:pPr>
      <w:r w:rsidRPr="0055418F">
        <w:rPr>
          <w:color w:val="FFFFFF"/>
          <w:vertAlign w:val="superscript"/>
          <w:lang w:val="hy-AM"/>
        </w:rPr>
        <w:t>35</w:t>
      </w:r>
      <w:r w:rsidRPr="0055418F">
        <w:rPr>
          <w:vertAlign w:val="superscript"/>
          <w:lang w:val="hy-AM"/>
        </w:rPr>
        <w:t xml:space="preserve"> 26</w:t>
      </w:r>
      <w:r w:rsidRPr="00FD0A95">
        <w:rPr>
          <w:rFonts w:ascii="GHEA Grapalat" w:hAnsi="GHEA Grapalat"/>
          <w:i/>
          <w:sz w:val="16"/>
          <w:szCs w:val="24"/>
          <w:lang w:val="hy-AM" w:eastAsia="en-US"/>
        </w:rPr>
        <w:t>Սույն կետը հանվում է</w:t>
      </w:r>
      <w:r w:rsidRPr="00777CD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5">
    <w:p w14:paraId="25D25BE0" w14:textId="77777777" w:rsidR="008B5237" w:rsidRPr="00560A40" w:rsidRDefault="008B5237" w:rsidP="00226697">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121B6862" w14:textId="77777777" w:rsidR="008B5237" w:rsidRPr="00560A40" w:rsidRDefault="008B5237" w:rsidP="00226697">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93F5285"/>
    <w:multiLevelType w:val="hybridMultilevel"/>
    <w:tmpl w:val="F078E8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4B34AC"/>
    <w:multiLevelType w:val="hybridMultilevel"/>
    <w:tmpl w:val="108404EA"/>
    <w:lvl w:ilvl="0" w:tplc="041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EE20E1"/>
    <w:multiLevelType w:val="hybridMultilevel"/>
    <w:tmpl w:val="A1FCC9EC"/>
    <w:lvl w:ilvl="0" w:tplc="040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0545B7"/>
    <w:multiLevelType w:val="hybridMultilevel"/>
    <w:tmpl w:val="C61CC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DE74D2A"/>
    <w:multiLevelType w:val="hybridMultilevel"/>
    <w:tmpl w:val="F70AF43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543076E1"/>
    <w:multiLevelType w:val="hybridMultilevel"/>
    <w:tmpl w:val="EAF8D0AC"/>
    <w:lvl w:ilvl="0" w:tplc="0419000B">
      <w:start w:val="1"/>
      <w:numFmt w:val="bullet"/>
      <w:lvlText w:val=""/>
      <w:lvlJc w:val="left"/>
      <w:pPr>
        <w:ind w:left="764" w:hanging="360"/>
      </w:pPr>
      <w:rPr>
        <w:rFonts w:ascii="Wingdings" w:hAnsi="Wingdings"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C5322C8"/>
    <w:multiLevelType w:val="hybridMultilevel"/>
    <w:tmpl w:val="090C6E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776F64"/>
    <w:multiLevelType w:val="hybridMultilevel"/>
    <w:tmpl w:val="4170DEAA"/>
    <w:lvl w:ilvl="0" w:tplc="0419000B">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60171B9"/>
    <w:multiLevelType w:val="hybridMultilevel"/>
    <w:tmpl w:val="4C7200DA"/>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8"/>
  </w:num>
  <w:num w:numId="3">
    <w:abstractNumId w:val="24"/>
  </w:num>
  <w:num w:numId="4">
    <w:abstractNumId w:val="17"/>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7"/>
  </w:num>
  <w:num w:numId="12">
    <w:abstractNumId w:val="36"/>
  </w:num>
  <w:num w:numId="13">
    <w:abstractNumId w:val="33"/>
  </w:num>
  <w:num w:numId="14">
    <w:abstractNumId w:val="11"/>
  </w:num>
  <w:num w:numId="15">
    <w:abstractNumId w:val="34"/>
  </w:num>
  <w:num w:numId="16">
    <w:abstractNumId w:val="14"/>
  </w:num>
  <w:num w:numId="17">
    <w:abstractNumId w:val="6"/>
  </w:num>
  <w:num w:numId="18">
    <w:abstractNumId w:val="1"/>
  </w:num>
  <w:num w:numId="19">
    <w:abstractNumId w:val="4"/>
  </w:num>
  <w:num w:numId="20">
    <w:abstractNumId w:val="3"/>
  </w:num>
  <w:num w:numId="21">
    <w:abstractNumId w:val="37"/>
  </w:num>
  <w:num w:numId="22">
    <w:abstractNumId w:val="35"/>
  </w:num>
  <w:num w:numId="23">
    <w:abstractNumId w:val="29"/>
  </w:num>
  <w:num w:numId="24">
    <w:abstractNumId w:val="0"/>
  </w:num>
  <w:num w:numId="25">
    <w:abstractNumId w:val="13"/>
  </w:num>
  <w:num w:numId="26">
    <w:abstractNumId w:val="19"/>
  </w:num>
  <w:num w:numId="27">
    <w:abstractNumId w:val="26"/>
  </w:num>
  <w:num w:numId="28">
    <w:abstractNumId w:val="10"/>
  </w:num>
  <w:num w:numId="29">
    <w:abstractNumId w:val="9"/>
  </w:num>
  <w:num w:numId="30">
    <w:abstractNumId w:val="12"/>
  </w:num>
  <w:num w:numId="31">
    <w:abstractNumId w:val="25"/>
  </w:num>
  <w:num w:numId="32">
    <w:abstractNumId w:val="2"/>
  </w:num>
  <w:num w:numId="33">
    <w:abstractNumId w:val="31"/>
  </w:num>
  <w:num w:numId="34">
    <w:abstractNumId w:val="18"/>
  </w:num>
  <w:num w:numId="35">
    <w:abstractNumId w:val="20"/>
  </w:num>
  <w:num w:numId="36">
    <w:abstractNumId w:val="16"/>
  </w:num>
  <w:num w:numId="37">
    <w:abstractNumId w:val="32"/>
  </w:num>
  <w:num w:numId="38">
    <w:abstractNumId w:val="23"/>
  </w:num>
  <w:num w:numId="39">
    <w:abstractNumId w:val="15"/>
  </w:num>
  <w:num w:numId="40">
    <w:abstractNumId w:val="22"/>
  </w:num>
  <w:num w:numId="41">
    <w:abstractNumId w:val="2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3C09"/>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1EDE"/>
    <w:rsid w:val="000822C1"/>
    <w:rsid w:val="0008254B"/>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090"/>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C24"/>
    <w:rsid w:val="00106D44"/>
    <w:rsid w:val="00106DEE"/>
    <w:rsid w:val="00106F3B"/>
    <w:rsid w:val="00110D13"/>
    <w:rsid w:val="00113F0D"/>
    <w:rsid w:val="00115905"/>
    <w:rsid w:val="001159FA"/>
    <w:rsid w:val="0011611E"/>
    <w:rsid w:val="00116E47"/>
    <w:rsid w:val="00117020"/>
    <w:rsid w:val="00117964"/>
    <w:rsid w:val="00117DAA"/>
    <w:rsid w:val="00122F69"/>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BD"/>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E47"/>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419"/>
    <w:rsid w:val="001C76F7"/>
    <w:rsid w:val="001C7C1A"/>
    <w:rsid w:val="001D010E"/>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697"/>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1687"/>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79F"/>
    <w:rsid w:val="00296A9F"/>
    <w:rsid w:val="00296F9E"/>
    <w:rsid w:val="002A058F"/>
    <w:rsid w:val="002A10B2"/>
    <w:rsid w:val="002A1FAC"/>
    <w:rsid w:val="002A26AE"/>
    <w:rsid w:val="002A2C2E"/>
    <w:rsid w:val="002A3785"/>
    <w:rsid w:val="002A4619"/>
    <w:rsid w:val="002A464D"/>
    <w:rsid w:val="002A5005"/>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C62"/>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0D52"/>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6F06"/>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5839"/>
    <w:rsid w:val="003A62A4"/>
    <w:rsid w:val="003A645E"/>
    <w:rsid w:val="003A7A32"/>
    <w:rsid w:val="003A7FC7"/>
    <w:rsid w:val="003B0939"/>
    <w:rsid w:val="003B0D6E"/>
    <w:rsid w:val="003B1FC0"/>
    <w:rsid w:val="003B3690"/>
    <w:rsid w:val="003B3A13"/>
    <w:rsid w:val="003B4A74"/>
    <w:rsid w:val="003B4EB1"/>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6A72"/>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0CBE"/>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15DF"/>
    <w:rsid w:val="0053262C"/>
    <w:rsid w:val="00533989"/>
    <w:rsid w:val="005341BF"/>
    <w:rsid w:val="00534395"/>
    <w:rsid w:val="00534468"/>
    <w:rsid w:val="005358F5"/>
    <w:rsid w:val="00536021"/>
    <w:rsid w:val="00536BFB"/>
    <w:rsid w:val="00536CCF"/>
    <w:rsid w:val="00536FD1"/>
    <w:rsid w:val="005370DC"/>
    <w:rsid w:val="00537173"/>
    <w:rsid w:val="00537694"/>
    <w:rsid w:val="0053782F"/>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AC1"/>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02D"/>
    <w:rsid w:val="005B5702"/>
    <w:rsid w:val="005B598A"/>
    <w:rsid w:val="005B6B3E"/>
    <w:rsid w:val="005B7350"/>
    <w:rsid w:val="005B7764"/>
    <w:rsid w:val="005C0A34"/>
    <w:rsid w:val="005C1C00"/>
    <w:rsid w:val="005C4C12"/>
    <w:rsid w:val="005C6159"/>
    <w:rsid w:val="005C6E28"/>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4161"/>
    <w:rsid w:val="006657A3"/>
    <w:rsid w:val="006657EE"/>
    <w:rsid w:val="00667A56"/>
    <w:rsid w:val="00670544"/>
    <w:rsid w:val="0067102D"/>
    <w:rsid w:val="00671A82"/>
    <w:rsid w:val="00671C2D"/>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0CE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5B7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332"/>
    <w:rsid w:val="007F6722"/>
    <w:rsid w:val="008013DA"/>
    <w:rsid w:val="008019E3"/>
    <w:rsid w:val="00803574"/>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3BD1"/>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6D8F"/>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237"/>
    <w:rsid w:val="008B5E5B"/>
    <w:rsid w:val="008B73CD"/>
    <w:rsid w:val="008C0E12"/>
    <w:rsid w:val="008C17DA"/>
    <w:rsid w:val="008C2FAF"/>
    <w:rsid w:val="008C343E"/>
    <w:rsid w:val="008C353D"/>
    <w:rsid w:val="008C417C"/>
    <w:rsid w:val="008C5FC1"/>
    <w:rsid w:val="008C6486"/>
    <w:rsid w:val="008C65F9"/>
    <w:rsid w:val="008C6A78"/>
    <w:rsid w:val="008C750C"/>
    <w:rsid w:val="008D0121"/>
    <w:rsid w:val="008D0F13"/>
    <w:rsid w:val="008D0FB6"/>
    <w:rsid w:val="008D11AA"/>
    <w:rsid w:val="008D294A"/>
    <w:rsid w:val="008D2B99"/>
    <w:rsid w:val="008D3C71"/>
    <w:rsid w:val="008D4214"/>
    <w:rsid w:val="008D493D"/>
    <w:rsid w:val="008D5016"/>
    <w:rsid w:val="008D5704"/>
    <w:rsid w:val="008D5EE7"/>
    <w:rsid w:val="008D6E8E"/>
    <w:rsid w:val="008D6EF8"/>
    <w:rsid w:val="008D77B2"/>
    <w:rsid w:val="008D7896"/>
    <w:rsid w:val="008D7FF8"/>
    <w:rsid w:val="008E00F2"/>
    <w:rsid w:val="008E1FEB"/>
    <w:rsid w:val="008E24DC"/>
    <w:rsid w:val="008E3548"/>
    <w:rsid w:val="008E38E6"/>
    <w:rsid w:val="008E3B1B"/>
    <w:rsid w:val="008E4010"/>
    <w:rsid w:val="008E43BF"/>
    <w:rsid w:val="008E4477"/>
    <w:rsid w:val="008E5103"/>
    <w:rsid w:val="008E5B7C"/>
    <w:rsid w:val="008E5C09"/>
    <w:rsid w:val="008E60B3"/>
    <w:rsid w:val="008E7F2E"/>
    <w:rsid w:val="008F13BF"/>
    <w:rsid w:val="008F2365"/>
    <w:rsid w:val="008F2B76"/>
    <w:rsid w:val="008F527F"/>
    <w:rsid w:val="008F553C"/>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2ED"/>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0C96"/>
    <w:rsid w:val="009A128C"/>
    <w:rsid w:val="009A171D"/>
    <w:rsid w:val="009A1B95"/>
    <w:rsid w:val="009A1ED7"/>
    <w:rsid w:val="009A2FDE"/>
    <w:rsid w:val="009A30B4"/>
    <w:rsid w:val="009A5190"/>
    <w:rsid w:val="009A73D5"/>
    <w:rsid w:val="009A796C"/>
    <w:rsid w:val="009A7CF6"/>
    <w:rsid w:val="009A7E8F"/>
    <w:rsid w:val="009B0273"/>
    <w:rsid w:val="009B0824"/>
    <w:rsid w:val="009B0A5B"/>
    <w:rsid w:val="009B0DA1"/>
    <w:rsid w:val="009B0F53"/>
    <w:rsid w:val="009B14D2"/>
    <w:rsid w:val="009B3BDC"/>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5A5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920"/>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6D9D"/>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2F74"/>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5A19"/>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3A2"/>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962"/>
    <w:rsid w:val="00C50D71"/>
    <w:rsid w:val="00C51512"/>
    <w:rsid w:val="00C522DC"/>
    <w:rsid w:val="00C527F9"/>
    <w:rsid w:val="00C52CB4"/>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20D"/>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2C14"/>
    <w:rsid w:val="00CC3351"/>
    <w:rsid w:val="00CC3419"/>
    <w:rsid w:val="00CC3A77"/>
    <w:rsid w:val="00CC43F3"/>
    <w:rsid w:val="00CC49B7"/>
    <w:rsid w:val="00CC518E"/>
    <w:rsid w:val="00CC6D06"/>
    <w:rsid w:val="00CC73F0"/>
    <w:rsid w:val="00CC7693"/>
    <w:rsid w:val="00CD043A"/>
    <w:rsid w:val="00CD31D5"/>
    <w:rsid w:val="00CD3548"/>
    <w:rsid w:val="00CD35D9"/>
    <w:rsid w:val="00CD4190"/>
    <w:rsid w:val="00CD435C"/>
    <w:rsid w:val="00CD43C8"/>
    <w:rsid w:val="00CD4898"/>
    <w:rsid w:val="00CD5FC9"/>
    <w:rsid w:val="00CD6108"/>
    <w:rsid w:val="00CD7828"/>
    <w:rsid w:val="00CE0D95"/>
    <w:rsid w:val="00CE2118"/>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44B9"/>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885"/>
    <w:rsid w:val="00DA0948"/>
    <w:rsid w:val="00DA0A4E"/>
    <w:rsid w:val="00DA0F94"/>
    <w:rsid w:val="00DA0FDD"/>
    <w:rsid w:val="00DA10C9"/>
    <w:rsid w:val="00DA1AF1"/>
    <w:rsid w:val="00DA1E73"/>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D5B"/>
    <w:rsid w:val="00DC6FEB"/>
    <w:rsid w:val="00DC769E"/>
    <w:rsid w:val="00DC7A3F"/>
    <w:rsid w:val="00DC7B28"/>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0131"/>
    <w:rsid w:val="00DF11C4"/>
    <w:rsid w:val="00DF1625"/>
    <w:rsid w:val="00DF19A1"/>
    <w:rsid w:val="00DF33B0"/>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18E"/>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2325"/>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2D"/>
    <w:rsid w:val="00EB6684"/>
    <w:rsid w:val="00EB6E54"/>
    <w:rsid w:val="00EC04C8"/>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7DC"/>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20E"/>
    <w:rsid w:val="00F23A51"/>
    <w:rsid w:val="00F242D7"/>
    <w:rsid w:val="00F24327"/>
    <w:rsid w:val="00F24A51"/>
    <w:rsid w:val="00F24E9E"/>
    <w:rsid w:val="00F25B39"/>
    <w:rsid w:val="00F26162"/>
    <w:rsid w:val="00F263B3"/>
    <w:rsid w:val="00F26A28"/>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56B5"/>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1">
    <w:name w:val="Unresolved Mention1"/>
    <w:uiPriority w:val="99"/>
    <w:semiHidden/>
    <w:unhideWhenUsed/>
    <w:rsid w:val="00226697"/>
    <w:rPr>
      <w:color w:val="605E5C"/>
      <w:shd w:val="clear" w:color="auto" w:fill="E1DFDD"/>
    </w:rPr>
  </w:style>
  <w:style w:type="paragraph" w:styleId="HTMLPreformatted">
    <w:name w:val="HTML Preformatted"/>
    <w:basedOn w:val="Normal"/>
    <w:link w:val="HTMLPreformattedChar"/>
    <w:uiPriority w:val="99"/>
    <w:unhideWhenUsed/>
    <w:rsid w:val="00226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26697"/>
    <w:rPr>
      <w:rFonts w:ascii="Courier New" w:hAnsi="Courier New" w:cs="Courier New"/>
    </w:rPr>
  </w:style>
  <w:style w:type="character" w:customStyle="1" w:styleId="y2iqfc">
    <w:name w:val="y2iqfc"/>
    <w:basedOn w:val="DefaultParagraphFont"/>
    <w:rsid w:val="00226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apanna@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D24FC-2413-41A9-A760-A755926D1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63</Pages>
  <Words>16031</Words>
  <Characters>123128</Characters>
  <Application>Microsoft Office Word</Application>
  <DocSecurity>0</DocSecurity>
  <Lines>1026</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138882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ANNA</cp:lastModifiedBy>
  <cp:revision>32</cp:revision>
  <cp:lastPrinted>2018-02-16T07:12:00Z</cp:lastPrinted>
  <dcterms:created xsi:type="dcterms:W3CDTF">2025-11-24T09:15:00Z</dcterms:created>
  <dcterms:modified xsi:type="dcterms:W3CDTF">2026-02-02T05:23:00Z</dcterms:modified>
</cp:coreProperties>
</file>