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9044F1" w:rsidRDefault="00763FB7"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726DDE" w:rsidRDefault="00763FB7" w:rsidP="00726DDE">
      <w:pPr>
        <w:pStyle w:val="BodyTextIndent"/>
        <w:widowControl w:val="0"/>
        <w:spacing w:after="160" w:line="240" w:lineRule="auto"/>
        <w:ind w:firstLine="0"/>
        <w:contextualSpacing/>
        <w:jc w:val="center"/>
        <w:rPr>
          <w:rFonts w:ascii="GHEA Grapalat" w:hAnsi="GHEA Grapalat"/>
          <w:i w:val="0"/>
          <w:sz w:val="24"/>
          <w:szCs w:val="24"/>
          <w:lang w:val="hy-AM"/>
        </w:rPr>
      </w:pPr>
      <w:r w:rsidRPr="00B02E29">
        <w:rPr>
          <w:rFonts w:ascii="GHEA Grapalat" w:hAnsi="GHEA Grapalat"/>
          <w:i w:val="0"/>
          <w:sz w:val="24"/>
          <w:szCs w:val="24"/>
        </w:rPr>
        <w:t>О</w:t>
      </w:r>
      <w:r>
        <w:rPr>
          <w:rFonts w:ascii="GHEA Grapalat" w:hAnsi="GHEA Grapalat"/>
          <w:i w:val="0"/>
          <w:sz w:val="24"/>
          <w:szCs w:val="24"/>
        </w:rPr>
        <w:t xml:space="preserve"> </w:t>
      </w:r>
      <w:r w:rsidRPr="00B02E29">
        <w:rPr>
          <w:rFonts w:ascii="GHEA Grapalat" w:hAnsi="GHEA Grapalat"/>
          <w:i w:val="0"/>
          <w:sz w:val="24"/>
          <w:szCs w:val="24"/>
        </w:rPr>
        <w:t>ЗАПРОСЕ</w:t>
      </w:r>
      <w:r>
        <w:rPr>
          <w:rFonts w:ascii="GHEA Grapalat" w:hAnsi="GHEA Grapalat"/>
          <w:i w:val="0"/>
          <w:sz w:val="24"/>
          <w:szCs w:val="24"/>
        </w:rPr>
        <w:t xml:space="preserve"> </w:t>
      </w:r>
      <w:r w:rsidRPr="00B02E29">
        <w:rPr>
          <w:rFonts w:ascii="GHEA Grapalat" w:hAnsi="GHEA Grapalat"/>
          <w:i w:val="0"/>
          <w:sz w:val="24"/>
          <w:szCs w:val="24"/>
        </w:rPr>
        <w:t>КОТИРОВОК</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580BD6">
        <w:rPr>
          <w:rFonts w:ascii="GHEA Grapalat" w:hAnsi="GHEA Grapalat"/>
          <w:i w:val="0"/>
          <w:sz w:val="24"/>
          <w:szCs w:val="24"/>
        </w:rPr>
        <w:t>13</w:t>
      </w:r>
      <w:r w:rsidR="00726DDE">
        <w:rPr>
          <w:rFonts w:ascii="GHEA Grapalat" w:hAnsi="GHEA Grapalat"/>
          <w:i w:val="0"/>
          <w:sz w:val="24"/>
          <w:szCs w:val="24"/>
          <w:lang w:val="hy-AM"/>
        </w:rPr>
        <w:t xml:space="preserve"> </w:t>
      </w:r>
      <w:r w:rsidR="00580BD6">
        <w:rPr>
          <w:rFonts w:ascii="GHEA Grapalat" w:hAnsi="GHEA Grapalat"/>
          <w:i w:val="0"/>
          <w:sz w:val="24"/>
          <w:szCs w:val="24"/>
        </w:rPr>
        <w:t>дека</w:t>
      </w:r>
      <w:r w:rsidR="009A0E9D">
        <w:rPr>
          <w:rFonts w:ascii="GHEA Grapalat" w:hAnsi="GHEA Grapalat"/>
          <w:i w:val="0"/>
          <w:sz w:val="24"/>
          <w:szCs w:val="24"/>
        </w:rPr>
        <w:t>бря</w:t>
      </w:r>
      <w:r w:rsidRPr="009044F1">
        <w:rPr>
          <w:rFonts w:ascii="GHEA Grapalat" w:hAnsi="GHEA Grapalat"/>
          <w:i w:val="0"/>
          <w:sz w:val="24"/>
          <w:szCs w:val="24"/>
        </w:rPr>
        <w:t xml:space="preserve"> 20</w:t>
      </w:r>
      <w:r w:rsidR="00726DDE">
        <w:rPr>
          <w:rFonts w:ascii="GHEA Grapalat" w:hAnsi="GHEA Grapalat"/>
          <w:i w:val="0"/>
          <w:sz w:val="24"/>
          <w:szCs w:val="24"/>
        </w:rPr>
        <w:t>2</w:t>
      </w:r>
      <w:r w:rsidR="001B1151">
        <w:rPr>
          <w:rFonts w:ascii="GHEA Grapalat" w:hAnsi="GHEA Grapalat"/>
          <w:i w:val="0"/>
          <w:sz w:val="24"/>
          <w:szCs w:val="24"/>
        </w:rPr>
        <w:t>1</w:t>
      </w:r>
      <w:r w:rsidR="00AA7117">
        <w:rPr>
          <w:rFonts w:ascii="GHEA Grapalat" w:hAnsi="GHEA Grapalat"/>
          <w:i w:val="0"/>
          <w:sz w:val="24"/>
          <w:szCs w:val="24"/>
        </w:rPr>
        <w:t xml:space="preserve"> </w:t>
      </w:r>
      <w:r w:rsidRPr="009044F1">
        <w:rPr>
          <w:rFonts w:ascii="GHEA Grapalat" w:hAnsi="GHEA Grapalat"/>
          <w:i w:val="0"/>
          <w:sz w:val="24"/>
          <w:szCs w:val="24"/>
        </w:rPr>
        <w:t xml:space="preserve">года </w:t>
      </w:r>
      <w:r w:rsidR="00D6618F">
        <w:rPr>
          <w:rFonts w:ascii="GHEA Grapalat" w:hAnsi="GHEA Grapalat"/>
          <w:i w:val="0"/>
          <w:sz w:val="24"/>
          <w:szCs w:val="24"/>
        </w:rPr>
        <w:t>№ 1</w:t>
      </w:r>
      <w:r w:rsidRPr="009044F1">
        <w:rPr>
          <w:rFonts w:ascii="GHEA Grapalat" w:hAnsi="GHEA Grapalat"/>
          <w:i w:val="0"/>
          <w:sz w:val="24"/>
          <w:szCs w:val="24"/>
        </w:rPr>
        <w:t xml:space="preserve"> </w:t>
      </w:r>
    </w:p>
    <w:p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D6618F" w:rsidRPr="005E4F96">
        <w:rPr>
          <w:rFonts w:ascii="GHEA Grapalat" w:hAnsi="GHEA Grapalat"/>
          <w:b/>
          <w:i w:val="0"/>
          <w:sz w:val="24"/>
          <w:szCs w:val="24"/>
        </w:rPr>
        <w:t>«GHAShDzB-HVKAK-202</w:t>
      </w:r>
      <w:r w:rsidR="001B1151">
        <w:rPr>
          <w:rFonts w:ascii="GHEA Grapalat" w:hAnsi="GHEA Grapalat"/>
          <w:b/>
          <w:i w:val="0"/>
          <w:sz w:val="24"/>
          <w:szCs w:val="24"/>
        </w:rPr>
        <w:t>1</w:t>
      </w:r>
      <w:r w:rsidR="00D6618F" w:rsidRPr="005E4F96">
        <w:rPr>
          <w:rFonts w:ascii="GHEA Grapalat" w:hAnsi="GHEA Grapalat"/>
          <w:b/>
          <w:i w:val="0"/>
          <w:sz w:val="24"/>
          <w:szCs w:val="24"/>
        </w:rPr>
        <w:t>-</w:t>
      </w:r>
      <w:r w:rsidR="00580BD6">
        <w:rPr>
          <w:rFonts w:ascii="GHEA Grapalat" w:hAnsi="GHEA Grapalat"/>
          <w:b/>
          <w:i w:val="0"/>
          <w:sz w:val="24"/>
          <w:szCs w:val="24"/>
          <w:lang w:val="hy-AM"/>
        </w:rPr>
        <w:t>99</w:t>
      </w:r>
      <w:r w:rsidR="00D6618F" w:rsidRPr="005E4F96">
        <w:rPr>
          <w:rFonts w:ascii="GHEA Grapalat" w:hAnsi="GHEA Grapalat"/>
          <w:b/>
          <w:i w:val="0"/>
          <w:sz w:val="24"/>
          <w:szCs w:val="24"/>
        </w:rPr>
        <w:t>»</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D6618F" w:rsidRPr="00B02E29" w:rsidRDefault="00D6618F" w:rsidP="00EC0679">
      <w:pPr>
        <w:pStyle w:val="BodyTextIndent"/>
        <w:spacing w:line="240" w:lineRule="auto"/>
        <w:ind w:firstLine="709"/>
        <w:contextualSpacing/>
        <w:rPr>
          <w:rFonts w:ascii="GHEA Grapalat" w:hAnsi="GHEA Grapalat"/>
          <w:i w:val="0"/>
          <w:sz w:val="24"/>
          <w:szCs w:val="24"/>
        </w:rPr>
      </w:pPr>
      <w:r w:rsidRPr="00DA3A61">
        <w:rPr>
          <w:rFonts w:ascii="GHEA Grapalat" w:hAnsi="GHEA Grapalat"/>
          <w:i w:val="0"/>
          <w:sz w:val="24"/>
          <w:szCs w:val="24"/>
        </w:rPr>
        <w:t>Заказчик</w:t>
      </w:r>
      <w:r>
        <w:rPr>
          <w:rFonts w:ascii="GHEA Grapalat" w:hAnsi="GHEA Grapalat"/>
          <w:i w:val="0"/>
          <w:sz w:val="24"/>
          <w:szCs w:val="24"/>
        </w:rPr>
        <w:t xml:space="preserve"> </w:t>
      </w:r>
      <w:r w:rsidRPr="002508E7">
        <w:rPr>
          <w:rFonts w:ascii="GHEA Grapalat" w:hAnsi="GHEA Grapalat"/>
          <w:b/>
          <w:i w:val="0"/>
          <w:sz w:val="24"/>
          <w:szCs w:val="24"/>
        </w:rPr>
        <w:t>ГНО «Национальный центр по контролю и профилактике заболеваний» МЗ РА</w:t>
      </w:r>
      <w:r w:rsidRPr="00DA3A61">
        <w:rPr>
          <w:rFonts w:ascii="GHEA Grapalat" w:hAnsi="GHEA Grapalat"/>
          <w:i w:val="0"/>
          <w:sz w:val="24"/>
          <w:szCs w:val="24"/>
        </w:rPr>
        <w:t>,</w:t>
      </w:r>
      <w:r>
        <w:rPr>
          <w:rFonts w:ascii="GHEA Grapalat" w:hAnsi="GHEA Grapalat"/>
          <w:i w:val="0"/>
          <w:sz w:val="24"/>
          <w:szCs w:val="24"/>
        </w:rPr>
        <w:t xml:space="preserve"> </w:t>
      </w:r>
      <w:r w:rsidRPr="00DA3A61">
        <w:rPr>
          <w:rFonts w:ascii="GHEA Grapalat" w:hAnsi="GHEA Grapalat"/>
          <w:i w:val="0"/>
          <w:sz w:val="24"/>
          <w:szCs w:val="24"/>
        </w:rPr>
        <w:t>находящийся</w:t>
      </w:r>
      <w:r>
        <w:rPr>
          <w:rFonts w:ascii="GHEA Grapalat" w:hAnsi="GHEA Grapalat"/>
          <w:i w:val="0"/>
          <w:sz w:val="24"/>
          <w:szCs w:val="24"/>
        </w:rPr>
        <w:t xml:space="preserve"> </w:t>
      </w:r>
      <w:r w:rsidRPr="00DA3A61">
        <w:rPr>
          <w:rFonts w:ascii="GHEA Grapalat" w:hAnsi="GHEA Grapalat"/>
          <w:i w:val="0"/>
          <w:sz w:val="24"/>
          <w:szCs w:val="24"/>
        </w:rPr>
        <w:t>по</w:t>
      </w:r>
      <w:r>
        <w:rPr>
          <w:rFonts w:ascii="GHEA Grapalat" w:hAnsi="GHEA Grapalat"/>
          <w:i w:val="0"/>
          <w:sz w:val="24"/>
          <w:szCs w:val="24"/>
        </w:rPr>
        <w:t xml:space="preserve"> </w:t>
      </w:r>
      <w:r w:rsidRPr="00DA3A61">
        <w:rPr>
          <w:rFonts w:ascii="GHEA Grapalat" w:hAnsi="GHEA Grapalat"/>
          <w:i w:val="0"/>
          <w:sz w:val="24"/>
          <w:szCs w:val="24"/>
        </w:rPr>
        <w:t>адресу:</w:t>
      </w:r>
      <w:r w:rsidRPr="002508E7">
        <w:rPr>
          <w:rFonts w:ascii="GHEA Grapalat" w:hAnsi="GHEA Grapalat"/>
          <w:i w:val="0"/>
          <w:sz w:val="24"/>
          <w:szCs w:val="24"/>
        </w:rPr>
        <w:t xml:space="preserve"> </w:t>
      </w:r>
      <w:r w:rsidRPr="002F21F2">
        <w:rPr>
          <w:rFonts w:ascii="GHEA Grapalat" w:hAnsi="GHEA Grapalat"/>
          <w:i w:val="0"/>
          <w:sz w:val="24"/>
          <w:szCs w:val="24"/>
        </w:rPr>
        <w:t>г.</w:t>
      </w:r>
      <w:r>
        <w:rPr>
          <w:rFonts w:ascii="GHEA Grapalat" w:hAnsi="GHEA Grapalat"/>
          <w:i w:val="0"/>
          <w:sz w:val="24"/>
          <w:szCs w:val="24"/>
          <w:lang w:val="hy-AM"/>
        </w:rPr>
        <w:t xml:space="preserve"> </w:t>
      </w:r>
      <w:r w:rsidRPr="002F21F2">
        <w:rPr>
          <w:rFonts w:ascii="GHEA Grapalat" w:hAnsi="GHEA Grapalat"/>
          <w:i w:val="0"/>
          <w:sz w:val="24"/>
          <w:szCs w:val="24"/>
        </w:rPr>
        <w:t xml:space="preserve">Ереван, </w:t>
      </w:r>
      <w:r>
        <w:rPr>
          <w:rFonts w:ascii="GHEA Grapalat" w:hAnsi="GHEA Grapalat"/>
          <w:i w:val="0"/>
          <w:sz w:val="24"/>
          <w:szCs w:val="24"/>
        </w:rPr>
        <w:t xml:space="preserve">ул. </w:t>
      </w:r>
      <w:r w:rsidRPr="002F21F2">
        <w:rPr>
          <w:rFonts w:ascii="GHEA Grapalat" w:hAnsi="GHEA Grapalat"/>
          <w:i w:val="0"/>
          <w:sz w:val="24"/>
          <w:szCs w:val="24"/>
        </w:rPr>
        <w:t>М.</w:t>
      </w:r>
      <w:r>
        <w:rPr>
          <w:rFonts w:ascii="GHEA Grapalat" w:hAnsi="GHEA Grapalat"/>
          <w:i w:val="0"/>
          <w:sz w:val="24"/>
          <w:szCs w:val="24"/>
          <w:lang w:val="hy-AM"/>
        </w:rPr>
        <w:t xml:space="preserve"> </w:t>
      </w:r>
      <w:r w:rsidRPr="002F21F2">
        <w:rPr>
          <w:rFonts w:ascii="GHEA Grapalat" w:hAnsi="GHEA Grapalat"/>
          <w:i w:val="0"/>
          <w:sz w:val="24"/>
          <w:szCs w:val="24"/>
        </w:rPr>
        <w:t>Гераци</w:t>
      </w:r>
      <w:r>
        <w:rPr>
          <w:rFonts w:ascii="GHEA Grapalat" w:hAnsi="GHEA Grapalat"/>
          <w:i w:val="0"/>
          <w:sz w:val="24"/>
          <w:szCs w:val="24"/>
        </w:rPr>
        <w:t>,</w:t>
      </w:r>
      <w:r w:rsidRPr="002F21F2">
        <w:rPr>
          <w:rFonts w:ascii="GHEA Grapalat" w:hAnsi="GHEA Grapalat"/>
          <w:i w:val="0"/>
          <w:sz w:val="24"/>
          <w:szCs w:val="24"/>
        </w:rPr>
        <w:t xml:space="preserve"> </w:t>
      </w:r>
      <w:r>
        <w:rPr>
          <w:rFonts w:ascii="GHEA Grapalat" w:hAnsi="GHEA Grapalat"/>
          <w:i w:val="0"/>
          <w:sz w:val="24"/>
          <w:szCs w:val="24"/>
        </w:rPr>
        <w:t xml:space="preserve">д. </w:t>
      </w:r>
      <w:r w:rsidRPr="002F21F2">
        <w:rPr>
          <w:rFonts w:ascii="GHEA Grapalat" w:hAnsi="GHEA Grapalat"/>
          <w:i w:val="0"/>
          <w:sz w:val="24"/>
          <w:szCs w:val="24"/>
        </w:rPr>
        <w:t>12</w:t>
      </w:r>
      <w:r>
        <w:rPr>
          <w:rFonts w:ascii="GHEA Grapalat" w:hAnsi="GHEA Grapalat"/>
          <w:i w:val="0"/>
          <w:sz w:val="24"/>
          <w:szCs w:val="24"/>
        </w:rPr>
        <w:t xml:space="preserve">, </w:t>
      </w:r>
      <w:r w:rsidRPr="00B02E29">
        <w:rPr>
          <w:rFonts w:ascii="GHEA Grapalat" w:hAnsi="GHEA Grapalat"/>
          <w:i w:val="0"/>
          <w:sz w:val="24"/>
          <w:szCs w:val="24"/>
        </w:rPr>
        <w:t>объявляет</w:t>
      </w:r>
      <w:r>
        <w:rPr>
          <w:rFonts w:ascii="GHEA Grapalat" w:hAnsi="GHEA Grapalat"/>
          <w:i w:val="0"/>
          <w:sz w:val="24"/>
          <w:szCs w:val="24"/>
        </w:rPr>
        <w:t xml:space="preserve"> </w:t>
      </w:r>
      <w:r w:rsidRPr="00B02E29">
        <w:rPr>
          <w:rFonts w:ascii="GHEA Grapalat" w:hAnsi="GHEA Grapalat"/>
          <w:i w:val="0"/>
          <w:sz w:val="24"/>
          <w:szCs w:val="24"/>
        </w:rPr>
        <w:t>запрос</w:t>
      </w:r>
      <w:r>
        <w:rPr>
          <w:rFonts w:ascii="GHEA Grapalat" w:hAnsi="GHEA Grapalat"/>
          <w:i w:val="0"/>
          <w:sz w:val="24"/>
          <w:szCs w:val="24"/>
        </w:rPr>
        <w:t xml:space="preserve"> </w:t>
      </w:r>
      <w:r w:rsidRPr="00B02E29">
        <w:rPr>
          <w:rFonts w:ascii="GHEA Grapalat" w:hAnsi="GHEA Grapalat"/>
          <w:i w:val="0"/>
          <w:sz w:val="24"/>
          <w:szCs w:val="24"/>
        </w:rPr>
        <w:t>котировок,</w:t>
      </w:r>
      <w:r>
        <w:rPr>
          <w:rFonts w:ascii="GHEA Grapalat" w:hAnsi="GHEA Grapalat"/>
          <w:i w:val="0"/>
          <w:sz w:val="24"/>
          <w:szCs w:val="24"/>
        </w:rPr>
        <w:t xml:space="preserve"> </w:t>
      </w:r>
      <w:r w:rsidRPr="00B02E29">
        <w:rPr>
          <w:rFonts w:ascii="GHEA Grapalat" w:hAnsi="GHEA Grapalat"/>
          <w:i w:val="0"/>
          <w:sz w:val="24"/>
          <w:szCs w:val="24"/>
        </w:rPr>
        <w:t>который</w:t>
      </w:r>
      <w:r>
        <w:rPr>
          <w:rFonts w:ascii="GHEA Grapalat" w:hAnsi="GHEA Grapalat"/>
          <w:i w:val="0"/>
          <w:sz w:val="24"/>
          <w:szCs w:val="24"/>
        </w:rPr>
        <w:t xml:space="preserve"> </w:t>
      </w:r>
      <w:r w:rsidRPr="00B02E29">
        <w:rPr>
          <w:rFonts w:ascii="GHEA Grapalat" w:hAnsi="GHEA Grapalat"/>
          <w:i w:val="0"/>
          <w:sz w:val="24"/>
          <w:szCs w:val="24"/>
        </w:rPr>
        <w:t>проводится</w:t>
      </w:r>
      <w:r>
        <w:rPr>
          <w:rFonts w:ascii="GHEA Grapalat" w:hAnsi="GHEA Grapalat"/>
          <w:i w:val="0"/>
          <w:sz w:val="24"/>
          <w:szCs w:val="24"/>
        </w:rPr>
        <w:t xml:space="preserve"> </w:t>
      </w:r>
      <w:r w:rsidRPr="00B02E29">
        <w:rPr>
          <w:rFonts w:ascii="GHEA Grapalat" w:hAnsi="GHEA Grapalat"/>
          <w:i w:val="0"/>
          <w:sz w:val="24"/>
          <w:szCs w:val="24"/>
        </w:rPr>
        <w:t>одним</w:t>
      </w:r>
      <w:r>
        <w:rPr>
          <w:rFonts w:ascii="GHEA Grapalat" w:hAnsi="GHEA Grapalat"/>
          <w:i w:val="0"/>
          <w:sz w:val="24"/>
          <w:szCs w:val="24"/>
        </w:rPr>
        <w:t xml:space="preserve"> </w:t>
      </w:r>
      <w:r w:rsidRPr="00B02E29">
        <w:rPr>
          <w:rFonts w:ascii="GHEA Grapalat" w:hAnsi="GHEA Grapalat"/>
          <w:i w:val="0"/>
          <w:sz w:val="24"/>
          <w:szCs w:val="24"/>
        </w:rPr>
        <w:t>этапом.</w:t>
      </w:r>
    </w:p>
    <w:p w:rsidR="00D6618F" w:rsidRPr="002508E7" w:rsidRDefault="00D6618F" w:rsidP="00EC0679">
      <w:pPr>
        <w:pStyle w:val="BodyTextIndent"/>
        <w:widowControl w:val="0"/>
        <w:spacing w:line="240" w:lineRule="auto"/>
        <w:ind w:firstLine="709"/>
        <w:contextualSpacing/>
        <w:rPr>
          <w:rFonts w:ascii="GHEA Grapalat" w:hAnsi="GHEA Grapalat"/>
          <w:i w:val="0"/>
          <w:sz w:val="24"/>
          <w:szCs w:val="24"/>
        </w:rPr>
      </w:pPr>
      <w:r w:rsidRPr="00B02E29">
        <w:rPr>
          <w:rFonts w:ascii="GHEA Grapalat" w:hAnsi="GHEA Grapalat"/>
          <w:i w:val="0"/>
          <w:sz w:val="24"/>
          <w:szCs w:val="24"/>
        </w:rPr>
        <w:t>Участнику,</w:t>
      </w:r>
      <w:r>
        <w:rPr>
          <w:rFonts w:ascii="GHEA Grapalat" w:hAnsi="GHEA Grapalat"/>
          <w:i w:val="0"/>
          <w:sz w:val="24"/>
          <w:szCs w:val="24"/>
        </w:rPr>
        <w:t xml:space="preserve"> </w:t>
      </w:r>
      <w:r w:rsidRPr="00B02E29">
        <w:rPr>
          <w:rFonts w:ascii="GHEA Grapalat" w:hAnsi="GHEA Grapalat"/>
          <w:i w:val="0"/>
          <w:sz w:val="24"/>
          <w:szCs w:val="24"/>
        </w:rPr>
        <w:t>отобранному</w:t>
      </w:r>
      <w:r>
        <w:rPr>
          <w:rFonts w:ascii="GHEA Grapalat" w:hAnsi="GHEA Grapalat"/>
          <w:i w:val="0"/>
          <w:sz w:val="24"/>
          <w:szCs w:val="24"/>
        </w:rPr>
        <w:t xml:space="preserve"> </w:t>
      </w:r>
      <w:r w:rsidRPr="00B02E29">
        <w:rPr>
          <w:rFonts w:ascii="GHEA Grapalat" w:hAnsi="GHEA Grapalat"/>
          <w:i w:val="0"/>
          <w:sz w:val="24"/>
          <w:szCs w:val="24"/>
        </w:rPr>
        <w:t>по</w:t>
      </w:r>
      <w:r>
        <w:rPr>
          <w:rFonts w:ascii="GHEA Grapalat" w:hAnsi="GHEA Grapalat"/>
          <w:i w:val="0"/>
          <w:sz w:val="24"/>
          <w:szCs w:val="24"/>
        </w:rPr>
        <w:t xml:space="preserve"> </w:t>
      </w:r>
      <w:r w:rsidRPr="00B02E29">
        <w:rPr>
          <w:rFonts w:ascii="GHEA Grapalat" w:hAnsi="GHEA Grapalat"/>
          <w:i w:val="0"/>
          <w:sz w:val="24"/>
          <w:szCs w:val="24"/>
        </w:rPr>
        <w:t>итогам</w:t>
      </w:r>
      <w:r>
        <w:rPr>
          <w:rFonts w:ascii="GHEA Grapalat" w:hAnsi="GHEA Grapalat"/>
          <w:i w:val="0"/>
          <w:sz w:val="24"/>
          <w:szCs w:val="24"/>
        </w:rPr>
        <w:t xml:space="preserve"> </w:t>
      </w:r>
      <w:r w:rsidRPr="00B02E29">
        <w:rPr>
          <w:rFonts w:ascii="GHEA Grapalat" w:hAnsi="GHEA Grapalat"/>
          <w:i w:val="0"/>
          <w:sz w:val="24"/>
          <w:szCs w:val="24"/>
        </w:rPr>
        <w:t>запроса</w:t>
      </w:r>
      <w:r>
        <w:rPr>
          <w:rFonts w:ascii="GHEA Grapalat" w:hAnsi="GHEA Grapalat"/>
          <w:i w:val="0"/>
          <w:sz w:val="24"/>
          <w:szCs w:val="24"/>
        </w:rPr>
        <w:t xml:space="preserve"> </w:t>
      </w:r>
      <w:r w:rsidRPr="00B02E29">
        <w:rPr>
          <w:rFonts w:ascii="GHEA Grapalat" w:hAnsi="GHEA Grapalat"/>
          <w:i w:val="0"/>
          <w:sz w:val="24"/>
          <w:szCs w:val="24"/>
        </w:rPr>
        <w:t>котировок,</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установленном</w:t>
      </w:r>
      <w:r>
        <w:rPr>
          <w:rFonts w:ascii="GHEA Grapalat" w:hAnsi="GHEA Grapalat"/>
          <w:i w:val="0"/>
          <w:sz w:val="24"/>
          <w:szCs w:val="24"/>
        </w:rPr>
        <w:t xml:space="preserve"> </w:t>
      </w:r>
      <w:r w:rsidRPr="00B02E29">
        <w:rPr>
          <w:rFonts w:ascii="GHEA Grapalat" w:hAnsi="GHEA Grapalat"/>
          <w:i w:val="0"/>
          <w:sz w:val="24"/>
          <w:szCs w:val="24"/>
        </w:rPr>
        <w:t>порядке</w:t>
      </w:r>
      <w:r>
        <w:rPr>
          <w:rFonts w:ascii="GHEA Grapalat" w:hAnsi="GHEA Grapalat"/>
          <w:i w:val="0"/>
          <w:sz w:val="24"/>
          <w:szCs w:val="24"/>
        </w:rPr>
        <w:t xml:space="preserve"> </w:t>
      </w:r>
      <w:r w:rsidRPr="00B02E29">
        <w:rPr>
          <w:rFonts w:ascii="GHEA Grapalat" w:hAnsi="GHEA Grapalat"/>
          <w:i w:val="0"/>
          <w:sz w:val="24"/>
          <w:szCs w:val="24"/>
        </w:rPr>
        <w:t>будет</w:t>
      </w:r>
      <w:r>
        <w:rPr>
          <w:rFonts w:ascii="GHEA Grapalat" w:hAnsi="GHEA Grapalat"/>
          <w:i w:val="0"/>
          <w:sz w:val="24"/>
          <w:szCs w:val="24"/>
        </w:rPr>
        <w:t xml:space="preserve"> </w:t>
      </w:r>
      <w:r w:rsidRPr="00B02E29">
        <w:rPr>
          <w:rFonts w:ascii="GHEA Grapalat" w:hAnsi="GHEA Grapalat"/>
          <w:i w:val="0"/>
          <w:sz w:val="24"/>
          <w:szCs w:val="24"/>
        </w:rPr>
        <w:t>предложено</w:t>
      </w:r>
      <w:r>
        <w:rPr>
          <w:rFonts w:ascii="GHEA Grapalat" w:hAnsi="GHEA Grapalat"/>
          <w:i w:val="0"/>
          <w:sz w:val="24"/>
          <w:szCs w:val="24"/>
        </w:rPr>
        <w:t xml:space="preserve"> </w:t>
      </w:r>
      <w:r w:rsidRPr="00B02E29">
        <w:rPr>
          <w:rFonts w:ascii="GHEA Grapalat" w:hAnsi="GHEA Grapalat"/>
          <w:i w:val="0"/>
          <w:sz w:val="24"/>
          <w:szCs w:val="24"/>
        </w:rPr>
        <w:t>заключить</w:t>
      </w:r>
      <w:r>
        <w:rPr>
          <w:rFonts w:ascii="GHEA Grapalat" w:hAnsi="GHEA Grapalat"/>
          <w:i w:val="0"/>
          <w:sz w:val="24"/>
          <w:szCs w:val="24"/>
        </w:rPr>
        <w:t xml:space="preserve"> </w:t>
      </w:r>
      <w:r w:rsidRPr="00B02E29">
        <w:rPr>
          <w:rFonts w:ascii="GHEA Grapalat" w:hAnsi="GHEA Grapalat"/>
          <w:i w:val="0"/>
          <w:sz w:val="24"/>
          <w:szCs w:val="24"/>
        </w:rPr>
        <w:t>договор</w:t>
      </w:r>
      <w:r>
        <w:rPr>
          <w:rFonts w:ascii="GHEA Grapalat" w:hAnsi="GHEA Grapalat"/>
          <w:i w:val="0"/>
          <w:sz w:val="24"/>
          <w:szCs w:val="24"/>
        </w:rPr>
        <w:t xml:space="preserve"> </w:t>
      </w:r>
      <w:r>
        <w:rPr>
          <w:rFonts w:ascii="GHEA Grapalat" w:hAnsi="GHEA Grapalat"/>
          <w:b/>
          <w:i w:val="0"/>
          <w:sz w:val="24"/>
          <w:szCs w:val="24"/>
        </w:rPr>
        <w:t>по</w:t>
      </w:r>
      <w:r w:rsidRPr="002508E7">
        <w:rPr>
          <w:rFonts w:ascii="GHEA Grapalat" w:hAnsi="GHEA Grapalat"/>
          <w:b/>
          <w:i w:val="0"/>
          <w:sz w:val="24"/>
          <w:szCs w:val="24"/>
        </w:rPr>
        <w:t xml:space="preserve"> </w:t>
      </w:r>
      <w:r>
        <w:rPr>
          <w:rFonts w:ascii="GHEA Grapalat" w:hAnsi="GHEA Grapalat"/>
          <w:b/>
          <w:i w:val="0"/>
          <w:sz w:val="24"/>
          <w:szCs w:val="24"/>
        </w:rPr>
        <w:t>выполнению</w:t>
      </w:r>
      <w:r>
        <w:rPr>
          <w:rFonts w:ascii="GHEA Grapalat" w:hAnsi="GHEA Grapalat"/>
          <w:i w:val="0"/>
          <w:sz w:val="24"/>
          <w:szCs w:val="24"/>
        </w:rPr>
        <w:t xml:space="preserve"> </w:t>
      </w:r>
      <w:r w:rsidRPr="006A7D26">
        <w:rPr>
          <w:rFonts w:ascii="GHEA Grapalat" w:hAnsi="GHEA Grapalat"/>
          <w:b/>
          <w:i w:val="0"/>
          <w:sz w:val="24"/>
          <w:szCs w:val="24"/>
        </w:rPr>
        <w:t>полиграфических</w:t>
      </w:r>
      <w:r>
        <w:rPr>
          <w:rFonts w:ascii="GHEA Grapalat" w:hAnsi="GHEA Grapalat"/>
          <w:i w:val="0"/>
          <w:sz w:val="24"/>
          <w:szCs w:val="24"/>
        </w:rPr>
        <w:t xml:space="preserve"> </w:t>
      </w:r>
      <w:r>
        <w:rPr>
          <w:rFonts w:ascii="GHEA Grapalat" w:hAnsi="GHEA Grapalat"/>
          <w:b/>
          <w:i w:val="0"/>
          <w:sz w:val="24"/>
          <w:szCs w:val="24"/>
        </w:rPr>
        <w:t>работ</w:t>
      </w:r>
      <w:r w:rsidRPr="00D16CDA">
        <w:rPr>
          <w:rFonts w:ascii="GHEA Grapalat" w:hAnsi="GHEA Grapalat"/>
        </w:rPr>
        <w:t xml:space="preserve"> </w:t>
      </w:r>
      <w:r w:rsidRPr="00FC1823">
        <w:rPr>
          <w:rFonts w:ascii="GHEA Grapalat" w:hAnsi="GHEA Grapalat"/>
          <w:i w:val="0"/>
          <w:sz w:val="24"/>
          <w:szCs w:val="24"/>
        </w:rPr>
        <w:t>(далее</w:t>
      </w:r>
      <w:r>
        <w:rPr>
          <w:rFonts w:ascii="GHEA Grapalat" w:hAnsi="GHEA Grapalat"/>
          <w:i w:val="0"/>
          <w:sz w:val="24"/>
          <w:szCs w:val="24"/>
        </w:rPr>
        <w:t xml:space="preserve"> </w:t>
      </w:r>
      <w:r w:rsidRPr="00FC1823">
        <w:rPr>
          <w:rFonts w:ascii="GHEA Grapalat" w:hAnsi="GHEA Grapalat"/>
          <w:i w:val="0"/>
          <w:sz w:val="24"/>
          <w:szCs w:val="24"/>
        </w:rPr>
        <w:t>—</w:t>
      </w:r>
      <w:r>
        <w:rPr>
          <w:rFonts w:ascii="GHEA Grapalat" w:hAnsi="GHEA Grapalat"/>
          <w:i w:val="0"/>
          <w:sz w:val="24"/>
          <w:szCs w:val="24"/>
        </w:rPr>
        <w:t xml:space="preserve"> </w:t>
      </w:r>
      <w:r w:rsidRPr="00FC1823">
        <w:rPr>
          <w:rFonts w:ascii="GHEA Grapalat" w:hAnsi="GHEA Grapalat"/>
          <w:i w:val="0"/>
          <w:sz w:val="24"/>
          <w:szCs w:val="24"/>
        </w:rPr>
        <w:t>договор).</w:t>
      </w:r>
      <w:r>
        <w:rPr>
          <w:rFonts w:ascii="GHEA Grapalat" w:hAnsi="GHEA Grapalat"/>
          <w:i w:val="0"/>
          <w:sz w:val="24"/>
          <w:szCs w:val="24"/>
        </w:rPr>
        <w:t xml:space="preserve"> </w:t>
      </w:r>
    </w:p>
    <w:p w:rsidR="00357D48" w:rsidRPr="009044F1" w:rsidRDefault="00A20B69" w:rsidP="00EC0679">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357D48" w:rsidRPr="003F762C" w:rsidRDefault="00052084" w:rsidP="00EC0679">
      <w:pPr>
        <w:pStyle w:val="BodyTextIndent"/>
        <w:widowControl w:val="0"/>
        <w:spacing w:line="240" w:lineRule="auto"/>
        <w:ind w:firstLine="709"/>
        <w:contextualSpacing/>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1252FE" w:rsidRPr="00B02E29" w:rsidRDefault="001252FE" w:rsidP="001252FE">
      <w:pPr>
        <w:pStyle w:val="BodyTextIndent"/>
        <w:widowControl w:val="0"/>
        <w:spacing w:after="160" w:line="240" w:lineRule="auto"/>
        <w:ind w:firstLine="567"/>
        <w:contextualSpacing/>
        <w:rPr>
          <w:rFonts w:ascii="GHEA Grapalat" w:hAnsi="GHEA Grapalat"/>
          <w:i w:val="0"/>
          <w:sz w:val="24"/>
          <w:szCs w:val="24"/>
        </w:rPr>
      </w:pPr>
      <w:r w:rsidRPr="00B02E29">
        <w:rPr>
          <w:rFonts w:ascii="GHEA Grapalat" w:hAnsi="GHEA Grapalat"/>
          <w:i w:val="0"/>
          <w:sz w:val="24"/>
          <w:szCs w:val="24"/>
        </w:rPr>
        <w:t>Для</w:t>
      </w:r>
      <w:r>
        <w:rPr>
          <w:rFonts w:ascii="GHEA Grapalat" w:hAnsi="GHEA Grapalat"/>
          <w:i w:val="0"/>
          <w:sz w:val="24"/>
          <w:szCs w:val="24"/>
        </w:rPr>
        <w:t xml:space="preserve"> </w:t>
      </w:r>
      <w:r w:rsidRPr="00B02E29">
        <w:rPr>
          <w:rFonts w:ascii="GHEA Grapalat" w:hAnsi="GHEA Grapalat"/>
          <w:i w:val="0"/>
          <w:sz w:val="24"/>
          <w:szCs w:val="24"/>
        </w:rPr>
        <w:t>получения</w:t>
      </w:r>
      <w:r>
        <w:rPr>
          <w:rFonts w:ascii="GHEA Grapalat" w:hAnsi="GHEA Grapalat"/>
          <w:i w:val="0"/>
          <w:sz w:val="24"/>
          <w:szCs w:val="24"/>
        </w:rPr>
        <w:t xml:space="preserve"> </w:t>
      </w:r>
      <w:r w:rsidRPr="00B02E29">
        <w:rPr>
          <w:rFonts w:ascii="GHEA Grapalat" w:hAnsi="GHEA Grapalat"/>
          <w:i w:val="0"/>
          <w:sz w:val="24"/>
          <w:szCs w:val="24"/>
        </w:rPr>
        <w:t>приглашения</w:t>
      </w:r>
      <w:r>
        <w:rPr>
          <w:rFonts w:ascii="GHEA Grapalat" w:hAnsi="GHEA Grapalat"/>
          <w:i w:val="0"/>
          <w:sz w:val="24"/>
          <w:szCs w:val="24"/>
        </w:rPr>
        <w:t xml:space="preserve"> </w:t>
      </w:r>
      <w:r w:rsidRPr="00B02E29">
        <w:rPr>
          <w:rFonts w:ascii="GHEA Grapalat" w:hAnsi="GHEA Grapalat"/>
          <w:i w:val="0"/>
          <w:sz w:val="24"/>
          <w:szCs w:val="24"/>
        </w:rPr>
        <w:t>на</w:t>
      </w:r>
      <w:r>
        <w:rPr>
          <w:rFonts w:ascii="GHEA Grapalat" w:hAnsi="GHEA Grapalat"/>
          <w:i w:val="0"/>
          <w:sz w:val="24"/>
          <w:szCs w:val="24"/>
        </w:rPr>
        <w:t xml:space="preserve"> </w:t>
      </w:r>
      <w:r w:rsidRPr="00B02E29">
        <w:rPr>
          <w:rFonts w:ascii="GHEA Grapalat" w:hAnsi="GHEA Grapalat"/>
          <w:i w:val="0"/>
          <w:sz w:val="24"/>
          <w:szCs w:val="24"/>
        </w:rPr>
        <w:t>запрос</w:t>
      </w:r>
      <w:r>
        <w:rPr>
          <w:rFonts w:ascii="GHEA Grapalat" w:hAnsi="GHEA Grapalat"/>
          <w:i w:val="0"/>
          <w:sz w:val="24"/>
          <w:szCs w:val="24"/>
        </w:rPr>
        <w:t xml:space="preserve"> </w:t>
      </w:r>
      <w:r w:rsidRPr="00B02E29">
        <w:rPr>
          <w:rFonts w:ascii="GHEA Grapalat" w:hAnsi="GHEA Grapalat"/>
          <w:i w:val="0"/>
          <w:sz w:val="24"/>
          <w:szCs w:val="24"/>
        </w:rPr>
        <w:t>котировок</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бумажной</w:t>
      </w:r>
      <w:r>
        <w:rPr>
          <w:rFonts w:ascii="GHEA Grapalat" w:hAnsi="GHEA Grapalat"/>
          <w:i w:val="0"/>
          <w:sz w:val="24"/>
          <w:szCs w:val="24"/>
        </w:rPr>
        <w:t xml:space="preserve"> </w:t>
      </w:r>
      <w:r w:rsidRPr="00B02E29">
        <w:rPr>
          <w:rFonts w:ascii="GHEA Grapalat" w:hAnsi="GHEA Grapalat"/>
          <w:i w:val="0"/>
          <w:sz w:val="24"/>
          <w:szCs w:val="24"/>
        </w:rPr>
        <w:t>форме</w:t>
      </w:r>
      <w:r>
        <w:rPr>
          <w:rFonts w:ascii="GHEA Grapalat" w:hAnsi="GHEA Grapalat"/>
          <w:i w:val="0"/>
          <w:sz w:val="24"/>
          <w:szCs w:val="24"/>
        </w:rPr>
        <w:t xml:space="preserve"> </w:t>
      </w:r>
      <w:r w:rsidRPr="00B02E29">
        <w:rPr>
          <w:rFonts w:ascii="GHEA Grapalat" w:hAnsi="GHEA Grapalat"/>
          <w:i w:val="0"/>
          <w:sz w:val="24"/>
          <w:szCs w:val="24"/>
        </w:rPr>
        <w:t>необходимо</w:t>
      </w:r>
      <w:r>
        <w:rPr>
          <w:rFonts w:ascii="GHEA Grapalat" w:hAnsi="GHEA Grapalat"/>
          <w:i w:val="0"/>
          <w:sz w:val="24"/>
          <w:szCs w:val="24"/>
        </w:rPr>
        <w:t xml:space="preserve"> </w:t>
      </w:r>
      <w:r w:rsidRPr="00B02E29">
        <w:rPr>
          <w:rFonts w:ascii="GHEA Grapalat" w:hAnsi="GHEA Grapalat"/>
          <w:i w:val="0"/>
          <w:sz w:val="24"/>
          <w:szCs w:val="24"/>
        </w:rPr>
        <w:t>обратиться</w:t>
      </w:r>
      <w:r>
        <w:rPr>
          <w:rFonts w:ascii="GHEA Grapalat" w:hAnsi="GHEA Grapalat"/>
          <w:i w:val="0"/>
          <w:sz w:val="24"/>
          <w:szCs w:val="24"/>
        </w:rPr>
        <w:t xml:space="preserve"> </w:t>
      </w:r>
      <w:r w:rsidRPr="00B02E29">
        <w:rPr>
          <w:rFonts w:ascii="GHEA Grapalat" w:hAnsi="GHEA Grapalat"/>
          <w:i w:val="0"/>
          <w:sz w:val="24"/>
          <w:szCs w:val="24"/>
        </w:rPr>
        <w:t>к</w:t>
      </w:r>
      <w:r>
        <w:rPr>
          <w:rFonts w:ascii="GHEA Grapalat" w:hAnsi="GHEA Grapalat"/>
          <w:i w:val="0"/>
          <w:sz w:val="24"/>
          <w:szCs w:val="24"/>
        </w:rPr>
        <w:t xml:space="preserve"> </w:t>
      </w:r>
      <w:r w:rsidRPr="00B02E29">
        <w:rPr>
          <w:rFonts w:ascii="GHEA Grapalat" w:hAnsi="GHEA Grapalat"/>
          <w:i w:val="0"/>
          <w:sz w:val="24"/>
          <w:szCs w:val="24"/>
        </w:rPr>
        <w:t>заказчику</w:t>
      </w:r>
      <w:r>
        <w:rPr>
          <w:rFonts w:ascii="GHEA Grapalat" w:hAnsi="GHEA Grapalat"/>
          <w:i w:val="0"/>
          <w:sz w:val="24"/>
          <w:szCs w:val="24"/>
        </w:rPr>
        <w:t xml:space="preserve"> </w:t>
      </w:r>
      <w:r w:rsidRPr="00445565">
        <w:rPr>
          <w:rFonts w:ascii="GHEA Grapalat" w:hAnsi="GHEA Grapalat"/>
          <w:b/>
          <w:i w:val="0"/>
          <w:sz w:val="24"/>
          <w:szCs w:val="24"/>
        </w:rPr>
        <w:t>до</w:t>
      </w:r>
      <w:r>
        <w:rPr>
          <w:rFonts w:ascii="GHEA Grapalat" w:hAnsi="GHEA Grapalat"/>
          <w:i w:val="0"/>
          <w:sz w:val="24"/>
          <w:szCs w:val="24"/>
        </w:rPr>
        <w:t xml:space="preserve"> </w:t>
      </w:r>
      <w:r w:rsidRPr="00445565">
        <w:rPr>
          <w:rFonts w:ascii="GHEA Grapalat" w:hAnsi="GHEA Grapalat"/>
          <w:b/>
          <w:i w:val="0"/>
          <w:sz w:val="24"/>
          <w:szCs w:val="24"/>
        </w:rPr>
        <w:t>1</w:t>
      </w:r>
      <w:r w:rsidR="003D56B1" w:rsidRPr="003D56B1">
        <w:rPr>
          <w:rFonts w:ascii="GHEA Grapalat" w:hAnsi="GHEA Grapalat"/>
          <w:b/>
          <w:i w:val="0"/>
          <w:sz w:val="24"/>
          <w:szCs w:val="24"/>
        </w:rPr>
        <w:t>6</w:t>
      </w:r>
      <w:r w:rsidRPr="00445565">
        <w:rPr>
          <w:rFonts w:ascii="GHEA Grapalat" w:hAnsi="GHEA Grapalat"/>
          <w:b/>
          <w:i w:val="0"/>
          <w:sz w:val="24"/>
          <w:szCs w:val="24"/>
        </w:rPr>
        <w:t>:00 часов 6-го</w:t>
      </w:r>
      <w:r>
        <w:rPr>
          <w:rFonts w:ascii="GHEA Grapalat" w:hAnsi="GHEA Grapalat"/>
          <w:i w:val="0"/>
          <w:sz w:val="24"/>
          <w:szCs w:val="24"/>
        </w:rPr>
        <w:t xml:space="preserve"> </w:t>
      </w:r>
      <w:r w:rsidRPr="00445565">
        <w:rPr>
          <w:rFonts w:ascii="GHEA Grapalat" w:hAnsi="GHEA Grapalat"/>
          <w:b/>
          <w:i w:val="0"/>
          <w:sz w:val="24"/>
          <w:szCs w:val="24"/>
        </w:rPr>
        <w:t>дня</w:t>
      </w:r>
      <w:r>
        <w:rPr>
          <w:rFonts w:ascii="GHEA Grapalat" w:hAnsi="GHEA Grapalat"/>
          <w:i w:val="0"/>
          <w:sz w:val="24"/>
          <w:szCs w:val="24"/>
        </w:rPr>
        <w:t xml:space="preserve"> </w:t>
      </w:r>
      <w:r w:rsidRPr="00B02E29">
        <w:rPr>
          <w:rFonts w:ascii="GHEA Grapalat" w:hAnsi="GHEA Grapalat"/>
          <w:i w:val="0"/>
          <w:sz w:val="24"/>
          <w:szCs w:val="24"/>
        </w:rPr>
        <w:t>со</w:t>
      </w:r>
      <w:r>
        <w:rPr>
          <w:rFonts w:ascii="GHEA Grapalat" w:hAnsi="GHEA Grapalat"/>
          <w:i w:val="0"/>
          <w:sz w:val="24"/>
          <w:szCs w:val="24"/>
        </w:rPr>
        <w:t xml:space="preserve"> </w:t>
      </w:r>
      <w:r w:rsidRPr="00B02E29">
        <w:rPr>
          <w:rFonts w:ascii="GHEA Grapalat" w:hAnsi="GHEA Grapalat"/>
          <w:i w:val="0"/>
          <w:sz w:val="24"/>
          <w:szCs w:val="24"/>
        </w:rPr>
        <w:t>дня</w:t>
      </w:r>
      <w:r>
        <w:rPr>
          <w:rFonts w:ascii="GHEA Grapalat" w:hAnsi="GHEA Grapalat"/>
          <w:i w:val="0"/>
          <w:sz w:val="24"/>
          <w:szCs w:val="24"/>
        </w:rPr>
        <w:t xml:space="preserve"> </w:t>
      </w:r>
      <w:r w:rsidRPr="00B02E29">
        <w:rPr>
          <w:rFonts w:ascii="GHEA Grapalat" w:hAnsi="GHEA Grapalat"/>
          <w:i w:val="0"/>
          <w:sz w:val="24"/>
          <w:szCs w:val="24"/>
        </w:rPr>
        <w:t>опубликования</w:t>
      </w:r>
      <w:r>
        <w:rPr>
          <w:rFonts w:ascii="GHEA Grapalat" w:hAnsi="GHEA Grapalat"/>
          <w:i w:val="0"/>
          <w:sz w:val="24"/>
          <w:szCs w:val="24"/>
        </w:rPr>
        <w:t xml:space="preserve"> </w:t>
      </w:r>
      <w:r w:rsidRPr="00B02E29">
        <w:rPr>
          <w:rFonts w:ascii="GHEA Grapalat" w:hAnsi="GHEA Grapalat"/>
          <w:i w:val="0"/>
          <w:sz w:val="24"/>
          <w:szCs w:val="24"/>
        </w:rPr>
        <w:t>настоящего</w:t>
      </w:r>
      <w:r>
        <w:rPr>
          <w:rFonts w:ascii="GHEA Grapalat" w:hAnsi="GHEA Grapalat"/>
          <w:i w:val="0"/>
          <w:sz w:val="24"/>
          <w:szCs w:val="24"/>
        </w:rPr>
        <w:t xml:space="preserve"> </w:t>
      </w:r>
      <w:r w:rsidRPr="00B02E29">
        <w:rPr>
          <w:rFonts w:ascii="GHEA Grapalat" w:hAnsi="GHEA Grapalat"/>
          <w:i w:val="0"/>
          <w:sz w:val="24"/>
          <w:szCs w:val="24"/>
        </w:rPr>
        <w:t>объявления.</w:t>
      </w:r>
      <w:r>
        <w:rPr>
          <w:rFonts w:ascii="GHEA Grapalat" w:hAnsi="GHEA Grapalat"/>
          <w:i w:val="0"/>
          <w:sz w:val="24"/>
          <w:szCs w:val="24"/>
        </w:rPr>
        <w:t xml:space="preserve"> </w:t>
      </w:r>
      <w:r w:rsidRPr="00B02E29">
        <w:rPr>
          <w:rFonts w:ascii="GHEA Grapalat" w:hAnsi="GHEA Grapalat"/>
          <w:i w:val="0"/>
          <w:sz w:val="24"/>
          <w:szCs w:val="24"/>
        </w:rPr>
        <w:t>При</w:t>
      </w:r>
      <w:r>
        <w:rPr>
          <w:rFonts w:ascii="GHEA Grapalat" w:hAnsi="GHEA Grapalat"/>
          <w:i w:val="0"/>
          <w:sz w:val="24"/>
          <w:szCs w:val="24"/>
        </w:rPr>
        <w:t xml:space="preserve"> </w:t>
      </w:r>
      <w:r w:rsidRPr="00B02E29">
        <w:rPr>
          <w:rFonts w:ascii="GHEA Grapalat" w:hAnsi="GHEA Grapalat"/>
          <w:i w:val="0"/>
          <w:sz w:val="24"/>
          <w:szCs w:val="24"/>
        </w:rPr>
        <w:t>этом</w:t>
      </w:r>
      <w:r>
        <w:rPr>
          <w:rFonts w:ascii="GHEA Grapalat" w:hAnsi="GHEA Grapalat"/>
          <w:i w:val="0"/>
          <w:sz w:val="24"/>
          <w:szCs w:val="24"/>
        </w:rPr>
        <w:t xml:space="preserve"> </w:t>
      </w:r>
      <w:r w:rsidRPr="00B02E29">
        <w:rPr>
          <w:rFonts w:ascii="GHEA Grapalat" w:hAnsi="GHEA Grapalat"/>
          <w:i w:val="0"/>
          <w:sz w:val="24"/>
          <w:szCs w:val="24"/>
        </w:rPr>
        <w:t>для</w:t>
      </w:r>
      <w:r>
        <w:rPr>
          <w:rFonts w:ascii="GHEA Grapalat" w:hAnsi="GHEA Grapalat"/>
          <w:i w:val="0"/>
          <w:sz w:val="24"/>
          <w:szCs w:val="24"/>
        </w:rPr>
        <w:t xml:space="preserve"> </w:t>
      </w:r>
      <w:r w:rsidRPr="00B02E29">
        <w:rPr>
          <w:rFonts w:ascii="GHEA Grapalat" w:hAnsi="GHEA Grapalat"/>
          <w:i w:val="0"/>
          <w:sz w:val="24"/>
          <w:szCs w:val="24"/>
        </w:rPr>
        <w:t>получения</w:t>
      </w:r>
      <w:r>
        <w:rPr>
          <w:rFonts w:ascii="GHEA Grapalat" w:hAnsi="GHEA Grapalat"/>
          <w:i w:val="0"/>
          <w:sz w:val="24"/>
          <w:szCs w:val="24"/>
        </w:rPr>
        <w:t xml:space="preserve"> </w:t>
      </w:r>
      <w:r w:rsidRPr="00B02E29">
        <w:rPr>
          <w:rFonts w:ascii="GHEA Grapalat" w:hAnsi="GHEA Grapalat"/>
          <w:i w:val="0"/>
          <w:sz w:val="24"/>
          <w:szCs w:val="24"/>
        </w:rPr>
        <w:t>приглашения</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бумажной</w:t>
      </w:r>
      <w:r>
        <w:rPr>
          <w:rFonts w:ascii="GHEA Grapalat" w:hAnsi="GHEA Grapalat"/>
          <w:i w:val="0"/>
          <w:sz w:val="24"/>
          <w:szCs w:val="24"/>
        </w:rPr>
        <w:t xml:space="preserve"> </w:t>
      </w:r>
      <w:r w:rsidRPr="00B02E29">
        <w:rPr>
          <w:rFonts w:ascii="GHEA Grapalat" w:hAnsi="GHEA Grapalat"/>
          <w:i w:val="0"/>
          <w:sz w:val="24"/>
          <w:szCs w:val="24"/>
        </w:rPr>
        <w:t>форме</w:t>
      </w:r>
      <w:r>
        <w:rPr>
          <w:rFonts w:ascii="GHEA Grapalat" w:hAnsi="GHEA Grapalat"/>
          <w:i w:val="0"/>
          <w:sz w:val="24"/>
          <w:szCs w:val="24"/>
        </w:rPr>
        <w:t xml:space="preserve"> </w:t>
      </w:r>
      <w:r w:rsidRPr="00B02E29">
        <w:rPr>
          <w:rFonts w:ascii="GHEA Grapalat" w:hAnsi="GHEA Grapalat"/>
          <w:i w:val="0"/>
          <w:sz w:val="24"/>
          <w:szCs w:val="24"/>
        </w:rPr>
        <w:t>заказчику</w:t>
      </w:r>
      <w:r>
        <w:rPr>
          <w:rFonts w:ascii="GHEA Grapalat" w:hAnsi="GHEA Grapalat"/>
          <w:i w:val="0"/>
          <w:sz w:val="24"/>
          <w:szCs w:val="24"/>
        </w:rPr>
        <w:t xml:space="preserve"> </w:t>
      </w:r>
      <w:r w:rsidRPr="00B02E29">
        <w:rPr>
          <w:rFonts w:ascii="GHEA Grapalat" w:hAnsi="GHEA Grapalat"/>
          <w:i w:val="0"/>
          <w:sz w:val="24"/>
          <w:szCs w:val="24"/>
        </w:rPr>
        <w:t>должно</w:t>
      </w:r>
      <w:r>
        <w:rPr>
          <w:rFonts w:ascii="GHEA Grapalat" w:hAnsi="GHEA Grapalat"/>
          <w:i w:val="0"/>
          <w:sz w:val="24"/>
          <w:szCs w:val="24"/>
        </w:rPr>
        <w:t xml:space="preserve"> </w:t>
      </w:r>
      <w:r w:rsidRPr="00B02E29">
        <w:rPr>
          <w:rFonts w:ascii="GHEA Grapalat" w:hAnsi="GHEA Grapalat"/>
          <w:i w:val="0"/>
          <w:sz w:val="24"/>
          <w:szCs w:val="24"/>
        </w:rPr>
        <w:t>быть</w:t>
      </w:r>
      <w:r>
        <w:rPr>
          <w:rFonts w:ascii="GHEA Grapalat" w:hAnsi="GHEA Grapalat"/>
          <w:i w:val="0"/>
          <w:sz w:val="24"/>
          <w:szCs w:val="24"/>
        </w:rPr>
        <w:t xml:space="preserve"> </w:t>
      </w:r>
      <w:r w:rsidRPr="00B02E29">
        <w:rPr>
          <w:rFonts w:ascii="GHEA Grapalat" w:hAnsi="GHEA Grapalat"/>
          <w:i w:val="0"/>
          <w:sz w:val="24"/>
          <w:szCs w:val="24"/>
        </w:rPr>
        <w:t>представлено</w:t>
      </w:r>
      <w:r>
        <w:rPr>
          <w:rFonts w:ascii="GHEA Grapalat" w:hAnsi="GHEA Grapalat"/>
          <w:i w:val="0"/>
          <w:sz w:val="24"/>
          <w:szCs w:val="24"/>
        </w:rPr>
        <w:t xml:space="preserve"> </w:t>
      </w:r>
      <w:r w:rsidRPr="00B02E29">
        <w:rPr>
          <w:rFonts w:ascii="GHEA Grapalat" w:hAnsi="GHEA Grapalat"/>
          <w:i w:val="0"/>
          <w:sz w:val="24"/>
          <w:szCs w:val="24"/>
        </w:rPr>
        <w:t>письменное</w:t>
      </w:r>
      <w:r>
        <w:rPr>
          <w:rFonts w:ascii="GHEA Grapalat" w:hAnsi="GHEA Grapalat"/>
          <w:i w:val="0"/>
          <w:sz w:val="24"/>
          <w:szCs w:val="24"/>
        </w:rPr>
        <w:t xml:space="preserve"> </w:t>
      </w:r>
      <w:r w:rsidRPr="00B02E29">
        <w:rPr>
          <w:rFonts w:ascii="GHEA Grapalat" w:hAnsi="GHEA Grapalat"/>
          <w:i w:val="0"/>
          <w:sz w:val="24"/>
          <w:szCs w:val="24"/>
        </w:rPr>
        <w:t>заявление.</w:t>
      </w:r>
      <w:r>
        <w:rPr>
          <w:rFonts w:ascii="GHEA Grapalat" w:hAnsi="GHEA Grapalat"/>
          <w:i w:val="0"/>
          <w:sz w:val="24"/>
          <w:szCs w:val="24"/>
        </w:rPr>
        <w:t xml:space="preserve"> </w:t>
      </w:r>
      <w:r w:rsidRPr="00B02E29">
        <w:rPr>
          <w:rFonts w:ascii="GHEA Grapalat" w:hAnsi="GHEA Grapalat"/>
          <w:i w:val="0"/>
          <w:sz w:val="24"/>
          <w:szCs w:val="24"/>
        </w:rPr>
        <w:t>Заказчик</w:t>
      </w:r>
      <w:r>
        <w:rPr>
          <w:rFonts w:ascii="GHEA Grapalat" w:hAnsi="GHEA Grapalat"/>
          <w:i w:val="0"/>
          <w:sz w:val="24"/>
          <w:szCs w:val="24"/>
        </w:rPr>
        <w:t xml:space="preserve"> </w:t>
      </w:r>
      <w:r w:rsidRPr="00B02E29">
        <w:rPr>
          <w:rFonts w:ascii="GHEA Grapalat" w:hAnsi="GHEA Grapalat"/>
          <w:i w:val="0"/>
          <w:sz w:val="24"/>
          <w:szCs w:val="24"/>
        </w:rPr>
        <w:t>обеспечивает</w:t>
      </w:r>
      <w:r>
        <w:rPr>
          <w:rFonts w:ascii="GHEA Grapalat" w:hAnsi="GHEA Grapalat"/>
          <w:i w:val="0"/>
          <w:sz w:val="24"/>
          <w:szCs w:val="24"/>
        </w:rPr>
        <w:t xml:space="preserve"> </w:t>
      </w:r>
      <w:r w:rsidRPr="00B02E29">
        <w:rPr>
          <w:rFonts w:ascii="GHEA Grapalat" w:hAnsi="GHEA Grapalat"/>
          <w:i w:val="0"/>
          <w:sz w:val="24"/>
          <w:szCs w:val="24"/>
        </w:rPr>
        <w:t>бесплатное</w:t>
      </w:r>
      <w:r>
        <w:rPr>
          <w:rFonts w:ascii="GHEA Grapalat" w:hAnsi="GHEA Grapalat"/>
          <w:i w:val="0"/>
          <w:sz w:val="24"/>
          <w:szCs w:val="24"/>
        </w:rPr>
        <w:t xml:space="preserve"> </w:t>
      </w:r>
      <w:r w:rsidRPr="00B02E29">
        <w:rPr>
          <w:rFonts w:ascii="GHEA Grapalat" w:hAnsi="GHEA Grapalat"/>
          <w:i w:val="0"/>
          <w:sz w:val="24"/>
          <w:szCs w:val="24"/>
        </w:rPr>
        <w:t>предоставление</w:t>
      </w:r>
      <w:r>
        <w:rPr>
          <w:rFonts w:ascii="GHEA Grapalat" w:hAnsi="GHEA Grapalat"/>
          <w:i w:val="0"/>
          <w:sz w:val="24"/>
          <w:szCs w:val="24"/>
        </w:rPr>
        <w:t xml:space="preserve"> </w:t>
      </w:r>
      <w:r w:rsidRPr="00B02E29">
        <w:rPr>
          <w:rFonts w:ascii="GHEA Grapalat" w:hAnsi="GHEA Grapalat"/>
          <w:i w:val="0"/>
          <w:sz w:val="24"/>
          <w:szCs w:val="24"/>
        </w:rPr>
        <w:t>приглашения</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бумажной</w:t>
      </w:r>
      <w:r>
        <w:rPr>
          <w:rFonts w:ascii="GHEA Grapalat" w:hAnsi="GHEA Grapalat"/>
          <w:i w:val="0"/>
          <w:sz w:val="24"/>
          <w:szCs w:val="24"/>
        </w:rPr>
        <w:t xml:space="preserve"> </w:t>
      </w:r>
      <w:r w:rsidRPr="00B02E29">
        <w:rPr>
          <w:rFonts w:ascii="GHEA Grapalat" w:hAnsi="GHEA Grapalat"/>
          <w:i w:val="0"/>
          <w:sz w:val="24"/>
          <w:szCs w:val="24"/>
        </w:rPr>
        <w:t>форме</w:t>
      </w:r>
      <w:r>
        <w:rPr>
          <w:rFonts w:ascii="GHEA Grapalat" w:hAnsi="GHEA Grapalat"/>
          <w:i w:val="0"/>
          <w:sz w:val="24"/>
          <w:szCs w:val="24"/>
        </w:rPr>
        <w:t>:</w:t>
      </w:r>
    </w:p>
    <w:p w:rsidR="001252FE" w:rsidRPr="00B02E29" w:rsidRDefault="001252FE" w:rsidP="001252FE">
      <w:pPr>
        <w:pStyle w:val="BodyTextIndent"/>
        <w:widowControl w:val="0"/>
        <w:spacing w:after="160" w:line="240" w:lineRule="auto"/>
        <w:ind w:firstLine="567"/>
        <w:contextualSpacing/>
        <w:rPr>
          <w:rFonts w:ascii="GHEA Grapalat" w:hAnsi="GHEA Grapalat"/>
          <w:i w:val="0"/>
          <w:sz w:val="24"/>
          <w:szCs w:val="24"/>
        </w:rPr>
      </w:pPr>
      <w:r w:rsidRPr="00B02E29">
        <w:rPr>
          <w:rFonts w:ascii="GHEA Grapalat" w:hAnsi="GHEA Grapalat"/>
          <w:i w:val="0"/>
          <w:sz w:val="24"/>
          <w:szCs w:val="24"/>
        </w:rPr>
        <w:t>При</w:t>
      </w:r>
      <w:r>
        <w:rPr>
          <w:rFonts w:ascii="GHEA Grapalat" w:hAnsi="GHEA Grapalat"/>
          <w:i w:val="0"/>
          <w:sz w:val="24"/>
          <w:szCs w:val="24"/>
        </w:rPr>
        <w:t xml:space="preserve"> </w:t>
      </w:r>
      <w:r w:rsidRPr="00B02E29">
        <w:rPr>
          <w:rFonts w:ascii="GHEA Grapalat" w:hAnsi="GHEA Grapalat"/>
          <w:i w:val="0"/>
          <w:sz w:val="24"/>
          <w:szCs w:val="24"/>
        </w:rPr>
        <w:t>наличии</w:t>
      </w:r>
      <w:r>
        <w:rPr>
          <w:rFonts w:ascii="GHEA Grapalat" w:hAnsi="GHEA Grapalat"/>
          <w:i w:val="0"/>
          <w:sz w:val="24"/>
          <w:szCs w:val="24"/>
        </w:rPr>
        <w:t xml:space="preserve"> </w:t>
      </w:r>
      <w:r w:rsidRPr="00B02E29">
        <w:rPr>
          <w:rFonts w:ascii="GHEA Grapalat" w:hAnsi="GHEA Grapalat"/>
          <w:i w:val="0"/>
          <w:sz w:val="24"/>
          <w:szCs w:val="24"/>
        </w:rPr>
        <w:t>требования</w:t>
      </w:r>
      <w:r>
        <w:rPr>
          <w:rFonts w:ascii="GHEA Grapalat" w:hAnsi="GHEA Grapalat"/>
          <w:i w:val="0"/>
          <w:sz w:val="24"/>
          <w:szCs w:val="24"/>
        </w:rPr>
        <w:t xml:space="preserve"> </w:t>
      </w:r>
      <w:r w:rsidRPr="00B02E29">
        <w:rPr>
          <w:rFonts w:ascii="GHEA Grapalat" w:hAnsi="GHEA Grapalat"/>
          <w:i w:val="0"/>
          <w:sz w:val="24"/>
          <w:szCs w:val="24"/>
        </w:rPr>
        <w:t>о</w:t>
      </w:r>
      <w:r>
        <w:rPr>
          <w:rFonts w:ascii="GHEA Grapalat" w:hAnsi="GHEA Grapalat"/>
          <w:i w:val="0"/>
          <w:sz w:val="24"/>
          <w:szCs w:val="24"/>
        </w:rPr>
        <w:t xml:space="preserve"> </w:t>
      </w:r>
      <w:r w:rsidRPr="00B02E29">
        <w:rPr>
          <w:rFonts w:ascii="GHEA Grapalat" w:hAnsi="GHEA Grapalat"/>
          <w:i w:val="0"/>
          <w:sz w:val="24"/>
          <w:szCs w:val="24"/>
        </w:rPr>
        <w:t>предоставлении</w:t>
      </w:r>
      <w:r>
        <w:rPr>
          <w:rFonts w:ascii="GHEA Grapalat" w:hAnsi="GHEA Grapalat"/>
          <w:i w:val="0"/>
          <w:sz w:val="24"/>
          <w:szCs w:val="24"/>
        </w:rPr>
        <w:t xml:space="preserve"> </w:t>
      </w:r>
      <w:r w:rsidRPr="00B02E29">
        <w:rPr>
          <w:rFonts w:ascii="GHEA Grapalat" w:hAnsi="GHEA Grapalat"/>
          <w:i w:val="0"/>
          <w:sz w:val="24"/>
          <w:szCs w:val="24"/>
        </w:rPr>
        <w:t>приглашения</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электронной</w:t>
      </w:r>
      <w:r>
        <w:rPr>
          <w:rFonts w:ascii="GHEA Grapalat" w:hAnsi="GHEA Grapalat"/>
          <w:i w:val="0"/>
          <w:sz w:val="24"/>
          <w:szCs w:val="24"/>
        </w:rPr>
        <w:t xml:space="preserve"> </w:t>
      </w:r>
      <w:r w:rsidRPr="00B02E29">
        <w:rPr>
          <w:rFonts w:ascii="GHEA Grapalat" w:hAnsi="GHEA Grapalat"/>
          <w:i w:val="0"/>
          <w:sz w:val="24"/>
          <w:szCs w:val="24"/>
        </w:rPr>
        <w:t>форме</w:t>
      </w:r>
      <w:r>
        <w:rPr>
          <w:rFonts w:ascii="GHEA Grapalat" w:hAnsi="GHEA Grapalat"/>
          <w:i w:val="0"/>
          <w:sz w:val="24"/>
          <w:szCs w:val="24"/>
        </w:rPr>
        <w:t xml:space="preserve"> </w:t>
      </w:r>
      <w:r w:rsidRPr="00B02E29">
        <w:rPr>
          <w:rFonts w:ascii="GHEA Grapalat" w:hAnsi="GHEA Grapalat"/>
          <w:i w:val="0"/>
          <w:sz w:val="24"/>
          <w:szCs w:val="24"/>
        </w:rPr>
        <w:t>заказчик</w:t>
      </w:r>
      <w:r>
        <w:rPr>
          <w:rFonts w:ascii="GHEA Grapalat" w:hAnsi="GHEA Grapalat"/>
          <w:i w:val="0"/>
          <w:sz w:val="24"/>
          <w:szCs w:val="24"/>
        </w:rPr>
        <w:t xml:space="preserve"> </w:t>
      </w:r>
      <w:r w:rsidRPr="00B02E29">
        <w:rPr>
          <w:rFonts w:ascii="GHEA Grapalat" w:hAnsi="GHEA Grapalat"/>
          <w:i w:val="0"/>
          <w:sz w:val="24"/>
          <w:szCs w:val="24"/>
        </w:rPr>
        <w:t>обеспечивает</w:t>
      </w:r>
      <w:r>
        <w:rPr>
          <w:rFonts w:ascii="GHEA Grapalat" w:hAnsi="GHEA Grapalat"/>
          <w:i w:val="0"/>
          <w:sz w:val="24"/>
          <w:szCs w:val="24"/>
        </w:rPr>
        <w:t xml:space="preserve"> </w:t>
      </w:r>
      <w:r w:rsidRPr="00B02E29">
        <w:rPr>
          <w:rFonts w:ascii="GHEA Grapalat" w:hAnsi="GHEA Grapalat"/>
          <w:i w:val="0"/>
          <w:sz w:val="24"/>
          <w:szCs w:val="24"/>
        </w:rPr>
        <w:t>бесплатное</w:t>
      </w:r>
      <w:r>
        <w:rPr>
          <w:rFonts w:ascii="GHEA Grapalat" w:hAnsi="GHEA Grapalat"/>
          <w:i w:val="0"/>
          <w:sz w:val="24"/>
          <w:szCs w:val="24"/>
        </w:rPr>
        <w:t xml:space="preserve"> </w:t>
      </w:r>
      <w:r w:rsidRPr="00B02E29">
        <w:rPr>
          <w:rFonts w:ascii="GHEA Grapalat" w:hAnsi="GHEA Grapalat"/>
          <w:i w:val="0"/>
          <w:sz w:val="24"/>
          <w:szCs w:val="24"/>
        </w:rPr>
        <w:t>предоставление</w:t>
      </w:r>
      <w:r>
        <w:rPr>
          <w:rFonts w:ascii="GHEA Grapalat" w:hAnsi="GHEA Grapalat"/>
          <w:i w:val="0"/>
          <w:sz w:val="24"/>
          <w:szCs w:val="24"/>
        </w:rPr>
        <w:t xml:space="preserve"> </w:t>
      </w:r>
      <w:r w:rsidRPr="00B02E29">
        <w:rPr>
          <w:rFonts w:ascii="GHEA Grapalat" w:hAnsi="GHEA Grapalat"/>
          <w:i w:val="0"/>
          <w:sz w:val="24"/>
          <w:szCs w:val="24"/>
        </w:rPr>
        <w:t>приглашения</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электронной</w:t>
      </w:r>
      <w:r>
        <w:rPr>
          <w:rFonts w:ascii="GHEA Grapalat" w:hAnsi="GHEA Grapalat"/>
          <w:i w:val="0"/>
          <w:sz w:val="24"/>
          <w:szCs w:val="24"/>
        </w:rPr>
        <w:t xml:space="preserve"> </w:t>
      </w:r>
      <w:r w:rsidRPr="00B02E29">
        <w:rPr>
          <w:rFonts w:ascii="GHEA Grapalat" w:hAnsi="GHEA Grapalat"/>
          <w:i w:val="0"/>
          <w:sz w:val="24"/>
          <w:szCs w:val="24"/>
        </w:rPr>
        <w:t>форме</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течение</w:t>
      </w:r>
      <w:r>
        <w:rPr>
          <w:rFonts w:ascii="GHEA Grapalat" w:hAnsi="GHEA Grapalat"/>
          <w:i w:val="0"/>
          <w:sz w:val="24"/>
          <w:szCs w:val="24"/>
        </w:rPr>
        <w:t xml:space="preserve"> </w:t>
      </w:r>
      <w:r w:rsidRPr="00B02E29">
        <w:rPr>
          <w:rFonts w:ascii="GHEA Grapalat" w:hAnsi="GHEA Grapalat"/>
          <w:i w:val="0"/>
          <w:sz w:val="24"/>
          <w:szCs w:val="24"/>
        </w:rPr>
        <w:t>рабочего</w:t>
      </w:r>
      <w:r>
        <w:rPr>
          <w:rFonts w:ascii="GHEA Grapalat" w:hAnsi="GHEA Grapalat"/>
          <w:i w:val="0"/>
          <w:sz w:val="24"/>
          <w:szCs w:val="24"/>
        </w:rPr>
        <w:t xml:space="preserve"> </w:t>
      </w:r>
      <w:r w:rsidRPr="00B02E29">
        <w:rPr>
          <w:rFonts w:ascii="GHEA Grapalat" w:hAnsi="GHEA Grapalat"/>
          <w:i w:val="0"/>
          <w:sz w:val="24"/>
          <w:szCs w:val="24"/>
        </w:rPr>
        <w:t>дня,</w:t>
      </w:r>
      <w:r>
        <w:rPr>
          <w:rFonts w:ascii="GHEA Grapalat" w:hAnsi="GHEA Grapalat"/>
          <w:i w:val="0"/>
          <w:sz w:val="24"/>
          <w:szCs w:val="24"/>
        </w:rPr>
        <w:t xml:space="preserve"> </w:t>
      </w:r>
      <w:r w:rsidRPr="00B02E29">
        <w:rPr>
          <w:rFonts w:ascii="GHEA Grapalat" w:hAnsi="GHEA Grapalat"/>
          <w:i w:val="0"/>
          <w:sz w:val="24"/>
          <w:szCs w:val="24"/>
        </w:rPr>
        <w:t>следующего</w:t>
      </w:r>
      <w:r>
        <w:rPr>
          <w:rFonts w:ascii="GHEA Grapalat" w:hAnsi="GHEA Grapalat"/>
          <w:i w:val="0"/>
          <w:sz w:val="24"/>
          <w:szCs w:val="24"/>
        </w:rPr>
        <w:t xml:space="preserve"> </w:t>
      </w:r>
      <w:r w:rsidRPr="00B02E29">
        <w:rPr>
          <w:rFonts w:ascii="GHEA Grapalat" w:hAnsi="GHEA Grapalat"/>
          <w:i w:val="0"/>
          <w:sz w:val="24"/>
          <w:szCs w:val="24"/>
        </w:rPr>
        <w:t>за</w:t>
      </w:r>
      <w:r>
        <w:rPr>
          <w:rFonts w:ascii="GHEA Grapalat" w:hAnsi="GHEA Grapalat"/>
          <w:i w:val="0"/>
          <w:sz w:val="24"/>
          <w:szCs w:val="24"/>
        </w:rPr>
        <w:t xml:space="preserve"> </w:t>
      </w:r>
      <w:r w:rsidRPr="00B02E29">
        <w:rPr>
          <w:rFonts w:ascii="GHEA Grapalat" w:hAnsi="GHEA Grapalat"/>
          <w:i w:val="0"/>
          <w:sz w:val="24"/>
          <w:szCs w:val="24"/>
        </w:rPr>
        <w:t>днем</w:t>
      </w:r>
      <w:r>
        <w:rPr>
          <w:rFonts w:ascii="GHEA Grapalat" w:hAnsi="GHEA Grapalat"/>
          <w:i w:val="0"/>
          <w:sz w:val="24"/>
          <w:szCs w:val="24"/>
        </w:rPr>
        <w:t xml:space="preserve"> </w:t>
      </w:r>
      <w:r w:rsidRPr="00B02E29">
        <w:rPr>
          <w:rFonts w:ascii="GHEA Grapalat" w:hAnsi="GHEA Grapalat"/>
          <w:i w:val="0"/>
          <w:sz w:val="24"/>
          <w:szCs w:val="24"/>
        </w:rPr>
        <w:t>получения</w:t>
      </w:r>
      <w:r>
        <w:rPr>
          <w:rFonts w:ascii="GHEA Grapalat" w:hAnsi="GHEA Grapalat"/>
          <w:i w:val="0"/>
          <w:sz w:val="24"/>
          <w:szCs w:val="24"/>
        </w:rPr>
        <w:t xml:space="preserve"> </w:t>
      </w:r>
      <w:r w:rsidRPr="00B02E29">
        <w:rPr>
          <w:rFonts w:ascii="GHEA Grapalat" w:hAnsi="GHEA Grapalat"/>
          <w:i w:val="0"/>
          <w:sz w:val="24"/>
          <w:szCs w:val="24"/>
        </w:rPr>
        <w:t>заявления.</w:t>
      </w:r>
      <w:r>
        <w:rPr>
          <w:rFonts w:ascii="GHEA Grapalat" w:hAnsi="GHEA Grapalat"/>
          <w:i w:val="0"/>
          <w:sz w:val="24"/>
          <w:szCs w:val="24"/>
        </w:rPr>
        <w:t xml:space="preserve"> </w:t>
      </w:r>
    </w:p>
    <w:p w:rsidR="001252FE" w:rsidRPr="00B02E29" w:rsidRDefault="001252FE" w:rsidP="001252FE">
      <w:pPr>
        <w:pStyle w:val="BodyTextIndent"/>
        <w:widowControl w:val="0"/>
        <w:spacing w:after="160" w:line="240" w:lineRule="auto"/>
        <w:ind w:firstLine="567"/>
        <w:contextualSpacing/>
        <w:rPr>
          <w:rFonts w:ascii="GHEA Grapalat" w:hAnsi="GHEA Grapalat"/>
          <w:i w:val="0"/>
          <w:sz w:val="24"/>
          <w:szCs w:val="24"/>
        </w:rPr>
      </w:pPr>
      <w:r w:rsidRPr="00B02E29">
        <w:rPr>
          <w:rFonts w:ascii="GHEA Grapalat" w:hAnsi="GHEA Grapalat"/>
          <w:i w:val="0"/>
          <w:sz w:val="24"/>
          <w:szCs w:val="24"/>
        </w:rPr>
        <w:t>Неполучение</w:t>
      </w:r>
      <w:r>
        <w:rPr>
          <w:rFonts w:ascii="GHEA Grapalat" w:hAnsi="GHEA Grapalat"/>
          <w:i w:val="0"/>
          <w:sz w:val="24"/>
          <w:szCs w:val="24"/>
        </w:rPr>
        <w:t xml:space="preserve"> </w:t>
      </w:r>
      <w:r w:rsidRPr="00B02E29">
        <w:rPr>
          <w:rFonts w:ascii="GHEA Grapalat" w:hAnsi="GHEA Grapalat"/>
          <w:i w:val="0"/>
          <w:sz w:val="24"/>
          <w:szCs w:val="24"/>
        </w:rPr>
        <w:t>приглашения</w:t>
      </w:r>
      <w:r>
        <w:rPr>
          <w:rFonts w:ascii="GHEA Grapalat" w:hAnsi="GHEA Grapalat"/>
          <w:i w:val="0"/>
          <w:sz w:val="24"/>
          <w:szCs w:val="24"/>
        </w:rPr>
        <w:t xml:space="preserve"> </w:t>
      </w:r>
      <w:r w:rsidRPr="00B02E29">
        <w:rPr>
          <w:rFonts w:ascii="GHEA Grapalat" w:hAnsi="GHEA Grapalat"/>
          <w:i w:val="0"/>
          <w:sz w:val="24"/>
          <w:szCs w:val="24"/>
        </w:rPr>
        <w:t>не</w:t>
      </w:r>
      <w:r>
        <w:rPr>
          <w:rFonts w:ascii="GHEA Grapalat" w:hAnsi="GHEA Grapalat"/>
          <w:i w:val="0"/>
          <w:sz w:val="24"/>
          <w:szCs w:val="24"/>
        </w:rPr>
        <w:t xml:space="preserve"> </w:t>
      </w:r>
      <w:r w:rsidRPr="00B02E29">
        <w:rPr>
          <w:rFonts w:ascii="GHEA Grapalat" w:hAnsi="GHEA Grapalat"/>
          <w:i w:val="0"/>
          <w:sz w:val="24"/>
          <w:szCs w:val="24"/>
        </w:rPr>
        <w:t>ограничивает</w:t>
      </w:r>
      <w:r>
        <w:rPr>
          <w:rFonts w:ascii="GHEA Grapalat" w:hAnsi="GHEA Grapalat"/>
          <w:i w:val="0"/>
          <w:sz w:val="24"/>
          <w:szCs w:val="24"/>
        </w:rPr>
        <w:t xml:space="preserve"> </w:t>
      </w:r>
      <w:r w:rsidRPr="00B02E29">
        <w:rPr>
          <w:rFonts w:ascii="GHEA Grapalat" w:hAnsi="GHEA Grapalat"/>
          <w:i w:val="0"/>
          <w:sz w:val="24"/>
          <w:szCs w:val="24"/>
        </w:rPr>
        <w:t>права</w:t>
      </w:r>
      <w:r>
        <w:rPr>
          <w:rFonts w:ascii="GHEA Grapalat" w:hAnsi="GHEA Grapalat"/>
          <w:i w:val="0"/>
          <w:sz w:val="24"/>
          <w:szCs w:val="24"/>
        </w:rPr>
        <w:t xml:space="preserve"> </w:t>
      </w:r>
      <w:r w:rsidRPr="00B02E29">
        <w:rPr>
          <w:rFonts w:ascii="GHEA Grapalat" w:hAnsi="GHEA Grapalat"/>
          <w:i w:val="0"/>
          <w:sz w:val="24"/>
          <w:szCs w:val="24"/>
        </w:rPr>
        <w:t>участника</w:t>
      </w:r>
      <w:r>
        <w:rPr>
          <w:rFonts w:ascii="GHEA Grapalat" w:hAnsi="GHEA Grapalat"/>
          <w:i w:val="0"/>
          <w:sz w:val="24"/>
          <w:szCs w:val="24"/>
        </w:rPr>
        <w:t xml:space="preserve"> </w:t>
      </w:r>
      <w:r w:rsidRPr="00B02E29">
        <w:rPr>
          <w:rFonts w:ascii="GHEA Grapalat" w:hAnsi="GHEA Grapalat"/>
          <w:i w:val="0"/>
          <w:sz w:val="24"/>
          <w:szCs w:val="24"/>
        </w:rPr>
        <w:t>на</w:t>
      </w:r>
      <w:r>
        <w:rPr>
          <w:rFonts w:ascii="GHEA Grapalat" w:hAnsi="GHEA Grapalat"/>
          <w:i w:val="0"/>
          <w:sz w:val="24"/>
          <w:szCs w:val="24"/>
        </w:rPr>
        <w:t xml:space="preserve"> </w:t>
      </w:r>
      <w:r w:rsidRPr="00B02E29">
        <w:rPr>
          <w:rFonts w:ascii="GHEA Grapalat" w:hAnsi="GHEA Grapalat"/>
          <w:i w:val="0"/>
          <w:sz w:val="24"/>
          <w:szCs w:val="24"/>
        </w:rPr>
        <w:t>участие</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настоящей</w:t>
      </w:r>
      <w:r>
        <w:rPr>
          <w:rFonts w:ascii="GHEA Grapalat" w:hAnsi="GHEA Grapalat"/>
          <w:i w:val="0"/>
          <w:sz w:val="24"/>
          <w:szCs w:val="24"/>
        </w:rPr>
        <w:t xml:space="preserve"> </w:t>
      </w:r>
      <w:r w:rsidRPr="00B02E29">
        <w:rPr>
          <w:rFonts w:ascii="GHEA Grapalat" w:hAnsi="GHEA Grapalat"/>
          <w:i w:val="0"/>
          <w:sz w:val="24"/>
          <w:szCs w:val="24"/>
        </w:rPr>
        <w:t>процедуре.</w:t>
      </w:r>
      <w:r>
        <w:rPr>
          <w:rFonts w:ascii="GHEA Grapalat" w:hAnsi="GHEA Grapalat"/>
          <w:i w:val="0"/>
          <w:sz w:val="24"/>
          <w:szCs w:val="24"/>
        </w:rPr>
        <w:t xml:space="preserve"> </w:t>
      </w:r>
    </w:p>
    <w:p w:rsidR="001252FE" w:rsidRPr="00445565" w:rsidRDefault="001252FE" w:rsidP="001252FE">
      <w:pPr>
        <w:pStyle w:val="BodyTextIndent"/>
        <w:widowControl w:val="0"/>
        <w:spacing w:line="240" w:lineRule="auto"/>
        <w:ind w:firstLine="567"/>
        <w:contextualSpacing/>
        <w:rPr>
          <w:rFonts w:ascii="GHEA Grapalat" w:hAnsi="GHEA Grapalat"/>
          <w:i w:val="0"/>
          <w:sz w:val="16"/>
          <w:szCs w:val="16"/>
        </w:rPr>
      </w:pPr>
      <w:r w:rsidRPr="00B02E29">
        <w:rPr>
          <w:rFonts w:ascii="GHEA Grapalat" w:hAnsi="GHEA Grapalat"/>
          <w:i w:val="0"/>
          <w:sz w:val="24"/>
          <w:szCs w:val="24"/>
        </w:rPr>
        <w:t>Заявки</w:t>
      </w:r>
      <w:r>
        <w:rPr>
          <w:rFonts w:ascii="GHEA Grapalat" w:hAnsi="GHEA Grapalat"/>
          <w:i w:val="0"/>
          <w:sz w:val="24"/>
          <w:szCs w:val="24"/>
        </w:rPr>
        <w:t xml:space="preserve"> </w:t>
      </w:r>
      <w:r w:rsidRPr="00B02E29">
        <w:rPr>
          <w:rFonts w:ascii="GHEA Grapalat" w:hAnsi="GHEA Grapalat"/>
          <w:i w:val="0"/>
          <w:sz w:val="24"/>
          <w:szCs w:val="24"/>
        </w:rPr>
        <w:t>на</w:t>
      </w:r>
      <w:r>
        <w:rPr>
          <w:rFonts w:ascii="GHEA Grapalat" w:hAnsi="GHEA Grapalat"/>
          <w:i w:val="0"/>
          <w:sz w:val="24"/>
          <w:szCs w:val="24"/>
        </w:rPr>
        <w:t xml:space="preserve"> </w:t>
      </w:r>
      <w:r w:rsidRPr="00B02E29">
        <w:rPr>
          <w:rFonts w:ascii="GHEA Grapalat" w:hAnsi="GHEA Grapalat"/>
          <w:i w:val="0"/>
          <w:sz w:val="24"/>
          <w:szCs w:val="24"/>
        </w:rPr>
        <w:t>запрос</w:t>
      </w:r>
      <w:r>
        <w:rPr>
          <w:rFonts w:ascii="GHEA Grapalat" w:hAnsi="GHEA Grapalat"/>
          <w:i w:val="0"/>
          <w:sz w:val="24"/>
          <w:szCs w:val="24"/>
        </w:rPr>
        <w:t xml:space="preserve"> </w:t>
      </w:r>
      <w:r w:rsidRPr="00B02E29">
        <w:rPr>
          <w:rFonts w:ascii="GHEA Grapalat" w:hAnsi="GHEA Grapalat"/>
          <w:i w:val="0"/>
          <w:sz w:val="24"/>
          <w:szCs w:val="24"/>
        </w:rPr>
        <w:t>котировок</w:t>
      </w:r>
      <w:r>
        <w:rPr>
          <w:rFonts w:ascii="GHEA Grapalat" w:hAnsi="GHEA Grapalat"/>
          <w:i w:val="0"/>
          <w:sz w:val="24"/>
          <w:szCs w:val="24"/>
        </w:rPr>
        <w:t xml:space="preserve"> </w:t>
      </w:r>
      <w:r w:rsidRPr="00B02E29">
        <w:rPr>
          <w:rFonts w:ascii="GHEA Grapalat" w:hAnsi="GHEA Grapalat"/>
          <w:i w:val="0"/>
          <w:sz w:val="24"/>
          <w:szCs w:val="24"/>
        </w:rPr>
        <w:t>необходимо</w:t>
      </w:r>
      <w:r>
        <w:rPr>
          <w:rFonts w:ascii="GHEA Grapalat" w:hAnsi="GHEA Grapalat"/>
          <w:i w:val="0"/>
          <w:sz w:val="24"/>
          <w:szCs w:val="24"/>
        </w:rPr>
        <w:t xml:space="preserve"> </w:t>
      </w:r>
      <w:r w:rsidRPr="00B02E29">
        <w:rPr>
          <w:rFonts w:ascii="GHEA Grapalat" w:hAnsi="GHEA Grapalat"/>
          <w:i w:val="0"/>
          <w:sz w:val="24"/>
          <w:szCs w:val="24"/>
        </w:rPr>
        <w:t>подавать</w:t>
      </w:r>
      <w:r>
        <w:rPr>
          <w:rFonts w:ascii="GHEA Grapalat" w:hAnsi="GHEA Grapalat"/>
          <w:i w:val="0"/>
          <w:sz w:val="24"/>
          <w:szCs w:val="24"/>
        </w:rPr>
        <w:t xml:space="preserve"> </w:t>
      </w:r>
      <w:r w:rsidRPr="00B02E29">
        <w:rPr>
          <w:rFonts w:ascii="GHEA Grapalat" w:hAnsi="GHEA Grapalat"/>
          <w:i w:val="0"/>
          <w:sz w:val="24"/>
          <w:szCs w:val="24"/>
        </w:rPr>
        <w:t>по</w:t>
      </w:r>
      <w:r>
        <w:rPr>
          <w:rFonts w:ascii="GHEA Grapalat" w:hAnsi="GHEA Grapalat"/>
          <w:i w:val="0"/>
          <w:sz w:val="24"/>
          <w:szCs w:val="24"/>
        </w:rPr>
        <w:t xml:space="preserve"> </w:t>
      </w:r>
      <w:r w:rsidRPr="00B02E29">
        <w:rPr>
          <w:rFonts w:ascii="GHEA Grapalat" w:hAnsi="GHEA Grapalat"/>
          <w:i w:val="0"/>
          <w:sz w:val="24"/>
          <w:szCs w:val="24"/>
        </w:rPr>
        <w:t>а</w:t>
      </w:r>
      <w:r>
        <w:rPr>
          <w:rFonts w:ascii="GHEA Grapalat" w:hAnsi="GHEA Grapalat"/>
          <w:i w:val="0"/>
          <w:sz w:val="24"/>
          <w:szCs w:val="24"/>
        </w:rPr>
        <w:t xml:space="preserve">дресу </w:t>
      </w:r>
      <w:r w:rsidRPr="00445565">
        <w:rPr>
          <w:rFonts w:ascii="GHEA Grapalat" w:hAnsi="GHEA Grapalat"/>
          <w:b/>
          <w:i w:val="0"/>
          <w:sz w:val="24"/>
          <w:szCs w:val="24"/>
        </w:rPr>
        <w:t>г.</w:t>
      </w:r>
      <w:r w:rsidRPr="00445565">
        <w:rPr>
          <w:rFonts w:ascii="GHEA Grapalat" w:hAnsi="GHEA Grapalat"/>
          <w:b/>
          <w:i w:val="0"/>
          <w:sz w:val="24"/>
          <w:szCs w:val="24"/>
          <w:lang w:val="hy-AM"/>
        </w:rPr>
        <w:t xml:space="preserve"> </w:t>
      </w:r>
      <w:r w:rsidRPr="00445565">
        <w:rPr>
          <w:rFonts w:ascii="GHEA Grapalat" w:hAnsi="GHEA Grapalat"/>
          <w:b/>
          <w:i w:val="0"/>
          <w:sz w:val="24"/>
          <w:szCs w:val="24"/>
        </w:rPr>
        <w:t>Ереван, ул. М.</w:t>
      </w:r>
      <w:r w:rsidRPr="00445565">
        <w:rPr>
          <w:rFonts w:ascii="GHEA Grapalat" w:hAnsi="GHEA Grapalat"/>
          <w:b/>
          <w:i w:val="0"/>
          <w:sz w:val="24"/>
          <w:szCs w:val="24"/>
          <w:lang w:val="hy-AM"/>
        </w:rPr>
        <w:t xml:space="preserve"> </w:t>
      </w:r>
      <w:r w:rsidRPr="00445565">
        <w:rPr>
          <w:rFonts w:ascii="GHEA Grapalat" w:hAnsi="GHEA Grapalat"/>
          <w:b/>
          <w:i w:val="0"/>
          <w:sz w:val="24"/>
          <w:szCs w:val="24"/>
        </w:rPr>
        <w:t>Гераци, д. 12</w:t>
      </w:r>
      <w:r>
        <w:rPr>
          <w:rFonts w:ascii="GHEA Grapalat" w:hAnsi="GHEA Grapalat"/>
          <w:i w:val="0"/>
          <w:sz w:val="16"/>
          <w:szCs w:val="16"/>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документарной</w:t>
      </w:r>
      <w:r>
        <w:rPr>
          <w:rFonts w:ascii="GHEA Grapalat" w:hAnsi="GHEA Grapalat"/>
          <w:i w:val="0"/>
          <w:sz w:val="24"/>
          <w:szCs w:val="24"/>
        </w:rPr>
        <w:t xml:space="preserve"> </w:t>
      </w:r>
      <w:r w:rsidRPr="00B02E29">
        <w:rPr>
          <w:rFonts w:ascii="GHEA Grapalat" w:hAnsi="GHEA Grapalat"/>
          <w:i w:val="0"/>
          <w:sz w:val="24"/>
          <w:szCs w:val="24"/>
        </w:rPr>
        <w:t>форме,</w:t>
      </w:r>
      <w:r>
        <w:rPr>
          <w:rFonts w:ascii="GHEA Grapalat" w:hAnsi="GHEA Grapalat"/>
          <w:i w:val="0"/>
          <w:sz w:val="24"/>
          <w:szCs w:val="24"/>
        </w:rPr>
        <w:t xml:space="preserve"> </w:t>
      </w:r>
      <w:r w:rsidRPr="00445565">
        <w:rPr>
          <w:rFonts w:ascii="GHEA Grapalat" w:hAnsi="GHEA Grapalat"/>
          <w:b/>
          <w:i w:val="0"/>
          <w:sz w:val="24"/>
          <w:szCs w:val="24"/>
        </w:rPr>
        <w:t>до 1</w:t>
      </w:r>
      <w:r w:rsidR="00624AF9">
        <w:rPr>
          <w:rFonts w:ascii="GHEA Grapalat" w:hAnsi="GHEA Grapalat"/>
          <w:b/>
          <w:i w:val="0"/>
          <w:sz w:val="24"/>
          <w:szCs w:val="24"/>
        </w:rPr>
        <w:t>0</w:t>
      </w:r>
      <w:r w:rsidRPr="00445565">
        <w:rPr>
          <w:rFonts w:ascii="GHEA Grapalat" w:hAnsi="GHEA Grapalat"/>
          <w:b/>
          <w:i w:val="0"/>
          <w:sz w:val="24"/>
          <w:szCs w:val="24"/>
        </w:rPr>
        <w:t>:00 часов 7-го дня</w:t>
      </w:r>
      <w:r>
        <w:rPr>
          <w:rFonts w:ascii="GHEA Grapalat" w:hAnsi="GHEA Grapalat"/>
          <w:i w:val="0"/>
          <w:sz w:val="24"/>
          <w:szCs w:val="24"/>
        </w:rPr>
        <w:t xml:space="preserve"> </w:t>
      </w:r>
      <w:r w:rsidRPr="00B02E29">
        <w:rPr>
          <w:rFonts w:ascii="GHEA Grapalat" w:hAnsi="GHEA Grapalat"/>
          <w:i w:val="0"/>
          <w:sz w:val="24"/>
          <w:szCs w:val="24"/>
        </w:rPr>
        <w:t>со</w:t>
      </w:r>
      <w:r>
        <w:rPr>
          <w:rFonts w:ascii="GHEA Grapalat" w:hAnsi="GHEA Grapalat"/>
          <w:i w:val="0"/>
          <w:sz w:val="24"/>
          <w:szCs w:val="24"/>
        </w:rPr>
        <w:t xml:space="preserve"> </w:t>
      </w:r>
      <w:r w:rsidRPr="00B02E29">
        <w:rPr>
          <w:rFonts w:ascii="GHEA Grapalat" w:hAnsi="GHEA Grapalat"/>
          <w:i w:val="0"/>
          <w:sz w:val="24"/>
          <w:szCs w:val="24"/>
        </w:rPr>
        <w:t>дня</w:t>
      </w:r>
      <w:r>
        <w:rPr>
          <w:rFonts w:ascii="GHEA Grapalat" w:hAnsi="GHEA Grapalat"/>
          <w:i w:val="0"/>
          <w:sz w:val="24"/>
          <w:szCs w:val="24"/>
        </w:rPr>
        <w:t xml:space="preserve"> </w:t>
      </w:r>
      <w:r w:rsidRPr="00B02E29">
        <w:rPr>
          <w:rFonts w:ascii="GHEA Grapalat" w:hAnsi="GHEA Grapalat"/>
          <w:i w:val="0"/>
          <w:sz w:val="24"/>
          <w:szCs w:val="24"/>
        </w:rPr>
        <w:t>опубликования</w:t>
      </w:r>
      <w:r>
        <w:rPr>
          <w:rFonts w:ascii="GHEA Grapalat" w:hAnsi="GHEA Grapalat"/>
          <w:i w:val="0"/>
          <w:sz w:val="24"/>
          <w:szCs w:val="24"/>
        </w:rPr>
        <w:t xml:space="preserve"> </w:t>
      </w:r>
      <w:r w:rsidRPr="00B02E29">
        <w:rPr>
          <w:rFonts w:ascii="GHEA Grapalat" w:hAnsi="GHEA Grapalat"/>
          <w:i w:val="0"/>
          <w:sz w:val="24"/>
          <w:szCs w:val="24"/>
        </w:rPr>
        <w:t>настоящего</w:t>
      </w:r>
      <w:r>
        <w:rPr>
          <w:rFonts w:ascii="GHEA Grapalat" w:hAnsi="GHEA Grapalat"/>
          <w:i w:val="0"/>
          <w:sz w:val="24"/>
          <w:szCs w:val="24"/>
        </w:rPr>
        <w:t xml:space="preserve"> </w:t>
      </w:r>
      <w:r w:rsidRPr="00B02E29">
        <w:rPr>
          <w:rFonts w:ascii="GHEA Grapalat" w:hAnsi="GHEA Grapalat"/>
          <w:i w:val="0"/>
          <w:sz w:val="24"/>
          <w:szCs w:val="24"/>
        </w:rPr>
        <w:t>объявления.Кроме</w:t>
      </w:r>
      <w:r>
        <w:rPr>
          <w:rFonts w:ascii="GHEA Grapalat" w:hAnsi="GHEA Grapalat"/>
          <w:i w:val="0"/>
          <w:sz w:val="24"/>
          <w:szCs w:val="24"/>
        </w:rPr>
        <w:t xml:space="preserve"> </w:t>
      </w:r>
      <w:r w:rsidRPr="00B02E29">
        <w:rPr>
          <w:rFonts w:ascii="GHEA Grapalat" w:hAnsi="GHEA Grapalat"/>
          <w:i w:val="0"/>
          <w:sz w:val="24"/>
          <w:szCs w:val="24"/>
        </w:rPr>
        <w:t>армянского</w:t>
      </w:r>
      <w:r>
        <w:rPr>
          <w:rFonts w:ascii="GHEA Grapalat" w:hAnsi="GHEA Grapalat"/>
          <w:i w:val="0"/>
          <w:sz w:val="24"/>
          <w:szCs w:val="24"/>
        </w:rPr>
        <w:t xml:space="preserve"> </w:t>
      </w:r>
      <w:r w:rsidRPr="00B02E29">
        <w:rPr>
          <w:rFonts w:ascii="GHEA Grapalat" w:hAnsi="GHEA Grapalat"/>
          <w:i w:val="0"/>
          <w:sz w:val="24"/>
          <w:szCs w:val="24"/>
        </w:rPr>
        <w:t>языка</w:t>
      </w:r>
      <w:r>
        <w:rPr>
          <w:rFonts w:ascii="GHEA Grapalat" w:hAnsi="GHEA Grapalat"/>
          <w:i w:val="0"/>
          <w:sz w:val="24"/>
          <w:szCs w:val="24"/>
        </w:rPr>
        <w:t xml:space="preserve"> </w:t>
      </w:r>
      <w:r w:rsidRPr="00B02E29">
        <w:rPr>
          <w:rFonts w:ascii="GHEA Grapalat" w:hAnsi="GHEA Grapalat"/>
          <w:i w:val="0"/>
          <w:sz w:val="24"/>
          <w:szCs w:val="24"/>
        </w:rPr>
        <w:t>заявки</w:t>
      </w:r>
      <w:r>
        <w:rPr>
          <w:rFonts w:ascii="GHEA Grapalat" w:hAnsi="GHEA Grapalat"/>
          <w:i w:val="0"/>
          <w:sz w:val="24"/>
          <w:szCs w:val="24"/>
        </w:rPr>
        <w:t xml:space="preserve"> </w:t>
      </w:r>
      <w:r w:rsidRPr="00B02E29">
        <w:rPr>
          <w:rFonts w:ascii="GHEA Grapalat" w:hAnsi="GHEA Grapalat"/>
          <w:i w:val="0"/>
          <w:sz w:val="24"/>
          <w:szCs w:val="24"/>
        </w:rPr>
        <w:t>могут</w:t>
      </w:r>
      <w:r>
        <w:rPr>
          <w:rFonts w:ascii="GHEA Grapalat" w:hAnsi="GHEA Grapalat"/>
          <w:i w:val="0"/>
          <w:sz w:val="24"/>
          <w:szCs w:val="24"/>
        </w:rPr>
        <w:t xml:space="preserve"> </w:t>
      </w:r>
      <w:r w:rsidRPr="00B02E29">
        <w:rPr>
          <w:rFonts w:ascii="GHEA Grapalat" w:hAnsi="GHEA Grapalat"/>
          <w:i w:val="0"/>
          <w:sz w:val="24"/>
          <w:szCs w:val="24"/>
        </w:rPr>
        <w:t>быть</w:t>
      </w:r>
      <w:r>
        <w:rPr>
          <w:rFonts w:ascii="GHEA Grapalat" w:hAnsi="GHEA Grapalat"/>
          <w:i w:val="0"/>
          <w:sz w:val="24"/>
          <w:szCs w:val="24"/>
        </w:rPr>
        <w:t xml:space="preserve"> </w:t>
      </w:r>
      <w:r w:rsidRPr="00B02E29">
        <w:rPr>
          <w:rFonts w:ascii="GHEA Grapalat" w:hAnsi="GHEA Grapalat"/>
          <w:i w:val="0"/>
          <w:sz w:val="24"/>
          <w:szCs w:val="24"/>
        </w:rPr>
        <w:t>поданы</w:t>
      </w:r>
      <w:r>
        <w:rPr>
          <w:rFonts w:ascii="GHEA Grapalat" w:hAnsi="GHEA Grapalat"/>
          <w:i w:val="0"/>
          <w:sz w:val="24"/>
          <w:szCs w:val="24"/>
        </w:rPr>
        <w:t xml:space="preserve"> </w:t>
      </w:r>
      <w:r w:rsidRPr="00B02E29">
        <w:rPr>
          <w:rFonts w:ascii="GHEA Grapalat" w:hAnsi="GHEA Grapalat"/>
          <w:i w:val="0"/>
          <w:sz w:val="24"/>
          <w:szCs w:val="24"/>
        </w:rPr>
        <w:t>также</w:t>
      </w:r>
      <w:r>
        <w:rPr>
          <w:rFonts w:ascii="GHEA Grapalat" w:hAnsi="GHEA Grapalat"/>
          <w:i w:val="0"/>
          <w:sz w:val="24"/>
          <w:szCs w:val="24"/>
        </w:rPr>
        <w:t xml:space="preserve"> </w:t>
      </w:r>
      <w:r w:rsidRPr="00B02E29">
        <w:rPr>
          <w:rFonts w:ascii="GHEA Grapalat" w:hAnsi="GHEA Grapalat"/>
          <w:i w:val="0"/>
          <w:sz w:val="24"/>
          <w:szCs w:val="24"/>
        </w:rPr>
        <w:t>на</w:t>
      </w:r>
      <w:r>
        <w:rPr>
          <w:rFonts w:ascii="GHEA Grapalat" w:hAnsi="GHEA Grapalat"/>
          <w:i w:val="0"/>
          <w:sz w:val="24"/>
          <w:szCs w:val="24"/>
        </w:rPr>
        <w:t xml:space="preserve"> </w:t>
      </w:r>
      <w:r w:rsidRPr="00B02E29">
        <w:rPr>
          <w:rFonts w:ascii="GHEA Grapalat" w:hAnsi="GHEA Grapalat"/>
          <w:i w:val="0"/>
          <w:sz w:val="24"/>
          <w:szCs w:val="24"/>
        </w:rPr>
        <w:t>английском</w:t>
      </w:r>
      <w:r>
        <w:rPr>
          <w:rFonts w:ascii="GHEA Grapalat" w:hAnsi="GHEA Grapalat"/>
          <w:i w:val="0"/>
          <w:sz w:val="24"/>
          <w:szCs w:val="24"/>
        </w:rPr>
        <w:t xml:space="preserve"> </w:t>
      </w:r>
      <w:r w:rsidRPr="00B02E29">
        <w:rPr>
          <w:rFonts w:ascii="GHEA Grapalat" w:hAnsi="GHEA Grapalat"/>
          <w:i w:val="0"/>
          <w:sz w:val="24"/>
          <w:szCs w:val="24"/>
        </w:rPr>
        <w:t>или</w:t>
      </w:r>
      <w:r>
        <w:rPr>
          <w:rFonts w:ascii="GHEA Grapalat" w:hAnsi="GHEA Grapalat"/>
          <w:i w:val="0"/>
          <w:sz w:val="24"/>
          <w:szCs w:val="24"/>
        </w:rPr>
        <w:t xml:space="preserve"> </w:t>
      </w:r>
      <w:r w:rsidRPr="00B02E29">
        <w:rPr>
          <w:rFonts w:ascii="GHEA Grapalat" w:hAnsi="GHEA Grapalat"/>
          <w:i w:val="0"/>
          <w:sz w:val="24"/>
          <w:szCs w:val="24"/>
        </w:rPr>
        <w:t>русском</w:t>
      </w:r>
      <w:r>
        <w:rPr>
          <w:rFonts w:ascii="GHEA Grapalat" w:hAnsi="GHEA Grapalat"/>
          <w:i w:val="0"/>
          <w:sz w:val="24"/>
          <w:szCs w:val="24"/>
        </w:rPr>
        <w:t xml:space="preserve"> </w:t>
      </w:r>
      <w:r w:rsidRPr="00B02E29">
        <w:rPr>
          <w:rFonts w:ascii="GHEA Grapalat" w:hAnsi="GHEA Grapalat"/>
          <w:i w:val="0"/>
          <w:sz w:val="24"/>
          <w:szCs w:val="24"/>
        </w:rPr>
        <w:t>языке.</w:t>
      </w:r>
      <w:r>
        <w:rPr>
          <w:rFonts w:ascii="GHEA Grapalat" w:hAnsi="GHEA Grapalat"/>
          <w:i w:val="0"/>
          <w:sz w:val="24"/>
          <w:szCs w:val="24"/>
        </w:rPr>
        <w:t xml:space="preserve"> </w:t>
      </w:r>
    </w:p>
    <w:p w:rsidR="001252FE" w:rsidRPr="000C3B41" w:rsidRDefault="001252FE" w:rsidP="001252FE">
      <w:pPr>
        <w:pStyle w:val="BodyTextIndent"/>
        <w:widowControl w:val="0"/>
        <w:spacing w:after="160" w:line="240" w:lineRule="auto"/>
        <w:ind w:firstLine="567"/>
        <w:contextualSpacing/>
        <w:rPr>
          <w:rFonts w:ascii="GHEA Grapalat" w:hAnsi="GHEA Grapalat"/>
          <w:i w:val="0"/>
          <w:sz w:val="24"/>
          <w:szCs w:val="24"/>
        </w:rPr>
      </w:pPr>
      <w:r w:rsidRPr="00BC13C0">
        <w:rPr>
          <w:rFonts w:ascii="GHEA Grapalat" w:hAnsi="GHEA Grapalat"/>
          <w:i w:val="0"/>
          <w:sz w:val="24"/>
          <w:szCs w:val="24"/>
        </w:rPr>
        <w:t xml:space="preserve">Вскрытие заявок будет проводиться по адресу </w:t>
      </w:r>
      <w:r w:rsidRPr="00BC13C0">
        <w:rPr>
          <w:rFonts w:ascii="GHEA Grapalat" w:hAnsi="GHEA Grapalat"/>
          <w:b/>
          <w:i w:val="0"/>
          <w:sz w:val="24"/>
          <w:szCs w:val="24"/>
        </w:rPr>
        <w:t>г.</w:t>
      </w:r>
      <w:r w:rsidRPr="00BC13C0">
        <w:rPr>
          <w:rFonts w:ascii="GHEA Grapalat" w:hAnsi="GHEA Grapalat"/>
          <w:b/>
          <w:i w:val="0"/>
          <w:sz w:val="24"/>
          <w:szCs w:val="24"/>
          <w:lang w:val="hy-AM"/>
        </w:rPr>
        <w:t xml:space="preserve"> </w:t>
      </w:r>
      <w:r w:rsidRPr="00BC13C0">
        <w:rPr>
          <w:rFonts w:ascii="GHEA Grapalat" w:hAnsi="GHEA Grapalat"/>
          <w:b/>
          <w:i w:val="0"/>
          <w:sz w:val="24"/>
          <w:szCs w:val="24"/>
        </w:rPr>
        <w:t>Ереван, ул. М.</w:t>
      </w:r>
      <w:r w:rsidRPr="00BC13C0">
        <w:rPr>
          <w:rFonts w:ascii="GHEA Grapalat" w:hAnsi="GHEA Grapalat"/>
          <w:b/>
          <w:i w:val="0"/>
          <w:sz w:val="24"/>
          <w:szCs w:val="24"/>
          <w:lang w:val="hy-AM"/>
        </w:rPr>
        <w:t xml:space="preserve"> </w:t>
      </w:r>
      <w:r w:rsidRPr="00BC13C0">
        <w:rPr>
          <w:rFonts w:ascii="GHEA Grapalat" w:hAnsi="GHEA Grapalat"/>
          <w:b/>
          <w:i w:val="0"/>
          <w:sz w:val="24"/>
          <w:szCs w:val="24"/>
        </w:rPr>
        <w:t>Гераци, д. 12</w:t>
      </w:r>
      <w:r w:rsidRPr="00BC13C0">
        <w:rPr>
          <w:rFonts w:ascii="GHEA Grapalat" w:hAnsi="GHEA Grapalat"/>
          <w:i w:val="0"/>
          <w:sz w:val="24"/>
          <w:szCs w:val="24"/>
        </w:rPr>
        <w:t xml:space="preserve">, в </w:t>
      </w:r>
      <w:r w:rsidRPr="00BC13C0">
        <w:rPr>
          <w:rFonts w:ascii="GHEA Grapalat" w:hAnsi="GHEA Grapalat"/>
          <w:b/>
          <w:i w:val="0"/>
          <w:sz w:val="24"/>
          <w:szCs w:val="24"/>
        </w:rPr>
        <w:t>1</w:t>
      </w:r>
      <w:r w:rsidR="00624AF9">
        <w:rPr>
          <w:rFonts w:ascii="GHEA Grapalat" w:hAnsi="GHEA Grapalat"/>
          <w:b/>
          <w:i w:val="0"/>
          <w:sz w:val="24"/>
          <w:szCs w:val="24"/>
        </w:rPr>
        <w:t>0</w:t>
      </w:r>
      <w:r w:rsidRPr="00BC13C0">
        <w:rPr>
          <w:rFonts w:ascii="GHEA Grapalat" w:hAnsi="GHEA Grapalat"/>
          <w:b/>
          <w:i w:val="0"/>
          <w:sz w:val="24"/>
          <w:szCs w:val="24"/>
        </w:rPr>
        <w:t xml:space="preserve">:00 </w:t>
      </w:r>
      <w:r w:rsidRPr="00783AF0">
        <w:rPr>
          <w:rFonts w:ascii="GHEA Grapalat" w:hAnsi="GHEA Grapalat"/>
          <w:b/>
          <w:i w:val="0"/>
          <w:sz w:val="24"/>
          <w:szCs w:val="24"/>
        </w:rPr>
        <w:t xml:space="preserve">часов </w:t>
      </w:r>
      <w:r w:rsidR="009A0E9D">
        <w:rPr>
          <w:rFonts w:ascii="GHEA Grapalat" w:hAnsi="GHEA Grapalat"/>
          <w:b/>
          <w:i w:val="0"/>
          <w:sz w:val="24"/>
          <w:szCs w:val="24"/>
        </w:rPr>
        <w:t>2</w:t>
      </w:r>
      <w:r w:rsidR="00580BD6">
        <w:rPr>
          <w:rFonts w:ascii="GHEA Grapalat" w:hAnsi="GHEA Grapalat"/>
          <w:b/>
          <w:i w:val="0"/>
          <w:sz w:val="24"/>
          <w:szCs w:val="24"/>
          <w:lang w:val="hy-AM"/>
        </w:rPr>
        <w:t>0</w:t>
      </w:r>
      <w:r w:rsidRPr="00783AF0">
        <w:rPr>
          <w:rFonts w:ascii="GHEA Grapalat" w:hAnsi="GHEA Grapalat"/>
          <w:b/>
          <w:i w:val="0"/>
          <w:sz w:val="24"/>
          <w:szCs w:val="24"/>
        </w:rPr>
        <w:t xml:space="preserve">-го </w:t>
      </w:r>
      <w:r w:rsidR="00580BD6">
        <w:rPr>
          <w:rFonts w:ascii="GHEA Grapalat" w:hAnsi="GHEA Grapalat"/>
          <w:b/>
          <w:i w:val="0"/>
          <w:sz w:val="24"/>
          <w:szCs w:val="24"/>
        </w:rPr>
        <w:t>дека</w:t>
      </w:r>
      <w:r w:rsidR="00624AF9">
        <w:rPr>
          <w:rFonts w:ascii="GHEA Grapalat" w:hAnsi="GHEA Grapalat"/>
          <w:b/>
          <w:i w:val="0"/>
          <w:sz w:val="24"/>
          <w:szCs w:val="24"/>
        </w:rPr>
        <w:t>бря</w:t>
      </w:r>
      <w:r>
        <w:rPr>
          <w:rFonts w:ascii="GHEA Grapalat" w:hAnsi="GHEA Grapalat"/>
          <w:b/>
          <w:i w:val="0"/>
          <w:sz w:val="24"/>
          <w:szCs w:val="24"/>
        </w:rPr>
        <w:t xml:space="preserve"> </w:t>
      </w:r>
      <w:r w:rsidRPr="00783AF0">
        <w:rPr>
          <w:rFonts w:ascii="GHEA Grapalat" w:hAnsi="GHEA Grapalat"/>
          <w:b/>
          <w:i w:val="0"/>
          <w:sz w:val="24"/>
          <w:szCs w:val="24"/>
        </w:rPr>
        <w:t>20</w:t>
      </w:r>
      <w:r>
        <w:rPr>
          <w:rFonts w:ascii="GHEA Grapalat" w:hAnsi="GHEA Grapalat"/>
          <w:b/>
          <w:i w:val="0"/>
          <w:sz w:val="24"/>
          <w:szCs w:val="24"/>
        </w:rPr>
        <w:t>2</w:t>
      </w:r>
      <w:r w:rsidR="001B1151">
        <w:rPr>
          <w:rFonts w:ascii="GHEA Grapalat" w:hAnsi="GHEA Grapalat"/>
          <w:b/>
          <w:i w:val="0"/>
          <w:sz w:val="24"/>
          <w:szCs w:val="24"/>
        </w:rPr>
        <w:t>1</w:t>
      </w:r>
      <w:r>
        <w:rPr>
          <w:rFonts w:ascii="GHEA Grapalat" w:hAnsi="GHEA Grapalat"/>
          <w:b/>
          <w:i w:val="0"/>
          <w:sz w:val="24"/>
          <w:szCs w:val="24"/>
        </w:rPr>
        <w:t xml:space="preserve"> </w:t>
      </w:r>
      <w:r w:rsidRPr="00783AF0">
        <w:rPr>
          <w:rFonts w:ascii="GHEA Grapalat" w:hAnsi="GHEA Grapalat"/>
          <w:b/>
          <w:i w:val="0"/>
          <w:sz w:val="24"/>
          <w:szCs w:val="24"/>
        </w:rPr>
        <w:t>года.</w:t>
      </w:r>
    </w:p>
    <w:p w:rsidR="00BE1C5E" w:rsidRPr="00EC0679" w:rsidRDefault="001305C6" w:rsidP="00EC0679">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lastRenderedPageBreak/>
        <w:t>рассматривающее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9F18D0" w:rsidRPr="003A1EBB" w:rsidRDefault="00754697" w:rsidP="005E4F96">
      <w:pPr>
        <w:pStyle w:val="BodyTextIndent"/>
        <w:widowControl w:val="0"/>
        <w:spacing w:after="160" w:line="240" w:lineRule="auto"/>
        <w:ind w:firstLine="567"/>
        <w:rPr>
          <w:rFonts w:ascii="GHEA Grapalat" w:hAnsi="GHEA Grapalat"/>
          <w:i w:val="0"/>
          <w:sz w:val="16"/>
          <w:szCs w:val="16"/>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1B1151">
        <w:rPr>
          <w:rFonts w:ascii="GHEA Grapalat" w:hAnsi="GHEA Grapalat"/>
          <w:i w:val="0"/>
          <w:sz w:val="24"/>
          <w:szCs w:val="24"/>
        </w:rPr>
        <w:t>Вануи Погосян</w:t>
      </w:r>
      <w:r w:rsidR="005E4F96">
        <w:rPr>
          <w:rFonts w:ascii="GHEA Grapalat" w:hAnsi="GHEA Grapalat"/>
          <w:i w:val="0"/>
          <w:sz w:val="24"/>
          <w:szCs w:val="24"/>
        </w:rPr>
        <w:t>.</w:t>
      </w:r>
    </w:p>
    <w:p w:rsidR="005E4F96" w:rsidRPr="00D72107" w:rsidRDefault="005E4F96" w:rsidP="005E4F96">
      <w:pPr>
        <w:pStyle w:val="BodyTextIndent"/>
        <w:spacing w:line="240" w:lineRule="auto"/>
        <w:ind w:firstLine="0"/>
        <w:contextualSpacing/>
        <w:rPr>
          <w:rFonts w:ascii="GHEA Grapalat" w:hAnsi="GHEA Grapalat"/>
          <w:i w:val="0"/>
          <w:sz w:val="24"/>
          <w:szCs w:val="24"/>
          <w:u w:val="single"/>
        </w:rPr>
      </w:pPr>
      <w:r w:rsidRPr="000B3B12">
        <w:rPr>
          <w:rFonts w:ascii="GHEA Grapalat" w:hAnsi="GHEA Grapalat"/>
          <w:i w:val="0"/>
          <w:sz w:val="24"/>
          <w:szCs w:val="24"/>
        </w:rPr>
        <w:t>Телефон</w:t>
      </w:r>
      <w:r>
        <w:rPr>
          <w:rFonts w:ascii="GHEA Grapalat" w:hAnsi="GHEA Grapalat"/>
          <w:i w:val="0"/>
          <w:sz w:val="24"/>
          <w:szCs w:val="24"/>
        </w:rPr>
        <w:t xml:space="preserve">: </w:t>
      </w:r>
      <w:r w:rsidR="00624AF9">
        <w:rPr>
          <w:rFonts w:ascii="GHEA Grapalat" w:hAnsi="GHEA Grapalat"/>
          <w:b/>
          <w:i w:val="0"/>
          <w:sz w:val="24"/>
          <w:szCs w:val="24"/>
        </w:rPr>
        <w:t>012-80-80-83 /6014, 094-217-917</w:t>
      </w:r>
    </w:p>
    <w:p w:rsidR="005E4F96" w:rsidRPr="000B3B12" w:rsidRDefault="005E4F96" w:rsidP="005E4F96">
      <w:pPr>
        <w:pStyle w:val="BodyTextIndent"/>
        <w:spacing w:line="240" w:lineRule="auto"/>
        <w:ind w:firstLine="0"/>
        <w:contextualSpacing/>
        <w:rPr>
          <w:rFonts w:ascii="GHEA Grapalat" w:hAnsi="GHEA Grapalat"/>
          <w:b/>
          <w:i w:val="0"/>
          <w:sz w:val="24"/>
          <w:szCs w:val="24"/>
          <w:lang w:val="af-ZA"/>
        </w:rPr>
      </w:pPr>
      <w:r w:rsidRPr="000B3B12">
        <w:rPr>
          <w:rFonts w:ascii="GHEA Grapalat" w:hAnsi="GHEA Grapalat"/>
          <w:i w:val="0"/>
          <w:sz w:val="24"/>
          <w:szCs w:val="24"/>
        </w:rPr>
        <w:t>Электронная почта</w:t>
      </w:r>
      <w:r>
        <w:rPr>
          <w:rFonts w:ascii="GHEA Grapalat" w:hAnsi="GHEA Grapalat"/>
          <w:i w:val="0"/>
          <w:sz w:val="24"/>
          <w:szCs w:val="24"/>
        </w:rPr>
        <w:t>:</w:t>
      </w:r>
      <w:r w:rsidRPr="000B3B12">
        <w:rPr>
          <w:rFonts w:ascii="GHEA Grapalat" w:hAnsi="GHEA Grapalat"/>
          <w:i w:val="0"/>
          <w:sz w:val="24"/>
          <w:szCs w:val="24"/>
        </w:rPr>
        <w:t xml:space="preserve"> </w:t>
      </w:r>
      <w:r w:rsidRPr="007D501B">
        <w:rPr>
          <w:rFonts w:ascii="GHEA Grapalat" w:hAnsi="GHEA Grapalat"/>
          <w:i w:val="0"/>
          <w:sz w:val="24"/>
          <w:szCs w:val="24"/>
        </w:rPr>
        <w:t>procurement@ncdc.am</w:t>
      </w:r>
    </w:p>
    <w:p w:rsidR="005E4F96" w:rsidRPr="000B3B12" w:rsidRDefault="005E4F96" w:rsidP="005E4F96">
      <w:pPr>
        <w:pStyle w:val="BodyTextIndent"/>
        <w:spacing w:line="240" w:lineRule="auto"/>
        <w:ind w:firstLine="0"/>
        <w:contextualSpacing/>
        <w:jc w:val="left"/>
        <w:rPr>
          <w:rFonts w:ascii="GHEA Grapalat" w:hAnsi="GHEA Grapalat"/>
          <w:i w:val="0"/>
          <w:sz w:val="24"/>
          <w:szCs w:val="24"/>
        </w:rPr>
      </w:pPr>
      <w:r w:rsidRPr="000B3B12">
        <w:rPr>
          <w:rFonts w:ascii="GHEA Grapalat" w:hAnsi="GHEA Grapalat"/>
          <w:i w:val="0"/>
          <w:sz w:val="24"/>
          <w:szCs w:val="24"/>
        </w:rPr>
        <w:t>Заказчик</w:t>
      </w:r>
      <w:r>
        <w:rPr>
          <w:rFonts w:ascii="GHEA Grapalat" w:hAnsi="GHEA Grapalat"/>
          <w:i w:val="0"/>
          <w:sz w:val="24"/>
          <w:szCs w:val="24"/>
        </w:rPr>
        <w:t xml:space="preserve">: </w:t>
      </w:r>
      <w:r w:rsidRPr="000B3B12">
        <w:rPr>
          <w:rFonts w:ascii="GHEA Grapalat" w:hAnsi="GHEA Grapalat"/>
          <w:i w:val="0"/>
          <w:sz w:val="24"/>
          <w:szCs w:val="24"/>
        </w:rPr>
        <w:t xml:space="preserve">ГНО </w:t>
      </w:r>
      <w:r>
        <w:rPr>
          <w:rFonts w:ascii="GHEA Grapalat" w:hAnsi="GHEA Grapalat"/>
          <w:i w:val="0"/>
          <w:sz w:val="24"/>
          <w:szCs w:val="24"/>
        </w:rPr>
        <w:t>«</w:t>
      </w:r>
      <w:r w:rsidRPr="000B3B12">
        <w:rPr>
          <w:rFonts w:ascii="GHEA Grapalat" w:hAnsi="GHEA Grapalat"/>
          <w:i w:val="0"/>
          <w:sz w:val="24"/>
          <w:szCs w:val="24"/>
        </w:rPr>
        <w:t>Национальный центр по контролю и профилактике заболеваний</w:t>
      </w:r>
      <w:r>
        <w:rPr>
          <w:rFonts w:ascii="GHEA Grapalat" w:hAnsi="GHEA Grapalat"/>
          <w:i w:val="0"/>
          <w:sz w:val="24"/>
          <w:szCs w:val="24"/>
        </w:rPr>
        <w:t>»</w:t>
      </w:r>
      <w:r w:rsidRPr="000B3B12">
        <w:rPr>
          <w:rFonts w:ascii="GHEA Grapalat" w:hAnsi="GHEA Grapalat"/>
          <w:i w:val="0"/>
          <w:sz w:val="24"/>
          <w:szCs w:val="24"/>
        </w:rPr>
        <w:t xml:space="preserve"> МЗ РА </w:t>
      </w:r>
    </w:p>
    <w:p w:rsidR="00915A97" w:rsidRPr="00D5443D" w:rsidRDefault="00915A97" w:rsidP="00B46D58">
      <w:pPr>
        <w:pStyle w:val="BodyTextIndent"/>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sidR="002A39A6">
        <w:rPr>
          <w:rFonts w:ascii="GHEA Grapalat" w:hAnsi="GHEA Grapalat"/>
        </w:rPr>
        <w:t>процедуры запроса котировок</w:t>
      </w:r>
      <w:r w:rsidR="001B32D9" w:rsidRPr="001B32D9">
        <w:rPr>
          <w:rFonts w:ascii="GHEA Grapalat" w:hAnsi="GHEA Grapalat" w:cs="Sylfaen"/>
          <w:i/>
        </w:rPr>
        <w:br/>
      </w:r>
      <w:r w:rsidR="00096865" w:rsidRPr="009044F1">
        <w:rPr>
          <w:rFonts w:ascii="GHEA Grapalat" w:hAnsi="GHEA Grapalat"/>
          <w:i/>
        </w:rPr>
        <w:t xml:space="preserve">под кодом </w:t>
      </w:r>
      <w:r w:rsidR="002A39A6" w:rsidRPr="005E4F96">
        <w:rPr>
          <w:rFonts w:ascii="GHEA Grapalat" w:hAnsi="GHEA Grapalat"/>
          <w:b/>
          <w:i/>
        </w:rPr>
        <w:t>«GHAShDzB-HVKAK-202</w:t>
      </w:r>
      <w:r w:rsidR="001B1151">
        <w:rPr>
          <w:rFonts w:ascii="GHEA Grapalat" w:hAnsi="GHEA Grapalat"/>
          <w:b/>
          <w:i/>
        </w:rPr>
        <w:t>1</w:t>
      </w:r>
      <w:r w:rsidR="002A39A6" w:rsidRPr="005E4F96">
        <w:rPr>
          <w:rFonts w:ascii="GHEA Grapalat" w:hAnsi="GHEA Grapalat"/>
          <w:b/>
          <w:i/>
        </w:rPr>
        <w:t>-</w:t>
      </w:r>
      <w:r w:rsidR="00580BD6">
        <w:rPr>
          <w:rFonts w:ascii="GHEA Grapalat" w:hAnsi="GHEA Grapalat"/>
          <w:b/>
          <w:i/>
        </w:rPr>
        <w:t>99</w:t>
      </w:r>
      <w:r w:rsidR="002A39A6" w:rsidRPr="005E4F96">
        <w:rPr>
          <w:rFonts w:ascii="GHEA Grapalat" w:hAnsi="GHEA Grapalat"/>
          <w:b/>
          <w:i/>
        </w:rPr>
        <w:t>»</w:t>
      </w:r>
      <w:r w:rsidR="001B32D9" w:rsidRPr="001B32D9">
        <w:rPr>
          <w:rFonts w:ascii="GHEA Grapalat" w:hAnsi="GHEA Grapalat" w:cs="Times Armenian"/>
          <w:i/>
        </w:rPr>
        <w:br/>
      </w:r>
      <w:r w:rsidR="00A46F92">
        <w:rPr>
          <w:rFonts w:ascii="GHEA Grapalat" w:hAnsi="GHEA Grapalat"/>
          <w:i/>
        </w:rPr>
        <w:t xml:space="preserve">№ </w:t>
      </w:r>
      <w:r w:rsidR="002A39A6">
        <w:rPr>
          <w:rFonts w:ascii="GHEA Grapalat" w:hAnsi="GHEA Grapalat"/>
          <w:i/>
        </w:rPr>
        <w:t>1</w:t>
      </w:r>
      <w:r w:rsidR="00096865" w:rsidRPr="009044F1">
        <w:rPr>
          <w:rFonts w:ascii="GHEA Grapalat" w:hAnsi="GHEA Grapalat"/>
          <w:i/>
        </w:rPr>
        <w:t xml:space="preserve"> от </w:t>
      </w:r>
      <w:r w:rsidR="009A0E9D">
        <w:rPr>
          <w:rFonts w:ascii="GHEA Grapalat" w:hAnsi="GHEA Grapalat"/>
          <w:i/>
        </w:rPr>
        <w:t>1</w:t>
      </w:r>
      <w:r w:rsidR="00580BD6">
        <w:rPr>
          <w:rFonts w:ascii="GHEA Grapalat" w:hAnsi="GHEA Grapalat"/>
          <w:i/>
        </w:rPr>
        <w:t>3 дека</w:t>
      </w:r>
      <w:r w:rsidR="009A0E9D">
        <w:rPr>
          <w:rFonts w:ascii="GHEA Grapalat" w:hAnsi="GHEA Grapalat"/>
          <w:i/>
        </w:rPr>
        <w:t>бря</w:t>
      </w:r>
      <w:r w:rsidR="002A39A6">
        <w:rPr>
          <w:rFonts w:ascii="GHEA Grapalat" w:hAnsi="GHEA Grapalat"/>
          <w:i/>
        </w:rPr>
        <w:t xml:space="preserve"> 202</w:t>
      </w:r>
      <w:r w:rsidR="001B1151">
        <w:rPr>
          <w:rFonts w:ascii="GHEA Grapalat" w:hAnsi="GHEA Grapalat"/>
          <w:i/>
        </w:rPr>
        <w:t>1</w:t>
      </w:r>
      <w:r w:rsidR="009F10E4">
        <w:rPr>
          <w:rFonts w:ascii="GHEA Grapalat" w:hAnsi="GHEA Grapalat"/>
          <w:i/>
        </w:rPr>
        <w:t xml:space="preserve"> </w:t>
      </w:r>
      <w:r w:rsidR="00096865" w:rsidRPr="009044F1">
        <w:rPr>
          <w:rFonts w:ascii="GHEA Grapalat" w:hAnsi="GHEA Grapalat"/>
          <w:i/>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2A39A6" w:rsidRDefault="002A39A6" w:rsidP="002A39A6">
      <w:pPr>
        <w:pStyle w:val="BodyText"/>
        <w:widowControl w:val="0"/>
        <w:spacing w:after="160"/>
        <w:ind w:right="-7"/>
        <w:contextualSpacing/>
        <w:jc w:val="center"/>
        <w:rPr>
          <w:rFonts w:ascii="GHEA Grapalat" w:hAnsi="GHEA Grapalat"/>
          <w:b/>
          <w:color w:val="0D0D0D" w:themeColor="text1" w:themeTint="F2"/>
        </w:rPr>
      </w:pPr>
    </w:p>
    <w:p w:rsidR="002A39A6" w:rsidRDefault="002A39A6" w:rsidP="002A39A6">
      <w:pPr>
        <w:pStyle w:val="BodyText"/>
        <w:widowControl w:val="0"/>
        <w:spacing w:after="160"/>
        <w:ind w:right="-7"/>
        <w:contextualSpacing/>
        <w:jc w:val="center"/>
        <w:rPr>
          <w:rFonts w:ascii="GHEA Grapalat" w:hAnsi="GHEA Grapalat"/>
          <w:b/>
          <w:color w:val="0D0D0D" w:themeColor="text1" w:themeTint="F2"/>
        </w:rPr>
      </w:pPr>
    </w:p>
    <w:p w:rsidR="002A39A6" w:rsidRDefault="002A39A6" w:rsidP="002A39A6">
      <w:pPr>
        <w:pStyle w:val="BodyText"/>
        <w:widowControl w:val="0"/>
        <w:spacing w:after="160"/>
        <w:ind w:right="-7"/>
        <w:contextualSpacing/>
        <w:jc w:val="center"/>
        <w:rPr>
          <w:rFonts w:ascii="GHEA Grapalat" w:hAnsi="GHEA Grapalat"/>
          <w:b/>
          <w:color w:val="0D0D0D" w:themeColor="text1" w:themeTint="F2"/>
        </w:rPr>
      </w:pPr>
    </w:p>
    <w:p w:rsidR="002A39A6" w:rsidRDefault="002A39A6" w:rsidP="002A39A6">
      <w:pPr>
        <w:pStyle w:val="BodyText"/>
        <w:widowControl w:val="0"/>
        <w:spacing w:after="160"/>
        <w:ind w:right="-7"/>
        <w:contextualSpacing/>
        <w:jc w:val="center"/>
        <w:rPr>
          <w:rFonts w:ascii="GHEA Grapalat" w:hAnsi="GHEA Grapalat"/>
          <w:b/>
          <w:color w:val="0D0D0D" w:themeColor="text1" w:themeTint="F2"/>
        </w:rPr>
      </w:pPr>
    </w:p>
    <w:p w:rsidR="002A39A6" w:rsidRDefault="002A39A6" w:rsidP="002A39A6">
      <w:pPr>
        <w:pStyle w:val="BodyText"/>
        <w:widowControl w:val="0"/>
        <w:spacing w:after="160"/>
        <w:ind w:right="-7"/>
        <w:contextualSpacing/>
        <w:jc w:val="center"/>
        <w:rPr>
          <w:rFonts w:ascii="GHEA Grapalat" w:hAnsi="GHEA Grapalat"/>
          <w:b/>
          <w:color w:val="0D0D0D" w:themeColor="text1" w:themeTint="F2"/>
        </w:rPr>
      </w:pPr>
    </w:p>
    <w:p w:rsidR="002A39A6" w:rsidRDefault="002A39A6" w:rsidP="002A39A6">
      <w:pPr>
        <w:pStyle w:val="BodyText"/>
        <w:widowControl w:val="0"/>
        <w:spacing w:after="160"/>
        <w:ind w:right="-7"/>
        <w:contextualSpacing/>
        <w:jc w:val="center"/>
        <w:rPr>
          <w:rFonts w:ascii="GHEA Grapalat" w:hAnsi="GHEA Grapalat"/>
          <w:b/>
          <w:color w:val="0D0D0D" w:themeColor="text1" w:themeTint="F2"/>
        </w:rPr>
      </w:pPr>
    </w:p>
    <w:p w:rsidR="002A39A6" w:rsidRPr="000F6E14" w:rsidRDefault="002A39A6" w:rsidP="002A39A6">
      <w:pPr>
        <w:pStyle w:val="BodyText"/>
        <w:widowControl w:val="0"/>
        <w:spacing w:after="160"/>
        <w:ind w:right="-7"/>
        <w:contextualSpacing/>
        <w:jc w:val="center"/>
        <w:rPr>
          <w:rFonts w:ascii="GHEA Grapalat" w:hAnsi="GHEA Grapalat"/>
          <w:b/>
          <w:color w:val="0D0D0D" w:themeColor="text1" w:themeTint="F2"/>
        </w:rPr>
      </w:pPr>
      <w:r w:rsidRPr="00624AF9">
        <w:rPr>
          <w:rFonts w:ascii="GHEA Grapalat" w:hAnsi="GHEA Grapalat"/>
          <w:b/>
        </w:rPr>
        <w:t>ГОСУДАРСТВЕННАЯ НЕКОММЕРЧЕСКАЯ ОРГАНИЗАЦИЯ «Н</w:t>
      </w:r>
      <w:r w:rsidRPr="000F6E14">
        <w:rPr>
          <w:rFonts w:ascii="GHEA Grapalat" w:hAnsi="GHEA Grapalat"/>
          <w:b/>
          <w:color w:val="0D0D0D" w:themeColor="text1" w:themeTint="F2"/>
        </w:rPr>
        <w:t xml:space="preserve">АЦИОНАЛЬНЫЙ ЦЕНТР ПО КОНТРОЛЮ И ПРОФИЛАКТИКЕ ЗАБОЛЕВАНИЙ» </w:t>
      </w:r>
      <w:r w:rsidRPr="000F6E14">
        <w:rPr>
          <w:rStyle w:val="Emphasis"/>
          <w:rFonts w:ascii="GHEA Grapalat" w:hAnsi="GHEA Grapalat" w:cs="Arial"/>
          <w:b/>
          <w:bCs/>
          <w:i w:val="0"/>
          <w:color w:val="0D0D0D" w:themeColor="text1" w:themeTint="F2"/>
          <w:shd w:val="clear" w:color="auto" w:fill="FFFFFF"/>
        </w:rPr>
        <w:t>МИНИСТЕРСТВА ЗДРАВООХРАНЕНИЯ</w:t>
      </w:r>
      <w:r w:rsidRPr="000F6E14">
        <w:rPr>
          <w:rFonts w:ascii="Arial" w:hAnsi="Arial" w:cs="Arial"/>
          <w:b/>
          <w:color w:val="0D0D0D" w:themeColor="text1" w:themeTint="F2"/>
          <w:shd w:val="clear" w:color="auto" w:fill="FFFFFF"/>
        </w:rPr>
        <w:t> </w:t>
      </w:r>
      <w:r w:rsidRPr="000F6E14">
        <w:rPr>
          <w:rFonts w:ascii="GHEA Grapalat" w:hAnsi="GHEA Grapalat" w:cs="Arial"/>
          <w:b/>
          <w:color w:val="0D0D0D" w:themeColor="text1" w:themeTint="F2"/>
          <w:shd w:val="clear" w:color="auto" w:fill="FFFFFF"/>
        </w:rPr>
        <w:t>РЕСПУБЛИКИ АРМЕНИЯ</w:t>
      </w:r>
    </w:p>
    <w:p w:rsidR="002A39A6" w:rsidRPr="00B02E29" w:rsidRDefault="002A39A6" w:rsidP="002A39A6">
      <w:pPr>
        <w:pStyle w:val="BodyText"/>
        <w:widowControl w:val="0"/>
        <w:spacing w:after="160"/>
        <w:ind w:right="-7"/>
        <w:contextualSpacing/>
        <w:jc w:val="center"/>
        <w:rPr>
          <w:rFonts w:ascii="GHEA Grapalat" w:hAnsi="GHEA Grapalat"/>
        </w:rPr>
      </w:pPr>
    </w:p>
    <w:p w:rsidR="002A39A6" w:rsidRPr="00B02E29" w:rsidRDefault="002A39A6" w:rsidP="002A39A6">
      <w:pPr>
        <w:pStyle w:val="BodyText"/>
        <w:widowControl w:val="0"/>
        <w:spacing w:after="160"/>
        <w:ind w:right="-7"/>
        <w:contextualSpacing/>
        <w:jc w:val="center"/>
        <w:rPr>
          <w:rFonts w:ascii="GHEA Grapalat" w:hAnsi="GHEA Grapalat"/>
        </w:rPr>
      </w:pPr>
    </w:p>
    <w:p w:rsidR="002A39A6" w:rsidRPr="00B02E29" w:rsidRDefault="002A39A6" w:rsidP="002A39A6">
      <w:pPr>
        <w:pStyle w:val="BodyText"/>
        <w:widowControl w:val="0"/>
        <w:spacing w:after="160"/>
        <w:ind w:right="-7"/>
        <w:contextualSpacing/>
        <w:jc w:val="center"/>
        <w:rPr>
          <w:rFonts w:ascii="GHEA Grapalat" w:hAnsi="GHEA Grapalat"/>
        </w:rPr>
      </w:pPr>
    </w:p>
    <w:p w:rsidR="002A39A6" w:rsidRDefault="002A39A6" w:rsidP="002A39A6">
      <w:pPr>
        <w:pStyle w:val="BodyText"/>
        <w:widowControl w:val="0"/>
        <w:spacing w:after="160"/>
        <w:ind w:right="-7"/>
        <w:contextualSpacing/>
        <w:jc w:val="center"/>
        <w:rPr>
          <w:rFonts w:ascii="GHEA Grapalat" w:hAnsi="GHEA Grapalat"/>
        </w:rPr>
      </w:pPr>
    </w:p>
    <w:p w:rsidR="002A39A6" w:rsidRPr="00B513E2" w:rsidRDefault="002A39A6" w:rsidP="002A39A6">
      <w:pPr>
        <w:pStyle w:val="BodyText"/>
        <w:widowControl w:val="0"/>
        <w:spacing w:after="160"/>
        <w:ind w:right="-7"/>
        <w:contextualSpacing/>
        <w:jc w:val="center"/>
        <w:rPr>
          <w:rFonts w:ascii="GHEA Grapalat" w:hAnsi="GHEA Grapalat" w:cs="Sylfaen"/>
          <w:b/>
        </w:rPr>
      </w:pPr>
      <w:r w:rsidRPr="00B513E2">
        <w:rPr>
          <w:rFonts w:ascii="GHEA Grapalat" w:hAnsi="GHEA Grapalat"/>
          <w:b/>
        </w:rPr>
        <w:t>ПРИГЛАШЕНИЕ</w:t>
      </w:r>
    </w:p>
    <w:p w:rsidR="002A39A6" w:rsidRPr="00B513E2" w:rsidRDefault="002A39A6" w:rsidP="002A39A6">
      <w:pPr>
        <w:pStyle w:val="BodyText"/>
        <w:widowControl w:val="0"/>
        <w:spacing w:after="160"/>
        <w:ind w:right="-7"/>
        <w:contextualSpacing/>
        <w:jc w:val="center"/>
        <w:rPr>
          <w:rFonts w:ascii="GHEA Grapalat" w:hAnsi="GHEA Grapalat" w:cs="Sylfaen"/>
          <w:b/>
        </w:rPr>
      </w:pPr>
    </w:p>
    <w:p w:rsidR="002A39A6" w:rsidRPr="00B513E2" w:rsidRDefault="002A39A6" w:rsidP="002A39A6">
      <w:pPr>
        <w:pStyle w:val="BodyText"/>
        <w:widowControl w:val="0"/>
        <w:spacing w:after="160"/>
        <w:ind w:right="-7"/>
        <w:contextualSpacing/>
        <w:jc w:val="center"/>
        <w:rPr>
          <w:rFonts w:ascii="GHEA Grapalat" w:hAnsi="GHEA Grapalat" w:cs="Sylfaen"/>
          <w:b/>
        </w:rPr>
      </w:pPr>
    </w:p>
    <w:p w:rsidR="002A39A6" w:rsidRPr="00B513E2" w:rsidRDefault="002A39A6" w:rsidP="002A39A6">
      <w:pPr>
        <w:pStyle w:val="BodyText"/>
        <w:widowControl w:val="0"/>
        <w:spacing w:after="160"/>
        <w:ind w:right="-7"/>
        <w:contextualSpacing/>
        <w:jc w:val="center"/>
        <w:rPr>
          <w:rFonts w:ascii="GHEA Grapalat" w:hAnsi="GHEA Grapalat"/>
          <w:b/>
        </w:rPr>
      </w:pPr>
    </w:p>
    <w:p w:rsidR="002A39A6" w:rsidRPr="00B513E2" w:rsidRDefault="002A39A6" w:rsidP="002A39A6">
      <w:pPr>
        <w:pStyle w:val="BodyText"/>
        <w:widowControl w:val="0"/>
        <w:spacing w:after="160"/>
        <w:ind w:right="-7"/>
        <w:contextualSpacing/>
        <w:jc w:val="center"/>
        <w:rPr>
          <w:rFonts w:ascii="GHEA Grapalat" w:hAnsi="GHEA Grapalat"/>
          <w:b/>
          <w:color w:val="0D0D0D" w:themeColor="text1" w:themeTint="F2"/>
        </w:rPr>
      </w:pPr>
      <w:r w:rsidRPr="00B513E2">
        <w:rPr>
          <w:rFonts w:ascii="GHEA Grapalat" w:hAnsi="GHEA Grapalat"/>
          <w:b/>
        </w:rPr>
        <w:t>НА ЗАПРОС КОТИРОВОК, ОБЪЯВЛЕННЫЙ С ЦЕЛЬЮ ПРИОБРЕТЕНИЯ</w:t>
      </w:r>
      <w:r w:rsidRPr="00DB60D1">
        <w:rPr>
          <w:rFonts w:ascii="GHEA Grapalat" w:hAnsi="GHEA Grapalat"/>
          <w:b/>
        </w:rPr>
        <w:t xml:space="preserve"> </w:t>
      </w:r>
      <w:r>
        <w:rPr>
          <w:rFonts w:ascii="GHEA Grapalat" w:hAnsi="GHEA Grapalat"/>
          <w:b/>
        </w:rPr>
        <w:t xml:space="preserve">ПОЛИГРАФИЧЕСКИХ </w:t>
      </w:r>
      <w:r w:rsidR="000F6E14">
        <w:rPr>
          <w:rFonts w:ascii="GHEA Grapalat" w:hAnsi="GHEA Grapalat"/>
          <w:b/>
        </w:rPr>
        <w:t>РАБОТ</w:t>
      </w:r>
      <w:r w:rsidRPr="00DB60D1">
        <w:rPr>
          <w:rFonts w:ascii="GHEA Grapalat" w:hAnsi="GHEA Grapalat"/>
          <w:b/>
        </w:rPr>
        <w:t xml:space="preserve"> </w:t>
      </w:r>
      <w:r w:rsidRPr="00B513E2">
        <w:rPr>
          <w:rFonts w:ascii="GHEA Grapalat" w:hAnsi="GHEA Grapalat"/>
          <w:b/>
        </w:rPr>
        <w:t xml:space="preserve">ДЛЯ НУЖД </w:t>
      </w:r>
      <w:r>
        <w:rPr>
          <w:rFonts w:ascii="GHEA Grapalat" w:hAnsi="GHEA Grapalat"/>
          <w:b/>
          <w:color w:val="0D0D0D" w:themeColor="text1" w:themeTint="F2"/>
        </w:rPr>
        <w:t>ГНО</w:t>
      </w:r>
      <w:r w:rsidRPr="00B513E2">
        <w:rPr>
          <w:rFonts w:ascii="GHEA Grapalat" w:hAnsi="GHEA Grapalat"/>
          <w:b/>
          <w:color w:val="0D0D0D" w:themeColor="text1" w:themeTint="F2"/>
        </w:rPr>
        <w:t xml:space="preserve"> </w:t>
      </w:r>
      <w:r w:rsidRPr="00B513E2">
        <w:rPr>
          <w:rFonts w:ascii="GHEA Grapalat" w:hAnsi="GHEA Grapalat"/>
          <w:b/>
          <w:i/>
          <w:color w:val="0D0D0D" w:themeColor="text1" w:themeTint="F2"/>
        </w:rPr>
        <w:t>«</w:t>
      </w:r>
      <w:r w:rsidRPr="00B513E2">
        <w:rPr>
          <w:rFonts w:ascii="GHEA Grapalat" w:hAnsi="GHEA Grapalat"/>
          <w:b/>
          <w:color w:val="0D0D0D" w:themeColor="text1" w:themeTint="F2"/>
        </w:rPr>
        <w:t>НАЦИОНАЛЬН</w:t>
      </w:r>
      <w:r>
        <w:rPr>
          <w:rFonts w:ascii="GHEA Grapalat" w:hAnsi="GHEA Grapalat"/>
          <w:b/>
          <w:color w:val="0D0D0D" w:themeColor="text1" w:themeTint="F2"/>
        </w:rPr>
        <w:t xml:space="preserve">ОГО </w:t>
      </w:r>
      <w:r w:rsidRPr="00B513E2">
        <w:rPr>
          <w:rFonts w:ascii="GHEA Grapalat" w:hAnsi="GHEA Grapalat"/>
          <w:b/>
          <w:color w:val="0D0D0D" w:themeColor="text1" w:themeTint="F2"/>
        </w:rPr>
        <w:t>ЦЕНТР</w:t>
      </w:r>
      <w:r>
        <w:rPr>
          <w:rFonts w:ascii="GHEA Grapalat" w:hAnsi="GHEA Grapalat"/>
          <w:b/>
          <w:color w:val="0D0D0D" w:themeColor="text1" w:themeTint="F2"/>
        </w:rPr>
        <w:t>А</w:t>
      </w:r>
      <w:r w:rsidRPr="00B513E2">
        <w:rPr>
          <w:rFonts w:ascii="GHEA Grapalat" w:hAnsi="GHEA Grapalat"/>
          <w:b/>
          <w:color w:val="0D0D0D" w:themeColor="text1" w:themeTint="F2"/>
        </w:rPr>
        <w:t xml:space="preserve"> ПО КОНТРОЛЮ И ПРОФИЛАКТИКЕ ЗАБОЛЕВАНИЙ</w:t>
      </w:r>
      <w:r w:rsidRPr="00B513E2">
        <w:rPr>
          <w:rFonts w:ascii="GHEA Grapalat" w:hAnsi="GHEA Grapalat"/>
          <w:b/>
          <w:i/>
          <w:color w:val="0D0D0D" w:themeColor="text1" w:themeTint="F2"/>
        </w:rPr>
        <w:t>»</w:t>
      </w:r>
      <w:r w:rsidRPr="00B513E2">
        <w:rPr>
          <w:rFonts w:ascii="GHEA Grapalat" w:hAnsi="GHEA Grapalat"/>
          <w:b/>
          <w:color w:val="0D0D0D" w:themeColor="text1" w:themeTint="F2"/>
        </w:rPr>
        <w:t xml:space="preserve"> </w:t>
      </w:r>
      <w:r>
        <w:rPr>
          <w:rStyle w:val="Emphasis"/>
          <w:rFonts w:ascii="GHEA Grapalat" w:hAnsi="GHEA Grapalat" w:cs="Arial"/>
          <w:b/>
          <w:bCs/>
          <w:color w:val="0D0D0D" w:themeColor="text1" w:themeTint="F2"/>
          <w:shd w:val="clear" w:color="auto" w:fill="FFFFFF"/>
        </w:rPr>
        <w:t>МЗ РА</w:t>
      </w:r>
    </w:p>
    <w:p w:rsidR="002A39A6" w:rsidRPr="00B02E29" w:rsidRDefault="002A39A6" w:rsidP="002A39A6">
      <w:pPr>
        <w:pStyle w:val="BodyText"/>
        <w:widowControl w:val="0"/>
        <w:spacing w:after="160"/>
        <w:ind w:right="-7"/>
        <w:contextualSpacing/>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535204" w:rsidRDefault="00535204" w:rsidP="00B46D58">
      <w:pPr>
        <w:widowControl w:val="0"/>
        <w:spacing w:after="160"/>
        <w:ind w:firstLine="567"/>
        <w:jc w:val="both"/>
        <w:rPr>
          <w:rFonts w:ascii="GHEA Grapalat" w:hAnsi="GHEA Grapalat"/>
          <w:b/>
          <w:i/>
          <w:color w:val="FF0000"/>
        </w:rPr>
      </w:pPr>
    </w:p>
    <w:p w:rsidR="00535204" w:rsidRDefault="00535204" w:rsidP="00B46D58">
      <w:pPr>
        <w:widowControl w:val="0"/>
        <w:spacing w:after="160"/>
        <w:ind w:firstLine="567"/>
        <w:jc w:val="both"/>
        <w:rPr>
          <w:rFonts w:ascii="GHEA Grapalat" w:hAnsi="GHEA Grapalat"/>
          <w:b/>
          <w:i/>
          <w:color w:val="FF0000"/>
        </w:rPr>
      </w:pPr>
    </w:p>
    <w:p w:rsidR="00535204" w:rsidRDefault="00535204" w:rsidP="00B46D58">
      <w:pPr>
        <w:widowControl w:val="0"/>
        <w:spacing w:after="160"/>
        <w:ind w:firstLine="567"/>
        <w:jc w:val="both"/>
        <w:rPr>
          <w:rFonts w:ascii="GHEA Grapalat" w:hAnsi="GHEA Grapalat"/>
          <w:b/>
          <w:i/>
          <w:color w:val="FF0000"/>
        </w:rPr>
      </w:pPr>
    </w:p>
    <w:p w:rsidR="00535204" w:rsidRDefault="00535204" w:rsidP="00580BD6">
      <w:pPr>
        <w:widowControl w:val="0"/>
        <w:spacing w:after="160"/>
        <w:jc w:val="both"/>
        <w:rPr>
          <w:rFonts w:ascii="GHEA Grapalat" w:hAnsi="GHEA Grapalat"/>
          <w:b/>
          <w:i/>
          <w:color w:val="FF0000"/>
        </w:rPr>
      </w:pPr>
    </w:p>
    <w:p w:rsidR="00535204" w:rsidRDefault="00535204" w:rsidP="00B46D58">
      <w:pPr>
        <w:widowControl w:val="0"/>
        <w:spacing w:after="160"/>
        <w:ind w:firstLine="567"/>
        <w:jc w:val="both"/>
        <w:rPr>
          <w:rFonts w:ascii="GHEA Grapalat" w:hAnsi="GHEA Grapalat"/>
          <w:b/>
          <w:i/>
          <w:color w:val="FF0000"/>
        </w:rPr>
      </w:pPr>
    </w:p>
    <w:p w:rsidR="001A43A4" w:rsidRPr="000F6E14" w:rsidRDefault="00096865" w:rsidP="00B46D58">
      <w:pPr>
        <w:widowControl w:val="0"/>
        <w:spacing w:after="160"/>
        <w:ind w:firstLine="567"/>
        <w:jc w:val="both"/>
        <w:rPr>
          <w:rFonts w:ascii="GHEA Grapalat" w:hAnsi="GHEA Grapalat" w:cs="Sylfaen"/>
          <w:b/>
          <w:i/>
          <w:color w:val="FF0000"/>
        </w:rPr>
      </w:pPr>
      <w:r w:rsidRPr="000F6E14">
        <w:rPr>
          <w:rFonts w:ascii="GHEA Grapalat" w:hAnsi="GHEA Grapalat"/>
          <w:b/>
          <w:i/>
          <w:color w:val="FF0000"/>
        </w:rPr>
        <w:t>Уважаемый участник, прежде чем составить и подать заявку просим Вас</w:t>
      </w:r>
      <w:r w:rsidR="001D209D" w:rsidRPr="000F6E14">
        <w:rPr>
          <w:rFonts w:ascii="Courier New" w:hAnsi="Courier New" w:cs="Courier New"/>
          <w:b/>
          <w:i/>
          <w:color w:val="FF0000"/>
          <w:lang w:val="en-US"/>
        </w:rPr>
        <w:t> </w:t>
      </w:r>
      <w:r w:rsidRPr="000F6E14">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535204" w:rsidP="00580BD6">
      <w:pPr>
        <w:jc w:val="center"/>
        <w:rPr>
          <w:rFonts w:ascii="GHEA Grapalat" w:hAnsi="GHEA Grapalat"/>
          <w:b/>
        </w:rPr>
      </w:pPr>
      <w:r>
        <w:rPr>
          <w:rFonts w:ascii="GHEA Grapalat" w:hAnsi="GHEA Grapalat"/>
          <w:b/>
        </w:rPr>
        <w:br w:type="page"/>
      </w:r>
      <w:r w:rsidR="00160AE4"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0F6E14" w:rsidRPr="00DB60D1" w:rsidRDefault="000F6E14" w:rsidP="000F6E14">
      <w:pPr>
        <w:pStyle w:val="BodyText"/>
        <w:widowControl w:val="0"/>
        <w:spacing w:after="160"/>
        <w:ind w:right="-7"/>
        <w:contextualSpacing/>
        <w:jc w:val="center"/>
        <w:rPr>
          <w:rFonts w:ascii="GHEA Grapalat" w:hAnsi="GHEA Grapalat"/>
          <w:b/>
          <w:color w:val="0D0D0D" w:themeColor="text1" w:themeTint="F2"/>
          <w:sz w:val="20"/>
          <w:szCs w:val="20"/>
        </w:rPr>
      </w:pPr>
      <w:r w:rsidRPr="00DB60D1">
        <w:rPr>
          <w:rFonts w:ascii="GHEA Grapalat" w:hAnsi="GHEA Grapalat"/>
          <w:b/>
          <w:sz w:val="20"/>
          <w:szCs w:val="20"/>
        </w:rPr>
        <w:t>НА ЗАПРОС КОТИРОВОК, ОБЪЯВЛЕН</w:t>
      </w:r>
      <w:r>
        <w:rPr>
          <w:rFonts w:ascii="GHEA Grapalat" w:hAnsi="GHEA Grapalat"/>
          <w:b/>
          <w:sz w:val="20"/>
          <w:szCs w:val="20"/>
        </w:rPr>
        <w:t xml:space="preserve">НЫЙ С ЦЕЛЬЮ ПРИОБРЕТЕНИЯ ПОЛИГРАФИЧЕСКИХ РАБОТ </w:t>
      </w:r>
      <w:r w:rsidRPr="00DB60D1">
        <w:rPr>
          <w:rFonts w:ascii="GHEA Grapalat" w:hAnsi="GHEA Grapalat"/>
          <w:b/>
          <w:sz w:val="20"/>
          <w:szCs w:val="20"/>
        </w:rPr>
        <w:t xml:space="preserve">ДЛЯ НУЖД </w:t>
      </w:r>
      <w:r w:rsidRPr="00DB60D1">
        <w:rPr>
          <w:rFonts w:ascii="GHEA Grapalat" w:hAnsi="GHEA Grapalat"/>
          <w:b/>
          <w:color w:val="0D0D0D" w:themeColor="text1" w:themeTint="F2"/>
          <w:sz w:val="20"/>
          <w:szCs w:val="20"/>
        </w:rPr>
        <w:t xml:space="preserve">ГНО </w:t>
      </w:r>
      <w:r w:rsidRPr="00DB60D1">
        <w:rPr>
          <w:rFonts w:ascii="GHEA Grapalat" w:hAnsi="GHEA Grapalat"/>
          <w:b/>
          <w:i/>
          <w:color w:val="0D0D0D" w:themeColor="text1" w:themeTint="F2"/>
          <w:sz w:val="20"/>
          <w:szCs w:val="20"/>
        </w:rPr>
        <w:t>«</w:t>
      </w:r>
      <w:r w:rsidRPr="00DB60D1">
        <w:rPr>
          <w:rFonts w:ascii="GHEA Grapalat" w:hAnsi="GHEA Grapalat"/>
          <w:b/>
          <w:color w:val="0D0D0D" w:themeColor="text1" w:themeTint="F2"/>
          <w:sz w:val="20"/>
          <w:szCs w:val="20"/>
        </w:rPr>
        <w:t>НАЦИОНАЛЬНОГО ЦЕНТРА ПО КОНТРОЛЮ И ПРОФИЛАКТИКЕ ЗАБОЛЕВАНИЙ</w:t>
      </w:r>
      <w:r w:rsidRPr="00DB60D1">
        <w:rPr>
          <w:rFonts w:ascii="GHEA Grapalat" w:hAnsi="GHEA Grapalat"/>
          <w:b/>
          <w:i/>
          <w:color w:val="0D0D0D" w:themeColor="text1" w:themeTint="F2"/>
          <w:sz w:val="20"/>
          <w:szCs w:val="20"/>
        </w:rPr>
        <w:t>»</w:t>
      </w:r>
      <w:r w:rsidRPr="00DB60D1">
        <w:rPr>
          <w:rFonts w:ascii="GHEA Grapalat" w:hAnsi="GHEA Grapalat"/>
          <w:b/>
          <w:color w:val="0D0D0D" w:themeColor="text1" w:themeTint="F2"/>
          <w:sz w:val="20"/>
          <w:szCs w:val="20"/>
        </w:rPr>
        <w:t xml:space="preserve"> </w:t>
      </w:r>
      <w:r w:rsidRPr="00DB60D1">
        <w:rPr>
          <w:rStyle w:val="Emphasis"/>
          <w:rFonts w:ascii="GHEA Grapalat" w:hAnsi="GHEA Grapalat" w:cs="Arial"/>
          <w:b/>
          <w:bCs/>
          <w:color w:val="0D0D0D" w:themeColor="text1" w:themeTint="F2"/>
          <w:sz w:val="20"/>
          <w:szCs w:val="20"/>
          <w:shd w:val="clear" w:color="auto" w:fill="FFFFFF"/>
        </w:rPr>
        <w:t>МЗ РА</w:t>
      </w: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90099B">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535204">
      <w:pPr>
        <w:widowControl w:val="0"/>
        <w:tabs>
          <w:tab w:val="left" w:pos="567"/>
        </w:tabs>
        <w:ind w:left="851" w:hanging="284"/>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535204">
      <w:pPr>
        <w:widowControl w:val="0"/>
        <w:tabs>
          <w:tab w:val="left" w:pos="567"/>
        </w:tabs>
        <w:ind w:left="851" w:hanging="284"/>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535204">
      <w:pPr>
        <w:widowControl w:val="0"/>
        <w:tabs>
          <w:tab w:val="left" w:pos="567"/>
        </w:tabs>
        <w:ind w:left="851" w:hanging="284"/>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535204">
      <w:pPr>
        <w:widowControl w:val="0"/>
        <w:tabs>
          <w:tab w:val="left" w:pos="567"/>
        </w:tabs>
        <w:ind w:left="851" w:hanging="284"/>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535204">
      <w:pPr>
        <w:widowControl w:val="0"/>
        <w:tabs>
          <w:tab w:val="left" w:pos="567"/>
        </w:tabs>
        <w:ind w:left="851" w:hanging="284"/>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535204">
      <w:pPr>
        <w:widowControl w:val="0"/>
        <w:tabs>
          <w:tab w:val="left" w:pos="567"/>
        </w:tabs>
        <w:ind w:left="851" w:hanging="284"/>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535204">
      <w:pPr>
        <w:widowControl w:val="0"/>
        <w:tabs>
          <w:tab w:val="left" w:pos="567"/>
        </w:tabs>
        <w:ind w:left="851" w:hanging="284"/>
        <w:contextualSpacing/>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 xml:space="preserve"> </w:t>
      </w:r>
    </w:p>
    <w:p w:rsidR="00096865" w:rsidRPr="008842CE" w:rsidRDefault="00087A30" w:rsidP="00535204">
      <w:pPr>
        <w:widowControl w:val="0"/>
        <w:tabs>
          <w:tab w:val="left" w:pos="567"/>
        </w:tabs>
        <w:ind w:left="851" w:hanging="284"/>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535204">
      <w:pPr>
        <w:widowControl w:val="0"/>
        <w:tabs>
          <w:tab w:val="left" w:pos="567"/>
        </w:tabs>
        <w:ind w:left="851" w:hanging="284"/>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535204">
      <w:pPr>
        <w:widowControl w:val="0"/>
        <w:tabs>
          <w:tab w:val="left" w:pos="567"/>
        </w:tabs>
        <w:ind w:left="851" w:hanging="284"/>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535204">
      <w:pPr>
        <w:widowControl w:val="0"/>
        <w:tabs>
          <w:tab w:val="left" w:pos="567"/>
        </w:tabs>
        <w:ind w:left="851" w:hanging="284"/>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535204">
      <w:pPr>
        <w:widowControl w:val="0"/>
        <w:tabs>
          <w:tab w:val="left" w:pos="567"/>
        </w:tabs>
        <w:ind w:left="851" w:hanging="284"/>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535204">
      <w:pPr>
        <w:widowControl w:val="0"/>
        <w:tabs>
          <w:tab w:val="left" w:pos="567"/>
        </w:tabs>
        <w:ind w:left="851" w:hanging="284"/>
        <w:contextualSpacing/>
        <w:jc w:val="center"/>
        <w:rPr>
          <w:rFonts w:ascii="GHEA Grapalat" w:hAnsi="GHEA Grapalat"/>
          <w:b/>
        </w:rPr>
      </w:pPr>
    </w:p>
    <w:p w:rsidR="008842CE" w:rsidRPr="00374F4A" w:rsidRDefault="00CA590C" w:rsidP="00535204">
      <w:pPr>
        <w:widowControl w:val="0"/>
        <w:tabs>
          <w:tab w:val="left" w:pos="567"/>
        </w:tabs>
        <w:ind w:left="851" w:hanging="284"/>
        <w:contextualSpacing/>
        <w:jc w:val="center"/>
        <w:rPr>
          <w:rFonts w:ascii="GHEA Grapalat" w:hAnsi="GHEA Grapalat"/>
          <w:b/>
        </w:rPr>
      </w:pPr>
      <w:r>
        <w:rPr>
          <w:rFonts w:ascii="GHEA Grapalat" w:hAnsi="GHEA Grapalat"/>
          <w:b/>
        </w:rPr>
        <w:t xml:space="preserve">ЧАСТЬ II. </w:t>
      </w:r>
    </w:p>
    <w:p w:rsidR="008842CE" w:rsidRPr="00374F4A" w:rsidRDefault="008842CE" w:rsidP="00535204">
      <w:pPr>
        <w:widowControl w:val="0"/>
        <w:tabs>
          <w:tab w:val="left" w:pos="567"/>
        </w:tabs>
        <w:ind w:left="851" w:hanging="284"/>
        <w:contextualSpacing/>
        <w:jc w:val="center"/>
        <w:rPr>
          <w:rFonts w:ascii="GHEA Grapalat" w:hAnsi="GHEA Grapalat"/>
          <w:b/>
        </w:rPr>
      </w:pPr>
    </w:p>
    <w:p w:rsidR="00096865" w:rsidRDefault="00096865" w:rsidP="00535204">
      <w:pPr>
        <w:widowControl w:val="0"/>
        <w:tabs>
          <w:tab w:val="left" w:pos="567"/>
        </w:tabs>
        <w:ind w:left="851" w:hanging="284"/>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535204">
      <w:pPr>
        <w:widowControl w:val="0"/>
        <w:tabs>
          <w:tab w:val="left" w:pos="567"/>
        </w:tabs>
        <w:ind w:left="851" w:hanging="284"/>
        <w:contextualSpacing/>
        <w:jc w:val="center"/>
        <w:rPr>
          <w:rFonts w:ascii="GHEA Grapalat" w:hAnsi="GHEA Grapalat"/>
          <w:b/>
        </w:rPr>
      </w:pPr>
    </w:p>
    <w:p w:rsidR="00096865" w:rsidRPr="003A1EBB" w:rsidRDefault="00096865" w:rsidP="00535204">
      <w:pPr>
        <w:widowControl w:val="0"/>
        <w:tabs>
          <w:tab w:val="left" w:pos="567"/>
        </w:tabs>
        <w:ind w:left="851" w:hanging="284"/>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535204">
      <w:pPr>
        <w:widowControl w:val="0"/>
        <w:tabs>
          <w:tab w:val="left" w:pos="567"/>
        </w:tabs>
        <w:ind w:left="851" w:hanging="284"/>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535204">
      <w:pPr>
        <w:widowControl w:val="0"/>
        <w:tabs>
          <w:tab w:val="left" w:pos="567"/>
        </w:tabs>
        <w:ind w:left="851" w:hanging="284"/>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rsidR="00535204" w:rsidRDefault="00535204" w:rsidP="00535204">
      <w:pPr>
        <w:tabs>
          <w:tab w:val="left" w:pos="567"/>
        </w:tabs>
        <w:ind w:left="-142" w:firstLine="426"/>
        <w:contextualSpacing/>
        <w:rPr>
          <w:rFonts w:ascii="GHEA Grapalat" w:hAnsi="GHEA Grapalat"/>
          <w:spacing w:val="-6"/>
        </w:rPr>
      </w:pPr>
    </w:p>
    <w:p w:rsidR="00096865" w:rsidRPr="006D2DF7" w:rsidRDefault="00096865" w:rsidP="00535204">
      <w:pPr>
        <w:tabs>
          <w:tab w:val="left" w:pos="567"/>
        </w:tabs>
        <w:ind w:left="-142" w:firstLine="426"/>
        <w:contextualSpacing/>
        <w:rPr>
          <w:rFonts w:ascii="GHEA Grapalat" w:hAnsi="GHEA Grapalat"/>
          <w:spacing w:val="-6"/>
        </w:rPr>
      </w:pPr>
      <w:r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90099B" w:rsidRPr="005E4F96">
        <w:rPr>
          <w:rFonts w:ascii="GHEA Grapalat" w:hAnsi="GHEA Grapalat"/>
          <w:b/>
          <w:i/>
        </w:rPr>
        <w:t>«GHAShDzB-HVKAK-202</w:t>
      </w:r>
      <w:r w:rsidR="001B1151">
        <w:rPr>
          <w:rFonts w:ascii="GHEA Grapalat" w:hAnsi="GHEA Grapalat"/>
          <w:b/>
          <w:i/>
        </w:rPr>
        <w:t>1</w:t>
      </w:r>
      <w:r w:rsidR="0090099B" w:rsidRPr="005E4F96">
        <w:rPr>
          <w:rFonts w:ascii="GHEA Grapalat" w:hAnsi="GHEA Grapalat"/>
          <w:b/>
          <w:i/>
        </w:rPr>
        <w:t>-</w:t>
      </w:r>
      <w:r w:rsidR="009E5A23">
        <w:rPr>
          <w:rFonts w:ascii="GHEA Grapalat" w:hAnsi="GHEA Grapalat"/>
          <w:b/>
          <w:i/>
        </w:rPr>
        <w:t>99</w:t>
      </w:r>
      <w:r w:rsidR="0090099B" w:rsidRPr="005E4F96">
        <w:rPr>
          <w:rFonts w:ascii="GHEA Grapalat" w:hAnsi="GHEA Grapalat"/>
          <w:b/>
          <w:i/>
        </w:rPr>
        <w:t>»</w:t>
      </w:r>
      <w:r w:rsidR="0090099B" w:rsidRPr="006D2DF7">
        <w:rPr>
          <w:rFonts w:ascii="GHEA Grapalat" w:hAnsi="GHEA Grapalat"/>
          <w:spacing w:val="-6"/>
        </w:rPr>
        <w:t xml:space="preserve"> </w:t>
      </w:r>
      <w:r w:rsidRPr="006D2DF7">
        <w:rPr>
          <w:rFonts w:ascii="GHEA Grapalat" w:hAnsi="GHEA Grapalat"/>
          <w:spacing w:val="-6"/>
        </w:rPr>
        <w:t>(далее — процедура).</w:t>
      </w:r>
    </w:p>
    <w:p w:rsidR="00096865" w:rsidRPr="000B2CFA" w:rsidRDefault="00096865" w:rsidP="00535204">
      <w:pPr>
        <w:widowControl w:val="0"/>
        <w:tabs>
          <w:tab w:val="left" w:pos="567"/>
        </w:tabs>
        <w:ind w:left="-142" w:firstLine="426"/>
        <w:contextualSpacing/>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 xml:space="preserve">и иных правовых актов, и имеет цель информировать лиц (далее — участник), намеренных участвовать в объявленной </w:t>
      </w:r>
      <w:r w:rsidR="00624AF9" w:rsidRPr="002508E7">
        <w:rPr>
          <w:rFonts w:ascii="GHEA Grapalat" w:hAnsi="GHEA Grapalat"/>
          <w:b/>
        </w:rPr>
        <w:t>ГНО «Национальный центр по контролю и профилактике заболеваний» МЗ РА</w:t>
      </w:r>
      <w:r w:rsidRPr="000B2CFA">
        <w:rPr>
          <w:rFonts w:ascii="GHEA Grapalat" w:hAnsi="GHEA Grapalat"/>
        </w:rPr>
        <w:t xml:space="preserve"> </w:t>
      </w:r>
      <w:r w:rsidRPr="000B2CFA">
        <w:rPr>
          <w:rFonts w:ascii="GHEA Grapalat" w:hAnsi="GHEA Grapalat"/>
        </w:rPr>
        <w:lastRenderedPageBreak/>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535204">
      <w:pPr>
        <w:widowControl w:val="0"/>
        <w:tabs>
          <w:tab w:val="left" w:pos="567"/>
        </w:tabs>
        <w:ind w:left="-142" w:firstLine="426"/>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535204">
      <w:pPr>
        <w:widowControl w:val="0"/>
        <w:tabs>
          <w:tab w:val="left" w:pos="567"/>
        </w:tabs>
        <w:ind w:left="-142" w:firstLine="426"/>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535204">
      <w:pPr>
        <w:pStyle w:val="BodyTextIndent2"/>
        <w:widowControl w:val="0"/>
        <w:tabs>
          <w:tab w:val="left" w:pos="567"/>
        </w:tabs>
        <w:spacing w:line="240" w:lineRule="auto"/>
        <w:ind w:left="-142" w:firstLine="426"/>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5E5C51" w:rsidRPr="001C5664">
        <w:rPr>
          <w:rFonts w:ascii="GHEA Grapalat" w:hAnsi="GHEA Grapalat"/>
          <w:b/>
          <w:i/>
          <w:color w:val="000000"/>
          <w:lang w:val="af-ZA"/>
        </w:rPr>
        <w:t>p</w:t>
      </w:r>
      <w:r w:rsidR="005E5C51" w:rsidRPr="00E25966">
        <w:rPr>
          <w:rFonts w:ascii="GHEA Grapalat" w:hAnsi="GHEA Grapalat"/>
          <w:b/>
          <w:i/>
          <w:color w:val="000000"/>
          <w:lang w:val="af-ZA"/>
        </w:rPr>
        <w:t>rocurement@ncdc.am</w:t>
      </w:r>
    </w:p>
    <w:p w:rsidR="00096865" w:rsidRPr="002E4BC5"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5E5C51" w:rsidRPr="005E5C51">
        <w:rPr>
          <w:rFonts w:ascii="GHEA Grapalat" w:hAnsi="GHEA Grapalat"/>
          <w:b/>
          <w:i w:val="0"/>
          <w:sz w:val="24"/>
          <w:szCs w:val="24"/>
        </w:rPr>
        <w:t>полиграфических работ</w:t>
      </w:r>
      <w:r w:rsidRPr="009044F1">
        <w:rPr>
          <w:rFonts w:ascii="GHEA Grapalat" w:hAnsi="GHEA Grapalat"/>
          <w:i w:val="0"/>
          <w:sz w:val="24"/>
          <w:szCs w:val="24"/>
        </w:rPr>
        <w:t xml:space="preserve"> (далее — также </w:t>
      </w:r>
      <w:r w:rsidR="00EE6232">
        <w:rPr>
          <w:rFonts w:ascii="GHEA Grapalat" w:hAnsi="GHEA Grapalat"/>
          <w:i w:val="0"/>
          <w:sz w:val="24"/>
          <w:szCs w:val="24"/>
        </w:rPr>
        <w:t>работа</w:t>
      </w:r>
      <w:r w:rsidRPr="009044F1">
        <w:rPr>
          <w:rFonts w:ascii="GHEA Grapalat" w:hAnsi="GHEA Grapalat"/>
          <w:i w:val="0"/>
          <w:sz w:val="24"/>
          <w:szCs w:val="24"/>
        </w:rPr>
        <w:t xml:space="preserve">) для нужд </w:t>
      </w:r>
      <w:r w:rsidR="005E5C51" w:rsidRPr="00735E49">
        <w:rPr>
          <w:rFonts w:ascii="GHEA Grapalat" w:hAnsi="GHEA Grapalat"/>
          <w:b/>
          <w:i w:val="0"/>
          <w:color w:val="0D0D0D" w:themeColor="text1" w:themeTint="F2"/>
          <w:sz w:val="24"/>
          <w:szCs w:val="24"/>
        </w:rPr>
        <w:t>ГНО «Национального центра</w:t>
      </w:r>
      <w:r w:rsidR="005E5C51" w:rsidRPr="00E513D9">
        <w:rPr>
          <w:rFonts w:ascii="GHEA Grapalat" w:hAnsi="GHEA Grapalat"/>
          <w:b/>
          <w:i w:val="0"/>
          <w:color w:val="0D0D0D" w:themeColor="text1" w:themeTint="F2"/>
          <w:sz w:val="24"/>
          <w:szCs w:val="24"/>
        </w:rPr>
        <w:t xml:space="preserve"> по контролю и профилактике заболеваний» </w:t>
      </w:r>
      <w:r w:rsidR="005E5C51" w:rsidRPr="00E513D9">
        <w:rPr>
          <w:rStyle w:val="Emphasis"/>
          <w:rFonts w:ascii="GHEA Grapalat" w:hAnsi="GHEA Grapalat" w:cs="Arial"/>
          <w:b/>
          <w:bCs/>
          <w:color w:val="0D0D0D" w:themeColor="text1" w:themeTint="F2"/>
          <w:sz w:val="24"/>
          <w:szCs w:val="24"/>
          <w:shd w:val="clear" w:color="auto" w:fill="FFFFFF"/>
        </w:rPr>
        <w:t>МЗ РА</w:t>
      </w:r>
      <w:r w:rsidR="005E5C51" w:rsidRPr="00B02E29">
        <w:rPr>
          <w:rFonts w:ascii="GHEA Grapalat" w:hAnsi="GHEA Grapalat"/>
          <w:i w:val="0"/>
          <w:sz w:val="24"/>
          <w:szCs w:val="24"/>
        </w:rPr>
        <w:t>,</w:t>
      </w:r>
      <w:r w:rsidR="005E5C51">
        <w:rPr>
          <w:rFonts w:ascii="GHEA Grapalat" w:hAnsi="GHEA Grapalat"/>
          <w:i w:val="0"/>
          <w:sz w:val="24"/>
          <w:szCs w:val="24"/>
        </w:rPr>
        <w:t xml:space="preserve"> </w:t>
      </w:r>
      <w:r w:rsidR="005E5C51" w:rsidRPr="00B02E29">
        <w:rPr>
          <w:rFonts w:ascii="GHEA Grapalat" w:hAnsi="GHEA Grapalat"/>
          <w:i w:val="0"/>
          <w:sz w:val="24"/>
          <w:szCs w:val="24"/>
        </w:rPr>
        <w:t>которые</w:t>
      </w:r>
      <w:r w:rsidR="005E5C51">
        <w:rPr>
          <w:rFonts w:ascii="GHEA Grapalat" w:hAnsi="GHEA Grapalat"/>
          <w:i w:val="0"/>
          <w:sz w:val="24"/>
          <w:szCs w:val="24"/>
        </w:rPr>
        <w:t xml:space="preserve"> </w:t>
      </w:r>
      <w:r w:rsidR="005E5C51" w:rsidRPr="00B02E29">
        <w:rPr>
          <w:rFonts w:ascii="GHEA Grapalat" w:hAnsi="GHEA Grapalat"/>
          <w:i w:val="0"/>
          <w:sz w:val="24"/>
          <w:szCs w:val="24"/>
        </w:rPr>
        <w:t>сгруппированы</w:t>
      </w:r>
      <w:r w:rsidR="005E5C51">
        <w:rPr>
          <w:rFonts w:ascii="GHEA Grapalat" w:hAnsi="GHEA Grapalat"/>
          <w:i w:val="0"/>
          <w:sz w:val="24"/>
          <w:szCs w:val="24"/>
        </w:rPr>
        <w:t xml:space="preserve"> </w:t>
      </w:r>
      <w:r w:rsidR="005E5C51" w:rsidRPr="00B02E29">
        <w:rPr>
          <w:rFonts w:ascii="GHEA Grapalat" w:hAnsi="GHEA Grapalat"/>
          <w:i w:val="0"/>
          <w:sz w:val="24"/>
          <w:szCs w:val="24"/>
        </w:rPr>
        <w:t>в</w:t>
      </w:r>
      <w:r w:rsidR="005E5C51">
        <w:rPr>
          <w:rFonts w:ascii="GHEA Grapalat" w:hAnsi="GHEA Grapalat"/>
          <w:i w:val="0"/>
          <w:sz w:val="24"/>
          <w:szCs w:val="24"/>
        </w:rPr>
        <w:t xml:space="preserve"> </w:t>
      </w:r>
      <w:r w:rsidR="009E5A23">
        <w:rPr>
          <w:rFonts w:ascii="GHEA Grapalat" w:hAnsi="GHEA Grapalat"/>
          <w:b/>
          <w:i w:val="0"/>
          <w:sz w:val="24"/>
          <w:szCs w:val="24"/>
        </w:rPr>
        <w:t>6</w:t>
      </w:r>
      <w:r w:rsidR="005E5C51" w:rsidRPr="00E513D9">
        <w:rPr>
          <w:rFonts w:ascii="GHEA Grapalat" w:hAnsi="GHEA Grapalat"/>
          <w:b/>
          <w:i w:val="0"/>
          <w:sz w:val="24"/>
          <w:szCs w:val="24"/>
        </w:rPr>
        <w:t xml:space="preserve"> лот</w:t>
      </w:r>
      <w:r w:rsidR="009E5A23">
        <w:rPr>
          <w:rFonts w:ascii="GHEA Grapalat" w:hAnsi="GHEA Grapalat"/>
          <w:b/>
          <w:i w:val="0"/>
          <w:sz w:val="24"/>
          <w:szCs w:val="24"/>
        </w:rPr>
        <w:t>а</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r w:rsidR="009E5A23">
              <w:rPr>
                <w:rFonts w:ascii="GHEA Grapalat" w:hAnsi="GHEA Grapalat"/>
                <w:sz w:val="24"/>
                <w:szCs w:val="24"/>
              </w:rPr>
              <w:t>-6</w:t>
            </w:r>
          </w:p>
        </w:tc>
        <w:tc>
          <w:tcPr>
            <w:tcW w:w="7704" w:type="dxa"/>
            <w:vAlign w:val="center"/>
          </w:tcPr>
          <w:p w:rsidR="00096865" w:rsidRPr="009044F1" w:rsidRDefault="00374AC7" w:rsidP="00B46D58">
            <w:pPr>
              <w:pStyle w:val="BodyTextIndent2"/>
              <w:widowControl w:val="0"/>
              <w:spacing w:after="120" w:line="240" w:lineRule="auto"/>
              <w:ind w:firstLine="0"/>
              <w:rPr>
                <w:rFonts w:ascii="GHEA Grapalat" w:hAnsi="GHEA Grapalat"/>
                <w:sz w:val="24"/>
                <w:szCs w:val="24"/>
                <w:u w:val="single"/>
                <w:vertAlign w:val="subscript"/>
              </w:rPr>
            </w:pPr>
            <w:r>
              <w:rPr>
                <w:rFonts w:ascii="GHEA Grapalat" w:hAnsi="GHEA Grapalat"/>
                <w:b/>
                <w:i/>
                <w:sz w:val="24"/>
                <w:szCs w:val="24"/>
              </w:rPr>
              <w:t>Согласно прикрепленному Приложению № 1</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374AC7">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374AC7">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374AC7">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374AC7">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374AC7">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374AC7">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374AC7">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374AC7">
      <w:pPr>
        <w:widowControl w:val="0"/>
        <w:tabs>
          <w:tab w:val="left" w:pos="1134"/>
        </w:tabs>
        <w:ind w:firstLine="567"/>
        <w:contextualSpacing/>
        <w:jc w:val="both"/>
        <w:rPr>
          <w:rFonts w:ascii="GHEA Grapalat" w:hAnsi="GHEA Grapalat" w:cs="Sylfaen"/>
        </w:rPr>
      </w:pPr>
      <w:r w:rsidRPr="009044F1">
        <w:rPr>
          <w:rFonts w:ascii="GHEA Grapalat" w:hAnsi="GHEA Grapalat"/>
        </w:rPr>
        <w:lastRenderedPageBreak/>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374AC7">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374AC7">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374AC7">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374AC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374AC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374AC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374AC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374AC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374AC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374AC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374AC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w:t>
      </w:r>
      <w:r w:rsidRPr="009044F1">
        <w:rPr>
          <w:rFonts w:ascii="GHEA Grapalat" w:hAnsi="GHEA Grapalat"/>
          <w:color w:val="000000"/>
        </w:rPr>
        <w:lastRenderedPageBreak/>
        <w:t>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374AC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374AC7">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374AC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374AC7">
      <w:pPr>
        <w:widowControl w:val="0"/>
        <w:tabs>
          <w:tab w:val="left" w:pos="1134"/>
        </w:tabs>
        <w:ind w:firstLine="567"/>
        <w:contextualSpacing/>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374AC7">
      <w:pPr>
        <w:widowControl w:val="0"/>
        <w:tabs>
          <w:tab w:val="left" w:pos="1134"/>
        </w:tabs>
        <w:ind w:firstLine="567"/>
        <w:contextualSpacing/>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374AC7">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374AC7">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374AC7">
      <w:pPr>
        <w:pStyle w:val="BodyTextIndent2"/>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374AC7">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374AC7">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2E4BC5" w:rsidRDefault="00AE3715"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14079E">
      <w:pPr>
        <w:widowControl w:val="0"/>
        <w:tabs>
          <w:tab w:val="left" w:pos="1134"/>
        </w:tabs>
        <w:ind w:firstLine="567"/>
        <w:contextualSpacing/>
        <w:jc w:val="both"/>
        <w:rPr>
          <w:rFonts w:ascii="GHEA Grapalat" w:hAnsi="GHEA Grapalat"/>
        </w:rPr>
      </w:pPr>
      <w:r w:rsidRPr="009044F1">
        <w:rPr>
          <w:rFonts w:ascii="GHEA Grapalat" w:hAnsi="GHEA Grapalat"/>
        </w:rPr>
        <w:lastRenderedPageBreak/>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14079E">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14079E">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14079E">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14079E">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14079E">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14079E">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C65202" w:rsidRPr="002E4BC5" w:rsidRDefault="00C65202" w:rsidP="00B46D58">
      <w:pPr>
        <w:widowControl w:val="0"/>
        <w:spacing w:after="160"/>
        <w:jc w:val="center"/>
        <w:rPr>
          <w:rFonts w:ascii="GHEA Grapalat" w:hAnsi="GHEA Grapalat"/>
          <w:b/>
        </w:rPr>
      </w:pPr>
    </w:p>
    <w:p w:rsidR="00096865" w:rsidRPr="002E4BC5"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14079E">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14079E">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14079E">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lastRenderedPageBreak/>
        <w:t>Порядок подготовки заявки описан в части 2 настоящего приглашения - в инструкции по подготовке заявок на открытый конкурс.</w:t>
      </w:r>
    </w:p>
    <w:p w:rsidR="00BA4929" w:rsidRDefault="00BA4929" w:rsidP="0014079E">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003C617C" w:rsidRPr="00522235">
        <w:rPr>
          <w:rFonts w:ascii="GHEA Grapalat" w:hAnsi="GHEA Grapalat"/>
          <w:b/>
          <w:sz w:val="24"/>
          <w:szCs w:val="24"/>
        </w:rPr>
        <w:t>г.</w:t>
      </w:r>
      <w:r w:rsidR="003C617C" w:rsidRPr="00522235">
        <w:rPr>
          <w:rFonts w:ascii="GHEA Grapalat" w:hAnsi="GHEA Grapalat"/>
          <w:b/>
          <w:sz w:val="24"/>
          <w:szCs w:val="24"/>
          <w:lang w:val="hy-AM"/>
        </w:rPr>
        <w:t xml:space="preserve"> </w:t>
      </w:r>
      <w:r w:rsidR="003C617C" w:rsidRPr="00522235">
        <w:rPr>
          <w:rFonts w:ascii="GHEA Grapalat" w:hAnsi="GHEA Grapalat"/>
          <w:b/>
          <w:sz w:val="24"/>
          <w:szCs w:val="24"/>
        </w:rPr>
        <w:t>Ереван, ул. М.</w:t>
      </w:r>
      <w:r w:rsidR="003C617C" w:rsidRPr="00522235">
        <w:rPr>
          <w:rFonts w:ascii="GHEA Grapalat" w:hAnsi="GHEA Grapalat"/>
          <w:b/>
          <w:sz w:val="24"/>
          <w:szCs w:val="24"/>
          <w:lang w:val="hy-AM"/>
        </w:rPr>
        <w:t xml:space="preserve"> </w:t>
      </w:r>
      <w:r w:rsidR="003C617C" w:rsidRPr="00522235">
        <w:rPr>
          <w:rFonts w:ascii="GHEA Grapalat" w:hAnsi="GHEA Grapalat"/>
          <w:b/>
          <w:sz w:val="24"/>
          <w:szCs w:val="24"/>
        </w:rPr>
        <w:t>Гераци, д. 12</w:t>
      </w:r>
      <w:r w:rsidR="003C617C">
        <w:rPr>
          <w:rFonts w:ascii="GHEA Grapalat" w:hAnsi="GHEA Grapalat"/>
          <w:sz w:val="24"/>
          <w:szCs w:val="24"/>
        </w:rPr>
        <w:t xml:space="preserve"> </w:t>
      </w:r>
      <w:r w:rsidR="003C617C" w:rsidRPr="00B02E29">
        <w:rPr>
          <w:rFonts w:ascii="GHEA Grapalat" w:hAnsi="GHEA Grapalat"/>
          <w:sz w:val="24"/>
          <w:szCs w:val="24"/>
        </w:rPr>
        <w:t>не</w:t>
      </w:r>
      <w:r w:rsidR="003C617C">
        <w:rPr>
          <w:rFonts w:ascii="GHEA Grapalat" w:hAnsi="GHEA Grapalat"/>
          <w:sz w:val="24"/>
          <w:szCs w:val="24"/>
        </w:rPr>
        <w:t xml:space="preserve"> </w:t>
      </w:r>
      <w:r w:rsidR="003C617C" w:rsidRPr="00B02E29">
        <w:rPr>
          <w:rFonts w:ascii="GHEA Grapalat" w:hAnsi="GHEA Grapalat"/>
          <w:sz w:val="24"/>
          <w:szCs w:val="24"/>
        </w:rPr>
        <w:t>позднее,</w:t>
      </w:r>
      <w:r w:rsidR="003C617C">
        <w:rPr>
          <w:rFonts w:ascii="GHEA Grapalat" w:hAnsi="GHEA Grapalat"/>
          <w:sz w:val="24"/>
          <w:szCs w:val="24"/>
        </w:rPr>
        <w:t xml:space="preserve"> </w:t>
      </w:r>
      <w:r w:rsidR="003C617C" w:rsidRPr="00B02E29">
        <w:rPr>
          <w:rFonts w:ascii="GHEA Grapalat" w:hAnsi="GHEA Grapalat"/>
          <w:sz w:val="24"/>
          <w:szCs w:val="24"/>
        </w:rPr>
        <w:t>чем</w:t>
      </w:r>
      <w:r w:rsidR="003C617C">
        <w:rPr>
          <w:rFonts w:ascii="GHEA Grapalat" w:hAnsi="GHEA Grapalat"/>
          <w:sz w:val="24"/>
          <w:szCs w:val="24"/>
        </w:rPr>
        <w:t xml:space="preserve"> </w:t>
      </w:r>
      <w:r w:rsidR="003C617C" w:rsidRPr="001B7D08">
        <w:rPr>
          <w:rFonts w:ascii="GHEA Grapalat" w:hAnsi="GHEA Grapalat"/>
          <w:b/>
          <w:sz w:val="24"/>
          <w:szCs w:val="24"/>
          <w:lang w:val="hy-AM"/>
        </w:rPr>
        <w:t>1</w:t>
      </w:r>
      <w:r w:rsidR="00624AF9">
        <w:rPr>
          <w:rFonts w:ascii="GHEA Grapalat" w:hAnsi="GHEA Grapalat"/>
          <w:b/>
          <w:sz w:val="24"/>
          <w:szCs w:val="24"/>
        </w:rPr>
        <w:t>0</w:t>
      </w:r>
      <w:r w:rsidR="003C617C" w:rsidRPr="001B7D08">
        <w:rPr>
          <w:rFonts w:ascii="GHEA Grapalat" w:hAnsi="GHEA Grapalat"/>
          <w:b/>
          <w:sz w:val="24"/>
          <w:szCs w:val="24"/>
          <w:lang w:val="hy-AM"/>
        </w:rPr>
        <w:t>:00</w:t>
      </w:r>
      <w:r w:rsidR="003C617C" w:rsidRPr="001B7D08">
        <w:rPr>
          <w:rFonts w:ascii="GHEA Grapalat" w:hAnsi="GHEA Grapalat"/>
          <w:b/>
          <w:sz w:val="24"/>
          <w:szCs w:val="24"/>
        </w:rPr>
        <w:t xml:space="preserve"> часов </w:t>
      </w:r>
      <w:r w:rsidR="003C617C" w:rsidRPr="001B7D08">
        <w:rPr>
          <w:rFonts w:ascii="GHEA Grapalat" w:hAnsi="GHEA Grapalat"/>
          <w:b/>
          <w:sz w:val="24"/>
          <w:szCs w:val="24"/>
          <w:lang w:val="hy-AM"/>
        </w:rPr>
        <w:t>7</w:t>
      </w:r>
      <w:r w:rsidR="003C617C" w:rsidRPr="001B7D08">
        <w:rPr>
          <w:rFonts w:ascii="GHEA Grapalat" w:hAnsi="GHEA Grapalat"/>
          <w:b/>
          <w:sz w:val="24"/>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BA4929" w:rsidRPr="006259BB" w:rsidRDefault="00BA4929" w:rsidP="0014079E">
      <w:pPr>
        <w:pStyle w:val="BodyTextIndent2"/>
        <w:widowControl w:val="0"/>
        <w:tabs>
          <w:tab w:val="left" w:pos="1134"/>
        </w:tabs>
        <w:spacing w:line="240" w:lineRule="auto"/>
        <w:ind w:firstLine="567"/>
        <w:contextualSpacing/>
        <w:rPr>
          <w:rFonts w:ascii="GHEA Grapalat" w:hAnsi="GHEA Grapalat"/>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1B1151" w:rsidRPr="001B1151">
        <w:rPr>
          <w:rFonts w:ascii="GHEA Grapalat" w:hAnsi="GHEA Grapalat"/>
          <w:b/>
          <w:sz w:val="24"/>
          <w:szCs w:val="24"/>
        </w:rPr>
        <w:t>Вануи Погосян</w:t>
      </w:r>
      <w:r w:rsidR="003C617C" w:rsidRPr="003C617C">
        <w:rPr>
          <w:rFonts w:ascii="GHEA Grapalat" w:hAnsi="GHEA Grapalat"/>
          <w:sz w:val="24"/>
          <w:szCs w:val="24"/>
        </w:rPr>
        <w:t>.</w:t>
      </w:r>
      <w:r>
        <w:rPr>
          <w:rFonts w:ascii="GHEA Grapalat" w:hAnsi="GHEA Grapalat"/>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14079E">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14079E">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14079E">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14079E">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14079E">
      <w:pPr>
        <w:ind w:firstLine="284"/>
        <w:contextualSpacing/>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14079E">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624AF9" w:rsidRDefault="001361B2" w:rsidP="00624AF9">
      <w:pPr>
        <w:pStyle w:val="norm"/>
        <w:widowControl w:val="0"/>
        <w:tabs>
          <w:tab w:val="left" w:pos="1134"/>
        </w:tabs>
        <w:spacing w:line="240" w:lineRule="auto"/>
        <w:ind w:firstLine="284"/>
        <w:contextualSpacing/>
        <w:rPr>
          <w:rFonts w:ascii="GHEA Grapalat" w:hAnsi="GHEA Grapalat"/>
        </w:rPr>
      </w:pPr>
      <w:r>
        <w:rPr>
          <w:rFonts w:ascii="GHEA Grapalat" w:hAnsi="GHEA Grapalat"/>
        </w:rPr>
        <w:t xml:space="preserve">д) </w:t>
      </w:r>
      <w:r w:rsidR="00624AF9" w:rsidRPr="00270F2A">
        <w:rPr>
          <w:rFonts w:ascii="GHEA Grapalat" w:hAnsi="GHEA Grapalat"/>
          <w:spacing w:val="-6"/>
          <w:sz w:val="24"/>
          <w:szCs w:val="24"/>
        </w:rPr>
        <w:t xml:space="preserve">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00624AF9">
        <w:rPr>
          <w:rFonts w:ascii="GHEA Grapalat" w:hAnsi="GHEA Grapalat"/>
          <w:spacing w:val="-6"/>
          <w:sz w:val="24"/>
          <w:szCs w:val="24"/>
        </w:rPr>
        <w:t>При этом, если участник объявляется отобранным участником, то предусмотренная настоящим абзацем информация, публикуется в бюллетене вместе с объявлением о</w:t>
      </w:r>
      <w:r w:rsidR="00624AF9">
        <w:rPr>
          <w:rFonts w:ascii="GHEA Grapalat" w:hAnsi="GHEA Grapalat"/>
          <w:sz w:val="24"/>
          <w:szCs w:val="24"/>
        </w:rPr>
        <w:t xml:space="preserve"> решении заключить договор;</w:t>
      </w:r>
      <w:r w:rsidR="00624AF9">
        <w:rPr>
          <w:rFonts w:ascii="GHEA Grapalat" w:hAnsi="GHEA Grapalat"/>
        </w:rPr>
        <w:t xml:space="preserve">  </w:t>
      </w:r>
    </w:p>
    <w:p w:rsidR="00B67CCD" w:rsidRPr="009044F1" w:rsidRDefault="00624AF9" w:rsidP="00624AF9">
      <w:pPr>
        <w:pStyle w:val="norm"/>
        <w:widowControl w:val="0"/>
        <w:tabs>
          <w:tab w:val="left" w:pos="1134"/>
        </w:tabs>
        <w:spacing w:line="240" w:lineRule="auto"/>
        <w:ind w:firstLine="284"/>
        <w:contextualSpacing/>
        <w:rPr>
          <w:rFonts w:ascii="GHEA Grapalat" w:hAnsi="GHEA Grapalat" w:cs="Sylfaen"/>
          <w:sz w:val="24"/>
          <w:szCs w:val="24"/>
        </w:rPr>
      </w:pPr>
      <w:r>
        <w:rPr>
          <w:rFonts w:ascii="GHEA Grapalat" w:hAnsi="GHEA Grapalat"/>
        </w:rPr>
        <w:t xml:space="preserve">    </w:t>
      </w:r>
      <w:r w:rsidR="0062795D">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3C617C" w:rsidP="0014079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3C617C" w:rsidP="0014079E">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14079E">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Pr="003C617C" w:rsidRDefault="00721677" w:rsidP="003C617C">
      <w:pPr>
        <w:pStyle w:val="ListParagraph"/>
        <w:numPr>
          <w:ilvl w:val="0"/>
          <w:numId w:val="29"/>
        </w:numPr>
        <w:contextualSpacing/>
        <w:jc w:val="both"/>
        <w:rPr>
          <w:rFonts w:ascii="GHEA Grapalat" w:hAnsi="GHEA Grapalat" w:cs="Sylfaen"/>
        </w:rPr>
      </w:pPr>
      <w:r w:rsidRPr="003C617C">
        <w:rPr>
          <w:rFonts w:ascii="GHEA Grapalat" w:hAnsi="GHEA Grapalat" w:cs="Sylfaen"/>
        </w:rPr>
        <w:t>ни одна из сторон договора о совместной деятельности не может подавать отдельную заявку на данную процедуру</w:t>
      </w:r>
      <w:r w:rsidR="006519EF" w:rsidRPr="003C617C">
        <w:rPr>
          <w:rFonts w:ascii="GHEA Grapalat" w:hAnsi="GHEA Grapalat" w:cs="Sylfaen"/>
        </w:rPr>
        <w:t xml:space="preserve"> (на один и тот же лот)</w:t>
      </w:r>
      <w:r w:rsidRPr="003C617C">
        <w:rPr>
          <w:rFonts w:ascii="GHEA Grapalat" w:hAnsi="GHEA Grapalat" w:cs="Sylfaen"/>
        </w:rPr>
        <w:t xml:space="preserve">. В случае несоблюдения требования настоящего абзаца на заседании по вскрытию </w:t>
      </w:r>
      <w:r w:rsidRPr="003C617C">
        <w:rPr>
          <w:rFonts w:ascii="GHEA Grapalat" w:hAnsi="GHEA Grapalat" w:cs="Sylfaen"/>
        </w:rPr>
        <w:lastRenderedPageBreak/>
        <w:t>заявок отклоняются как в порядке совместной деятельности, так и отдельно представленные заявки;</w:t>
      </w:r>
    </w:p>
    <w:p w:rsidR="00721677" w:rsidRDefault="00721677" w:rsidP="003C617C">
      <w:pPr>
        <w:pStyle w:val="norm"/>
        <w:widowControl w:val="0"/>
        <w:numPr>
          <w:ilvl w:val="0"/>
          <w:numId w:val="29"/>
        </w:numPr>
        <w:spacing w:line="240" w:lineRule="auto"/>
        <w:contextualSpacing/>
        <w:rPr>
          <w:rFonts w:ascii="GHEA Grapalat" w:hAnsi="GHEA Grapalat" w:cs="Sylfaen"/>
          <w:sz w:val="24"/>
          <w:szCs w:val="24"/>
        </w:rPr>
      </w:pPr>
      <w:r>
        <w:rPr>
          <w:rFonts w:ascii="GHEA Grapalat" w:hAnsi="GHEA Grapalat" w:cs="Sylfaen"/>
          <w:sz w:val="24"/>
          <w:szCs w:val="24"/>
        </w:rPr>
        <w:t>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2E4BC5" w:rsidRDefault="00333B85" w:rsidP="003C617C">
      <w:pPr>
        <w:jc w:val="center"/>
        <w:rPr>
          <w:rFonts w:ascii="GHEA Grapalat" w:hAnsi="GHEA Grapalat"/>
          <w:b/>
        </w:rPr>
      </w:pPr>
      <w:r>
        <w:rPr>
          <w:rFonts w:ascii="GHEA Grapalat" w:hAnsi="GHEA Grapalat"/>
          <w:b/>
        </w:rPr>
        <w:t>5.</w:t>
      </w:r>
      <w:r w:rsidR="00C8055A" w:rsidRPr="009044F1">
        <w:rPr>
          <w:rFonts w:ascii="GHEA Grapalat" w:hAnsi="GHEA Grapalat"/>
          <w:b/>
        </w:rPr>
        <w:t>ЦЕНОВОЕ ПРЕДЛОЖЕНИЕ ЗАЯВКИ</w:t>
      </w:r>
    </w:p>
    <w:p w:rsidR="00787A1B" w:rsidRPr="002E4BC5" w:rsidRDefault="00787A1B" w:rsidP="00B46D58">
      <w:pPr>
        <w:widowControl w:val="0"/>
        <w:spacing w:after="160"/>
        <w:jc w:val="center"/>
        <w:rPr>
          <w:rFonts w:ascii="GHEA Grapalat" w:hAnsi="GHEA Grapalat" w:cs="Arial"/>
          <w:b/>
        </w:rPr>
      </w:pPr>
    </w:p>
    <w:p w:rsidR="00A45946" w:rsidRPr="009044F1" w:rsidRDefault="00C8055A" w:rsidP="003C617C">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3C617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F7173E" w:rsidRPr="00F7173E">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7173E" w:rsidRPr="00F7173E">
        <w:rPr>
          <w:rFonts w:ascii="GHEA Grapalat" w:hAnsi="GHEA Grapalat"/>
          <w:sz w:val="24"/>
          <w:szCs w:val="24"/>
        </w:rPr>
        <w:t xml:space="preserve"> </w:t>
      </w:r>
      <w:r w:rsidR="004E68E0">
        <w:rPr>
          <w:rFonts w:ascii="GHEA Grapalat" w:hAnsi="GHEA Grapalat"/>
          <w:sz w:val="24"/>
          <w:szCs w:val="24"/>
        </w:rPr>
        <w:t>(</w:t>
      </w:r>
      <w:r w:rsidR="004E68E0" w:rsidRPr="00864470">
        <w:rPr>
          <w:rFonts w:ascii="GHEA Grapalat" w:hAnsi="GHEA Grapalat"/>
          <w:sz w:val="24"/>
          <w:szCs w:val="24"/>
        </w:rPr>
        <w:t>совокупность себестоимости и прогнозируемой прибыли</w:t>
      </w:r>
      <w:r w:rsidR="004E68E0">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3C617C">
      <w:pPr>
        <w:pStyle w:val="norm"/>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3C617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9B550F"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3C617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7173E" w:rsidRPr="00F7173E">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3C617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3C617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260739" w:rsidRDefault="00A14685" w:rsidP="003C617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w:t>
      </w:r>
      <w:r w:rsidR="00260739" w:rsidRPr="00147FD7">
        <w:rPr>
          <w:rFonts w:ascii="GHEA Grapalat" w:hAnsi="GHEA Grapalat"/>
          <w:sz w:val="24"/>
          <w:szCs w:val="24"/>
        </w:rPr>
        <w:lastRenderedPageBreak/>
        <w:t xml:space="preserve">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3C617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3C617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873D42" w:rsidRPr="00230D36" w:rsidRDefault="00873D42" w:rsidP="00873D42">
      <w:pPr>
        <w:jc w:val="center"/>
        <w:rPr>
          <w:rFonts w:ascii="GHEA Grapalat" w:hAnsi="GHEA Grapalat"/>
          <w:b/>
        </w:rPr>
      </w:pPr>
    </w:p>
    <w:p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873D42" w:rsidRPr="00230D36" w:rsidRDefault="00873D42" w:rsidP="00873D42">
      <w:pPr>
        <w:jc w:val="center"/>
        <w:rPr>
          <w:rFonts w:ascii="GHEA Grapalat" w:hAnsi="GHEA Grapalat"/>
          <w:b/>
        </w:rPr>
      </w:pPr>
    </w:p>
    <w:p w:rsidR="00096865" w:rsidRPr="00AA7117" w:rsidRDefault="00220C7C" w:rsidP="006623D5">
      <w:pPr>
        <w:pStyle w:val="BodyTextIndent"/>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6623D5">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E21F2" w:rsidRPr="00B51F5D" w:rsidRDefault="00FD2748" w:rsidP="006623D5">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9F3DC7">
        <w:rPr>
          <w:rFonts w:ascii="GHEA Grapalat" w:hAnsi="GHEA Grapalat"/>
          <w:sz w:val="24"/>
          <w:szCs w:val="24"/>
        </w:rPr>
        <w:t xml:space="preserve">Вскрытие заявок произойдет </w:t>
      </w:r>
      <w:r w:rsidR="000E21F2" w:rsidRPr="002B605C">
        <w:rPr>
          <w:rFonts w:ascii="GHEA Grapalat" w:hAnsi="GHEA Grapalat"/>
          <w:sz w:val="24"/>
          <w:szCs w:val="24"/>
        </w:rPr>
        <w:t xml:space="preserve">на заседании комиссии по вскрытию заявок </w:t>
      </w:r>
      <w:r w:rsidR="000E21F2" w:rsidRPr="009F3DC7">
        <w:rPr>
          <w:rFonts w:ascii="GHEA Grapalat" w:hAnsi="GHEA Grapalat"/>
          <w:sz w:val="24"/>
          <w:szCs w:val="24"/>
        </w:rPr>
        <w:t xml:space="preserve">на </w:t>
      </w:r>
      <w:r w:rsidR="006D1970" w:rsidRPr="006D1970">
        <w:rPr>
          <w:rFonts w:ascii="GHEA Grapalat" w:hAnsi="GHEA Grapalat"/>
          <w:b/>
          <w:sz w:val="24"/>
          <w:szCs w:val="24"/>
        </w:rPr>
        <w:t>7</w:t>
      </w:r>
      <w:r w:rsidR="000E21F2" w:rsidRPr="006D1970">
        <w:rPr>
          <w:rFonts w:ascii="GHEA Grapalat" w:hAnsi="GHEA Grapalat"/>
          <w:b/>
          <w:sz w:val="24"/>
          <w:szCs w:val="24"/>
        </w:rPr>
        <w:t xml:space="preserve">-ый день в </w:t>
      </w:r>
      <w:r w:rsidR="006D1970" w:rsidRPr="006D1970">
        <w:rPr>
          <w:rFonts w:ascii="GHEA Grapalat" w:hAnsi="GHEA Grapalat"/>
          <w:b/>
          <w:sz w:val="24"/>
          <w:szCs w:val="24"/>
        </w:rPr>
        <w:t>1</w:t>
      </w:r>
      <w:r w:rsidR="00DD1A78">
        <w:rPr>
          <w:rFonts w:ascii="GHEA Grapalat" w:hAnsi="GHEA Grapalat"/>
          <w:b/>
          <w:sz w:val="24"/>
          <w:szCs w:val="24"/>
        </w:rPr>
        <w:t>0</w:t>
      </w:r>
      <w:r w:rsidR="006D1970" w:rsidRPr="006D1970">
        <w:rPr>
          <w:rFonts w:ascii="GHEA Grapalat" w:hAnsi="GHEA Grapalat"/>
          <w:b/>
          <w:sz w:val="24"/>
          <w:szCs w:val="24"/>
        </w:rPr>
        <w:t>:00</w:t>
      </w:r>
      <w:r w:rsidR="000E21F2">
        <w:rPr>
          <w:rFonts w:ascii="GHEA Grapalat" w:hAnsi="GHEA Grapalat"/>
          <w:sz w:val="24"/>
          <w:szCs w:val="24"/>
        </w:rPr>
        <w:t xml:space="preserve"> со дня опубликования </w:t>
      </w:r>
      <w:r w:rsidR="000E21F2" w:rsidRPr="00C765E3">
        <w:rPr>
          <w:rFonts w:ascii="GHEA Grapalat" w:hAnsi="GHEA Grapalat"/>
          <w:sz w:val="24"/>
          <w:szCs w:val="24"/>
        </w:rPr>
        <w:t>в бюллетене</w:t>
      </w:r>
      <w:r w:rsidR="000E21F2">
        <w:rPr>
          <w:rFonts w:ascii="GHEA Grapalat" w:hAnsi="GHEA Grapalat"/>
          <w:sz w:val="24"/>
          <w:szCs w:val="24"/>
        </w:rPr>
        <w:t xml:space="preserve"> </w:t>
      </w:r>
      <w:r w:rsidR="000E21F2" w:rsidRPr="009F3DC7">
        <w:rPr>
          <w:rFonts w:ascii="GHEA Grapalat" w:hAnsi="GHEA Grapalat"/>
          <w:sz w:val="24"/>
          <w:szCs w:val="24"/>
        </w:rPr>
        <w:t>объявления и приг</w:t>
      </w:r>
      <w:r w:rsidR="000E21F2">
        <w:rPr>
          <w:rFonts w:ascii="GHEA Grapalat" w:hAnsi="GHEA Grapalat"/>
          <w:sz w:val="24"/>
          <w:szCs w:val="24"/>
        </w:rPr>
        <w:t>лашения на настоящую процедуру.</w:t>
      </w:r>
    </w:p>
    <w:p w:rsidR="000E21F2" w:rsidRDefault="000E21F2" w:rsidP="006623D5">
      <w:pPr>
        <w:widowControl w:val="0"/>
        <w:ind w:firstLine="567"/>
        <w:contextualSpacing/>
        <w:jc w:val="both"/>
        <w:rPr>
          <w:rFonts w:ascii="GHEA Grapalat" w:hAnsi="GHEA Grapalat"/>
        </w:rPr>
      </w:pPr>
      <w:r w:rsidRPr="009F3DC7">
        <w:rPr>
          <w:rFonts w:ascii="GHEA Grapalat" w:hAnsi="GHEA Grapalat"/>
        </w:rPr>
        <w:t>На заседании по вскрытию</w:t>
      </w:r>
      <w:r w:rsidR="004411C1" w:rsidRPr="00D2548C">
        <w:rPr>
          <w:rFonts w:ascii="GHEA Grapalat" w:hAnsi="GHEA Grapalat"/>
        </w:rPr>
        <w:t xml:space="preserve"> и оценке</w:t>
      </w:r>
      <w:r w:rsidRPr="009F3DC7">
        <w:rPr>
          <w:rFonts w:ascii="GHEA Grapalat" w:hAnsi="GHEA Grapalat"/>
        </w:rPr>
        <w:t xml:space="preserve"> заявок</w:t>
      </w:r>
      <w:r>
        <w:rPr>
          <w:rFonts w:ascii="GHEA Grapalat" w:hAnsi="GHEA Grapalat"/>
        </w:rPr>
        <w:t>:</w:t>
      </w:r>
    </w:p>
    <w:p w:rsidR="000E21F2" w:rsidRDefault="000E21F2" w:rsidP="006623D5">
      <w:pPr>
        <w:widowControl w:val="0"/>
        <w:ind w:firstLine="284"/>
        <w:contextualSpacing/>
        <w:jc w:val="both"/>
        <w:rPr>
          <w:rFonts w:ascii="GHEA Grapalat" w:hAnsi="GHEA Grapalat"/>
        </w:rPr>
      </w:pPr>
      <w:r>
        <w:rPr>
          <w:rFonts w:ascii="GHEA Grapalat" w:hAnsi="GHEA Grapalat"/>
        </w:rPr>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Default="000E21F2" w:rsidP="006623D5">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6623D5">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Default="000E21F2" w:rsidP="006623D5">
      <w:pPr>
        <w:widowControl w:val="0"/>
        <w:tabs>
          <w:tab w:val="left" w:pos="1134"/>
        </w:tabs>
        <w:ind w:firstLine="567"/>
        <w:contextualSpacing/>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6623D5">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6623D5">
      <w:pPr>
        <w:pStyle w:val="BodyTextIndent2"/>
        <w:widowControl w:val="0"/>
        <w:tabs>
          <w:tab w:val="left" w:pos="1134"/>
        </w:tabs>
        <w:spacing w:line="240" w:lineRule="auto"/>
        <w:ind w:firstLine="567"/>
        <w:contextualSpacing/>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6623D5">
      <w:pPr>
        <w:widowControl w:val="0"/>
        <w:ind w:firstLine="567"/>
        <w:contextualSpacing/>
        <w:jc w:val="both"/>
      </w:pPr>
      <w:r>
        <w:rPr>
          <w:rFonts w:ascii="GHEA Grapalat" w:hAnsi="GHEA Grapalat"/>
        </w:rPr>
        <w:lastRenderedPageBreak/>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6623D5">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Pr>
          <w:rFonts w:ascii="GHEA Grapalat" w:hAnsi="GHEA Grapalat"/>
        </w:rPr>
        <w:t>.</w:t>
      </w:r>
    </w:p>
    <w:p w:rsidR="00B514E8" w:rsidRPr="009044F1" w:rsidRDefault="00FD2748" w:rsidP="006623D5">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Pr>
          <w:rFonts w:ascii="GHEA Grapalat" w:hAnsi="GHEA Grapalat"/>
          <w:sz w:val="24"/>
          <w:szCs w:val="24"/>
        </w:rPr>
        <w:t>.</w:t>
      </w:r>
    </w:p>
    <w:p w:rsidR="00096865" w:rsidRPr="00A01157" w:rsidRDefault="00FD2748" w:rsidP="006623D5">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w:t>
      </w:r>
      <w:r w:rsidR="00F0475D" w:rsidRPr="00B02E29">
        <w:rPr>
          <w:rFonts w:ascii="GHEA Grapalat" w:hAnsi="GHEA Grapalat"/>
          <w:i w:val="0"/>
          <w:sz w:val="24"/>
          <w:szCs w:val="24"/>
        </w:rPr>
        <w:t>по</w:t>
      </w:r>
      <w:r w:rsidR="00F0475D">
        <w:rPr>
          <w:rFonts w:ascii="GHEA Grapalat" w:hAnsi="GHEA Grapalat"/>
          <w:i w:val="0"/>
          <w:sz w:val="24"/>
          <w:szCs w:val="24"/>
        </w:rPr>
        <w:t xml:space="preserve"> </w:t>
      </w:r>
      <w:r w:rsidR="00F0475D" w:rsidRPr="00B02E29">
        <w:rPr>
          <w:rFonts w:ascii="GHEA Grapalat" w:hAnsi="GHEA Grapalat"/>
          <w:i w:val="0"/>
          <w:sz w:val="24"/>
          <w:szCs w:val="24"/>
        </w:rPr>
        <w:t>курсу</w:t>
      </w:r>
      <w:r w:rsidR="00F0475D">
        <w:rPr>
          <w:rFonts w:ascii="GHEA Grapalat" w:hAnsi="GHEA Grapalat"/>
          <w:i w:val="0"/>
          <w:sz w:val="24"/>
          <w:szCs w:val="24"/>
        </w:rPr>
        <w:t xml:space="preserve">, </w:t>
      </w:r>
      <w:r w:rsidR="00F0475D" w:rsidRPr="004C43B1">
        <w:rPr>
          <w:rFonts w:ascii="GHEA Grapalat" w:hAnsi="GHEA Grapalat"/>
          <w:b/>
          <w:i w:val="0"/>
          <w:sz w:val="24"/>
          <w:szCs w:val="24"/>
        </w:rPr>
        <w:t>установленному Центральным банком Армении на момент вскрытия заявок.</w:t>
      </w:r>
    </w:p>
    <w:p w:rsidR="00096865" w:rsidRPr="009044F1" w:rsidRDefault="00FD2748" w:rsidP="006623D5">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7939CF">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6623D5">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6623D5">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6623D5">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2E30B8">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 xml:space="preserve">При равенстве предложенных наименьших цен или в случае если ценовые предложения всех участников, подавших заявки, оцененные как </w:t>
      </w:r>
      <w:r w:rsidRPr="009044F1">
        <w:rPr>
          <w:rFonts w:ascii="GHEA Grapalat" w:hAnsi="GHEA Grapalat"/>
          <w:sz w:val="24"/>
          <w:szCs w:val="24"/>
        </w:rPr>
        <w:lastRenderedPageBreak/>
        <w:t>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6623D5">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6623D5">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6623D5">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6623D5">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6623D5">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6623D5">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6623D5">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6623D5">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AC3B57">
        <w:rPr>
          <w:rFonts w:ascii="GHEA Grapalat" w:hAnsi="GHEA Grapalat"/>
          <w:sz w:val="24"/>
          <w:szCs w:val="24"/>
        </w:rPr>
        <w:t>работ</w:t>
      </w:r>
      <w:r w:rsidR="00B11432" w:rsidRPr="000811C1">
        <w:rPr>
          <w:rFonts w:ascii="GHEA Grapalat" w:hAnsi="GHEA Grapalat"/>
          <w:sz w:val="24"/>
          <w:szCs w:val="24"/>
        </w:rPr>
        <w:t xml:space="preserve">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B514E8" w:rsidRPr="00522932" w:rsidRDefault="003572EA" w:rsidP="006623D5">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 xml:space="preserve">в момент истечения установленного для переговоров срока, если цены, </w:t>
      </w:r>
      <w:r w:rsidR="00C34AFD" w:rsidRPr="00C34AFD">
        <w:rPr>
          <w:rFonts w:ascii="GHEA Grapalat" w:hAnsi="GHEA Grapalat"/>
          <w:sz w:val="24"/>
          <w:szCs w:val="24"/>
        </w:rPr>
        <w:lastRenderedPageBreak/>
        <w:t>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w:t>
      </w:r>
      <w:r w:rsidR="00FD2748" w:rsidRPr="00522932">
        <w:rPr>
          <w:rFonts w:ascii="GHEA Grapalat" w:hAnsi="GHEA Grapalat"/>
          <w:sz w:val="24"/>
          <w:szCs w:val="24"/>
        </w:rPr>
        <w:t>8.</w:t>
      </w:r>
      <w:r w:rsidR="00FD6933" w:rsidRPr="00522932">
        <w:rPr>
          <w:rFonts w:ascii="GHEA Grapalat" w:hAnsi="GHEA Grapalat"/>
          <w:sz w:val="24"/>
          <w:szCs w:val="24"/>
        </w:rPr>
        <w:t>7</w:t>
      </w:r>
      <w:r w:rsidR="00FD2748" w:rsidRPr="00522932">
        <w:rPr>
          <w:rFonts w:ascii="GHEA Grapalat" w:hAnsi="GHEA Grapalat"/>
          <w:sz w:val="24"/>
          <w:szCs w:val="24"/>
        </w:rPr>
        <w:t>.</w:t>
      </w:r>
      <w:r w:rsidR="00C37724" w:rsidRPr="00522932">
        <w:rPr>
          <w:rFonts w:ascii="GHEA Grapalat" w:hAnsi="GHEA Grapalat"/>
          <w:sz w:val="24"/>
          <w:szCs w:val="24"/>
        </w:rPr>
        <w:tab/>
      </w:r>
      <w:r w:rsidR="00FD2748"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00FD2748" w:rsidRPr="00522932">
        <w:rPr>
          <w:rFonts w:ascii="GHEA Grapalat" w:hAnsi="GHEA Grapalat"/>
          <w:sz w:val="24"/>
          <w:szCs w:val="24"/>
        </w:rPr>
        <w:t>документ</w:t>
      </w:r>
      <w:r w:rsidR="00F7541A" w:rsidRPr="00522932">
        <w:rPr>
          <w:rFonts w:ascii="GHEA Grapalat" w:hAnsi="GHEA Grapalat"/>
          <w:sz w:val="24"/>
          <w:szCs w:val="24"/>
        </w:rPr>
        <w:t>ы</w:t>
      </w:r>
      <w:r w:rsidR="00FD2748"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GHEA Grapalat" w:hAnsi="GHEA Grapalat"/>
          <w:sz w:val="24"/>
          <w:szCs w:val="24"/>
        </w:rPr>
        <w:t> </w:t>
      </w:r>
      <w:r w:rsidR="00FD2748" w:rsidRPr="00522932">
        <w:rPr>
          <w:rFonts w:ascii="GHEA Grapalat" w:hAnsi="GHEA Grapalat"/>
          <w:sz w:val="24"/>
          <w:szCs w:val="24"/>
        </w:rPr>
        <w:t>препятствуя нормальному функционированию комиссии.</w:t>
      </w:r>
    </w:p>
    <w:p w:rsidR="00AD2081" w:rsidRPr="00D67FDE" w:rsidRDefault="00A150A9" w:rsidP="006623D5">
      <w:pPr>
        <w:pStyle w:val="norm"/>
        <w:widowControl w:val="0"/>
        <w:tabs>
          <w:tab w:val="left" w:pos="1134"/>
        </w:tabs>
        <w:spacing w:line="240" w:lineRule="auto"/>
        <w:ind w:firstLine="567"/>
        <w:contextualSpacing/>
        <w:rPr>
          <w:rFonts w:ascii="GHEA Grapalat" w:hAnsi="GHEA Grapalat"/>
          <w:sz w:val="24"/>
          <w:szCs w:val="24"/>
        </w:rPr>
      </w:pPr>
      <w:r w:rsidRPr="00D67FDE">
        <w:rPr>
          <w:rFonts w:ascii="GHEA Grapalat" w:hAnsi="GHEA Grapalat"/>
          <w:sz w:val="24"/>
          <w:szCs w:val="24"/>
        </w:rPr>
        <w:t>8.</w:t>
      </w:r>
      <w:r w:rsidR="00D800E8" w:rsidRPr="00D67FDE">
        <w:rPr>
          <w:rFonts w:ascii="GHEA Grapalat" w:hAnsi="GHEA Grapalat"/>
          <w:sz w:val="24"/>
          <w:szCs w:val="24"/>
        </w:rPr>
        <w:t>7</w:t>
      </w:r>
      <w:r w:rsidRPr="00D67FDE">
        <w:rPr>
          <w:rFonts w:ascii="GHEA Grapalat" w:hAnsi="GHEA Grapalat"/>
          <w:sz w:val="24"/>
          <w:szCs w:val="24"/>
        </w:rPr>
        <w:t>.</w:t>
      </w:r>
      <w:r w:rsidR="00213830" w:rsidRPr="00D67FDE">
        <w:rPr>
          <w:rFonts w:ascii="GHEA Grapalat" w:hAnsi="GHEA Grapalat"/>
          <w:sz w:val="24"/>
          <w:szCs w:val="24"/>
        </w:rPr>
        <w:tab/>
      </w:r>
      <w:r w:rsidRPr="00D67FDE">
        <w:rPr>
          <w:rFonts w:ascii="GHEA Grapalat" w:hAnsi="GHEA Grapalat"/>
          <w:sz w:val="24"/>
          <w:szCs w:val="24"/>
        </w:rPr>
        <w:t xml:space="preserve">Если в результате оценки, проведенной в ходе заседания по вскрытию </w:t>
      </w:r>
      <w:r w:rsidR="00F00565" w:rsidRPr="00D67FDE">
        <w:rPr>
          <w:rFonts w:ascii="GHEA Grapalat" w:hAnsi="GHEA Grapalat"/>
          <w:sz w:val="24"/>
          <w:szCs w:val="24"/>
        </w:rPr>
        <w:t xml:space="preserve">и оценке </w:t>
      </w:r>
      <w:r w:rsidRPr="00D67FDE">
        <w:rPr>
          <w:rFonts w:ascii="GHEA Grapalat" w:hAnsi="GHEA Grapalat"/>
          <w:sz w:val="24"/>
          <w:szCs w:val="24"/>
        </w:rPr>
        <w:t>заявок, в заявке участника фиксируются несоответствия требованиям приглашения,</w:t>
      </w:r>
      <w:r w:rsidR="0011340E" w:rsidRPr="00D67FDE">
        <w:rPr>
          <w:rFonts w:ascii="GHEA Grapalat" w:hAnsi="GHEA Grapalat"/>
          <w:sz w:val="24"/>
          <w:szCs w:val="24"/>
        </w:rPr>
        <w:t xml:space="preserve"> </w:t>
      </w:r>
      <w:r w:rsidR="00595177" w:rsidRPr="00D67FDE">
        <w:rPr>
          <w:rFonts w:ascii="GHEA Grapalat" w:hAnsi="GHEA Grapalat"/>
          <w:sz w:val="24"/>
          <w:szCs w:val="24"/>
        </w:rPr>
        <w:t>то</w:t>
      </w:r>
      <w:r w:rsidRPr="00D67FDE">
        <w:rPr>
          <w:rFonts w:ascii="GHEA Grapalat" w:hAnsi="GHEA Grapalat"/>
          <w:sz w:val="24"/>
          <w:szCs w:val="24"/>
        </w:rPr>
        <w:t xml:space="preserve"> секретарь комиссии в тот же день</w:t>
      </w:r>
      <w:r w:rsidR="007A34A6" w:rsidRPr="00D67FDE">
        <w:rPr>
          <w:rFonts w:ascii="GHEA Grapalat" w:hAnsi="GHEA Grapalat"/>
          <w:sz w:val="24"/>
          <w:szCs w:val="24"/>
        </w:rPr>
        <w:t xml:space="preserve"> </w:t>
      </w:r>
      <w:r w:rsidR="00595177" w:rsidRPr="00FB3103">
        <w:rPr>
          <w:rFonts w:ascii="GHEA Grapalat" w:hAnsi="GHEA Grapalat"/>
          <w:sz w:val="24"/>
          <w:szCs w:val="24"/>
        </w:rPr>
        <w:t>в электронной форме</w:t>
      </w:r>
      <w:r w:rsidR="007A34A6" w:rsidRPr="00FB3103">
        <w:rPr>
          <w:rFonts w:ascii="GHEA Grapalat" w:hAnsi="GHEA Grapalat"/>
          <w:sz w:val="24"/>
          <w:szCs w:val="24"/>
        </w:rPr>
        <w:t xml:space="preserve"> </w:t>
      </w:r>
      <w:r w:rsidRPr="00D67FDE">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6623D5">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6623D5">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82F00">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682F00">
        <w:rPr>
          <w:rFonts w:ascii="GHEA Grapalat" w:hAnsi="GHEA Grapalat"/>
          <w:sz w:val="24"/>
          <w:szCs w:val="24"/>
        </w:rPr>
        <w:t>7</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6623D5">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6623D5">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9E57F9">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w:t>
      </w:r>
      <w:r w:rsidRPr="009044F1">
        <w:rPr>
          <w:rFonts w:ascii="GHEA Grapalat" w:hAnsi="GHEA Grapalat"/>
          <w:sz w:val="24"/>
          <w:szCs w:val="24"/>
        </w:rPr>
        <w:lastRenderedPageBreak/>
        <w:t xml:space="preserve">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6623D5">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10</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6623D5">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24EC1">
        <w:rPr>
          <w:rFonts w:ascii="GHEA Grapalat" w:hAnsi="GHEA Grapalat"/>
          <w:sz w:val="24"/>
          <w:szCs w:val="24"/>
        </w:rPr>
        <w:t>1</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6623D5">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6623D5">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6623D5">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036C9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6623D5">
      <w:pPr>
        <w:widowControl w:val="0"/>
        <w:tabs>
          <w:tab w:val="left" w:pos="1276"/>
        </w:tabs>
        <w:ind w:firstLine="567"/>
        <w:contextualSpacing/>
        <w:jc w:val="both"/>
        <w:rPr>
          <w:rFonts w:ascii="GHEA Grapalat" w:hAnsi="GHEA Grapalat"/>
        </w:rPr>
      </w:pPr>
      <w:r>
        <w:rPr>
          <w:rFonts w:ascii="GHEA Grapalat" w:hAnsi="GHEA Grapalat"/>
        </w:rPr>
        <w:t>8.1</w:t>
      </w:r>
      <w:r w:rsidR="00077036">
        <w:rPr>
          <w:rFonts w:ascii="GHEA Grapalat" w:hAnsi="GHEA Grapalat"/>
        </w:rPr>
        <w:t>3</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6623D5">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lastRenderedPageBreak/>
        <w:t>8.1</w:t>
      </w:r>
      <w:r w:rsidR="00B4489A">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47567E">
        <w:rPr>
          <w:rFonts w:ascii="GHEA Grapalat" w:hAnsi="GHEA Grapalat"/>
          <w:sz w:val="24"/>
          <w:szCs w:val="24"/>
        </w:rPr>
        <w:t>8</w:t>
      </w:r>
      <w:r w:rsidR="00A74478" w:rsidRPr="00A74478">
        <w:rPr>
          <w:rFonts w:ascii="GHEA Grapalat" w:hAnsi="GHEA Grapalat"/>
          <w:sz w:val="24"/>
          <w:szCs w:val="24"/>
        </w:rPr>
        <w:t xml:space="preserve"> и 8.</w:t>
      </w:r>
      <w:r w:rsidR="0047567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6623D5">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A66F8E">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6623D5">
      <w:pPr>
        <w:widowControl w:val="0"/>
        <w:tabs>
          <w:tab w:val="left" w:pos="1276"/>
        </w:tabs>
        <w:ind w:firstLine="567"/>
        <w:contextualSpacing/>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FA1A78">
        <w:rPr>
          <w:rFonts w:ascii="GHEA Grapalat" w:hAnsi="GHEA Grapalat"/>
        </w:rPr>
        <w:t>6</w:t>
      </w:r>
      <w:r w:rsidR="00EE0CB1" w:rsidRPr="00EE0CB1">
        <w:rPr>
          <w:rFonts w:ascii="GHEA Grapalat" w:hAnsi="GHEA Grapalat"/>
        </w:rPr>
        <w:t>.</w:t>
      </w:r>
      <w:r w:rsidR="00EE0CB1" w:rsidRPr="005114D0">
        <w:rPr>
          <w:rFonts w:ascii="GHEA Grapalat" w:hAnsi="GHEA Grapalat"/>
        </w:rPr>
        <w:tab/>
      </w:r>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9044F1" w:rsidRDefault="00265D18" w:rsidP="006623D5">
      <w:pPr>
        <w:widowControl w:val="0"/>
        <w:tabs>
          <w:tab w:val="left" w:pos="1276"/>
        </w:tabs>
        <w:ind w:firstLine="567"/>
        <w:contextualSpacing/>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F0475D" w:rsidRDefault="00A150A9" w:rsidP="006623D5">
      <w:pPr>
        <w:pStyle w:val="BodyTextIndent2"/>
        <w:widowControl w:val="0"/>
        <w:tabs>
          <w:tab w:val="left" w:pos="1276"/>
        </w:tabs>
        <w:spacing w:line="240" w:lineRule="auto"/>
        <w:ind w:firstLine="567"/>
        <w:contextualSpacing/>
        <w:rPr>
          <w:rFonts w:ascii="GHEA Grapalat" w:hAnsi="GHEA Grapalat"/>
          <w:b/>
          <w:sz w:val="24"/>
          <w:szCs w:val="24"/>
        </w:rPr>
      </w:pPr>
      <w:r w:rsidRPr="00F0475D">
        <w:rPr>
          <w:rFonts w:ascii="GHEA Grapalat" w:hAnsi="GHEA Grapalat"/>
          <w:b/>
          <w:sz w:val="24"/>
          <w:szCs w:val="24"/>
        </w:rPr>
        <w:t>8.</w:t>
      </w:r>
      <w:r w:rsidR="000E624C" w:rsidRPr="00F0475D">
        <w:rPr>
          <w:rFonts w:ascii="GHEA Grapalat" w:hAnsi="GHEA Grapalat"/>
          <w:b/>
          <w:sz w:val="24"/>
          <w:szCs w:val="24"/>
          <w:lang w:val="hy-AM"/>
        </w:rPr>
        <w:t>1</w:t>
      </w:r>
      <w:r w:rsidR="00F64849" w:rsidRPr="00F0475D">
        <w:rPr>
          <w:rFonts w:ascii="GHEA Grapalat" w:hAnsi="GHEA Grapalat"/>
          <w:b/>
          <w:sz w:val="24"/>
          <w:szCs w:val="24"/>
        </w:rPr>
        <w:t>7</w:t>
      </w:r>
      <w:r w:rsidRPr="00F0475D">
        <w:rPr>
          <w:rFonts w:ascii="GHEA Grapalat" w:hAnsi="GHEA Grapalat"/>
          <w:b/>
          <w:sz w:val="24"/>
          <w:szCs w:val="24"/>
        </w:rPr>
        <w:t>.</w:t>
      </w:r>
      <w:r w:rsidR="00EE0CB1" w:rsidRPr="00F0475D">
        <w:rPr>
          <w:rFonts w:ascii="GHEA Grapalat" w:hAnsi="GHEA Grapalat"/>
          <w:b/>
          <w:sz w:val="24"/>
          <w:szCs w:val="24"/>
        </w:rPr>
        <w:tab/>
      </w:r>
    </w:p>
    <w:p w:rsidR="00583092" w:rsidRPr="009044F1" w:rsidRDefault="00A150A9" w:rsidP="006623D5">
      <w:pPr>
        <w:widowControl w:val="0"/>
        <w:tabs>
          <w:tab w:val="left" w:pos="1276"/>
        </w:tabs>
        <w:ind w:firstLine="567"/>
        <w:contextualSpacing/>
        <w:jc w:val="both"/>
        <w:rPr>
          <w:rFonts w:ascii="GHEA Grapalat" w:hAnsi="GHEA Grapalat"/>
        </w:rPr>
      </w:pPr>
      <w:r w:rsidRPr="009044F1">
        <w:rPr>
          <w:rFonts w:ascii="GHEA Grapalat" w:hAnsi="GHEA Grapalat"/>
        </w:rPr>
        <w:t>8.</w:t>
      </w:r>
      <w:r w:rsidR="005C20A6">
        <w:rPr>
          <w:rFonts w:ascii="GHEA Grapalat" w:hAnsi="GHEA Grapalat"/>
        </w:rPr>
        <w:t>18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6623D5">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5C20A6">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6623D5">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6623D5">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2E6A0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6623D5">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B41F31">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6623D5">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F72026">
        <w:rPr>
          <w:rFonts w:ascii="GHEA Grapalat" w:hAnsi="GHEA Grapalat"/>
          <w:sz w:val="24"/>
          <w:szCs w:val="24"/>
        </w:rPr>
        <w:t>2</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 xml:space="preserve">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w:t>
      </w:r>
      <w:r w:rsidRPr="009044F1">
        <w:rPr>
          <w:rFonts w:ascii="GHEA Grapalat" w:hAnsi="GHEA Grapalat"/>
          <w:sz w:val="24"/>
          <w:szCs w:val="24"/>
        </w:rPr>
        <w:lastRenderedPageBreak/>
        <w:t>договора.</w:t>
      </w:r>
    </w:p>
    <w:p w:rsidR="00583092" w:rsidRPr="009044F1" w:rsidRDefault="00583092" w:rsidP="006623D5">
      <w:pPr>
        <w:pStyle w:val="BodyTextIndent2"/>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6623D5">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F0475D" w:rsidRDefault="00F0475D"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F0475D">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F0475D">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24BAD">
        <w:rPr>
          <w:rFonts w:ascii="GHEA Grapalat" w:hAnsi="GHEA Grapalat"/>
        </w:rPr>
        <w:t>22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D24BAD">
        <w:rPr>
          <w:rFonts w:ascii="GHEA Grapalat" w:hAnsi="GHEA Grapalat"/>
        </w:rPr>
        <w:t xml:space="preserve">2 </w:t>
      </w:r>
      <w:r w:rsidRPr="009044F1">
        <w:rPr>
          <w:rFonts w:ascii="GHEA Grapalat" w:hAnsi="GHEA Grapalat"/>
        </w:rPr>
        <w:t>части 1 настоящего Приглашения.</w:t>
      </w:r>
    </w:p>
    <w:p w:rsidR="00F23A51" w:rsidRPr="009044F1" w:rsidRDefault="00AA0AD8" w:rsidP="00F0475D">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096865" w:rsidRPr="009044F1" w:rsidRDefault="00AA0AD8" w:rsidP="00F0475D">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F0475D">
      <w:pPr>
        <w:widowControl w:val="0"/>
        <w:ind w:firstLine="567"/>
        <w:contextualSpacing/>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F0475D">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F0475D" w:rsidRDefault="00F0475D" w:rsidP="00B46D58">
      <w:pPr>
        <w:widowControl w:val="0"/>
        <w:spacing w:after="160"/>
        <w:jc w:val="center"/>
        <w:rPr>
          <w:rFonts w:ascii="GHEA Grapalat" w:hAnsi="GHEA Grapalat"/>
          <w:b/>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F0475D">
      <w:pPr>
        <w:widowControl w:val="0"/>
        <w:tabs>
          <w:tab w:val="left" w:pos="1276"/>
        </w:tabs>
        <w:ind w:firstLine="567"/>
        <w:contextualSpacing/>
        <w:jc w:val="both"/>
        <w:rPr>
          <w:rFonts w:ascii="GHEA Grapalat" w:hAnsi="GHEA Grapalat"/>
        </w:rPr>
      </w:pPr>
      <w:r w:rsidRPr="009044F1">
        <w:rPr>
          <w:rFonts w:ascii="GHEA Grapalat" w:hAnsi="GHEA Grapalat"/>
        </w:rPr>
        <w:lastRenderedPageBreak/>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076453" w:rsidRPr="008D2394" w:rsidRDefault="00A6609C" w:rsidP="00076453">
      <w:pPr>
        <w:widowControl w:val="0"/>
        <w:tabs>
          <w:tab w:val="left" w:pos="1276"/>
        </w:tabs>
        <w:ind w:firstLine="567"/>
        <w:contextualSpacing/>
        <w:jc w:val="both"/>
        <w:rPr>
          <w:rFonts w:ascii="GHEA Grapalat" w:hAnsi="GHEA Grapalat"/>
        </w:rPr>
      </w:pPr>
      <w:r w:rsidRPr="00CE31A0">
        <w:rPr>
          <w:rFonts w:ascii="GHEA Grapalat" w:hAnsi="GHEA Grapalat"/>
        </w:rPr>
        <w:t xml:space="preserve">10.2 </w:t>
      </w:r>
      <w:r w:rsidR="008C5F2A" w:rsidRPr="00CE31A0">
        <w:rPr>
          <w:rFonts w:ascii="GHEA Grapalat" w:hAnsi="GHEA Grapalat"/>
        </w:rPr>
        <w:t>Размер обеспечения квалификации равен размеру ценового предложения отобранного участника.</w:t>
      </w:r>
      <w:r w:rsidR="00310120">
        <w:rPr>
          <w:rFonts w:ascii="GHEA Grapalat" w:hAnsi="GHEA Grapalat"/>
        </w:rPr>
        <w:t xml:space="preserve"> </w:t>
      </w:r>
      <w:r w:rsidR="001647D2" w:rsidRPr="00CE31A0">
        <w:rPr>
          <w:rFonts w:ascii="GHEA Grapalat" w:hAnsi="GHEA Grapalat"/>
        </w:rPr>
        <w:t xml:space="preserve">Обеспечение квалификации представляется </w:t>
      </w:r>
      <w:r w:rsidR="00076453" w:rsidRPr="00244B04">
        <w:rPr>
          <w:rFonts w:ascii="GHEA Grapalat" w:hAnsi="GHEA Grapalat"/>
          <w:b/>
        </w:rPr>
        <w:t>в виде соглашения о неустойке (приложение 4. 2) или наличных денег.</w:t>
      </w:r>
      <w:r w:rsidR="00076453" w:rsidRPr="008D2394">
        <w:rPr>
          <w:rFonts w:ascii="GHEA Grapalat" w:hAnsi="GHEA Grapalat"/>
        </w:rPr>
        <w:t xml:space="preserve"> Причем  обеспечение должно быть действительным как минимум  включительно до </w:t>
      </w:r>
      <w:r w:rsidR="00076453" w:rsidRPr="00244B04">
        <w:rPr>
          <w:rFonts w:ascii="GHEA Grapalat" w:hAnsi="GHEA Grapalat"/>
          <w:b/>
        </w:rPr>
        <w:t>20-го рабочего дня</w:t>
      </w:r>
      <w:r w:rsidR="00076453" w:rsidRPr="008D2394">
        <w:rPr>
          <w:rFonts w:ascii="GHEA Grapalat" w:hAnsi="GHEA Grapalat"/>
        </w:rPr>
        <w:t>, следующего за днем полного принятия заказчиком результата выполнения договора</w:t>
      </w:r>
      <w:r w:rsidR="00076453">
        <w:rPr>
          <w:rFonts w:ascii="GHEA Grapalat" w:hAnsi="GHEA Grapalat"/>
        </w:rPr>
        <w:t>.</w:t>
      </w:r>
    </w:p>
    <w:p w:rsidR="00DD1A78" w:rsidRPr="00CE31A0" w:rsidRDefault="00DD1A78" w:rsidP="00DD1A78">
      <w:pPr>
        <w:widowControl w:val="0"/>
        <w:tabs>
          <w:tab w:val="left" w:pos="1276"/>
        </w:tabs>
        <w:ind w:firstLine="567"/>
        <w:contextualSpacing/>
        <w:jc w:val="both"/>
        <w:rPr>
          <w:rFonts w:ascii="GHEA Grapalat" w:hAnsi="GHEA Grapalat" w:cs="Sylfaen"/>
        </w:rPr>
      </w:pPr>
      <w:r w:rsidRPr="00E62C19">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E62C19">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Pr="00E62C19">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D1A78" w:rsidRPr="00CE31A0" w:rsidRDefault="00DD1A78" w:rsidP="00DD1A78">
      <w:pPr>
        <w:widowControl w:val="0"/>
        <w:tabs>
          <w:tab w:val="left" w:pos="1276"/>
        </w:tabs>
        <w:ind w:firstLine="567"/>
        <w:contextualSpacing/>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D1A78" w:rsidRPr="009044F1" w:rsidRDefault="00DD1A78" w:rsidP="00DD1A78">
      <w:pPr>
        <w:widowControl w:val="0"/>
        <w:tabs>
          <w:tab w:val="left" w:pos="1276"/>
        </w:tabs>
        <w:ind w:firstLine="567"/>
        <w:contextualSpacing/>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DD1A78" w:rsidRDefault="00DD1A78" w:rsidP="00DD1A78">
      <w:pPr>
        <w:widowControl w:val="0"/>
        <w:tabs>
          <w:tab w:val="left" w:pos="1276"/>
        </w:tabs>
        <w:ind w:firstLine="709"/>
        <w:contextualSpacing/>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Pr>
          <w:rFonts w:ascii="GHEA Grapalat" w:hAnsi="GHEA Grapalat"/>
        </w:rPr>
        <w:t>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w:t>
      </w:r>
      <w:r w:rsidRPr="00FD5D6F">
        <w:rPr>
          <w:rFonts w:ascii="GHEA Grapalat" w:hAnsi="GHEA Grapalat"/>
          <w:b/>
        </w:rPr>
        <w:t>виде</w:t>
      </w:r>
      <w:r w:rsidRPr="00FD5D6F">
        <w:rPr>
          <w:rFonts w:ascii="GHEA Grapalat" w:hAnsi="GHEA Grapalat"/>
        </w:rPr>
        <w:t xml:space="preserve"> </w:t>
      </w:r>
      <w:r w:rsidRPr="00FD5D6F">
        <w:rPr>
          <w:rFonts w:ascii="GHEA Grapalat" w:hAnsi="GHEA Grapalat"/>
          <w:b/>
        </w:rPr>
        <w:t>соглашения о неустойке (Приложение 5.1) или наличных денег.</w:t>
      </w:r>
    </w:p>
    <w:p w:rsidR="00DD1A78" w:rsidRDefault="00DD1A78" w:rsidP="00DD1A78">
      <w:pPr>
        <w:widowControl w:val="0"/>
        <w:tabs>
          <w:tab w:val="left" w:pos="1276"/>
        </w:tabs>
        <w:ind w:firstLine="567"/>
        <w:contextualSpacing/>
        <w:jc w:val="both"/>
        <w:rPr>
          <w:rFonts w:ascii="GHEA Grapalat" w:hAnsi="GHEA Grapalat"/>
        </w:rPr>
      </w:pPr>
      <w:r w:rsidRPr="001775FE">
        <w:rPr>
          <w:rFonts w:ascii="GHEA Grapalat" w:hAnsi="GHEA Grapalat"/>
        </w:rPr>
        <w:t>Если процедура закупки организована по лотам и участник признается отобранным участником по более чем одному лоту,</w:t>
      </w:r>
      <w:r w:rsidRPr="001775FE">
        <w:rPr>
          <w:rFonts w:ascii="GHEA Grapalat" w:hAnsi="GHEA Grapalat" w:cs="Sylfaen"/>
        </w:rPr>
        <w:t xml:space="preserve"> то он может предоставить обеспечение договора как </w:t>
      </w:r>
      <w:r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 </w:t>
      </w:r>
    </w:p>
    <w:p w:rsidR="00DD1A78" w:rsidRPr="00DC30CC" w:rsidRDefault="00DD1A78" w:rsidP="00DD1A78">
      <w:pPr>
        <w:widowControl w:val="0"/>
        <w:tabs>
          <w:tab w:val="left" w:pos="1276"/>
        </w:tabs>
        <w:ind w:firstLine="567"/>
        <w:contextualSpacing/>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Pr>
          <w:rFonts w:ascii="GHEA Grapalat" w:hAnsi="GHEA Grapalat"/>
        </w:rPr>
        <w:t>20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DD1A78" w:rsidRDefault="00DD1A78" w:rsidP="00DD1A78">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D1A78" w:rsidRPr="0059697A" w:rsidRDefault="00DD1A78" w:rsidP="00DD1A78">
      <w:pPr>
        <w:widowControl w:val="0"/>
        <w:tabs>
          <w:tab w:val="left" w:pos="1276"/>
        </w:tabs>
        <w:ind w:firstLine="567"/>
        <w:contextualSpacing/>
        <w:jc w:val="both"/>
        <w:rPr>
          <w:rFonts w:ascii="GHEA Grapalat" w:hAnsi="GHEA Grapalat" w:cs="Sylfaen"/>
        </w:rPr>
      </w:pPr>
      <w:r>
        <w:rPr>
          <w:rFonts w:ascii="GHEA Grapalat" w:hAnsi="GHEA Grapalat"/>
        </w:rPr>
        <w:t>10.4 Е</w:t>
      </w:r>
      <w:r w:rsidRPr="009044F1">
        <w:rPr>
          <w:rFonts w:ascii="GHEA Grapalat" w:hAnsi="GHEA Grapalat"/>
        </w:rPr>
        <w:t xml:space="preserve">сли процедура закупки организована на основании части 6 статьи 15 </w:t>
      </w:r>
      <w:r w:rsidRPr="009044F1">
        <w:rPr>
          <w:rFonts w:ascii="GHEA Grapalat" w:hAnsi="GHEA Grapalat"/>
        </w:rPr>
        <w:lastRenderedPageBreak/>
        <w:t>Закона, и на момент возникновения правомочия по заключению договора не предусмотрены финансовые средства, то обеспечени</w:t>
      </w:r>
      <w:r>
        <w:rPr>
          <w:rFonts w:ascii="GHEA Grapalat" w:hAnsi="GHEA Grapalat"/>
        </w:rPr>
        <w:t>я квалификации и</w:t>
      </w:r>
      <w:r w:rsidRPr="009044F1">
        <w:rPr>
          <w:rFonts w:ascii="GHEA Grapalat" w:hAnsi="GHEA Grapalat"/>
        </w:rPr>
        <w:t xml:space="preserve"> договора представля</w:t>
      </w:r>
      <w:r>
        <w:rPr>
          <w:rFonts w:ascii="GHEA Grapalat" w:hAnsi="GHEA Grapalat"/>
        </w:rPr>
        <w:t>ю</w:t>
      </w:r>
      <w:r w:rsidRPr="009044F1">
        <w:rPr>
          <w:rFonts w:ascii="GHEA Grapalat" w:hAnsi="GHEA Grapalat"/>
        </w:rPr>
        <w:t>тся</w:t>
      </w:r>
      <w:r>
        <w:rPr>
          <w:rFonts w:ascii="GHEA Grapalat" w:hAnsi="GHEA Grapalat"/>
        </w:rPr>
        <w:t xml:space="preserve"> в виде </w:t>
      </w:r>
      <w:r w:rsidRPr="009044F1">
        <w:rPr>
          <w:rFonts w:ascii="GHEA Grapalat" w:hAnsi="GHEA Grapalat"/>
        </w:rPr>
        <w:t xml:space="preserve">заключенного в одностороннем порядке </w:t>
      </w:r>
      <w:r>
        <w:rPr>
          <w:rFonts w:ascii="GHEA Grapalat" w:hAnsi="GHEA Grapalat"/>
        </w:rPr>
        <w:t>за</w:t>
      </w:r>
      <w:r w:rsidRPr="009044F1">
        <w:rPr>
          <w:rFonts w:ascii="GHEA Grapalat" w:hAnsi="GHEA Grapalat"/>
        </w:rPr>
        <w:t xml:space="preserve">явления - в виде неустойки или </w:t>
      </w:r>
      <w:r w:rsidRPr="00E43087">
        <w:rPr>
          <w:rFonts w:ascii="GHEA Grapalat" w:hAnsi="GHEA Grapalat"/>
        </w:rPr>
        <w:t xml:space="preserve">наличных денег. Если на момент возникновения правомочия по заключению договора </w:t>
      </w:r>
      <w:r w:rsidRPr="00E43087">
        <w:rPr>
          <w:rFonts w:ascii="GHEA Grapalat" w:hAnsi="GHEA Grapalat" w:cs="Sylfaen"/>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представляются в виде гарантии или наличных денег, а по части</w:t>
      </w:r>
      <w:r w:rsidRPr="000811C1">
        <w:rPr>
          <w:rFonts w:ascii="GHEA Grapalat" w:hAnsi="GHEA Grapalat" w:cs="Sylfaen"/>
        </w:rPr>
        <w:t xml:space="preserve">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Pr="00787B55">
        <w:rPr>
          <w:rFonts w:ascii="GHEA Grapalat" w:hAnsi="GHEA Grapalat" w:cs="Sylfaen"/>
        </w:rPr>
        <w:t>.</w:t>
      </w:r>
    </w:p>
    <w:p w:rsidR="00DD1A78" w:rsidRPr="00625529" w:rsidRDefault="00DD1A78" w:rsidP="00DD1A78">
      <w:pPr>
        <w:widowControl w:val="0"/>
        <w:tabs>
          <w:tab w:val="left" w:pos="1276"/>
        </w:tabs>
        <w:ind w:firstLine="567"/>
        <w:contextualSpacing/>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CB4F11">
        <w:rPr>
          <w:rFonts w:ascii="GHEA Grapalat" w:hAnsi="GHEA Grapalat"/>
        </w:rPr>
        <w:t>(Приложение 5.2)</w:t>
      </w:r>
      <w:r w:rsidRPr="009044F1">
        <w:rPr>
          <w:rFonts w:ascii="GHEA Grapalat" w:hAnsi="GHEA Grapalat"/>
        </w:rPr>
        <w:t>.</w:t>
      </w:r>
      <w:r w:rsidRPr="009044F1">
        <w:rPr>
          <w:rFonts w:ascii="GHEA Grapalat" w:hAnsi="GHEA Grapalat"/>
          <w:i/>
        </w:rPr>
        <w:t xml:space="preserve"> </w:t>
      </w:r>
    </w:p>
    <w:p w:rsidR="00DD1A78" w:rsidRPr="009044F1" w:rsidRDefault="00DD1A78" w:rsidP="00DD1A78">
      <w:pPr>
        <w:widowControl w:val="0"/>
        <w:tabs>
          <w:tab w:val="left" w:pos="1276"/>
        </w:tabs>
        <w:ind w:firstLine="567"/>
        <w:contextualSpacing/>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rsidR="003E194D" w:rsidRDefault="003E194D" w:rsidP="00FA06DB">
      <w:pPr>
        <w:widowControl w:val="0"/>
        <w:tabs>
          <w:tab w:val="left" w:pos="1134"/>
        </w:tabs>
        <w:spacing w:after="160"/>
        <w:ind w:firstLine="567"/>
        <w:jc w:val="both"/>
        <w:rPr>
          <w:rFonts w:ascii="GHEA Grapalat" w:hAnsi="GHEA Grapalat"/>
          <w:b/>
        </w:rPr>
      </w:pPr>
      <w:r w:rsidRPr="005114D0">
        <w:rPr>
          <w:rFonts w:ascii="GHEA Grapalat" w:hAnsi="GHEA Grapalat"/>
        </w:rPr>
        <w:tab/>
      </w:r>
    </w:p>
    <w:p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4E6EF9">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4E6EF9" w:rsidRPr="00B02E29">
        <w:rPr>
          <w:rFonts w:ascii="GHEA Grapalat" w:hAnsi="GHEA Grapalat"/>
        </w:rPr>
        <w:t>прекращается</w:t>
      </w:r>
      <w:r w:rsidR="004E6EF9">
        <w:rPr>
          <w:rFonts w:ascii="GHEA Grapalat" w:hAnsi="GHEA Grapalat"/>
        </w:rPr>
        <w:t xml:space="preserve"> </w:t>
      </w:r>
      <w:r w:rsidR="004E6EF9" w:rsidRPr="00B02E29">
        <w:rPr>
          <w:rFonts w:ascii="GHEA Grapalat" w:hAnsi="GHEA Grapalat"/>
        </w:rPr>
        <w:t>потребность</w:t>
      </w:r>
      <w:r w:rsidR="004E6EF9">
        <w:rPr>
          <w:rFonts w:ascii="GHEA Grapalat" w:hAnsi="GHEA Grapalat"/>
        </w:rPr>
        <w:t xml:space="preserve"> </w:t>
      </w:r>
      <w:r w:rsidR="004E6EF9" w:rsidRPr="00B02E29">
        <w:rPr>
          <w:rFonts w:ascii="GHEA Grapalat" w:hAnsi="GHEA Grapalat"/>
        </w:rPr>
        <w:t>в</w:t>
      </w:r>
      <w:r w:rsidR="004E6EF9">
        <w:rPr>
          <w:rFonts w:ascii="GHEA Grapalat" w:hAnsi="GHEA Grapalat"/>
        </w:rPr>
        <w:t xml:space="preserve"> </w:t>
      </w:r>
      <w:r w:rsidR="004E6EF9" w:rsidRPr="00B02E29">
        <w:rPr>
          <w:rFonts w:ascii="GHEA Grapalat" w:hAnsi="GHEA Grapalat"/>
        </w:rPr>
        <w:t>закупке.</w:t>
      </w:r>
      <w:r w:rsidR="004E6EF9">
        <w:rPr>
          <w:rFonts w:ascii="GHEA Grapalat" w:hAnsi="GHEA Grapalat"/>
        </w:rPr>
        <w:t xml:space="preserve"> </w:t>
      </w:r>
      <w:r w:rsidR="004E6EF9" w:rsidRPr="00B02E29">
        <w:rPr>
          <w:rFonts w:ascii="GHEA Grapalat" w:hAnsi="GHEA Grapalat"/>
        </w:rPr>
        <w:t>При</w:t>
      </w:r>
      <w:r w:rsidR="004E6EF9">
        <w:rPr>
          <w:rFonts w:ascii="GHEA Grapalat" w:hAnsi="GHEA Grapalat"/>
        </w:rPr>
        <w:t xml:space="preserve"> </w:t>
      </w:r>
      <w:r w:rsidR="004E6EF9" w:rsidRPr="00B02E29">
        <w:rPr>
          <w:rFonts w:ascii="GHEA Grapalat" w:hAnsi="GHEA Grapalat"/>
        </w:rPr>
        <w:t>этом</w:t>
      </w:r>
      <w:r w:rsidR="004E6EF9">
        <w:rPr>
          <w:rFonts w:ascii="GHEA Grapalat" w:hAnsi="GHEA Grapalat"/>
        </w:rPr>
        <w:t xml:space="preserve"> </w:t>
      </w:r>
      <w:r w:rsidR="004E6EF9" w:rsidRPr="00B02E29">
        <w:rPr>
          <w:rFonts w:ascii="GHEA Grapalat" w:hAnsi="GHEA Grapalat"/>
        </w:rPr>
        <w:t>процедура</w:t>
      </w:r>
      <w:r w:rsidR="004E6EF9">
        <w:rPr>
          <w:rFonts w:ascii="GHEA Grapalat" w:hAnsi="GHEA Grapalat"/>
        </w:rPr>
        <w:t xml:space="preserve"> </w:t>
      </w:r>
      <w:r w:rsidR="004E6EF9" w:rsidRPr="00B02E29">
        <w:rPr>
          <w:rFonts w:ascii="GHEA Grapalat" w:hAnsi="GHEA Grapalat"/>
        </w:rPr>
        <w:t>закупки,</w:t>
      </w:r>
      <w:r w:rsidR="004E6EF9">
        <w:rPr>
          <w:rFonts w:ascii="GHEA Grapalat" w:hAnsi="GHEA Grapalat"/>
        </w:rPr>
        <w:t xml:space="preserve"> </w:t>
      </w:r>
      <w:r w:rsidR="004E6EF9" w:rsidRPr="00B02E29">
        <w:rPr>
          <w:rFonts w:ascii="GHEA Grapalat" w:hAnsi="GHEA Grapalat"/>
        </w:rPr>
        <w:t>организованная</w:t>
      </w:r>
      <w:r w:rsidR="004E6EF9">
        <w:rPr>
          <w:rFonts w:ascii="GHEA Grapalat" w:hAnsi="GHEA Grapalat"/>
        </w:rPr>
        <w:t xml:space="preserve"> </w:t>
      </w:r>
      <w:r w:rsidR="004E6EF9" w:rsidRPr="00B02E29">
        <w:rPr>
          <w:rFonts w:ascii="GHEA Grapalat" w:hAnsi="GHEA Grapalat"/>
        </w:rPr>
        <w:t>для</w:t>
      </w:r>
      <w:r w:rsidR="004E6EF9">
        <w:rPr>
          <w:rFonts w:ascii="GHEA Grapalat" w:hAnsi="GHEA Grapalat"/>
        </w:rPr>
        <w:t xml:space="preserve"> </w:t>
      </w:r>
      <w:r w:rsidR="004E6EF9" w:rsidRPr="00B02E29">
        <w:rPr>
          <w:rFonts w:ascii="GHEA Grapalat" w:hAnsi="GHEA Grapalat"/>
        </w:rPr>
        <w:t>нужд</w:t>
      </w:r>
      <w:r w:rsidR="004E6EF9">
        <w:rPr>
          <w:rFonts w:ascii="GHEA Grapalat" w:hAnsi="GHEA Grapalat"/>
        </w:rPr>
        <w:t xml:space="preserve"> </w:t>
      </w:r>
      <w:r w:rsidR="004E6EF9" w:rsidRPr="00B02E29">
        <w:rPr>
          <w:rFonts w:ascii="GHEA Grapalat" w:hAnsi="GHEA Grapalat"/>
        </w:rPr>
        <w:t>государства</w:t>
      </w:r>
      <w:r w:rsidR="004E6EF9">
        <w:rPr>
          <w:rFonts w:ascii="GHEA Grapalat" w:hAnsi="GHEA Grapalat"/>
        </w:rPr>
        <w:t xml:space="preserve"> </w:t>
      </w:r>
      <w:r w:rsidR="004E6EF9" w:rsidRPr="00B02E29">
        <w:rPr>
          <w:rFonts w:ascii="GHEA Grapalat" w:hAnsi="GHEA Grapalat"/>
        </w:rPr>
        <w:t>или</w:t>
      </w:r>
      <w:r w:rsidR="004E6EF9">
        <w:rPr>
          <w:rFonts w:ascii="GHEA Grapalat" w:hAnsi="GHEA Grapalat"/>
        </w:rPr>
        <w:t xml:space="preserve"> </w:t>
      </w:r>
      <w:r w:rsidR="004E6EF9" w:rsidRPr="00B02E29">
        <w:rPr>
          <w:rFonts w:ascii="GHEA Grapalat" w:hAnsi="GHEA Grapalat"/>
        </w:rPr>
        <w:t>общин,</w:t>
      </w:r>
      <w:r w:rsidR="004E6EF9">
        <w:rPr>
          <w:rFonts w:ascii="GHEA Grapalat" w:hAnsi="GHEA Grapalat"/>
        </w:rPr>
        <w:t xml:space="preserve"> </w:t>
      </w:r>
      <w:r w:rsidR="004E6EF9" w:rsidRPr="00B02E29">
        <w:rPr>
          <w:rFonts w:ascii="GHEA Grapalat" w:hAnsi="GHEA Grapalat"/>
        </w:rPr>
        <w:t>может</w:t>
      </w:r>
      <w:r w:rsidR="004E6EF9">
        <w:rPr>
          <w:rFonts w:ascii="GHEA Grapalat" w:hAnsi="GHEA Grapalat"/>
        </w:rPr>
        <w:t xml:space="preserve"> </w:t>
      </w:r>
      <w:r w:rsidR="004E6EF9" w:rsidRPr="00B02E29">
        <w:rPr>
          <w:rFonts w:ascii="GHEA Grapalat" w:hAnsi="GHEA Grapalat"/>
        </w:rPr>
        <w:t>быть</w:t>
      </w:r>
      <w:r w:rsidR="004E6EF9">
        <w:rPr>
          <w:rFonts w:ascii="GHEA Grapalat" w:hAnsi="GHEA Grapalat"/>
        </w:rPr>
        <w:t xml:space="preserve"> </w:t>
      </w:r>
      <w:r w:rsidR="004E6EF9" w:rsidRPr="00B02E29">
        <w:rPr>
          <w:rFonts w:ascii="GHEA Grapalat" w:hAnsi="GHEA Grapalat"/>
        </w:rPr>
        <w:t>объявлена</w:t>
      </w:r>
      <w:r w:rsidR="004E6EF9">
        <w:rPr>
          <w:rFonts w:ascii="GHEA Grapalat" w:hAnsi="GHEA Grapalat"/>
        </w:rPr>
        <w:t xml:space="preserve"> </w:t>
      </w:r>
      <w:r w:rsidR="004E6EF9" w:rsidRPr="00B02E29">
        <w:rPr>
          <w:rFonts w:ascii="GHEA Grapalat" w:hAnsi="GHEA Grapalat"/>
        </w:rPr>
        <w:t>полностью</w:t>
      </w:r>
      <w:r w:rsidR="004E6EF9">
        <w:rPr>
          <w:rFonts w:ascii="GHEA Grapalat" w:hAnsi="GHEA Grapalat"/>
        </w:rPr>
        <w:t xml:space="preserve"> </w:t>
      </w:r>
      <w:r w:rsidR="004E6EF9" w:rsidRPr="00B02E29">
        <w:rPr>
          <w:rFonts w:ascii="GHEA Grapalat" w:hAnsi="GHEA Grapalat"/>
        </w:rPr>
        <w:t>или</w:t>
      </w:r>
      <w:r w:rsidR="004E6EF9">
        <w:rPr>
          <w:rFonts w:ascii="GHEA Grapalat" w:hAnsi="GHEA Grapalat"/>
        </w:rPr>
        <w:t xml:space="preserve"> </w:t>
      </w:r>
      <w:r w:rsidR="004E6EF9" w:rsidRPr="00B02E29">
        <w:rPr>
          <w:rFonts w:ascii="GHEA Grapalat" w:hAnsi="GHEA Grapalat"/>
        </w:rPr>
        <w:t>частично</w:t>
      </w:r>
      <w:r w:rsidR="004E6EF9">
        <w:rPr>
          <w:rFonts w:ascii="GHEA Grapalat" w:hAnsi="GHEA Grapalat"/>
        </w:rPr>
        <w:t xml:space="preserve"> </w:t>
      </w:r>
      <w:r w:rsidR="004E6EF9" w:rsidRPr="00B02E29">
        <w:rPr>
          <w:rFonts w:ascii="GHEA Grapalat" w:hAnsi="GHEA Grapalat"/>
        </w:rPr>
        <w:t>несостоявшейся</w:t>
      </w:r>
      <w:r w:rsidR="004E6EF9">
        <w:rPr>
          <w:rFonts w:ascii="GHEA Grapalat" w:hAnsi="GHEA Grapalat"/>
        </w:rPr>
        <w:t xml:space="preserve"> </w:t>
      </w:r>
      <w:r w:rsidR="004E6EF9" w:rsidRPr="00CC7EC8">
        <w:rPr>
          <w:rFonts w:ascii="GHEA Grapalat" w:hAnsi="GHEA Grapalat"/>
          <w:spacing w:val="-6"/>
        </w:rPr>
        <w:t>на</w:t>
      </w:r>
      <w:r w:rsidR="004E6EF9">
        <w:rPr>
          <w:rFonts w:ascii="GHEA Grapalat" w:hAnsi="GHEA Grapalat"/>
          <w:spacing w:val="-6"/>
        </w:rPr>
        <w:t xml:space="preserve"> </w:t>
      </w:r>
      <w:r w:rsidR="004E6EF9" w:rsidRPr="00CC7EC8">
        <w:rPr>
          <w:rFonts w:ascii="GHEA Grapalat" w:hAnsi="GHEA Grapalat"/>
          <w:spacing w:val="-6"/>
        </w:rPr>
        <w:t>основании</w:t>
      </w:r>
      <w:r w:rsidR="004E6EF9">
        <w:rPr>
          <w:rFonts w:ascii="GHEA Grapalat" w:hAnsi="GHEA Grapalat"/>
          <w:spacing w:val="-6"/>
        </w:rPr>
        <w:t xml:space="preserve"> </w:t>
      </w:r>
      <w:r w:rsidR="004E6EF9" w:rsidRPr="00CC7EC8">
        <w:rPr>
          <w:rFonts w:ascii="GHEA Grapalat" w:hAnsi="GHEA Grapalat"/>
          <w:spacing w:val="-6"/>
        </w:rPr>
        <w:t>решения</w:t>
      </w:r>
      <w:r w:rsidR="004E6EF9">
        <w:rPr>
          <w:rFonts w:ascii="GHEA Grapalat" w:hAnsi="GHEA Grapalat"/>
          <w:spacing w:val="-6"/>
        </w:rPr>
        <w:t xml:space="preserve"> </w:t>
      </w:r>
      <w:r w:rsidR="004E6EF9" w:rsidRPr="00CC7EC8">
        <w:rPr>
          <w:rFonts w:ascii="GHEA Grapalat" w:hAnsi="GHEA Grapalat"/>
          <w:spacing w:val="-6"/>
        </w:rPr>
        <w:t>руководителя</w:t>
      </w:r>
      <w:r w:rsidR="004E6EF9">
        <w:rPr>
          <w:rFonts w:ascii="GHEA Grapalat" w:hAnsi="GHEA Grapalat"/>
          <w:spacing w:val="-6"/>
        </w:rPr>
        <w:t xml:space="preserve"> </w:t>
      </w:r>
      <w:r w:rsidR="004E6EF9" w:rsidRPr="00CC7EC8">
        <w:rPr>
          <w:rFonts w:ascii="GHEA Grapalat" w:hAnsi="GHEA Grapalat"/>
          <w:spacing w:val="-6"/>
        </w:rPr>
        <w:t>уполномоченного</w:t>
      </w:r>
      <w:r w:rsidR="004E6EF9">
        <w:rPr>
          <w:rFonts w:ascii="GHEA Grapalat" w:hAnsi="GHEA Grapalat"/>
          <w:spacing w:val="-6"/>
        </w:rPr>
        <w:t xml:space="preserve"> </w:t>
      </w:r>
      <w:r w:rsidR="004E6EF9" w:rsidRPr="00CC7EC8">
        <w:rPr>
          <w:rFonts w:ascii="GHEA Grapalat" w:hAnsi="GHEA Grapalat"/>
          <w:spacing w:val="-6"/>
        </w:rPr>
        <w:t>органа,</w:t>
      </w:r>
      <w:r w:rsidR="004E6EF9">
        <w:rPr>
          <w:rFonts w:ascii="GHEA Grapalat" w:hAnsi="GHEA Grapalat"/>
          <w:spacing w:val="-6"/>
        </w:rPr>
        <w:t xml:space="preserve"> </w:t>
      </w:r>
      <w:r w:rsidR="004E6EF9" w:rsidRPr="00CC7EC8">
        <w:rPr>
          <w:rFonts w:ascii="GHEA Grapalat" w:hAnsi="GHEA Grapalat"/>
          <w:spacing w:val="-6"/>
        </w:rPr>
        <w:t>осуществляющего</w:t>
      </w:r>
      <w:r w:rsidR="004E6EF9">
        <w:rPr>
          <w:rFonts w:ascii="GHEA Grapalat" w:hAnsi="GHEA Grapalat"/>
          <w:spacing w:val="-6"/>
        </w:rPr>
        <w:t xml:space="preserve"> </w:t>
      </w:r>
      <w:r w:rsidR="004E6EF9" w:rsidRPr="00CC7EC8">
        <w:rPr>
          <w:rFonts w:ascii="GHEA Grapalat" w:hAnsi="GHEA Grapalat"/>
          <w:spacing w:val="-6"/>
        </w:rPr>
        <w:t>общее</w:t>
      </w:r>
      <w:r w:rsidR="004E6EF9">
        <w:rPr>
          <w:rFonts w:ascii="GHEA Grapalat" w:hAnsi="GHEA Grapalat"/>
          <w:spacing w:val="-6"/>
        </w:rPr>
        <w:t xml:space="preserve"> </w:t>
      </w:r>
      <w:r w:rsidR="004E6EF9" w:rsidRPr="00CC7EC8">
        <w:rPr>
          <w:rFonts w:ascii="GHEA Grapalat" w:hAnsi="GHEA Grapalat"/>
          <w:spacing w:val="-6"/>
        </w:rPr>
        <w:t>управление</w:t>
      </w:r>
      <w:r w:rsidR="004E6EF9">
        <w:rPr>
          <w:rFonts w:ascii="GHEA Grapalat" w:hAnsi="GHEA Grapalat"/>
          <w:spacing w:val="-6"/>
          <w:lang w:val="hy-AM"/>
        </w:rPr>
        <w:t>.</w:t>
      </w:r>
    </w:p>
    <w:p w:rsidR="00096865" w:rsidRPr="009044F1" w:rsidRDefault="00096865"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4E6EF9">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4E6EF9">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4E6EF9" w:rsidP="00B46D58">
      <w:pPr>
        <w:widowControl w:val="0"/>
        <w:spacing w:after="160"/>
        <w:ind w:left="567" w:right="565"/>
        <w:jc w:val="center"/>
        <w:rPr>
          <w:rFonts w:ascii="GHEA Grapalat" w:hAnsi="GHEA Grapalat"/>
          <w:b/>
        </w:rPr>
      </w:pPr>
      <w:r>
        <w:rPr>
          <w:rFonts w:ascii="GHEA Grapalat" w:hAnsi="GHEA Grapalat"/>
          <w:b/>
        </w:rPr>
        <w:br/>
      </w:r>
      <w:r w:rsidR="008D5016"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008D5016"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008D5016" w:rsidRPr="009044F1">
        <w:rPr>
          <w:rFonts w:ascii="GHEA Grapalat" w:hAnsi="GHEA Grapalat"/>
          <w:b/>
        </w:rPr>
        <w:t>С</w:t>
      </w:r>
      <w:r w:rsidR="00025A85">
        <w:rPr>
          <w:rFonts w:ascii="Courier New" w:hAnsi="Courier New" w:cs="Courier New"/>
          <w:b/>
          <w:lang w:val="en-US"/>
        </w:rPr>
        <w:t> </w:t>
      </w:r>
      <w:r w:rsidR="008D5016" w:rsidRPr="009044F1">
        <w:rPr>
          <w:rFonts w:ascii="GHEA Grapalat" w:hAnsi="GHEA Grapalat"/>
          <w:b/>
        </w:rPr>
        <w:t>ПРОЦЕССОМ ЗАКУПКИ</w:t>
      </w:r>
    </w:p>
    <w:p w:rsidR="00996C19" w:rsidRPr="009044F1" w:rsidRDefault="00996C19" w:rsidP="004E6EF9">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4E6EF9">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4E6EF9">
      <w:pPr>
        <w:widowControl w:val="0"/>
        <w:tabs>
          <w:tab w:val="left" w:pos="1276"/>
        </w:tabs>
        <w:ind w:firstLine="567"/>
        <w:contextualSpacing/>
        <w:jc w:val="both"/>
        <w:rPr>
          <w:rFonts w:ascii="GHEA Grapalat" w:hAnsi="GHEA Grapalat" w:cs="Sylfaen"/>
        </w:rPr>
      </w:pPr>
      <w:r w:rsidRPr="009044F1">
        <w:rPr>
          <w:rFonts w:ascii="GHEA Grapalat" w:hAnsi="GHEA Grapalat"/>
        </w:rPr>
        <w:lastRenderedPageBreak/>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4E6EF9">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4E6EF9">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E23E9C">
        <w:rPr>
          <w:rFonts w:ascii="GHEA Grapalat" w:hAnsi="GHEA Grapalat"/>
        </w:rPr>
        <w:t>2</w:t>
      </w:r>
      <w:r w:rsidRPr="009044F1">
        <w:rPr>
          <w:rFonts w:ascii="GHEA Grapalat" w:hAnsi="GHEA Grapalat"/>
        </w:rPr>
        <w:t xml:space="preserve"> части 1 настоящего Приглашения;</w:t>
      </w:r>
    </w:p>
    <w:p w:rsidR="00996C19" w:rsidRPr="009044F1" w:rsidRDefault="00996C19"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4E6EF9">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4E6EF9">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4E6EF9">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4E6EF9">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4E6EF9">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4E6EF9">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w:t>
      </w:r>
      <w:r w:rsidR="00D51669">
        <w:rPr>
          <w:rFonts w:ascii="GHEA Grapalat" w:hAnsi="GHEA Grapalat"/>
        </w:rPr>
        <w:lastRenderedPageBreak/>
        <w:t xml:space="preserve">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4E6EF9">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4E6EF9">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4E6EF9">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4E6EF9">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4E6EF9">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w:t>
      </w:r>
      <w:r w:rsidRPr="009044F1">
        <w:rPr>
          <w:rFonts w:ascii="GHEA Grapalat" w:hAnsi="GHEA Grapalat"/>
        </w:rPr>
        <w:lastRenderedPageBreak/>
        <w:t>является юридически обязывающим, и может быть изменено или отменено, в том числе частично, только судом.</w:t>
      </w:r>
    </w:p>
    <w:p w:rsidR="00996C19" w:rsidRPr="009044F1" w:rsidRDefault="00996C19" w:rsidP="004E6EF9">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4E6EF9">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4E6EF9">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4E6EF9">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4E6EF9">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4E6EF9">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4E6EF9">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4E6EF9">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 xml:space="preserve">акона, а в случае </w:t>
      </w:r>
      <w:r>
        <w:rPr>
          <w:rFonts w:ascii="GHEA Grapalat" w:hAnsi="GHEA Grapalat"/>
        </w:rPr>
        <w:lastRenderedPageBreak/>
        <w:t>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096865" w:rsidRPr="00374F4A" w:rsidRDefault="004373E3" w:rsidP="0099052C">
      <w:pPr>
        <w:jc w:val="center"/>
        <w:rPr>
          <w:rFonts w:ascii="GHEA Grapalat" w:hAnsi="GHEA Grapalat"/>
          <w:b/>
        </w:rPr>
      </w:pPr>
      <w:r>
        <w:rPr>
          <w:rFonts w:ascii="GHEA Grapalat" w:hAnsi="GHEA Grapalat"/>
          <w:b/>
        </w:rPr>
        <w:br w:type="page"/>
      </w:r>
      <w:r w:rsidR="00096865"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4E6EF9">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3A67C7">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3A67C7">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3A67C7">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EF66A0" w:rsidRDefault="00EF66A0" w:rsidP="003A67C7">
      <w:pPr>
        <w:widowControl w:val="0"/>
        <w:contextualSpacing/>
        <w:jc w:val="center"/>
        <w:rPr>
          <w:rFonts w:ascii="GHEA Grapalat" w:hAnsi="GHEA Grapalat"/>
          <w:b/>
        </w:rPr>
      </w:pPr>
    </w:p>
    <w:p w:rsidR="00096865" w:rsidRPr="009044F1" w:rsidRDefault="008D5016" w:rsidP="003A67C7">
      <w:pPr>
        <w:widowControl w:val="0"/>
        <w:contextualSpacing/>
        <w:jc w:val="center"/>
        <w:rPr>
          <w:rFonts w:ascii="GHEA Grapalat" w:hAnsi="GHEA Grapalat"/>
          <w:b/>
        </w:rPr>
      </w:pPr>
      <w:r w:rsidRPr="009044F1">
        <w:rPr>
          <w:rFonts w:ascii="GHEA Grapalat" w:hAnsi="GHEA Grapalat"/>
          <w:b/>
        </w:rPr>
        <w:t>2. ЗАЯВКА НА ПРОЦЕДУРУ</w:t>
      </w:r>
    </w:p>
    <w:p w:rsidR="00DE4E15" w:rsidRDefault="00DE4E15" w:rsidP="003A67C7">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2D5CF0" w:rsidRPr="009044F1" w:rsidRDefault="0078387F" w:rsidP="003A67C7">
      <w:pPr>
        <w:widowControl w:val="0"/>
        <w:ind w:firstLine="567"/>
        <w:contextualSpacing/>
        <w:jc w:val="both"/>
        <w:rPr>
          <w:rFonts w:ascii="GHEA Grapalat" w:hAnsi="GHEA Grapalat" w:cs="Sylfaen"/>
        </w:rPr>
      </w:pPr>
      <w:r w:rsidRPr="009044F1">
        <w:rPr>
          <w:rFonts w:ascii="GHEA Grapalat" w:hAnsi="GHEA Grapalat"/>
        </w:rPr>
        <w:t>Участник заявкой представляет утвержденные им:</w:t>
      </w:r>
    </w:p>
    <w:p w:rsidR="00096865" w:rsidRPr="000811C1" w:rsidRDefault="002D5CF0" w:rsidP="003A67C7">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Pr="00D3436F" w:rsidRDefault="009D7EFF" w:rsidP="003A67C7">
      <w:pPr>
        <w:widowControl w:val="0"/>
        <w:tabs>
          <w:tab w:val="left" w:pos="1134"/>
        </w:tabs>
        <w:ind w:firstLine="567"/>
        <w:contextualSpacing/>
        <w:jc w:val="both"/>
        <w:rPr>
          <w:rFonts w:ascii="GHEA Grapalat" w:hAnsi="GHEA Grapalat"/>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D3436F" w:rsidRDefault="008D4137" w:rsidP="003A67C7">
      <w:pPr>
        <w:widowControl w:val="0"/>
        <w:tabs>
          <w:tab w:val="left" w:pos="1134"/>
        </w:tabs>
        <w:ind w:firstLine="567"/>
        <w:contextualSpacing/>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FootnoteReference"/>
          <w:rFonts w:ascii="GHEA Grapalat" w:hAnsi="GHEA Grapalat"/>
        </w:rPr>
        <w:footnoteReference w:customMarkFollows="1" w:id="1"/>
        <w:t>15</w:t>
      </w:r>
    </w:p>
    <w:p w:rsidR="00E67BA7" w:rsidRDefault="00096865" w:rsidP="003A67C7">
      <w:pPr>
        <w:widowControl w:val="0"/>
        <w:tabs>
          <w:tab w:val="left" w:pos="1134"/>
        </w:tabs>
        <w:ind w:firstLine="567"/>
        <w:contextualSpacing/>
        <w:jc w:val="both"/>
        <w:rPr>
          <w:rFonts w:ascii="GHEA Grapalat" w:hAnsi="GHEA Grapalat"/>
        </w:rPr>
      </w:pPr>
      <w:r w:rsidRPr="009044F1">
        <w:rPr>
          <w:rFonts w:ascii="GHEA Grapalat" w:hAnsi="GHEA Grapalat"/>
        </w:rPr>
        <w:t>2.</w:t>
      </w:r>
      <w:r w:rsidR="00EF66A0">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del w:id="0" w:author="Vardan" w:date="2020-06-03T18:32:00Z">
        <w:r w:rsidR="002C0665" w:rsidDel="00C14716">
          <w:rPr>
            <w:rFonts w:ascii="GHEA Grapalat" w:hAnsi="GHEA Grapalat"/>
          </w:rPr>
          <w:delText>,</w:delText>
        </w:r>
      </w:del>
      <w:ins w:id="1" w:author="Vardan" w:date="2020-06-03T18:33:00Z">
        <w:r w:rsidR="001D5C13" w:rsidRPr="001D5C13">
          <w:rPr>
            <w:rFonts w:ascii="GHEA Grapalat" w:hAnsi="GHEA Grapalat"/>
          </w:rPr>
          <w:t xml:space="preserve"> </w:t>
        </w:r>
      </w:ins>
      <w:r w:rsidR="001D5C13">
        <w:rPr>
          <w:rFonts w:ascii="GHEA Grapalat" w:hAnsi="GHEA Grapalat"/>
        </w:rPr>
        <w:t>(</w:t>
      </w:r>
      <w:r w:rsidR="001D5C13" w:rsidRPr="00864470">
        <w:rPr>
          <w:rFonts w:ascii="GHEA Grapalat" w:hAnsi="GHEA Grapalat"/>
        </w:rPr>
        <w:t>совокупность себестоимости и прогнозируемой прибыли</w:t>
      </w:r>
      <w:r w:rsidR="001D5C13">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B1F31" w:rsidRDefault="008B1F31" w:rsidP="008B1F31">
      <w:pPr>
        <w:widowControl w:val="0"/>
        <w:spacing w:after="160" w:line="360" w:lineRule="auto"/>
        <w:jc w:val="center"/>
        <w:rPr>
          <w:rFonts w:ascii="GHEA Grapalat" w:hAnsi="GHEA Grapalat"/>
          <w:b/>
        </w:rPr>
      </w:pPr>
    </w:p>
    <w:p w:rsidR="008B1F31" w:rsidRDefault="008B1F31" w:rsidP="008B1F31">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EF66A0">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EF66A0">
      <w:pPr>
        <w:widowControl w:val="0"/>
        <w:ind w:firstLine="567"/>
        <w:contextualSpacing/>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 xml:space="preserve">исключением документов, </w:t>
      </w:r>
      <w:r w:rsidRPr="002658C9">
        <w:rPr>
          <w:rFonts w:ascii="GHEA Grapalat" w:hAnsi="GHEA Grapalat"/>
        </w:rPr>
        <w:lastRenderedPageBreak/>
        <w:t>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EF66A0" w:rsidRPr="00EF66A0">
        <w:rPr>
          <w:rFonts w:ascii="GHEA Grapalat" w:hAnsi="GHEA Grapalat"/>
          <w:b/>
        </w:rPr>
        <w:t>2</w:t>
      </w:r>
      <w:r w:rsidRPr="00EF66A0">
        <w:rPr>
          <w:rFonts w:ascii="GHEA Grapalat" w:hAnsi="GHEA Grapalat"/>
          <w:b/>
        </w:rPr>
        <w:t xml:space="preserve"> экземплярах</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EF66A0">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EF66A0">
      <w:pPr>
        <w:widowControl w:val="0"/>
        <w:tabs>
          <w:tab w:val="left" w:pos="1134"/>
        </w:tabs>
        <w:ind w:firstLine="567"/>
        <w:contextualSpacing/>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B1F31" w:rsidRPr="002658C9" w:rsidRDefault="008B1F31" w:rsidP="00EF66A0">
      <w:pPr>
        <w:widowControl w:val="0"/>
        <w:tabs>
          <w:tab w:val="left" w:pos="1134"/>
        </w:tabs>
        <w:ind w:firstLine="567"/>
        <w:contextualSpacing/>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B1F31" w:rsidRPr="002658C9" w:rsidRDefault="008B1F31" w:rsidP="00EF66A0">
      <w:pPr>
        <w:widowControl w:val="0"/>
        <w:tabs>
          <w:tab w:val="left" w:pos="1134"/>
          <w:tab w:val="left" w:pos="628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8B1F31" w:rsidRPr="002658C9" w:rsidRDefault="008B1F31" w:rsidP="00EF66A0">
      <w:pPr>
        <w:widowControl w:val="0"/>
        <w:tabs>
          <w:tab w:val="left" w:pos="1134"/>
        </w:tabs>
        <w:ind w:firstLine="567"/>
        <w:contextualSpacing/>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B1F31" w:rsidRPr="002658C9" w:rsidRDefault="008B1F31" w:rsidP="00EF66A0">
      <w:pPr>
        <w:widowControl w:val="0"/>
        <w:tabs>
          <w:tab w:val="left" w:pos="1134"/>
        </w:tabs>
        <w:ind w:firstLine="567"/>
        <w:contextualSpacing/>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B1F31" w:rsidRDefault="008B1F31" w:rsidP="00EF66A0">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F66A0" w:rsidRDefault="00EF66A0">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EF66A0">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EF66A0" w:rsidRPr="005E4F96">
        <w:rPr>
          <w:rFonts w:ascii="GHEA Grapalat" w:hAnsi="GHEA Grapalat"/>
          <w:b/>
          <w:i/>
          <w:sz w:val="24"/>
          <w:szCs w:val="24"/>
        </w:rPr>
        <w:t>«GHAShDzB-HVKAK-202</w:t>
      </w:r>
      <w:r w:rsidR="00B21754">
        <w:rPr>
          <w:rFonts w:ascii="GHEA Grapalat" w:hAnsi="GHEA Grapalat"/>
          <w:b/>
          <w:i/>
          <w:sz w:val="24"/>
          <w:szCs w:val="24"/>
        </w:rPr>
        <w:t>1</w:t>
      </w:r>
      <w:r w:rsidR="00EF66A0" w:rsidRPr="005E4F96">
        <w:rPr>
          <w:rFonts w:ascii="GHEA Grapalat" w:hAnsi="GHEA Grapalat"/>
          <w:b/>
          <w:i/>
          <w:sz w:val="24"/>
          <w:szCs w:val="24"/>
        </w:rPr>
        <w:t>-</w:t>
      </w:r>
      <w:r w:rsidR="009E5A23">
        <w:rPr>
          <w:rFonts w:ascii="GHEA Grapalat" w:hAnsi="GHEA Grapalat"/>
          <w:b/>
          <w:i/>
          <w:sz w:val="24"/>
          <w:szCs w:val="24"/>
        </w:rPr>
        <w:t>99</w:t>
      </w:r>
      <w:r w:rsidR="00EF66A0" w:rsidRPr="005E4F96">
        <w:rPr>
          <w:rFonts w:ascii="GHEA Grapalat" w:hAnsi="GHEA Grapalat"/>
          <w:b/>
          <w:i/>
          <w:sz w:val="24"/>
          <w:szCs w:val="24"/>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EF66A0">
        <w:rPr>
          <w:rFonts w:ascii="GHEA Grapalat" w:hAnsi="GHEA Grapalat"/>
          <w:b/>
        </w:rPr>
        <w:t>ОБЪЯВЛЕНИЕ</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EF66A0">
        <w:rPr>
          <w:rFonts w:ascii="GHEA Grapalat" w:hAnsi="GHEA Grapalat"/>
          <w:color w:val="auto"/>
          <w:sz w:val="24"/>
          <w:szCs w:val="24"/>
        </w:rPr>
        <w:t>процедуре запроса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rsidR="00374F4A" w:rsidRPr="00F62C64" w:rsidRDefault="00F62C64" w:rsidP="00F62C64">
      <w:pPr>
        <w:jc w:val="both"/>
        <w:rPr>
          <w:rFonts w:ascii="GHEA Grapalat" w:hAnsi="GHEA Grapalat" w:cs="Sylfaen"/>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Национальным центром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DB60D1">
        <w:rPr>
          <w:rStyle w:val="Emphasis"/>
          <w:rFonts w:ascii="GHEA Grapalat" w:hAnsi="GHEA Grapalat" w:cs="Arial"/>
          <w:b/>
          <w:bCs/>
          <w:color w:val="0D0D0D" w:themeColor="text1" w:themeTint="F2"/>
          <w:shd w:val="clear" w:color="auto" w:fill="FFFFFF"/>
        </w:rPr>
        <w:t>МЗ РА</w:t>
      </w:r>
      <w:r>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5E4F96">
        <w:rPr>
          <w:rFonts w:ascii="GHEA Grapalat" w:hAnsi="GHEA Grapalat"/>
          <w:b/>
          <w:i/>
        </w:rPr>
        <w:t>«GHAShDzB-HVKAK-</w:t>
      </w:r>
      <w:r w:rsidR="00B21754" w:rsidRPr="005E4F96">
        <w:rPr>
          <w:rFonts w:ascii="GHEA Grapalat" w:hAnsi="GHEA Grapalat"/>
          <w:b/>
          <w:i/>
        </w:rPr>
        <w:t>202</w:t>
      </w:r>
      <w:r w:rsidR="00B21754">
        <w:rPr>
          <w:rFonts w:ascii="GHEA Grapalat" w:hAnsi="GHEA Grapalat"/>
          <w:b/>
          <w:i/>
        </w:rPr>
        <w:t>1</w:t>
      </w:r>
      <w:r w:rsidR="00B21754" w:rsidRPr="005E4F96">
        <w:rPr>
          <w:rFonts w:ascii="GHEA Grapalat" w:hAnsi="GHEA Grapalat"/>
          <w:b/>
          <w:i/>
        </w:rPr>
        <w:t>-</w:t>
      </w:r>
      <w:r w:rsidR="009E5A23">
        <w:rPr>
          <w:rFonts w:ascii="GHEA Grapalat" w:hAnsi="GHEA Grapalat"/>
          <w:b/>
          <w:i/>
        </w:rPr>
        <w:t>99</w:t>
      </w:r>
      <w:r w:rsidRPr="005E4F96">
        <w:rPr>
          <w:rFonts w:ascii="GHEA Grapalat" w:hAnsi="GHEA Grapalat"/>
          <w:b/>
          <w:i/>
        </w:rPr>
        <w:t>»</w:t>
      </w:r>
      <w:r>
        <w:rPr>
          <w:rFonts w:ascii="GHEA Grapalat" w:hAnsi="GHEA Grapalat"/>
          <w:b/>
          <w:i/>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F62C64">
        <w:rPr>
          <w:rFonts w:ascii="GHEA Grapalat" w:hAnsi="GHEA Grapalat"/>
        </w:rPr>
        <w:t>запрос котировок</w:t>
      </w:r>
      <w:r>
        <w:rPr>
          <w:rFonts w:ascii="GHEA Grapalat" w:hAnsi="GHEA Grapalat"/>
        </w:rPr>
        <w:t xml:space="preserve"> под кодом </w:t>
      </w:r>
      <w:r w:rsidR="00F62C64" w:rsidRPr="005E4F96">
        <w:rPr>
          <w:rFonts w:ascii="GHEA Grapalat" w:hAnsi="GHEA Grapalat"/>
          <w:b/>
          <w:i/>
        </w:rPr>
        <w:t>«GHAShDzB-HVKAK-</w:t>
      </w:r>
      <w:r w:rsidR="00B21754" w:rsidRPr="005E4F96">
        <w:rPr>
          <w:rFonts w:ascii="GHEA Grapalat" w:hAnsi="GHEA Grapalat"/>
          <w:b/>
          <w:i/>
        </w:rPr>
        <w:t>202</w:t>
      </w:r>
      <w:r w:rsidR="00B21754">
        <w:rPr>
          <w:rFonts w:ascii="GHEA Grapalat" w:hAnsi="GHEA Grapalat"/>
          <w:b/>
          <w:i/>
        </w:rPr>
        <w:t>1</w:t>
      </w:r>
      <w:r w:rsidR="00B21754" w:rsidRPr="005E4F96">
        <w:rPr>
          <w:rFonts w:ascii="GHEA Grapalat" w:hAnsi="GHEA Grapalat"/>
          <w:b/>
          <w:i/>
        </w:rPr>
        <w:t>-</w:t>
      </w:r>
      <w:r w:rsidR="009E5A23">
        <w:rPr>
          <w:rFonts w:ascii="GHEA Grapalat" w:hAnsi="GHEA Grapalat"/>
          <w:b/>
          <w:i/>
        </w:rPr>
        <w:t>99</w:t>
      </w:r>
      <w:r w:rsidR="00F62C64" w:rsidRPr="005E4F96">
        <w:rPr>
          <w:rFonts w:ascii="GHEA Grapalat" w:hAnsi="GHEA Grapalat"/>
          <w:b/>
          <w:i/>
        </w:rPr>
        <w:t>»</w:t>
      </w:r>
      <w:r>
        <w:rPr>
          <w:rFonts w:ascii="GHEA Grapalat" w:hAnsi="GHEA Grapalat"/>
        </w:rPr>
        <w:t>,</w:t>
      </w:r>
      <w:r w:rsidR="00F62C64">
        <w:rPr>
          <w:rFonts w:ascii="GHEA Grapalat" w:hAnsi="GHEA Grapalat"/>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lastRenderedPageBreak/>
        <w:t xml:space="preserve">в рамках участия в </w:t>
      </w:r>
      <w:r w:rsidR="00F62C64">
        <w:rPr>
          <w:rFonts w:ascii="GHEA Grapalat" w:hAnsi="GHEA Grapalat"/>
        </w:rPr>
        <w:t>запросе котировок</w:t>
      </w:r>
      <w:r w:rsidR="00305944">
        <w:rPr>
          <w:rFonts w:ascii="GHEA Grapalat" w:hAnsi="GHEA Grapalat"/>
        </w:rPr>
        <w:t xml:space="preserve"> </w:t>
      </w:r>
      <w:r>
        <w:rPr>
          <w:rFonts w:ascii="GHEA Grapalat" w:hAnsi="GHEA Grapalat"/>
        </w:rPr>
        <w:t xml:space="preserve">под кодом </w:t>
      </w:r>
      <w:r w:rsidR="00F62C64" w:rsidRPr="005E4F96">
        <w:rPr>
          <w:rFonts w:ascii="GHEA Grapalat" w:hAnsi="GHEA Grapalat"/>
          <w:b/>
          <w:i/>
        </w:rPr>
        <w:t>«GHAShDzB-HVKAK-</w:t>
      </w:r>
      <w:r w:rsidR="00B21754" w:rsidRPr="005E4F96">
        <w:rPr>
          <w:rFonts w:ascii="GHEA Grapalat" w:hAnsi="GHEA Grapalat"/>
          <w:b/>
          <w:i/>
        </w:rPr>
        <w:t>202</w:t>
      </w:r>
      <w:r w:rsidR="00B21754">
        <w:rPr>
          <w:rFonts w:ascii="GHEA Grapalat" w:hAnsi="GHEA Grapalat"/>
          <w:b/>
          <w:i/>
        </w:rPr>
        <w:t>1</w:t>
      </w:r>
      <w:r w:rsidR="00B21754" w:rsidRPr="005E4F96">
        <w:rPr>
          <w:rFonts w:ascii="GHEA Grapalat" w:hAnsi="GHEA Grapalat"/>
          <w:b/>
          <w:i/>
        </w:rPr>
        <w:t>-</w:t>
      </w:r>
      <w:r w:rsidR="009E5A23">
        <w:rPr>
          <w:rFonts w:ascii="GHEA Grapalat" w:hAnsi="GHEA Grapalat"/>
          <w:b/>
          <w:i/>
        </w:rPr>
        <w:t>99</w:t>
      </w:r>
      <w:r w:rsidR="00F62C64" w:rsidRPr="005E4F96">
        <w:rPr>
          <w:rFonts w:ascii="GHEA Grapalat" w:hAnsi="GHEA Grapalat"/>
          <w:b/>
          <w:i/>
        </w:rPr>
        <w:t>»</w:t>
      </w:r>
      <w:r w:rsidR="00F62C64">
        <w:rPr>
          <w:rFonts w:ascii="GHEA Grapalat" w:hAnsi="GHEA Grapalat"/>
          <w:b/>
          <w:i/>
        </w:rPr>
        <w: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687A10" w:rsidRDefault="00687A10" w:rsidP="00687A10">
      <w:pPr>
        <w:jc w:val="right"/>
        <w:rPr>
          <w:rFonts w:ascii="GHEA Grapalat" w:hAnsi="GHEA Grapalat"/>
          <w:b/>
        </w:rPr>
      </w:pPr>
      <w:r w:rsidRPr="002E2C90">
        <w:rPr>
          <w:rFonts w:ascii="GHEA Grapalat" w:hAnsi="GHEA Grapalat"/>
          <w:b/>
        </w:rPr>
        <w:lastRenderedPageBreak/>
        <w:t>Приложение 1.2**</w:t>
      </w:r>
      <w:r>
        <w:rPr>
          <w:rFonts w:ascii="GHEA Grapalat" w:hAnsi="GHEA Grapalat"/>
          <w:b/>
        </w:rPr>
        <w:t xml:space="preserve"> </w:t>
      </w:r>
    </w:p>
    <w:p w:rsidR="00687A10" w:rsidRPr="00374F4A" w:rsidRDefault="00687A10" w:rsidP="00687A10">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8C7B19">
        <w:rPr>
          <w:rFonts w:ascii="GHEA Grapalat" w:hAnsi="GHEA Grapalat"/>
          <w:b/>
          <w:sz w:val="24"/>
          <w:szCs w:val="24"/>
        </w:rPr>
        <w:t>«</w:t>
      </w:r>
      <w:proofErr w:type="spellStart"/>
      <w:r>
        <w:rPr>
          <w:rFonts w:ascii="GHEA Grapalat" w:hAnsi="GHEA Grapalat"/>
          <w:b/>
          <w:sz w:val="24"/>
          <w:szCs w:val="24"/>
          <w:lang w:val="en-GB"/>
        </w:rPr>
        <w:t>GHAShDzB</w:t>
      </w:r>
      <w:proofErr w:type="spellEnd"/>
      <w:r w:rsidRPr="00B06D9F">
        <w:rPr>
          <w:rFonts w:ascii="GHEA Grapalat" w:hAnsi="GHEA Grapalat"/>
          <w:b/>
          <w:sz w:val="24"/>
          <w:szCs w:val="24"/>
        </w:rPr>
        <w:t>-</w:t>
      </w:r>
      <w:r>
        <w:rPr>
          <w:rFonts w:ascii="GHEA Grapalat" w:hAnsi="GHEA Grapalat"/>
          <w:b/>
          <w:sz w:val="24"/>
          <w:szCs w:val="24"/>
          <w:lang w:val="en-GB"/>
        </w:rPr>
        <w:t>HVKAK</w:t>
      </w:r>
      <w:r w:rsidRPr="00B06D9F">
        <w:rPr>
          <w:rFonts w:ascii="GHEA Grapalat" w:hAnsi="GHEA Grapalat"/>
          <w:b/>
          <w:sz w:val="24"/>
          <w:szCs w:val="24"/>
        </w:rPr>
        <w:t>-2021-</w:t>
      </w:r>
      <w:r w:rsidR="009E5A23">
        <w:rPr>
          <w:rFonts w:ascii="GHEA Grapalat" w:hAnsi="GHEA Grapalat"/>
          <w:b/>
          <w:sz w:val="24"/>
          <w:szCs w:val="24"/>
        </w:rPr>
        <w:t>99</w:t>
      </w:r>
      <w:r w:rsidRPr="008C7B19">
        <w:rPr>
          <w:rFonts w:ascii="GHEA Grapalat" w:hAnsi="GHEA Grapalat"/>
          <w:b/>
          <w:sz w:val="24"/>
          <w:szCs w:val="24"/>
        </w:rPr>
        <w:t>»</w:t>
      </w:r>
    </w:p>
    <w:p w:rsidR="00687A10" w:rsidRDefault="00687A10" w:rsidP="00687A10">
      <w:pPr>
        <w:ind w:left="360" w:hanging="360"/>
        <w:jc w:val="center"/>
        <w:rPr>
          <w:rFonts w:ascii="GHEA Grapalat" w:hAnsi="GHEA Grapalat"/>
          <w:b/>
        </w:rPr>
      </w:pPr>
    </w:p>
    <w:p w:rsidR="00687A10" w:rsidRDefault="00687A10" w:rsidP="00687A10">
      <w:pPr>
        <w:ind w:left="360" w:hanging="360"/>
        <w:jc w:val="center"/>
        <w:rPr>
          <w:rFonts w:ascii="GHEA Grapalat" w:hAnsi="GHEA Grapalat"/>
          <w:b/>
        </w:rPr>
      </w:pPr>
      <w:r>
        <w:rPr>
          <w:rFonts w:ascii="GHEA Grapalat" w:hAnsi="GHEA Grapalat"/>
          <w:b/>
        </w:rPr>
        <w:t>ФОРМА</w:t>
      </w:r>
    </w:p>
    <w:p w:rsidR="00687A10" w:rsidRPr="00C76978" w:rsidRDefault="00687A10" w:rsidP="00687A10">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687A10" w:rsidRPr="00ED3A13" w:rsidRDefault="00687A10" w:rsidP="00687A10">
      <w:pPr>
        <w:ind w:left="360" w:hanging="360"/>
        <w:jc w:val="center"/>
        <w:rPr>
          <w:rFonts w:ascii="GHEA Grapalat" w:eastAsia="GHEA Grapalat" w:hAnsi="GHEA Grapalat" w:cs="GHEA Grapalat"/>
          <w:b/>
        </w:rPr>
      </w:pPr>
    </w:p>
    <w:p w:rsidR="00687A10" w:rsidRPr="00FD1EE4" w:rsidRDefault="00687A10" w:rsidP="00687A10">
      <w:pPr>
        <w:numPr>
          <w:ilvl w:val="0"/>
          <w:numId w:val="30"/>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687A10" w:rsidRPr="00FD1EE4" w:rsidRDefault="00687A10" w:rsidP="00687A10">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87A10" w:rsidRPr="00FD1EE4" w:rsidTr="00062F59">
        <w:tc>
          <w:tcPr>
            <w:tcW w:w="2836"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6"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6"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6"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6" w:type="dxa"/>
            <w:shd w:val="clear" w:color="auto" w:fill="D9E2F3"/>
            <w:vAlign w:val="center"/>
          </w:tcPr>
          <w:p w:rsidR="00687A10" w:rsidRPr="00FD1EE4" w:rsidRDefault="00687A10" w:rsidP="00687A10">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6" w:type="dxa"/>
            <w:shd w:val="clear" w:color="auto" w:fill="D9E2F3"/>
            <w:vAlign w:val="center"/>
          </w:tcPr>
          <w:p w:rsidR="00687A10" w:rsidRPr="00FD1EE4" w:rsidRDefault="00687A10" w:rsidP="00687A10">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687A10" w:rsidRPr="00FD1EE4" w:rsidRDefault="00687A10" w:rsidP="00062F59">
            <w:pPr>
              <w:spacing w:before="240" w:after="240"/>
              <w:ind w:left="993" w:hanging="851"/>
              <w:rPr>
                <w:rFonts w:ascii="GHEA Grapalat" w:eastAsia="GHEA Grapalat" w:hAnsi="GHEA Grapalat" w:cs="GHEA Grapalat"/>
              </w:rPr>
            </w:pPr>
          </w:p>
        </w:tc>
      </w:tr>
      <w:tr w:rsidR="00687A10" w:rsidRPr="00FD1EE4" w:rsidTr="00062F59">
        <w:tc>
          <w:tcPr>
            <w:tcW w:w="2836" w:type="dxa"/>
            <w:shd w:val="clear" w:color="auto" w:fill="D9E2F3"/>
            <w:vAlign w:val="center"/>
          </w:tcPr>
          <w:p w:rsidR="00687A10" w:rsidRPr="00FD1EE4" w:rsidRDefault="00687A10" w:rsidP="00687A10">
            <w:pPr>
              <w:numPr>
                <w:ilvl w:val="2"/>
                <w:numId w:val="30"/>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687A10" w:rsidRPr="00FD1EE4" w:rsidRDefault="00687A10" w:rsidP="00062F59">
            <w:pPr>
              <w:spacing w:before="240" w:after="240"/>
              <w:ind w:left="993" w:hanging="851"/>
              <w:rPr>
                <w:rFonts w:ascii="GHEA Grapalat" w:eastAsia="GHEA Grapalat" w:hAnsi="GHEA Grapalat" w:cs="GHEA Grapalat"/>
              </w:rPr>
            </w:pPr>
          </w:p>
        </w:tc>
      </w:tr>
    </w:tbl>
    <w:p w:rsidR="00687A10" w:rsidRPr="00FD1EE4" w:rsidRDefault="00687A10" w:rsidP="00687A10">
      <w:pPr>
        <w:numPr>
          <w:ilvl w:val="1"/>
          <w:numId w:val="30"/>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87A10" w:rsidRPr="00FD1EE4" w:rsidTr="00062F59">
        <w:tc>
          <w:tcPr>
            <w:tcW w:w="2835"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rPr>
          <w:trHeight w:val="1487"/>
        </w:trPr>
        <w:tc>
          <w:tcPr>
            <w:tcW w:w="2835"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bl>
    <w:p w:rsidR="00687A10" w:rsidRPr="00FD1EE4" w:rsidRDefault="00687A10" w:rsidP="00687A10">
      <w:pPr>
        <w:numPr>
          <w:ilvl w:val="1"/>
          <w:numId w:val="30"/>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87A10" w:rsidRPr="00FD1EE4" w:rsidTr="00062F59">
        <w:tc>
          <w:tcPr>
            <w:tcW w:w="2835"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5"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5"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bl>
    <w:p w:rsidR="00687A10" w:rsidRPr="00FD1EE4" w:rsidRDefault="00687A10" w:rsidP="00687A10">
      <w:pPr>
        <w:rPr>
          <w:rFonts w:ascii="GHEA Grapalat" w:eastAsia="GHEA Grapalat" w:hAnsi="GHEA Grapalat" w:cs="GHEA Grapalat"/>
        </w:rPr>
      </w:pPr>
    </w:p>
    <w:p w:rsidR="00687A10" w:rsidRPr="00FD1EE4" w:rsidRDefault="00687A10" w:rsidP="00687A10">
      <w:pPr>
        <w:rPr>
          <w:rFonts w:ascii="GHEA Grapalat" w:eastAsia="GHEA Grapalat" w:hAnsi="GHEA Grapalat" w:cs="GHEA Grapalat"/>
        </w:rPr>
      </w:pPr>
    </w:p>
    <w:p w:rsidR="00687A10" w:rsidRPr="009A52BE" w:rsidRDefault="00687A10" w:rsidP="00687A10">
      <w:pPr>
        <w:numPr>
          <w:ilvl w:val="0"/>
          <w:numId w:val="30"/>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687A10" w:rsidRPr="004E2F96" w:rsidRDefault="00687A10" w:rsidP="00687A10">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87A10" w:rsidRPr="00FD1EE4" w:rsidTr="00062F59">
        <w:tc>
          <w:tcPr>
            <w:tcW w:w="2835"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5"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bl>
    <w:p w:rsidR="00687A10" w:rsidRPr="00FD1EE4" w:rsidRDefault="00687A10" w:rsidP="00687A10">
      <w:pPr>
        <w:numPr>
          <w:ilvl w:val="1"/>
          <w:numId w:val="30"/>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87A10" w:rsidRPr="00FD1EE4" w:rsidTr="00062F59">
        <w:tc>
          <w:tcPr>
            <w:tcW w:w="2835"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5"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5"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5"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5"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rPr>
          <w:trHeight w:val="1361"/>
        </w:trPr>
        <w:tc>
          <w:tcPr>
            <w:tcW w:w="2835"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5"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lastRenderedPageBreak/>
              <w:t>Имя и фамилия руководителя исполнительного органа</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bl>
    <w:p w:rsidR="00687A10" w:rsidRPr="00574FF7" w:rsidRDefault="00687A10" w:rsidP="00687A10">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87A10" w:rsidRPr="00FD1EE4" w:rsidTr="00062F59">
        <w:tc>
          <w:tcPr>
            <w:tcW w:w="2836"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6" w:type="dxa"/>
            <w:shd w:val="clear" w:color="auto" w:fill="D9E2F3"/>
            <w:vAlign w:val="center"/>
          </w:tcPr>
          <w:p w:rsidR="00687A10" w:rsidRPr="00FD1EE4" w:rsidRDefault="00687A10" w:rsidP="00687A10">
            <w:pPr>
              <w:numPr>
                <w:ilvl w:val="2"/>
                <w:numId w:val="30"/>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687A10" w:rsidRPr="00FD1EE4" w:rsidRDefault="00E85504" w:rsidP="00062F5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87A10">
                  <w:rPr>
                    <w:rFonts w:ascii="MS Gothic" w:eastAsia="MS Gothic" w:hAnsi="MS Gothic" w:cs="GHEA Grapalat" w:hint="eastAsia"/>
                  </w:rPr>
                  <w:t>☐</w:t>
                </w:r>
              </w:sdtContent>
            </w:sdt>
            <w:r w:rsidR="00687A10" w:rsidRPr="00FD1EE4">
              <w:rPr>
                <w:rFonts w:ascii="GHEA Grapalat" w:eastAsia="GHEA Grapalat" w:hAnsi="GHEA Grapalat" w:cs="GHEA Grapalat"/>
              </w:rPr>
              <w:tab/>
            </w:r>
            <w:r w:rsidR="00687A10" w:rsidRPr="0051137D">
              <w:rPr>
                <w:rFonts w:ascii="GHEA Grapalat" w:eastAsia="GHEA Grapalat" w:hAnsi="GHEA Grapalat" w:cs="GHEA Grapalat"/>
              </w:rPr>
              <w:t>Прямое участие</w:t>
            </w:r>
          </w:p>
          <w:p w:rsidR="00687A10" w:rsidRPr="00FD1EE4" w:rsidRDefault="00E85504" w:rsidP="00062F5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87A10">
                  <w:rPr>
                    <w:rFonts w:ascii="MS Gothic" w:eastAsia="MS Gothic" w:hAnsi="MS Gothic" w:cs="GHEA Grapalat" w:hint="eastAsia"/>
                  </w:rPr>
                  <w:t>☐</w:t>
                </w:r>
              </w:sdtContent>
            </w:sdt>
            <w:r w:rsidR="00687A10" w:rsidRPr="00FD1EE4">
              <w:rPr>
                <w:rFonts w:ascii="GHEA Grapalat" w:eastAsia="GHEA Grapalat" w:hAnsi="GHEA Grapalat" w:cs="GHEA Grapalat"/>
              </w:rPr>
              <w:tab/>
            </w:r>
            <w:r w:rsidR="00687A10">
              <w:rPr>
                <w:rFonts w:ascii="GHEA Grapalat" w:eastAsia="GHEA Grapalat" w:hAnsi="GHEA Grapalat" w:cs="GHEA Grapalat"/>
              </w:rPr>
              <w:t>К</w:t>
            </w:r>
            <w:r w:rsidR="00687A10" w:rsidRPr="00D812D8">
              <w:rPr>
                <w:rFonts w:ascii="GHEA Grapalat" w:eastAsia="GHEA Grapalat" w:hAnsi="GHEA Grapalat" w:cs="GHEA Grapalat"/>
              </w:rPr>
              <w:t>освенное участие</w:t>
            </w:r>
          </w:p>
        </w:tc>
      </w:tr>
    </w:tbl>
    <w:p w:rsidR="00687A10" w:rsidRPr="00FD1EE4" w:rsidRDefault="00687A10" w:rsidP="00687A10">
      <w:pPr>
        <w:pBdr>
          <w:top w:val="nil"/>
          <w:left w:val="nil"/>
          <w:bottom w:val="nil"/>
          <w:right w:val="nil"/>
          <w:between w:val="nil"/>
        </w:pBdr>
        <w:spacing w:before="240"/>
        <w:rPr>
          <w:rFonts w:ascii="GHEA Grapalat" w:eastAsia="GHEA Grapalat" w:hAnsi="GHEA Grapalat" w:cs="GHEA Grapalat"/>
        </w:rPr>
      </w:pPr>
    </w:p>
    <w:p w:rsidR="00687A10" w:rsidRPr="00CB7DFD" w:rsidRDefault="00687A10" w:rsidP="00687A10">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687A10" w:rsidRPr="00FD1EE4" w:rsidRDefault="00687A10" w:rsidP="00687A10">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87A10" w:rsidRPr="00FD1EE4" w:rsidTr="00062F59">
        <w:tc>
          <w:tcPr>
            <w:tcW w:w="2837"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7"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7"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7" w:type="dxa"/>
            <w:shd w:val="clear" w:color="auto" w:fill="D9E2F3"/>
            <w:vAlign w:val="center"/>
          </w:tcPr>
          <w:p w:rsidR="00687A10" w:rsidRPr="00FD1EE4" w:rsidRDefault="00687A10" w:rsidP="00687A10">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687A10" w:rsidRPr="00FD1EE4" w:rsidRDefault="00E85504" w:rsidP="00062F5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87A10" w:rsidRPr="00FD1EE4">
                  <w:rPr>
                    <w:rFonts w:ascii="Segoe UI Symbol" w:eastAsia="MS Gothic" w:hAnsi="Segoe UI Symbol" w:cs="Segoe UI Symbol"/>
                  </w:rPr>
                  <w:t>☐</w:t>
                </w:r>
              </w:sdtContent>
            </w:sdt>
            <w:r w:rsidR="00687A10" w:rsidRPr="00FD1EE4">
              <w:rPr>
                <w:rFonts w:ascii="GHEA Grapalat" w:eastAsia="GHEA Grapalat" w:hAnsi="GHEA Grapalat" w:cs="GHEA Grapalat"/>
              </w:rPr>
              <w:tab/>
            </w:r>
            <w:r w:rsidR="00687A10" w:rsidRPr="0051137D">
              <w:rPr>
                <w:rFonts w:ascii="GHEA Grapalat" w:eastAsia="GHEA Grapalat" w:hAnsi="GHEA Grapalat" w:cs="GHEA Grapalat"/>
              </w:rPr>
              <w:t>Прямое участие</w:t>
            </w:r>
          </w:p>
          <w:p w:rsidR="00687A10" w:rsidRPr="00FD1EE4" w:rsidRDefault="00E85504" w:rsidP="00062F5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87A10" w:rsidRPr="00FD1EE4">
                  <w:rPr>
                    <w:rFonts w:ascii="Segoe UI Symbol" w:eastAsia="MS Gothic" w:hAnsi="Segoe UI Symbol" w:cs="Segoe UI Symbol"/>
                  </w:rPr>
                  <w:t>☐</w:t>
                </w:r>
              </w:sdtContent>
            </w:sdt>
            <w:r w:rsidR="00687A10" w:rsidRPr="00FD1EE4">
              <w:rPr>
                <w:rFonts w:ascii="GHEA Grapalat" w:eastAsia="GHEA Grapalat" w:hAnsi="GHEA Grapalat" w:cs="GHEA Grapalat"/>
              </w:rPr>
              <w:tab/>
            </w:r>
            <w:r w:rsidR="00687A10">
              <w:rPr>
                <w:rFonts w:ascii="GHEA Grapalat" w:eastAsia="GHEA Grapalat" w:hAnsi="GHEA Grapalat" w:cs="GHEA Grapalat"/>
              </w:rPr>
              <w:t>К</w:t>
            </w:r>
            <w:r w:rsidR="00687A10" w:rsidRPr="00D812D8">
              <w:rPr>
                <w:rFonts w:ascii="GHEA Grapalat" w:eastAsia="GHEA Grapalat" w:hAnsi="GHEA Grapalat" w:cs="GHEA Grapalat"/>
              </w:rPr>
              <w:t>освенное участие</w:t>
            </w:r>
          </w:p>
        </w:tc>
      </w:tr>
    </w:tbl>
    <w:p w:rsidR="00687A10" w:rsidRPr="00FD1EE4" w:rsidRDefault="00687A10" w:rsidP="00687A10">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87A10" w:rsidRPr="00FD1EE4" w:rsidTr="00062F59">
        <w:tc>
          <w:tcPr>
            <w:tcW w:w="2837" w:type="dxa"/>
            <w:shd w:val="clear" w:color="auto" w:fill="D9E2F3"/>
            <w:vAlign w:val="center"/>
          </w:tcPr>
          <w:p w:rsidR="00687A10" w:rsidRPr="00B047A2"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7" w:type="dxa"/>
            <w:shd w:val="clear" w:color="auto" w:fill="D9E2F3"/>
            <w:vAlign w:val="center"/>
          </w:tcPr>
          <w:p w:rsidR="00687A10" w:rsidRPr="00FD1EE4" w:rsidRDefault="00687A10" w:rsidP="00687A10">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7"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7" w:type="dxa"/>
            <w:shd w:val="clear" w:color="auto" w:fill="D9E2F3"/>
            <w:vAlign w:val="center"/>
          </w:tcPr>
          <w:p w:rsidR="00687A10" w:rsidRPr="00FD1EE4" w:rsidRDefault="00687A10" w:rsidP="00687A10">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80" w:type="dxa"/>
            <w:vAlign w:val="center"/>
          </w:tcPr>
          <w:p w:rsidR="00687A10" w:rsidRPr="00FD1EE4" w:rsidRDefault="00E85504" w:rsidP="00062F5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87A10" w:rsidRPr="00FD1EE4">
                  <w:rPr>
                    <w:rFonts w:ascii="Segoe UI Symbol" w:eastAsia="MS Gothic" w:hAnsi="Segoe UI Symbol" w:cs="Segoe UI Symbol"/>
                  </w:rPr>
                  <w:t>☐</w:t>
                </w:r>
              </w:sdtContent>
            </w:sdt>
            <w:r w:rsidR="00687A10" w:rsidRPr="00FD1EE4">
              <w:rPr>
                <w:rFonts w:ascii="GHEA Grapalat" w:eastAsia="GHEA Grapalat" w:hAnsi="GHEA Grapalat" w:cs="GHEA Grapalat"/>
              </w:rPr>
              <w:tab/>
            </w:r>
            <w:r w:rsidR="00687A10" w:rsidRPr="0051137D">
              <w:rPr>
                <w:rFonts w:ascii="GHEA Grapalat" w:eastAsia="GHEA Grapalat" w:hAnsi="GHEA Grapalat" w:cs="GHEA Grapalat"/>
              </w:rPr>
              <w:t>Прямое участие</w:t>
            </w:r>
          </w:p>
          <w:p w:rsidR="00687A10" w:rsidRPr="00FD1EE4" w:rsidRDefault="00E85504" w:rsidP="00062F5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87A10" w:rsidRPr="00FD1EE4">
                  <w:rPr>
                    <w:rFonts w:ascii="Segoe UI Symbol" w:eastAsia="MS Gothic" w:hAnsi="Segoe UI Symbol" w:cs="Segoe UI Symbol"/>
                  </w:rPr>
                  <w:t>☐</w:t>
                </w:r>
              </w:sdtContent>
            </w:sdt>
            <w:r w:rsidR="00687A10" w:rsidRPr="00FD1EE4">
              <w:rPr>
                <w:rFonts w:ascii="GHEA Grapalat" w:eastAsia="GHEA Grapalat" w:hAnsi="GHEA Grapalat" w:cs="GHEA Grapalat"/>
              </w:rPr>
              <w:tab/>
            </w:r>
            <w:r w:rsidR="00687A10">
              <w:rPr>
                <w:rFonts w:ascii="GHEA Grapalat" w:eastAsia="GHEA Grapalat" w:hAnsi="GHEA Grapalat" w:cs="GHEA Grapalat"/>
              </w:rPr>
              <w:t>К</w:t>
            </w:r>
            <w:r w:rsidR="00687A10" w:rsidRPr="00D812D8">
              <w:rPr>
                <w:rFonts w:ascii="GHEA Grapalat" w:eastAsia="GHEA Grapalat" w:hAnsi="GHEA Grapalat" w:cs="GHEA Grapalat"/>
              </w:rPr>
              <w:t>освенное участие</w:t>
            </w:r>
          </w:p>
        </w:tc>
      </w:tr>
    </w:tbl>
    <w:p w:rsidR="00687A10" w:rsidRPr="00FD1EE4" w:rsidRDefault="00687A10" w:rsidP="00687A10">
      <w:pPr>
        <w:rPr>
          <w:rFonts w:ascii="GHEA Grapalat" w:eastAsia="GHEA Grapalat" w:hAnsi="GHEA Grapalat" w:cs="GHEA Grapalat"/>
          <w:b/>
        </w:rPr>
      </w:pPr>
    </w:p>
    <w:p w:rsidR="00687A10" w:rsidRPr="00FD1EE4" w:rsidRDefault="00687A10" w:rsidP="00687A10">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687A10" w:rsidRPr="00FD1EE4" w:rsidRDefault="00687A10" w:rsidP="00687A10">
      <w:pPr>
        <w:numPr>
          <w:ilvl w:val="1"/>
          <w:numId w:val="30"/>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87A10" w:rsidRPr="00FD1EE4" w:rsidTr="00062F59">
        <w:tc>
          <w:tcPr>
            <w:tcW w:w="2836"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6"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6"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6"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6"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6"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687A10" w:rsidRPr="00FD1EE4" w:rsidRDefault="00687A10" w:rsidP="00062F59">
            <w:pPr>
              <w:spacing w:before="240" w:after="240"/>
              <w:rPr>
                <w:rFonts w:ascii="GHEA Grapalat" w:eastAsia="GHEA Grapalat" w:hAnsi="GHEA Grapalat" w:cs="GHEA Grapalat"/>
              </w:rPr>
            </w:pPr>
          </w:p>
        </w:tc>
      </w:tr>
    </w:tbl>
    <w:p w:rsidR="00687A10" w:rsidRPr="00FD1EE4" w:rsidRDefault="00687A10" w:rsidP="00687A10">
      <w:pPr>
        <w:numPr>
          <w:ilvl w:val="1"/>
          <w:numId w:val="30"/>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687A10" w:rsidRPr="00FD1EE4" w:rsidTr="00062F59">
        <w:tc>
          <w:tcPr>
            <w:tcW w:w="2977"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977"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977"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977"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977"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687A10" w:rsidRPr="00FD1EE4" w:rsidRDefault="00687A10" w:rsidP="00062F59">
            <w:pPr>
              <w:spacing w:before="240" w:after="240"/>
              <w:rPr>
                <w:rFonts w:ascii="GHEA Grapalat" w:eastAsia="GHEA Grapalat" w:hAnsi="GHEA Grapalat" w:cs="GHEA Grapalat"/>
              </w:rPr>
            </w:pPr>
          </w:p>
        </w:tc>
      </w:tr>
    </w:tbl>
    <w:p w:rsidR="00687A10" w:rsidRPr="00FD1EE4" w:rsidRDefault="00687A10" w:rsidP="00687A10">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687A10" w:rsidRPr="00FD1EE4" w:rsidTr="00062F59">
        <w:tc>
          <w:tcPr>
            <w:tcW w:w="2943"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943"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943"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943"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687A10" w:rsidRPr="00FD1EE4" w:rsidRDefault="00687A10" w:rsidP="00062F59">
            <w:pPr>
              <w:spacing w:before="240" w:after="240"/>
              <w:rPr>
                <w:rFonts w:ascii="GHEA Grapalat" w:eastAsia="GHEA Grapalat" w:hAnsi="GHEA Grapalat" w:cs="GHEA Grapalat"/>
              </w:rPr>
            </w:pPr>
          </w:p>
        </w:tc>
      </w:tr>
    </w:tbl>
    <w:p w:rsidR="00687A10" w:rsidRPr="00FD1EE4" w:rsidRDefault="00687A10" w:rsidP="00687A10">
      <w:pPr>
        <w:numPr>
          <w:ilvl w:val="1"/>
          <w:numId w:val="30"/>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87A10" w:rsidRPr="00FD1EE4" w:rsidTr="00062F59">
        <w:tc>
          <w:tcPr>
            <w:tcW w:w="2837"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7"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7"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7"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687A10" w:rsidRPr="00FD1EE4" w:rsidRDefault="00687A10" w:rsidP="00062F59">
            <w:pPr>
              <w:spacing w:before="240" w:after="240"/>
              <w:rPr>
                <w:rFonts w:ascii="GHEA Grapalat" w:eastAsia="GHEA Grapalat" w:hAnsi="GHEA Grapalat" w:cs="GHEA Grapalat"/>
              </w:rPr>
            </w:pPr>
          </w:p>
        </w:tc>
      </w:tr>
    </w:tbl>
    <w:p w:rsidR="00687A10" w:rsidRPr="008C665F" w:rsidRDefault="00687A10" w:rsidP="00687A10">
      <w:pPr>
        <w:numPr>
          <w:ilvl w:val="1"/>
          <w:numId w:val="30"/>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87A10" w:rsidRPr="00FD1EE4" w:rsidTr="00062F59">
        <w:trPr>
          <w:trHeight w:val="924"/>
        </w:trPr>
        <w:tc>
          <w:tcPr>
            <w:tcW w:w="9016" w:type="dxa"/>
            <w:gridSpan w:val="2"/>
            <w:vAlign w:val="center"/>
          </w:tcPr>
          <w:p w:rsidR="00687A10" w:rsidRPr="00FD1EE4" w:rsidRDefault="00E85504" w:rsidP="00062F5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687A10" w:rsidRPr="00FD1EE4">
                  <w:rPr>
                    <w:rFonts w:ascii="Segoe UI Symbol" w:eastAsia="MS Gothic" w:hAnsi="Segoe UI Symbol" w:cs="Segoe UI Symbol"/>
                  </w:rPr>
                  <w:t>☐</w:t>
                </w:r>
              </w:sdtContent>
            </w:sdt>
            <w:r w:rsidR="00687A10" w:rsidRPr="00FD1EE4">
              <w:rPr>
                <w:rFonts w:ascii="GHEA Grapalat" w:eastAsia="GHEA Grapalat" w:hAnsi="GHEA Grapalat" w:cs="GHEA Grapalat"/>
              </w:rPr>
              <w:tab/>
            </w:r>
            <w:r w:rsidR="00687A10" w:rsidRPr="00B34CB6">
              <w:rPr>
                <w:rFonts w:ascii="GHEA Grapalat" w:eastAsia="GHEA Grapalat" w:hAnsi="GHEA Grapalat" w:cs="GHEA Grapalat"/>
                <w:lang w:val="hy-AM"/>
              </w:rPr>
              <w:t>а</w:t>
            </w:r>
            <w:r w:rsidR="00687A10">
              <w:rPr>
                <w:rFonts w:ascii="GHEA Grapalat" w:eastAsia="GHEA Grapalat" w:hAnsi="GHEA Grapalat" w:cs="GHEA Grapalat"/>
              </w:rPr>
              <w:t>.</w:t>
            </w:r>
            <w:r w:rsidR="00687A10" w:rsidRPr="00FD1EE4">
              <w:rPr>
                <w:rFonts w:ascii="GHEA Grapalat" w:eastAsia="GHEA Grapalat" w:hAnsi="GHEA Grapalat" w:cs="GHEA Grapalat"/>
              </w:rPr>
              <w:t xml:space="preserve"> </w:t>
            </w:r>
            <w:r w:rsidR="00687A10" w:rsidRPr="00C76DD8">
              <w:rPr>
                <w:rFonts w:ascii="GHEA Grapalat" w:eastAsia="GHEA Grapalat" w:hAnsi="GHEA Grapalat" w:cs="GHEA Grapalat"/>
              </w:rPr>
              <w:t xml:space="preserve">прямо или косвенно владеет 20 и более процентами </w:t>
            </w:r>
            <w:r w:rsidR="00687A10" w:rsidRPr="004B3E79">
              <w:rPr>
                <w:rFonts w:ascii="GHEA Grapalat" w:eastAsia="GHEA Grapalat" w:hAnsi="GHEA Grapalat" w:cs="GHEA Grapalat"/>
              </w:rPr>
              <w:t>дающих право голоса долей</w:t>
            </w:r>
            <w:r w:rsidR="00687A10"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687A10" w:rsidRPr="00FD1EE4" w:rsidTr="00062F59">
        <w:trPr>
          <w:trHeight w:val="684"/>
        </w:trPr>
        <w:tc>
          <w:tcPr>
            <w:tcW w:w="4508"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rPr>
          <w:trHeight w:val="1282"/>
        </w:trPr>
        <w:tc>
          <w:tcPr>
            <w:tcW w:w="4508"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687A10" w:rsidRPr="006B364D" w:rsidRDefault="00E85504" w:rsidP="00062F5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687A10" w:rsidRPr="00FD1EE4">
                  <w:rPr>
                    <w:rFonts w:ascii="Segoe UI Symbol" w:eastAsia="MS Gothic" w:hAnsi="Segoe UI Symbol" w:cs="Segoe UI Symbol"/>
                  </w:rPr>
                  <w:t>☐</w:t>
                </w:r>
              </w:sdtContent>
            </w:sdt>
            <w:r w:rsidR="00687A10" w:rsidRPr="00FD1EE4">
              <w:rPr>
                <w:rFonts w:ascii="GHEA Grapalat" w:eastAsia="GHEA Grapalat" w:hAnsi="GHEA Grapalat" w:cs="GHEA Grapalat"/>
              </w:rPr>
              <w:tab/>
            </w:r>
            <w:r w:rsidR="00687A10">
              <w:rPr>
                <w:rFonts w:ascii="GHEA Grapalat" w:eastAsia="GHEA Grapalat" w:hAnsi="GHEA Grapalat" w:cs="GHEA Grapalat"/>
              </w:rPr>
              <w:t>Прямое участие</w:t>
            </w:r>
          </w:p>
          <w:p w:rsidR="00687A10" w:rsidRPr="00F10CBA" w:rsidRDefault="00E85504" w:rsidP="00062F5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687A10" w:rsidRPr="00FD1EE4">
                  <w:rPr>
                    <w:rFonts w:ascii="Segoe UI Symbol" w:eastAsia="MS Gothic" w:hAnsi="Segoe UI Symbol" w:cs="Segoe UI Symbol"/>
                  </w:rPr>
                  <w:t>☐</w:t>
                </w:r>
              </w:sdtContent>
            </w:sdt>
            <w:r w:rsidR="00687A10" w:rsidRPr="00FD1EE4">
              <w:rPr>
                <w:rFonts w:ascii="GHEA Grapalat" w:eastAsia="GHEA Grapalat" w:hAnsi="GHEA Grapalat" w:cs="GHEA Grapalat"/>
              </w:rPr>
              <w:tab/>
            </w:r>
            <w:r w:rsidR="00687A10">
              <w:rPr>
                <w:rFonts w:ascii="GHEA Grapalat" w:eastAsia="GHEA Grapalat" w:hAnsi="GHEA Grapalat" w:cs="GHEA Grapalat"/>
              </w:rPr>
              <w:t>Косвенное участие</w:t>
            </w:r>
          </w:p>
        </w:tc>
      </w:tr>
      <w:tr w:rsidR="00687A10" w:rsidRPr="00FD1EE4" w:rsidTr="00062F59">
        <w:tc>
          <w:tcPr>
            <w:tcW w:w="9016" w:type="dxa"/>
            <w:gridSpan w:val="2"/>
            <w:vAlign w:val="center"/>
          </w:tcPr>
          <w:p w:rsidR="00687A10" w:rsidRPr="00FD1EE4" w:rsidRDefault="00E85504" w:rsidP="00062F5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87A10" w:rsidRPr="00FD1EE4">
                  <w:rPr>
                    <w:rFonts w:ascii="Segoe UI Symbol" w:eastAsia="MS Gothic" w:hAnsi="Segoe UI Symbol" w:cs="Segoe UI Symbol"/>
                  </w:rPr>
                  <w:t>☐</w:t>
                </w:r>
              </w:sdtContent>
            </w:sdt>
            <w:r w:rsidR="00687A10" w:rsidRPr="00FD1EE4">
              <w:rPr>
                <w:rFonts w:ascii="GHEA Grapalat" w:eastAsia="GHEA Grapalat" w:hAnsi="GHEA Grapalat" w:cs="GHEA Grapalat"/>
              </w:rPr>
              <w:tab/>
            </w:r>
            <w:r w:rsidR="00687A10" w:rsidRPr="006F16E4">
              <w:rPr>
                <w:rFonts w:ascii="GHEA Grapalat" w:eastAsia="GHEA Grapalat" w:hAnsi="GHEA Grapalat" w:cs="GHEA Grapalat"/>
                <w:lang w:val="hy-AM"/>
              </w:rPr>
              <w:t>б</w:t>
            </w:r>
            <w:r w:rsidR="00687A10" w:rsidRPr="006F16E4">
              <w:rPr>
                <w:rFonts w:eastAsia="Cambria Math"/>
              </w:rPr>
              <w:t>․</w:t>
            </w:r>
            <w:r w:rsidR="00687A10"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687A10" w:rsidRPr="00FD1EE4" w:rsidTr="00062F59">
        <w:tc>
          <w:tcPr>
            <w:tcW w:w="9016" w:type="dxa"/>
            <w:gridSpan w:val="2"/>
            <w:vAlign w:val="center"/>
          </w:tcPr>
          <w:p w:rsidR="00687A10" w:rsidRPr="00FD1EE4" w:rsidRDefault="00E85504" w:rsidP="00062F5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687A10" w:rsidRPr="00FD1EE4">
                  <w:rPr>
                    <w:rFonts w:ascii="Segoe UI Symbol" w:eastAsia="MS Gothic" w:hAnsi="Segoe UI Symbol" w:cs="Segoe UI Symbol"/>
                  </w:rPr>
                  <w:t>☐</w:t>
                </w:r>
              </w:sdtContent>
            </w:sdt>
            <w:r w:rsidR="00687A10" w:rsidRPr="00FD1EE4">
              <w:rPr>
                <w:rFonts w:ascii="GHEA Grapalat" w:eastAsia="GHEA Grapalat" w:hAnsi="GHEA Grapalat" w:cs="GHEA Grapalat"/>
              </w:rPr>
              <w:tab/>
            </w:r>
            <w:r w:rsidR="00687A10" w:rsidRPr="00801B2D">
              <w:rPr>
                <w:rFonts w:ascii="GHEA Grapalat" w:eastAsia="GHEA Grapalat" w:hAnsi="GHEA Grapalat" w:cs="GHEA Grapalat"/>
                <w:lang w:val="hy-AM"/>
              </w:rPr>
              <w:t>в</w:t>
            </w:r>
            <w:r w:rsidR="00687A10">
              <w:rPr>
                <w:rFonts w:ascii="GHEA Grapalat" w:eastAsia="GHEA Grapalat" w:hAnsi="GHEA Grapalat" w:cs="GHEA Grapalat"/>
              </w:rPr>
              <w:t>.</w:t>
            </w:r>
            <w:r w:rsidR="00687A10"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687A10" w:rsidRPr="00BA30D4">
              <w:rPr>
                <w:rFonts w:ascii="GHEA Grapalat" w:eastAsia="GHEA Grapalat" w:hAnsi="GHEA Grapalat" w:cs="GHEA Grapalat"/>
                <w:lang w:val="hy-AM"/>
              </w:rPr>
              <w:t>б</w:t>
            </w:r>
            <w:r w:rsidR="00687A10" w:rsidRPr="00BA30D4">
              <w:rPr>
                <w:rFonts w:ascii="GHEA Grapalat" w:eastAsia="GHEA Grapalat" w:hAnsi="GHEA Grapalat" w:cs="GHEA Grapalat"/>
              </w:rPr>
              <w:t>"</w:t>
            </w:r>
          </w:p>
        </w:tc>
      </w:tr>
    </w:tbl>
    <w:p w:rsidR="00687A10" w:rsidRPr="00A5193B" w:rsidRDefault="00687A10" w:rsidP="00687A10">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87A10" w:rsidRPr="00FD1EE4" w:rsidTr="00062F59">
        <w:trPr>
          <w:trHeight w:val="924"/>
        </w:trPr>
        <w:tc>
          <w:tcPr>
            <w:tcW w:w="9016" w:type="dxa"/>
            <w:gridSpan w:val="2"/>
            <w:vAlign w:val="center"/>
          </w:tcPr>
          <w:p w:rsidR="00687A10" w:rsidRPr="00FD1EE4" w:rsidRDefault="00E85504" w:rsidP="00062F5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687A10" w:rsidRPr="00FD1EE4">
                  <w:rPr>
                    <w:rFonts w:ascii="Segoe UI Symbol" w:eastAsia="MS Gothic" w:hAnsi="Segoe UI Symbol" w:cs="Segoe UI Symbol"/>
                  </w:rPr>
                  <w:t>☐</w:t>
                </w:r>
              </w:sdtContent>
            </w:sdt>
            <w:r w:rsidR="00687A10" w:rsidRPr="00FD1EE4">
              <w:rPr>
                <w:rFonts w:ascii="GHEA Grapalat" w:eastAsia="GHEA Grapalat" w:hAnsi="GHEA Grapalat" w:cs="GHEA Grapalat"/>
              </w:rPr>
              <w:tab/>
            </w:r>
            <w:r w:rsidR="00687A10" w:rsidRPr="009C7B43">
              <w:rPr>
                <w:rFonts w:ascii="GHEA Grapalat" w:eastAsia="GHEA Grapalat" w:hAnsi="GHEA Grapalat" w:cs="GHEA Grapalat"/>
                <w:lang w:val="hy-AM"/>
              </w:rPr>
              <w:t>а</w:t>
            </w:r>
            <w:r w:rsidR="00687A10" w:rsidRPr="00FD1EE4">
              <w:rPr>
                <w:rFonts w:eastAsia="Cambria Math"/>
              </w:rPr>
              <w:t>․</w:t>
            </w:r>
            <w:r w:rsidR="00687A10" w:rsidRPr="00FD1EE4">
              <w:rPr>
                <w:rFonts w:ascii="GHEA Grapalat" w:eastAsia="Cambria Math" w:hAnsi="GHEA Grapalat" w:cs="Cambria Math"/>
              </w:rPr>
              <w:t xml:space="preserve"> </w:t>
            </w:r>
            <w:r w:rsidR="00687A10" w:rsidRPr="00BC0F3A">
              <w:rPr>
                <w:rFonts w:ascii="GHEA Grapalat" w:eastAsia="GHEA Grapalat" w:hAnsi="GHEA Grapalat" w:cs="GHEA Grapalat"/>
              </w:rPr>
              <w:t xml:space="preserve">прямо или косвенно владеет 10 и более процентами </w:t>
            </w:r>
            <w:r w:rsidR="00687A10" w:rsidRPr="004B3E79">
              <w:rPr>
                <w:rFonts w:ascii="GHEA Grapalat" w:eastAsia="GHEA Grapalat" w:hAnsi="GHEA Grapalat" w:cs="GHEA Grapalat"/>
              </w:rPr>
              <w:t>дающих право голоса долей</w:t>
            </w:r>
            <w:r w:rsidR="00687A10" w:rsidRPr="00C76DD8">
              <w:rPr>
                <w:rFonts w:ascii="GHEA Grapalat" w:eastAsia="GHEA Grapalat" w:hAnsi="GHEA Grapalat" w:cs="GHEA Grapalat"/>
              </w:rPr>
              <w:t xml:space="preserve"> (акций, паев) </w:t>
            </w:r>
            <w:r w:rsidR="00687A10"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687A10" w:rsidRPr="00FD1EE4" w:rsidTr="00062F59">
        <w:trPr>
          <w:trHeight w:val="684"/>
        </w:trPr>
        <w:tc>
          <w:tcPr>
            <w:tcW w:w="4508"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rPr>
          <w:trHeight w:val="1282"/>
        </w:trPr>
        <w:tc>
          <w:tcPr>
            <w:tcW w:w="4508"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687A10" w:rsidRPr="00C843BA" w:rsidRDefault="00E85504" w:rsidP="00062F5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687A10" w:rsidRPr="00FD1EE4">
                  <w:rPr>
                    <w:rFonts w:ascii="Segoe UI Symbol" w:eastAsia="MS Gothic" w:hAnsi="Segoe UI Symbol" w:cs="Segoe UI Symbol"/>
                  </w:rPr>
                  <w:t>☐</w:t>
                </w:r>
              </w:sdtContent>
            </w:sdt>
            <w:r w:rsidR="00687A10" w:rsidRPr="00FD1EE4">
              <w:rPr>
                <w:rFonts w:ascii="GHEA Grapalat" w:eastAsia="GHEA Grapalat" w:hAnsi="GHEA Grapalat" w:cs="GHEA Grapalat"/>
              </w:rPr>
              <w:tab/>
            </w:r>
            <w:r w:rsidR="00687A10">
              <w:rPr>
                <w:rFonts w:ascii="GHEA Grapalat" w:eastAsia="GHEA Grapalat" w:hAnsi="GHEA Grapalat" w:cs="GHEA Grapalat"/>
              </w:rPr>
              <w:t>Прямое участие</w:t>
            </w:r>
          </w:p>
          <w:p w:rsidR="00687A10" w:rsidRPr="00C843BA" w:rsidRDefault="00E85504" w:rsidP="00062F5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687A10" w:rsidRPr="00FD1EE4">
                  <w:rPr>
                    <w:rFonts w:ascii="Segoe UI Symbol" w:eastAsia="MS Gothic" w:hAnsi="Segoe UI Symbol" w:cs="Segoe UI Symbol"/>
                  </w:rPr>
                  <w:t>☐</w:t>
                </w:r>
              </w:sdtContent>
            </w:sdt>
            <w:r w:rsidR="00687A10" w:rsidRPr="00FD1EE4">
              <w:rPr>
                <w:rFonts w:ascii="GHEA Grapalat" w:eastAsia="GHEA Grapalat" w:hAnsi="GHEA Grapalat" w:cs="GHEA Grapalat"/>
              </w:rPr>
              <w:tab/>
            </w:r>
            <w:r w:rsidR="00687A10">
              <w:rPr>
                <w:rFonts w:ascii="GHEA Grapalat" w:eastAsia="GHEA Grapalat" w:hAnsi="GHEA Grapalat" w:cs="GHEA Grapalat"/>
              </w:rPr>
              <w:t>Косвенное участие</w:t>
            </w:r>
          </w:p>
        </w:tc>
      </w:tr>
      <w:tr w:rsidR="00687A10" w:rsidRPr="00FD1EE4" w:rsidTr="00062F59">
        <w:tc>
          <w:tcPr>
            <w:tcW w:w="9016" w:type="dxa"/>
            <w:gridSpan w:val="2"/>
            <w:vAlign w:val="center"/>
          </w:tcPr>
          <w:p w:rsidR="00687A10" w:rsidRPr="00FD1EE4" w:rsidRDefault="00E85504" w:rsidP="00062F5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87A10" w:rsidRPr="00FD1EE4">
                  <w:rPr>
                    <w:rFonts w:ascii="Segoe UI Symbol" w:eastAsia="MS Gothic" w:hAnsi="Segoe UI Symbol" w:cs="Segoe UI Symbol"/>
                  </w:rPr>
                  <w:t>☐</w:t>
                </w:r>
              </w:sdtContent>
            </w:sdt>
            <w:r w:rsidR="00687A10" w:rsidRPr="00FD1EE4">
              <w:rPr>
                <w:rFonts w:ascii="GHEA Grapalat" w:eastAsia="GHEA Grapalat" w:hAnsi="GHEA Grapalat" w:cs="GHEA Grapalat"/>
              </w:rPr>
              <w:tab/>
            </w:r>
            <w:r w:rsidR="00687A10" w:rsidRPr="00D654B4">
              <w:rPr>
                <w:rFonts w:ascii="GHEA Grapalat" w:eastAsia="GHEA Grapalat" w:hAnsi="GHEA Grapalat" w:cs="GHEA Grapalat"/>
                <w:lang w:val="hy-AM"/>
              </w:rPr>
              <w:t>б</w:t>
            </w:r>
            <w:r w:rsidR="00687A10" w:rsidRPr="00D654B4">
              <w:rPr>
                <w:rFonts w:eastAsia="Cambria Math"/>
              </w:rPr>
              <w:t>․</w:t>
            </w:r>
            <w:r w:rsidR="00687A10" w:rsidRPr="00D654B4">
              <w:rPr>
                <w:rFonts w:ascii="GHEA Grapalat" w:eastAsia="Cambria Math" w:hAnsi="GHEA Grapalat" w:cs="Cambria Math"/>
              </w:rPr>
              <w:t xml:space="preserve"> </w:t>
            </w:r>
            <w:r w:rsidR="00687A10" w:rsidRPr="00D654B4">
              <w:rPr>
                <w:rFonts w:ascii="GHEA Grapalat" w:eastAsia="GHEA Grapalat" w:hAnsi="GHEA Grapalat" w:cs="GHEA Grapalat"/>
              </w:rPr>
              <w:t xml:space="preserve">имеет право назначать или </w:t>
            </w:r>
            <w:r w:rsidR="00687A10" w:rsidRPr="00D654B4">
              <w:rPr>
                <w:rFonts w:ascii="GHEA Grapalat" w:eastAsia="GHEA Grapalat" w:hAnsi="GHEA Grapalat" w:cs="GHEA Grapalat"/>
                <w:lang w:eastAsia="hy-AM"/>
              </w:rPr>
              <w:t>освобождать</w:t>
            </w:r>
            <w:r w:rsidR="00687A10" w:rsidRPr="00D654B4">
              <w:rPr>
                <w:rFonts w:ascii="GHEA Grapalat" w:eastAsia="GHEA Grapalat" w:hAnsi="GHEA Grapalat" w:cs="GHEA Grapalat"/>
              </w:rPr>
              <w:t xml:space="preserve"> большинство членов органов управления юридического лица</w:t>
            </w:r>
          </w:p>
        </w:tc>
      </w:tr>
      <w:tr w:rsidR="00687A10" w:rsidRPr="00FD1EE4" w:rsidTr="00062F59">
        <w:tc>
          <w:tcPr>
            <w:tcW w:w="9016" w:type="dxa"/>
            <w:gridSpan w:val="2"/>
            <w:vAlign w:val="center"/>
          </w:tcPr>
          <w:p w:rsidR="00687A10" w:rsidRPr="00FD1EE4" w:rsidRDefault="00E85504" w:rsidP="00062F5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87A10" w:rsidRPr="00FD1EE4">
                  <w:rPr>
                    <w:rFonts w:ascii="Segoe UI Symbol" w:eastAsia="MS Gothic" w:hAnsi="Segoe UI Symbol" w:cs="Segoe UI Symbol"/>
                  </w:rPr>
                  <w:t>☐</w:t>
                </w:r>
              </w:sdtContent>
            </w:sdt>
            <w:r w:rsidR="00687A10" w:rsidRPr="00FD1EE4">
              <w:rPr>
                <w:rFonts w:ascii="GHEA Grapalat" w:eastAsia="GHEA Grapalat" w:hAnsi="GHEA Grapalat" w:cs="GHEA Grapalat"/>
              </w:rPr>
              <w:tab/>
            </w:r>
            <w:r w:rsidR="00687A10" w:rsidRPr="001104ED">
              <w:rPr>
                <w:rFonts w:ascii="GHEA Grapalat" w:eastAsia="GHEA Grapalat" w:hAnsi="GHEA Grapalat" w:cs="GHEA Grapalat"/>
                <w:lang w:val="hy-AM"/>
              </w:rPr>
              <w:t>в</w:t>
            </w:r>
            <w:r w:rsidR="00687A10" w:rsidRPr="00FD1EE4">
              <w:rPr>
                <w:rFonts w:eastAsia="Cambria Math"/>
              </w:rPr>
              <w:t>․</w:t>
            </w:r>
            <w:r w:rsidR="00687A10" w:rsidRPr="00FD1EE4">
              <w:rPr>
                <w:rFonts w:ascii="GHEA Grapalat" w:eastAsia="Cambria Math" w:hAnsi="GHEA Grapalat" w:cs="Cambria Math"/>
              </w:rPr>
              <w:t xml:space="preserve"> </w:t>
            </w:r>
            <w:r w:rsidR="00687A10"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687A10" w:rsidRPr="00FD1EE4" w:rsidTr="00062F59">
        <w:tc>
          <w:tcPr>
            <w:tcW w:w="9016" w:type="dxa"/>
            <w:gridSpan w:val="2"/>
            <w:vAlign w:val="center"/>
          </w:tcPr>
          <w:p w:rsidR="00687A10" w:rsidRPr="00FD1EE4" w:rsidRDefault="00E85504" w:rsidP="00062F5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87A10" w:rsidRPr="00FD1EE4">
                  <w:rPr>
                    <w:rFonts w:ascii="Segoe UI Symbol" w:eastAsia="MS Gothic" w:hAnsi="Segoe UI Symbol" w:cs="Segoe UI Symbol"/>
                  </w:rPr>
                  <w:t>☐</w:t>
                </w:r>
              </w:sdtContent>
            </w:sdt>
            <w:r w:rsidR="00687A10" w:rsidRPr="00FD1EE4">
              <w:rPr>
                <w:rFonts w:ascii="GHEA Grapalat" w:eastAsia="GHEA Grapalat" w:hAnsi="GHEA Grapalat" w:cs="GHEA Grapalat"/>
              </w:rPr>
              <w:tab/>
            </w:r>
            <w:r w:rsidR="00687A10" w:rsidRPr="009839CB">
              <w:rPr>
                <w:rFonts w:ascii="GHEA Grapalat" w:eastAsia="GHEA Grapalat" w:hAnsi="GHEA Grapalat" w:cs="GHEA Grapalat"/>
                <w:lang w:val="hy-AM"/>
              </w:rPr>
              <w:t>г</w:t>
            </w:r>
            <w:r w:rsidR="00687A10" w:rsidRPr="00FD1EE4">
              <w:rPr>
                <w:rFonts w:eastAsia="Cambria Math"/>
              </w:rPr>
              <w:t>․</w:t>
            </w:r>
            <w:r w:rsidR="00687A10" w:rsidRPr="00FD1EE4">
              <w:rPr>
                <w:rFonts w:ascii="GHEA Grapalat" w:eastAsia="Cambria Math" w:hAnsi="GHEA Grapalat" w:cs="Cambria Math"/>
              </w:rPr>
              <w:t xml:space="preserve"> </w:t>
            </w:r>
            <w:r w:rsidR="00687A10" w:rsidRPr="00F84F06">
              <w:rPr>
                <w:rFonts w:ascii="GHEA Grapalat" w:eastAsia="GHEA Grapalat" w:hAnsi="GHEA Grapalat" w:cs="GHEA Grapalat"/>
              </w:rPr>
              <w:t xml:space="preserve">осуществляет реальный (фактический) контроль за юридическим лицом </w:t>
            </w:r>
            <w:r w:rsidR="00687A10">
              <w:rPr>
                <w:rFonts w:ascii="GHEA Grapalat" w:eastAsia="GHEA Grapalat" w:hAnsi="GHEA Grapalat" w:cs="GHEA Grapalat"/>
              </w:rPr>
              <w:t>иными</w:t>
            </w:r>
            <w:r w:rsidR="00687A10" w:rsidRPr="00F84F06">
              <w:rPr>
                <w:rFonts w:ascii="GHEA Grapalat" w:eastAsia="GHEA Grapalat" w:hAnsi="GHEA Grapalat" w:cs="GHEA Grapalat"/>
              </w:rPr>
              <w:t xml:space="preserve"> средствами</w:t>
            </w:r>
          </w:p>
        </w:tc>
      </w:tr>
      <w:tr w:rsidR="00687A10" w:rsidRPr="00FD1EE4" w:rsidTr="00062F59">
        <w:tc>
          <w:tcPr>
            <w:tcW w:w="9016" w:type="dxa"/>
            <w:gridSpan w:val="2"/>
            <w:vAlign w:val="center"/>
          </w:tcPr>
          <w:p w:rsidR="00687A10" w:rsidRPr="00FD1EE4" w:rsidRDefault="00E85504" w:rsidP="00062F5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87A10" w:rsidRPr="00FD1EE4">
                  <w:rPr>
                    <w:rFonts w:ascii="Segoe UI Symbol" w:eastAsia="MS Gothic" w:hAnsi="Segoe UI Symbol" w:cs="Segoe UI Symbol"/>
                  </w:rPr>
                  <w:t>☐</w:t>
                </w:r>
              </w:sdtContent>
            </w:sdt>
            <w:r w:rsidR="00687A10" w:rsidRPr="00FD1EE4">
              <w:rPr>
                <w:rFonts w:ascii="GHEA Grapalat" w:eastAsia="GHEA Grapalat" w:hAnsi="GHEA Grapalat" w:cs="GHEA Grapalat"/>
              </w:rPr>
              <w:tab/>
            </w:r>
            <w:r w:rsidR="00687A10" w:rsidRPr="00331D0E">
              <w:rPr>
                <w:rFonts w:ascii="GHEA Grapalat" w:eastAsia="GHEA Grapalat" w:hAnsi="GHEA Grapalat" w:cs="GHEA Grapalat"/>
                <w:lang w:val="hy-AM"/>
              </w:rPr>
              <w:t>д</w:t>
            </w:r>
            <w:r w:rsidR="00687A10" w:rsidRPr="00FD1EE4">
              <w:rPr>
                <w:rFonts w:eastAsia="Cambria Math"/>
              </w:rPr>
              <w:t>․</w:t>
            </w:r>
            <w:r w:rsidR="00687A10" w:rsidRPr="00FD1EE4">
              <w:rPr>
                <w:rFonts w:ascii="GHEA Grapalat" w:eastAsia="Cambria Math" w:hAnsi="GHEA Grapalat" w:cs="Cambria Math"/>
              </w:rPr>
              <w:t xml:space="preserve"> </w:t>
            </w:r>
            <w:r w:rsidR="00687A10"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687A10" w:rsidRPr="00F36505">
              <w:rPr>
                <w:rFonts w:ascii="GHEA Grapalat" w:eastAsia="GHEA Grapalat" w:hAnsi="GHEA Grapalat" w:cs="GHEA Grapalat"/>
              </w:rPr>
              <w:t xml:space="preserve"> "а" - "г"</w:t>
            </w:r>
          </w:p>
        </w:tc>
      </w:tr>
    </w:tbl>
    <w:p w:rsidR="00687A10" w:rsidRPr="00FD1EE4" w:rsidRDefault="00687A10" w:rsidP="00687A10">
      <w:pPr>
        <w:numPr>
          <w:ilvl w:val="1"/>
          <w:numId w:val="30"/>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87A10" w:rsidRPr="00FD1EE4" w:rsidTr="00062F59">
        <w:tc>
          <w:tcPr>
            <w:tcW w:w="2837"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7"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rsidR="00687A10" w:rsidRPr="00B23852" w:rsidRDefault="00E85504" w:rsidP="00062F5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687A10" w:rsidRPr="00FD1EE4">
                  <w:rPr>
                    <w:rFonts w:ascii="Segoe UI Symbol" w:eastAsia="MS Gothic" w:hAnsi="Segoe UI Symbol" w:cs="Segoe UI Symbol"/>
                  </w:rPr>
                  <w:t>☐</w:t>
                </w:r>
              </w:sdtContent>
            </w:sdt>
            <w:r w:rsidR="00687A10" w:rsidRPr="00FD1EE4">
              <w:rPr>
                <w:rFonts w:ascii="GHEA Grapalat" w:eastAsia="GHEA Grapalat" w:hAnsi="GHEA Grapalat" w:cs="GHEA Grapalat"/>
              </w:rPr>
              <w:tab/>
            </w:r>
            <w:r w:rsidR="00687A10">
              <w:rPr>
                <w:rFonts w:ascii="GHEA Grapalat" w:eastAsia="GHEA Grapalat" w:hAnsi="GHEA Grapalat" w:cs="GHEA Grapalat"/>
              </w:rPr>
              <w:t>Отдельно</w:t>
            </w:r>
          </w:p>
          <w:p w:rsidR="00687A10" w:rsidRPr="00FD1EE4" w:rsidRDefault="00E85504" w:rsidP="00062F59">
            <w:pPr>
              <w:rPr>
                <w:rFonts w:ascii="GHEA Grapalat" w:eastAsia="GHEA Grapalat" w:hAnsi="GHEA Grapalat" w:cs="GHEA Grapalat"/>
              </w:rPr>
            </w:pPr>
            <w:sdt>
              <w:sdtPr>
                <w:rPr>
                  <w:rFonts w:ascii="GHEA Grapalat" w:eastAsia="GHEA Grapalat" w:hAnsi="GHEA Grapalat" w:cs="GHEA Grapalat"/>
                </w:rPr>
                <w:id w:val="454287896"/>
              </w:sdtPr>
              <w:sdtContent>
                <w:r w:rsidR="00687A10" w:rsidRPr="00FD1EE4">
                  <w:rPr>
                    <w:rFonts w:ascii="Segoe UI Symbol" w:eastAsia="MS Gothic" w:hAnsi="Segoe UI Symbol" w:cs="Segoe UI Symbol"/>
                  </w:rPr>
                  <w:t>☐</w:t>
                </w:r>
              </w:sdtContent>
            </w:sdt>
            <w:r w:rsidR="00687A10" w:rsidRPr="00FD1EE4">
              <w:rPr>
                <w:rFonts w:ascii="GHEA Grapalat" w:eastAsia="GHEA Grapalat" w:hAnsi="GHEA Grapalat" w:cs="GHEA Grapalat"/>
              </w:rPr>
              <w:tab/>
            </w:r>
            <w:r w:rsidR="00687A10" w:rsidRPr="005558FC">
              <w:rPr>
                <w:rFonts w:ascii="GHEA Grapalat" w:eastAsia="GHEA Grapalat" w:hAnsi="GHEA Grapalat" w:cs="GHEA Grapalat"/>
              </w:rPr>
              <w:t>Совместно с аффилированными лицами</w:t>
            </w:r>
          </w:p>
        </w:tc>
      </w:tr>
      <w:tr w:rsidR="00687A10" w:rsidRPr="00FD1EE4" w:rsidTr="00062F59">
        <w:tc>
          <w:tcPr>
            <w:tcW w:w="2837"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687A10" w:rsidRPr="005600B4" w:rsidRDefault="00E85504" w:rsidP="00062F5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687A10" w:rsidRPr="00FD1EE4">
                  <w:rPr>
                    <w:rFonts w:ascii="Segoe UI Symbol" w:eastAsia="MS Gothic" w:hAnsi="Segoe UI Symbol" w:cs="Segoe UI Symbol"/>
                  </w:rPr>
                  <w:t>☐</w:t>
                </w:r>
              </w:sdtContent>
            </w:sdt>
            <w:r w:rsidR="00687A10" w:rsidRPr="00FD1EE4">
              <w:rPr>
                <w:rFonts w:ascii="GHEA Grapalat" w:eastAsia="GHEA Grapalat" w:hAnsi="GHEA Grapalat" w:cs="GHEA Grapalat"/>
              </w:rPr>
              <w:tab/>
            </w:r>
            <w:r w:rsidR="00687A10">
              <w:rPr>
                <w:rFonts w:ascii="GHEA Grapalat" w:eastAsia="GHEA Grapalat" w:hAnsi="GHEA Grapalat" w:cs="GHEA Grapalat"/>
              </w:rPr>
              <w:t>Да</w:t>
            </w:r>
          </w:p>
          <w:p w:rsidR="00687A10" w:rsidRPr="005600B4" w:rsidRDefault="00E85504" w:rsidP="00062F5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687A10" w:rsidRPr="00FD1EE4">
                  <w:rPr>
                    <w:rFonts w:ascii="Segoe UI Symbol" w:eastAsia="MS Gothic" w:hAnsi="Segoe UI Symbol" w:cs="Segoe UI Symbol"/>
                  </w:rPr>
                  <w:t>☐</w:t>
                </w:r>
              </w:sdtContent>
            </w:sdt>
            <w:r w:rsidR="00687A10" w:rsidRPr="00FD1EE4">
              <w:rPr>
                <w:rFonts w:ascii="GHEA Grapalat" w:eastAsia="GHEA Grapalat" w:hAnsi="GHEA Grapalat" w:cs="GHEA Grapalat"/>
              </w:rPr>
              <w:tab/>
            </w:r>
            <w:r w:rsidR="00687A10">
              <w:rPr>
                <w:rFonts w:ascii="GHEA Grapalat" w:eastAsia="GHEA Grapalat" w:hAnsi="GHEA Grapalat" w:cs="GHEA Grapalat"/>
              </w:rPr>
              <w:t>Нет</w:t>
            </w:r>
          </w:p>
        </w:tc>
      </w:tr>
    </w:tbl>
    <w:p w:rsidR="00687A10" w:rsidRPr="00FD1EE4" w:rsidRDefault="00687A10" w:rsidP="00687A10">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87A10" w:rsidRPr="00FD1EE4" w:rsidTr="00062F59">
        <w:tc>
          <w:tcPr>
            <w:tcW w:w="2837"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7"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bl>
    <w:p w:rsidR="00687A10" w:rsidRPr="00FD1EE4" w:rsidRDefault="00687A10" w:rsidP="00687A10">
      <w:pPr>
        <w:pBdr>
          <w:top w:val="nil"/>
          <w:left w:val="nil"/>
          <w:bottom w:val="nil"/>
          <w:right w:val="nil"/>
          <w:between w:val="nil"/>
        </w:pBdr>
        <w:ind w:left="792"/>
        <w:rPr>
          <w:rFonts w:ascii="GHEA Grapalat" w:eastAsia="GHEA Grapalat" w:hAnsi="GHEA Grapalat" w:cs="GHEA Grapalat"/>
          <w:i/>
          <w:color w:val="000000"/>
        </w:rPr>
      </w:pPr>
    </w:p>
    <w:p w:rsidR="00687A10" w:rsidRPr="00FD1EE4" w:rsidRDefault="00687A10" w:rsidP="00687A10">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687A10" w:rsidRPr="00FD1EE4" w:rsidRDefault="00687A10" w:rsidP="00687A10">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87A10" w:rsidRPr="00FD1EE4" w:rsidTr="00062F59">
        <w:tc>
          <w:tcPr>
            <w:tcW w:w="2835"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5"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5"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5"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5"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5"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5"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 xml:space="preserve">Имя и фамилия руководителя </w:t>
            </w:r>
            <w:r w:rsidRPr="00421E0E">
              <w:rPr>
                <w:rFonts w:ascii="GHEA Grapalat" w:eastAsia="GHEA Grapalat" w:hAnsi="GHEA Grapalat" w:cs="GHEA Grapalat"/>
                <w:color w:val="000000"/>
              </w:rPr>
              <w:lastRenderedPageBreak/>
              <w:t>исполнительного органа</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bl>
    <w:p w:rsidR="00687A10" w:rsidRPr="00FD1EE4" w:rsidRDefault="00687A10" w:rsidP="00687A10">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87A10" w:rsidRPr="00FD1EE4" w:rsidTr="00062F59">
        <w:trPr>
          <w:trHeight w:val="853"/>
        </w:trPr>
        <w:tc>
          <w:tcPr>
            <w:tcW w:w="2835" w:type="dxa"/>
            <w:vMerge w:val="restart"/>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rPr>
          <w:trHeight w:val="850"/>
        </w:trPr>
        <w:tc>
          <w:tcPr>
            <w:tcW w:w="2835" w:type="dxa"/>
            <w:vMerge/>
            <w:shd w:val="clear" w:color="auto" w:fill="D9E2F3"/>
            <w:vAlign w:val="center"/>
          </w:tcPr>
          <w:p w:rsidR="00687A10" w:rsidRPr="00FD1EE4" w:rsidRDefault="00687A10" w:rsidP="00687A10">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rPr>
          <w:trHeight w:val="850"/>
        </w:trPr>
        <w:tc>
          <w:tcPr>
            <w:tcW w:w="2835" w:type="dxa"/>
            <w:vMerge/>
            <w:shd w:val="clear" w:color="auto" w:fill="D9E2F3"/>
            <w:vAlign w:val="center"/>
          </w:tcPr>
          <w:p w:rsidR="00687A10" w:rsidRPr="00FD1EE4" w:rsidRDefault="00687A10" w:rsidP="00687A10">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rPr>
          <w:trHeight w:val="850"/>
        </w:trPr>
        <w:tc>
          <w:tcPr>
            <w:tcW w:w="2835" w:type="dxa"/>
            <w:vMerge/>
            <w:shd w:val="clear" w:color="auto" w:fill="D9E2F3"/>
            <w:vAlign w:val="center"/>
          </w:tcPr>
          <w:p w:rsidR="00687A10" w:rsidRPr="00FD1EE4" w:rsidRDefault="00687A10" w:rsidP="00687A10">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rPr>
          <w:trHeight w:val="850"/>
        </w:trPr>
        <w:tc>
          <w:tcPr>
            <w:tcW w:w="2835" w:type="dxa"/>
            <w:vMerge/>
            <w:shd w:val="clear" w:color="auto" w:fill="D9E2F3"/>
            <w:vAlign w:val="center"/>
          </w:tcPr>
          <w:p w:rsidR="00687A10" w:rsidRPr="00FD1EE4" w:rsidRDefault="00687A10" w:rsidP="00687A10">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87A10" w:rsidRPr="00FD1EE4" w:rsidRDefault="00687A10" w:rsidP="00062F59">
            <w:pPr>
              <w:spacing w:before="240" w:after="240"/>
              <w:rPr>
                <w:rFonts w:ascii="GHEA Grapalat" w:eastAsia="GHEA Grapalat" w:hAnsi="GHEA Grapalat" w:cs="GHEA Grapalat"/>
              </w:rPr>
            </w:pPr>
          </w:p>
        </w:tc>
      </w:tr>
    </w:tbl>
    <w:p w:rsidR="00687A10" w:rsidRDefault="00687A10" w:rsidP="00687A10">
      <w:pPr>
        <w:numPr>
          <w:ilvl w:val="1"/>
          <w:numId w:val="30"/>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87A10" w:rsidRPr="00FD1EE4" w:rsidTr="00062F59">
        <w:tc>
          <w:tcPr>
            <w:tcW w:w="2835"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5"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bl>
    <w:p w:rsidR="00687A10" w:rsidRDefault="00687A10" w:rsidP="00687A10">
      <w:pPr>
        <w:pBdr>
          <w:top w:val="nil"/>
          <w:left w:val="nil"/>
          <w:bottom w:val="nil"/>
          <w:right w:val="nil"/>
          <w:between w:val="nil"/>
        </w:pBdr>
        <w:rPr>
          <w:rFonts w:ascii="GHEA Grapalat" w:eastAsia="GHEA Grapalat" w:hAnsi="GHEA Grapalat" w:cs="GHEA Grapalat"/>
          <w:b/>
          <w:color w:val="000000"/>
        </w:rPr>
      </w:pPr>
    </w:p>
    <w:p w:rsidR="00687A10" w:rsidRPr="00FD1EE4" w:rsidRDefault="00687A10" w:rsidP="00687A10">
      <w:pPr>
        <w:pBdr>
          <w:top w:val="nil"/>
          <w:left w:val="nil"/>
          <w:bottom w:val="nil"/>
          <w:right w:val="nil"/>
          <w:between w:val="nil"/>
        </w:pBdr>
        <w:rPr>
          <w:rFonts w:ascii="GHEA Grapalat" w:eastAsia="GHEA Grapalat" w:hAnsi="GHEA Grapalat" w:cs="GHEA Grapalat"/>
          <w:b/>
          <w:color w:val="000000"/>
        </w:rPr>
      </w:pP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687A10" w:rsidRPr="00FD1EE4" w:rsidTr="00062F59">
        <w:tc>
          <w:tcPr>
            <w:tcW w:w="9016" w:type="dxa"/>
            <w:shd w:val="clear" w:color="auto" w:fill="DBE5F1" w:themeFill="accent1" w:themeFillTint="33"/>
          </w:tcPr>
          <w:p w:rsidR="00687A10" w:rsidRPr="00FD1EE4" w:rsidRDefault="00687A10" w:rsidP="00062F5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687A10" w:rsidRPr="00FD1EE4" w:rsidTr="00062F59">
        <w:trPr>
          <w:trHeight w:val="10187"/>
        </w:trPr>
        <w:tc>
          <w:tcPr>
            <w:tcW w:w="9016" w:type="dxa"/>
          </w:tcPr>
          <w:p w:rsidR="00687A10" w:rsidRPr="00FD1EE4" w:rsidRDefault="00687A10" w:rsidP="00062F59">
            <w:pPr>
              <w:rPr>
                <w:rFonts w:ascii="GHEA Grapalat" w:eastAsia="GHEA Grapalat" w:hAnsi="GHEA Grapalat" w:cs="GHEA Grapalat"/>
                <w:b/>
                <w:color w:val="000000"/>
              </w:rPr>
            </w:pPr>
          </w:p>
        </w:tc>
      </w:tr>
    </w:tbl>
    <w:p w:rsidR="00687A10" w:rsidRPr="00FD1EE4" w:rsidRDefault="00687A10" w:rsidP="00687A10">
      <w:pPr>
        <w:pBdr>
          <w:top w:val="nil"/>
          <w:left w:val="nil"/>
          <w:bottom w:val="nil"/>
          <w:right w:val="nil"/>
          <w:between w:val="nil"/>
        </w:pBdr>
        <w:rPr>
          <w:rFonts w:ascii="GHEA Grapalat" w:eastAsia="GHEA Grapalat" w:hAnsi="GHEA Grapalat" w:cs="GHEA Grapalat"/>
          <w:b/>
          <w:color w:val="000000"/>
        </w:rPr>
      </w:pPr>
    </w:p>
    <w:p w:rsidR="00687A10" w:rsidRDefault="00687A10" w:rsidP="00687A10">
      <w:pPr>
        <w:rPr>
          <w:rFonts w:ascii="GHEA Grapalat" w:hAnsi="GHEA Grapalat"/>
          <w:b/>
          <w:sz w:val="28"/>
          <w:szCs w:val="28"/>
          <w:lang w:val="hy-AM"/>
        </w:rPr>
      </w:pPr>
      <w:r>
        <w:rPr>
          <w:rFonts w:ascii="GHEA Grapalat" w:hAnsi="GHEA Grapalat"/>
          <w:b/>
        </w:rPr>
        <w:br w:type="page"/>
      </w:r>
      <w:r w:rsidRPr="00490465">
        <w:rPr>
          <w:rFonts w:ascii="GHEA Grapalat" w:hAnsi="GHEA Grapalat"/>
          <w:b/>
          <w:sz w:val="28"/>
          <w:szCs w:val="28"/>
        </w:rPr>
        <w:lastRenderedPageBreak/>
        <w:t>Порядок заполнения декларации</w:t>
      </w:r>
    </w:p>
    <w:p w:rsidR="00687A10" w:rsidRPr="00490465" w:rsidRDefault="00687A10" w:rsidP="00687A10">
      <w:pPr>
        <w:spacing w:line="360" w:lineRule="auto"/>
        <w:jc w:val="center"/>
        <w:rPr>
          <w:rFonts w:ascii="GHEA Grapalat" w:hAnsi="GHEA Grapalat"/>
          <w:b/>
          <w:sz w:val="28"/>
          <w:szCs w:val="28"/>
          <w:lang w:val="hy-AM"/>
        </w:rPr>
      </w:pPr>
    </w:p>
    <w:p w:rsidR="00687A10" w:rsidRPr="00092E73" w:rsidRDefault="00687A10" w:rsidP="00687A10">
      <w:pPr>
        <w:pStyle w:val="ListParagraph"/>
        <w:numPr>
          <w:ilvl w:val="0"/>
          <w:numId w:val="31"/>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687A10" w:rsidRPr="00092E73" w:rsidRDefault="00687A10" w:rsidP="00687A10">
      <w:pPr>
        <w:pStyle w:val="ListParagraph"/>
        <w:numPr>
          <w:ilvl w:val="0"/>
          <w:numId w:val="32"/>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687A10" w:rsidRPr="00092E73" w:rsidRDefault="00687A10" w:rsidP="00687A10">
      <w:pPr>
        <w:pStyle w:val="ListParagraph"/>
        <w:numPr>
          <w:ilvl w:val="0"/>
          <w:numId w:val="32"/>
        </w:numPr>
        <w:spacing w:after="200" w:line="360" w:lineRule="auto"/>
        <w:contextualSpacing/>
        <w:jc w:val="both"/>
        <w:rPr>
          <w:rFonts w:ascii="GHEA Grapalat" w:hAnsi="GHEA Grapalat"/>
        </w:rPr>
      </w:pPr>
      <w:r w:rsidRPr="00092E73">
        <w:rPr>
          <w:rFonts w:ascii="GHEA Grapalat" w:hAnsi="GHEA Grapalat"/>
        </w:rPr>
        <w:t>в подразделе  "Лицо,</w:t>
      </w:r>
      <w:r>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rsidR="00687A10" w:rsidRPr="00092E73" w:rsidRDefault="00687A10" w:rsidP="00687A10">
      <w:pPr>
        <w:pStyle w:val="ListParagraph"/>
        <w:numPr>
          <w:ilvl w:val="0"/>
          <w:numId w:val="32"/>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687A10" w:rsidRPr="00092E73" w:rsidRDefault="00687A10" w:rsidP="00687A10">
      <w:pPr>
        <w:pStyle w:val="ListParagraph"/>
        <w:numPr>
          <w:ilvl w:val="0"/>
          <w:numId w:val="31"/>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687A10" w:rsidRPr="00092E73" w:rsidRDefault="00687A10" w:rsidP="00687A10">
      <w:pPr>
        <w:pStyle w:val="ListParagraph"/>
        <w:numPr>
          <w:ilvl w:val="0"/>
          <w:numId w:val="33"/>
        </w:numPr>
        <w:spacing w:after="200" w:line="360" w:lineRule="auto"/>
        <w:contextualSpacing/>
        <w:jc w:val="both"/>
        <w:rPr>
          <w:rFonts w:ascii="GHEA Grapalat" w:hAnsi="GHEA Grapalat"/>
        </w:rPr>
      </w:pPr>
      <w:r w:rsidRPr="00092E73">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92E73">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rsidR="00687A10" w:rsidRPr="00092E73" w:rsidRDefault="00687A10" w:rsidP="00687A10">
      <w:pPr>
        <w:pStyle w:val="ListParagraph"/>
        <w:numPr>
          <w:ilvl w:val="0"/>
          <w:numId w:val="33"/>
        </w:numPr>
        <w:spacing w:after="200" w:line="360" w:lineRule="auto"/>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687A10" w:rsidRPr="00092E73" w:rsidRDefault="00687A10" w:rsidP="00687A10">
      <w:pPr>
        <w:pStyle w:val="ListParagraph"/>
        <w:numPr>
          <w:ilvl w:val="0"/>
          <w:numId w:val="33"/>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687A10" w:rsidRPr="00092E73" w:rsidRDefault="00687A10" w:rsidP="00687A10">
      <w:pPr>
        <w:pStyle w:val="ListParagraph"/>
        <w:numPr>
          <w:ilvl w:val="0"/>
          <w:numId w:val="31"/>
        </w:numPr>
        <w:spacing w:after="200" w:line="360" w:lineRule="auto"/>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rsidR="00687A10" w:rsidRPr="00092E73" w:rsidRDefault="00687A10" w:rsidP="00687A10">
      <w:pPr>
        <w:pStyle w:val="ListParagraph"/>
        <w:numPr>
          <w:ilvl w:val="0"/>
          <w:numId w:val="34"/>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w:t>
      </w:r>
      <w:r w:rsidRPr="00092E73">
        <w:rPr>
          <w:rFonts w:ascii="GHEA Grapalat" w:hAnsi="GHEA Grapalat"/>
        </w:rPr>
        <w:lastRenderedPageBreak/>
        <w:t>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687A10" w:rsidRPr="00092E73" w:rsidRDefault="00687A10" w:rsidP="00687A10">
      <w:pPr>
        <w:spacing w:line="360" w:lineRule="auto"/>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687A10" w:rsidRPr="00092E73" w:rsidRDefault="00687A10" w:rsidP="00687A10">
      <w:pPr>
        <w:pStyle w:val="ListParagraph"/>
        <w:numPr>
          <w:ilvl w:val="0"/>
          <w:numId w:val="31"/>
        </w:numPr>
        <w:spacing w:after="200" w:line="360" w:lineRule="auto"/>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rsidR="00687A10" w:rsidRPr="00092E73" w:rsidRDefault="00687A10" w:rsidP="00687A10">
      <w:pPr>
        <w:pStyle w:val="ListParagraph"/>
        <w:numPr>
          <w:ilvl w:val="0"/>
          <w:numId w:val="35"/>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687A10" w:rsidRPr="00092E73" w:rsidRDefault="00687A10" w:rsidP="00687A10">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687A10" w:rsidRPr="00092E73" w:rsidRDefault="00687A10" w:rsidP="00687A10">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rsidR="00687A10" w:rsidRPr="00092E73" w:rsidRDefault="00687A10" w:rsidP="00687A10">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687A10" w:rsidRPr="00092E73" w:rsidRDefault="00687A10" w:rsidP="00687A10">
      <w:pPr>
        <w:spacing w:line="360" w:lineRule="auto"/>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092E73">
        <w:rPr>
          <w:rFonts w:ascii="GHEA Grapalat" w:hAnsi="GHEA Grapalat"/>
        </w:rPr>
        <w:lastRenderedPageBreak/>
        <w:t>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687A10" w:rsidRPr="00092E73" w:rsidRDefault="00687A10" w:rsidP="00687A10">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w:t>
      </w:r>
      <w:r w:rsidRPr="00092E73">
        <w:rPr>
          <w:rFonts w:ascii="GHEA Grapalat" w:eastAsia="GHEA Grapalat" w:hAnsi="GHEA Grapalat" w:cs="GHEA Grapalat"/>
        </w:rPr>
        <w:lastRenderedPageBreak/>
        <w:t>капитале и прямого, и косвенного участия производится отметка о наличии одновременно и прямого, и косвенного участия;</w:t>
      </w:r>
    </w:p>
    <w:p w:rsidR="00687A10" w:rsidRPr="00092E73" w:rsidRDefault="00687A10" w:rsidP="00687A10">
      <w:pPr>
        <w:spacing w:line="360" w:lineRule="auto"/>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687A10" w:rsidRPr="00092E73" w:rsidRDefault="00687A10" w:rsidP="00687A10">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rsidR="00687A10" w:rsidRPr="00092E73" w:rsidRDefault="00687A10" w:rsidP="00687A10">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rsidR="00687A10" w:rsidRPr="00092E73" w:rsidRDefault="00687A10" w:rsidP="00687A10">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rsidR="00687A10" w:rsidRPr="00092E73" w:rsidRDefault="00687A10" w:rsidP="00687A10">
      <w:pPr>
        <w:spacing w:line="360" w:lineRule="auto"/>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rsidR="00687A10" w:rsidRPr="00092E73" w:rsidRDefault="00687A10" w:rsidP="00687A10">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687A10" w:rsidRPr="00092E73" w:rsidRDefault="00687A10" w:rsidP="00687A10">
      <w:pPr>
        <w:spacing w:line="360" w:lineRule="auto"/>
        <w:jc w:val="both"/>
        <w:rPr>
          <w:rFonts w:ascii="GHEA Grapalat" w:hAnsi="GHEA Grapalat"/>
        </w:rPr>
      </w:pPr>
      <w:r w:rsidRPr="00092E73">
        <w:rPr>
          <w:rFonts w:ascii="GHEA Grapalat" w:hAnsi="GHEA Grapalat"/>
        </w:rPr>
        <w:lastRenderedPageBreak/>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687A10" w:rsidRPr="00092E73" w:rsidRDefault="00687A10" w:rsidP="00687A10">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rsidR="00687A10" w:rsidRPr="00092E73" w:rsidRDefault="00687A10" w:rsidP="00687A10">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687A10" w:rsidRPr="00092E73" w:rsidRDefault="00687A10" w:rsidP="00687A10">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rsidR="00687A10" w:rsidRPr="00092E73" w:rsidRDefault="00687A10" w:rsidP="00687A10">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rsidR="00687A10" w:rsidRPr="00092E73" w:rsidRDefault="00687A10" w:rsidP="00687A10">
      <w:pPr>
        <w:spacing w:line="360" w:lineRule="auto"/>
        <w:jc w:val="both"/>
        <w:rPr>
          <w:rFonts w:ascii="GHEA Grapalat" w:hAnsi="GHEA Grapalat"/>
        </w:rPr>
      </w:pPr>
      <w:r w:rsidRPr="00092E73">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rsidR="00687A10" w:rsidRPr="00092E73" w:rsidRDefault="00687A10" w:rsidP="00687A10">
      <w:pPr>
        <w:spacing w:line="360" w:lineRule="auto"/>
        <w:jc w:val="both"/>
        <w:rPr>
          <w:rFonts w:ascii="GHEA Grapalat" w:hAnsi="GHEA Grapalat"/>
        </w:rPr>
      </w:pPr>
      <w:r w:rsidRPr="00092E73">
        <w:rPr>
          <w:rFonts w:ascii="GHEA Grapalat" w:hAnsi="GHEA Grapalat"/>
        </w:rPr>
        <w:lastRenderedPageBreak/>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687A10" w:rsidRPr="00092E73" w:rsidRDefault="00687A10" w:rsidP="00687A10">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687A10" w:rsidRPr="00092E73" w:rsidRDefault="00687A10" w:rsidP="00687A10">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687A10" w:rsidRPr="00092E73" w:rsidRDefault="00687A10" w:rsidP="00687A10">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687A10" w:rsidRPr="00092E73" w:rsidRDefault="00687A10" w:rsidP="00687A10">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w:t>
      </w:r>
      <w:bookmarkStart w:id="3" w:name="_GoBack"/>
      <w:bookmarkEnd w:id="3"/>
    </w:p>
    <w:p w:rsidR="00687A10" w:rsidRDefault="00687A10" w:rsidP="00687A10">
      <w:pPr>
        <w:contextualSpacing/>
        <w:jc w:val="both"/>
        <w:rPr>
          <w:rFonts w:ascii="GHEA Grapalat" w:hAnsi="GHEA Grapalat"/>
          <w:sz w:val="28"/>
          <w:szCs w:val="28"/>
        </w:rPr>
      </w:pPr>
    </w:p>
    <w:p w:rsidR="00687A10" w:rsidRPr="009E5671" w:rsidRDefault="00687A10" w:rsidP="00687A10">
      <w:pPr>
        <w:contextualSpacing/>
        <w:jc w:val="both"/>
        <w:rPr>
          <w:rFonts w:ascii="GHEA Grapalat" w:hAnsi="GHEA Grapalat"/>
          <w:i/>
          <w:sz w:val="20"/>
          <w:szCs w:val="20"/>
        </w:rPr>
      </w:pPr>
      <w:r w:rsidRPr="00B27FD9">
        <w:rPr>
          <w:rFonts w:ascii="GHEA Grapalat" w:hAnsi="GHEA Grapalat"/>
          <w:i/>
          <w:sz w:val="20"/>
          <w:szCs w:val="20"/>
        </w:rPr>
        <w:t>** Приложение 1.2 не представляется участником в случае, если Приложение № 1 к настоящему</w:t>
      </w:r>
      <w:r w:rsidRPr="009E5671">
        <w:rPr>
          <w:rFonts w:ascii="GHEA Grapalat" w:hAnsi="GHEA Grapalat"/>
          <w:i/>
          <w:sz w:val="20"/>
          <w:szCs w:val="20"/>
        </w:rPr>
        <w:t xml:space="preserve">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rsidR="00687A10" w:rsidRDefault="00687A10" w:rsidP="00687A10">
      <w:pPr>
        <w:rPr>
          <w:rFonts w:ascii="GHEA Grapalat" w:hAnsi="GHEA Grapalat"/>
          <w:b/>
        </w:rPr>
      </w:pPr>
    </w:p>
    <w:p w:rsidR="00687A10" w:rsidRDefault="00687A10" w:rsidP="00687A10">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687A10" w:rsidRDefault="00687A10" w:rsidP="00B46D58">
      <w:pPr>
        <w:rPr>
          <w:rFonts w:ascii="GHEA Grapalat" w:hAnsi="GHEA Grapalat"/>
          <w:b/>
        </w:rPr>
      </w:pP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F62C64">
        <w:rPr>
          <w:rFonts w:ascii="GHEA Grapalat" w:hAnsi="GHEA Grapalat"/>
          <w:b/>
          <w:sz w:val="24"/>
          <w:szCs w:val="24"/>
        </w:rPr>
        <w:t>запрос котир</w:t>
      </w:r>
      <w:r w:rsidR="000940DC">
        <w:rPr>
          <w:rFonts w:ascii="GHEA Grapalat" w:hAnsi="GHEA Grapalat"/>
          <w:b/>
          <w:sz w:val="24"/>
          <w:szCs w:val="24"/>
        </w:rPr>
        <w:t>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0940DC" w:rsidRPr="005E4F96">
        <w:rPr>
          <w:rFonts w:ascii="GHEA Grapalat" w:hAnsi="GHEA Grapalat"/>
          <w:b/>
          <w:i/>
          <w:sz w:val="24"/>
          <w:szCs w:val="24"/>
        </w:rPr>
        <w:t>«GHAShDzB-HVKAK-</w:t>
      </w:r>
      <w:r w:rsidR="00B21754" w:rsidRPr="005E4F96">
        <w:rPr>
          <w:rFonts w:ascii="GHEA Grapalat" w:hAnsi="GHEA Grapalat"/>
          <w:b/>
          <w:i/>
          <w:sz w:val="24"/>
          <w:szCs w:val="24"/>
        </w:rPr>
        <w:t>202</w:t>
      </w:r>
      <w:r w:rsidR="00B21754">
        <w:rPr>
          <w:rFonts w:ascii="GHEA Grapalat" w:hAnsi="GHEA Grapalat"/>
          <w:b/>
          <w:i/>
          <w:sz w:val="24"/>
          <w:szCs w:val="24"/>
        </w:rPr>
        <w:t>1</w:t>
      </w:r>
      <w:r w:rsidR="00B21754" w:rsidRPr="005E4F96">
        <w:rPr>
          <w:rFonts w:ascii="GHEA Grapalat" w:hAnsi="GHEA Grapalat"/>
          <w:b/>
          <w:i/>
          <w:sz w:val="24"/>
          <w:szCs w:val="24"/>
        </w:rPr>
        <w:t>-</w:t>
      </w:r>
      <w:r w:rsidR="009E5A23">
        <w:rPr>
          <w:rFonts w:ascii="GHEA Grapalat" w:hAnsi="GHEA Grapalat"/>
          <w:b/>
          <w:i/>
          <w:sz w:val="24"/>
          <w:szCs w:val="24"/>
        </w:rPr>
        <w:t>99</w:t>
      </w:r>
      <w:r w:rsidR="000940DC" w:rsidRPr="005E4F96">
        <w:rPr>
          <w:rFonts w:ascii="GHEA Grapalat" w:hAnsi="GHEA Grapalat"/>
          <w:b/>
          <w:i/>
          <w:sz w:val="24"/>
          <w:szCs w:val="24"/>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0940DC">
        <w:rPr>
          <w:rFonts w:ascii="GHEA Grapalat" w:hAnsi="GHEA Grapalat"/>
          <w:spacing w:val="-6"/>
        </w:rPr>
        <w:t>запрос котиривок</w:t>
      </w:r>
      <w:r w:rsidRPr="005744FC">
        <w:rPr>
          <w:rFonts w:ascii="GHEA Grapalat" w:hAnsi="GHEA Grapalat"/>
          <w:spacing w:val="-6"/>
        </w:rPr>
        <w:t xml:space="preserve"> под кодом </w:t>
      </w:r>
      <w:r w:rsidR="000940DC" w:rsidRPr="005E4F96">
        <w:rPr>
          <w:rFonts w:ascii="GHEA Grapalat" w:hAnsi="GHEA Grapalat"/>
          <w:b/>
          <w:i/>
        </w:rPr>
        <w:t>«GHAShDzB-HVKAK-</w:t>
      </w:r>
      <w:r w:rsidR="00B21754" w:rsidRPr="005E4F96">
        <w:rPr>
          <w:rFonts w:ascii="GHEA Grapalat" w:hAnsi="GHEA Grapalat"/>
          <w:b/>
          <w:i/>
        </w:rPr>
        <w:t>202</w:t>
      </w:r>
      <w:r w:rsidR="00B21754">
        <w:rPr>
          <w:rFonts w:ascii="GHEA Grapalat" w:hAnsi="GHEA Grapalat"/>
          <w:b/>
          <w:i/>
        </w:rPr>
        <w:t>1</w:t>
      </w:r>
      <w:r w:rsidR="00B21754" w:rsidRPr="005E4F96">
        <w:rPr>
          <w:rFonts w:ascii="GHEA Grapalat" w:hAnsi="GHEA Grapalat"/>
          <w:b/>
          <w:i/>
        </w:rPr>
        <w:t>-</w:t>
      </w:r>
      <w:r w:rsidR="009E5A23">
        <w:rPr>
          <w:rFonts w:ascii="GHEA Grapalat" w:hAnsi="GHEA Grapalat"/>
          <w:b/>
          <w:i/>
        </w:rPr>
        <w:t>99</w:t>
      </w:r>
      <w:r w:rsidR="000940DC" w:rsidRPr="005E4F96">
        <w:rPr>
          <w:rFonts w:ascii="GHEA Grapalat" w:hAnsi="GHEA Grapalat"/>
          <w:b/>
          <w:i/>
        </w:rPr>
        <w:t>»</w:t>
      </w:r>
      <w:r w:rsidR="000940DC">
        <w:rPr>
          <w:rFonts w:ascii="GHEA Grapalat" w:hAnsi="GHEA Grapalat"/>
          <w:b/>
          <w:i/>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1843"/>
        <w:gridCol w:w="1617"/>
        <w:gridCol w:w="1448"/>
      </w:tblGrid>
      <w:tr w:rsidR="006A7C27" w:rsidRPr="005744FC" w:rsidTr="00CE62D4">
        <w:trPr>
          <w:trHeight w:val="916"/>
          <w:jc w:val="center"/>
        </w:trPr>
        <w:tc>
          <w:tcPr>
            <w:tcW w:w="136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CE62D4" w:rsidRDefault="006A7C27"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6A7C27" w:rsidRPr="005744FC" w:rsidRDefault="006A7C27" w:rsidP="00B46D58">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Default="006A7C27"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A7C27" w:rsidRPr="005744FC"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CE62D4" w:rsidRDefault="006A7C27"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6A7C2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2E4BC5"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5BEC" w:rsidRPr="002E4BC5">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0940DC">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0940DC" w:rsidRPr="005E4F96">
        <w:rPr>
          <w:rFonts w:ascii="GHEA Grapalat" w:hAnsi="GHEA Grapalat"/>
          <w:b/>
          <w:i/>
        </w:rPr>
        <w:t>«GHAShDzB-HVKAK-</w:t>
      </w:r>
      <w:r w:rsidR="00B21754" w:rsidRPr="005E4F96">
        <w:rPr>
          <w:rFonts w:ascii="GHEA Grapalat" w:hAnsi="GHEA Grapalat"/>
          <w:b/>
          <w:i/>
        </w:rPr>
        <w:t>202</w:t>
      </w:r>
      <w:r w:rsidR="00B21754">
        <w:rPr>
          <w:rFonts w:ascii="GHEA Grapalat" w:hAnsi="GHEA Grapalat"/>
          <w:b/>
          <w:i/>
        </w:rPr>
        <w:t>1</w:t>
      </w:r>
      <w:r w:rsidR="00B21754" w:rsidRPr="005E4F96">
        <w:rPr>
          <w:rFonts w:ascii="GHEA Grapalat" w:hAnsi="GHEA Grapalat"/>
          <w:b/>
          <w:i/>
        </w:rPr>
        <w:t>-</w:t>
      </w:r>
      <w:r w:rsidR="009E5A23">
        <w:rPr>
          <w:rFonts w:ascii="GHEA Grapalat" w:hAnsi="GHEA Grapalat"/>
          <w:b/>
          <w:i/>
        </w:rPr>
        <w:t>99</w:t>
      </w:r>
      <w:r w:rsidR="000940DC" w:rsidRPr="005E4F96">
        <w:rPr>
          <w:rFonts w:ascii="GHEA Grapalat" w:hAnsi="GHEA Grapalat"/>
          <w:b/>
          <w:i/>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21754">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w:t>
            </w:r>
            <w:r w:rsidR="00B21754">
              <w:rPr>
                <w:rFonts w:ascii="GHEA Grapalat" w:hAnsi="GHEA Grapalat"/>
                <w:sz w:val="22"/>
                <w:szCs w:val="22"/>
              </w:rPr>
              <w:t>1</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985A25"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985A25" w:rsidRDefault="003D2FE2" w:rsidP="003D2FE2">
      <w:pPr>
        <w:widowControl w:val="0"/>
        <w:jc w:val="both"/>
        <w:rPr>
          <w:rFonts w:ascii="GHEA Grapalat" w:hAnsi="GHEA Grapalat"/>
          <w:sz w:val="22"/>
          <w:szCs w:val="22"/>
        </w:rPr>
      </w:pPr>
      <w:r w:rsidRPr="00985A25">
        <w:rPr>
          <w:rFonts w:ascii="GHEA Grapalat" w:hAnsi="GHEA Grapalat"/>
          <w:sz w:val="22"/>
          <w:szCs w:val="22"/>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0940DC" w:rsidRDefault="003D2FE2" w:rsidP="000940DC">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0940DC" w:rsidRPr="002508E7">
        <w:rPr>
          <w:rFonts w:ascii="GHEA Grapalat" w:hAnsi="GHEA Grapalat"/>
          <w:b/>
          <w:i/>
        </w:rPr>
        <w:t>ГНО «Национальны</w:t>
      </w:r>
      <w:r w:rsidR="000940DC">
        <w:rPr>
          <w:rFonts w:ascii="GHEA Grapalat" w:hAnsi="GHEA Grapalat"/>
          <w:b/>
          <w:i/>
        </w:rPr>
        <w:t xml:space="preserve">м центром </w:t>
      </w:r>
      <w:r w:rsidR="000940DC" w:rsidRPr="002508E7">
        <w:rPr>
          <w:rFonts w:ascii="GHEA Grapalat" w:hAnsi="GHEA Grapalat"/>
          <w:b/>
          <w:i/>
        </w:rPr>
        <w:t>по контролю и профилактике заболеваний» МЗ РА</w:t>
      </w:r>
      <w:r w:rsidR="000940DC">
        <w:rPr>
          <w:rFonts w:ascii="GHEA Grapalat" w:hAnsi="GHEA Grapalat"/>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0940DC" w:rsidRPr="005E4F96">
        <w:rPr>
          <w:rFonts w:ascii="GHEA Grapalat" w:hAnsi="GHEA Grapalat"/>
          <w:b/>
          <w:i/>
        </w:rPr>
        <w:t>«GHAShDzB-HVKAK-</w:t>
      </w:r>
      <w:r w:rsidR="00B21754" w:rsidRPr="005E4F96">
        <w:rPr>
          <w:rFonts w:ascii="GHEA Grapalat" w:hAnsi="GHEA Grapalat"/>
          <w:b/>
          <w:i/>
        </w:rPr>
        <w:t>202</w:t>
      </w:r>
      <w:r w:rsidR="00B21754">
        <w:rPr>
          <w:rFonts w:ascii="GHEA Grapalat" w:hAnsi="GHEA Grapalat"/>
          <w:b/>
          <w:i/>
        </w:rPr>
        <w:t>1</w:t>
      </w:r>
      <w:r w:rsidR="00B21754" w:rsidRPr="005E4F96">
        <w:rPr>
          <w:rFonts w:ascii="GHEA Grapalat" w:hAnsi="GHEA Grapalat"/>
          <w:b/>
          <w:i/>
        </w:rPr>
        <w:t>-</w:t>
      </w:r>
      <w:r w:rsidR="009E5A23">
        <w:rPr>
          <w:rFonts w:ascii="GHEA Grapalat" w:hAnsi="GHEA Grapalat"/>
          <w:b/>
          <w:i/>
        </w:rPr>
        <w:t>99</w:t>
      </w:r>
      <w:r w:rsidR="000940DC" w:rsidRPr="005E4F96">
        <w:rPr>
          <w:rFonts w:ascii="GHEA Grapalat" w:hAnsi="GHEA Grapalat"/>
          <w:b/>
          <w:i/>
        </w:rPr>
        <w:t>»</w:t>
      </w:r>
      <w:r w:rsidRPr="00B138F3">
        <w:rPr>
          <w:rFonts w:ascii="GHEA Grapalat" w:hAnsi="GHEA Grapalat"/>
          <w:sz w:val="22"/>
          <w:szCs w:val="22"/>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6453" w:rsidRPr="00CF4C91">
        <w:rPr>
          <w:rFonts w:ascii="GHEA Grapalat" w:hAnsi="GHEA Grapalat"/>
        </w:rPr>
        <w:t>двадцатого</w:t>
      </w:r>
      <w:r w:rsidR="00D335BF" w:rsidRPr="00B138F3">
        <w:rPr>
          <w:rFonts w:ascii="GHEA Grapalat" w:hAnsi="GHEA Grapalat"/>
          <w:sz w:val="22"/>
          <w:szCs w:val="22"/>
        </w:rPr>
        <w:t xml:space="preserve"> </w:t>
      </w:r>
      <w:r w:rsidRPr="00B138F3">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EC1F84"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B30BA" w:rsidRPr="00230D36" w:rsidRDefault="006B30BA" w:rsidP="002849A6">
      <w:pPr>
        <w:widowControl w:val="0"/>
        <w:spacing w:after="160"/>
        <w:ind w:firstLine="567"/>
        <w:jc w:val="center"/>
        <w:rPr>
          <w:rFonts w:ascii="GHEA Grapalat" w:hAnsi="GHEA Grapalat"/>
          <w:b/>
          <w:sz w:val="22"/>
          <w:szCs w:val="22"/>
        </w:rPr>
      </w:pPr>
    </w:p>
    <w:p w:rsidR="002849A6" w:rsidRPr="00B138F3" w:rsidRDefault="002849A6" w:rsidP="002849A6">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B138F3" w:rsidRDefault="002849A6" w:rsidP="002849A6">
      <w:pPr>
        <w:widowControl w:val="0"/>
        <w:spacing w:after="160"/>
        <w:ind w:right="4250"/>
        <w:jc w:val="center"/>
        <w:rPr>
          <w:rFonts w:ascii="GHEA Grapalat" w:hAnsi="GHEA Grapalat"/>
          <w:sz w:val="22"/>
          <w:szCs w:val="22"/>
        </w:rPr>
      </w:pPr>
      <w:r w:rsidRPr="00B138F3">
        <w:rPr>
          <w:rFonts w:ascii="GHEA Grapalat" w:hAnsi="GHEA Grapalat"/>
          <w:sz w:val="22"/>
          <w:szCs w:val="22"/>
          <w:vertAlign w:val="superscript"/>
        </w:rPr>
        <w:t>наименование копании</w:t>
      </w:r>
      <w:r w:rsidRPr="00B138F3">
        <w:rPr>
          <w:rFonts w:ascii="GHEA Grapalat" w:hAnsi="GHEA Grapalat"/>
          <w:sz w:val="22"/>
          <w:szCs w:val="22"/>
        </w:rPr>
        <w:t>______________________________________</w:t>
      </w:r>
    </w:p>
    <w:p w:rsidR="002849A6" w:rsidRPr="00B138F3"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2E4BC5"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985A25" w:rsidRPr="002E4BC5" w:rsidRDefault="00985A25" w:rsidP="002849A6">
      <w:pPr>
        <w:widowControl w:val="0"/>
        <w:spacing w:after="160"/>
        <w:ind w:right="4250"/>
        <w:jc w:val="center"/>
        <w:rPr>
          <w:rFonts w:ascii="GHEA Grapalat" w:hAnsi="GHEA Grapalat"/>
          <w:sz w:val="22"/>
          <w:szCs w:val="22"/>
          <w:vertAlign w:val="superscript"/>
        </w:rPr>
      </w:pPr>
    </w:p>
    <w:p w:rsidR="002849A6" w:rsidRPr="00B138F3" w:rsidRDefault="002849A6" w:rsidP="00687A10">
      <w:pPr>
        <w:widowControl w:val="0"/>
        <w:spacing w:after="160"/>
        <w:jc w:val="right"/>
        <w:rPr>
          <w:rFonts w:ascii="GHEA Grapalat" w:hAnsi="GHEA Grapalat"/>
          <w:sz w:val="22"/>
          <w:szCs w:val="22"/>
        </w:rPr>
      </w:pPr>
      <w:r w:rsidRPr="00B138F3">
        <w:rPr>
          <w:rFonts w:ascii="GHEA Grapalat" w:hAnsi="GHEA Grapalat"/>
          <w:sz w:val="22"/>
          <w:szCs w:val="22"/>
        </w:rPr>
        <w:t>М. П.</w:t>
      </w:r>
    </w:p>
    <w:p w:rsidR="002849A6" w:rsidRPr="00B138F3" w:rsidRDefault="002849A6" w:rsidP="002849A6">
      <w:pPr>
        <w:widowControl w:val="0"/>
        <w:spacing w:after="160"/>
        <w:jc w:val="both"/>
        <w:rPr>
          <w:rFonts w:ascii="GHEA Grapalat" w:hAnsi="GHEA Grapalat"/>
          <w:b/>
        </w:rPr>
      </w:pPr>
      <w:r w:rsidRPr="00B138F3">
        <w:rPr>
          <w:rFonts w:ascii="GHEA Grapalat" w:hAnsi="GHEA Grapalat"/>
          <w:sz w:val="22"/>
          <w:szCs w:val="22"/>
        </w:rPr>
        <w:t>День/месяц/год</w:t>
      </w:r>
    </w:p>
    <w:p w:rsidR="002849A6" w:rsidRPr="00763FB7" w:rsidRDefault="002849A6" w:rsidP="003D2FE2">
      <w:pPr>
        <w:widowControl w:val="0"/>
        <w:tabs>
          <w:tab w:val="left" w:pos="1134"/>
        </w:tabs>
        <w:spacing w:after="160"/>
        <w:ind w:firstLine="567"/>
        <w:jc w:val="both"/>
        <w:rPr>
          <w:rFonts w:ascii="GHEA Grapalat" w:hAnsi="GHEA Grapalat"/>
          <w:sz w:val="22"/>
          <w:szCs w:val="22"/>
        </w:rPr>
      </w:pPr>
    </w:p>
    <w:p w:rsidR="002849A6" w:rsidRPr="00763FB7" w:rsidRDefault="002849A6" w:rsidP="003D2FE2">
      <w:pPr>
        <w:widowControl w:val="0"/>
        <w:tabs>
          <w:tab w:val="left" w:pos="1134"/>
        </w:tabs>
        <w:spacing w:after="160"/>
        <w:ind w:firstLine="567"/>
        <w:jc w:val="both"/>
        <w:rPr>
          <w:rFonts w:ascii="GHEA Grapalat" w:hAnsi="GHEA Grapalat"/>
          <w:sz w:val="22"/>
          <w:szCs w:val="22"/>
        </w:rPr>
      </w:pPr>
    </w:p>
    <w:p w:rsidR="002849A6" w:rsidRPr="00EC1F84" w:rsidRDefault="002849A6" w:rsidP="003D2FE2">
      <w:pPr>
        <w:widowControl w:val="0"/>
        <w:tabs>
          <w:tab w:val="left" w:pos="1134"/>
        </w:tabs>
        <w:spacing w:after="160"/>
        <w:ind w:firstLine="567"/>
        <w:jc w:val="both"/>
        <w:rPr>
          <w:rFonts w:ascii="GHEA Grapalat" w:hAnsi="GHEA Grapalat"/>
          <w:sz w:val="22"/>
          <w:szCs w:val="22"/>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tbl>
      <w:tblPr>
        <w:tblpPr w:leftFromText="180" w:rightFromText="180" w:vertAnchor="page" w:horzAnchor="margin" w:tblpXSpec="center" w:tblpY="496"/>
        <w:tblW w:w="10980" w:type="dxa"/>
        <w:tblLook w:val="0000"/>
      </w:tblPr>
      <w:tblGrid>
        <w:gridCol w:w="5616"/>
        <w:gridCol w:w="5364"/>
      </w:tblGrid>
      <w:tr w:rsidR="009A0E9D" w:rsidRPr="00B138F3" w:rsidTr="009A0E9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A0E9D" w:rsidRPr="00B138F3" w:rsidRDefault="009A0E9D" w:rsidP="009A0E9D">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9A0E9D" w:rsidRPr="00B138F3" w:rsidTr="009A0E9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A0E9D" w:rsidRPr="00B138F3" w:rsidRDefault="009A0E9D" w:rsidP="009A0E9D">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9A0E9D" w:rsidRPr="00B138F3" w:rsidTr="009A0E9D">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A0E9D" w:rsidRPr="00B138F3" w:rsidRDefault="009A0E9D" w:rsidP="009A0E9D">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w:t>
            </w:r>
            <w:r>
              <w:rPr>
                <w:rFonts w:ascii="GHEA Grapalat" w:hAnsi="GHEA Grapalat"/>
              </w:rPr>
              <w:t>1</w:t>
            </w:r>
            <w:r w:rsidRPr="00B138F3">
              <w:rPr>
                <w:rFonts w:ascii="GHEA Grapalat" w:hAnsi="GHEA Grapalat"/>
              </w:rPr>
              <w:t>___г.</w:t>
            </w:r>
          </w:p>
        </w:tc>
      </w:tr>
      <w:tr w:rsidR="009A0E9D" w:rsidRPr="00B138F3" w:rsidTr="009A0E9D">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A0E9D" w:rsidRPr="00B138F3" w:rsidRDefault="009A0E9D" w:rsidP="009A0E9D">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9A0E9D" w:rsidRPr="00B138F3" w:rsidTr="009A0E9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A0E9D" w:rsidRPr="00B138F3" w:rsidRDefault="009A0E9D" w:rsidP="009A0E9D">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9A0E9D" w:rsidRPr="00B138F3" w:rsidTr="009A0E9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A0E9D" w:rsidRPr="00B138F3" w:rsidRDefault="009A0E9D" w:rsidP="009A0E9D">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9A0E9D" w:rsidRPr="00B138F3" w:rsidTr="009A0E9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A0E9D" w:rsidRPr="00B138F3" w:rsidRDefault="009A0E9D" w:rsidP="009A0E9D">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9A0E9D" w:rsidRPr="00B138F3" w:rsidTr="009A0E9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A0E9D" w:rsidRPr="00B138F3" w:rsidRDefault="009A0E9D" w:rsidP="009A0E9D">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9A0E9D" w:rsidRPr="00B138F3" w:rsidTr="009A0E9D">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9A0E9D" w:rsidRPr="00B36468" w:rsidRDefault="009A0E9D" w:rsidP="009A0E9D">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9.</w:t>
            </w:r>
            <w:r w:rsidRPr="00B36468">
              <w:rPr>
                <w:rFonts w:ascii="GHEA Grapalat" w:hAnsi="GHEA Grapalat"/>
                <w:sz w:val="20"/>
                <w:szCs w:val="20"/>
              </w:rPr>
              <w:tab/>
              <w:t>Наименование,</w:t>
            </w:r>
            <w:r>
              <w:rPr>
                <w:rFonts w:ascii="GHEA Grapalat" w:hAnsi="GHEA Grapalat"/>
                <w:sz w:val="20"/>
                <w:szCs w:val="20"/>
              </w:rPr>
              <w:t xml:space="preserve"> </w:t>
            </w:r>
            <w:r w:rsidRPr="00B36468">
              <w:rPr>
                <w:rFonts w:ascii="GHEA Grapalat" w:hAnsi="GHEA Grapalat"/>
                <w:sz w:val="20"/>
                <w:szCs w:val="20"/>
              </w:rPr>
              <w:t>или</w:t>
            </w:r>
            <w:r>
              <w:rPr>
                <w:rFonts w:ascii="GHEA Grapalat" w:hAnsi="GHEA Grapalat"/>
                <w:sz w:val="20"/>
                <w:szCs w:val="20"/>
              </w:rPr>
              <w:t xml:space="preserve"> </w:t>
            </w:r>
            <w:r w:rsidRPr="00B36468">
              <w:rPr>
                <w:rFonts w:ascii="GHEA Grapalat" w:hAnsi="GHEA Grapalat"/>
                <w:sz w:val="20"/>
                <w:szCs w:val="20"/>
              </w:rPr>
              <w:t>имя,</w:t>
            </w:r>
            <w:r>
              <w:rPr>
                <w:rFonts w:ascii="GHEA Grapalat" w:hAnsi="GHEA Grapalat"/>
                <w:sz w:val="20"/>
                <w:szCs w:val="20"/>
              </w:rPr>
              <w:t xml:space="preserve"> </w:t>
            </w:r>
            <w:r w:rsidRPr="00B36468">
              <w:rPr>
                <w:rFonts w:ascii="GHEA Grapalat" w:hAnsi="GHEA Grapalat"/>
                <w:sz w:val="20"/>
                <w:szCs w:val="20"/>
              </w:rPr>
              <w:t>фамилия</w:t>
            </w:r>
            <w:r>
              <w:rPr>
                <w:rFonts w:ascii="GHEA Grapalat" w:hAnsi="GHEA Grapalat"/>
                <w:sz w:val="20"/>
                <w:szCs w:val="20"/>
              </w:rPr>
              <w:t xml:space="preserve"> </w:t>
            </w:r>
            <w:r w:rsidRPr="00B36468">
              <w:rPr>
                <w:rFonts w:ascii="GHEA Grapalat" w:hAnsi="GHEA Grapalat"/>
                <w:sz w:val="20"/>
                <w:szCs w:val="20"/>
              </w:rPr>
              <w:t>бенефициара:</w:t>
            </w:r>
            <w:r w:rsidRPr="002508E7">
              <w:rPr>
                <w:rFonts w:ascii="GHEA Grapalat" w:hAnsi="GHEA Grapalat"/>
                <w:b/>
                <w:i/>
              </w:rPr>
              <w:t xml:space="preserve"> </w:t>
            </w:r>
            <w:r w:rsidRPr="002819BC">
              <w:rPr>
                <w:rFonts w:ascii="GHEA Grapalat" w:hAnsi="GHEA Grapalat"/>
                <w:b/>
                <w:sz w:val="20"/>
                <w:szCs w:val="20"/>
              </w:rPr>
              <w:t>ГНО «Национальный центр по контролю и профилактике заболеваний» МЗ РА</w:t>
            </w:r>
          </w:p>
        </w:tc>
      </w:tr>
      <w:tr w:rsidR="009A0E9D" w:rsidRPr="00B138F3" w:rsidTr="009A0E9D">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9A0E9D" w:rsidRPr="00B36468" w:rsidRDefault="009A0E9D" w:rsidP="009A0E9D">
            <w:pPr>
              <w:widowControl w:val="0"/>
              <w:tabs>
                <w:tab w:val="left" w:pos="426"/>
              </w:tabs>
              <w:spacing w:after="120"/>
              <w:contextualSpacing/>
              <w:rPr>
                <w:rFonts w:ascii="GHEA Grapalat" w:hAnsi="GHEA Grapalat" w:cs="Sylfaen"/>
                <w:sz w:val="20"/>
                <w:szCs w:val="20"/>
              </w:rPr>
            </w:pPr>
            <w:r w:rsidRPr="00B36468">
              <w:rPr>
                <w:rFonts w:ascii="GHEA Grapalat" w:hAnsi="GHEA Grapalat"/>
                <w:sz w:val="20"/>
                <w:szCs w:val="20"/>
              </w:rPr>
              <w:t>10.</w:t>
            </w:r>
            <w:r>
              <w:rPr>
                <w:rFonts w:ascii="GHEA Grapalat" w:hAnsi="GHEA Grapalat"/>
                <w:sz w:val="20"/>
                <w:szCs w:val="20"/>
                <w:lang w:val="en-US"/>
              </w:rPr>
              <w:tab/>
            </w:r>
            <w:r w:rsidRPr="00B36468">
              <w:rPr>
                <w:rFonts w:ascii="GHEA Grapalat" w:hAnsi="GHEA Grapalat"/>
                <w:sz w:val="20"/>
                <w:szCs w:val="20"/>
              </w:rPr>
              <w:t>НЗОУ</w:t>
            </w:r>
            <w:r>
              <w:rPr>
                <w:rFonts w:ascii="GHEA Grapalat" w:hAnsi="GHEA Grapalat"/>
                <w:sz w:val="20"/>
                <w:szCs w:val="20"/>
              </w:rPr>
              <w:t xml:space="preserve"> </w:t>
            </w:r>
            <w:r w:rsidRPr="00B36468">
              <w:rPr>
                <w:rFonts w:ascii="GHEA Grapalat" w:hAnsi="GHEA Grapalat"/>
                <w:sz w:val="20"/>
                <w:szCs w:val="20"/>
              </w:rPr>
              <w:t>бенефициара</w:t>
            </w:r>
            <w:r>
              <w:rPr>
                <w:rFonts w:ascii="GHEA Grapalat" w:hAnsi="GHEA Grapalat"/>
                <w:sz w:val="20"/>
                <w:szCs w:val="20"/>
              </w:rPr>
              <w:t xml:space="preserve"> </w:t>
            </w:r>
            <w:r w:rsidRPr="00B36468">
              <w:rPr>
                <w:rFonts w:ascii="GHEA Grapalat" w:hAnsi="GHEA Grapalat"/>
                <w:sz w:val="20"/>
                <w:szCs w:val="20"/>
              </w:rPr>
              <w:t>(не</w:t>
            </w:r>
            <w:r>
              <w:rPr>
                <w:rFonts w:ascii="GHEA Grapalat" w:hAnsi="GHEA Grapalat"/>
                <w:sz w:val="20"/>
                <w:szCs w:val="20"/>
              </w:rPr>
              <w:t xml:space="preserve"> </w:t>
            </w:r>
            <w:r w:rsidRPr="00B36468">
              <w:rPr>
                <w:rFonts w:ascii="GHEA Grapalat" w:hAnsi="GHEA Grapalat"/>
                <w:sz w:val="20"/>
                <w:szCs w:val="20"/>
              </w:rPr>
              <w:t>заполняется)</w:t>
            </w:r>
          </w:p>
        </w:tc>
      </w:tr>
      <w:tr w:rsidR="009A0E9D" w:rsidRPr="00B138F3" w:rsidTr="009A0E9D">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rsidR="009A0E9D" w:rsidRPr="00B36468" w:rsidRDefault="009A0E9D" w:rsidP="009A0E9D">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11.</w:t>
            </w:r>
            <w:r w:rsidRPr="00B36468">
              <w:rPr>
                <w:rFonts w:ascii="GHEA Grapalat" w:hAnsi="GHEA Grapalat"/>
                <w:sz w:val="20"/>
                <w:szCs w:val="20"/>
              </w:rPr>
              <w:tab/>
              <w:t>УНН</w:t>
            </w:r>
            <w:r>
              <w:rPr>
                <w:rFonts w:ascii="GHEA Grapalat" w:hAnsi="GHEA Grapalat"/>
                <w:sz w:val="20"/>
                <w:szCs w:val="20"/>
              </w:rPr>
              <w:t xml:space="preserve"> </w:t>
            </w:r>
            <w:r w:rsidRPr="00B36468">
              <w:rPr>
                <w:rFonts w:ascii="GHEA Grapalat" w:hAnsi="GHEA Grapalat"/>
                <w:sz w:val="20"/>
                <w:szCs w:val="20"/>
              </w:rPr>
              <w:t>бенефициара:</w:t>
            </w:r>
            <w:r w:rsidRPr="001B2AFA">
              <w:rPr>
                <w:rFonts w:ascii="GHEA Grapalat" w:hAnsi="GHEA Grapalat" w:cs="Arial"/>
                <w:b/>
                <w:sz w:val="20"/>
                <w:szCs w:val="20"/>
              </w:rPr>
              <w:t xml:space="preserve"> 02625503</w:t>
            </w:r>
          </w:p>
        </w:tc>
      </w:tr>
      <w:tr w:rsidR="009A0E9D" w:rsidRPr="00B138F3" w:rsidTr="009A0E9D">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rsidR="009A0E9D" w:rsidRPr="00B36468" w:rsidRDefault="009A0E9D" w:rsidP="009A0E9D">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12.</w:t>
            </w:r>
            <w:r w:rsidRPr="00B36468">
              <w:rPr>
                <w:rFonts w:ascii="GHEA Grapalat" w:hAnsi="GHEA Grapalat"/>
                <w:sz w:val="20"/>
                <w:szCs w:val="20"/>
              </w:rPr>
              <w:tab/>
              <w:t>Обслуживающая</w:t>
            </w:r>
            <w:r>
              <w:rPr>
                <w:rFonts w:ascii="GHEA Grapalat" w:hAnsi="GHEA Grapalat"/>
                <w:sz w:val="20"/>
                <w:szCs w:val="20"/>
              </w:rPr>
              <w:t xml:space="preserve"> </w:t>
            </w:r>
            <w:r w:rsidRPr="00B36468">
              <w:rPr>
                <w:rFonts w:ascii="GHEA Grapalat" w:hAnsi="GHEA Grapalat"/>
                <w:sz w:val="20"/>
                <w:szCs w:val="20"/>
              </w:rPr>
              <w:t>бенефициара</w:t>
            </w:r>
            <w:r>
              <w:rPr>
                <w:rFonts w:ascii="GHEA Grapalat" w:hAnsi="GHEA Grapalat"/>
                <w:sz w:val="20"/>
                <w:szCs w:val="20"/>
              </w:rPr>
              <w:t xml:space="preserve"> </w:t>
            </w:r>
            <w:r w:rsidRPr="00B36468">
              <w:rPr>
                <w:rFonts w:ascii="GHEA Grapalat" w:hAnsi="GHEA Grapalat"/>
                <w:sz w:val="20"/>
                <w:szCs w:val="20"/>
              </w:rPr>
              <w:t>Финансовая</w:t>
            </w:r>
            <w:r>
              <w:rPr>
                <w:rFonts w:ascii="GHEA Grapalat" w:hAnsi="GHEA Grapalat"/>
                <w:sz w:val="20"/>
                <w:szCs w:val="20"/>
              </w:rPr>
              <w:t xml:space="preserve"> </w:t>
            </w:r>
            <w:r w:rsidRPr="00B36468">
              <w:rPr>
                <w:rFonts w:ascii="GHEA Grapalat" w:hAnsi="GHEA Grapalat"/>
                <w:sz w:val="20"/>
                <w:szCs w:val="20"/>
              </w:rPr>
              <w:t>организация</w:t>
            </w:r>
            <w:r>
              <w:rPr>
                <w:rFonts w:ascii="GHEA Grapalat" w:hAnsi="GHEA Grapalat"/>
                <w:sz w:val="20"/>
                <w:szCs w:val="20"/>
              </w:rPr>
              <w:t xml:space="preserve"> </w:t>
            </w:r>
            <w:r w:rsidRPr="00B36468">
              <w:rPr>
                <w:rFonts w:ascii="GHEA Grapalat" w:hAnsi="GHEA Grapalat"/>
                <w:sz w:val="20"/>
                <w:szCs w:val="20"/>
              </w:rPr>
              <w:t>(банк):</w:t>
            </w:r>
            <w:r>
              <w:rPr>
                <w:rFonts w:ascii="GHEA Grapalat" w:hAnsi="GHEA Grapalat"/>
                <w:sz w:val="20"/>
                <w:szCs w:val="20"/>
              </w:rPr>
              <w:t xml:space="preserve"> </w:t>
            </w:r>
            <w:r>
              <w:rPr>
                <w:rFonts w:ascii="GHEA Grapalat" w:hAnsi="GHEA Grapalat"/>
                <w:b/>
                <w:sz w:val="20"/>
                <w:szCs w:val="20"/>
              </w:rPr>
              <w:t>Центральное казначейство</w:t>
            </w:r>
          </w:p>
        </w:tc>
      </w:tr>
      <w:tr w:rsidR="009A0E9D" w:rsidRPr="00B138F3" w:rsidTr="009A0E9D">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rsidR="009A0E9D" w:rsidRPr="00B36468" w:rsidRDefault="009A0E9D" w:rsidP="009A0E9D">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13.</w:t>
            </w:r>
            <w:r>
              <w:rPr>
                <w:rFonts w:ascii="GHEA Grapalat" w:hAnsi="GHEA Grapalat"/>
                <w:sz w:val="20"/>
                <w:szCs w:val="20"/>
                <w:lang w:val="en-US"/>
              </w:rPr>
              <w:tab/>
            </w:r>
            <w:r w:rsidRPr="00B36468">
              <w:rPr>
                <w:rFonts w:ascii="GHEA Grapalat" w:hAnsi="GHEA Grapalat"/>
                <w:sz w:val="20"/>
                <w:szCs w:val="20"/>
              </w:rPr>
              <w:t>Номер</w:t>
            </w:r>
            <w:r>
              <w:rPr>
                <w:rFonts w:ascii="GHEA Grapalat" w:hAnsi="GHEA Grapalat"/>
                <w:sz w:val="20"/>
                <w:szCs w:val="20"/>
              </w:rPr>
              <w:t xml:space="preserve"> </w:t>
            </w:r>
            <w:r w:rsidRPr="00B36468">
              <w:rPr>
                <w:rFonts w:ascii="GHEA Grapalat" w:hAnsi="GHEA Grapalat"/>
                <w:sz w:val="20"/>
                <w:szCs w:val="20"/>
              </w:rPr>
              <w:t>счета</w:t>
            </w:r>
            <w:r>
              <w:rPr>
                <w:rFonts w:ascii="GHEA Grapalat" w:hAnsi="GHEA Grapalat"/>
                <w:sz w:val="20"/>
                <w:szCs w:val="20"/>
              </w:rPr>
              <w:t xml:space="preserve"> </w:t>
            </w:r>
            <w:r w:rsidRPr="00B36468">
              <w:rPr>
                <w:rFonts w:ascii="GHEA Grapalat" w:hAnsi="GHEA Grapalat"/>
                <w:sz w:val="20"/>
                <w:szCs w:val="20"/>
              </w:rPr>
              <w:t>бенефициара</w:t>
            </w:r>
            <w:r>
              <w:rPr>
                <w:rFonts w:ascii="GHEA Grapalat" w:hAnsi="GHEA Grapalat"/>
                <w:sz w:val="20"/>
                <w:szCs w:val="20"/>
              </w:rPr>
              <w:t xml:space="preserve"> </w:t>
            </w:r>
            <w:r w:rsidRPr="00B36468">
              <w:rPr>
                <w:rFonts w:ascii="GHEA Grapalat" w:hAnsi="GHEA Grapalat"/>
                <w:sz w:val="20"/>
                <w:szCs w:val="20"/>
              </w:rPr>
              <w:t>(сч.№)</w:t>
            </w:r>
            <w:r w:rsidRPr="0044077A">
              <w:rPr>
                <w:rFonts w:ascii="GHEA Grapalat" w:hAnsi="GHEA Grapalat" w:cs="Arial"/>
                <w:b/>
                <w:bCs/>
                <w:sz w:val="20"/>
                <w:szCs w:val="20"/>
                <w:lang w:val="hy-AM"/>
              </w:rPr>
              <w:t xml:space="preserve"> 900018004649</w:t>
            </w:r>
          </w:p>
        </w:tc>
      </w:tr>
      <w:tr w:rsidR="009A0E9D" w:rsidRPr="00B138F3" w:rsidTr="009A0E9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A0E9D" w:rsidRPr="00B138F3" w:rsidRDefault="009A0E9D" w:rsidP="009A0E9D">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9A0E9D" w:rsidRPr="00B138F3" w:rsidTr="009A0E9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A0E9D" w:rsidRPr="00B138F3" w:rsidRDefault="009A0E9D" w:rsidP="009A0E9D">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9A0E9D" w:rsidRPr="00B138F3" w:rsidTr="009A0E9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A0E9D" w:rsidRPr="00B138F3" w:rsidRDefault="009A0E9D" w:rsidP="009A0E9D">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9A0E9D" w:rsidRPr="00B138F3" w:rsidTr="009A0E9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A0E9D" w:rsidRPr="00B138F3" w:rsidRDefault="009A0E9D" w:rsidP="009A0E9D">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9A0E9D" w:rsidRPr="00B138F3" w:rsidTr="009A0E9D">
        <w:trPr>
          <w:trHeight w:val="424"/>
        </w:trPr>
        <w:tc>
          <w:tcPr>
            <w:tcW w:w="10980" w:type="dxa"/>
            <w:gridSpan w:val="2"/>
            <w:tcBorders>
              <w:top w:val="single" w:sz="4" w:space="0" w:color="auto"/>
              <w:left w:val="single" w:sz="4" w:space="0" w:color="auto"/>
              <w:right w:val="single" w:sz="4" w:space="0" w:color="000000"/>
            </w:tcBorders>
            <w:noWrap/>
            <w:vAlign w:val="bottom"/>
          </w:tcPr>
          <w:p w:rsidR="009A0E9D" w:rsidRPr="00B138F3" w:rsidRDefault="009A0E9D" w:rsidP="009A0E9D">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9A0E9D" w:rsidRPr="00B138F3" w:rsidTr="009A0E9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A0E9D" w:rsidRPr="00B138F3" w:rsidRDefault="009A0E9D" w:rsidP="009A0E9D">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9A0E9D" w:rsidRPr="00B138F3" w:rsidTr="009A0E9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A0E9D" w:rsidRPr="00B138F3" w:rsidRDefault="009A0E9D" w:rsidP="009A0E9D">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9A0E9D" w:rsidRPr="00B138F3" w:rsidTr="009A0E9D">
        <w:trPr>
          <w:trHeight w:val="3234"/>
        </w:trPr>
        <w:tc>
          <w:tcPr>
            <w:tcW w:w="5616" w:type="dxa"/>
            <w:tcBorders>
              <w:top w:val="nil"/>
              <w:left w:val="single" w:sz="4" w:space="0" w:color="auto"/>
              <w:bottom w:val="single" w:sz="4" w:space="0" w:color="auto"/>
              <w:right w:val="single" w:sz="4" w:space="0" w:color="auto"/>
            </w:tcBorders>
            <w:noWrap/>
            <w:vAlign w:val="bottom"/>
          </w:tcPr>
          <w:p w:rsidR="009A0E9D" w:rsidRPr="00B138F3" w:rsidRDefault="009A0E9D" w:rsidP="009A0E9D">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9A0E9D" w:rsidRPr="00B138F3" w:rsidRDefault="009A0E9D" w:rsidP="009A0E9D">
            <w:pPr>
              <w:widowControl w:val="0"/>
              <w:spacing w:after="160"/>
              <w:rPr>
                <w:rFonts w:ascii="GHEA Grapalat" w:hAnsi="GHEA Grapalat" w:cs="Sylfaen"/>
              </w:rPr>
            </w:pPr>
          </w:p>
          <w:p w:rsidR="009A0E9D" w:rsidRPr="00B138F3" w:rsidRDefault="009A0E9D" w:rsidP="009A0E9D">
            <w:pPr>
              <w:widowControl w:val="0"/>
              <w:spacing w:after="160"/>
              <w:jc w:val="right"/>
              <w:rPr>
                <w:rFonts w:ascii="GHEA Grapalat" w:hAnsi="GHEA Grapalat" w:cs="Tahoma"/>
              </w:rPr>
            </w:pPr>
            <w:r w:rsidRPr="00B138F3">
              <w:rPr>
                <w:rFonts w:ascii="GHEA Grapalat" w:hAnsi="GHEA Grapalat"/>
              </w:rPr>
              <w:t>/____________________/</w:t>
            </w:r>
          </w:p>
          <w:p w:rsidR="009A0E9D" w:rsidRPr="00B138F3" w:rsidRDefault="009A0E9D" w:rsidP="009A0E9D">
            <w:pPr>
              <w:widowControl w:val="0"/>
              <w:spacing w:after="160"/>
              <w:rPr>
                <w:rFonts w:ascii="GHEA Grapalat" w:hAnsi="GHEA Grapalat" w:cs="Sylfaen"/>
              </w:rPr>
            </w:pPr>
          </w:p>
          <w:p w:rsidR="009A0E9D" w:rsidRPr="00B138F3" w:rsidRDefault="009A0E9D" w:rsidP="009A0E9D">
            <w:pPr>
              <w:widowControl w:val="0"/>
              <w:spacing w:after="160"/>
              <w:jc w:val="right"/>
              <w:rPr>
                <w:rFonts w:ascii="GHEA Grapalat" w:hAnsi="GHEA Grapalat" w:cs="Sylfaen"/>
              </w:rPr>
            </w:pPr>
            <w:r w:rsidRPr="00B138F3">
              <w:rPr>
                <w:rFonts w:ascii="GHEA Grapalat" w:hAnsi="GHEA Grapalat"/>
              </w:rPr>
              <w:t>/____________________/</w:t>
            </w:r>
          </w:p>
          <w:p w:rsidR="009A0E9D" w:rsidRPr="00B138F3" w:rsidRDefault="009A0E9D" w:rsidP="009A0E9D">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9A0E9D" w:rsidRPr="00B138F3" w:rsidRDefault="009A0E9D" w:rsidP="009A0E9D">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9A0E9D" w:rsidRPr="00B138F3" w:rsidRDefault="009A0E9D" w:rsidP="009A0E9D">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9A0E9D" w:rsidRPr="00B138F3" w:rsidRDefault="009A0E9D" w:rsidP="009A0E9D">
            <w:pPr>
              <w:widowControl w:val="0"/>
              <w:spacing w:after="160"/>
              <w:rPr>
                <w:rFonts w:ascii="GHEA Grapalat" w:hAnsi="GHEA Grapalat" w:cs="Sylfaen"/>
              </w:rPr>
            </w:pPr>
          </w:p>
          <w:p w:rsidR="009A0E9D" w:rsidRPr="00B138F3" w:rsidRDefault="009A0E9D" w:rsidP="009A0E9D">
            <w:pPr>
              <w:widowControl w:val="0"/>
              <w:spacing w:after="160"/>
              <w:jc w:val="right"/>
              <w:rPr>
                <w:rFonts w:ascii="GHEA Grapalat" w:hAnsi="GHEA Grapalat" w:cs="Sylfaen"/>
              </w:rPr>
            </w:pPr>
            <w:r w:rsidRPr="00B138F3">
              <w:rPr>
                <w:rFonts w:ascii="GHEA Grapalat" w:hAnsi="GHEA Grapalat"/>
              </w:rPr>
              <w:t>/____________________/</w:t>
            </w:r>
          </w:p>
          <w:p w:rsidR="009A0E9D" w:rsidRPr="00B138F3" w:rsidRDefault="009A0E9D" w:rsidP="009A0E9D">
            <w:pPr>
              <w:widowControl w:val="0"/>
              <w:spacing w:after="160"/>
              <w:jc w:val="right"/>
              <w:rPr>
                <w:rFonts w:ascii="GHEA Grapalat" w:hAnsi="GHEA Grapalat" w:cs="Tahoma"/>
              </w:rPr>
            </w:pPr>
          </w:p>
          <w:p w:rsidR="009A0E9D" w:rsidRPr="00B138F3" w:rsidRDefault="009A0E9D" w:rsidP="009A0E9D">
            <w:pPr>
              <w:widowControl w:val="0"/>
              <w:spacing w:after="160"/>
              <w:jc w:val="right"/>
              <w:rPr>
                <w:rFonts w:ascii="GHEA Grapalat" w:hAnsi="GHEA Grapalat" w:cs="Sylfaen"/>
              </w:rPr>
            </w:pPr>
            <w:r w:rsidRPr="00B138F3">
              <w:rPr>
                <w:rFonts w:ascii="GHEA Grapalat" w:hAnsi="GHEA Grapalat"/>
              </w:rPr>
              <w:t>/____________________/</w:t>
            </w:r>
          </w:p>
          <w:p w:rsidR="009A0E9D" w:rsidRPr="00B138F3" w:rsidRDefault="009A0E9D" w:rsidP="009A0E9D">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9A0E9D" w:rsidRPr="00B138F3" w:rsidTr="009A0E9D">
        <w:trPr>
          <w:trHeight w:val="2194"/>
        </w:trPr>
        <w:tc>
          <w:tcPr>
            <w:tcW w:w="5616" w:type="dxa"/>
            <w:tcBorders>
              <w:top w:val="single" w:sz="4" w:space="0" w:color="auto"/>
              <w:left w:val="single" w:sz="4" w:space="0" w:color="auto"/>
              <w:right w:val="single" w:sz="4" w:space="0" w:color="auto"/>
            </w:tcBorders>
            <w:noWrap/>
            <w:vAlign w:val="bottom"/>
          </w:tcPr>
          <w:p w:rsidR="009A0E9D" w:rsidRPr="00B138F3" w:rsidRDefault="009A0E9D" w:rsidP="009A0E9D">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9A0E9D" w:rsidRPr="00B138F3" w:rsidRDefault="009A0E9D" w:rsidP="009A0E9D">
            <w:pPr>
              <w:widowControl w:val="0"/>
              <w:spacing w:after="160"/>
              <w:rPr>
                <w:rFonts w:ascii="GHEA Grapalat" w:hAnsi="GHEA Grapalat"/>
              </w:rPr>
            </w:pPr>
          </w:p>
          <w:p w:rsidR="009A0E9D" w:rsidRPr="00B138F3" w:rsidRDefault="009A0E9D" w:rsidP="009A0E9D">
            <w:pPr>
              <w:widowControl w:val="0"/>
              <w:jc w:val="right"/>
              <w:rPr>
                <w:rFonts w:ascii="GHEA Grapalat" w:hAnsi="GHEA Grapalat" w:cs="Tahoma"/>
              </w:rPr>
            </w:pPr>
            <w:r w:rsidRPr="00B138F3">
              <w:rPr>
                <w:rFonts w:ascii="GHEA Grapalat" w:hAnsi="GHEA Grapalat"/>
              </w:rPr>
              <w:t>/____________________/</w:t>
            </w:r>
          </w:p>
          <w:p w:rsidR="009A0E9D" w:rsidRPr="00B138F3" w:rsidRDefault="009A0E9D" w:rsidP="009A0E9D">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9A0E9D" w:rsidRPr="00B138F3" w:rsidRDefault="009A0E9D" w:rsidP="009A0E9D">
            <w:pPr>
              <w:widowControl w:val="0"/>
              <w:spacing w:after="160"/>
              <w:rPr>
                <w:rFonts w:ascii="GHEA Grapalat" w:hAnsi="GHEA Grapalat" w:cs="Tahoma"/>
              </w:rPr>
            </w:pPr>
          </w:p>
          <w:p w:rsidR="009A0E9D" w:rsidRPr="00B138F3" w:rsidRDefault="009A0E9D" w:rsidP="009A0E9D">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9A0E9D" w:rsidRPr="00B138F3" w:rsidRDefault="009A0E9D" w:rsidP="009A0E9D">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9A0E9D" w:rsidRPr="00B138F3" w:rsidRDefault="009A0E9D" w:rsidP="009A0E9D">
            <w:pPr>
              <w:widowControl w:val="0"/>
              <w:spacing w:after="160"/>
              <w:rPr>
                <w:rFonts w:ascii="GHEA Grapalat" w:hAnsi="GHEA Grapalat" w:cs="Tahoma"/>
              </w:rPr>
            </w:pPr>
          </w:p>
          <w:p w:rsidR="009A0E9D" w:rsidRPr="00B138F3" w:rsidRDefault="009A0E9D" w:rsidP="009A0E9D">
            <w:pPr>
              <w:widowControl w:val="0"/>
              <w:jc w:val="right"/>
              <w:rPr>
                <w:rFonts w:ascii="GHEA Grapalat" w:hAnsi="GHEA Grapalat" w:cs="Tahoma"/>
              </w:rPr>
            </w:pPr>
            <w:r w:rsidRPr="00B138F3">
              <w:rPr>
                <w:rFonts w:ascii="GHEA Grapalat" w:hAnsi="GHEA Grapalat"/>
              </w:rPr>
              <w:t>/____________________/</w:t>
            </w:r>
          </w:p>
          <w:p w:rsidR="009A0E9D" w:rsidRPr="00B138F3" w:rsidRDefault="009A0E9D" w:rsidP="009A0E9D">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9A0E9D" w:rsidRPr="00B138F3" w:rsidRDefault="009A0E9D" w:rsidP="009A0E9D">
            <w:pPr>
              <w:widowControl w:val="0"/>
              <w:spacing w:after="160"/>
              <w:rPr>
                <w:rFonts w:ascii="GHEA Grapalat" w:hAnsi="GHEA Grapalat" w:cs="Arial"/>
              </w:rPr>
            </w:pPr>
          </w:p>
        </w:tc>
      </w:tr>
      <w:tr w:rsidR="009A0E9D" w:rsidRPr="00B138F3" w:rsidTr="009A0E9D">
        <w:trPr>
          <w:trHeight w:val="2194"/>
        </w:trPr>
        <w:tc>
          <w:tcPr>
            <w:tcW w:w="5616" w:type="dxa"/>
            <w:tcBorders>
              <w:top w:val="nil"/>
              <w:left w:val="single" w:sz="4" w:space="0" w:color="auto"/>
              <w:bottom w:val="single" w:sz="4" w:space="0" w:color="auto"/>
              <w:right w:val="single" w:sz="4" w:space="0" w:color="auto"/>
            </w:tcBorders>
            <w:noWrap/>
            <w:vAlign w:val="bottom"/>
          </w:tcPr>
          <w:p w:rsidR="009A0E9D" w:rsidRPr="00B138F3" w:rsidRDefault="009A0E9D" w:rsidP="009A0E9D">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9A0E9D" w:rsidRPr="00B138F3" w:rsidRDefault="009A0E9D" w:rsidP="009A0E9D">
            <w:pPr>
              <w:widowControl w:val="0"/>
              <w:spacing w:after="160"/>
              <w:rPr>
                <w:rFonts w:ascii="GHEA Grapalat" w:hAnsi="GHEA Grapalat" w:cs="Sylfaen"/>
              </w:rPr>
            </w:pPr>
          </w:p>
          <w:p w:rsidR="009A0E9D" w:rsidRPr="00B138F3" w:rsidRDefault="009A0E9D" w:rsidP="009A0E9D">
            <w:pPr>
              <w:widowControl w:val="0"/>
              <w:spacing w:after="160"/>
              <w:ind w:right="155"/>
              <w:jc w:val="right"/>
              <w:rPr>
                <w:rFonts w:ascii="GHEA Grapalat" w:hAnsi="GHEA Grapalat" w:cs="Sylfaen"/>
                <w:lang w:val="en-US"/>
              </w:rPr>
            </w:pPr>
            <w:r w:rsidRPr="00B138F3">
              <w:rPr>
                <w:rFonts w:ascii="GHEA Grapalat" w:hAnsi="GHEA Grapalat"/>
              </w:rPr>
              <w:t>24.в"___" ___ 2</w:t>
            </w:r>
            <w:r>
              <w:rPr>
                <w:rFonts w:ascii="GHEA Grapalat" w:hAnsi="GHEA Grapalat"/>
              </w:rPr>
              <w:t>1</w:t>
            </w:r>
            <w:r w:rsidRPr="00B138F3">
              <w:rPr>
                <w:rFonts w:ascii="GHEA Grapalat" w:hAnsi="GHEA Grapalat"/>
              </w:rPr>
              <w:t xml:space="preserve">___ г. </w:t>
            </w:r>
          </w:p>
        </w:tc>
        <w:tc>
          <w:tcPr>
            <w:tcW w:w="5364" w:type="dxa"/>
            <w:tcBorders>
              <w:top w:val="nil"/>
              <w:left w:val="nil"/>
              <w:bottom w:val="single" w:sz="4" w:space="0" w:color="auto"/>
              <w:right w:val="single" w:sz="4" w:space="0" w:color="auto"/>
            </w:tcBorders>
            <w:noWrap/>
            <w:vAlign w:val="bottom"/>
          </w:tcPr>
          <w:p w:rsidR="009A0E9D" w:rsidRPr="00B138F3" w:rsidRDefault="009A0E9D" w:rsidP="009A0E9D">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9A0E9D" w:rsidRPr="00B138F3" w:rsidRDefault="009A0E9D" w:rsidP="009A0E9D">
            <w:pPr>
              <w:widowControl w:val="0"/>
              <w:spacing w:after="160"/>
              <w:rPr>
                <w:rFonts w:ascii="GHEA Grapalat" w:hAnsi="GHEA Grapalat"/>
              </w:rPr>
            </w:pPr>
          </w:p>
          <w:p w:rsidR="009A0E9D" w:rsidRPr="00B138F3" w:rsidRDefault="009A0E9D" w:rsidP="009A0E9D">
            <w:pPr>
              <w:widowControl w:val="0"/>
              <w:spacing w:after="160"/>
              <w:jc w:val="right"/>
              <w:rPr>
                <w:rFonts w:ascii="GHEA Grapalat" w:hAnsi="GHEA Grapalat" w:cs="Sylfaen"/>
              </w:rPr>
            </w:pPr>
            <w:r w:rsidRPr="00B138F3">
              <w:rPr>
                <w:rFonts w:ascii="GHEA Grapalat" w:hAnsi="GHEA Grapalat"/>
              </w:rPr>
              <w:t>23.в Дата исполнения: "___" ___ 2</w:t>
            </w:r>
            <w:r>
              <w:rPr>
                <w:rFonts w:ascii="GHEA Grapalat" w:hAnsi="GHEA Grapalat"/>
              </w:rPr>
              <w:t>1</w:t>
            </w:r>
            <w:r w:rsidRPr="00B138F3">
              <w:rPr>
                <w:rFonts w:ascii="GHEA Grapalat" w:hAnsi="GHEA Grapalat"/>
              </w:rPr>
              <w:t>___г.</w:t>
            </w:r>
          </w:p>
        </w:tc>
      </w:tr>
    </w:tbl>
    <w:p w:rsidR="009A0E9D" w:rsidRDefault="009A0E9D" w:rsidP="00C3421C">
      <w:pPr>
        <w:widowControl w:val="0"/>
        <w:spacing w:after="160"/>
        <w:ind w:left="567" w:right="565"/>
        <w:jc w:val="center"/>
        <w:rPr>
          <w:rFonts w:ascii="GHEA Grapalat" w:hAnsi="GHEA Grapalat"/>
          <w:b/>
        </w:rPr>
      </w:pPr>
    </w:p>
    <w:p w:rsidR="009A0E9D" w:rsidRDefault="009A0E9D" w:rsidP="00C3421C">
      <w:pPr>
        <w:widowControl w:val="0"/>
        <w:spacing w:after="160"/>
        <w:ind w:left="567" w:right="565"/>
        <w:jc w:val="center"/>
        <w:rPr>
          <w:rFonts w:ascii="GHEA Grapalat" w:hAnsi="GHEA Grapalat"/>
          <w:b/>
        </w:rPr>
      </w:pPr>
    </w:p>
    <w:p w:rsidR="009A0E9D" w:rsidRDefault="009A0E9D" w:rsidP="00C3421C">
      <w:pPr>
        <w:widowControl w:val="0"/>
        <w:spacing w:after="160"/>
        <w:ind w:left="567" w:right="565"/>
        <w:jc w:val="center"/>
        <w:rPr>
          <w:rFonts w:ascii="GHEA Grapalat" w:hAnsi="GHEA Grapalat"/>
          <w:b/>
        </w:rPr>
      </w:pPr>
    </w:p>
    <w:p w:rsidR="009A0E9D" w:rsidRDefault="009A0E9D" w:rsidP="00C3421C">
      <w:pPr>
        <w:widowControl w:val="0"/>
        <w:spacing w:after="160"/>
        <w:ind w:left="567" w:right="565"/>
        <w:jc w:val="center"/>
        <w:rPr>
          <w:rFonts w:ascii="GHEA Grapalat" w:hAnsi="GHEA Grapalat"/>
          <w:b/>
        </w:rPr>
      </w:pPr>
    </w:p>
    <w:p w:rsidR="009A0E9D" w:rsidRDefault="009A0E9D" w:rsidP="00C3421C">
      <w:pPr>
        <w:widowControl w:val="0"/>
        <w:spacing w:after="160"/>
        <w:ind w:left="567" w:right="565"/>
        <w:jc w:val="center"/>
        <w:rPr>
          <w:rFonts w:ascii="GHEA Grapalat" w:hAnsi="GHEA Grapalat"/>
          <w:b/>
        </w:rPr>
      </w:pPr>
    </w:p>
    <w:p w:rsidR="009A0E9D" w:rsidRDefault="009A0E9D" w:rsidP="00C3421C">
      <w:pPr>
        <w:widowControl w:val="0"/>
        <w:spacing w:after="160"/>
        <w:ind w:left="567" w:right="565"/>
        <w:jc w:val="center"/>
        <w:rPr>
          <w:rFonts w:ascii="GHEA Grapalat" w:hAnsi="GHEA Grapalat"/>
          <w:b/>
        </w:rPr>
      </w:pPr>
    </w:p>
    <w:p w:rsidR="009A0E9D" w:rsidRDefault="009A0E9D" w:rsidP="00C3421C">
      <w:pPr>
        <w:widowControl w:val="0"/>
        <w:spacing w:after="160"/>
        <w:ind w:left="567" w:right="565"/>
        <w:jc w:val="center"/>
        <w:rPr>
          <w:rFonts w:ascii="GHEA Grapalat" w:hAnsi="GHEA Grapalat"/>
          <w:b/>
        </w:rPr>
      </w:pPr>
    </w:p>
    <w:p w:rsidR="009A0E9D" w:rsidRDefault="009A0E9D" w:rsidP="00C3421C">
      <w:pPr>
        <w:widowControl w:val="0"/>
        <w:spacing w:after="160"/>
        <w:ind w:left="567" w:right="565"/>
        <w:jc w:val="center"/>
        <w:rPr>
          <w:rFonts w:ascii="GHEA Grapalat" w:hAnsi="GHEA Grapalat"/>
          <w:b/>
        </w:rPr>
      </w:pPr>
    </w:p>
    <w:p w:rsidR="009A0E9D" w:rsidRDefault="009A0E9D" w:rsidP="00C3421C">
      <w:pPr>
        <w:widowControl w:val="0"/>
        <w:spacing w:after="160"/>
        <w:ind w:left="567" w:right="565"/>
        <w:jc w:val="center"/>
        <w:rPr>
          <w:rFonts w:ascii="GHEA Grapalat" w:hAnsi="GHEA Grapalat"/>
          <w:b/>
        </w:rPr>
      </w:pPr>
    </w:p>
    <w:p w:rsidR="009A0E9D" w:rsidRDefault="009A0E9D" w:rsidP="00C3421C">
      <w:pPr>
        <w:widowControl w:val="0"/>
        <w:spacing w:after="160"/>
        <w:ind w:left="567" w:right="565"/>
        <w:jc w:val="center"/>
        <w:rPr>
          <w:rFonts w:ascii="GHEA Grapalat" w:hAnsi="GHEA Grapalat"/>
          <w:b/>
        </w:rPr>
      </w:pPr>
    </w:p>
    <w:p w:rsidR="009A0E9D" w:rsidRDefault="009A0E9D" w:rsidP="00C3421C">
      <w:pPr>
        <w:widowControl w:val="0"/>
        <w:spacing w:after="160"/>
        <w:ind w:left="567" w:right="565"/>
        <w:jc w:val="center"/>
        <w:rPr>
          <w:rFonts w:ascii="GHEA Grapalat" w:hAnsi="GHEA Grapalat"/>
          <w:b/>
        </w:rPr>
      </w:pPr>
    </w:p>
    <w:p w:rsidR="009A0E9D" w:rsidRDefault="009A0E9D" w:rsidP="00C3421C">
      <w:pPr>
        <w:widowControl w:val="0"/>
        <w:spacing w:after="160"/>
        <w:ind w:left="567" w:right="565"/>
        <w:jc w:val="center"/>
        <w:rPr>
          <w:rFonts w:ascii="GHEA Grapalat" w:hAnsi="GHEA Grapalat"/>
          <w:b/>
        </w:rPr>
      </w:pPr>
    </w:p>
    <w:p w:rsidR="009A0E9D" w:rsidRDefault="009A0E9D" w:rsidP="00C3421C">
      <w:pPr>
        <w:widowControl w:val="0"/>
        <w:spacing w:after="160"/>
        <w:ind w:left="567" w:right="565"/>
        <w:jc w:val="center"/>
        <w:rPr>
          <w:rFonts w:ascii="GHEA Grapalat" w:hAnsi="GHEA Grapalat"/>
          <w:b/>
        </w:rPr>
      </w:pPr>
    </w:p>
    <w:p w:rsidR="009A0E9D" w:rsidRDefault="009A0E9D" w:rsidP="00C3421C">
      <w:pPr>
        <w:widowControl w:val="0"/>
        <w:spacing w:after="160"/>
        <w:ind w:left="567" w:right="565"/>
        <w:jc w:val="center"/>
        <w:rPr>
          <w:rFonts w:ascii="GHEA Grapalat" w:hAnsi="GHEA Grapalat"/>
          <w:b/>
        </w:rPr>
      </w:pPr>
    </w:p>
    <w:p w:rsidR="009A0E9D" w:rsidRDefault="009A0E9D" w:rsidP="00C3421C">
      <w:pPr>
        <w:widowControl w:val="0"/>
        <w:spacing w:after="160"/>
        <w:ind w:left="567" w:right="565"/>
        <w:jc w:val="center"/>
        <w:rPr>
          <w:rFonts w:ascii="GHEA Grapalat" w:hAnsi="GHEA Grapalat"/>
          <w:b/>
        </w:rPr>
      </w:pPr>
    </w:p>
    <w:p w:rsidR="009A0E9D" w:rsidRDefault="009A0E9D" w:rsidP="00C3421C">
      <w:pPr>
        <w:widowControl w:val="0"/>
        <w:spacing w:after="160"/>
        <w:ind w:left="567" w:right="565"/>
        <w:jc w:val="center"/>
        <w:rPr>
          <w:rFonts w:ascii="GHEA Grapalat" w:hAnsi="GHEA Grapalat"/>
          <w:b/>
        </w:rPr>
      </w:pPr>
    </w:p>
    <w:p w:rsidR="009A0E9D" w:rsidRDefault="009A0E9D" w:rsidP="00C3421C">
      <w:pPr>
        <w:widowControl w:val="0"/>
        <w:spacing w:after="160"/>
        <w:ind w:left="567" w:right="565"/>
        <w:jc w:val="center"/>
        <w:rPr>
          <w:rFonts w:ascii="GHEA Grapalat" w:hAnsi="GHEA Grapalat"/>
          <w:b/>
        </w:rPr>
      </w:pPr>
    </w:p>
    <w:p w:rsidR="009A0E9D" w:rsidRDefault="009A0E9D" w:rsidP="00C3421C">
      <w:pPr>
        <w:widowControl w:val="0"/>
        <w:spacing w:after="160"/>
        <w:ind w:left="567" w:right="565"/>
        <w:jc w:val="center"/>
        <w:rPr>
          <w:rFonts w:ascii="GHEA Grapalat" w:hAnsi="GHEA Grapalat"/>
          <w:b/>
        </w:rPr>
      </w:pPr>
    </w:p>
    <w:p w:rsidR="009A0E9D" w:rsidRDefault="009A0E9D" w:rsidP="00C3421C">
      <w:pPr>
        <w:widowControl w:val="0"/>
        <w:spacing w:after="160"/>
        <w:ind w:left="567" w:right="565"/>
        <w:jc w:val="center"/>
        <w:rPr>
          <w:rFonts w:ascii="GHEA Grapalat" w:hAnsi="GHEA Grapalat"/>
          <w:b/>
        </w:rPr>
      </w:pP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331AD" w:rsidRPr="002A4554" w:rsidRDefault="00F331AD"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822D0" w:rsidRDefault="008822D0">
      <w:pPr>
        <w:rPr>
          <w:rFonts w:ascii="GHEA Grapalat" w:hAnsi="GHEA Grapalat"/>
          <w: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0A214C" w:rsidRPr="00B138F3" w:rsidRDefault="00687A10" w:rsidP="000A214C">
      <w:pPr>
        <w:widowControl w:val="0"/>
        <w:spacing w:after="160"/>
        <w:jc w:val="right"/>
        <w:rPr>
          <w:rFonts w:ascii="GHEA Grapalat" w:hAnsi="GHEA Grapalat" w:cs="GHEA Grapalat"/>
          <w:i/>
        </w:rPr>
      </w:pPr>
      <w:r w:rsidRPr="00B138F3">
        <w:rPr>
          <w:rFonts w:ascii="GHEA Grapalat" w:hAnsi="GHEA Grapalat"/>
          <w:b/>
        </w:rPr>
        <w:t xml:space="preserve">к Приглашению на </w:t>
      </w:r>
      <w:r>
        <w:rPr>
          <w:rFonts w:ascii="GHEA Grapalat" w:hAnsi="GHEA Grapalat"/>
          <w:b/>
        </w:rPr>
        <w:t>запрос котировок</w:t>
      </w:r>
      <w:r w:rsidRPr="00B138F3">
        <w:rPr>
          <w:rFonts w:ascii="GHEA Grapalat" w:hAnsi="GHEA Grapalat" w:cs="Arial"/>
          <w:b/>
        </w:rPr>
        <w:br/>
      </w:r>
      <w:r w:rsidRPr="00B138F3">
        <w:rPr>
          <w:rFonts w:ascii="GHEA Grapalat" w:hAnsi="GHEA Grapalat"/>
          <w:b/>
        </w:rPr>
        <w:t xml:space="preserve">под кодом </w:t>
      </w:r>
      <w:r w:rsidRPr="00AD6EF3">
        <w:rPr>
          <w:rFonts w:ascii="GHEA Grapalat" w:hAnsi="GHEA Grapalat"/>
          <w:b/>
          <w:i/>
        </w:rPr>
        <w:t>«</w:t>
      </w:r>
      <w:proofErr w:type="spellStart"/>
      <w:r>
        <w:rPr>
          <w:rFonts w:ascii="GHEA Grapalat" w:hAnsi="GHEA Grapalat"/>
          <w:b/>
          <w:i/>
          <w:lang w:val="en-GB"/>
        </w:rPr>
        <w:t>GHAShDzB</w:t>
      </w:r>
      <w:proofErr w:type="spellEnd"/>
      <w:r w:rsidRPr="00B06D9F">
        <w:rPr>
          <w:rFonts w:ascii="GHEA Grapalat" w:hAnsi="GHEA Grapalat"/>
          <w:b/>
          <w:i/>
        </w:rPr>
        <w:t>-</w:t>
      </w:r>
      <w:r>
        <w:rPr>
          <w:rFonts w:ascii="GHEA Grapalat" w:hAnsi="GHEA Grapalat"/>
          <w:b/>
          <w:i/>
          <w:lang w:val="en-GB"/>
        </w:rPr>
        <w:t>HVKAK</w:t>
      </w:r>
      <w:r w:rsidRPr="00B06D9F">
        <w:rPr>
          <w:rFonts w:ascii="GHEA Grapalat" w:hAnsi="GHEA Grapalat"/>
          <w:b/>
          <w:i/>
        </w:rPr>
        <w:t>-2021-</w:t>
      </w:r>
      <w:r w:rsidR="009E5A23">
        <w:rPr>
          <w:rFonts w:ascii="GHEA Grapalat" w:hAnsi="GHEA Grapalat"/>
          <w:b/>
          <w:i/>
        </w:rPr>
        <w:t>99</w:t>
      </w:r>
      <w:r w:rsidR="000A214C" w:rsidRPr="00B138F3">
        <w:rPr>
          <w:rStyle w:val="FootnoteReference"/>
          <w:rFonts w:ascii="GHEA Grapalat" w:hAnsi="GHEA Grapalat"/>
          <w:i/>
        </w:rPr>
        <w:footnoteReference w:customMarkFollows="1" w:id="5"/>
        <w:t>*</w:t>
      </w:r>
    </w:p>
    <w:p w:rsidR="00AF4211" w:rsidRPr="002A4554"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3D2146">
        <w:tc>
          <w:tcPr>
            <w:tcW w:w="4786" w:type="dxa"/>
          </w:tcPr>
          <w:p w:rsidR="000A214C" w:rsidRPr="00B138F3" w:rsidRDefault="000A214C" w:rsidP="003D214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B21754">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w:t>
            </w:r>
            <w:r w:rsidR="00B21754">
              <w:rPr>
                <w:rFonts w:ascii="GHEA Grapalat" w:hAnsi="GHEA Grapalat"/>
              </w:rPr>
              <w:t>1</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6"/>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F70E7A" w:rsidRPr="000940DC" w:rsidRDefault="000A214C" w:rsidP="00F70E7A">
      <w:pPr>
        <w:widowControl w:val="0"/>
        <w:tabs>
          <w:tab w:val="left" w:pos="567"/>
        </w:tabs>
        <w:jc w:val="both"/>
        <w:rPr>
          <w:rFonts w:ascii="GHEA Grapalat" w:hAnsi="GHEA Grapalat" w:cs="GHEA Grapalat"/>
          <w:spacing w:val="-6"/>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F70E7A" w:rsidRPr="002508E7">
        <w:rPr>
          <w:rFonts w:ascii="GHEA Grapalat" w:hAnsi="GHEA Grapalat"/>
          <w:b/>
          <w:i/>
        </w:rPr>
        <w:t>ГНО «Национальны</w:t>
      </w:r>
      <w:r w:rsidR="00F70E7A">
        <w:rPr>
          <w:rFonts w:ascii="GHEA Grapalat" w:hAnsi="GHEA Grapalat"/>
          <w:b/>
          <w:i/>
        </w:rPr>
        <w:t xml:space="preserve">м центром </w:t>
      </w:r>
      <w:r w:rsidR="00F70E7A" w:rsidRPr="002508E7">
        <w:rPr>
          <w:rFonts w:ascii="GHEA Grapalat" w:hAnsi="GHEA Grapalat"/>
          <w:b/>
          <w:i/>
        </w:rPr>
        <w:t>по контролю и профилактике заболеваний» МЗ РА</w:t>
      </w:r>
      <w:r w:rsidR="00F70E7A">
        <w:rPr>
          <w:rFonts w:ascii="GHEA Grapalat" w:hAnsi="GHEA Grapalat"/>
        </w:rPr>
        <w:t xml:space="preserve"> </w:t>
      </w:r>
      <w:r w:rsidR="00F70E7A" w:rsidRPr="00B138F3">
        <w:rPr>
          <w:rFonts w:ascii="GHEA Grapalat" w:hAnsi="GHEA Grapalat"/>
          <w:spacing w:val="-6"/>
          <w:sz w:val="22"/>
          <w:szCs w:val="22"/>
        </w:rPr>
        <w:t xml:space="preserve">(далее — Заказчик) </w:t>
      </w:r>
      <w:r w:rsidR="00F70E7A" w:rsidRPr="00B138F3">
        <w:rPr>
          <w:rFonts w:ascii="GHEA Grapalat" w:hAnsi="GHEA Grapalat"/>
          <w:sz w:val="22"/>
          <w:szCs w:val="22"/>
        </w:rPr>
        <w:t xml:space="preserve">процедуре закупок под кодом </w:t>
      </w:r>
      <w:r w:rsidR="00F70E7A" w:rsidRPr="005E4F96">
        <w:rPr>
          <w:rFonts w:ascii="GHEA Grapalat" w:hAnsi="GHEA Grapalat"/>
          <w:b/>
          <w:i/>
        </w:rPr>
        <w:t>«GHAShDzB-HVKAK-</w:t>
      </w:r>
      <w:r w:rsidR="00B21754" w:rsidRPr="005E4F96">
        <w:rPr>
          <w:rFonts w:ascii="GHEA Grapalat" w:hAnsi="GHEA Grapalat"/>
          <w:b/>
          <w:i/>
        </w:rPr>
        <w:t>202</w:t>
      </w:r>
      <w:r w:rsidR="00B21754">
        <w:rPr>
          <w:rFonts w:ascii="GHEA Grapalat" w:hAnsi="GHEA Grapalat"/>
          <w:b/>
          <w:i/>
        </w:rPr>
        <w:t>1</w:t>
      </w:r>
      <w:r w:rsidR="00B21754" w:rsidRPr="005E4F96">
        <w:rPr>
          <w:rFonts w:ascii="GHEA Grapalat" w:hAnsi="GHEA Grapalat"/>
          <w:b/>
          <w:i/>
        </w:rPr>
        <w:t>-</w:t>
      </w:r>
      <w:r w:rsidR="009E5A23">
        <w:rPr>
          <w:rFonts w:ascii="GHEA Grapalat" w:hAnsi="GHEA Grapalat"/>
          <w:b/>
          <w:i/>
        </w:rPr>
        <w:t>99</w:t>
      </w:r>
      <w:r w:rsidR="00F70E7A" w:rsidRPr="00B138F3">
        <w:rPr>
          <w:rFonts w:ascii="GHEA Grapalat" w:hAnsi="GHEA Grapalat"/>
          <w:sz w:val="22"/>
          <w:szCs w:val="22"/>
        </w:rPr>
        <w:t>.</w:t>
      </w:r>
    </w:p>
    <w:p w:rsidR="000A214C" w:rsidRPr="00B138F3" w:rsidRDefault="000A214C" w:rsidP="00F70E7A">
      <w:pPr>
        <w:widowControl w:val="0"/>
        <w:tabs>
          <w:tab w:val="left" w:pos="567"/>
        </w:tabs>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6672BA"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6672BA"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6672BA" w:rsidRPr="006672BA">
        <w:rPr>
          <w:rFonts w:ascii="GHEA Grapalat" w:hAnsi="GHEA Grapalat"/>
        </w:rPr>
        <w:t>К</w:t>
      </w:r>
      <w:r w:rsidR="006672BA" w:rsidRPr="00CF4C91">
        <w:rPr>
          <w:rFonts w:ascii="GHEA Grapalat" w:hAnsi="GHEA Grapalat"/>
        </w:rPr>
        <w:t>омпанией по заключаемому договору обязательств, включительно</w:t>
      </w:r>
      <w:r w:rsidR="006672BA" w:rsidRPr="006672BA">
        <w:rPr>
          <w:rFonts w:ascii="GHEA Grapalat" w:hAnsi="GHEA Grapalat"/>
        </w:rPr>
        <w:t>.</w:t>
      </w:r>
    </w:p>
    <w:p w:rsidR="00F331AD" w:rsidRPr="002A4554" w:rsidRDefault="000A214C" w:rsidP="00F331AD">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F331AD" w:rsidRPr="00B138F3"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 xml:space="preserve">Заказчик подтверждает, что Компания допустила нарушение </w:t>
      </w:r>
      <w:r w:rsidRPr="00B138F3">
        <w:rPr>
          <w:rFonts w:ascii="GHEA Grapalat" w:hAnsi="GHEA Grapalat"/>
        </w:rPr>
        <w:lastRenderedPageBreak/>
        <w:t>договорных обязательств, а</w:t>
      </w:r>
    </w:p>
    <w:p w:rsidR="00F331AD" w:rsidRPr="00B138F3" w:rsidDel="00A13215"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331AD" w:rsidRPr="00B138F3" w:rsidRDefault="00F331AD" w:rsidP="00F331A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21754" w:rsidRPr="00B138F3" w:rsidRDefault="00BE2572" w:rsidP="00BE2572">
      <w:pPr>
        <w:rPr>
          <w:rFonts w:ascii="GHEA Grapalat" w:hAnsi="GHEA Grapalat" w:cs="Sylfaen"/>
        </w:rPr>
      </w:pPr>
      <w:r w:rsidRPr="00B138F3">
        <w:rPr>
          <w:rFonts w:ascii="GHEA Grapalat" w:hAnsi="GHEA Grapalat" w:cs="Sylfaen"/>
        </w:rPr>
        <w:br w:type="page"/>
      </w:r>
    </w:p>
    <w:tbl>
      <w:tblPr>
        <w:tblpPr w:leftFromText="180" w:rightFromText="180" w:vertAnchor="page" w:horzAnchor="margin" w:tblpXSpec="center" w:tblpY="1754"/>
        <w:tblW w:w="10980" w:type="dxa"/>
        <w:tblLook w:val="0000"/>
      </w:tblPr>
      <w:tblGrid>
        <w:gridCol w:w="5616"/>
        <w:gridCol w:w="5364"/>
      </w:tblGrid>
      <w:tr w:rsidR="00B21754" w:rsidRPr="00B138F3" w:rsidTr="0007645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21754" w:rsidRPr="00B138F3" w:rsidRDefault="00B21754" w:rsidP="00076453">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21754" w:rsidRPr="00B138F3" w:rsidTr="0007645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21754" w:rsidRPr="00B138F3" w:rsidRDefault="00B21754" w:rsidP="00076453">
            <w:pPr>
              <w:widowControl w:val="0"/>
              <w:tabs>
                <w:tab w:val="left" w:pos="855"/>
              </w:tabs>
              <w:spacing w:after="160"/>
              <w:rPr>
                <w:rFonts w:ascii="GHEA Grapalat" w:hAnsi="GHEA Grapalat" w:cs="Sylfaen"/>
              </w:rPr>
            </w:pPr>
            <w:r>
              <w:rPr>
                <w:rFonts w:ascii="GHEA Grapalat" w:hAnsi="GHEA Grapalat"/>
              </w:rPr>
              <w:t xml:space="preserve">     </w:t>
            </w:r>
            <w:r w:rsidRPr="00B138F3">
              <w:rPr>
                <w:rFonts w:ascii="GHEA Grapalat" w:hAnsi="GHEA Grapalat"/>
              </w:rPr>
              <w:t>2.</w:t>
            </w:r>
            <w:r w:rsidRPr="00B138F3">
              <w:rPr>
                <w:rFonts w:ascii="GHEA Grapalat" w:hAnsi="GHEA Grapalat"/>
              </w:rPr>
              <w:tab/>
              <w:t xml:space="preserve">Номер </w:t>
            </w:r>
          </w:p>
        </w:tc>
      </w:tr>
      <w:tr w:rsidR="00B21754" w:rsidRPr="00B138F3" w:rsidTr="0007645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21754" w:rsidRPr="00B138F3" w:rsidRDefault="00B21754" w:rsidP="00B21754">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w:t>
            </w:r>
            <w:r>
              <w:rPr>
                <w:rFonts w:ascii="GHEA Grapalat" w:hAnsi="GHEA Grapalat"/>
              </w:rPr>
              <w:t>1</w:t>
            </w:r>
            <w:r w:rsidRPr="00B138F3">
              <w:rPr>
                <w:rFonts w:ascii="GHEA Grapalat" w:hAnsi="GHEA Grapalat"/>
              </w:rPr>
              <w:t>___г.</w:t>
            </w:r>
          </w:p>
        </w:tc>
      </w:tr>
      <w:tr w:rsidR="00B21754" w:rsidRPr="00B138F3" w:rsidTr="0007645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21754" w:rsidRPr="00B138F3" w:rsidRDefault="00B21754" w:rsidP="0007645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21754" w:rsidRPr="00B138F3" w:rsidTr="0007645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21754" w:rsidRPr="00B138F3" w:rsidRDefault="00B21754" w:rsidP="0007645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21754" w:rsidRPr="00B138F3" w:rsidTr="0007645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21754" w:rsidRPr="00B138F3" w:rsidRDefault="00B21754" w:rsidP="0007645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21754" w:rsidRPr="00B138F3" w:rsidTr="0007645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21754" w:rsidRPr="00B138F3" w:rsidRDefault="00B21754" w:rsidP="0007645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21754" w:rsidRPr="00B138F3" w:rsidTr="0007645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21754" w:rsidRPr="00B138F3" w:rsidRDefault="00B21754" w:rsidP="0007645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21754" w:rsidRPr="00B138F3" w:rsidTr="00076453">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B21754" w:rsidRPr="00B36468" w:rsidRDefault="00B21754" w:rsidP="00076453">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9.</w:t>
            </w:r>
            <w:r w:rsidRPr="00B36468">
              <w:rPr>
                <w:rFonts w:ascii="GHEA Grapalat" w:hAnsi="GHEA Grapalat"/>
                <w:sz w:val="20"/>
                <w:szCs w:val="20"/>
              </w:rPr>
              <w:tab/>
              <w:t>Наименование,</w:t>
            </w:r>
            <w:r>
              <w:rPr>
                <w:rFonts w:ascii="GHEA Grapalat" w:hAnsi="GHEA Grapalat"/>
                <w:sz w:val="20"/>
                <w:szCs w:val="20"/>
              </w:rPr>
              <w:t xml:space="preserve"> </w:t>
            </w:r>
            <w:r w:rsidRPr="00B36468">
              <w:rPr>
                <w:rFonts w:ascii="GHEA Grapalat" w:hAnsi="GHEA Grapalat"/>
                <w:sz w:val="20"/>
                <w:szCs w:val="20"/>
              </w:rPr>
              <w:t>или</w:t>
            </w:r>
            <w:r>
              <w:rPr>
                <w:rFonts w:ascii="GHEA Grapalat" w:hAnsi="GHEA Grapalat"/>
                <w:sz w:val="20"/>
                <w:szCs w:val="20"/>
              </w:rPr>
              <w:t xml:space="preserve"> </w:t>
            </w:r>
            <w:r w:rsidRPr="00B36468">
              <w:rPr>
                <w:rFonts w:ascii="GHEA Grapalat" w:hAnsi="GHEA Grapalat"/>
                <w:sz w:val="20"/>
                <w:szCs w:val="20"/>
              </w:rPr>
              <w:t>имя,</w:t>
            </w:r>
            <w:r>
              <w:rPr>
                <w:rFonts w:ascii="GHEA Grapalat" w:hAnsi="GHEA Grapalat"/>
                <w:sz w:val="20"/>
                <w:szCs w:val="20"/>
              </w:rPr>
              <w:t xml:space="preserve"> </w:t>
            </w:r>
            <w:r w:rsidRPr="00B36468">
              <w:rPr>
                <w:rFonts w:ascii="GHEA Grapalat" w:hAnsi="GHEA Grapalat"/>
                <w:sz w:val="20"/>
                <w:szCs w:val="20"/>
              </w:rPr>
              <w:t>фамилия</w:t>
            </w:r>
            <w:r>
              <w:rPr>
                <w:rFonts w:ascii="GHEA Grapalat" w:hAnsi="GHEA Grapalat"/>
                <w:sz w:val="20"/>
                <w:szCs w:val="20"/>
              </w:rPr>
              <w:t xml:space="preserve"> </w:t>
            </w:r>
            <w:r w:rsidRPr="00B36468">
              <w:rPr>
                <w:rFonts w:ascii="GHEA Grapalat" w:hAnsi="GHEA Grapalat"/>
                <w:sz w:val="20"/>
                <w:szCs w:val="20"/>
              </w:rPr>
              <w:t>бенефициара:</w:t>
            </w:r>
            <w:r w:rsidRPr="002508E7">
              <w:rPr>
                <w:rFonts w:ascii="GHEA Grapalat" w:hAnsi="GHEA Grapalat"/>
                <w:b/>
                <w:i/>
              </w:rPr>
              <w:t xml:space="preserve"> </w:t>
            </w:r>
            <w:r w:rsidRPr="002819BC">
              <w:rPr>
                <w:rFonts w:ascii="GHEA Grapalat" w:hAnsi="GHEA Grapalat"/>
                <w:b/>
                <w:sz w:val="20"/>
                <w:szCs w:val="20"/>
              </w:rPr>
              <w:t>ГНО «Национальный центр по контролю и профилактике заболеваний» МЗ РА</w:t>
            </w:r>
          </w:p>
        </w:tc>
      </w:tr>
      <w:tr w:rsidR="00B21754" w:rsidRPr="00B138F3" w:rsidTr="00076453">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B21754" w:rsidRPr="00B36468" w:rsidRDefault="00B21754" w:rsidP="00076453">
            <w:pPr>
              <w:widowControl w:val="0"/>
              <w:tabs>
                <w:tab w:val="left" w:pos="426"/>
              </w:tabs>
              <w:spacing w:after="120"/>
              <w:contextualSpacing/>
              <w:rPr>
                <w:rFonts w:ascii="GHEA Grapalat" w:hAnsi="GHEA Grapalat" w:cs="Sylfaen"/>
                <w:sz w:val="20"/>
                <w:szCs w:val="20"/>
              </w:rPr>
            </w:pPr>
            <w:r w:rsidRPr="00B36468">
              <w:rPr>
                <w:rFonts w:ascii="GHEA Grapalat" w:hAnsi="GHEA Grapalat"/>
                <w:sz w:val="20"/>
                <w:szCs w:val="20"/>
              </w:rPr>
              <w:t>10.</w:t>
            </w:r>
            <w:r>
              <w:rPr>
                <w:rFonts w:ascii="GHEA Grapalat" w:hAnsi="GHEA Grapalat"/>
                <w:sz w:val="20"/>
                <w:szCs w:val="20"/>
                <w:lang w:val="en-US"/>
              </w:rPr>
              <w:tab/>
            </w:r>
            <w:r w:rsidRPr="00B36468">
              <w:rPr>
                <w:rFonts w:ascii="GHEA Grapalat" w:hAnsi="GHEA Grapalat"/>
                <w:sz w:val="20"/>
                <w:szCs w:val="20"/>
              </w:rPr>
              <w:t>НЗОУ</w:t>
            </w:r>
            <w:r>
              <w:rPr>
                <w:rFonts w:ascii="GHEA Grapalat" w:hAnsi="GHEA Grapalat"/>
                <w:sz w:val="20"/>
                <w:szCs w:val="20"/>
              </w:rPr>
              <w:t xml:space="preserve"> </w:t>
            </w:r>
            <w:r w:rsidRPr="00B36468">
              <w:rPr>
                <w:rFonts w:ascii="GHEA Grapalat" w:hAnsi="GHEA Grapalat"/>
                <w:sz w:val="20"/>
                <w:szCs w:val="20"/>
              </w:rPr>
              <w:t>бенефициара</w:t>
            </w:r>
            <w:r>
              <w:rPr>
                <w:rFonts w:ascii="GHEA Grapalat" w:hAnsi="GHEA Grapalat"/>
                <w:sz w:val="20"/>
                <w:szCs w:val="20"/>
              </w:rPr>
              <w:t xml:space="preserve"> </w:t>
            </w:r>
            <w:r w:rsidRPr="00B36468">
              <w:rPr>
                <w:rFonts w:ascii="GHEA Grapalat" w:hAnsi="GHEA Grapalat"/>
                <w:sz w:val="20"/>
                <w:szCs w:val="20"/>
              </w:rPr>
              <w:t>(не</w:t>
            </w:r>
            <w:r>
              <w:rPr>
                <w:rFonts w:ascii="GHEA Grapalat" w:hAnsi="GHEA Grapalat"/>
                <w:sz w:val="20"/>
                <w:szCs w:val="20"/>
              </w:rPr>
              <w:t xml:space="preserve"> </w:t>
            </w:r>
            <w:r w:rsidRPr="00B36468">
              <w:rPr>
                <w:rFonts w:ascii="GHEA Grapalat" w:hAnsi="GHEA Grapalat"/>
                <w:sz w:val="20"/>
                <w:szCs w:val="20"/>
              </w:rPr>
              <w:t>заполняется)</w:t>
            </w:r>
          </w:p>
        </w:tc>
      </w:tr>
      <w:tr w:rsidR="00B21754" w:rsidRPr="00B138F3" w:rsidTr="00076453">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rsidR="00B21754" w:rsidRPr="00B36468" w:rsidRDefault="00B21754" w:rsidP="00076453">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11.</w:t>
            </w:r>
            <w:r w:rsidRPr="00B36468">
              <w:rPr>
                <w:rFonts w:ascii="GHEA Grapalat" w:hAnsi="GHEA Grapalat"/>
                <w:sz w:val="20"/>
                <w:szCs w:val="20"/>
              </w:rPr>
              <w:tab/>
              <w:t>УНН</w:t>
            </w:r>
            <w:r>
              <w:rPr>
                <w:rFonts w:ascii="GHEA Grapalat" w:hAnsi="GHEA Grapalat"/>
                <w:sz w:val="20"/>
                <w:szCs w:val="20"/>
              </w:rPr>
              <w:t xml:space="preserve"> </w:t>
            </w:r>
            <w:r w:rsidRPr="00B36468">
              <w:rPr>
                <w:rFonts w:ascii="GHEA Grapalat" w:hAnsi="GHEA Grapalat"/>
                <w:sz w:val="20"/>
                <w:szCs w:val="20"/>
              </w:rPr>
              <w:t>бенефициара:</w:t>
            </w:r>
            <w:r w:rsidRPr="001B2AFA">
              <w:rPr>
                <w:rFonts w:ascii="GHEA Grapalat" w:hAnsi="GHEA Grapalat" w:cs="Arial"/>
                <w:b/>
                <w:sz w:val="20"/>
                <w:szCs w:val="20"/>
              </w:rPr>
              <w:t xml:space="preserve"> 02625503</w:t>
            </w:r>
          </w:p>
        </w:tc>
      </w:tr>
      <w:tr w:rsidR="00B21754" w:rsidRPr="00B138F3" w:rsidTr="00076453">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rsidR="00B21754" w:rsidRPr="00B36468" w:rsidRDefault="00B21754" w:rsidP="00076453">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12.</w:t>
            </w:r>
            <w:r w:rsidRPr="00B36468">
              <w:rPr>
                <w:rFonts w:ascii="GHEA Grapalat" w:hAnsi="GHEA Grapalat"/>
                <w:sz w:val="20"/>
                <w:szCs w:val="20"/>
              </w:rPr>
              <w:tab/>
              <w:t>Обслуживающая</w:t>
            </w:r>
            <w:r>
              <w:rPr>
                <w:rFonts w:ascii="GHEA Grapalat" w:hAnsi="GHEA Grapalat"/>
                <w:sz w:val="20"/>
                <w:szCs w:val="20"/>
              </w:rPr>
              <w:t xml:space="preserve"> </w:t>
            </w:r>
            <w:r w:rsidRPr="00B36468">
              <w:rPr>
                <w:rFonts w:ascii="GHEA Grapalat" w:hAnsi="GHEA Grapalat"/>
                <w:sz w:val="20"/>
                <w:szCs w:val="20"/>
              </w:rPr>
              <w:t>бенефициара</w:t>
            </w:r>
            <w:r>
              <w:rPr>
                <w:rFonts w:ascii="GHEA Grapalat" w:hAnsi="GHEA Grapalat"/>
                <w:sz w:val="20"/>
                <w:szCs w:val="20"/>
              </w:rPr>
              <w:t xml:space="preserve"> </w:t>
            </w:r>
            <w:r w:rsidRPr="00B36468">
              <w:rPr>
                <w:rFonts w:ascii="GHEA Grapalat" w:hAnsi="GHEA Grapalat"/>
                <w:sz w:val="20"/>
                <w:szCs w:val="20"/>
              </w:rPr>
              <w:t>Финансовая</w:t>
            </w:r>
            <w:r>
              <w:rPr>
                <w:rFonts w:ascii="GHEA Grapalat" w:hAnsi="GHEA Grapalat"/>
                <w:sz w:val="20"/>
                <w:szCs w:val="20"/>
              </w:rPr>
              <w:t xml:space="preserve"> </w:t>
            </w:r>
            <w:r w:rsidRPr="00B36468">
              <w:rPr>
                <w:rFonts w:ascii="GHEA Grapalat" w:hAnsi="GHEA Grapalat"/>
                <w:sz w:val="20"/>
                <w:szCs w:val="20"/>
              </w:rPr>
              <w:t>организация</w:t>
            </w:r>
            <w:r>
              <w:rPr>
                <w:rFonts w:ascii="GHEA Grapalat" w:hAnsi="GHEA Grapalat"/>
                <w:sz w:val="20"/>
                <w:szCs w:val="20"/>
              </w:rPr>
              <w:t xml:space="preserve"> </w:t>
            </w:r>
            <w:r w:rsidRPr="00B36468">
              <w:rPr>
                <w:rFonts w:ascii="GHEA Grapalat" w:hAnsi="GHEA Grapalat"/>
                <w:sz w:val="20"/>
                <w:szCs w:val="20"/>
              </w:rPr>
              <w:t>(банк):</w:t>
            </w:r>
            <w:r>
              <w:rPr>
                <w:rFonts w:ascii="GHEA Grapalat" w:hAnsi="GHEA Grapalat"/>
                <w:sz w:val="20"/>
                <w:szCs w:val="20"/>
              </w:rPr>
              <w:t xml:space="preserve"> </w:t>
            </w:r>
            <w:r>
              <w:rPr>
                <w:rFonts w:ascii="GHEA Grapalat" w:hAnsi="GHEA Grapalat"/>
                <w:b/>
                <w:sz w:val="20"/>
                <w:szCs w:val="20"/>
              </w:rPr>
              <w:t>Центральное казначейство</w:t>
            </w:r>
          </w:p>
        </w:tc>
      </w:tr>
      <w:tr w:rsidR="00B21754" w:rsidRPr="00B138F3" w:rsidTr="00076453">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rsidR="00B21754" w:rsidRPr="00B36468" w:rsidRDefault="00B21754" w:rsidP="00076453">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13.</w:t>
            </w:r>
            <w:r>
              <w:rPr>
                <w:rFonts w:ascii="GHEA Grapalat" w:hAnsi="GHEA Grapalat"/>
                <w:sz w:val="20"/>
                <w:szCs w:val="20"/>
                <w:lang w:val="en-US"/>
              </w:rPr>
              <w:tab/>
            </w:r>
            <w:r w:rsidRPr="00B36468">
              <w:rPr>
                <w:rFonts w:ascii="GHEA Grapalat" w:hAnsi="GHEA Grapalat"/>
                <w:sz w:val="20"/>
                <w:szCs w:val="20"/>
              </w:rPr>
              <w:t>Номер</w:t>
            </w:r>
            <w:r>
              <w:rPr>
                <w:rFonts w:ascii="GHEA Grapalat" w:hAnsi="GHEA Grapalat"/>
                <w:sz w:val="20"/>
                <w:szCs w:val="20"/>
              </w:rPr>
              <w:t xml:space="preserve"> </w:t>
            </w:r>
            <w:r w:rsidRPr="00B36468">
              <w:rPr>
                <w:rFonts w:ascii="GHEA Grapalat" w:hAnsi="GHEA Grapalat"/>
                <w:sz w:val="20"/>
                <w:szCs w:val="20"/>
              </w:rPr>
              <w:t>счета</w:t>
            </w:r>
            <w:r>
              <w:rPr>
                <w:rFonts w:ascii="GHEA Grapalat" w:hAnsi="GHEA Grapalat"/>
                <w:sz w:val="20"/>
                <w:szCs w:val="20"/>
              </w:rPr>
              <w:t xml:space="preserve"> </w:t>
            </w:r>
            <w:r w:rsidRPr="00B36468">
              <w:rPr>
                <w:rFonts w:ascii="GHEA Grapalat" w:hAnsi="GHEA Grapalat"/>
                <w:sz w:val="20"/>
                <w:szCs w:val="20"/>
              </w:rPr>
              <w:t>бенефициара</w:t>
            </w:r>
            <w:r>
              <w:rPr>
                <w:rFonts w:ascii="GHEA Grapalat" w:hAnsi="GHEA Grapalat"/>
                <w:sz w:val="20"/>
                <w:szCs w:val="20"/>
              </w:rPr>
              <w:t xml:space="preserve"> </w:t>
            </w:r>
            <w:r w:rsidRPr="00B36468">
              <w:rPr>
                <w:rFonts w:ascii="GHEA Grapalat" w:hAnsi="GHEA Grapalat"/>
                <w:sz w:val="20"/>
                <w:szCs w:val="20"/>
              </w:rPr>
              <w:t>(сч.№)</w:t>
            </w:r>
            <w:r w:rsidRPr="0044077A">
              <w:rPr>
                <w:rFonts w:ascii="GHEA Grapalat" w:hAnsi="GHEA Grapalat" w:cs="Arial"/>
                <w:b/>
                <w:bCs/>
                <w:sz w:val="20"/>
                <w:szCs w:val="20"/>
                <w:lang w:val="hy-AM"/>
              </w:rPr>
              <w:t xml:space="preserve"> 900018004649</w:t>
            </w:r>
          </w:p>
        </w:tc>
      </w:tr>
      <w:tr w:rsidR="00B21754" w:rsidRPr="00B138F3" w:rsidTr="0007645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21754" w:rsidRPr="00B138F3" w:rsidRDefault="00B21754" w:rsidP="0007645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21754" w:rsidRPr="00B138F3" w:rsidTr="0007645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21754" w:rsidRPr="00B138F3" w:rsidRDefault="00B21754" w:rsidP="0007645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21754" w:rsidRPr="00B138F3" w:rsidTr="0007645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21754" w:rsidRPr="00B138F3" w:rsidRDefault="00B21754" w:rsidP="0007645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21754" w:rsidRPr="00B138F3" w:rsidTr="0007645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21754" w:rsidRPr="00B138F3" w:rsidRDefault="00B21754" w:rsidP="0007645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21754" w:rsidRPr="00B138F3" w:rsidTr="00076453">
        <w:trPr>
          <w:trHeight w:val="424"/>
        </w:trPr>
        <w:tc>
          <w:tcPr>
            <w:tcW w:w="10980" w:type="dxa"/>
            <w:gridSpan w:val="2"/>
            <w:tcBorders>
              <w:top w:val="single" w:sz="4" w:space="0" w:color="auto"/>
              <w:left w:val="single" w:sz="4" w:space="0" w:color="auto"/>
              <w:right w:val="single" w:sz="4" w:space="0" w:color="000000"/>
            </w:tcBorders>
            <w:noWrap/>
            <w:vAlign w:val="bottom"/>
          </w:tcPr>
          <w:p w:rsidR="00B21754" w:rsidRPr="00B138F3" w:rsidRDefault="00B21754" w:rsidP="0007645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21754" w:rsidRPr="00B138F3" w:rsidTr="0007645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21754" w:rsidRPr="00B138F3" w:rsidRDefault="00B21754" w:rsidP="0007645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21754" w:rsidRPr="00B138F3" w:rsidTr="0007645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21754" w:rsidRPr="00B138F3" w:rsidRDefault="00B21754" w:rsidP="0007645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21754" w:rsidRPr="00B138F3" w:rsidTr="00076453">
        <w:trPr>
          <w:trHeight w:val="2194"/>
        </w:trPr>
        <w:tc>
          <w:tcPr>
            <w:tcW w:w="5616" w:type="dxa"/>
            <w:tcBorders>
              <w:top w:val="nil"/>
              <w:left w:val="single" w:sz="4" w:space="0" w:color="auto"/>
              <w:bottom w:val="single" w:sz="4" w:space="0" w:color="auto"/>
              <w:right w:val="single" w:sz="4" w:space="0" w:color="auto"/>
            </w:tcBorders>
            <w:noWrap/>
            <w:vAlign w:val="bottom"/>
          </w:tcPr>
          <w:p w:rsidR="00B21754" w:rsidRPr="00B138F3" w:rsidRDefault="00B21754" w:rsidP="0007645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21754" w:rsidRPr="00B138F3" w:rsidRDefault="00B21754" w:rsidP="00076453">
            <w:pPr>
              <w:widowControl w:val="0"/>
              <w:spacing w:after="160"/>
              <w:rPr>
                <w:rFonts w:ascii="GHEA Grapalat" w:hAnsi="GHEA Grapalat" w:cs="Sylfaen"/>
              </w:rPr>
            </w:pPr>
          </w:p>
          <w:p w:rsidR="00B21754" w:rsidRPr="00B138F3" w:rsidRDefault="00B21754" w:rsidP="00076453">
            <w:pPr>
              <w:widowControl w:val="0"/>
              <w:spacing w:after="160"/>
              <w:jc w:val="right"/>
              <w:rPr>
                <w:rFonts w:ascii="GHEA Grapalat" w:hAnsi="GHEA Grapalat" w:cs="Tahoma"/>
              </w:rPr>
            </w:pPr>
            <w:r w:rsidRPr="00B138F3">
              <w:rPr>
                <w:rFonts w:ascii="GHEA Grapalat" w:hAnsi="GHEA Grapalat"/>
              </w:rPr>
              <w:t>/____________________/</w:t>
            </w:r>
          </w:p>
          <w:p w:rsidR="00B21754" w:rsidRPr="00B138F3" w:rsidRDefault="00B21754" w:rsidP="00076453">
            <w:pPr>
              <w:widowControl w:val="0"/>
              <w:spacing w:after="160"/>
              <w:rPr>
                <w:rFonts w:ascii="GHEA Grapalat" w:hAnsi="GHEA Grapalat" w:cs="Sylfaen"/>
              </w:rPr>
            </w:pPr>
          </w:p>
          <w:p w:rsidR="00B21754" w:rsidRPr="00B138F3" w:rsidRDefault="00B21754" w:rsidP="00076453">
            <w:pPr>
              <w:widowControl w:val="0"/>
              <w:spacing w:after="160"/>
              <w:jc w:val="right"/>
              <w:rPr>
                <w:rFonts w:ascii="GHEA Grapalat" w:hAnsi="GHEA Grapalat" w:cs="Sylfaen"/>
              </w:rPr>
            </w:pPr>
            <w:r w:rsidRPr="00B138F3">
              <w:rPr>
                <w:rFonts w:ascii="GHEA Grapalat" w:hAnsi="GHEA Grapalat"/>
              </w:rPr>
              <w:t>/____________________/</w:t>
            </w:r>
          </w:p>
          <w:p w:rsidR="00B21754" w:rsidRPr="00B138F3" w:rsidRDefault="00B21754" w:rsidP="00076453">
            <w:pPr>
              <w:widowControl w:val="0"/>
              <w:spacing w:after="160"/>
              <w:rPr>
                <w:rFonts w:ascii="GHEA Grapalat" w:hAnsi="GHEA Grapalat" w:cs="Sylfaen"/>
              </w:rPr>
            </w:pPr>
          </w:p>
          <w:p w:rsidR="00B21754" w:rsidRPr="00B138F3" w:rsidRDefault="00B21754" w:rsidP="0007645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21754" w:rsidRPr="00B138F3" w:rsidRDefault="00B21754" w:rsidP="0007645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21754" w:rsidRPr="00B138F3" w:rsidRDefault="00B21754" w:rsidP="0007645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21754" w:rsidRPr="00B138F3" w:rsidRDefault="00B21754" w:rsidP="00076453">
            <w:pPr>
              <w:widowControl w:val="0"/>
              <w:spacing w:after="160"/>
              <w:rPr>
                <w:rFonts w:ascii="GHEA Grapalat" w:hAnsi="GHEA Grapalat" w:cs="Sylfaen"/>
              </w:rPr>
            </w:pPr>
          </w:p>
          <w:p w:rsidR="00B21754" w:rsidRPr="00B138F3" w:rsidRDefault="00B21754" w:rsidP="00076453">
            <w:pPr>
              <w:widowControl w:val="0"/>
              <w:spacing w:after="160"/>
              <w:jc w:val="right"/>
              <w:rPr>
                <w:rFonts w:ascii="GHEA Grapalat" w:hAnsi="GHEA Grapalat" w:cs="Sylfaen"/>
              </w:rPr>
            </w:pPr>
            <w:r w:rsidRPr="00B138F3">
              <w:rPr>
                <w:rFonts w:ascii="GHEA Grapalat" w:hAnsi="GHEA Grapalat"/>
              </w:rPr>
              <w:t>/____________________/</w:t>
            </w:r>
          </w:p>
          <w:p w:rsidR="00B21754" w:rsidRPr="00B138F3" w:rsidRDefault="00B21754" w:rsidP="00076453">
            <w:pPr>
              <w:widowControl w:val="0"/>
              <w:spacing w:after="160"/>
              <w:jc w:val="right"/>
              <w:rPr>
                <w:rFonts w:ascii="GHEA Grapalat" w:hAnsi="GHEA Grapalat" w:cs="Tahoma"/>
              </w:rPr>
            </w:pPr>
          </w:p>
          <w:p w:rsidR="00B21754" w:rsidRPr="00B138F3" w:rsidRDefault="00B21754" w:rsidP="00076453">
            <w:pPr>
              <w:widowControl w:val="0"/>
              <w:spacing w:after="160"/>
              <w:jc w:val="right"/>
              <w:rPr>
                <w:rFonts w:ascii="GHEA Grapalat" w:hAnsi="GHEA Grapalat" w:cs="Sylfaen"/>
              </w:rPr>
            </w:pPr>
            <w:r w:rsidRPr="00B138F3">
              <w:rPr>
                <w:rFonts w:ascii="GHEA Grapalat" w:hAnsi="GHEA Grapalat"/>
              </w:rPr>
              <w:t>/____________________/</w:t>
            </w:r>
          </w:p>
          <w:p w:rsidR="00B21754" w:rsidRPr="00B138F3" w:rsidRDefault="00B21754" w:rsidP="00076453">
            <w:pPr>
              <w:widowControl w:val="0"/>
              <w:spacing w:after="160"/>
              <w:rPr>
                <w:rFonts w:ascii="GHEA Grapalat" w:hAnsi="GHEA Grapalat" w:cs="Sylfaen"/>
              </w:rPr>
            </w:pPr>
          </w:p>
          <w:p w:rsidR="00B21754" w:rsidRPr="00B138F3" w:rsidRDefault="00B21754" w:rsidP="0007645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21754" w:rsidRPr="00B138F3" w:rsidTr="00076453">
        <w:trPr>
          <w:trHeight w:val="2194"/>
        </w:trPr>
        <w:tc>
          <w:tcPr>
            <w:tcW w:w="5616" w:type="dxa"/>
            <w:tcBorders>
              <w:top w:val="single" w:sz="4" w:space="0" w:color="auto"/>
              <w:left w:val="single" w:sz="4" w:space="0" w:color="auto"/>
              <w:right w:val="single" w:sz="4" w:space="0" w:color="auto"/>
            </w:tcBorders>
            <w:noWrap/>
            <w:vAlign w:val="bottom"/>
          </w:tcPr>
          <w:p w:rsidR="00B21754" w:rsidRPr="00B138F3" w:rsidRDefault="00B21754" w:rsidP="0007645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21754" w:rsidRPr="00B138F3" w:rsidRDefault="00B21754" w:rsidP="00076453">
            <w:pPr>
              <w:widowControl w:val="0"/>
              <w:spacing w:after="160"/>
              <w:rPr>
                <w:rFonts w:ascii="GHEA Grapalat" w:hAnsi="GHEA Grapalat"/>
              </w:rPr>
            </w:pPr>
          </w:p>
          <w:p w:rsidR="00B21754" w:rsidRPr="00B138F3" w:rsidRDefault="00B21754" w:rsidP="00076453">
            <w:pPr>
              <w:widowControl w:val="0"/>
              <w:jc w:val="right"/>
              <w:rPr>
                <w:rFonts w:ascii="GHEA Grapalat" w:hAnsi="GHEA Grapalat" w:cs="Tahoma"/>
              </w:rPr>
            </w:pPr>
            <w:r w:rsidRPr="00B138F3">
              <w:rPr>
                <w:rFonts w:ascii="GHEA Grapalat" w:hAnsi="GHEA Grapalat"/>
              </w:rPr>
              <w:t>/____________________/</w:t>
            </w:r>
          </w:p>
          <w:p w:rsidR="00B21754" w:rsidRPr="00B138F3" w:rsidRDefault="00B21754" w:rsidP="0007645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21754" w:rsidRPr="00B138F3" w:rsidRDefault="00B21754" w:rsidP="00076453">
            <w:pPr>
              <w:widowControl w:val="0"/>
              <w:spacing w:after="160"/>
              <w:rPr>
                <w:rFonts w:ascii="GHEA Grapalat" w:hAnsi="GHEA Grapalat" w:cs="Tahoma"/>
              </w:rPr>
            </w:pPr>
          </w:p>
          <w:p w:rsidR="00B21754" w:rsidRPr="00B138F3" w:rsidRDefault="00B21754" w:rsidP="0007645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21754" w:rsidRPr="00B138F3" w:rsidRDefault="00B21754" w:rsidP="0007645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21754" w:rsidRPr="00B138F3" w:rsidRDefault="00B21754" w:rsidP="00076453">
            <w:pPr>
              <w:widowControl w:val="0"/>
              <w:spacing w:after="160"/>
              <w:rPr>
                <w:rFonts w:ascii="GHEA Grapalat" w:hAnsi="GHEA Grapalat" w:cs="Tahoma"/>
              </w:rPr>
            </w:pPr>
          </w:p>
          <w:p w:rsidR="00B21754" w:rsidRPr="00B138F3" w:rsidRDefault="00B21754" w:rsidP="00076453">
            <w:pPr>
              <w:widowControl w:val="0"/>
              <w:jc w:val="right"/>
              <w:rPr>
                <w:rFonts w:ascii="GHEA Grapalat" w:hAnsi="GHEA Grapalat" w:cs="Tahoma"/>
              </w:rPr>
            </w:pPr>
            <w:r w:rsidRPr="00B138F3">
              <w:rPr>
                <w:rFonts w:ascii="GHEA Grapalat" w:hAnsi="GHEA Grapalat"/>
              </w:rPr>
              <w:t>/____________________/</w:t>
            </w:r>
          </w:p>
          <w:p w:rsidR="00B21754" w:rsidRPr="00B138F3" w:rsidRDefault="00B21754" w:rsidP="0007645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21754" w:rsidRPr="00B138F3" w:rsidRDefault="00B21754" w:rsidP="00076453">
            <w:pPr>
              <w:widowControl w:val="0"/>
              <w:spacing w:after="160"/>
              <w:rPr>
                <w:rFonts w:ascii="GHEA Grapalat" w:hAnsi="GHEA Grapalat" w:cs="Arial"/>
              </w:rPr>
            </w:pPr>
          </w:p>
        </w:tc>
      </w:tr>
      <w:tr w:rsidR="00B21754" w:rsidRPr="00B138F3" w:rsidTr="00076453">
        <w:trPr>
          <w:trHeight w:val="2194"/>
        </w:trPr>
        <w:tc>
          <w:tcPr>
            <w:tcW w:w="5616" w:type="dxa"/>
            <w:tcBorders>
              <w:top w:val="nil"/>
              <w:left w:val="single" w:sz="4" w:space="0" w:color="auto"/>
              <w:bottom w:val="single" w:sz="4" w:space="0" w:color="auto"/>
              <w:right w:val="single" w:sz="4" w:space="0" w:color="auto"/>
            </w:tcBorders>
            <w:noWrap/>
            <w:vAlign w:val="bottom"/>
          </w:tcPr>
          <w:p w:rsidR="00B21754" w:rsidRPr="00B138F3" w:rsidRDefault="00B21754" w:rsidP="0007645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21754" w:rsidRPr="00B138F3" w:rsidRDefault="00B21754" w:rsidP="00076453">
            <w:pPr>
              <w:widowControl w:val="0"/>
              <w:spacing w:after="160"/>
              <w:rPr>
                <w:rFonts w:ascii="GHEA Grapalat" w:hAnsi="GHEA Grapalat" w:cs="Sylfaen"/>
              </w:rPr>
            </w:pPr>
          </w:p>
          <w:p w:rsidR="00B21754" w:rsidRPr="00B138F3" w:rsidRDefault="00B21754" w:rsidP="00B21754">
            <w:pPr>
              <w:widowControl w:val="0"/>
              <w:spacing w:after="160"/>
              <w:ind w:right="155"/>
              <w:jc w:val="right"/>
              <w:rPr>
                <w:rFonts w:ascii="GHEA Grapalat" w:hAnsi="GHEA Grapalat" w:cs="Sylfaen"/>
                <w:lang w:val="en-US"/>
              </w:rPr>
            </w:pPr>
            <w:r w:rsidRPr="00B138F3">
              <w:rPr>
                <w:rFonts w:ascii="GHEA Grapalat" w:hAnsi="GHEA Grapalat"/>
              </w:rPr>
              <w:t>24.в"___" ___ 2</w:t>
            </w:r>
            <w:r>
              <w:rPr>
                <w:rFonts w:ascii="GHEA Grapalat" w:hAnsi="GHEA Grapalat"/>
              </w:rPr>
              <w:t>1</w:t>
            </w:r>
            <w:r w:rsidRPr="00B138F3">
              <w:rPr>
                <w:rFonts w:ascii="GHEA Grapalat" w:hAnsi="GHEA Grapalat"/>
              </w:rPr>
              <w:t xml:space="preserve">___ г. </w:t>
            </w:r>
          </w:p>
        </w:tc>
        <w:tc>
          <w:tcPr>
            <w:tcW w:w="5364" w:type="dxa"/>
            <w:tcBorders>
              <w:top w:val="nil"/>
              <w:left w:val="nil"/>
              <w:bottom w:val="single" w:sz="4" w:space="0" w:color="auto"/>
              <w:right w:val="single" w:sz="4" w:space="0" w:color="auto"/>
            </w:tcBorders>
            <w:noWrap/>
            <w:vAlign w:val="bottom"/>
          </w:tcPr>
          <w:p w:rsidR="00B21754" w:rsidRPr="00B138F3" w:rsidRDefault="00B21754" w:rsidP="0007645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21754" w:rsidRPr="00B138F3" w:rsidRDefault="00B21754" w:rsidP="00076453">
            <w:pPr>
              <w:widowControl w:val="0"/>
              <w:spacing w:after="160"/>
              <w:rPr>
                <w:rFonts w:ascii="GHEA Grapalat" w:hAnsi="GHEA Grapalat"/>
              </w:rPr>
            </w:pPr>
          </w:p>
          <w:p w:rsidR="00B21754" w:rsidRPr="00B138F3" w:rsidRDefault="00B21754" w:rsidP="00B21754">
            <w:pPr>
              <w:widowControl w:val="0"/>
              <w:spacing w:after="160"/>
              <w:jc w:val="right"/>
              <w:rPr>
                <w:rFonts w:ascii="GHEA Grapalat" w:hAnsi="GHEA Grapalat" w:cs="Sylfaen"/>
              </w:rPr>
            </w:pPr>
            <w:r w:rsidRPr="00B138F3">
              <w:rPr>
                <w:rFonts w:ascii="GHEA Grapalat" w:hAnsi="GHEA Grapalat"/>
              </w:rPr>
              <w:t>23.в Дата исполнения: "___" ___ 2</w:t>
            </w:r>
            <w:r>
              <w:rPr>
                <w:rFonts w:ascii="GHEA Grapalat" w:hAnsi="GHEA Grapalat"/>
              </w:rPr>
              <w:t>1</w:t>
            </w:r>
            <w:r w:rsidRPr="00B138F3">
              <w:rPr>
                <w:rFonts w:ascii="GHEA Grapalat" w:hAnsi="GHEA Grapalat"/>
              </w:rPr>
              <w:t>___г.</w:t>
            </w:r>
          </w:p>
        </w:tc>
      </w:tr>
    </w:tbl>
    <w:p w:rsidR="00BE2572" w:rsidRDefault="00BE2572" w:rsidP="00BE2572">
      <w:pPr>
        <w:rPr>
          <w:rFonts w:ascii="GHEA Grapalat" w:hAnsi="GHEA Grapalat" w:cs="Sylfaen"/>
        </w:rPr>
      </w:pPr>
    </w:p>
    <w:p w:rsidR="00687A10" w:rsidRDefault="00687A10" w:rsidP="00BE2572">
      <w:pPr>
        <w:rPr>
          <w:rFonts w:ascii="GHEA Grapalat" w:hAnsi="GHEA Grapalat" w:cs="Sylfaen"/>
        </w:rPr>
      </w:pPr>
    </w:p>
    <w:p w:rsidR="00687A10" w:rsidRDefault="00687A10" w:rsidP="00BE2572">
      <w:pPr>
        <w:rPr>
          <w:rFonts w:ascii="GHEA Grapalat" w:hAnsi="GHEA Grapalat" w:cs="Sylfaen"/>
        </w:rPr>
      </w:pPr>
    </w:p>
    <w:p w:rsidR="00687A10" w:rsidRDefault="00687A10" w:rsidP="00BE2572">
      <w:pPr>
        <w:rPr>
          <w:rFonts w:ascii="GHEA Grapalat" w:hAnsi="GHEA Grapalat" w:cs="Sylfaen"/>
        </w:rPr>
      </w:pPr>
    </w:p>
    <w:p w:rsidR="00687A10" w:rsidRDefault="00687A10" w:rsidP="00BE2572">
      <w:pPr>
        <w:rPr>
          <w:rFonts w:ascii="GHEA Grapalat" w:hAnsi="GHEA Grapalat" w:cs="Sylfaen"/>
        </w:rPr>
      </w:pPr>
    </w:p>
    <w:p w:rsidR="00687A10" w:rsidRDefault="00687A10" w:rsidP="00BE2572">
      <w:pPr>
        <w:rPr>
          <w:rFonts w:ascii="GHEA Grapalat" w:hAnsi="GHEA Grapalat" w:cs="Sylfaen"/>
        </w:rPr>
      </w:pPr>
    </w:p>
    <w:p w:rsidR="00687A10" w:rsidRDefault="00687A10" w:rsidP="00BE2572">
      <w:pPr>
        <w:rPr>
          <w:rFonts w:ascii="GHEA Grapalat" w:hAnsi="GHEA Grapalat" w:cs="Sylfaen"/>
        </w:rPr>
      </w:pPr>
    </w:p>
    <w:p w:rsidR="00687A10" w:rsidRDefault="00687A10" w:rsidP="00BE2572">
      <w:pPr>
        <w:rPr>
          <w:rFonts w:ascii="GHEA Grapalat" w:hAnsi="GHEA Grapalat" w:cs="Sylfaen"/>
        </w:rPr>
      </w:pPr>
    </w:p>
    <w:p w:rsidR="00687A10" w:rsidRDefault="00687A10" w:rsidP="00BE2572">
      <w:pPr>
        <w:rPr>
          <w:rFonts w:ascii="GHEA Grapalat" w:hAnsi="GHEA Grapalat" w:cs="Sylfaen"/>
        </w:rPr>
      </w:pPr>
    </w:p>
    <w:p w:rsidR="00687A10" w:rsidRDefault="00687A10" w:rsidP="00BE2572">
      <w:pPr>
        <w:rPr>
          <w:rFonts w:ascii="GHEA Grapalat" w:hAnsi="GHEA Grapalat" w:cs="Sylfaen"/>
        </w:rPr>
      </w:pPr>
    </w:p>
    <w:p w:rsidR="00687A10" w:rsidRDefault="00687A10" w:rsidP="00BE2572">
      <w:pPr>
        <w:rPr>
          <w:rFonts w:ascii="GHEA Grapalat" w:hAnsi="GHEA Grapalat" w:cs="Sylfaen"/>
        </w:rPr>
      </w:pPr>
    </w:p>
    <w:p w:rsidR="00687A10" w:rsidRDefault="00687A10" w:rsidP="00BE2572">
      <w:pPr>
        <w:rPr>
          <w:rFonts w:ascii="GHEA Grapalat" w:hAnsi="GHEA Grapalat" w:cs="Sylfaen"/>
        </w:rPr>
      </w:pPr>
    </w:p>
    <w:p w:rsidR="00687A10" w:rsidRDefault="00687A10" w:rsidP="00BE2572">
      <w:pPr>
        <w:rPr>
          <w:rFonts w:ascii="GHEA Grapalat" w:hAnsi="GHEA Grapalat" w:cs="Sylfaen"/>
        </w:rPr>
      </w:pPr>
    </w:p>
    <w:p w:rsidR="00687A10" w:rsidRDefault="00687A10" w:rsidP="00BE2572">
      <w:pPr>
        <w:rPr>
          <w:rFonts w:ascii="GHEA Grapalat" w:hAnsi="GHEA Grapalat" w:cs="Sylfaen"/>
        </w:rPr>
      </w:pPr>
    </w:p>
    <w:p w:rsidR="00687A10" w:rsidRDefault="00687A10" w:rsidP="00BE2572">
      <w:pPr>
        <w:rPr>
          <w:rFonts w:ascii="GHEA Grapalat" w:hAnsi="GHEA Grapalat" w:cs="Sylfaen"/>
        </w:rPr>
      </w:pPr>
    </w:p>
    <w:p w:rsidR="00687A10" w:rsidRDefault="00687A10" w:rsidP="00BE2572">
      <w:pPr>
        <w:rPr>
          <w:rFonts w:ascii="GHEA Grapalat" w:hAnsi="GHEA Grapalat" w:cs="Sylfaen"/>
        </w:rPr>
      </w:pPr>
    </w:p>
    <w:p w:rsidR="00687A10" w:rsidRDefault="00687A10" w:rsidP="00BE2572">
      <w:pPr>
        <w:rPr>
          <w:rFonts w:ascii="GHEA Grapalat" w:hAnsi="GHEA Grapalat" w:cs="Sylfaen"/>
        </w:rPr>
      </w:pPr>
    </w:p>
    <w:p w:rsidR="00687A10" w:rsidRDefault="00687A10" w:rsidP="00BE2572">
      <w:pPr>
        <w:rPr>
          <w:rFonts w:ascii="GHEA Grapalat" w:hAnsi="GHEA Grapalat" w:cs="Sylfaen"/>
        </w:rPr>
      </w:pPr>
    </w:p>
    <w:p w:rsidR="00687A10" w:rsidRDefault="00687A10" w:rsidP="00BE2572">
      <w:pPr>
        <w:rPr>
          <w:rFonts w:ascii="GHEA Grapalat" w:hAnsi="GHEA Grapalat" w:cs="Sylfaen"/>
        </w:rPr>
      </w:pPr>
    </w:p>
    <w:p w:rsidR="00687A10" w:rsidRDefault="00687A10" w:rsidP="00BE2572">
      <w:pPr>
        <w:rPr>
          <w:rFonts w:ascii="GHEA Grapalat" w:hAnsi="GHEA Grapalat" w:cs="Sylfaen"/>
        </w:rPr>
      </w:pPr>
    </w:p>
    <w:p w:rsidR="00687A10" w:rsidRDefault="00687A10" w:rsidP="00BE2572">
      <w:pPr>
        <w:rPr>
          <w:rFonts w:ascii="GHEA Grapalat" w:hAnsi="GHEA Grapalat" w:cs="Sylfaen"/>
        </w:rPr>
      </w:pPr>
    </w:p>
    <w:p w:rsidR="00687A10" w:rsidRDefault="00687A10" w:rsidP="00BE2572">
      <w:pPr>
        <w:rPr>
          <w:rFonts w:ascii="GHEA Grapalat" w:hAnsi="GHEA Grapalat" w:cs="Sylfaen"/>
        </w:rPr>
      </w:pPr>
    </w:p>
    <w:p w:rsidR="00687A10" w:rsidRDefault="00687A10" w:rsidP="00BE2572">
      <w:pPr>
        <w:rPr>
          <w:rFonts w:ascii="GHEA Grapalat" w:hAnsi="GHEA Grapalat" w:cs="Sylfaen"/>
        </w:rPr>
      </w:pPr>
    </w:p>
    <w:p w:rsidR="00687A10" w:rsidRDefault="00687A10" w:rsidP="00BE2572">
      <w:pPr>
        <w:rPr>
          <w:rFonts w:ascii="GHEA Grapalat" w:hAnsi="GHEA Grapalat" w:cs="Sylfaen"/>
        </w:rPr>
      </w:pPr>
    </w:p>
    <w:p w:rsidR="00687A10" w:rsidRDefault="00687A10" w:rsidP="00BE2572">
      <w:pPr>
        <w:rPr>
          <w:rFonts w:ascii="GHEA Grapalat" w:hAnsi="GHEA Grapalat" w:cs="Sylfaen"/>
        </w:rPr>
      </w:pPr>
    </w:p>
    <w:p w:rsidR="00687A10" w:rsidRDefault="00687A10" w:rsidP="00BE2572">
      <w:pPr>
        <w:rPr>
          <w:rFonts w:ascii="GHEA Grapalat" w:hAnsi="GHEA Grapalat" w:cs="Sylfaen"/>
        </w:rPr>
      </w:pPr>
    </w:p>
    <w:p w:rsidR="00687A10" w:rsidRDefault="00687A10" w:rsidP="00BE2572">
      <w:pPr>
        <w:rPr>
          <w:rFonts w:ascii="GHEA Grapalat" w:hAnsi="GHEA Grapalat" w:cs="Sylfaen"/>
        </w:rPr>
      </w:pPr>
    </w:p>
    <w:p w:rsidR="00687A10" w:rsidRDefault="00687A10" w:rsidP="00BE2572">
      <w:pPr>
        <w:rPr>
          <w:rFonts w:ascii="GHEA Grapalat" w:hAnsi="GHEA Grapalat" w:cs="Sylfaen"/>
        </w:rPr>
      </w:pPr>
    </w:p>
    <w:p w:rsidR="00687A10" w:rsidRDefault="00687A10" w:rsidP="00BE2572">
      <w:pPr>
        <w:rPr>
          <w:rFonts w:ascii="GHEA Grapalat" w:hAnsi="GHEA Grapalat" w:cs="Sylfaen"/>
        </w:rPr>
      </w:pPr>
    </w:p>
    <w:p w:rsidR="00687A10" w:rsidRDefault="00687A10" w:rsidP="00BE2572">
      <w:pPr>
        <w:rPr>
          <w:rFonts w:ascii="GHEA Grapalat" w:hAnsi="GHEA Grapalat" w:cs="Sylfaen"/>
        </w:rPr>
      </w:pPr>
    </w:p>
    <w:p w:rsidR="00687A10" w:rsidRPr="00B138F3" w:rsidRDefault="00687A10" w:rsidP="00BE2572">
      <w:pPr>
        <w:rPr>
          <w:rFonts w:ascii="GHEA Grapalat" w:hAnsi="GHEA Grapalat" w:cs="Sylfaen"/>
        </w:rPr>
      </w:pP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w:t>
            </w:r>
            <w:r w:rsidRPr="00B138F3">
              <w:rPr>
                <w:rFonts w:ascii="GHEA Grapalat" w:hAnsi="GHEA Grapalat"/>
                <w:sz w:val="18"/>
                <w:szCs w:val="18"/>
              </w:rPr>
              <w:lastRenderedPageBreak/>
              <w:t>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687A10" w:rsidRDefault="00687A10" w:rsidP="00687A10">
      <w:pPr>
        <w:widowControl w:val="0"/>
        <w:spacing w:after="160" w:line="360" w:lineRule="auto"/>
        <w:jc w:val="right"/>
        <w:rPr>
          <w:rFonts w:ascii="GHEA Grapalat" w:hAnsi="GHEA Grapalat"/>
          <w:b/>
          <w:i/>
        </w:rPr>
      </w:pPr>
      <w:r w:rsidRPr="00B138F3">
        <w:rPr>
          <w:rFonts w:ascii="GHEA Grapalat" w:hAnsi="GHEA Grapalat"/>
          <w:b/>
        </w:rPr>
        <w:t xml:space="preserve">к Приглашению на </w:t>
      </w:r>
      <w:r>
        <w:rPr>
          <w:rFonts w:ascii="GHEA Grapalat" w:hAnsi="GHEA Grapalat"/>
          <w:b/>
        </w:rPr>
        <w:t>запрос котировок</w:t>
      </w:r>
      <w:r w:rsidRPr="00B138F3">
        <w:rPr>
          <w:rFonts w:ascii="GHEA Grapalat" w:hAnsi="GHEA Grapalat" w:cs="Arial"/>
          <w:b/>
        </w:rPr>
        <w:br/>
      </w:r>
      <w:r w:rsidRPr="00B138F3">
        <w:rPr>
          <w:rFonts w:ascii="GHEA Grapalat" w:hAnsi="GHEA Grapalat"/>
          <w:b/>
        </w:rPr>
        <w:t xml:space="preserve">под кодом </w:t>
      </w:r>
      <w:r w:rsidRPr="00AD6EF3">
        <w:rPr>
          <w:rFonts w:ascii="GHEA Grapalat" w:hAnsi="GHEA Grapalat"/>
          <w:b/>
          <w:i/>
        </w:rPr>
        <w:t>«</w:t>
      </w:r>
      <w:proofErr w:type="spellStart"/>
      <w:r>
        <w:rPr>
          <w:rFonts w:ascii="GHEA Grapalat" w:hAnsi="GHEA Grapalat"/>
          <w:b/>
          <w:i/>
          <w:lang w:val="en-GB"/>
        </w:rPr>
        <w:t>GHAShDzB</w:t>
      </w:r>
      <w:proofErr w:type="spellEnd"/>
      <w:r w:rsidRPr="00B06D9F">
        <w:rPr>
          <w:rFonts w:ascii="GHEA Grapalat" w:hAnsi="GHEA Grapalat"/>
          <w:b/>
          <w:i/>
        </w:rPr>
        <w:t>-</w:t>
      </w:r>
      <w:r>
        <w:rPr>
          <w:rFonts w:ascii="GHEA Grapalat" w:hAnsi="GHEA Grapalat"/>
          <w:b/>
          <w:i/>
          <w:lang w:val="en-GB"/>
        </w:rPr>
        <w:t>HVKAK</w:t>
      </w:r>
      <w:r w:rsidRPr="00B06D9F">
        <w:rPr>
          <w:rFonts w:ascii="GHEA Grapalat" w:hAnsi="GHEA Grapalat"/>
          <w:b/>
          <w:i/>
        </w:rPr>
        <w:t>-2021-</w:t>
      </w:r>
      <w:r w:rsidR="009E5A23">
        <w:rPr>
          <w:rFonts w:ascii="GHEA Grapalat" w:hAnsi="GHEA Grapalat"/>
          <w:b/>
          <w:i/>
        </w:rPr>
        <w:t>99</w:t>
      </w:r>
      <w:r w:rsidRPr="00AD6EF3">
        <w:rPr>
          <w:rFonts w:ascii="GHEA Grapalat" w:hAnsi="GHEA Grapalat"/>
          <w:b/>
          <w:i/>
        </w:rPr>
        <w:t>»</w:t>
      </w:r>
    </w:p>
    <w:p w:rsidR="00687A10" w:rsidRDefault="00687A10" w:rsidP="00687A10">
      <w:pPr>
        <w:widowControl w:val="0"/>
        <w:spacing w:after="160" w:line="360" w:lineRule="auto"/>
        <w:jc w:val="right"/>
        <w:rPr>
          <w:rFonts w:ascii="GHEA Grapalat" w:hAnsi="GHEA Grapalat"/>
          <w:b/>
          <w:i/>
        </w:rPr>
      </w:pPr>
    </w:p>
    <w:p w:rsidR="00BB28C8" w:rsidRPr="00433A59" w:rsidRDefault="00BB28C8" w:rsidP="00BB28C8">
      <w:pPr>
        <w:widowControl w:val="0"/>
        <w:spacing w:after="160" w:line="360" w:lineRule="auto"/>
        <w:jc w:val="center"/>
        <w:rPr>
          <w:rFonts w:ascii="GHEA Grapalat" w:hAnsi="GHEA Grapalat" w:cs="Times Armenian"/>
          <w:b/>
        </w:rPr>
      </w:pPr>
      <w:r w:rsidRPr="009F3DC7">
        <w:rPr>
          <w:rFonts w:ascii="GHEA Grapalat" w:hAnsi="GHEA Grapalat"/>
          <w:b/>
        </w:rPr>
        <w:t xml:space="preserve">ДОГОВОР ГОСУДАРСТВЕННОЙ ЗАКУПКИ </w:t>
      </w:r>
      <w:r w:rsidRPr="007846EE">
        <w:rPr>
          <w:rFonts w:ascii="GHEA Grapalat" w:hAnsi="GHEA Grapalat"/>
          <w:b/>
        </w:rPr>
        <w:br/>
      </w:r>
      <w:r w:rsidRPr="009F3DC7">
        <w:rPr>
          <w:rFonts w:ascii="GHEA Grapalat" w:hAnsi="GHEA Grapalat"/>
          <w:b/>
        </w:rPr>
        <w:t xml:space="preserve">НА ВЫПОЛНЕНИЕ </w:t>
      </w:r>
      <w:r w:rsidRPr="00E652AA">
        <w:rPr>
          <w:rFonts w:ascii="GHEA Grapalat" w:hAnsi="GHEA Grapalat"/>
          <w:b/>
        </w:rPr>
        <w:t>_____________________</w:t>
      </w:r>
      <w:r w:rsidRPr="009F3DC7">
        <w:rPr>
          <w:rFonts w:ascii="GHEA Grapalat" w:hAnsi="GHEA Grapalat"/>
          <w:b/>
        </w:rPr>
        <w:t xml:space="preserve"> ДЛЯ НУЖД ГОСУДАРСТВА</w:t>
      </w:r>
    </w:p>
    <w:p w:rsidR="00BB28C8" w:rsidRDefault="00BB28C8" w:rsidP="00BB28C8">
      <w:pPr>
        <w:widowControl w:val="0"/>
        <w:spacing w:after="160" w:line="360" w:lineRule="auto"/>
        <w:jc w:val="center"/>
        <w:rPr>
          <w:rFonts w:ascii="GHEA Grapalat" w:hAnsi="GHEA Grapalat"/>
          <w:b/>
          <w:lang w:val="en-US"/>
        </w:rPr>
      </w:pPr>
      <w:r w:rsidRPr="009F3DC7">
        <w:rPr>
          <w:rFonts w:ascii="GHEA Grapalat" w:hAnsi="GHEA Grapalat"/>
          <w:b/>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BB28C8" w:rsidTr="003D2146">
        <w:tc>
          <w:tcPr>
            <w:tcW w:w="4643" w:type="dxa"/>
          </w:tcPr>
          <w:p w:rsidR="00BB28C8" w:rsidRPr="00433A59" w:rsidRDefault="00BB28C8" w:rsidP="003D2146">
            <w:pPr>
              <w:widowControl w:val="0"/>
              <w:spacing w:after="160" w:line="360" w:lineRule="auto"/>
              <w:rPr>
                <w:rFonts w:ascii="GHEA Grapalat" w:hAnsi="GHEA Grapalat"/>
                <w:b/>
                <w:u w:val="single"/>
                <w:lang w:val="en-US"/>
              </w:rPr>
            </w:pPr>
            <w:r w:rsidRPr="009F3DC7">
              <w:rPr>
                <w:rFonts w:ascii="GHEA Grapalat" w:hAnsi="GHEA Grapalat"/>
              </w:rPr>
              <w:t>г.</w:t>
            </w:r>
          </w:p>
        </w:tc>
        <w:tc>
          <w:tcPr>
            <w:tcW w:w="4644" w:type="dxa"/>
          </w:tcPr>
          <w:p w:rsidR="00BB28C8" w:rsidRDefault="00BB28C8" w:rsidP="00B21754">
            <w:pPr>
              <w:widowControl w:val="0"/>
              <w:spacing w:after="160" w:line="360" w:lineRule="auto"/>
              <w:jc w:val="right"/>
              <w:rPr>
                <w:rFonts w:ascii="GHEA Grapalat" w:hAnsi="GHEA Grapalat"/>
                <w:b/>
                <w:u w:val="single"/>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w:t>
            </w:r>
            <w:r w:rsidR="00B21754">
              <w:rPr>
                <w:rFonts w:ascii="GHEA Grapalat" w:hAnsi="GHEA Grapalat"/>
              </w:rPr>
              <w:t>1</w:t>
            </w:r>
            <w:r>
              <w:rPr>
                <w:rFonts w:ascii="GHEA Grapalat" w:hAnsi="GHEA Grapalat"/>
                <w:lang w:val="en-US"/>
              </w:rPr>
              <w:tab/>
            </w:r>
            <w:r w:rsidRPr="009F3DC7">
              <w:rPr>
                <w:rFonts w:ascii="GHEA Grapalat" w:hAnsi="GHEA Grapalat"/>
              </w:rPr>
              <w:t>г.</w:t>
            </w:r>
          </w:p>
        </w:tc>
      </w:tr>
    </w:tbl>
    <w:p w:rsidR="00BB28C8" w:rsidRPr="00433A59" w:rsidRDefault="00BB28C8" w:rsidP="00BB28C8">
      <w:pPr>
        <w:widowControl w:val="0"/>
        <w:spacing w:after="160" w:line="360" w:lineRule="auto"/>
        <w:jc w:val="center"/>
        <w:rPr>
          <w:rFonts w:ascii="GHEA Grapalat" w:hAnsi="GHEA Grapalat"/>
          <w:b/>
          <w:u w:val="single"/>
          <w:lang w:val="en-US"/>
        </w:rPr>
      </w:pPr>
    </w:p>
    <w:p w:rsidR="00BB28C8" w:rsidRPr="009F3DC7" w:rsidRDefault="00BB28C8" w:rsidP="00BB28C8">
      <w:pPr>
        <w:widowControl w:val="0"/>
        <w:spacing w:after="160" w:line="360" w:lineRule="auto"/>
        <w:jc w:val="both"/>
        <w:rPr>
          <w:rFonts w:ascii="GHEA Grapalat" w:hAnsi="GHEA Grapalat"/>
        </w:rPr>
      </w:pPr>
      <w:r w:rsidRPr="00C7119C">
        <w:rPr>
          <w:rFonts w:ascii="GHEA Grapalat" w:hAnsi="GHEA Grapalat"/>
        </w:rPr>
        <w:t>_____________, в лице _______________________, действующего на основании устава _____________, (далее — "Заказчик), с одной стороны, и __________________, в лице директора</w:t>
      </w:r>
      <w:r>
        <w:rPr>
          <w:rFonts w:ascii="GHEA Grapalat" w:hAnsi="GHEA Grapalat"/>
        </w:rPr>
        <w:t xml:space="preserve"> </w:t>
      </w:r>
      <w:r w:rsidRPr="00C7119C">
        <w:rPr>
          <w:rFonts w:ascii="GHEA Grapalat" w:hAnsi="GHEA Grapalat"/>
        </w:rPr>
        <w:t>_____________________, действующего на основании устава ________________________, (далее — Исполнитель), с другой стороны, заключили настоящий Договор о следующем.</w:t>
      </w:r>
    </w:p>
    <w:p w:rsidR="00BB28C8" w:rsidRPr="009F3DC7" w:rsidRDefault="00BB28C8" w:rsidP="00BB28C8">
      <w:pPr>
        <w:widowControl w:val="0"/>
        <w:spacing w:after="160" w:line="360" w:lineRule="auto"/>
        <w:ind w:firstLine="567"/>
        <w:jc w:val="both"/>
        <w:rPr>
          <w:rFonts w:ascii="GHEA Grapalat" w:hAnsi="GHEA Grapalat"/>
          <w:i/>
        </w:rPr>
      </w:pPr>
    </w:p>
    <w:p w:rsidR="00AC6E57" w:rsidRPr="009F3DC7" w:rsidRDefault="00AC6E57" w:rsidP="00AC6E57">
      <w:pPr>
        <w:widowControl w:val="0"/>
        <w:spacing w:after="160" w:line="360" w:lineRule="auto"/>
        <w:jc w:val="center"/>
        <w:rPr>
          <w:rFonts w:ascii="GHEA Grapalat" w:hAnsi="GHEA Grapalat" w:cs="Sylfaen"/>
          <w:b/>
          <w:smallCaps/>
        </w:rPr>
      </w:pPr>
      <w:r>
        <w:rPr>
          <w:rFonts w:ascii="GHEA Grapalat" w:hAnsi="GHEA Grapalat"/>
          <w:b/>
          <w:smallCaps/>
        </w:rPr>
        <w:t>1.</w:t>
      </w:r>
      <w:r w:rsidRPr="00EF1C40">
        <w:rPr>
          <w:rFonts w:ascii="GHEA Grapalat" w:hAnsi="GHEA Grapalat"/>
          <w:b/>
          <w:smallCaps/>
        </w:rPr>
        <w:t xml:space="preserve"> </w:t>
      </w:r>
      <w:r w:rsidRPr="009F3DC7">
        <w:rPr>
          <w:rFonts w:ascii="GHEA Grapalat" w:hAnsi="GHEA Grapalat"/>
          <w:b/>
          <w:smallCaps/>
        </w:rPr>
        <w:t>Предмет договора</w:t>
      </w:r>
    </w:p>
    <w:p w:rsidR="00AC6E57" w:rsidRPr="009F3DC7" w:rsidRDefault="00AC6E57" w:rsidP="00AC6E57">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1.</w:t>
      </w:r>
      <w:r>
        <w:rPr>
          <w:rFonts w:ascii="GHEA Grapalat" w:hAnsi="GHEA Grapalat"/>
        </w:rPr>
        <w:t>1.</w:t>
      </w:r>
      <w:r>
        <w:rPr>
          <w:rFonts w:ascii="GHEA Grapalat" w:hAnsi="GHEA Grapalat"/>
        </w:rPr>
        <w:tab/>
      </w:r>
      <w:r w:rsidRPr="009F3DC7">
        <w:rPr>
          <w:rFonts w:ascii="GHEA Grapalat" w:hAnsi="GHEA Grapalat"/>
        </w:rPr>
        <w:t>Заказчик поручает, а Исполнитель принимает обязательство по выполнению ------------------ работ (далее — работа),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AC6E57" w:rsidRDefault="00AC6E57" w:rsidP="00AC6E57">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Работа выполняется в соответствии с установленной Приложением № 1 к договору Технической характеристикой-графиком закупки и в установленные сроки.</w:t>
      </w:r>
    </w:p>
    <w:p w:rsidR="00BB28C8" w:rsidRDefault="00BB28C8" w:rsidP="00BB28C8">
      <w:pPr>
        <w:rPr>
          <w:rFonts w:ascii="GHEA Grapalat" w:hAnsi="GHEA Grapalat"/>
        </w:rPr>
      </w:pPr>
    </w:p>
    <w:p w:rsidR="00BB28C8" w:rsidRPr="001D4C6F" w:rsidRDefault="00BB28C8" w:rsidP="00BB28C8">
      <w:pPr>
        <w:widowControl w:val="0"/>
        <w:spacing w:after="160" w:line="360" w:lineRule="auto"/>
        <w:jc w:val="center"/>
        <w:rPr>
          <w:rFonts w:ascii="GHEA Grapalat" w:hAnsi="GHEA Grapalat"/>
          <w:b/>
          <w:smallCaps/>
        </w:rPr>
      </w:pPr>
      <w:r w:rsidRPr="009F3DC7">
        <w:rPr>
          <w:rFonts w:ascii="GHEA Grapalat" w:hAnsi="GHEA Grapalat"/>
          <w:b/>
          <w:smallCaps/>
        </w:rPr>
        <w:t>2. ПРАВА И ОБЯЗАННОСТИ СТОРОН</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lastRenderedPageBreak/>
        <w:t>2.1.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выполняемой Исполнителем работы, без вмешательства в деятельность Исполнителя.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2.1.</w:t>
      </w:r>
      <w:r>
        <w:rPr>
          <w:rFonts w:ascii="GHEA Grapalat" w:hAnsi="GHEA Grapalat"/>
        </w:rPr>
        <w:t>2.</w:t>
      </w:r>
      <w:r>
        <w:rPr>
          <w:rFonts w:ascii="GHEA Grapalat" w:hAnsi="GHEA Grapalat"/>
        </w:rPr>
        <w:tab/>
      </w:r>
      <w:r w:rsidRPr="009F3DC7">
        <w:rPr>
          <w:rFonts w:ascii="GHEA Grapalat" w:hAnsi="GHEA Grapalat"/>
        </w:rPr>
        <w:t xml:space="preserve">Если выполнена работа, не соответствующая Технической характеристике-графику закупки, указанной в Приложении № 1 к договору: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2.1.</w:t>
      </w:r>
      <w:r>
        <w:rPr>
          <w:rFonts w:ascii="GHEA Grapalat" w:hAnsi="GHEA Grapalat"/>
        </w:rPr>
        <w:t>3.</w:t>
      </w:r>
      <w:r>
        <w:rPr>
          <w:rFonts w:ascii="GHEA Grapalat" w:hAnsi="GHEA Grapalat"/>
        </w:rPr>
        <w:tab/>
      </w:r>
      <w:r w:rsidRPr="009F3DC7">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выполненная работа не соответствует требованиям, установленным Приложением № 1 к договору;</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нарушен срок выполнения работы.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2.</w:t>
      </w:r>
      <w:r>
        <w:rPr>
          <w:rFonts w:ascii="GHEA Grapalat" w:hAnsi="GHEA Grapalat"/>
          <w:b/>
        </w:rPr>
        <w:tab/>
      </w:r>
      <w:r w:rsidRPr="009F3DC7">
        <w:rPr>
          <w:rFonts w:ascii="GHEA Grapalat" w:hAnsi="GHEA Grapalat"/>
          <w:b/>
        </w:rPr>
        <w:t>Заказчик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2.2.</w:t>
      </w:r>
      <w:r>
        <w:rPr>
          <w:rFonts w:ascii="GHEA Grapalat" w:hAnsi="GHEA Grapalat"/>
        </w:rPr>
        <w:t>1.</w:t>
      </w:r>
      <w:r>
        <w:rPr>
          <w:rFonts w:ascii="GHEA Grapalat" w:hAnsi="GHEA Grapalat"/>
        </w:rPr>
        <w:tab/>
      </w:r>
      <w:r w:rsidRPr="009F3DC7">
        <w:rPr>
          <w:rFonts w:ascii="GHEA Grapalat" w:hAnsi="GHEA Grapalat"/>
        </w:rPr>
        <w:t>Обсуждать и принимать результат работы, выполненной в соответствии с Технической характеристикой-графиком закупки, а в случаях выявления недостатков в результате работы — незамедлительно в письменной форме уведомлять об этом Исполнителя.</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2.2.</w:t>
      </w:r>
      <w:r>
        <w:rPr>
          <w:rFonts w:ascii="GHEA Grapalat" w:hAnsi="GHEA Grapalat"/>
        </w:rPr>
        <w:t>2.</w:t>
      </w:r>
      <w:r>
        <w:rPr>
          <w:rFonts w:ascii="GHEA Grapalat" w:hAnsi="GHEA Grapalat"/>
        </w:rPr>
        <w:tab/>
      </w:r>
      <w:r w:rsidRPr="009F3DC7">
        <w:rPr>
          <w:rFonts w:ascii="GHEA Grapalat" w:hAnsi="GHEA Grapalat"/>
        </w:rPr>
        <w:t>В случае приемки результата работы, уплачивать Исполнителю суммы, подлежащие уплате последнему, а в случае нарушения срока — также предусмотренную пунктом 5.5 договора пеню.</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lastRenderedPageBreak/>
        <w:t>2.</w:t>
      </w:r>
      <w:r>
        <w:rPr>
          <w:rFonts w:ascii="GHEA Grapalat" w:hAnsi="GHEA Grapalat"/>
          <w:b/>
        </w:rPr>
        <w:t>3.</w:t>
      </w:r>
      <w:r>
        <w:rPr>
          <w:rFonts w:ascii="GHEA Grapalat" w:hAnsi="GHEA Grapalat"/>
          <w:b/>
        </w:rPr>
        <w:tab/>
      </w:r>
      <w:r w:rsidRPr="009F3DC7">
        <w:rPr>
          <w:rFonts w:ascii="GHEA Grapalat" w:hAnsi="GHEA Grapalat"/>
          <w:b/>
        </w:rPr>
        <w:t>Исполнитель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2.3.</w:t>
      </w:r>
      <w:r>
        <w:rPr>
          <w:rFonts w:ascii="GHEA Grapalat" w:hAnsi="GHEA Grapalat"/>
        </w:rPr>
        <w:t>1.</w:t>
      </w:r>
      <w:r>
        <w:rPr>
          <w:rFonts w:ascii="GHEA Grapalat" w:hAnsi="GHEA Grapalat"/>
        </w:rPr>
        <w:tab/>
      </w:r>
      <w:r w:rsidRPr="009F3DC7">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4.</w:t>
      </w:r>
      <w:r>
        <w:rPr>
          <w:rFonts w:ascii="GHEA Grapalat" w:hAnsi="GHEA Grapalat"/>
          <w:b/>
        </w:rPr>
        <w:tab/>
      </w:r>
      <w:r w:rsidRPr="009F3DC7">
        <w:rPr>
          <w:rFonts w:ascii="GHEA Grapalat" w:hAnsi="GHEA Grapalat"/>
          <w:b/>
        </w:rPr>
        <w:t>Исполнитель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2.4.</w:t>
      </w:r>
      <w:r>
        <w:rPr>
          <w:rFonts w:ascii="GHEA Grapalat" w:hAnsi="GHEA Grapalat"/>
        </w:rPr>
        <w:t>1.</w:t>
      </w:r>
      <w:r>
        <w:rPr>
          <w:rFonts w:ascii="GHEA Grapalat" w:hAnsi="GHEA Grapalat"/>
        </w:rPr>
        <w:tab/>
      </w:r>
      <w:r w:rsidRPr="009F3DC7">
        <w:rPr>
          <w:rFonts w:ascii="GHEA Grapalat" w:hAnsi="GHEA Grapalat"/>
        </w:rPr>
        <w:t>Обеспечивать выполнение работы по условиям, установленным Приложением № 1 к договору, руководствуясь действующим законодательством.</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2.4.</w:t>
      </w:r>
      <w:r>
        <w:rPr>
          <w:rFonts w:ascii="GHEA Grapalat" w:hAnsi="GHEA Grapalat"/>
        </w:rPr>
        <w:t>2.</w:t>
      </w:r>
      <w:r>
        <w:rPr>
          <w:rFonts w:ascii="GHEA Grapalat" w:hAnsi="GHEA Grapalat"/>
        </w:rPr>
        <w:tab/>
      </w:r>
      <w:r w:rsidRPr="009F3DC7">
        <w:rPr>
          <w:rFonts w:ascii="GHEA Grapalat" w:hAnsi="GHEA Grapalat"/>
        </w:rPr>
        <w:t>В предусмотренных договором случаях уплачивать предусмотренные пунктами 5.2 и 5.3 договора пеню и штраф.</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2.4.</w:t>
      </w:r>
      <w:r>
        <w:rPr>
          <w:rFonts w:ascii="GHEA Grapalat" w:hAnsi="GHEA Grapalat"/>
        </w:rPr>
        <w:t>3.</w:t>
      </w:r>
      <w:r>
        <w:rPr>
          <w:rFonts w:ascii="GHEA Grapalat" w:hAnsi="GHEA Grapalat"/>
        </w:rPr>
        <w:tab/>
      </w:r>
      <w:r w:rsidRPr="009F3DC7">
        <w:rPr>
          <w:rFonts w:ascii="GHEA Grapalat" w:hAnsi="GHEA Grapalat"/>
        </w:rPr>
        <w:t>В течение срока действия обеспечени</w:t>
      </w:r>
      <w:r w:rsidR="00EC1F84">
        <w:rPr>
          <w:rFonts w:ascii="GHEA Grapalat" w:hAnsi="GHEA Grapalat"/>
        </w:rPr>
        <w:t>й квалификации и</w:t>
      </w:r>
      <w:r w:rsidRPr="009F3DC7">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674E7A" w:rsidRDefault="00674E7A" w:rsidP="00674E7A">
      <w:pPr>
        <w:widowControl w:val="0"/>
        <w:spacing w:after="160" w:line="360" w:lineRule="auto"/>
        <w:jc w:val="center"/>
        <w:rPr>
          <w:rFonts w:ascii="GHEA Grapalat" w:hAnsi="GHEA Grapalat"/>
          <w:b/>
        </w:rPr>
      </w:pPr>
      <w:r w:rsidRPr="009F3DC7">
        <w:rPr>
          <w:rFonts w:ascii="GHEA Grapalat" w:hAnsi="GHEA Grapalat"/>
          <w:b/>
        </w:rPr>
        <w:t>3. ПОРЯДОК СДАЧИ И ПРИЕМКИ РАБОТЫ</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3.1.</w:t>
      </w:r>
      <w:r>
        <w:rPr>
          <w:rFonts w:ascii="GHEA Grapalat" w:hAnsi="GHEA Grapalat"/>
        </w:rPr>
        <w:tab/>
        <w:t xml:space="preserve">Выполненная работа принимается подписанием акта сдачи-приемки между Заказчиком и Исполнителем. Факт сдачи работы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и _______ экземпляр акта сдачи-приемки (Приложение № 3). </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lastRenderedPageBreak/>
        <w:t>б)</w:t>
      </w:r>
      <w:r>
        <w:rPr>
          <w:rFonts w:ascii="GHEA Grapalat" w:hAnsi="GHEA Grapalat"/>
        </w:rPr>
        <w:tab/>
        <w:t>в отношении Исполнителя применяет меры ответственности, предусмотренные договором.</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3.3.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работы.</w:t>
      </w:r>
    </w:p>
    <w:p w:rsidR="00674E7A" w:rsidRDefault="00674E7A" w:rsidP="00674E7A">
      <w:pPr>
        <w:widowControl w:val="0"/>
        <w:tabs>
          <w:tab w:val="left" w:pos="1134"/>
        </w:tabs>
        <w:spacing w:after="160" w:line="340" w:lineRule="auto"/>
        <w:ind w:firstLine="567"/>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674E7A" w:rsidRPr="009F3DC7" w:rsidRDefault="00674E7A" w:rsidP="00BB28C8">
      <w:pPr>
        <w:widowControl w:val="0"/>
        <w:spacing w:after="160" w:line="360" w:lineRule="auto"/>
        <w:jc w:val="center"/>
        <w:rPr>
          <w:rFonts w:ascii="GHEA Grapalat" w:hAnsi="GHEA Grapalat" w:cs="Sylfaen"/>
          <w:b/>
        </w:rPr>
      </w:pPr>
    </w:p>
    <w:p w:rsidR="00BB28C8" w:rsidRPr="009F3DC7" w:rsidRDefault="00BB28C8" w:rsidP="00BB28C8">
      <w:pPr>
        <w:widowControl w:val="0"/>
        <w:spacing w:after="160" w:line="341" w:lineRule="auto"/>
        <w:jc w:val="center"/>
        <w:rPr>
          <w:rFonts w:ascii="GHEA Grapalat" w:hAnsi="GHEA Grapalat" w:cs="Sylfaen"/>
          <w:b/>
        </w:rPr>
      </w:pPr>
      <w:r>
        <w:rPr>
          <w:rFonts w:ascii="GHEA Grapalat" w:hAnsi="GHEA Grapalat"/>
          <w:b/>
        </w:rPr>
        <w:t>4.</w:t>
      </w:r>
      <w:r w:rsidRPr="00E90FBD">
        <w:rPr>
          <w:rFonts w:ascii="GHEA Grapalat" w:hAnsi="GHEA Grapalat"/>
          <w:b/>
        </w:rPr>
        <w:t xml:space="preserve"> </w:t>
      </w:r>
      <w:r w:rsidRPr="009F3DC7">
        <w:rPr>
          <w:rFonts w:ascii="GHEA Grapalat" w:hAnsi="GHEA Grapalat"/>
          <w:b/>
        </w:rPr>
        <w:t>ЦЕНА ДОГОВОРА</w:t>
      </w:r>
    </w:p>
    <w:p w:rsidR="00BB28C8" w:rsidRPr="009F3DC7" w:rsidRDefault="00BB28C8" w:rsidP="00BB28C8">
      <w:pPr>
        <w:widowControl w:val="0"/>
        <w:spacing w:after="160" w:line="341" w:lineRule="auto"/>
        <w:ind w:firstLine="567"/>
        <w:jc w:val="both"/>
        <w:rPr>
          <w:rFonts w:ascii="GHEA Grapalat" w:hAnsi="GHEA Grapalat" w:cs="Sylfaen"/>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Цена подлежащей выполнению Исполнителем работы по настоящему договору составляет ______ </w:t>
      </w:r>
      <w:r w:rsidRPr="00E90FBD">
        <w:rPr>
          <w:rFonts w:ascii="GHEA Grapalat" w:hAnsi="GHEA Grapalat"/>
        </w:rPr>
        <w:t>(__</w:t>
      </w:r>
      <w:r w:rsidRPr="00E90FBD">
        <w:rPr>
          <w:rFonts w:ascii="GHEA Grapalat" w:hAnsi="GHEA Grapalat"/>
          <w:u w:val="single"/>
        </w:rPr>
        <w:t>прописью</w:t>
      </w:r>
      <w:r w:rsidRPr="00E90FBD">
        <w:rPr>
          <w:rFonts w:ascii="GHEA Grapalat" w:hAnsi="GHEA Grapalat"/>
        </w:rPr>
        <w:t>____________________________________)</w:t>
      </w:r>
      <w:r w:rsidRPr="009F3DC7">
        <w:rPr>
          <w:rFonts w:ascii="GHEA Grapalat" w:hAnsi="GHEA Grapalat"/>
        </w:rPr>
        <w:t xml:space="preserve"> драмов РА, включая НДС</w:t>
      </w:r>
      <w:r w:rsidR="001B14C2">
        <w:rPr>
          <w:rStyle w:val="FootnoteReference"/>
          <w:rFonts w:ascii="GHEA Grapalat" w:hAnsi="GHEA Grapalat"/>
        </w:rPr>
        <w:footnoteReference w:customMarkFollows="1" w:id="7"/>
        <w:t>18</w:t>
      </w:r>
      <w:r w:rsidRPr="009F3DC7">
        <w:rPr>
          <w:rFonts w:ascii="GHEA Grapalat" w:hAnsi="GHEA Grapalat"/>
        </w:rPr>
        <w:t xml:space="preserve">. </w:t>
      </w:r>
    </w:p>
    <w:p w:rsidR="00BB28C8" w:rsidRPr="00EF1C40" w:rsidRDefault="00BB28C8" w:rsidP="00BB28C8">
      <w:pPr>
        <w:widowControl w:val="0"/>
        <w:spacing w:after="160" w:line="341" w:lineRule="auto"/>
        <w:ind w:firstLine="567"/>
        <w:jc w:val="both"/>
        <w:rPr>
          <w:rFonts w:ascii="GHEA Grapalat" w:hAnsi="GHEA Grapalat"/>
        </w:rPr>
      </w:pPr>
      <w:r w:rsidRPr="009F3DC7">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BB28C8" w:rsidRPr="009F3DC7" w:rsidRDefault="00BB28C8" w:rsidP="00BB28C8">
      <w:pPr>
        <w:widowControl w:val="0"/>
        <w:spacing w:after="160" w:line="341" w:lineRule="auto"/>
        <w:ind w:firstLine="567"/>
        <w:jc w:val="both"/>
        <w:rPr>
          <w:rFonts w:ascii="GHEA Grapalat" w:hAnsi="GHEA Grapalat" w:cs="Sylfaen"/>
        </w:rPr>
      </w:pPr>
      <w:r w:rsidRPr="009F3DC7">
        <w:rPr>
          <w:rFonts w:ascii="GHEA Grapalat" w:hAnsi="GHEA Grapalat"/>
        </w:rPr>
        <w:t>Цена выполнения работы стабильна, и Исполнитель не вправе требовать увеличения, а Заказчик — снижения этой цены.</w:t>
      </w:r>
    </w:p>
    <w:p w:rsidR="00BB28C8" w:rsidRPr="009F3DC7" w:rsidRDefault="00BB28C8" w:rsidP="00BB28C8">
      <w:pPr>
        <w:widowControl w:val="0"/>
        <w:tabs>
          <w:tab w:val="left" w:pos="1134"/>
        </w:tabs>
        <w:spacing w:after="160" w:line="341" w:lineRule="auto"/>
        <w:ind w:firstLine="567"/>
        <w:jc w:val="both"/>
        <w:rPr>
          <w:rFonts w:ascii="GHEA Grapalat" w:hAnsi="GHEA Grapalat"/>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Заказчик платит за выполненную работу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w:t>
      </w:r>
      <w:r w:rsidRPr="009F3DC7">
        <w:rPr>
          <w:rFonts w:ascii="GHEA Grapalat" w:hAnsi="GHEA Grapalat"/>
        </w:rPr>
        <w:lastRenderedPageBreak/>
        <w:t xml:space="preserve">то оплата производится в течение до 30 рабочих дней, но не позднее чем до </w:t>
      </w:r>
      <w:r w:rsidRPr="00D45137">
        <w:rPr>
          <w:rFonts w:ascii="GHEA Grapalat" w:hAnsi="GHEA Grapalat"/>
        </w:rPr>
        <w:t>30</w:t>
      </w:r>
      <w:r w:rsidRPr="009F3DC7">
        <w:rPr>
          <w:rFonts w:ascii="GHEA Grapalat" w:hAnsi="GHEA Grapalat"/>
        </w:rPr>
        <w:t xml:space="preserve"> декабря данного года. </w:t>
      </w:r>
    </w:p>
    <w:p w:rsidR="00813F3D" w:rsidRDefault="00813F3D" w:rsidP="00BB28C8">
      <w:pPr>
        <w:widowControl w:val="0"/>
        <w:spacing w:after="160" w:line="341" w:lineRule="auto"/>
        <w:jc w:val="center"/>
        <w:rPr>
          <w:rFonts w:ascii="GHEA Grapalat" w:hAnsi="GHEA Grapalat"/>
          <w:b/>
        </w:rPr>
      </w:pPr>
    </w:p>
    <w:p w:rsidR="00BB28C8" w:rsidRPr="009F3DC7" w:rsidRDefault="00BB28C8" w:rsidP="00BB28C8">
      <w:pPr>
        <w:widowControl w:val="0"/>
        <w:spacing w:after="160" w:line="341" w:lineRule="auto"/>
        <w:jc w:val="center"/>
        <w:rPr>
          <w:rFonts w:ascii="GHEA Grapalat" w:hAnsi="GHEA Grapalat" w:cs="Sylfaen"/>
          <w:b/>
        </w:rPr>
      </w:pPr>
      <w:r>
        <w:rPr>
          <w:rFonts w:ascii="GHEA Grapalat" w:hAnsi="GHEA Grapalat"/>
          <w:b/>
        </w:rPr>
        <w:t>5.</w:t>
      </w:r>
      <w:r w:rsidRPr="00EF1C40">
        <w:rPr>
          <w:rFonts w:ascii="GHEA Grapalat" w:hAnsi="GHEA Grapalat"/>
          <w:b/>
        </w:rPr>
        <w:t xml:space="preserve"> </w:t>
      </w:r>
      <w:r w:rsidRPr="009F3DC7">
        <w:rPr>
          <w:rFonts w:ascii="GHEA Grapalat" w:hAnsi="GHEA Grapalat"/>
          <w:b/>
        </w:rPr>
        <w:t>ОТВЕТСТВЕННОСТЬ СТОРОН</w:t>
      </w:r>
    </w:p>
    <w:p w:rsidR="00BB28C8" w:rsidRPr="009F3DC7" w:rsidRDefault="00BB28C8" w:rsidP="00BB28C8">
      <w:pPr>
        <w:widowControl w:val="0"/>
        <w:tabs>
          <w:tab w:val="left" w:pos="1134"/>
        </w:tabs>
        <w:spacing w:after="160" w:line="341" w:lineRule="auto"/>
        <w:ind w:firstLine="567"/>
        <w:jc w:val="both"/>
        <w:rPr>
          <w:rFonts w:ascii="GHEA Grapalat" w:hAnsi="GHEA Grapalat" w:cs="Sylfaen"/>
        </w:rPr>
      </w:pPr>
      <w:r w:rsidRPr="009F3DC7">
        <w:rPr>
          <w:rFonts w:ascii="GHEA Grapalat" w:hAnsi="GHEA Grapalat"/>
        </w:rPr>
        <w:t>5.</w:t>
      </w:r>
      <w:r>
        <w:rPr>
          <w:rFonts w:ascii="GHEA Grapalat" w:hAnsi="GHEA Grapalat"/>
        </w:rPr>
        <w:t>1.</w:t>
      </w:r>
      <w:r>
        <w:rPr>
          <w:rFonts w:ascii="GHEA Grapalat" w:hAnsi="GHEA Grapalat"/>
        </w:rPr>
        <w:tab/>
      </w:r>
      <w:r w:rsidRPr="009F3DC7">
        <w:rPr>
          <w:rFonts w:ascii="GHEA Grapalat" w:hAnsi="GHEA Grapalat"/>
        </w:rPr>
        <w:t>Исполнитель несет ответственность за соблюдение требований настоящего Договора к выполнению работы.</w:t>
      </w:r>
    </w:p>
    <w:p w:rsidR="00BB28C8" w:rsidRPr="009F3DC7" w:rsidRDefault="00BB28C8" w:rsidP="00BB28C8">
      <w:pPr>
        <w:widowControl w:val="0"/>
        <w:tabs>
          <w:tab w:val="left" w:pos="1134"/>
        </w:tabs>
        <w:spacing w:after="160" w:line="341" w:lineRule="auto"/>
        <w:ind w:firstLine="567"/>
        <w:jc w:val="both"/>
        <w:rPr>
          <w:rFonts w:ascii="GHEA Grapalat" w:hAnsi="GHEA Grapalat" w:cs="Sylfaen"/>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В каждом случае выполнения работы,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B73CEE">
        <w:rPr>
          <w:rStyle w:val="FootnoteReference"/>
          <w:rFonts w:ascii="GHEA Grapalat" w:hAnsi="GHEA Grapalat"/>
        </w:rPr>
        <w:footnoteReference w:customMarkFollows="1" w:id="8"/>
        <w:t>20</w:t>
      </w:r>
      <w:r w:rsidRPr="0017150C">
        <w:rPr>
          <w:rFonts w:ascii="GHEA Grapalat" w:hAnsi="GHEA Grapalat"/>
        </w:rPr>
        <w:t>.</w:t>
      </w:r>
      <w:r w:rsidRPr="00B220DE">
        <w:rPr>
          <w:rFonts w:ascii="GHEA Grapalat" w:hAnsi="GHEA Grapalat"/>
        </w:rPr>
        <w:t xml:space="preserve"> </w:t>
      </w:r>
      <w:r w:rsidRPr="00AF0D24">
        <w:rPr>
          <w:rFonts w:ascii="GHEA Grapalat" w:hAnsi="GHEA Grapalat"/>
        </w:rPr>
        <w:t>При этом</w:t>
      </w:r>
      <w:r w:rsidRPr="00DF13E4">
        <w:rPr>
          <w:rFonts w:ascii="GHEA Grapalat" w:hAnsi="GHEA Grapalat"/>
          <w:lang w:val="hy-AM"/>
        </w:rPr>
        <w:t>,</w:t>
      </w:r>
      <w:r w:rsidRPr="00DF13E4">
        <w:rPr>
          <w:rFonts w:ascii="GHEA Grapalat" w:hAnsi="GHEA Grapalat"/>
        </w:rPr>
        <w:t xml:space="preserve"> штраф рассчитывается также при выполнении работ в срок, установленный настоящим договором, но в случае </w:t>
      </w:r>
      <w:r w:rsidRPr="00D45137">
        <w:rPr>
          <w:rFonts w:ascii="GHEA Grapalat" w:hAnsi="GHEA Grapalat"/>
        </w:rPr>
        <w:t>их</w:t>
      </w:r>
      <w:r w:rsidRPr="00DF13E4">
        <w:rPr>
          <w:rFonts w:ascii="GHEA Grapalat" w:hAnsi="GHEA Grapalat"/>
        </w:rPr>
        <w:t xml:space="preserve"> непринятия заказчиком.</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В случае нарушения предусмотренного договором срока выполнения работы с Исполнителя за каждый просроченный </w:t>
      </w:r>
      <w:r w:rsidRPr="00D45137">
        <w:rPr>
          <w:rFonts w:ascii="GHEA Grapalat" w:hAnsi="GHEA Grapalat"/>
        </w:rPr>
        <w:t xml:space="preserve"> рабочий </w:t>
      </w:r>
      <w:r w:rsidRPr="009F3DC7">
        <w:rPr>
          <w:rFonts w:ascii="GHEA Grapalat" w:hAnsi="GHEA Grapalat"/>
        </w:rPr>
        <w:t>день взимается пеня в размере</w:t>
      </w:r>
      <w:r>
        <w:rPr>
          <w:rFonts w:ascii="Courier New" w:hAnsi="Courier New" w:cs="Courier New"/>
          <w:lang w:val="en-US"/>
        </w:rPr>
        <w:t> </w:t>
      </w:r>
      <w:r w:rsidRPr="009F3DC7">
        <w:rPr>
          <w:rFonts w:ascii="GHEA Grapalat" w:hAnsi="GHEA Grapalat"/>
        </w:rPr>
        <w:t>0,05 (ноль целых пять сотых) процента от цены подлежащей выполнению, но невыполненной работы.</w:t>
      </w:r>
    </w:p>
    <w:p w:rsidR="00BB28C8" w:rsidRDefault="00BB28C8" w:rsidP="00510C3D">
      <w:pPr>
        <w:widowControl w:val="0"/>
        <w:tabs>
          <w:tab w:val="left"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4.</w:t>
      </w:r>
      <w:r>
        <w:rPr>
          <w:rFonts w:ascii="GHEA Grapalat" w:hAnsi="GHEA Grapalat"/>
        </w:rPr>
        <w:tab/>
      </w:r>
      <w:r w:rsidRPr="009F3DC7">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выполнения работы.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4.2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lastRenderedPageBreak/>
        <w:t>5.</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7.</w:t>
      </w:r>
      <w:r>
        <w:rPr>
          <w:rFonts w:ascii="GHEA Grapalat" w:hAnsi="GHEA Grapalat"/>
        </w:rPr>
        <w:tab/>
      </w:r>
      <w:r w:rsidRPr="009F3DC7">
        <w:rPr>
          <w:rFonts w:ascii="GHEA Grapalat" w:hAnsi="GHEA Grapalat"/>
        </w:rPr>
        <w:t>Уплата пеней и (или) штрафов не освобождает стороны от полного исполнения своих договорных обязательств.</w:t>
      </w:r>
    </w:p>
    <w:p w:rsidR="00BB28C8" w:rsidRPr="009F3DC7" w:rsidRDefault="00BB28C8" w:rsidP="00BB28C8">
      <w:pPr>
        <w:widowControl w:val="0"/>
        <w:spacing w:after="160" w:line="360" w:lineRule="auto"/>
        <w:ind w:firstLine="567"/>
        <w:jc w:val="both"/>
        <w:rPr>
          <w:rFonts w:ascii="GHEA Grapalat" w:hAnsi="GHEA Grapalat" w:cs="Sylfaen"/>
        </w:rPr>
      </w:pPr>
    </w:p>
    <w:p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6.</w:t>
      </w:r>
      <w:r w:rsidRPr="009F3DC7">
        <w:rPr>
          <w:rFonts w:ascii="GHEA Grapalat" w:hAnsi="GHEA Grapalat"/>
          <w:b/>
        </w:rPr>
        <w:t>ДЕЙСТВИЕ НЕПРЕОДОЛИМОЙ СИЛЫ (ФОРС-МАЖОР)</w:t>
      </w:r>
    </w:p>
    <w:p w:rsidR="00BB28C8" w:rsidRPr="009F3DC7" w:rsidRDefault="00BB28C8" w:rsidP="00BB28C8">
      <w:pPr>
        <w:widowControl w:val="0"/>
        <w:spacing w:after="160" w:line="360" w:lineRule="auto"/>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Default="00BB28C8" w:rsidP="00BB28C8">
      <w:pPr>
        <w:rPr>
          <w:rFonts w:ascii="GHEA Grapalat" w:hAnsi="GHEA Grapalat" w:cs="Sylfaen"/>
        </w:rPr>
      </w:pPr>
    </w:p>
    <w:p w:rsidR="00BB28C8" w:rsidRPr="009F3DC7" w:rsidRDefault="00BB28C8" w:rsidP="00BB28C8">
      <w:pPr>
        <w:widowControl w:val="0"/>
        <w:spacing w:after="160" w:line="360" w:lineRule="auto"/>
        <w:jc w:val="center"/>
        <w:rPr>
          <w:rFonts w:ascii="GHEA Grapalat" w:hAnsi="GHEA Grapalat" w:cs="Sylfaen"/>
          <w:b/>
        </w:rPr>
      </w:pPr>
      <w:r>
        <w:rPr>
          <w:rFonts w:ascii="GHEA Grapalat" w:hAnsi="GHEA Grapalat"/>
          <w:b/>
        </w:rPr>
        <w:t>7.</w:t>
      </w:r>
      <w:r w:rsidRPr="009F3DC7">
        <w:rPr>
          <w:rFonts w:ascii="GHEA Grapalat" w:hAnsi="GHEA Grapalat"/>
          <w:b/>
        </w:rPr>
        <w:t>ИНЫЕ УСЛОВИЯ</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7.</w:t>
      </w:r>
      <w:r>
        <w:rPr>
          <w:rFonts w:ascii="GHEA Grapalat" w:hAnsi="GHEA Grapalat"/>
        </w:rPr>
        <w:t>1.</w:t>
      </w:r>
      <w:r>
        <w:rPr>
          <w:rFonts w:ascii="GHEA Grapalat" w:hAnsi="GHEA Grapalat"/>
        </w:rPr>
        <w:tab/>
      </w:r>
      <w:r w:rsidRPr="009F3DC7">
        <w:rPr>
          <w:rFonts w:ascii="GHEA Grapalat" w:hAnsi="GHEA Grapalat"/>
        </w:rPr>
        <w:t xml:space="preserve">Настоящий Договор вступает в силу с момента его подписания сторонами и действует до исполнения в полном объеме обязательств, принятых сторонами по настоящему Договору. </w:t>
      </w:r>
    </w:p>
    <w:p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cs="Sylfaen"/>
        </w:rPr>
      </w:pPr>
      <w:r w:rsidRPr="009F3DC7">
        <w:rPr>
          <w:rFonts w:ascii="GHEA Grapalat" w:hAnsi="GHEA Grapalat"/>
        </w:rPr>
        <w:t xml:space="preserve">Условием исполнения сторонами прав и обязанностей, предусмотренных договором, является обстоятельство учета договора Министерством финансов </w:t>
      </w:r>
      <w:r w:rsidRPr="009F3DC7">
        <w:rPr>
          <w:rFonts w:ascii="GHEA Grapalat" w:hAnsi="GHEA Grapalat"/>
        </w:rPr>
        <w:lastRenderedPageBreak/>
        <w:t>Республики Армения</w:t>
      </w:r>
      <w:r w:rsidRPr="009F3DC7">
        <w:rPr>
          <w:rStyle w:val="FootnoteReference"/>
          <w:rFonts w:ascii="GHEA Grapalat" w:hAnsi="GHEA Grapalat"/>
        </w:rPr>
        <w:t xml:space="preserve"> </w:t>
      </w:r>
      <w:r w:rsidR="0020390F">
        <w:rPr>
          <w:rStyle w:val="FootnoteReference"/>
          <w:rFonts w:ascii="GHEA Grapalat" w:hAnsi="GHEA Grapalat"/>
        </w:rPr>
        <w:footnoteReference w:customMarkFollows="1" w:id="9"/>
        <w:t>21</w:t>
      </w:r>
      <w:r w:rsidRPr="009F3DC7">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7.</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 не может быть передано другому лицу без письменного согласия стороны должника. </w:t>
      </w:r>
    </w:p>
    <w:p w:rsidR="00BB28C8" w:rsidRPr="00D443DF" w:rsidRDefault="00BB28C8" w:rsidP="00BB28C8">
      <w:pPr>
        <w:widowControl w:val="0"/>
        <w:tabs>
          <w:tab w:val="left" w:pos="1134"/>
        </w:tabs>
        <w:spacing w:after="160" w:line="360" w:lineRule="auto"/>
        <w:ind w:firstLine="567"/>
        <w:jc w:val="both"/>
        <w:rPr>
          <w:rFonts w:ascii="GHEA Grapalat" w:hAnsi="GHEA Grapalat"/>
          <w:spacing w:val="-4"/>
        </w:rPr>
      </w:pPr>
      <w:r w:rsidRPr="009F3DC7">
        <w:rPr>
          <w:rFonts w:ascii="GHEA Grapalat" w:hAnsi="GHEA Grapalat"/>
        </w:rPr>
        <w:t>7.</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w:t>
      </w:r>
      <w:r w:rsidRPr="00D443DF">
        <w:rPr>
          <w:rFonts w:ascii="GHEA Grapalat" w:hAnsi="GHEA Grapalat"/>
          <w:spacing w:val="-4"/>
        </w:rPr>
        <w:t xml:space="preserve">законодательству Республики Армения, то после выявления данных оснований </w:t>
      </w:r>
      <w:r w:rsidRPr="00E02449">
        <w:rPr>
          <w:rFonts w:ascii="GHEA Grapalat" w:hAnsi="GHEA Grapalat"/>
          <w:spacing w:val="-4"/>
        </w:rPr>
        <w:t xml:space="preserve">Заказчик </w:t>
      </w:r>
      <w:r w:rsidR="00D7436B" w:rsidRPr="00E02449">
        <w:rPr>
          <w:rFonts w:ascii="GHEA Grapalat" w:hAnsi="GHEA Grapalat"/>
        </w:rPr>
        <w:t>в одностороннем порядке</w:t>
      </w:r>
      <w:r w:rsidR="00D7436B" w:rsidRPr="00E02449">
        <w:rPr>
          <w:rFonts w:ascii="GHEA Grapalat" w:hAnsi="GHEA Grapalat"/>
          <w:lang w:val="hy-AM"/>
        </w:rPr>
        <w:t xml:space="preserve"> расторгает договор</w:t>
      </w:r>
      <w:r w:rsidR="00D7436B" w:rsidRPr="00E02449">
        <w:rPr>
          <w:rFonts w:ascii="GHEA Grapalat" w:hAnsi="GHEA Grapalat"/>
        </w:rPr>
        <w:t xml:space="preserve">, если выявленные нарушения, </w:t>
      </w:r>
      <w:r w:rsidRPr="00E02449">
        <w:rPr>
          <w:rFonts w:ascii="GHEA Grapalat" w:hAnsi="GHEA Grapalat"/>
          <w:spacing w:val="-4"/>
        </w:rPr>
        <w:t>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w:t>
      </w:r>
      <w:r w:rsidRPr="00D443DF">
        <w:rPr>
          <w:rFonts w:ascii="GHEA Grapalat" w:hAnsi="GHEA Grapalat"/>
          <w:spacing w:val="-4"/>
        </w:rPr>
        <w:t xml:space="preserve">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D443DF" w:rsidRDefault="00BB28C8" w:rsidP="00BB28C8">
      <w:pPr>
        <w:widowControl w:val="0"/>
        <w:tabs>
          <w:tab w:val="left" w:pos="1134"/>
        </w:tabs>
        <w:spacing w:after="160" w:line="377" w:lineRule="auto"/>
        <w:ind w:firstLine="567"/>
        <w:jc w:val="both"/>
        <w:rPr>
          <w:rFonts w:ascii="GHEA Grapalat" w:hAnsi="GHEA Grapalat" w:cs="Sylfaen"/>
        </w:rPr>
      </w:pPr>
      <w:r w:rsidRPr="009F3DC7">
        <w:rPr>
          <w:rFonts w:ascii="GHEA Grapalat" w:hAnsi="GHEA Grapalat"/>
        </w:rPr>
        <w:t>7.</w:t>
      </w:r>
      <w:r>
        <w:rPr>
          <w:rFonts w:ascii="GHEA Grapalat" w:hAnsi="GHEA Grapalat"/>
        </w:rPr>
        <w:t>4.</w:t>
      </w:r>
      <w:r>
        <w:rPr>
          <w:rFonts w:ascii="GHEA Grapalat" w:hAnsi="GHEA Grapalat"/>
        </w:rPr>
        <w:tab/>
      </w:r>
      <w:r w:rsidRPr="00D443DF">
        <w:rPr>
          <w:rFonts w:ascii="GHEA Grapalat" w:hAnsi="GHEA Grapalat"/>
        </w:rPr>
        <w:t>Споры в связи с договором подлежат рассмотрению в судах Республики Армения.</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5.</w:t>
      </w:r>
      <w:r>
        <w:rPr>
          <w:rFonts w:ascii="GHEA Grapalat" w:hAnsi="GHEA Grapalat"/>
        </w:rPr>
        <w:tab/>
      </w:r>
      <w:r w:rsidRPr="009F3DC7">
        <w:rPr>
          <w:rFonts w:ascii="GHEA Grapalat" w:hAnsi="GHEA Grapalat"/>
        </w:rPr>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w:t>
      </w:r>
    </w:p>
    <w:p w:rsidR="00BB28C8" w:rsidRPr="009F3DC7" w:rsidRDefault="00BB28C8" w:rsidP="00BB28C8">
      <w:pPr>
        <w:widowControl w:val="0"/>
        <w:spacing w:after="160" w:line="377" w:lineRule="auto"/>
        <w:ind w:firstLine="567"/>
        <w:jc w:val="both"/>
        <w:rPr>
          <w:rFonts w:ascii="GHEA Grapalat" w:hAnsi="GHEA Grapalat"/>
        </w:rPr>
      </w:pPr>
      <w:r w:rsidRPr="009F3DC7">
        <w:rPr>
          <w:rFonts w:ascii="GHEA Grapalat" w:hAnsi="GHEA Grapalat"/>
        </w:rPr>
        <w:t xml:space="preserve">Запрещается внесение в договор, а если цена договора факторная, то также </w:t>
      </w:r>
      <w:r w:rsidRPr="009F3DC7">
        <w:rPr>
          <w:rFonts w:ascii="GHEA Grapalat" w:hAnsi="GHEA Grapalat"/>
        </w:rPr>
        <w:lastRenderedPageBreak/>
        <w:t>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BB28C8">
      <w:pPr>
        <w:widowControl w:val="0"/>
        <w:tabs>
          <w:tab w:val="left" w:pos="1276"/>
        </w:tabs>
        <w:spacing w:after="160" w:line="377" w:lineRule="auto"/>
        <w:ind w:firstLine="567"/>
        <w:jc w:val="both"/>
        <w:rPr>
          <w:rFonts w:ascii="GHEA Grapalat" w:hAnsi="GHEA Grapalat" w:cs="Times Armenia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D443DF"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6.</w:t>
      </w:r>
      <w:r>
        <w:rPr>
          <w:rFonts w:ascii="GHEA Grapalat" w:hAnsi="GHEA Grapalat"/>
        </w:rPr>
        <w:tab/>
      </w:r>
      <w:r w:rsidRPr="00D443DF">
        <w:rPr>
          <w:rFonts w:ascii="GHEA Grapalat" w:hAnsi="GHEA Grapalat"/>
        </w:rPr>
        <w:t xml:space="preserve">Если договор осуществляется посредством заключения </w:t>
      </w:r>
      <w:r w:rsidRPr="00D45137">
        <w:rPr>
          <w:rFonts w:ascii="GHEA Grapalat" w:hAnsi="GHEA Grapalat"/>
        </w:rPr>
        <w:t>субподрядного</w:t>
      </w:r>
      <w:r w:rsidRPr="00D443DF">
        <w:rPr>
          <w:rFonts w:ascii="GHEA Grapalat" w:hAnsi="GHEA Grapalat"/>
        </w:rPr>
        <w:t xml:space="preserve"> договора:</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1)</w:t>
      </w:r>
      <w:r w:rsidRPr="00EF1C40">
        <w:rPr>
          <w:rFonts w:ascii="GHEA Grapalat" w:hAnsi="GHEA Grapalat"/>
        </w:rPr>
        <w:tab/>
      </w:r>
      <w:r w:rsidRPr="009F3DC7">
        <w:rPr>
          <w:rFonts w:ascii="GHEA Grapalat" w:hAnsi="GHEA Grapalat"/>
        </w:rPr>
        <w:t xml:space="preserve">Исполнитель несет ответственность за неисполнение или ненадлежащее исполнение обязательств </w:t>
      </w:r>
      <w:r w:rsidRPr="00D45137">
        <w:rPr>
          <w:rFonts w:ascii="GHEA Grapalat" w:hAnsi="GHEA Grapalat"/>
        </w:rPr>
        <w:t>субподрядчика</w:t>
      </w:r>
      <w:r w:rsidRPr="009F3DC7">
        <w:rPr>
          <w:rFonts w:ascii="GHEA Grapalat" w:hAnsi="GHEA Grapalat"/>
        </w:rPr>
        <w:t>;</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2)</w:t>
      </w:r>
      <w:r w:rsidRPr="00EF1C40">
        <w:rPr>
          <w:rFonts w:ascii="GHEA Grapalat" w:hAnsi="GHEA Grapalat"/>
        </w:rPr>
        <w:tab/>
      </w:r>
      <w:r w:rsidRPr="009F3DC7">
        <w:rPr>
          <w:rFonts w:ascii="GHEA Grapalat" w:hAnsi="GHEA Grapalat"/>
        </w:rPr>
        <w:t xml:space="preserve">в случае замены </w:t>
      </w:r>
      <w:r w:rsidRPr="00AC7DC5">
        <w:rPr>
          <w:rFonts w:ascii="GHEA Grapalat" w:hAnsi="GHEA Grapalat"/>
        </w:rPr>
        <w:t>субподрядчика</w:t>
      </w:r>
      <w:r w:rsidRPr="009F3DC7">
        <w:rPr>
          <w:rFonts w:ascii="GHEA Grapalat" w:hAnsi="GHEA Grapalat"/>
        </w:rPr>
        <w:t xml:space="preserve"> в течение исполнения договора Исполнитель в письменной форме уведомляет об этом Заказчика, предоставив копии </w:t>
      </w:r>
      <w:r w:rsidRPr="00AC7DC5">
        <w:rPr>
          <w:rFonts w:ascii="GHEA Grapalat" w:hAnsi="GHEA Grapalat"/>
        </w:rPr>
        <w:t>субподряд</w:t>
      </w:r>
      <w:r w:rsidRPr="00D45137">
        <w:rPr>
          <w:rFonts w:ascii="GHEA Grapalat" w:hAnsi="GHEA Grapalat"/>
        </w:rPr>
        <w:t>ного</w:t>
      </w:r>
      <w:r w:rsidRPr="004334A1">
        <w:rPr>
          <w:rFonts w:ascii="GHEA Grapalat" w:hAnsi="GHEA Grapalat"/>
        </w:rPr>
        <w:t xml:space="preserve"> </w:t>
      </w:r>
      <w:r w:rsidRPr="009F3DC7">
        <w:rPr>
          <w:rFonts w:ascii="GHEA Grapalat" w:hAnsi="GHEA Grapalat"/>
        </w:rPr>
        <w:t>договора и данных являющегося его стороной лица в течение пяти рабочих дней со дня внесения изменения</w:t>
      </w:r>
      <w:r w:rsidR="007C7140">
        <w:rPr>
          <w:rStyle w:val="FootnoteReference"/>
          <w:rFonts w:ascii="GHEA Grapalat" w:hAnsi="GHEA Grapalat"/>
        </w:rPr>
        <w:footnoteReference w:customMarkFollows="1" w:id="10"/>
        <w:t>22</w:t>
      </w:r>
      <w:r w:rsidRPr="009F3DC7">
        <w:rPr>
          <w:rFonts w:ascii="GHEA Grapalat" w:hAnsi="GHEA Grapalat"/>
        </w:rPr>
        <w:t>.</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C7140">
        <w:rPr>
          <w:rStyle w:val="FootnoteReference"/>
          <w:rFonts w:ascii="GHEA Grapalat" w:hAnsi="GHEA Grapalat"/>
        </w:rPr>
        <w:footnoteReference w:customMarkFollows="1" w:id="11"/>
        <w:t>23</w:t>
      </w:r>
      <w:r w:rsidRPr="009F3DC7">
        <w:rPr>
          <w:rFonts w:ascii="GHEA Grapalat" w:hAnsi="GHEA Grapalat"/>
        </w:rPr>
        <w:t>.</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7.</w:t>
      </w:r>
      <w:r>
        <w:rPr>
          <w:rFonts w:ascii="GHEA Grapalat" w:hAnsi="GHEA Grapalat"/>
        </w:rPr>
        <w:t>8.</w:t>
      </w:r>
      <w:r>
        <w:rPr>
          <w:rFonts w:ascii="GHEA Grapalat" w:hAnsi="GHEA Grapalat"/>
        </w:rPr>
        <w:tab/>
      </w:r>
      <w:r w:rsidRPr="009F3DC7">
        <w:rPr>
          <w:rFonts w:ascii="GHEA Grapalat" w:hAnsi="GHEA Grapalat"/>
        </w:rPr>
        <w:t>При наличии предложения от Исполнителя,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112A10">
        <w:rPr>
          <w:rFonts w:ascii="GHEA Grapalat" w:hAnsi="GHEA Grapalat"/>
        </w:rPr>
        <w:t xml:space="preserve"> </w:t>
      </w:r>
      <w:r w:rsidRPr="00DF13E4">
        <w:rPr>
          <w:rFonts w:ascii="GHEA Grapalat" w:hAnsi="GHEA Grapalat"/>
        </w:rPr>
        <w:t xml:space="preserve">а предложение </w:t>
      </w:r>
      <w:r w:rsidRPr="009F3DC7">
        <w:rPr>
          <w:rFonts w:ascii="GHEA Grapalat" w:hAnsi="GHEA Grapalat"/>
        </w:rPr>
        <w:t>Исполнителя</w:t>
      </w:r>
      <w:r w:rsidRPr="00DF13E4">
        <w:rPr>
          <w:rFonts w:ascii="GHEA Grapalat" w:hAnsi="GHEA Grapalat"/>
        </w:rPr>
        <w:t xml:space="preserve"> было представлено не позднее пяти календарных дней до истечения срока, изначально установленного договором для исполнения работ.</w:t>
      </w:r>
      <w:r w:rsidRPr="009F3DC7">
        <w:rPr>
          <w:rFonts w:ascii="GHEA Grapalat" w:hAnsi="GHEA Grapalat"/>
        </w:rPr>
        <w:t xml:space="preserve"> При этом в </w:t>
      </w:r>
      <w:r w:rsidRPr="009F3DC7">
        <w:rPr>
          <w:rFonts w:ascii="GHEA Grapalat" w:hAnsi="GHEA Grapalat"/>
        </w:rPr>
        <w:lastRenderedPageBreak/>
        <w:t>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7.</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BB28C8" w:rsidRPr="009F3DC7" w:rsidRDefault="00BB28C8" w:rsidP="00BB28C8">
      <w:pPr>
        <w:widowControl w:val="0"/>
        <w:tabs>
          <w:tab w:val="left" w:pos="1276"/>
        </w:tabs>
        <w:spacing w:after="160" w:line="372" w:lineRule="auto"/>
        <w:ind w:firstLine="567"/>
        <w:jc w:val="both"/>
        <w:rPr>
          <w:rFonts w:ascii="GHEA Grapalat" w:hAnsi="GHEA Grapalat"/>
          <w:u w:val="single"/>
        </w:rPr>
      </w:pPr>
      <w:r w:rsidRPr="009F3DC7">
        <w:rPr>
          <w:rFonts w:ascii="GHEA Grapalat" w:hAnsi="GHEA Grapalat"/>
        </w:rPr>
        <w:t>7.1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CA2E3E" w:rsidRPr="00076092" w:rsidRDefault="00BB28C8" w:rsidP="00CA2E3E">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1.</w:t>
      </w:r>
      <w:r>
        <w:rPr>
          <w:rFonts w:ascii="GHEA Grapalat" w:hAnsi="GHEA Grapalat"/>
        </w:rPr>
        <w:tab/>
      </w:r>
      <w:r w:rsidRPr="009F3DC7">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w:t>
      </w:r>
      <w:r>
        <w:rPr>
          <w:rFonts w:ascii="Courier New" w:hAnsi="Courier New" w:cs="Courier New"/>
          <w:lang w:val="en-US"/>
        </w:rPr>
        <w:t> </w:t>
      </w:r>
      <w:r w:rsidRPr="009F3DC7">
        <w:rPr>
          <w:rFonts w:ascii="GHEA Grapalat" w:hAnsi="GHEA Grapalat"/>
        </w:rPr>
        <w:t xml:space="preserve">указанием даты опубликования. Исполнитель считается надлежащим образом </w:t>
      </w:r>
      <w:r w:rsidRPr="009F3DC7">
        <w:rPr>
          <w:rFonts w:ascii="GHEA Grapalat" w:hAnsi="GHEA Grapalat"/>
        </w:rPr>
        <w:lastRenderedPageBreak/>
        <w:t>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CA2E3E" w:rsidRPr="00CA2E3E">
        <w:rPr>
          <w:rFonts w:ascii="GHEA Grapalat" w:hAnsi="GHEA Grapalat"/>
        </w:rPr>
        <w:t xml:space="preserve"> </w:t>
      </w:r>
      <w:r w:rsidR="00CA2E3E" w:rsidRPr="00076092">
        <w:rPr>
          <w:rFonts w:ascii="GHEA Grapalat" w:hAnsi="GHEA Grapalat"/>
        </w:rPr>
        <w:t xml:space="preserve">В день публикации в бюллетене уведомления о полном или частичном одностороннем расторжении договора </w:t>
      </w:r>
      <w:r w:rsidR="00CA2E3E">
        <w:rPr>
          <w:rFonts w:ascii="GHEA Grapalat" w:hAnsi="GHEA Grapalat"/>
        </w:rPr>
        <w:t>Заказчик</w:t>
      </w:r>
      <w:r w:rsidR="00CA2E3E" w:rsidRPr="00076092">
        <w:rPr>
          <w:rFonts w:ascii="GHEA Grapalat" w:hAnsi="GHEA Grapalat"/>
        </w:rPr>
        <w:t xml:space="preserve"> высылает его также на электронную почту </w:t>
      </w:r>
      <w:r w:rsidR="00CA2E3E" w:rsidRPr="00AD29CE">
        <w:rPr>
          <w:rFonts w:ascii="GHEA Grapalat" w:hAnsi="GHEA Grapalat"/>
        </w:rPr>
        <w:t>Исполнител</w:t>
      </w:r>
      <w:r w:rsidR="00CA2E3E">
        <w:rPr>
          <w:rFonts w:ascii="GHEA Grapalat" w:hAnsi="GHEA Grapalat"/>
        </w:rPr>
        <w:t>я</w:t>
      </w:r>
      <w:r w:rsidR="00CA2E3E" w:rsidRPr="00076092">
        <w:rPr>
          <w:rFonts w:ascii="GHEA Grapalat" w:hAnsi="GHEA Grapalat"/>
        </w:rPr>
        <w:t>.</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2.</w:t>
      </w:r>
      <w:r>
        <w:rPr>
          <w:rFonts w:ascii="GHEA Grapalat" w:hAnsi="GHEA Grapalat"/>
        </w:rPr>
        <w:tab/>
      </w:r>
      <w:r w:rsidRPr="009F3DC7">
        <w:rPr>
          <w:rFonts w:ascii="GHEA Grapalat" w:hAnsi="GHEA Grapalat"/>
        </w:rPr>
        <w:t>Споры, возникшие в связи с договором, разрешаются путем переговоров. В случае недостижения согласия споры разрешаются в судах Республики Армения.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3.</w:t>
      </w:r>
      <w:r>
        <w:rPr>
          <w:rFonts w:ascii="GHEA Grapalat" w:hAnsi="GHEA Grapalat"/>
        </w:rPr>
        <w:tab/>
      </w:r>
      <w:r w:rsidRPr="009F3DC7">
        <w:rPr>
          <w:rFonts w:ascii="GHEA Grapalat" w:hAnsi="GHEA Grapalat"/>
        </w:rPr>
        <w:t>Договор составлен на _____ страницах, заключается в двух экземплярах, имеющих равную юридическую силу. Приложения № 1, № 3 и № 3.1 к настоящему Договору считаются неотъемлемой частью договора, и каждой стороне предоставляется по одному экземпляру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bCs/>
        </w:rPr>
      </w:pPr>
      <w:r w:rsidRPr="009F3DC7">
        <w:rPr>
          <w:rFonts w:ascii="GHEA Grapalat" w:hAnsi="GHEA Grapalat"/>
        </w:rPr>
        <w:t>7.1</w:t>
      </w:r>
      <w:r>
        <w:rPr>
          <w:rFonts w:ascii="GHEA Grapalat" w:hAnsi="GHEA Grapalat"/>
        </w:rPr>
        <w:t>4.</w:t>
      </w:r>
      <w:r>
        <w:rPr>
          <w:rFonts w:ascii="GHEA Grapalat" w:hAnsi="GHEA Grapalat"/>
        </w:rPr>
        <w:tab/>
      </w:r>
      <w:r w:rsidRPr="009F3DC7">
        <w:rPr>
          <w:rFonts w:ascii="GHEA Grapalat" w:hAnsi="GHEA Grapalat"/>
        </w:rPr>
        <w:t>В отношении настоящего Договора применяется право Республики Армения.</w:t>
      </w:r>
    </w:p>
    <w:p w:rsidR="00BB28C8" w:rsidRPr="009E5A23" w:rsidRDefault="00602052" w:rsidP="00602052">
      <w:pPr>
        <w:widowControl w:val="0"/>
        <w:spacing w:after="160" w:line="360" w:lineRule="auto"/>
        <w:ind w:firstLine="567"/>
        <w:jc w:val="both"/>
        <w:rPr>
          <w:rFonts w:ascii="GHEA Grapalat" w:hAnsi="GHEA Grapalat" w:cs="Sylfaen"/>
          <w:b/>
          <w:lang w:val="hy-AM"/>
        </w:rPr>
      </w:pPr>
      <w:r w:rsidRPr="009F3DC7">
        <w:rPr>
          <w:rFonts w:ascii="GHEA Grapalat" w:hAnsi="GHEA Grapalat"/>
        </w:rPr>
        <w:t>7.1</w:t>
      </w:r>
      <w:r>
        <w:rPr>
          <w:rFonts w:ascii="GHEA Grapalat" w:hAnsi="GHEA Grapalat"/>
        </w:rPr>
        <w:t>5.</w:t>
      </w:r>
      <w:r>
        <w:rPr>
          <w:rFonts w:ascii="GHEA Grapalat" w:hAnsi="GHEA Grapalat"/>
        </w:rPr>
        <w:tab/>
      </w:r>
      <w:r w:rsidRPr="009E5A23">
        <w:rPr>
          <w:rFonts w:ascii="GHEA Grapalat" w:hAnsi="GHEA Grapalat"/>
          <w:b/>
        </w:rPr>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заключенo соглашение в случае, если представленные  Исполнителем в виде неустойки обеспечения квалификации и договора в размере предусмотренных финансовых средств заменяются банковской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 квалификации и договора представленных в виде </w:t>
      </w:r>
      <w:r w:rsidRPr="009E5A23">
        <w:rPr>
          <w:rFonts w:ascii="GHEA Grapalat" w:hAnsi="GHEA Grapalat"/>
          <w:b/>
        </w:rPr>
        <w:lastRenderedPageBreak/>
        <w:t>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Pr="009E5A23">
        <w:rPr>
          <w:rFonts w:ascii="GHEA Grapalat" w:hAnsi="GHEA Grapalat" w:cs="Sylfaen"/>
          <w:b/>
          <w:lang w:val="hy-AM"/>
        </w:rPr>
        <w:t>.</w:t>
      </w:r>
    </w:p>
    <w:p w:rsidR="00BB28C8" w:rsidRPr="009F3DC7" w:rsidRDefault="00BB28C8" w:rsidP="00BB28C8">
      <w:pPr>
        <w:widowControl w:val="0"/>
        <w:spacing w:after="160" w:line="360" w:lineRule="auto"/>
        <w:jc w:val="center"/>
        <w:rPr>
          <w:rFonts w:ascii="GHEA Grapalat" w:hAnsi="GHEA Grapalat" w:cs="Sylfaen"/>
        </w:rPr>
      </w:pPr>
      <w:r>
        <w:rPr>
          <w:rFonts w:ascii="GHEA Grapalat" w:hAnsi="GHEA Grapalat"/>
          <w:b/>
        </w:rPr>
        <w:t>8.</w:t>
      </w:r>
      <w:r w:rsidRPr="003C5723">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8647" w:type="dxa"/>
        <w:jc w:val="center"/>
        <w:tblLayout w:type="fixed"/>
        <w:tblLook w:val="0000"/>
      </w:tblPr>
      <w:tblGrid>
        <w:gridCol w:w="4536"/>
        <w:gridCol w:w="4111"/>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b/>
              </w:rPr>
            </w:pPr>
            <w:r>
              <w:rPr>
                <w:rFonts w:ascii="GHEA Grapalat" w:hAnsi="GHEA Grapalat"/>
                <w:b/>
              </w:rPr>
              <w:t>ЗАКАЗЧИ</w:t>
            </w:r>
            <w:r w:rsidRPr="009F3DC7">
              <w:rPr>
                <w:rFonts w:ascii="GHEA Grapalat" w:hAnsi="GHEA Grapalat"/>
                <w:b/>
              </w:rPr>
              <w:t>К</w:t>
            </w:r>
          </w:p>
          <w:p w:rsidR="00BB28C8" w:rsidRPr="003C5723" w:rsidRDefault="00BB28C8" w:rsidP="003D2146">
            <w:pPr>
              <w:widowControl w:val="0"/>
              <w:jc w:val="center"/>
              <w:rPr>
                <w:rFonts w:ascii="GHEA Grapalat" w:hAnsi="GHEA Grapalat"/>
                <w:lang w:val="en-US"/>
              </w:rPr>
            </w:pPr>
            <w:r>
              <w:rPr>
                <w:rFonts w:ascii="GHEA Grapalat" w:hAnsi="GHEA Grapalat"/>
                <w:lang w:val="en-US"/>
              </w:rPr>
              <w:t>_____________________</w:t>
            </w:r>
          </w:p>
          <w:p w:rsidR="00BB28C8" w:rsidRPr="003C5723" w:rsidRDefault="00BB28C8" w:rsidP="003D2146">
            <w:pPr>
              <w:widowControl w:val="0"/>
              <w:spacing w:after="160" w:line="360" w:lineRule="auto"/>
              <w:jc w:val="center"/>
              <w:rPr>
                <w:rFonts w:ascii="GHEA Grapalat" w:hAnsi="GHEA Grapalat"/>
                <w:vertAlign w:val="superscript"/>
              </w:rPr>
            </w:pPr>
            <w:r w:rsidRPr="003C5723">
              <w:rPr>
                <w:rFonts w:ascii="GHEA Grapalat" w:hAnsi="GHEA Grapalat"/>
                <w:vertAlign w:val="superscript"/>
              </w:rPr>
              <w:t>/подпись/</w:t>
            </w:r>
          </w:p>
          <w:p w:rsidR="00BB28C8" w:rsidRDefault="00BB28C8" w:rsidP="003D2146">
            <w:pPr>
              <w:widowControl w:val="0"/>
              <w:spacing w:after="160" w:line="360" w:lineRule="auto"/>
              <w:rPr>
                <w:rFonts w:ascii="GHEA Grapalat" w:hAnsi="GHEA Grapalat"/>
                <w:lang w:val="en-US"/>
              </w:rPr>
            </w:pPr>
          </w:p>
          <w:p w:rsidR="00BB28C8" w:rsidRPr="003C5723" w:rsidRDefault="00BB28C8" w:rsidP="003D2146">
            <w:pPr>
              <w:widowControl w:val="0"/>
              <w:spacing w:after="160" w:line="360" w:lineRule="auto"/>
              <w:jc w:val="center"/>
              <w:rPr>
                <w:rFonts w:ascii="GHEA Grapalat" w:hAnsi="GHEA Grapalat"/>
                <w:lang w:val="en-US"/>
              </w:rPr>
            </w:pPr>
            <w:r w:rsidRPr="009F3DC7">
              <w:rPr>
                <w:rFonts w:ascii="GHEA Grapalat" w:hAnsi="GHEA Grapalat"/>
              </w:rPr>
              <w:t>М. П.</w:t>
            </w:r>
          </w:p>
        </w:tc>
        <w:tc>
          <w:tcPr>
            <w:tcW w:w="4111" w:type="dxa"/>
          </w:tcPr>
          <w:p w:rsidR="00BB28C8" w:rsidRPr="009F3DC7" w:rsidRDefault="00BB28C8" w:rsidP="003D2146">
            <w:pPr>
              <w:widowControl w:val="0"/>
              <w:spacing w:after="160" w:line="360" w:lineRule="auto"/>
              <w:jc w:val="center"/>
              <w:rPr>
                <w:rFonts w:ascii="GHEA Grapalat" w:hAnsi="GHEA Grapalat"/>
                <w:b/>
              </w:rPr>
            </w:pPr>
            <w:r>
              <w:rPr>
                <w:rFonts w:ascii="GHEA Grapalat" w:hAnsi="GHEA Grapalat"/>
                <w:b/>
              </w:rPr>
              <w:t>ИСПОЛНИТЕЛ</w:t>
            </w:r>
            <w:r w:rsidRPr="009F3DC7">
              <w:rPr>
                <w:rFonts w:ascii="GHEA Grapalat" w:hAnsi="GHEA Grapalat"/>
                <w:b/>
              </w:rPr>
              <w:t>Ь</w:t>
            </w:r>
          </w:p>
          <w:p w:rsidR="00BB28C8" w:rsidRPr="003C5723" w:rsidRDefault="00BB28C8" w:rsidP="003D2146">
            <w:pPr>
              <w:widowControl w:val="0"/>
              <w:jc w:val="center"/>
              <w:rPr>
                <w:rFonts w:ascii="GHEA Grapalat" w:hAnsi="GHEA Grapalat"/>
                <w:lang w:val="en-US"/>
              </w:rPr>
            </w:pPr>
            <w:r>
              <w:rPr>
                <w:rFonts w:ascii="GHEA Grapalat" w:hAnsi="GHEA Grapalat"/>
                <w:lang w:val="en-US"/>
              </w:rPr>
              <w:t>____________________</w:t>
            </w:r>
          </w:p>
          <w:p w:rsidR="00BB28C8" w:rsidRPr="003C5723" w:rsidRDefault="00BB28C8" w:rsidP="003D2146">
            <w:pPr>
              <w:widowControl w:val="0"/>
              <w:spacing w:after="160" w:line="360" w:lineRule="auto"/>
              <w:jc w:val="center"/>
              <w:rPr>
                <w:rFonts w:ascii="GHEA Grapalat" w:hAnsi="GHEA Grapalat"/>
                <w:vertAlign w:val="superscript"/>
              </w:rPr>
            </w:pPr>
            <w:r w:rsidRPr="003C5723">
              <w:rPr>
                <w:rFonts w:ascii="GHEA Grapalat" w:hAnsi="GHEA Grapalat"/>
                <w:vertAlign w:val="superscript"/>
              </w:rPr>
              <w:t>/подпись/</w:t>
            </w:r>
          </w:p>
          <w:p w:rsidR="00BB28C8" w:rsidRDefault="00BB28C8" w:rsidP="003D2146">
            <w:pPr>
              <w:widowControl w:val="0"/>
              <w:spacing w:after="160" w:line="360" w:lineRule="auto"/>
              <w:rPr>
                <w:rFonts w:ascii="GHEA Grapalat" w:hAnsi="GHEA Grapalat"/>
                <w:lang w:val="en-US"/>
              </w:rPr>
            </w:pPr>
          </w:p>
          <w:p w:rsidR="00BB28C8" w:rsidRPr="003C5723" w:rsidRDefault="00BB28C8" w:rsidP="003D2146">
            <w:pPr>
              <w:widowControl w:val="0"/>
              <w:spacing w:after="160" w:line="360" w:lineRule="auto"/>
              <w:jc w:val="center"/>
              <w:rPr>
                <w:rFonts w:ascii="GHEA Grapalat" w:hAnsi="GHEA Grapalat"/>
                <w:lang w:val="en-US"/>
              </w:rPr>
            </w:pPr>
            <w:r w:rsidRPr="009F3DC7">
              <w:rPr>
                <w:rFonts w:ascii="GHEA Grapalat" w:hAnsi="GHEA Grapalat"/>
              </w:rPr>
              <w:t>М. П.</w:t>
            </w:r>
          </w:p>
        </w:tc>
      </w:tr>
    </w:tbl>
    <w:p w:rsidR="00BB28C8" w:rsidRPr="009F3DC7" w:rsidRDefault="00BB28C8" w:rsidP="00BB28C8">
      <w:pPr>
        <w:widowControl w:val="0"/>
        <w:spacing w:after="160" w:line="360" w:lineRule="auto"/>
        <w:ind w:firstLine="567"/>
        <w:jc w:val="center"/>
        <w:rPr>
          <w:rFonts w:ascii="GHEA Grapalat" w:hAnsi="GHEA Grapalat"/>
          <w:b/>
        </w:rPr>
      </w:pPr>
    </w:p>
    <w:p w:rsidR="00BB28C8" w:rsidRPr="009F3DC7" w:rsidRDefault="00BB28C8" w:rsidP="00BB28C8">
      <w:pPr>
        <w:widowControl w:val="0"/>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Pr="009F3DC7" w:rsidRDefault="00BB28C8" w:rsidP="00602052">
      <w:pPr>
        <w:jc w:val="right"/>
        <w:rPr>
          <w:rFonts w:ascii="GHEA Grapalat" w:hAnsi="GHEA Grapalat"/>
          <w:i/>
        </w:rPr>
      </w:pPr>
      <w:r>
        <w:rPr>
          <w:rFonts w:ascii="GHEA Grapalat" w:hAnsi="GHEA Grapalat"/>
          <w:i/>
        </w:rPr>
        <w:br w:type="page"/>
      </w:r>
      <w:r w:rsidRPr="009F3DC7">
        <w:rPr>
          <w:rFonts w:ascii="GHEA Grapalat" w:hAnsi="GHEA Grapalat"/>
          <w:i/>
        </w:rPr>
        <w:lastRenderedPageBreak/>
        <w:t>Приложение № 1</w:t>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t xml:space="preserve">к Договору под кодом </w:t>
      </w:r>
      <w:r w:rsidRPr="003C5723">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EF1C40">
        <w:rPr>
          <w:rFonts w:ascii="GHEA Grapalat" w:hAnsi="GHEA Grapalat"/>
          <w:i/>
        </w:rPr>
        <w:tab/>
      </w:r>
      <w:r w:rsidRPr="009F3DC7">
        <w:rPr>
          <w:rFonts w:ascii="GHEA Grapalat" w:hAnsi="GHEA Grapalat"/>
          <w:i/>
        </w:rPr>
        <w:t>2</w:t>
      </w:r>
      <w:r w:rsidR="00B21754">
        <w:rPr>
          <w:rFonts w:ascii="GHEA Grapalat" w:hAnsi="GHEA Grapalat"/>
          <w:i/>
        </w:rPr>
        <w:t>1</w:t>
      </w:r>
      <w:r w:rsidRPr="00EF1C40">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rPr>
      </w:pPr>
    </w:p>
    <w:p w:rsidR="00BB28C8" w:rsidRPr="00EF1C40" w:rsidRDefault="00BB28C8" w:rsidP="00BB28C8">
      <w:pPr>
        <w:widowControl w:val="0"/>
        <w:spacing w:after="160" w:line="360" w:lineRule="auto"/>
        <w:jc w:val="center"/>
        <w:rPr>
          <w:rFonts w:ascii="GHEA Grapalat" w:hAnsi="GHEA Grapalat"/>
        </w:rPr>
      </w:pPr>
      <w:r w:rsidRPr="009F3DC7">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2"/>
        <w:t>*</w:t>
      </w:r>
    </w:p>
    <w:p w:rsidR="00BB28C8"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p w:rsidR="00F70E7A" w:rsidRDefault="00F70E7A" w:rsidP="00BB28C8">
      <w:pPr>
        <w:widowControl w:val="0"/>
        <w:spacing w:after="160" w:line="360" w:lineRule="auto"/>
        <w:ind w:firstLine="567"/>
        <w:jc w:val="right"/>
        <w:rPr>
          <w:rFonts w:ascii="GHEA Grapalat" w:hAnsi="GHEA Grapalat"/>
        </w:rPr>
      </w:pPr>
    </w:p>
    <w:p w:rsidR="00F70E7A" w:rsidRPr="00F70E7A" w:rsidRDefault="00F70E7A" w:rsidP="00F70E7A">
      <w:pPr>
        <w:widowControl w:val="0"/>
        <w:spacing w:after="160" w:line="360" w:lineRule="auto"/>
        <w:ind w:firstLine="567"/>
        <w:jc w:val="center"/>
        <w:rPr>
          <w:rFonts w:ascii="GHEA Grapalat" w:hAnsi="GHEA Grapalat"/>
          <w:b/>
          <w:i/>
          <w:sz w:val="32"/>
          <w:szCs w:val="32"/>
        </w:rPr>
      </w:pPr>
      <w:r w:rsidRPr="00F70E7A">
        <w:rPr>
          <w:rFonts w:ascii="GHEA Grapalat" w:hAnsi="GHEA Grapalat"/>
          <w:b/>
          <w:i/>
          <w:sz w:val="32"/>
          <w:szCs w:val="32"/>
        </w:rPr>
        <w:t>ПРИКРЕПЛЕНО</w:t>
      </w:r>
      <w:r>
        <w:rPr>
          <w:rFonts w:ascii="GHEA Grapalat" w:hAnsi="GHEA Grapalat"/>
          <w:b/>
          <w:i/>
          <w:sz w:val="32"/>
          <w:szCs w:val="32"/>
        </w:rPr>
        <w:t xml:space="preserve"> ОТДЕЛЬНЫМ ФАЙЛОМ</w:t>
      </w:r>
    </w:p>
    <w:p w:rsidR="00F70E7A" w:rsidRPr="009F3DC7" w:rsidRDefault="00F70E7A" w:rsidP="00BB28C8">
      <w:pPr>
        <w:widowControl w:val="0"/>
        <w:spacing w:after="160" w:line="360" w:lineRule="auto"/>
        <w:ind w:firstLine="567"/>
        <w:jc w:val="right"/>
        <w:rPr>
          <w:rFonts w:ascii="GHEA Grapalat" w:hAnsi="GHEA Grapalat"/>
        </w:rPr>
      </w:pPr>
    </w:p>
    <w:p w:rsidR="00BB28C8" w:rsidRPr="009F3DC7" w:rsidRDefault="00BB28C8" w:rsidP="00BB28C8">
      <w:pPr>
        <w:widowControl w:val="0"/>
        <w:spacing w:after="160" w:line="360" w:lineRule="auto"/>
        <w:ind w:firstLine="567"/>
        <w:jc w:val="center"/>
        <w:rPr>
          <w:rFonts w:ascii="GHEA Grapalat" w:hAnsi="GHEA Grapalat"/>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ind w:left="34"/>
              <w:jc w:val="center"/>
              <w:rPr>
                <w:rFonts w:ascii="GHEA Grapalat" w:hAnsi="GHEA Grapalat" w:cs="Sylfaen"/>
                <w:b/>
                <w:bCs/>
              </w:rPr>
            </w:pPr>
            <w:r w:rsidRPr="009F3DC7">
              <w:rPr>
                <w:rFonts w:ascii="GHEA Grapalat" w:hAnsi="GHEA Grapalat"/>
                <w:b/>
              </w:rPr>
              <w:t>ЗАКАЗЧИК</w:t>
            </w:r>
          </w:p>
          <w:p w:rsidR="00BB28C8" w:rsidRPr="00F34674" w:rsidRDefault="00BB28C8" w:rsidP="003D2146">
            <w:pPr>
              <w:widowControl w:val="0"/>
              <w:ind w:left="34"/>
              <w:jc w:val="center"/>
              <w:rPr>
                <w:rFonts w:ascii="GHEA Grapalat" w:hAnsi="GHEA Grapalat"/>
                <w:lang w:val="en-US"/>
              </w:rPr>
            </w:pPr>
            <w:r>
              <w:rPr>
                <w:rFonts w:ascii="GHEA Grapalat" w:hAnsi="GHEA Grapalat"/>
                <w:lang w:val="en-US"/>
              </w:rPr>
              <w:t>________________________</w:t>
            </w:r>
          </w:p>
          <w:p w:rsidR="00BB28C8" w:rsidRPr="00F34674" w:rsidRDefault="00BB28C8" w:rsidP="003D2146">
            <w:pPr>
              <w:widowControl w:val="0"/>
              <w:spacing w:after="160" w:line="360" w:lineRule="auto"/>
              <w:ind w:left="34"/>
              <w:jc w:val="center"/>
              <w:rPr>
                <w:rFonts w:ascii="GHEA Grapalat" w:hAnsi="GHEA Grapalat"/>
                <w:vertAlign w:val="superscript"/>
              </w:rPr>
            </w:pPr>
            <w:r w:rsidRPr="00F34674">
              <w:rPr>
                <w:rFonts w:ascii="GHEA Grapalat" w:hAnsi="GHEA Grapalat"/>
                <w:vertAlign w:val="superscript"/>
              </w:rPr>
              <w:t>/подпись/</w:t>
            </w:r>
          </w:p>
          <w:p w:rsidR="00BB28C8" w:rsidRPr="009F3DC7" w:rsidRDefault="00BB28C8" w:rsidP="003D2146">
            <w:pPr>
              <w:widowControl w:val="0"/>
              <w:spacing w:after="160" w:line="360" w:lineRule="auto"/>
              <w:ind w:left="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left="34"/>
              <w:jc w:val="center"/>
              <w:rPr>
                <w:rFonts w:ascii="GHEA Grapalat" w:hAnsi="GHEA Grapalat"/>
              </w:rPr>
            </w:pPr>
          </w:p>
        </w:tc>
        <w:tc>
          <w:tcPr>
            <w:tcW w:w="4343" w:type="dxa"/>
          </w:tcPr>
          <w:p w:rsidR="00BB28C8" w:rsidRPr="009F3DC7" w:rsidRDefault="00BB28C8" w:rsidP="003D2146">
            <w:pPr>
              <w:widowControl w:val="0"/>
              <w:spacing w:after="160" w:line="360" w:lineRule="auto"/>
              <w:ind w:left="34"/>
              <w:jc w:val="center"/>
              <w:rPr>
                <w:rFonts w:ascii="GHEA Grapalat" w:hAnsi="GHEA Grapalat" w:cs="Sylfaen"/>
                <w:b/>
                <w:bCs/>
              </w:rPr>
            </w:pPr>
            <w:r w:rsidRPr="009F3DC7">
              <w:rPr>
                <w:rFonts w:ascii="GHEA Grapalat" w:hAnsi="GHEA Grapalat"/>
                <w:b/>
              </w:rPr>
              <w:t>ИСПОЛНИТЕЛЬ</w:t>
            </w:r>
          </w:p>
          <w:p w:rsidR="00BB28C8" w:rsidRPr="00F34674" w:rsidRDefault="00BB28C8" w:rsidP="003D2146">
            <w:pPr>
              <w:widowControl w:val="0"/>
              <w:ind w:left="34"/>
              <w:jc w:val="center"/>
              <w:rPr>
                <w:rFonts w:ascii="GHEA Grapalat" w:hAnsi="GHEA Grapalat"/>
                <w:lang w:val="en-US"/>
              </w:rPr>
            </w:pPr>
            <w:r>
              <w:rPr>
                <w:rFonts w:ascii="GHEA Grapalat" w:hAnsi="GHEA Grapalat"/>
                <w:lang w:val="en-US"/>
              </w:rPr>
              <w:t>_________________________</w:t>
            </w:r>
          </w:p>
          <w:p w:rsidR="00BB28C8" w:rsidRPr="00F34674" w:rsidRDefault="00BB28C8" w:rsidP="003D2146">
            <w:pPr>
              <w:widowControl w:val="0"/>
              <w:spacing w:after="160" w:line="360" w:lineRule="auto"/>
              <w:ind w:left="34"/>
              <w:jc w:val="center"/>
              <w:rPr>
                <w:rFonts w:ascii="GHEA Grapalat" w:hAnsi="GHEA Grapalat"/>
                <w:vertAlign w:val="superscript"/>
              </w:rPr>
            </w:pPr>
            <w:r w:rsidRPr="00F34674">
              <w:rPr>
                <w:rFonts w:ascii="GHEA Grapalat" w:hAnsi="GHEA Grapalat"/>
                <w:vertAlign w:val="superscript"/>
              </w:rPr>
              <w:t>/подпись/</w:t>
            </w:r>
          </w:p>
          <w:p w:rsidR="00BB28C8" w:rsidRPr="009F3DC7" w:rsidRDefault="00BB28C8" w:rsidP="003D2146">
            <w:pPr>
              <w:widowControl w:val="0"/>
              <w:spacing w:after="160" w:line="360" w:lineRule="auto"/>
              <w:ind w:left="34"/>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jc w:val="center"/>
        <w:rPr>
          <w:rFonts w:ascii="GHEA Grapalat" w:hAnsi="GHEA Grapalat"/>
        </w:rPr>
      </w:pPr>
      <w:r w:rsidRPr="009F3DC7">
        <w:rPr>
          <w:rFonts w:ascii="GHEA Grapalat" w:hAnsi="GHEA Grapalat"/>
        </w:rPr>
        <w:br w:type="page"/>
      </w:r>
    </w:p>
    <w:p w:rsidR="00BB28C8" w:rsidRPr="009F3DC7" w:rsidRDefault="00BB28C8" w:rsidP="00BB28C8">
      <w:pPr>
        <w:widowControl w:val="0"/>
        <w:autoSpaceDE w:val="0"/>
        <w:autoSpaceDN w:val="0"/>
        <w:adjustRightInd w:val="0"/>
        <w:spacing w:after="160" w:line="360" w:lineRule="auto"/>
        <w:ind w:firstLine="567"/>
        <w:jc w:val="right"/>
        <w:rPr>
          <w:rFonts w:ascii="GHEA Grapalat" w:hAnsi="GHEA Grapalat" w:cs="TimesArmenianPSMT"/>
          <w:i/>
        </w:rPr>
      </w:pPr>
      <w:r w:rsidRPr="009F3DC7">
        <w:rPr>
          <w:rFonts w:ascii="GHEA Grapalat" w:hAnsi="GHEA Grapalat"/>
          <w:i/>
        </w:rPr>
        <w:lastRenderedPageBreak/>
        <w:t>Приложение № 3</w:t>
      </w:r>
    </w:p>
    <w:p w:rsidR="00BB28C8" w:rsidRPr="009F3DC7" w:rsidRDefault="00BB28C8" w:rsidP="00BB28C8">
      <w:pPr>
        <w:widowControl w:val="0"/>
        <w:autoSpaceDE w:val="0"/>
        <w:autoSpaceDN w:val="0"/>
        <w:adjustRightInd w:val="0"/>
        <w:spacing w:after="160" w:line="360" w:lineRule="auto"/>
        <w:ind w:firstLine="567"/>
        <w:jc w:val="right"/>
        <w:rPr>
          <w:rFonts w:ascii="GHEA Grapalat" w:hAnsi="GHEA Grapalat" w:cs="TimesArmenianPSMT"/>
          <w:i/>
        </w:rPr>
      </w:pPr>
      <w:r w:rsidRPr="009F3DC7">
        <w:rPr>
          <w:rFonts w:ascii="GHEA Grapalat" w:hAnsi="GHEA Grapalat"/>
          <w:i/>
        </w:rPr>
        <w:t xml:space="preserve">к Договору под кодом </w:t>
      </w:r>
      <w:r w:rsidRPr="00EF1C40">
        <w:rPr>
          <w:rFonts w:ascii="GHEA Grapalat" w:hAnsi="GHEA Grapalat" w:cs="TimesArmenianPSM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w:t>
      </w:r>
      <w:r w:rsidR="00B21754">
        <w:rPr>
          <w:rFonts w:ascii="GHEA Grapalat" w:hAnsi="GHEA Grapalat"/>
          <w:i/>
        </w:rPr>
        <w:t>1</w:t>
      </w:r>
      <w:r w:rsidRPr="00EF1C40">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801"/>
        <w:gridCol w:w="4949"/>
      </w:tblGrid>
      <w:tr w:rsidR="00BB28C8" w:rsidRPr="009F3DC7" w:rsidTr="003D2146">
        <w:trPr>
          <w:tblCellSpacing w:w="7" w:type="dxa"/>
          <w:jc w:val="center"/>
        </w:trPr>
        <w:tc>
          <w:tcPr>
            <w:tcW w:w="0" w:type="auto"/>
            <w:vAlign w:val="center"/>
          </w:tcPr>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EF1C40">
              <w:rPr>
                <w:rFonts w:ascii="GHEA Grapalat" w:hAnsi="GHEA Grapalat"/>
                <w:color w:val="000000"/>
              </w:rPr>
              <w:t>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w:t>
            </w:r>
            <w:r w:rsidRPr="00EF1C40">
              <w:rPr>
                <w:rFonts w:ascii="GHEA Grapalat" w:hAnsi="GHEA Grapalat"/>
                <w:color w:val="000000"/>
              </w:rPr>
              <w:t>____</w:t>
            </w:r>
            <w:r w:rsidRPr="009F3DC7">
              <w:rPr>
                <w:rFonts w:ascii="GHEA Grapalat" w:hAnsi="GHEA Grapalat"/>
                <w:color w:val="000000"/>
              </w:rPr>
              <w:t>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w:t>
            </w:r>
            <w:r w:rsidRPr="00EF1C40">
              <w:rPr>
                <w:rFonts w:ascii="GHEA Grapalat" w:hAnsi="GHEA Grapalat"/>
                <w:color w:val="000000"/>
              </w:rPr>
              <w:t>___</w:t>
            </w:r>
            <w:r>
              <w:rPr>
                <w:rFonts w:ascii="GHEA Grapalat" w:hAnsi="GHEA Grapalat"/>
                <w:color w:val="000000"/>
              </w:rPr>
              <w:t>______</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w:t>
            </w:r>
            <w:r w:rsidRPr="00EF1C40">
              <w:rPr>
                <w:rFonts w:ascii="GHEA Grapalat" w:hAnsi="GHEA Grapalat"/>
                <w:color w:val="000000"/>
              </w:rPr>
              <w:t>____</w:t>
            </w:r>
            <w:r w:rsidRPr="009F3DC7">
              <w:rPr>
                <w:rFonts w:ascii="GHEA Grapalat" w:hAnsi="GHEA Grapalat"/>
                <w:color w:val="000000"/>
              </w:rPr>
              <w:t>____</w:t>
            </w:r>
            <w:r w:rsidRPr="00EF1C40">
              <w:rPr>
                <w:rFonts w:ascii="GHEA Grapalat" w:hAnsi="GHEA Grapalat"/>
                <w:color w:val="000000"/>
              </w:rPr>
              <w:t>_</w:t>
            </w:r>
          </w:p>
        </w:tc>
        <w:tc>
          <w:tcPr>
            <w:tcW w:w="0" w:type="auto"/>
            <w:vAlign w:val="center"/>
          </w:tcPr>
          <w:p w:rsidR="00BB28C8" w:rsidRPr="00EF1C40"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 xml:space="preserve">Заказчик </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w:t>
            </w:r>
            <w:r w:rsidRPr="00562671">
              <w:rPr>
                <w:rFonts w:ascii="GHEA Grapalat" w:hAnsi="GHEA Grapalat"/>
                <w:color w:val="000000"/>
              </w:rPr>
              <w:t>__</w:t>
            </w:r>
            <w:r w:rsidRPr="009F3DC7">
              <w:rPr>
                <w:rFonts w:ascii="GHEA Grapalat" w:hAnsi="GHEA Grapalat"/>
                <w:color w:val="000000"/>
              </w:rPr>
              <w:t>___________</w:t>
            </w:r>
            <w:r w:rsidRPr="00EF1C40">
              <w:rPr>
                <w:rFonts w:ascii="GHEA Grapalat" w:hAnsi="GHEA Grapalat"/>
                <w:color w:val="000000"/>
              </w:rPr>
              <w:t>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w:t>
            </w:r>
            <w:r w:rsidRPr="00562671">
              <w:rPr>
                <w:rFonts w:ascii="GHEA Grapalat" w:hAnsi="GHEA Grapalat"/>
                <w:color w:val="000000"/>
              </w:rPr>
              <w:t>_</w:t>
            </w:r>
            <w:r w:rsidRPr="009F3DC7">
              <w:rPr>
                <w:rFonts w:ascii="GHEA Grapalat" w:hAnsi="GHEA Grapalat"/>
                <w:color w:val="000000"/>
              </w:rPr>
              <w:t>_________</w:t>
            </w:r>
            <w:r w:rsidRPr="00562671">
              <w:rPr>
                <w:rFonts w:ascii="GHEA Grapalat" w:hAnsi="GHEA Grapalat"/>
                <w:color w:val="000000"/>
              </w:rPr>
              <w:t>__</w:t>
            </w:r>
            <w:r w:rsidRPr="009F3DC7">
              <w:rPr>
                <w:rFonts w:ascii="GHEA Grapalat" w:hAnsi="GHEA Grapalat"/>
                <w:color w:val="000000"/>
              </w:rPr>
              <w:t>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r w:rsidRPr="009F3DC7">
              <w:rPr>
                <w:rFonts w:ascii="GHEA Grapalat" w:hAnsi="GHEA Grapalat"/>
                <w:color w:val="000000"/>
              </w:rPr>
              <w:t>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w:t>
            </w:r>
            <w:r w:rsidRPr="00562671">
              <w:rPr>
                <w:rFonts w:ascii="GHEA Grapalat" w:hAnsi="GHEA Grapalat"/>
                <w:color w:val="000000"/>
              </w:rPr>
              <w:t>_</w:t>
            </w:r>
            <w:r w:rsidRPr="009F3DC7">
              <w:rPr>
                <w:rFonts w:ascii="GHEA Grapalat" w:hAnsi="GHEA Grapalat"/>
                <w:color w:val="000000"/>
              </w:rPr>
              <w:t>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w:t>
            </w:r>
            <w:r w:rsidRPr="00562671">
              <w:rPr>
                <w:rFonts w:ascii="GHEA Grapalat" w:hAnsi="GHEA Grapalat"/>
                <w:color w:val="000000"/>
              </w:rPr>
              <w:t>_</w:t>
            </w:r>
            <w:r w:rsidRPr="009F3DC7">
              <w:rPr>
                <w:rFonts w:ascii="GHEA Grapalat" w:hAnsi="GHEA Grapalat"/>
                <w:color w:val="000000"/>
              </w:rPr>
              <w:t>__________</w:t>
            </w:r>
            <w:r w:rsidRPr="00562671">
              <w:rPr>
                <w:rFonts w:ascii="GHEA Grapalat" w:hAnsi="GHEA Grapalat"/>
                <w:color w:val="000000"/>
              </w:rPr>
              <w:t>_</w:t>
            </w:r>
            <w:r w:rsidRPr="009F3DC7">
              <w:rPr>
                <w:rFonts w:ascii="GHEA Grapalat" w:hAnsi="GHEA Grapalat"/>
                <w:color w:val="000000"/>
              </w:rPr>
              <w:t>____________</w:t>
            </w:r>
          </w:p>
        </w:tc>
      </w:tr>
    </w:tbl>
    <w:p w:rsidR="00BB28C8" w:rsidRPr="009F3DC7" w:rsidRDefault="00BB28C8" w:rsidP="00BB28C8">
      <w:pPr>
        <w:widowControl w:val="0"/>
        <w:spacing w:after="160" w:line="360" w:lineRule="auto"/>
        <w:ind w:firstLine="567"/>
        <w:rPr>
          <w:rFonts w:ascii="GHEA Grapalat" w:hAnsi="GHEA Grapalat"/>
          <w:iCs/>
          <w:color w:val="000000"/>
        </w:rPr>
      </w:pP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 xml:space="preserve">СДАЧИ-ПРИЕМКИ РЕЗУЛЬТАТОВ ИСПОЛНЕНИЯ ДОГОВОРА </w:t>
      </w:r>
      <w:r w:rsidRPr="004F6CFB">
        <w:rPr>
          <w:rFonts w:ascii="GHEA Grapalat" w:hAnsi="GHEA Grapalat"/>
          <w:b/>
          <w:color w:val="000000"/>
        </w:rPr>
        <w:br/>
      </w:r>
      <w:r w:rsidRPr="009F3DC7">
        <w:rPr>
          <w:rFonts w:ascii="GHEA Grapalat" w:hAnsi="GHEA Grapalat"/>
          <w:b/>
          <w:color w:val="000000"/>
        </w:rPr>
        <w:t>ИЛИ ЕГО ЧАСТИ</w:t>
      </w:r>
    </w:p>
    <w:p w:rsidR="00BB28C8" w:rsidRPr="009F3DC7" w:rsidRDefault="00BB28C8" w:rsidP="00BB28C8">
      <w:pPr>
        <w:pStyle w:val="BodyTextIndent"/>
        <w:widowControl w:val="0"/>
        <w:spacing w:after="160"/>
        <w:ind w:firstLine="567"/>
        <w:jc w:val="center"/>
        <w:rPr>
          <w:rFonts w:ascii="GHEA Grapalat" w:hAnsi="GHEA Grapalat"/>
          <w:b/>
          <w:bCs/>
          <w:iCs/>
          <w:sz w:val="24"/>
          <w:szCs w:val="24"/>
        </w:rPr>
      </w:pPr>
    </w:p>
    <w:p w:rsidR="00BB28C8" w:rsidRPr="00EF1C40" w:rsidRDefault="00BB28C8" w:rsidP="00BB28C8">
      <w:pPr>
        <w:pStyle w:val="BodyTextIndent"/>
        <w:widowControl w:val="0"/>
        <w:spacing w:after="160"/>
        <w:ind w:firstLine="567"/>
        <w:rPr>
          <w:rFonts w:ascii="GHEA Grapalat" w:hAnsi="GHEA Grapalat"/>
          <w:sz w:val="24"/>
          <w:szCs w:val="24"/>
        </w:rPr>
      </w:pPr>
      <w:r w:rsidRPr="009F3DC7">
        <w:rPr>
          <w:rFonts w:ascii="GHEA Grapalat" w:hAnsi="GHEA Grapalat"/>
          <w:sz w:val="24"/>
          <w:szCs w:val="24"/>
        </w:rPr>
        <w:t xml:space="preserve">" </w:t>
      </w:r>
      <w:r w:rsidRPr="00EF1C40">
        <w:rPr>
          <w:rFonts w:ascii="GHEA Grapalat" w:hAnsi="GHEA Grapalat"/>
          <w:sz w:val="24"/>
          <w:szCs w:val="24"/>
        </w:rPr>
        <w:tab/>
      </w:r>
      <w:r w:rsidRPr="009F3DC7">
        <w:rPr>
          <w:rFonts w:ascii="GHEA Grapalat" w:hAnsi="GHEA Grapalat"/>
          <w:sz w:val="24"/>
          <w:szCs w:val="24"/>
        </w:rPr>
        <w:t xml:space="preserve">" " </w:t>
      </w:r>
      <w:r w:rsidRPr="00EF1C40">
        <w:rPr>
          <w:rFonts w:ascii="GHEA Grapalat" w:hAnsi="GHEA Grapalat"/>
          <w:sz w:val="24"/>
          <w:szCs w:val="24"/>
        </w:rPr>
        <w:tab/>
      </w:r>
      <w:r w:rsidRPr="009F3DC7">
        <w:rPr>
          <w:rFonts w:ascii="GHEA Grapalat" w:hAnsi="GHEA Grapalat"/>
          <w:sz w:val="24"/>
          <w:szCs w:val="24"/>
        </w:rPr>
        <w:t>" 2</w:t>
      </w:r>
      <w:r w:rsidR="00B21754">
        <w:rPr>
          <w:rFonts w:ascii="GHEA Grapalat" w:hAnsi="GHEA Grapalat"/>
          <w:sz w:val="24"/>
          <w:szCs w:val="24"/>
        </w:rPr>
        <w:t>1</w:t>
      </w:r>
      <w:r w:rsidRPr="00EF1C40">
        <w:rPr>
          <w:rFonts w:ascii="GHEA Grapalat" w:hAnsi="GHEA Grapalat"/>
          <w:sz w:val="24"/>
          <w:szCs w:val="24"/>
        </w:rPr>
        <w:tab/>
      </w:r>
      <w:r w:rsidRPr="009F3DC7">
        <w:rPr>
          <w:rFonts w:ascii="GHEA Grapalat" w:hAnsi="GHEA Grapalat"/>
          <w:sz w:val="24"/>
          <w:szCs w:val="24"/>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w:t>
      </w:r>
      <w:r>
        <w:rPr>
          <w:rFonts w:ascii="GHEA Grapalat" w:hAnsi="GHEA Grapalat"/>
          <w:color w:val="000000"/>
        </w:rPr>
        <w:t>говор)</w:t>
      </w:r>
      <w:r w:rsidRPr="004F6CFB">
        <w:rPr>
          <w:rFonts w:ascii="GHEA Grapalat" w:hAnsi="GHEA Grapalat"/>
          <w:color w:val="000000"/>
        </w:rPr>
        <w:t xml:space="preserve"> </w:t>
      </w:r>
      <w:r>
        <w:rPr>
          <w:rFonts w:ascii="GHEA Grapalat" w:hAnsi="GHEA Grapalat"/>
          <w:color w:val="000000"/>
        </w:rPr>
        <w:t>________</w:t>
      </w:r>
      <w:r w:rsidRPr="009F3DC7">
        <w:rPr>
          <w:rFonts w:ascii="GHEA Grapalat" w:hAnsi="GHEA Grapalat"/>
          <w:color w:val="000000"/>
        </w:rPr>
        <w:t>_____________________</w:t>
      </w:r>
    </w:p>
    <w:p w:rsidR="00BB28C8" w:rsidRPr="009F3DC7" w:rsidRDefault="00BB28C8" w:rsidP="00BB28C8">
      <w:pPr>
        <w:pStyle w:val="NormalWeb"/>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w:t>
      </w:r>
      <w:r>
        <w:rPr>
          <w:rFonts w:ascii="GHEA Grapalat" w:hAnsi="GHEA Grapalat"/>
          <w:color w:val="000000"/>
        </w:rPr>
        <w:t>__</w:t>
      </w:r>
      <w:r w:rsidRPr="004F6CFB">
        <w:rPr>
          <w:rFonts w:ascii="GHEA Grapalat" w:hAnsi="GHEA Grapalat"/>
          <w:color w:val="000000"/>
        </w:rPr>
        <w:t>_</w:t>
      </w:r>
      <w:r w:rsidRPr="009F3DC7">
        <w:rPr>
          <w:rFonts w:ascii="GHEA Grapalat" w:hAnsi="GHEA Grapalat"/>
          <w:color w:val="000000"/>
        </w:rPr>
        <w:t>___" "__________</w:t>
      </w:r>
      <w:r w:rsidRPr="004F6CFB">
        <w:rPr>
          <w:rFonts w:ascii="GHEA Grapalat" w:hAnsi="GHEA Grapalat"/>
          <w:color w:val="000000"/>
        </w:rPr>
        <w:t>_______</w:t>
      </w:r>
      <w:r w:rsidRPr="009F3DC7">
        <w:rPr>
          <w:rFonts w:ascii="GHEA Grapalat" w:hAnsi="GHEA Grapalat"/>
          <w:color w:val="000000"/>
        </w:rPr>
        <w:t>________" 2</w:t>
      </w:r>
      <w:r w:rsidR="00B21754">
        <w:rPr>
          <w:rFonts w:ascii="GHEA Grapalat" w:hAnsi="GHEA Grapalat"/>
          <w:color w:val="000000"/>
        </w:rPr>
        <w:t>1</w:t>
      </w:r>
      <w:r w:rsidRPr="004F6CFB">
        <w:rPr>
          <w:rFonts w:ascii="GHEA Grapalat" w:hAnsi="GHEA Grapalat"/>
          <w:color w:val="000000"/>
        </w:rPr>
        <w:tab/>
      </w:r>
      <w:r w:rsidRPr="009F3DC7">
        <w:rPr>
          <w:rFonts w:ascii="GHEA Grapalat" w:hAnsi="GHEA Grapalat"/>
          <w:color w:val="000000"/>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w:t>
      </w:r>
      <w:r w:rsidRPr="004F6CFB">
        <w:rPr>
          <w:rFonts w:ascii="GHEA Grapalat" w:hAnsi="GHEA Grapalat"/>
          <w:color w:val="000000"/>
        </w:rPr>
        <w:t>___________________________________________</w:t>
      </w:r>
      <w:r w:rsidRPr="009F3DC7">
        <w:rPr>
          <w:rFonts w:ascii="GHEA Grapalat" w:hAnsi="GHEA Grapalat"/>
          <w:color w:val="000000"/>
        </w:rPr>
        <w:t>________</w:t>
      </w:r>
    </w:p>
    <w:p w:rsidR="00BB28C8" w:rsidRPr="00EF1C40" w:rsidRDefault="00BB28C8" w:rsidP="00BB28C8">
      <w:pPr>
        <w:widowControl w:val="0"/>
        <w:tabs>
          <w:tab w:val="left" w:pos="6804"/>
          <w:tab w:val="left" w:pos="779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4F6CFB">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4F6CFB">
        <w:rPr>
          <w:rFonts w:ascii="GHEA Grapalat" w:hAnsi="GHEA Grapalat"/>
          <w:color w:val="000000"/>
        </w:rPr>
        <w:tab/>
      </w:r>
      <w:r w:rsidRPr="009F3DC7">
        <w:rPr>
          <w:rFonts w:ascii="GHEA Grapalat" w:hAnsi="GHEA Grapalat"/>
          <w:color w:val="000000"/>
        </w:rPr>
        <w:t>" 2</w:t>
      </w:r>
      <w:r w:rsidR="00B21754">
        <w:rPr>
          <w:rFonts w:ascii="GHEA Grapalat" w:hAnsi="GHEA Grapalat"/>
          <w:color w:val="000000"/>
        </w:rPr>
        <w:t>1</w:t>
      </w:r>
      <w:r w:rsidRPr="00EF1C40">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EF1C40" w:rsidRDefault="00BB28C8" w:rsidP="00BB28C8">
      <w:pPr>
        <w:widowControl w:val="0"/>
        <w:tabs>
          <w:tab w:val="left" w:pos="6804"/>
          <w:tab w:val="left" w:pos="7797"/>
          <w:tab w:val="left" w:pos="8789"/>
        </w:tabs>
        <w:spacing w:after="160" w:line="360" w:lineRule="auto"/>
        <w:ind w:firstLine="567"/>
        <w:jc w:val="both"/>
        <w:rPr>
          <w:rFonts w:ascii="GHEA Grapalat" w:hAnsi="GHEA Grapalat" w:cs="Sylfaen"/>
          <w:iCs/>
        </w:rPr>
      </w:pPr>
    </w:p>
    <w:p w:rsidR="00BB28C8" w:rsidRPr="009F3DC7" w:rsidRDefault="00BB28C8" w:rsidP="00BB28C8">
      <w:pPr>
        <w:widowControl w:val="0"/>
        <w:spacing w:after="160" w:line="360" w:lineRule="auto"/>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38"/>
        <w:gridCol w:w="1802"/>
        <w:gridCol w:w="1215"/>
        <w:gridCol w:w="1743"/>
        <w:gridCol w:w="1234"/>
        <w:gridCol w:w="1271"/>
        <w:gridCol w:w="1175"/>
      </w:tblGrid>
      <w:tr w:rsidR="00BB28C8" w:rsidRPr="00EF1C40" w:rsidTr="003D2146">
        <w:trPr>
          <w:jc w:val="center"/>
        </w:trPr>
        <w:tc>
          <w:tcPr>
            <w:tcW w:w="357" w:type="dxa"/>
            <w:vMerge w:val="restart"/>
            <w:shd w:val="clear" w:color="auto" w:fill="auto"/>
            <w:vAlign w:val="center"/>
          </w:tcPr>
          <w:p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r w:rsidRPr="00EF1C40">
              <w:rPr>
                <w:rFonts w:ascii="GHEA Grapalat" w:hAnsi="GHEA Grapalat"/>
                <w:sz w:val="16"/>
                <w:szCs w:val="16"/>
              </w:rPr>
              <w:t>№</w:t>
            </w:r>
          </w:p>
        </w:tc>
        <w:tc>
          <w:tcPr>
            <w:tcW w:w="11051" w:type="dxa"/>
            <w:gridSpan w:val="8"/>
            <w:shd w:val="clear" w:color="auto" w:fill="auto"/>
            <w:vAlign w:val="center"/>
          </w:tcPr>
          <w:p w:rsidR="00BB28C8" w:rsidRPr="00EF1C40"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EF1C40">
              <w:rPr>
                <w:rFonts w:ascii="GHEA Grapalat" w:hAnsi="GHEA Grapalat"/>
                <w:sz w:val="16"/>
                <w:szCs w:val="16"/>
              </w:rPr>
              <w:t>Выполненные работы</w:t>
            </w:r>
          </w:p>
        </w:tc>
      </w:tr>
      <w:tr w:rsidR="00BB28C8" w:rsidRPr="00EF1C40" w:rsidTr="003D2146">
        <w:trPr>
          <w:jc w:val="center"/>
        </w:trPr>
        <w:tc>
          <w:tcPr>
            <w:tcW w:w="357" w:type="dxa"/>
            <w:vMerge/>
            <w:shd w:val="clear" w:color="auto" w:fill="auto"/>
          </w:tcPr>
          <w:p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p>
        </w:tc>
        <w:tc>
          <w:tcPr>
            <w:tcW w:w="1173" w:type="dxa"/>
            <w:vMerge w:val="restart"/>
            <w:shd w:val="clear" w:color="auto" w:fill="auto"/>
            <w:vAlign w:val="center"/>
          </w:tcPr>
          <w:p w:rsidR="00BB28C8" w:rsidRPr="00EF1C40" w:rsidRDefault="00BB28C8" w:rsidP="003D2146">
            <w:pPr>
              <w:pStyle w:val="NormalWeb"/>
              <w:widowControl w:val="0"/>
              <w:spacing w:before="0" w:beforeAutospacing="0" w:after="120" w:afterAutospacing="0"/>
              <w:ind w:left="-73" w:right="-20"/>
              <w:jc w:val="center"/>
              <w:rPr>
                <w:rFonts w:ascii="GHEA Grapalat" w:hAnsi="GHEA Grapalat"/>
                <w:sz w:val="16"/>
                <w:szCs w:val="16"/>
              </w:rPr>
            </w:pPr>
            <w:r w:rsidRPr="00EF1C40">
              <w:rPr>
                <w:rFonts w:ascii="GHEA Grapalat" w:hAnsi="GHEA Grapalat"/>
                <w:sz w:val="16"/>
                <w:szCs w:val="16"/>
              </w:rPr>
              <w:t>наименование</w:t>
            </w:r>
          </w:p>
        </w:tc>
        <w:tc>
          <w:tcPr>
            <w:tcW w:w="1438" w:type="dxa"/>
            <w:vMerge w:val="restart"/>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краткое изложение технической характеристики</w:t>
            </w:r>
          </w:p>
        </w:tc>
        <w:tc>
          <w:tcPr>
            <w:tcW w:w="3017" w:type="dxa"/>
            <w:gridSpan w:val="2"/>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количественный показатель</w:t>
            </w:r>
          </w:p>
        </w:tc>
        <w:tc>
          <w:tcPr>
            <w:tcW w:w="2977" w:type="dxa"/>
            <w:gridSpan w:val="2"/>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срок исполнения</w:t>
            </w:r>
          </w:p>
        </w:tc>
        <w:tc>
          <w:tcPr>
            <w:tcW w:w="1271" w:type="dxa"/>
            <w:vMerge w:val="restart"/>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сумма, подлежащая уплате (тыс.</w:t>
            </w:r>
            <w:r>
              <w:rPr>
                <w:rFonts w:ascii="Courier New" w:hAnsi="Courier New" w:cs="Courier New"/>
                <w:sz w:val="16"/>
                <w:szCs w:val="16"/>
                <w:lang w:val="en-US"/>
              </w:rPr>
              <w:t> </w:t>
            </w:r>
            <w:r w:rsidRPr="00EF1C40">
              <w:rPr>
                <w:rFonts w:ascii="GHEA Grapalat" w:hAnsi="GHEA Grapalat"/>
                <w:sz w:val="16"/>
                <w:szCs w:val="16"/>
              </w:rPr>
              <w:t>драмов)</w:t>
            </w:r>
          </w:p>
        </w:tc>
        <w:tc>
          <w:tcPr>
            <w:tcW w:w="1175" w:type="dxa"/>
            <w:vMerge w:val="restart"/>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срок оплаты (по</w:t>
            </w:r>
            <w:r>
              <w:rPr>
                <w:rFonts w:ascii="Courier New" w:hAnsi="Courier New" w:cs="Courier New"/>
                <w:sz w:val="16"/>
                <w:szCs w:val="16"/>
                <w:lang w:val="en-US"/>
              </w:rPr>
              <w:t> </w:t>
            </w:r>
            <w:r w:rsidRPr="00EF1C40">
              <w:rPr>
                <w:rFonts w:ascii="GHEA Grapalat" w:hAnsi="GHEA Grapalat"/>
                <w:sz w:val="16"/>
                <w:szCs w:val="16"/>
              </w:rPr>
              <w:t>графику оплаты)</w:t>
            </w:r>
          </w:p>
        </w:tc>
      </w:tr>
      <w:tr w:rsidR="00BB28C8" w:rsidRPr="00EF1C40" w:rsidTr="003D2146">
        <w:trPr>
          <w:trHeight w:val="1105"/>
          <w:jc w:val="center"/>
        </w:trPr>
        <w:tc>
          <w:tcPr>
            <w:tcW w:w="357" w:type="dxa"/>
            <w:vMerge/>
            <w:tcBorders>
              <w:bottom w:val="single" w:sz="4" w:space="0" w:color="auto"/>
            </w:tcBorders>
            <w:shd w:val="clear" w:color="auto" w:fill="auto"/>
          </w:tcPr>
          <w:p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p>
        </w:tc>
        <w:tc>
          <w:tcPr>
            <w:tcW w:w="1173" w:type="dxa"/>
            <w:vMerge/>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438" w:type="dxa"/>
            <w:vMerge/>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802" w:type="dxa"/>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15" w:type="dxa"/>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743" w:type="dxa"/>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34" w:type="dxa"/>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271" w:type="dxa"/>
            <w:vMerge/>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175" w:type="dxa"/>
            <w:vMerge/>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r>
      <w:tr w:rsidR="00BB28C8" w:rsidRPr="00EF1C40" w:rsidTr="003D2146">
        <w:trPr>
          <w:jc w:val="center"/>
        </w:trPr>
        <w:tc>
          <w:tcPr>
            <w:tcW w:w="357" w:type="dxa"/>
            <w:shd w:val="clear" w:color="auto" w:fill="auto"/>
            <w:vAlign w:val="center"/>
          </w:tcPr>
          <w:p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p>
        </w:tc>
        <w:tc>
          <w:tcPr>
            <w:tcW w:w="1173"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438"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802"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15"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743"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34"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71"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175"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r>
      <w:tr w:rsidR="00BB28C8" w:rsidRPr="00EF1C40" w:rsidTr="003D2146">
        <w:trPr>
          <w:jc w:val="center"/>
        </w:trPr>
        <w:tc>
          <w:tcPr>
            <w:tcW w:w="357" w:type="dxa"/>
            <w:shd w:val="clear" w:color="auto" w:fill="auto"/>
          </w:tcPr>
          <w:p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p>
        </w:tc>
        <w:tc>
          <w:tcPr>
            <w:tcW w:w="1173"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438"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802"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15"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743"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34"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71"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175"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r>
    </w:tbl>
    <w:p w:rsidR="00BB28C8" w:rsidRPr="00EF1C40" w:rsidRDefault="00BB28C8" w:rsidP="00BB28C8">
      <w:pPr>
        <w:widowControl w:val="0"/>
        <w:spacing w:after="160" w:line="360" w:lineRule="auto"/>
        <w:ind w:firstLine="567"/>
        <w:jc w:val="both"/>
        <w:rPr>
          <w:rFonts w:ascii="GHEA Grapalat" w:hAnsi="GHEA Grapalat" w:cs="Arial"/>
          <w:iCs/>
          <w:color w:val="000000"/>
          <w:lang w:val="en-US"/>
        </w:rPr>
      </w:pP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744E7F" w:rsidRDefault="00BB28C8" w:rsidP="00BB28C8">
      <w:pPr>
        <w:widowControl w:val="0"/>
        <w:spacing w:after="160" w:line="360" w:lineRule="auto"/>
        <w:ind w:firstLine="567"/>
        <w:rPr>
          <w:rFonts w:ascii="GHEA Grapalat" w:hAnsi="GHEA Grapalat"/>
          <w:iCs/>
          <w:snapToGrid w:val="0"/>
          <w:color w:val="000000"/>
        </w:rPr>
      </w:pPr>
    </w:p>
    <w:tbl>
      <w:tblPr>
        <w:tblStyle w:val="TableSimple2"/>
        <w:tblW w:w="9704" w:type="dxa"/>
        <w:tblLook w:val="0000"/>
      </w:tblPr>
      <w:tblGrid>
        <w:gridCol w:w="4852"/>
        <w:gridCol w:w="4852"/>
      </w:tblGrid>
      <w:tr w:rsidR="00BB28C8" w:rsidRPr="009F3DC7" w:rsidTr="003D2146">
        <w:trPr>
          <w:trHeight w:val="266"/>
        </w:trPr>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rPr>
        <w:tc>
          <w:tcPr>
            <w:tcW w:w="0" w:type="auto"/>
          </w:tcPr>
          <w:p w:rsidR="00BB28C8" w:rsidRPr="00EF1C40" w:rsidRDefault="00BB28C8" w:rsidP="003D2146">
            <w:pPr>
              <w:widowControl w:val="0"/>
              <w:ind w:firstLine="19"/>
              <w:jc w:val="center"/>
              <w:rPr>
                <w:rFonts w:ascii="GHEA Grapalat" w:hAnsi="GHEA Grapalat"/>
                <w:iCs/>
                <w:lang w:val="en-US"/>
              </w:rPr>
            </w:pPr>
            <w:r>
              <w:rPr>
                <w:rFonts w:ascii="GHEA Grapalat" w:hAnsi="GHEA Grapalat"/>
              </w:rPr>
              <w:t>___________________________</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c>
          <w:tcPr>
            <w:tcW w:w="0" w:type="auto"/>
          </w:tcPr>
          <w:p w:rsidR="00BB28C8" w:rsidRPr="009F3DC7" w:rsidRDefault="00BB28C8" w:rsidP="003D2146">
            <w:pPr>
              <w:widowControl w:val="0"/>
              <w:ind w:firstLine="19"/>
              <w:jc w:val="center"/>
              <w:rPr>
                <w:rFonts w:ascii="GHEA Grapalat" w:hAnsi="GHEA Grapalat"/>
                <w:iCs/>
              </w:rPr>
            </w:pPr>
            <w:r w:rsidRPr="009F3DC7">
              <w:rPr>
                <w:rFonts w:ascii="GHEA Grapalat" w:hAnsi="GHEA Grapalat"/>
              </w:rPr>
              <w:t>___________________________</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r>
      <w:tr w:rsidR="00BB28C8" w:rsidRPr="009F3DC7" w:rsidTr="003D2146">
        <w:trPr>
          <w:trHeight w:val="503"/>
        </w:trPr>
        <w:tc>
          <w:tcPr>
            <w:tcW w:w="0" w:type="auto"/>
          </w:tcPr>
          <w:p w:rsidR="00BB28C8" w:rsidRPr="009F3DC7" w:rsidRDefault="00BB28C8" w:rsidP="003D2146">
            <w:pPr>
              <w:widowControl w:val="0"/>
              <w:ind w:firstLine="19"/>
              <w:jc w:val="center"/>
              <w:rPr>
                <w:rFonts w:ascii="GHEA Grapalat" w:hAnsi="GHEA Grapalat"/>
                <w:iCs/>
              </w:rPr>
            </w:pPr>
            <w:r w:rsidRPr="009F3DC7">
              <w:rPr>
                <w:rFonts w:ascii="GHEA Grapalat" w:hAnsi="GHEA Grapalat"/>
              </w:rPr>
              <w:t xml:space="preserve">___________________________ </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фамилия, имя</w:t>
            </w:r>
          </w:p>
        </w:tc>
        <w:tc>
          <w:tcPr>
            <w:tcW w:w="0" w:type="auto"/>
          </w:tcPr>
          <w:p w:rsidR="00BB28C8" w:rsidRPr="009F3DC7" w:rsidRDefault="00BB28C8" w:rsidP="003D2146">
            <w:pPr>
              <w:widowControl w:val="0"/>
              <w:ind w:firstLine="19"/>
              <w:jc w:val="center"/>
              <w:rPr>
                <w:rFonts w:ascii="GHEA Grapalat" w:hAnsi="GHEA Grapalat"/>
                <w:iCs/>
              </w:rPr>
            </w:pPr>
            <w:r w:rsidRPr="009F3DC7">
              <w:rPr>
                <w:rFonts w:ascii="GHEA Grapalat" w:hAnsi="GHEA Grapalat"/>
              </w:rPr>
              <w:t>___________________________</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фамилия, имя</w:t>
            </w:r>
          </w:p>
        </w:tc>
      </w:tr>
      <w:tr w:rsidR="00BB28C8" w:rsidRPr="009F3DC7" w:rsidTr="003D2146">
        <w:trPr>
          <w:trHeight w:val="281"/>
        </w:trPr>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М. П.</w:t>
            </w:r>
          </w:p>
        </w:tc>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М. П.</w:t>
            </w:r>
          </w:p>
        </w:tc>
      </w:tr>
    </w:tbl>
    <w:p w:rsidR="00BB28C8" w:rsidRDefault="00BB28C8" w:rsidP="00BB28C8">
      <w:pPr>
        <w:widowControl w:val="0"/>
        <w:spacing w:after="160" w:line="360" w:lineRule="auto"/>
        <w:ind w:firstLine="567"/>
        <w:jc w:val="right"/>
        <w:rPr>
          <w:rFonts w:ascii="GHEA Grapalat" w:hAnsi="GHEA Grapalat" w:cs="Sylfaen"/>
          <w:b/>
        </w:rPr>
      </w:pPr>
    </w:p>
    <w:p w:rsidR="00BB28C8" w:rsidRDefault="00BB28C8" w:rsidP="00BB28C8">
      <w:pPr>
        <w:rPr>
          <w:rFonts w:ascii="GHEA Grapalat" w:hAnsi="GHEA Grapalat" w:cs="Sylfaen"/>
          <w:b/>
        </w:rPr>
      </w:pPr>
      <w:r>
        <w:rPr>
          <w:rFonts w:ascii="GHEA Grapalat" w:hAnsi="GHEA Grapalat" w:cs="Sylfaen"/>
          <w:b/>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3.1</w:t>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124BE9">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E50D56">
        <w:rPr>
          <w:rFonts w:ascii="GHEA Grapalat" w:hAnsi="GHEA Grapalat"/>
          <w:i/>
        </w:rPr>
        <w:tab/>
      </w:r>
      <w:r>
        <w:rPr>
          <w:rFonts w:ascii="GHEA Grapalat" w:hAnsi="GHEA Grapalat"/>
          <w:i/>
        </w:rPr>
        <w:t xml:space="preserve">" </w:t>
      </w:r>
      <w:r w:rsidRPr="00E50D56">
        <w:rPr>
          <w:rFonts w:ascii="GHEA Grapalat" w:hAnsi="GHEA Grapalat"/>
          <w:i/>
        </w:rPr>
        <w:tab/>
      </w:r>
      <w:r>
        <w:rPr>
          <w:rFonts w:ascii="GHEA Grapalat" w:hAnsi="GHEA Grapalat"/>
          <w:i/>
        </w:rPr>
        <w:t>2</w:t>
      </w:r>
      <w:r w:rsidR="00B21754">
        <w:rPr>
          <w:rFonts w:ascii="GHEA Grapalat" w:hAnsi="GHEA Grapalat"/>
          <w:i/>
        </w:rPr>
        <w:t>1</w:t>
      </w:r>
      <w:r w:rsidRPr="00E50D56">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360"/>
          <w:tab w:val="left" w:pos="540"/>
        </w:tabs>
        <w:spacing w:after="160" w:line="360" w:lineRule="auto"/>
        <w:ind w:firstLine="567"/>
        <w:jc w:val="center"/>
        <w:rPr>
          <w:rFonts w:ascii="GHEA Grapalat" w:hAnsi="GHEA Grapalat" w:cs="Sylfaen"/>
          <w:b/>
          <w:bCs/>
        </w:rPr>
      </w:pPr>
    </w:p>
    <w:p w:rsidR="00BB28C8" w:rsidRPr="008A435E" w:rsidRDefault="00BB28C8" w:rsidP="00BB28C8">
      <w:pPr>
        <w:widowControl w:val="0"/>
        <w:tabs>
          <w:tab w:val="left" w:pos="2250"/>
        </w:tabs>
        <w:spacing w:after="160" w:line="360" w:lineRule="auto"/>
        <w:ind w:firstLine="567"/>
        <w:jc w:val="center"/>
        <w:rPr>
          <w:rFonts w:ascii="GHEA Grapalat" w:hAnsi="GHEA Grapalat" w:cs="Sylfaen"/>
          <w:bCs/>
        </w:rPr>
      </w:pPr>
      <w:r w:rsidRPr="009F3DC7">
        <w:rPr>
          <w:rFonts w:ascii="GHEA Grapalat" w:hAnsi="GHEA Grapalat"/>
        </w:rPr>
        <w:t>АКТ №</w:t>
      </w:r>
      <w:r>
        <w:rPr>
          <w:rFonts w:ascii="GHEA Grapalat" w:hAnsi="GHEA Grapalat"/>
        </w:rPr>
        <w:t xml:space="preserve"> </w:t>
      </w:r>
      <w:r w:rsidRPr="008A435E">
        <w:rPr>
          <w:rFonts w:ascii="GHEA Grapalat" w:hAnsi="GHEA Grapalat"/>
        </w:rPr>
        <w:t>______</w:t>
      </w:r>
    </w:p>
    <w:p w:rsidR="00BB28C8" w:rsidRPr="009F3DC7" w:rsidRDefault="00BB28C8" w:rsidP="00BB28C8">
      <w:pPr>
        <w:widowControl w:val="0"/>
        <w:tabs>
          <w:tab w:val="left" w:pos="360"/>
          <w:tab w:val="left" w:pos="540"/>
          <w:tab w:val="left" w:pos="2250"/>
        </w:tabs>
        <w:spacing w:after="160" w:line="360" w:lineRule="auto"/>
        <w:ind w:firstLine="567"/>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9F3DC7" w:rsidRDefault="00BB28C8" w:rsidP="00BB28C8">
      <w:pPr>
        <w:widowControl w:val="0"/>
        <w:tabs>
          <w:tab w:val="left" w:pos="360"/>
          <w:tab w:val="left" w:pos="540"/>
        </w:tabs>
        <w:spacing w:after="160" w:line="360" w:lineRule="auto"/>
        <w:ind w:firstLine="567"/>
        <w:rPr>
          <w:rFonts w:ascii="GHEA Grapalat" w:hAnsi="GHEA Grapalat" w:cs="Sylfaen"/>
        </w:rPr>
      </w:pPr>
    </w:p>
    <w:p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w:t>
      </w:r>
      <w:r w:rsidR="00B21754">
        <w:rPr>
          <w:rFonts w:ascii="GHEA Grapalat" w:hAnsi="GHEA Grapalat"/>
        </w:rPr>
        <w:t>1</w:t>
      </w:r>
      <w:r w:rsidRPr="0086243C">
        <w:rPr>
          <w:rFonts w:ascii="GHEA Grapalat" w:hAnsi="GHEA Grapalat"/>
        </w:rPr>
        <w:tab/>
        <w:t>г.</w:t>
      </w:r>
    </w:p>
    <w:p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w:t>
      </w:r>
      <w:r w:rsidR="00B21754">
        <w:rPr>
          <w:rFonts w:ascii="GHEA Grapalat" w:hAnsi="GHEA Grapalat"/>
        </w:rPr>
        <w:t>1</w:t>
      </w:r>
      <w:r w:rsidRPr="0086243C">
        <w:rPr>
          <w:rFonts w:ascii="GHEA Grapalat" w:hAnsi="GHEA Grapalat"/>
        </w:rPr>
        <w:t xml:space="preserve"> г. с целью сдачи-приемки сдал Заказчику нижеуказанные работы: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B28C8" w:rsidRPr="009F3DC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9F3DC7" w:rsidRDefault="00BB28C8" w:rsidP="003D2146">
            <w:pPr>
              <w:widowControl w:val="0"/>
              <w:spacing w:after="120"/>
              <w:jc w:val="center"/>
              <w:rPr>
                <w:rFonts w:ascii="GHEA Grapalat" w:hAnsi="GHEA Grapalat" w:cs="Sylfaen"/>
                <w:bCs/>
              </w:rPr>
            </w:pPr>
            <w:r w:rsidRPr="009F3DC7">
              <w:rPr>
                <w:rFonts w:ascii="GHEA Grapalat" w:hAnsi="GHEA Grapalat"/>
              </w:rPr>
              <w:t>Работа</w:t>
            </w: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9F3DC7" w:rsidRDefault="00BB28C8" w:rsidP="003D2146">
            <w:pPr>
              <w:widowControl w:val="0"/>
              <w:spacing w:after="120"/>
              <w:ind w:firstLine="567"/>
              <w:jc w:val="center"/>
              <w:rPr>
                <w:rFonts w:ascii="GHEA Grapalat" w:hAnsi="GHEA Grapalat"/>
              </w:rPr>
            </w:pPr>
            <w:r w:rsidRPr="009F3DC7">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9F3DC7" w:rsidRDefault="00BB28C8" w:rsidP="003D2146">
            <w:pPr>
              <w:widowControl w:val="0"/>
              <w:spacing w:after="120"/>
              <w:jc w:val="center"/>
              <w:rPr>
                <w:rFonts w:ascii="GHEA Grapalat" w:hAnsi="GHEA Grapalat"/>
              </w:rPr>
            </w:pPr>
            <w:r w:rsidRPr="009F3DC7">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9F3DC7" w:rsidRDefault="00BB28C8" w:rsidP="003D2146">
            <w:pPr>
              <w:widowControl w:val="0"/>
              <w:spacing w:after="120"/>
              <w:jc w:val="center"/>
              <w:rPr>
                <w:rFonts w:ascii="GHEA Grapalat" w:hAnsi="GHEA Grapalat"/>
              </w:rPr>
            </w:pPr>
            <w:r w:rsidRPr="009F3DC7">
              <w:rPr>
                <w:rFonts w:ascii="GHEA Grapalat" w:hAnsi="GHEA Grapalat"/>
              </w:rPr>
              <w:t>объем (фактический)</w:t>
            </w: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B28C8" w:rsidRPr="009F3DC7" w:rsidRDefault="00BB28C8" w:rsidP="003D2146">
            <w:pPr>
              <w:widowControl w:val="0"/>
              <w:spacing w:after="12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B28C8" w:rsidRPr="009F3DC7" w:rsidRDefault="00BB28C8" w:rsidP="003D2146">
            <w:pPr>
              <w:widowControl w:val="0"/>
              <w:spacing w:after="12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r>
    </w:tbl>
    <w:p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r>
        <w:rPr>
          <w:rFonts w:ascii="GHEA Grapalat" w:hAnsi="GHEA Grapalat"/>
        </w:rPr>
        <w:br w:type="page"/>
      </w:r>
    </w:p>
    <w:p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rsidR="00BB28C8" w:rsidRPr="009F3DC7" w:rsidRDefault="00BB28C8" w:rsidP="00BB28C8">
      <w:pPr>
        <w:widowControl w:val="0"/>
        <w:spacing w:after="160" w:line="360" w:lineRule="auto"/>
        <w:jc w:val="center"/>
        <w:rPr>
          <w:rFonts w:ascii="GHEA Grapalat" w:hAnsi="GHEA Grapalat" w:cs="Sylfaen"/>
        </w:rPr>
      </w:pPr>
    </w:p>
    <w:tbl>
      <w:tblPr>
        <w:tblW w:w="0" w:type="auto"/>
        <w:tblLook w:val="00A0"/>
      </w:tblPr>
      <w:tblGrid>
        <w:gridCol w:w="4644"/>
        <w:gridCol w:w="4643"/>
      </w:tblGrid>
      <w:tr w:rsidR="00BB28C8" w:rsidRPr="009F3DC7" w:rsidTr="003D2146">
        <w:tc>
          <w:tcPr>
            <w:tcW w:w="4644"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Сдал</w:t>
            </w:r>
          </w:p>
        </w:tc>
        <w:tc>
          <w:tcPr>
            <w:tcW w:w="46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BB28C8">
      <w:pPr>
        <w:widowControl w:val="0"/>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BB28C8">
      <w:pPr>
        <w:widowControl w:val="0"/>
        <w:tabs>
          <w:tab w:val="left" w:pos="360"/>
          <w:tab w:val="left" w:pos="540"/>
        </w:tabs>
        <w:spacing w:after="160" w:line="360" w:lineRule="auto"/>
        <w:ind w:firstLine="567"/>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r>
    </w:tbl>
    <w:p w:rsidR="00BB28C8" w:rsidRDefault="00BB28C8" w:rsidP="00BB28C8">
      <w:pPr>
        <w:rPr>
          <w:rFonts w:ascii="GHEA Grapalat" w:hAnsi="GHEA Grapalat" w:cs="Sylfaen"/>
        </w:rPr>
      </w:pPr>
    </w:p>
    <w:sectPr w:rsidR="00BB28C8" w:rsidSect="00F70E7A">
      <w:footerReference w:type="default" r:id="rId9"/>
      <w:footnotePr>
        <w:pos w:val="beneathText"/>
      </w:footnotePr>
      <w:type w:val="nextColumn"/>
      <w:pgSz w:w="11907" w:h="16840"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1A78" w:rsidRDefault="00DD1A78">
      <w:r>
        <w:separator/>
      </w:r>
    </w:p>
  </w:endnote>
  <w:endnote w:type="continuationSeparator" w:id="0">
    <w:p w:rsidR="00DD1A78" w:rsidRDefault="00DD1A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063" w:usb1="1200FFEF" w:usb2="002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41"/>
      <w:docPartObj>
        <w:docPartGallery w:val="Page Numbers (Bottom of Page)"/>
        <w:docPartUnique/>
      </w:docPartObj>
    </w:sdtPr>
    <w:sdtEndPr>
      <w:rPr>
        <w:rFonts w:ascii="GHEA Grapalat" w:hAnsi="GHEA Grapalat"/>
        <w:sz w:val="24"/>
        <w:szCs w:val="24"/>
      </w:rPr>
    </w:sdtEndPr>
    <w:sdtContent>
      <w:p w:rsidR="00DD1A78" w:rsidRPr="003E450C" w:rsidRDefault="00E85504">
        <w:pPr>
          <w:pStyle w:val="Footer"/>
          <w:jc w:val="center"/>
          <w:rPr>
            <w:rFonts w:ascii="GHEA Grapalat" w:hAnsi="GHEA Grapalat"/>
            <w:sz w:val="24"/>
            <w:szCs w:val="24"/>
          </w:rPr>
        </w:pPr>
        <w:r w:rsidRPr="003E450C">
          <w:rPr>
            <w:rFonts w:ascii="GHEA Grapalat" w:hAnsi="GHEA Grapalat"/>
            <w:sz w:val="24"/>
            <w:szCs w:val="24"/>
          </w:rPr>
          <w:fldChar w:fldCharType="begin"/>
        </w:r>
        <w:r w:rsidR="00DD1A78"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9E5A23">
          <w:rPr>
            <w:rFonts w:ascii="GHEA Grapalat" w:hAnsi="GHEA Grapalat"/>
            <w:noProof/>
            <w:sz w:val="24"/>
            <w:szCs w:val="24"/>
          </w:rPr>
          <w:t>76</w:t>
        </w:r>
        <w:r w:rsidRPr="003E450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1A78" w:rsidRDefault="00DD1A78">
      <w:r>
        <w:separator/>
      </w:r>
    </w:p>
  </w:footnote>
  <w:footnote w:type="continuationSeparator" w:id="0">
    <w:p w:rsidR="00DD1A78" w:rsidRDefault="00DD1A78">
      <w:r>
        <w:continuationSeparator/>
      </w:r>
    </w:p>
  </w:footnote>
  <w:footnote w:id="1">
    <w:p w:rsidR="00DD1A78" w:rsidRPr="00A31673" w:rsidRDefault="00DD1A78">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DD1A78" w:rsidRDefault="00DD1A78"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DD1A78" w:rsidRDefault="00DD1A78" w:rsidP="006B3E56">
      <w:pPr>
        <w:pStyle w:val="FootnoteText"/>
        <w:rPr>
          <w:rFonts w:asciiTheme="minorHAnsi" w:hAnsiTheme="minorHAnsi"/>
          <w:lang w:val="af-ZA"/>
        </w:rPr>
      </w:pPr>
    </w:p>
  </w:footnote>
  <w:footnote w:id="3">
    <w:p w:rsidR="00DD1A78" w:rsidRPr="00D3436F" w:rsidRDefault="00DD1A78"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DD1A78" w:rsidRPr="00D3436F" w:rsidRDefault="00DD1A78">
      <w:pPr>
        <w:pStyle w:val="FootnoteText"/>
        <w:rPr>
          <w:lang w:val="es-ES"/>
        </w:rPr>
      </w:pPr>
    </w:p>
  </w:footnote>
  <w:footnote w:id="4">
    <w:p w:rsidR="00DD1A78" w:rsidRPr="008842CE" w:rsidRDefault="00DD1A78" w:rsidP="003D2FE2">
      <w:pPr>
        <w:pStyle w:val="FootnoteText"/>
        <w:jc w:val="both"/>
      </w:pPr>
    </w:p>
  </w:footnote>
  <w:footnote w:id="5">
    <w:p w:rsidR="00DD1A78" w:rsidRPr="008842CE" w:rsidRDefault="00DD1A78"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DD1A78" w:rsidRPr="008842CE" w:rsidRDefault="00DD1A78" w:rsidP="000A214C">
      <w:pPr>
        <w:pStyle w:val="FootnoteText"/>
        <w:jc w:val="both"/>
        <w:rPr>
          <w:rFonts w:ascii="GHEA Grapalat" w:hAnsi="GHEA Grapalat"/>
        </w:rPr>
      </w:pPr>
    </w:p>
  </w:footnote>
  <w:footnote w:id="6">
    <w:p w:rsidR="00DD1A78" w:rsidRPr="008842CE" w:rsidRDefault="00DD1A78" w:rsidP="000A214C">
      <w:pPr>
        <w:pStyle w:val="FootnoteText"/>
        <w:jc w:val="both"/>
      </w:pPr>
    </w:p>
  </w:footnote>
  <w:footnote w:id="7">
    <w:p w:rsidR="00DD1A78" w:rsidRPr="00124BE9" w:rsidRDefault="00DD1A78" w:rsidP="00BB28C8">
      <w:pPr>
        <w:pStyle w:val="FootnoteText"/>
        <w:widowControl w:val="0"/>
        <w:jc w:val="both"/>
        <w:rPr>
          <w:rFonts w:ascii="GHEA Grapalat" w:hAnsi="GHEA Grapalat"/>
          <w:lang w:val="hy-AM"/>
        </w:rPr>
      </w:pPr>
      <w:r>
        <w:rPr>
          <w:rStyle w:val="FootnoteReference"/>
        </w:rPr>
        <w:t>18</w:t>
      </w:r>
      <w:r w:rsidRPr="00124BE9">
        <w:rPr>
          <w:rFonts w:ascii="GHEA Grapalat" w:hAnsi="GHEA Grapalat"/>
        </w:rPr>
        <w:t xml:space="preserve"> </w:t>
      </w:r>
      <w:r w:rsidRPr="00124BE9">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8">
    <w:p w:rsidR="00DD1A78" w:rsidRPr="00AA52B7" w:rsidRDefault="00DD1A78" w:rsidP="00BB28C8">
      <w:pPr>
        <w:pStyle w:val="FootnoteText"/>
        <w:jc w:val="both"/>
        <w:rPr>
          <w:rFonts w:ascii="GHEA Grapalat" w:hAnsi="GHEA Grapalat"/>
          <w:i/>
        </w:rPr>
      </w:pPr>
      <w:r>
        <w:rPr>
          <w:rStyle w:val="FootnoteReference"/>
        </w:rPr>
        <w:t>20</w:t>
      </w:r>
      <w: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AA52B7">
        <w:rPr>
          <w:rFonts w:ascii="GHEA Grapalat" w:hAnsi="GHEA Grapalat"/>
          <w:i/>
        </w:rPr>
        <w:t>.</w:t>
      </w:r>
    </w:p>
    <w:p w:rsidR="00DD1A78" w:rsidRPr="00552088" w:rsidRDefault="00DD1A78" w:rsidP="00BB28C8">
      <w:pPr>
        <w:pStyle w:val="FootnoteText"/>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DD1A78" w:rsidRPr="00124BE9" w:rsidRDefault="00DD1A78" w:rsidP="00BB28C8">
      <w:pPr>
        <w:pStyle w:val="FootnoteText"/>
        <w:widowControl w:val="0"/>
        <w:jc w:val="both"/>
        <w:rPr>
          <w:rFonts w:ascii="GHEA Grapalat" w:hAnsi="GHEA Grapalat"/>
          <w:lang w:val="hy-AM"/>
        </w:rPr>
      </w:pPr>
      <w:r w:rsidRPr="00124BE9">
        <w:rPr>
          <w:rFonts w:ascii="GHEA Grapalat" w:hAnsi="GHEA Grapalat"/>
          <w:i/>
        </w:rPr>
        <w:t>.</w:t>
      </w:r>
    </w:p>
  </w:footnote>
  <w:footnote w:id="9">
    <w:p w:rsidR="00DD1A78" w:rsidRPr="00124BE9" w:rsidRDefault="00DD1A78" w:rsidP="00BB28C8">
      <w:pPr>
        <w:pStyle w:val="FootnoteText"/>
        <w:widowControl w:val="0"/>
        <w:jc w:val="both"/>
        <w:rPr>
          <w:rFonts w:ascii="GHEA Grapalat" w:hAnsi="GHEA Grapalat"/>
          <w:lang w:val="hy-AM"/>
        </w:rPr>
      </w:pPr>
      <w:r>
        <w:rPr>
          <w:rStyle w:val="FootnoteReference"/>
        </w:rPr>
        <w:t>21</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0">
    <w:p w:rsidR="00DD1A78" w:rsidRPr="00124BE9" w:rsidRDefault="00DD1A78" w:rsidP="00BB28C8">
      <w:pPr>
        <w:pStyle w:val="FootnoteText"/>
        <w:widowControl w:val="0"/>
        <w:jc w:val="both"/>
        <w:rPr>
          <w:rFonts w:ascii="GHEA Grapalat" w:hAnsi="GHEA Grapalat"/>
          <w:lang w:val="hy-AM"/>
        </w:rPr>
      </w:pPr>
      <w:r>
        <w:rPr>
          <w:rStyle w:val="FootnoteReference"/>
        </w:rPr>
        <w:t>22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1">
    <w:p w:rsidR="00DD1A78" w:rsidRPr="00124BE9" w:rsidRDefault="00DD1A78" w:rsidP="00BB28C8">
      <w:pPr>
        <w:pStyle w:val="FootnoteText"/>
        <w:widowControl w:val="0"/>
        <w:jc w:val="both"/>
        <w:rPr>
          <w:rFonts w:ascii="GHEA Grapalat" w:hAnsi="GHEA Grapalat"/>
          <w:lang w:val="hy-AM"/>
        </w:rPr>
      </w:pPr>
      <w:r>
        <w:rPr>
          <w:rStyle w:val="FootnoteReference"/>
        </w:rPr>
        <w:t>23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2">
    <w:p w:rsidR="00DD1A78" w:rsidRPr="00124BE9" w:rsidRDefault="00DD1A78"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 xml:space="preserve">Окончательный срок выполнения работы не может быть позднее </w:t>
      </w:r>
      <w:r w:rsidRPr="00D45137">
        <w:rPr>
          <w:rFonts w:ascii="GHEA Grapalat" w:hAnsi="GHEA Grapalat"/>
          <w:i/>
        </w:rPr>
        <w:t>25</w:t>
      </w:r>
      <w:r w:rsidRPr="00124BE9">
        <w:rPr>
          <w:rFonts w:ascii="GHEA Grapalat" w:hAnsi="GHEA Grapalat"/>
          <w:i/>
        </w:rPr>
        <w:t xml:space="preserve">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2DA31351"/>
    <w:multiLevelType w:val="hybridMultilevel"/>
    <w:tmpl w:val="81E82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9974CC"/>
    <w:multiLevelType w:val="hybridMultilevel"/>
    <w:tmpl w:val="0E52AE0A"/>
    <w:lvl w:ilvl="0" w:tplc="8346ABDE">
      <w:numFmt w:val="bullet"/>
      <w:lvlText w:val="•"/>
      <w:lvlJc w:val="left"/>
      <w:pPr>
        <w:ind w:left="510" w:hanging="360"/>
      </w:pPr>
      <w:rPr>
        <w:rFonts w:ascii="GHEA Grapalat" w:eastAsia="Times New Roman" w:hAnsi="GHEA Grapalat" w:cs="Sylfaen"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2"/>
  </w:num>
  <w:num w:numId="2">
    <w:abstractNumId w:val="10"/>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4"/>
  </w:num>
  <w:num w:numId="11">
    <w:abstractNumId w:val="8"/>
  </w:num>
  <w:num w:numId="12">
    <w:abstractNumId w:val="29"/>
  </w:num>
  <w:num w:numId="13">
    <w:abstractNumId w:val="26"/>
  </w:num>
  <w:num w:numId="14">
    <w:abstractNumId w:val="12"/>
  </w:num>
  <w:num w:numId="15">
    <w:abstractNumId w:val="28"/>
  </w:num>
  <w:num w:numId="16">
    <w:abstractNumId w:val="15"/>
  </w:num>
  <w:num w:numId="17">
    <w:abstractNumId w:val="5"/>
  </w:num>
  <w:num w:numId="18">
    <w:abstractNumId w:val="1"/>
  </w:num>
  <w:num w:numId="19">
    <w:abstractNumId w:val="17"/>
  </w:num>
  <w:num w:numId="20">
    <w:abstractNumId w:val="17"/>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7"/>
  </w:num>
  <w:num w:numId="24">
    <w:abstractNumId w:val="19"/>
  </w:num>
  <w:num w:numId="25">
    <w:abstractNumId w:val="21"/>
  </w:num>
  <w:num w:numId="26">
    <w:abstractNumId w:val="14"/>
  </w:num>
  <w:num w:numId="27">
    <w:abstractNumId w:val="6"/>
  </w:num>
  <w:num w:numId="28">
    <w:abstractNumId w:val="13"/>
  </w:num>
  <w:num w:numId="29">
    <w:abstractNumId w:val="27"/>
  </w:num>
  <w:num w:numId="30">
    <w:abstractNumId w:val="11"/>
  </w:num>
  <w:num w:numId="31">
    <w:abstractNumId w:val="3"/>
  </w:num>
  <w:num w:numId="32">
    <w:abstractNumId w:val="2"/>
  </w:num>
  <w:num w:numId="33">
    <w:abstractNumId w:val="0"/>
  </w:num>
  <w:num w:numId="34">
    <w:abstractNumId w:val="9"/>
  </w:num>
  <w:num w:numId="35">
    <w:abstractNumId w:val="25"/>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13D6"/>
    <w:rsid w:val="000016BB"/>
    <w:rsid w:val="00002C23"/>
    <w:rsid w:val="000031E3"/>
    <w:rsid w:val="000033BC"/>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8FE"/>
    <w:rsid w:val="000239B5"/>
    <w:rsid w:val="00023B6C"/>
    <w:rsid w:val="00023F8F"/>
    <w:rsid w:val="000246E6"/>
    <w:rsid w:val="00025353"/>
    <w:rsid w:val="00025A85"/>
    <w:rsid w:val="00026351"/>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BD4"/>
    <w:rsid w:val="00042FC8"/>
    <w:rsid w:val="00043225"/>
    <w:rsid w:val="0004387F"/>
    <w:rsid w:val="00046BAC"/>
    <w:rsid w:val="0004722F"/>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17A"/>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2B1"/>
    <w:rsid w:val="00075997"/>
    <w:rsid w:val="000763E5"/>
    <w:rsid w:val="00076453"/>
    <w:rsid w:val="00077036"/>
    <w:rsid w:val="00077062"/>
    <w:rsid w:val="00077BB9"/>
    <w:rsid w:val="00080C4E"/>
    <w:rsid w:val="00080E73"/>
    <w:rsid w:val="000811C1"/>
    <w:rsid w:val="000814B8"/>
    <w:rsid w:val="000822C1"/>
    <w:rsid w:val="00082ADC"/>
    <w:rsid w:val="00082DE0"/>
    <w:rsid w:val="00083558"/>
    <w:rsid w:val="000845F6"/>
    <w:rsid w:val="00084B51"/>
    <w:rsid w:val="000858EB"/>
    <w:rsid w:val="00085931"/>
    <w:rsid w:val="00086BD1"/>
    <w:rsid w:val="000878DB"/>
    <w:rsid w:val="00087A30"/>
    <w:rsid w:val="00090699"/>
    <w:rsid w:val="000911CA"/>
    <w:rsid w:val="00092D0A"/>
    <w:rsid w:val="0009380C"/>
    <w:rsid w:val="000940DC"/>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21F2"/>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6E14"/>
    <w:rsid w:val="000F7026"/>
    <w:rsid w:val="000F7AE0"/>
    <w:rsid w:val="0010050E"/>
    <w:rsid w:val="001005B0"/>
    <w:rsid w:val="00100C10"/>
    <w:rsid w:val="001017E8"/>
    <w:rsid w:val="00101C9A"/>
    <w:rsid w:val="00101F06"/>
    <w:rsid w:val="0010213D"/>
    <w:rsid w:val="0010323D"/>
    <w:rsid w:val="00103763"/>
    <w:rsid w:val="00104071"/>
    <w:rsid w:val="00104861"/>
    <w:rsid w:val="0010508D"/>
    <w:rsid w:val="0010519D"/>
    <w:rsid w:val="00106365"/>
    <w:rsid w:val="00106D44"/>
    <w:rsid w:val="00106DEE"/>
    <w:rsid w:val="00110534"/>
    <w:rsid w:val="00110D13"/>
    <w:rsid w:val="00111FFB"/>
    <w:rsid w:val="0011340E"/>
    <w:rsid w:val="00113584"/>
    <w:rsid w:val="00113BE5"/>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F5E"/>
    <w:rsid w:val="00124461"/>
    <w:rsid w:val="001252FE"/>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61B2"/>
    <w:rsid w:val="001369CB"/>
    <w:rsid w:val="00137099"/>
    <w:rsid w:val="001377BA"/>
    <w:rsid w:val="00137A5C"/>
    <w:rsid w:val="0014000D"/>
    <w:rsid w:val="001403AE"/>
    <w:rsid w:val="0014079E"/>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336E"/>
    <w:rsid w:val="001647D2"/>
    <w:rsid w:val="00164BBC"/>
    <w:rsid w:val="0016519F"/>
    <w:rsid w:val="00165A51"/>
    <w:rsid w:val="00166832"/>
    <w:rsid w:val="001679A6"/>
    <w:rsid w:val="00171E80"/>
    <w:rsid w:val="001723D6"/>
    <w:rsid w:val="001724D7"/>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67"/>
    <w:rsid w:val="001A3FEC"/>
    <w:rsid w:val="001A43A4"/>
    <w:rsid w:val="001A4EF7"/>
    <w:rsid w:val="001A5BC8"/>
    <w:rsid w:val="001A5C02"/>
    <w:rsid w:val="001A6561"/>
    <w:rsid w:val="001A6B31"/>
    <w:rsid w:val="001A77DF"/>
    <w:rsid w:val="001B0D9A"/>
    <w:rsid w:val="001B1050"/>
    <w:rsid w:val="001B1151"/>
    <w:rsid w:val="001B1370"/>
    <w:rsid w:val="001B14C2"/>
    <w:rsid w:val="001B1C67"/>
    <w:rsid w:val="001B1FC4"/>
    <w:rsid w:val="001B32D9"/>
    <w:rsid w:val="001B37D2"/>
    <w:rsid w:val="001B45A9"/>
    <w:rsid w:val="001B478E"/>
    <w:rsid w:val="001B6E72"/>
    <w:rsid w:val="001B6FCF"/>
    <w:rsid w:val="001C0295"/>
    <w:rsid w:val="001C07C6"/>
    <w:rsid w:val="001C0849"/>
    <w:rsid w:val="001C1570"/>
    <w:rsid w:val="001C3D83"/>
    <w:rsid w:val="001C3F6C"/>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4F3"/>
    <w:rsid w:val="001E55B2"/>
    <w:rsid w:val="001E5866"/>
    <w:rsid w:val="001E7733"/>
    <w:rsid w:val="001F0335"/>
    <w:rsid w:val="001F0371"/>
    <w:rsid w:val="001F0B18"/>
    <w:rsid w:val="001F0F81"/>
    <w:rsid w:val="001F1783"/>
    <w:rsid w:val="001F1DF0"/>
    <w:rsid w:val="001F1DF7"/>
    <w:rsid w:val="001F2926"/>
    <w:rsid w:val="001F2FF2"/>
    <w:rsid w:val="001F3237"/>
    <w:rsid w:val="001F386B"/>
    <w:rsid w:val="001F3FAE"/>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4F43"/>
    <w:rsid w:val="00246C8C"/>
    <w:rsid w:val="0025145E"/>
    <w:rsid w:val="002519E9"/>
    <w:rsid w:val="00251CF9"/>
    <w:rsid w:val="00252C9C"/>
    <w:rsid w:val="002542AE"/>
    <w:rsid w:val="00254A36"/>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522"/>
    <w:rsid w:val="002665A4"/>
    <w:rsid w:val="002674D5"/>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BD5"/>
    <w:rsid w:val="00294F67"/>
    <w:rsid w:val="00294FFF"/>
    <w:rsid w:val="0029515A"/>
    <w:rsid w:val="00295C11"/>
    <w:rsid w:val="00297B83"/>
    <w:rsid w:val="002A058F"/>
    <w:rsid w:val="002A0700"/>
    <w:rsid w:val="002A0C06"/>
    <w:rsid w:val="002A0F45"/>
    <w:rsid w:val="002A10B2"/>
    <w:rsid w:val="002A1FAC"/>
    <w:rsid w:val="002A3785"/>
    <w:rsid w:val="002A39A6"/>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535"/>
    <w:rsid w:val="002D156F"/>
    <w:rsid w:val="002D1AAA"/>
    <w:rsid w:val="002D207D"/>
    <w:rsid w:val="002D20E8"/>
    <w:rsid w:val="002D236D"/>
    <w:rsid w:val="002D2DC6"/>
    <w:rsid w:val="002D3C61"/>
    <w:rsid w:val="002D4250"/>
    <w:rsid w:val="002D4575"/>
    <w:rsid w:val="002D4EEB"/>
    <w:rsid w:val="002D5580"/>
    <w:rsid w:val="002D5CF0"/>
    <w:rsid w:val="002D601F"/>
    <w:rsid w:val="002D6A4F"/>
    <w:rsid w:val="002D7D70"/>
    <w:rsid w:val="002E069D"/>
    <w:rsid w:val="002E0768"/>
    <w:rsid w:val="002E0877"/>
    <w:rsid w:val="002E30B8"/>
    <w:rsid w:val="002E3165"/>
    <w:rsid w:val="002E4305"/>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20"/>
    <w:rsid w:val="003101E4"/>
    <w:rsid w:val="00310A82"/>
    <w:rsid w:val="00310B6E"/>
    <w:rsid w:val="00310ED2"/>
    <w:rsid w:val="00311076"/>
    <w:rsid w:val="00311C27"/>
    <w:rsid w:val="00313403"/>
    <w:rsid w:val="003141B6"/>
    <w:rsid w:val="00314A80"/>
    <w:rsid w:val="00316381"/>
    <w:rsid w:val="003163A5"/>
    <w:rsid w:val="003169A4"/>
    <w:rsid w:val="00317394"/>
    <w:rsid w:val="00317BD2"/>
    <w:rsid w:val="0032067F"/>
    <w:rsid w:val="0032071C"/>
    <w:rsid w:val="00321A56"/>
    <w:rsid w:val="00321B20"/>
    <w:rsid w:val="003240F7"/>
    <w:rsid w:val="00325043"/>
    <w:rsid w:val="00325546"/>
    <w:rsid w:val="003259C5"/>
    <w:rsid w:val="00325CC0"/>
    <w:rsid w:val="00326507"/>
    <w:rsid w:val="003267C8"/>
    <w:rsid w:val="00327436"/>
    <w:rsid w:val="00331472"/>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3B7"/>
    <w:rsid w:val="00366C4E"/>
    <w:rsid w:val="00367717"/>
    <w:rsid w:val="00367A9A"/>
    <w:rsid w:val="00367F26"/>
    <w:rsid w:val="00370ECD"/>
    <w:rsid w:val="0037177E"/>
    <w:rsid w:val="003717D2"/>
    <w:rsid w:val="00372C2B"/>
    <w:rsid w:val="00372C67"/>
    <w:rsid w:val="00372D7E"/>
    <w:rsid w:val="00372FAD"/>
    <w:rsid w:val="0037329F"/>
    <w:rsid w:val="00373EC9"/>
    <w:rsid w:val="00374AC7"/>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67C7"/>
    <w:rsid w:val="003A734A"/>
    <w:rsid w:val="003B0D6E"/>
    <w:rsid w:val="003B1FC0"/>
    <w:rsid w:val="003B3302"/>
    <w:rsid w:val="003B3A13"/>
    <w:rsid w:val="003B3E74"/>
    <w:rsid w:val="003B487D"/>
    <w:rsid w:val="003B4A74"/>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7C"/>
    <w:rsid w:val="003C61D5"/>
    <w:rsid w:val="003C664F"/>
    <w:rsid w:val="003C670C"/>
    <w:rsid w:val="003C6A92"/>
    <w:rsid w:val="003C6F3A"/>
    <w:rsid w:val="003C7160"/>
    <w:rsid w:val="003D0075"/>
    <w:rsid w:val="003D0E3C"/>
    <w:rsid w:val="003D1153"/>
    <w:rsid w:val="003D14E9"/>
    <w:rsid w:val="003D1CF4"/>
    <w:rsid w:val="003D2146"/>
    <w:rsid w:val="003D2FE2"/>
    <w:rsid w:val="003D3964"/>
    <w:rsid w:val="003D56A5"/>
    <w:rsid w:val="003D56B1"/>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46A"/>
    <w:rsid w:val="00405194"/>
    <w:rsid w:val="004055C1"/>
    <w:rsid w:val="00405996"/>
    <w:rsid w:val="004060E5"/>
    <w:rsid w:val="004068F5"/>
    <w:rsid w:val="004072C8"/>
    <w:rsid w:val="0040761D"/>
    <w:rsid w:val="0041023E"/>
    <w:rsid w:val="004106F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7AEC"/>
    <w:rsid w:val="00427CB1"/>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A47"/>
    <w:rsid w:val="004775ED"/>
    <w:rsid w:val="00477E9F"/>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3859"/>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B69"/>
    <w:rsid w:val="004C0C54"/>
    <w:rsid w:val="004C17D2"/>
    <w:rsid w:val="004C1D9B"/>
    <w:rsid w:val="004C217A"/>
    <w:rsid w:val="004C3803"/>
    <w:rsid w:val="004C5C21"/>
    <w:rsid w:val="004C5CF3"/>
    <w:rsid w:val="004C78E7"/>
    <w:rsid w:val="004D0281"/>
    <w:rsid w:val="004D0AE2"/>
    <w:rsid w:val="004D0EA7"/>
    <w:rsid w:val="004D134A"/>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8E0"/>
    <w:rsid w:val="004E6A12"/>
    <w:rsid w:val="004E6E9A"/>
    <w:rsid w:val="004E6EF9"/>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DD"/>
    <w:rsid w:val="00533989"/>
    <w:rsid w:val="00534395"/>
    <w:rsid w:val="00534468"/>
    <w:rsid w:val="00535204"/>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73A5"/>
    <w:rsid w:val="0054752B"/>
    <w:rsid w:val="005500CE"/>
    <w:rsid w:val="005502DE"/>
    <w:rsid w:val="00550A62"/>
    <w:rsid w:val="005525A4"/>
    <w:rsid w:val="00552934"/>
    <w:rsid w:val="00552D6E"/>
    <w:rsid w:val="00553B1B"/>
    <w:rsid w:val="00553DFD"/>
    <w:rsid w:val="005544AC"/>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7040"/>
    <w:rsid w:val="00567893"/>
    <w:rsid w:val="005716B8"/>
    <w:rsid w:val="00571702"/>
    <w:rsid w:val="00571F29"/>
    <w:rsid w:val="005739AB"/>
    <w:rsid w:val="00573BD6"/>
    <w:rsid w:val="005744FC"/>
    <w:rsid w:val="005747A5"/>
    <w:rsid w:val="00574CC8"/>
    <w:rsid w:val="005757D1"/>
    <w:rsid w:val="00575C75"/>
    <w:rsid w:val="00576B25"/>
    <w:rsid w:val="00577582"/>
    <w:rsid w:val="00580BD6"/>
    <w:rsid w:val="00580F33"/>
    <w:rsid w:val="00581057"/>
    <w:rsid w:val="0058298C"/>
    <w:rsid w:val="00582E63"/>
    <w:rsid w:val="00582FEB"/>
    <w:rsid w:val="00583092"/>
    <w:rsid w:val="00583117"/>
    <w:rsid w:val="0058395E"/>
    <w:rsid w:val="00584166"/>
    <w:rsid w:val="0058416D"/>
    <w:rsid w:val="00584A70"/>
    <w:rsid w:val="00584AA7"/>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97A"/>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3733"/>
    <w:rsid w:val="005C4C12"/>
    <w:rsid w:val="005C6159"/>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C8D"/>
    <w:rsid w:val="005E4F96"/>
    <w:rsid w:val="005E52ED"/>
    <w:rsid w:val="005E573E"/>
    <w:rsid w:val="005E5C51"/>
    <w:rsid w:val="005E6606"/>
    <w:rsid w:val="005E6D42"/>
    <w:rsid w:val="005E7AC1"/>
    <w:rsid w:val="005F0715"/>
    <w:rsid w:val="005F09CE"/>
    <w:rsid w:val="005F156A"/>
    <w:rsid w:val="005F1793"/>
    <w:rsid w:val="005F1DBB"/>
    <w:rsid w:val="005F1F95"/>
    <w:rsid w:val="005F25EF"/>
    <w:rsid w:val="005F2C25"/>
    <w:rsid w:val="005F2F3B"/>
    <w:rsid w:val="005F40EC"/>
    <w:rsid w:val="005F53F2"/>
    <w:rsid w:val="005F581A"/>
    <w:rsid w:val="005F6BC1"/>
    <w:rsid w:val="005F7B34"/>
    <w:rsid w:val="005F7C1D"/>
    <w:rsid w:val="00602052"/>
    <w:rsid w:val="0060526C"/>
    <w:rsid w:val="0060591F"/>
    <w:rsid w:val="00606328"/>
    <w:rsid w:val="0060652B"/>
    <w:rsid w:val="00606B84"/>
    <w:rsid w:val="00607120"/>
    <w:rsid w:val="00607F7B"/>
    <w:rsid w:val="006105DA"/>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7BD"/>
    <w:rsid w:val="006237DE"/>
    <w:rsid w:val="00623998"/>
    <w:rsid w:val="00623F24"/>
    <w:rsid w:val="00624AF9"/>
    <w:rsid w:val="00624EC1"/>
    <w:rsid w:val="00625529"/>
    <w:rsid w:val="0062795D"/>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5A9"/>
    <w:rsid w:val="00636A8E"/>
    <w:rsid w:val="006371D0"/>
    <w:rsid w:val="00637856"/>
    <w:rsid w:val="00637DAB"/>
    <w:rsid w:val="006417C7"/>
    <w:rsid w:val="00642172"/>
    <w:rsid w:val="006422E0"/>
    <w:rsid w:val="00642EFE"/>
    <w:rsid w:val="0064473D"/>
    <w:rsid w:val="00644850"/>
    <w:rsid w:val="00644CE2"/>
    <w:rsid w:val="00645866"/>
    <w:rsid w:val="00650073"/>
    <w:rsid w:val="00650458"/>
    <w:rsid w:val="006505D2"/>
    <w:rsid w:val="0065124D"/>
    <w:rsid w:val="00651408"/>
    <w:rsid w:val="006519EF"/>
    <w:rsid w:val="00651E02"/>
    <w:rsid w:val="006521E5"/>
    <w:rsid w:val="00654A51"/>
    <w:rsid w:val="00654ADD"/>
    <w:rsid w:val="00654B3F"/>
    <w:rsid w:val="00655E71"/>
    <w:rsid w:val="00655EBD"/>
    <w:rsid w:val="00660138"/>
    <w:rsid w:val="006607D5"/>
    <w:rsid w:val="006608AD"/>
    <w:rsid w:val="00661E7D"/>
    <w:rsid w:val="00662165"/>
    <w:rsid w:val="006623D5"/>
    <w:rsid w:val="00662623"/>
    <w:rsid w:val="0066349B"/>
    <w:rsid w:val="006650C4"/>
    <w:rsid w:val="00665120"/>
    <w:rsid w:val="00665605"/>
    <w:rsid w:val="006657A3"/>
    <w:rsid w:val="006657EE"/>
    <w:rsid w:val="0066621D"/>
    <w:rsid w:val="006672BA"/>
    <w:rsid w:val="006672E6"/>
    <w:rsid w:val="00667A56"/>
    <w:rsid w:val="00667C83"/>
    <w:rsid w:val="0067066B"/>
    <w:rsid w:val="0067102D"/>
    <w:rsid w:val="00671A82"/>
    <w:rsid w:val="00672E18"/>
    <w:rsid w:val="0067389F"/>
    <w:rsid w:val="00673BD3"/>
    <w:rsid w:val="00673D0A"/>
    <w:rsid w:val="00674E7A"/>
    <w:rsid w:val="00675740"/>
    <w:rsid w:val="0067579A"/>
    <w:rsid w:val="00676178"/>
    <w:rsid w:val="00677658"/>
    <w:rsid w:val="00681F45"/>
    <w:rsid w:val="00682E8D"/>
    <w:rsid w:val="00682F00"/>
    <w:rsid w:val="00685962"/>
    <w:rsid w:val="00685A30"/>
    <w:rsid w:val="00685C48"/>
    <w:rsid w:val="00687302"/>
    <w:rsid w:val="00687381"/>
    <w:rsid w:val="00687A10"/>
    <w:rsid w:val="00687E34"/>
    <w:rsid w:val="006906E8"/>
    <w:rsid w:val="00691009"/>
    <w:rsid w:val="006912BB"/>
    <w:rsid w:val="00692C09"/>
    <w:rsid w:val="00692FA3"/>
    <w:rsid w:val="00693101"/>
    <w:rsid w:val="00693C4E"/>
    <w:rsid w:val="006953B6"/>
    <w:rsid w:val="006968E8"/>
    <w:rsid w:val="00697C38"/>
    <w:rsid w:val="006A0D8B"/>
    <w:rsid w:val="006A134C"/>
    <w:rsid w:val="006A13FB"/>
    <w:rsid w:val="006A14B3"/>
    <w:rsid w:val="006A1922"/>
    <w:rsid w:val="006A1F61"/>
    <w:rsid w:val="006A202F"/>
    <w:rsid w:val="006A26BE"/>
    <w:rsid w:val="006A3C8A"/>
    <w:rsid w:val="006A475C"/>
    <w:rsid w:val="006A4AFC"/>
    <w:rsid w:val="006A5026"/>
    <w:rsid w:val="006A584F"/>
    <w:rsid w:val="006A6D19"/>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0A3"/>
    <w:rsid w:val="006C08B6"/>
    <w:rsid w:val="006C1293"/>
    <w:rsid w:val="006C12EC"/>
    <w:rsid w:val="006C1D25"/>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970"/>
    <w:rsid w:val="006D1BA0"/>
    <w:rsid w:val="006D2DF7"/>
    <w:rsid w:val="006D4448"/>
    <w:rsid w:val="006D4E1D"/>
    <w:rsid w:val="006D5516"/>
    <w:rsid w:val="006D6150"/>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6413"/>
    <w:rsid w:val="006F69A0"/>
    <w:rsid w:val="00700C81"/>
    <w:rsid w:val="00701157"/>
    <w:rsid w:val="007014DE"/>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17E6E"/>
    <w:rsid w:val="007204FD"/>
    <w:rsid w:val="00720542"/>
    <w:rsid w:val="007210AC"/>
    <w:rsid w:val="00721677"/>
    <w:rsid w:val="00721CBC"/>
    <w:rsid w:val="00722665"/>
    <w:rsid w:val="00723462"/>
    <w:rsid w:val="00723E02"/>
    <w:rsid w:val="007248D6"/>
    <w:rsid w:val="007248F1"/>
    <w:rsid w:val="0072587C"/>
    <w:rsid w:val="00725ED3"/>
    <w:rsid w:val="00726DDE"/>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3FB7"/>
    <w:rsid w:val="007642C2"/>
    <w:rsid w:val="007646F8"/>
    <w:rsid w:val="00764AAD"/>
    <w:rsid w:val="00764E25"/>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4CB7"/>
    <w:rsid w:val="007854B2"/>
    <w:rsid w:val="00786A78"/>
    <w:rsid w:val="00786EB3"/>
    <w:rsid w:val="007874CB"/>
    <w:rsid w:val="0078774A"/>
    <w:rsid w:val="00787A1B"/>
    <w:rsid w:val="00787B55"/>
    <w:rsid w:val="00790715"/>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4EF7"/>
    <w:rsid w:val="007C55BD"/>
    <w:rsid w:val="007C5F44"/>
    <w:rsid w:val="007C6CF3"/>
    <w:rsid w:val="007C6F4D"/>
    <w:rsid w:val="007C7140"/>
    <w:rsid w:val="007D02FE"/>
    <w:rsid w:val="007D0798"/>
    <w:rsid w:val="007D0927"/>
    <w:rsid w:val="007D0C96"/>
    <w:rsid w:val="007D1213"/>
    <w:rsid w:val="007D12B1"/>
    <w:rsid w:val="007D13EE"/>
    <w:rsid w:val="007D1692"/>
    <w:rsid w:val="007D26E3"/>
    <w:rsid w:val="007D2B56"/>
    <w:rsid w:val="007D3E45"/>
    <w:rsid w:val="007D4017"/>
    <w:rsid w:val="007D4470"/>
    <w:rsid w:val="007D4E09"/>
    <w:rsid w:val="007D7074"/>
    <w:rsid w:val="007D716A"/>
    <w:rsid w:val="007D7707"/>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3F3D"/>
    <w:rsid w:val="00814DBD"/>
    <w:rsid w:val="0081568C"/>
    <w:rsid w:val="00816505"/>
    <w:rsid w:val="0081738C"/>
    <w:rsid w:val="00820257"/>
    <w:rsid w:val="0082102B"/>
    <w:rsid w:val="008218B4"/>
    <w:rsid w:val="00821921"/>
    <w:rsid w:val="008223F5"/>
    <w:rsid w:val="00822942"/>
    <w:rsid w:val="008229D3"/>
    <w:rsid w:val="00822E50"/>
    <w:rsid w:val="0082440E"/>
    <w:rsid w:val="00824F68"/>
    <w:rsid w:val="008258A1"/>
    <w:rsid w:val="00825AAE"/>
    <w:rsid w:val="00826193"/>
    <w:rsid w:val="008264EB"/>
    <w:rsid w:val="00830036"/>
    <w:rsid w:val="00830445"/>
    <w:rsid w:val="00830AD3"/>
    <w:rsid w:val="00831C52"/>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7E0"/>
    <w:rsid w:val="00877B26"/>
    <w:rsid w:val="0088001E"/>
    <w:rsid w:val="00880500"/>
    <w:rsid w:val="00881C05"/>
    <w:rsid w:val="00881C22"/>
    <w:rsid w:val="008822D0"/>
    <w:rsid w:val="00882619"/>
    <w:rsid w:val="0088370A"/>
    <w:rsid w:val="0088384C"/>
    <w:rsid w:val="00884204"/>
    <w:rsid w:val="008842CE"/>
    <w:rsid w:val="00884822"/>
    <w:rsid w:val="00884B46"/>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973"/>
    <w:rsid w:val="008B1233"/>
    <w:rsid w:val="008B12AF"/>
    <w:rsid w:val="008B1605"/>
    <w:rsid w:val="008B1F31"/>
    <w:rsid w:val="008B4DB1"/>
    <w:rsid w:val="008B4FDA"/>
    <w:rsid w:val="008B56A4"/>
    <w:rsid w:val="008B73CD"/>
    <w:rsid w:val="008B7BE2"/>
    <w:rsid w:val="008C0D09"/>
    <w:rsid w:val="008C0EEA"/>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F9B"/>
    <w:rsid w:val="008F2148"/>
    <w:rsid w:val="008F2225"/>
    <w:rsid w:val="008F2365"/>
    <w:rsid w:val="008F2B76"/>
    <w:rsid w:val="008F43E8"/>
    <w:rsid w:val="008F527F"/>
    <w:rsid w:val="008F6B74"/>
    <w:rsid w:val="0090099B"/>
    <w:rsid w:val="00900E5A"/>
    <w:rsid w:val="00902D0C"/>
    <w:rsid w:val="00903382"/>
    <w:rsid w:val="00903898"/>
    <w:rsid w:val="00903A1A"/>
    <w:rsid w:val="00903D4D"/>
    <w:rsid w:val="00903E2C"/>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29DF"/>
    <w:rsid w:val="009230C2"/>
    <w:rsid w:val="00923711"/>
    <w:rsid w:val="00924434"/>
    <w:rsid w:val="00926875"/>
    <w:rsid w:val="0092717E"/>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686"/>
    <w:rsid w:val="009A0467"/>
    <w:rsid w:val="009A04E3"/>
    <w:rsid w:val="009A05AC"/>
    <w:rsid w:val="009A0BDF"/>
    <w:rsid w:val="009A0E9D"/>
    <w:rsid w:val="009A171D"/>
    <w:rsid w:val="009A172A"/>
    <w:rsid w:val="009A2838"/>
    <w:rsid w:val="009A2FDE"/>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5A1D"/>
    <w:rsid w:val="009C5CB9"/>
    <w:rsid w:val="009C6103"/>
    <w:rsid w:val="009C7913"/>
    <w:rsid w:val="009D158E"/>
    <w:rsid w:val="009D2AE5"/>
    <w:rsid w:val="009D2ED7"/>
    <w:rsid w:val="009D352B"/>
    <w:rsid w:val="009D47AF"/>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5A23"/>
    <w:rsid w:val="009E7100"/>
    <w:rsid w:val="009F0660"/>
    <w:rsid w:val="009F06BA"/>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2AD"/>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BEC"/>
    <w:rsid w:val="00A1623D"/>
    <w:rsid w:val="00A17ABE"/>
    <w:rsid w:val="00A20240"/>
    <w:rsid w:val="00A205BF"/>
    <w:rsid w:val="00A2065C"/>
    <w:rsid w:val="00A20B69"/>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7070"/>
    <w:rsid w:val="00A4028C"/>
    <w:rsid w:val="00A40446"/>
    <w:rsid w:val="00A412F1"/>
    <w:rsid w:val="00A41F94"/>
    <w:rsid w:val="00A42E71"/>
    <w:rsid w:val="00A43166"/>
    <w:rsid w:val="00A4360B"/>
    <w:rsid w:val="00A43D3A"/>
    <w:rsid w:val="00A4426D"/>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D5"/>
    <w:rsid w:val="00A82156"/>
    <w:rsid w:val="00A8328A"/>
    <w:rsid w:val="00A86287"/>
    <w:rsid w:val="00A90E28"/>
    <w:rsid w:val="00A90FCD"/>
    <w:rsid w:val="00A9203E"/>
    <w:rsid w:val="00A921FF"/>
    <w:rsid w:val="00A93710"/>
    <w:rsid w:val="00A9488E"/>
    <w:rsid w:val="00A949E2"/>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E1E"/>
    <w:rsid w:val="00AB2F8A"/>
    <w:rsid w:val="00AB36B8"/>
    <w:rsid w:val="00AB3FFE"/>
    <w:rsid w:val="00AB4EAB"/>
    <w:rsid w:val="00AB5AF2"/>
    <w:rsid w:val="00AB5D5B"/>
    <w:rsid w:val="00AB5E50"/>
    <w:rsid w:val="00AB64C0"/>
    <w:rsid w:val="00AB65DB"/>
    <w:rsid w:val="00AB77E2"/>
    <w:rsid w:val="00AB7D2E"/>
    <w:rsid w:val="00AC0541"/>
    <w:rsid w:val="00AC082E"/>
    <w:rsid w:val="00AC0E56"/>
    <w:rsid w:val="00AC30D5"/>
    <w:rsid w:val="00AC3B57"/>
    <w:rsid w:val="00AC3F2F"/>
    <w:rsid w:val="00AC4EAF"/>
    <w:rsid w:val="00AC5807"/>
    <w:rsid w:val="00AC6523"/>
    <w:rsid w:val="00AC6E57"/>
    <w:rsid w:val="00AC6F53"/>
    <w:rsid w:val="00AC743C"/>
    <w:rsid w:val="00AC7A2E"/>
    <w:rsid w:val="00AD0591"/>
    <w:rsid w:val="00AD0BEB"/>
    <w:rsid w:val="00AD1066"/>
    <w:rsid w:val="00AD1BFE"/>
    <w:rsid w:val="00AD2081"/>
    <w:rsid w:val="00AD305B"/>
    <w:rsid w:val="00AD34C9"/>
    <w:rsid w:val="00AD522C"/>
    <w:rsid w:val="00AD5D68"/>
    <w:rsid w:val="00AD6738"/>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6362"/>
    <w:rsid w:val="00B07942"/>
    <w:rsid w:val="00B07E76"/>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54"/>
    <w:rsid w:val="00B217A5"/>
    <w:rsid w:val="00B217BB"/>
    <w:rsid w:val="00B225D5"/>
    <w:rsid w:val="00B2277F"/>
    <w:rsid w:val="00B2283B"/>
    <w:rsid w:val="00B25447"/>
    <w:rsid w:val="00B2561E"/>
    <w:rsid w:val="00B2572B"/>
    <w:rsid w:val="00B25FC4"/>
    <w:rsid w:val="00B2681D"/>
    <w:rsid w:val="00B2752E"/>
    <w:rsid w:val="00B30456"/>
    <w:rsid w:val="00B304E3"/>
    <w:rsid w:val="00B30994"/>
    <w:rsid w:val="00B32124"/>
    <w:rsid w:val="00B32C46"/>
    <w:rsid w:val="00B32D39"/>
    <w:rsid w:val="00B333DF"/>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5B39"/>
    <w:rsid w:val="00B46279"/>
    <w:rsid w:val="00B46D58"/>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5E27"/>
    <w:rsid w:val="00B57948"/>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6B0"/>
    <w:rsid w:val="00B71D73"/>
    <w:rsid w:val="00B71FA8"/>
    <w:rsid w:val="00B73AB8"/>
    <w:rsid w:val="00B73CEE"/>
    <w:rsid w:val="00B73DE0"/>
    <w:rsid w:val="00B744F6"/>
    <w:rsid w:val="00B74B63"/>
    <w:rsid w:val="00B74BB0"/>
    <w:rsid w:val="00B75687"/>
    <w:rsid w:val="00B81AD3"/>
    <w:rsid w:val="00B853BF"/>
    <w:rsid w:val="00B8636F"/>
    <w:rsid w:val="00B86BCB"/>
    <w:rsid w:val="00B86C5F"/>
    <w:rsid w:val="00B90C0A"/>
    <w:rsid w:val="00B90C52"/>
    <w:rsid w:val="00B9100A"/>
    <w:rsid w:val="00B925B0"/>
    <w:rsid w:val="00B92CA7"/>
    <w:rsid w:val="00B92CCA"/>
    <w:rsid w:val="00B932B8"/>
    <w:rsid w:val="00B93BE1"/>
    <w:rsid w:val="00B941D0"/>
    <w:rsid w:val="00B95FE0"/>
    <w:rsid w:val="00B96B73"/>
    <w:rsid w:val="00B975FA"/>
    <w:rsid w:val="00B9778A"/>
    <w:rsid w:val="00B9796D"/>
    <w:rsid w:val="00BA17C2"/>
    <w:rsid w:val="00BA20A5"/>
    <w:rsid w:val="00BA2853"/>
    <w:rsid w:val="00BA3554"/>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4817"/>
    <w:rsid w:val="00BD4B37"/>
    <w:rsid w:val="00BD50E7"/>
    <w:rsid w:val="00BD572E"/>
    <w:rsid w:val="00BD5F94"/>
    <w:rsid w:val="00BD6BF7"/>
    <w:rsid w:val="00BD6E80"/>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625"/>
    <w:rsid w:val="00C0413D"/>
    <w:rsid w:val="00C04176"/>
    <w:rsid w:val="00C061D3"/>
    <w:rsid w:val="00C061DC"/>
    <w:rsid w:val="00C06409"/>
    <w:rsid w:val="00C06B3A"/>
    <w:rsid w:val="00C07046"/>
    <w:rsid w:val="00C07F24"/>
    <w:rsid w:val="00C108EE"/>
    <w:rsid w:val="00C122A6"/>
    <w:rsid w:val="00C132F1"/>
    <w:rsid w:val="00C13B79"/>
    <w:rsid w:val="00C14561"/>
    <w:rsid w:val="00C14716"/>
    <w:rsid w:val="00C14F1A"/>
    <w:rsid w:val="00C156C3"/>
    <w:rsid w:val="00C15BC3"/>
    <w:rsid w:val="00C16602"/>
    <w:rsid w:val="00C16C37"/>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8F"/>
    <w:rsid w:val="00C435DD"/>
    <w:rsid w:val="00C43D00"/>
    <w:rsid w:val="00C447B8"/>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FFA"/>
    <w:rsid w:val="00C861E9"/>
    <w:rsid w:val="00C864DC"/>
    <w:rsid w:val="00C86AB3"/>
    <w:rsid w:val="00C86F9C"/>
    <w:rsid w:val="00C90796"/>
    <w:rsid w:val="00C9153B"/>
    <w:rsid w:val="00C91F69"/>
    <w:rsid w:val="00C94323"/>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A0F"/>
    <w:rsid w:val="00CB35B7"/>
    <w:rsid w:val="00CB3CB1"/>
    <w:rsid w:val="00CB41AB"/>
    <w:rsid w:val="00CB4B5C"/>
    <w:rsid w:val="00CB4C1E"/>
    <w:rsid w:val="00CB5290"/>
    <w:rsid w:val="00CB68EF"/>
    <w:rsid w:val="00CB759C"/>
    <w:rsid w:val="00CB79A4"/>
    <w:rsid w:val="00CB7FB9"/>
    <w:rsid w:val="00CC0326"/>
    <w:rsid w:val="00CC0A8D"/>
    <w:rsid w:val="00CC3BAC"/>
    <w:rsid w:val="00CC518E"/>
    <w:rsid w:val="00CC6362"/>
    <w:rsid w:val="00CC69D0"/>
    <w:rsid w:val="00CC73F0"/>
    <w:rsid w:val="00CD01CC"/>
    <w:rsid w:val="00CD043A"/>
    <w:rsid w:val="00CD1E50"/>
    <w:rsid w:val="00CD2A3B"/>
    <w:rsid w:val="00CD3548"/>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653"/>
    <w:rsid w:val="00CF1742"/>
    <w:rsid w:val="00CF2304"/>
    <w:rsid w:val="00CF2692"/>
    <w:rsid w:val="00CF34D0"/>
    <w:rsid w:val="00CF34DE"/>
    <w:rsid w:val="00CF3B1A"/>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5C89"/>
    <w:rsid w:val="00D161B8"/>
    <w:rsid w:val="00D17258"/>
    <w:rsid w:val="00D21019"/>
    <w:rsid w:val="00D219A5"/>
    <w:rsid w:val="00D21AD1"/>
    <w:rsid w:val="00D21E30"/>
    <w:rsid w:val="00D22464"/>
    <w:rsid w:val="00D22B3B"/>
    <w:rsid w:val="00D22CBB"/>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411B6"/>
    <w:rsid w:val="00D4164A"/>
    <w:rsid w:val="00D41AE8"/>
    <w:rsid w:val="00D41F7D"/>
    <w:rsid w:val="00D42D33"/>
    <w:rsid w:val="00D42E80"/>
    <w:rsid w:val="00D433D6"/>
    <w:rsid w:val="00D43420"/>
    <w:rsid w:val="00D43F92"/>
    <w:rsid w:val="00D4557B"/>
    <w:rsid w:val="00D463EA"/>
    <w:rsid w:val="00D46D5B"/>
    <w:rsid w:val="00D47316"/>
    <w:rsid w:val="00D47541"/>
    <w:rsid w:val="00D47A5B"/>
    <w:rsid w:val="00D47A9C"/>
    <w:rsid w:val="00D50690"/>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59B3"/>
    <w:rsid w:val="00D65BF2"/>
    <w:rsid w:val="00D65E4E"/>
    <w:rsid w:val="00D65EBA"/>
    <w:rsid w:val="00D6618F"/>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1A9C"/>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A2E"/>
    <w:rsid w:val="00D95F89"/>
    <w:rsid w:val="00D970D2"/>
    <w:rsid w:val="00D976EB"/>
    <w:rsid w:val="00DA0948"/>
    <w:rsid w:val="00DA0A4E"/>
    <w:rsid w:val="00DA0F94"/>
    <w:rsid w:val="00DA0FDD"/>
    <w:rsid w:val="00DA1AF1"/>
    <w:rsid w:val="00DA2289"/>
    <w:rsid w:val="00DA3EA6"/>
    <w:rsid w:val="00DA3F9C"/>
    <w:rsid w:val="00DA41B1"/>
    <w:rsid w:val="00DA4643"/>
    <w:rsid w:val="00DA480A"/>
    <w:rsid w:val="00DA5D3D"/>
    <w:rsid w:val="00DA687B"/>
    <w:rsid w:val="00DA6C97"/>
    <w:rsid w:val="00DA6D27"/>
    <w:rsid w:val="00DB01A7"/>
    <w:rsid w:val="00DB14F9"/>
    <w:rsid w:val="00DB2996"/>
    <w:rsid w:val="00DB2BCC"/>
    <w:rsid w:val="00DB3E17"/>
    <w:rsid w:val="00DB40C0"/>
    <w:rsid w:val="00DB41B7"/>
    <w:rsid w:val="00DB4273"/>
    <w:rsid w:val="00DB4CC7"/>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1629"/>
    <w:rsid w:val="00DD1A78"/>
    <w:rsid w:val="00DD2498"/>
    <w:rsid w:val="00DD27B0"/>
    <w:rsid w:val="00DD322C"/>
    <w:rsid w:val="00DD3E3D"/>
    <w:rsid w:val="00DD41E4"/>
    <w:rsid w:val="00DD4F48"/>
    <w:rsid w:val="00DD51F0"/>
    <w:rsid w:val="00DD559B"/>
    <w:rsid w:val="00DD56AA"/>
    <w:rsid w:val="00DD5CF9"/>
    <w:rsid w:val="00DD66E7"/>
    <w:rsid w:val="00DD6FDA"/>
    <w:rsid w:val="00DD771F"/>
    <w:rsid w:val="00DE1323"/>
    <w:rsid w:val="00DE134D"/>
    <w:rsid w:val="00DE13D5"/>
    <w:rsid w:val="00DE1D22"/>
    <w:rsid w:val="00DE26E4"/>
    <w:rsid w:val="00DE3538"/>
    <w:rsid w:val="00DE3C28"/>
    <w:rsid w:val="00DE3F97"/>
    <w:rsid w:val="00DE4E15"/>
    <w:rsid w:val="00DE54C9"/>
    <w:rsid w:val="00DE5B89"/>
    <w:rsid w:val="00DE65EA"/>
    <w:rsid w:val="00DE7706"/>
    <w:rsid w:val="00DE7753"/>
    <w:rsid w:val="00DE7F8F"/>
    <w:rsid w:val="00DF09E7"/>
    <w:rsid w:val="00DF0BD2"/>
    <w:rsid w:val="00DF11C4"/>
    <w:rsid w:val="00DF1625"/>
    <w:rsid w:val="00DF19A1"/>
    <w:rsid w:val="00DF2F68"/>
    <w:rsid w:val="00DF3688"/>
    <w:rsid w:val="00DF44E3"/>
    <w:rsid w:val="00DF5182"/>
    <w:rsid w:val="00DF749E"/>
    <w:rsid w:val="00E00AD1"/>
    <w:rsid w:val="00E01503"/>
    <w:rsid w:val="00E020C1"/>
    <w:rsid w:val="00E02449"/>
    <w:rsid w:val="00E02F60"/>
    <w:rsid w:val="00E040F0"/>
    <w:rsid w:val="00E042BC"/>
    <w:rsid w:val="00E04589"/>
    <w:rsid w:val="00E045AE"/>
    <w:rsid w:val="00E046C2"/>
    <w:rsid w:val="00E04FA9"/>
    <w:rsid w:val="00E05CF6"/>
    <w:rsid w:val="00E05F32"/>
    <w:rsid w:val="00E05FDF"/>
    <w:rsid w:val="00E06E9D"/>
    <w:rsid w:val="00E070E6"/>
    <w:rsid w:val="00E10031"/>
    <w:rsid w:val="00E10BB7"/>
    <w:rsid w:val="00E123CE"/>
    <w:rsid w:val="00E1385B"/>
    <w:rsid w:val="00E13BA4"/>
    <w:rsid w:val="00E13FD9"/>
    <w:rsid w:val="00E141C7"/>
    <w:rsid w:val="00E14672"/>
    <w:rsid w:val="00E161F1"/>
    <w:rsid w:val="00E17450"/>
    <w:rsid w:val="00E17B7F"/>
    <w:rsid w:val="00E20011"/>
    <w:rsid w:val="00E207EB"/>
    <w:rsid w:val="00E20B3E"/>
    <w:rsid w:val="00E20E95"/>
    <w:rsid w:val="00E21547"/>
    <w:rsid w:val="00E2217F"/>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D86"/>
    <w:rsid w:val="00E45007"/>
    <w:rsid w:val="00E45430"/>
    <w:rsid w:val="00E4584B"/>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4171"/>
    <w:rsid w:val="00E8425F"/>
    <w:rsid w:val="00E843C1"/>
    <w:rsid w:val="00E85504"/>
    <w:rsid w:val="00E85A49"/>
    <w:rsid w:val="00E85BF3"/>
    <w:rsid w:val="00E861BF"/>
    <w:rsid w:val="00E90E72"/>
    <w:rsid w:val="00E90FD0"/>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679"/>
    <w:rsid w:val="00EC09B0"/>
    <w:rsid w:val="00EC165E"/>
    <w:rsid w:val="00EC1F84"/>
    <w:rsid w:val="00EC22F7"/>
    <w:rsid w:val="00EC2345"/>
    <w:rsid w:val="00EC2CDE"/>
    <w:rsid w:val="00EC362B"/>
    <w:rsid w:val="00EC400D"/>
    <w:rsid w:val="00EC4580"/>
    <w:rsid w:val="00EC5C41"/>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D70A3"/>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8A"/>
    <w:rsid w:val="00EF5BF0"/>
    <w:rsid w:val="00EF6526"/>
    <w:rsid w:val="00EF66A0"/>
    <w:rsid w:val="00EF7868"/>
    <w:rsid w:val="00F00565"/>
    <w:rsid w:val="00F005EE"/>
    <w:rsid w:val="00F00C96"/>
    <w:rsid w:val="00F01D1E"/>
    <w:rsid w:val="00F04430"/>
    <w:rsid w:val="00F04532"/>
    <w:rsid w:val="00F0475D"/>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5410"/>
    <w:rsid w:val="00F25B39"/>
    <w:rsid w:val="00F26162"/>
    <w:rsid w:val="00F263B3"/>
    <w:rsid w:val="00F26A4C"/>
    <w:rsid w:val="00F26B08"/>
    <w:rsid w:val="00F274C5"/>
    <w:rsid w:val="00F27A50"/>
    <w:rsid w:val="00F331AD"/>
    <w:rsid w:val="00F332DF"/>
    <w:rsid w:val="00F339E3"/>
    <w:rsid w:val="00F34417"/>
    <w:rsid w:val="00F36901"/>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53D"/>
    <w:rsid w:val="00F567E4"/>
    <w:rsid w:val="00F570C2"/>
    <w:rsid w:val="00F57E8E"/>
    <w:rsid w:val="00F60675"/>
    <w:rsid w:val="00F607C7"/>
    <w:rsid w:val="00F60A05"/>
    <w:rsid w:val="00F61898"/>
    <w:rsid w:val="00F61A9D"/>
    <w:rsid w:val="00F61D7A"/>
    <w:rsid w:val="00F62714"/>
    <w:rsid w:val="00F62C64"/>
    <w:rsid w:val="00F63223"/>
    <w:rsid w:val="00F63464"/>
    <w:rsid w:val="00F63BBB"/>
    <w:rsid w:val="00F64849"/>
    <w:rsid w:val="00F64BF8"/>
    <w:rsid w:val="00F64DF9"/>
    <w:rsid w:val="00F65659"/>
    <w:rsid w:val="00F658E7"/>
    <w:rsid w:val="00F65E20"/>
    <w:rsid w:val="00F667B5"/>
    <w:rsid w:val="00F676CB"/>
    <w:rsid w:val="00F67946"/>
    <w:rsid w:val="00F67CD4"/>
    <w:rsid w:val="00F70E55"/>
    <w:rsid w:val="00F70E7A"/>
    <w:rsid w:val="00F7173E"/>
    <w:rsid w:val="00F71F29"/>
    <w:rsid w:val="00F72026"/>
    <w:rsid w:val="00F7342A"/>
    <w:rsid w:val="00F73CAB"/>
    <w:rsid w:val="00F73D7F"/>
    <w:rsid w:val="00F743B3"/>
    <w:rsid w:val="00F7451F"/>
    <w:rsid w:val="00F7467F"/>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48B"/>
    <w:rsid w:val="00F94C8F"/>
    <w:rsid w:val="00F954E8"/>
    <w:rsid w:val="00F95BB0"/>
    <w:rsid w:val="00F95E94"/>
    <w:rsid w:val="00F9620A"/>
    <w:rsid w:val="00F96993"/>
    <w:rsid w:val="00F9791A"/>
    <w:rsid w:val="00F97967"/>
    <w:rsid w:val="00F97D3E"/>
    <w:rsid w:val="00FA0498"/>
    <w:rsid w:val="00FA06DB"/>
    <w:rsid w:val="00FA0E41"/>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22F4"/>
    <w:rsid w:val="00FC283C"/>
    <w:rsid w:val="00FC2FB3"/>
    <w:rsid w:val="00FC4412"/>
    <w:rsid w:val="00FC4B16"/>
    <w:rsid w:val="00FC5B04"/>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C97"/>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w">
    <w:name w:val="w"/>
    <w:basedOn w:val="DefaultParagraphFont"/>
    <w:rsid w:val="002A39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882BFA-92AF-4D76-898D-E3E175684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2136</TotalTime>
  <Pages>82</Pages>
  <Words>15421</Words>
  <Characters>111583</Characters>
  <Application>Microsoft Office Word</Application>
  <DocSecurity>0</DocSecurity>
  <Lines>929</Lines>
  <Paragraphs>253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126751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Vanuhi.Poghosyan</cp:lastModifiedBy>
  <cp:revision>1121</cp:revision>
  <cp:lastPrinted>2018-02-16T07:12:00Z</cp:lastPrinted>
  <dcterms:created xsi:type="dcterms:W3CDTF">2019-10-28T07:04:00Z</dcterms:created>
  <dcterms:modified xsi:type="dcterms:W3CDTF">2021-12-13T07:44:00Z</dcterms:modified>
</cp:coreProperties>
</file>