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344665"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Pr="00344665">
        <w:rPr>
          <w:rFonts w:ascii="GHEA Grapalat" w:hAnsi="GHEA Grapalat"/>
          <w:i w:val="0"/>
          <w:color w:val="000000"/>
          <w:lang w:val="en-US"/>
        </w:rPr>
        <w:t>հունիսի</w:t>
      </w:r>
      <w:r w:rsidRPr="00344665">
        <w:rPr>
          <w:rFonts w:ascii="GHEA Grapalat" w:hAnsi="GHEA Grapalat"/>
          <w:i w:val="0"/>
          <w:color w:val="000000"/>
          <w:lang w:val="hy-AM"/>
        </w:rPr>
        <w:t xml:space="preserve"> </w:t>
      </w:r>
      <w:r w:rsidR="008420BD" w:rsidRPr="00344665">
        <w:rPr>
          <w:rFonts w:ascii="GHEA Grapalat" w:hAnsi="GHEA Grapalat"/>
          <w:i w:val="0"/>
          <w:color w:val="000000"/>
          <w:lang w:val="af-ZA"/>
        </w:rPr>
        <w:t>3</w:t>
      </w:r>
      <w:r w:rsidR="00ED400A">
        <w:rPr>
          <w:rFonts w:ascii="GHEA Grapalat" w:hAnsi="GHEA Grapalat"/>
          <w:i w:val="0"/>
          <w:color w:val="000000"/>
          <w:lang w:val="af-ZA"/>
        </w:rPr>
        <w:t>0</w:t>
      </w:r>
      <w:r w:rsidRPr="00344665">
        <w:rPr>
          <w:rFonts w:ascii="GHEA Grapalat" w:hAnsi="GHEA Grapalat"/>
          <w:i w:val="0"/>
          <w:color w:val="000000"/>
          <w:lang w:val="hy-AM"/>
        </w:rPr>
        <w:t>-ի թիվ 1</w:t>
      </w:r>
      <w:r w:rsidRPr="00344665">
        <w:rPr>
          <w:rFonts w:ascii="GHEA Grapalat" w:hAnsi="GHEA Grapalat"/>
          <w:i w:val="0"/>
          <w:color w:val="000000"/>
          <w:lang w:val="af-ZA"/>
        </w:rPr>
        <w:t xml:space="preserve"> որոշմամբ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ED400A">
        <w:rPr>
          <w:rFonts w:ascii="GHEA Grapalat" w:hAnsi="GHEA Grapalat"/>
          <w:b/>
          <w:i w:val="0"/>
          <w:lang w:val="af-ZA"/>
        </w:rPr>
        <w:t>ԳՀԱՊՁԲ-ՀՎԿԱԿ-2022-05</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A475AA">
        <w:rPr>
          <w:rFonts w:ascii="GHEA Grapalat" w:hAnsi="GHEA Grapalat"/>
          <w:b/>
          <w:i w:val="0"/>
          <w:lang w:val="af-ZA"/>
        </w:rPr>
        <w:t>լաբորատոր պարագաների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BodyTextIndent"/>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 xml:space="preserve">Մ.Հերացի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8-րդ օրվա ժամը </w:t>
      </w:r>
      <w:r w:rsidR="00CE081E" w:rsidRPr="00A475AA">
        <w:rPr>
          <w:rFonts w:ascii="GHEA Grapalat" w:hAnsi="GHEA Grapalat"/>
          <w:b/>
          <w:i w:val="0"/>
          <w:lang w:val="hy-AM"/>
        </w:rPr>
        <w:t>11:30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BodyTextIndent"/>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A475AA" w:rsidRDefault="001D3623" w:rsidP="001D3623">
      <w:pPr>
        <w:pStyle w:val="BodyTextIndent"/>
        <w:spacing w:line="240" w:lineRule="auto"/>
        <w:ind w:firstLine="708"/>
        <w:rPr>
          <w:rFonts w:ascii="GHEA Grapalat" w:hAnsi="GHEA Grapalat"/>
          <w:i w:val="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A475AA" w:rsidRPr="00A475AA">
        <w:rPr>
          <w:rFonts w:ascii="GHEA Grapalat" w:hAnsi="GHEA Grapalat"/>
          <w:b/>
          <w:i w:val="0"/>
          <w:color w:val="000000"/>
          <w:lang w:val="en-US"/>
        </w:rPr>
        <w:t>հուլ</w:t>
      </w:r>
      <w:r w:rsidRPr="00A475AA">
        <w:rPr>
          <w:rFonts w:ascii="GHEA Grapalat" w:hAnsi="GHEA Grapalat"/>
          <w:b/>
          <w:i w:val="0"/>
          <w:color w:val="000000"/>
          <w:lang w:val="en-US"/>
        </w:rPr>
        <w:t>իսի</w:t>
      </w:r>
      <w:r w:rsidRPr="00A475AA">
        <w:rPr>
          <w:rFonts w:ascii="GHEA Grapalat" w:hAnsi="GHEA Grapalat"/>
          <w:b/>
          <w:i w:val="0"/>
          <w:color w:val="000000"/>
          <w:lang w:val="af-ZA"/>
        </w:rPr>
        <w:t xml:space="preserve"> </w:t>
      </w:r>
      <w:r w:rsidR="00B3436A">
        <w:rPr>
          <w:rFonts w:ascii="GHEA Grapalat" w:hAnsi="GHEA Grapalat"/>
          <w:b/>
          <w:i w:val="0"/>
          <w:color w:val="000000"/>
          <w:lang w:val="af-ZA"/>
        </w:rPr>
        <w:t>8</w:t>
      </w:r>
      <w:r w:rsidRPr="00A475AA">
        <w:rPr>
          <w:rFonts w:ascii="GHEA Grapalat" w:hAnsi="GHEA Grapalat"/>
          <w:b/>
          <w:i w:val="0"/>
          <w:color w:val="000000"/>
          <w:lang w:val="hy-AM"/>
        </w:rPr>
        <w:t>-</w:t>
      </w:r>
      <w:r w:rsidRPr="00A475AA">
        <w:rPr>
          <w:rFonts w:ascii="GHEA Grapalat" w:hAnsi="GHEA Grapalat"/>
          <w:b/>
          <w:i w:val="0"/>
          <w:color w:val="000000"/>
          <w:lang w:val="af-ZA"/>
        </w:rPr>
        <w:t xml:space="preserve">ին ժամը </w:t>
      </w:r>
      <w:r w:rsidRPr="00A475AA">
        <w:rPr>
          <w:rFonts w:ascii="GHEA Grapalat" w:hAnsi="GHEA Grapalat"/>
          <w:b/>
          <w:i w:val="0"/>
          <w:color w:val="000000"/>
          <w:lang w:val="hy-AM"/>
        </w:rPr>
        <w:t>11:</w:t>
      </w:r>
      <w:r w:rsidRPr="00A475AA">
        <w:rPr>
          <w:rFonts w:ascii="GHEA Grapalat" w:hAnsi="GHEA Grapalat"/>
          <w:b/>
          <w:i w:val="0"/>
          <w:color w:val="000000"/>
          <w:lang w:val="af-ZA"/>
        </w:rPr>
        <w:t>3</w:t>
      </w:r>
      <w:r w:rsidRPr="00A475AA">
        <w:rPr>
          <w:rFonts w:ascii="GHEA Grapalat" w:hAnsi="GHEA Grapalat"/>
          <w:b/>
          <w:i w:val="0"/>
          <w:color w:val="000000"/>
          <w:lang w:val="hy-AM"/>
        </w:rPr>
        <w:t>0</w:t>
      </w:r>
      <w:r w:rsidRPr="00A475AA">
        <w:rPr>
          <w:rFonts w:ascii="GHEA Grapalat" w:hAnsi="GHEA Grapalat"/>
          <w:b/>
          <w:i w:val="0"/>
          <w:color w:val="000000"/>
          <w:lang w:val="af-ZA"/>
        </w:rPr>
        <w:t>-</w:t>
      </w:r>
      <w:r w:rsidRPr="00A475AA">
        <w:rPr>
          <w:rFonts w:ascii="GHEA Grapalat" w:hAnsi="GHEA Grapalat"/>
          <w:b/>
          <w:i w:val="0"/>
          <w:lang w:val="af-ZA"/>
        </w:rPr>
        <w:t>ին։</w:t>
      </w:r>
      <w:r w:rsidRPr="00A475AA">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Pr="00334AC2">
        <w:rPr>
          <w:rFonts w:ascii="GHEA Grapalat" w:hAnsi="GHEA Grapalat"/>
          <w:b/>
          <w:i w:val="0"/>
          <w:lang w:val="hy-AM"/>
        </w:rPr>
        <w:t>Սիրանուշ</w:t>
      </w:r>
      <w:r w:rsidRPr="00E12742">
        <w:rPr>
          <w:rFonts w:ascii="GHEA Grapalat" w:hAnsi="GHEA Grapalat"/>
          <w:b/>
          <w:i w:val="0"/>
          <w:lang w:val="af-ZA"/>
        </w:rPr>
        <w:t xml:space="preserve"> </w:t>
      </w:r>
      <w:r w:rsidRPr="00334AC2">
        <w:rPr>
          <w:rFonts w:ascii="GHEA Grapalat" w:hAnsi="GHEA Grapalat"/>
          <w:b/>
          <w:i w:val="0"/>
          <w:lang w:val="hy-AM"/>
        </w:rPr>
        <w:t>Պապիկյան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657BEA" w:rsidRPr="00306EF3">
        <w:rPr>
          <w:rFonts w:ascii="GHEA Grapalat" w:hAnsi="GHEA Grapalat"/>
          <w:b/>
          <w:i w:val="0"/>
          <w:lang w:val="hy-AM"/>
        </w:rPr>
        <w:t>50 44 88</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37DDE" w:rsidRPr="00A71D81" w:rsidRDefault="000C21CD" w:rsidP="0044229E">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44229E" w:rsidRPr="00861BC3" w:rsidRDefault="0044229E">
      <w:pPr>
        <w:rPr>
          <w:rFonts w:ascii="GHEA Grapalat" w:hAnsi="GHEA Grapalat" w:cs="Sylfaen"/>
          <w:i/>
          <w:sz w:val="20"/>
          <w:szCs w:val="20"/>
          <w:lang w:val="af-ZA"/>
        </w:rPr>
      </w:pPr>
      <w:r w:rsidRPr="00861BC3">
        <w:rPr>
          <w:rFonts w:ascii="GHEA Grapalat" w:hAnsi="GHEA Grapalat" w:cs="Sylfaen"/>
          <w:i/>
          <w:sz w:val="20"/>
          <w:szCs w:val="20"/>
          <w:lang w:val="af-ZA"/>
        </w:rPr>
        <w:br w:type="page"/>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text of the notice is approved by decision of the Price Quotation Commission number 1 of June </w:t>
      </w:r>
      <w:r w:rsidR="00DF4F6E">
        <w:rPr>
          <w:rFonts w:ascii="Times New Roman" w:hAnsi="Times New Roman"/>
          <w:i w:val="0"/>
          <w:sz w:val="24"/>
          <w:szCs w:val="24"/>
        </w:rPr>
        <w:t>30</w:t>
      </w:r>
      <w:r w:rsidR="00DF4F6E" w:rsidRPr="00DF4F6E">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of 2022 and is</w:t>
      </w:r>
      <w:r w:rsidRPr="007D2576">
        <w:rPr>
          <w:rFonts w:ascii="Times New Roman" w:hAnsi="Times New Roman"/>
          <w:i w:val="0"/>
          <w:sz w:val="24"/>
          <w:szCs w:val="24"/>
          <w:lang w:val="en-US"/>
        </w:rPr>
        <w:t> </w:t>
      </w:r>
      <w:r w:rsidRPr="007D2576">
        <w:rPr>
          <w:rFonts w:ascii="Times New Roman" w:hAnsi="Times New Roman"/>
          <w:i w:val="0"/>
          <w:sz w:val="24"/>
          <w:szCs w:val="24"/>
        </w:rPr>
        <w:t>published pursuant to Article 27 of the Law of the Republic of Armenia "On procurement"</w:t>
      </w:r>
    </w:p>
    <w:p w:rsidR="00024A7D" w:rsidRPr="007D257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sidR="005B17D1">
        <w:rPr>
          <w:rFonts w:ascii="Times New Roman" w:hAnsi="Times New Roman"/>
          <w:b/>
          <w:i w:val="0"/>
          <w:sz w:val="24"/>
          <w:szCs w:val="24"/>
        </w:rPr>
        <w:t>-2022-0</w:t>
      </w:r>
      <w:r w:rsidR="00DF4F6E">
        <w:rPr>
          <w:rFonts w:ascii="Times New Roman" w:hAnsi="Times New Roman"/>
          <w:b/>
          <w:i w:val="0"/>
          <w:sz w:val="24"/>
          <w:szCs w:val="24"/>
        </w:rPr>
        <w:t>5</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Pr="007D2576">
        <w:rPr>
          <w:rFonts w:ascii="Times New Roman" w:hAnsi="Times New Roman"/>
          <w:b/>
          <w:i w:val="0"/>
          <w:sz w:val="24"/>
          <w:szCs w:val="24"/>
        </w:rPr>
        <w:t xml:space="preserve">laboratorial devices </w:t>
      </w:r>
      <w:r w:rsidRPr="007D2576">
        <w:rPr>
          <w:rFonts w:ascii="Times New Roman" w:hAnsi="Times New Roman"/>
          <w:i w:val="0"/>
          <w:sz w:val="24"/>
          <w:szCs w:val="24"/>
        </w:rPr>
        <w:t xml:space="preserve">(hereinafter referred to as "the contract").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7D2576" w:rsidRDefault="00024A7D" w:rsidP="00024A7D">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7D2576" w:rsidRDefault="00024A7D" w:rsidP="00024A7D">
      <w:pPr>
        <w:spacing w:after="160" w:line="360" w:lineRule="auto"/>
        <w:jc w:val="both"/>
        <w:rPr>
          <w:i/>
        </w:rPr>
      </w:pPr>
      <w:r w:rsidRPr="007D2576">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For receiving the hard copy of the invitation for the price quotation, it is necessary to apply to the contracting authority by </w:t>
      </w:r>
      <w:r w:rsidRPr="007D2576">
        <w:rPr>
          <w:rFonts w:ascii="Times New Roman" w:hAnsi="Times New Roman"/>
          <w:i w:val="0"/>
          <w:sz w:val="24"/>
          <w:szCs w:val="24"/>
          <w:lang w:val="en-US"/>
        </w:rPr>
        <w:t>16</w:t>
      </w:r>
      <w:r w:rsidRPr="007D2576">
        <w:rPr>
          <w:rFonts w:ascii="Times New Roman" w:hAnsi="Times New Roman"/>
          <w:i w:val="0"/>
          <w:sz w:val="24"/>
          <w:szCs w:val="24"/>
        </w:rPr>
        <w:t>:00 o'clock of the 7</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receive the invitation shall not limit the bidder's right to participate in this procedure. </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bids for the price quotation must be submitted to the following address: 12 M.Heratsi str., Yerevan in hard copy, by </w:t>
      </w:r>
      <w:r w:rsidRPr="007D2576">
        <w:rPr>
          <w:rFonts w:ascii="Times New Roman" w:hAnsi="Times New Roman"/>
          <w:i w:val="0"/>
          <w:sz w:val="24"/>
          <w:szCs w:val="24"/>
          <w:lang w:val="en-US"/>
        </w:rPr>
        <w:t>11</w:t>
      </w:r>
      <w:r w:rsidRPr="007D2576">
        <w:rPr>
          <w:rFonts w:ascii="Times New Roman" w:hAnsi="Times New Roman"/>
          <w:i w:val="0"/>
          <w:sz w:val="24"/>
          <w:szCs w:val="24"/>
        </w:rPr>
        <w:t>:30 o'clock of the 8</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The bids may, in addition to Armenian, also be submitted in English or Russian.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lastRenderedPageBreak/>
        <w:t xml:space="preserve">The bid opening will take place at the following address: 12 M.Heratsi str., on the </w:t>
      </w:r>
      <w:r w:rsidR="00367AF4">
        <w:rPr>
          <w:rFonts w:ascii="Times New Roman" w:hAnsi="Times New Roman"/>
          <w:i w:val="0"/>
          <w:sz w:val="24"/>
          <w:szCs w:val="24"/>
        </w:rPr>
        <w:t>8</w:t>
      </w:r>
      <w:r w:rsidR="00DF4F6E" w:rsidRPr="00DF4F6E">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of Ju</w:t>
      </w:r>
      <w:r w:rsidR="007D2576">
        <w:rPr>
          <w:rFonts w:ascii="Times New Roman" w:hAnsi="Times New Roman"/>
          <w:i w:val="0"/>
          <w:sz w:val="24"/>
          <w:szCs w:val="24"/>
        </w:rPr>
        <w:t>ly</w:t>
      </w:r>
      <w:r w:rsidRPr="007D2576">
        <w:rPr>
          <w:rFonts w:ascii="Times New Roman" w:hAnsi="Times New Roman"/>
          <w:i w:val="0"/>
          <w:sz w:val="24"/>
          <w:szCs w:val="24"/>
        </w:rPr>
        <w:t xml:space="preserve"> 2022, at </w:t>
      </w:r>
      <w:r w:rsidRPr="007D2576">
        <w:rPr>
          <w:rFonts w:ascii="Times New Roman" w:hAnsi="Times New Roman"/>
          <w:i w:val="0"/>
          <w:sz w:val="24"/>
          <w:szCs w:val="24"/>
          <w:lang w:val="en-US"/>
        </w:rPr>
        <w:t>11</w:t>
      </w:r>
      <w:r w:rsidRPr="007D2576">
        <w:rPr>
          <w:rFonts w:ascii="Times New Roman" w:hAnsi="Times New Roman"/>
          <w:i w:val="0"/>
          <w:sz w:val="24"/>
          <w:szCs w:val="24"/>
        </w:rPr>
        <w:t>:30 o'clock.</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For receiving additional information concerning this notice, you may apply to Siranoush Papikyan, Secretary of the Evaluation Commission.</w:t>
      </w:r>
    </w:p>
    <w:p w:rsidR="00024A7D" w:rsidRPr="007D2576" w:rsidRDefault="00024A7D" w:rsidP="00024A7D">
      <w:pPr>
        <w:pStyle w:val="BodyTextIndent"/>
        <w:spacing w:after="160"/>
        <w:ind w:firstLine="2694"/>
        <w:rPr>
          <w:rFonts w:ascii="Times New Roman" w:hAnsi="Times New Roman"/>
          <w:i w:val="0"/>
          <w:sz w:val="24"/>
          <w:szCs w:val="24"/>
        </w:rPr>
      </w:pPr>
    </w:p>
    <w:p w:rsidR="00024A7D" w:rsidRPr="007D2576" w:rsidRDefault="00024A7D" w:rsidP="00024A7D">
      <w:pPr>
        <w:pStyle w:val="BodyTextIndent"/>
        <w:spacing w:after="160"/>
        <w:ind w:firstLine="0"/>
        <w:rPr>
          <w:rFonts w:ascii="Times New Roman" w:hAnsi="Times New Roman"/>
          <w:i w:val="0"/>
          <w:sz w:val="24"/>
          <w:szCs w:val="24"/>
          <w:u w:val="single"/>
        </w:rPr>
      </w:pPr>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024A7D" w:rsidRPr="00820D9C" w:rsidRDefault="00024A7D" w:rsidP="00024A7D">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024A7D" w:rsidRDefault="00024A7D">
      <w:pPr>
        <w:rPr>
          <w:rFonts w:ascii="GHEA Grapalat" w:hAnsi="GHEA Grapalat" w:cs="Sylfaen"/>
          <w:i/>
          <w:sz w:val="20"/>
          <w:szCs w:val="20"/>
        </w:rPr>
      </w:pPr>
      <w:r>
        <w:rPr>
          <w:rFonts w:ascii="GHEA Grapalat" w:hAnsi="GHEA Grapalat" w:cs="Sylfaen"/>
          <w:i/>
          <w:sz w:val="20"/>
          <w:szCs w:val="20"/>
        </w:rPr>
        <w:br w:type="page"/>
      </w:r>
    </w:p>
    <w:p w:rsidR="006A63BB" w:rsidRPr="00161670" w:rsidRDefault="006A63BB" w:rsidP="006A63BB">
      <w:pPr>
        <w:pStyle w:val="BodyText"/>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BodyText"/>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ED400A">
        <w:rPr>
          <w:rFonts w:ascii="GHEA Grapalat" w:hAnsi="GHEA Grapalat"/>
          <w:b/>
          <w:sz w:val="20"/>
          <w:szCs w:val="20"/>
          <w:lang w:val="af-ZA"/>
        </w:rPr>
        <w:t>ԳՀԱՊՁԲ-ՀՎԿԱԿ-2022-05</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161670">
        <w:rPr>
          <w:rFonts w:ascii="GHEA Grapalat" w:hAnsi="GHEA Grapalat" w:cs="Sylfaen"/>
          <w:color w:val="000000"/>
          <w:sz w:val="22"/>
          <w:lang w:val="af-ZA"/>
        </w:rPr>
        <w:t xml:space="preserve"> </w:t>
      </w:r>
      <w:r w:rsidRPr="00161670">
        <w:rPr>
          <w:rFonts w:ascii="GHEA Grapalat" w:hAnsi="GHEA Grapalat" w:cs="Sylfaen"/>
          <w:color w:val="000000"/>
          <w:sz w:val="20"/>
          <w:szCs w:val="20"/>
          <w:lang w:val="af-ZA"/>
        </w:rPr>
        <w:t>202</w:t>
      </w:r>
      <w:r w:rsidRPr="00161670">
        <w:rPr>
          <w:rFonts w:ascii="GHEA Grapalat" w:hAnsi="GHEA Grapalat" w:cs="Sylfaen"/>
          <w:color w:val="000000"/>
          <w:sz w:val="20"/>
          <w:szCs w:val="20"/>
          <w:lang w:val="hy-AM"/>
        </w:rPr>
        <w:t>2</w:t>
      </w:r>
      <w:r w:rsidRPr="00161670">
        <w:rPr>
          <w:rFonts w:ascii="GHEA Grapalat" w:hAnsi="GHEA Grapalat" w:cs="Sylfaen"/>
          <w:color w:val="000000"/>
          <w:sz w:val="20"/>
          <w:szCs w:val="20"/>
        </w:rPr>
        <w:t>թ</w:t>
      </w:r>
      <w:r w:rsidRPr="00161670">
        <w:rPr>
          <w:rFonts w:ascii="GHEA Grapalat" w:hAnsi="GHEA Grapalat" w:cs="Times Armenian"/>
          <w:color w:val="000000"/>
          <w:sz w:val="20"/>
          <w:szCs w:val="20"/>
          <w:lang w:val="af-ZA"/>
        </w:rPr>
        <w:t>.</w:t>
      </w:r>
      <w:r w:rsidRPr="00161670">
        <w:rPr>
          <w:rFonts w:ascii="GHEA Grapalat" w:hAnsi="GHEA Grapalat" w:cs="Times Armenian"/>
          <w:color w:val="000000"/>
          <w:sz w:val="20"/>
          <w:szCs w:val="20"/>
          <w:lang w:val="hy-AM"/>
        </w:rPr>
        <w:t xml:space="preserve"> </w:t>
      </w:r>
      <w:r w:rsidRPr="00161670">
        <w:rPr>
          <w:rFonts w:ascii="GHEA Grapalat" w:hAnsi="GHEA Grapalat" w:cs="Times Armenian"/>
          <w:color w:val="000000"/>
          <w:sz w:val="20"/>
          <w:szCs w:val="20"/>
        </w:rPr>
        <w:t>հունիսի</w:t>
      </w:r>
      <w:r w:rsidRPr="00161670">
        <w:rPr>
          <w:rFonts w:ascii="GHEA Grapalat" w:hAnsi="GHEA Grapalat" w:cs="Times Armenian"/>
          <w:color w:val="000000"/>
          <w:sz w:val="20"/>
          <w:szCs w:val="20"/>
          <w:lang w:val="hy-AM"/>
        </w:rPr>
        <w:t xml:space="preserve"> </w:t>
      </w:r>
      <w:r w:rsidR="00AB01A8">
        <w:rPr>
          <w:rFonts w:ascii="GHEA Grapalat" w:hAnsi="GHEA Grapalat" w:cs="Times Armenian"/>
          <w:color w:val="000000"/>
          <w:sz w:val="20"/>
          <w:szCs w:val="20"/>
          <w:lang w:val="af-ZA"/>
        </w:rPr>
        <w:t>30</w:t>
      </w:r>
      <w:r w:rsidRPr="00161670">
        <w:rPr>
          <w:rFonts w:ascii="GHEA Grapalat" w:hAnsi="GHEA Grapalat" w:cs="Times Armenian"/>
          <w:color w:val="000000"/>
          <w:sz w:val="20"/>
          <w:szCs w:val="20"/>
          <w:lang w:val="hy-AM"/>
        </w:rPr>
        <w:t>-ի</w:t>
      </w:r>
      <w:r w:rsidRPr="00161670">
        <w:rPr>
          <w:rFonts w:ascii="GHEA Grapalat" w:hAnsi="GHEA Grapalat" w:cs="Times Armenian"/>
          <w:color w:val="000000"/>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D87A0C">
        <w:rPr>
          <w:rFonts w:ascii="GHEA Grapalat" w:hAnsi="GHEA Grapalat"/>
          <w:b/>
        </w:rPr>
        <w:t>ԼԱԲՈՐԱՏՈՐ</w:t>
      </w:r>
      <w:r w:rsidR="00D87A0C" w:rsidRPr="009541AC">
        <w:rPr>
          <w:rFonts w:ascii="GHEA Grapalat" w:hAnsi="GHEA Grapalat"/>
          <w:b/>
          <w:lang w:val="af-ZA"/>
        </w:rPr>
        <w:t xml:space="preserve"> </w:t>
      </w:r>
      <w:r w:rsidR="00D87A0C">
        <w:rPr>
          <w:rFonts w:ascii="GHEA Grapalat" w:hAnsi="GHEA Grapalat"/>
          <w:b/>
        </w:rPr>
        <w:t>ՊԱՐԱԳԱՆԵՐԻ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9541AC">
        <w:rPr>
          <w:rFonts w:ascii="GHEA Grapalat" w:hAnsi="GHEA Grapalat" w:cs="Sylfaen"/>
          <w:b/>
          <w:sz w:val="20"/>
          <w:szCs w:val="20"/>
          <w:lang w:val="af-ZA"/>
        </w:rPr>
        <w:t>ԼԱԲՈՐԱՏՈՐ ՊԱՐԱԳԱՆԵՐԻ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ED400A">
        <w:rPr>
          <w:rFonts w:ascii="GHEA Grapalat" w:hAnsi="GHEA Grapalat"/>
          <w:b/>
          <w:sz w:val="20"/>
          <w:szCs w:val="20"/>
          <w:lang w:val="af-ZA"/>
        </w:rPr>
        <w:t>ԳՀԱՊՁԲ-ՀՎԿԱԿ-2022-05</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DC4BEC" w:rsidRPr="00DC4BEC">
        <w:rPr>
          <w:rFonts w:ascii="GHEA Grapalat" w:hAnsi="GHEA Grapalat"/>
          <w:b/>
          <w:i w:val="0"/>
          <w:lang w:val="af-ZA"/>
        </w:rPr>
        <w:t>լաբորատոր պարագաների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367AF4">
        <w:rPr>
          <w:rFonts w:ascii="GHEA Grapalat" w:hAnsi="GHEA Grapalat"/>
          <w:b/>
          <w:i w:val="0"/>
          <w:lang w:val="en-US"/>
        </w:rPr>
        <w:t>4</w:t>
      </w:r>
      <w:r w:rsidR="00DC4BEC" w:rsidRPr="00DC4BEC">
        <w:rPr>
          <w:rFonts w:ascii="GHEA Grapalat" w:hAnsi="GHEA Grapalat"/>
          <w:b/>
          <w:i w:val="0"/>
          <w:lang w:val="en-US"/>
        </w:rPr>
        <w:t>7</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r w:rsidRPr="00DC4BEC">
        <w:rPr>
          <w:rFonts w:ascii="GHEA Grapalat" w:hAnsi="GHEA Grapalat" w:cs="Times Armenian"/>
          <w:b/>
          <w:i w:val="0"/>
          <w:lang w:val="af-ZA"/>
        </w:rPr>
        <w:t>`</w:t>
      </w:r>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CF2669" w:rsidTr="00A90422">
        <w:trPr>
          <w:trHeight w:val="480"/>
        </w:trPr>
        <w:tc>
          <w:tcPr>
            <w:tcW w:w="1985" w:type="dxa"/>
            <w:gridSpan w:val="2"/>
            <w:vAlign w:val="center"/>
          </w:tcPr>
          <w:p w:rsidR="006675F2" w:rsidRPr="00CF2669" w:rsidRDefault="006675F2" w:rsidP="00D30C7A">
            <w:pPr>
              <w:pStyle w:val="BodyTextIndent2"/>
              <w:spacing w:line="240" w:lineRule="auto"/>
              <w:ind w:firstLine="0"/>
              <w:jc w:val="center"/>
              <w:rPr>
                <w:rFonts w:ascii="GHEA Grapalat" w:hAnsi="GHEA Grapalat"/>
                <w:b/>
                <w:bCs/>
                <w:iCs/>
              </w:rPr>
            </w:pPr>
            <w:r w:rsidRPr="00CF2669">
              <w:rPr>
                <w:rFonts w:ascii="GHEA Grapalat" w:hAnsi="GHEA Grapalat"/>
                <w:b/>
                <w:bCs/>
                <w:iCs/>
              </w:rPr>
              <w:t xml:space="preserve">Չափաբաժինների </w:t>
            </w:r>
          </w:p>
        </w:tc>
        <w:tc>
          <w:tcPr>
            <w:tcW w:w="8221" w:type="dxa"/>
            <w:vMerge w:val="restart"/>
            <w:vAlign w:val="center"/>
          </w:tcPr>
          <w:p w:rsidR="006675F2" w:rsidRPr="00CF2669" w:rsidRDefault="006675F2" w:rsidP="00EF3662">
            <w:pPr>
              <w:pStyle w:val="BodyTextIndent2"/>
              <w:spacing w:line="240" w:lineRule="auto"/>
              <w:ind w:firstLine="0"/>
              <w:jc w:val="center"/>
              <w:rPr>
                <w:rFonts w:ascii="GHEA Grapalat" w:hAnsi="GHEA Grapalat"/>
                <w:b/>
                <w:bCs/>
                <w:iCs/>
              </w:rPr>
            </w:pPr>
            <w:r w:rsidRPr="00CF2669">
              <w:rPr>
                <w:rFonts w:ascii="GHEA Grapalat" w:hAnsi="GHEA Grapalat"/>
                <w:b/>
                <w:bCs/>
                <w:iCs/>
              </w:rPr>
              <w:t>Չափաբաժնի անվանումը</w:t>
            </w:r>
          </w:p>
        </w:tc>
      </w:tr>
      <w:tr w:rsidR="006675F2" w:rsidRPr="00CF2669" w:rsidTr="00A90422">
        <w:trPr>
          <w:trHeight w:val="292"/>
        </w:trPr>
        <w:tc>
          <w:tcPr>
            <w:tcW w:w="426" w:type="dxa"/>
            <w:vAlign w:val="center"/>
          </w:tcPr>
          <w:p w:rsidR="006675F2" w:rsidRPr="00CF2669" w:rsidRDefault="003E664D" w:rsidP="003E664D">
            <w:pPr>
              <w:pStyle w:val="BodyTextIndent2"/>
              <w:tabs>
                <w:tab w:val="left" w:pos="459"/>
              </w:tabs>
              <w:spacing w:line="240" w:lineRule="auto"/>
              <w:ind w:right="1452" w:firstLine="34"/>
              <w:jc w:val="center"/>
              <w:rPr>
                <w:rFonts w:ascii="GHEA Grapalat" w:hAnsi="GHEA Grapalat"/>
                <w:b/>
                <w:bCs/>
                <w:iCs/>
              </w:rPr>
            </w:pPr>
            <w:r w:rsidRPr="00CF2669">
              <w:rPr>
                <w:rFonts w:ascii="GHEA Grapalat" w:hAnsi="GHEA Grapalat"/>
                <w:b/>
                <w:bCs/>
                <w:iCs/>
              </w:rPr>
              <w:t>№</w:t>
            </w:r>
          </w:p>
        </w:tc>
        <w:tc>
          <w:tcPr>
            <w:tcW w:w="1559" w:type="dxa"/>
            <w:vAlign w:val="center"/>
          </w:tcPr>
          <w:p w:rsidR="006675F2" w:rsidRPr="00CF2669" w:rsidRDefault="00D30C7A" w:rsidP="008B20BD">
            <w:pPr>
              <w:pStyle w:val="BodyTextIndent2"/>
              <w:spacing w:line="240" w:lineRule="auto"/>
              <w:ind w:firstLine="0"/>
              <w:jc w:val="center"/>
              <w:rPr>
                <w:rFonts w:ascii="GHEA Grapalat" w:hAnsi="GHEA Grapalat"/>
                <w:b/>
                <w:bCs/>
                <w:iCs/>
              </w:rPr>
            </w:pPr>
            <w:r w:rsidRPr="00CF2669">
              <w:rPr>
                <w:rFonts w:ascii="GHEA Grapalat" w:hAnsi="GHEA Grapalat"/>
                <w:b/>
                <w:bCs/>
                <w:iCs/>
                <w:lang w:val="hy-AM"/>
              </w:rPr>
              <w:t>գնման</w:t>
            </w:r>
            <w:r w:rsidRPr="00CF2669">
              <w:rPr>
                <w:rFonts w:ascii="GHEA Grapalat" w:hAnsi="GHEA Grapalat"/>
                <w:b/>
                <w:bCs/>
                <w:iCs/>
                <w:lang w:val="en-US"/>
              </w:rPr>
              <w:t xml:space="preserve"> </w:t>
            </w:r>
            <w:r w:rsidRPr="00CF2669">
              <w:rPr>
                <w:rFonts w:ascii="GHEA Grapalat" w:hAnsi="GHEA Grapalat"/>
                <w:b/>
                <w:bCs/>
                <w:iCs/>
                <w:lang w:val="hy-AM"/>
              </w:rPr>
              <w:t xml:space="preserve"> գինը</w:t>
            </w:r>
          </w:p>
        </w:tc>
        <w:tc>
          <w:tcPr>
            <w:tcW w:w="8221" w:type="dxa"/>
            <w:vMerge/>
            <w:vAlign w:val="center"/>
          </w:tcPr>
          <w:p w:rsidR="006675F2" w:rsidRPr="00CF2669" w:rsidRDefault="006675F2" w:rsidP="00EF3662">
            <w:pPr>
              <w:pStyle w:val="BodyTextIndent2"/>
              <w:spacing w:line="240" w:lineRule="auto"/>
              <w:ind w:firstLine="0"/>
              <w:jc w:val="center"/>
              <w:rPr>
                <w:rFonts w:ascii="GHEA Grapalat" w:hAnsi="GHEA Grapalat"/>
                <w:b/>
                <w:bCs/>
                <w:iCs/>
              </w:rPr>
            </w:pP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right="113" w:firstLine="0"/>
              <w:jc w:val="center"/>
              <w:rPr>
                <w:rFonts w:ascii="GHEA Grapalat" w:hAnsi="GHEA Grapalat"/>
              </w:rPr>
            </w:pPr>
          </w:p>
        </w:tc>
        <w:tc>
          <w:tcPr>
            <w:tcW w:w="1559" w:type="dxa"/>
            <w:vAlign w:val="center"/>
          </w:tcPr>
          <w:p w:rsidR="003B1731" w:rsidRPr="003B1731" w:rsidRDefault="003B1731" w:rsidP="002356B5">
            <w:pPr>
              <w:jc w:val="center"/>
              <w:rPr>
                <w:rFonts w:ascii="GHEA Grapalat" w:hAnsi="GHEA Grapalat" w:cs="Calibri"/>
                <w:sz w:val="20"/>
                <w:szCs w:val="20"/>
              </w:rPr>
            </w:pPr>
            <w:r w:rsidRPr="003B1731">
              <w:rPr>
                <w:rFonts w:ascii="GHEA Grapalat" w:hAnsi="GHEA Grapalat" w:cs="Calibri"/>
                <w:sz w:val="20"/>
                <w:szCs w:val="20"/>
              </w:rPr>
              <w:t>34</w:t>
            </w:r>
            <w:r w:rsidR="002356B5">
              <w:rPr>
                <w:rFonts w:ascii="GHEA Grapalat" w:hAnsi="GHEA Grapalat" w:cs="Calibri"/>
                <w:sz w:val="20"/>
                <w:szCs w:val="20"/>
              </w:rPr>
              <w:t xml:space="preserve"> </w:t>
            </w:r>
            <w:r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Շլիֆով կոլբաներ՝ ապակյա խցանով կոլբաներ 500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35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Կաթոցիկներ` (պիպետներ) 1 մլ մուգ նշագրված</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35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Կաթոցիկներ` (պիպետներ) 2 մլ մուգ նշագրված</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42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Ֆիլտր, կապույտ ժապավեն 12,5 սմ</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Հարթահատակ կոլբեր` 250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Կլորահատակ կոլբեր` 250 մլ</w:t>
            </w:r>
          </w:p>
        </w:tc>
      </w:tr>
      <w:tr w:rsidR="00654238" w:rsidRPr="00CF2669" w:rsidTr="00A90422">
        <w:tc>
          <w:tcPr>
            <w:tcW w:w="426" w:type="dxa"/>
            <w:vAlign w:val="center"/>
          </w:tcPr>
          <w:p w:rsidR="00654238" w:rsidRPr="00CF2669" w:rsidRDefault="0065423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654238" w:rsidRPr="00654238" w:rsidRDefault="00654238">
            <w:pPr>
              <w:jc w:val="center"/>
              <w:rPr>
                <w:rFonts w:ascii="GHEA Grapalat" w:hAnsi="GHEA Grapalat" w:cs="Calibri"/>
                <w:sz w:val="20"/>
                <w:szCs w:val="20"/>
              </w:rPr>
            </w:pPr>
            <w:r>
              <w:rPr>
                <w:rFonts w:ascii="GHEA Grapalat" w:hAnsi="GHEA Grapalat" w:cs="Calibri"/>
                <w:sz w:val="20"/>
                <w:szCs w:val="20"/>
              </w:rPr>
              <w:t xml:space="preserve">2 </w:t>
            </w:r>
            <w:r w:rsidRPr="00654238">
              <w:rPr>
                <w:rFonts w:ascii="GHEA Grapalat" w:hAnsi="GHEA Grapalat" w:cs="Calibri"/>
                <w:sz w:val="20"/>
                <w:szCs w:val="20"/>
              </w:rPr>
              <w:t>500</w:t>
            </w:r>
          </w:p>
        </w:tc>
        <w:tc>
          <w:tcPr>
            <w:tcW w:w="8221" w:type="dxa"/>
            <w:vAlign w:val="center"/>
          </w:tcPr>
          <w:p w:rsidR="00654238" w:rsidRPr="00CF2669" w:rsidRDefault="00654238">
            <w:pPr>
              <w:rPr>
                <w:rFonts w:ascii="GHEA Grapalat" w:hAnsi="GHEA Grapalat" w:cs="Calibri"/>
                <w:sz w:val="20"/>
                <w:szCs w:val="20"/>
              </w:rPr>
            </w:pPr>
            <w:r w:rsidRPr="00CF2669">
              <w:rPr>
                <w:rFonts w:ascii="GHEA Grapalat" w:hAnsi="GHEA Grapalat" w:cs="Calibri"/>
                <w:sz w:val="20"/>
                <w:szCs w:val="20"/>
              </w:rPr>
              <w:t xml:space="preserve">Չափիչ կոլբա 25 մլ ապակյա խցանով </w:t>
            </w:r>
          </w:p>
        </w:tc>
      </w:tr>
      <w:tr w:rsidR="00654238" w:rsidRPr="00CF2669" w:rsidTr="00A90422">
        <w:tc>
          <w:tcPr>
            <w:tcW w:w="426" w:type="dxa"/>
            <w:vAlign w:val="center"/>
          </w:tcPr>
          <w:p w:rsidR="00654238" w:rsidRPr="00CF2669" w:rsidRDefault="0065423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654238" w:rsidRPr="00654238" w:rsidRDefault="00654238">
            <w:pPr>
              <w:jc w:val="center"/>
              <w:rPr>
                <w:rFonts w:ascii="GHEA Grapalat" w:hAnsi="GHEA Grapalat" w:cs="Calibri"/>
                <w:sz w:val="20"/>
                <w:szCs w:val="20"/>
              </w:rPr>
            </w:pPr>
            <w:r w:rsidRPr="00654238">
              <w:rPr>
                <w:rFonts w:ascii="GHEA Grapalat" w:hAnsi="GHEA Grapalat" w:cs="Calibri"/>
                <w:sz w:val="20"/>
                <w:szCs w:val="20"/>
              </w:rPr>
              <w:t>0</w:t>
            </w:r>
          </w:p>
        </w:tc>
        <w:tc>
          <w:tcPr>
            <w:tcW w:w="8221" w:type="dxa"/>
            <w:vAlign w:val="center"/>
          </w:tcPr>
          <w:p w:rsidR="00654238" w:rsidRPr="00CF2669" w:rsidRDefault="00654238">
            <w:pPr>
              <w:rPr>
                <w:rFonts w:ascii="GHEA Grapalat" w:hAnsi="GHEA Grapalat" w:cs="Calibri"/>
                <w:sz w:val="20"/>
                <w:szCs w:val="20"/>
              </w:rPr>
            </w:pPr>
            <w:r w:rsidRPr="00CF2669">
              <w:rPr>
                <w:rFonts w:ascii="GHEA Grapalat" w:hAnsi="GHEA Grapalat" w:cs="Calibri"/>
                <w:sz w:val="20"/>
                <w:szCs w:val="20"/>
              </w:rPr>
              <w:t xml:space="preserve">Չափիչ կոլբա 250 մլ ապակյա խցանով </w:t>
            </w:r>
          </w:p>
        </w:tc>
      </w:tr>
      <w:tr w:rsidR="00654238" w:rsidRPr="00CF2669" w:rsidTr="00A90422">
        <w:tc>
          <w:tcPr>
            <w:tcW w:w="426" w:type="dxa"/>
            <w:vAlign w:val="center"/>
          </w:tcPr>
          <w:p w:rsidR="00654238" w:rsidRPr="00CF2669" w:rsidRDefault="0065423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654238" w:rsidRPr="00654238" w:rsidRDefault="00654238">
            <w:pPr>
              <w:jc w:val="center"/>
              <w:rPr>
                <w:rFonts w:ascii="GHEA Grapalat" w:hAnsi="GHEA Grapalat" w:cs="Calibri"/>
                <w:sz w:val="20"/>
                <w:szCs w:val="20"/>
              </w:rPr>
            </w:pPr>
            <w:r>
              <w:rPr>
                <w:rFonts w:ascii="GHEA Grapalat" w:hAnsi="GHEA Grapalat" w:cs="Calibri"/>
                <w:sz w:val="20"/>
                <w:szCs w:val="20"/>
              </w:rPr>
              <w:t xml:space="preserve">3 </w:t>
            </w:r>
            <w:r w:rsidRPr="00654238">
              <w:rPr>
                <w:rFonts w:ascii="GHEA Grapalat" w:hAnsi="GHEA Grapalat" w:cs="Calibri"/>
                <w:sz w:val="20"/>
                <w:szCs w:val="20"/>
              </w:rPr>
              <w:t>000</w:t>
            </w:r>
          </w:p>
        </w:tc>
        <w:tc>
          <w:tcPr>
            <w:tcW w:w="8221" w:type="dxa"/>
            <w:vAlign w:val="center"/>
          </w:tcPr>
          <w:p w:rsidR="00654238" w:rsidRPr="00CF2669" w:rsidRDefault="00654238">
            <w:pPr>
              <w:rPr>
                <w:rFonts w:ascii="GHEA Grapalat" w:hAnsi="GHEA Grapalat" w:cs="Calibri"/>
                <w:sz w:val="20"/>
                <w:szCs w:val="20"/>
              </w:rPr>
            </w:pPr>
            <w:r w:rsidRPr="00CF2669">
              <w:rPr>
                <w:rFonts w:ascii="GHEA Grapalat" w:hAnsi="GHEA Grapalat" w:cs="Calibri"/>
                <w:sz w:val="20"/>
                <w:szCs w:val="20"/>
              </w:rPr>
              <w:t xml:space="preserve">Չափիչ կոլբա 50 մլ ապակյա խցանով </w:t>
            </w:r>
          </w:p>
        </w:tc>
      </w:tr>
      <w:tr w:rsidR="00654238" w:rsidRPr="00CF2669" w:rsidTr="00A90422">
        <w:tc>
          <w:tcPr>
            <w:tcW w:w="426" w:type="dxa"/>
            <w:vAlign w:val="center"/>
          </w:tcPr>
          <w:p w:rsidR="00654238" w:rsidRPr="00CF2669" w:rsidRDefault="0065423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654238" w:rsidRPr="00654238" w:rsidRDefault="00654238">
            <w:pPr>
              <w:jc w:val="center"/>
              <w:rPr>
                <w:rFonts w:ascii="GHEA Grapalat" w:hAnsi="GHEA Grapalat" w:cs="Calibri"/>
                <w:sz w:val="20"/>
                <w:szCs w:val="20"/>
              </w:rPr>
            </w:pPr>
            <w:r>
              <w:rPr>
                <w:rFonts w:ascii="GHEA Grapalat" w:hAnsi="GHEA Grapalat" w:cs="Calibri"/>
                <w:sz w:val="20"/>
                <w:szCs w:val="20"/>
              </w:rPr>
              <w:t xml:space="preserve">3 </w:t>
            </w:r>
            <w:r w:rsidRPr="00654238">
              <w:rPr>
                <w:rFonts w:ascii="GHEA Grapalat" w:hAnsi="GHEA Grapalat" w:cs="Calibri"/>
                <w:sz w:val="20"/>
                <w:szCs w:val="20"/>
              </w:rPr>
              <w:t>500</w:t>
            </w:r>
          </w:p>
        </w:tc>
        <w:tc>
          <w:tcPr>
            <w:tcW w:w="8221" w:type="dxa"/>
            <w:vAlign w:val="center"/>
          </w:tcPr>
          <w:p w:rsidR="00654238" w:rsidRPr="00CF2669" w:rsidRDefault="00654238">
            <w:pPr>
              <w:rPr>
                <w:rFonts w:ascii="GHEA Grapalat" w:hAnsi="GHEA Grapalat" w:cs="Calibri"/>
                <w:sz w:val="20"/>
                <w:szCs w:val="20"/>
              </w:rPr>
            </w:pPr>
            <w:r w:rsidRPr="00CF2669">
              <w:rPr>
                <w:rFonts w:ascii="GHEA Grapalat" w:hAnsi="GHEA Grapalat" w:cs="Calibri"/>
                <w:sz w:val="20"/>
                <w:szCs w:val="20"/>
              </w:rPr>
              <w:t>Չափիչ կոլբա 100 մլ ապակյա խցանով</w:t>
            </w:r>
          </w:p>
        </w:tc>
      </w:tr>
      <w:tr w:rsidR="00654238" w:rsidRPr="00CF2669" w:rsidTr="00A90422">
        <w:tc>
          <w:tcPr>
            <w:tcW w:w="426" w:type="dxa"/>
            <w:vAlign w:val="center"/>
          </w:tcPr>
          <w:p w:rsidR="00654238" w:rsidRPr="00CF2669" w:rsidRDefault="0065423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654238" w:rsidRPr="00654238" w:rsidRDefault="00654238">
            <w:pPr>
              <w:jc w:val="center"/>
              <w:rPr>
                <w:rFonts w:ascii="GHEA Grapalat" w:hAnsi="GHEA Grapalat" w:cs="Calibri"/>
                <w:sz w:val="20"/>
                <w:szCs w:val="20"/>
              </w:rPr>
            </w:pPr>
            <w:r w:rsidRPr="00654238">
              <w:rPr>
                <w:rFonts w:ascii="GHEA Grapalat" w:hAnsi="GHEA Grapalat" w:cs="Calibri"/>
                <w:sz w:val="20"/>
                <w:szCs w:val="20"/>
              </w:rPr>
              <w:t>0</w:t>
            </w:r>
          </w:p>
        </w:tc>
        <w:tc>
          <w:tcPr>
            <w:tcW w:w="8221" w:type="dxa"/>
            <w:vAlign w:val="center"/>
          </w:tcPr>
          <w:p w:rsidR="00654238" w:rsidRPr="00CF2669" w:rsidRDefault="00654238">
            <w:pPr>
              <w:rPr>
                <w:rFonts w:ascii="GHEA Grapalat" w:hAnsi="GHEA Grapalat" w:cs="Calibri"/>
                <w:sz w:val="20"/>
                <w:szCs w:val="20"/>
              </w:rPr>
            </w:pPr>
            <w:r w:rsidRPr="00CF2669">
              <w:rPr>
                <w:rFonts w:ascii="GHEA Grapalat" w:hAnsi="GHEA Grapalat" w:cs="Calibri"/>
                <w:sz w:val="20"/>
                <w:szCs w:val="20"/>
              </w:rPr>
              <w:t xml:space="preserve">Չափիչ կոլբա 500 մլ ապակյա խցանով </w:t>
            </w:r>
          </w:p>
        </w:tc>
      </w:tr>
      <w:tr w:rsidR="00654238" w:rsidRPr="00CF2669" w:rsidTr="00A90422">
        <w:tc>
          <w:tcPr>
            <w:tcW w:w="426" w:type="dxa"/>
            <w:vAlign w:val="center"/>
          </w:tcPr>
          <w:p w:rsidR="00654238" w:rsidRPr="00CF2669" w:rsidRDefault="00654238"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654238" w:rsidRPr="00654238" w:rsidRDefault="00654238">
            <w:pPr>
              <w:jc w:val="center"/>
              <w:rPr>
                <w:rFonts w:ascii="GHEA Grapalat" w:hAnsi="GHEA Grapalat" w:cs="Calibri"/>
                <w:sz w:val="20"/>
                <w:szCs w:val="20"/>
              </w:rPr>
            </w:pPr>
            <w:r w:rsidRPr="00654238">
              <w:rPr>
                <w:rFonts w:ascii="GHEA Grapalat" w:hAnsi="GHEA Grapalat" w:cs="Calibri"/>
                <w:sz w:val="20"/>
                <w:szCs w:val="20"/>
              </w:rPr>
              <w:t>0</w:t>
            </w:r>
          </w:p>
        </w:tc>
        <w:tc>
          <w:tcPr>
            <w:tcW w:w="8221" w:type="dxa"/>
            <w:vAlign w:val="center"/>
          </w:tcPr>
          <w:p w:rsidR="00654238" w:rsidRPr="00CF2669" w:rsidRDefault="00654238">
            <w:pPr>
              <w:rPr>
                <w:rFonts w:ascii="GHEA Grapalat" w:hAnsi="GHEA Grapalat" w:cs="Calibri"/>
                <w:sz w:val="20"/>
                <w:szCs w:val="20"/>
              </w:rPr>
            </w:pPr>
            <w:r w:rsidRPr="00CF2669">
              <w:rPr>
                <w:rFonts w:ascii="GHEA Grapalat" w:hAnsi="GHEA Grapalat" w:cs="Calibri"/>
                <w:sz w:val="20"/>
                <w:szCs w:val="20"/>
              </w:rPr>
              <w:t xml:space="preserve">Չափիչ կոլբա 1000 մլ ապակյա խցանով </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rsidP="002356B5">
            <w:pPr>
              <w:jc w:val="center"/>
              <w:rPr>
                <w:rFonts w:ascii="GHEA Grapalat" w:hAnsi="GHEA Grapalat" w:cs="Calibri"/>
                <w:sz w:val="20"/>
                <w:szCs w:val="20"/>
              </w:rPr>
            </w:pPr>
            <w:r w:rsidRPr="003B1731">
              <w:rPr>
                <w:rFonts w:ascii="GHEA Grapalat" w:hAnsi="GHEA Grapalat" w:cs="Calibri"/>
                <w:sz w:val="20"/>
                <w:szCs w:val="20"/>
              </w:rPr>
              <w:t>120</w:t>
            </w:r>
            <w:r w:rsidR="002356B5">
              <w:rPr>
                <w:rFonts w:ascii="GHEA Grapalat" w:hAnsi="GHEA Grapalat" w:cs="Calibri"/>
                <w:sz w:val="20"/>
                <w:szCs w:val="20"/>
              </w:rPr>
              <w:t xml:space="preserve"> </w:t>
            </w:r>
            <w:r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Պաշտպանիչ ակնոցներ</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rsidP="002356B5">
            <w:pPr>
              <w:jc w:val="center"/>
              <w:rPr>
                <w:rFonts w:ascii="GHEA Grapalat" w:hAnsi="GHEA Grapalat" w:cs="Calibri"/>
                <w:sz w:val="20"/>
                <w:szCs w:val="20"/>
              </w:rPr>
            </w:pPr>
            <w:r>
              <w:rPr>
                <w:rFonts w:ascii="GHEA Grapalat" w:hAnsi="GHEA Grapalat" w:cs="Calibri"/>
                <w:sz w:val="20"/>
                <w:szCs w:val="20"/>
              </w:rPr>
              <w:t xml:space="preserve">1 </w:t>
            </w:r>
            <w:r w:rsidR="003B1731" w:rsidRPr="003B1731">
              <w:rPr>
                <w:rFonts w:ascii="GHEA Grapalat" w:hAnsi="GHEA Grapalat" w:cs="Calibri"/>
                <w:sz w:val="20"/>
                <w:szCs w:val="20"/>
              </w:rPr>
              <w:t>800</w:t>
            </w:r>
            <w:r>
              <w:rPr>
                <w:rFonts w:ascii="GHEA Grapalat" w:hAnsi="GHEA Grapalat" w:cs="Calibri"/>
                <w:sz w:val="20"/>
                <w:szCs w:val="20"/>
              </w:rPr>
              <w:t xml:space="preserve">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Պաշտպանիչ միջոցներ՝ լաբորատոր հակագազեր ՌՊԳ-67- Ա1</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Նիտրիլային ձեռնոցներ_M</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Նիտրիլային ձեռնոցներ_L</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Նիտրիլային ձեռնոցներ_XL</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rsidP="002356B5">
            <w:pPr>
              <w:jc w:val="center"/>
              <w:rPr>
                <w:rFonts w:ascii="GHEA Grapalat" w:hAnsi="GHEA Grapalat" w:cs="Calibri"/>
                <w:sz w:val="20"/>
                <w:szCs w:val="20"/>
              </w:rPr>
            </w:pPr>
            <w:r w:rsidRPr="003B1731">
              <w:rPr>
                <w:rFonts w:ascii="GHEA Grapalat" w:hAnsi="GHEA Grapalat" w:cs="Calibri"/>
                <w:sz w:val="20"/>
                <w:szCs w:val="20"/>
              </w:rPr>
              <w:t>10</w:t>
            </w:r>
            <w:r w:rsidR="002356B5">
              <w:rPr>
                <w:rFonts w:ascii="GHEA Grapalat" w:hAnsi="GHEA Grapalat" w:cs="Calibri"/>
                <w:sz w:val="20"/>
                <w:szCs w:val="20"/>
              </w:rPr>
              <w:t xml:space="preserve"> </w:t>
            </w:r>
            <w:r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Բինտ ոչ ստերիլ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12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Բինտ ստերիլ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rsidP="002356B5">
            <w:pPr>
              <w:jc w:val="center"/>
              <w:rPr>
                <w:rFonts w:ascii="GHEA Grapalat" w:hAnsi="GHEA Grapalat" w:cs="Calibri"/>
                <w:sz w:val="20"/>
                <w:szCs w:val="20"/>
              </w:rPr>
            </w:pPr>
            <w:r w:rsidRPr="003B1731">
              <w:rPr>
                <w:rFonts w:ascii="GHEA Grapalat" w:hAnsi="GHEA Grapalat" w:cs="Calibri"/>
                <w:sz w:val="20"/>
                <w:szCs w:val="20"/>
              </w:rPr>
              <w:t>375</w:t>
            </w:r>
            <w:r w:rsidR="002356B5">
              <w:rPr>
                <w:rFonts w:ascii="GHEA Grapalat" w:hAnsi="GHEA Grapalat" w:cs="Calibri"/>
                <w:sz w:val="20"/>
                <w:szCs w:val="20"/>
              </w:rPr>
              <w:t xml:space="preserve"> </w:t>
            </w:r>
            <w:r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Ապակյա չափիչ փորձանոթ կիպախցանով 10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450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Ապակյա չափիչ փորձանոթ կիպախցանով 25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28 </w:t>
            </w:r>
            <w:r w:rsidR="003B1731" w:rsidRPr="003B1731">
              <w:rPr>
                <w:rFonts w:ascii="GHEA Grapalat" w:hAnsi="GHEA Grapalat" w:cs="Calibri"/>
                <w:sz w:val="20"/>
                <w:szCs w:val="20"/>
              </w:rPr>
              <w:t>900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Ապակյա չափիչ գլան կիպախցանով 50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13 </w:t>
            </w:r>
            <w:r w:rsidR="003B1731" w:rsidRPr="003B1731">
              <w:rPr>
                <w:rFonts w:ascii="GHEA Grapalat" w:hAnsi="GHEA Grapalat" w:cs="Calibri"/>
                <w:sz w:val="20"/>
                <w:szCs w:val="20"/>
              </w:rPr>
              <w:t>600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Ապակյա չափիչ գլան կիպախցանով 100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Չափիչ բաժակներ 500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 xml:space="preserve">Չափիչ բաժակներ 250 մլ </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Չափիչ բաժակներ 100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Չափիչ բաժակներ 1000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30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Ավազե ժամացույց 10 ր</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rsidP="002356B5">
            <w:pPr>
              <w:jc w:val="center"/>
              <w:rPr>
                <w:rFonts w:ascii="GHEA Grapalat" w:hAnsi="GHEA Grapalat" w:cs="Calibri"/>
                <w:sz w:val="20"/>
                <w:szCs w:val="20"/>
              </w:rPr>
            </w:pPr>
            <w:r w:rsidRPr="003B1731">
              <w:rPr>
                <w:rFonts w:ascii="GHEA Grapalat" w:hAnsi="GHEA Grapalat" w:cs="Calibri"/>
                <w:sz w:val="20"/>
                <w:szCs w:val="20"/>
              </w:rPr>
              <w:t>260</w:t>
            </w:r>
            <w:r w:rsidR="002356B5">
              <w:rPr>
                <w:rFonts w:ascii="GHEA Grapalat" w:hAnsi="GHEA Grapalat" w:cs="Calibri"/>
                <w:sz w:val="20"/>
                <w:szCs w:val="20"/>
              </w:rPr>
              <w:t xml:space="preserve"> </w:t>
            </w:r>
            <w:r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Ապակե բաժանիչ ձագար 25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100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Ապակե բաժանիչ ձագար 100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105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Շտատիվներ 10 տեղ</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120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Շտատիվներ 20 տեղ</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rsidP="002356B5">
            <w:pPr>
              <w:jc w:val="center"/>
              <w:rPr>
                <w:rFonts w:ascii="GHEA Grapalat" w:hAnsi="GHEA Grapalat" w:cs="Calibri"/>
                <w:sz w:val="20"/>
                <w:szCs w:val="20"/>
              </w:rPr>
            </w:pPr>
            <w:r>
              <w:rPr>
                <w:rFonts w:ascii="GHEA Grapalat" w:hAnsi="GHEA Grapalat" w:cs="Calibri"/>
                <w:sz w:val="20"/>
                <w:szCs w:val="20"/>
              </w:rPr>
              <w:t xml:space="preserve">1 </w:t>
            </w:r>
            <w:r w:rsidR="003B1731" w:rsidRPr="003B1731">
              <w:rPr>
                <w:rFonts w:ascii="GHEA Grapalat" w:hAnsi="GHEA Grapalat" w:cs="Calibri"/>
                <w:sz w:val="20"/>
                <w:szCs w:val="20"/>
              </w:rPr>
              <w:t>500</w:t>
            </w:r>
            <w:r>
              <w:rPr>
                <w:rFonts w:ascii="GHEA Grapalat" w:hAnsi="GHEA Grapalat" w:cs="Calibri"/>
                <w:sz w:val="20"/>
                <w:szCs w:val="20"/>
              </w:rPr>
              <w:t xml:space="preserve">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Տարաներ նյութերի պահպանման, փաթեթավորման համար 100 մլ</w:t>
            </w:r>
          </w:p>
        </w:tc>
      </w:tr>
      <w:tr w:rsidR="003B1731" w:rsidRPr="00CF2669" w:rsidTr="00A90422">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rsidP="002356B5">
            <w:pPr>
              <w:jc w:val="center"/>
              <w:rPr>
                <w:rFonts w:ascii="GHEA Grapalat" w:hAnsi="GHEA Grapalat" w:cs="Calibri"/>
                <w:sz w:val="20"/>
                <w:szCs w:val="20"/>
              </w:rPr>
            </w:pPr>
            <w:r w:rsidRPr="003B1731">
              <w:rPr>
                <w:rFonts w:ascii="GHEA Grapalat" w:hAnsi="GHEA Grapalat" w:cs="Calibri"/>
                <w:sz w:val="20"/>
                <w:szCs w:val="20"/>
              </w:rPr>
              <w:t>156</w:t>
            </w:r>
            <w:r w:rsidR="002356B5">
              <w:rPr>
                <w:rFonts w:ascii="GHEA Grapalat" w:hAnsi="GHEA Grapalat" w:cs="Calibri"/>
                <w:sz w:val="20"/>
                <w:szCs w:val="20"/>
              </w:rPr>
              <w:t xml:space="preserve"> </w:t>
            </w:r>
            <w:r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Գազ-քրոմատոգրաֆի Գոլորշիացուցիչ նմուշարկչի / Headspace վիալներ_1</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120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Գազ-քրոմատոգրաֆի Գոլորշիացուցիչ նմուշարկչի / Headspace վիալներ_2</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rsidP="002356B5">
            <w:pPr>
              <w:jc w:val="center"/>
              <w:rPr>
                <w:rFonts w:ascii="GHEA Grapalat" w:hAnsi="GHEA Grapalat" w:cs="Calibri"/>
                <w:sz w:val="20"/>
                <w:szCs w:val="20"/>
              </w:rPr>
            </w:pPr>
            <w:r>
              <w:rPr>
                <w:rFonts w:ascii="GHEA Grapalat" w:hAnsi="GHEA Grapalat" w:cs="Calibri"/>
                <w:sz w:val="20"/>
                <w:szCs w:val="20"/>
              </w:rPr>
              <w:t xml:space="preserve">2 </w:t>
            </w:r>
            <w:r w:rsidR="003B1731" w:rsidRPr="003B1731">
              <w:rPr>
                <w:rFonts w:ascii="GHEA Grapalat" w:hAnsi="GHEA Grapalat" w:cs="Calibri"/>
                <w:sz w:val="20"/>
                <w:szCs w:val="20"/>
              </w:rPr>
              <w:t>250</w:t>
            </w:r>
            <w:r>
              <w:rPr>
                <w:rFonts w:ascii="GHEA Grapalat" w:hAnsi="GHEA Grapalat" w:cs="Calibri"/>
                <w:sz w:val="20"/>
                <w:szCs w:val="20"/>
              </w:rPr>
              <w:t xml:space="preserve">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Գազ-քրոմատոգրաֆի Գոլորշիացուցիչ նմուշարկչի / Headspace վիալների կափարիչներ</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Գազ-քրոմատոգրաֆի վիալներ_1</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Գազ-քրոմատոգրաֆի վիալներ_2</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 xml:space="preserve">Գազ-քրոմատոգրաֆի վիալների կափարիչներ_1 </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Գազ-քրոմատոգրաֆի վիալների կափարիչներ_2</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rsidP="002356B5">
            <w:pPr>
              <w:jc w:val="center"/>
              <w:rPr>
                <w:rFonts w:ascii="GHEA Grapalat" w:hAnsi="GHEA Grapalat" w:cs="Calibri"/>
                <w:sz w:val="20"/>
                <w:szCs w:val="20"/>
              </w:rPr>
            </w:pPr>
            <w:r>
              <w:rPr>
                <w:rFonts w:ascii="GHEA Grapalat" w:hAnsi="GHEA Grapalat" w:cs="Calibri"/>
                <w:sz w:val="20"/>
                <w:szCs w:val="20"/>
              </w:rPr>
              <w:t xml:space="preserve">3 </w:t>
            </w:r>
            <w:r w:rsidR="003B1731" w:rsidRPr="003B1731">
              <w:rPr>
                <w:rFonts w:ascii="GHEA Grapalat" w:hAnsi="GHEA Grapalat" w:cs="Calibri"/>
                <w:sz w:val="20"/>
                <w:szCs w:val="20"/>
              </w:rPr>
              <w:t>234</w:t>
            </w:r>
            <w:r>
              <w:rPr>
                <w:rFonts w:ascii="GHEA Grapalat" w:hAnsi="GHEA Grapalat" w:cs="Calibri"/>
                <w:sz w:val="20"/>
                <w:szCs w:val="20"/>
              </w:rPr>
              <w:t xml:space="preserve">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Բատոմետր Մոլչանովի</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Օդի նմուշառման տարաներ /2լիտր/</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2356B5">
            <w:pPr>
              <w:jc w:val="center"/>
              <w:rPr>
                <w:rFonts w:ascii="GHEA Grapalat" w:hAnsi="GHEA Grapalat" w:cs="Calibri"/>
                <w:sz w:val="20"/>
                <w:szCs w:val="20"/>
              </w:rPr>
            </w:pPr>
            <w:r>
              <w:rPr>
                <w:rFonts w:ascii="GHEA Grapalat" w:hAnsi="GHEA Grapalat" w:cs="Calibri"/>
                <w:sz w:val="20"/>
                <w:szCs w:val="20"/>
              </w:rPr>
              <w:t xml:space="preserve">337 </w:t>
            </w:r>
            <w:r w:rsidR="003B1731"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Դյուարի անոթ</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Տարաներ պատրաստի լուծույթների պահպանման, փաթեթավորման համար 1000 մլ</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color w:val="000000"/>
                <w:sz w:val="20"/>
                <w:szCs w:val="20"/>
              </w:rPr>
            </w:pPr>
            <w:r w:rsidRPr="00CF2669">
              <w:rPr>
                <w:rFonts w:ascii="GHEA Grapalat" w:hAnsi="GHEA Grapalat" w:cs="Calibri"/>
                <w:color w:val="000000"/>
                <w:sz w:val="20"/>
                <w:szCs w:val="20"/>
              </w:rPr>
              <w:t>Տարաներ պատրաստի լուծույթների պահպանման, փաթեթավորման համար 500 մլ</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pPr>
              <w:jc w:val="center"/>
              <w:rPr>
                <w:rFonts w:ascii="GHEA Grapalat" w:hAnsi="GHEA Grapalat" w:cs="Calibri"/>
                <w:sz w:val="20"/>
                <w:szCs w:val="20"/>
              </w:rPr>
            </w:pPr>
            <w:r w:rsidRPr="003B1731">
              <w:rPr>
                <w:rFonts w:ascii="GHEA Grapalat" w:hAnsi="GHEA Grapalat" w:cs="Calibri"/>
                <w:sz w:val="20"/>
                <w:szCs w:val="20"/>
              </w:rPr>
              <w:t>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Թորած ջրի տարա՝ լվացման անոթ (промывалка) ապակյա</w:t>
            </w:r>
          </w:p>
        </w:tc>
      </w:tr>
      <w:tr w:rsidR="003B1731" w:rsidRPr="00CF2669" w:rsidTr="00B929FA">
        <w:tc>
          <w:tcPr>
            <w:tcW w:w="426" w:type="dxa"/>
            <w:vAlign w:val="center"/>
          </w:tcPr>
          <w:p w:rsidR="003B1731" w:rsidRPr="00CF2669" w:rsidRDefault="003B173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B1731" w:rsidRPr="003B1731" w:rsidRDefault="003B1731" w:rsidP="00584621">
            <w:pPr>
              <w:jc w:val="center"/>
              <w:rPr>
                <w:rFonts w:ascii="GHEA Grapalat" w:hAnsi="GHEA Grapalat" w:cs="Calibri"/>
                <w:sz w:val="20"/>
                <w:szCs w:val="20"/>
              </w:rPr>
            </w:pPr>
            <w:r w:rsidRPr="003B1731">
              <w:rPr>
                <w:rFonts w:ascii="GHEA Grapalat" w:hAnsi="GHEA Grapalat" w:cs="Calibri"/>
                <w:sz w:val="20"/>
                <w:szCs w:val="20"/>
              </w:rPr>
              <w:t>50</w:t>
            </w:r>
            <w:r w:rsidR="00584621">
              <w:rPr>
                <w:rFonts w:ascii="GHEA Grapalat" w:hAnsi="GHEA Grapalat" w:cs="Calibri"/>
                <w:sz w:val="20"/>
                <w:szCs w:val="20"/>
              </w:rPr>
              <w:t xml:space="preserve"> </w:t>
            </w:r>
            <w:r w:rsidRPr="003B1731">
              <w:rPr>
                <w:rFonts w:ascii="GHEA Grapalat" w:hAnsi="GHEA Grapalat" w:cs="Calibri"/>
                <w:sz w:val="20"/>
                <w:szCs w:val="20"/>
              </w:rPr>
              <w:t>000</w:t>
            </w:r>
          </w:p>
        </w:tc>
        <w:tc>
          <w:tcPr>
            <w:tcW w:w="8221" w:type="dxa"/>
            <w:vAlign w:val="center"/>
          </w:tcPr>
          <w:p w:rsidR="003B1731" w:rsidRPr="00CF2669" w:rsidRDefault="003B1731">
            <w:pPr>
              <w:rPr>
                <w:rFonts w:ascii="GHEA Grapalat" w:hAnsi="GHEA Grapalat" w:cs="Calibri"/>
                <w:sz w:val="20"/>
                <w:szCs w:val="20"/>
              </w:rPr>
            </w:pPr>
            <w:r w:rsidRPr="00CF2669">
              <w:rPr>
                <w:rFonts w:ascii="GHEA Grapalat" w:hAnsi="GHEA Grapalat" w:cs="Calibri"/>
                <w:sz w:val="20"/>
                <w:szCs w:val="20"/>
              </w:rPr>
              <w:t>Թորած ջրի տարա՝ լվացման անոթ (промывалка) պոլիէթիլենային / պոլիպրոպիլենային</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lastRenderedPageBreak/>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6E356D">
        <w:rPr>
          <w:rFonts w:ascii="GHEA Grapalat" w:hAnsi="GHEA Grapalat" w:cs="Sylfaen"/>
          <w:b/>
          <w:szCs w:val="24"/>
          <w:lang w:val="hy-AM"/>
        </w:rPr>
        <w:t xml:space="preserve">8-րդ օրվա </w:t>
      </w:r>
      <w:r w:rsidR="006E356D" w:rsidRPr="006E356D">
        <w:rPr>
          <w:rFonts w:ascii="GHEA Grapalat" w:hAnsi="GHEA Grapalat" w:cs="Sylfaen"/>
          <w:b/>
          <w:szCs w:val="24"/>
          <w:lang w:val="hy-AM"/>
        </w:rPr>
        <w:t>ժամը 11:30-ն,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10669D" w:rsidRPr="006E356D">
        <w:rPr>
          <w:rFonts w:ascii="GHEA Grapalat" w:hAnsi="GHEA Grapalat"/>
          <w:b/>
          <w:lang w:val="hy-AM"/>
        </w:rPr>
        <w:t>Սիրանուշ Պապիկյանը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w:t>
      </w:r>
      <w:r w:rsidRPr="00A71D81">
        <w:rPr>
          <w:rFonts w:ascii="GHEA Grapalat" w:hAnsi="GHEA Grapalat" w:cs="Sylfaen"/>
          <w:sz w:val="20"/>
          <w:lang w:val="hy-AM"/>
        </w:rPr>
        <w:lastRenderedPageBreak/>
        <w:t>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Pr="00242A13">
        <w:rPr>
          <w:rFonts w:ascii="GHEA Grapalat" w:hAnsi="GHEA Grapalat" w:cs="Sylfaen"/>
          <w:b/>
          <w:szCs w:val="24"/>
        </w:rPr>
        <w:t>8</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11:30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w:t>
      </w:r>
      <w:r w:rsidR="007B6811" w:rsidRPr="00A71D81">
        <w:rPr>
          <w:rFonts w:ascii="GHEA Grapalat" w:hAnsi="GHEA Grapalat"/>
          <w:sz w:val="20"/>
          <w:szCs w:val="20"/>
          <w:lang w:val="af-ZA"/>
        </w:rPr>
        <w:lastRenderedPageBreak/>
        <w:t xml:space="preserve">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lastRenderedPageBreak/>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lastRenderedPageBreak/>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19 .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lastRenderedPageBreak/>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D400A">
        <w:rPr>
          <w:rFonts w:ascii="GHEA Grapalat" w:hAnsi="GHEA Grapalat"/>
          <w:b/>
          <w:color w:val="000000"/>
          <w:lang w:val="hy-AM"/>
        </w:rPr>
        <w:t>ԳՀԱՊՁԲ-ՀՎԿԱԿ-2022-05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ED400A">
        <w:rPr>
          <w:rFonts w:ascii="GHEA Grapalat" w:hAnsi="GHEA Grapalat"/>
          <w:b/>
          <w:color w:val="000000"/>
          <w:sz w:val="20"/>
          <w:szCs w:val="20"/>
          <w:lang w:val="hy-AM"/>
        </w:rPr>
        <w:t>ԳՀԱՊՁԲ-ՀՎԿԱԿ-2022-05</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ED400A">
        <w:rPr>
          <w:rFonts w:ascii="GHEA Grapalat" w:hAnsi="GHEA Grapalat"/>
          <w:b/>
          <w:color w:val="000000"/>
          <w:sz w:val="20"/>
          <w:szCs w:val="20"/>
          <w:lang w:val="hy-AM"/>
        </w:rPr>
        <w:t>ԳՀԱՊՁԲ-ՀՎԿԱԿ-2022-05</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ED400A">
        <w:rPr>
          <w:rFonts w:ascii="GHEA Grapalat" w:hAnsi="GHEA Grapalat"/>
          <w:b/>
          <w:color w:val="000000"/>
          <w:sz w:val="20"/>
          <w:szCs w:val="20"/>
          <w:lang w:val="hy-AM"/>
        </w:rPr>
        <w:t>ԳՀԱՊՁԲ-ՀՎԿԱԿ-2022-05</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lastRenderedPageBreak/>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D400A">
        <w:rPr>
          <w:rFonts w:ascii="GHEA Grapalat" w:hAnsi="GHEA Grapalat"/>
          <w:b/>
          <w:color w:val="000000"/>
          <w:lang w:val="hy-AM"/>
        </w:rPr>
        <w:t>ԳՀԱՊՁԲ-ՀՎԿԱԿ-2022-05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ED400A">
        <w:rPr>
          <w:rFonts w:ascii="GHEA Grapalat" w:hAnsi="GHEA Grapalat"/>
          <w:b/>
          <w:color w:val="000000"/>
          <w:sz w:val="20"/>
          <w:szCs w:val="20"/>
          <w:lang w:val="hy-AM"/>
        </w:rPr>
        <w:t>ԳՀԱՊՁԲ-ՀՎԿԱԿ-2022-05</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D400A">
        <w:rPr>
          <w:rFonts w:ascii="GHEA Grapalat" w:hAnsi="GHEA Grapalat"/>
          <w:b/>
          <w:color w:val="000000"/>
          <w:lang w:val="hy-AM"/>
        </w:rPr>
        <w:t>ԳՀԱՊՁԲ-ՀՎԿԱԿ-2022-05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ED400A">
        <w:rPr>
          <w:rFonts w:ascii="GHEA Grapalat" w:hAnsi="GHEA Grapalat"/>
          <w:b/>
          <w:color w:val="000000"/>
          <w:lang w:val="hy-AM"/>
        </w:rPr>
        <w:t>ԳՀԱՊՁԲ-ՀՎԿԱԿ-2022-05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ED400A">
        <w:rPr>
          <w:rFonts w:ascii="GHEA Grapalat" w:hAnsi="GHEA Grapalat"/>
          <w:b/>
          <w:color w:val="000000"/>
          <w:sz w:val="20"/>
          <w:szCs w:val="20"/>
          <w:lang w:val="hy-AM"/>
        </w:rPr>
        <w:t>ԳՀԱՊՁԲ-ՀՎԿԱԿ-2022-05</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654238"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54238"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654238"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654238"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D400A">
        <w:rPr>
          <w:rFonts w:ascii="GHEA Grapalat" w:hAnsi="GHEA Grapalat"/>
          <w:b/>
          <w:color w:val="000000"/>
          <w:lang w:val="hy-AM"/>
        </w:rPr>
        <w:t>ԳՀԱՊՁԲ-ՀՎԿԱԿ-2022-05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ED400A">
        <w:rPr>
          <w:rFonts w:ascii="GHEA Grapalat" w:hAnsi="GHEA Grapalat"/>
          <w:b/>
          <w:color w:val="000000"/>
          <w:sz w:val="20"/>
          <w:szCs w:val="20"/>
          <w:u w:val="single"/>
          <w:lang w:val="hy-AM"/>
        </w:rPr>
        <w:t>ԳՀԱՊՁԲ-ՀՎԿԱԿ-2022-05</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ED400A">
        <w:rPr>
          <w:rFonts w:ascii="GHEA Grapalat" w:hAnsi="GHEA Grapalat"/>
          <w:b/>
          <w:color w:val="000000"/>
          <w:sz w:val="20"/>
          <w:szCs w:val="20"/>
          <w:u w:val="single"/>
          <w:lang w:val="hy-AM"/>
        </w:rPr>
        <w:t>ԳՀԱՊՁԲ-ՀՎԿԱԿ-2022-05</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D400A">
        <w:rPr>
          <w:rFonts w:ascii="GHEA Grapalat" w:hAnsi="GHEA Grapalat"/>
          <w:b/>
          <w:color w:val="000000"/>
          <w:lang w:val="hy-AM"/>
        </w:rPr>
        <w:t>ԳՀԱՊՁԲ-ՀՎԿԱԿ-2022-05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ED400A">
        <w:rPr>
          <w:rFonts w:ascii="GHEA Grapalat" w:hAnsi="GHEA Grapalat"/>
          <w:b/>
          <w:color w:val="000000"/>
          <w:sz w:val="20"/>
          <w:szCs w:val="20"/>
          <w:u w:val="single"/>
          <w:lang w:val="hy-AM"/>
        </w:rPr>
        <w:t>ԳՀԱՊՁԲ-ՀՎԿԱԿ-2022-05</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D400A">
        <w:rPr>
          <w:rFonts w:ascii="GHEA Grapalat" w:hAnsi="GHEA Grapalat"/>
          <w:b/>
          <w:color w:val="000000"/>
          <w:lang w:val="hy-AM"/>
        </w:rPr>
        <w:t>ԳՀԱՊՁԲ-ՀՎԿԱԿ-2022-05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ED400A">
        <w:rPr>
          <w:rFonts w:ascii="GHEA Grapalat" w:hAnsi="GHEA Grapalat"/>
          <w:b/>
          <w:color w:val="000000"/>
          <w:sz w:val="20"/>
          <w:szCs w:val="20"/>
          <w:u w:val="single"/>
          <w:lang w:val="hy-AM"/>
        </w:rPr>
        <w:t>ԳՀԱՊՁԲ-ՀՎԿԱԿ-2022-05</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ED400A">
        <w:rPr>
          <w:rFonts w:ascii="GHEA Grapalat" w:hAnsi="GHEA Grapalat"/>
          <w:b/>
          <w:color w:val="000000"/>
          <w:lang w:val="hy-AM"/>
        </w:rPr>
        <w:t>ԳՀԱՊՁԲ-ՀՎԿԱԿ-2022-05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ED400A">
        <w:rPr>
          <w:rFonts w:ascii="GHEA Grapalat" w:hAnsi="GHEA Grapalat"/>
          <w:b/>
          <w:color w:val="000000"/>
          <w:sz w:val="20"/>
          <w:szCs w:val="20"/>
          <w:lang w:val="hy-AM"/>
        </w:rPr>
        <w:t>ԳՀԱՊՁԲ-ՀՎԿԱԿ-2022-05</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65423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65423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65423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65423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65423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D400A">
        <w:rPr>
          <w:rFonts w:ascii="GHEA Grapalat" w:hAnsi="GHEA Grapalat"/>
          <w:b/>
          <w:color w:val="000000"/>
          <w:lang w:val="hy-AM"/>
        </w:rPr>
        <w:t>ԳՀԱՊՁԲ-ՀՎԿԱԿ-2022-05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D400A">
        <w:rPr>
          <w:rFonts w:ascii="GHEA Grapalat" w:hAnsi="GHEA Grapalat"/>
          <w:b/>
          <w:color w:val="000000"/>
          <w:lang w:val="hy-AM"/>
        </w:rPr>
        <w:t>ԳՀԱՊՁԲ-ՀՎԿԱԿ-2022-05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ED400A">
        <w:rPr>
          <w:rFonts w:ascii="GHEA Grapalat" w:hAnsi="GHEA Grapalat"/>
          <w:b/>
          <w:color w:val="000000"/>
          <w:sz w:val="20"/>
          <w:szCs w:val="20"/>
          <w:lang w:val="hy-AM"/>
        </w:rPr>
        <w:t>ԳՀԱՊՁԲ-ՀՎԿԱԿ-2022-05</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65423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65423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65423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65423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65423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ED400A">
        <w:rPr>
          <w:rFonts w:ascii="GHEA Grapalat" w:hAnsi="GHEA Grapalat"/>
          <w:b/>
          <w:color w:val="000000"/>
          <w:lang w:val="hy-AM"/>
        </w:rPr>
        <w:t>ԳՀԱՊՁԲ-ՀՎԿԱԿ-2022-05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sidRPr="00ED400A">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ED400A">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w:t>
      </w:r>
      <w:r w:rsidR="00617A6E" w:rsidRPr="00A71D81">
        <w:rPr>
          <w:rFonts w:ascii="GHEA Grapalat" w:hAnsi="GHEA Grapalat"/>
          <w:sz w:val="20"/>
          <w:szCs w:val="20"/>
          <w:lang w:val="hy-AM" w:eastAsia="ru-RU"/>
        </w:rPr>
        <w:lastRenderedPageBreak/>
        <w:t>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B75198"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t xml:space="preserve">8.15 </w:t>
      </w:r>
      <w:r w:rsidR="00DC567F" w:rsidRPr="00B75198">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B75198">
        <w:rPr>
          <w:rFonts w:ascii="GHEA Grapalat" w:hAnsi="GHEA Grapalat"/>
          <w:b/>
          <w:sz w:val="20"/>
          <w:szCs w:val="20"/>
          <w:lang w:val="hy-AM" w:eastAsia="ru-RU"/>
        </w:rPr>
        <w:t>խ</w:t>
      </w:r>
      <w:r w:rsidR="00DC567F" w:rsidRPr="00B75198">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B75198">
        <w:rPr>
          <w:rFonts w:ascii="GHEA Grapalat" w:hAnsi="GHEA Grapalat"/>
          <w:b/>
          <w:sz w:val="20"/>
          <w:szCs w:val="20"/>
          <w:lang w:val="hy-AM" w:eastAsia="ru-RU"/>
        </w:rPr>
        <w:t xml:space="preserve">Եթե </w:t>
      </w:r>
      <w:r w:rsidR="00DC567F" w:rsidRPr="00B75198">
        <w:rPr>
          <w:rFonts w:ascii="GHEA Grapalat" w:hAnsi="GHEA Grapalat"/>
          <w:b/>
          <w:sz w:val="20"/>
          <w:szCs w:val="20"/>
          <w:lang w:val="hy-AM" w:eastAsia="ru-RU"/>
        </w:rPr>
        <w:t>պ</w:t>
      </w:r>
      <w:r w:rsidRPr="00B75198">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B75198">
        <w:rPr>
          <w:rFonts w:ascii="GHEA Grapalat" w:hAnsi="GHEA Grapalat"/>
          <w:b/>
          <w:sz w:val="20"/>
          <w:szCs w:val="20"/>
          <w:lang w:val="hy-AM" w:eastAsia="ru-RU"/>
        </w:rPr>
        <w:t>քսանհինգա</w:t>
      </w:r>
      <w:r w:rsidR="009A1B95" w:rsidRPr="00B75198">
        <w:rPr>
          <w:rFonts w:ascii="GHEA Grapalat" w:hAnsi="GHEA Grapalat"/>
          <w:b/>
          <w:sz w:val="20"/>
          <w:szCs w:val="20"/>
          <w:lang w:val="hy-AM" w:eastAsia="ru-RU"/>
        </w:rPr>
        <w:t>պատիկը</w:t>
      </w:r>
      <w:r w:rsidRPr="00B75198">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B75198">
        <w:rPr>
          <w:rFonts w:ascii="GHEA Grapalat" w:hAnsi="GHEA Grapalat"/>
          <w:b/>
          <w:sz w:val="20"/>
          <w:szCs w:val="20"/>
          <w:lang w:val="hy-AM" w:eastAsia="ru-RU"/>
        </w:rPr>
        <w:t xml:space="preserve">որակավորման և </w:t>
      </w:r>
      <w:r w:rsidR="00DC567F" w:rsidRPr="00B75198">
        <w:rPr>
          <w:rFonts w:ascii="GHEA Grapalat" w:hAnsi="GHEA Grapalat"/>
          <w:b/>
          <w:sz w:val="20"/>
          <w:szCs w:val="20"/>
          <w:lang w:val="hy-AM" w:eastAsia="ru-RU"/>
        </w:rPr>
        <w:t xml:space="preserve">պայմանագրի </w:t>
      </w:r>
      <w:r w:rsidRPr="00B75198">
        <w:rPr>
          <w:rFonts w:ascii="GHEA Grapalat" w:hAnsi="GHEA Grapalat"/>
          <w:b/>
          <w:sz w:val="20"/>
          <w:szCs w:val="20"/>
          <w:lang w:val="hy-AM" w:eastAsia="ru-RU"/>
        </w:rPr>
        <w:t>ապահովում</w:t>
      </w:r>
      <w:r w:rsidR="009A1B95" w:rsidRPr="00B75198">
        <w:rPr>
          <w:rFonts w:ascii="GHEA Grapalat" w:hAnsi="GHEA Grapalat"/>
          <w:b/>
          <w:sz w:val="20"/>
          <w:szCs w:val="20"/>
          <w:lang w:val="hy-AM" w:eastAsia="ru-RU"/>
        </w:rPr>
        <w:t>ներ</w:t>
      </w:r>
      <w:r w:rsidRPr="00B75198">
        <w:rPr>
          <w:rFonts w:ascii="GHEA Grapalat" w:hAnsi="GHEA Grapalat"/>
          <w:b/>
          <w:sz w:val="20"/>
          <w:szCs w:val="20"/>
          <w:lang w:val="hy-AM" w:eastAsia="ru-RU"/>
        </w:rPr>
        <w:t>ը` նախատեսված ֆինանսական միջոցների չափով, փոխարինվում է  երաշխիքով կամ կանխիկ փողով</w:t>
      </w:r>
      <w:r w:rsidR="00920009" w:rsidRPr="00B75198">
        <w:rPr>
          <w:rFonts w:ascii="GHEA Grapalat" w:hAnsi="GHEA Grapalat"/>
          <w:b/>
          <w:sz w:val="20"/>
          <w:szCs w:val="20"/>
          <w:lang w:val="hy-AM" w:eastAsia="ru-RU"/>
        </w:rPr>
        <w:t xml:space="preserve">` </w:t>
      </w:r>
      <w:r w:rsidRPr="00B75198">
        <w:rPr>
          <w:rFonts w:ascii="GHEA Grapalat" w:hAnsi="GHEA Grapalat"/>
          <w:b/>
          <w:sz w:val="20"/>
          <w:szCs w:val="20"/>
          <w:lang w:val="hy-AM" w:eastAsia="ru-RU"/>
        </w:rPr>
        <w:t xml:space="preserve">հաշվի առնելով </w:t>
      </w:r>
      <w:r w:rsidR="00920009" w:rsidRPr="00B75198">
        <w:rPr>
          <w:rFonts w:ascii="GHEA Grapalat" w:hAnsi="GHEA Grapalat"/>
          <w:b/>
          <w:sz w:val="20"/>
          <w:szCs w:val="20"/>
          <w:lang w:val="hy-AM" w:eastAsia="ru-RU"/>
        </w:rPr>
        <w:t xml:space="preserve">ՀՀ կառավարության 2017 թվականի մայիսի 4-ի N 526-Ն որոշման N 1 հավելվածի </w:t>
      </w:r>
      <w:r w:rsidRPr="00B75198">
        <w:rPr>
          <w:rFonts w:ascii="GHEA Grapalat" w:hAnsi="GHEA Grapalat"/>
          <w:b/>
          <w:sz w:val="20"/>
          <w:szCs w:val="20"/>
          <w:lang w:val="hy-AM" w:eastAsia="ru-RU"/>
        </w:rPr>
        <w:t xml:space="preserve">32-րդ կետի </w:t>
      </w:r>
      <w:r w:rsidR="009A1B95" w:rsidRPr="00B75198">
        <w:rPr>
          <w:rFonts w:ascii="GHEA Grapalat" w:hAnsi="GHEA Grapalat"/>
          <w:b/>
          <w:sz w:val="20"/>
          <w:szCs w:val="20"/>
          <w:lang w:val="hy-AM" w:eastAsia="ru-RU"/>
        </w:rPr>
        <w:t>17</w:t>
      </w:r>
      <w:r w:rsidRPr="00B75198">
        <w:rPr>
          <w:rFonts w:ascii="GHEA Grapalat" w:hAnsi="GHEA Grapalat"/>
          <w:b/>
          <w:sz w:val="20"/>
          <w:szCs w:val="20"/>
          <w:lang w:val="hy-AM" w:eastAsia="ru-RU"/>
        </w:rPr>
        <w:t>-րդ ենթակետի «բ» պարբերության պահանջները: Ընդ որում, Վաճառողը համաձայնագիրը կնքում, իսկ</w:t>
      </w:r>
      <w:r w:rsidR="008061D6" w:rsidRPr="00B75198">
        <w:rPr>
          <w:rFonts w:ascii="GHEA Grapalat" w:hAnsi="GHEA Grapalat"/>
          <w:b/>
          <w:sz w:val="20"/>
          <w:szCs w:val="20"/>
          <w:lang w:val="hy-AM" w:eastAsia="ru-RU"/>
        </w:rPr>
        <w:t xml:space="preserve"> </w:t>
      </w:r>
      <w:r w:rsidRPr="00B75198">
        <w:rPr>
          <w:rFonts w:ascii="GHEA Grapalat" w:hAnsi="GHEA Grapalat"/>
          <w:b/>
          <w:sz w:val="20"/>
          <w:szCs w:val="20"/>
          <w:lang w:val="hy-AM" w:eastAsia="ru-RU"/>
        </w:rPr>
        <w:t xml:space="preserve"> </w:t>
      </w:r>
      <w:r w:rsidR="00920009" w:rsidRPr="00B75198">
        <w:rPr>
          <w:rFonts w:ascii="GHEA Grapalat" w:hAnsi="GHEA Grapalat"/>
          <w:b/>
          <w:sz w:val="20"/>
          <w:szCs w:val="20"/>
          <w:lang w:val="hy-AM" w:eastAsia="ru-RU"/>
        </w:rPr>
        <w:t xml:space="preserve">տուժանքի ձևով ներկայացված </w:t>
      </w:r>
      <w:r w:rsidR="00B84F37" w:rsidRPr="00B75198">
        <w:rPr>
          <w:rFonts w:ascii="GHEA Grapalat" w:hAnsi="GHEA Grapalat"/>
          <w:b/>
          <w:sz w:val="20"/>
          <w:szCs w:val="20"/>
          <w:lang w:val="hy-AM" w:eastAsia="ru-RU"/>
        </w:rPr>
        <w:t xml:space="preserve">որակավորման և </w:t>
      </w:r>
      <w:r w:rsidR="00920009" w:rsidRPr="00B75198">
        <w:rPr>
          <w:rFonts w:ascii="GHEA Grapalat" w:hAnsi="GHEA Grapalat"/>
          <w:b/>
          <w:sz w:val="20"/>
          <w:szCs w:val="20"/>
          <w:lang w:val="hy-AM" w:eastAsia="ru-RU"/>
        </w:rPr>
        <w:t xml:space="preserve">պայմանագրի </w:t>
      </w:r>
      <w:r w:rsidRPr="00B75198">
        <w:rPr>
          <w:rFonts w:ascii="GHEA Grapalat" w:hAnsi="GHEA Grapalat"/>
          <w:b/>
          <w:sz w:val="20"/>
          <w:szCs w:val="20"/>
          <w:lang w:val="hy-AM" w:eastAsia="ru-RU"/>
        </w:rPr>
        <w:t>ապահով</w:t>
      </w:r>
      <w:r w:rsidR="00B84F37" w:rsidRPr="00B75198">
        <w:rPr>
          <w:rFonts w:ascii="GHEA Grapalat" w:hAnsi="GHEA Grapalat"/>
          <w:b/>
          <w:sz w:val="20"/>
          <w:szCs w:val="20"/>
          <w:lang w:val="hy-AM" w:eastAsia="ru-RU"/>
        </w:rPr>
        <w:t>ումների</w:t>
      </w:r>
      <w:r w:rsidRPr="00B75198">
        <w:rPr>
          <w:rFonts w:ascii="GHEA Grapalat" w:hAnsi="GHEA Grapalat"/>
          <w:b/>
          <w:sz w:val="20"/>
          <w:szCs w:val="20"/>
          <w:lang w:val="hy-AM" w:eastAsia="ru-RU"/>
        </w:rPr>
        <w:t xml:space="preserve"> փոխարինման դեպքում նաև նոր ապահով</w:t>
      </w:r>
      <w:r w:rsidR="00B84F37" w:rsidRPr="00B75198">
        <w:rPr>
          <w:rFonts w:ascii="GHEA Grapalat" w:hAnsi="GHEA Grapalat"/>
          <w:b/>
          <w:sz w:val="20"/>
          <w:szCs w:val="20"/>
          <w:lang w:val="hy-AM" w:eastAsia="ru-RU"/>
        </w:rPr>
        <w:t>ներ</w:t>
      </w:r>
      <w:r w:rsidR="00FE2467" w:rsidRPr="00B75198">
        <w:rPr>
          <w:rFonts w:ascii="GHEA Grapalat" w:hAnsi="GHEA Grapalat"/>
          <w:b/>
          <w:sz w:val="20"/>
          <w:szCs w:val="20"/>
          <w:lang w:val="hy-AM" w:eastAsia="ru-RU"/>
        </w:rPr>
        <w:t>ը</w:t>
      </w:r>
      <w:r w:rsidRPr="00B75198">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B75198">
        <w:rPr>
          <w:rFonts w:ascii="GHEA Grapalat" w:hAnsi="GHEA Grapalat"/>
          <w:b/>
          <w:sz w:val="20"/>
          <w:szCs w:val="20"/>
          <w:lang w:val="hy-AM" w:eastAsia="ru-RU"/>
        </w:rPr>
        <w:t>պ</w:t>
      </w:r>
      <w:r w:rsidRPr="00B75198">
        <w:rPr>
          <w:rFonts w:ascii="GHEA Grapalat" w:hAnsi="GHEA Grapalat"/>
          <w:b/>
          <w:sz w:val="20"/>
          <w:szCs w:val="20"/>
          <w:lang w:val="hy-AM" w:eastAsia="ru-RU"/>
        </w:rPr>
        <w:t>այմանագիրը Գնորդի կողմից միակողմանիորեն լուծվում է:</w:t>
      </w:r>
      <w:r w:rsidR="00383BC3" w:rsidRPr="00B75198">
        <w:rPr>
          <w:rFonts w:ascii="GHEA Grapalat" w:hAnsi="GHEA Grapalat"/>
          <w:b/>
          <w:sz w:val="20"/>
          <w:szCs w:val="20"/>
          <w:vertAlign w:val="superscript"/>
          <w:lang w:val="hy-AM" w:eastAsia="ru-RU"/>
        </w:rPr>
        <w:t>24</w:t>
      </w:r>
      <w:r w:rsidR="004D28BA" w:rsidRPr="00B75198">
        <w:rPr>
          <w:rStyle w:val="FootnoteReference"/>
          <w:rFonts w:ascii="GHEA Grapalat" w:hAnsi="GHEA Grapalat"/>
          <w:b/>
          <w:color w:val="FFFFFF"/>
          <w:sz w:val="20"/>
          <w:szCs w:val="20"/>
          <w:lang w:val="hy-AM" w:eastAsia="ru-RU"/>
        </w:rPr>
        <w:footnoteReference w:id="11"/>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654238" w:rsidTr="007A2020">
        <w:trPr>
          <w:tblCellSpacing w:w="7" w:type="dxa"/>
          <w:jc w:val="center"/>
        </w:trPr>
        <w:tc>
          <w:tcPr>
            <w:tcW w:w="0" w:type="auto"/>
            <w:vAlign w:val="center"/>
          </w:tcPr>
          <w:p w:rsidR="0038400D" w:rsidRPr="00A71D81" w:rsidRDefault="001E6592" w:rsidP="007A2020">
            <w:pPr>
              <w:jc w:val="center"/>
              <w:rPr>
                <w:rFonts w:ascii="GHEA Grapalat" w:hAnsi="GHEA Grapalat"/>
                <w:iCs/>
                <w:color w:val="000000"/>
                <w:sz w:val="21"/>
                <w:szCs w:val="21"/>
                <w:lang w:val="pt-BR"/>
              </w:rPr>
            </w:pPr>
            <w:r w:rsidRPr="001E6592">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AF4" w:rsidRDefault="00367AF4">
      <w:r>
        <w:separator/>
      </w:r>
    </w:p>
  </w:endnote>
  <w:endnote w:type="continuationSeparator" w:id="0">
    <w:p w:rsidR="00367AF4" w:rsidRDefault="00367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AF4" w:rsidRDefault="00367AF4">
      <w:r>
        <w:separator/>
      </w:r>
    </w:p>
  </w:footnote>
  <w:footnote w:type="continuationSeparator" w:id="0">
    <w:p w:rsidR="00367AF4" w:rsidRDefault="00367AF4">
      <w:r>
        <w:continuationSeparator/>
      </w:r>
    </w:p>
  </w:footnote>
  <w:footnote w:id="1">
    <w:p w:rsidR="00367AF4" w:rsidRPr="00762340" w:rsidRDefault="00367AF4"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367AF4" w:rsidRPr="004B72E3" w:rsidRDefault="00367AF4"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67AF4" w:rsidRPr="004B72E3" w:rsidRDefault="00367AF4"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367AF4" w:rsidRPr="004B72E3" w:rsidRDefault="00367AF4"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367AF4" w:rsidRPr="000B7538" w:rsidRDefault="00367AF4"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367AF4" w:rsidRPr="000B7538" w:rsidRDefault="00367AF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367AF4" w:rsidRPr="000B7538" w:rsidRDefault="00367AF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367AF4" w:rsidRPr="00D533CD" w:rsidRDefault="00367AF4"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367AF4" w:rsidRPr="000B7538" w:rsidRDefault="00367AF4"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367AF4" w:rsidRPr="000B7538" w:rsidRDefault="00367AF4"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367AF4" w:rsidRDefault="00367AF4"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367AF4" w:rsidRDefault="00367AF4" w:rsidP="00501A05">
      <w:pPr>
        <w:pStyle w:val="FootnoteText"/>
        <w:rPr>
          <w:rFonts w:ascii="Sylfaen" w:hAnsi="Sylfaen"/>
          <w:lang w:val="hy-AM"/>
        </w:rPr>
      </w:pPr>
    </w:p>
    <w:p w:rsidR="00367AF4" w:rsidRPr="00B462B5" w:rsidRDefault="00367AF4"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367AF4" w:rsidRPr="00B462B5" w:rsidRDefault="00367AF4">
      <w:pPr>
        <w:pStyle w:val="FootnoteText"/>
        <w:rPr>
          <w:rFonts w:ascii="Times New Roman" w:hAnsi="Times New Roman"/>
          <w:vertAlign w:val="superscript"/>
          <w:lang w:val="hy-AM"/>
        </w:rPr>
      </w:pPr>
    </w:p>
  </w:footnote>
  <w:footnote w:id="4">
    <w:p w:rsidR="00367AF4" w:rsidRPr="006265F4" w:rsidRDefault="00367AF4"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367AF4" w:rsidRPr="000B7538" w:rsidRDefault="00367AF4"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67AF4" w:rsidRPr="00861BC3" w:rsidRDefault="00367AF4"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367AF4" w:rsidRPr="0085475F" w:rsidRDefault="00367AF4"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367AF4" w:rsidRPr="0085475F" w:rsidRDefault="00367AF4"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367AF4" w:rsidRPr="0085475F" w:rsidRDefault="00367AF4" w:rsidP="005F1C06">
      <w:pPr>
        <w:pStyle w:val="BodyTextIndent3"/>
        <w:spacing w:line="240" w:lineRule="auto"/>
        <w:ind w:left="142" w:firstLine="0"/>
        <w:rPr>
          <w:rFonts w:ascii="GHEA Grapalat" w:hAnsi="GHEA Grapalat"/>
          <w:i/>
          <w:sz w:val="16"/>
          <w:szCs w:val="16"/>
          <w:lang w:val="af-ZA" w:eastAsia="ru-RU"/>
        </w:rPr>
      </w:pPr>
    </w:p>
    <w:p w:rsidR="00367AF4" w:rsidRPr="0085475F" w:rsidRDefault="00367AF4"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367AF4" w:rsidRPr="0085475F" w:rsidRDefault="00367AF4" w:rsidP="005F1C06">
      <w:pPr>
        <w:pStyle w:val="FootnoteText"/>
        <w:jc w:val="both"/>
        <w:rPr>
          <w:rFonts w:ascii="GHEA Grapalat" w:hAnsi="GHEA Grapalat"/>
          <w:i/>
          <w:sz w:val="16"/>
          <w:szCs w:val="16"/>
          <w:lang w:val="af-ZA"/>
        </w:rPr>
      </w:pPr>
    </w:p>
    <w:p w:rsidR="00367AF4" w:rsidRPr="0085475F" w:rsidRDefault="00367AF4"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367AF4" w:rsidRPr="00BF58CA" w:rsidRDefault="00367AF4" w:rsidP="005F1C06">
      <w:pPr>
        <w:pStyle w:val="FootnoteText"/>
        <w:jc w:val="both"/>
        <w:rPr>
          <w:rFonts w:ascii="GHEA Grapalat" w:hAnsi="GHEA Grapalat"/>
          <w:i/>
          <w:sz w:val="16"/>
          <w:szCs w:val="16"/>
          <w:lang w:val="hy-AM"/>
        </w:rPr>
      </w:pPr>
    </w:p>
    <w:p w:rsidR="00367AF4" w:rsidRPr="00B20703" w:rsidDel="006C3873" w:rsidRDefault="00367AF4" w:rsidP="00CE3A99">
      <w:pPr>
        <w:jc w:val="both"/>
        <w:rPr>
          <w:del w:id="5" w:author="User" w:date="2019-05-26T09:52:00Z"/>
          <w:rFonts w:ascii="GHEA Grapalat" w:hAnsi="GHEA Grapalat" w:cs="Sylfaen"/>
          <w:sz w:val="20"/>
          <w:lang w:val="hy-AM"/>
        </w:rPr>
      </w:pPr>
    </w:p>
  </w:footnote>
  <w:footnote w:id="7">
    <w:p w:rsidR="00367AF4" w:rsidRPr="006265F4" w:rsidRDefault="00367AF4"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367AF4" w:rsidRPr="006265F4" w:rsidRDefault="00367AF4"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67AF4" w:rsidRPr="006265F4" w:rsidDel="00856FDE" w:rsidRDefault="00367AF4" w:rsidP="00B2572B">
      <w:pPr>
        <w:pStyle w:val="FootnoteText"/>
        <w:rPr>
          <w:del w:id="8" w:author="User" w:date="2019-05-26T09:57:00Z"/>
          <w:i/>
          <w:lang w:val="af-ZA"/>
        </w:rPr>
      </w:pPr>
    </w:p>
  </w:footnote>
  <w:footnote w:id="8">
    <w:p w:rsidR="00367AF4" w:rsidRPr="006265F4" w:rsidRDefault="00367AF4"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67AF4" w:rsidRPr="006265F4" w:rsidDel="007942E8" w:rsidRDefault="00367AF4"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367AF4" w:rsidRPr="006265F4" w:rsidDel="002877FC" w:rsidRDefault="00367AF4"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367AF4" w:rsidRPr="006265F4" w:rsidDel="002877FC" w:rsidRDefault="00367AF4"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367AF4" w:rsidRPr="008C7473" w:rsidRDefault="00367AF4">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592"/>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6B5"/>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315"/>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67AF4"/>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731"/>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B3A"/>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621"/>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331"/>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340"/>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238"/>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7580"/>
    <w:rsid w:val="006E07A7"/>
    <w:rsid w:val="006E07C1"/>
    <w:rsid w:val="006E0F22"/>
    <w:rsid w:val="006E356D"/>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3BC"/>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D9B"/>
    <w:rsid w:val="009F64A7"/>
    <w:rsid w:val="009F7683"/>
    <w:rsid w:val="009F7C54"/>
    <w:rsid w:val="009F7D78"/>
    <w:rsid w:val="00A00BCA"/>
    <w:rsid w:val="00A00E74"/>
    <w:rsid w:val="00A024F6"/>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5C09"/>
    <w:rsid w:val="00A96293"/>
    <w:rsid w:val="00A96817"/>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1A8"/>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436A"/>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198"/>
    <w:rsid w:val="00B75687"/>
    <w:rsid w:val="00B7771E"/>
    <w:rsid w:val="00B8187D"/>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2669"/>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4F6E"/>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00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3412F-222E-41A7-BC5A-2DF70F62C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73</Pages>
  <Words>22657</Words>
  <Characters>129150</Characters>
  <Application>Microsoft Office Word</Application>
  <DocSecurity>0</DocSecurity>
  <Lines>1076</Lines>
  <Paragraphs>303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151504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152</cp:revision>
  <cp:lastPrinted>2018-02-16T07:12:00Z</cp:lastPrinted>
  <dcterms:created xsi:type="dcterms:W3CDTF">2022-05-30T17:01:00Z</dcterms:created>
  <dcterms:modified xsi:type="dcterms:W3CDTF">2022-06-30T13:39:00Z</dcterms:modified>
</cp:coreProperties>
</file>