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313174">
        <w:rPr>
          <w:rFonts w:ascii="GHEA Grapalat" w:hAnsi="GHEA Grapalat"/>
          <w:i w:val="0"/>
          <w:sz w:val="24"/>
          <w:szCs w:val="24"/>
          <w:lang w:val="en-US"/>
        </w:rPr>
        <w:t xml:space="preserve"> ЗАПОРОСЕ КОТОРОВОК</w:t>
      </w:r>
      <w:r w:rsidR="00BA7128">
        <w:rPr>
          <w:rStyle w:val="af6"/>
          <w:rFonts w:ascii="GHEA Grapalat" w:hAnsi="GHEA Grapalat"/>
          <w:i w:val="0"/>
          <w:sz w:val="24"/>
          <w:szCs w:val="24"/>
        </w:rPr>
        <w:footnoteReference w:customMarkFollows="1" w:id="2"/>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182236" w:rsidRPr="00182236">
        <w:rPr>
          <w:rFonts w:ascii="GHEA Grapalat" w:hAnsi="GHEA Grapalat"/>
          <w:i w:val="0"/>
          <w:sz w:val="24"/>
          <w:szCs w:val="24"/>
        </w:rPr>
        <w:t>26-</w:t>
      </w:r>
      <w:r w:rsidR="00182236">
        <w:rPr>
          <w:rFonts w:ascii="GHEA Grapalat" w:hAnsi="GHEA Grapalat"/>
          <w:i w:val="0"/>
          <w:sz w:val="24"/>
          <w:szCs w:val="24"/>
        </w:rPr>
        <w:t>го июня</w:t>
      </w:r>
      <w:r w:rsidRPr="009044F1">
        <w:rPr>
          <w:rFonts w:ascii="GHEA Grapalat" w:hAnsi="GHEA Grapalat"/>
          <w:i w:val="0"/>
          <w:sz w:val="24"/>
          <w:szCs w:val="24"/>
        </w:rPr>
        <w:t xml:space="preserve"> 20</w:t>
      </w:r>
      <w:r w:rsidR="00182236" w:rsidRPr="00182236">
        <w:rPr>
          <w:rFonts w:ascii="GHEA Grapalat" w:hAnsi="GHEA Grapalat"/>
          <w:i w:val="0"/>
          <w:sz w:val="24"/>
          <w:szCs w:val="24"/>
        </w:rPr>
        <w:t xml:space="preserve">20 </w:t>
      </w:r>
      <w:r w:rsidRPr="009044F1">
        <w:rPr>
          <w:rFonts w:ascii="GHEA Grapalat" w:hAnsi="GHEA Grapalat"/>
          <w:i w:val="0"/>
          <w:sz w:val="24"/>
          <w:szCs w:val="24"/>
        </w:rPr>
        <w:t xml:space="preserve">года </w:t>
      </w:r>
      <w:r w:rsidR="00182236">
        <w:rPr>
          <w:rFonts w:ascii="GHEA Grapalat" w:hAnsi="GHEA Grapalat"/>
          <w:i w:val="0"/>
          <w:sz w:val="24"/>
          <w:szCs w:val="24"/>
        </w:rPr>
        <w:t>№ 1.</w:t>
      </w:r>
    </w:p>
    <w:p w:rsidR="0091042F" w:rsidRPr="00313174" w:rsidRDefault="0006703E" w:rsidP="00B46D58">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bookmarkStart w:id="0" w:name="_Hlk44055954"/>
      <w:r w:rsidR="00313174">
        <w:rPr>
          <w:rFonts w:ascii="GHEA Grapalat" w:hAnsi="GHEA Grapalat"/>
          <w:i w:val="0"/>
          <w:sz w:val="24"/>
          <w:szCs w:val="24"/>
          <w:lang w:val="en-US"/>
        </w:rPr>
        <w:t xml:space="preserve"> LMLBH</w:t>
      </w:r>
      <w:r w:rsidR="00313174">
        <w:rPr>
          <w:rFonts w:ascii="GHEA Grapalat" w:hAnsi="GHEA Grapalat"/>
          <w:i w:val="0"/>
          <w:sz w:val="24"/>
          <w:szCs w:val="24"/>
        </w:rPr>
        <w:t>-</w:t>
      </w:r>
      <w:r w:rsidR="00313174">
        <w:rPr>
          <w:rFonts w:ascii="GHEA Grapalat" w:hAnsi="GHEA Grapalat"/>
          <w:i w:val="0"/>
          <w:sz w:val="24"/>
          <w:szCs w:val="24"/>
          <w:lang w:val="en-US"/>
        </w:rPr>
        <w:t>GHAShDzB</w:t>
      </w:r>
      <w:r w:rsidR="00313174">
        <w:rPr>
          <w:rFonts w:ascii="GHEA Grapalat" w:hAnsi="GHEA Grapalat"/>
          <w:i w:val="0"/>
          <w:sz w:val="24"/>
          <w:szCs w:val="24"/>
        </w:rPr>
        <w:t xml:space="preserve"> 20</w:t>
      </w:r>
      <w:r w:rsidR="00313174">
        <w:rPr>
          <w:rFonts w:ascii="GHEA Grapalat" w:hAnsi="GHEA Grapalat"/>
          <w:i w:val="0"/>
          <w:sz w:val="24"/>
          <w:szCs w:val="24"/>
          <w:u w:val="single"/>
        </w:rPr>
        <w:t>/</w:t>
      </w:r>
      <w:r w:rsidR="00313174">
        <w:rPr>
          <w:rFonts w:ascii="GHEA Grapalat" w:hAnsi="GHEA Grapalat"/>
          <w:i w:val="0"/>
          <w:sz w:val="24"/>
          <w:szCs w:val="24"/>
        </w:rPr>
        <w:t>04</w:t>
      </w:r>
    </w:p>
    <w:bookmarkEnd w:id="0"/>
    <w:p w:rsidR="0091042F" w:rsidRPr="009044F1" w:rsidRDefault="0091042F" w:rsidP="00B46D58">
      <w:pPr>
        <w:pStyle w:val="a3"/>
        <w:widowControl w:val="0"/>
        <w:spacing w:after="160" w:line="240" w:lineRule="auto"/>
        <w:rPr>
          <w:rFonts w:ascii="GHEA Grapalat" w:hAnsi="GHEA Grapalat"/>
          <w:i w:val="0"/>
          <w:sz w:val="24"/>
          <w:szCs w:val="24"/>
        </w:rPr>
      </w:pPr>
    </w:p>
    <w:p w:rsidR="00347499" w:rsidRPr="00182236" w:rsidRDefault="00642EFE" w:rsidP="00182236">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182236" w:rsidRPr="00DD743A">
        <w:rPr>
          <w:rFonts w:ascii="GHEA Grapalat" w:hAnsi="GHEA Grapalat"/>
          <w:i w:val="0"/>
          <w:sz w:val="24"/>
          <w:szCs w:val="24"/>
        </w:rPr>
        <w:t>РА, Лорийская область, Муниципалитет Лори Берда</w:t>
      </w:r>
      <w:r w:rsidRPr="009044F1">
        <w:rPr>
          <w:rFonts w:ascii="GHEA Grapalat" w:hAnsi="GHEA Grapalat"/>
          <w:i w:val="0"/>
          <w:sz w:val="24"/>
          <w:szCs w:val="24"/>
        </w:rPr>
        <w:t>, находящийся по адресу:</w:t>
      </w:r>
      <w:r w:rsidR="00F06261" w:rsidRPr="00557D8C">
        <w:rPr>
          <w:rFonts w:ascii="GHEA Grapalat" w:hAnsi="GHEA Grapalat"/>
          <w:i w:val="0"/>
          <w:sz w:val="24"/>
          <w:szCs w:val="24"/>
        </w:rPr>
        <w:t>ул. Ашота Ерката 7, с. Лори Берд, Лорийская область, Армения</w:t>
      </w:r>
      <w:r w:rsidR="00182236">
        <w:rPr>
          <w:rFonts w:ascii="GHEA Grapalat" w:hAnsi="GHEA Grapalat"/>
          <w:i w:val="0"/>
          <w:sz w:val="24"/>
          <w:szCs w:val="24"/>
        </w:rPr>
        <w:t>,</w:t>
      </w:r>
    </w:p>
    <w:p w:rsidR="00642EFE" w:rsidRPr="00E13BA4" w:rsidRDefault="00642EFE" w:rsidP="00B46D58">
      <w:pPr>
        <w:pStyle w:val="a3"/>
        <w:widowControl w:val="0"/>
        <w:spacing w:after="160" w:line="240" w:lineRule="auto"/>
        <w:ind w:firstLine="0"/>
        <w:rPr>
          <w:rFonts w:ascii="GHEA Grapalat" w:hAnsi="GHEA Grapalat"/>
          <w:i w:val="0"/>
          <w:sz w:val="24"/>
          <w:szCs w:val="24"/>
          <w:lang w:val="hy-AM"/>
        </w:rPr>
      </w:pPr>
      <w:r w:rsidRPr="007B0562">
        <w:rPr>
          <w:rFonts w:ascii="GHEA Grapalat" w:hAnsi="GHEA Grapalat"/>
          <w:i w:val="0"/>
          <w:sz w:val="24"/>
          <w:szCs w:val="24"/>
        </w:rPr>
        <w:t xml:space="preserve">объявляет </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79235D" w:rsidRDefault="00A20B69" w:rsidP="00182236">
      <w:pPr>
        <w:pStyle w:val="a3"/>
        <w:widowControl w:val="0"/>
        <w:spacing w:after="160" w:line="240" w:lineRule="auto"/>
        <w:ind w:firstLine="567"/>
        <w:rPr>
          <w:rFonts w:ascii="GHEA Grapalat" w:hAnsi="GHEA Grapalat"/>
          <w:i w:val="0"/>
          <w:color w:val="000000" w:themeColor="text1"/>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bookmarkStart w:id="1" w:name="_Hlk44057035"/>
      <w:r w:rsidRPr="0079235D">
        <w:rPr>
          <w:rFonts w:ascii="GHEA Grapalat" w:hAnsi="GHEA Grapalat"/>
          <w:i w:val="0"/>
          <w:color w:val="000000" w:themeColor="text1"/>
          <w:spacing w:val="6"/>
          <w:sz w:val="24"/>
          <w:szCs w:val="24"/>
        </w:rPr>
        <w:t>договор на поставку</w:t>
      </w:r>
      <w:r w:rsidR="00182236" w:rsidRPr="0079235D">
        <w:rPr>
          <w:rFonts w:ascii="GHEA Grapalat" w:hAnsi="GHEA Grapalat"/>
          <w:i w:val="0"/>
          <w:color w:val="000000" w:themeColor="text1"/>
          <w:sz w:val="24"/>
          <w:szCs w:val="24"/>
        </w:rPr>
        <w:t>работ технического контроля</w:t>
      </w:r>
      <w:r w:rsidR="00782D60" w:rsidRPr="0079235D">
        <w:rPr>
          <w:rFonts w:ascii="GHEA Grapalat" w:hAnsi="GHEA Grapalat"/>
          <w:i w:val="0"/>
          <w:color w:val="000000" w:themeColor="text1"/>
          <w:sz w:val="24"/>
          <w:szCs w:val="24"/>
        </w:rPr>
        <w:t xml:space="preserve"> (далее — договор).</w:t>
      </w:r>
    </w:p>
    <w:bookmarkEnd w:id="1"/>
    <w:p w:rsidR="00311076" w:rsidRPr="003A1EBB" w:rsidRDefault="00311076" w:rsidP="00182236">
      <w:pPr>
        <w:pStyle w:val="a3"/>
        <w:widowControl w:val="0"/>
        <w:spacing w:after="160" w:line="240" w:lineRule="auto"/>
        <w:ind w:firstLine="0"/>
        <w:rPr>
          <w:rFonts w:ascii="GHEA Grapalat" w:hAnsi="GHEA Grapalat"/>
          <w:i w:val="0"/>
          <w:sz w:val="16"/>
          <w:szCs w:val="16"/>
        </w:rPr>
      </w:pP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w:t>
      </w:r>
      <w:r w:rsidR="00F06261">
        <w:rPr>
          <w:rFonts w:ascii="GHEA Grapalat" w:hAnsi="GHEA Grapalat"/>
          <w:i w:val="0"/>
          <w:sz w:val="24"/>
          <w:szCs w:val="24"/>
        </w:rPr>
        <w:t>,</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3"/>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в бумажной форме необходимо обратиться к заказчику до</w:t>
      </w:r>
      <w:r w:rsidR="00182236">
        <w:rPr>
          <w:rFonts w:ascii="GHEA Grapalat" w:hAnsi="GHEA Grapalat"/>
          <w:i w:val="0"/>
          <w:sz w:val="24"/>
          <w:szCs w:val="24"/>
        </w:rPr>
        <w:t xml:space="preserve"> 10:00 </w:t>
      </w:r>
      <w:r w:rsidRPr="009044F1">
        <w:rPr>
          <w:rFonts w:ascii="GHEA Grapalat" w:hAnsi="GHEA Grapalat"/>
          <w:i w:val="0"/>
          <w:sz w:val="24"/>
          <w:szCs w:val="24"/>
        </w:rPr>
        <w:t>часов</w:t>
      </w:r>
      <w:r w:rsidR="00182236">
        <w:rPr>
          <w:rFonts w:ascii="GHEA Grapalat" w:hAnsi="GHEA Grapalat"/>
          <w:i w:val="0"/>
          <w:sz w:val="24"/>
          <w:szCs w:val="24"/>
        </w:rPr>
        <w:t xml:space="preserve"> 6</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w:t>
      </w:r>
      <w:r w:rsidRPr="009044F1">
        <w:rPr>
          <w:rFonts w:ascii="GHEA Grapalat" w:hAnsi="GHEA Grapalat"/>
          <w:i w:val="0"/>
          <w:sz w:val="24"/>
          <w:szCs w:val="24"/>
        </w:rPr>
        <w:lastRenderedPageBreak/>
        <w:t>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 xml:space="preserve">умента, подтверждающего уплату </w:t>
      </w:r>
      <w:r w:rsidR="00F06261">
        <w:rPr>
          <w:rFonts w:ascii="GHEA Grapalat" w:hAnsi="GHEA Grapalat"/>
          <w:i w:val="0"/>
          <w:sz w:val="24"/>
          <w:szCs w:val="24"/>
        </w:rPr>
        <w:t>30000</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4"/>
      </w:r>
      <w:r w:rsidRPr="009044F1">
        <w:rPr>
          <w:rFonts w:ascii="GHEA Grapalat" w:hAnsi="GHEA Grapalat"/>
          <w:i w:val="0"/>
          <w:sz w:val="24"/>
          <w:szCs w:val="24"/>
        </w:rPr>
        <w:t>)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 счет</w:t>
      </w:r>
      <w:r w:rsidR="00F06261" w:rsidRPr="00E6597C">
        <w:rPr>
          <w:rFonts w:ascii="GHEA Grapalat" w:hAnsi="GHEA Grapalat"/>
          <w:i w:val="0"/>
          <w:lang w:val="af-ZA"/>
        </w:rPr>
        <w:t>900008000482</w:t>
      </w:r>
      <w:r w:rsidRPr="009044F1">
        <w:rPr>
          <w:rStyle w:val="af6"/>
          <w:rFonts w:ascii="GHEA Grapalat" w:hAnsi="GHEA Grapalat"/>
          <w:i w:val="0"/>
          <w:sz w:val="24"/>
          <w:szCs w:val="24"/>
        </w:rPr>
        <w:footnoteReference w:id="5"/>
      </w:r>
      <w:r w:rsidRPr="009044F1">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Pr="0079235D" w:rsidRDefault="00EF52E4" w:rsidP="0079235D">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79235D" w:rsidRPr="00557D8C">
        <w:rPr>
          <w:rFonts w:ascii="GHEA Grapalat" w:hAnsi="GHEA Grapalat"/>
          <w:i w:val="0"/>
          <w:sz w:val="24"/>
          <w:szCs w:val="24"/>
        </w:rPr>
        <w:t>ул. Ашота Ерката 7, с. Лори Берд, Лорийская область, Армения</w:t>
      </w:r>
      <w:r w:rsidR="0079235D">
        <w:rPr>
          <w:rFonts w:ascii="GHEA Grapalat" w:hAnsi="GHEA Grapalat"/>
          <w:i w:val="0"/>
          <w:sz w:val="24"/>
          <w:szCs w:val="24"/>
        </w:rPr>
        <w:t>,</w:t>
      </w:r>
      <w:r w:rsidRPr="000F0CA8">
        <w:rPr>
          <w:rFonts w:ascii="GHEA Grapalat" w:hAnsi="GHEA Grapalat"/>
          <w:i w:val="0"/>
          <w:sz w:val="24"/>
          <w:szCs w:val="24"/>
        </w:rPr>
        <w:t>в документарной форме, до</w:t>
      </w:r>
      <w:r w:rsidR="00F06261">
        <w:rPr>
          <w:rFonts w:ascii="GHEA Grapalat" w:hAnsi="GHEA Grapalat"/>
          <w:i w:val="0"/>
          <w:sz w:val="24"/>
          <w:szCs w:val="24"/>
        </w:rPr>
        <w:t xml:space="preserve"> 10:00</w:t>
      </w:r>
      <w:r w:rsidRPr="000F0CA8">
        <w:rPr>
          <w:rFonts w:ascii="GHEA Grapalat" w:hAnsi="GHEA Grapalat"/>
          <w:i w:val="0"/>
          <w:sz w:val="24"/>
          <w:szCs w:val="24"/>
        </w:rPr>
        <w:t xml:space="preserve"> часов </w:t>
      </w:r>
      <w:r w:rsidR="00F06261">
        <w:rPr>
          <w:rFonts w:ascii="GHEA Grapalat" w:hAnsi="GHEA Grapalat"/>
          <w:i w:val="0"/>
          <w:sz w:val="24"/>
          <w:szCs w:val="24"/>
        </w:rPr>
        <w:t>6</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EF52E4">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Вскрытие заявок будет проводиться по адресу</w:t>
      </w:r>
      <w:r w:rsidR="0079235D" w:rsidRPr="00557D8C">
        <w:rPr>
          <w:rFonts w:ascii="GHEA Grapalat" w:hAnsi="GHEA Grapalat"/>
          <w:i w:val="0"/>
          <w:sz w:val="24"/>
          <w:szCs w:val="24"/>
        </w:rPr>
        <w:t>ул. Ашота Ерката 7, с. Лори Берд, Лорийская область, Армения,</w:t>
      </w:r>
      <w:r w:rsidRPr="000F0CA8">
        <w:rPr>
          <w:rFonts w:ascii="GHEA Grapalat" w:hAnsi="GHEA Grapalat"/>
          <w:i w:val="0"/>
          <w:sz w:val="24"/>
          <w:szCs w:val="24"/>
        </w:rPr>
        <w:t xml:space="preserve"> в </w:t>
      </w:r>
      <w:r w:rsidR="0079235D">
        <w:rPr>
          <w:rFonts w:ascii="GHEA Grapalat" w:hAnsi="GHEA Grapalat"/>
          <w:i w:val="0"/>
          <w:sz w:val="24"/>
          <w:szCs w:val="24"/>
        </w:rPr>
        <w:t>10:00</w:t>
      </w:r>
      <w:r>
        <w:rPr>
          <w:rFonts w:ascii="GHEA Grapalat" w:hAnsi="GHEA Grapalat"/>
          <w:i w:val="0"/>
          <w:sz w:val="24"/>
          <w:szCs w:val="24"/>
        </w:rPr>
        <w:t xml:space="preserve"> часов </w:t>
      </w:r>
      <w:r w:rsidR="0079235D">
        <w:rPr>
          <w:rFonts w:ascii="GHEA Grapalat" w:hAnsi="GHEA Grapalat"/>
          <w:i w:val="0"/>
          <w:sz w:val="24"/>
          <w:szCs w:val="24"/>
        </w:rPr>
        <w:t xml:space="preserve">6-го июля2020 </w:t>
      </w:r>
      <w:r>
        <w:rPr>
          <w:rFonts w:ascii="GHEA Grapalat" w:hAnsi="GHEA Grapalat"/>
          <w:i w:val="0"/>
          <w:sz w:val="24"/>
          <w:szCs w:val="24"/>
        </w:rPr>
        <w:t>год</w:t>
      </w:r>
      <w:r w:rsidR="0079235D">
        <w:rPr>
          <w:rFonts w:ascii="GHEA Grapalat" w:hAnsi="GHEA Grapalat"/>
          <w:i w:val="0"/>
          <w:sz w:val="24"/>
          <w:szCs w:val="24"/>
        </w:rPr>
        <w:t>а</w:t>
      </w:r>
      <w:r>
        <w:rPr>
          <w:rFonts w:ascii="GHEA Grapalat" w:hAnsi="GHEA Grapalat"/>
          <w:i w:val="0"/>
          <w:sz w:val="24"/>
          <w:szCs w:val="24"/>
        </w:rPr>
        <w:t>.</w:t>
      </w:r>
    </w:p>
    <w:p w:rsidR="00EF52E4"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754697" w:rsidRPr="003A1EBB" w:rsidRDefault="00754697" w:rsidP="0079235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bookmarkStart w:id="2" w:name="_Hlk44056927"/>
      <w:r w:rsidR="00F6514E">
        <w:rPr>
          <w:rFonts w:ascii="GHEA Grapalat" w:hAnsi="GHEA Grapalat"/>
          <w:i w:val="0"/>
          <w:sz w:val="24"/>
          <w:szCs w:val="24"/>
          <w:lang w:val="en-US"/>
        </w:rPr>
        <w:t xml:space="preserve"> </w:t>
      </w:r>
      <w:r w:rsidR="0079235D">
        <w:rPr>
          <w:rFonts w:ascii="GHEA Grapalat" w:hAnsi="GHEA Grapalat"/>
          <w:i w:val="0"/>
          <w:sz w:val="24"/>
          <w:szCs w:val="24"/>
        </w:rPr>
        <w:t>Маргарите Овсепян.</w:t>
      </w:r>
    </w:p>
    <w:bookmarkEnd w:id="2"/>
    <w:p w:rsidR="009F18D0" w:rsidRPr="003A1EBB" w:rsidRDefault="009F18D0" w:rsidP="00B46D58">
      <w:pPr>
        <w:pStyle w:val="a3"/>
        <w:widowControl w:val="0"/>
        <w:spacing w:after="160" w:line="240" w:lineRule="auto"/>
        <w:ind w:left="993" w:firstLine="0"/>
        <w:rPr>
          <w:rFonts w:ascii="GHEA Grapalat" w:hAnsi="GHEA Grapalat"/>
          <w:i w:val="0"/>
          <w:sz w:val="16"/>
          <w:szCs w:val="16"/>
        </w:rPr>
      </w:pPr>
    </w:p>
    <w:p w:rsidR="0079235D" w:rsidRPr="002B7879" w:rsidRDefault="00754697" w:rsidP="0079235D">
      <w:pPr>
        <w:rPr>
          <w:rFonts w:ascii="GHEA Grapalat" w:hAnsi="GHEA Grapalat"/>
          <w:i/>
          <w:color w:val="000000" w:themeColor="text1"/>
          <w:lang w:val="af-ZA"/>
        </w:rPr>
      </w:pPr>
      <w:r w:rsidRPr="009044F1">
        <w:rPr>
          <w:rFonts w:ascii="GHEA Grapalat" w:hAnsi="GHEA Grapalat"/>
          <w:i/>
        </w:rPr>
        <w:t>Телефон</w:t>
      </w:r>
      <w:r w:rsidR="0079235D">
        <w:rPr>
          <w:rFonts w:ascii="GHEA Grapalat" w:hAnsi="GHEA Grapalat"/>
          <w:i/>
        </w:rPr>
        <w:t>:</w:t>
      </w:r>
      <w:bookmarkStart w:id="3" w:name="_Hlk44065209"/>
      <w:r w:rsidR="0079235D" w:rsidRPr="002B7879">
        <w:rPr>
          <w:rFonts w:ascii="GHEA Grapalat" w:hAnsi="GHEA Grapalat"/>
          <w:i/>
          <w:color w:val="000000" w:themeColor="text1"/>
          <w:u w:val="single"/>
          <w:lang w:val="hy-AM"/>
        </w:rPr>
        <w:t>093221052</w:t>
      </w:r>
    </w:p>
    <w:bookmarkEnd w:id="3"/>
    <w:p w:rsidR="00754697" w:rsidRPr="009044F1" w:rsidRDefault="00754697" w:rsidP="0079235D">
      <w:pPr>
        <w:pStyle w:val="a3"/>
        <w:widowControl w:val="0"/>
        <w:spacing w:after="160" w:line="240" w:lineRule="auto"/>
        <w:ind w:firstLine="0"/>
        <w:rPr>
          <w:rFonts w:ascii="GHEA Grapalat" w:hAnsi="GHEA Grapalat"/>
          <w:i w:val="0"/>
          <w:sz w:val="24"/>
          <w:szCs w:val="24"/>
          <w:u w:val="single"/>
        </w:rPr>
      </w:pPr>
    </w:p>
    <w:p w:rsidR="0079235D" w:rsidRPr="0079235D" w:rsidRDefault="00754697" w:rsidP="0079235D">
      <w:pPr>
        <w:pStyle w:val="a3"/>
        <w:spacing w:line="240" w:lineRule="auto"/>
        <w:rPr>
          <w:rFonts w:ascii="GHEA Grapalat" w:hAnsi="GHEA Grapalat"/>
          <w:i w:val="0"/>
          <w:color w:val="000000" w:themeColor="text1"/>
          <w:lang w:val="af-ZA"/>
        </w:rPr>
      </w:pPr>
      <w:r w:rsidRPr="009044F1">
        <w:rPr>
          <w:rFonts w:ascii="GHEA Grapalat" w:hAnsi="GHEA Grapalat"/>
          <w:i w:val="0"/>
          <w:sz w:val="24"/>
          <w:szCs w:val="24"/>
        </w:rPr>
        <w:t>Электронная почта</w:t>
      </w:r>
      <w:r w:rsidR="0079235D">
        <w:rPr>
          <w:rFonts w:ascii="GHEA Grapalat" w:hAnsi="GHEA Grapalat"/>
          <w:i w:val="0"/>
          <w:sz w:val="24"/>
          <w:szCs w:val="24"/>
        </w:rPr>
        <w:t>:</w:t>
      </w:r>
      <w:bookmarkStart w:id="4" w:name="_Hlk44065221"/>
      <w:bookmarkStart w:id="5" w:name="_GoBack"/>
      <w:r w:rsidR="00F27FD2" w:rsidRPr="00F27FD2">
        <w:fldChar w:fldCharType="begin"/>
      </w:r>
      <w:r w:rsidR="00AE7FEB">
        <w:instrText xml:space="preserve"> HYPERLINK "mailto:marg.hovsepyan@mail.ru" </w:instrText>
      </w:r>
      <w:r w:rsidR="00F27FD2" w:rsidRPr="00F27FD2">
        <w:fldChar w:fldCharType="separate"/>
      </w:r>
      <w:r w:rsidR="0079235D" w:rsidRPr="0079235D">
        <w:rPr>
          <w:rStyle w:val="a9"/>
          <w:rFonts w:ascii="GHEA Grapalat" w:hAnsi="GHEA Grapalat"/>
          <w:i w:val="0"/>
          <w:color w:val="000000" w:themeColor="text1"/>
          <w:lang w:val="af-ZA"/>
        </w:rPr>
        <w:t>marg.hovsepyan@mail.ru</w:t>
      </w:r>
      <w:r w:rsidR="00F27FD2">
        <w:rPr>
          <w:rStyle w:val="a9"/>
          <w:rFonts w:ascii="GHEA Grapalat" w:hAnsi="GHEA Grapalat"/>
          <w:i w:val="0"/>
          <w:color w:val="000000" w:themeColor="text1"/>
          <w:lang w:val="af-ZA"/>
        </w:rPr>
        <w:fldChar w:fldCharType="end"/>
      </w:r>
      <w:bookmarkEnd w:id="4"/>
      <w:bookmarkEnd w:id="5"/>
    </w:p>
    <w:p w:rsidR="00754697" w:rsidRPr="0079235D" w:rsidRDefault="00754697" w:rsidP="00B46D58">
      <w:pPr>
        <w:pStyle w:val="a3"/>
        <w:widowControl w:val="0"/>
        <w:spacing w:after="160" w:line="240" w:lineRule="auto"/>
        <w:ind w:left="1701" w:firstLine="0"/>
        <w:rPr>
          <w:rFonts w:ascii="GHEA Grapalat" w:hAnsi="GHEA Grapalat"/>
          <w:i w:val="0"/>
          <w:sz w:val="24"/>
          <w:szCs w:val="24"/>
          <w:u w:val="single"/>
          <w:lang w:val="af-ZA"/>
        </w:rPr>
      </w:pPr>
    </w:p>
    <w:p w:rsidR="00754697" w:rsidRPr="009044F1" w:rsidRDefault="00754697" w:rsidP="00B46D58">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Заказчик</w:t>
      </w:r>
      <w:r w:rsidR="0079235D">
        <w:rPr>
          <w:rFonts w:ascii="GHEA Grapalat" w:hAnsi="GHEA Grapalat"/>
          <w:i w:val="0"/>
          <w:sz w:val="24"/>
          <w:szCs w:val="24"/>
        </w:rPr>
        <w:t>:</w:t>
      </w:r>
      <w:r w:rsidR="0079235D" w:rsidRPr="00DD743A">
        <w:rPr>
          <w:rFonts w:ascii="GHEA Grapalat" w:hAnsi="GHEA Grapalat"/>
          <w:i w:val="0"/>
          <w:sz w:val="24"/>
          <w:szCs w:val="24"/>
        </w:rPr>
        <w:t>РА, Лорийская область, Муниципалитет Лори Берда</w:t>
      </w:r>
      <w:r w:rsidR="0079235D">
        <w:rPr>
          <w:rFonts w:ascii="GHEA Grapalat" w:hAnsi="GHEA Grapalat"/>
          <w:i w:val="0"/>
          <w:sz w:val="24"/>
          <w:szCs w:val="24"/>
        </w:rPr>
        <w:t>.</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6168D" w:rsidRPr="009044F1" w:rsidRDefault="00313174" w:rsidP="00A6168D">
      <w:pPr>
        <w:pStyle w:val="a3"/>
        <w:widowControl w:val="0"/>
        <w:spacing w:after="160" w:line="240" w:lineRule="auto"/>
        <w:ind w:firstLine="0"/>
        <w:jc w:val="center"/>
        <w:rPr>
          <w:rFonts w:ascii="GHEA Grapalat" w:hAnsi="GHEA Grapalat"/>
          <w:i w:val="0"/>
          <w:sz w:val="24"/>
          <w:szCs w:val="24"/>
        </w:rPr>
      </w:pPr>
      <w:r>
        <w:rPr>
          <w:rFonts w:ascii="GHEA Grapalat" w:hAnsi="GHEA Grapalat"/>
        </w:rPr>
        <w:t xml:space="preserve">Решением Оценочной </w:t>
      </w:r>
      <w:r w:rsidRPr="00313174">
        <w:rPr>
          <w:rFonts w:ascii="GHEA Grapalat" w:hAnsi="GHEA Grapalat"/>
        </w:rPr>
        <w:t>запрос котировок</w:t>
      </w:r>
      <w:r w:rsidR="001B32D9" w:rsidRPr="001B32D9">
        <w:rPr>
          <w:rFonts w:ascii="GHEA Grapalat" w:hAnsi="GHEA Grapalat" w:cs="Sylfaen"/>
          <w:i w:val="0"/>
        </w:rPr>
        <w:br/>
      </w:r>
      <w:r w:rsidR="00096865" w:rsidRPr="009044F1">
        <w:rPr>
          <w:rFonts w:ascii="GHEA Grapalat" w:hAnsi="GHEA Grapalat"/>
          <w:i w:val="0"/>
        </w:rPr>
        <w:t xml:space="preserve">под кодом </w:t>
      </w:r>
      <w:r w:rsidR="00A6168D">
        <w:rPr>
          <w:rFonts w:ascii="GHEA Grapalat" w:hAnsi="GHEA Grapalat"/>
          <w:i w:val="0"/>
          <w:sz w:val="24"/>
          <w:szCs w:val="24"/>
          <w:lang w:val="en-US"/>
        </w:rPr>
        <w:t>LMLBH</w:t>
      </w:r>
      <w:r w:rsidR="00A6168D" w:rsidRPr="00182236">
        <w:rPr>
          <w:rFonts w:ascii="GHEA Grapalat" w:hAnsi="GHEA Grapalat"/>
          <w:i w:val="0"/>
          <w:sz w:val="24"/>
          <w:szCs w:val="24"/>
        </w:rPr>
        <w:t>-</w:t>
      </w:r>
      <w:r w:rsidR="00A6168D">
        <w:rPr>
          <w:rFonts w:ascii="GHEA Grapalat" w:hAnsi="GHEA Grapalat"/>
          <w:i w:val="0"/>
          <w:sz w:val="24"/>
          <w:szCs w:val="24"/>
          <w:lang w:val="en-US"/>
        </w:rPr>
        <w:t>GHAShDzB</w:t>
      </w:r>
      <w:r w:rsidR="00A6168D" w:rsidRPr="00182236">
        <w:rPr>
          <w:rFonts w:ascii="GHEA Grapalat" w:hAnsi="GHEA Grapalat"/>
          <w:i w:val="0"/>
          <w:sz w:val="24"/>
          <w:szCs w:val="24"/>
        </w:rPr>
        <w:t xml:space="preserve"> 20</w:t>
      </w:r>
      <w:r w:rsidR="00A6168D" w:rsidRPr="009044F1">
        <w:rPr>
          <w:rFonts w:ascii="GHEA Grapalat" w:hAnsi="GHEA Grapalat"/>
          <w:i w:val="0"/>
          <w:sz w:val="24"/>
          <w:szCs w:val="24"/>
          <w:u w:val="single"/>
        </w:rPr>
        <w:t>/</w:t>
      </w:r>
      <w:r w:rsidR="00A6168D" w:rsidRPr="00182236">
        <w:rPr>
          <w:rFonts w:ascii="GHEA Grapalat" w:hAnsi="GHEA Grapalat"/>
          <w:i w:val="0"/>
          <w:sz w:val="24"/>
          <w:szCs w:val="24"/>
        </w:rPr>
        <w:t>04</w:t>
      </w:r>
    </w:p>
    <w:p w:rsidR="00096865" w:rsidRPr="009044F1" w:rsidRDefault="001B32D9" w:rsidP="00B46D58">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 xml:space="preserve">№ </w:t>
      </w:r>
      <w:r w:rsidR="0079235D">
        <w:rPr>
          <w:rFonts w:ascii="GHEA Grapalat" w:hAnsi="GHEA Grapalat"/>
          <w:i/>
        </w:rPr>
        <w:t>1</w:t>
      </w:r>
      <w:r w:rsidR="00096865" w:rsidRPr="009044F1">
        <w:rPr>
          <w:rFonts w:ascii="GHEA Grapalat" w:hAnsi="GHEA Grapalat"/>
          <w:i/>
        </w:rPr>
        <w:t xml:space="preserve"> от </w:t>
      </w:r>
      <w:r w:rsidR="0079235D">
        <w:rPr>
          <w:rFonts w:ascii="GHEA Grapalat" w:hAnsi="GHEA Grapalat"/>
          <w:i/>
        </w:rPr>
        <w:t>26-го июня</w:t>
      </w:r>
      <w:r w:rsidR="00096865" w:rsidRPr="009044F1">
        <w:rPr>
          <w:rFonts w:ascii="GHEA Grapalat" w:hAnsi="GHEA Grapalat"/>
          <w:i/>
        </w:rPr>
        <w:t xml:space="preserve"> 20</w:t>
      </w:r>
      <w:r w:rsidR="0079235D">
        <w:rPr>
          <w:rFonts w:ascii="GHEA Grapalat" w:hAnsi="GHEA Grapalat"/>
          <w:i/>
        </w:rPr>
        <w:t xml:space="preserve">20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313174" w:rsidP="00B46D58">
      <w:pPr>
        <w:pStyle w:val="aa"/>
        <w:widowControl w:val="0"/>
        <w:spacing w:after="160"/>
        <w:ind w:right="-7"/>
        <w:jc w:val="center"/>
        <w:rPr>
          <w:rFonts w:ascii="GHEA Grapalat" w:hAnsi="GHEA Grapalat"/>
        </w:rPr>
      </w:pPr>
      <w:r>
        <w:rPr>
          <w:rFonts w:ascii="GHEA Grapalat" w:hAnsi="GHEA Grapalat"/>
        </w:rPr>
        <w:t xml:space="preserve">НА </w:t>
      </w:r>
      <w:r w:rsidRPr="00313174">
        <w:rPr>
          <w:rFonts w:ascii="GHEA Grapalat" w:hAnsi="GHEA Grapalat"/>
        </w:rPr>
        <w:t>ЗАПРОС КОТИРОВОК</w:t>
      </w:r>
      <w:r w:rsidR="002B32D6" w:rsidRPr="009044F1">
        <w:rPr>
          <w:rFonts w:ascii="GHEA Grapalat" w:hAnsi="GHEA Grapalat"/>
        </w:rPr>
        <w:t>, ОБЪЯВЛЕННЫЙ С ЦЕЛЬЮ ПРИОБРЕТЕНИЯ</w:t>
      </w:r>
      <w:r w:rsidR="00F27893">
        <w:rPr>
          <w:rFonts w:ascii="GHEA Grapalat" w:hAnsi="GHEA Grapalat"/>
        </w:rPr>
        <w:t xml:space="preserve"> РАБОТ ТЕХНИЧЕСКОГО КОНТРОЛЯ</w:t>
      </w:r>
      <w:r w:rsidR="002B32D6" w:rsidRPr="009044F1">
        <w:rPr>
          <w:rFonts w:ascii="GHEA Grapalat" w:hAnsi="GHEA Grapalat"/>
        </w:rPr>
        <w:t xml:space="preserve"> ДЛЯ НУЖД </w:t>
      </w:r>
      <w:r w:rsidR="0079235D">
        <w:rPr>
          <w:rFonts w:ascii="GHEA Grapalat" w:hAnsi="GHEA Grapalat"/>
        </w:rPr>
        <w:t>МУНИЦИПАЛИТЕТА ЛОРИ БЕРДА.</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F27893" w:rsidP="00F27893">
      <w:pPr>
        <w:widowControl w:val="0"/>
        <w:tabs>
          <w:tab w:val="left" w:pos="5954"/>
        </w:tabs>
        <w:spacing w:after="160"/>
        <w:ind w:firstLine="567"/>
        <w:jc w:val="center"/>
        <w:rPr>
          <w:rFonts w:ascii="GHEA Grapalat" w:hAnsi="GHEA Grapalat"/>
          <w:sz w:val="20"/>
          <w:szCs w:val="20"/>
        </w:rPr>
      </w:pPr>
      <w:r>
        <w:rPr>
          <w:rFonts w:ascii="GHEA Grapalat" w:hAnsi="GHEA Grapalat"/>
        </w:rPr>
        <w:t xml:space="preserve">ЗАПРОС КОТИРОВОК </w:t>
      </w:r>
      <w:r w:rsidRPr="009044F1">
        <w:rPr>
          <w:rFonts w:ascii="GHEA Grapalat" w:hAnsi="GHEA Grapalat"/>
        </w:rPr>
        <w:t>ПРИОБРЕТЕНИ</w:t>
      </w:r>
      <w:r>
        <w:rPr>
          <w:rFonts w:ascii="GHEA Grapalat" w:hAnsi="GHEA Grapalat"/>
        </w:rPr>
        <w:t>Я РАБОТ ТЕХНИЧЕСКОГО КОНТРОЛЯ</w:t>
      </w:r>
      <w:r w:rsidRPr="009044F1">
        <w:rPr>
          <w:rFonts w:ascii="GHEA Grapalat" w:hAnsi="GHEA Grapalat"/>
        </w:rPr>
        <w:t xml:space="preserve"> ДЛЯ НУЖД </w:t>
      </w:r>
      <w:r>
        <w:rPr>
          <w:rFonts w:ascii="GHEA Grapalat" w:hAnsi="GHEA Grapalat"/>
        </w:rPr>
        <w:t>МУНИЦИПАЛИТЕТА ЛОРИ БЕРДА.</w:t>
      </w:r>
    </w:p>
    <w:p w:rsidR="00160AE4" w:rsidRPr="003A1EBB" w:rsidRDefault="00160AE4" w:rsidP="00B46D58">
      <w:pPr>
        <w:widowControl w:val="0"/>
        <w:spacing w:after="160"/>
        <w:ind w:firstLine="567"/>
        <w:jc w:val="center"/>
        <w:rPr>
          <w:rFonts w:ascii="GHEA Grapalat" w:hAnsi="GHEA Grapalat"/>
        </w:rPr>
      </w:pPr>
    </w:p>
    <w:p w:rsidR="00096865" w:rsidRPr="009044F1" w:rsidRDefault="00313174" w:rsidP="00B46D58">
      <w:pPr>
        <w:widowControl w:val="0"/>
        <w:spacing w:after="160"/>
        <w:jc w:val="center"/>
        <w:rPr>
          <w:rFonts w:ascii="GHEA Grapalat" w:hAnsi="GHEA Grapalat"/>
          <w:i/>
        </w:rPr>
      </w:pPr>
      <w:r>
        <w:rPr>
          <w:rFonts w:ascii="GHEA Grapalat" w:hAnsi="GHEA Grapalat"/>
          <w:b/>
        </w:rPr>
        <w:t xml:space="preserve">ПРИГЛАШЕНИЯ </w:t>
      </w:r>
      <w:r w:rsidRPr="00313174">
        <w:rPr>
          <w:rFonts w:ascii="GHEA Grapalat" w:hAnsi="GHEA Grapalat"/>
          <w:b/>
        </w:rPr>
        <w:t>НА ЗАПРОС КОТИРОВОК</w:t>
      </w:r>
      <w:r w:rsidR="00160AE4" w:rsidRPr="009044F1">
        <w:rPr>
          <w:rFonts w:ascii="GHEA Grapalat" w:hAnsi="GHEA Grapalat"/>
          <w:b/>
        </w:rPr>
        <w:t xml:space="preserve">, </w:t>
      </w:r>
      <w:r w:rsidR="005C1BF7" w:rsidRPr="005C1BF7">
        <w:rPr>
          <w:rFonts w:ascii="GHEA Grapalat" w:hAnsi="GHEA Grapalat"/>
          <w:b/>
        </w:rPr>
        <w:br/>
      </w:r>
      <w:r w:rsidR="00160AE4"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6"/>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313174"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313174">
        <w:rPr>
          <w:rFonts w:ascii="GHEA Grapalat" w:hAnsi="GHEA Grapalat"/>
          <w:b/>
        </w:rPr>
        <w:t>НА</w:t>
      </w:r>
      <w:r w:rsidR="00313174" w:rsidRPr="00313174">
        <w:rPr>
          <w:rFonts w:ascii="GHEA Grapalat" w:hAnsi="GHEA Grapalat"/>
          <w:b/>
        </w:rPr>
        <w:t xml:space="preserve"> 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A6168D" w:rsidRPr="009044F1" w:rsidRDefault="00096865" w:rsidP="00A6168D">
      <w:pPr>
        <w:pStyle w:val="a3"/>
        <w:widowControl w:val="0"/>
        <w:spacing w:after="160" w:line="240" w:lineRule="auto"/>
        <w:ind w:firstLine="0"/>
        <w:jc w:val="center"/>
        <w:rPr>
          <w:rFonts w:ascii="GHEA Grapalat" w:hAnsi="GHEA Grapalat"/>
          <w:i w:val="0"/>
          <w:sz w:val="24"/>
          <w:szCs w:val="24"/>
        </w:rPr>
      </w:pPr>
      <w:r w:rsidRPr="006D2DF7">
        <w:rPr>
          <w:rFonts w:ascii="GHEA Grapalat" w:hAnsi="GHEA Grapalat"/>
          <w:spacing w:val="-6"/>
        </w:rPr>
        <w:lastRenderedPageBreak/>
        <w:t>Настоящее Приглашение предоставляет</w:t>
      </w:r>
      <w:r w:rsidR="00313174">
        <w:rPr>
          <w:rFonts w:ascii="GHEA Grapalat" w:hAnsi="GHEA Grapalat"/>
          <w:spacing w:val="-6"/>
        </w:rPr>
        <w:t>ся в дополнение к объявлению</w:t>
      </w:r>
      <w:r w:rsidR="00313174" w:rsidRPr="00313174">
        <w:rPr>
          <w:rFonts w:ascii="GHEA Grapalat" w:hAnsi="GHEA Grapalat"/>
          <w:spacing w:val="-6"/>
        </w:rPr>
        <w:t xml:space="preserve"> запроса котировок</w:t>
      </w:r>
      <w:r w:rsidRPr="006D2DF7">
        <w:rPr>
          <w:rFonts w:ascii="GHEA Grapalat" w:hAnsi="GHEA Grapalat"/>
          <w:spacing w:val="-6"/>
        </w:rPr>
        <w:t xml:space="preserve">, проводимом под кодом </w:t>
      </w:r>
      <w:r w:rsidR="00A6168D">
        <w:rPr>
          <w:rFonts w:ascii="GHEA Grapalat" w:hAnsi="GHEA Grapalat"/>
          <w:i w:val="0"/>
          <w:sz w:val="24"/>
          <w:szCs w:val="24"/>
          <w:lang w:val="en-US"/>
        </w:rPr>
        <w:t>LMLBH</w:t>
      </w:r>
      <w:r w:rsidR="00A6168D" w:rsidRPr="00182236">
        <w:rPr>
          <w:rFonts w:ascii="GHEA Grapalat" w:hAnsi="GHEA Grapalat"/>
          <w:i w:val="0"/>
          <w:sz w:val="24"/>
          <w:szCs w:val="24"/>
        </w:rPr>
        <w:t>-</w:t>
      </w:r>
      <w:r w:rsidR="00A6168D">
        <w:rPr>
          <w:rFonts w:ascii="GHEA Grapalat" w:hAnsi="GHEA Grapalat"/>
          <w:i w:val="0"/>
          <w:sz w:val="24"/>
          <w:szCs w:val="24"/>
          <w:lang w:val="en-US"/>
        </w:rPr>
        <w:t>GHAShDzB</w:t>
      </w:r>
      <w:r w:rsidR="00A6168D" w:rsidRPr="00182236">
        <w:rPr>
          <w:rFonts w:ascii="GHEA Grapalat" w:hAnsi="GHEA Grapalat"/>
          <w:i w:val="0"/>
          <w:sz w:val="24"/>
          <w:szCs w:val="24"/>
        </w:rPr>
        <w:t xml:space="preserve"> 20</w:t>
      </w:r>
      <w:r w:rsidR="00A6168D" w:rsidRPr="009044F1">
        <w:rPr>
          <w:rFonts w:ascii="GHEA Grapalat" w:hAnsi="GHEA Grapalat"/>
          <w:i w:val="0"/>
          <w:sz w:val="24"/>
          <w:szCs w:val="24"/>
          <w:u w:val="single"/>
        </w:rPr>
        <w:t>/</w:t>
      </w:r>
      <w:r w:rsidR="00A6168D" w:rsidRPr="00182236">
        <w:rPr>
          <w:rFonts w:ascii="GHEA Grapalat" w:hAnsi="GHEA Grapalat"/>
          <w:i w:val="0"/>
          <w:sz w:val="24"/>
          <w:szCs w:val="24"/>
        </w:rPr>
        <w:t>04</w:t>
      </w:r>
      <w:r w:rsidR="00A6168D">
        <w:rPr>
          <w:rFonts w:ascii="GHEA Grapalat" w:hAnsi="GHEA Grapalat"/>
          <w:i w:val="0"/>
          <w:sz w:val="24"/>
          <w:szCs w:val="24"/>
        </w:rPr>
        <w:t>. (далее процедура)</w:t>
      </w:r>
    </w:p>
    <w:p w:rsidR="00096865" w:rsidRPr="006D2DF7" w:rsidRDefault="00096865" w:rsidP="00E17B7F">
      <w:pPr>
        <w:widowControl w:val="0"/>
        <w:spacing w:after="160"/>
        <w:ind w:hanging="567"/>
        <w:jc w:val="both"/>
        <w:rPr>
          <w:rFonts w:ascii="GHEA Grapalat" w:hAnsi="GHEA Grapalat"/>
          <w:spacing w:val="-6"/>
        </w:rPr>
      </w:pP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F27893">
        <w:rPr>
          <w:rFonts w:ascii="GHEA Grapalat" w:hAnsi="GHEA Grapalat"/>
        </w:rPr>
        <w:t xml:space="preserve">Муниципалитетом Лори Берда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27893" w:rsidRDefault="00A81DD5" w:rsidP="00F27893">
      <w:pPr>
        <w:ind w:firstLine="720"/>
        <w:jc w:val="both"/>
        <w:rPr>
          <w:rFonts w:ascii="GHEA Grapalat" w:hAnsi="GHEA Grapalat"/>
          <w:color w:val="000000" w:themeColor="text1"/>
          <w:sz w:val="20"/>
          <w:szCs w:val="20"/>
          <w:lang w:val="af-ZA"/>
        </w:rPr>
      </w:pPr>
      <w:r w:rsidRPr="009044F1">
        <w:rPr>
          <w:rFonts w:ascii="GHEA Grapalat" w:hAnsi="GHEA Grapalat"/>
        </w:rPr>
        <w:t>Адрес электронной почты секретаря оценочной комиссии</w:t>
      </w:r>
      <w:r w:rsidR="00F27893">
        <w:rPr>
          <w:rFonts w:ascii="GHEA Grapalat" w:hAnsi="GHEA Grapalat"/>
        </w:rPr>
        <w:t>:</w:t>
      </w:r>
      <w:hyperlink r:id="rId8" w:history="1">
        <w:r w:rsidR="00F27893" w:rsidRPr="002B7879">
          <w:rPr>
            <w:rFonts w:ascii="GHEA Grapalat" w:hAnsi="GHEA Grapalat"/>
            <w:color w:val="000000" w:themeColor="text1"/>
            <w:sz w:val="20"/>
            <w:szCs w:val="20"/>
            <w:u w:val="single"/>
            <w:lang w:val="af-ZA"/>
          </w:rPr>
          <w:t>marg.hovsepyan@mail.ru</w:t>
        </w:r>
      </w:hyperlink>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27893">
        <w:rPr>
          <w:rFonts w:ascii="GHEA Grapalat" w:hAnsi="GHEA Grapalat"/>
          <w:i w:val="0"/>
          <w:sz w:val="24"/>
          <w:szCs w:val="24"/>
        </w:rPr>
        <w:t xml:space="preserve">работ технического контроля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F27893">
        <w:rPr>
          <w:rFonts w:ascii="GHEA Grapalat" w:hAnsi="GHEA Grapalat"/>
          <w:i w:val="0"/>
          <w:sz w:val="24"/>
          <w:szCs w:val="24"/>
        </w:rPr>
        <w:t>Муниципалитрета Лори Берда</w:t>
      </w:r>
      <w:r w:rsidRPr="009044F1">
        <w:rPr>
          <w:rFonts w:ascii="GHEA Grapalat" w:hAnsi="GHEA Grapalat"/>
          <w:i w:val="0"/>
          <w:sz w:val="24"/>
          <w:szCs w:val="24"/>
        </w:rPr>
        <w:t xml:space="preserve">, которые сгруппированы в </w:t>
      </w:r>
      <w:r w:rsidR="00F27893">
        <w:rPr>
          <w:rFonts w:ascii="GHEA Grapalat" w:hAnsi="GHEA Grapalat"/>
          <w:i w:val="0"/>
          <w:sz w:val="24"/>
          <w:szCs w:val="24"/>
        </w:rPr>
        <w:t>7</w:t>
      </w:r>
      <w:r w:rsidRPr="009044F1">
        <w:rPr>
          <w:rFonts w:ascii="GHEA Grapalat" w:hAnsi="GHEA Grapalat"/>
          <w:i w:val="0"/>
          <w:sz w:val="24"/>
          <w:szCs w:val="24"/>
        </w:rPr>
        <w:t xml:space="preserve"> лотов:</w:t>
      </w:r>
      <w:bookmarkStart w:id="6" w:name="_Hlk44061176"/>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206F9E" w:rsidRDefault="00206F9E" w:rsidP="00B46D58">
            <w:pPr>
              <w:pStyle w:val="23"/>
              <w:widowControl w:val="0"/>
              <w:spacing w:after="120" w:line="240" w:lineRule="auto"/>
              <w:ind w:firstLine="0"/>
              <w:rPr>
                <w:rFonts w:ascii="GHEA Grapalat" w:hAnsi="GHEA Grapalat"/>
                <w:sz w:val="32"/>
                <w:szCs w:val="32"/>
                <w:u w:val="single"/>
                <w:vertAlign w:val="subscript"/>
              </w:rPr>
            </w:pPr>
            <w:r w:rsidRPr="00206F9E">
              <w:rPr>
                <w:rFonts w:ascii="GHEA Grapalat" w:hAnsi="GHEA Grapalat"/>
                <w:sz w:val="32"/>
                <w:szCs w:val="32"/>
                <w:u w:val="single"/>
                <w:vertAlign w:val="subscript"/>
              </w:rPr>
              <w:t xml:space="preserve">Технический контроль качества капитального ремонта </w:t>
            </w:r>
            <w:r>
              <w:rPr>
                <w:rFonts w:ascii="GHEA Grapalat" w:hAnsi="GHEA Grapalat"/>
                <w:sz w:val="32"/>
                <w:szCs w:val="32"/>
                <w:u w:val="single"/>
                <w:vertAlign w:val="subscript"/>
              </w:rPr>
              <w:t xml:space="preserve">2-го этажа </w:t>
            </w:r>
            <w:r w:rsidRPr="00206F9E">
              <w:rPr>
                <w:rFonts w:ascii="GHEA Grapalat" w:hAnsi="GHEA Grapalat"/>
                <w:sz w:val="32"/>
                <w:szCs w:val="32"/>
                <w:u w:val="single"/>
                <w:vertAlign w:val="subscript"/>
              </w:rPr>
              <w:t>и благоустройства территории общинного центра села Свердлов.</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9044F1" w:rsidRDefault="00206F9E" w:rsidP="00B46D58">
            <w:pPr>
              <w:pStyle w:val="23"/>
              <w:widowControl w:val="0"/>
              <w:spacing w:after="120" w:line="240" w:lineRule="auto"/>
              <w:ind w:firstLine="0"/>
              <w:rPr>
                <w:rFonts w:ascii="GHEA Grapalat" w:hAnsi="GHEA Grapalat"/>
                <w:sz w:val="24"/>
                <w:szCs w:val="24"/>
              </w:rPr>
            </w:pPr>
            <w:r w:rsidRPr="00206F9E">
              <w:rPr>
                <w:rFonts w:ascii="GHEA Grapalat" w:hAnsi="GHEA Grapalat"/>
                <w:sz w:val="32"/>
                <w:szCs w:val="32"/>
                <w:u w:val="single"/>
                <w:vertAlign w:val="subscript"/>
              </w:rPr>
              <w:t xml:space="preserve"> Технический контроль качества </w:t>
            </w:r>
            <w:r>
              <w:rPr>
                <w:rFonts w:ascii="GHEA Grapalat" w:hAnsi="GHEA Grapalat"/>
                <w:sz w:val="32"/>
                <w:szCs w:val="32"/>
                <w:u w:val="single"/>
                <w:vertAlign w:val="subscript"/>
              </w:rPr>
              <w:t>вн</w:t>
            </w:r>
            <w:r w:rsidR="00810F7A">
              <w:rPr>
                <w:rFonts w:ascii="GHEA Grapalat" w:hAnsi="GHEA Grapalat"/>
                <w:sz w:val="32"/>
                <w:szCs w:val="32"/>
                <w:u w:val="single"/>
                <w:vertAlign w:val="subscript"/>
              </w:rPr>
              <w:t>утреннейотделки</w:t>
            </w:r>
            <w:r>
              <w:rPr>
                <w:rFonts w:ascii="GHEA Grapalat" w:hAnsi="GHEA Grapalat"/>
                <w:sz w:val="32"/>
                <w:szCs w:val="32"/>
                <w:u w:val="single"/>
                <w:vertAlign w:val="subscript"/>
              </w:rPr>
              <w:t>1-го этажа</w:t>
            </w:r>
            <w:r w:rsidRPr="00206F9E">
              <w:rPr>
                <w:rFonts w:ascii="GHEA Grapalat" w:hAnsi="GHEA Grapalat"/>
                <w:sz w:val="32"/>
                <w:szCs w:val="32"/>
                <w:u w:val="single"/>
                <w:vertAlign w:val="subscript"/>
              </w:rPr>
              <w:t xml:space="preserve"> общинного центра села </w:t>
            </w:r>
            <w:r w:rsidR="00810F7A">
              <w:rPr>
                <w:rFonts w:ascii="GHEA Grapalat" w:hAnsi="GHEA Grapalat"/>
                <w:sz w:val="32"/>
                <w:szCs w:val="32"/>
                <w:u w:val="single"/>
                <w:vertAlign w:val="subscript"/>
              </w:rPr>
              <w:t>Урут</w:t>
            </w:r>
            <w:r w:rsidRPr="00206F9E">
              <w:rPr>
                <w:rFonts w:ascii="GHEA Grapalat" w:hAnsi="GHEA Grapalat"/>
                <w:sz w:val="32"/>
                <w:szCs w:val="32"/>
                <w:u w:val="single"/>
                <w:vertAlign w:val="subscript"/>
              </w:rPr>
              <w:t>.</w:t>
            </w:r>
          </w:p>
        </w:tc>
      </w:tr>
      <w:tr w:rsidR="00096865" w:rsidRPr="009044F1" w:rsidTr="004E0B7B">
        <w:trPr>
          <w:jc w:val="center"/>
        </w:trPr>
        <w:tc>
          <w:tcPr>
            <w:tcW w:w="1530" w:type="dxa"/>
            <w:vAlign w:val="center"/>
          </w:tcPr>
          <w:p w:rsidR="00096865" w:rsidRPr="009044F1" w:rsidRDefault="00F27893"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center"/>
          </w:tcPr>
          <w:p w:rsidR="00096865" w:rsidRPr="009044F1" w:rsidRDefault="00206F9E" w:rsidP="00B46D58">
            <w:pPr>
              <w:pStyle w:val="23"/>
              <w:widowControl w:val="0"/>
              <w:spacing w:after="120" w:line="240" w:lineRule="auto"/>
              <w:ind w:firstLine="0"/>
              <w:rPr>
                <w:rFonts w:ascii="GHEA Grapalat" w:hAnsi="GHEA Grapalat"/>
                <w:sz w:val="24"/>
                <w:szCs w:val="24"/>
              </w:rPr>
            </w:pPr>
            <w:r w:rsidRPr="00206F9E">
              <w:rPr>
                <w:rFonts w:ascii="GHEA Grapalat" w:hAnsi="GHEA Grapalat"/>
                <w:sz w:val="32"/>
                <w:szCs w:val="32"/>
                <w:u w:val="single"/>
                <w:vertAlign w:val="subscript"/>
              </w:rPr>
              <w:t xml:space="preserve">Технический контроль качества </w:t>
            </w:r>
            <w:r w:rsidR="00810F7A">
              <w:rPr>
                <w:rFonts w:ascii="GHEA Grapalat" w:hAnsi="GHEA Grapalat"/>
                <w:sz w:val="32"/>
                <w:szCs w:val="32"/>
                <w:u w:val="single"/>
                <w:vertAlign w:val="subscript"/>
              </w:rPr>
              <w:t xml:space="preserve">капитального ремонта </w:t>
            </w:r>
            <w:r w:rsidR="00D17AB2">
              <w:rPr>
                <w:rFonts w:ascii="GHEA Grapalat" w:hAnsi="GHEA Grapalat"/>
                <w:sz w:val="32"/>
                <w:szCs w:val="32"/>
                <w:u w:val="single"/>
                <w:vertAlign w:val="subscript"/>
              </w:rPr>
              <w:t xml:space="preserve">фасадной части и </w:t>
            </w:r>
            <w:r w:rsidR="00810F7A">
              <w:rPr>
                <w:rFonts w:ascii="GHEA Grapalat" w:hAnsi="GHEA Grapalat"/>
                <w:sz w:val="32"/>
                <w:szCs w:val="32"/>
                <w:u w:val="single"/>
                <w:vertAlign w:val="subscript"/>
              </w:rPr>
              <w:t>1-го этажа</w:t>
            </w:r>
            <w:r w:rsidRPr="00206F9E">
              <w:rPr>
                <w:rFonts w:ascii="GHEA Grapalat" w:hAnsi="GHEA Grapalat"/>
                <w:sz w:val="32"/>
                <w:szCs w:val="32"/>
                <w:u w:val="single"/>
                <w:vertAlign w:val="subscript"/>
              </w:rPr>
              <w:t xml:space="preserve"> общинного центра села </w:t>
            </w:r>
            <w:r w:rsidR="00810F7A">
              <w:rPr>
                <w:rFonts w:ascii="GHEA Grapalat" w:hAnsi="GHEA Grapalat"/>
                <w:sz w:val="32"/>
                <w:szCs w:val="32"/>
                <w:u w:val="single"/>
                <w:vertAlign w:val="subscript"/>
              </w:rPr>
              <w:t>Агарак</w:t>
            </w:r>
            <w:r w:rsidRPr="00206F9E">
              <w:rPr>
                <w:rFonts w:ascii="GHEA Grapalat" w:hAnsi="GHEA Grapalat"/>
                <w:sz w:val="32"/>
                <w:szCs w:val="32"/>
                <w:u w:val="single"/>
                <w:vertAlign w:val="subscript"/>
              </w:rPr>
              <w:t>.</w:t>
            </w:r>
          </w:p>
        </w:tc>
      </w:tr>
      <w:tr w:rsidR="00FF6C88" w:rsidRPr="009044F1" w:rsidTr="004E0B7B">
        <w:trPr>
          <w:jc w:val="center"/>
        </w:trPr>
        <w:tc>
          <w:tcPr>
            <w:tcW w:w="1530" w:type="dxa"/>
            <w:vAlign w:val="center"/>
          </w:tcPr>
          <w:p w:rsidR="00FF6C88" w:rsidRDefault="00FF6C88"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7704" w:type="dxa"/>
            <w:vAlign w:val="center"/>
          </w:tcPr>
          <w:p w:rsidR="00FF6C88" w:rsidRPr="009044F1" w:rsidRDefault="00D17AB2" w:rsidP="00B46D58">
            <w:pPr>
              <w:pStyle w:val="23"/>
              <w:widowControl w:val="0"/>
              <w:spacing w:after="120" w:line="240" w:lineRule="auto"/>
              <w:ind w:firstLine="0"/>
              <w:rPr>
                <w:rFonts w:ascii="GHEA Grapalat" w:hAnsi="GHEA Grapalat"/>
                <w:sz w:val="24"/>
                <w:szCs w:val="24"/>
              </w:rPr>
            </w:pPr>
            <w:r w:rsidRPr="00206F9E">
              <w:rPr>
                <w:rFonts w:ascii="GHEA Grapalat" w:hAnsi="GHEA Grapalat"/>
                <w:sz w:val="32"/>
                <w:szCs w:val="32"/>
                <w:u w:val="single"/>
                <w:vertAlign w:val="subscript"/>
              </w:rPr>
              <w:t xml:space="preserve">Технический контроль качества </w:t>
            </w:r>
            <w:r>
              <w:rPr>
                <w:rFonts w:ascii="GHEA Grapalat" w:hAnsi="GHEA Grapalat"/>
                <w:sz w:val="32"/>
                <w:szCs w:val="32"/>
                <w:u w:val="single"/>
                <w:vertAlign w:val="subscript"/>
              </w:rPr>
              <w:t>частичного ремонта внутренней сети</w:t>
            </w:r>
            <w:r w:rsidRPr="00206F9E">
              <w:rPr>
                <w:rFonts w:ascii="GHEA Grapalat" w:hAnsi="GHEA Grapalat"/>
                <w:sz w:val="32"/>
                <w:szCs w:val="32"/>
                <w:u w:val="single"/>
                <w:vertAlign w:val="subscript"/>
              </w:rPr>
              <w:t xml:space="preserve"> села </w:t>
            </w:r>
            <w:r>
              <w:rPr>
                <w:rFonts w:ascii="GHEA Grapalat" w:hAnsi="GHEA Grapalat"/>
                <w:sz w:val="32"/>
                <w:szCs w:val="32"/>
                <w:u w:val="single"/>
                <w:vertAlign w:val="subscript"/>
              </w:rPr>
              <w:t>Когес, установки счётчиков воды, ремонта ежедневного регулятора водохранилища</w:t>
            </w:r>
            <w:r w:rsidRPr="00206F9E">
              <w:rPr>
                <w:rFonts w:ascii="GHEA Grapalat" w:hAnsi="GHEA Grapalat"/>
                <w:sz w:val="32"/>
                <w:szCs w:val="32"/>
                <w:u w:val="single"/>
                <w:vertAlign w:val="subscript"/>
              </w:rPr>
              <w:t>.</w:t>
            </w:r>
          </w:p>
        </w:tc>
      </w:tr>
      <w:tr w:rsidR="00FF6C88" w:rsidRPr="009044F1" w:rsidTr="004E0B7B">
        <w:trPr>
          <w:jc w:val="center"/>
        </w:trPr>
        <w:tc>
          <w:tcPr>
            <w:tcW w:w="1530" w:type="dxa"/>
            <w:vAlign w:val="center"/>
          </w:tcPr>
          <w:p w:rsidR="00FF6C88" w:rsidRDefault="00FF6C88"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7704" w:type="dxa"/>
            <w:vAlign w:val="center"/>
          </w:tcPr>
          <w:p w:rsidR="00FF6C88" w:rsidRPr="009044F1" w:rsidRDefault="00D17AB2" w:rsidP="00B46D58">
            <w:pPr>
              <w:pStyle w:val="23"/>
              <w:widowControl w:val="0"/>
              <w:spacing w:after="120" w:line="240" w:lineRule="auto"/>
              <w:ind w:firstLine="0"/>
              <w:rPr>
                <w:rFonts w:ascii="GHEA Grapalat" w:hAnsi="GHEA Grapalat"/>
                <w:sz w:val="24"/>
                <w:szCs w:val="24"/>
              </w:rPr>
            </w:pPr>
            <w:r w:rsidRPr="00206F9E">
              <w:rPr>
                <w:rFonts w:ascii="GHEA Grapalat" w:hAnsi="GHEA Grapalat"/>
                <w:sz w:val="32"/>
                <w:szCs w:val="32"/>
                <w:u w:val="single"/>
                <w:vertAlign w:val="subscript"/>
              </w:rPr>
              <w:t xml:space="preserve">Технический контроль качества </w:t>
            </w:r>
            <w:r>
              <w:rPr>
                <w:rFonts w:ascii="GHEA Grapalat" w:hAnsi="GHEA Grapalat"/>
                <w:sz w:val="32"/>
                <w:szCs w:val="32"/>
                <w:u w:val="single"/>
                <w:vertAlign w:val="subscript"/>
              </w:rPr>
              <w:t>частичного ремонта внутренней сети</w:t>
            </w:r>
            <w:r w:rsidRPr="00206F9E">
              <w:rPr>
                <w:rFonts w:ascii="GHEA Grapalat" w:hAnsi="GHEA Grapalat"/>
                <w:sz w:val="32"/>
                <w:szCs w:val="32"/>
                <w:u w:val="single"/>
                <w:vertAlign w:val="subscript"/>
              </w:rPr>
              <w:t xml:space="preserve"> села </w:t>
            </w:r>
            <w:r w:rsidR="00A22772">
              <w:rPr>
                <w:rFonts w:ascii="GHEA Grapalat" w:hAnsi="GHEA Grapalat"/>
                <w:sz w:val="32"/>
                <w:szCs w:val="32"/>
                <w:u w:val="single"/>
                <w:vertAlign w:val="subscript"/>
              </w:rPr>
              <w:t>Бовадзор</w:t>
            </w:r>
            <w:r>
              <w:rPr>
                <w:rFonts w:ascii="GHEA Grapalat" w:hAnsi="GHEA Grapalat"/>
                <w:sz w:val="32"/>
                <w:szCs w:val="32"/>
                <w:u w:val="single"/>
                <w:vertAlign w:val="subscript"/>
              </w:rPr>
              <w:t>, установки счётчиков воды</w:t>
            </w:r>
            <w:r w:rsidRPr="00206F9E">
              <w:rPr>
                <w:rFonts w:ascii="GHEA Grapalat" w:hAnsi="GHEA Grapalat"/>
                <w:sz w:val="32"/>
                <w:szCs w:val="32"/>
                <w:u w:val="single"/>
                <w:vertAlign w:val="subscript"/>
              </w:rPr>
              <w:t>.</w:t>
            </w:r>
          </w:p>
        </w:tc>
      </w:tr>
      <w:tr w:rsidR="00FF6C88" w:rsidRPr="009044F1" w:rsidTr="004E0B7B">
        <w:trPr>
          <w:jc w:val="center"/>
        </w:trPr>
        <w:tc>
          <w:tcPr>
            <w:tcW w:w="1530" w:type="dxa"/>
            <w:vAlign w:val="center"/>
          </w:tcPr>
          <w:p w:rsidR="00FF6C88" w:rsidRDefault="00FF6C88"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7704" w:type="dxa"/>
            <w:vAlign w:val="center"/>
          </w:tcPr>
          <w:p w:rsidR="00FF6C88" w:rsidRPr="009044F1" w:rsidRDefault="00D17AB2" w:rsidP="00B46D58">
            <w:pPr>
              <w:pStyle w:val="23"/>
              <w:widowControl w:val="0"/>
              <w:spacing w:after="120" w:line="240" w:lineRule="auto"/>
              <w:ind w:firstLine="0"/>
              <w:rPr>
                <w:rFonts w:ascii="GHEA Grapalat" w:hAnsi="GHEA Grapalat"/>
                <w:sz w:val="24"/>
                <w:szCs w:val="24"/>
              </w:rPr>
            </w:pPr>
            <w:r w:rsidRPr="00206F9E">
              <w:rPr>
                <w:rFonts w:ascii="GHEA Grapalat" w:hAnsi="GHEA Grapalat"/>
                <w:sz w:val="32"/>
                <w:szCs w:val="32"/>
                <w:u w:val="single"/>
                <w:vertAlign w:val="subscript"/>
              </w:rPr>
              <w:t xml:space="preserve">Технический контроль качества </w:t>
            </w:r>
            <w:r>
              <w:rPr>
                <w:rFonts w:ascii="GHEA Grapalat" w:hAnsi="GHEA Grapalat"/>
                <w:sz w:val="32"/>
                <w:szCs w:val="32"/>
                <w:u w:val="single"/>
                <w:vertAlign w:val="subscript"/>
              </w:rPr>
              <w:t>частичного ремонта внутренней сети</w:t>
            </w:r>
            <w:r w:rsidRPr="00206F9E">
              <w:rPr>
                <w:rFonts w:ascii="GHEA Grapalat" w:hAnsi="GHEA Grapalat"/>
                <w:sz w:val="32"/>
                <w:szCs w:val="32"/>
                <w:u w:val="single"/>
                <w:vertAlign w:val="subscript"/>
              </w:rPr>
              <w:t xml:space="preserve"> села </w:t>
            </w:r>
            <w:r>
              <w:rPr>
                <w:rFonts w:ascii="GHEA Grapalat" w:hAnsi="GHEA Grapalat"/>
                <w:sz w:val="32"/>
                <w:szCs w:val="32"/>
                <w:u w:val="single"/>
                <w:vertAlign w:val="subscript"/>
              </w:rPr>
              <w:t>Леджан, установки счётчиков воды, ремонта ежедневного регулятора водохранилища</w:t>
            </w:r>
            <w:r w:rsidRPr="00206F9E">
              <w:rPr>
                <w:rFonts w:ascii="GHEA Grapalat" w:hAnsi="GHEA Grapalat"/>
                <w:sz w:val="32"/>
                <w:szCs w:val="32"/>
                <w:u w:val="single"/>
                <w:vertAlign w:val="subscript"/>
              </w:rPr>
              <w:t>.</w:t>
            </w:r>
          </w:p>
        </w:tc>
      </w:tr>
      <w:tr w:rsidR="00FF6C88" w:rsidRPr="009044F1" w:rsidTr="004E0B7B">
        <w:trPr>
          <w:jc w:val="center"/>
        </w:trPr>
        <w:tc>
          <w:tcPr>
            <w:tcW w:w="1530" w:type="dxa"/>
            <w:vAlign w:val="center"/>
          </w:tcPr>
          <w:p w:rsidR="00FF6C88" w:rsidRDefault="00FF6C88"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7704" w:type="dxa"/>
            <w:vAlign w:val="center"/>
          </w:tcPr>
          <w:p w:rsidR="00FF6C88" w:rsidRPr="009044F1" w:rsidRDefault="00D17AB2" w:rsidP="00B46D58">
            <w:pPr>
              <w:pStyle w:val="23"/>
              <w:widowControl w:val="0"/>
              <w:spacing w:after="120" w:line="240" w:lineRule="auto"/>
              <w:ind w:firstLine="0"/>
              <w:rPr>
                <w:rFonts w:ascii="GHEA Grapalat" w:hAnsi="GHEA Grapalat"/>
                <w:sz w:val="24"/>
                <w:szCs w:val="24"/>
              </w:rPr>
            </w:pPr>
            <w:r w:rsidRPr="00206F9E">
              <w:rPr>
                <w:rFonts w:ascii="GHEA Grapalat" w:hAnsi="GHEA Grapalat"/>
                <w:sz w:val="32"/>
                <w:szCs w:val="32"/>
                <w:u w:val="single"/>
                <w:vertAlign w:val="subscript"/>
              </w:rPr>
              <w:t xml:space="preserve">Технический контроль качества </w:t>
            </w:r>
            <w:r>
              <w:rPr>
                <w:rFonts w:ascii="GHEA Grapalat" w:hAnsi="GHEA Grapalat"/>
                <w:sz w:val="32"/>
                <w:szCs w:val="32"/>
                <w:u w:val="single"/>
                <w:vertAlign w:val="subscript"/>
              </w:rPr>
              <w:t>частичного ремонта внутренней сети</w:t>
            </w:r>
            <w:r w:rsidRPr="00206F9E">
              <w:rPr>
                <w:rFonts w:ascii="GHEA Grapalat" w:hAnsi="GHEA Grapalat"/>
                <w:sz w:val="32"/>
                <w:szCs w:val="32"/>
                <w:u w:val="single"/>
                <w:vertAlign w:val="subscript"/>
              </w:rPr>
              <w:t xml:space="preserve"> села </w:t>
            </w:r>
            <w:r>
              <w:rPr>
                <w:rFonts w:ascii="GHEA Grapalat" w:hAnsi="GHEA Grapalat"/>
                <w:sz w:val="32"/>
                <w:szCs w:val="32"/>
                <w:u w:val="single"/>
                <w:vertAlign w:val="subscript"/>
              </w:rPr>
              <w:t>Ягдан, установки счётчиков воды</w:t>
            </w:r>
            <w:r w:rsidRPr="00206F9E">
              <w:rPr>
                <w:rFonts w:ascii="GHEA Grapalat" w:hAnsi="GHEA Grapalat"/>
                <w:sz w:val="32"/>
                <w:szCs w:val="32"/>
                <w:u w:val="single"/>
                <w:vertAlign w:val="subscript"/>
              </w:rPr>
              <w:t>.</w:t>
            </w:r>
          </w:p>
        </w:tc>
      </w:tr>
    </w:tbl>
    <w:bookmarkEnd w:id="6"/>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A22772" w:rsidRDefault="00A22772"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r w:rsidRPr="009044F1">
        <w:rPr>
          <w:rFonts w:ascii="GHEA Grapalat" w:hAnsi="GHEA Grapalat"/>
        </w:rPr>
        <w:lastRenderedPageBreak/>
        <w:t>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w:t>
      </w:r>
      <w:r w:rsidR="002C1D72" w:rsidRPr="002C1D72">
        <w:rPr>
          <w:rFonts w:ascii="GHEA Grapalat" w:hAnsi="GHEA Grapalat"/>
        </w:rPr>
        <w:lastRenderedPageBreak/>
        <w:t>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7"/>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безуказанияимени</w:t>
      </w:r>
      <w:r w:rsidR="00F9791A">
        <w:rPr>
          <w:rFonts w:ascii="GHEA Grapalat" w:hAnsi="GHEA Grapalat"/>
          <w:lang w:val="hy-AM"/>
        </w:rPr>
        <w:t>,</w:t>
      </w:r>
      <w:r w:rsidR="00F9791A" w:rsidRPr="00F9791A">
        <w:rPr>
          <w:rFonts w:ascii="GHEA Grapalat" w:hAnsi="GHEA Grapalat"/>
          <w:lang w:val="hy-AM"/>
        </w:rPr>
        <w:t xml:space="preserve">доистечениясрока, установленногодлявнесенияизменений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электроннойпочтепредставитьсекретарюоценочнойкомиссииобоснованияпохарактеристикампредметазакупкиустановленнымприглашениемсточкизренияпредусмотренныхЗакономтребованийобеспеченияконкуренции и исключениядискриминации</w:t>
      </w:r>
      <w:r w:rsidR="00023F8F">
        <w:rPr>
          <w:rFonts w:ascii="GHEA Grapalat" w:hAnsi="GHEA Grapalat"/>
        </w:rPr>
        <w:t>.</w:t>
      </w:r>
      <w:r w:rsidR="00750FFF" w:rsidRPr="00750FFF">
        <w:rPr>
          <w:rFonts w:ascii="GHEA Grapalat" w:hAnsi="GHEA Grapalat"/>
          <w:lang w:val="hy-AM"/>
        </w:rPr>
        <w:t>В случаепризнанияпредставленныхобоснованийприемлемымиоценочнаякомиссия в установленныйсроквноситобусловленныеимиизменения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8"/>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313174">
        <w:rPr>
          <w:rFonts w:ascii="GHEA Grapalat" w:hAnsi="GHEA Grapalat"/>
          <w:sz w:val="24"/>
          <w:szCs w:val="24"/>
        </w:rPr>
        <w:t xml:space="preserve">товке заявок на </w:t>
      </w:r>
      <w:r w:rsidR="00313174" w:rsidRPr="00313174">
        <w:rPr>
          <w:rFonts w:ascii="GHEA Grapalat" w:hAnsi="GHEA Grapalat"/>
          <w:sz w:val="24"/>
          <w:szCs w:val="24"/>
        </w:rPr>
        <w:t>запрос котировок</w:t>
      </w:r>
      <w:r w:rsidRPr="009044F1">
        <w:rPr>
          <w:rFonts w:ascii="GHEA Grapalat" w:hAnsi="GHEA Grapalat"/>
          <w:sz w:val="24"/>
          <w:szCs w:val="24"/>
        </w:rPr>
        <w:t>.</w:t>
      </w:r>
    </w:p>
    <w:p w:rsidR="00BA4929" w:rsidRPr="00A22772" w:rsidRDefault="00BA4929" w:rsidP="00A22772">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A22772" w:rsidRPr="00557D8C">
        <w:rPr>
          <w:rFonts w:ascii="GHEA Grapalat" w:hAnsi="GHEA Grapalat"/>
          <w:sz w:val="24"/>
          <w:szCs w:val="24"/>
        </w:rPr>
        <w:t>ул. Ашота Ерката 7, с. Лори Берд, Лорийская область, Армения,</w:t>
      </w:r>
      <w:r>
        <w:rPr>
          <w:rFonts w:ascii="GHEA Grapalat" w:hAnsi="GHEA Grapalat"/>
          <w:sz w:val="24"/>
          <w:szCs w:val="24"/>
        </w:rPr>
        <w:t xml:space="preserve">не позднее, чем </w:t>
      </w:r>
      <w:r w:rsidR="00A22772">
        <w:rPr>
          <w:rFonts w:ascii="GHEA Grapalat" w:hAnsi="GHEA Grapalat"/>
          <w:sz w:val="24"/>
          <w:szCs w:val="24"/>
        </w:rPr>
        <w:t>10:00</w:t>
      </w:r>
      <w:r>
        <w:rPr>
          <w:rFonts w:ascii="GHEA Grapalat" w:hAnsi="GHEA Grapalat"/>
          <w:sz w:val="24"/>
          <w:szCs w:val="24"/>
        </w:rPr>
        <w:t xml:space="preserve"> часов</w:t>
      </w:r>
      <w:r w:rsidR="00A22772">
        <w:rPr>
          <w:rFonts w:ascii="GHEA Grapalat" w:hAnsi="GHEA Grapalat"/>
          <w:sz w:val="24"/>
          <w:szCs w:val="24"/>
        </w:rPr>
        <w:t xml:space="preserve"> 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00A22772">
        <w:rPr>
          <w:rFonts w:ascii="GHEA Grapalat" w:hAnsi="GHEA Grapalat"/>
        </w:rPr>
        <w:t>Маргарита Овсепян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указав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w:t>
      </w:r>
      <w:r>
        <w:rPr>
          <w:rFonts w:ascii="GHEA Grapalat" w:hAnsi="GHEA Grapalat"/>
          <w:sz w:val="24"/>
          <w:szCs w:val="24"/>
        </w:rPr>
        <w:lastRenderedPageBreak/>
        <w:t xml:space="preserve">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9"/>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10"/>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r>
        <w:rPr>
          <w:rFonts w:ascii="GHEA Grapalat" w:hAnsi="GHEA Grapalat"/>
          <w:b/>
        </w:rPr>
        <w:br w:type="page"/>
      </w: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w:t>
      </w:r>
      <w:r w:rsidRPr="009044F1">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договора, то обеспечение заявки </w:t>
      </w:r>
      <w:r w:rsidRPr="009044F1">
        <w:rPr>
          <w:rFonts w:ascii="GHEA Grapalat" w:hAnsi="GHEA Grapalat"/>
        </w:rPr>
        <w:lastRenderedPageBreak/>
        <w:t>выплачивается в размере суммы обеспечения, исчисленной в отношении только данного лота.</w:t>
      </w:r>
      <w:r w:rsidR="00FE6DBA">
        <w:rPr>
          <w:rStyle w:val="af6"/>
        </w:rPr>
        <w:footnoteReference w:customMarkFollows="1" w:id="11"/>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A22772">
        <w:rPr>
          <w:rFonts w:ascii="GHEA Grapalat" w:hAnsi="GHEA Grapalat"/>
          <w:sz w:val="24"/>
          <w:szCs w:val="24"/>
        </w:rPr>
        <w:t>7</w:t>
      </w:r>
      <w:r w:rsidR="000E21F2" w:rsidRPr="009F3DC7">
        <w:rPr>
          <w:rFonts w:ascii="GHEA Grapalat" w:hAnsi="GHEA Grapalat"/>
          <w:sz w:val="24"/>
          <w:szCs w:val="24"/>
        </w:rPr>
        <w:t>-</w:t>
      </w:r>
      <w:r w:rsidR="00A22772">
        <w:rPr>
          <w:rFonts w:ascii="GHEA Grapalat" w:hAnsi="GHEA Grapalat"/>
          <w:sz w:val="24"/>
          <w:szCs w:val="24"/>
        </w:rPr>
        <w:t>о</w:t>
      </w:r>
      <w:r w:rsidR="000E21F2" w:rsidRPr="009F3DC7">
        <w:rPr>
          <w:rFonts w:ascii="GHEA Grapalat" w:hAnsi="GHEA Grapalat"/>
          <w:sz w:val="24"/>
          <w:szCs w:val="24"/>
        </w:rPr>
        <w:t xml:space="preserve">й день в </w:t>
      </w:r>
      <w:r w:rsidR="00A22772">
        <w:rPr>
          <w:rFonts w:ascii="GHEA Grapalat" w:hAnsi="GHEA Grapalat"/>
          <w:sz w:val="24"/>
          <w:szCs w:val="24"/>
        </w:rPr>
        <w:t>10:00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lastRenderedPageBreak/>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22772">
        <w:rPr>
          <w:rFonts w:ascii="GHEA Grapalat" w:hAnsi="GHEA Grapalat"/>
          <w:i w:val="0"/>
          <w:sz w:val="24"/>
          <w:szCs w:val="24"/>
        </w:rPr>
        <w:t>475 драм</w:t>
      </w:r>
      <w:r w:rsidR="00E13FD9">
        <w:rPr>
          <w:rStyle w:val="af6"/>
          <w:rFonts w:ascii="GHEA Grapalat" w:hAnsi="GHEA Grapalat"/>
          <w:i w:val="0"/>
          <w:sz w:val="24"/>
          <w:szCs w:val="24"/>
        </w:rPr>
        <w:footnoteReference w:customMarkFollows="1" w:id="12"/>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 xml:space="preserve">При равенстве предложенных </w:t>
      </w:r>
      <w:r w:rsidRPr="009044F1">
        <w:rPr>
          <w:rFonts w:ascii="GHEA Grapalat" w:hAnsi="GHEA Grapalat"/>
          <w:sz w:val="24"/>
          <w:szCs w:val="24"/>
        </w:rPr>
        <w:lastRenderedPageBreak/>
        <w:t>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то</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 xml:space="preserve">дополнительные финансовые </w:t>
      </w:r>
      <w:r w:rsidR="007D4E09" w:rsidRPr="00235D56">
        <w:rPr>
          <w:rFonts w:ascii="GHEA Grapalat" w:hAnsi="GHEA Grapalat"/>
          <w:sz w:val="24"/>
          <w:szCs w:val="24"/>
        </w:rPr>
        <w:lastRenderedPageBreak/>
        <w:t>средства</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595177" w:rsidRPr="00FB3103">
        <w:rPr>
          <w:rFonts w:ascii="GHEA Grapalat" w:hAnsi="GHEA Grapalat"/>
          <w:sz w:val="24"/>
          <w:szCs w:val="24"/>
        </w:rPr>
        <w:t>в электронной форме</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w:t>
      </w:r>
      <w:r w:rsidRPr="009044F1">
        <w:rPr>
          <w:rFonts w:ascii="GHEA Grapalat" w:hAnsi="GHEA Grapalat"/>
          <w:sz w:val="24"/>
          <w:szCs w:val="24"/>
        </w:rPr>
        <w:lastRenderedPageBreak/>
        <w:t xml:space="preserve">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sidR="00A22772">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13"/>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ым</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w:t>
      </w:r>
      <w:r w:rsidR="005A79EE" w:rsidRPr="005A79EE">
        <w:rPr>
          <w:rFonts w:ascii="GHEA Grapalat" w:hAnsi="GHEA Grapalat"/>
          <w:sz w:val="24"/>
          <w:szCs w:val="24"/>
        </w:rPr>
        <w:lastRenderedPageBreak/>
        <w:t xml:space="preserve">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22772">
        <w:rPr>
          <w:rFonts w:ascii="GHEA Grapalat" w:hAnsi="GHEA Grapalat"/>
          <w:sz w:val="24"/>
          <w:szCs w:val="24"/>
        </w:rPr>
        <w:t>пять</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w:t>
      </w:r>
      <w:r w:rsidRPr="009044F1">
        <w:rPr>
          <w:rFonts w:ascii="GHEA Grapalat" w:hAnsi="GHEA Grapalat"/>
        </w:rPr>
        <w:lastRenderedPageBreak/>
        <w:t>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банковской гарантии </w:t>
      </w:r>
      <w:r w:rsidR="00DA6D27" w:rsidRPr="00CE31A0">
        <w:rPr>
          <w:rFonts w:ascii="GHEA Grapalat" w:hAnsi="GHEA Grapalat"/>
        </w:rPr>
        <w:t>или наличных денег. Причем  обеспечение</w:t>
      </w:r>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D2548C">
      <w:pPr>
        <w:widowControl w:val="0"/>
        <w:tabs>
          <w:tab w:val="left" w:pos="1276"/>
        </w:tabs>
        <w:spacing w:after="160"/>
        <w:ind w:firstLine="567"/>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E4BC5" w:rsidRDefault="00D2548C" w:rsidP="00D2548C">
      <w:pPr>
        <w:widowControl w:val="0"/>
        <w:tabs>
          <w:tab w:val="left" w:pos="1276"/>
        </w:tabs>
        <w:spacing w:after="160"/>
        <w:ind w:firstLine="567"/>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35631F"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512362" w:rsidRPr="0026462D">
        <w:rPr>
          <w:rFonts w:ascii="GHEA Grapalat" w:hAnsi="GHEA Grapalat" w:cs="Sylfaen"/>
        </w:rPr>
        <w:t>.</w:t>
      </w:r>
      <w:r w:rsidR="00B71FA8">
        <w:rPr>
          <w:rStyle w:val="af6"/>
          <w:rFonts w:ascii="GHEA Grapalat" w:hAnsi="GHEA Grapalat"/>
        </w:rPr>
        <w:footnoteReference w:customMarkFollows="1" w:id="14"/>
        <w:t>12</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905C03">
        <w:rPr>
          <w:rFonts w:ascii="GHEA Grapalat" w:hAnsi="GHEA Grapalat"/>
        </w:rPr>
        <w:t>подтверждённого одностороннего порядка, штрафа.</w:t>
      </w:r>
      <w:r w:rsidR="001723D6" w:rsidRPr="001647D2">
        <w:rPr>
          <w:rFonts w:ascii="GHEA Grapalat" w:hAnsi="GHEA Grapalat"/>
        </w:rPr>
        <w:t xml:space="preserve">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905C03">
        <w:rPr>
          <w:rFonts w:ascii="GHEA Grapalat" w:hAnsi="GHEA Grapalat"/>
        </w:rPr>
        <w:t>.1</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5"/>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59697A"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 xml:space="preserve">связанные с закупками </w:t>
      </w:r>
      <w:r w:rsidR="00D51669">
        <w:rPr>
          <w:rFonts w:ascii="GHEA Grapalat" w:hAnsi="GHEA Grapalat"/>
        </w:rPr>
        <w:lastRenderedPageBreak/>
        <w:t>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 xml:space="preserve">лицу посредством совершения перевода на </w:t>
      </w:r>
      <w:r w:rsidRPr="009044F1">
        <w:rPr>
          <w:rFonts w:ascii="GHEA Grapalat" w:hAnsi="GHEA Grapalat"/>
        </w:rPr>
        <w:lastRenderedPageBreak/>
        <w:t>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w:t>
      </w:r>
      <w:r w:rsidR="002C605B">
        <w:rPr>
          <w:rFonts w:ascii="GHEA Grapalat" w:hAnsi="GHEA Grapalat"/>
        </w:rPr>
        <w:lastRenderedPageBreak/>
        <w:t>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w:t>
      </w:r>
      <w:r w:rsidRPr="009044F1">
        <w:rPr>
          <w:rFonts w:ascii="GHEA Grapalat" w:hAnsi="GHEA Grapalat"/>
        </w:rPr>
        <w:lastRenderedPageBreak/>
        <w:t>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интересов</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313174"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w:t>
      </w:r>
      <w:r w:rsidR="00313174" w:rsidRPr="00313174">
        <w:rPr>
          <w:rFonts w:ascii="GHEA Grapalat" w:hAnsi="GHEA Grapalat"/>
          <w:b/>
        </w:rPr>
        <w:t xml:space="preserve">НА ЗАПРОС </w:t>
      </w:r>
      <w:r w:rsidR="00905C03">
        <w:rPr>
          <w:rFonts w:ascii="GHEA Grapalat" w:hAnsi="GHEA Grapalat"/>
          <w:b/>
        </w:rPr>
        <w:t xml:space="preserve">КОТИРОВОК </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7"/>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;Приэтом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8"/>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9" w:author="Vardan" w:date="2020-06-03T18:32:00Z">
        <w:r w:rsidR="002C0665" w:rsidDel="00C14716">
          <w:rPr>
            <w:rFonts w:ascii="GHEA Grapalat" w:hAnsi="GHEA Grapalat"/>
          </w:rPr>
          <w:delText>,</w:delText>
        </w:r>
      </w:del>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lastRenderedPageBreak/>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9"/>
        <w:t>17</w:t>
      </w:r>
      <w:r w:rsidR="00284C6E" w:rsidRPr="00FF3E38">
        <w:rPr>
          <w:rFonts w:ascii="GHEA Grapalat" w:hAnsi="GHEA Grapalat"/>
          <w:sz w:val="24"/>
          <w:szCs w:val="24"/>
        </w:rPr>
        <w:t>.</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05C03">
        <w:rPr>
          <w:rFonts w:ascii="GHEA Grapalat" w:hAnsi="GHEA Grapalat"/>
        </w:rPr>
        <w:t>2 /двух/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A6168D" w:rsidRPr="009044F1" w:rsidRDefault="00B2572B" w:rsidP="00A6168D">
      <w:pPr>
        <w:pStyle w:val="a3"/>
        <w:widowControl w:val="0"/>
        <w:spacing w:after="160" w:line="240" w:lineRule="auto"/>
        <w:ind w:firstLine="0"/>
        <w:jc w:val="center"/>
        <w:rPr>
          <w:rFonts w:ascii="GHEA Grapalat" w:hAnsi="GHEA Grapalat"/>
          <w:i w:val="0"/>
          <w:sz w:val="24"/>
          <w:szCs w:val="24"/>
        </w:rPr>
      </w:pPr>
      <w:r w:rsidRPr="00BF4E90">
        <w:rPr>
          <w:rFonts w:ascii="GHEA Grapalat" w:hAnsi="GHEA Grapalat"/>
          <w:b/>
          <w:sz w:val="24"/>
          <w:szCs w:val="24"/>
        </w:rPr>
        <w:t>к</w:t>
      </w:r>
      <w:r w:rsidR="00313174">
        <w:rPr>
          <w:rFonts w:ascii="GHEA Grapalat" w:hAnsi="GHEA Grapalat"/>
          <w:b/>
          <w:sz w:val="24"/>
          <w:szCs w:val="24"/>
        </w:rPr>
        <w:t xml:space="preserve"> Приглашению на </w:t>
      </w:r>
      <w:r w:rsidR="00313174" w:rsidRPr="0031317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6168D">
        <w:rPr>
          <w:rFonts w:ascii="GHEA Grapalat" w:hAnsi="GHEA Grapalat"/>
          <w:i w:val="0"/>
          <w:sz w:val="24"/>
          <w:szCs w:val="24"/>
          <w:lang w:val="en-US"/>
        </w:rPr>
        <w:t>LMLBH</w:t>
      </w:r>
      <w:r w:rsidR="00A6168D" w:rsidRPr="00182236">
        <w:rPr>
          <w:rFonts w:ascii="GHEA Grapalat" w:hAnsi="GHEA Grapalat"/>
          <w:i w:val="0"/>
          <w:sz w:val="24"/>
          <w:szCs w:val="24"/>
        </w:rPr>
        <w:t>-</w:t>
      </w:r>
      <w:r w:rsidR="00A6168D">
        <w:rPr>
          <w:rFonts w:ascii="GHEA Grapalat" w:hAnsi="GHEA Grapalat"/>
          <w:i w:val="0"/>
          <w:sz w:val="24"/>
          <w:szCs w:val="24"/>
          <w:lang w:val="en-US"/>
        </w:rPr>
        <w:t>GHAShDzB</w:t>
      </w:r>
      <w:r w:rsidR="00A6168D" w:rsidRPr="00182236">
        <w:rPr>
          <w:rFonts w:ascii="GHEA Grapalat" w:hAnsi="GHEA Grapalat"/>
          <w:i w:val="0"/>
          <w:sz w:val="24"/>
          <w:szCs w:val="24"/>
        </w:rPr>
        <w:t xml:space="preserve"> 20</w:t>
      </w:r>
      <w:r w:rsidR="00A6168D" w:rsidRPr="009044F1">
        <w:rPr>
          <w:rFonts w:ascii="GHEA Grapalat" w:hAnsi="GHEA Grapalat"/>
          <w:i w:val="0"/>
          <w:sz w:val="24"/>
          <w:szCs w:val="24"/>
          <w:u w:val="single"/>
        </w:rPr>
        <w:t>/</w:t>
      </w:r>
      <w:r w:rsidR="00A6168D" w:rsidRPr="00182236">
        <w:rPr>
          <w:rFonts w:ascii="GHEA Grapalat" w:hAnsi="GHEA Grapalat"/>
          <w:i w:val="0"/>
          <w:sz w:val="24"/>
          <w:szCs w:val="24"/>
        </w:rPr>
        <w:t>04</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13174" w:rsidRDefault="00313174" w:rsidP="00B46D58">
      <w:pPr>
        <w:pStyle w:val="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w:t>
      </w:r>
      <w:r w:rsidRPr="00313174">
        <w:rPr>
          <w:rFonts w:ascii="GHEA Grapalat" w:hAnsi="GHEA Grapalat"/>
          <w:color w:val="auto"/>
          <w:sz w:val="24"/>
          <w:szCs w:val="24"/>
        </w:rPr>
        <w:t>в 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168D" w:rsidRPr="009044F1" w:rsidRDefault="00374F4A" w:rsidP="00A6168D">
      <w:pPr>
        <w:pStyle w:val="a3"/>
        <w:widowControl w:val="0"/>
        <w:spacing w:after="160" w:line="240" w:lineRule="auto"/>
        <w:ind w:firstLine="0"/>
        <w:jc w:val="center"/>
        <w:rPr>
          <w:rFonts w:ascii="GHEA Grapalat" w:hAnsi="GHEA Grapalat"/>
          <w:i w:val="0"/>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A6168D">
        <w:rPr>
          <w:rFonts w:ascii="GHEA Grapalat" w:hAnsi="GHEA Grapalat"/>
          <w:i w:val="0"/>
          <w:sz w:val="24"/>
          <w:szCs w:val="24"/>
          <w:lang w:val="en-US"/>
        </w:rPr>
        <w:t>LMLBH</w:t>
      </w:r>
      <w:r w:rsidR="00A6168D" w:rsidRPr="00182236">
        <w:rPr>
          <w:rFonts w:ascii="GHEA Grapalat" w:hAnsi="GHEA Grapalat"/>
          <w:i w:val="0"/>
          <w:sz w:val="24"/>
          <w:szCs w:val="24"/>
        </w:rPr>
        <w:t>-</w:t>
      </w:r>
      <w:r w:rsidR="00A6168D">
        <w:rPr>
          <w:rFonts w:ascii="GHEA Grapalat" w:hAnsi="GHEA Grapalat"/>
          <w:i w:val="0"/>
          <w:sz w:val="24"/>
          <w:szCs w:val="24"/>
          <w:lang w:val="en-US"/>
        </w:rPr>
        <w:t>GHAShDzB</w:t>
      </w:r>
      <w:r w:rsidR="00A6168D" w:rsidRPr="00182236">
        <w:rPr>
          <w:rFonts w:ascii="GHEA Grapalat" w:hAnsi="GHEA Grapalat"/>
          <w:i w:val="0"/>
          <w:sz w:val="24"/>
          <w:szCs w:val="24"/>
        </w:rPr>
        <w:t xml:space="preserve"> 20</w:t>
      </w:r>
      <w:r w:rsidR="00A6168D" w:rsidRPr="009044F1">
        <w:rPr>
          <w:rFonts w:ascii="GHEA Grapalat" w:hAnsi="GHEA Grapalat"/>
          <w:i w:val="0"/>
          <w:sz w:val="24"/>
          <w:szCs w:val="24"/>
          <w:u w:val="single"/>
        </w:rPr>
        <w:t>/</w:t>
      </w:r>
      <w:r w:rsidR="00A6168D" w:rsidRPr="00182236">
        <w:rPr>
          <w:rFonts w:ascii="GHEA Grapalat" w:hAnsi="GHEA Grapalat"/>
          <w:i w:val="0"/>
          <w:sz w:val="24"/>
          <w:szCs w:val="24"/>
        </w:rPr>
        <w:t>04</w:t>
      </w:r>
    </w:p>
    <w:p w:rsidR="00374F4A" w:rsidRPr="00BD0FD1"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13174" w:rsidP="00B46D58">
      <w:pPr>
        <w:spacing w:after="160"/>
        <w:jc w:val="both"/>
        <w:rPr>
          <w:rFonts w:ascii="GHEA Grapalat" w:hAnsi="GHEA Grapalat"/>
        </w:rPr>
      </w:pPr>
      <w:r w:rsidRPr="00313174">
        <w:rPr>
          <w:rFonts w:ascii="GHEA Grapalat" w:hAnsi="GHEA Grapalat"/>
        </w:rPr>
        <w:t xml:space="preserve">на запрос </w:t>
      </w:r>
      <w:r w:rsidR="00374F4A"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w:t>
      </w:r>
      <w:r w:rsidR="00A6168D">
        <w:rPr>
          <w:rFonts w:ascii="GHEA Grapalat" w:hAnsi="GHEA Grapalat"/>
        </w:rPr>
        <w:t>т</w:t>
      </w:r>
      <w:r>
        <w:rPr>
          <w:rFonts w:ascii="GHEA Grapalat" w:hAnsi="GHEA Grapalat"/>
        </w:rPr>
        <w:t>,что: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168D" w:rsidRPr="009044F1" w:rsidRDefault="006B3E56" w:rsidP="00A6168D">
      <w:pPr>
        <w:pStyle w:val="a3"/>
        <w:widowControl w:val="0"/>
        <w:spacing w:after="160" w:line="240" w:lineRule="auto"/>
        <w:ind w:firstLine="0"/>
        <w:jc w:val="center"/>
        <w:rPr>
          <w:rFonts w:ascii="GHEA Grapalat" w:hAnsi="GHEA Grapalat"/>
          <w:i w:val="0"/>
          <w:sz w:val="24"/>
          <w:szCs w:val="24"/>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313174" w:rsidRPr="00313174">
        <w:rPr>
          <w:rFonts w:ascii="GHEA Grapalat" w:hAnsi="GHEA Grapalat"/>
          <w:spacing w:val="-6"/>
        </w:rPr>
        <w:t>запрос котировок</w:t>
      </w:r>
      <w:r w:rsidR="00313174">
        <w:rPr>
          <w:rFonts w:ascii="GHEA Grapalat" w:hAnsi="GHEA Grapalat"/>
        </w:rPr>
        <w:t xml:space="preserve"> </w:t>
      </w:r>
      <w:r>
        <w:rPr>
          <w:rFonts w:ascii="GHEA Grapalat" w:hAnsi="GHEA Grapalat"/>
        </w:rPr>
        <w:t xml:space="preserve">под кодом </w:t>
      </w:r>
      <w:r w:rsidR="00A6168D">
        <w:rPr>
          <w:rFonts w:ascii="GHEA Grapalat" w:hAnsi="GHEA Grapalat"/>
          <w:i w:val="0"/>
          <w:sz w:val="24"/>
          <w:szCs w:val="24"/>
          <w:lang w:val="en-US"/>
        </w:rPr>
        <w:t>LMLBH</w:t>
      </w:r>
      <w:r w:rsidR="00A6168D" w:rsidRPr="00182236">
        <w:rPr>
          <w:rFonts w:ascii="GHEA Grapalat" w:hAnsi="GHEA Grapalat"/>
          <w:i w:val="0"/>
          <w:sz w:val="24"/>
          <w:szCs w:val="24"/>
        </w:rPr>
        <w:t>-</w:t>
      </w:r>
      <w:r w:rsidR="00A6168D">
        <w:rPr>
          <w:rFonts w:ascii="GHEA Grapalat" w:hAnsi="GHEA Grapalat"/>
          <w:i w:val="0"/>
          <w:sz w:val="24"/>
          <w:szCs w:val="24"/>
          <w:lang w:val="en-US"/>
        </w:rPr>
        <w:t>GHAShDzB</w:t>
      </w:r>
      <w:r w:rsidR="00A6168D" w:rsidRPr="00182236">
        <w:rPr>
          <w:rFonts w:ascii="GHEA Grapalat" w:hAnsi="GHEA Grapalat"/>
          <w:i w:val="0"/>
          <w:sz w:val="24"/>
          <w:szCs w:val="24"/>
        </w:rPr>
        <w:t xml:space="preserve"> 20</w:t>
      </w:r>
      <w:r w:rsidR="00A6168D" w:rsidRPr="009044F1">
        <w:rPr>
          <w:rFonts w:ascii="GHEA Grapalat" w:hAnsi="GHEA Grapalat"/>
          <w:i w:val="0"/>
          <w:sz w:val="24"/>
          <w:szCs w:val="24"/>
          <w:u w:val="single"/>
        </w:rPr>
        <w:t>/</w:t>
      </w:r>
      <w:r w:rsidR="00A6168D" w:rsidRPr="00182236">
        <w:rPr>
          <w:rFonts w:ascii="GHEA Grapalat" w:hAnsi="GHEA Grapalat"/>
          <w:i w:val="0"/>
          <w:sz w:val="24"/>
          <w:szCs w:val="24"/>
        </w:rPr>
        <w:t>04</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lastRenderedPageBreak/>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A6168D" w:rsidRPr="009044F1" w:rsidRDefault="006B3E56" w:rsidP="00A6168D">
      <w:pPr>
        <w:pStyle w:val="a3"/>
        <w:widowControl w:val="0"/>
        <w:numPr>
          <w:ilvl w:val="0"/>
          <w:numId w:val="21"/>
        </w:numPr>
        <w:spacing w:after="160" w:line="240" w:lineRule="auto"/>
        <w:jc w:val="center"/>
        <w:rPr>
          <w:rFonts w:ascii="GHEA Grapalat" w:hAnsi="GHEA Grapalat"/>
          <w:i w:val="0"/>
          <w:sz w:val="24"/>
          <w:szCs w:val="24"/>
        </w:rPr>
      </w:pPr>
      <w:r>
        <w:rPr>
          <w:rFonts w:ascii="GHEA Grapalat" w:hAnsi="GHEA Grapalat"/>
        </w:rPr>
        <w:t xml:space="preserve">в рамках участия </w:t>
      </w:r>
      <w:r w:rsidR="00313174" w:rsidRPr="00313174">
        <w:rPr>
          <w:rFonts w:ascii="GHEA Grapalat" w:hAnsi="GHEA Grapalat"/>
        </w:rPr>
        <w:t xml:space="preserve">на </w:t>
      </w:r>
      <w:r w:rsidR="00313174" w:rsidRPr="00313174">
        <w:rPr>
          <w:rFonts w:ascii="GHEA Grapalat" w:hAnsi="GHEA Grapalat"/>
          <w:spacing w:val="-6"/>
        </w:rPr>
        <w:t>запрос котировок</w:t>
      </w:r>
      <w:r w:rsidR="00313174">
        <w:rPr>
          <w:rFonts w:ascii="GHEA Grapalat" w:hAnsi="GHEA Grapalat"/>
        </w:rPr>
        <w:t xml:space="preserve"> </w:t>
      </w:r>
      <w:r>
        <w:rPr>
          <w:rFonts w:ascii="GHEA Grapalat" w:hAnsi="GHEA Grapalat"/>
        </w:rPr>
        <w:t xml:space="preserve">кодом </w:t>
      </w:r>
      <w:r w:rsidR="00A6168D">
        <w:rPr>
          <w:rFonts w:ascii="GHEA Grapalat" w:hAnsi="GHEA Grapalat"/>
          <w:i w:val="0"/>
          <w:sz w:val="24"/>
          <w:szCs w:val="24"/>
          <w:lang w:val="en-US"/>
        </w:rPr>
        <w:t>LMLBH</w:t>
      </w:r>
      <w:r w:rsidR="00A6168D" w:rsidRPr="00182236">
        <w:rPr>
          <w:rFonts w:ascii="GHEA Grapalat" w:hAnsi="GHEA Grapalat"/>
          <w:i w:val="0"/>
          <w:sz w:val="24"/>
          <w:szCs w:val="24"/>
        </w:rPr>
        <w:t>-</w:t>
      </w:r>
      <w:r w:rsidR="00A6168D">
        <w:rPr>
          <w:rFonts w:ascii="GHEA Grapalat" w:hAnsi="GHEA Grapalat"/>
          <w:i w:val="0"/>
          <w:sz w:val="24"/>
          <w:szCs w:val="24"/>
          <w:lang w:val="en-US"/>
        </w:rPr>
        <w:t>GHAShDzB</w:t>
      </w:r>
      <w:r w:rsidR="00A6168D" w:rsidRPr="00182236">
        <w:rPr>
          <w:rFonts w:ascii="GHEA Grapalat" w:hAnsi="GHEA Grapalat"/>
          <w:i w:val="0"/>
          <w:sz w:val="24"/>
          <w:szCs w:val="24"/>
        </w:rPr>
        <w:t xml:space="preserve"> 20</w:t>
      </w:r>
      <w:r w:rsidR="00A6168D" w:rsidRPr="009044F1">
        <w:rPr>
          <w:rFonts w:ascii="GHEA Grapalat" w:hAnsi="GHEA Grapalat"/>
          <w:i w:val="0"/>
          <w:sz w:val="24"/>
          <w:szCs w:val="24"/>
          <w:u w:val="single"/>
        </w:rPr>
        <w:t>/</w:t>
      </w:r>
      <w:r w:rsidR="00A6168D" w:rsidRPr="00182236">
        <w:rPr>
          <w:rFonts w:ascii="GHEA Grapalat" w:hAnsi="GHEA Grapalat"/>
          <w:i w:val="0"/>
          <w:sz w:val="24"/>
          <w:szCs w:val="24"/>
        </w:rPr>
        <w:t>04</w:t>
      </w:r>
    </w:p>
    <w:p w:rsidR="006B3E56" w:rsidRDefault="006B3E56" w:rsidP="00A6168D">
      <w:pPr>
        <w:pStyle w:val="aff3"/>
        <w:widowControl w:val="0"/>
        <w:tabs>
          <w:tab w:val="left" w:pos="567"/>
        </w:tabs>
        <w:spacing w:after="160"/>
        <w:ind w:left="928"/>
        <w:jc w:val="both"/>
        <w:rPr>
          <w:rFonts w:ascii="GHEA Grapalat" w:hAnsi="GHEA Grapalat" w:cs="Arial"/>
        </w:rPr>
      </w:pP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отсутствует случай установленного приглашением на</w:t>
      </w:r>
      <w:r w:rsidR="00313174" w:rsidRPr="00313174">
        <w:rPr>
          <w:rFonts w:ascii="GHEA Grapalat" w:hAnsi="GHEA Grapalat"/>
          <w:spacing w:val="-6"/>
        </w:rPr>
        <w:t xml:space="preserve"> 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20"/>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lastRenderedPageBreak/>
        <w:br w:type="page"/>
      </w:r>
    </w:p>
    <w:p w:rsidR="00110534" w:rsidRDefault="00110534" w:rsidP="00B46D58">
      <w:pPr>
        <w:jc w:val="both"/>
        <w:rPr>
          <w:rFonts w:ascii="GHEA Grapalat" w:hAnsi="GHEA Grapalat"/>
        </w:rPr>
      </w:pP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21"/>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w:t>
      </w:r>
      <w:r w:rsidR="00313174" w:rsidRPr="00313174">
        <w:rPr>
          <w:rFonts w:ascii="GHEA Grapalat" w:hAnsi="GHEA Grapalat"/>
          <w:b/>
          <w:sz w:val="24"/>
          <w:szCs w:val="24"/>
        </w:rPr>
        <w:t xml:space="preserve"> </w:t>
      </w:r>
      <w:r w:rsidRPr="001439BD">
        <w:rPr>
          <w:rFonts w:ascii="GHEA Grapalat" w:hAnsi="GHEA Grapalat"/>
          <w:b/>
          <w:sz w:val="24"/>
          <w:szCs w:val="24"/>
        </w:rPr>
        <w:t xml:space="preserve">Приглашению на </w:t>
      </w:r>
      <w:r w:rsidR="00313174" w:rsidRPr="00313174">
        <w:rPr>
          <w:rFonts w:ascii="GHEA Grapalat" w:hAnsi="GHEA Grapalat"/>
          <w:spacing w:val="-6"/>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w:t>
      </w:r>
      <w:r w:rsidR="00561817">
        <w:rPr>
          <w:rFonts w:ascii="GHEA Grapalat" w:hAnsi="GHEA Grapalat"/>
          <w:b/>
          <w:sz w:val="24"/>
          <w:szCs w:val="24"/>
        </w:rPr>
        <w:t>AShDzB</w:t>
      </w:r>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22"/>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313174" w:rsidRPr="00313174">
        <w:rPr>
          <w:rFonts w:ascii="GHEA Grapalat" w:hAnsi="GHEA Grapalat"/>
          <w:spacing w:val="-6"/>
        </w:rPr>
        <w:t>запрос котировок</w:t>
      </w:r>
      <w:r w:rsidR="00313174">
        <w:rPr>
          <w:rFonts w:ascii="GHEA Grapalat" w:hAnsi="GHEA Grapalat"/>
        </w:rPr>
        <w:t xml:space="preserve"> </w:t>
      </w:r>
      <w:r w:rsidRPr="009044F1">
        <w:rPr>
          <w:rFonts w:ascii="GHEA Grapalat" w:hAnsi="GHEA Grapalat"/>
        </w:rPr>
        <w:t xml:space="preserve">под кодом </w:t>
      </w:r>
      <w:r w:rsidR="00313174">
        <w:rPr>
          <w:rFonts w:ascii="GHEA Grapalat" w:hAnsi="GHEA Grapalat"/>
          <w:i/>
          <w:lang w:val="en-US"/>
        </w:rPr>
        <w:t>LMLBH</w:t>
      </w:r>
      <w:r w:rsidR="00313174">
        <w:rPr>
          <w:rFonts w:ascii="GHEA Grapalat" w:hAnsi="GHEA Grapalat"/>
          <w:i/>
        </w:rPr>
        <w:t>-</w:t>
      </w:r>
      <w:r w:rsidR="00313174">
        <w:rPr>
          <w:rFonts w:ascii="GHEA Grapalat" w:hAnsi="GHEA Grapalat"/>
          <w:i/>
          <w:lang w:val="en-US"/>
        </w:rPr>
        <w:t>GHAShDzB</w:t>
      </w:r>
      <w:r w:rsidR="00313174">
        <w:rPr>
          <w:rFonts w:ascii="GHEA Grapalat" w:hAnsi="GHEA Grapalat"/>
          <w:i/>
        </w:rPr>
        <w:t xml:space="preserve"> 20</w:t>
      </w:r>
      <w:r w:rsidR="00313174">
        <w:rPr>
          <w:rFonts w:ascii="GHEA Grapalat" w:hAnsi="GHEA Grapalat"/>
          <w:i/>
          <w:u w:val="single"/>
        </w:rPr>
        <w:t>/</w:t>
      </w:r>
      <w:r w:rsidR="00313174">
        <w:rPr>
          <w:rFonts w:ascii="GHEA Grapalat" w:hAnsi="GHEA Grapalat"/>
          <w:i/>
        </w:rPr>
        <w:t>04</w:t>
      </w:r>
      <w:r w:rsidR="00313174" w:rsidRPr="00313174">
        <w:rPr>
          <w:rFonts w:ascii="GHEA Grapalat" w:hAnsi="GHEA Grapalat"/>
          <w:i/>
        </w:rPr>
        <w:t xml:space="preserve"> </w:t>
      </w:r>
      <w:r w:rsidRPr="009044F1">
        <w:rPr>
          <w:rFonts w:ascii="GHEA Grapalat" w:hAnsi="GHEA Grapalat"/>
        </w:rPr>
        <w:t>ниже по лотам представляетописани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905C03" w:rsidRPr="00313174" w:rsidRDefault="00B2572B" w:rsidP="00905C03">
      <w:pPr>
        <w:pStyle w:val="a3"/>
        <w:widowControl w:val="0"/>
        <w:spacing w:after="160" w:line="240" w:lineRule="auto"/>
        <w:ind w:firstLine="0"/>
        <w:jc w:val="center"/>
        <w:rPr>
          <w:rFonts w:ascii="GHEA Grapalat" w:hAnsi="GHEA Grapalat"/>
          <w:b/>
          <w:i w:val="0"/>
          <w:sz w:val="24"/>
          <w:szCs w:val="24"/>
        </w:rPr>
      </w:pPr>
      <w:r w:rsidRPr="00313174">
        <w:rPr>
          <w:rFonts w:ascii="GHEA Grapalat" w:hAnsi="GHEA Grapalat"/>
          <w:b/>
          <w:sz w:val="24"/>
          <w:szCs w:val="24"/>
        </w:rPr>
        <w:t xml:space="preserve">к </w:t>
      </w:r>
      <w:r w:rsidR="00313174" w:rsidRPr="00313174">
        <w:rPr>
          <w:rFonts w:ascii="GHEA Grapalat" w:hAnsi="GHEA Grapalat"/>
          <w:b/>
          <w:sz w:val="24"/>
          <w:szCs w:val="24"/>
        </w:rPr>
        <w:t xml:space="preserve">Приглашению на </w:t>
      </w:r>
      <w:r w:rsidR="00313174" w:rsidRPr="00313174">
        <w:rPr>
          <w:rFonts w:ascii="GHEA Grapalat" w:hAnsi="GHEA Grapalat"/>
          <w:b/>
          <w:spacing w:val="-6"/>
        </w:rPr>
        <w:t>запрос котировок</w:t>
      </w:r>
      <w:r w:rsidR="005744FC" w:rsidRPr="00313174">
        <w:rPr>
          <w:rFonts w:ascii="GHEA Grapalat" w:hAnsi="GHEA Grapalat" w:cs="Arial"/>
          <w:b/>
          <w:sz w:val="24"/>
          <w:szCs w:val="24"/>
        </w:rPr>
        <w:br/>
      </w:r>
      <w:r w:rsidRPr="00313174">
        <w:rPr>
          <w:rFonts w:ascii="GHEA Grapalat" w:hAnsi="GHEA Grapalat"/>
          <w:b/>
          <w:sz w:val="24"/>
          <w:szCs w:val="24"/>
        </w:rPr>
        <w:t xml:space="preserve">под кодом </w:t>
      </w:r>
      <w:r w:rsidR="00905C03" w:rsidRPr="00313174">
        <w:rPr>
          <w:rFonts w:ascii="GHEA Grapalat" w:hAnsi="GHEA Grapalat"/>
          <w:b/>
          <w:i w:val="0"/>
          <w:sz w:val="24"/>
          <w:szCs w:val="24"/>
          <w:lang w:val="en-US"/>
        </w:rPr>
        <w:t>LMLBH</w:t>
      </w:r>
      <w:r w:rsidR="00905C03" w:rsidRPr="00313174">
        <w:rPr>
          <w:rFonts w:ascii="GHEA Grapalat" w:hAnsi="GHEA Grapalat"/>
          <w:b/>
          <w:i w:val="0"/>
          <w:sz w:val="24"/>
          <w:szCs w:val="24"/>
        </w:rPr>
        <w:t>-</w:t>
      </w:r>
      <w:r w:rsidR="00905C03" w:rsidRPr="00313174">
        <w:rPr>
          <w:rFonts w:ascii="GHEA Grapalat" w:hAnsi="GHEA Grapalat"/>
          <w:b/>
          <w:i w:val="0"/>
          <w:sz w:val="24"/>
          <w:szCs w:val="24"/>
          <w:lang w:val="en-US"/>
        </w:rPr>
        <w:t>GHAShDzB</w:t>
      </w:r>
      <w:r w:rsidR="00905C03" w:rsidRPr="00313174">
        <w:rPr>
          <w:rFonts w:ascii="GHEA Grapalat" w:hAnsi="GHEA Grapalat"/>
          <w:b/>
          <w:i w:val="0"/>
          <w:sz w:val="24"/>
          <w:szCs w:val="24"/>
        </w:rPr>
        <w:t xml:space="preserve"> 20</w:t>
      </w:r>
      <w:r w:rsidR="00905C03" w:rsidRPr="00313174">
        <w:rPr>
          <w:rFonts w:ascii="GHEA Grapalat" w:hAnsi="GHEA Grapalat"/>
          <w:b/>
          <w:i w:val="0"/>
          <w:sz w:val="24"/>
          <w:szCs w:val="24"/>
          <w:u w:val="single"/>
        </w:rPr>
        <w:t>/</w:t>
      </w:r>
      <w:r w:rsidR="00905C03" w:rsidRPr="00313174">
        <w:rPr>
          <w:rFonts w:ascii="GHEA Grapalat" w:hAnsi="GHEA Grapalat"/>
          <w:b/>
          <w:i w:val="0"/>
          <w:sz w:val="24"/>
          <w:szCs w:val="24"/>
        </w:rPr>
        <w:t>04</w:t>
      </w:r>
    </w:p>
    <w:p w:rsidR="00B2572B" w:rsidRPr="009044F1" w:rsidRDefault="00B2572B" w:rsidP="00B46D58">
      <w:pPr>
        <w:pStyle w:val="31"/>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905C03" w:rsidRPr="009044F1" w:rsidRDefault="00B2572B" w:rsidP="00905C03">
      <w:pPr>
        <w:pStyle w:val="a3"/>
        <w:widowControl w:val="0"/>
        <w:spacing w:after="160" w:line="240" w:lineRule="auto"/>
        <w:ind w:firstLine="0"/>
        <w:jc w:val="center"/>
        <w:rPr>
          <w:rFonts w:ascii="GHEA Grapalat" w:hAnsi="GHEA Grapalat"/>
          <w:i w:val="0"/>
          <w:sz w:val="24"/>
          <w:szCs w:val="24"/>
        </w:rPr>
      </w:pPr>
      <w:r w:rsidRPr="005744FC">
        <w:rPr>
          <w:rFonts w:ascii="GHEA Grapalat" w:hAnsi="GHEA Grapalat"/>
          <w:spacing w:val="-6"/>
        </w:rPr>
        <w:t xml:space="preserve">Рассмотрев приглашение на </w:t>
      </w:r>
      <w:r w:rsidR="00313174" w:rsidRPr="00313174">
        <w:rPr>
          <w:rFonts w:ascii="GHEA Grapalat" w:hAnsi="GHEA Grapalat"/>
          <w:spacing w:val="-6"/>
        </w:rPr>
        <w:t>запрос котировок</w:t>
      </w:r>
      <w:r w:rsidR="00313174">
        <w:rPr>
          <w:rFonts w:ascii="GHEA Grapalat" w:hAnsi="GHEA Grapalat"/>
        </w:rPr>
        <w:t xml:space="preserve"> </w:t>
      </w:r>
      <w:r w:rsidRPr="005744FC">
        <w:rPr>
          <w:rFonts w:ascii="GHEA Grapalat" w:hAnsi="GHEA Grapalat"/>
          <w:spacing w:val="-6"/>
        </w:rPr>
        <w:t xml:space="preserve">под кодом </w:t>
      </w:r>
      <w:r w:rsidR="00905C03">
        <w:rPr>
          <w:rFonts w:ascii="GHEA Grapalat" w:hAnsi="GHEA Grapalat"/>
          <w:i w:val="0"/>
          <w:sz w:val="24"/>
          <w:szCs w:val="24"/>
          <w:lang w:val="en-US"/>
        </w:rPr>
        <w:t>LMLBH</w:t>
      </w:r>
      <w:r w:rsidR="00905C03" w:rsidRPr="00182236">
        <w:rPr>
          <w:rFonts w:ascii="GHEA Grapalat" w:hAnsi="GHEA Grapalat"/>
          <w:i w:val="0"/>
          <w:sz w:val="24"/>
          <w:szCs w:val="24"/>
        </w:rPr>
        <w:t>-</w:t>
      </w:r>
      <w:r w:rsidR="00905C03">
        <w:rPr>
          <w:rFonts w:ascii="GHEA Grapalat" w:hAnsi="GHEA Grapalat"/>
          <w:i w:val="0"/>
          <w:sz w:val="24"/>
          <w:szCs w:val="24"/>
          <w:lang w:val="en-US"/>
        </w:rPr>
        <w:t>GHAShDzB</w:t>
      </w:r>
      <w:r w:rsidR="00905C03" w:rsidRPr="00182236">
        <w:rPr>
          <w:rFonts w:ascii="GHEA Grapalat" w:hAnsi="GHEA Grapalat"/>
          <w:i w:val="0"/>
          <w:sz w:val="24"/>
          <w:szCs w:val="24"/>
        </w:rPr>
        <w:t xml:space="preserve"> 20</w:t>
      </w:r>
      <w:r w:rsidR="00905C03" w:rsidRPr="009044F1">
        <w:rPr>
          <w:rFonts w:ascii="GHEA Grapalat" w:hAnsi="GHEA Grapalat"/>
          <w:i w:val="0"/>
          <w:sz w:val="24"/>
          <w:szCs w:val="24"/>
          <w:u w:val="single"/>
        </w:rPr>
        <w:t>/</w:t>
      </w:r>
      <w:r w:rsidR="00905C03" w:rsidRPr="00182236">
        <w:rPr>
          <w:rFonts w:ascii="GHEA Grapalat" w:hAnsi="GHEA Grapalat"/>
          <w:i w:val="0"/>
          <w:sz w:val="24"/>
          <w:szCs w:val="24"/>
        </w:rPr>
        <w:t>04</w:t>
      </w:r>
    </w:p>
    <w:p w:rsidR="005744FC" w:rsidRPr="000F6C24" w:rsidRDefault="005744FC" w:rsidP="00B46D58">
      <w:pPr>
        <w:widowControl w:val="0"/>
        <w:spacing w:after="160"/>
        <w:ind w:firstLine="567"/>
        <w:jc w:val="both"/>
        <w:rPr>
          <w:rFonts w:ascii="GHEA Grapalat" w:hAnsi="GHEA Grapalat"/>
        </w:rPr>
      </w:pP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2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905C03" w:rsidRPr="009044F1" w:rsidRDefault="00B2572B" w:rsidP="00905C03">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 xml:space="preserve">к Приглашению на </w:t>
      </w:r>
      <w:r w:rsidR="00313174" w:rsidRPr="00313174">
        <w:rPr>
          <w:rFonts w:ascii="GHEA Grapalat" w:hAnsi="GHEA Grapalat"/>
          <w:spacing w:val="-6"/>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bookmarkStart w:id="10" w:name="_Hlk44062111"/>
      <w:r w:rsidR="00905C03">
        <w:rPr>
          <w:rFonts w:ascii="GHEA Grapalat" w:hAnsi="GHEA Grapalat"/>
          <w:i w:val="0"/>
          <w:sz w:val="24"/>
          <w:szCs w:val="24"/>
          <w:lang w:val="en-US"/>
        </w:rPr>
        <w:t>LMLBH</w:t>
      </w:r>
      <w:r w:rsidR="00905C03" w:rsidRPr="00182236">
        <w:rPr>
          <w:rFonts w:ascii="GHEA Grapalat" w:hAnsi="GHEA Grapalat"/>
          <w:i w:val="0"/>
          <w:sz w:val="24"/>
          <w:szCs w:val="24"/>
        </w:rPr>
        <w:t>-</w:t>
      </w:r>
      <w:r w:rsidR="00905C03">
        <w:rPr>
          <w:rFonts w:ascii="GHEA Grapalat" w:hAnsi="GHEA Grapalat"/>
          <w:i w:val="0"/>
          <w:sz w:val="24"/>
          <w:szCs w:val="24"/>
          <w:lang w:val="en-US"/>
        </w:rPr>
        <w:t>GHAShDzB</w:t>
      </w:r>
      <w:r w:rsidR="00905C03" w:rsidRPr="00182236">
        <w:rPr>
          <w:rFonts w:ascii="GHEA Grapalat" w:hAnsi="GHEA Grapalat"/>
          <w:i w:val="0"/>
          <w:sz w:val="24"/>
          <w:szCs w:val="24"/>
        </w:rPr>
        <w:t xml:space="preserve"> 20</w:t>
      </w:r>
      <w:r w:rsidR="00905C03" w:rsidRPr="009044F1">
        <w:rPr>
          <w:rFonts w:ascii="GHEA Grapalat" w:hAnsi="GHEA Grapalat"/>
          <w:i w:val="0"/>
          <w:sz w:val="24"/>
          <w:szCs w:val="24"/>
          <w:u w:val="single"/>
        </w:rPr>
        <w:t>/</w:t>
      </w:r>
      <w:r w:rsidR="00905C03" w:rsidRPr="00182236">
        <w:rPr>
          <w:rFonts w:ascii="GHEA Grapalat" w:hAnsi="GHEA Grapalat"/>
          <w:i w:val="0"/>
          <w:sz w:val="24"/>
          <w:szCs w:val="24"/>
        </w:rPr>
        <w:t>04</w:t>
      </w:r>
      <w:bookmarkEnd w:id="10"/>
    </w:p>
    <w:p w:rsidR="00742F7B" w:rsidRPr="00B138F3" w:rsidRDefault="00742F7B" w:rsidP="00905C03">
      <w:pPr>
        <w:pStyle w:val="31"/>
        <w:widowControl w:val="0"/>
        <w:spacing w:after="160" w:line="240" w:lineRule="auto"/>
        <w:jc w:val="right"/>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Руководительисполнительногооргана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313174" w:rsidRPr="00313174">
        <w:rPr>
          <w:rFonts w:ascii="GHEA Grapalat" w:hAnsi="GHEA Grapalat"/>
          <w:spacing w:val="-6"/>
        </w:rPr>
        <w:t>запрос котировок</w:t>
      </w:r>
      <w:r w:rsidRPr="00B138F3">
        <w:rPr>
          <w:rFonts w:ascii="GHEA Grapalat" w:hAnsi="GHEA Grapalat" w:cs="Arial"/>
          <w:b/>
        </w:rPr>
        <w:br/>
      </w:r>
      <w:r w:rsidRPr="00B138F3">
        <w:rPr>
          <w:rFonts w:ascii="GHEA Grapalat" w:hAnsi="GHEA Grapalat"/>
          <w:b/>
        </w:rPr>
        <w:t xml:space="preserve">под кодом </w:t>
      </w:r>
      <w:r w:rsidR="00905C03">
        <w:rPr>
          <w:rFonts w:ascii="GHEA Grapalat" w:hAnsi="GHEA Grapalat"/>
          <w:i/>
          <w:lang w:val="en-US"/>
        </w:rPr>
        <w:t>LMLBH</w:t>
      </w:r>
      <w:r w:rsidR="00905C03" w:rsidRPr="00182236">
        <w:rPr>
          <w:rFonts w:ascii="GHEA Grapalat" w:hAnsi="GHEA Grapalat"/>
          <w:i/>
        </w:rPr>
        <w:t>-</w:t>
      </w:r>
      <w:r w:rsidR="00905C03">
        <w:rPr>
          <w:rFonts w:ascii="GHEA Grapalat" w:hAnsi="GHEA Grapalat"/>
          <w:i/>
          <w:lang w:val="en-US"/>
        </w:rPr>
        <w:t>GHAShDzB</w:t>
      </w:r>
      <w:r w:rsidR="00905C03" w:rsidRPr="00182236">
        <w:rPr>
          <w:rFonts w:ascii="GHEA Grapalat" w:hAnsi="GHEA Grapalat"/>
          <w:i/>
        </w:rPr>
        <w:t xml:space="preserve"> 20</w:t>
      </w:r>
      <w:r w:rsidR="00905C03" w:rsidRPr="009044F1">
        <w:rPr>
          <w:rFonts w:ascii="GHEA Grapalat" w:hAnsi="GHEA Grapalat"/>
          <w:i/>
          <w:u w:val="single"/>
        </w:rPr>
        <w:t>/</w:t>
      </w:r>
      <w:r w:rsidR="00905C03" w:rsidRPr="00182236">
        <w:rPr>
          <w:rFonts w:ascii="GHEA Grapalat" w:hAnsi="GHEA Grapalat"/>
          <w:i/>
        </w:rPr>
        <w:t>04</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E30341" w:rsidRPr="00E30341" w:rsidRDefault="007B3F5F" w:rsidP="00E30341">
      <w:pPr>
        <w:pStyle w:val="af4"/>
        <w:shd w:val="clear" w:color="auto" w:fill="FFFFFF"/>
        <w:contextualSpacing/>
        <w:jc w:val="right"/>
        <w:rPr>
          <w:rFonts w:ascii="GHEA Grapalat" w:eastAsiaTheme="minorHAnsi" w:hAnsi="GHEA Grapalat" w:cstheme="minorBidi"/>
          <w:sz w:val="18"/>
          <w:szCs w:val="18"/>
        </w:rPr>
      </w:pPr>
      <w:r w:rsidRPr="00B138F3">
        <w:rPr>
          <w:rFonts w:ascii="GHEA Grapalat" w:eastAsiaTheme="minorHAnsi" w:hAnsi="GHEA Grapalat" w:cstheme="minorBidi"/>
        </w:rPr>
        <w:t>5. Гарантия действует со дня вступления в силу договора N_____________________</w:t>
      </w:r>
      <w:r w:rsidR="00E30341" w:rsidRPr="00E30341">
        <w:rPr>
          <w:rFonts w:ascii="GHEA Grapalat" w:eastAsiaTheme="minorHAnsi" w:hAnsi="GHEA Grapalat" w:cstheme="minorBidi"/>
          <w:sz w:val="18"/>
          <w:szCs w:val="18"/>
        </w:rPr>
        <w:t xml:space="preserve">                           номер </w:t>
      </w:r>
      <w:r w:rsidR="00E30341" w:rsidRPr="00B138F3">
        <w:rPr>
          <w:rFonts w:ascii="GHEA Grapalat" w:eastAsiaTheme="minorHAnsi" w:hAnsi="GHEA Grapalat" w:cstheme="minorBidi"/>
          <w:sz w:val="18"/>
          <w:szCs w:val="18"/>
        </w:rPr>
        <w:t>заключаемого договара</w:t>
      </w:r>
    </w:p>
    <w:p w:rsidR="007B3F5F" w:rsidRPr="00B138F3" w:rsidRDefault="00E30341"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заключенного между бенефициаром и принципалом, до</w:t>
      </w:r>
      <w:r w:rsidR="007B3F5F"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113584" w:rsidRPr="00113584">
        <w:rPr>
          <w:rFonts w:ascii="GHEA Grapalat" w:eastAsiaTheme="minorHAnsi" w:hAnsi="GHEA Grapalat" w:cstheme="minorBidi"/>
        </w:rPr>
        <w:t>,</w:t>
      </w:r>
      <w:r w:rsidR="007B3F5F" w:rsidRPr="00B138F3">
        <w:rPr>
          <w:rFonts w:ascii="GHEA Grapalat" w:eastAsiaTheme="minorHAnsi" w:hAnsi="GHEA Grapalat" w:cstheme="minorBidi"/>
        </w:rPr>
        <w:t xml:space="preserve">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Руководительисполнительногооргана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905C03" w:rsidRDefault="00905C03" w:rsidP="00B90C0A">
      <w:pPr>
        <w:widowControl w:val="0"/>
        <w:spacing w:after="160"/>
        <w:ind w:firstLine="567"/>
        <w:jc w:val="right"/>
        <w:rPr>
          <w:rFonts w:ascii="GHEA Grapalat" w:hAnsi="GHEA Grapalat"/>
          <w:b/>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13174" w:rsidRPr="00313174" w:rsidRDefault="003D2FE2" w:rsidP="00F06261">
      <w:pPr>
        <w:pStyle w:val="a3"/>
        <w:widowControl w:val="0"/>
        <w:spacing w:after="160" w:line="240" w:lineRule="auto"/>
        <w:ind w:firstLine="0"/>
        <w:jc w:val="center"/>
        <w:rPr>
          <w:rFonts w:ascii="GHEA Grapalat" w:hAnsi="GHEA Grapalat"/>
        </w:rPr>
      </w:pPr>
      <w:r w:rsidRPr="00B138F3">
        <w:rPr>
          <w:rFonts w:ascii="GHEA Grapalat" w:hAnsi="GHEA Grapalat"/>
          <w:i w:val="0"/>
          <w:sz w:val="22"/>
          <w:szCs w:val="22"/>
        </w:rPr>
        <w:t xml:space="preserve">к Приглашению на </w:t>
      </w:r>
      <w:r w:rsidR="00313174" w:rsidRPr="00313174">
        <w:rPr>
          <w:rFonts w:ascii="GHEA Grapalat" w:hAnsi="GHEA Grapalat"/>
          <w:spacing w:val="-6"/>
        </w:rPr>
        <w:t>запрос котировок</w:t>
      </w:r>
      <w:r w:rsidR="00313174">
        <w:rPr>
          <w:rFonts w:ascii="GHEA Grapalat" w:hAnsi="GHEA Grapalat"/>
        </w:rPr>
        <w:t xml:space="preserve"> </w:t>
      </w:r>
    </w:p>
    <w:p w:rsidR="00F06261" w:rsidRPr="009044F1" w:rsidRDefault="003D2FE2" w:rsidP="00F06261">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i w:val="0"/>
          <w:sz w:val="22"/>
          <w:szCs w:val="22"/>
        </w:rPr>
        <w:t xml:space="preserve">под кодом </w:t>
      </w:r>
      <w:r w:rsidR="00F06261">
        <w:rPr>
          <w:rFonts w:ascii="GHEA Grapalat" w:hAnsi="GHEA Grapalat"/>
          <w:i w:val="0"/>
          <w:sz w:val="24"/>
          <w:szCs w:val="24"/>
          <w:lang w:val="en-US"/>
        </w:rPr>
        <w:t>LMLBH</w:t>
      </w:r>
      <w:r w:rsidR="00F06261" w:rsidRPr="00182236">
        <w:rPr>
          <w:rFonts w:ascii="GHEA Grapalat" w:hAnsi="GHEA Grapalat"/>
          <w:i w:val="0"/>
          <w:sz w:val="24"/>
          <w:szCs w:val="24"/>
        </w:rPr>
        <w:t>-</w:t>
      </w:r>
      <w:r w:rsidR="00F06261">
        <w:rPr>
          <w:rFonts w:ascii="GHEA Grapalat" w:hAnsi="GHEA Grapalat"/>
          <w:i w:val="0"/>
          <w:sz w:val="24"/>
          <w:szCs w:val="24"/>
          <w:lang w:val="en-US"/>
        </w:rPr>
        <w:t>GHAShDzB</w:t>
      </w:r>
      <w:r w:rsidR="00F06261" w:rsidRPr="00182236">
        <w:rPr>
          <w:rFonts w:ascii="GHEA Grapalat" w:hAnsi="GHEA Grapalat"/>
          <w:i w:val="0"/>
          <w:sz w:val="24"/>
          <w:szCs w:val="24"/>
        </w:rPr>
        <w:t xml:space="preserve"> 20</w:t>
      </w:r>
      <w:r w:rsidR="00F06261" w:rsidRPr="009044F1">
        <w:rPr>
          <w:rFonts w:ascii="GHEA Grapalat" w:hAnsi="GHEA Grapalat"/>
          <w:i w:val="0"/>
          <w:sz w:val="24"/>
          <w:szCs w:val="24"/>
          <w:u w:val="single"/>
        </w:rPr>
        <w:t>/</w:t>
      </w:r>
      <w:r w:rsidR="00F06261" w:rsidRPr="00182236">
        <w:rPr>
          <w:rFonts w:ascii="GHEA Grapalat" w:hAnsi="GHEA Grapalat"/>
          <w:i w:val="0"/>
          <w:sz w:val="24"/>
          <w:szCs w:val="24"/>
        </w:rPr>
        <w:t>04</w:t>
      </w:r>
    </w:p>
    <w:p w:rsidR="003D2FE2" w:rsidRPr="00B138F3" w:rsidRDefault="003D2FE2" w:rsidP="003D2FE2">
      <w:pPr>
        <w:widowControl w:val="0"/>
        <w:spacing w:after="160"/>
        <w:jc w:val="right"/>
        <w:rPr>
          <w:rFonts w:ascii="GHEA Grapalat" w:hAnsi="GHEA Grapalat" w:cs="GHEA Grapalat"/>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F06261" w:rsidRPr="009044F1" w:rsidRDefault="00235549" w:rsidP="00F06261">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 xml:space="preserve">к Приглашению на </w:t>
      </w:r>
      <w:r w:rsidR="00313174" w:rsidRPr="00313174">
        <w:rPr>
          <w:rFonts w:ascii="GHEA Grapalat" w:hAnsi="GHEA Grapalat"/>
          <w:spacing w:val="-6"/>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F06261">
        <w:rPr>
          <w:rFonts w:ascii="GHEA Grapalat" w:hAnsi="GHEA Grapalat"/>
          <w:i w:val="0"/>
          <w:sz w:val="24"/>
          <w:szCs w:val="24"/>
          <w:lang w:val="en-US"/>
        </w:rPr>
        <w:t>LMLBH</w:t>
      </w:r>
      <w:r w:rsidR="00F06261" w:rsidRPr="00182236">
        <w:rPr>
          <w:rFonts w:ascii="GHEA Grapalat" w:hAnsi="GHEA Grapalat"/>
          <w:i w:val="0"/>
          <w:sz w:val="24"/>
          <w:szCs w:val="24"/>
        </w:rPr>
        <w:t>-</w:t>
      </w:r>
      <w:r w:rsidR="00F06261">
        <w:rPr>
          <w:rFonts w:ascii="GHEA Grapalat" w:hAnsi="GHEA Grapalat"/>
          <w:i w:val="0"/>
          <w:sz w:val="24"/>
          <w:szCs w:val="24"/>
          <w:lang w:val="en-US"/>
        </w:rPr>
        <w:t>GHAShDzB</w:t>
      </w:r>
      <w:r w:rsidR="00F06261" w:rsidRPr="00182236">
        <w:rPr>
          <w:rFonts w:ascii="GHEA Grapalat" w:hAnsi="GHEA Grapalat"/>
          <w:i w:val="0"/>
          <w:sz w:val="24"/>
          <w:szCs w:val="24"/>
        </w:rPr>
        <w:t xml:space="preserve"> 20</w:t>
      </w:r>
      <w:r w:rsidR="00F06261" w:rsidRPr="009044F1">
        <w:rPr>
          <w:rFonts w:ascii="GHEA Grapalat" w:hAnsi="GHEA Grapalat"/>
          <w:i w:val="0"/>
          <w:sz w:val="24"/>
          <w:szCs w:val="24"/>
          <w:u w:val="single"/>
        </w:rPr>
        <w:t>/</w:t>
      </w:r>
      <w:r w:rsidR="00F06261" w:rsidRPr="00182236">
        <w:rPr>
          <w:rFonts w:ascii="GHEA Grapalat" w:hAnsi="GHEA Grapalat"/>
          <w:i w:val="0"/>
          <w:sz w:val="24"/>
          <w:szCs w:val="24"/>
        </w:rPr>
        <w:t>04</w:t>
      </w:r>
    </w:p>
    <w:p w:rsidR="00235549" w:rsidRPr="00B138F3" w:rsidRDefault="00235549" w:rsidP="00235549">
      <w:pPr>
        <w:pStyle w:val="31"/>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FF0C97" w:rsidRDefault="005B3A59" w:rsidP="00EE62ED">
      <w:pPr>
        <w:pStyle w:val="af4"/>
        <w:shd w:val="clear" w:color="auto" w:fill="FFFFFF"/>
        <w:ind w:firstLine="374"/>
        <w:contextualSpacing/>
        <w:jc w:val="both"/>
        <w:rPr>
          <w:rFonts w:ascii="GHEA Grapalat" w:eastAsiaTheme="minorHAnsi" w:hAnsi="GHEA Grapalat" w:cstheme="minorBidi"/>
        </w:rPr>
      </w:pPr>
      <w:r w:rsidRPr="00FF0C97">
        <w:rPr>
          <w:rFonts w:ascii="GHEA Grapalat" w:eastAsiaTheme="minorHAnsi" w:hAnsi="GHEA Grapalat" w:cstheme="minorBidi"/>
        </w:rPr>
        <w:t>5. Гарантия действует со дня вступления в силу договора N_____________________</w:t>
      </w:r>
    </w:p>
    <w:p w:rsidR="005B3A59" w:rsidRPr="00FF0C97" w:rsidRDefault="005B3A59" w:rsidP="007A2B76">
      <w:pPr>
        <w:pStyle w:val="af4"/>
        <w:shd w:val="clear" w:color="auto" w:fill="FFFFFF"/>
        <w:contextualSpacing/>
        <w:jc w:val="right"/>
        <w:rPr>
          <w:rFonts w:ascii="GHEA Grapalat" w:eastAsiaTheme="minorHAnsi" w:hAnsi="GHEA Grapalat" w:cstheme="minorBidi"/>
          <w:sz w:val="18"/>
          <w:szCs w:val="18"/>
        </w:rPr>
      </w:pPr>
      <w:r w:rsidRPr="00FF0C97">
        <w:rPr>
          <w:rFonts w:ascii="GHEA Grapalat" w:eastAsiaTheme="minorHAnsi" w:hAnsi="GHEA Grapalat" w:cstheme="minorBidi"/>
          <w:sz w:val="18"/>
          <w:szCs w:val="18"/>
        </w:rPr>
        <w:t>номер заключаемого договара</w:t>
      </w:r>
    </w:p>
    <w:p w:rsidR="00EF4569" w:rsidRPr="00DC2360" w:rsidRDefault="007A2B76" w:rsidP="005B56BF">
      <w:pPr>
        <w:pStyle w:val="af4"/>
        <w:shd w:val="clear" w:color="auto" w:fill="FFFFFF"/>
        <w:contextualSpacing/>
        <w:jc w:val="both"/>
        <w:rPr>
          <w:rFonts w:ascii="GHEA Grapalat" w:eastAsiaTheme="minorHAnsi" w:hAnsi="GHEA Grapalat" w:cstheme="minorBidi"/>
        </w:rPr>
      </w:pPr>
      <w:r w:rsidRPr="00FF0C97">
        <w:rPr>
          <w:rFonts w:ascii="GHEA Grapalat" w:eastAsiaTheme="minorHAnsi" w:hAnsi="GHEA Grapalat" w:cstheme="minorBidi"/>
        </w:rPr>
        <w:t>заключенного между бенефициаром и приципалом</w:t>
      </w:r>
      <w:r w:rsidR="00AE7CCC" w:rsidRPr="00FF0C97">
        <w:rPr>
          <w:rFonts w:ascii="GHEA Grapalat" w:eastAsiaTheme="minorHAnsi" w:hAnsi="GHEA Grapalat" w:cstheme="minorBidi"/>
        </w:rPr>
        <w:t xml:space="preserve"> до двадцатого рабочего дня, следующего за </w:t>
      </w:r>
      <w:r w:rsidR="005B56BF" w:rsidRPr="00FF0C97">
        <w:rPr>
          <w:rFonts w:ascii="GHEA Grapalat" w:eastAsiaTheme="minorHAnsi" w:hAnsi="GHEA Grapalat" w:cstheme="minorBidi"/>
        </w:rPr>
        <w:t xml:space="preserve">последним днем </w:t>
      </w:r>
      <w:r w:rsidR="005B56BF" w:rsidRPr="00FF0C97">
        <w:rPr>
          <w:rFonts w:ascii="GHEA Grapalat" w:eastAsiaTheme="minorHAnsi" w:hAnsi="GHEA Grapalat" w:cstheme="minorBidi"/>
          <w:lang w:val="hy-AM"/>
        </w:rPr>
        <w:t>полного</w:t>
      </w:r>
      <w:r w:rsidR="005B56BF" w:rsidRPr="00FF0C97">
        <w:rPr>
          <w:rFonts w:ascii="GHEA Grapalat" w:eastAsiaTheme="minorHAnsi" w:hAnsi="GHEA Grapalat" w:cstheme="minorBidi"/>
        </w:rPr>
        <w:t>выполнения взятых приципалом</w:t>
      </w:r>
      <w:r w:rsidR="002D1535" w:rsidRPr="00B1092A">
        <w:rPr>
          <w:rFonts w:ascii="GHEA Grapalat" w:eastAsiaTheme="minorHAnsi" w:hAnsi="GHEA Grapalat" w:cstheme="minorBidi"/>
        </w:rPr>
        <w:t>насебя</w:t>
      </w:r>
      <w:r w:rsidR="005B56BF" w:rsidRPr="00FF0C97">
        <w:rPr>
          <w:rFonts w:ascii="GHEA Grapalat" w:eastAsiaTheme="minorHAnsi" w:hAnsi="GHEA Grapalat" w:cstheme="minorBidi"/>
        </w:rPr>
        <w:t>обязательств, включительно.</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Руководительисполнительногооргана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F06261" w:rsidRPr="009044F1" w:rsidRDefault="000A214C" w:rsidP="00F06261">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i w:val="0"/>
        </w:rPr>
        <w:t xml:space="preserve">к Приглашению на </w:t>
      </w:r>
      <w:r w:rsidR="00313174" w:rsidRPr="00313174">
        <w:rPr>
          <w:rFonts w:ascii="GHEA Grapalat" w:hAnsi="GHEA Grapalat"/>
          <w:spacing w:val="-6"/>
        </w:rPr>
        <w:t>запрос котировок</w:t>
      </w:r>
      <w:r w:rsidRPr="00B138F3">
        <w:rPr>
          <w:rFonts w:ascii="GHEA Grapalat" w:hAnsi="GHEA Grapalat"/>
          <w:i w:val="0"/>
        </w:rPr>
        <w:br/>
        <w:t xml:space="preserve">под кодом </w:t>
      </w:r>
      <w:r w:rsidR="00F06261">
        <w:rPr>
          <w:rFonts w:ascii="GHEA Grapalat" w:hAnsi="GHEA Grapalat"/>
          <w:i w:val="0"/>
          <w:sz w:val="24"/>
          <w:szCs w:val="24"/>
          <w:lang w:val="en-US"/>
        </w:rPr>
        <w:t>LMLBH</w:t>
      </w:r>
      <w:r w:rsidR="00F06261" w:rsidRPr="00182236">
        <w:rPr>
          <w:rFonts w:ascii="GHEA Grapalat" w:hAnsi="GHEA Grapalat"/>
          <w:i w:val="0"/>
          <w:sz w:val="24"/>
          <w:szCs w:val="24"/>
        </w:rPr>
        <w:t>-</w:t>
      </w:r>
      <w:r w:rsidR="00F06261">
        <w:rPr>
          <w:rFonts w:ascii="GHEA Grapalat" w:hAnsi="GHEA Grapalat"/>
          <w:i w:val="0"/>
          <w:sz w:val="24"/>
          <w:szCs w:val="24"/>
          <w:lang w:val="en-US"/>
        </w:rPr>
        <w:t>GHAShDzB</w:t>
      </w:r>
      <w:r w:rsidR="00F06261" w:rsidRPr="00182236">
        <w:rPr>
          <w:rFonts w:ascii="GHEA Grapalat" w:hAnsi="GHEA Grapalat"/>
          <w:i w:val="0"/>
          <w:sz w:val="24"/>
          <w:szCs w:val="24"/>
        </w:rPr>
        <w:t xml:space="preserve"> 20</w:t>
      </w:r>
      <w:r w:rsidR="00F06261" w:rsidRPr="009044F1">
        <w:rPr>
          <w:rFonts w:ascii="GHEA Grapalat" w:hAnsi="GHEA Grapalat"/>
          <w:i w:val="0"/>
          <w:sz w:val="24"/>
          <w:szCs w:val="24"/>
          <w:u w:val="single"/>
        </w:rPr>
        <w:t>/</w:t>
      </w:r>
      <w:r w:rsidR="00F06261" w:rsidRPr="00182236">
        <w:rPr>
          <w:rFonts w:ascii="GHEA Grapalat" w:hAnsi="GHEA Grapalat"/>
          <w:i w:val="0"/>
          <w:sz w:val="24"/>
          <w:szCs w:val="24"/>
        </w:rPr>
        <w:t>04</w:t>
      </w:r>
    </w:p>
    <w:p w:rsidR="000A214C" w:rsidRPr="00B138F3" w:rsidRDefault="000A214C" w:rsidP="000A214C">
      <w:pPr>
        <w:widowControl w:val="0"/>
        <w:spacing w:after="160"/>
        <w:jc w:val="right"/>
        <w:rPr>
          <w:rFonts w:ascii="GHEA Grapalat" w:hAnsi="GHEA Grapalat" w:cs="GHEA Grapalat"/>
          <w:i/>
        </w:rPr>
      </w:pP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rPr>
        <w:lastRenderedPageBreak/>
        <w:t>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F06261" w:rsidRPr="009044F1" w:rsidRDefault="00071D1C" w:rsidP="00F06261">
      <w:pPr>
        <w:pStyle w:val="a3"/>
        <w:widowControl w:val="0"/>
        <w:spacing w:after="160" w:line="240" w:lineRule="auto"/>
        <w:ind w:firstLine="0"/>
        <w:jc w:val="center"/>
        <w:rPr>
          <w:rFonts w:ascii="GHEA Grapalat" w:hAnsi="GHEA Grapalat"/>
          <w:i w:val="0"/>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F06261">
        <w:rPr>
          <w:rFonts w:ascii="GHEA Grapalat" w:hAnsi="GHEA Grapalat"/>
          <w:i w:val="0"/>
          <w:sz w:val="24"/>
          <w:szCs w:val="24"/>
          <w:lang w:val="en-US"/>
        </w:rPr>
        <w:t>LMLBH</w:t>
      </w:r>
      <w:r w:rsidR="00F06261" w:rsidRPr="00182236">
        <w:rPr>
          <w:rFonts w:ascii="GHEA Grapalat" w:hAnsi="GHEA Grapalat"/>
          <w:i w:val="0"/>
          <w:sz w:val="24"/>
          <w:szCs w:val="24"/>
        </w:rPr>
        <w:t>-</w:t>
      </w:r>
      <w:r w:rsidR="00F06261">
        <w:rPr>
          <w:rFonts w:ascii="GHEA Grapalat" w:hAnsi="GHEA Grapalat"/>
          <w:i w:val="0"/>
          <w:sz w:val="24"/>
          <w:szCs w:val="24"/>
          <w:lang w:val="en-US"/>
        </w:rPr>
        <w:t>GHAShDzB</w:t>
      </w:r>
      <w:r w:rsidR="00F06261" w:rsidRPr="00182236">
        <w:rPr>
          <w:rFonts w:ascii="GHEA Grapalat" w:hAnsi="GHEA Grapalat"/>
          <w:i w:val="0"/>
          <w:sz w:val="24"/>
          <w:szCs w:val="24"/>
        </w:rPr>
        <w:t xml:space="preserve"> 20</w:t>
      </w:r>
      <w:r w:rsidR="00F06261" w:rsidRPr="009044F1">
        <w:rPr>
          <w:rFonts w:ascii="GHEA Grapalat" w:hAnsi="GHEA Grapalat"/>
          <w:i w:val="0"/>
          <w:sz w:val="24"/>
          <w:szCs w:val="24"/>
          <w:u w:val="single"/>
        </w:rPr>
        <w:t>/</w:t>
      </w:r>
      <w:r w:rsidR="00F06261" w:rsidRPr="00182236">
        <w:rPr>
          <w:rFonts w:ascii="GHEA Grapalat" w:hAnsi="GHEA Grapalat"/>
          <w:i w:val="0"/>
          <w:sz w:val="24"/>
          <w:szCs w:val="24"/>
        </w:rPr>
        <w:t>04</w:t>
      </w:r>
    </w:p>
    <w:p w:rsidR="00071D1C" w:rsidRPr="00B138F3" w:rsidRDefault="00071D1C" w:rsidP="00B46D58">
      <w:pPr>
        <w:pStyle w:val="31"/>
        <w:widowControl w:val="0"/>
        <w:spacing w:after="160" w:line="240" w:lineRule="auto"/>
        <w:jc w:val="right"/>
        <w:rPr>
          <w:rFonts w:ascii="GHEA Grapalat" w:hAnsi="GHEA Grapalat" w:cs="Sylfaen"/>
          <w:b/>
          <w:sz w:val="24"/>
          <w:szCs w:val="24"/>
        </w:rPr>
      </w:pP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w:t>
      </w:r>
      <w:r w:rsidRPr="009F3DC7">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драмов РА, включая НДС</w:t>
      </w:r>
      <w:r w:rsidR="001B14C2">
        <w:rPr>
          <w:rStyle w:val="af6"/>
          <w:rFonts w:ascii="GHEA Grapalat" w:hAnsi="GHEA Grapalat"/>
        </w:rPr>
        <w:footnoteReference w:customMarkFollows="1" w:id="26"/>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A510FA">
        <w:rPr>
          <w:rStyle w:val="af6"/>
          <w:rFonts w:ascii="GHEA Grapalat" w:hAnsi="GHEA Grapalat"/>
          <w:spacing w:val="-4"/>
        </w:rPr>
        <w:footnoteReference w:customMarkFollows="1" w:id="27"/>
        <w:t>19</w:t>
      </w:r>
      <w:r w:rsidRPr="00861440">
        <w:rPr>
          <w:rFonts w:ascii="GHEA Grapalat" w:hAnsi="GHEA Grapalat"/>
          <w:spacing w:val="-4"/>
        </w:rPr>
        <w:t>.</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af6"/>
          <w:rFonts w:ascii="GHEA Grapalat" w:hAnsi="GHEA Grapalat"/>
        </w:rPr>
        <w:footnoteReference w:customMarkFollows="1" w:id="28"/>
        <w:t>20</w:t>
      </w:r>
      <w:r w:rsidRPr="0017150C">
        <w:rPr>
          <w:rFonts w:ascii="GHEA Grapalat" w:hAnsi="GHEA Grapalat"/>
        </w:rPr>
        <w:t>.</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 xml:space="preserve">Предусмотренные пунктами 5.2 и 5.3 договора штраф и пеня исчисляются и зачитываются вместе с суммами, подлежащими уплате Исполнителю в результате </w:t>
      </w:r>
      <w:r w:rsidRPr="009F3DC7">
        <w:rPr>
          <w:rFonts w:ascii="GHEA Grapalat" w:hAnsi="GHEA Grapalat"/>
        </w:rPr>
        <w:lastRenderedPageBreak/>
        <w:t>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20390F">
        <w:rPr>
          <w:rStyle w:val="af6"/>
          <w:rFonts w:ascii="GHEA Grapalat" w:hAnsi="GHEA Grapalat"/>
        </w:rPr>
        <w:footnoteReference w:customMarkFollows="1" w:id="29"/>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расторгаетдоговор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30"/>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31"/>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w:t>
      </w:r>
      <w:r w:rsidRPr="00DF13E4">
        <w:rPr>
          <w:rFonts w:ascii="GHEA Grapalat" w:hAnsi="GHEA Grapalat"/>
        </w:rPr>
        <w:lastRenderedPageBreak/>
        <w:t>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w:t>
      </w:r>
      <w:r w:rsidRPr="009F3DC7">
        <w:rPr>
          <w:rFonts w:ascii="GHEA Grapalat" w:hAnsi="GHEA Grapalat"/>
        </w:rPr>
        <w:lastRenderedPageBreak/>
        <w:t>дня, установленного настоящим пунктом.</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87667F">
        <w:rPr>
          <w:rFonts w:ascii="GHEA Grapalat" w:hAnsi="GHEA Grapalat"/>
        </w:rPr>
        <w:t xml:space="preserve">ые </w:t>
      </w:r>
      <w:r w:rsidRPr="009F3DC7">
        <w:rPr>
          <w:rFonts w:ascii="GHEA Grapalat" w:hAnsi="GHEA Grapalat"/>
        </w:rPr>
        <w:t xml:space="preserve"> Исполнителем в виде неустойки обеспечени</w:t>
      </w:r>
      <w:r w:rsidR="0087667F">
        <w:rPr>
          <w:rFonts w:ascii="GHEA Grapalat" w:hAnsi="GHEA Grapalat"/>
        </w:rPr>
        <w:t>я квалификации и</w:t>
      </w:r>
      <w:r w:rsidRPr="009F3DC7">
        <w:rPr>
          <w:rFonts w:ascii="GHEA Grapalat" w:hAnsi="GHEA Grapalat"/>
        </w:rPr>
        <w:t xml:space="preserve"> договора в размере предусмотр</w:t>
      </w:r>
      <w:r w:rsidR="001F7877">
        <w:rPr>
          <w:rFonts w:ascii="GHEA Grapalat" w:hAnsi="GHEA Grapalat"/>
        </w:rPr>
        <w:t>енных финансовых средств заменяю</w:t>
      </w:r>
      <w:r w:rsidRPr="009F3DC7">
        <w:rPr>
          <w:rFonts w:ascii="GHEA Grapalat" w:hAnsi="GHEA Grapalat"/>
        </w:rPr>
        <w:t>тся банковской гарантией или наличными деньгами, с учетом требований абзаца "б" подпункта 1</w:t>
      </w:r>
      <w:r w:rsidR="00EE674C">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Pr>
          <w:rFonts w:ascii="GHEA Grapalat" w:hAnsi="GHEA Grapalat"/>
        </w:rPr>
        <w:t>й квалификации и</w:t>
      </w:r>
      <w:r w:rsidRPr="009F3DC7">
        <w:rPr>
          <w:rFonts w:ascii="GHEA Grapalat" w:hAnsi="GHEA Grapalat"/>
        </w:rPr>
        <w:t xml:space="preserve"> договора представленн</w:t>
      </w:r>
      <w:r w:rsidR="006422E0">
        <w:rPr>
          <w:rFonts w:ascii="GHEA Grapalat" w:hAnsi="GHEA Grapalat"/>
        </w:rPr>
        <w:t>ых</w:t>
      </w:r>
      <w:r w:rsidRPr="009F3DC7">
        <w:rPr>
          <w:rFonts w:ascii="GHEA Grapalat" w:hAnsi="GHEA Grapalat"/>
        </w:rPr>
        <w:t xml:space="preserve"> в виде неустойки, также представляет Заказчику нов</w:t>
      </w:r>
      <w:r w:rsidR="006422E0">
        <w:rPr>
          <w:rFonts w:ascii="GHEA Grapalat" w:hAnsi="GHEA Grapalat"/>
        </w:rPr>
        <w:t>ые</w:t>
      </w:r>
      <w:r w:rsidRPr="009F3DC7">
        <w:rPr>
          <w:rFonts w:ascii="GHEA Grapalat" w:hAnsi="GHEA Grapalat"/>
        </w:rPr>
        <w:t xml:space="preserve"> обеспечени</w:t>
      </w:r>
      <w:r w:rsidR="006422E0">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w:t>
      </w:r>
      <w:r w:rsidRPr="009F3DC7">
        <w:rPr>
          <w:rFonts w:ascii="GHEA Grapalat" w:hAnsi="GHEA Grapalat"/>
        </w:rPr>
        <w:lastRenderedPageBreak/>
        <w:t>одностороннем порядке.</w:t>
      </w:r>
      <w:r w:rsidR="00AA6506">
        <w:rPr>
          <w:rStyle w:val="af6"/>
          <w:rFonts w:ascii="GHEA Grapalat" w:hAnsi="GHEA Grapalat"/>
        </w:rPr>
        <w:footnoteReference w:customMarkFollows="1" w:id="32"/>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3"/>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5"/>
        <w:gridCol w:w="1110"/>
        <w:gridCol w:w="1584"/>
        <w:gridCol w:w="992"/>
        <w:gridCol w:w="754"/>
        <w:gridCol w:w="990"/>
        <w:gridCol w:w="720"/>
        <w:gridCol w:w="1260"/>
        <w:gridCol w:w="1157"/>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60322B">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11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58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75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99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72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417"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60322B">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1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8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75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72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6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157"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af6"/>
                <w:rFonts w:ascii="GHEA Grapalat" w:hAnsi="GHEA Grapalat"/>
                <w:sz w:val="16"/>
                <w:szCs w:val="16"/>
              </w:rPr>
              <w:footnoteReference w:customMarkFollows="1" w:id="34"/>
              <w:t>**</w:t>
            </w:r>
          </w:p>
        </w:tc>
      </w:tr>
      <w:tr w:rsidR="00BB28C8" w:rsidRPr="00F8360E" w:rsidTr="0060322B">
        <w:trPr>
          <w:jc w:val="center"/>
        </w:trPr>
        <w:tc>
          <w:tcPr>
            <w:tcW w:w="1765" w:type="dxa"/>
          </w:tcPr>
          <w:p w:rsidR="00BB28C8" w:rsidRPr="00F8360E" w:rsidRDefault="00EE40DD" w:rsidP="003D2146">
            <w:pPr>
              <w:widowControl w:val="0"/>
              <w:spacing w:after="120"/>
              <w:ind w:firstLine="567"/>
              <w:jc w:val="center"/>
              <w:rPr>
                <w:rFonts w:ascii="GHEA Grapalat" w:hAnsi="GHEA Grapalat"/>
                <w:sz w:val="16"/>
                <w:szCs w:val="16"/>
              </w:rPr>
            </w:pPr>
            <w:r>
              <w:rPr>
                <w:rFonts w:ascii="GHEA Grapalat" w:hAnsi="GHEA Grapalat"/>
                <w:sz w:val="16"/>
                <w:szCs w:val="16"/>
              </w:rPr>
              <w:t>1</w:t>
            </w:r>
          </w:p>
        </w:tc>
        <w:tc>
          <w:tcPr>
            <w:tcW w:w="1110" w:type="dxa"/>
          </w:tcPr>
          <w:p w:rsidR="00BB28C8" w:rsidRPr="0060322B" w:rsidRDefault="00EE40DD" w:rsidP="00EE40DD">
            <w:pPr>
              <w:widowControl w:val="0"/>
              <w:spacing w:after="120"/>
              <w:rPr>
                <w:rFonts w:ascii="GHEA Grapalat" w:hAnsi="GHEA Grapalat"/>
                <w:sz w:val="20"/>
                <w:szCs w:val="20"/>
              </w:rPr>
            </w:pPr>
            <w:r w:rsidRPr="0060322B">
              <w:rPr>
                <w:rFonts w:ascii="GHEA Grapalat" w:hAnsi="GHEA Grapalat"/>
                <w:color w:val="000000" w:themeColor="text1"/>
                <w:sz w:val="20"/>
                <w:szCs w:val="20"/>
              </w:rPr>
              <w:t>71351540</w:t>
            </w:r>
          </w:p>
        </w:tc>
        <w:tc>
          <w:tcPr>
            <w:tcW w:w="1584" w:type="dxa"/>
          </w:tcPr>
          <w:p w:rsidR="00BB28C8" w:rsidRPr="00F8360E" w:rsidRDefault="0060322B" w:rsidP="0060322B">
            <w:pPr>
              <w:widowControl w:val="0"/>
              <w:spacing w:after="120"/>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капитального ремонта 2-го этажа и благоустройства территории общинного центра села Свердлов.</w:t>
            </w:r>
          </w:p>
        </w:tc>
        <w:tc>
          <w:tcPr>
            <w:tcW w:w="992" w:type="dxa"/>
          </w:tcPr>
          <w:p w:rsidR="00BB28C8" w:rsidRPr="00F8360E" w:rsidRDefault="00EE40DD" w:rsidP="00EE40DD">
            <w:pPr>
              <w:widowControl w:val="0"/>
              <w:spacing w:after="120"/>
              <w:rPr>
                <w:rFonts w:ascii="GHEA Grapalat" w:hAnsi="GHEA Grapalat"/>
                <w:sz w:val="16"/>
                <w:szCs w:val="16"/>
              </w:rPr>
            </w:pPr>
            <w:r>
              <w:rPr>
                <w:rFonts w:ascii="GHEA Grapalat" w:hAnsi="GHEA Grapalat"/>
                <w:sz w:val="16"/>
                <w:szCs w:val="16"/>
              </w:rPr>
              <w:t xml:space="preserve">Шт. </w:t>
            </w:r>
          </w:p>
        </w:tc>
        <w:tc>
          <w:tcPr>
            <w:tcW w:w="754" w:type="dxa"/>
          </w:tcPr>
          <w:p w:rsidR="00BB28C8" w:rsidRPr="00F8360E" w:rsidRDefault="00BB28C8" w:rsidP="003D2146">
            <w:pPr>
              <w:widowControl w:val="0"/>
              <w:spacing w:after="120"/>
              <w:ind w:firstLine="567"/>
              <w:jc w:val="center"/>
              <w:rPr>
                <w:rFonts w:ascii="GHEA Grapalat" w:hAnsi="GHEA Grapalat"/>
                <w:sz w:val="16"/>
                <w:szCs w:val="16"/>
              </w:rPr>
            </w:pPr>
          </w:p>
        </w:tc>
        <w:tc>
          <w:tcPr>
            <w:tcW w:w="990" w:type="dxa"/>
          </w:tcPr>
          <w:p w:rsidR="00BB28C8" w:rsidRPr="00F8360E" w:rsidRDefault="00BB28C8" w:rsidP="003D2146">
            <w:pPr>
              <w:widowControl w:val="0"/>
              <w:spacing w:after="120"/>
              <w:ind w:firstLine="567"/>
              <w:jc w:val="center"/>
              <w:rPr>
                <w:rFonts w:ascii="GHEA Grapalat" w:hAnsi="GHEA Grapalat"/>
                <w:sz w:val="16"/>
                <w:szCs w:val="16"/>
              </w:rPr>
            </w:pPr>
          </w:p>
        </w:tc>
        <w:tc>
          <w:tcPr>
            <w:tcW w:w="720" w:type="dxa"/>
          </w:tcPr>
          <w:p w:rsidR="00BB28C8" w:rsidRPr="00F8360E" w:rsidRDefault="00BB28C8" w:rsidP="003D2146">
            <w:pPr>
              <w:widowControl w:val="0"/>
              <w:spacing w:after="120"/>
              <w:ind w:firstLine="567"/>
              <w:jc w:val="center"/>
              <w:rPr>
                <w:rFonts w:ascii="GHEA Grapalat" w:hAnsi="GHEA Grapalat"/>
                <w:sz w:val="16"/>
                <w:szCs w:val="16"/>
              </w:rPr>
            </w:pPr>
          </w:p>
        </w:tc>
        <w:tc>
          <w:tcPr>
            <w:tcW w:w="1260" w:type="dxa"/>
          </w:tcPr>
          <w:p w:rsidR="00BB28C8" w:rsidRPr="00F8360E" w:rsidRDefault="00EE40DD" w:rsidP="00EE40DD">
            <w:pPr>
              <w:widowControl w:val="0"/>
              <w:spacing w:after="120"/>
              <w:rPr>
                <w:rFonts w:ascii="GHEA Grapalat" w:hAnsi="GHEA Grapalat"/>
                <w:sz w:val="16"/>
                <w:szCs w:val="16"/>
              </w:rPr>
            </w:pPr>
            <w:r>
              <w:rPr>
                <w:rFonts w:ascii="GHEA Grapalat" w:hAnsi="GHEA Grapalat"/>
                <w:sz w:val="16"/>
                <w:szCs w:val="16"/>
              </w:rPr>
              <w:t>С. Свердлов</w:t>
            </w:r>
          </w:p>
        </w:tc>
        <w:tc>
          <w:tcPr>
            <w:tcW w:w="1157" w:type="dxa"/>
          </w:tcPr>
          <w:p w:rsidR="00BB28C8" w:rsidRPr="00F8360E" w:rsidRDefault="00EE40DD" w:rsidP="00EE40DD">
            <w:pPr>
              <w:widowControl w:val="0"/>
              <w:spacing w:after="120"/>
              <w:rPr>
                <w:rFonts w:ascii="GHEA Grapalat" w:hAnsi="GHEA Grapalat"/>
                <w:sz w:val="16"/>
                <w:szCs w:val="16"/>
              </w:rPr>
            </w:pPr>
            <w:r>
              <w:rPr>
                <w:rFonts w:ascii="GHEA Grapalat" w:hAnsi="GHEA Grapalat"/>
                <w:sz w:val="16"/>
                <w:szCs w:val="16"/>
              </w:rPr>
              <w:t>С момента подписания договора до завершения всего обьёма строительных работ.</w:t>
            </w:r>
          </w:p>
        </w:tc>
      </w:tr>
      <w:tr w:rsidR="00BB28C8" w:rsidRPr="00F8360E" w:rsidTr="0060322B">
        <w:trPr>
          <w:jc w:val="center"/>
        </w:trPr>
        <w:tc>
          <w:tcPr>
            <w:tcW w:w="1765" w:type="dxa"/>
          </w:tcPr>
          <w:p w:rsidR="00BB28C8" w:rsidRPr="00F8360E" w:rsidRDefault="00EE40DD" w:rsidP="003D2146">
            <w:pPr>
              <w:widowControl w:val="0"/>
              <w:spacing w:after="120"/>
              <w:ind w:firstLine="567"/>
              <w:jc w:val="center"/>
              <w:rPr>
                <w:rFonts w:ascii="GHEA Grapalat" w:hAnsi="GHEA Grapalat"/>
                <w:sz w:val="16"/>
                <w:szCs w:val="16"/>
              </w:rPr>
            </w:pPr>
            <w:r>
              <w:rPr>
                <w:rFonts w:ascii="GHEA Grapalat" w:hAnsi="GHEA Grapalat"/>
                <w:sz w:val="16"/>
                <w:szCs w:val="16"/>
              </w:rPr>
              <w:t>2</w:t>
            </w:r>
          </w:p>
        </w:tc>
        <w:tc>
          <w:tcPr>
            <w:tcW w:w="1110" w:type="dxa"/>
          </w:tcPr>
          <w:p w:rsidR="00BB28C8" w:rsidRPr="0060322B" w:rsidRDefault="00EE40DD" w:rsidP="00EE40DD">
            <w:pPr>
              <w:widowControl w:val="0"/>
              <w:spacing w:after="120"/>
              <w:rPr>
                <w:rFonts w:ascii="GHEA Grapalat" w:hAnsi="GHEA Grapalat"/>
                <w:sz w:val="20"/>
                <w:szCs w:val="20"/>
              </w:rPr>
            </w:pPr>
            <w:r w:rsidRPr="0060322B">
              <w:rPr>
                <w:rFonts w:ascii="GHEA Grapalat" w:hAnsi="GHEA Grapalat"/>
                <w:color w:val="000000" w:themeColor="text1"/>
                <w:sz w:val="20"/>
                <w:szCs w:val="20"/>
              </w:rPr>
              <w:t>71351540</w:t>
            </w:r>
          </w:p>
        </w:tc>
        <w:tc>
          <w:tcPr>
            <w:tcW w:w="1584" w:type="dxa"/>
          </w:tcPr>
          <w:p w:rsidR="00BB28C8" w:rsidRPr="00F8360E" w:rsidRDefault="0060322B" w:rsidP="0060322B">
            <w:pPr>
              <w:widowControl w:val="0"/>
              <w:spacing w:after="120"/>
              <w:rPr>
                <w:rFonts w:ascii="GHEA Grapalat" w:hAnsi="GHEA Grapalat"/>
                <w:sz w:val="16"/>
                <w:szCs w:val="16"/>
              </w:rPr>
            </w:pPr>
            <w:r w:rsidRPr="00A22000">
              <w:rPr>
                <w:rFonts w:ascii="GHEA Grapalat" w:hAnsi="GHEA Grapalat"/>
                <w:sz w:val="32"/>
                <w:szCs w:val="32"/>
                <w:u w:val="single"/>
                <w:vertAlign w:val="subscript"/>
              </w:rPr>
              <w:t xml:space="preserve">Технический контроль качества внутренней </w:t>
            </w:r>
            <w:r w:rsidRPr="00A22000">
              <w:rPr>
                <w:rFonts w:ascii="GHEA Grapalat" w:hAnsi="GHEA Grapalat"/>
                <w:sz w:val="32"/>
                <w:szCs w:val="32"/>
                <w:u w:val="single"/>
                <w:vertAlign w:val="subscript"/>
              </w:rPr>
              <w:lastRenderedPageBreak/>
              <w:t>отделки 1-го этажа общинного центра села Урут.</w:t>
            </w:r>
          </w:p>
        </w:tc>
        <w:tc>
          <w:tcPr>
            <w:tcW w:w="992" w:type="dxa"/>
          </w:tcPr>
          <w:p w:rsidR="00BB28C8" w:rsidRPr="00F8360E" w:rsidRDefault="00EE40DD" w:rsidP="00EE40DD">
            <w:pPr>
              <w:widowControl w:val="0"/>
              <w:spacing w:after="120"/>
              <w:rPr>
                <w:rFonts w:ascii="GHEA Grapalat" w:hAnsi="GHEA Grapalat"/>
                <w:sz w:val="16"/>
                <w:szCs w:val="16"/>
              </w:rPr>
            </w:pPr>
            <w:r>
              <w:rPr>
                <w:rFonts w:ascii="GHEA Grapalat" w:hAnsi="GHEA Grapalat"/>
                <w:sz w:val="16"/>
                <w:szCs w:val="16"/>
              </w:rPr>
              <w:lastRenderedPageBreak/>
              <w:t>Шт.</w:t>
            </w:r>
          </w:p>
        </w:tc>
        <w:tc>
          <w:tcPr>
            <w:tcW w:w="754" w:type="dxa"/>
          </w:tcPr>
          <w:p w:rsidR="00BB28C8" w:rsidRPr="00F8360E" w:rsidRDefault="00BB28C8" w:rsidP="003D2146">
            <w:pPr>
              <w:widowControl w:val="0"/>
              <w:spacing w:after="120"/>
              <w:ind w:firstLine="567"/>
              <w:jc w:val="center"/>
              <w:rPr>
                <w:rFonts w:ascii="GHEA Grapalat" w:hAnsi="GHEA Grapalat"/>
                <w:sz w:val="16"/>
                <w:szCs w:val="16"/>
              </w:rPr>
            </w:pPr>
          </w:p>
        </w:tc>
        <w:tc>
          <w:tcPr>
            <w:tcW w:w="1710" w:type="dxa"/>
            <w:gridSpan w:val="2"/>
          </w:tcPr>
          <w:p w:rsidR="00BB28C8" w:rsidRPr="00F8360E" w:rsidRDefault="00BB28C8" w:rsidP="003D2146">
            <w:pPr>
              <w:widowControl w:val="0"/>
              <w:spacing w:after="120"/>
              <w:ind w:firstLine="567"/>
              <w:jc w:val="center"/>
              <w:rPr>
                <w:rFonts w:ascii="GHEA Grapalat" w:hAnsi="GHEA Grapalat"/>
                <w:sz w:val="16"/>
                <w:szCs w:val="16"/>
              </w:rPr>
            </w:pPr>
          </w:p>
        </w:tc>
        <w:tc>
          <w:tcPr>
            <w:tcW w:w="1260" w:type="dxa"/>
          </w:tcPr>
          <w:p w:rsidR="00BB28C8" w:rsidRPr="00F8360E" w:rsidRDefault="00EE40DD" w:rsidP="00EE40DD">
            <w:pPr>
              <w:widowControl w:val="0"/>
              <w:spacing w:after="120"/>
              <w:rPr>
                <w:rFonts w:ascii="GHEA Grapalat" w:hAnsi="GHEA Grapalat"/>
                <w:sz w:val="16"/>
                <w:szCs w:val="16"/>
              </w:rPr>
            </w:pPr>
            <w:r>
              <w:rPr>
                <w:rFonts w:ascii="GHEA Grapalat" w:hAnsi="GHEA Grapalat"/>
                <w:sz w:val="16"/>
                <w:szCs w:val="16"/>
              </w:rPr>
              <w:t>С. Урут</w:t>
            </w:r>
          </w:p>
        </w:tc>
        <w:tc>
          <w:tcPr>
            <w:tcW w:w="1157" w:type="dxa"/>
          </w:tcPr>
          <w:p w:rsidR="00BB28C8" w:rsidRPr="00F8360E" w:rsidRDefault="0060322B" w:rsidP="0060322B">
            <w:pPr>
              <w:widowControl w:val="0"/>
              <w:spacing w:after="120"/>
              <w:rPr>
                <w:rFonts w:ascii="GHEA Grapalat" w:hAnsi="GHEA Grapalat"/>
                <w:sz w:val="16"/>
                <w:szCs w:val="16"/>
              </w:rPr>
            </w:pPr>
            <w:r>
              <w:rPr>
                <w:rFonts w:ascii="GHEA Grapalat" w:hAnsi="GHEA Grapalat"/>
                <w:sz w:val="16"/>
                <w:szCs w:val="16"/>
              </w:rPr>
              <w:t>С момента подписания договора до завершения всего обьёма строительных работ.</w:t>
            </w:r>
          </w:p>
        </w:tc>
      </w:tr>
      <w:tr w:rsidR="00EE40DD" w:rsidRPr="00F8360E" w:rsidTr="0060322B">
        <w:trPr>
          <w:jc w:val="center"/>
        </w:trPr>
        <w:tc>
          <w:tcPr>
            <w:tcW w:w="1765" w:type="dxa"/>
          </w:tcPr>
          <w:p w:rsidR="00EE40DD" w:rsidRPr="00F8360E" w:rsidRDefault="00EE40DD" w:rsidP="003D2146">
            <w:pPr>
              <w:widowControl w:val="0"/>
              <w:spacing w:after="120"/>
              <w:ind w:firstLine="567"/>
              <w:jc w:val="center"/>
              <w:rPr>
                <w:rFonts w:ascii="GHEA Grapalat" w:hAnsi="GHEA Grapalat"/>
                <w:sz w:val="16"/>
                <w:szCs w:val="16"/>
              </w:rPr>
            </w:pPr>
            <w:r>
              <w:rPr>
                <w:rFonts w:ascii="GHEA Grapalat" w:hAnsi="GHEA Grapalat"/>
                <w:sz w:val="16"/>
                <w:szCs w:val="16"/>
              </w:rPr>
              <w:lastRenderedPageBreak/>
              <w:t>3</w:t>
            </w:r>
          </w:p>
        </w:tc>
        <w:tc>
          <w:tcPr>
            <w:tcW w:w="1110" w:type="dxa"/>
          </w:tcPr>
          <w:p w:rsidR="00EE40DD" w:rsidRPr="0060322B" w:rsidRDefault="00EE40DD" w:rsidP="00EE40DD">
            <w:pPr>
              <w:widowControl w:val="0"/>
              <w:spacing w:after="120"/>
              <w:rPr>
                <w:rFonts w:ascii="GHEA Grapalat" w:hAnsi="GHEA Grapalat"/>
                <w:sz w:val="20"/>
                <w:szCs w:val="20"/>
              </w:rPr>
            </w:pPr>
            <w:r w:rsidRPr="0060322B">
              <w:rPr>
                <w:rFonts w:ascii="GHEA Grapalat" w:hAnsi="GHEA Grapalat"/>
                <w:color w:val="000000" w:themeColor="text1"/>
                <w:sz w:val="20"/>
                <w:szCs w:val="20"/>
              </w:rPr>
              <w:t>71351540</w:t>
            </w:r>
          </w:p>
        </w:tc>
        <w:tc>
          <w:tcPr>
            <w:tcW w:w="1584" w:type="dxa"/>
          </w:tcPr>
          <w:p w:rsidR="00EE40DD" w:rsidRPr="00F8360E" w:rsidRDefault="0060322B" w:rsidP="0060322B">
            <w:pPr>
              <w:widowControl w:val="0"/>
              <w:spacing w:after="120"/>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капитального ремонта фасадной части и 1-го этажа общинного центра села Агарак.</w:t>
            </w:r>
          </w:p>
        </w:tc>
        <w:tc>
          <w:tcPr>
            <w:tcW w:w="992"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t>Шт.</w:t>
            </w:r>
          </w:p>
        </w:tc>
        <w:tc>
          <w:tcPr>
            <w:tcW w:w="754" w:type="dxa"/>
          </w:tcPr>
          <w:p w:rsidR="00EE40DD" w:rsidRPr="00F8360E" w:rsidRDefault="00EE40DD" w:rsidP="003D2146">
            <w:pPr>
              <w:widowControl w:val="0"/>
              <w:spacing w:after="120"/>
              <w:ind w:firstLine="567"/>
              <w:jc w:val="center"/>
              <w:rPr>
                <w:rFonts w:ascii="GHEA Grapalat" w:hAnsi="GHEA Grapalat"/>
                <w:sz w:val="16"/>
                <w:szCs w:val="16"/>
              </w:rPr>
            </w:pPr>
          </w:p>
        </w:tc>
        <w:tc>
          <w:tcPr>
            <w:tcW w:w="1710" w:type="dxa"/>
            <w:gridSpan w:val="2"/>
          </w:tcPr>
          <w:p w:rsidR="00EE40DD" w:rsidRPr="00F8360E" w:rsidRDefault="00EE40DD" w:rsidP="003D2146">
            <w:pPr>
              <w:widowControl w:val="0"/>
              <w:spacing w:after="120"/>
              <w:ind w:firstLine="567"/>
              <w:jc w:val="center"/>
              <w:rPr>
                <w:rFonts w:ascii="GHEA Grapalat" w:hAnsi="GHEA Grapalat"/>
                <w:sz w:val="16"/>
                <w:szCs w:val="16"/>
              </w:rPr>
            </w:pPr>
          </w:p>
        </w:tc>
        <w:tc>
          <w:tcPr>
            <w:tcW w:w="1260"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t>С. Агарак</w:t>
            </w:r>
          </w:p>
        </w:tc>
        <w:tc>
          <w:tcPr>
            <w:tcW w:w="1157" w:type="dxa"/>
          </w:tcPr>
          <w:p w:rsidR="00EE40DD" w:rsidRPr="00F8360E" w:rsidRDefault="0060322B" w:rsidP="0060322B">
            <w:pPr>
              <w:widowControl w:val="0"/>
              <w:spacing w:after="120"/>
              <w:rPr>
                <w:rFonts w:ascii="GHEA Grapalat" w:hAnsi="GHEA Grapalat"/>
                <w:sz w:val="16"/>
                <w:szCs w:val="16"/>
              </w:rPr>
            </w:pPr>
            <w:r>
              <w:rPr>
                <w:rFonts w:ascii="GHEA Grapalat" w:hAnsi="GHEA Grapalat"/>
                <w:sz w:val="16"/>
                <w:szCs w:val="16"/>
              </w:rPr>
              <w:t>С момента подписания договора до завершения всего обьёма строительных работ.</w:t>
            </w:r>
          </w:p>
        </w:tc>
      </w:tr>
      <w:tr w:rsidR="00EE40DD" w:rsidRPr="00F8360E" w:rsidTr="0060322B">
        <w:trPr>
          <w:jc w:val="center"/>
        </w:trPr>
        <w:tc>
          <w:tcPr>
            <w:tcW w:w="1765" w:type="dxa"/>
          </w:tcPr>
          <w:p w:rsidR="00EE40DD" w:rsidRPr="00F8360E" w:rsidRDefault="00EE40DD" w:rsidP="003D2146">
            <w:pPr>
              <w:widowControl w:val="0"/>
              <w:spacing w:after="120"/>
              <w:ind w:firstLine="567"/>
              <w:jc w:val="center"/>
              <w:rPr>
                <w:rFonts w:ascii="GHEA Grapalat" w:hAnsi="GHEA Grapalat"/>
                <w:sz w:val="16"/>
                <w:szCs w:val="16"/>
              </w:rPr>
            </w:pPr>
            <w:r>
              <w:rPr>
                <w:rFonts w:ascii="GHEA Grapalat" w:hAnsi="GHEA Grapalat"/>
                <w:sz w:val="16"/>
                <w:szCs w:val="16"/>
              </w:rPr>
              <w:t>4</w:t>
            </w:r>
          </w:p>
        </w:tc>
        <w:tc>
          <w:tcPr>
            <w:tcW w:w="1110" w:type="dxa"/>
          </w:tcPr>
          <w:p w:rsidR="00EE40DD" w:rsidRPr="0060322B" w:rsidRDefault="00EE40DD" w:rsidP="00EE40DD">
            <w:pPr>
              <w:widowControl w:val="0"/>
              <w:spacing w:after="120"/>
              <w:rPr>
                <w:rFonts w:ascii="GHEA Grapalat" w:hAnsi="GHEA Grapalat"/>
                <w:sz w:val="20"/>
                <w:szCs w:val="20"/>
              </w:rPr>
            </w:pPr>
            <w:r w:rsidRPr="0060322B">
              <w:rPr>
                <w:rFonts w:ascii="GHEA Grapalat" w:hAnsi="GHEA Grapalat"/>
                <w:color w:val="000000" w:themeColor="text1"/>
                <w:sz w:val="20"/>
                <w:szCs w:val="20"/>
              </w:rPr>
              <w:t>71351540</w:t>
            </w:r>
          </w:p>
        </w:tc>
        <w:tc>
          <w:tcPr>
            <w:tcW w:w="1584" w:type="dxa"/>
          </w:tcPr>
          <w:p w:rsidR="00EE40DD" w:rsidRPr="00F8360E" w:rsidRDefault="0060322B" w:rsidP="0060322B">
            <w:pPr>
              <w:widowControl w:val="0"/>
              <w:spacing w:after="120"/>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Когес, установки счётчиков воды, ремонта ежедневного регулятора водохранилища</w:t>
            </w:r>
          </w:p>
        </w:tc>
        <w:tc>
          <w:tcPr>
            <w:tcW w:w="992"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t>Шт.</w:t>
            </w:r>
          </w:p>
        </w:tc>
        <w:tc>
          <w:tcPr>
            <w:tcW w:w="754" w:type="dxa"/>
          </w:tcPr>
          <w:p w:rsidR="00EE40DD" w:rsidRPr="00F8360E" w:rsidRDefault="00EE40DD" w:rsidP="003D2146">
            <w:pPr>
              <w:widowControl w:val="0"/>
              <w:spacing w:after="120"/>
              <w:ind w:firstLine="567"/>
              <w:jc w:val="center"/>
              <w:rPr>
                <w:rFonts w:ascii="GHEA Grapalat" w:hAnsi="GHEA Grapalat"/>
                <w:sz w:val="16"/>
                <w:szCs w:val="16"/>
              </w:rPr>
            </w:pPr>
          </w:p>
        </w:tc>
        <w:tc>
          <w:tcPr>
            <w:tcW w:w="1710" w:type="dxa"/>
            <w:gridSpan w:val="2"/>
          </w:tcPr>
          <w:p w:rsidR="00EE40DD" w:rsidRPr="00F8360E" w:rsidRDefault="00EE40DD" w:rsidP="003D2146">
            <w:pPr>
              <w:widowControl w:val="0"/>
              <w:spacing w:after="120"/>
              <w:ind w:firstLine="567"/>
              <w:jc w:val="center"/>
              <w:rPr>
                <w:rFonts w:ascii="GHEA Grapalat" w:hAnsi="GHEA Grapalat"/>
                <w:sz w:val="16"/>
                <w:szCs w:val="16"/>
              </w:rPr>
            </w:pPr>
          </w:p>
        </w:tc>
        <w:tc>
          <w:tcPr>
            <w:tcW w:w="1260"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t>С. Когес</w:t>
            </w:r>
          </w:p>
        </w:tc>
        <w:tc>
          <w:tcPr>
            <w:tcW w:w="1157" w:type="dxa"/>
          </w:tcPr>
          <w:p w:rsidR="00EE40DD" w:rsidRPr="00F8360E" w:rsidRDefault="0060322B" w:rsidP="0060322B">
            <w:pPr>
              <w:widowControl w:val="0"/>
              <w:spacing w:after="120"/>
              <w:rPr>
                <w:rFonts w:ascii="GHEA Grapalat" w:hAnsi="GHEA Grapalat"/>
                <w:sz w:val="16"/>
                <w:szCs w:val="16"/>
              </w:rPr>
            </w:pPr>
            <w:r>
              <w:rPr>
                <w:rFonts w:ascii="GHEA Grapalat" w:hAnsi="GHEA Grapalat"/>
                <w:sz w:val="16"/>
                <w:szCs w:val="16"/>
              </w:rPr>
              <w:t>С момента подписания договора до завершения всего обьёма строительных работ.</w:t>
            </w:r>
          </w:p>
        </w:tc>
      </w:tr>
      <w:tr w:rsidR="00EE40DD" w:rsidRPr="00F8360E" w:rsidTr="0060322B">
        <w:trPr>
          <w:jc w:val="center"/>
        </w:trPr>
        <w:tc>
          <w:tcPr>
            <w:tcW w:w="1765" w:type="dxa"/>
          </w:tcPr>
          <w:p w:rsidR="00EE40DD" w:rsidRPr="00F8360E" w:rsidRDefault="00EE40DD" w:rsidP="003D2146">
            <w:pPr>
              <w:widowControl w:val="0"/>
              <w:spacing w:after="120"/>
              <w:ind w:firstLine="567"/>
              <w:jc w:val="center"/>
              <w:rPr>
                <w:rFonts w:ascii="GHEA Grapalat" w:hAnsi="GHEA Grapalat"/>
                <w:sz w:val="16"/>
                <w:szCs w:val="16"/>
              </w:rPr>
            </w:pPr>
            <w:r>
              <w:rPr>
                <w:rFonts w:ascii="GHEA Grapalat" w:hAnsi="GHEA Grapalat"/>
                <w:sz w:val="16"/>
                <w:szCs w:val="16"/>
              </w:rPr>
              <w:t>5</w:t>
            </w:r>
          </w:p>
        </w:tc>
        <w:tc>
          <w:tcPr>
            <w:tcW w:w="1110" w:type="dxa"/>
          </w:tcPr>
          <w:p w:rsidR="00EE40DD" w:rsidRPr="0060322B" w:rsidRDefault="00EE40DD" w:rsidP="00EE40DD">
            <w:pPr>
              <w:widowControl w:val="0"/>
              <w:spacing w:after="120"/>
              <w:rPr>
                <w:rFonts w:ascii="GHEA Grapalat" w:hAnsi="GHEA Grapalat"/>
                <w:sz w:val="20"/>
                <w:szCs w:val="20"/>
              </w:rPr>
            </w:pPr>
            <w:r w:rsidRPr="0060322B">
              <w:rPr>
                <w:rFonts w:ascii="GHEA Grapalat" w:hAnsi="GHEA Grapalat"/>
                <w:color w:val="000000" w:themeColor="text1"/>
                <w:sz w:val="20"/>
                <w:szCs w:val="20"/>
              </w:rPr>
              <w:t>71351540</w:t>
            </w:r>
          </w:p>
        </w:tc>
        <w:tc>
          <w:tcPr>
            <w:tcW w:w="1584" w:type="dxa"/>
          </w:tcPr>
          <w:p w:rsidR="00EE40DD" w:rsidRPr="00F8360E" w:rsidRDefault="0060322B" w:rsidP="0060322B">
            <w:pPr>
              <w:widowControl w:val="0"/>
              <w:spacing w:after="120"/>
              <w:rPr>
                <w:rFonts w:ascii="GHEA Grapalat" w:hAnsi="GHEA Grapalat"/>
                <w:sz w:val="16"/>
                <w:szCs w:val="16"/>
              </w:rPr>
            </w:pPr>
            <w:r w:rsidRPr="00A22000">
              <w:rPr>
                <w:rFonts w:ascii="GHEA Grapalat" w:hAnsi="GHEA Grapalat"/>
                <w:sz w:val="32"/>
                <w:szCs w:val="32"/>
                <w:u w:val="single"/>
                <w:vertAlign w:val="subscript"/>
              </w:rPr>
              <w:t xml:space="preserve">Технический контроль </w:t>
            </w:r>
            <w:r w:rsidRPr="00A22000">
              <w:rPr>
                <w:rFonts w:ascii="GHEA Grapalat" w:hAnsi="GHEA Grapalat"/>
                <w:sz w:val="32"/>
                <w:szCs w:val="32"/>
                <w:u w:val="single"/>
                <w:vertAlign w:val="subscript"/>
              </w:rPr>
              <w:lastRenderedPageBreak/>
              <w:t>качества частичного ремонта внутренней сети села Бовадзор, установки счётчиков воды.</w:t>
            </w:r>
          </w:p>
        </w:tc>
        <w:tc>
          <w:tcPr>
            <w:tcW w:w="992"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lastRenderedPageBreak/>
              <w:t>Шт.</w:t>
            </w:r>
          </w:p>
        </w:tc>
        <w:tc>
          <w:tcPr>
            <w:tcW w:w="754" w:type="dxa"/>
          </w:tcPr>
          <w:p w:rsidR="00EE40DD" w:rsidRPr="00F8360E" w:rsidRDefault="00EE40DD" w:rsidP="003D2146">
            <w:pPr>
              <w:widowControl w:val="0"/>
              <w:spacing w:after="120"/>
              <w:ind w:firstLine="567"/>
              <w:jc w:val="center"/>
              <w:rPr>
                <w:rFonts w:ascii="GHEA Grapalat" w:hAnsi="GHEA Grapalat"/>
                <w:sz w:val="16"/>
                <w:szCs w:val="16"/>
              </w:rPr>
            </w:pPr>
          </w:p>
        </w:tc>
        <w:tc>
          <w:tcPr>
            <w:tcW w:w="1710" w:type="dxa"/>
            <w:gridSpan w:val="2"/>
          </w:tcPr>
          <w:p w:rsidR="00EE40DD" w:rsidRPr="00F8360E" w:rsidRDefault="00EE40DD" w:rsidP="003D2146">
            <w:pPr>
              <w:widowControl w:val="0"/>
              <w:spacing w:after="120"/>
              <w:ind w:firstLine="567"/>
              <w:jc w:val="center"/>
              <w:rPr>
                <w:rFonts w:ascii="GHEA Grapalat" w:hAnsi="GHEA Grapalat"/>
                <w:sz w:val="16"/>
                <w:szCs w:val="16"/>
              </w:rPr>
            </w:pPr>
          </w:p>
        </w:tc>
        <w:tc>
          <w:tcPr>
            <w:tcW w:w="1260"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t>С. Бовадзор</w:t>
            </w:r>
          </w:p>
        </w:tc>
        <w:tc>
          <w:tcPr>
            <w:tcW w:w="1157" w:type="dxa"/>
          </w:tcPr>
          <w:p w:rsidR="00EE40DD" w:rsidRPr="00F8360E" w:rsidRDefault="0060322B" w:rsidP="0060322B">
            <w:pPr>
              <w:widowControl w:val="0"/>
              <w:spacing w:after="120"/>
              <w:rPr>
                <w:rFonts w:ascii="GHEA Grapalat" w:hAnsi="GHEA Grapalat"/>
                <w:sz w:val="16"/>
                <w:szCs w:val="16"/>
              </w:rPr>
            </w:pPr>
            <w:r>
              <w:rPr>
                <w:rFonts w:ascii="GHEA Grapalat" w:hAnsi="GHEA Grapalat"/>
                <w:sz w:val="16"/>
                <w:szCs w:val="16"/>
              </w:rPr>
              <w:t xml:space="preserve">С момента подписания договора до завершения всего </w:t>
            </w:r>
            <w:r>
              <w:rPr>
                <w:rFonts w:ascii="GHEA Grapalat" w:hAnsi="GHEA Grapalat"/>
                <w:sz w:val="16"/>
                <w:szCs w:val="16"/>
              </w:rPr>
              <w:lastRenderedPageBreak/>
              <w:t>обьёма строительных работ.</w:t>
            </w:r>
          </w:p>
        </w:tc>
      </w:tr>
      <w:tr w:rsidR="00EE40DD" w:rsidRPr="00F8360E" w:rsidTr="0060322B">
        <w:trPr>
          <w:jc w:val="center"/>
        </w:trPr>
        <w:tc>
          <w:tcPr>
            <w:tcW w:w="1765" w:type="dxa"/>
          </w:tcPr>
          <w:p w:rsidR="00EE40DD" w:rsidRPr="00F8360E" w:rsidRDefault="00EE40DD" w:rsidP="003D2146">
            <w:pPr>
              <w:widowControl w:val="0"/>
              <w:spacing w:after="120"/>
              <w:ind w:firstLine="567"/>
              <w:jc w:val="center"/>
              <w:rPr>
                <w:rFonts w:ascii="GHEA Grapalat" w:hAnsi="GHEA Grapalat"/>
                <w:sz w:val="16"/>
                <w:szCs w:val="16"/>
              </w:rPr>
            </w:pPr>
            <w:r>
              <w:rPr>
                <w:rFonts w:ascii="GHEA Grapalat" w:hAnsi="GHEA Grapalat"/>
                <w:sz w:val="16"/>
                <w:szCs w:val="16"/>
              </w:rPr>
              <w:lastRenderedPageBreak/>
              <w:t>6</w:t>
            </w:r>
          </w:p>
        </w:tc>
        <w:tc>
          <w:tcPr>
            <w:tcW w:w="1110" w:type="dxa"/>
          </w:tcPr>
          <w:p w:rsidR="00EE40DD" w:rsidRPr="0060322B" w:rsidRDefault="00EE40DD" w:rsidP="00EE40DD">
            <w:pPr>
              <w:widowControl w:val="0"/>
              <w:spacing w:after="120"/>
              <w:rPr>
                <w:rFonts w:ascii="GHEA Grapalat" w:hAnsi="GHEA Grapalat"/>
                <w:sz w:val="20"/>
                <w:szCs w:val="20"/>
              </w:rPr>
            </w:pPr>
            <w:r w:rsidRPr="0060322B">
              <w:rPr>
                <w:rFonts w:ascii="GHEA Grapalat" w:hAnsi="GHEA Grapalat"/>
                <w:color w:val="000000" w:themeColor="text1"/>
                <w:sz w:val="20"/>
                <w:szCs w:val="20"/>
              </w:rPr>
              <w:t>71351540</w:t>
            </w:r>
          </w:p>
        </w:tc>
        <w:tc>
          <w:tcPr>
            <w:tcW w:w="1584" w:type="dxa"/>
          </w:tcPr>
          <w:p w:rsidR="00EE40DD" w:rsidRPr="00F8360E" w:rsidRDefault="0060322B" w:rsidP="0060322B">
            <w:pPr>
              <w:widowControl w:val="0"/>
              <w:spacing w:after="120"/>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Леджан, установки счётчиков воды, ремонта ежедневного регулятора водохранилища</w:t>
            </w:r>
          </w:p>
        </w:tc>
        <w:tc>
          <w:tcPr>
            <w:tcW w:w="992"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t>Шт.</w:t>
            </w:r>
          </w:p>
        </w:tc>
        <w:tc>
          <w:tcPr>
            <w:tcW w:w="754" w:type="dxa"/>
          </w:tcPr>
          <w:p w:rsidR="00EE40DD" w:rsidRPr="00F8360E" w:rsidRDefault="00EE40DD" w:rsidP="003D2146">
            <w:pPr>
              <w:widowControl w:val="0"/>
              <w:spacing w:after="120"/>
              <w:ind w:firstLine="567"/>
              <w:jc w:val="center"/>
              <w:rPr>
                <w:rFonts w:ascii="GHEA Grapalat" w:hAnsi="GHEA Grapalat"/>
                <w:sz w:val="16"/>
                <w:szCs w:val="16"/>
              </w:rPr>
            </w:pPr>
          </w:p>
        </w:tc>
        <w:tc>
          <w:tcPr>
            <w:tcW w:w="1710" w:type="dxa"/>
            <w:gridSpan w:val="2"/>
          </w:tcPr>
          <w:p w:rsidR="00EE40DD" w:rsidRPr="00F8360E" w:rsidRDefault="00EE40DD" w:rsidP="003D2146">
            <w:pPr>
              <w:widowControl w:val="0"/>
              <w:spacing w:after="120"/>
              <w:ind w:firstLine="567"/>
              <w:jc w:val="center"/>
              <w:rPr>
                <w:rFonts w:ascii="GHEA Grapalat" w:hAnsi="GHEA Grapalat"/>
                <w:sz w:val="16"/>
                <w:szCs w:val="16"/>
              </w:rPr>
            </w:pPr>
          </w:p>
        </w:tc>
        <w:tc>
          <w:tcPr>
            <w:tcW w:w="1260"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t>С. Леджан</w:t>
            </w:r>
          </w:p>
        </w:tc>
        <w:tc>
          <w:tcPr>
            <w:tcW w:w="1157" w:type="dxa"/>
          </w:tcPr>
          <w:p w:rsidR="00EE40DD" w:rsidRPr="00F8360E" w:rsidRDefault="0060322B" w:rsidP="0060322B">
            <w:pPr>
              <w:widowControl w:val="0"/>
              <w:spacing w:after="120"/>
              <w:rPr>
                <w:rFonts w:ascii="GHEA Grapalat" w:hAnsi="GHEA Grapalat"/>
                <w:sz w:val="16"/>
                <w:szCs w:val="16"/>
              </w:rPr>
            </w:pPr>
            <w:r>
              <w:rPr>
                <w:rFonts w:ascii="GHEA Grapalat" w:hAnsi="GHEA Grapalat"/>
                <w:sz w:val="16"/>
                <w:szCs w:val="16"/>
              </w:rPr>
              <w:t>С момента подписания договора до завершения всего обьёма строительных работ.</w:t>
            </w:r>
          </w:p>
        </w:tc>
      </w:tr>
      <w:tr w:rsidR="00EE40DD" w:rsidRPr="00F8360E" w:rsidTr="0060322B">
        <w:trPr>
          <w:jc w:val="center"/>
        </w:trPr>
        <w:tc>
          <w:tcPr>
            <w:tcW w:w="1765" w:type="dxa"/>
          </w:tcPr>
          <w:p w:rsidR="00EE40DD" w:rsidRDefault="00EE40DD" w:rsidP="003D2146">
            <w:pPr>
              <w:widowControl w:val="0"/>
              <w:spacing w:after="120"/>
              <w:ind w:firstLine="567"/>
              <w:jc w:val="center"/>
              <w:rPr>
                <w:rFonts w:ascii="GHEA Grapalat" w:hAnsi="GHEA Grapalat"/>
                <w:sz w:val="16"/>
                <w:szCs w:val="16"/>
              </w:rPr>
            </w:pPr>
            <w:r>
              <w:rPr>
                <w:rFonts w:ascii="GHEA Grapalat" w:hAnsi="GHEA Grapalat"/>
                <w:sz w:val="16"/>
                <w:szCs w:val="16"/>
              </w:rPr>
              <w:t>7</w:t>
            </w:r>
          </w:p>
        </w:tc>
        <w:tc>
          <w:tcPr>
            <w:tcW w:w="1110" w:type="dxa"/>
          </w:tcPr>
          <w:p w:rsidR="00EE40DD" w:rsidRPr="0060322B" w:rsidRDefault="00EE40DD" w:rsidP="00EE40DD">
            <w:pPr>
              <w:widowControl w:val="0"/>
              <w:spacing w:after="120"/>
              <w:rPr>
                <w:rFonts w:ascii="GHEA Grapalat" w:hAnsi="GHEA Grapalat"/>
                <w:sz w:val="20"/>
                <w:szCs w:val="20"/>
              </w:rPr>
            </w:pPr>
            <w:r w:rsidRPr="0060322B">
              <w:rPr>
                <w:rFonts w:ascii="GHEA Grapalat" w:hAnsi="GHEA Grapalat"/>
                <w:color w:val="000000" w:themeColor="text1"/>
                <w:sz w:val="20"/>
                <w:szCs w:val="20"/>
              </w:rPr>
              <w:t>71351540</w:t>
            </w:r>
          </w:p>
        </w:tc>
        <w:tc>
          <w:tcPr>
            <w:tcW w:w="1584" w:type="dxa"/>
          </w:tcPr>
          <w:p w:rsidR="00EE40DD" w:rsidRPr="00F8360E" w:rsidRDefault="0060322B" w:rsidP="0060322B">
            <w:pPr>
              <w:widowControl w:val="0"/>
              <w:spacing w:after="120"/>
              <w:rPr>
                <w:rFonts w:ascii="GHEA Grapalat" w:hAnsi="GHEA Grapalat"/>
                <w:sz w:val="16"/>
                <w:szCs w:val="16"/>
              </w:rPr>
            </w:pPr>
            <w:r w:rsidRPr="00A22000">
              <w:rPr>
                <w:rFonts w:ascii="GHEA Grapalat" w:hAnsi="GHEA Grapalat"/>
                <w:sz w:val="32"/>
                <w:szCs w:val="32"/>
                <w:u w:val="single"/>
                <w:vertAlign w:val="subscript"/>
              </w:rPr>
              <w:t xml:space="preserve">Технический контроль качества частичного ремонта внутренней сети села Ягдан, установки счётчиков </w:t>
            </w:r>
            <w:r w:rsidRPr="00A22000">
              <w:rPr>
                <w:rFonts w:ascii="GHEA Grapalat" w:hAnsi="GHEA Grapalat"/>
                <w:sz w:val="32"/>
                <w:szCs w:val="32"/>
                <w:u w:val="single"/>
                <w:vertAlign w:val="subscript"/>
              </w:rPr>
              <w:lastRenderedPageBreak/>
              <w:t>воды.</w:t>
            </w:r>
          </w:p>
        </w:tc>
        <w:tc>
          <w:tcPr>
            <w:tcW w:w="992"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lastRenderedPageBreak/>
              <w:t>Шт.</w:t>
            </w:r>
          </w:p>
        </w:tc>
        <w:tc>
          <w:tcPr>
            <w:tcW w:w="754" w:type="dxa"/>
          </w:tcPr>
          <w:p w:rsidR="00EE40DD" w:rsidRPr="00F8360E" w:rsidRDefault="00EE40DD" w:rsidP="003D2146">
            <w:pPr>
              <w:widowControl w:val="0"/>
              <w:spacing w:after="120"/>
              <w:ind w:firstLine="567"/>
              <w:jc w:val="center"/>
              <w:rPr>
                <w:rFonts w:ascii="GHEA Grapalat" w:hAnsi="GHEA Grapalat"/>
                <w:sz w:val="16"/>
                <w:szCs w:val="16"/>
              </w:rPr>
            </w:pPr>
          </w:p>
        </w:tc>
        <w:tc>
          <w:tcPr>
            <w:tcW w:w="1710" w:type="dxa"/>
            <w:gridSpan w:val="2"/>
          </w:tcPr>
          <w:p w:rsidR="00EE40DD" w:rsidRPr="00F8360E" w:rsidRDefault="00EE40DD" w:rsidP="003D2146">
            <w:pPr>
              <w:widowControl w:val="0"/>
              <w:spacing w:after="120"/>
              <w:ind w:firstLine="567"/>
              <w:jc w:val="center"/>
              <w:rPr>
                <w:rFonts w:ascii="GHEA Grapalat" w:hAnsi="GHEA Grapalat"/>
                <w:sz w:val="16"/>
                <w:szCs w:val="16"/>
              </w:rPr>
            </w:pPr>
          </w:p>
        </w:tc>
        <w:tc>
          <w:tcPr>
            <w:tcW w:w="1260" w:type="dxa"/>
          </w:tcPr>
          <w:p w:rsidR="00EE40DD" w:rsidRPr="00F8360E" w:rsidRDefault="00EE40DD" w:rsidP="00EE40DD">
            <w:pPr>
              <w:widowControl w:val="0"/>
              <w:spacing w:after="120"/>
              <w:rPr>
                <w:rFonts w:ascii="GHEA Grapalat" w:hAnsi="GHEA Grapalat"/>
                <w:sz w:val="16"/>
                <w:szCs w:val="16"/>
              </w:rPr>
            </w:pPr>
            <w:r>
              <w:rPr>
                <w:rFonts w:ascii="GHEA Grapalat" w:hAnsi="GHEA Grapalat"/>
                <w:sz w:val="16"/>
                <w:szCs w:val="16"/>
              </w:rPr>
              <w:t>С. Ягдан</w:t>
            </w:r>
          </w:p>
        </w:tc>
        <w:tc>
          <w:tcPr>
            <w:tcW w:w="1157" w:type="dxa"/>
          </w:tcPr>
          <w:p w:rsidR="00EE40DD" w:rsidRPr="00F8360E" w:rsidRDefault="0060322B" w:rsidP="0060322B">
            <w:pPr>
              <w:widowControl w:val="0"/>
              <w:spacing w:after="120"/>
              <w:rPr>
                <w:rFonts w:ascii="GHEA Grapalat" w:hAnsi="GHEA Grapalat"/>
                <w:sz w:val="16"/>
                <w:szCs w:val="16"/>
              </w:rPr>
            </w:pPr>
            <w:r>
              <w:rPr>
                <w:rFonts w:ascii="GHEA Grapalat" w:hAnsi="GHEA Grapalat"/>
                <w:sz w:val="16"/>
                <w:szCs w:val="16"/>
              </w:rPr>
              <w:t>С момента подписания договора до завершения всего обьёма строительных работ.</w:t>
            </w: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5"/>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
        <w:gridCol w:w="1170"/>
        <w:gridCol w:w="1591"/>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730EC2">
        <w:trPr>
          <w:trHeight w:val="1767"/>
          <w:jc w:val="center"/>
        </w:trPr>
        <w:tc>
          <w:tcPr>
            <w:tcW w:w="715"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170"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591"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af6"/>
                <w:rFonts w:ascii="GHEA Grapalat" w:hAnsi="GHEA Grapalat"/>
                <w:sz w:val="16"/>
                <w:szCs w:val="16"/>
              </w:rPr>
              <w:footnoteReference w:customMarkFollows="1" w:id="36"/>
              <w:t>**</w:t>
            </w:r>
          </w:p>
        </w:tc>
      </w:tr>
      <w:tr w:rsidR="00BB28C8" w:rsidRPr="00D25446" w:rsidTr="00730EC2">
        <w:trPr>
          <w:cantSplit/>
          <w:trHeight w:val="1096"/>
          <w:jc w:val="center"/>
        </w:trPr>
        <w:tc>
          <w:tcPr>
            <w:tcW w:w="715"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170"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591"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B28C8" w:rsidRPr="00D25446" w:rsidTr="00730EC2">
        <w:trPr>
          <w:cantSplit/>
          <w:trHeight w:val="1096"/>
          <w:jc w:val="center"/>
        </w:trPr>
        <w:tc>
          <w:tcPr>
            <w:tcW w:w="715" w:type="dxa"/>
            <w:vAlign w:val="center"/>
          </w:tcPr>
          <w:p w:rsidR="00BB28C8"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1</w:t>
            </w:r>
          </w:p>
        </w:tc>
        <w:tc>
          <w:tcPr>
            <w:tcW w:w="1170" w:type="dxa"/>
            <w:vAlign w:val="center"/>
          </w:tcPr>
          <w:p w:rsidR="00BB28C8" w:rsidRPr="00D25446" w:rsidRDefault="00C50BB7" w:rsidP="003D2146">
            <w:pPr>
              <w:widowControl w:val="0"/>
              <w:spacing w:after="120"/>
              <w:ind w:left="-43"/>
              <w:jc w:val="center"/>
              <w:rPr>
                <w:rFonts w:ascii="GHEA Grapalat" w:hAnsi="GHEA Grapalat"/>
                <w:sz w:val="16"/>
                <w:szCs w:val="16"/>
              </w:rPr>
            </w:pPr>
            <w:r w:rsidRPr="0060322B">
              <w:rPr>
                <w:rFonts w:ascii="GHEA Grapalat" w:hAnsi="GHEA Grapalat"/>
                <w:color w:val="000000" w:themeColor="text1"/>
                <w:sz w:val="20"/>
                <w:szCs w:val="20"/>
              </w:rPr>
              <w:t>71351540</w:t>
            </w:r>
          </w:p>
        </w:tc>
        <w:tc>
          <w:tcPr>
            <w:tcW w:w="1591" w:type="dxa"/>
            <w:vAlign w:val="center"/>
          </w:tcPr>
          <w:p w:rsidR="00BB28C8" w:rsidRPr="00D25446" w:rsidRDefault="00C50BB7" w:rsidP="00730EC2">
            <w:pPr>
              <w:widowControl w:val="0"/>
              <w:spacing w:after="120"/>
              <w:ind w:left="-43"/>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капитального ремонта 2-го этажа и благоустройства территории общинного центра села Свердлов.</w:t>
            </w:r>
          </w:p>
        </w:tc>
        <w:tc>
          <w:tcPr>
            <w:tcW w:w="63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C50BB7" w:rsidP="003D2146">
            <w:pPr>
              <w:widowControl w:val="0"/>
              <w:spacing w:after="120"/>
              <w:ind w:left="-43"/>
              <w:jc w:val="center"/>
              <w:rPr>
                <w:rFonts w:ascii="GHEA Grapalat" w:hAnsi="GHEA Grapalat" w:cs="Arial"/>
                <w:sz w:val="16"/>
                <w:szCs w:val="16"/>
              </w:rPr>
            </w:pPr>
            <w:r>
              <w:rPr>
                <w:rFonts w:ascii="GHEA Grapalat" w:hAnsi="GHEA Grapalat"/>
                <w:sz w:val="16"/>
                <w:szCs w:val="16"/>
              </w:rPr>
              <w:t>30</w:t>
            </w:r>
            <w:r w:rsidR="00BB28C8" w:rsidRPr="00D25446">
              <w:rPr>
                <w:rFonts w:ascii="GHEA Grapalat" w:hAnsi="GHEA Grapalat"/>
                <w:sz w:val="16"/>
                <w:szCs w:val="16"/>
              </w:rPr>
              <w:t xml:space="preserve"> %</w:t>
            </w:r>
          </w:p>
        </w:tc>
        <w:tc>
          <w:tcPr>
            <w:tcW w:w="709" w:type="dxa"/>
            <w:vAlign w:val="center"/>
          </w:tcPr>
          <w:p w:rsidR="00BB28C8" w:rsidRPr="00D25446" w:rsidRDefault="00C50BB7" w:rsidP="003D2146">
            <w:pPr>
              <w:widowControl w:val="0"/>
              <w:spacing w:after="120"/>
              <w:ind w:left="-43"/>
              <w:jc w:val="center"/>
              <w:rPr>
                <w:rFonts w:ascii="GHEA Grapalat" w:hAnsi="GHEA Grapalat" w:cs="Arial"/>
                <w:sz w:val="16"/>
                <w:szCs w:val="16"/>
              </w:rPr>
            </w:pPr>
            <w:r>
              <w:rPr>
                <w:rFonts w:ascii="GHEA Grapalat" w:hAnsi="GHEA Grapalat"/>
                <w:sz w:val="16"/>
                <w:szCs w:val="16"/>
              </w:rPr>
              <w:t>50</w:t>
            </w:r>
            <w:r w:rsidR="00BB28C8" w:rsidRPr="00D25446">
              <w:rPr>
                <w:rFonts w:ascii="GHEA Grapalat" w:hAnsi="GHEA Grapalat"/>
                <w:sz w:val="16"/>
                <w:szCs w:val="16"/>
              </w:rPr>
              <w:t xml:space="preserve"> %</w:t>
            </w:r>
          </w:p>
        </w:tc>
        <w:tc>
          <w:tcPr>
            <w:tcW w:w="644" w:type="dxa"/>
            <w:vAlign w:val="center"/>
          </w:tcPr>
          <w:p w:rsidR="00BB28C8" w:rsidRPr="00D25446" w:rsidRDefault="00C50BB7" w:rsidP="003D2146">
            <w:pPr>
              <w:widowControl w:val="0"/>
              <w:spacing w:after="120"/>
              <w:ind w:left="-43"/>
              <w:jc w:val="center"/>
              <w:rPr>
                <w:rFonts w:ascii="GHEA Grapalat" w:hAnsi="GHEA Grapalat" w:cs="Arial"/>
                <w:sz w:val="16"/>
                <w:szCs w:val="16"/>
              </w:rPr>
            </w:pPr>
            <w:r>
              <w:rPr>
                <w:rFonts w:ascii="GHEA Grapalat" w:hAnsi="GHEA Grapalat"/>
                <w:sz w:val="16"/>
                <w:szCs w:val="16"/>
              </w:rPr>
              <w:t xml:space="preserve">75 </w:t>
            </w:r>
            <w:r w:rsidR="00BB28C8" w:rsidRPr="00D25446">
              <w:rPr>
                <w:rFonts w:ascii="GHEA Grapalat" w:hAnsi="GHEA Grapalat"/>
                <w:sz w:val="16"/>
                <w:szCs w:val="16"/>
              </w:rPr>
              <w:t>%</w:t>
            </w:r>
          </w:p>
        </w:tc>
        <w:tc>
          <w:tcPr>
            <w:tcW w:w="553" w:type="dxa"/>
            <w:vAlign w:val="center"/>
          </w:tcPr>
          <w:p w:rsidR="00BB28C8" w:rsidRPr="00D25446" w:rsidRDefault="00C50BB7" w:rsidP="003D2146">
            <w:pPr>
              <w:widowControl w:val="0"/>
              <w:spacing w:after="120"/>
              <w:ind w:left="-43"/>
              <w:jc w:val="center"/>
              <w:rPr>
                <w:rFonts w:ascii="GHEA Grapalat" w:hAnsi="GHEA Grapalat" w:cs="Arial"/>
                <w:sz w:val="16"/>
                <w:szCs w:val="16"/>
              </w:rPr>
            </w:pPr>
            <w:r>
              <w:rPr>
                <w:rFonts w:ascii="GHEA Grapalat" w:hAnsi="GHEA Grapalat"/>
                <w:sz w:val="16"/>
                <w:szCs w:val="16"/>
              </w:rPr>
              <w:t>100</w:t>
            </w:r>
            <w:r w:rsidRPr="00D25446">
              <w:rPr>
                <w:rFonts w:ascii="GHEA Grapalat" w:hAnsi="GHEA Grapalat"/>
                <w:sz w:val="16"/>
                <w:szCs w:val="16"/>
              </w:rPr>
              <w:t>%</w:t>
            </w:r>
          </w:p>
        </w:tc>
        <w:tc>
          <w:tcPr>
            <w:tcW w:w="480" w:type="dxa"/>
            <w:vAlign w:val="center"/>
          </w:tcPr>
          <w:p w:rsidR="00BB28C8" w:rsidRPr="00D25446" w:rsidRDefault="00C50BB7" w:rsidP="003D2146">
            <w:pPr>
              <w:widowControl w:val="0"/>
              <w:spacing w:after="120"/>
              <w:ind w:left="-43"/>
              <w:jc w:val="center"/>
              <w:rPr>
                <w:rFonts w:ascii="GHEA Grapalat" w:hAnsi="GHEA Grapalat" w:cs="Arial"/>
                <w:sz w:val="16"/>
                <w:szCs w:val="16"/>
              </w:rPr>
            </w:pPr>
            <w:r>
              <w:rPr>
                <w:rFonts w:ascii="GHEA Grapalat" w:hAnsi="GHEA Grapalat"/>
                <w:sz w:val="16"/>
                <w:szCs w:val="16"/>
              </w:rPr>
              <w:t>100</w:t>
            </w:r>
            <w:r w:rsidRPr="00D25446">
              <w:rPr>
                <w:rFonts w:ascii="GHEA Grapalat" w:hAnsi="GHEA Grapalat"/>
                <w:sz w:val="16"/>
                <w:szCs w:val="16"/>
              </w:rPr>
              <w:t>%</w:t>
            </w:r>
          </w:p>
        </w:tc>
        <w:tc>
          <w:tcPr>
            <w:tcW w:w="448" w:type="dxa"/>
            <w:vAlign w:val="center"/>
          </w:tcPr>
          <w:p w:rsidR="00BB28C8" w:rsidRPr="00D25446" w:rsidRDefault="00C50BB7" w:rsidP="003D2146">
            <w:pPr>
              <w:widowControl w:val="0"/>
              <w:spacing w:after="120"/>
              <w:ind w:left="-43"/>
              <w:jc w:val="center"/>
              <w:rPr>
                <w:rFonts w:ascii="GHEA Grapalat" w:hAnsi="GHEA Grapalat"/>
                <w:b/>
                <w:sz w:val="16"/>
                <w:szCs w:val="16"/>
              </w:rPr>
            </w:pPr>
            <w:r>
              <w:rPr>
                <w:rFonts w:ascii="GHEA Grapalat" w:hAnsi="GHEA Grapalat"/>
                <w:sz w:val="16"/>
                <w:szCs w:val="16"/>
              </w:rPr>
              <w:t>100</w:t>
            </w:r>
            <w:r w:rsidR="00BB28C8" w:rsidRPr="00D25446">
              <w:rPr>
                <w:rFonts w:ascii="GHEA Grapalat" w:hAnsi="GHEA Grapalat"/>
                <w:sz w:val="16"/>
                <w:szCs w:val="16"/>
              </w:rPr>
              <w:t>%</w:t>
            </w:r>
          </w:p>
        </w:tc>
      </w:tr>
      <w:tr w:rsidR="0060322B" w:rsidRPr="00D25446" w:rsidTr="00730EC2">
        <w:trPr>
          <w:cantSplit/>
          <w:trHeight w:val="1096"/>
          <w:jc w:val="center"/>
        </w:trPr>
        <w:tc>
          <w:tcPr>
            <w:tcW w:w="715" w:type="dxa"/>
            <w:vAlign w:val="center"/>
          </w:tcPr>
          <w:p w:rsidR="0060322B"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lastRenderedPageBreak/>
              <w:t>2</w:t>
            </w:r>
          </w:p>
        </w:tc>
        <w:tc>
          <w:tcPr>
            <w:tcW w:w="1170" w:type="dxa"/>
            <w:vAlign w:val="center"/>
          </w:tcPr>
          <w:p w:rsidR="0060322B" w:rsidRPr="00D25446" w:rsidRDefault="00C50BB7" w:rsidP="003D2146">
            <w:pPr>
              <w:widowControl w:val="0"/>
              <w:spacing w:after="120"/>
              <w:ind w:left="-43"/>
              <w:jc w:val="center"/>
              <w:rPr>
                <w:rFonts w:ascii="GHEA Grapalat" w:hAnsi="GHEA Grapalat"/>
                <w:sz w:val="16"/>
                <w:szCs w:val="16"/>
              </w:rPr>
            </w:pPr>
            <w:r w:rsidRPr="0060322B">
              <w:rPr>
                <w:rFonts w:ascii="GHEA Grapalat" w:hAnsi="GHEA Grapalat"/>
                <w:color w:val="000000" w:themeColor="text1"/>
                <w:sz w:val="20"/>
                <w:szCs w:val="20"/>
              </w:rPr>
              <w:t>71351540</w:t>
            </w:r>
          </w:p>
        </w:tc>
        <w:tc>
          <w:tcPr>
            <w:tcW w:w="1591" w:type="dxa"/>
            <w:vAlign w:val="center"/>
          </w:tcPr>
          <w:p w:rsidR="0060322B" w:rsidRPr="00D25446" w:rsidRDefault="00730EC2" w:rsidP="00730EC2">
            <w:pPr>
              <w:widowControl w:val="0"/>
              <w:spacing w:after="120"/>
              <w:ind w:left="-43"/>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внутренней отделки 1-го этажа общинного центра села Урут.</w:t>
            </w:r>
          </w:p>
        </w:tc>
        <w:tc>
          <w:tcPr>
            <w:tcW w:w="633"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628"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98"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30</w:t>
            </w:r>
            <w:r w:rsidRPr="00D25446">
              <w:rPr>
                <w:rFonts w:ascii="GHEA Grapalat" w:hAnsi="GHEA Grapalat"/>
                <w:sz w:val="16"/>
                <w:szCs w:val="16"/>
              </w:rPr>
              <w:t xml:space="preserve"> %</w:t>
            </w:r>
          </w:p>
        </w:tc>
        <w:tc>
          <w:tcPr>
            <w:tcW w:w="709"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50</w:t>
            </w:r>
            <w:r w:rsidRPr="00D25446">
              <w:rPr>
                <w:rFonts w:ascii="GHEA Grapalat" w:hAnsi="GHEA Grapalat"/>
                <w:sz w:val="16"/>
                <w:szCs w:val="16"/>
              </w:rPr>
              <w:t xml:space="preserve"> %</w:t>
            </w:r>
          </w:p>
        </w:tc>
        <w:tc>
          <w:tcPr>
            <w:tcW w:w="644"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 xml:space="preserve">75 </w:t>
            </w:r>
            <w:r w:rsidRPr="00D25446">
              <w:rPr>
                <w:rFonts w:ascii="GHEA Grapalat" w:hAnsi="GHEA Grapalat"/>
                <w:sz w:val="16"/>
                <w:szCs w:val="16"/>
              </w:rPr>
              <w:t>%</w:t>
            </w:r>
          </w:p>
        </w:tc>
        <w:tc>
          <w:tcPr>
            <w:tcW w:w="553"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80"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48"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r>
      <w:tr w:rsidR="0060322B" w:rsidRPr="00D25446" w:rsidTr="00730EC2">
        <w:trPr>
          <w:cantSplit/>
          <w:trHeight w:val="1096"/>
          <w:jc w:val="center"/>
        </w:trPr>
        <w:tc>
          <w:tcPr>
            <w:tcW w:w="715" w:type="dxa"/>
            <w:vAlign w:val="center"/>
          </w:tcPr>
          <w:p w:rsidR="0060322B"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3</w:t>
            </w:r>
          </w:p>
        </w:tc>
        <w:tc>
          <w:tcPr>
            <w:tcW w:w="1170" w:type="dxa"/>
            <w:vAlign w:val="center"/>
          </w:tcPr>
          <w:p w:rsidR="0060322B" w:rsidRPr="00D25446" w:rsidRDefault="00C50BB7" w:rsidP="003D2146">
            <w:pPr>
              <w:widowControl w:val="0"/>
              <w:spacing w:after="120"/>
              <w:ind w:left="-43"/>
              <w:jc w:val="center"/>
              <w:rPr>
                <w:rFonts w:ascii="GHEA Grapalat" w:hAnsi="GHEA Grapalat"/>
                <w:sz w:val="16"/>
                <w:szCs w:val="16"/>
              </w:rPr>
            </w:pPr>
            <w:r w:rsidRPr="0060322B">
              <w:rPr>
                <w:rFonts w:ascii="GHEA Grapalat" w:hAnsi="GHEA Grapalat"/>
                <w:color w:val="000000" w:themeColor="text1"/>
                <w:sz w:val="20"/>
                <w:szCs w:val="20"/>
              </w:rPr>
              <w:t>71351540</w:t>
            </w:r>
          </w:p>
        </w:tc>
        <w:tc>
          <w:tcPr>
            <w:tcW w:w="1591" w:type="dxa"/>
            <w:vAlign w:val="center"/>
          </w:tcPr>
          <w:p w:rsidR="0060322B" w:rsidRPr="00D25446" w:rsidRDefault="00C50BB7" w:rsidP="00730EC2">
            <w:pPr>
              <w:widowControl w:val="0"/>
              <w:spacing w:after="120"/>
              <w:ind w:left="-43"/>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капитального ремонта фасадной части и 1-го этажа общинного центра села Агарак.</w:t>
            </w:r>
          </w:p>
        </w:tc>
        <w:tc>
          <w:tcPr>
            <w:tcW w:w="633"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628"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98"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60322B" w:rsidRPr="00D25446" w:rsidRDefault="00C50BB7"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30</w:t>
            </w:r>
            <w:r w:rsidRPr="00D25446">
              <w:rPr>
                <w:rFonts w:ascii="GHEA Grapalat" w:hAnsi="GHEA Grapalat"/>
                <w:sz w:val="16"/>
                <w:szCs w:val="16"/>
              </w:rPr>
              <w:t xml:space="preserve"> %</w:t>
            </w:r>
          </w:p>
        </w:tc>
        <w:tc>
          <w:tcPr>
            <w:tcW w:w="709"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50</w:t>
            </w:r>
            <w:r w:rsidRPr="00D25446">
              <w:rPr>
                <w:rFonts w:ascii="GHEA Grapalat" w:hAnsi="GHEA Grapalat"/>
                <w:sz w:val="16"/>
                <w:szCs w:val="16"/>
              </w:rPr>
              <w:t xml:space="preserve"> %</w:t>
            </w:r>
          </w:p>
        </w:tc>
        <w:tc>
          <w:tcPr>
            <w:tcW w:w="644"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 xml:space="preserve">75 </w:t>
            </w:r>
            <w:r w:rsidRPr="00D25446">
              <w:rPr>
                <w:rFonts w:ascii="GHEA Grapalat" w:hAnsi="GHEA Grapalat"/>
                <w:sz w:val="16"/>
                <w:szCs w:val="16"/>
              </w:rPr>
              <w:t>%</w:t>
            </w:r>
          </w:p>
        </w:tc>
        <w:tc>
          <w:tcPr>
            <w:tcW w:w="553"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80"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48" w:type="dxa"/>
            <w:vAlign w:val="center"/>
          </w:tcPr>
          <w:p w:rsidR="0060322B" w:rsidRPr="00D25446" w:rsidRDefault="00C50BB7" w:rsidP="003D2146">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r>
      <w:tr w:rsidR="00C50BB7" w:rsidRPr="00D25446" w:rsidTr="00730EC2">
        <w:trPr>
          <w:cantSplit/>
          <w:trHeight w:val="1096"/>
          <w:jc w:val="center"/>
        </w:trPr>
        <w:tc>
          <w:tcPr>
            <w:tcW w:w="715" w:type="dxa"/>
            <w:vAlign w:val="center"/>
          </w:tcPr>
          <w:p w:rsidR="00C50BB7"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4</w:t>
            </w:r>
          </w:p>
        </w:tc>
        <w:tc>
          <w:tcPr>
            <w:tcW w:w="1170" w:type="dxa"/>
            <w:vAlign w:val="center"/>
          </w:tcPr>
          <w:p w:rsidR="00C50BB7" w:rsidRPr="00D25446" w:rsidRDefault="00C50BB7" w:rsidP="00C50BB7">
            <w:pPr>
              <w:widowControl w:val="0"/>
              <w:spacing w:after="120"/>
              <w:ind w:left="-43"/>
              <w:jc w:val="center"/>
              <w:rPr>
                <w:rFonts w:ascii="GHEA Grapalat" w:hAnsi="GHEA Grapalat"/>
                <w:sz w:val="16"/>
                <w:szCs w:val="16"/>
              </w:rPr>
            </w:pPr>
            <w:r w:rsidRPr="0060322B">
              <w:rPr>
                <w:rFonts w:ascii="GHEA Grapalat" w:hAnsi="GHEA Grapalat"/>
                <w:color w:val="000000" w:themeColor="text1"/>
                <w:sz w:val="20"/>
                <w:szCs w:val="20"/>
              </w:rPr>
              <w:t>71351540</w:t>
            </w:r>
          </w:p>
        </w:tc>
        <w:tc>
          <w:tcPr>
            <w:tcW w:w="1591" w:type="dxa"/>
            <w:vAlign w:val="center"/>
          </w:tcPr>
          <w:p w:rsidR="00C50BB7" w:rsidRPr="00D25446" w:rsidRDefault="00730EC2" w:rsidP="00730EC2">
            <w:pPr>
              <w:widowControl w:val="0"/>
              <w:spacing w:after="120"/>
              <w:ind w:left="-43"/>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Когес, установки счётчиков воды, ремонта ежедневного регулятора водохранилища</w:t>
            </w:r>
          </w:p>
        </w:tc>
        <w:tc>
          <w:tcPr>
            <w:tcW w:w="633"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628"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98"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30</w:t>
            </w:r>
            <w:r w:rsidRPr="00D25446">
              <w:rPr>
                <w:rFonts w:ascii="GHEA Grapalat" w:hAnsi="GHEA Grapalat"/>
                <w:sz w:val="16"/>
                <w:szCs w:val="16"/>
              </w:rPr>
              <w:t xml:space="preserve"> %</w:t>
            </w:r>
          </w:p>
        </w:tc>
        <w:tc>
          <w:tcPr>
            <w:tcW w:w="709"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50</w:t>
            </w:r>
            <w:r w:rsidRPr="00D25446">
              <w:rPr>
                <w:rFonts w:ascii="GHEA Grapalat" w:hAnsi="GHEA Grapalat"/>
                <w:sz w:val="16"/>
                <w:szCs w:val="16"/>
              </w:rPr>
              <w:t xml:space="preserve"> %</w:t>
            </w:r>
          </w:p>
        </w:tc>
        <w:tc>
          <w:tcPr>
            <w:tcW w:w="644"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 xml:space="preserve">75 </w:t>
            </w:r>
            <w:r w:rsidRPr="00D25446">
              <w:rPr>
                <w:rFonts w:ascii="GHEA Grapalat" w:hAnsi="GHEA Grapalat"/>
                <w:sz w:val="16"/>
                <w:szCs w:val="16"/>
              </w:rPr>
              <w:t>%</w:t>
            </w:r>
          </w:p>
        </w:tc>
        <w:tc>
          <w:tcPr>
            <w:tcW w:w="553"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80"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48"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r>
      <w:tr w:rsidR="00C50BB7" w:rsidRPr="00D25446" w:rsidTr="00730EC2">
        <w:trPr>
          <w:cantSplit/>
          <w:trHeight w:val="1096"/>
          <w:jc w:val="center"/>
        </w:trPr>
        <w:tc>
          <w:tcPr>
            <w:tcW w:w="715" w:type="dxa"/>
            <w:vAlign w:val="center"/>
          </w:tcPr>
          <w:p w:rsidR="00C50BB7"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lastRenderedPageBreak/>
              <w:t>5</w:t>
            </w:r>
          </w:p>
        </w:tc>
        <w:tc>
          <w:tcPr>
            <w:tcW w:w="1170" w:type="dxa"/>
            <w:vAlign w:val="center"/>
          </w:tcPr>
          <w:p w:rsidR="00C50BB7" w:rsidRPr="00D25446" w:rsidRDefault="00C50BB7" w:rsidP="00C50BB7">
            <w:pPr>
              <w:widowControl w:val="0"/>
              <w:spacing w:after="120"/>
              <w:ind w:left="-43"/>
              <w:jc w:val="center"/>
              <w:rPr>
                <w:rFonts w:ascii="GHEA Grapalat" w:hAnsi="GHEA Grapalat"/>
                <w:sz w:val="16"/>
                <w:szCs w:val="16"/>
              </w:rPr>
            </w:pPr>
            <w:r w:rsidRPr="0060322B">
              <w:rPr>
                <w:rFonts w:ascii="GHEA Grapalat" w:hAnsi="GHEA Grapalat"/>
                <w:color w:val="000000" w:themeColor="text1"/>
                <w:sz w:val="20"/>
                <w:szCs w:val="20"/>
              </w:rPr>
              <w:t>71351540</w:t>
            </w:r>
          </w:p>
        </w:tc>
        <w:tc>
          <w:tcPr>
            <w:tcW w:w="1591" w:type="dxa"/>
            <w:vAlign w:val="center"/>
          </w:tcPr>
          <w:p w:rsidR="00C50BB7" w:rsidRPr="00D25446" w:rsidRDefault="00730EC2" w:rsidP="00730EC2">
            <w:pPr>
              <w:widowControl w:val="0"/>
              <w:spacing w:after="120"/>
              <w:ind w:left="-43"/>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Бовадзор, установки счётчиков воды.</w:t>
            </w:r>
          </w:p>
        </w:tc>
        <w:tc>
          <w:tcPr>
            <w:tcW w:w="633"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628"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98"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30</w:t>
            </w:r>
            <w:r w:rsidRPr="00D25446">
              <w:rPr>
                <w:rFonts w:ascii="GHEA Grapalat" w:hAnsi="GHEA Grapalat"/>
                <w:sz w:val="16"/>
                <w:szCs w:val="16"/>
              </w:rPr>
              <w:t xml:space="preserve"> %</w:t>
            </w:r>
          </w:p>
        </w:tc>
        <w:tc>
          <w:tcPr>
            <w:tcW w:w="709"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50</w:t>
            </w:r>
            <w:r w:rsidRPr="00D25446">
              <w:rPr>
                <w:rFonts w:ascii="GHEA Grapalat" w:hAnsi="GHEA Grapalat"/>
                <w:sz w:val="16"/>
                <w:szCs w:val="16"/>
              </w:rPr>
              <w:t xml:space="preserve"> %</w:t>
            </w:r>
          </w:p>
        </w:tc>
        <w:tc>
          <w:tcPr>
            <w:tcW w:w="644"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 xml:space="preserve">75 </w:t>
            </w:r>
            <w:r w:rsidRPr="00D25446">
              <w:rPr>
                <w:rFonts w:ascii="GHEA Grapalat" w:hAnsi="GHEA Grapalat"/>
                <w:sz w:val="16"/>
                <w:szCs w:val="16"/>
              </w:rPr>
              <w:t>%</w:t>
            </w:r>
          </w:p>
        </w:tc>
        <w:tc>
          <w:tcPr>
            <w:tcW w:w="553"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80"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48"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r>
      <w:tr w:rsidR="00C50BB7" w:rsidRPr="00D25446" w:rsidTr="00730EC2">
        <w:trPr>
          <w:cantSplit/>
          <w:trHeight w:val="1096"/>
          <w:jc w:val="center"/>
        </w:trPr>
        <w:tc>
          <w:tcPr>
            <w:tcW w:w="715" w:type="dxa"/>
            <w:vAlign w:val="center"/>
          </w:tcPr>
          <w:p w:rsidR="00C50BB7"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6</w:t>
            </w:r>
          </w:p>
        </w:tc>
        <w:tc>
          <w:tcPr>
            <w:tcW w:w="1170" w:type="dxa"/>
            <w:vAlign w:val="center"/>
          </w:tcPr>
          <w:p w:rsidR="00C50BB7" w:rsidRPr="00D25446" w:rsidRDefault="00C50BB7" w:rsidP="00C50BB7">
            <w:pPr>
              <w:widowControl w:val="0"/>
              <w:spacing w:after="120"/>
              <w:ind w:left="-43"/>
              <w:jc w:val="center"/>
              <w:rPr>
                <w:rFonts w:ascii="GHEA Grapalat" w:hAnsi="GHEA Grapalat"/>
                <w:sz w:val="16"/>
                <w:szCs w:val="16"/>
              </w:rPr>
            </w:pPr>
            <w:r w:rsidRPr="0060322B">
              <w:rPr>
                <w:rFonts w:ascii="GHEA Grapalat" w:hAnsi="GHEA Grapalat"/>
                <w:color w:val="000000" w:themeColor="text1"/>
                <w:sz w:val="20"/>
                <w:szCs w:val="20"/>
              </w:rPr>
              <w:t>71351540</w:t>
            </w:r>
          </w:p>
        </w:tc>
        <w:tc>
          <w:tcPr>
            <w:tcW w:w="1591" w:type="dxa"/>
            <w:vAlign w:val="center"/>
          </w:tcPr>
          <w:p w:rsidR="00C50BB7" w:rsidRPr="00D25446" w:rsidRDefault="00C50BB7" w:rsidP="00730EC2">
            <w:pPr>
              <w:widowControl w:val="0"/>
              <w:spacing w:after="120"/>
              <w:ind w:left="-43"/>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Леджан, установки счётчиков воды, ремонта ежедневного регулятора водохранилища</w:t>
            </w:r>
          </w:p>
        </w:tc>
        <w:tc>
          <w:tcPr>
            <w:tcW w:w="633"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628"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98"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30</w:t>
            </w:r>
            <w:r w:rsidRPr="00D25446">
              <w:rPr>
                <w:rFonts w:ascii="GHEA Grapalat" w:hAnsi="GHEA Grapalat"/>
                <w:sz w:val="16"/>
                <w:szCs w:val="16"/>
              </w:rPr>
              <w:t xml:space="preserve"> %</w:t>
            </w:r>
          </w:p>
        </w:tc>
        <w:tc>
          <w:tcPr>
            <w:tcW w:w="709"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50</w:t>
            </w:r>
            <w:r w:rsidRPr="00D25446">
              <w:rPr>
                <w:rFonts w:ascii="GHEA Grapalat" w:hAnsi="GHEA Grapalat"/>
                <w:sz w:val="16"/>
                <w:szCs w:val="16"/>
              </w:rPr>
              <w:t xml:space="preserve"> %</w:t>
            </w:r>
          </w:p>
        </w:tc>
        <w:tc>
          <w:tcPr>
            <w:tcW w:w="644"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 xml:space="preserve">75 </w:t>
            </w:r>
            <w:r w:rsidRPr="00D25446">
              <w:rPr>
                <w:rFonts w:ascii="GHEA Grapalat" w:hAnsi="GHEA Grapalat"/>
                <w:sz w:val="16"/>
                <w:szCs w:val="16"/>
              </w:rPr>
              <w:t>%</w:t>
            </w:r>
          </w:p>
        </w:tc>
        <w:tc>
          <w:tcPr>
            <w:tcW w:w="553"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80"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48"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r>
      <w:tr w:rsidR="00C50BB7" w:rsidRPr="00D25446" w:rsidTr="00730EC2">
        <w:trPr>
          <w:cantSplit/>
          <w:trHeight w:val="1096"/>
          <w:jc w:val="center"/>
        </w:trPr>
        <w:tc>
          <w:tcPr>
            <w:tcW w:w="715" w:type="dxa"/>
            <w:vAlign w:val="center"/>
          </w:tcPr>
          <w:p w:rsidR="00C50BB7"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7</w:t>
            </w:r>
          </w:p>
        </w:tc>
        <w:tc>
          <w:tcPr>
            <w:tcW w:w="1170" w:type="dxa"/>
            <w:vAlign w:val="center"/>
          </w:tcPr>
          <w:p w:rsidR="00C50BB7" w:rsidRPr="00D25446" w:rsidRDefault="00C50BB7" w:rsidP="00C50BB7">
            <w:pPr>
              <w:widowControl w:val="0"/>
              <w:spacing w:after="120"/>
              <w:ind w:left="-43"/>
              <w:jc w:val="center"/>
              <w:rPr>
                <w:rFonts w:ascii="GHEA Grapalat" w:hAnsi="GHEA Grapalat"/>
                <w:sz w:val="16"/>
                <w:szCs w:val="16"/>
              </w:rPr>
            </w:pPr>
            <w:r w:rsidRPr="0060322B">
              <w:rPr>
                <w:rFonts w:ascii="GHEA Grapalat" w:hAnsi="GHEA Grapalat"/>
                <w:color w:val="000000" w:themeColor="text1"/>
                <w:sz w:val="20"/>
                <w:szCs w:val="20"/>
              </w:rPr>
              <w:t>71351540</w:t>
            </w:r>
          </w:p>
        </w:tc>
        <w:tc>
          <w:tcPr>
            <w:tcW w:w="1591" w:type="dxa"/>
            <w:vAlign w:val="center"/>
          </w:tcPr>
          <w:p w:rsidR="00C50BB7" w:rsidRPr="00D25446" w:rsidRDefault="00730EC2" w:rsidP="00730EC2">
            <w:pPr>
              <w:widowControl w:val="0"/>
              <w:spacing w:after="120"/>
              <w:ind w:left="-43"/>
              <w:rPr>
                <w:rFonts w:ascii="GHEA Grapalat" w:hAnsi="GHEA Grapalat"/>
                <w:sz w:val="16"/>
                <w:szCs w:val="16"/>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Ягдан, установки счётчиков</w:t>
            </w:r>
          </w:p>
        </w:tc>
        <w:tc>
          <w:tcPr>
            <w:tcW w:w="633"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628"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98"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67"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30</w:t>
            </w:r>
            <w:r w:rsidRPr="00D25446">
              <w:rPr>
                <w:rFonts w:ascii="GHEA Grapalat" w:hAnsi="GHEA Grapalat"/>
                <w:sz w:val="16"/>
                <w:szCs w:val="16"/>
              </w:rPr>
              <w:t xml:space="preserve"> %</w:t>
            </w:r>
          </w:p>
        </w:tc>
        <w:tc>
          <w:tcPr>
            <w:tcW w:w="709"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50</w:t>
            </w:r>
            <w:r w:rsidRPr="00D25446">
              <w:rPr>
                <w:rFonts w:ascii="GHEA Grapalat" w:hAnsi="GHEA Grapalat"/>
                <w:sz w:val="16"/>
                <w:szCs w:val="16"/>
              </w:rPr>
              <w:t xml:space="preserve"> %</w:t>
            </w:r>
          </w:p>
        </w:tc>
        <w:tc>
          <w:tcPr>
            <w:tcW w:w="644"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 xml:space="preserve">75 </w:t>
            </w:r>
            <w:r w:rsidRPr="00D25446">
              <w:rPr>
                <w:rFonts w:ascii="GHEA Grapalat" w:hAnsi="GHEA Grapalat"/>
                <w:sz w:val="16"/>
                <w:szCs w:val="16"/>
              </w:rPr>
              <w:t>%</w:t>
            </w:r>
          </w:p>
        </w:tc>
        <w:tc>
          <w:tcPr>
            <w:tcW w:w="553"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80"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c>
          <w:tcPr>
            <w:tcW w:w="448" w:type="dxa"/>
            <w:vAlign w:val="center"/>
          </w:tcPr>
          <w:p w:rsidR="00C50BB7" w:rsidRPr="00D25446" w:rsidRDefault="00C50BB7" w:rsidP="00C50BB7">
            <w:pPr>
              <w:widowControl w:val="0"/>
              <w:spacing w:after="120"/>
              <w:ind w:left="-43"/>
              <w:jc w:val="center"/>
              <w:rPr>
                <w:rFonts w:ascii="GHEA Grapalat" w:hAnsi="GHEA Grapalat"/>
                <w:sz w:val="16"/>
                <w:szCs w:val="16"/>
              </w:rPr>
            </w:pPr>
            <w:r>
              <w:rPr>
                <w:rFonts w:ascii="GHEA Grapalat" w:hAnsi="GHEA Grapalat"/>
                <w:sz w:val="16"/>
                <w:szCs w:val="16"/>
              </w:rPr>
              <w:t>100</w:t>
            </w:r>
            <w:r w:rsidRPr="00D25446">
              <w:rPr>
                <w:rFonts w:ascii="GHEA Grapalat" w:hAnsi="GHEA Grapalat"/>
                <w:sz w:val="16"/>
                <w:szCs w:val="16"/>
              </w:rPr>
              <w:t>%</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lastRenderedPageBreak/>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12"/>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a3"/>
        <w:widowControl w:val="0"/>
        <w:spacing w:after="160"/>
        <w:ind w:firstLine="567"/>
        <w:jc w:val="center"/>
        <w:rPr>
          <w:rFonts w:ascii="GHEA Grapalat" w:hAnsi="GHEA Grapalat"/>
          <w:b/>
          <w:bCs/>
          <w:iCs/>
          <w:sz w:val="24"/>
          <w:szCs w:val="24"/>
        </w:rPr>
      </w:pPr>
    </w:p>
    <w:p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говор)________</w:t>
      </w:r>
      <w:r w:rsidRPr="009F3DC7">
        <w:rPr>
          <w:rFonts w:ascii="GHEA Grapalat" w:hAnsi="GHEA Grapalat"/>
          <w:color w:val="000000"/>
        </w:rPr>
        <w:t>_____________________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 , выписанный "</w:t>
      </w:r>
      <w:r w:rsidRPr="004F6CFB">
        <w:rPr>
          <w:rFonts w:ascii="GHEA Grapalat" w:hAnsi="GHEA Grapalat"/>
          <w:color w:val="000000"/>
        </w:rPr>
        <w:tab/>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37"/>
        <w:t>25</w:t>
      </w:r>
    </w:p>
    <w:p w:rsidR="00F06261" w:rsidRPr="009044F1" w:rsidRDefault="00BB28C8" w:rsidP="00F06261">
      <w:pPr>
        <w:pStyle w:val="a3"/>
        <w:widowControl w:val="0"/>
        <w:spacing w:after="160" w:line="240" w:lineRule="auto"/>
        <w:ind w:firstLine="0"/>
        <w:jc w:val="center"/>
        <w:rPr>
          <w:rFonts w:ascii="GHEA Grapalat" w:hAnsi="GHEA Grapalat"/>
          <w:i w:val="0"/>
          <w:sz w:val="24"/>
          <w:szCs w:val="24"/>
        </w:rPr>
      </w:pPr>
      <w:r w:rsidRPr="009F3DC7">
        <w:rPr>
          <w:rFonts w:ascii="GHEA Grapalat" w:hAnsi="GHEA Grapalat"/>
          <w:b/>
          <w:sz w:val="24"/>
          <w:szCs w:val="24"/>
        </w:rPr>
        <w:t xml:space="preserve">к Приглашению на </w:t>
      </w:r>
      <w:r w:rsidR="00313174" w:rsidRPr="00313174">
        <w:rPr>
          <w:rFonts w:ascii="GHEA Grapalat" w:hAnsi="GHEA Grapalat"/>
          <w:spacing w:val="-6"/>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F06261">
        <w:rPr>
          <w:rFonts w:ascii="GHEA Grapalat" w:hAnsi="GHEA Grapalat"/>
          <w:i w:val="0"/>
          <w:sz w:val="24"/>
          <w:szCs w:val="24"/>
          <w:lang w:val="en-US"/>
        </w:rPr>
        <w:t>LMLBH</w:t>
      </w:r>
      <w:r w:rsidR="00F06261" w:rsidRPr="00182236">
        <w:rPr>
          <w:rFonts w:ascii="GHEA Grapalat" w:hAnsi="GHEA Grapalat"/>
          <w:i w:val="0"/>
          <w:sz w:val="24"/>
          <w:szCs w:val="24"/>
        </w:rPr>
        <w:t>-</w:t>
      </w:r>
      <w:r w:rsidR="00F06261">
        <w:rPr>
          <w:rFonts w:ascii="GHEA Grapalat" w:hAnsi="GHEA Grapalat"/>
          <w:i w:val="0"/>
          <w:sz w:val="24"/>
          <w:szCs w:val="24"/>
          <w:lang w:val="en-US"/>
        </w:rPr>
        <w:t>GHAShDzB</w:t>
      </w:r>
      <w:r w:rsidR="00F06261" w:rsidRPr="00182236">
        <w:rPr>
          <w:rFonts w:ascii="GHEA Grapalat" w:hAnsi="GHEA Grapalat"/>
          <w:i w:val="0"/>
          <w:sz w:val="24"/>
          <w:szCs w:val="24"/>
        </w:rPr>
        <w:t xml:space="preserve"> 20</w:t>
      </w:r>
      <w:r w:rsidR="00F06261" w:rsidRPr="009044F1">
        <w:rPr>
          <w:rFonts w:ascii="GHEA Grapalat" w:hAnsi="GHEA Grapalat"/>
          <w:i w:val="0"/>
          <w:sz w:val="24"/>
          <w:szCs w:val="24"/>
          <w:u w:val="single"/>
        </w:rPr>
        <w:t>/</w:t>
      </w:r>
      <w:r w:rsidR="00F06261" w:rsidRPr="00182236">
        <w:rPr>
          <w:rFonts w:ascii="GHEA Grapalat" w:hAnsi="GHEA Grapalat"/>
          <w:i w:val="0"/>
          <w:sz w:val="24"/>
          <w:szCs w:val="24"/>
        </w:rPr>
        <w:t>04</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w:t>
      </w:r>
      <w:r w:rsidRPr="009F3DC7">
        <w:rPr>
          <w:rFonts w:ascii="GHEA Grapalat" w:hAnsi="GHEA Grapalat"/>
        </w:rPr>
        <w:lastRenderedPageBreak/>
        <w:t xml:space="preserve">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38"/>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rPr>
        <w:t>приборам</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39"/>
        <w:t>27</w:t>
      </w:r>
      <w:r w:rsidRPr="0010519D">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lastRenderedPageBreak/>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40"/>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драмов РА от цены договора на банковский счет Подрядчика в качестве предоплаты.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af6"/>
          <w:rFonts w:ascii="GHEA Grapalat" w:hAnsi="GHEA Grapalat"/>
        </w:rPr>
        <w:footnoteReference w:customMarkFollows="1" w:id="41"/>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42"/>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af6"/>
          <w:rFonts w:ascii="GHEA Grapalat" w:hAnsi="GHEA Grapalat"/>
        </w:rPr>
        <w:footnoteReference w:customMarkFollows="1" w:id="43"/>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44"/>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45"/>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 xml:space="preserve">яквалификации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46"/>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ВЫПОЛНЕНИЯРАБОТ</w:t>
      </w:r>
      <w:r w:rsidR="00D65FDC">
        <w:rPr>
          <w:rFonts w:ascii="GHEA Grapalat" w:hAnsi="GHEA Grapalat"/>
          <w:b/>
        </w:rPr>
        <w:t xml:space="preserve"> ТЕХНИЧЕСКОГО КОНТРОЛЯ</w:t>
      </w:r>
    </w:p>
    <w:p w:rsidR="000A359E" w:rsidRDefault="000A359E" w:rsidP="00BB28C8">
      <w:pPr>
        <w:widowControl w:val="0"/>
        <w:spacing w:after="160" w:line="360" w:lineRule="auto"/>
        <w:ind w:firstLine="567"/>
        <w:jc w:val="center"/>
        <w:rPr>
          <w:rFonts w:ascii="Sylfaen" w:hAnsi="Sylfaen"/>
          <w:lang w:val="hy-AM"/>
        </w:rPr>
      </w:pPr>
    </w:p>
    <w:p w:rsidR="000A359E" w:rsidRPr="00DA4998" w:rsidRDefault="00DA4998" w:rsidP="00DA4998">
      <w:pPr>
        <w:pStyle w:val="aff3"/>
        <w:widowControl w:val="0"/>
        <w:numPr>
          <w:ilvl w:val="0"/>
          <w:numId w:val="28"/>
        </w:numPr>
        <w:spacing w:after="160" w:line="360" w:lineRule="auto"/>
        <w:rPr>
          <w:rFonts w:ascii="Sylfaen" w:hAnsi="Sylfaen"/>
          <w:lang w:val="hy-AM"/>
        </w:rPr>
      </w:pPr>
      <w:r w:rsidRPr="00A22000">
        <w:rPr>
          <w:rFonts w:ascii="GHEA Grapalat" w:hAnsi="GHEA Grapalat"/>
          <w:sz w:val="32"/>
          <w:szCs w:val="32"/>
          <w:u w:val="single"/>
          <w:vertAlign w:val="subscript"/>
        </w:rPr>
        <w:t>Технический контроль качества капитального ремонта 2-го этажа и благоустройства территории общинного центра села Свердлов.</w:t>
      </w:r>
    </w:p>
    <w:p w:rsidR="00DA4998" w:rsidRPr="00DA4998" w:rsidRDefault="00DA4998" w:rsidP="00DA4998">
      <w:pPr>
        <w:pStyle w:val="aff3"/>
        <w:widowControl w:val="0"/>
        <w:numPr>
          <w:ilvl w:val="0"/>
          <w:numId w:val="28"/>
        </w:numPr>
        <w:spacing w:after="160" w:line="360" w:lineRule="auto"/>
        <w:rPr>
          <w:rFonts w:ascii="Sylfaen" w:hAnsi="Sylfaen"/>
          <w:lang w:val="hy-AM"/>
        </w:rPr>
      </w:pPr>
      <w:r w:rsidRPr="00A22000">
        <w:rPr>
          <w:rFonts w:ascii="GHEA Grapalat" w:hAnsi="GHEA Grapalat"/>
          <w:sz w:val="32"/>
          <w:szCs w:val="32"/>
          <w:u w:val="single"/>
          <w:vertAlign w:val="subscript"/>
        </w:rPr>
        <w:t>Технический контроль качества внутренней отделки 1-го этажа общинного центра села Урут.</w:t>
      </w:r>
    </w:p>
    <w:p w:rsidR="00DA4998" w:rsidRPr="00DA4998" w:rsidRDefault="00DA4998" w:rsidP="00DA4998">
      <w:pPr>
        <w:pStyle w:val="aff3"/>
        <w:widowControl w:val="0"/>
        <w:numPr>
          <w:ilvl w:val="0"/>
          <w:numId w:val="28"/>
        </w:numPr>
        <w:spacing w:after="160" w:line="360" w:lineRule="auto"/>
        <w:rPr>
          <w:rFonts w:ascii="Sylfaen" w:hAnsi="Sylfaen"/>
          <w:lang w:val="hy-AM"/>
        </w:rPr>
      </w:pPr>
      <w:r w:rsidRPr="00A22000">
        <w:rPr>
          <w:rFonts w:ascii="GHEA Grapalat" w:hAnsi="GHEA Grapalat"/>
          <w:sz w:val="32"/>
          <w:szCs w:val="32"/>
          <w:u w:val="single"/>
          <w:vertAlign w:val="subscript"/>
        </w:rPr>
        <w:t>Технический контроль качества капитального ремонта фасадной части и 1-го этажа общинного центра села Агарак.</w:t>
      </w:r>
    </w:p>
    <w:p w:rsidR="00DA4998" w:rsidRPr="00DA4998" w:rsidRDefault="00DA4998" w:rsidP="00DA4998">
      <w:pPr>
        <w:pStyle w:val="aff3"/>
        <w:widowControl w:val="0"/>
        <w:numPr>
          <w:ilvl w:val="0"/>
          <w:numId w:val="28"/>
        </w:numPr>
        <w:spacing w:after="160" w:line="360" w:lineRule="auto"/>
        <w:rPr>
          <w:rFonts w:ascii="Sylfaen" w:hAnsi="Sylfaen"/>
          <w:lang w:val="hy-AM"/>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Когес, установки счётчиков воды, ремонта ежедневного регулятора водохранилища.</w:t>
      </w:r>
    </w:p>
    <w:p w:rsidR="00DA4998" w:rsidRPr="00DA4998" w:rsidRDefault="00DA4998" w:rsidP="00DA4998">
      <w:pPr>
        <w:pStyle w:val="aff3"/>
        <w:widowControl w:val="0"/>
        <w:numPr>
          <w:ilvl w:val="0"/>
          <w:numId w:val="28"/>
        </w:numPr>
        <w:spacing w:after="160" w:line="360" w:lineRule="auto"/>
        <w:rPr>
          <w:rFonts w:ascii="Sylfaen" w:hAnsi="Sylfaen"/>
          <w:lang w:val="hy-AM"/>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Бовадзор, установки счётчиков воды.</w:t>
      </w:r>
    </w:p>
    <w:p w:rsidR="00DA4998" w:rsidRPr="00DA4998" w:rsidRDefault="00DA4998" w:rsidP="00DA4998">
      <w:pPr>
        <w:pStyle w:val="aff3"/>
        <w:widowControl w:val="0"/>
        <w:numPr>
          <w:ilvl w:val="0"/>
          <w:numId w:val="28"/>
        </w:numPr>
        <w:spacing w:after="160" w:line="360" w:lineRule="auto"/>
        <w:rPr>
          <w:rFonts w:ascii="Sylfaen" w:hAnsi="Sylfaen"/>
          <w:lang w:val="hy-AM"/>
        </w:rPr>
      </w:pPr>
      <w:r w:rsidRPr="00A22000">
        <w:rPr>
          <w:rFonts w:ascii="GHEA Grapalat" w:hAnsi="GHEA Grapalat"/>
          <w:sz w:val="32"/>
          <w:szCs w:val="32"/>
          <w:u w:val="single"/>
          <w:vertAlign w:val="subscript"/>
        </w:rPr>
        <w:t>Технический контроль качества частичного ремонта внутренней сети села Леджан, установки счётчиков воды, ремонта ежедневного регулятора водохранилища.</w:t>
      </w:r>
    </w:p>
    <w:p w:rsidR="00DA4998" w:rsidRPr="00DA4998" w:rsidRDefault="00DA4998" w:rsidP="00DA4998">
      <w:pPr>
        <w:pStyle w:val="aff3"/>
        <w:widowControl w:val="0"/>
        <w:numPr>
          <w:ilvl w:val="0"/>
          <w:numId w:val="28"/>
        </w:numPr>
        <w:spacing w:after="160" w:line="360" w:lineRule="auto"/>
        <w:rPr>
          <w:rFonts w:ascii="Sylfaen" w:hAnsi="Sylfaen"/>
          <w:lang w:val="hy-AM"/>
        </w:rPr>
      </w:pPr>
      <w:r w:rsidRPr="00A22000">
        <w:rPr>
          <w:rFonts w:ascii="GHEA Grapalat" w:hAnsi="GHEA Grapalat"/>
          <w:sz w:val="32"/>
          <w:szCs w:val="32"/>
          <w:u w:val="single"/>
          <w:vertAlign w:val="subscript"/>
        </w:rPr>
        <w:t xml:space="preserve">Технический контроль качества частичного ремонта внутренней сети села Ягдан, </w:t>
      </w:r>
      <w:r w:rsidRPr="00A22000">
        <w:rPr>
          <w:rFonts w:ascii="GHEA Grapalat" w:hAnsi="GHEA Grapalat"/>
          <w:sz w:val="32"/>
          <w:szCs w:val="32"/>
          <w:u w:val="single"/>
          <w:vertAlign w:val="subscript"/>
        </w:rPr>
        <w:lastRenderedPageBreak/>
        <w:t>установки счётчиков воды.</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47"/>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4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49"/>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2F0" w:rsidRDefault="00F612F0">
      <w:r>
        <w:separator/>
      </w:r>
    </w:p>
  </w:endnote>
  <w:endnote w:type="continuationSeparator" w:id="1">
    <w:p w:rsidR="00F612F0" w:rsidRDefault="00F612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20B0604020202020204"/>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DA4998" w:rsidRPr="003E450C" w:rsidRDefault="00F27FD2">
        <w:pPr>
          <w:pStyle w:val="a5"/>
          <w:jc w:val="center"/>
          <w:rPr>
            <w:rFonts w:ascii="GHEA Grapalat" w:hAnsi="GHEA Grapalat"/>
            <w:sz w:val="24"/>
            <w:szCs w:val="24"/>
          </w:rPr>
        </w:pPr>
        <w:r w:rsidRPr="003E450C">
          <w:rPr>
            <w:rFonts w:ascii="GHEA Grapalat" w:hAnsi="GHEA Grapalat"/>
            <w:sz w:val="24"/>
            <w:szCs w:val="24"/>
          </w:rPr>
          <w:fldChar w:fldCharType="begin"/>
        </w:r>
        <w:r w:rsidR="00DA4998"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13174">
          <w:rPr>
            <w:rFonts w:ascii="GHEA Grapalat" w:hAnsi="GHEA Grapalat"/>
            <w:noProof/>
            <w:sz w:val="24"/>
            <w:szCs w:val="24"/>
          </w:rPr>
          <w:t>40</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2F0" w:rsidRDefault="00F612F0">
      <w:r>
        <w:separator/>
      </w:r>
    </w:p>
  </w:footnote>
  <w:footnote w:type="continuationSeparator" w:id="1">
    <w:p w:rsidR="00F612F0" w:rsidRDefault="00F612F0">
      <w:r>
        <w:continuationSeparator/>
      </w:r>
    </w:p>
  </w:footnote>
  <w:footnote w:id="2">
    <w:p w:rsidR="00DA4998" w:rsidRPr="00793343" w:rsidRDefault="00DA4998"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3">
    <w:p w:rsidR="00DA4998" w:rsidRPr="008842CE" w:rsidRDefault="00DA4998" w:rsidP="008842CE">
      <w:pPr>
        <w:pStyle w:val="af2"/>
        <w:widowControl w:val="0"/>
        <w:jc w:val="both"/>
        <w:rPr>
          <w:rFonts w:ascii="GHEA Grapalat" w:hAnsi="GHEA Grapalat"/>
          <w:i/>
          <w:lang w:val="af-ZA"/>
        </w:rPr>
      </w:pPr>
      <w:r w:rsidRPr="008842CE">
        <w:rPr>
          <w:rStyle w:val="af6"/>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DA4998" w:rsidRPr="008842CE" w:rsidRDefault="00DA4998" w:rsidP="008842CE">
      <w:pPr>
        <w:pStyle w:val="af2"/>
        <w:widowControl w:val="0"/>
        <w:jc w:val="both"/>
        <w:rPr>
          <w:rFonts w:ascii="GHEA Grapalat" w:hAnsi="GHEA Grapalat" w:cs="Sylfaen"/>
          <w:lang w:val="af-ZA"/>
        </w:rPr>
      </w:pPr>
      <w:r w:rsidRPr="008842CE">
        <w:rPr>
          <w:rStyle w:val="af6"/>
          <w:rFonts w:ascii="GHEA Grapalat" w:hAnsi="GHEA Grapalat"/>
          <w:spacing w:val="-6"/>
        </w:rPr>
        <w:footnoteRef/>
      </w:r>
      <w:r w:rsidRPr="008842CE">
        <w:rPr>
          <w:rFonts w:ascii="GHEA Grapalat" w:hAnsi="GHEA Grapalat"/>
          <w:i/>
          <w:spacing w:val="-6"/>
        </w:rPr>
        <w:t xml:space="preserve">Указанная в скобках фраза исключается, если за предоставление приглашения непредусматривается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5">
    <w:p w:rsidR="00DA4998" w:rsidRPr="00D5443D" w:rsidRDefault="00DA4998" w:rsidP="008842CE">
      <w:pPr>
        <w:pStyle w:val="af2"/>
        <w:widowControl w:val="0"/>
        <w:jc w:val="both"/>
        <w:rPr>
          <w:rFonts w:ascii="GHEA Grapalat" w:hAnsi="GHEA Grapalat" w:cs="Courier New"/>
        </w:rPr>
      </w:pPr>
      <w:r w:rsidRPr="008842CE">
        <w:rPr>
          <w:rStyle w:val="af6"/>
          <w:rFonts w:ascii="GHEA Grapalat" w:hAnsi="GHEA Grapalat"/>
        </w:rPr>
        <w:footnoteRef/>
      </w:r>
      <w:r w:rsidRPr="008842CE">
        <w:rPr>
          <w:rFonts w:ascii="GHEA Grapalat" w:hAnsi="GHEA Grapalat"/>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w:hAnsi="GHEA Grapalat"/>
          <w:i/>
        </w:rPr>
        <w:t>предусматривается платеж.</w:t>
      </w:r>
    </w:p>
    <w:p w:rsidR="00DA4998" w:rsidRPr="00D5443D" w:rsidRDefault="00DA4998" w:rsidP="008842CE">
      <w:pPr>
        <w:pStyle w:val="af2"/>
        <w:widowControl w:val="0"/>
        <w:jc w:val="both"/>
        <w:rPr>
          <w:rFonts w:ascii="GHEA Grapalat" w:hAnsi="GHEA Grapalat"/>
          <w:sz w:val="2"/>
          <w:szCs w:val="2"/>
          <w:lang w:val="af-ZA"/>
        </w:rPr>
      </w:pPr>
    </w:p>
  </w:footnote>
  <w:footnote w:id="6">
    <w:p w:rsidR="00DA4998" w:rsidRPr="00541313" w:rsidRDefault="00DA4998"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r>
        <w:rPr>
          <w:rFonts w:ascii="GHEA Grapalat" w:hAnsi="GHEA Grapalat"/>
          <w:i/>
          <w:sz w:val="20"/>
          <w:szCs w:val="20"/>
        </w:rPr>
        <w:t>:</w:t>
      </w:r>
    </w:p>
    <w:p w:rsidR="00DA4998" w:rsidRDefault="00DA4998"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DA4998" w:rsidRDefault="00DA4998"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DA4998" w:rsidRDefault="00DA4998"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DA4998" w:rsidRPr="00D3436F" w:rsidRDefault="00DA4998"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DA4998" w:rsidRPr="008842CE" w:rsidRDefault="00DA4998" w:rsidP="001831C4">
      <w:pPr>
        <w:pStyle w:val="af2"/>
        <w:widowControl w:val="0"/>
        <w:jc w:val="both"/>
        <w:rPr>
          <w:rFonts w:ascii="GHEA Grapalat" w:hAnsi="GHEA Grapalat"/>
          <w:lang w:val="af-ZA"/>
        </w:rPr>
      </w:pPr>
    </w:p>
    <w:p w:rsidR="00DA4998" w:rsidRPr="008842CE" w:rsidRDefault="00DA4998" w:rsidP="008842CE">
      <w:pPr>
        <w:pStyle w:val="af2"/>
        <w:widowControl w:val="0"/>
        <w:jc w:val="both"/>
        <w:rPr>
          <w:rFonts w:ascii="GHEA Grapalat" w:hAnsi="GHEA Grapalat"/>
          <w:lang w:val="af-ZA"/>
        </w:rPr>
      </w:pPr>
    </w:p>
  </w:footnote>
  <w:footnote w:id="7">
    <w:p w:rsidR="00DA4998" w:rsidRPr="00CD6B60" w:rsidRDefault="00DA4998"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A4998" w:rsidRPr="00CD6B60" w:rsidRDefault="00DA4998"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быть</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A4998" w:rsidRPr="002E4BC5" w:rsidRDefault="00DA4998"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A4998" w:rsidRPr="003F2273" w:rsidRDefault="00DA4998"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8">
    <w:p w:rsidR="00DA4998" w:rsidRDefault="00DA4998"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DA4998" w:rsidRDefault="00DA4998"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DA4998" w:rsidRPr="009E2596" w:rsidRDefault="00DA4998"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9">
    <w:p w:rsidR="00DA4998" w:rsidRPr="00D3436F" w:rsidRDefault="00DA4998" w:rsidP="00AF1F59">
      <w:pPr>
        <w:pStyle w:val="af2"/>
        <w:jc w:val="both"/>
        <w:rPr>
          <w:rFonts w:ascii="GHEA Grapalat" w:hAnsi="GHEA Grapalat"/>
          <w:i/>
        </w:rPr>
      </w:pPr>
      <w:r>
        <w:rPr>
          <w:rStyle w:val="af6"/>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A4998" w:rsidRPr="000811C1" w:rsidRDefault="00DA4998">
      <w:pPr>
        <w:pStyle w:val="af2"/>
        <w:rPr>
          <w:rFonts w:asciiTheme="minorHAnsi" w:hAnsiTheme="minorHAnsi"/>
        </w:rPr>
      </w:pPr>
    </w:p>
  </w:footnote>
  <w:footnote w:id="10">
    <w:p w:rsidR="00DA4998" w:rsidRPr="00810F23" w:rsidRDefault="00DA4998">
      <w:pPr>
        <w:pStyle w:val="af2"/>
        <w:rPr>
          <w:rFonts w:ascii="Times New Roman" w:hAnsi="Times New Roman"/>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11">
    <w:p w:rsidR="00DA4998" w:rsidRPr="002C2499" w:rsidRDefault="00DA4998"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DA4998" w:rsidRPr="000811C1" w:rsidRDefault="00DA4998">
      <w:pPr>
        <w:pStyle w:val="af2"/>
        <w:rPr>
          <w:rFonts w:asciiTheme="minorHAnsi" w:hAnsiTheme="minorHAnsi"/>
        </w:rPr>
      </w:pPr>
    </w:p>
  </w:footnote>
  <w:footnote w:id="12">
    <w:p w:rsidR="00DA4998" w:rsidRPr="00FE2AA4" w:rsidRDefault="00DA4998">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13">
    <w:p w:rsidR="00DA4998" w:rsidRPr="008842CE" w:rsidRDefault="00DA4998"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A4998" w:rsidRPr="000811C1" w:rsidRDefault="00DA4998">
      <w:pPr>
        <w:pStyle w:val="af2"/>
        <w:rPr>
          <w:lang w:val="af-ZA"/>
        </w:rPr>
      </w:pPr>
    </w:p>
  </w:footnote>
  <w:footnote w:id="14">
    <w:p w:rsidR="00DA4998" w:rsidRPr="002E4BC5" w:rsidRDefault="00DA4998" w:rsidP="00C67FAB">
      <w:pPr>
        <w:pStyle w:val="af2"/>
        <w:jc w:val="both"/>
        <w:rPr>
          <w:ins w:id="7" w:author="Vardan" w:date="2020-06-03T18:23:00Z"/>
          <w:rFonts w:ascii="GHEA Grapalat" w:hAnsi="GHEA Grapalat"/>
          <w:i/>
        </w:rPr>
      </w:pPr>
      <w:r>
        <w:rPr>
          <w:rStyle w:val="af6"/>
        </w:rPr>
        <w:t>12</w:t>
      </w:r>
      <w:r w:rsidRPr="00C67FAB">
        <w:rPr>
          <w:rFonts w:ascii="GHEA Grapalat" w:hAnsi="GHEA Grapalat"/>
          <w:i/>
        </w:rPr>
        <w:t xml:space="preserve"> Если</w:t>
      </w:r>
      <w:r w:rsidRPr="002E4BC5">
        <w:rPr>
          <w:rFonts w:ascii="GHEA Grapalat" w:hAnsi="GHEA Grapalat"/>
          <w:i/>
        </w:rPr>
        <w:t>:</w:t>
      </w:r>
    </w:p>
    <w:p w:rsidR="00DA4998" w:rsidRPr="00313403" w:rsidRDefault="00DA4998" w:rsidP="00C67FAB">
      <w:pPr>
        <w:pStyle w:val="af2"/>
        <w:jc w:val="both"/>
        <w:rPr>
          <w:ins w:id="8" w:author="Vardan" w:date="2020-06-03T18:23:00Z"/>
          <w:rFonts w:ascii="GHEA Grapalat" w:hAnsi="GHEA Grapalat" w:cs="Sylfaen"/>
          <w:i/>
          <w:sz w:val="16"/>
          <w:szCs w:val="16"/>
        </w:rPr>
      </w:pPr>
      <w:r w:rsidRPr="00313403">
        <w:rPr>
          <w:rFonts w:ascii="GHEA Grapalat" w:hAnsi="GHEA Grapalat"/>
          <w:i/>
        </w:rPr>
        <w:t>-</w:t>
      </w:r>
      <w:r w:rsidRPr="00C67FAB">
        <w:rPr>
          <w:rFonts w:ascii="GHEA Grapalat" w:hAnsi="GHEA Grapalat"/>
          <w:i/>
        </w:rPr>
        <w:t>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или наличных денег</w:t>
      </w:r>
      <w:r w:rsidRPr="0092041F">
        <w:rPr>
          <w:rFonts w:ascii="GHEA Grapalat" w:hAnsi="GHEA Grapalat" w:cs="Sylfaen"/>
          <w:i/>
          <w:sz w:val="16"/>
          <w:szCs w:val="16"/>
        </w:rPr>
        <w:t>”</w:t>
      </w:r>
      <w:r w:rsidRPr="00C67FAB">
        <w:rPr>
          <w:rFonts w:ascii="GHEA Grapalat" w:hAnsi="GHEA Grapalat"/>
          <w:i/>
        </w:rPr>
        <w:t>заменяютсясловами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sidRPr="00313403">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313403">
        <w:rPr>
          <w:rFonts w:ascii="GHEA Grapalat" w:hAnsi="GHEA Grapalat" w:cs="Sylfaen"/>
          <w:i/>
          <w:sz w:val="16"/>
          <w:szCs w:val="16"/>
        </w:rPr>
        <w:t>;</w:t>
      </w:r>
    </w:p>
    <w:p w:rsidR="00DA4998" w:rsidRPr="00313403" w:rsidRDefault="00DA4998" w:rsidP="008F43E8">
      <w:pPr>
        <w:pStyle w:val="af2"/>
        <w:jc w:val="both"/>
        <w:rPr>
          <w:rFonts w:ascii="GHEA Grapalat" w:hAnsi="GHEA Grapalat"/>
          <w:i/>
        </w:rPr>
      </w:pPr>
      <w:r>
        <w:rPr>
          <w:rFonts w:ascii="GHEA Grapalat" w:hAnsi="GHEA Grapalat"/>
          <w:i/>
        </w:rPr>
        <w:t>-</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8E2BB5">
        <w:rPr>
          <w:rFonts w:ascii="GHEA Grapalat" w:hAnsi="GHEA Grapalat"/>
          <w:i/>
        </w:rPr>
        <w:t xml:space="preserve">ю </w:t>
      </w:r>
      <w:r w:rsidRPr="000C74F3">
        <w:rPr>
          <w:rFonts w:ascii="GHEA Grapalat" w:hAnsi="GHEA Grapalat"/>
          <w:i/>
        </w:rPr>
        <w:t>4.1”</w:t>
      </w:r>
      <w:r w:rsidRPr="00313403">
        <w:rPr>
          <w:rFonts w:ascii="GHEA Grapalat" w:hAnsi="GHEA Grapalat"/>
          <w:i/>
        </w:rPr>
        <w:t>;</w:t>
      </w:r>
    </w:p>
    <w:p w:rsidR="00DA4998" w:rsidRPr="0092041F" w:rsidRDefault="00DA4998" w:rsidP="008F43E8">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831FD8">
        <w:rPr>
          <w:rFonts w:ascii="GHEA Grapalat" w:hAnsi="GHEA Grapalat"/>
          <w:i/>
        </w:rPr>
        <w:t>О</w:t>
      </w:r>
      <w:r w:rsidRPr="00763113">
        <w:rPr>
          <w:rFonts w:ascii="GHEA Grapalat" w:hAnsi="GHEA Grapalat"/>
          <w:i/>
        </w:rPr>
        <w:t>беспечение</w:t>
      </w:r>
      <w:r w:rsidRPr="00831FD8">
        <w:rPr>
          <w:rFonts w:ascii="GHEA Grapalat" w:hAnsi="GHEA Grapalat"/>
          <w:i/>
        </w:rPr>
        <w:t>к</w:t>
      </w:r>
      <w:r w:rsidRPr="00763113">
        <w:rPr>
          <w:rFonts w:ascii="GHEA Grapalat" w:hAnsi="GHEA Grapalat"/>
          <w:i/>
        </w:rPr>
        <w:t>валификаци</w:t>
      </w:r>
      <w:r w:rsidRPr="00831FD8">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DA4998" w:rsidRPr="008F43E8" w:rsidRDefault="00DA4998" w:rsidP="00C67FAB">
      <w:pPr>
        <w:pStyle w:val="af2"/>
        <w:jc w:val="both"/>
        <w:rPr>
          <w:rFonts w:ascii="GHEA Grapalat" w:hAnsi="GHEA Grapalat"/>
          <w:i/>
        </w:rPr>
      </w:pPr>
    </w:p>
  </w:footnote>
  <w:footnote w:id="15">
    <w:p w:rsidR="00DA4998" w:rsidRPr="00511966" w:rsidRDefault="00DA4998"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денег"заменяютсясловами"в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6">
    <w:p w:rsidR="00DA4998" w:rsidRPr="008E4439" w:rsidRDefault="00DA4998"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DA4998" w:rsidRPr="000811C1" w:rsidRDefault="00DA4998" w:rsidP="0027573B">
      <w:pPr>
        <w:pStyle w:val="af2"/>
        <w:rPr>
          <w:rFonts w:ascii="Sylfaen" w:hAnsi="Sylfaen"/>
          <w:sz w:val="18"/>
          <w:szCs w:val="18"/>
        </w:rPr>
      </w:pPr>
    </w:p>
  </w:footnote>
  <w:footnote w:id="17">
    <w:p w:rsidR="00DA4998" w:rsidRPr="00A31673" w:rsidRDefault="00DA4998">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8">
    <w:p w:rsidR="00DA4998" w:rsidRPr="00900E5A" w:rsidRDefault="00DA4998">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9">
    <w:p w:rsidR="00DA4998" w:rsidRPr="00810F23" w:rsidRDefault="00DA4998" w:rsidP="00A41F94">
      <w:pPr>
        <w:pStyle w:val="af2"/>
        <w:rPr>
          <w:rFonts w:ascii="Times New Roman" w:hAnsi="Times New Roman"/>
        </w:rPr>
      </w:pPr>
      <w:r>
        <w:rPr>
          <w:rStyle w:val="af6"/>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DA4998" w:rsidRPr="005F2C25" w:rsidRDefault="00DA4998">
      <w:pPr>
        <w:pStyle w:val="af2"/>
        <w:rPr>
          <w:rFonts w:ascii="Times New Roman" w:hAnsi="Times New Roman"/>
        </w:rPr>
      </w:pPr>
    </w:p>
  </w:footnote>
  <w:footnote w:id="20">
    <w:p w:rsidR="00DA4998" w:rsidRDefault="00DA4998"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A4998" w:rsidRDefault="00DA4998" w:rsidP="006B3E56">
      <w:pPr>
        <w:pStyle w:val="af2"/>
        <w:rPr>
          <w:rFonts w:asciiTheme="minorHAnsi" w:hAnsiTheme="minorHAnsi"/>
          <w:lang w:val="af-ZA"/>
        </w:rPr>
      </w:pPr>
    </w:p>
  </w:footnote>
  <w:footnote w:id="21">
    <w:p w:rsidR="00DA4998" w:rsidRPr="00990559" w:rsidRDefault="00DA4998">
      <w:pPr>
        <w:pStyle w:val="af2"/>
        <w:rPr>
          <w:rFonts w:ascii="Sylfaen" w:hAnsi="Sylfaen"/>
          <w:lang w:val="hy-AM"/>
        </w:rPr>
      </w:pPr>
      <w:r>
        <w:rPr>
          <w:rStyle w:val="af6"/>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22">
    <w:p w:rsidR="00DA4998" w:rsidRPr="00A25D1B" w:rsidRDefault="00DA4998" w:rsidP="00D043C1">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23">
    <w:p w:rsidR="00DA4998" w:rsidRPr="00D3436F" w:rsidRDefault="00DA4998"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A4998" w:rsidRPr="00D3436F" w:rsidRDefault="00DA4998">
      <w:pPr>
        <w:pStyle w:val="af2"/>
        <w:rPr>
          <w:lang w:val="es-ES"/>
        </w:rPr>
      </w:pPr>
    </w:p>
  </w:footnote>
  <w:footnote w:id="24">
    <w:p w:rsidR="00DA4998" w:rsidRPr="008842CE" w:rsidRDefault="00DA4998" w:rsidP="003D2FE2">
      <w:pPr>
        <w:pStyle w:val="af2"/>
        <w:jc w:val="both"/>
      </w:pPr>
    </w:p>
  </w:footnote>
  <w:footnote w:id="25">
    <w:p w:rsidR="00DA4998" w:rsidRPr="008842CE" w:rsidRDefault="00DA4998" w:rsidP="000A214C">
      <w:pPr>
        <w:pStyle w:val="af2"/>
        <w:jc w:val="both"/>
      </w:pPr>
    </w:p>
  </w:footnote>
  <w:footnote w:id="26">
    <w:p w:rsidR="00DA4998" w:rsidRPr="00124BE9" w:rsidRDefault="00DA4998" w:rsidP="00BB28C8">
      <w:pPr>
        <w:pStyle w:val="af2"/>
        <w:widowControl w:val="0"/>
        <w:jc w:val="both"/>
        <w:rPr>
          <w:rFonts w:ascii="GHEA Grapalat" w:hAnsi="GHEA Grapalat"/>
          <w:lang w:val="hy-AM"/>
        </w:rPr>
      </w:pPr>
      <w:r>
        <w:rPr>
          <w:rStyle w:val="af6"/>
        </w:rPr>
        <w:t>18</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7">
    <w:p w:rsidR="00DA4998" w:rsidRPr="009F3DC7" w:rsidRDefault="00DA4998" w:rsidP="00BB28C8">
      <w:pPr>
        <w:widowControl w:val="0"/>
        <w:spacing w:after="160"/>
        <w:jc w:val="both"/>
        <w:rPr>
          <w:rFonts w:ascii="GHEA Grapalat" w:hAnsi="GHEA Grapalat" w:cs="Sylfaen"/>
        </w:rPr>
      </w:pPr>
      <w:r>
        <w:rPr>
          <w:rStyle w:val="af6"/>
          <w:rFonts w:ascii="Times Armenian" w:hAnsi="Times Armenian"/>
          <w:sz w:val="20"/>
          <w:szCs w:val="20"/>
        </w:rPr>
        <w:t>19</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DA4998" w:rsidRPr="004D38C0" w:rsidRDefault="00DA4998" w:rsidP="00BB28C8">
      <w:pPr>
        <w:pStyle w:val="af2"/>
      </w:pPr>
    </w:p>
  </w:footnote>
  <w:footnote w:id="28">
    <w:p w:rsidR="00DA4998" w:rsidRPr="00AA52B7" w:rsidRDefault="00DA4998" w:rsidP="00BB28C8">
      <w:pPr>
        <w:pStyle w:val="af2"/>
        <w:jc w:val="both"/>
        <w:rPr>
          <w:rFonts w:ascii="GHEA Grapalat" w:hAnsi="GHEA Grapalat"/>
          <w:i/>
        </w:rPr>
      </w:pPr>
      <w:r>
        <w:rPr>
          <w:rStyle w:val="af6"/>
        </w:rPr>
        <w:t>20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DA4998" w:rsidRPr="00552088" w:rsidRDefault="00DA4998"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A4998" w:rsidRPr="00124BE9" w:rsidRDefault="00DA4998" w:rsidP="00BB28C8">
      <w:pPr>
        <w:pStyle w:val="af2"/>
        <w:widowControl w:val="0"/>
        <w:jc w:val="both"/>
        <w:rPr>
          <w:rFonts w:ascii="GHEA Grapalat" w:hAnsi="GHEA Grapalat"/>
          <w:lang w:val="hy-AM"/>
        </w:rPr>
      </w:pPr>
      <w:r w:rsidRPr="00124BE9">
        <w:rPr>
          <w:rFonts w:ascii="GHEA Grapalat" w:hAnsi="GHEA Grapalat"/>
          <w:i/>
        </w:rPr>
        <w:t>.</w:t>
      </w:r>
    </w:p>
  </w:footnote>
  <w:footnote w:id="29">
    <w:p w:rsidR="00DA4998" w:rsidRPr="00124BE9" w:rsidRDefault="00DA4998" w:rsidP="00BB28C8">
      <w:pPr>
        <w:pStyle w:val="af2"/>
        <w:widowControl w:val="0"/>
        <w:jc w:val="both"/>
        <w:rPr>
          <w:rFonts w:ascii="GHEA Grapalat" w:hAnsi="GHEA Grapalat"/>
          <w:lang w:val="hy-AM"/>
        </w:rPr>
      </w:pPr>
      <w:r>
        <w:rPr>
          <w:rStyle w:val="af6"/>
        </w:rPr>
        <w:t>21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rsidR="00DA4998" w:rsidRPr="00124BE9" w:rsidRDefault="00DA4998" w:rsidP="00BB28C8">
      <w:pPr>
        <w:pStyle w:val="af2"/>
        <w:widowControl w:val="0"/>
        <w:jc w:val="both"/>
        <w:rPr>
          <w:rFonts w:ascii="GHEA Grapalat" w:hAnsi="GHEA Grapalat"/>
          <w:lang w:val="hy-AM"/>
        </w:rPr>
      </w:pPr>
      <w:r>
        <w:rPr>
          <w:rStyle w:val="af6"/>
        </w:rPr>
        <w:t>22</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DA4998" w:rsidRPr="00124BE9" w:rsidRDefault="00DA4998" w:rsidP="00BB28C8">
      <w:pPr>
        <w:pStyle w:val="af2"/>
        <w:widowControl w:val="0"/>
        <w:jc w:val="both"/>
        <w:rPr>
          <w:rFonts w:ascii="GHEA Grapalat" w:hAnsi="GHEA Grapalat"/>
          <w:lang w:val="hy-AM"/>
        </w:rPr>
      </w:pPr>
      <w:r>
        <w:rPr>
          <w:rStyle w:val="af6"/>
        </w:rPr>
        <w:t>23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2">
    <w:p w:rsidR="00DA4998" w:rsidRPr="00124BE9" w:rsidRDefault="00DA4998" w:rsidP="00BB28C8">
      <w:pPr>
        <w:pStyle w:val="af2"/>
        <w:widowControl w:val="0"/>
        <w:jc w:val="both"/>
        <w:rPr>
          <w:rFonts w:ascii="GHEA Grapalat" w:hAnsi="GHEA Grapalat"/>
          <w:lang w:val="hy-AM"/>
        </w:rPr>
      </w:pPr>
      <w:r>
        <w:rPr>
          <w:rStyle w:val="af6"/>
        </w:rPr>
        <w:t>24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DA4998" w:rsidRPr="00124BE9" w:rsidRDefault="00DA4998"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3">
    <w:p w:rsidR="00DA4998" w:rsidRPr="00124BE9" w:rsidRDefault="00DA4998" w:rsidP="00BB28C8">
      <w:pPr>
        <w:pStyle w:val="af2"/>
        <w:widowControl w:val="0"/>
        <w:jc w:val="both"/>
      </w:pPr>
      <w:r w:rsidRPr="00124BE9">
        <w:rPr>
          <w:rStyle w:val="af6"/>
        </w:rPr>
        <w:t>*</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4">
    <w:p w:rsidR="00DA4998" w:rsidRPr="00124BE9" w:rsidRDefault="00DA4998" w:rsidP="00BB28C8">
      <w:pPr>
        <w:widowControl w:val="0"/>
        <w:jc w:val="both"/>
        <w:rPr>
          <w:rFonts w:ascii="GHEA Grapalat" w:hAnsi="GHEA Grapalat"/>
          <w:i/>
          <w:sz w:val="20"/>
          <w:szCs w:val="20"/>
        </w:rPr>
      </w:pPr>
      <w:r w:rsidRPr="00124BE9">
        <w:rPr>
          <w:rStyle w:val="af6"/>
          <w:sz w:val="20"/>
          <w:szCs w:val="20"/>
        </w:rPr>
        <w:t>**</w:t>
      </w:r>
      <w:r w:rsidRPr="00124BE9">
        <w:rPr>
          <w:rFonts w:ascii="GHEA Grapalat" w:hAnsi="GHEA Grapalat"/>
          <w:i/>
          <w:sz w:val="20"/>
          <w:szCs w:val="20"/>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DA4998" w:rsidRPr="00124BE9" w:rsidRDefault="00DA4998" w:rsidP="00BB28C8">
      <w:pPr>
        <w:pStyle w:val="af2"/>
        <w:widowControl w:val="0"/>
        <w:jc w:val="both"/>
      </w:pPr>
    </w:p>
  </w:footnote>
  <w:footnote w:id="35">
    <w:p w:rsidR="00DA4998" w:rsidRPr="00124BE9" w:rsidRDefault="00DA4998" w:rsidP="00BB28C8">
      <w:pPr>
        <w:pStyle w:val="af2"/>
        <w:widowControl w:val="0"/>
        <w:jc w:val="both"/>
      </w:pPr>
      <w:r w:rsidRPr="00124BE9">
        <w:rPr>
          <w:rStyle w:val="af6"/>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6">
    <w:p w:rsidR="00DA4998" w:rsidRPr="00124BE9" w:rsidRDefault="00DA4998" w:rsidP="00BB28C8">
      <w:pPr>
        <w:pStyle w:val="af2"/>
        <w:widowControl w:val="0"/>
        <w:jc w:val="both"/>
      </w:pPr>
      <w:r w:rsidRPr="00124BE9">
        <w:rPr>
          <w:rStyle w:val="af6"/>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7">
    <w:p w:rsidR="00DA4998" w:rsidRPr="00124BE9" w:rsidRDefault="00DA4998" w:rsidP="00BB28C8">
      <w:pPr>
        <w:pStyle w:val="af2"/>
        <w:widowControl w:val="0"/>
        <w:jc w:val="both"/>
        <w:rPr>
          <w:rFonts w:ascii="GHEA Grapalat" w:hAnsi="GHEA Grapalat"/>
          <w:lang w:val="hy-AM"/>
        </w:rPr>
      </w:pPr>
      <w:r>
        <w:rPr>
          <w:rStyle w:val="af6"/>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DA4998" w:rsidRPr="00124BE9" w:rsidRDefault="00DA4998" w:rsidP="00BB28C8">
      <w:pPr>
        <w:pStyle w:val="af2"/>
        <w:widowControl w:val="0"/>
        <w:jc w:val="both"/>
        <w:rPr>
          <w:rFonts w:ascii="GHEA Grapalat" w:hAnsi="GHEA Grapalat"/>
          <w:lang w:val="hy-AM"/>
        </w:rPr>
      </w:pPr>
    </w:p>
  </w:footnote>
  <w:footnote w:id="38">
    <w:p w:rsidR="00DA4998" w:rsidRPr="00124BE9" w:rsidRDefault="00DA4998" w:rsidP="00BB28C8">
      <w:pPr>
        <w:pStyle w:val="af2"/>
        <w:widowControl w:val="0"/>
        <w:jc w:val="both"/>
        <w:rPr>
          <w:rFonts w:ascii="GHEA Grapalat" w:hAnsi="GHEA Grapalat"/>
          <w:lang w:val="hy-AM"/>
        </w:rPr>
      </w:pPr>
      <w:r>
        <w:rPr>
          <w:rStyle w:val="af6"/>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9">
    <w:p w:rsidR="00DA4998" w:rsidRPr="00124BE9" w:rsidRDefault="00DA4998" w:rsidP="00BB28C8">
      <w:pPr>
        <w:pStyle w:val="af2"/>
        <w:widowControl w:val="0"/>
        <w:jc w:val="both"/>
        <w:rPr>
          <w:rFonts w:ascii="GHEA Grapalat" w:hAnsi="GHEA Grapalat"/>
          <w:lang w:val="hy-AM"/>
        </w:rPr>
      </w:pPr>
      <w:r>
        <w:rPr>
          <w:rStyle w:val="af6"/>
        </w:rPr>
        <w:t>27</w:t>
      </w:r>
      <w:r w:rsidRPr="00124BE9">
        <w:rPr>
          <w:rFonts w:ascii="GHEA Grapalat" w:hAnsi="GHEA Grapalat"/>
          <w:i/>
        </w:rPr>
        <w:t>Настоящий пункт исключается из проекта договора, если он не применим.</w:t>
      </w:r>
    </w:p>
    <w:p w:rsidR="00DA4998" w:rsidRPr="00124BE9" w:rsidRDefault="00DA4998" w:rsidP="00BB28C8">
      <w:pPr>
        <w:pStyle w:val="af2"/>
        <w:widowControl w:val="0"/>
        <w:jc w:val="both"/>
        <w:rPr>
          <w:rFonts w:ascii="GHEA Grapalat" w:hAnsi="GHEA Grapalat"/>
          <w:lang w:val="hy-AM"/>
        </w:rPr>
      </w:pPr>
    </w:p>
  </w:footnote>
  <w:footnote w:id="40">
    <w:p w:rsidR="00DA4998" w:rsidRPr="00124BE9" w:rsidRDefault="00DA4998" w:rsidP="00BB28C8">
      <w:pPr>
        <w:pStyle w:val="af2"/>
        <w:widowControl w:val="0"/>
        <w:jc w:val="both"/>
        <w:rPr>
          <w:rFonts w:ascii="GHEA Grapalat" w:hAnsi="GHEA Grapalat"/>
          <w:lang w:val="hy-AM"/>
        </w:rPr>
      </w:pPr>
      <w:r>
        <w:rPr>
          <w:rStyle w:val="af6"/>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41">
    <w:p w:rsidR="00DA4998" w:rsidRPr="00124BE9" w:rsidRDefault="00DA4998" w:rsidP="00BB28C8">
      <w:pPr>
        <w:pStyle w:val="af2"/>
        <w:widowControl w:val="0"/>
        <w:jc w:val="both"/>
        <w:rPr>
          <w:rFonts w:ascii="GHEA Grapalat" w:hAnsi="GHEA Grapalat"/>
          <w:lang w:val="hy-AM"/>
        </w:rPr>
      </w:pPr>
      <w:r>
        <w:rPr>
          <w:rStyle w:val="af6"/>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42">
    <w:p w:rsidR="00DA4998" w:rsidRPr="00AC7DC5" w:rsidRDefault="00DA4998" w:rsidP="00BB28C8">
      <w:pPr>
        <w:pStyle w:val="af2"/>
        <w:jc w:val="both"/>
        <w:rPr>
          <w:rFonts w:ascii="GHEA Grapalat" w:hAnsi="GHEA Grapalat"/>
          <w:i/>
        </w:rPr>
      </w:pPr>
      <w:r>
        <w:rPr>
          <w:rStyle w:val="af6"/>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DA4998" w:rsidRPr="00552088" w:rsidRDefault="00DA4998"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A4998" w:rsidRPr="004078D0" w:rsidRDefault="00DA4998" w:rsidP="00BB28C8">
      <w:pPr>
        <w:pStyle w:val="af2"/>
        <w:widowControl w:val="0"/>
        <w:jc w:val="both"/>
        <w:rPr>
          <w:rFonts w:ascii="GHEA Grapalat" w:hAnsi="GHEA Grapalat"/>
          <w:sz w:val="2"/>
          <w:szCs w:val="2"/>
          <w:lang w:val="hy-AM"/>
        </w:rPr>
      </w:pPr>
    </w:p>
    <w:p w:rsidR="00DA4998" w:rsidRPr="004078D0" w:rsidRDefault="00DA4998" w:rsidP="00BB28C8">
      <w:pPr>
        <w:pStyle w:val="af2"/>
        <w:widowControl w:val="0"/>
        <w:jc w:val="both"/>
        <w:rPr>
          <w:rFonts w:ascii="GHEA Grapalat" w:hAnsi="GHEA Grapalat"/>
          <w:sz w:val="2"/>
          <w:szCs w:val="2"/>
          <w:lang w:val="hy-AM"/>
        </w:rPr>
      </w:pPr>
    </w:p>
  </w:footnote>
  <w:footnote w:id="43">
    <w:p w:rsidR="00DA4998" w:rsidRPr="00124BE9" w:rsidRDefault="00DA4998" w:rsidP="00BB28C8">
      <w:pPr>
        <w:pStyle w:val="af2"/>
        <w:widowControl w:val="0"/>
        <w:jc w:val="both"/>
        <w:rPr>
          <w:rFonts w:ascii="GHEA Grapalat" w:hAnsi="GHEA Grapalat"/>
          <w:lang w:val="hy-AM"/>
        </w:rPr>
      </w:pPr>
      <w:r>
        <w:rPr>
          <w:rStyle w:val="af6"/>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4">
    <w:p w:rsidR="00DA4998" w:rsidRPr="00124BE9" w:rsidRDefault="00DA4998" w:rsidP="00BB28C8">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5">
    <w:p w:rsidR="00DA4998" w:rsidRPr="00124BE9" w:rsidRDefault="00DA4998"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A4998" w:rsidRPr="001C4E24" w:rsidRDefault="00DA4998" w:rsidP="00BB28C8">
      <w:pPr>
        <w:pStyle w:val="af2"/>
        <w:rPr>
          <w:lang w:val="hy-AM"/>
        </w:rPr>
      </w:pPr>
    </w:p>
  </w:footnote>
  <w:footnote w:id="46">
    <w:p w:rsidR="00DA4998" w:rsidRPr="00124BE9" w:rsidRDefault="00DA4998" w:rsidP="00BB28C8">
      <w:pPr>
        <w:pStyle w:val="af2"/>
        <w:widowControl w:val="0"/>
        <w:jc w:val="both"/>
        <w:rPr>
          <w:rFonts w:ascii="GHEA Grapalat" w:hAnsi="GHEA Grapalat"/>
          <w:i/>
          <w:lang w:val="hy-AM" w:eastAsia="en-US"/>
        </w:rPr>
      </w:pPr>
      <w:r>
        <w:rPr>
          <w:rStyle w:val="af6"/>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DA4998" w:rsidRPr="00124BE9" w:rsidRDefault="00DA4998"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7">
    <w:p w:rsidR="00DA4998" w:rsidRPr="00124BE9" w:rsidRDefault="00DA4998" w:rsidP="00BB28C8">
      <w:pPr>
        <w:pStyle w:val="af2"/>
        <w:widowControl w:val="0"/>
      </w:pPr>
      <w:r w:rsidRPr="00124BE9">
        <w:rPr>
          <w:rStyle w:val="af6"/>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48">
    <w:p w:rsidR="00DA4998" w:rsidRPr="00124BE9" w:rsidRDefault="00DA4998" w:rsidP="00BB28C8">
      <w:pPr>
        <w:pStyle w:val="af2"/>
        <w:widowControl w:val="0"/>
        <w:jc w:val="both"/>
      </w:pPr>
      <w:r w:rsidRPr="00124BE9">
        <w:rPr>
          <w:rStyle w:val="af6"/>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9">
    <w:p w:rsidR="00DA4998" w:rsidRPr="00124BE9" w:rsidRDefault="00DA4998" w:rsidP="00BB28C8">
      <w:pPr>
        <w:pStyle w:val="af2"/>
        <w:widowControl w:val="0"/>
        <w:jc w:val="both"/>
      </w:pPr>
      <w:r w:rsidRPr="00124BE9">
        <w:rPr>
          <w:rStyle w:val="af6"/>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CCD7836"/>
    <w:multiLevelType w:val="hybridMultilevel"/>
    <w:tmpl w:val="10D0444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7"/>
  </w:num>
  <w:num w:numId="2">
    <w:abstractNumId w:val="6"/>
  </w:num>
  <w:num w:numId="3">
    <w:abstractNumId w:val="15"/>
  </w:num>
  <w:num w:numId="4">
    <w:abstractNumId w:val="11"/>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4"/>
  </w:num>
  <w:num w:numId="24">
    <w:abstractNumId w:val="14"/>
  </w:num>
  <w:num w:numId="25">
    <w:abstractNumId w:val="16"/>
  </w:num>
  <w:num w:numId="26">
    <w:abstractNumId w:val="9"/>
  </w:num>
  <w:num w:numId="27">
    <w:abstractNumId w:val="3"/>
  </w:num>
  <w:num w:numId="2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4D59"/>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3AB"/>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236"/>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6F9E"/>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B77"/>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174"/>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223"/>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0F09"/>
    <w:rsid w:val="00481297"/>
    <w:rsid w:val="004813B3"/>
    <w:rsid w:val="004834BA"/>
    <w:rsid w:val="00483944"/>
    <w:rsid w:val="0048419C"/>
    <w:rsid w:val="00484FED"/>
    <w:rsid w:val="00485531"/>
    <w:rsid w:val="004859E2"/>
    <w:rsid w:val="00486B55"/>
    <w:rsid w:val="00487402"/>
    <w:rsid w:val="004874EC"/>
    <w:rsid w:val="00490743"/>
    <w:rsid w:val="00490A9C"/>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044"/>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3BF"/>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322B"/>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0EC2"/>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35D"/>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0F7A"/>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DCF"/>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5C03"/>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690"/>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772"/>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2AE3"/>
    <w:rsid w:val="00A530B3"/>
    <w:rsid w:val="00A5512C"/>
    <w:rsid w:val="00A55E59"/>
    <w:rsid w:val="00A55FEE"/>
    <w:rsid w:val="00A56536"/>
    <w:rsid w:val="00A572D8"/>
    <w:rsid w:val="00A60D0F"/>
    <w:rsid w:val="00A60D60"/>
    <w:rsid w:val="00A6168D"/>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E7FEB"/>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BB7"/>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17AB2"/>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4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5FDC"/>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4998"/>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0DD"/>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261"/>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893"/>
    <w:rsid w:val="00F27A50"/>
    <w:rsid w:val="00F27FD2"/>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2F0"/>
    <w:rsid w:val="00F61898"/>
    <w:rsid w:val="00F61A9D"/>
    <w:rsid w:val="00F61D7A"/>
    <w:rsid w:val="00F62714"/>
    <w:rsid w:val="00F63223"/>
    <w:rsid w:val="00F63464"/>
    <w:rsid w:val="00F63BBB"/>
    <w:rsid w:val="00F64849"/>
    <w:rsid w:val="00F64BF8"/>
    <w:rsid w:val="00F64DF9"/>
    <w:rsid w:val="00F6514E"/>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C88"/>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hovsepyan@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876E9-A43B-4E59-B886-FCC75C450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113</Pages>
  <Words>23282</Words>
  <Characters>132713</Characters>
  <Application>Microsoft Office Word</Application>
  <DocSecurity>0</DocSecurity>
  <Lines>1105</Lines>
  <Paragraphs>311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155684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5</cp:revision>
  <cp:lastPrinted>2018-02-16T07:12:00Z</cp:lastPrinted>
  <dcterms:created xsi:type="dcterms:W3CDTF">2020-06-26T08:22:00Z</dcterms:created>
  <dcterms:modified xsi:type="dcterms:W3CDTF">2020-06-26T08:48:00Z</dcterms:modified>
</cp:coreProperties>
</file>