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Pr="00521A49" w:rsidRDefault="00B06C9F" w:rsidP="00962010">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318EF5CA"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0F04A8" w:rsidRPr="000F04A8">
        <w:rPr>
          <w:rFonts w:ascii="GHEA Grapalat" w:hAnsi="GHEA Grapalat"/>
          <w:i w:val="0"/>
          <w:sz w:val="24"/>
          <w:szCs w:val="24"/>
        </w:rPr>
        <w:t>1</w:t>
      </w:r>
      <w:r w:rsidR="000E7B53">
        <w:rPr>
          <w:rFonts w:ascii="GHEA Grapalat" w:hAnsi="GHEA Grapalat"/>
          <w:i w:val="0"/>
          <w:sz w:val="24"/>
          <w:szCs w:val="24"/>
        </w:rPr>
        <w:t>1</w:t>
      </w:r>
      <w:r w:rsidR="00B06C9F">
        <w:rPr>
          <w:rFonts w:ascii="GHEA Grapalat" w:hAnsi="GHEA Grapalat"/>
          <w:i w:val="0"/>
          <w:sz w:val="24"/>
          <w:szCs w:val="24"/>
          <w:lang w:val="hy-AM"/>
        </w:rPr>
        <w:t xml:space="preserve"> </w:t>
      </w:r>
      <w:r w:rsidR="000E7B53">
        <w:rPr>
          <w:rFonts w:ascii="GHEA Grapalat" w:hAnsi="GHEA Grapalat"/>
          <w:i w:val="0"/>
          <w:sz w:val="24"/>
          <w:szCs w:val="24"/>
        </w:rPr>
        <w:t>апреля</w:t>
      </w:r>
      <w:r w:rsidRPr="00521A49">
        <w:rPr>
          <w:rFonts w:ascii="GHEA Grapalat" w:hAnsi="GHEA Grapalat"/>
          <w:i w:val="0"/>
          <w:sz w:val="24"/>
          <w:szCs w:val="24"/>
        </w:rPr>
        <w:t xml:space="preserve"> </w:t>
      </w:r>
      <w:r w:rsidR="000F04A8">
        <w:rPr>
          <w:rFonts w:ascii="GHEA Grapalat" w:hAnsi="GHEA Grapalat"/>
          <w:i w:val="0"/>
          <w:sz w:val="24"/>
          <w:szCs w:val="24"/>
        </w:rPr>
        <w:t>2025</w:t>
      </w:r>
      <w:r w:rsidRPr="00521A49">
        <w:rPr>
          <w:rFonts w:ascii="GHEA Grapalat" w:hAnsi="GHEA Grapalat"/>
          <w:i w:val="0"/>
          <w:sz w:val="24"/>
          <w:szCs w:val="24"/>
        </w:rPr>
        <w:t xml:space="preserve"> года № 1</w:t>
      </w:r>
    </w:p>
    <w:p w14:paraId="768FFB1E" w14:textId="18D150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0E7B53">
        <w:rPr>
          <w:rFonts w:ascii="GHEA Grapalat" w:hAnsi="GHEA Grapalat"/>
          <w:b/>
          <w:i w:val="0"/>
          <w:sz w:val="24"/>
          <w:szCs w:val="24"/>
        </w:rPr>
        <w:t>2025-05</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28F5E68C"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0F04A8">
        <w:rPr>
          <w:rFonts w:ascii="GHEA Grapalat" w:hAnsi="GHEA Grapalat"/>
          <w:b/>
        </w:rPr>
        <w:t>Вакцины против ветряной оспы</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56FBF843"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D54154">
        <w:rPr>
          <w:rFonts w:ascii="GHEA Grapalat" w:hAnsi="GHEA Grapalat"/>
          <w:b/>
          <w:i w:val="0"/>
          <w:spacing w:val="-6"/>
          <w:sz w:val="24"/>
          <w:szCs w:val="24"/>
        </w:rPr>
        <w:t>1</w:t>
      </w:r>
      <w:r w:rsidRPr="00521A49">
        <w:rPr>
          <w:rFonts w:ascii="GHEA Grapalat" w:hAnsi="GHEA Grapalat"/>
          <w:b/>
          <w:i w:val="0"/>
          <w:spacing w:val="-6"/>
          <w:sz w:val="24"/>
          <w:szCs w:val="24"/>
        </w:rPr>
        <w:t xml:space="preserve">:30 часов </w:t>
      </w:r>
      <w:r w:rsidR="00EF7F99">
        <w:rPr>
          <w:rFonts w:ascii="GHEA Grapalat" w:hAnsi="GHEA Grapalat"/>
          <w:b/>
          <w:i w:val="0"/>
          <w:spacing w:val="-6"/>
          <w:sz w:val="24"/>
          <w:szCs w:val="24"/>
        </w:rPr>
        <w:t>10</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0EDA1A79"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1</w:t>
      </w:r>
      <w:r w:rsidR="00D54154">
        <w:rPr>
          <w:rFonts w:ascii="GHEA Grapalat" w:hAnsi="GHEA Grapalat"/>
          <w:b/>
          <w:i w:val="0"/>
          <w:spacing w:val="-6"/>
          <w:sz w:val="24"/>
          <w:szCs w:val="24"/>
        </w:rPr>
        <w:t>1</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EF7F99">
        <w:rPr>
          <w:rFonts w:ascii="GHEA Grapalat" w:hAnsi="GHEA Grapalat"/>
          <w:b/>
          <w:i w:val="0"/>
          <w:spacing w:val="-6"/>
          <w:sz w:val="24"/>
          <w:szCs w:val="24"/>
        </w:rPr>
        <w:t>2</w:t>
      </w:r>
      <w:r w:rsidR="000E7B53">
        <w:rPr>
          <w:rFonts w:ascii="GHEA Grapalat" w:hAnsi="GHEA Grapalat"/>
          <w:b/>
          <w:i w:val="0"/>
          <w:spacing w:val="-6"/>
          <w:sz w:val="24"/>
          <w:szCs w:val="24"/>
        </w:rPr>
        <w:t>1</w:t>
      </w:r>
      <w:r w:rsidR="003E2F32">
        <w:rPr>
          <w:rFonts w:ascii="GHEA Grapalat" w:hAnsi="GHEA Grapalat"/>
          <w:b/>
          <w:i w:val="0"/>
          <w:spacing w:val="-6"/>
          <w:sz w:val="24"/>
          <w:szCs w:val="24"/>
        </w:rPr>
        <w:t xml:space="preserve"> </w:t>
      </w:r>
      <w:r w:rsidR="000E7B53">
        <w:rPr>
          <w:rFonts w:ascii="GHEA Grapalat" w:hAnsi="GHEA Grapalat"/>
          <w:b/>
          <w:i w:val="0"/>
          <w:spacing w:val="-6"/>
          <w:sz w:val="24"/>
          <w:szCs w:val="24"/>
        </w:rPr>
        <w:t>апреля</w:t>
      </w:r>
      <w:r w:rsidR="0023148F">
        <w:rPr>
          <w:rFonts w:ascii="GHEA Grapalat" w:hAnsi="GHEA Grapalat"/>
          <w:b/>
          <w:i w:val="0"/>
          <w:spacing w:val="-6"/>
          <w:sz w:val="24"/>
          <w:szCs w:val="24"/>
        </w:rPr>
        <w:t xml:space="preserve"> 202</w:t>
      </w:r>
      <w:r w:rsidR="00296900">
        <w:rPr>
          <w:rFonts w:ascii="GHEA Grapalat" w:hAnsi="GHEA Grapalat"/>
          <w:b/>
          <w:i w:val="0"/>
          <w:spacing w:val="-6"/>
          <w:sz w:val="24"/>
          <w:szCs w:val="24"/>
        </w:rPr>
        <w:t>5</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66D53F23"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0E7B53">
        <w:rPr>
          <w:rFonts w:ascii="GHEA Grapalat" w:hAnsi="GHEA Grapalat"/>
          <w:b/>
        </w:rPr>
        <w:t>2025-05</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EF7F99">
        <w:rPr>
          <w:rFonts w:ascii="GHEA Grapalat" w:hAnsi="GHEA Grapalat"/>
        </w:rPr>
        <w:t>1</w:t>
      </w:r>
      <w:r w:rsidR="000E7B53">
        <w:rPr>
          <w:rFonts w:ascii="GHEA Grapalat" w:hAnsi="GHEA Grapalat"/>
        </w:rPr>
        <w:t>1</w:t>
      </w:r>
      <w:r w:rsidR="00067349">
        <w:rPr>
          <w:rFonts w:ascii="GHEA Grapalat" w:hAnsi="GHEA Grapalat"/>
        </w:rPr>
        <w:t xml:space="preserve"> </w:t>
      </w:r>
      <w:r w:rsidR="000E7B53" w:rsidRPr="000E7B53">
        <w:rPr>
          <w:rFonts w:ascii="GHEA Grapalat" w:hAnsi="GHEA Grapalat"/>
        </w:rPr>
        <w:t>апреля</w:t>
      </w:r>
      <w:r w:rsidR="0023148F">
        <w:rPr>
          <w:rFonts w:ascii="GHEA Grapalat" w:hAnsi="GHEA Grapalat"/>
        </w:rPr>
        <w:t xml:space="preserve"> </w:t>
      </w:r>
      <w:r w:rsidR="000F04A8">
        <w:rPr>
          <w:rFonts w:ascii="GHEA Grapalat" w:hAnsi="GHEA Grapalat"/>
        </w:rPr>
        <w:t>2025</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4500B5CB"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0F04A8">
        <w:rPr>
          <w:rFonts w:ascii="GHEA Grapalat" w:hAnsi="GHEA Grapalat"/>
          <w:b/>
        </w:rPr>
        <w:t>ВАКЦИНЫ ПРОТИВ ВЕТРЯНОЙ ОСПЫ</w:t>
      </w:r>
      <w:r w:rsidR="00B06C9F">
        <w:rPr>
          <w:rFonts w:ascii="GHEA Grapalat" w:hAnsi="GHEA Grapalat"/>
          <w:b/>
        </w:rPr>
        <w:t xml:space="preserve">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22D88AB8"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0F04A8">
        <w:rPr>
          <w:rFonts w:ascii="GHEA Grapalat" w:hAnsi="GHEA Grapalat"/>
          <w:b/>
        </w:rPr>
        <w:t>ВАКЦИНЫ ПРОТИВ ВЕТРЯНОЙ ОСПЫ</w:t>
      </w:r>
      <w:r w:rsidR="00B06C9F">
        <w:rPr>
          <w:rFonts w:ascii="GHEA Grapalat" w:hAnsi="GHEA Grapalat"/>
          <w:b/>
        </w:rPr>
        <w:t xml:space="preserve">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50EB091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0E7B53">
        <w:rPr>
          <w:rFonts w:ascii="GHEA Grapalat" w:hAnsi="GHEA Grapalat"/>
        </w:rPr>
        <w:t xml:space="preserve"> </w:t>
      </w:r>
      <w:r w:rsidR="003E1D9D" w:rsidRPr="00521A49">
        <w:rPr>
          <w:rFonts w:ascii="GHEA Grapalat" w:hAnsi="GHEA Grapalat"/>
        </w:rPr>
        <w:t xml:space="preserve">Обеспечения </w:t>
      </w:r>
      <w:proofErr w:type="gramStart"/>
      <w:r w:rsidR="00174DAB" w:rsidRPr="00521A49">
        <w:rPr>
          <w:rFonts w:ascii="GHEA Grapalat" w:hAnsi="GHEA Grapalat"/>
        </w:rPr>
        <w:t>квалификации  и</w:t>
      </w:r>
      <w:proofErr w:type="gramEnd"/>
      <w:r w:rsidR="00174DAB" w:rsidRPr="00521A49">
        <w:rPr>
          <w:rFonts w:ascii="GHEA Grapalat" w:hAnsi="GHEA Grapalat"/>
        </w:rPr>
        <w:t xml:space="preserve">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2109963E"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0E7B53">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47CC85F3"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0E7B53">
        <w:rPr>
          <w:rFonts w:ascii="GHEA Grapalat" w:hAnsi="GHEA Grapalat"/>
          <w:b/>
        </w:rPr>
        <w:t>2025-05</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03E3EFA9" w14:textId="27437294" w:rsidR="00CE1561" w:rsidRPr="00521A49" w:rsidRDefault="00845AA5" w:rsidP="00CE1561">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0F04A8">
        <w:rPr>
          <w:rFonts w:ascii="GHEA Grapalat" w:hAnsi="GHEA Grapalat"/>
          <w:b/>
          <w:i w:val="0"/>
          <w:sz w:val="24"/>
          <w:szCs w:val="24"/>
        </w:rPr>
        <w:t>Вакцины против ветряной оспы</w:t>
      </w:r>
      <w:r w:rsidR="00B06C9F">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w:t>
      </w:r>
      <w:r w:rsidR="00CE1561" w:rsidRPr="00521A49">
        <w:rPr>
          <w:rFonts w:ascii="GHEA Grapalat" w:hAnsi="GHEA Grapalat"/>
          <w:i w:val="0"/>
          <w:sz w:val="24"/>
          <w:szCs w:val="24"/>
        </w:rPr>
        <w:t xml:space="preserve">сгруппированы в </w:t>
      </w:r>
      <w:r w:rsidR="00CE1561">
        <w:rPr>
          <w:rFonts w:ascii="GHEA Grapalat" w:hAnsi="GHEA Grapalat"/>
          <w:i w:val="0"/>
          <w:sz w:val="24"/>
          <w:szCs w:val="24"/>
        </w:rPr>
        <w:t>7</w:t>
      </w:r>
      <w:r w:rsidR="00CE1561" w:rsidRPr="00496378">
        <w:rPr>
          <w:rFonts w:ascii="GHEA Grapalat" w:hAnsi="GHEA Grapalat"/>
          <w:i w:val="0"/>
          <w:sz w:val="24"/>
          <w:szCs w:val="24"/>
        </w:rPr>
        <w:t xml:space="preserve"> лотов:</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822"/>
        <w:gridCol w:w="7440"/>
      </w:tblGrid>
      <w:tr w:rsidR="00CE1561" w:rsidRPr="00521A49" w14:paraId="03F98DFA" w14:textId="77777777" w:rsidTr="00376764">
        <w:trPr>
          <w:jc w:val="center"/>
        </w:trPr>
        <w:tc>
          <w:tcPr>
            <w:tcW w:w="2530" w:type="dxa"/>
            <w:gridSpan w:val="2"/>
            <w:vAlign w:val="center"/>
          </w:tcPr>
          <w:p w14:paraId="5A6DCC28" w14:textId="77777777" w:rsidR="00CE1561" w:rsidRPr="00521A49" w:rsidRDefault="00CE1561" w:rsidP="00376764">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440" w:type="dxa"/>
            <w:vMerge w:val="restart"/>
            <w:vAlign w:val="center"/>
          </w:tcPr>
          <w:p w14:paraId="413E095A" w14:textId="77777777" w:rsidR="00CE1561" w:rsidRPr="00521A49" w:rsidRDefault="00CE1561" w:rsidP="00376764">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CE1561" w:rsidRPr="00521A49" w14:paraId="297D20A5" w14:textId="77777777" w:rsidTr="00376764">
        <w:trPr>
          <w:jc w:val="center"/>
        </w:trPr>
        <w:tc>
          <w:tcPr>
            <w:tcW w:w="708" w:type="dxa"/>
            <w:vAlign w:val="center"/>
          </w:tcPr>
          <w:p w14:paraId="17C85FDA" w14:textId="77777777" w:rsidR="00CE1561" w:rsidRPr="00521A49" w:rsidRDefault="00CE1561" w:rsidP="00376764">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822" w:type="dxa"/>
            <w:vAlign w:val="center"/>
          </w:tcPr>
          <w:p w14:paraId="7D11F23A" w14:textId="77777777" w:rsidR="00CE1561" w:rsidRDefault="00CE1561" w:rsidP="00376764">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34869894" w14:textId="77777777" w:rsidR="00CE1561" w:rsidRPr="00521A49" w:rsidRDefault="00CE1561" w:rsidP="00376764">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440" w:type="dxa"/>
            <w:vMerge/>
            <w:vAlign w:val="center"/>
          </w:tcPr>
          <w:p w14:paraId="2A9822D5" w14:textId="77777777" w:rsidR="00CE1561" w:rsidRPr="00521A49" w:rsidRDefault="00CE1561" w:rsidP="00376764">
            <w:pPr>
              <w:pStyle w:val="BodyTextIndent2"/>
              <w:widowControl w:val="0"/>
              <w:spacing w:after="120" w:line="240" w:lineRule="auto"/>
              <w:ind w:firstLine="567"/>
              <w:rPr>
                <w:rFonts w:ascii="GHEA Grapalat" w:hAnsi="GHEA Grapalat"/>
                <w:b/>
                <w:i/>
                <w:sz w:val="22"/>
                <w:szCs w:val="22"/>
              </w:rPr>
            </w:pPr>
          </w:p>
        </w:tc>
      </w:tr>
      <w:tr w:rsidR="0004149B" w:rsidRPr="00521A49" w14:paraId="17FA4F6E" w14:textId="77777777" w:rsidTr="00376764">
        <w:trPr>
          <w:jc w:val="center"/>
        </w:trPr>
        <w:tc>
          <w:tcPr>
            <w:tcW w:w="708" w:type="dxa"/>
            <w:vAlign w:val="center"/>
          </w:tcPr>
          <w:p w14:paraId="405A168F" w14:textId="77777777" w:rsidR="0004149B" w:rsidRPr="001A0D5B" w:rsidRDefault="0004149B" w:rsidP="0004149B">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1822" w:type="dxa"/>
            <w:vAlign w:val="center"/>
          </w:tcPr>
          <w:p w14:paraId="5B2043C4" w14:textId="08130AC7" w:rsidR="0004149B" w:rsidRPr="001A0D5B" w:rsidRDefault="0004149B" w:rsidP="0004149B">
            <w:pPr>
              <w:pStyle w:val="BodyTextIndent2"/>
              <w:widowControl w:val="0"/>
              <w:spacing w:after="160" w:line="240" w:lineRule="auto"/>
              <w:ind w:firstLine="0"/>
              <w:rPr>
                <w:rFonts w:ascii="GHEA Grapalat" w:hAnsi="GHEA Grapalat"/>
              </w:rPr>
            </w:pPr>
            <w:r w:rsidRPr="006F159B">
              <w:rPr>
                <w:rFonts w:ascii="GHEA Grapalat" w:hAnsi="GHEA Grapalat"/>
                <w:lang w:val="hy-AM"/>
              </w:rPr>
              <w:t>300 000 000</w:t>
            </w:r>
            <w:r>
              <w:rPr>
                <w:rFonts w:ascii="GHEA Grapalat" w:hAnsi="GHEA Grapalat"/>
                <w:lang w:val="hy-AM"/>
              </w:rPr>
              <w:t>,0</w:t>
            </w:r>
          </w:p>
        </w:tc>
        <w:tc>
          <w:tcPr>
            <w:tcW w:w="7440" w:type="dxa"/>
            <w:vAlign w:val="center"/>
          </w:tcPr>
          <w:p w14:paraId="5D91334E" w14:textId="34BDC1C0" w:rsidR="0004149B" w:rsidRPr="00AF0993" w:rsidRDefault="0004149B" w:rsidP="0004149B">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i w:val="0"/>
                <w:sz w:val="24"/>
                <w:szCs w:val="24"/>
              </w:rPr>
              <w:t>Вакцина против ветряной оспы</w:t>
            </w:r>
            <w:r w:rsidRPr="00AF0993">
              <w:rPr>
                <w:rFonts w:ascii="GHEA Grapalat" w:hAnsi="GHEA Grapalat"/>
                <w:i w:val="0"/>
                <w:sz w:val="24"/>
                <w:szCs w:val="24"/>
              </w:rPr>
              <w:t xml:space="preserve"> </w:t>
            </w:r>
          </w:p>
          <w:p w14:paraId="7FD48B8B" w14:textId="266A2E53" w:rsidR="0004149B" w:rsidRPr="00AF0993" w:rsidRDefault="0004149B" w:rsidP="0004149B">
            <w:pPr>
              <w:pStyle w:val="Heading3"/>
              <w:keepNext w:val="0"/>
              <w:widowControl w:val="0"/>
              <w:spacing w:line="240" w:lineRule="auto"/>
              <w:contextualSpacing/>
              <w:jc w:val="both"/>
              <w:rPr>
                <w:rFonts w:ascii="GHEA Grapalat" w:hAnsi="GHEA Grapalat"/>
                <w:i w:val="0"/>
                <w:sz w:val="24"/>
                <w:szCs w:val="24"/>
              </w:rPr>
            </w:pPr>
            <w:r w:rsidRPr="00AF0993">
              <w:rPr>
                <w:rFonts w:ascii="GHEA Grapalat" w:hAnsi="GHEA Grapalat"/>
                <w:i w:val="0"/>
                <w:sz w:val="24"/>
                <w:szCs w:val="24"/>
              </w:rPr>
              <w:t xml:space="preserve">/для детей и </w:t>
            </w:r>
            <w:proofErr w:type="spellStart"/>
            <w:r w:rsidRPr="00AF0993">
              <w:rPr>
                <w:rFonts w:ascii="GHEA Grapalat" w:hAnsi="GHEA Grapalat"/>
                <w:i w:val="0"/>
                <w:sz w:val="24"/>
                <w:szCs w:val="24"/>
              </w:rPr>
              <w:t>взпослых</w:t>
            </w:r>
            <w:proofErr w:type="spellEnd"/>
            <w:r w:rsidRPr="00AF0993">
              <w:rPr>
                <w:rFonts w:ascii="GHEA Grapalat" w:hAnsi="GHEA Grapalat"/>
                <w:i w:val="0"/>
                <w:sz w:val="24"/>
                <w:szCs w:val="24"/>
              </w:rPr>
              <w:t>/</w:t>
            </w:r>
          </w:p>
        </w:tc>
      </w:tr>
    </w:tbl>
    <w:p w14:paraId="5E16A5FD" w14:textId="61EEDEAF" w:rsidR="006173D4" w:rsidRPr="00521A49" w:rsidRDefault="00816505" w:rsidP="00CE1561">
      <w:pPr>
        <w:pStyle w:val="Heading3"/>
        <w:keepNext w:val="0"/>
        <w:widowControl w:val="0"/>
        <w:tabs>
          <w:tab w:val="left" w:pos="1134"/>
        </w:tabs>
        <w:spacing w:line="240" w:lineRule="auto"/>
        <w:ind w:firstLine="567"/>
        <w:contextualSpacing/>
        <w:jc w:val="both"/>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w:t>
      </w:r>
      <w:proofErr w:type="gramStart"/>
      <w:r w:rsidR="00CB2FE2" w:rsidRPr="00521A49">
        <w:rPr>
          <w:rFonts w:ascii="GHEA Grapalat" w:hAnsi="GHEA Grapalat"/>
        </w:rPr>
        <w:t>которых  административный</w:t>
      </w:r>
      <w:proofErr w:type="gramEnd"/>
      <w:r w:rsidR="00CB2FE2" w:rsidRPr="00521A49">
        <w:rPr>
          <w:rFonts w:ascii="GHEA Grapalat" w:hAnsi="GHEA Grapalat"/>
        </w:rPr>
        <w:t xml:space="preserve">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нарушил предусмотренное договором или принятое в рамках процесса </w:t>
      </w:r>
      <w:r w:rsidRPr="00521A49">
        <w:rPr>
          <w:rFonts w:ascii="GHEA Grapalat" w:hAnsi="GHEA Grapalat"/>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в качестве отобранного участника отказался или </w:t>
      </w:r>
      <w:proofErr w:type="gramStart"/>
      <w:r w:rsidRPr="00521A49">
        <w:rPr>
          <w:rFonts w:ascii="GHEA Grapalat" w:hAnsi="GHEA Grapalat"/>
        </w:rPr>
        <w:t>лишился  права</w:t>
      </w:r>
      <w:proofErr w:type="gramEnd"/>
      <w:r w:rsidRPr="00521A49">
        <w:rPr>
          <w:rFonts w:ascii="GHEA Grapalat" w:hAnsi="GHEA Grapalat"/>
        </w:rPr>
        <w:t xml:space="preserve">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участник (акционер) и (или) участники (акционеры) либо члены их семей (если </w:t>
      </w:r>
      <w:r w:rsidRPr="00521A49">
        <w:rPr>
          <w:rFonts w:ascii="GHEA Grapalat" w:hAnsi="GHEA Grapalat"/>
          <w:color w:val="000000"/>
        </w:rPr>
        <w:lastRenderedPageBreak/>
        <w:t>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w:t>
      </w:r>
      <w:r w:rsidRPr="00521A49">
        <w:rPr>
          <w:rFonts w:ascii="GHEA Grapalat" w:hAnsi="GHEA Grapalat"/>
        </w:rPr>
        <w:lastRenderedPageBreak/>
        <w:t>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238D6D7C" w:rsidR="00096865"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4C8A877D"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5431F1">
        <w:rPr>
          <w:rFonts w:ascii="GHEA Grapalat" w:hAnsi="GHEA Grapalat"/>
          <w:b/>
          <w:sz w:val="24"/>
          <w:szCs w:val="24"/>
        </w:rPr>
        <w:t>10</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sidRPr="00521A49">
        <w:rPr>
          <w:rFonts w:ascii="GHEA Grapalat" w:hAnsi="GHEA Grapalat"/>
        </w:rPr>
        <w:t>пай)  в</w:t>
      </w:r>
      <w:proofErr w:type="gramEnd"/>
      <w:r w:rsidRPr="00521A49">
        <w:rPr>
          <w:rFonts w:ascii="GHEA Grapalat" w:hAnsi="GHEA Grapalat"/>
        </w:rPr>
        <w:t xml:space="preserve">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D24A0B" w14:textId="391EFC8F" w:rsidR="00CE1561" w:rsidRPr="00CE1561" w:rsidRDefault="00C8055A" w:rsidP="00B55614">
      <w:pPr>
        <w:pStyle w:val="norm"/>
        <w:widowControl w:val="0"/>
        <w:tabs>
          <w:tab w:val="left" w:pos="1134"/>
        </w:tabs>
        <w:spacing w:line="240" w:lineRule="auto"/>
        <w:ind w:firstLine="567"/>
        <w:contextualSpacing/>
        <w:rPr>
          <w:rFonts w:ascii="GHEA Grapalat" w:hAnsi="GHEA Grapalat" w:cs="GHEA Grapalat"/>
          <w:b/>
          <w:bCs/>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w:t>
      </w:r>
      <w:r w:rsidR="00CE1561" w:rsidRPr="00CE1561">
        <w:rPr>
          <w:rFonts w:ascii="GHEA Grapalat" w:hAnsi="GHEA Grapalat"/>
          <w:b/>
          <w:bCs/>
          <w:sz w:val="24"/>
          <w:szCs w:val="24"/>
        </w:rPr>
        <w:t xml:space="preserve">Поскольку поставка осуществляется в соответствии с требованиями CIP Инкотермс, согласно законодательству РА, все налоги, включая НДС, пошлины и другие сборы, подлежащие уплате в связи с ввозом </w:t>
      </w:r>
      <w:r w:rsidR="00CE1561">
        <w:rPr>
          <w:rFonts w:ascii="GHEA Grapalat" w:hAnsi="GHEA Grapalat"/>
          <w:b/>
          <w:bCs/>
          <w:sz w:val="24"/>
          <w:szCs w:val="24"/>
        </w:rPr>
        <w:t>товара</w:t>
      </w:r>
      <w:r w:rsidR="00CE1561" w:rsidRPr="00CE1561">
        <w:rPr>
          <w:rFonts w:ascii="GHEA Grapalat" w:hAnsi="GHEA Grapalat"/>
          <w:b/>
          <w:bCs/>
          <w:sz w:val="24"/>
          <w:szCs w:val="24"/>
        </w:rPr>
        <w:t xml:space="preserve"> на территорию Республики Армения, не включ</w:t>
      </w:r>
      <w:r w:rsidR="00CE1561">
        <w:rPr>
          <w:rFonts w:ascii="GHEA Grapalat" w:hAnsi="GHEA Grapalat"/>
          <w:b/>
          <w:bCs/>
          <w:sz w:val="24"/>
          <w:szCs w:val="24"/>
        </w:rPr>
        <w:t>аются Участником</w:t>
      </w:r>
      <w:r w:rsidR="00CE1561" w:rsidRPr="00CE1561">
        <w:rPr>
          <w:rFonts w:ascii="GHEA Grapalat" w:hAnsi="GHEA Grapalat"/>
          <w:b/>
          <w:bCs/>
          <w:sz w:val="24"/>
          <w:szCs w:val="24"/>
        </w:rPr>
        <w:t xml:space="preserve"> в ценовое предложение и Участник по данной сделке не предусматривает отдельной строкой в </w:t>
      </w:r>
      <w:r w:rsidR="00CE1561" w:rsidRPr="00CE1561">
        <w:rPr>
          <w:rFonts w:ascii="Cambria Math" w:hAnsi="Cambria Math" w:cs="Cambria Math"/>
          <w:b/>
          <w:bCs/>
          <w:sz w:val="24"/>
          <w:szCs w:val="24"/>
        </w:rPr>
        <w:t>​​</w:t>
      </w:r>
      <w:r w:rsidR="00CE1561" w:rsidRPr="00CE1561">
        <w:rPr>
          <w:rFonts w:ascii="GHEA Grapalat" w:hAnsi="GHEA Grapalat" w:cs="GHEA Grapalat"/>
          <w:b/>
          <w:bCs/>
          <w:sz w:val="24"/>
          <w:szCs w:val="24"/>
        </w:rPr>
        <w:t>ценовом</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предложении</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сумму</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подлежащую к уплате в государственный бюджет Республики Армения налог</w:t>
      </w:r>
      <w:r w:rsidR="00CE1561">
        <w:rPr>
          <w:rFonts w:ascii="GHEA Grapalat" w:hAnsi="GHEA Grapalat" w:cs="GHEA Grapalat"/>
          <w:b/>
          <w:bCs/>
          <w:sz w:val="24"/>
          <w:szCs w:val="24"/>
        </w:rPr>
        <w:t>а</w:t>
      </w:r>
      <w:r w:rsidR="00CE1561" w:rsidRPr="00CE1561">
        <w:rPr>
          <w:rFonts w:ascii="GHEA Grapalat" w:hAnsi="GHEA Grapalat" w:cs="GHEA Grapalat"/>
          <w:b/>
          <w:bCs/>
          <w:sz w:val="24"/>
          <w:szCs w:val="24"/>
        </w:rPr>
        <w:t xml:space="preserve"> на добавленную стоимость.</w:t>
      </w:r>
    </w:p>
    <w:p w14:paraId="0A6F31EE" w14:textId="5E9442C4"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w:t>
      </w:r>
      <w:proofErr w:type="spellStart"/>
      <w:r w:rsidR="004853A7" w:rsidRPr="00521A49">
        <w:rPr>
          <w:rFonts w:ascii="GHEA Grapalat" w:hAnsi="GHEA Grapalat"/>
          <w:sz w:val="24"/>
          <w:szCs w:val="24"/>
        </w:rPr>
        <w:t>го</w:t>
      </w:r>
      <w:proofErr w:type="spellEnd"/>
      <w:r w:rsidR="004853A7" w:rsidRPr="00521A49">
        <w:rPr>
          <w:rFonts w:ascii="GHEA Grapalat" w:hAnsi="GHEA Grapalat"/>
          <w:sz w:val="24"/>
          <w:szCs w:val="24"/>
        </w:rPr>
        <w:t xml:space="preserve">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w:t>
      </w:r>
      <w:r w:rsidRPr="00521A49">
        <w:rPr>
          <w:rFonts w:ascii="GHEA Grapalat" w:hAnsi="GHEA Grapalat"/>
          <w:sz w:val="24"/>
          <w:szCs w:val="24"/>
        </w:rPr>
        <w:lastRenderedPageBreak/>
        <w:t>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Pr>
          <w:rFonts w:ascii="GHEA Grapalat" w:hAnsi="GHEA Grapalat"/>
        </w:rPr>
        <w:t>предусмотрении</w:t>
      </w:r>
      <w:proofErr w:type="spellEnd"/>
      <w:r>
        <w:rPr>
          <w:rFonts w:ascii="GHEA Grapalat" w:hAnsi="GHEA Grapalat"/>
        </w:rPr>
        <w:t xml:space="preserve">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lastRenderedPageBreak/>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proofErr w:type="spellStart"/>
      <w:r w:rsidRPr="00A502FC">
        <w:rPr>
          <w:rFonts w:ascii="GHEA Grapalat" w:hAnsi="GHEA Grapalat"/>
        </w:rPr>
        <w:t>сли</w:t>
      </w:r>
      <w:proofErr w:type="spellEnd"/>
      <w:r w:rsidRPr="00A502FC">
        <w:rPr>
          <w:rFonts w:ascii="GHEA Grapalat" w:hAnsi="GHEA Grapalat"/>
        </w:rPr>
        <w:t xml:space="preserve">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 xml:space="preserve">участник лишается права на заключение договора по </w:t>
      </w:r>
      <w:proofErr w:type="gramStart"/>
      <w:r w:rsidRPr="00D667DA">
        <w:rPr>
          <w:rFonts w:ascii="GHEA Grapalat" w:hAnsi="GHEA Grapalat"/>
        </w:rPr>
        <w:t>какому либо</w:t>
      </w:r>
      <w:proofErr w:type="gramEnd"/>
      <w:r w:rsidRPr="00D667DA">
        <w:rPr>
          <w:rFonts w:ascii="GHEA Grapalat" w:hAnsi="GHEA Grapalat"/>
        </w:rPr>
        <w:t xml:space="preserve">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73C0EB42" w14:textId="77777777" w:rsidR="00376764"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376764" w:rsidRPr="00376764">
        <w:rPr>
          <w:rFonts w:ascii="GHEA Grapalat" w:hAnsi="GHEA Grapalat"/>
        </w:rPr>
        <w:t>120 (сто двадцати) рабочих дней</w:t>
      </w:r>
      <w:r w:rsidR="00376764" w:rsidRPr="009044F1">
        <w:rPr>
          <w:rFonts w:ascii="GHEA Grapalat" w:hAnsi="GHEA Grapalat"/>
        </w:rPr>
        <w:t xml:space="preserve"> </w:t>
      </w:r>
      <w:r w:rsidRPr="009044F1">
        <w:rPr>
          <w:rFonts w:ascii="GHEA Grapalat" w:hAnsi="GHEA Grapalat"/>
        </w:rPr>
        <w:t>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p>
    <w:p w14:paraId="169CE9A8" w14:textId="3838BD3F"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663B3092"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431F1">
        <w:rPr>
          <w:rFonts w:ascii="GHEA Grapalat" w:hAnsi="GHEA Grapalat"/>
          <w:b/>
          <w:sz w:val="24"/>
          <w:szCs w:val="24"/>
        </w:rPr>
        <w:t>10</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подачи содержащих заявки конвертов установленному </w:t>
      </w:r>
      <w:r w:rsidRPr="00521A49">
        <w:rPr>
          <w:rFonts w:ascii="GHEA Grapalat" w:hAnsi="GHEA Grapalat"/>
        </w:rPr>
        <w:lastRenderedPageBreak/>
        <w:t>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w:t>
      </w:r>
      <w:proofErr w:type="gramStart"/>
      <w:r w:rsidRPr="00521A49">
        <w:rPr>
          <w:rFonts w:ascii="GHEA Grapalat" w:hAnsi="GHEA Grapalat"/>
          <w:i w:val="0"/>
          <w:sz w:val="24"/>
          <w:szCs w:val="24"/>
        </w:rPr>
        <w:t>по курсу</w:t>
      </w:r>
      <w:proofErr w:type="gramEnd"/>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д. на момент истечения установленного для переговоров окончательного срока, по представленным присутствующим на переговорах участниками </w:t>
      </w:r>
      <w:proofErr w:type="gramStart"/>
      <w:r w:rsidRPr="00521A49">
        <w:rPr>
          <w:rFonts w:ascii="GHEA Grapalat" w:hAnsi="GHEA Grapalat"/>
          <w:sz w:val="24"/>
          <w:szCs w:val="24"/>
        </w:rPr>
        <w:t>ценам,  определяются</w:t>
      </w:r>
      <w:proofErr w:type="gramEnd"/>
      <w:r w:rsidRPr="00521A49">
        <w:rPr>
          <w:rFonts w:ascii="GHEA Grapalat" w:hAnsi="GHEA Grapalat"/>
          <w:sz w:val="24"/>
          <w:szCs w:val="24"/>
        </w:rPr>
        <w:t xml:space="preserve">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w:t>
      </w:r>
      <w:r w:rsidRPr="00521A49">
        <w:rPr>
          <w:rFonts w:ascii="GHEA Grapalat" w:hAnsi="GHEA Grapalat"/>
          <w:sz w:val="24"/>
          <w:szCs w:val="24"/>
        </w:rPr>
        <w:lastRenderedPageBreak/>
        <w:t xml:space="preserve">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 xml:space="preserve">в электронной </w:t>
      </w:r>
      <w:proofErr w:type="gramStart"/>
      <w:r w:rsidR="001F0DAB" w:rsidRPr="00521A49">
        <w:rPr>
          <w:rFonts w:ascii="GHEA Grapalat" w:hAnsi="GHEA Grapalat"/>
          <w:sz w:val="24"/>
          <w:szCs w:val="24"/>
        </w:rPr>
        <w:t>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w:t>
      </w:r>
      <w:proofErr w:type="gramEnd"/>
      <w:r w:rsidRPr="00521A49">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w:t>
      </w:r>
      <w:r w:rsidR="00895E05" w:rsidRPr="00521A49">
        <w:rPr>
          <w:rFonts w:ascii="GHEA Grapalat" w:hAnsi="GHEA Grapalat"/>
          <w:sz w:val="24"/>
          <w:szCs w:val="24"/>
        </w:rPr>
        <w:lastRenderedPageBreak/>
        <w:t>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w:t>
      </w:r>
      <w:proofErr w:type="gramStart"/>
      <w:r w:rsidRPr="00521A49">
        <w:rPr>
          <w:rFonts w:ascii="GHEA Grapalat" w:hAnsi="GHEA Grapalat"/>
          <w:sz w:val="24"/>
          <w:szCs w:val="24"/>
        </w:rPr>
        <w:t>заявок</w:t>
      </w:r>
      <w:r w:rsidR="001E4A24" w:rsidRPr="00521A49">
        <w:rPr>
          <w:rFonts w:ascii="GHEA Grapalat" w:hAnsi="GHEA Grapalat"/>
          <w:sz w:val="24"/>
          <w:szCs w:val="24"/>
        </w:rPr>
        <w:t xml:space="preserve">  и</w:t>
      </w:r>
      <w:proofErr w:type="gramEnd"/>
      <w:r w:rsidR="001E4A24" w:rsidRPr="00521A49">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 xml:space="preserve">то заказчик письменно уведомляет об этом уполномоченный орган, на основании которого участник не включается в </w:t>
      </w:r>
      <w:r w:rsidR="002550CD" w:rsidRPr="00B24E4B">
        <w:rPr>
          <w:rFonts w:ascii="GHEA Grapalat" w:hAnsi="GHEA Grapalat"/>
        </w:rPr>
        <w:lastRenderedPageBreak/>
        <w:t>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9C1B70F" w14:textId="77777777" w:rsidR="00376764" w:rsidRPr="00437B90" w:rsidRDefault="00A150A9" w:rsidP="0037676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376764"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 xml:space="preserve">До заключения договора заказчик, не позднее чем в первый рабочий день, следующий </w:t>
      </w:r>
      <w:r w:rsidRPr="00521A49">
        <w:rPr>
          <w:rFonts w:ascii="GHEA Grapalat" w:hAnsi="GHEA Grapalat"/>
          <w:spacing w:val="-6"/>
          <w:sz w:val="24"/>
          <w:szCs w:val="24"/>
        </w:rPr>
        <w:lastRenderedPageBreak/>
        <w:t>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lastRenderedPageBreak/>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5CDF94CB"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376764">
        <w:rPr>
          <w:rFonts w:ascii="GHEA Grapalat" w:hAnsi="GHEA Grapalat"/>
        </w:rPr>
        <w:t>30</w:t>
      </w:r>
      <w:r w:rsidRPr="00521A49">
        <w:rPr>
          <w:rFonts w:ascii="GHEA Grapalat" w:hAnsi="GHEA Grapalat"/>
        </w:rPr>
        <w:t xml:space="preserve"> процентам от цены </w:t>
      </w:r>
      <w:proofErr w:type="gramStart"/>
      <w:r w:rsidRPr="00521A49">
        <w:rPr>
          <w:rFonts w:ascii="GHEA Grapalat" w:hAnsi="GHEA Grapalat"/>
        </w:rPr>
        <w:t>закупки товаров</w:t>
      </w:r>
      <w:proofErr w:type="gramEnd"/>
      <w:r w:rsidRPr="00521A49">
        <w:rPr>
          <w:rFonts w:ascii="GHEA Grapalat" w:hAnsi="GHEA Grapalat"/>
        </w:rPr>
        <w:t xml:space="preserve">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w:t>
      </w:r>
      <w:proofErr w:type="gramStart"/>
      <w:r w:rsidRPr="00521A49">
        <w:rPr>
          <w:rFonts w:ascii="GHEA Grapalat" w:hAnsi="GHEA Grapalat"/>
        </w:rPr>
        <w:t>в соответствии с требованиями</w:t>
      </w:r>
      <w:proofErr w:type="gramEnd"/>
      <w:r w:rsidRPr="00521A49">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w:t>
      </w:r>
      <w:r w:rsidRPr="00521A49">
        <w:rPr>
          <w:rFonts w:ascii="GHEA Grapalat" w:hAnsi="GHEA Grapalat"/>
        </w:rPr>
        <w:lastRenderedPageBreak/>
        <w:t xml:space="preserve">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w:t>
      </w:r>
      <w:proofErr w:type="gramStart"/>
      <w:r w:rsidRPr="00FB1A55">
        <w:rPr>
          <w:rFonts w:ascii="GHEA Grapalat" w:hAnsi="GHEA Grapalat"/>
        </w:rPr>
        <w:t>возникновения основания возврата обеспечения</w:t>
      </w:r>
      <w:proofErr w:type="gramEnd"/>
      <w:r w:rsidRPr="00FB1A55">
        <w:rPr>
          <w:rFonts w:ascii="GHEA Grapalat" w:hAnsi="GHEA Grapalat"/>
        </w:rPr>
        <w:t xml:space="preserve">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proofErr w:type="gramStart"/>
      <w:r w:rsidRPr="00FB1A55">
        <w:rPr>
          <w:rFonts w:ascii="GHEA Grapalat" w:hAnsi="GHEA Grapalat" w:hint="eastAsia"/>
        </w:rPr>
        <w:t>обеспечения</w:t>
      </w:r>
      <w:proofErr w:type="gramEnd"/>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198A39AD" w:rsidR="005178A4" w:rsidRPr="00D54154"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w:t>
      </w:r>
      <w:proofErr w:type="gramStart"/>
      <w:r w:rsidR="005178A4" w:rsidRPr="00521A49">
        <w:rPr>
          <w:rFonts w:ascii="GHEA Grapalat" w:hAnsi="GHEA Grapalat"/>
        </w:rPr>
        <w:t>государства</w:t>
      </w:r>
      <w:proofErr w:type="gramEnd"/>
      <w:r w:rsidR="005178A4" w:rsidRPr="00521A49">
        <w:rPr>
          <w:rFonts w:ascii="GHEA Grapalat" w:hAnsi="GHEA Grapalat"/>
        </w:rPr>
        <w:t xml:space="preserve"> может быть объявлена полностью или частично несостоявшейся на </w:t>
      </w:r>
      <w:r w:rsidR="00D54154" w:rsidRPr="00D54154">
        <w:rPr>
          <w:rFonts w:ascii="GHEA Grapalat" w:hAnsi="GHEA Grapalat"/>
        </w:rPr>
        <w:t>основании решения руководителя уполномоченного органа, осуществляющего общее руководство заказчиком</w:t>
      </w:r>
      <w:r w:rsidR="005178A4" w:rsidRPr="00521A49">
        <w:rPr>
          <w:rFonts w:ascii="GHEA Grapalat" w:hAnsi="GHEA Grapalat"/>
        </w:rPr>
        <w:t>.</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lastRenderedPageBreak/>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proofErr w:type="gramStart"/>
      <w:r w:rsidRPr="00521A49">
        <w:rPr>
          <w:rFonts w:ascii="GHEA Grapalat" w:hAnsi="GHEA Grapalat"/>
        </w:rPr>
        <w:t>12.19 .</w:t>
      </w:r>
      <w:proofErr w:type="gramEnd"/>
      <w:r w:rsidRPr="00521A49">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w:t>
      </w:r>
      <w:r w:rsidRPr="00521A49">
        <w:rPr>
          <w:rFonts w:ascii="GHEA Grapalat" w:hAnsi="GHEA Grapalat"/>
        </w:rPr>
        <w:lastRenderedPageBreak/>
        <w:t xml:space="preserve">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21A49">
        <w:rPr>
          <w:rFonts w:ascii="GHEA Grapalat" w:hAnsi="GHEA Grapalat"/>
        </w:rPr>
        <w:t>органа.Уполномоченный</w:t>
      </w:r>
      <w:proofErr w:type="spellEnd"/>
      <w:proofErr w:type="gram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proofErr w:type="gramStart"/>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w:t>
      </w:r>
      <w:proofErr w:type="gramEnd"/>
      <w:r w:rsidRPr="00521A49">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17E1715C" w14:textId="306237D7" w:rsidR="008D4137"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3"/>
        <w:t>15</w:t>
      </w:r>
    </w:p>
    <w:p w14:paraId="4305053A" w14:textId="2DC8911A" w:rsidR="00D54154" w:rsidRPr="00521A49" w:rsidRDefault="00D54154" w:rsidP="0007305B">
      <w:pPr>
        <w:widowControl w:val="0"/>
        <w:tabs>
          <w:tab w:val="left" w:pos="1134"/>
        </w:tabs>
        <w:ind w:firstLine="567"/>
        <w:jc w:val="both"/>
        <w:rPr>
          <w:rFonts w:ascii="GHEA Grapalat" w:hAnsi="GHEA Grapalat"/>
        </w:rPr>
      </w:pPr>
      <w:r w:rsidRPr="00521A49">
        <w:rPr>
          <w:rFonts w:ascii="GHEA Grapalat" w:hAnsi="GHEA Grapalat"/>
        </w:rPr>
        <w:t>2.</w:t>
      </w:r>
      <w:r>
        <w:rPr>
          <w:rFonts w:ascii="GHEA Grapalat" w:hAnsi="GHEA Grapalat"/>
        </w:rPr>
        <w:t>5</w:t>
      </w:r>
      <w:r w:rsidRPr="00521A49">
        <w:rPr>
          <w:rFonts w:ascii="GHEA Grapalat" w:hAnsi="GHEA Grapalat"/>
        </w:rPr>
        <w:t>.</w:t>
      </w:r>
      <w:r>
        <w:rPr>
          <w:rFonts w:ascii="GHEA Grapalat" w:hAnsi="GHEA Grapalat"/>
        </w:rPr>
        <w:t xml:space="preserve"> </w:t>
      </w:r>
      <w:r w:rsidRPr="00D54154">
        <w:rPr>
          <w:rFonts w:ascii="GHEA Grapalat" w:hAnsi="GHEA Grapalat"/>
        </w:rPr>
        <w:t>обеспечение заявки, которое представляется в виде денежной суммы или банковской гарантии (приложение N 3), а также оригинал документа, подтверждающего оплату денежной суммы или банковской гарантии.</w:t>
      </w:r>
    </w:p>
    <w:p w14:paraId="3EC694B0" w14:textId="21B1D6D2"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D54154">
        <w:rPr>
          <w:rFonts w:ascii="GHEA Grapalat" w:hAnsi="GHEA Grapalat"/>
        </w:rPr>
        <w:t>6</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 xml:space="preserve">Предложения участника, относящиеся к ним </w:t>
      </w:r>
      <w:proofErr w:type="gramStart"/>
      <w:r w:rsidRPr="00521A49">
        <w:rPr>
          <w:rFonts w:ascii="GHEA Grapalat" w:hAnsi="GHEA Grapalat"/>
        </w:rPr>
        <w:t>документы</w:t>
      </w:r>
      <w:proofErr w:type="gramEnd"/>
      <w:r w:rsidRPr="00521A4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5051CE4C"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34872639"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proofErr w:type="gramStart"/>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proofErr w:type="gramEnd"/>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7EE6EB26"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0E7B53">
        <w:rPr>
          <w:rFonts w:ascii="GHEA Grapalat" w:hAnsi="GHEA Grapalat"/>
          <w:b/>
          <w:sz w:val="22"/>
          <w:szCs w:val="22"/>
        </w:rPr>
        <w:t>2025-05</w:t>
      </w:r>
      <w:r w:rsidR="00F0165A"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521A49">
        <w:rPr>
          <w:rFonts w:ascii="GHEA Grapalat" w:hAnsi="GHEA Grapalat"/>
          <w:color w:val="000000" w:themeColor="text1"/>
        </w:rPr>
        <w:t>приглашением  представить</w:t>
      </w:r>
      <w:proofErr w:type="gramEnd"/>
      <w:r w:rsidRPr="00521A49">
        <w:rPr>
          <w:rFonts w:ascii="GHEA Grapalat" w:hAnsi="GHEA Grapalat"/>
          <w:color w:val="000000" w:themeColor="text1"/>
        </w:rPr>
        <w:t xml:space="preserve">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28652A41"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proofErr w:type="gramStart"/>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proofErr w:type="gramEnd"/>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4"/>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proofErr w:type="gramStart"/>
      <w:r w:rsidRPr="00521A49">
        <w:rPr>
          <w:rFonts w:ascii="GHEA Grapalat" w:hAnsi="GHEA Grapalat"/>
        </w:rPr>
        <w:t xml:space="preserve">Прилагается  </w:t>
      </w:r>
      <w:r w:rsidR="00F855BB" w:rsidRPr="00521A49">
        <w:rPr>
          <w:rFonts w:ascii="GHEA Grapalat" w:hAnsi="GHEA Grapalat"/>
        </w:rPr>
        <w:t>полное</w:t>
      </w:r>
      <w:proofErr w:type="gramEnd"/>
      <w:r w:rsidR="00F855BB" w:rsidRPr="00521A49">
        <w:rPr>
          <w:rFonts w:ascii="GHEA Grapalat" w:hAnsi="GHEA Grapalat"/>
        </w:rPr>
        <w:t xml:space="preserve">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08ABDA25"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____________________________</w:t>
      </w:r>
      <w:proofErr w:type="gramStart"/>
      <w:r w:rsidRPr="00521A49">
        <w:rPr>
          <w:rFonts w:ascii="GHEA Grapalat" w:hAnsi="GHEA Grapalat"/>
        </w:rPr>
        <w:t xml:space="preserve">_,   </w:t>
      </w:r>
      <w:proofErr w:type="gramEnd"/>
      <w:r w:rsidRPr="00521A49">
        <w:rPr>
          <w:rFonts w:ascii="GHEA Grapalat" w:hAnsi="GHEA Grapalat"/>
        </w:rPr>
        <w:t xml:space="preserve">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7D181FB1"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7DD17001"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 xml:space="preserve">ДЕКЛАРАЦИИ О </w:t>
      </w:r>
      <w:proofErr w:type="gramStart"/>
      <w:r w:rsidRPr="00521A49">
        <w:rPr>
          <w:rFonts w:ascii="GHEA Grapalat" w:hAnsi="GHEA Grapalat"/>
          <w:b/>
        </w:rPr>
        <w:t>РЕАЛЬНЫХ  БЕНЕФИЦИАРАХ</w:t>
      </w:r>
      <w:proofErr w:type="gramEnd"/>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roofErr w:type="gramEnd"/>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 xml:space="preserve">Данные </w:t>
      </w:r>
      <w:proofErr w:type="gramStart"/>
      <w:r w:rsidRPr="00521A49">
        <w:rPr>
          <w:rFonts w:ascii="GHEA Grapalat" w:eastAsia="GHEA Grapalat" w:hAnsi="GHEA Grapalat" w:cs="GHEA Grapalat"/>
          <w:b/>
          <w:color w:val="000000"/>
        </w:rPr>
        <w:t>листинга  акций</w:t>
      </w:r>
      <w:proofErr w:type="gramEnd"/>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0E7B5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0E7B5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0E7B5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0E7B5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521A49">
              <w:rPr>
                <w:rFonts w:ascii="GHEA Grapalat" w:eastAsia="GHEA Grapalat" w:hAnsi="GHEA Grapalat" w:cs="GHEA Grapalat"/>
              </w:rPr>
              <w:t>лица, в случае, если</w:t>
            </w:r>
            <w:proofErr w:type="gramEnd"/>
            <w:r w:rsidR="00F016A2" w:rsidRPr="00521A49">
              <w:rPr>
                <w:rFonts w:ascii="GHEA Grapalat" w:eastAsia="GHEA Grapalat" w:hAnsi="GHEA Grapalat" w:cs="GHEA Grapalat"/>
              </w:rPr>
              <w:t xml:space="preserve">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0E7B53"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прямо или косвенно владеет 10 и более процентами дающих право голоса долей (акций, </w:t>
            </w:r>
            <w:proofErr w:type="gramStart"/>
            <w:r w:rsidR="00F016A2" w:rsidRPr="00521A49">
              <w:rPr>
                <w:rFonts w:ascii="GHEA Grapalat" w:eastAsia="GHEA Grapalat" w:hAnsi="GHEA Grapalat" w:cs="GHEA Grapalat"/>
              </w:rPr>
              <w:t>паев)  данного</w:t>
            </w:r>
            <w:proofErr w:type="gramEnd"/>
            <w:r w:rsidR="00F016A2" w:rsidRPr="00521A49">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0E7B5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0E7B5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0E7B53"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0E7B5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0E7B53"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0E7B5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0E7B53"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w:t>
            </w:r>
            <w:proofErr w:type="gramEnd"/>
            <w:r w:rsidRPr="00521A49">
              <w:rPr>
                <w:rFonts w:ascii="GHEA Grapalat" w:eastAsia="GHEA Grapalat" w:hAnsi="GHEA Grapalat" w:cs="GHEA Grapalat"/>
                <w:color w:val="000000"/>
              </w:rPr>
              <w:t xml:space="preserve">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 xml:space="preserve">в </w:t>
      </w:r>
      <w:proofErr w:type="gramStart"/>
      <w:r w:rsidRPr="00521A49">
        <w:rPr>
          <w:rFonts w:ascii="GHEA Grapalat" w:hAnsi="GHEA Grapalat"/>
        </w:rPr>
        <w:t>подразделе  "</w:t>
      </w:r>
      <w:proofErr w:type="gramEnd"/>
      <w:r w:rsidRPr="00521A49">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w:t>
      </w:r>
      <w:proofErr w:type="gramStart"/>
      <w:r w:rsidRPr="00521A49">
        <w:rPr>
          <w:rFonts w:ascii="GHEA Grapalat" w:hAnsi="GHEA Grapalat"/>
        </w:rPr>
        <w:t>"</w:t>
      </w:r>
      <w:proofErr w:type="gramEnd"/>
      <w:r w:rsidRPr="00521A49">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21A49">
        <w:rPr>
          <w:rFonts w:ascii="GHEA Grapalat" w:hAnsi="GHEA Grapalat"/>
        </w:rPr>
        <w:t>муниципалитета.В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w:t>
      </w:r>
      <w:proofErr w:type="gramStart"/>
      <w:r w:rsidRPr="00521A49">
        <w:rPr>
          <w:rFonts w:ascii="GHEA Grapalat" w:hAnsi="GHEA Grapalat"/>
        </w:rPr>
        <w:t>"</w:t>
      </w:r>
      <w:proofErr w:type="gramEnd"/>
      <w:r w:rsidRPr="00521A49">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w:t>
      </w:r>
      <w:proofErr w:type="gramStart"/>
      <w:r w:rsidRPr="00521A49">
        <w:rPr>
          <w:rFonts w:ascii="GHEA Grapalat" w:hAnsi="GHEA Grapalat"/>
        </w:rPr>
        <w:t>"</w:t>
      </w:r>
      <w:proofErr w:type="gramEnd"/>
      <w:r w:rsidRPr="00521A49">
        <w:rPr>
          <w:rFonts w:ascii="GHEA Grapalat" w:hAnsi="GHEA Grapalat"/>
        </w:rPr>
        <w:t xml:space="preserve">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521A49">
        <w:rPr>
          <w:rFonts w:ascii="GHEA Grapalat" w:hAnsi="GHEA Grapalat"/>
        </w:rPr>
        <w:t>является  реальным</w:t>
      </w:r>
      <w:proofErr w:type="gramEnd"/>
      <w:r w:rsidRPr="00521A49">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5AA8B61D"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08FF31FC"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5"/>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00834CC3"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w:t>
      </w:r>
      <w:proofErr w:type="gramStart"/>
      <w:r w:rsidRPr="00B138F3">
        <w:rPr>
          <w:rFonts w:ascii="GHEA Grapalat" w:eastAsiaTheme="minorHAnsi" w:hAnsi="GHEA Grapalat" w:cstheme="minorBidi"/>
        </w:rPr>
        <w:t>)</w:t>
      </w:r>
      <w:proofErr w:type="gramEnd"/>
      <w:r w:rsidRPr="00B138F3">
        <w:rPr>
          <w:rFonts w:ascii="GHEA Grapalat" w:eastAsiaTheme="minorHAnsi" w:hAnsi="GHEA Grapalat" w:cstheme="minorBidi"/>
        </w:rPr>
        <w:t xml:space="preserve">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proofErr w:type="spellStart"/>
      <w:r w:rsidRPr="00B138F3">
        <w:rPr>
          <w:rFonts w:ascii="GHEA Grapalat" w:hAnsi="GHEA Grapalat"/>
          <w:b/>
        </w:rPr>
        <w:t>BMAPDzB</w:t>
      </w:r>
      <w:proofErr w:type="spellEnd"/>
      <w:r w:rsidRPr="00B138F3">
        <w:rPr>
          <w:rFonts w:ascii="GHEA Grapalat" w:hAnsi="GHEA Grapalat"/>
          <w:b/>
        </w:rPr>
        <w:t>---/---"</w:t>
      </w:r>
      <w:r w:rsidRPr="00B138F3">
        <w:rPr>
          <w:rStyle w:val="FootnoteReference"/>
          <w:rFonts w:ascii="GHEA Grapalat" w:hAnsi="GHEA Grapalat"/>
          <w:b/>
        </w:rPr>
        <w:footnoteReference w:customMarkFollows="1" w:id="6"/>
        <w:t>*</w:t>
      </w:r>
    </w:p>
    <w:p w14:paraId="274E1EBD" w14:textId="77777777" w:rsidR="00870233" w:rsidRPr="00B138F3" w:rsidRDefault="00870233" w:rsidP="00870233">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AFDF80C" w14:textId="77777777" w:rsidR="00870233" w:rsidRPr="00B138F3" w:rsidRDefault="00870233" w:rsidP="00870233">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C21D7D2" w14:textId="77777777" w:rsidR="00870233" w:rsidRPr="00B138F3" w:rsidRDefault="00870233" w:rsidP="0087023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3961900C"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6EDFE077" w14:textId="77777777" w:rsidR="00870233" w:rsidRPr="00B138F3" w:rsidRDefault="00870233" w:rsidP="0087023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1DB339B5" w14:textId="77777777" w:rsidR="00870233" w:rsidRPr="00B138F3" w:rsidRDefault="00870233" w:rsidP="0087023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7FB98D9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0C7B07CC" w14:textId="77777777" w:rsidR="00870233" w:rsidRPr="00B138F3" w:rsidRDefault="00870233" w:rsidP="0087023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66E6DA79" w14:textId="77777777" w:rsidR="00870233" w:rsidRPr="00B138F3" w:rsidRDefault="00870233" w:rsidP="00870233">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1584B18"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7345AA36"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529FD94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95FFFDD"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выдающего гарантию банка </w:t>
      </w:r>
    </w:p>
    <w:p w14:paraId="52E7B785"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p>
    <w:p w14:paraId="1E785B49"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0A52BD90"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33F0013"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14:paraId="42F2ACAC" w14:textId="77777777" w:rsidR="00870233" w:rsidRPr="00B138F3" w:rsidRDefault="00870233" w:rsidP="0087023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2D71F2B" w14:textId="77777777" w:rsidR="00870233" w:rsidRPr="00B138F3" w:rsidRDefault="00870233" w:rsidP="0087023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41D3A8E9"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003C8E2" w14:textId="77777777" w:rsidR="00870233" w:rsidRPr="00B138F3"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C3E88E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17CBA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w:t>
      </w:r>
      <w:proofErr w:type="gramStart"/>
      <w:r>
        <w:rPr>
          <w:rFonts w:ascii="GHEA Grapalat" w:eastAsiaTheme="minorHAnsi" w:hAnsi="GHEA Grapalat" w:cstheme="minorBidi"/>
        </w:rPr>
        <w:t xml:space="preserve">силе  </w:t>
      </w:r>
      <w:r w:rsidRPr="00D66198">
        <w:rPr>
          <w:rFonts w:ascii="GHEA Grapalat" w:eastAsiaTheme="minorHAnsi" w:hAnsi="GHEA Grapalat" w:cstheme="minorBidi"/>
        </w:rPr>
        <w:t>со</w:t>
      </w:r>
      <w:proofErr w:type="gramEnd"/>
      <w:r w:rsidRPr="00D66198">
        <w:rPr>
          <w:rFonts w:ascii="GHEA Grapalat" w:eastAsiaTheme="minorHAnsi" w:hAnsi="GHEA Grapalat" w:cstheme="minorBidi"/>
        </w:rPr>
        <w:t xml:space="preserve"> дня вступления в силу договора под кодом N________________________ заключаемого  между  </w:t>
      </w:r>
    </w:p>
    <w:p w14:paraId="39EBD008"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26989601" w14:textId="77777777" w:rsidR="00870233" w:rsidRPr="00D66198" w:rsidRDefault="00870233" w:rsidP="00870233">
      <w:pPr>
        <w:pStyle w:val="NormalWeb"/>
        <w:shd w:val="clear" w:color="auto" w:fill="FFFFFF"/>
        <w:ind w:firstLine="374"/>
        <w:contextualSpacing/>
        <w:jc w:val="both"/>
        <w:rPr>
          <w:rFonts w:ascii="GHEA Grapalat" w:eastAsiaTheme="minorHAnsi" w:hAnsi="GHEA Grapalat" w:cstheme="minorBidi"/>
        </w:rPr>
      </w:pPr>
    </w:p>
    <w:p w14:paraId="46BF68B3"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w:t>
      </w:r>
      <w:proofErr w:type="gramStart"/>
      <w:r w:rsidRPr="00D66198">
        <w:rPr>
          <w:rFonts w:ascii="GHEA Grapalat" w:eastAsiaTheme="minorHAnsi" w:hAnsi="GHEA Grapalat" w:cstheme="minorBidi"/>
        </w:rPr>
        <w:t>и  действует</w:t>
      </w:r>
      <w:proofErr w:type="gramEnd"/>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14:paraId="382067AE"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sz w:val="18"/>
          <w:szCs w:val="18"/>
          <w:lang w:val="hy-AM"/>
        </w:rPr>
      </w:pPr>
    </w:p>
    <w:p w14:paraId="4E365115" w14:textId="77777777" w:rsidR="00870233" w:rsidRPr="00D66198" w:rsidRDefault="00870233" w:rsidP="00870233">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14D1686D" w14:textId="77777777" w:rsidR="00870233"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409FD040" w14:textId="77777777" w:rsidR="00870233" w:rsidRDefault="00870233" w:rsidP="00870233">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4E04F8FF" w14:textId="77777777" w:rsidR="00870233" w:rsidRPr="00D66198" w:rsidRDefault="00870233" w:rsidP="00870233">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14:paraId="2FD12EFF" w14:textId="77777777" w:rsidR="00870233" w:rsidRPr="00D66198" w:rsidRDefault="00870233" w:rsidP="0087023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0704B6B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AE36326" w14:textId="77777777" w:rsidR="00870233" w:rsidRPr="00B138F3" w:rsidRDefault="00870233" w:rsidP="0087023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05F979F" w14:textId="77777777" w:rsidR="00870233" w:rsidRPr="00B138F3" w:rsidRDefault="00870233" w:rsidP="00870233">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E48A167"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5364C2CF"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926999"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AE9E9B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B8419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B8059C"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3BBF26A"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C4F7D96"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091BC5D"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F3D93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p>
    <w:p w14:paraId="32E19509"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1F4F2B" w14:textId="77777777" w:rsidR="00870233" w:rsidRPr="00B138F3" w:rsidRDefault="00870233" w:rsidP="0087023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32CD061"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942F61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E712C3"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rPr>
      </w:pPr>
    </w:p>
    <w:p w14:paraId="53C7B734"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FCC232D"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56E54A8"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B28CAB" w14:textId="77777777" w:rsidR="00870233" w:rsidRPr="00B138F3" w:rsidRDefault="00870233" w:rsidP="0087023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0CB5B94" w14:textId="77777777" w:rsidR="00870233" w:rsidRPr="00B138F3" w:rsidRDefault="00870233" w:rsidP="0087023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3B100E4D"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7"/>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3B384E6E"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521A49">
        <w:rPr>
          <w:rFonts w:ascii="GHEA Grapalat" w:hAnsi="GHEA Grapalat"/>
        </w:rPr>
        <w:t>сроки представления</w:t>
      </w:r>
      <w:proofErr w:type="gramEnd"/>
      <w:r w:rsidRPr="00521A49">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w:t>
            </w:r>
            <w:proofErr w:type="gramStart"/>
            <w:r w:rsidRPr="00521A49">
              <w:rPr>
                <w:rFonts w:ascii="GHEA Grapalat" w:hAnsi="GHEA Grapalat"/>
              </w:rPr>
              <w:t>что</w:t>
            </w:r>
            <w:proofErr w:type="gramEnd"/>
            <w:r w:rsidRPr="00521A49">
              <w:rPr>
                <w:rFonts w:ascii="GHEA Grapalat" w:hAnsi="GHEA Grapalat"/>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0ED2D077"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proofErr w:type="gramEnd"/>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727F40B4"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7BE5BAB5"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0E7B53">
        <w:rPr>
          <w:rFonts w:ascii="GHEA Grapalat" w:hAnsi="GHEA Grapalat"/>
          <w:b/>
          <w:sz w:val="22"/>
          <w:szCs w:val="22"/>
        </w:rPr>
        <w:t>2025-05</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521A49">
        <w:rPr>
          <w:rFonts w:ascii="GHEA Grapalat" w:hAnsi="GHEA Grapalat"/>
        </w:rPr>
        <w:t>сроки представления</w:t>
      </w:r>
      <w:proofErr w:type="gramEnd"/>
      <w:r w:rsidRPr="00521A49">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proofErr w:type="gramStart"/>
            <w:r w:rsidRPr="00521A49">
              <w:rPr>
                <w:rFonts w:ascii="GHEA Grapalat" w:hAnsi="GHEA Grapalat"/>
                <w:sz w:val="22"/>
                <w:szCs w:val="22"/>
              </w:rPr>
              <w:t>сч</w:t>
            </w:r>
            <w:proofErr w:type="spellEnd"/>
            <w:r w:rsidRPr="00521A49">
              <w:rPr>
                <w:rFonts w:ascii="GHEA Grapalat" w:hAnsi="GHEA Grapalat"/>
                <w:sz w:val="22"/>
                <w:szCs w:val="22"/>
              </w:rPr>
              <w:t>.№</w:t>
            </w:r>
            <w:proofErr w:type="gram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w:t>
            </w:r>
            <w:proofErr w:type="gramStart"/>
            <w:r w:rsidRPr="00521A49">
              <w:rPr>
                <w:rFonts w:ascii="GHEA Grapalat" w:hAnsi="GHEA Grapalat"/>
              </w:rPr>
              <w:t>что</w:t>
            </w:r>
            <w:proofErr w:type="gramEnd"/>
            <w:r w:rsidRPr="00521A49">
              <w:rPr>
                <w:rFonts w:ascii="GHEA Grapalat" w:hAnsi="GHEA Grapalat"/>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17011F4E"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0E7B53">
        <w:rPr>
          <w:rFonts w:ascii="GHEA Grapalat" w:hAnsi="GHEA Grapalat"/>
          <w:b/>
          <w:sz w:val="22"/>
          <w:szCs w:val="22"/>
        </w:rPr>
        <w:t>2025-05</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521A49">
        <w:rPr>
          <w:rFonts w:ascii="GHEA Grapalat" w:hAnsi="GHEA Grapalat"/>
        </w:rPr>
        <w:t>на товар</w:t>
      </w:r>
      <w:proofErr w:type="gramEnd"/>
      <w:r w:rsidRPr="00521A49">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22FFF29C" w14:textId="60586B35" w:rsidR="00376764" w:rsidRDefault="00071D1C" w:rsidP="00376764">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00376764" w:rsidRPr="00376764">
        <w:rPr>
          <w:rFonts w:ascii="GHEA Grapalat" w:hAnsi="GHEA Grapalat"/>
          <w:b/>
          <w:bCs/>
        </w:rPr>
        <w:t>Цена договора ________________ (указывается валюта в случае нерезидентов, в случае резидентов драмы РА или эквивалент указанной валюты в драмах РА). Доставка осуществляется в соответствии с требованиями и условиями Инкотермс CIP Ереван и цена контракта включает в себя все платежи (расходы), которые должен произвести Продавец в целях обеспечения выполнения соответствующего контракта, включая налоги, пошлины, транспортные расходы, расходы на страхование, вознаграждение и ожидаемую прибыль предусмотренные условиями поставки CIP Инкотермс. Согласно законодательству РА, все налоги, пошлины и другие сборы, подлежащие уплате в связи с ввозом Товара в Республику Армения, не включены в цену Контракта и должны быть оплачены Покупателем.</w:t>
      </w:r>
    </w:p>
    <w:p w14:paraId="0CA1E1FF" w14:textId="423C6BCA"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w:t>
      </w:r>
      <w:r w:rsidRPr="00521A49">
        <w:rPr>
          <w:rFonts w:ascii="GHEA Grapalat" w:hAnsi="GHEA Grapalat"/>
          <w:lang w:val="hy-AM"/>
        </w:rPr>
        <w:lastRenderedPageBreak/>
        <w:t>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w:t>
      </w:r>
      <w:r w:rsidRPr="00521A49">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5F23A528" w14:textId="77777777" w:rsidR="005D11E0" w:rsidRPr="00B138F3" w:rsidRDefault="005D11E0" w:rsidP="005D11E0">
      <w:pPr>
        <w:widowControl w:val="0"/>
        <w:tabs>
          <w:tab w:val="left" w:pos="1134"/>
        </w:tabs>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583E3BE"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5FC4E5A9"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FAB6521"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0D536993"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405E3EC" w14:textId="77777777" w:rsidR="005D11E0" w:rsidRPr="00B138F3" w:rsidRDefault="005D11E0" w:rsidP="005D11E0">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105C56E" w14:textId="77777777" w:rsidR="005D11E0" w:rsidRPr="00B138F3" w:rsidRDefault="005D11E0" w:rsidP="005D11E0">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573C7A1"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55BE4DF2"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lastRenderedPageBreak/>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00C115C8"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2)</w:t>
      </w:r>
      <w:r w:rsidRPr="00B138F3">
        <w:rPr>
          <w:rFonts w:ascii="GHEA Grapalat" w:hAnsi="GHEA Grapalat"/>
        </w:rPr>
        <w:tab/>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B138F3">
        <w:rPr>
          <w:rFonts w:ascii="GHEA Grapalat" w:hAnsi="GHEA Grapalat"/>
        </w:rPr>
        <w:t>копии агентского договора и данных</w:t>
      </w:r>
      <w:proofErr w:type="gramEnd"/>
      <w:r w:rsidRPr="00B138F3">
        <w:rPr>
          <w:rFonts w:ascii="GHEA Grapalat" w:hAnsi="GHEA Grapalat"/>
        </w:rPr>
        <w:t xml:space="preserve">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8"/>
        <w:t>22</w:t>
      </w:r>
      <w:r w:rsidRPr="00B138F3">
        <w:rPr>
          <w:rFonts w:ascii="GHEA Grapalat" w:hAnsi="GHEA Grapalat"/>
        </w:rPr>
        <w:t>.</w:t>
      </w:r>
    </w:p>
    <w:p w14:paraId="0A6D5D78"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9"/>
        <w:t>23</w:t>
      </w:r>
      <w:r w:rsidRPr="00B138F3">
        <w:rPr>
          <w:rFonts w:ascii="GHEA Grapalat" w:hAnsi="GHEA Grapalat"/>
        </w:rPr>
        <w:t>.</w:t>
      </w:r>
    </w:p>
    <w:p w14:paraId="20A786D5"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товара,а</w:t>
      </w:r>
      <w:proofErr w:type="spellEnd"/>
      <w:proofErr w:type="gramEnd"/>
      <w:r w:rsidRPr="00B138F3">
        <w:rPr>
          <w:rFonts w:ascii="GHEA Grapalat" w:hAnsi="GHEA Grapalat"/>
        </w:rPr>
        <w:t xml:space="preserve">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5EC6E3C"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A4DD59D" w14:textId="77777777" w:rsidR="005D11E0" w:rsidRPr="00B138F3" w:rsidRDefault="005D11E0" w:rsidP="005D11E0">
      <w:pPr>
        <w:widowControl w:val="0"/>
        <w:tabs>
          <w:tab w:val="left" w:pos="1276"/>
        </w:tabs>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4708DA13" w14:textId="77777777" w:rsidR="005D11E0" w:rsidRPr="00B138F3" w:rsidRDefault="005D11E0" w:rsidP="005D11E0">
      <w:pPr>
        <w:widowControl w:val="0"/>
        <w:tabs>
          <w:tab w:val="left" w:pos="1276"/>
        </w:tabs>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39A2F646" w14:textId="5AF9D889" w:rsidR="005D11E0" w:rsidRPr="00FB29E1" w:rsidRDefault="005D11E0" w:rsidP="005D11E0">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w:t>
      </w:r>
      <w:r w:rsidR="000E7B53" w:rsidRPr="00B138F3">
        <w:rPr>
          <w:rFonts w:ascii="GHEA Grapalat" w:hAnsi="GHEA Grapalat"/>
          <w:spacing w:val="-6"/>
        </w:rPr>
        <w:t xml:space="preserve">Споры, возникшие в связи с договором, разрешаются путем переговоров. В случае </w:t>
      </w:r>
      <w:r w:rsidR="000E7B53" w:rsidRPr="00B138F3">
        <w:rPr>
          <w:rFonts w:ascii="GHEA Grapalat" w:hAnsi="GHEA Grapalat"/>
          <w:spacing w:val="-6"/>
        </w:rPr>
        <w:lastRenderedPageBreak/>
        <w:t>недостижения согласия споры разрешаются в судебном порядке.</w:t>
      </w:r>
    </w:p>
    <w:p w14:paraId="3BCEC06F" w14:textId="23066920" w:rsidR="005D11E0" w:rsidRPr="00B138F3" w:rsidRDefault="005D11E0" w:rsidP="005D11E0">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000E7B53" w:rsidRPr="000E7B53">
        <w:rPr>
          <w:rFonts w:ascii="GHEA Grapalat" w:hAnsi="GHEA Grapalat"/>
        </w:rPr>
        <w:t xml:space="preserve"> </w:t>
      </w:r>
      <w:r w:rsidR="000E7B53" w:rsidRPr="00B138F3">
        <w:rPr>
          <w:rFonts w:ascii="GHEA Grapalat" w:hAnsi="GHEA Grapalat"/>
        </w:rPr>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000E7B53" w:rsidRPr="00B138F3">
        <w:rPr>
          <w:rFonts w:ascii="Courier New" w:hAnsi="Courier New" w:cs="Courier New"/>
          <w:lang w:val="en-US"/>
        </w:rPr>
        <w:t> </w:t>
      </w:r>
      <w:r w:rsidR="000E7B53" w:rsidRPr="00B138F3">
        <w:rPr>
          <w:rFonts w:ascii="GHEA Grapalat" w:hAnsi="GHEA Grapalat"/>
        </w:rPr>
        <w:t>договору считаются неотъемлемой частью договора.</w:t>
      </w:r>
      <w:r w:rsidRPr="00B138F3">
        <w:rPr>
          <w:rFonts w:ascii="GHEA Grapalat" w:hAnsi="GHEA Grapalat"/>
        </w:rPr>
        <w:tab/>
      </w:r>
    </w:p>
    <w:p w14:paraId="05B93679" w14:textId="5B7E8ECC" w:rsidR="005D11E0" w:rsidRPr="00B138F3" w:rsidRDefault="005D11E0" w:rsidP="005D11E0">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r>
      <w:r w:rsidR="000E7B53" w:rsidRPr="00B138F3">
        <w:rPr>
          <w:rFonts w:ascii="GHEA Grapalat" w:hAnsi="GHEA Grapalat"/>
        </w:rPr>
        <w:t>К отношениям, связанным с договором, применяется право Республики Армения.</w:t>
      </w:r>
    </w:p>
    <w:p w14:paraId="2D6B72C3" w14:textId="52BD0F75" w:rsidR="005D11E0" w:rsidRPr="00B138F3" w:rsidRDefault="005D11E0" w:rsidP="005D11E0">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r>
      <w:r w:rsidR="000E7B53"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000E7B53" w:rsidRPr="00974EA8">
        <w:rPr>
          <w:rFonts w:ascii="GHEA Grapalat" w:hAnsi="GHEA Grapalat"/>
        </w:rPr>
        <w:t>днем его заключения, финансовые средства в целях его исполнения не предусматриваются.</w:t>
      </w:r>
      <w:r w:rsidR="000E7B53" w:rsidRPr="00BA249F">
        <w:rPr>
          <w:rFonts w:ascii="GHEA Grapalat" w:hAnsi="GHEA Grapalat"/>
        </w:rPr>
        <w:t xml:space="preserve"> </w:t>
      </w:r>
      <w:r w:rsidR="000E7B53" w:rsidRPr="00DC2F9B">
        <w:rPr>
          <w:rFonts w:ascii="GHEA Grapalat" w:hAnsi="GHEA Grapalat"/>
        </w:rPr>
        <w:t xml:space="preserve">При этом расчет шестимесячного периода, данного настоящим пунктом для </w:t>
      </w:r>
      <w:proofErr w:type="spellStart"/>
      <w:r w:rsidR="000E7B53" w:rsidRPr="00DC2F9B">
        <w:rPr>
          <w:rFonts w:ascii="GHEA Grapalat" w:hAnsi="GHEA Grapalat"/>
        </w:rPr>
        <w:t>предусмотрения</w:t>
      </w:r>
      <w:proofErr w:type="spellEnd"/>
      <w:r w:rsidR="000E7B53"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w:t>
      </w:r>
      <w:r w:rsidR="000E7B53">
        <w:rPr>
          <w:rFonts w:ascii="GHEA Grapalat" w:hAnsi="GHEA Grapalat"/>
        </w:rPr>
        <w:t xml:space="preserve"> </w:t>
      </w:r>
      <w:r w:rsidR="000E7B53" w:rsidRPr="00DC2F9B">
        <w:rPr>
          <w:rFonts w:ascii="GHEA Grapalat" w:hAnsi="GHEA Grapalat"/>
        </w:rPr>
        <w:t>полном объеме результата поставки товара, установленного предыдущим соглашением</w:t>
      </w:r>
      <w:r w:rsidR="000E7B53">
        <w:rPr>
          <w:rFonts w:ascii="GHEA Grapalat" w:hAnsi="GHEA Grapalat"/>
        </w:rPr>
        <w:t>. Е</w:t>
      </w:r>
      <w:r w:rsidR="000E7B53" w:rsidRPr="00974EA8">
        <w:rPr>
          <w:rFonts w:ascii="GHEA Grapalat" w:hAnsi="GHEA Grapalat"/>
        </w:rPr>
        <w:t xml:space="preserve">сли размер выделенных для исполнения договора финансовых средств превышает </w:t>
      </w:r>
      <w:proofErr w:type="spellStart"/>
      <w:r w:rsidR="000E7B53" w:rsidRPr="00974EA8">
        <w:rPr>
          <w:rFonts w:ascii="GHEA Grapalat" w:hAnsi="GHEA Grapalat"/>
        </w:rPr>
        <w:t>двадцатипятикратный</w:t>
      </w:r>
      <w:proofErr w:type="spellEnd"/>
      <w:r w:rsidR="000E7B53" w:rsidRPr="00974EA8">
        <w:rPr>
          <w:rFonts w:ascii="GHEA Grapalat" w:hAnsi="GHEA Grapalat"/>
        </w:rPr>
        <w:t xml:space="preserve"> размер базовой единицы закупок, то Покупателем будет </w:t>
      </w:r>
      <w:proofErr w:type="spellStart"/>
      <w:r w:rsidR="000E7B53" w:rsidRPr="00974EA8">
        <w:rPr>
          <w:rFonts w:ascii="GHEA Grapalat" w:hAnsi="GHEA Grapalat"/>
        </w:rPr>
        <w:t>заключенo</w:t>
      </w:r>
      <w:proofErr w:type="spellEnd"/>
      <w:r w:rsidR="000E7B53"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000E7B53" w:rsidRPr="00891020">
        <w:rPr>
          <w:rFonts w:ascii="GHEA Grapalat" w:hAnsi="GHEA Grapalat"/>
        </w:rPr>
        <w:t>абзац</w:t>
      </w:r>
      <w:r w:rsidR="000E7B53">
        <w:rPr>
          <w:rFonts w:ascii="GHEA Grapalat" w:hAnsi="GHEA Grapalat"/>
        </w:rPr>
        <w:t>а</w:t>
      </w:r>
      <w:r w:rsidR="000E7B53" w:rsidRPr="00891020">
        <w:rPr>
          <w:rFonts w:ascii="GHEA Grapalat" w:hAnsi="GHEA Grapalat"/>
        </w:rPr>
        <w:t xml:space="preserve"> "</w:t>
      </w:r>
      <w:r w:rsidR="000E7B53">
        <w:rPr>
          <w:rFonts w:ascii="GHEA Grapalat" w:hAnsi="GHEA Grapalat"/>
        </w:rPr>
        <w:t>в</w:t>
      </w:r>
      <w:r w:rsidR="000E7B53" w:rsidRPr="00891020">
        <w:rPr>
          <w:rFonts w:ascii="GHEA Grapalat" w:hAnsi="GHEA Grapalat"/>
        </w:rPr>
        <w:t>" подпункта 1</w:t>
      </w:r>
      <w:r w:rsidR="000E7B53">
        <w:rPr>
          <w:rFonts w:ascii="GHEA Grapalat" w:hAnsi="GHEA Grapalat"/>
        </w:rPr>
        <w:t xml:space="preserve"> и</w:t>
      </w:r>
      <w:r w:rsidR="000E7B53" w:rsidRPr="00891020">
        <w:rPr>
          <w:rFonts w:ascii="GHEA Grapalat" w:hAnsi="GHEA Grapalat"/>
        </w:rPr>
        <w:t xml:space="preserve"> </w:t>
      </w:r>
      <w:r w:rsidR="000E7B53" w:rsidRPr="00974EA8">
        <w:rPr>
          <w:rFonts w:ascii="GHEA Grapalat" w:hAnsi="GHEA Grapalat"/>
        </w:rPr>
        <w:t>абзаца "б" подпункта 17 пункта 32 Приложения № 1</w:t>
      </w:r>
      <w:r w:rsidR="000E7B53" w:rsidRPr="00974EA8">
        <w:rPr>
          <w:rFonts w:ascii="GHEA Grapalat" w:hAnsi="GHEA Grapalat"/>
          <w:lang w:val="hy-AM"/>
        </w:rPr>
        <w:t xml:space="preserve"> </w:t>
      </w:r>
      <w:r w:rsidR="000E7B53"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0E7B53" w:rsidRPr="00974EA8">
        <w:rPr>
          <w:rFonts w:ascii="GHEA Grapalat" w:hAnsi="GHEA Grapalat"/>
        </w:rPr>
        <w:t>обеспечений квалификации и договора</w:t>
      </w:r>
      <w:proofErr w:type="gramEnd"/>
      <w:r w:rsidR="000E7B53"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0E7B53" w:rsidRPr="0058169B">
        <w:rPr>
          <w:rStyle w:val="FootnoteReference"/>
          <w:rFonts w:ascii="GHEA Grapalat" w:hAnsi="GHEA Grapalat"/>
        </w:rPr>
        <w:t>25</w:t>
      </w: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p w14:paraId="75A3F6F3" w14:textId="383CF199" w:rsidR="008F3B5F" w:rsidRDefault="008F3B5F" w:rsidP="00A50CE7">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307"/>
        <w:gridCol w:w="1890"/>
        <w:gridCol w:w="1364"/>
        <w:gridCol w:w="1260"/>
        <w:gridCol w:w="900"/>
        <w:gridCol w:w="1620"/>
        <w:gridCol w:w="1080"/>
        <w:gridCol w:w="1350"/>
        <w:gridCol w:w="990"/>
        <w:gridCol w:w="1843"/>
        <w:gridCol w:w="8"/>
      </w:tblGrid>
      <w:tr w:rsidR="00376764" w:rsidRPr="00A71D81" w14:paraId="261B4B6F" w14:textId="77777777" w:rsidTr="00376764">
        <w:trPr>
          <w:jc w:val="center"/>
        </w:trPr>
        <w:tc>
          <w:tcPr>
            <w:tcW w:w="16160" w:type="dxa"/>
            <w:gridSpan w:val="12"/>
            <w:tcBorders>
              <w:top w:val="single" w:sz="12" w:space="0" w:color="auto"/>
              <w:left w:val="single" w:sz="12" w:space="0" w:color="auto"/>
              <w:right w:val="single" w:sz="12" w:space="0" w:color="auto"/>
            </w:tcBorders>
          </w:tcPr>
          <w:p w14:paraId="21FDF135" w14:textId="77777777" w:rsidR="00376764" w:rsidRPr="00A71D81" w:rsidRDefault="00376764" w:rsidP="00376764">
            <w:pPr>
              <w:jc w:val="center"/>
              <w:rPr>
                <w:sz w:val="18"/>
              </w:rPr>
            </w:pPr>
            <w:r w:rsidRPr="00B138F3">
              <w:rPr>
                <w:sz w:val="16"/>
                <w:szCs w:val="16"/>
              </w:rPr>
              <w:t>Товар</w:t>
            </w:r>
          </w:p>
        </w:tc>
      </w:tr>
      <w:tr w:rsidR="00376764" w:rsidRPr="00A71D81" w14:paraId="390262F9" w14:textId="77777777" w:rsidTr="00E67855">
        <w:trPr>
          <w:trHeight w:val="219"/>
          <w:jc w:val="center"/>
        </w:trPr>
        <w:tc>
          <w:tcPr>
            <w:tcW w:w="1548" w:type="dxa"/>
            <w:vMerge w:val="restart"/>
            <w:tcBorders>
              <w:left w:val="single" w:sz="12" w:space="0" w:color="auto"/>
            </w:tcBorders>
            <w:vAlign w:val="center"/>
          </w:tcPr>
          <w:p w14:paraId="00299840" w14:textId="77777777" w:rsidR="00376764" w:rsidRPr="00A71D81" w:rsidRDefault="00376764" w:rsidP="00376764">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2307" w:type="dxa"/>
            <w:vMerge w:val="restart"/>
            <w:vAlign w:val="center"/>
          </w:tcPr>
          <w:p w14:paraId="56C28832" w14:textId="77777777" w:rsidR="00376764" w:rsidRPr="00A71D81" w:rsidRDefault="00376764" w:rsidP="00376764">
            <w:pPr>
              <w:jc w:val="center"/>
              <w:rPr>
                <w:sz w:val="18"/>
              </w:rPr>
            </w:pPr>
            <w:r w:rsidRPr="00B138F3">
              <w:rPr>
                <w:sz w:val="16"/>
                <w:szCs w:val="16"/>
              </w:rPr>
              <w:t xml:space="preserve">наименование </w:t>
            </w:r>
          </w:p>
        </w:tc>
        <w:tc>
          <w:tcPr>
            <w:tcW w:w="1890" w:type="dxa"/>
            <w:vMerge w:val="restart"/>
            <w:vAlign w:val="center"/>
          </w:tcPr>
          <w:p w14:paraId="7FEFC1CD" w14:textId="77777777" w:rsidR="00376764" w:rsidRPr="00311ED2" w:rsidRDefault="00376764" w:rsidP="00376764">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p>
        </w:tc>
        <w:tc>
          <w:tcPr>
            <w:tcW w:w="1364" w:type="dxa"/>
            <w:vMerge w:val="restart"/>
            <w:vAlign w:val="center"/>
          </w:tcPr>
          <w:p w14:paraId="2BEAC352" w14:textId="77777777" w:rsidR="00376764" w:rsidRPr="00A71D81" w:rsidRDefault="00376764" w:rsidP="00376764">
            <w:pPr>
              <w:jc w:val="center"/>
              <w:rPr>
                <w:sz w:val="18"/>
              </w:rPr>
            </w:pPr>
            <w:r w:rsidRPr="00B138F3">
              <w:rPr>
                <w:sz w:val="16"/>
                <w:szCs w:val="16"/>
              </w:rPr>
              <w:t>техническая характеристика</w:t>
            </w:r>
          </w:p>
        </w:tc>
        <w:tc>
          <w:tcPr>
            <w:tcW w:w="1260" w:type="dxa"/>
            <w:vMerge w:val="restart"/>
            <w:vAlign w:val="center"/>
          </w:tcPr>
          <w:p w14:paraId="6853DF5A" w14:textId="77777777" w:rsidR="00376764" w:rsidRPr="00A71D81" w:rsidRDefault="00376764" w:rsidP="00376764">
            <w:pPr>
              <w:jc w:val="center"/>
              <w:rPr>
                <w:sz w:val="18"/>
              </w:rPr>
            </w:pPr>
            <w:r w:rsidRPr="00B138F3">
              <w:rPr>
                <w:sz w:val="16"/>
                <w:szCs w:val="16"/>
              </w:rPr>
              <w:t>единица измерения</w:t>
            </w:r>
          </w:p>
        </w:tc>
        <w:tc>
          <w:tcPr>
            <w:tcW w:w="900" w:type="dxa"/>
            <w:vMerge w:val="restart"/>
            <w:vAlign w:val="center"/>
          </w:tcPr>
          <w:p w14:paraId="74AC733B" w14:textId="77777777" w:rsidR="00376764" w:rsidRDefault="00376764" w:rsidP="00376764">
            <w:pPr>
              <w:jc w:val="center"/>
              <w:rPr>
                <w:sz w:val="16"/>
                <w:szCs w:val="16"/>
              </w:rPr>
            </w:pPr>
            <w:r w:rsidRPr="00B138F3">
              <w:rPr>
                <w:sz w:val="16"/>
                <w:szCs w:val="16"/>
              </w:rPr>
              <w:t>цена единицы</w:t>
            </w:r>
          </w:p>
          <w:p w14:paraId="16CDA216" w14:textId="77777777" w:rsidR="00376764" w:rsidRPr="00A71D81" w:rsidRDefault="00376764" w:rsidP="00376764">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620" w:type="dxa"/>
            <w:vMerge w:val="restart"/>
            <w:vAlign w:val="center"/>
          </w:tcPr>
          <w:p w14:paraId="69CFDF03" w14:textId="77777777" w:rsidR="00376764" w:rsidRDefault="00376764" w:rsidP="00376764">
            <w:pPr>
              <w:jc w:val="center"/>
              <w:rPr>
                <w:sz w:val="16"/>
                <w:szCs w:val="16"/>
              </w:rPr>
            </w:pPr>
            <w:r w:rsidRPr="00B138F3">
              <w:rPr>
                <w:sz w:val="16"/>
                <w:szCs w:val="16"/>
              </w:rPr>
              <w:t>общая цена</w:t>
            </w:r>
          </w:p>
          <w:p w14:paraId="66AB58B2" w14:textId="77777777" w:rsidR="00376764" w:rsidRPr="00A71D81" w:rsidRDefault="00376764" w:rsidP="00376764">
            <w:pPr>
              <w:jc w:val="center"/>
              <w:rPr>
                <w:sz w:val="18"/>
              </w:rPr>
            </w:pPr>
            <w:r w:rsidRPr="00B138F3">
              <w:rPr>
                <w:sz w:val="16"/>
                <w:szCs w:val="16"/>
              </w:rPr>
              <w:t>/</w:t>
            </w:r>
            <w:proofErr w:type="spellStart"/>
            <w:r w:rsidRPr="00B138F3">
              <w:rPr>
                <w:sz w:val="16"/>
                <w:szCs w:val="16"/>
              </w:rPr>
              <w:t>драмов</w:t>
            </w:r>
            <w:proofErr w:type="spellEnd"/>
            <w:r w:rsidRPr="00B138F3">
              <w:rPr>
                <w:sz w:val="16"/>
                <w:szCs w:val="16"/>
              </w:rPr>
              <w:t xml:space="preserve"> РА</w:t>
            </w:r>
          </w:p>
        </w:tc>
        <w:tc>
          <w:tcPr>
            <w:tcW w:w="1080" w:type="dxa"/>
            <w:vMerge w:val="restart"/>
            <w:vAlign w:val="center"/>
          </w:tcPr>
          <w:p w14:paraId="56768000" w14:textId="77777777" w:rsidR="00376764" w:rsidRPr="00A71D81" w:rsidRDefault="00376764" w:rsidP="00376764">
            <w:pPr>
              <w:jc w:val="center"/>
              <w:rPr>
                <w:sz w:val="18"/>
              </w:rPr>
            </w:pPr>
            <w:r w:rsidRPr="00B138F3">
              <w:rPr>
                <w:sz w:val="16"/>
                <w:szCs w:val="16"/>
              </w:rPr>
              <w:t>общий объем</w:t>
            </w:r>
          </w:p>
        </w:tc>
        <w:tc>
          <w:tcPr>
            <w:tcW w:w="4191" w:type="dxa"/>
            <w:gridSpan w:val="4"/>
            <w:tcBorders>
              <w:right w:val="single" w:sz="12" w:space="0" w:color="auto"/>
            </w:tcBorders>
            <w:vAlign w:val="center"/>
          </w:tcPr>
          <w:p w14:paraId="1B1969F4" w14:textId="77777777" w:rsidR="00376764" w:rsidRPr="00A71D81" w:rsidRDefault="00376764" w:rsidP="00376764">
            <w:pPr>
              <w:jc w:val="center"/>
              <w:rPr>
                <w:sz w:val="18"/>
              </w:rPr>
            </w:pPr>
            <w:r w:rsidRPr="00B138F3">
              <w:rPr>
                <w:sz w:val="16"/>
                <w:szCs w:val="16"/>
              </w:rPr>
              <w:t>поставки</w:t>
            </w:r>
          </w:p>
        </w:tc>
      </w:tr>
      <w:tr w:rsidR="00376764" w:rsidRPr="002428F2" w14:paraId="18FB8330" w14:textId="77777777" w:rsidTr="00E67855">
        <w:trPr>
          <w:trHeight w:val="445"/>
          <w:jc w:val="center"/>
        </w:trPr>
        <w:tc>
          <w:tcPr>
            <w:tcW w:w="1548" w:type="dxa"/>
            <w:vMerge/>
            <w:tcBorders>
              <w:left w:val="single" w:sz="12" w:space="0" w:color="auto"/>
              <w:bottom w:val="single" w:sz="12" w:space="0" w:color="auto"/>
            </w:tcBorders>
            <w:vAlign w:val="center"/>
          </w:tcPr>
          <w:p w14:paraId="2B9BC02D" w14:textId="77777777" w:rsidR="00376764" w:rsidRPr="00A71D81" w:rsidRDefault="00376764" w:rsidP="00376764">
            <w:pPr>
              <w:jc w:val="center"/>
              <w:rPr>
                <w:sz w:val="18"/>
              </w:rPr>
            </w:pPr>
          </w:p>
        </w:tc>
        <w:tc>
          <w:tcPr>
            <w:tcW w:w="2307" w:type="dxa"/>
            <w:vMerge/>
            <w:tcBorders>
              <w:bottom w:val="single" w:sz="12" w:space="0" w:color="auto"/>
            </w:tcBorders>
            <w:vAlign w:val="center"/>
          </w:tcPr>
          <w:p w14:paraId="11285066" w14:textId="77777777" w:rsidR="00376764" w:rsidRPr="00A71D81" w:rsidRDefault="00376764" w:rsidP="00376764">
            <w:pPr>
              <w:jc w:val="center"/>
              <w:rPr>
                <w:sz w:val="18"/>
              </w:rPr>
            </w:pPr>
          </w:p>
        </w:tc>
        <w:tc>
          <w:tcPr>
            <w:tcW w:w="1890" w:type="dxa"/>
            <w:vMerge/>
            <w:tcBorders>
              <w:bottom w:val="single" w:sz="12" w:space="0" w:color="auto"/>
            </w:tcBorders>
            <w:vAlign w:val="center"/>
          </w:tcPr>
          <w:p w14:paraId="52A1088F" w14:textId="77777777" w:rsidR="00376764" w:rsidRPr="00A71D81" w:rsidRDefault="00376764" w:rsidP="00376764">
            <w:pPr>
              <w:jc w:val="center"/>
              <w:rPr>
                <w:sz w:val="18"/>
              </w:rPr>
            </w:pPr>
          </w:p>
        </w:tc>
        <w:tc>
          <w:tcPr>
            <w:tcW w:w="1364" w:type="dxa"/>
            <w:vMerge/>
            <w:tcBorders>
              <w:bottom w:val="single" w:sz="12" w:space="0" w:color="auto"/>
            </w:tcBorders>
            <w:vAlign w:val="center"/>
          </w:tcPr>
          <w:p w14:paraId="06D235F0" w14:textId="77777777" w:rsidR="00376764" w:rsidRPr="00A71D81" w:rsidRDefault="00376764" w:rsidP="00376764">
            <w:pPr>
              <w:jc w:val="center"/>
              <w:rPr>
                <w:sz w:val="18"/>
              </w:rPr>
            </w:pPr>
          </w:p>
        </w:tc>
        <w:tc>
          <w:tcPr>
            <w:tcW w:w="1260" w:type="dxa"/>
            <w:vMerge/>
            <w:tcBorders>
              <w:bottom w:val="single" w:sz="12" w:space="0" w:color="auto"/>
            </w:tcBorders>
            <w:vAlign w:val="center"/>
          </w:tcPr>
          <w:p w14:paraId="496BDF73" w14:textId="77777777" w:rsidR="00376764" w:rsidRPr="00A71D81" w:rsidRDefault="00376764" w:rsidP="00376764">
            <w:pPr>
              <w:jc w:val="center"/>
              <w:rPr>
                <w:sz w:val="18"/>
              </w:rPr>
            </w:pPr>
          </w:p>
        </w:tc>
        <w:tc>
          <w:tcPr>
            <w:tcW w:w="900" w:type="dxa"/>
            <w:vMerge/>
            <w:tcBorders>
              <w:bottom w:val="single" w:sz="12" w:space="0" w:color="auto"/>
            </w:tcBorders>
            <w:vAlign w:val="center"/>
          </w:tcPr>
          <w:p w14:paraId="4A681F82" w14:textId="77777777" w:rsidR="00376764" w:rsidRPr="00A71D81" w:rsidRDefault="00376764" w:rsidP="00376764">
            <w:pPr>
              <w:jc w:val="center"/>
              <w:rPr>
                <w:sz w:val="18"/>
              </w:rPr>
            </w:pPr>
          </w:p>
        </w:tc>
        <w:tc>
          <w:tcPr>
            <w:tcW w:w="1620" w:type="dxa"/>
            <w:vMerge/>
            <w:tcBorders>
              <w:bottom w:val="single" w:sz="12" w:space="0" w:color="auto"/>
            </w:tcBorders>
            <w:vAlign w:val="center"/>
          </w:tcPr>
          <w:p w14:paraId="178DAB2D" w14:textId="77777777" w:rsidR="00376764" w:rsidRPr="00A71D81" w:rsidRDefault="00376764" w:rsidP="00376764">
            <w:pPr>
              <w:jc w:val="center"/>
              <w:rPr>
                <w:sz w:val="18"/>
              </w:rPr>
            </w:pPr>
          </w:p>
        </w:tc>
        <w:tc>
          <w:tcPr>
            <w:tcW w:w="1080" w:type="dxa"/>
            <w:vMerge/>
            <w:tcBorders>
              <w:bottom w:val="single" w:sz="12" w:space="0" w:color="auto"/>
            </w:tcBorders>
            <w:vAlign w:val="center"/>
          </w:tcPr>
          <w:p w14:paraId="30EC94DF" w14:textId="77777777" w:rsidR="00376764" w:rsidRPr="00A71D81" w:rsidRDefault="00376764" w:rsidP="00376764">
            <w:pPr>
              <w:jc w:val="center"/>
              <w:rPr>
                <w:sz w:val="18"/>
              </w:rPr>
            </w:pPr>
          </w:p>
        </w:tc>
        <w:tc>
          <w:tcPr>
            <w:tcW w:w="1350" w:type="dxa"/>
            <w:tcBorders>
              <w:bottom w:val="single" w:sz="12" w:space="0" w:color="auto"/>
            </w:tcBorders>
            <w:vAlign w:val="center"/>
          </w:tcPr>
          <w:p w14:paraId="7F17F956" w14:textId="77777777" w:rsidR="00376764" w:rsidRPr="00A71D81" w:rsidRDefault="00376764" w:rsidP="00376764">
            <w:pPr>
              <w:jc w:val="center"/>
              <w:rPr>
                <w:sz w:val="18"/>
              </w:rPr>
            </w:pPr>
            <w:r w:rsidRPr="00B138F3">
              <w:rPr>
                <w:sz w:val="16"/>
                <w:szCs w:val="16"/>
              </w:rPr>
              <w:t>адрес</w:t>
            </w:r>
          </w:p>
        </w:tc>
        <w:tc>
          <w:tcPr>
            <w:tcW w:w="990" w:type="dxa"/>
            <w:tcBorders>
              <w:bottom w:val="single" w:sz="12" w:space="0" w:color="auto"/>
            </w:tcBorders>
            <w:vAlign w:val="center"/>
          </w:tcPr>
          <w:p w14:paraId="55C55FA3" w14:textId="77777777" w:rsidR="00376764" w:rsidRPr="00A71D81" w:rsidRDefault="00376764" w:rsidP="00376764">
            <w:pPr>
              <w:jc w:val="center"/>
              <w:rPr>
                <w:sz w:val="18"/>
              </w:rPr>
            </w:pPr>
            <w:r w:rsidRPr="00B138F3">
              <w:rPr>
                <w:sz w:val="16"/>
                <w:szCs w:val="16"/>
              </w:rPr>
              <w:t>подлежащее поставке количество товара</w:t>
            </w:r>
          </w:p>
        </w:tc>
        <w:tc>
          <w:tcPr>
            <w:tcW w:w="1851" w:type="dxa"/>
            <w:gridSpan w:val="2"/>
            <w:tcBorders>
              <w:bottom w:val="single" w:sz="12" w:space="0" w:color="auto"/>
              <w:right w:val="single" w:sz="12" w:space="0" w:color="auto"/>
            </w:tcBorders>
            <w:vAlign w:val="center"/>
          </w:tcPr>
          <w:p w14:paraId="0FF2D2C0" w14:textId="77777777" w:rsidR="00376764" w:rsidRPr="0058053B" w:rsidRDefault="00376764" w:rsidP="00376764">
            <w:pPr>
              <w:jc w:val="center"/>
              <w:rPr>
                <w:sz w:val="16"/>
                <w:szCs w:val="16"/>
                <w:lang w:val="hy-AM"/>
              </w:rPr>
            </w:pPr>
            <w:r w:rsidRPr="00492B41">
              <w:rPr>
                <w:sz w:val="16"/>
                <w:szCs w:val="16"/>
              </w:rPr>
              <w:t>Срок</w:t>
            </w:r>
            <w:r>
              <w:rPr>
                <w:sz w:val="16"/>
                <w:szCs w:val="16"/>
                <w:lang w:val="hy-AM"/>
              </w:rPr>
              <w:t>**</w:t>
            </w:r>
          </w:p>
          <w:p w14:paraId="718BBDC1" w14:textId="77777777" w:rsidR="00376764" w:rsidRPr="0049758C" w:rsidRDefault="00376764" w:rsidP="00376764">
            <w:pPr>
              <w:jc w:val="center"/>
              <w:rPr>
                <w:sz w:val="18"/>
              </w:rPr>
            </w:pPr>
            <w:r w:rsidRPr="0049758C">
              <w:rPr>
                <w:sz w:val="18"/>
              </w:rPr>
              <w:t>в случае</w:t>
            </w:r>
            <w:r>
              <w:rPr>
                <w:sz w:val="18"/>
              </w:rPr>
              <w:t xml:space="preserve"> выделения</w:t>
            </w:r>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5F335F" w:rsidRPr="000264EC" w14:paraId="5FE6399F" w14:textId="77777777" w:rsidTr="00E67855">
        <w:trPr>
          <w:gridAfter w:val="1"/>
          <w:wAfter w:w="8" w:type="dxa"/>
          <w:trHeight w:val="564"/>
          <w:jc w:val="center"/>
        </w:trPr>
        <w:tc>
          <w:tcPr>
            <w:tcW w:w="1548" w:type="dxa"/>
            <w:vMerge w:val="restart"/>
            <w:tcBorders>
              <w:top w:val="single" w:sz="12" w:space="0" w:color="auto"/>
              <w:left w:val="single" w:sz="12" w:space="0" w:color="auto"/>
            </w:tcBorders>
            <w:vAlign w:val="center"/>
          </w:tcPr>
          <w:p w14:paraId="7C01954E" w14:textId="4A5A8F8A" w:rsidR="005F335F" w:rsidRPr="00BA79E4" w:rsidRDefault="005F335F" w:rsidP="005F335F">
            <w:pPr>
              <w:jc w:val="center"/>
              <w:rPr>
                <w:rFonts w:cs="Calibri"/>
                <w:color w:val="000000"/>
                <w:sz w:val="18"/>
                <w:szCs w:val="18"/>
              </w:rPr>
            </w:pPr>
            <w:r>
              <w:rPr>
                <w:sz w:val="18"/>
                <w:szCs w:val="18"/>
              </w:rPr>
              <w:t>1</w:t>
            </w:r>
          </w:p>
        </w:tc>
        <w:tc>
          <w:tcPr>
            <w:tcW w:w="2307" w:type="dxa"/>
            <w:vMerge w:val="restart"/>
            <w:tcBorders>
              <w:top w:val="single" w:sz="12" w:space="0" w:color="auto"/>
            </w:tcBorders>
            <w:vAlign w:val="center"/>
          </w:tcPr>
          <w:p w14:paraId="63C9C207" w14:textId="79DC9498" w:rsidR="005F335F" w:rsidRDefault="005F335F" w:rsidP="005F335F">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4E256793" w14:textId="77777777" w:rsidR="005F335F" w:rsidRPr="005A3F12" w:rsidRDefault="005F335F" w:rsidP="005F335F">
            <w:pPr>
              <w:rPr>
                <w:color w:val="000000"/>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1890" w:type="dxa"/>
            <w:vMerge w:val="restart"/>
            <w:tcBorders>
              <w:top w:val="single" w:sz="12" w:space="0" w:color="auto"/>
            </w:tcBorders>
            <w:vAlign w:val="center"/>
          </w:tcPr>
          <w:p w14:paraId="0C0354DD" w14:textId="77777777" w:rsidR="005F335F" w:rsidRPr="00D47374" w:rsidRDefault="005F335F" w:rsidP="005F335F">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76DB4952" w14:textId="77777777" w:rsidR="005F335F" w:rsidRPr="00D47374" w:rsidRDefault="005F335F" w:rsidP="005F335F">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5598C0FB" w14:textId="77777777" w:rsidR="005F335F" w:rsidRPr="00D47374" w:rsidRDefault="005F335F" w:rsidP="005F335F">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60303021" w14:textId="77777777" w:rsidR="005F335F" w:rsidRPr="00D47374" w:rsidRDefault="005F335F" w:rsidP="005F335F">
            <w:pPr>
              <w:jc w:val="center"/>
              <w:rPr>
                <w:sz w:val="18"/>
                <w:szCs w:val="18"/>
                <w:lang w:val="hy-AM"/>
              </w:rPr>
            </w:pPr>
            <w:r w:rsidRPr="00D47374">
              <w:rPr>
                <w:sz w:val="18"/>
                <w:szCs w:val="18"/>
                <w:lang w:val="hy-AM"/>
              </w:rPr>
              <w:t>10000</w:t>
            </w:r>
          </w:p>
        </w:tc>
        <w:tc>
          <w:tcPr>
            <w:tcW w:w="1620" w:type="dxa"/>
            <w:vMerge w:val="restart"/>
            <w:tcBorders>
              <w:top w:val="single" w:sz="12" w:space="0" w:color="auto"/>
            </w:tcBorders>
            <w:vAlign w:val="center"/>
          </w:tcPr>
          <w:p w14:paraId="33B33EC0" w14:textId="77777777" w:rsidR="005F335F" w:rsidRPr="005A3F12" w:rsidRDefault="005F335F" w:rsidP="005F335F">
            <w:pPr>
              <w:jc w:val="center"/>
              <w:rPr>
                <w:sz w:val="18"/>
                <w:szCs w:val="18"/>
              </w:rPr>
            </w:pPr>
            <w:r w:rsidRPr="005A3F12">
              <w:rPr>
                <w:sz w:val="18"/>
                <w:szCs w:val="18"/>
              </w:rPr>
              <w:t>300</w:t>
            </w:r>
            <w:r>
              <w:rPr>
                <w:sz w:val="18"/>
                <w:szCs w:val="18"/>
              </w:rPr>
              <w:t xml:space="preserve"> </w:t>
            </w:r>
            <w:r w:rsidRPr="005A3F12">
              <w:rPr>
                <w:sz w:val="18"/>
                <w:szCs w:val="18"/>
              </w:rPr>
              <w:t>000</w:t>
            </w:r>
            <w:r>
              <w:rPr>
                <w:sz w:val="18"/>
                <w:szCs w:val="18"/>
              </w:rPr>
              <w:t xml:space="preserve"> </w:t>
            </w:r>
            <w:r w:rsidRPr="005A3F12">
              <w:rPr>
                <w:sz w:val="18"/>
                <w:szCs w:val="18"/>
              </w:rPr>
              <w:t>000</w:t>
            </w:r>
            <w:r>
              <w:rPr>
                <w:sz w:val="18"/>
                <w:szCs w:val="18"/>
              </w:rPr>
              <w:t>.0</w:t>
            </w:r>
          </w:p>
        </w:tc>
        <w:tc>
          <w:tcPr>
            <w:tcW w:w="1080" w:type="dxa"/>
            <w:vMerge w:val="restart"/>
            <w:tcBorders>
              <w:top w:val="single" w:sz="12" w:space="0" w:color="auto"/>
            </w:tcBorders>
            <w:vAlign w:val="center"/>
          </w:tcPr>
          <w:p w14:paraId="7E7B20A4" w14:textId="77777777" w:rsidR="005F335F" w:rsidRPr="00D47374" w:rsidRDefault="005F335F" w:rsidP="005F335F">
            <w:pPr>
              <w:jc w:val="center"/>
              <w:rPr>
                <w:color w:val="FF0000"/>
                <w:sz w:val="18"/>
                <w:szCs w:val="18"/>
                <w:lang w:val="hy-AM"/>
              </w:rPr>
            </w:pPr>
            <w:r>
              <w:rPr>
                <w:sz w:val="18"/>
                <w:szCs w:val="18"/>
              </w:rPr>
              <w:t>30</w:t>
            </w:r>
            <w:r w:rsidRPr="0000231F">
              <w:rPr>
                <w:sz w:val="18"/>
                <w:szCs w:val="18"/>
              </w:rPr>
              <w:t xml:space="preserve"> 000</w:t>
            </w:r>
          </w:p>
        </w:tc>
        <w:tc>
          <w:tcPr>
            <w:tcW w:w="1350" w:type="dxa"/>
            <w:vMerge w:val="restart"/>
            <w:tcBorders>
              <w:top w:val="single" w:sz="12" w:space="0" w:color="auto"/>
            </w:tcBorders>
            <w:vAlign w:val="center"/>
          </w:tcPr>
          <w:p w14:paraId="54A02C10" w14:textId="77777777" w:rsidR="005F335F" w:rsidRPr="007A7DAA" w:rsidRDefault="005F335F" w:rsidP="005F335F">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w:t>
            </w:r>
            <w:proofErr w:type="spellStart"/>
            <w:r w:rsidRPr="007A7DAA">
              <w:rPr>
                <w:rFonts w:cs="GHEA Grapalat"/>
                <w:sz w:val="20"/>
                <w:szCs w:val="20"/>
              </w:rPr>
              <w:t>г.Ереван</w:t>
            </w:r>
            <w:proofErr w:type="spellEnd"/>
          </w:p>
        </w:tc>
        <w:tc>
          <w:tcPr>
            <w:tcW w:w="990" w:type="dxa"/>
            <w:tcBorders>
              <w:top w:val="single" w:sz="12" w:space="0" w:color="auto"/>
            </w:tcBorders>
            <w:vAlign w:val="center"/>
          </w:tcPr>
          <w:p w14:paraId="1FC73EA7" w14:textId="77777777" w:rsidR="005F335F" w:rsidRPr="00C04110" w:rsidRDefault="005F335F" w:rsidP="005F335F">
            <w:pPr>
              <w:jc w:val="center"/>
              <w:rPr>
                <w:sz w:val="18"/>
                <w:szCs w:val="18"/>
                <w:lang w:val="hy-AM"/>
              </w:rPr>
            </w:pPr>
            <w:r>
              <w:rPr>
                <w:sz w:val="18"/>
                <w:szCs w:val="18"/>
              </w:rPr>
              <w:t xml:space="preserve">15 </w:t>
            </w:r>
            <w:r w:rsidRPr="00C04110">
              <w:rPr>
                <w:sz w:val="18"/>
                <w:szCs w:val="18"/>
                <w:lang w:val="hy-AM"/>
              </w:rPr>
              <w:t>000</w:t>
            </w:r>
          </w:p>
        </w:tc>
        <w:tc>
          <w:tcPr>
            <w:tcW w:w="1843" w:type="dxa"/>
            <w:tcBorders>
              <w:top w:val="single" w:sz="12" w:space="0" w:color="auto"/>
              <w:right w:val="single" w:sz="12" w:space="0" w:color="auto"/>
            </w:tcBorders>
            <w:vAlign w:val="center"/>
          </w:tcPr>
          <w:p w14:paraId="39BB422B" w14:textId="5F0E0EEE" w:rsidR="005F335F" w:rsidRPr="00C04110" w:rsidRDefault="005F335F" w:rsidP="005F335F">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w:t>
            </w:r>
            <w:r w:rsidR="000E7B53">
              <w:rPr>
                <w:sz w:val="18"/>
                <w:szCs w:val="18"/>
              </w:rPr>
              <w:t>июнь</w:t>
            </w:r>
          </w:p>
        </w:tc>
      </w:tr>
      <w:tr w:rsidR="005F335F" w:rsidRPr="000264EC" w14:paraId="548B4CC1" w14:textId="77777777" w:rsidTr="00E67855">
        <w:trPr>
          <w:gridAfter w:val="1"/>
          <w:wAfter w:w="8" w:type="dxa"/>
          <w:trHeight w:val="680"/>
          <w:jc w:val="center"/>
        </w:trPr>
        <w:tc>
          <w:tcPr>
            <w:tcW w:w="1548" w:type="dxa"/>
            <w:vMerge/>
            <w:tcBorders>
              <w:top w:val="single" w:sz="12" w:space="0" w:color="auto"/>
              <w:left w:val="single" w:sz="12" w:space="0" w:color="auto"/>
            </w:tcBorders>
            <w:vAlign w:val="center"/>
          </w:tcPr>
          <w:p w14:paraId="1E3D65FA" w14:textId="77777777" w:rsidR="005F335F" w:rsidRPr="00D47374" w:rsidRDefault="005F335F" w:rsidP="005F335F">
            <w:pPr>
              <w:jc w:val="center"/>
              <w:rPr>
                <w:sz w:val="18"/>
                <w:szCs w:val="18"/>
                <w:lang w:val="hy-AM"/>
              </w:rPr>
            </w:pPr>
          </w:p>
        </w:tc>
        <w:tc>
          <w:tcPr>
            <w:tcW w:w="2307" w:type="dxa"/>
            <w:vMerge/>
            <w:tcBorders>
              <w:top w:val="single" w:sz="12" w:space="0" w:color="auto"/>
            </w:tcBorders>
            <w:vAlign w:val="center"/>
          </w:tcPr>
          <w:p w14:paraId="347DD9CC" w14:textId="77777777" w:rsidR="005F335F" w:rsidRPr="00B625FF" w:rsidRDefault="005F335F" w:rsidP="005F335F">
            <w:pPr>
              <w:rPr>
                <w:rFonts w:cs="Calibri"/>
                <w:color w:val="000000"/>
                <w:sz w:val="20"/>
                <w:szCs w:val="20"/>
                <w:lang w:val="hy-AM"/>
              </w:rPr>
            </w:pPr>
          </w:p>
        </w:tc>
        <w:tc>
          <w:tcPr>
            <w:tcW w:w="1890" w:type="dxa"/>
            <w:vMerge/>
            <w:tcBorders>
              <w:top w:val="single" w:sz="12" w:space="0" w:color="auto"/>
            </w:tcBorders>
            <w:vAlign w:val="center"/>
          </w:tcPr>
          <w:p w14:paraId="5B1946DE" w14:textId="77777777" w:rsidR="005F335F" w:rsidRPr="00D47374" w:rsidRDefault="005F335F" w:rsidP="005F335F">
            <w:pPr>
              <w:jc w:val="center"/>
              <w:rPr>
                <w:sz w:val="18"/>
                <w:szCs w:val="18"/>
              </w:rPr>
            </w:pPr>
          </w:p>
        </w:tc>
        <w:tc>
          <w:tcPr>
            <w:tcW w:w="1364" w:type="dxa"/>
            <w:vMerge/>
            <w:tcBorders>
              <w:top w:val="single" w:sz="12" w:space="0" w:color="auto"/>
            </w:tcBorders>
            <w:vAlign w:val="center"/>
          </w:tcPr>
          <w:p w14:paraId="73C091BB" w14:textId="77777777" w:rsidR="005F335F" w:rsidRPr="00B625FF" w:rsidRDefault="005F335F" w:rsidP="005F335F">
            <w:pPr>
              <w:jc w:val="center"/>
              <w:rPr>
                <w:sz w:val="20"/>
                <w:szCs w:val="20"/>
              </w:rPr>
            </w:pPr>
          </w:p>
        </w:tc>
        <w:tc>
          <w:tcPr>
            <w:tcW w:w="1260" w:type="dxa"/>
            <w:vMerge/>
            <w:tcBorders>
              <w:top w:val="single" w:sz="12" w:space="0" w:color="auto"/>
            </w:tcBorders>
            <w:vAlign w:val="center"/>
          </w:tcPr>
          <w:p w14:paraId="3DA3A008" w14:textId="77777777" w:rsidR="005F335F" w:rsidRPr="00B625FF" w:rsidRDefault="005F335F" w:rsidP="005F335F">
            <w:pPr>
              <w:jc w:val="center"/>
              <w:rPr>
                <w:rFonts w:cs="GHEA Grapalat"/>
                <w:sz w:val="20"/>
                <w:szCs w:val="20"/>
              </w:rPr>
            </w:pPr>
          </w:p>
        </w:tc>
        <w:tc>
          <w:tcPr>
            <w:tcW w:w="900" w:type="dxa"/>
            <w:vMerge/>
            <w:tcBorders>
              <w:top w:val="single" w:sz="12" w:space="0" w:color="auto"/>
            </w:tcBorders>
            <w:vAlign w:val="center"/>
          </w:tcPr>
          <w:p w14:paraId="493F185D" w14:textId="77777777" w:rsidR="005F335F" w:rsidRPr="00D47374" w:rsidRDefault="005F335F" w:rsidP="005F335F">
            <w:pPr>
              <w:jc w:val="center"/>
              <w:rPr>
                <w:sz w:val="18"/>
                <w:szCs w:val="18"/>
                <w:lang w:val="hy-AM"/>
              </w:rPr>
            </w:pPr>
          </w:p>
        </w:tc>
        <w:tc>
          <w:tcPr>
            <w:tcW w:w="1620" w:type="dxa"/>
            <w:vMerge/>
            <w:tcBorders>
              <w:top w:val="single" w:sz="12" w:space="0" w:color="auto"/>
            </w:tcBorders>
            <w:vAlign w:val="center"/>
          </w:tcPr>
          <w:p w14:paraId="1496903D" w14:textId="77777777" w:rsidR="005F335F" w:rsidRDefault="005F335F" w:rsidP="005F335F">
            <w:pPr>
              <w:jc w:val="center"/>
              <w:rPr>
                <w:sz w:val="18"/>
                <w:szCs w:val="18"/>
              </w:rPr>
            </w:pPr>
          </w:p>
        </w:tc>
        <w:tc>
          <w:tcPr>
            <w:tcW w:w="1080" w:type="dxa"/>
            <w:vMerge/>
            <w:tcBorders>
              <w:top w:val="single" w:sz="12" w:space="0" w:color="auto"/>
            </w:tcBorders>
            <w:vAlign w:val="center"/>
          </w:tcPr>
          <w:p w14:paraId="6F282F93" w14:textId="77777777" w:rsidR="005F335F" w:rsidRPr="0000231F" w:rsidRDefault="005F335F" w:rsidP="005F335F">
            <w:pPr>
              <w:jc w:val="center"/>
              <w:rPr>
                <w:sz w:val="18"/>
                <w:szCs w:val="18"/>
              </w:rPr>
            </w:pPr>
          </w:p>
        </w:tc>
        <w:tc>
          <w:tcPr>
            <w:tcW w:w="1350" w:type="dxa"/>
            <w:vMerge/>
            <w:tcBorders>
              <w:top w:val="single" w:sz="12" w:space="0" w:color="auto"/>
            </w:tcBorders>
            <w:vAlign w:val="center"/>
          </w:tcPr>
          <w:p w14:paraId="73B61C2D" w14:textId="77777777" w:rsidR="005F335F" w:rsidRPr="007A7DAA" w:rsidRDefault="005F335F" w:rsidP="005F335F">
            <w:pPr>
              <w:jc w:val="center"/>
              <w:rPr>
                <w:rFonts w:cs="GHEA Grapalat"/>
                <w:sz w:val="20"/>
                <w:szCs w:val="20"/>
              </w:rPr>
            </w:pPr>
          </w:p>
        </w:tc>
        <w:tc>
          <w:tcPr>
            <w:tcW w:w="990" w:type="dxa"/>
            <w:vAlign w:val="center"/>
          </w:tcPr>
          <w:p w14:paraId="2C63DB44" w14:textId="77777777" w:rsidR="005F335F" w:rsidRPr="00C04110" w:rsidRDefault="005F335F" w:rsidP="005F335F">
            <w:pPr>
              <w:jc w:val="center"/>
              <w:rPr>
                <w:sz w:val="18"/>
                <w:szCs w:val="18"/>
                <w:lang w:val="hy-AM"/>
              </w:rPr>
            </w:pPr>
            <w:r>
              <w:rPr>
                <w:sz w:val="18"/>
                <w:szCs w:val="18"/>
              </w:rPr>
              <w:t xml:space="preserve">15 </w:t>
            </w:r>
            <w:r w:rsidRPr="00C04110">
              <w:rPr>
                <w:sz w:val="18"/>
                <w:szCs w:val="18"/>
                <w:lang w:val="hy-AM"/>
              </w:rPr>
              <w:t>000</w:t>
            </w:r>
          </w:p>
        </w:tc>
        <w:tc>
          <w:tcPr>
            <w:tcW w:w="1843" w:type="dxa"/>
            <w:tcBorders>
              <w:top w:val="single" w:sz="4" w:space="0" w:color="auto"/>
              <w:right w:val="single" w:sz="12" w:space="0" w:color="auto"/>
            </w:tcBorders>
            <w:vAlign w:val="center"/>
          </w:tcPr>
          <w:p w14:paraId="0DDF8F5B" w14:textId="6B2E4647" w:rsidR="005F335F" w:rsidRPr="00C04110" w:rsidRDefault="005F335F" w:rsidP="005F335F">
            <w:pPr>
              <w:jc w:val="center"/>
              <w:rPr>
                <w:sz w:val="18"/>
                <w:szCs w:val="18"/>
                <w:lang w:val="hy-AM"/>
              </w:rPr>
            </w:pPr>
            <w:r w:rsidRPr="00C04110">
              <w:rPr>
                <w:sz w:val="18"/>
                <w:szCs w:val="18"/>
                <w:lang w:val="hy-AM"/>
              </w:rPr>
              <w:t>2025</w:t>
            </w:r>
            <w:r w:rsidRPr="00C04110">
              <w:rPr>
                <w:sz w:val="18"/>
                <w:szCs w:val="18"/>
              </w:rPr>
              <w:t>г</w:t>
            </w:r>
            <w:r>
              <w:rPr>
                <w:sz w:val="18"/>
                <w:szCs w:val="18"/>
              </w:rPr>
              <w:t>.</w:t>
            </w:r>
            <w:r w:rsidRPr="00C04110">
              <w:rPr>
                <w:sz w:val="18"/>
                <w:szCs w:val="18"/>
              </w:rPr>
              <w:t xml:space="preserve"> </w:t>
            </w:r>
            <w:r w:rsidR="000E7B53">
              <w:rPr>
                <w:sz w:val="18"/>
                <w:szCs w:val="18"/>
              </w:rPr>
              <w:t>сентябрь</w:t>
            </w:r>
          </w:p>
        </w:tc>
      </w:tr>
      <w:tr w:rsidR="00376764" w:rsidRPr="002428F2" w14:paraId="5EEB34E4" w14:textId="77777777" w:rsidTr="00376764">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791B298C" w14:textId="77777777" w:rsidR="005F335F" w:rsidRPr="00FF03BB" w:rsidRDefault="005F335F" w:rsidP="005F335F">
            <w:pPr>
              <w:jc w:val="center"/>
              <w:rPr>
                <w:rFonts w:cs="Calibri"/>
                <w:b/>
                <w:color w:val="000000"/>
                <w:sz w:val="20"/>
                <w:lang w:val="hy-AM"/>
              </w:rPr>
            </w:pPr>
            <w:r w:rsidRPr="007C0417">
              <w:rPr>
                <w:rFonts w:cs="GHEA Grapalat"/>
                <w:b/>
                <w:sz w:val="22"/>
              </w:rPr>
              <w:t>Техническая характеристика</w:t>
            </w:r>
          </w:p>
          <w:p w14:paraId="2215CE3B" w14:textId="77777777" w:rsidR="005F335F" w:rsidRPr="007C0417" w:rsidRDefault="005F335F" w:rsidP="005F335F">
            <w:pPr>
              <w:rPr>
                <w:rFonts w:cs="Calibri"/>
                <w:color w:val="000000"/>
                <w:sz w:val="20"/>
              </w:rPr>
            </w:pPr>
            <w:r w:rsidRPr="008462A4">
              <w:rPr>
                <w:rFonts w:cs="Calibri"/>
                <w:color w:val="000000"/>
                <w:sz w:val="20"/>
                <w:lang w:val="hy-AM"/>
              </w:rPr>
              <w:t xml:space="preserve">Каждый </w:t>
            </w:r>
            <w:r w:rsidRPr="00DD7AEF">
              <w:rPr>
                <w:rFonts w:cs="Calibri"/>
                <w:color w:val="000000"/>
                <w:sz w:val="20"/>
                <w:lang w:val="hy-AM"/>
              </w:rPr>
              <w:t xml:space="preserve">флакон/ампула или шприц-тюбик с иглой или без игла, </w:t>
            </w:r>
            <w:r>
              <w:rPr>
                <w:rFonts w:cs="Calibri"/>
                <w:color w:val="000000"/>
                <w:sz w:val="20"/>
                <w:lang w:val="hy-AM"/>
              </w:rPr>
              <w:t xml:space="preserve"> </w:t>
            </w:r>
            <w:r w:rsidRPr="00442954">
              <w:rPr>
                <w:rFonts w:cs="Calibri"/>
                <w:color w:val="000000"/>
                <w:sz w:val="20"/>
                <w:lang w:val="hy-AM"/>
              </w:rPr>
              <w:t>содержит 1 дозу жив</w:t>
            </w:r>
            <w:r w:rsidRPr="007C0417">
              <w:rPr>
                <w:rFonts w:cs="Calibri"/>
                <w:color w:val="000000"/>
                <w:sz w:val="20"/>
              </w:rPr>
              <w:t>ой</w:t>
            </w:r>
            <w:r w:rsidRPr="00442954">
              <w:rPr>
                <w:rFonts w:cs="Calibri"/>
                <w:color w:val="000000"/>
                <w:sz w:val="20"/>
                <w:lang w:val="hy-AM"/>
              </w:rPr>
              <w:t xml:space="preserve"> аттенуированн</w:t>
            </w:r>
            <w:r w:rsidRPr="007C0417">
              <w:rPr>
                <w:rFonts w:cs="Calibri"/>
                <w:color w:val="000000"/>
                <w:sz w:val="20"/>
              </w:rPr>
              <w:t>ой</w:t>
            </w:r>
            <w:r w:rsidRPr="00442954">
              <w:rPr>
                <w:rFonts w:cs="Calibri"/>
                <w:color w:val="000000"/>
                <w:sz w:val="20"/>
                <w:lang w:val="hy-AM"/>
              </w:rPr>
              <w:t xml:space="preserve"> вакцины</w:t>
            </w:r>
            <w:r w:rsidRPr="007C0417">
              <w:rPr>
                <w:rFonts w:cs="Calibri"/>
                <w:color w:val="000000"/>
                <w:sz w:val="20"/>
              </w:rPr>
              <w:t xml:space="preserve"> </w:t>
            </w:r>
            <w:r w:rsidRPr="00B625FF">
              <w:rPr>
                <w:rFonts w:cs="Calibri"/>
                <w:color w:val="000000"/>
                <w:sz w:val="20"/>
                <w:szCs w:val="20"/>
                <w:lang w:val="hy-AM"/>
              </w:rPr>
              <w:t>против ветряной оспы</w:t>
            </w:r>
            <w:r w:rsidRPr="00442954">
              <w:rPr>
                <w:rFonts w:cs="Calibri"/>
                <w:color w:val="000000"/>
                <w:sz w:val="20"/>
                <w:lang w:val="hy-AM"/>
              </w:rPr>
              <w:t>, вместе с растворителем, предназначен</w:t>
            </w:r>
            <w:r w:rsidRPr="007C0417">
              <w:rPr>
                <w:rFonts w:cs="Calibri"/>
                <w:color w:val="000000"/>
                <w:sz w:val="20"/>
              </w:rPr>
              <w:t xml:space="preserve"> </w:t>
            </w:r>
            <w:r w:rsidRPr="007C0417">
              <w:rPr>
                <w:rFonts w:cs="Calibri"/>
                <w:b/>
                <w:bCs/>
                <w:color w:val="000000"/>
                <w:sz w:val="20"/>
              </w:rPr>
              <w:t>и</w:t>
            </w:r>
            <w:r w:rsidRPr="00DB7F72">
              <w:rPr>
                <w:rFonts w:cs="Calibri"/>
                <w:b/>
                <w:bCs/>
                <w:color w:val="000000"/>
                <w:sz w:val="20"/>
                <w:lang w:val="hy-AM"/>
              </w:rPr>
              <w:t xml:space="preserve"> для детей и для взпослых</w:t>
            </w:r>
            <w:r>
              <w:rPr>
                <w:rFonts w:cs="Calibri"/>
                <w:b/>
                <w:bCs/>
                <w:color w:val="000000"/>
                <w:sz w:val="20"/>
                <w:lang w:val="hy-AM"/>
              </w:rPr>
              <w:t xml:space="preserve"> </w:t>
            </w:r>
            <w:r w:rsidRPr="00F1591F">
              <w:rPr>
                <w:rFonts w:cs="Calibri"/>
                <w:b/>
                <w:bCs/>
                <w:sz w:val="20"/>
                <w:lang w:val="pt-BR"/>
              </w:rPr>
              <w:t>(</w:t>
            </w:r>
            <w:r w:rsidRPr="007C0417">
              <w:rPr>
                <w:rFonts w:cs="Calibri"/>
                <w:b/>
                <w:bCs/>
                <w:sz w:val="20"/>
              </w:rPr>
              <w:t>для всех возрастных групп</w:t>
            </w:r>
            <w:r w:rsidRPr="00F1591F">
              <w:rPr>
                <w:rFonts w:cs="Calibri"/>
                <w:b/>
                <w:bCs/>
                <w:sz w:val="20"/>
                <w:lang w:val="pt-BR"/>
              </w:rPr>
              <w:t>)</w:t>
            </w:r>
            <w:r w:rsidRPr="00442954">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7C0417">
              <w:t xml:space="preserve">с </w:t>
            </w:r>
            <w:r w:rsidRPr="000D7101">
              <w:rPr>
                <w:rFonts w:cs="Calibri"/>
                <w:color w:val="000000"/>
                <w:sz w:val="20"/>
                <w:lang w:val="hy-AM"/>
              </w:rPr>
              <w:t>надлежащ</w:t>
            </w:r>
            <w:r w:rsidRPr="007C0417">
              <w:rPr>
                <w:rFonts w:cs="Calibri"/>
                <w:color w:val="000000"/>
                <w:sz w:val="20"/>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proofErr w:type="spellStart"/>
            <w:r w:rsidRPr="00B6062E">
              <w:rPr>
                <w:rFonts w:cs="Calibri"/>
                <w:color w:val="000000"/>
                <w:sz w:val="20"/>
              </w:rPr>
              <w:t>Summary</w:t>
            </w:r>
            <w:proofErr w:type="spellEnd"/>
            <w:r w:rsidRPr="007C0417">
              <w:rPr>
                <w:rFonts w:cs="Calibri"/>
                <w:color w:val="000000"/>
                <w:sz w:val="20"/>
              </w:rPr>
              <w:t xml:space="preserve"> </w:t>
            </w:r>
            <w:proofErr w:type="spellStart"/>
            <w:r w:rsidRPr="00B6062E">
              <w:rPr>
                <w:rFonts w:cs="Calibri"/>
                <w:color w:val="000000"/>
                <w:sz w:val="20"/>
              </w:rPr>
              <w:t>Protocol</w:t>
            </w:r>
            <w:proofErr w:type="spellEnd"/>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39957657" w14:textId="77777777" w:rsidR="005F335F" w:rsidRPr="00DD7AEF" w:rsidRDefault="005F335F" w:rsidP="005F335F">
            <w:pPr>
              <w:rPr>
                <w:rFonts w:cs="Calibri"/>
                <w:color w:val="000000"/>
                <w:sz w:val="20"/>
                <w:lang w:val="hy-AM"/>
              </w:rPr>
            </w:pPr>
            <w:r w:rsidRPr="00DD7AEF">
              <w:rPr>
                <w:rFonts w:cs="Calibri"/>
                <w:color w:val="000000"/>
                <w:sz w:val="20"/>
                <w:lang w:val="hy-AM"/>
              </w:rPr>
              <w:t>Срок годности вакцины при доставке:</w:t>
            </w:r>
          </w:p>
          <w:p w14:paraId="35E9B755" w14:textId="77777777" w:rsidR="005F335F" w:rsidRPr="00994E60" w:rsidRDefault="005F335F" w:rsidP="005F335F">
            <w:pPr>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7C0417">
              <w:rPr>
                <w:rFonts w:cs="Calibri"/>
                <w:color w:val="000000"/>
                <w:sz w:val="20"/>
              </w:rPr>
              <w:t>.</w:t>
            </w:r>
          </w:p>
          <w:p w14:paraId="622AF58B" w14:textId="77777777" w:rsidR="005F335F" w:rsidRPr="007C0417" w:rsidRDefault="005F335F" w:rsidP="005F335F">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251AC225" w14:textId="77777777" w:rsidR="005F335F" w:rsidRPr="007C0417" w:rsidRDefault="005F335F" w:rsidP="005F335F">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w:t>
            </w:r>
            <w:proofErr w:type="spellStart"/>
            <w:r w:rsidRPr="007C0417">
              <w:rPr>
                <w:rFonts w:cs="Calibri"/>
                <w:color w:val="000000"/>
                <w:sz w:val="20"/>
              </w:rPr>
              <w:t>преквалификацию</w:t>
            </w:r>
            <w:proofErr w:type="spellEnd"/>
            <w:r w:rsidRPr="007C0417">
              <w:rPr>
                <w:rFonts w:cs="Calibri"/>
                <w:color w:val="000000"/>
                <w:sz w:val="20"/>
              </w:rPr>
              <w:t xml:space="preserve"> Всемирной организации здравоохранения.</w:t>
            </w:r>
          </w:p>
          <w:p w14:paraId="16308857" w14:textId="0E96C775" w:rsidR="00376764" w:rsidRPr="00311ED2" w:rsidRDefault="005F335F" w:rsidP="005F335F">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w:t>
            </w:r>
            <w:r w:rsidRPr="007C0417">
              <w:rPr>
                <w:rFonts w:cs="Calibri"/>
                <w:color w:val="000000"/>
                <w:sz w:val="20"/>
              </w:rPr>
              <w:lastRenderedPageBreak/>
              <w:t xml:space="preserve">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w:t>
            </w:r>
            <w:proofErr w:type="spellStart"/>
            <w:r w:rsidRPr="007C0417">
              <w:rPr>
                <w:rFonts w:cs="Calibri"/>
                <w:color w:val="000000"/>
                <w:sz w:val="20"/>
              </w:rPr>
              <w:t>преквалификации</w:t>
            </w:r>
            <w:proofErr w:type="spellEnd"/>
            <w:r w:rsidRPr="007C0417">
              <w:rPr>
                <w:rFonts w:cs="Calibri"/>
                <w:color w:val="000000"/>
                <w:sz w:val="20"/>
              </w:rPr>
              <w:t xml:space="preserve"> Всемирной организации здравоохранения.  </w:t>
            </w:r>
            <w:r w:rsidRPr="00DD7AEF">
              <w:rPr>
                <w:rFonts w:cs="Calibri"/>
                <w:color w:val="000000"/>
                <w:sz w:val="20"/>
              </w:rPr>
              <w:t>(постановлени</w:t>
            </w:r>
            <w:r>
              <w:rPr>
                <w:rFonts w:cs="Calibri"/>
                <w:color w:val="000000"/>
                <w:sz w:val="20"/>
              </w:rPr>
              <w:t>е</w:t>
            </w:r>
            <w:r w:rsidRPr="00DD7AEF">
              <w:rPr>
                <w:rFonts w:cs="Calibri"/>
                <w:color w:val="000000"/>
                <w:sz w:val="20"/>
              </w:rPr>
              <w:t xml:space="preserve"> N 502-Н Правительства Республики Армения, </w:t>
            </w:r>
            <w:proofErr w:type="gramStart"/>
            <w:r w:rsidRPr="00DD7AEF">
              <w:rPr>
                <w:rFonts w:cs="Calibri"/>
                <w:color w:val="000000"/>
                <w:sz w:val="20"/>
              </w:rPr>
              <w:t>от  2</w:t>
            </w:r>
            <w:proofErr w:type="gramEnd"/>
            <w:r w:rsidRPr="00DD7AEF">
              <w:rPr>
                <w:rFonts w:cs="Calibri"/>
                <w:color w:val="000000"/>
                <w:sz w:val="20"/>
              </w:rPr>
              <w:t xml:space="preserve"> мая 2013 г.).</w:t>
            </w:r>
          </w:p>
        </w:tc>
      </w:tr>
    </w:tbl>
    <w:p w14:paraId="5C7CA2E4" w14:textId="77777777" w:rsidR="00376764" w:rsidRPr="00C84B20" w:rsidRDefault="00376764" w:rsidP="00376764">
      <w:pPr>
        <w:pStyle w:val="FootnoteText"/>
        <w:widowControl w:val="0"/>
        <w:jc w:val="both"/>
        <w:rPr>
          <w:rFonts w:ascii="GHEA Grapalat" w:hAnsi="GHEA Grapalat"/>
          <w:i/>
        </w:rPr>
      </w:pPr>
      <w:r w:rsidRPr="00C84B20">
        <w:rPr>
          <w:rFonts w:ascii="GHEA Grapalat" w:hAnsi="GHEA Grapalat"/>
          <w:i/>
        </w:rPr>
        <w:lastRenderedPageBreak/>
        <w:t xml:space="preserve">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03365">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A03365">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A03365">
      <w:pPr>
        <w:widowControl w:val="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787"/>
        <w:gridCol w:w="512"/>
        <w:gridCol w:w="602"/>
        <w:gridCol w:w="655"/>
        <w:gridCol w:w="758"/>
        <w:gridCol w:w="863"/>
        <w:gridCol w:w="823"/>
        <w:gridCol w:w="869"/>
        <w:gridCol w:w="828"/>
        <w:gridCol w:w="725"/>
        <w:gridCol w:w="6"/>
      </w:tblGrid>
      <w:tr w:rsidR="008F3B5F" w:rsidRPr="00B138F3" w14:paraId="38A352E4" w14:textId="77777777" w:rsidTr="00B753DA">
        <w:trPr>
          <w:trHeight w:val="305"/>
          <w:jc w:val="center"/>
        </w:trPr>
        <w:tc>
          <w:tcPr>
            <w:tcW w:w="13490" w:type="dxa"/>
            <w:gridSpan w:val="14"/>
          </w:tcPr>
          <w:p w14:paraId="4A9E5EB0" w14:textId="77777777" w:rsidR="008F3B5F" w:rsidRPr="00B138F3" w:rsidRDefault="008F3B5F" w:rsidP="00376764">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B753DA">
        <w:trPr>
          <w:trHeight w:val="747"/>
          <w:jc w:val="center"/>
        </w:trPr>
        <w:tc>
          <w:tcPr>
            <w:tcW w:w="1547" w:type="dxa"/>
            <w:vMerge w:val="restart"/>
            <w:vAlign w:val="center"/>
          </w:tcPr>
          <w:p w14:paraId="6CAFBD35"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7428" w:type="dxa"/>
            <w:gridSpan w:val="11"/>
            <w:vAlign w:val="center"/>
          </w:tcPr>
          <w:p w14:paraId="2990BD91" w14:textId="0B95854E"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03658F">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2"/>
              <w:t>**</w:t>
            </w:r>
          </w:p>
        </w:tc>
      </w:tr>
      <w:tr w:rsidR="00B753DA" w:rsidRPr="00B138F3" w14:paraId="63D17D9E" w14:textId="77777777" w:rsidTr="00B753DA">
        <w:trPr>
          <w:gridAfter w:val="1"/>
          <w:wAfter w:w="6" w:type="dxa"/>
          <w:trHeight w:val="594"/>
          <w:jc w:val="center"/>
        </w:trPr>
        <w:tc>
          <w:tcPr>
            <w:tcW w:w="1547" w:type="dxa"/>
            <w:vMerge/>
          </w:tcPr>
          <w:p w14:paraId="19574851" w14:textId="77777777" w:rsidR="00B753DA" w:rsidRPr="00B138F3" w:rsidRDefault="00B753DA" w:rsidP="00376764">
            <w:pPr>
              <w:widowControl w:val="0"/>
              <w:jc w:val="center"/>
              <w:rPr>
                <w:rFonts w:ascii="GHEA Grapalat" w:hAnsi="GHEA Grapalat"/>
                <w:sz w:val="16"/>
                <w:szCs w:val="16"/>
              </w:rPr>
            </w:pPr>
          </w:p>
        </w:tc>
        <w:tc>
          <w:tcPr>
            <w:tcW w:w="1520" w:type="dxa"/>
            <w:vMerge/>
          </w:tcPr>
          <w:p w14:paraId="447E1A53" w14:textId="77777777" w:rsidR="00B753DA" w:rsidRPr="00B138F3" w:rsidRDefault="00B753DA" w:rsidP="00376764">
            <w:pPr>
              <w:widowControl w:val="0"/>
              <w:jc w:val="center"/>
              <w:rPr>
                <w:rFonts w:ascii="GHEA Grapalat" w:hAnsi="GHEA Grapalat"/>
                <w:sz w:val="16"/>
                <w:szCs w:val="16"/>
              </w:rPr>
            </w:pPr>
          </w:p>
        </w:tc>
        <w:tc>
          <w:tcPr>
            <w:tcW w:w="2995" w:type="dxa"/>
            <w:vMerge/>
          </w:tcPr>
          <w:p w14:paraId="34C4C642" w14:textId="77777777" w:rsidR="00B753DA" w:rsidRPr="00B138F3" w:rsidRDefault="00B753DA" w:rsidP="00376764">
            <w:pPr>
              <w:widowControl w:val="0"/>
              <w:jc w:val="center"/>
              <w:rPr>
                <w:rFonts w:ascii="GHEA Grapalat" w:hAnsi="GHEA Grapalat"/>
                <w:sz w:val="16"/>
                <w:szCs w:val="16"/>
              </w:rPr>
            </w:pPr>
          </w:p>
        </w:tc>
        <w:tc>
          <w:tcPr>
            <w:tcW w:w="787" w:type="dxa"/>
            <w:vAlign w:val="center"/>
          </w:tcPr>
          <w:p w14:paraId="376DFC5C" w14:textId="77777777" w:rsidR="00B753DA" w:rsidRPr="00B138F3" w:rsidRDefault="00B753DA" w:rsidP="0037676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B753DA" w:rsidRPr="00B138F3" w:rsidRDefault="00B753DA" w:rsidP="0037676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B753DA" w:rsidRPr="00B138F3" w:rsidRDefault="00B753DA" w:rsidP="0037676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753DA" w:rsidRPr="00B138F3" w14:paraId="043BCC41" w14:textId="77777777" w:rsidTr="00B753DA">
        <w:trPr>
          <w:gridAfter w:val="1"/>
          <w:wAfter w:w="6" w:type="dxa"/>
          <w:trHeight w:val="404"/>
          <w:jc w:val="center"/>
        </w:trPr>
        <w:tc>
          <w:tcPr>
            <w:tcW w:w="1547" w:type="dxa"/>
            <w:vAlign w:val="center"/>
          </w:tcPr>
          <w:p w14:paraId="76CD0D15" w14:textId="235B4D7B" w:rsidR="00B753DA" w:rsidRPr="00B138F3" w:rsidRDefault="00B753DA" w:rsidP="00352392">
            <w:pPr>
              <w:widowControl w:val="0"/>
              <w:jc w:val="center"/>
              <w:rPr>
                <w:rFonts w:ascii="GHEA Grapalat" w:hAnsi="GHEA Grapalat"/>
                <w:sz w:val="16"/>
                <w:szCs w:val="16"/>
              </w:rPr>
            </w:pPr>
            <w:r w:rsidRPr="00BF1E08">
              <w:rPr>
                <w:rFonts w:ascii="GHEA Grapalat" w:hAnsi="GHEA Grapalat" w:cs="Calibri"/>
                <w:sz w:val="20"/>
                <w:szCs w:val="20"/>
              </w:rPr>
              <w:t>1</w:t>
            </w:r>
          </w:p>
        </w:tc>
        <w:tc>
          <w:tcPr>
            <w:tcW w:w="1520" w:type="dxa"/>
            <w:vAlign w:val="center"/>
          </w:tcPr>
          <w:p w14:paraId="337BD40B" w14:textId="44DC77A0" w:rsidR="00B753DA" w:rsidRPr="00B138F3" w:rsidRDefault="00B753DA" w:rsidP="00352392">
            <w:pPr>
              <w:widowControl w:val="0"/>
              <w:jc w:val="center"/>
              <w:rPr>
                <w:rFonts w:ascii="GHEA Grapalat" w:hAnsi="GHEA Grapalat"/>
                <w:sz w:val="16"/>
                <w:szCs w:val="16"/>
              </w:rPr>
            </w:pPr>
            <w:r w:rsidRPr="00057676">
              <w:rPr>
                <w:rFonts w:ascii="GHEA Grapalat" w:hAnsi="GHEA Grapalat" w:cs="Calibri"/>
                <w:sz w:val="18"/>
                <w:szCs w:val="18"/>
              </w:rPr>
              <w:t>33651268</w:t>
            </w:r>
            <w:r w:rsidRPr="00057676">
              <w:rPr>
                <w:rFonts w:ascii="GHEA Grapalat" w:hAnsi="GHEA Grapalat" w:cs="Calibri"/>
                <w:sz w:val="18"/>
                <w:szCs w:val="18"/>
                <w:lang w:val="hy-AM"/>
              </w:rPr>
              <w:t>/1</w:t>
            </w:r>
          </w:p>
        </w:tc>
        <w:tc>
          <w:tcPr>
            <w:tcW w:w="2995" w:type="dxa"/>
            <w:vAlign w:val="center"/>
          </w:tcPr>
          <w:p w14:paraId="58E601A0" w14:textId="6617604B" w:rsidR="00B753DA" w:rsidRDefault="00B753DA" w:rsidP="00352392">
            <w:pPr>
              <w:rPr>
                <w:rFonts w:cs="Calibri"/>
                <w:color w:val="000000"/>
                <w:sz w:val="20"/>
                <w:szCs w:val="20"/>
                <w:lang w:val="hy-AM"/>
              </w:rPr>
            </w:pPr>
            <w:r>
              <w:rPr>
                <w:rFonts w:cs="Calibri"/>
                <w:color w:val="000000"/>
                <w:sz w:val="20"/>
                <w:szCs w:val="20"/>
                <w:lang w:val="hy-AM"/>
              </w:rPr>
              <w:t>Вакцин</w:t>
            </w:r>
            <w:r>
              <w:rPr>
                <w:rFonts w:cs="Calibri"/>
                <w:color w:val="000000"/>
                <w:sz w:val="20"/>
                <w:szCs w:val="20"/>
              </w:rPr>
              <w:t>а</w:t>
            </w:r>
            <w:r>
              <w:rPr>
                <w:rFonts w:cs="Calibri"/>
                <w:color w:val="000000"/>
                <w:sz w:val="20"/>
                <w:szCs w:val="20"/>
                <w:lang w:val="hy-AM"/>
              </w:rPr>
              <w:t xml:space="preserve"> </w:t>
            </w:r>
            <w:r w:rsidRPr="00B625FF">
              <w:rPr>
                <w:rFonts w:cs="Calibri"/>
                <w:color w:val="000000"/>
                <w:sz w:val="20"/>
                <w:szCs w:val="20"/>
                <w:lang w:val="hy-AM"/>
              </w:rPr>
              <w:t>против ветряной оспы</w:t>
            </w:r>
          </w:p>
          <w:p w14:paraId="308275C0" w14:textId="0AD9426D" w:rsidR="00B753DA" w:rsidRPr="00DA609D" w:rsidRDefault="00B753DA" w:rsidP="00352392">
            <w:pPr>
              <w:widowControl w:val="0"/>
              <w:rPr>
                <w:rFonts w:ascii="GHEA Grapalat" w:hAnsi="GHEA Grapalat"/>
                <w:sz w:val="18"/>
                <w:szCs w:val="18"/>
              </w:rPr>
            </w:pPr>
            <w:r>
              <w:rPr>
                <w:rFonts w:cs="Calibri"/>
                <w:color w:val="000000"/>
                <w:sz w:val="20"/>
                <w:szCs w:val="20"/>
              </w:rPr>
              <w:t>/</w:t>
            </w:r>
            <w:r w:rsidRPr="00442954">
              <w:rPr>
                <w:rFonts w:cs="Calibri"/>
                <w:color w:val="000000"/>
                <w:sz w:val="20"/>
                <w:lang w:val="hy-AM"/>
              </w:rPr>
              <w:t>для детей и взпослых</w:t>
            </w:r>
            <w:r>
              <w:rPr>
                <w:rFonts w:cs="Calibri"/>
                <w:color w:val="000000"/>
                <w:sz w:val="20"/>
              </w:rPr>
              <w:t>/</w:t>
            </w:r>
          </w:p>
        </w:tc>
        <w:tc>
          <w:tcPr>
            <w:tcW w:w="787" w:type="dxa"/>
            <w:vAlign w:val="center"/>
          </w:tcPr>
          <w:p w14:paraId="558EE109" w14:textId="291CAE67"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4C5B72BE"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6B4DCE3E"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22EE1DF5"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23FFF62E"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2D9402B3"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22386B84"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69815C4D"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22BEDC67" w:rsidR="00B753DA" w:rsidRPr="00B138F3" w:rsidRDefault="00B753DA" w:rsidP="00352392">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0F1A1A83" w:rsidR="00B753DA" w:rsidRPr="00B138F3" w:rsidRDefault="00B753DA" w:rsidP="00352392">
            <w:pPr>
              <w:widowControl w:val="0"/>
              <w:jc w:val="center"/>
              <w:rPr>
                <w:rFonts w:ascii="GHEA Grapalat" w:hAnsi="GHEA Grapalat"/>
                <w:b/>
                <w:sz w:val="16"/>
                <w:szCs w:val="16"/>
              </w:rPr>
            </w:pPr>
            <w:r w:rsidRPr="00B138F3">
              <w:rPr>
                <w:rFonts w:ascii="GHEA Grapalat" w:hAnsi="GHEA Grapalat"/>
                <w:sz w:val="16"/>
                <w:szCs w:val="16"/>
              </w:rPr>
              <w:t>... %</w:t>
            </w:r>
          </w:p>
        </w:tc>
      </w:tr>
    </w:tbl>
    <w:p w14:paraId="48D5C1B2" w14:textId="77777777" w:rsidR="00E67855" w:rsidRPr="004608CB" w:rsidRDefault="00E67855" w:rsidP="00E67855">
      <w:pPr>
        <w:widowControl w:val="0"/>
        <w:spacing w:after="120"/>
        <w:rPr>
          <w:rFonts w:ascii="GHEA Grapalat" w:hAnsi="GHEA Grapalat"/>
          <w:i/>
          <w:sz w:val="18"/>
          <w:szCs w:val="18"/>
        </w:rPr>
      </w:pPr>
      <w:r w:rsidRPr="004608CB">
        <w:rPr>
          <w:rFonts w:ascii="GHEA Grapalat" w:hAnsi="GHEA Grapalat"/>
          <w:i/>
          <w:sz w:val="18"/>
          <w:szCs w:val="18"/>
        </w:rPr>
        <w:t>* Суммы к оплате представлены в порядке возрастания. Если договор заключен на основании части 6 статьи 15 Закона РА «О закупках»,</w:t>
      </w:r>
      <w:r>
        <w:rPr>
          <w:rFonts w:ascii="GHEA Grapalat" w:hAnsi="GHEA Grapalat"/>
          <w:i/>
          <w:sz w:val="18"/>
          <w:szCs w:val="18"/>
        </w:rPr>
        <w:t xml:space="preserve"> и</w:t>
      </w:r>
      <w:r w:rsidRPr="004608CB">
        <w:rPr>
          <w:rFonts w:ascii="GHEA Grapalat" w:hAnsi="GHEA Grapalat"/>
          <w:i/>
          <w:sz w:val="18"/>
          <w:szCs w:val="18"/>
        </w:rPr>
        <w:t xml:space="preserve"> если предусмотрены финансовые средства</w:t>
      </w:r>
      <w:r>
        <w:rPr>
          <w:rFonts w:ascii="GHEA Grapalat" w:hAnsi="GHEA Grapalat"/>
          <w:i/>
          <w:sz w:val="18"/>
          <w:szCs w:val="18"/>
        </w:rPr>
        <w:t>,</w:t>
      </w:r>
      <w:r w:rsidRPr="004608CB">
        <w:rPr>
          <w:rFonts w:ascii="GHEA Grapalat" w:hAnsi="GHEA Grapalat"/>
          <w:i/>
          <w:sz w:val="18"/>
          <w:szCs w:val="18"/>
        </w:rPr>
        <w:t xml:space="preserve"> то настоящий график дополняется</w:t>
      </w:r>
      <w:r>
        <w:rPr>
          <w:rFonts w:ascii="GHEA Grapalat" w:hAnsi="GHEA Grapalat"/>
          <w:i/>
          <w:sz w:val="18"/>
          <w:szCs w:val="18"/>
        </w:rPr>
        <w:t xml:space="preserve"> к договору</w:t>
      </w:r>
      <w:r w:rsidRPr="004608CB">
        <w:rPr>
          <w:rFonts w:ascii="GHEA Grapalat" w:hAnsi="GHEA Grapalat"/>
          <w:i/>
          <w:sz w:val="18"/>
          <w:szCs w:val="18"/>
        </w:rPr>
        <w:t xml:space="preserve"> </w:t>
      </w:r>
      <w:r>
        <w:rPr>
          <w:rFonts w:ascii="GHEA Grapalat" w:hAnsi="GHEA Grapalat"/>
          <w:i/>
          <w:sz w:val="18"/>
          <w:szCs w:val="18"/>
        </w:rPr>
        <w:t>с</w:t>
      </w:r>
      <w:r w:rsidRPr="004608CB">
        <w:rPr>
          <w:rFonts w:ascii="GHEA Grapalat" w:hAnsi="GHEA Grapalat"/>
          <w:i/>
          <w:sz w:val="18"/>
          <w:szCs w:val="18"/>
        </w:rPr>
        <w:t xml:space="preserve"> заключ</w:t>
      </w:r>
      <w:r>
        <w:rPr>
          <w:rFonts w:ascii="GHEA Grapalat" w:hAnsi="GHEA Grapalat"/>
          <w:i/>
          <w:sz w:val="18"/>
          <w:szCs w:val="18"/>
        </w:rPr>
        <w:t>ением соглашения</w:t>
      </w:r>
      <w:r w:rsidRPr="004608CB">
        <w:rPr>
          <w:rFonts w:ascii="GHEA Grapalat" w:hAnsi="GHEA Grapalat"/>
          <w:i/>
          <w:sz w:val="18"/>
          <w:szCs w:val="18"/>
        </w:rPr>
        <w:t xml:space="preserve"> </w:t>
      </w:r>
      <w:r>
        <w:rPr>
          <w:rFonts w:ascii="GHEA Grapalat" w:hAnsi="GHEA Grapalat"/>
          <w:i/>
          <w:sz w:val="18"/>
          <w:szCs w:val="18"/>
        </w:rPr>
        <w:t xml:space="preserve">и является </w:t>
      </w:r>
      <w:r w:rsidRPr="004608CB">
        <w:rPr>
          <w:rFonts w:ascii="GHEA Grapalat" w:hAnsi="GHEA Grapalat"/>
          <w:i/>
          <w:sz w:val="18"/>
          <w:szCs w:val="18"/>
        </w:rPr>
        <w:t>неотъемлем</w:t>
      </w:r>
      <w:r>
        <w:rPr>
          <w:rFonts w:ascii="GHEA Grapalat" w:hAnsi="GHEA Grapalat"/>
          <w:i/>
          <w:sz w:val="18"/>
          <w:szCs w:val="18"/>
        </w:rPr>
        <w:t>ой</w:t>
      </w:r>
      <w:r w:rsidRPr="004608CB">
        <w:rPr>
          <w:rFonts w:ascii="GHEA Grapalat" w:hAnsi="GHEA Grapalat"/>
          <w:i/>
          <w:sz w:val="18"/>
          <w:szCs w:val="18"/>
        </w:rPr>
        <w:t xml:space="preserve"> часть</w:t>
      </w:r>
      <w:r>
        <w:rPr>
          <w:rFonts w:ascii="GHEA Grapalat" w:hAnsi="GHEA Grapalat"/>
          <w:i/>
          <w:sz w:val="18"/>
          <w:szCs w:val="18"/>
        </w:rPr>
        <w:t>ю договора</w:t>
      </w:r>
      <w:r w:rsidRPr="004608CB">
        <w:rPr>
          <w:rFonts w:ascii="GHEA Grapalat" w:hAnsi="GHEA Grapalat"/>
          <w:i/>
          <w:sz w:val="18"/>
          <w:szCs w:val="18"/>
        </w:rPr>
        <w:t>.</w:t>
      </w:r>
    </w:p>
    <w:p w14:paraId="4B74ADB1" w14:textId="77777777" w:rsidR="00E67855" w:rsidRPr="004608CB" w:rsidRDefault="00E67855" w:rsidP="00E67855">
      <w:pPr>
        <w:widowControl w:val="0"/>
        <w:spacing w:after="120"/>
        <w:rPr>
          <w:rFonts w:ascii="GHEA Grapalat" w:hAnsi="GHEA Grapalat"/>
          <w:i/>
          <w:sz w:val="18"/>
          <w:szCs w:val="18"/>
        </w:rPr>
      </w:pPr>
      <w:r w:rsidRPr="004608CB">
        <w:rPr>
          <w:rFonts w:ascii="GHEA Grapalat" w:hAnsi="GHEA Grapalat"/>
          <w:i/>
          <w:sz w:val="18"/>
          <w:szCs w:val="18"/>
        </w:rPr>
        <w:t>** В приглашении суммы указаны в процентах, а при подписании договора вместо процентов указывается конкретная сумма.</w:t>
      </w:r>
    </w:p>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proofErr w:type="gramStart"/>
      <w:r w:rsidRPr="00521A49">
        <w:rPr>
          <w:rFonts w:ascii="GHEA Grapalat" w:hAnsi="GHEA Grapalat"/>
        </w:rPr>
        <w:t>_ ,</w:t>
      </w:r>
      <w:proofErr w:type="gramEnd"/>
      <w:r w:rsidRPr="00521A49">
        <w:rPr>
          <w:rFonts w:ascii="GHEA Grapalat" w:hAnsi="GHEA Grapalat"/>
        </w:rPr>
        <w:t xml:space="preserve">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06BA75EF" w:rsidR="0012143F" w:rsidRDefault="0012143F" w:rsidP="002A71B7">
      <w:pPr>
        <w:widowControl w:val="0"/>
        <w:spacing w:after="160"/>
        <w:ind w:left="-142" w:firstLine="142"/>
        <w:jc w:val="center"/>
        <w:rPr>
          <w:rFonts w:ascii="GHEA Grapalat" w:hAnsi="GHEA Grapalat" w:cs="Sylfaen"/>
          <w:b/>
        </w:rPr>
      </w:pPr>
    </w:p>
    <w:p w14:paraId="3A4B0E97" w14:textId="60E122DE" w:rsidR="0012143F" w:rsidRDefault="0012143F">
      <w:pPr>
        <w:rPr>
          <w:rFonts w:ascii="GHEA Grapalat" w:hAnsi="GHEA Grapalat" w:cs="Sylfaen"/>
          <w:b/>
        </w:rPr>
      </w:pPr>
    </w:p>
    <w:sectPr w:rsidR="0012143F"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376764" w:rsidRDefault="00376764">
      <w:r>
        <w:separator/>
      </w:r>
    </w:p>
  </w:endnote>
  <w:endnote w:type="continuationSeparator" w:id="0">
    <w:p w14:paraId="671246CF" w14:textId="77777777" w:rsidR="00376764" w:rsidRDefault="0037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376764" w:rsidRPr="00C861E9" w:rsidRDefault="003767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376764" w:rsidRDefault="00376764">
      <w:r>
        <w:separator/>
      </w:r>
    </w:p>
  </w:footnote>
  <w:footnote w:type="continuationSeparator" w:id="0">
    <w:p w14:paraId="47E5CB6F" w14:textId="77777777" w:rsidR="00376764" w:rsidRDefault="00376764">
      <w:r>
        <w:continuationSeparator/>
      </w:r>
    </w:p>
  </w:footnote>
  <w:footnote w:id="1">
    <w:p w14:paraId="31D9EE51" w14:textId="77777777" w:rsidR="00376764" w:rsidRPr="002D0715" w:rsidRDefault="00376764">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0A79B9F3" w14:textId="77777777" w:rsidR="00376764" w:rsidRDefault="00376764"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376764" w:rsidRDefault="00376764"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43DE7C90" w14:textId="77777777" w:rsidR="00376764" w:rsidRPr="002C2499" w:rsidRDefault="00376764" w:rsidP="00830BA2">
      <w:pPr>
        <w:pStyle w:val="FootnoteText"/>
        <w:jc w:val="both"/>
      </w:pPr>
    </w:p>
    <w:p w14:paraId="495D6E16" w14:textId="77777777" w:rsidR="00376764" w:rsidRPr="000811C1" w:rsidRDefault="00376764" w:rsidP="00830BA2">
      <w:pPr>
        <w:pStyle w:val="FootnoteText"/>
        <w:rPr>
          <w:rFonts w:asciiTheme="minorHAnsi" w:hAnsiTheme="minorHAnsi"/>
        </w:rPr>
      </w:pPr>
    </w:p>
  </w:footnote>
  <w:footnote w:id="3">
    <w:p w14:paraId="10986F99" w14:textId="77777777" w:rsidR="00376764" w:rsidRPr="00E72E35" w:rsidRDefault="00376764">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4">
    <w:p w14:paraId="42FDEFB6" w14:textId="77777777" w:rsidR="00376764" w:rsidRPr="00816F7D" w:rsidRDefault="00376764"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376764" w:rsidRPr="00DA04BC" w:rsidRDefault="00376764"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w:t>
      </w:r>
      <w:proofErr w:type="gramStart"/>
      <w:r w:rsidRPr="00DA04BC">
        <w:rPr>
          <w:rFonts w:ascii="Sylfaen" w:hAnsi="Sylfaen"/>
          <w:i/>
          <w:sz w:val="16"/>
          <w:szCs w:val="16"/>
        </w:rPr>
        <w:t>"</w:t>
      </w:r>
      <w:proofErr w:type="gramEnd"/>
      <w:r w:rsidRPr="00DA04BC">
        <w:rPr>
          <w:rFonts w:ascii="Sylfaen" w:hAnsi="Sylfaen"/>
          <w:i/>
          <w:sz w:val="16"/>
          <w:szCs w:val="16"/>
        </w:rPr>
        <w:t xml:space="preserve"> заменяются словами "декларация согласно приложению 1.2";</w:t>
      </w:r>
    </w:p>
    <w:p w14:paraId="28E18C22"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376764" w:rsidRPr="00DA04BC" w:rsidRDefault="00376764" w:rsidP="00DA04BC">
      <w:pPr>
        <w:jc w:val="both"/>
        <w:rPr>
          <w:rFonts w:ascii="Sylfaen" w:hAnsi="Sylfaen"/>
          <w:i/>
          <w:sz w:val="16"/>
          <w:szCs w:val="16"/>
        </w:rPr>
      </w:pPr>
    </w:p>
  </w:footnote>
  <w:footnote w:id="5">
    <w:p w14:paraId="2BB8C252" w14:textId="77777777" w:rsidR="00376764" w:rsidRPr="00967242" w:rsidRDefault="00376764"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376764" w:rsidRPr="00D3436F" w:rsidRDefault="00376764">
      <w:pPr>
        <w:pStyle w:val="FootnoteText"/>
        <w:rPr>
          <w:lang w:val="es-ES"/>
        </w:rPr>
      </w:pPr>
    </w:p>
  </w:footnote>
  <w:footnote w:id="6">
    <w:p w14:paraId="54852657" w14:textId="77777777" w:rsidR="00376764" w:rsidRPr="00217344" w:rsidRDefault="00376764"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2408A619" w14:textId="77777777" w:rsidR="00376764" w:rsidRPr="008842CE" w:rsidRDefault="00376764" w:rsidP="003D2FE2">
      <w:pPr>
        <w:pStyle w:val="FootnoteText"/>
        <w:jc w:val="both"/>
      </w:pPr>
    </w:p>
  </w:footnote>
  <w:footnote w:id="8">
    <w:p w14:paraId="664362F1" w14:textId="77777777" w:rsidR="005D11E0" w:rsidRPr="00D3436F" w:rsidRDefault="005D11E0" w:rsidP="005D11E0">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4237A300" w14:textId="77777777" w:rsidR="005D11E0" w:rsidRPr="008842CE" w:rsidRDefault="005D11E0" w:rsidP="005D11E0">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B74FC9B" w14:textId="77777777" w:rsidR="005D11E0" w:rsidRPr="00D3436F" w:rsidRDefault="005D11E0" w:rsidP="005D11E0">
      <w:pPr>
        <w:pStyle w:val="FootnoteText"/>
        <w:rPr>
          <w:lang w:val="hy-AM"/>
        </w:rPr>
      </w:pPr>
    </w:p>
  </w:footnote>
  <w:footnote w:id="10">
    <w:p w14:paraId="4DEFB906" w14:textId="5E85C78D" w:rsidR="00376764" w:rsidRPr="00E861BF" w:rsidRDefault="00376764" w:rsidP="008F3B5F">
      <w:pPr>
        <w:pStyle w:val="FootnoteText"/>
        <w:widowControl w:val="0"/>
        <w:jc w:val="both"/>
        <w:rPr>
          <w:rFonts w:ascii="GHEA Grapalat" w:hAnsi="GHEA Grapalat"/>
          <w:i/>
        </w:rPr>
      </w:pPr>
    </w:p>
  </w:footnote>
  <w:footnote w:id="11">
    <w:p w14:paraId="42C97F8A" w14:textId="77777777" w:rsidR="00376764" w:rsidRDefault="00376764"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376764" w:rsidRPr="008842CE" w:rsidRDefault="00376764" w:rsidP="008F3B5F">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3622ACD" w14:textId="77777777" w:rsidR="00376764" w:rsidRPr="008842CE" w:rsidRDefault="00376764"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0"/>
  </w:num>
  <w:num w:numId="3">
    <w:abstractNumId w:val="22"/>
  </w:num>
  <w:num w:numId="4">
    <w:abstractNumId w:val="16"/>
  </w:num>
  <w:num w:numId="5">
    <w:abstractNumId w:val="28"/>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2"/>
  </w:num>
  <w:num w:numId="13">
    <w:abstractNumId w:val="30"/>
  </w:num>
  <w:num w:numId="14">
    <w:abstractNumId w:val="13"/>
  </w:num>
  <w:num w:numId="15">
    <w:abstractNumId w:val="31"/>
  </w:num>
  <w:num w:numId="16">
    <w:abstractNumId w:val="15"/>
  </w:num>
  <w:num w:numId="17">
    <w:abstractNumId w:val="6"/>
  </w:num>
  <w:num w:numId="18">
    <w:abstractNumId w:val="1"/>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21"/>
  </w:num>
  <w:num w:numId="25">
    <w:abstractNumId w:val="11"/>
  </w:num>
  <w:num w:numId="26">
    <w:abstractNumId w:val="4"/>
  </w:num>
  <w:num w:numId="27">
    <w:abstractNumId w:val="3"/>
  </w:num>
  <w:num w:numId="28">
    <w:abstractNumId w:val="0"/>
  </w:num>
  <w:num w:numId="29">
    <w:abstractNumId w:val="9"/>
  </w:num>
  <w:num w:numId="30">
    <w:abstractNumId w:val="29"/>
  </w:num>
  <w:num w:numId="31">
    <w:abstractNumId w:val="26"/>
  </w:num>
  <w:num w:numId="32">
    <w:abstractNumId w:val="27"/>
  </w:num>
  <w:num w:numId="33">
    <w:abstractNumId w:val="14"/>
  </w:num>
  <w:num w:numId="34">
    <w:abstractNumId w:val="20"/>
  </w:num>
  <w:num w:numId="35">
    <w:abstractNumId w:val="19"/>
  </w:num>
  <w:num w:numId="36">
    <w:abstractNumId w:val="25"/>
  </w:num>
  <w:num w:numId="37">
    <w:abstractNumId w:val="12"/>
  </w:num>
  <w:num w:numId="38">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73729"/>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8F"/>
    <w:rsid w:val="000365AC"/>
    <w:rsid w:val="00036813"/>
    <w:rsid w:val="00037A8D"/>
    <w:rsid w:val="00037DDE"/>
    <w:rsid w:val="000408D8"/>
    <w:rsid w:val="00040F6C"/>
    <w:rsid w:val="0004149B"/>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563"/>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E7B53"/>
    <w:rsid w:val="000F04A8"/>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143F"/>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96900"/>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392"/>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764"/>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43F"/>
    <w:rsid w:val="003C78D9"/>
    <w:rsid w:val="003D0075"/>
    <w:rsid w:val="003D0E3C"/>
    <w:rsid w:val="003D14E9"/>
    <w:rsid w:val="003D1CF4"/>
    <w:rsid w:val="003D2282"/>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48"/>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1F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1E0"/>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335F"/>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365"/>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6BEA"/>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993"/>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3DA"/>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A79E4"/>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561"/>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154"/>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4C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855"/>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EF7F99"/>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049"/>
    <w:rsid w:val="00F125C4"/>
    <w:rsid w:val="00F12D9A"/>
    <w:rsid w:val="00F130E4"/>
    <w:rsid w:val="00F1389B"/>
    <w:rsid w:val="00F13FFF"/>
    <w:rsid w:val="00F141E2"/>
    <w:rsid w:val="00F154A2"/>
    <w:rsid w:val="00F15CED"/>
    <w:rsid w:val="00F15F72"/>
    <w:rsid w:val="00F1738A"/>
    <w:rsid w:val="00F17B6A"/>
    <w:rsid w:val="00F17E78"/>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83</Pages>
  <Words>22950</Words>
  <Characters>130817</Characters>
  <Application>Microsoft Office Word</Application>
  <DocSecurity>0</DocSecurity>
  <Lines>1090</Lines>
  <Paragraphs>306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153461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52</cp:revision>
  <cp:lastPrinted>2018-02-16T07:12:00Z</cp:lastPrinted>
  <dcterms:created xsi:type="dcterms:W3CDTF">2024-02-14T10:29:00Z</dcterms:created>
  <dcterms:modified xsi:type="dcterms:W3CDTF">2025-04-11T10:17:00Z</dcterms:modified>
</cp:coreProperties>
</file>