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Pr="00344665">
        <w:rPr>
          <w:rFonts w:ascii="GHEA Grapalat" w:hAnsi="GHEA Grapalat"/>
          <w:i w:val="0"/>
          <w:color w:val="000000"/>
          <w:lang w:val="en-US"/>
        </w:rPr>
        <w:t>հու</w:t>
      </w:r>
      <w:r w:rsidR="00875F97">
        <w:rPr>
          <w:rFonts w:ascii="GHEA Grapalat" w:hAnsi="GHEA Grapalat"/>
          <w:i w:val="0"/>
          <w:color w:val="000000"/>
          <w:lang w:val="en-US"/>
        </w:rPr>
        <w:t>լ</w:t>
      </w:r>
      <w:r w:rsidRPr="00344665">
        <w:rPr>
          <w:rFonts w:ascii="GHEA Grapalat" w:hAnsi="GHEA Grapalat"/>
          <w:i w:val="0"/>
          <w:color w:val="000000"/>
          <w:lang w:val="en-US"/>
        </w:rPr>
        <w:t>իսի</w:t>
      </w:r>
      <w:r w:rsidRPr="00344665">
        <w:rPr>
          <w:rFonts w:ascii="GHEA Grapalat" w:hAnsi="GHEA Grapalat"/>
          <w:i w:val="0"/>
          <w:color w:val="000000"/>
          <w:lang w:val="hy-AM"/>
        </w:rPr>
        <w:t xml:space="preserve"> </w:t>
      </w:r>
      <w:r w:rsidR="00875F97" w:rsidRPr="001F3F88">
        <w:rPr>
          <w:rFonts w:ascii="GHEA Grapalat" w:hAnsi="GHEA Grapalat"/>
          <w:i w:val="0"/>
          <w:color w:val="000000"/>
          <w:lang w:val="af-ZA"/>
        </w:rPr>
        <w:t>1</w:t>
      </w:r>
      <w:r w:rsidR="008420BD" w:rsidRPr="00344665">
        <w:rPr>
          <w:rFonts w:ascii="GHEA Grapalat" w:hAnsi="GHEA Grapalat"/>
          <w:i w:val="0"/>
          <w:color w:val="000000"/>
          <w:lang w:val="af-ZA"/>
        </w:rPr>
        <w:t>3</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875F97">
        <w:rPr>
          <w:rFonts w:ascii="GHEA Grapalat" w:hAnsi="GHEA Grapalat"/>
          <w:b/>
          <w:i w:val="0"/>
          <w:lang w:val="af-ZA"/>
        </w:rPr>
        <w:t>ԳՀԱՊՁԲ-ՀՎԿԱԿ-2022-65</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1F3F88">
        <w:rPr>
          <w:rFonts w:ascii="GHEA Grapalat" w:hAnsi="GHEA Grapalat"/>
          <w:b/>
          <w:i w:val="0"/>
          <w:lang w:val="af-ZA"/>
        </w:rPr>
        <w:t>քիմիական նյութերի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11:30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475AA" w:rsidRPr="00A475AA">
        <w:rPr>
          <w:rFonts w:ascii="GHEA Grapalat" w:hAnsi="GHEA Grapalat"/>
          <w:b/>
          <w:i w:val="0"/>
          <w:color w:val="000000"/>
          <w:lang w:val="en-US"/>
        </w:rPr>
        <w:t>հուլ</w:t>
      </w:r>
      <w:r w:rsidRPr="00A475AA">
        <w:rPr>
          <w:rFonts w:ascii="GHEA Grapalat" w:hAnsi="GHEA Grapalat"/>
          <w:b/>
          <w:i w:val="0"/>
          <w:color w:val="000000"/>
          <w:lang w:val="en-US"/>
        </w:rPr>
        <w:t>իսի</w:t>
      </w:r>
      <w:r w:rsidRPr="00A475AA">
        <w:rPr>
          <w:rFonts w:ascii="GHEA Grapalat" w:hAnsi="GHEA Grapalat"/>
          <w:b/>
          <w:i w:val="0"/>
          <w:color w:val="000000"/>
          <w:lang w:val="af-ZA"/>
        </w:rPr>
        <w:t xml:space="preserve"> </w:t>
      </w:r>
      <w:r w:rsidR="00875F97">
        <w:rPr>
          <w:rFonts w:ascii="GHEA Grapalat" w:hAnsi="GHEA Grapalat"/>
          <w:b/>
          <w:i w:val="0"/>
          <w:color w:val="000000"/>
          <w:lang w:val="af-ZA"/>
        </w:rPr>
        <w:t>20</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11:</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This text of the notice is approved by decision of the Price Quotation Commission number 1 of Ju</w:t>
      </w:r>
      <w:r w:rsidR="002A510A">
        <w:rPr>
          <w:rFonts w:ascii="Times New Roman" w:hAnsi="Times New Roman"/>
          <w:i w:val="0"/>
          <w:sz w:val="24"/>
          <w:szCs w:val="24"/>
        </w:rPr>
        <w:t>ly</w:t>
      </w:r>
      <w:r w:rsidRPr="007D2576">
        <w:rPr>
          <w:rFonts w:ascii="Times New Roman" w:hAnsi="Times New Roman"/>
          <w:i w:val="0"/>
          <w:sz w:val="24"/>
          <w:szCs w:val="24"/>
        </w:rPr>
        <w:t xml:space="preserve"> </w:t>
      </w:r>
      <w:r w:rsidR="006D7428">
        <w:rPr>
          <w:rFonts w:ascii="Times New Roman" w:hAnsi="Times New Roman"/>
          <w:i w:val="0"/>
          <w:sz w:val="24"/>
          <w:szCs w:val="24"/>
        </w:rPr>
        <w:t>1</w:t>
      </w:r>
      <w:r w:rsidR="005B17D1">
        <w:rPr>
          <w:rFonts w:ascii="Times New Roman" w:hAnsi="Times New Roman"/>
          <w:i w:val="0"/>
          <w:sz w:val="24"/>
          <w:szCs w:val="24"/>
        </w:rPr>
        <w:t>3</w:t>
      </w:r>
      <w:r w:rsidR="006D7428">
        <w:rPr>
          <w:rFonts w:ascii="Times New Roman" w:hAnsi="Times New Roman"/>
          <w:i w:val="0"/>
          <w:sz w:val="24"/>
          <w:szCs w:val="24"/>
          <w:vertAlign w:val="superscript"/>
        </w:rPr>
        <w:t>th</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w:t>
      </w:r>
      <w:r w:rsidR="006D7428">
        <w:rPr>
          <w:rFonts w:ascii="Times New Roman" w:hAnsi="Times New Roman"/>
          <w:b/>
          <w:i w:val="0"/>
          <w:sz w:val="24"/>
          <w:szCs w:val="24"/>
        </w:rPr>
        <w:t>65</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006D7428">
        <w:rPr>
          <w:rFonts w:ascii="Times New Roman" w:hAnsi="Times New Roman"/>
          <w:b/>
          <w:i w:val="0"/>
          <w:sz w:val="24"/>
          <w:szCs w:val="24"/>
        </w:rPr>
        <w:t>reagents</w:t>
      </w:r>
      <w:r w:rsidRPr="007D2576">
        <w:rPr>
          <w:rFonts w:ascii="Times New Roman" w:hAnsi="Times New Roman"/>
          <w:b/>
          <w:i w:val="0"/>
          <w:sz w:val="24"/>
          <w:szCs w:val="24"/>
        </w:rPr>
        <w:t xml:space="preserve">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11</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2A510A">
        <w:rPr>
          <w:rFonts w:ascii="Times New Roman" w:hAnsi="Times New Roman"/>
          <w:i w:val="0"/>
          <w:sz w:val="24"/>
          <w:szCs w:val="24"/>
        </w:rPr>
        <w:t>20</w:t>
      </w:r>
      <w:r w:rsidR="002A510A">
        <w:rPr>
          <w:rFonts w:ascii="Times New Roman" w:hAnsi="Times New Roman"/>
          <w:i w:val="0"/>
          <w:sz w:val="24"/>
          <w:szCs w:val="24"/>
          <w:vertAlign w:val="superscript"/>
        </w:rPr>
        <w:t>th</w:t>
      </w:r>
      <w:r w:rsidRPr="007D2576">
        <w:rPr>
          <w:rFonts w:ascii="Times New Roman" w:hAnsi="Times New Roman"/>
          <w:i w:val="0"/>
          <w:sz w:val="24"/>
          <w:szCs w:val="24"/>
        </w:rPr>
        <w:t xml:space="preserve"> of Ju</w:t>
      </w:r>
      <w:r w:rsidR="007D2576">
        <w:rPr>
          <w:rFonts w:ascii="Times New Roman" w:hAnsi="Times New Roman"/>
          <w:i w:val="0"/>
          <w:sz w:val="24"/>
          <w:szCs w:val="24"/>
        </w:rPr>
        <w:t>ly</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11</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875F97">
        <w:rPr>
          <w:rFonts w:ascii="GHEA Grapalat" w:hAnsi="GHEA Grapalat"/>
          <w:b/>
          <w:sz w:val="20"/>
          <w:szCs w:val="20"/>
          <w:lang w:val="af-ZA"/>
        </w:rPr>
        <w:t>ԳՀԱՊՁԲ-ՀՎԿԱԿ-2022-65</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proofErr w:type="gramStart"/>
      <w:r w:rsidRPr="00161670">
        <w:rPr>
          <w:rFonts w:ascii="GHEA Grapalat" w:hAnsi="GHEA Grapalat" w:cs="Times Armenian"/>
          <w:color w:val="000000"/>
          <w:sz w:val="20"/>
          <w:szCs w:val="20"/>
        </w:rPr>
        <w:t>հու</w:t>
      </w:r>
      <w:r w:rsidR="00663B00">
        <w:rPr>
          <w:rFonts w:ascii="GHEA Grapalat" w:hAnsi="GHEA Grapalat" w:cs="Times Armenian"/>
          <w:color w:val="000000"/>
          <w:sz w:val="20"/>
          <w:szCs w:val="20"/>
        </w:rPr>
        <w:t>լ</w:t>
      </w:r>
      <w:r w:rsidRPr="00161670">
        <w:rPr>
          <w:rFonts w:ascii="GHEA Grapalat" w:hAnsi="GHEA Grapalat" w:cs="Times Armenian"/>
          <w:color w:val="000000"/>
          <w:sz w:val="20"/>
          <w:szCs w:val="20"/>
        </w:rPr>
        <w:t>իսի</w:t>
      </w:r>
      <w:proofErr w:type="gramEnd"/>
      <w:r w:rsidRPr="00161670">
        <w:rPr>
          <w:rFonts w:ascii="GHEA Grapalat" w:hAnsi="GHEA Grapalat" w:cs="Times Armenian"/>
          <w:color w:val="000000"/>
          <w:sz w:val="20"/>
          <w:szCs w:val="20"/>
          <w:lang w:val="hy-AM"/>
        </w:rPr>
        <w:t xml:space="preserve"> </w:t>
      </w:r>
      <w:r w:rsidR="00663B00">
        <w:rPr>
          <w:rFonts w:ascii="GHEA Grapalat" w:hAnsi="GHEA Grapalat" w:cs="Times Armenian"/>
          <w:color w:val="000000"/>
          <w:sz w:val="20"/>
          <w:szCs w:val="20"/>
          <w:lang w:val="af-ZA"/>
        </w:rPr>
        <w:t>1</w:t>
      </w:r>
      <w:r w:rsidR="00161670" w:rsidRPr="00161670">
        <w:rPr>
          <w:rFonts w:ascii="GHEA Grapalat" w:hAnsi="GHEA Grapalat" w:cs="Times Armenian"/>
          <w:color w:val="000000"/>
          <w:sz w:val="20"/>
          <w:szCs w:val="20"/>
          <w:lang w:val="af-ZA"/>
        </w:rPr>
        <w:t>3</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663B00">
        <w:rPr>
          <w:rFonts w:ascii="GHEA Grapalat" w:hAnsi="GHEA Grapalat"/>
          <w:b/>
        </w:rPr>
        <w:t>ՔԻՄԻԱԿԱՆ</w:t>
      </w:r>
      <w:r w:rsidR="00663B00" w:rsidRPr="00663B00">
        <w:rPr>
          <w:rFonts w:ascii="GHEA Grapalat" w:hAnsi="GHEA Grapalat"/>
          <w:b/>
          <w:lang w:val="af-ZA"/>
        </w:rPr>
        <w:t xml:space="preserve"> </w:t>
      </w:r>
      <w:r w:rsidR="00663B00">
        <w:rPr>
          <w:rFonts w:ascii="GHEA Grapalat" w:hAnsi="GHEA Grapalat"/>
          <w:b/>
        </w:rPr>
        <w:t>ՆՅՈՒԹԵՐԻ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663B00">
        <w:rPr>
          <w:rFonts w:ascii="GHEA Grapalat" w:hAnsi="GHEA Grapalat" w:cs="Sylfaen"/>
          <w:b/>
          <w:sz w:val="20"/>
          <w:szCs w:val="20"/>
          <w:lang w:val="af-ZA"/>
        </w:rPr>
        <w:t>ՔԻՄԻԱԿԱՆ ՆՅՈՒԹԵՐԻ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875F97">
        <w:rPr>
          <w:rFonts w:ascii="GHEA Grapalat" w:hAnsi="GHEA Grapalat"/>
          <w:b/>
          <w:sz w:val="20"/>
          <w:szCs w:val="20"/>
          <w:lang w:val="af-ZA"/>
        </w:rPr>
        <w:t>ԳՀԱՊՁԲ-ՀՎԿԱԿ-2022-65</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AD6F19">
        <w:rPr>
          <w:rFonts w:ascii="GHEA Grapalat" w:hAnsi="GHEA Grapalat"/>
          <w:b/>
          <w:i w:val="0"/>
          <w:lang w:val="af-ZA"/>
        </w:rPr>
        <w:t>քիմիական նյութերի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00DD396E">
        <w:rPr>
          <w:rFonts w:ascii="GHEA Grapalat" w:hAnsi="GHEA Grapalat"/>
          <w:b/>
          <w:i w:val="0"/>
          <w:lang w:val="en-US"/>
        </w:rPr>
        <w:t>85</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7261D6" w:rsidRPr="008F04EA" w:rsidRDefault="007261D6" w:rsidP="008F04EA">
            <w:pPr>
              <w:jc w:val="center"/>
              <w:rPr>
                <w:rFonts w:ascii="GHEA Grapalat" w:hAnsi="GHEA Grapalat" w:cs="Calibri"/>
                <w:sz w:val="20"/>
                <w:szCs w:val="20"/>
              </w:rPr>
            </w:pPr>
            <w:r w:rsidRPr="008F04EA">
              <w:rPr>
                <w:rFonts w:ascii="GHEA Grapalat" w:hAnsi="GHEA Grapalat" w:cs="Calibri"/>
                <w:sz w:val="20"/>
                <w:szCs w:val="20"/>
              </w:rPr>
              <w:t>2</w:t>
            </w:r>
            <w:r w:rsidR="008F04EA">
              <w:rPr>
                <w:rFonts w:ascii="GHEA Grapalat" w:hAnsi="GHEA Grapalat" w:cs="Calibri"/>
                <w:sz w:val="20"/>
                <w:szCs w:val="20"/>
              </w:rPr>
              <w:t xml:space="preserve"> </w:t>
            </w:r>
            <w:r w:rsidRPr="008F04EA">
              <w:rPr>
                <w:rFonts w:ascii="GHEA Grapalat" w:hAnsi="GHEA Grapalat" w:cs="Calibri"/>
                <w:sz w:val="20"/>
                <w:szCs w:val="20"/>
              </w:rPr>
              <w:t>400</w:t>
            </w:r>
            <w:r w:rsidR="008F04EA">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Սելենիտային արգանակ կամ Լեյֆսոնի միջավայր՝ կցված ընտրողական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853B22">
            <w:pPr>
              <w:jc w:val="center"/>
              <w:rPr>
                <w:rFonts w:ascii="GHEA Grapalat" w:hAnsi="GHEA Grapalat" w:cs="Calibri"/>
                <w:sz w:val="20"/>
                <w:szCs w:val="20"/>
              </w:rPr>
            </w:pPr>
            <w:r w:rsidRPr="008F04EA">
              <w:rPr>
                <w:rFonts w:ascii="GHEA Grapalat" w:hAnsi="GHEA Grapalat" w:cs="Calibri"/>
                <w:sz w:val="20"/>
                <w:szCs w:val="20"/>
              </w:rPr>
              <w:t>3</w:t>
            </w:r>
            <w:r w:rsidR="00853B22">
              <w:rPr>
                <w:rFonts w:ascii="GHEA Grapalat" w:hAnsi="GHEA Grapalat" w:cs="Calibri"/>
                <w:sz w:val="20"/>
                <w:szCs w:val="20"/>
              </w:rPr>
              <w:t xml:space="preserve"> </w:t>
            </w:r>
            <w:r w:rsidRPr="008F04EA">
              <w:rPr>
                <w:rFonts w:ascii="GHEA Grapalat" w:hAnsi="GHEA Grapalat" w:cs="Calibri"/>
                <w:sz w:val="20"/>
                <w:szCs w:val="20"/>
              </w:rPr>
              <w:t>360</w:t>
            </w:r>
            <w:r w:rsidR="00853B22">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Ռապպոպորտ-Վասիլիադիսի միջավայր` մոդիֆիկացված</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5012D"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Բլաուրոկի միջավայր` բիֆիդոբակտերիաների աճեցման համար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27</w:t>
            </w:r>
            <w:r w:rsidR="0075012D">
              <w:rPr>
                <w:rFonts w:ascii="GHEA Grapalat" w:hAnsi="GHEA Grapalat" w:cs="Calibri"/>
                <w:sz w:val="20"/>
                <w:szCs w:val="20"/>
              </w:rPr>
              <w:t xml:space="preserve"> </w:t>
            </w:r>
            <w:r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Միջավայր մանրէների շարժունակությունը որոշելու համար՝ Motility medium</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140</w:t>
            </w:r>
            <w:r w:rsidR="0075012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Կալիումի տելուրիտի 3,5%-անոց լ-թ</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5012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B. cereus-ի աճեցման PEMBA միջավայր՝ բացիլուս ցերեուս ագարի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80064D">
            <w:pPr>
              <w:jc w:val="center"/>
              <w:rPr>
                <w:rFonts w:ascii="GHEA Grapalat" w:hAnsi="GHEA Grapalat" w:cs="Calibri"/>
                <w:sz w:val="20"/>
                <w:szCs w:val="20"/>
              </w:rPr>
            </w:pPr>
            <w:r w:rsidRPr="008F04EA">
              <w:rPr>
                <w:rFonts w:ascii="GHEA Grapalat" w:hAnsi="GHEA Grapalat" w:cs="Calibri"/>
                <w:sz w:val="20"/>
                <w:szCs w:val="20"/>
              </w:rPr>
              <w:t>70</w:t>
            </w:r>
            <w:r w:rsidR="0080064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Դեղնուցային և պոլիմիքսինային (MYP) ագարի հիմք</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80064D">
            <w:pPr>
              <w:jc w:val="center"/>
              <w:rPr>
                <w:rFonts w:ascii="GHEA Grapalat" w:hAnsi="GHEA Grapalat" w:cs="Calibri"/>
                <w:sz w:val="20"/>
                <w:szCs w:val="20"/>
              </w:rPr>
            </w:pPr>
            <w:r w:rsidRPr="008F04EA">
              <w:rPr>
                <w:rFonts w:ascii="GHEA Grapalat" w:hAnsi="GHEA Grapalat" w:cs="Calibri"/>
                <w:sz w:val="20"/>
                <w:szCs w:val="20"/>
              </w:rPr>
              <w:t>75</w:t>
            </w:r>
            <w:r w:rsidR="0080064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Լեղա-էսկուլինային ագարի հիմք՝ նատրիումի ազիդ</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80064D">
            <w:pPr>
              <w:jc w:val="center"/>
              <w:rPr>
                <w:rFonts w:ascii="GHEA Grapalat" w:hAnsi="GHEA Grapalat" w:cs="Calibri"/>
                <w:sz w:val="20"/>
                <w:szCs w:val="20"/>
              </w:rPr>
            </w:pPr>
            <w:r w:rsidRPr="008F04EA">
              <w:rPr>
                <w:rFonts w:ascii="GHEA Grapalat" w:hAnsi="GHEA Grapalat" w:cs="Calibri"/>
                <w:sz w:val="20"/>
                <w:szCs w:val="20"/>
              </w:rPr>
              <w:t>70</w:t>
            </w:r>
            <w:r w:rsidR="0080064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Սլանեց-Բարտլի ագարի հիմք</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E116B" w:rsidP="0080064D">
            <w:pPr>
              <w:jc w:val="center"/>
              <w:rPr>
                <w:rFonts w:ascii="GHEA Grapalat" w:hAnsi="GHEA Grapalat" w:cs="Calibri"/>
                <w:sz w:val="20"/>
                <w:szCs w:val="20"/>
              </w:rPr>
            </w:pPr>
            <w:r>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Կորինեբակտերիաների աճեցման և հայտնաբերման Հոյլի միջավայրի հիմք</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 xml:space="preserve">Դիֆթերիայի հարուցիչների թունածնության որոշման ագարի հիմք (Էլեկի թեստի իրականացման համար) </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B80655" w:rsidP="00B80655">
            <w:pPr>
              <w:jc w:val="center"/>
              <w:rPr>
                <w:rFonts w:ascii="GHEA Grapalat" w:hAnsi="GHEA Grapalat" w:cs="Calibri"/>
                <w:sz w:val="20"/>
                <w:szCs w:val="20"/>
              </w:rPr>
            </w:pPr>
            <w:r>
              <w:rPr>
                <w:rFonts w:ascii="GHEA Grapalat" w:hAnsi="GHEA Grapalat" w:cs="Calibri"/>
                <w:sz w:val="20"/>
                <w:szCs w:val="20"/>
              </w:rPr>
              <w:t xml:space="preserve">180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Մենինգակոկային ագար՝ լինկոմիցին հիդրոքլորիդի հակամանրէային դեղի սրվակների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B80655" w:rsidP="00B80655">
            <w:pPr>
              <w:jc w:val="center"/>
              <w:rPr>
                <w:rFonts w:ascii="GHEA Grapalat" w:hAnsi="GHEA Grapalat" w:cs="Calibri"/>
                <w:sz w:val="20"/>
                <w:szCs w:val="20"/>
              </w:rPr>
            </w:pPr>
            <w:r>
              <w:rPr>
                <w:rFonts w:ascii="GHEA Grapalat" w:hAnsi="GHEA Grapalat" w:cs="Calibri"/>
                <w:sz w:val="20"/>
                <w:szCs w:val="20"/>
              </w:rPr>
              <w:t xml:space="preserve">150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Կամպիլոբակտեր կամ Պրեստոն ագար՝  Կամպիլոբակտեր կամ Պրեստոն ագարի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150</w:t>
            </w:r>
            <w:r w:rsidR="00CD0FA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Կամպիլոբակտեր կամ Պրեստոն արգանակ՝ Կամպիլոբակտեր կամ Պրեստոն արգանակի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80</w:t>
            </w:r>
            <w:r w:rsidR="00CD0FA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Յերսինիոզային սելեկտիվ արգանակի հիմք՝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 xml:space="preserve">Լիստերիաների հարստացման Ֆրեյզեր արգանակի հիմք՝ հավելումներով </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OXFORD ագարի հիմք լիստերիաների աճեցման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PALCAM ագարի հիմք լիստերիաների աճեցման համար՝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ALOA քրոմոգեն ագարի հիմք  լիստերիաների աճեցման համար (ագարի հիմք ըստ Օտավիանի-Ագոստիի)` հավելումներով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SCDLP արգանակ՝ Տրիպտիկ սոյայի լեցիտինով և տվինով արգանակ</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12 </w:t>
            </w:r>
            <w:r w:rsidR="007261D6" w:rsidRPr="008F04EA">
              <w:rPr>
                <w:rFonts w:ascii="GHEA Grapalat" w:hAnsi="GHEA Grapalat" w:cs="Calibri"/>
                <w:sz w:val="20"/>
                <w:szCs w:val="20"/>
              </w:rPr>
              <w:t>750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TCBS ագար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CD0FA4">
            <w:pPr>
              <w:jc w:val="center"/>
              <w:rPr>
                <w:rFonts w:ascii="GHEA Grapalat" w:hAnsi="GHEA Grapalat" w:cs="Calibri"/>
                <w:sz w:val="20"/>
                <w:szCs w:val="20"/>
              </w:rPr>
            </w:pPr>
            <w:r w:rsidRPr="008F04EA">
              <w:rPr>
                <w:rFonts w:ascii="GHEA Grapalat" w:hAnsi="GHEA Grapalat" w:cs="Calibri"/>
                <w:sz w:val="20"/>
                <w:szCs w:val="20"/>
              </w:rPr>
              <w:t>130</w:t>
            </w:r>
            <w:r w:rsidR="00CD0FA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Լեգիոնելաների աճեցման համար բուֆերացված ածխա-դրոժային ագարի և աճի ու ընտրողական հավելումների լրակազմ</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40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Enterobacter sakazakii տարբերակման (ESIA) ագար</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60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Հիսի միջավայր լակտոզով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CD0FA4" w:rsidP="00CD0FA4">
            <w:pPr>
              <w:jc w:val="center"/>
              <w:rPr>
                <w:rFonts w:ascii="GHEA Grapalat" w:hAnsi="GHEA Grapalat" w:cs="Calibri"/>
                <w:sz w:val="20"/>
                <w:szCs w:val="20"/>
              </w:rPr>
            </w:pPr>
            <w:r>
              <w:rPr>
                <w:rFonts w:ascii="GHEA Grapalat" w:hAnsi="GHEA Grapalat" w:cs="Calibri"/>
                <w:sz w:val="20"/>
                <w:szCs w:val="20"/>
              </w:rPr>
              <w:t xml:space="preserve">80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Հիսի միջավայր գլյուկոզով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E8787B">
            <w:pPr>
              <w:jc w:val="center"/>
              <w:rPr>
                <w:rFonts w:ascii="GHEA Grapalat" w:hAnsi="GHEA Grapalat" w:cs="Calibri"/>
                <w:sz w:val="20"/>
                <w:szCs w:val="20"/>
              </w:rPr>
            </w:pPr>
            <w:r w:rsidRPr="008F04EA">
              <w:rPr>
                <w:rFonts w:ascii="GHEA Grapalat" w:hAnsi="GHEA Grapalat" w:cs="Calibri"/>
                <w:sz w:val="20"/>
                <w:szCs w:val="20"/>
              </w:rPr>
              <w:t>30</w:t>
            </w:r>
            <w:r w:rsidR="00E8787B">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Հիսի միջավայր մանիտով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30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Իմերսիոն յուղ</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E8787B">
            <w:pPr>
              <w:jc w:val="center"/>
              <w:rPr>
                <w:rFonts w:ascii="GHEA Grapalat" w:hAnsi="GHEA Grapalat" w:cs="Calibri"/>
                <w:sz w:val="20"/>
                <w:szCs w:val="20"/>
              </w:rPr>
            </w:pPr>
            <w:r w:rsidRPr="008F04EA">
              <w:rPr>
                <w:rFonts w:ascii="GHEA Grapalat" w:hAnsi="GHEA Grapalat" w:cs="Calibri"/>
                <w:sz w:val="20"/>
                <w:szCs w:val="20"/>
              </w:rPr>
              <w:t>890</w:t>
            </w:r>
            <w:r w:rsidR="00E8787B">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BSC - պրոպիոնատ ագարի հիմք՝ հավելումով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Բուֆերային լուծույթ</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pPr>
              <w:jc w:val="center"/>
              <w:rPr>
                <w:rFonts w:ascii="GHEA Grapalat" w:hAnsi="GHEA Grapalat" w:cs="Calibri"/>
                <w:sz w:val="20"/>
                <w:szCs w:val="20"/>
              </w:rPr>
            </w:pPr>
            <w:r>
              <w:rPr>
                <w:rFonts w:ascii="GHEA Grapalat" w:hAnsi="GHEA Grapalat" w:cs="Calibri"/>
                <w:sz w:val="20"/>
                <w:szCs w:val="20"/>
              </w:rPr>
              <w:t xml:space="preserve">960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ՍԻԲ-երի հավաքածու N 2</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pPr>
              <w:jc w:val="center"/>
              <w:rPr>
                <w:rFonts w:ascii="GHEA Grapalat" w:hAnsi="GHEA Grapalat" w:cs="Calibri"/>
                <w:sz w:val="20"/>
                <w:szCs w:val="20"/>
              </w:rPr>
            </w:pPr>
            <w:r>
              <w:rPr>
                <w:rFonts w:ascii="GHEA Grapalat" w:hAnsi="GHEA Grapalat" w:cs="Calibri"/>
                <w:sz w:val="20"/>
                <w:szCs w:val="20"/>
              </w:rPr>
              <w:t xml:space="preserve">16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V և X գործոններով սկավառակների լրակազմ</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pPr>
              <w:jc w:val="center"/>
              <w:rPr>
                <w:rFonts w:ascii="GHEA Grapalat" w:hAnsi="GHEA Grapalat" w:cs="Calibri"/>
                <w:sz w:val="20"/>
                <w:szCs w:val="20"/>
              </w:rPr>
            </w:pPr>
            <w:r>
              <w:rPr>
                <w:rFonts w:ascii="GHEA Grapalat" w:hAnsi="GHEA Grapalat" w:cs="Calibri"/>
                <w:sz w:val="20"/>
                <w:szCs w:val="20"/>
              </w:rPr>
              <w:t xml:space="preserve">300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Սկավառակներ օքսիդազայով</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154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Ածխաջրերով տարբերակիչ սկավառակների լրակազմ</w:t>
            </w:r>
          </w:p>
        </w:tc>
      </w:tr>
      <w:tr w:rsidR="007261D6" w:rsidRPr="008F04EA" w:rsidTr="00A90422">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10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Ձիու շիճուկ նորմալ</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pPr>
              <w:jc w:val="center"/>
              <w:rPr>
                <w:rFonts w:ascii="GHEA Grapalat" w:hAnsi="GHEA Grapalat" w:cs="Calibri"/>
                <w:sz w:val="20"/>
                <w:szCs w:val="20"/>
              </w:rPr>
            </w:pPr>
            <w:r>
              <w:rPr>
                <w:rFonts w:ascii="GHEA Grapalat" w:hAnsi="GHEA Grapalat" w:cs="Calibri"/>
                <w:sz w:val="20"/>
                <w:szCs w:val="20"/>
              </w:rPr>
              <w:t xml:space="preserve">1 000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 xml:space="preserve">Չոր շիգելոզային ադսորբցված ախտորոշիչ շիճուկ ագլյուտինացիայի ռեակցիայի համար I-VI և S.sonnei </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E8787B" w:rsidP="00E8787B">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ագլյուտինացիայի ռեակցիայի համար ֆլեքսների I-V</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9C5290">
            <w:pPr>
              <w:jc w:val="center"/>
              <w:rPr>
                <w:rFonts w:ascii="GHEA Grapalat" w:hAnsi="GHEA Grapalat" w:cs="Calibri"/>
                <w:sz w:val="20"/>
                <w:szCs w:val="20"/>
              </w:rPr>
            </w:pPr>
            <w:r w:rsidRPr="008F04EA">
              <w:rPr>
                <w:rFonts w:ascii="GHEA Grapalat" w:hAnsi="GHEA Grapalat" w:cs="Calibri"/>
                <w:sz w:val="20"/>
                <w:szCs w:val="20"/>
              </w:rPr>
              <w:t>350</w:t>
            </w:r>
            <w:r w:rsidR="0016277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ագլյուտինացիայի ռեակցիայի համար S. sonnei</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162774">
            <w:pPr>
              <w:jc w:val="center"/>
              <w:rPr>
                <w:rFonts w:ascii="GHEA Grapalat" w:hAnsi="GHEA Grapalat" w:cs="Calibri"/>
                <w:sz w:val="20"/>
                <w:szCs w:val="20"/>
              </w:rPr>
            </w:pPr>
            <w:r w:rsidRPr="008F04EA">
              <w:rPr>
                <w:rFonts w:ascii="GHEA Grapalat" w:hAnsi="GHEA Grapalat" w:cs="Calibri"/>
                <w:sz w:val="20"/>
                <w:szCs w:val="20"/>
              </w:rPr>
              <w:t>350</w:t>
            </w:r>
            <w:r w:rsidR="0016277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 xml:space="preserve">Չոր շիգելոզային ադսորբցված ախտորոշիչ շիճուկ ֆլեքսներ տիպ I </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162774">
            <w:pPr>
              <w:jc w:val="center"/>
              <w:rPr>
                <w:rFonts w:ascii="GHEA Grapalat" w:hAnsi="GHEA Grapalat" w:cs="Calibri"/>
                <w:sz w:val="20"/>
                <w:szCs w:val="20"/>
              </w:rPr>
            </w:pPr>
            <w:r w:rsidRPr="008F04EA">
              <w:rPr>
                <w:rFonts w:ascii="GHEA Grapalat" w:hAnsi="GHEA Grapalat" w:cs="Calibri"/>
                <w:sz w:val="20"/>
                <w:szCs w:val="20"/>
              </w:rPr>
              <w:t>350</w:t>
            </w:r>
            <w:r w:rsidR="0016277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տիպ II</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տիպ III</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տիպ VI</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6 խմբային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525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7, 8 խմբային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շիգելոզային ադսորբցված ախտորոշիչ շիճուկ ֆլեքսներ 3, 4 խմբային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700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հազվագյուտ խմբի</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O1</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162774">
            <w:pPr>
              <w:jc w:val="center"/>
              <w:rPr>
                <w:rFonts w:ascii="GHEA Grapalat" w:hAnsi="GHEA Grapalat" w:cs="Calibri"/>
                <w:sz w:val="20"/>
                <w:szCs w:val="20"/>
              </w:rPr>
            </w:pPr>
            <w:r w:rsidRPr="008F04EA">
              <w:rPr>
                <w:rFonts w:ascii="GHEA Grapalat" w:hAnsi="GHEA Grapalat" w:cs="Calibri"/>
                <w:sz w:val="20"/>
                <w:szCs w:val="20"/>
              </w:rPr>
              <w:t>175</w:t>
            </w:r>
            <w:r w:rsidR="00162774">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O2</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O6</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175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O7</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162774" w:rsidP="00162774">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O9</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F90C16">
            <w:pPr>
              <w:jc w:val="center"/>
              <w:rPr>
                <w:rFonts w:ascii="GHEA Grapalat" w:hAnsi="GHEA Grapalat" w:cs="Calibri"/>
                <w:sz w:val="20"/>
                <w:szCs w:val="20"/>
              </w:rPr>
            </w:pPr>
            <w:r w:rsidRPr="008F04EA">
              <w:rPr>
                <w:rFonts w:ascii="GHEA Grapalat" w:hAnsi="GHEA Grapalat" w:cs="Calibri"/>
                <w:sz w:val="20"/>
                <w:szCs w:val="20"/>
              </w:rPr>
              <w:t>525</w:t>
            </w:r>
            <w:r w:rsidR="00F90C16">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Hgm</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90C16" w:rsidP="00F90C16">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Hg</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90C16" w:rsidP="00F90C16">
            <w:pPr>
              <w:jc w:val="center"/>
              <w:rPr>
                <w:rFonts w:ascii="GHEA Grapalat" w:hAnsi="GHEA Grapalat" w:cs="Calibri"/>
                <w:sz w:val="20"/>
                <w:szCs w:val="20"/>
              </w:rPr>
            </w:pPr>
            <w:r>
              <w:rPr>
                <w:rFonts w:ascii="GHEA Grapalat" w:hAnsi="GHEA Grapalat" w:cs="Calibri"/>
                <w:sz w:val="20"/>
                <w:szCs w:val="20"/>
              </w:rPr>
              <w:t xml:space="preserve">350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Չոր սալմոնելոզային ադսորբցված ախտորոշիչ շիճուկ ագլյուտինացիայի ռեակցիայի համար Hm</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90C16" w:rsidP="00F90C16">
            <w:pPr>
              <w:jc w:val="center"/>
              <w:rPr>
                <w:rFonts w:ascii="GHEA Grapalat" w:hAnsi="GHEA Grapalat" w:cs="Calibri"/>
                <w:sz w:val="20"/>
                <w:szCs w:val="20"/>
              </w:rPr>
            </w:pPr>
            <w:r>
              <w:rPr>
                <w:rFonts w:ascii="GHEA Grapalat" w:hAnsi="GHEA Grapalat" w:cs="Calibri"/>
                <w:sz w:val="20"/>
                <w:szCs w:val="20"/>
              </w:rPr>
              <w:t xml:space="preserve">250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Բոտուլինային ախտորոշիչ շիճուկների լրակազմ A, B, E, C, F տիպի</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F90C16" w:rsidP="00F90C16">
            <w:pPr>
              <w:jc w:val="center"/>
              <w:rPr>
                <w:rFonts w:ascii="GHEA Grapalat" w:hAnsi="GHEA Grapalat" w:cs="Calibri"/>
                <w:sz w:val="20"/>
                <w:szCs w:val="20"/>
              </w:rPr>
            </w:pPr>
            <w:r>
              <w:rPr>
                <w:rFonts w:ascii="GHEA Grapalat" w:hAnsi="GHEA Grapalat" w:cs="Calibri"/>
                <w:sz w:val="20"/>
                <w:szCs w:val="20"/>
              </w:rPr>
              <w:t xml:space="preserve">2 </w:t>
            </w:r>
            <w:r w:rsidR="007261D6" w:rsidRPr="008F04EA">
              <w:rPr>
                <w:rFonts w:ascii="GHEA Grapalat" w:hAnsi="GHEA Grapalat" w:cs="Calibri"/>
                <w:sz w:val="20"/>
                <w:szCs w:val="20"/>
              </w:rPr>
              <w:t>600</w:t>
            </w:r>
            <w:r>
              <w:rPr>
                <w:rFonts w:ascii="GHEA Grapalat" w:hAnsi="GHEA Grapalat" w:cs="Calibri"/>
                <w:sz w:val="20"/>
                <w:szCs w:val="20"/>
              </w:rPr>
              <w:t xml:space="preserve">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Էշերիխիոզ պոլիվալենտ ախտորոշիչ շիճուկների լրակազմ՝ բաղկացած OKA, OKB, OKC, OKD և OKE չոր շիճուկներից</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321E3" w:rsidP="003321E3">
            <w:pPr>
              <w:jc w:val="center"/>
              <w:rPr>
                <w:rFonts w:ascii="GHEA Grapalat" w:hAnsi="GHEA Grapalat" w:cs="Calibri"/>
                <w:sz w:val="20"/>
                <w:szCs w:val="20"/>
              </w:rPr>
            </w:pPr>
            <w:r>
              <w:rPr>
                <w:rFonts w:ascii="GHEA Grapalat" w:hAnsi="GHEA Grapalat" w:cs="Calibri"/>
                <w:sz w:val="20"/>
                <w:szCs w:val="20"/>
              </w:rPr>
              <w:t xml:space="preserve">31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«ԳազՊակետ»-ներ էքսիկատորների համար (միկրոաէրոֆիլ պայմաններ ստեղծելու համար)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321E3" w:rsidP="003321E3">
            <w:pPr>
              <w:jc w:val="center"/>
              <w:rPr>
                <w:rFonts w:ascii="GHEA Grapalat" w:hAnsi="GHEA Grapalat" w:cs="Calibri"/>
                <w:sz w:val="20"/>
                <w:szCs w:val="20"/>
              </w:rPr>
            </w:pPr>
            <w:r>
              <w:rPr>
                <w:rFonts w:ascii="GHEA Grapalat" w:hAnsi="GHEA Grapalat" w:cs="Calibri"/>
                <w:sz w:val="20"/>
                <w:szCs w:val="20"/>
              </w:rPr>
              <w:t xml:space="preserve">29 </w:t>
            </w:r>
            <w:r w:rsidR="007261D6" w:rsidRPr="008F04EA">
              <w:rPr>
                <w:rFonts w:ascii="GHEA Grapalat" w:hAnsi="GHEA Grapalat" w:cs="Calibri"/>
                <w:sz w:val="20"/>
                <w:szCs w:val="20"/>
              </w:rPr>
              <w:t>160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«ԳազՊակետ»-ներ էքսիկատորների համար (անաէրոբ պայմաններ ստեղծելու համար)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50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Քլորոֆորմ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Հեղուկ վազելին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B303D">
            <w:pPr>
              <w:jc w:val="center"/>
              <w:rPr>
                <w:rFonts w:ascii="GHEA Grapalat" w:hAnsi="GHEA Grapalat" w:cs="Calibri"/>
                <w:sz w:val="20"/>
                <w:szCs w:val="20"/>
              </w:rPr>
            </w:pPr>
            <w:r w:rsidRPr="008F04EA">
              <w:rPr>
                <w:rFonts w:ascii="GHEA Grapalat" w:hAnsi="GHEA Grapalat" w:cs="Calibri"/>
                <w:sz w:val="20"/>
                <w:szCs w:val="20"/>
              </w:rPr>
              <w:t>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Legionella pneumophila serogroup 1 լիոֆիլիզացված շտամ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260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Լատեքս ռեագենտների հավաքածու Լեգիոնելա պնևմաֆիլայի շճատարբերակման / նույնականացման համար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L-տրիպտոֆան</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7B303D">
            <w:pPr>
              <w:jc w:val="center"/>
              <w:rPr>
                <w:rFonts w:ascii="GHEA Grapalat" w:hAnsi="GHEA Grapalat" w:cs="Calibri"/>
                <w:sz w:val="20"/>
                <w:szCs w:val="20"/>
              </w:rPr>
            </w:pPr>
            <w:r w:rsidRPr="008F04EA">
              <w:rPr>
                <w:rFonts w:ascii="GHEA Grapalat" w:hAnsi="GHEA Grapalat" w:cs="Calibri"/>
                <w:sz w:val="20"/>
                <w:szCs w:val="20"/>
              </w:rPr>
              <w:t>130</w:t>
            </w:r>
            <w:r w:rsidR="007B303D">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Էսկուլին հիդրատ</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240 </w:t>
            </w:r>
            <w:r w:rsidR="007261D6"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PYR-թեստ - հավաքածու</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B303D" w:rsidP="007B303D">
            <w:pPr>
              <w:jc w:val="center"/>
              <w:rPr>
                <w:rFonts w:ascii="GHEA Grapalat" w:hAnsi="GHEA Grapalat" w:cs="Calibri"/>
                <w:sz w:val="20"/>
                <w:szCs w:val="20"/>
              </w:rPr>
            </w:pPr>
            <w:r>
              <w:rPr>
                <w:rFonts w:ascii="GHEA Grapalat" w:hAnsi="GHEA Grapalat" w:cs="Calibri"/>
                <w:sz w:val="20"/>
                <w:szCs w:val="20"/>
              </w:rPr>
              <w:t xml:space="preserve">19 </w:t>
            </w:r>
            <w:r w:rsidR="007261D6" w:rsidRPr="008F04EA">
              <w:rPr>
                <w:rFonts w:ascii="GHEA Grapalat" w:hAnsi="GHEA Grapalat" w:cs="Calibri"/>
                <w:sz w:val="20"/>
                <w:szCs w:val="20"/>
              </w:rPr>
              <w:t>200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Պենիցիլին G 1 ԱՄ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D5DBB" w:rsidP="003D5DBB">
            <w:pPr>
              <w:jc w:val="center"/>
              <w:rPr>
                <w:rFonts w:ascii="GHEA Grapalat" w:hAnsi="GHEA Grapalat" w:cs="Calibri"/>
                <w:sz w:val="20"/>
                <w:szCs w:val="20"/>
              </w:rPr>
            </w:pPr>
            <w:r>
              <w:rPr>
                <w:rFonts w:ascii="GHEA Grapalat" w:hAnsi="GHEA Grapalat" w:cs="Calibri"/>
                <w:sz w:val="20"/>
                <w:szCs w:val="20"/>
              </w:rPr>
              <w:t xml:space="preserve">3 </w:t>
            </w:r>
            <w:r w:rsidR="007261D6"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տեմոցիլինով 30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D5DBB" w:rsidP="003D5DBB">
            <w:pPr>
              <w:jc w:val="center"/>
              <w:rPr>
                <w:rFonts w:ascii="GHEA Grapalat" w:hAnsi="GHEA Grapalat" w:cs="Calibri"/>
                <w:sz w:val="20"/>
                <w:szCs w:val="20"/>
              </w:rPr>
            </w:pPr>
            <w:r>
              <w:rPr>
                <w:rFonts w:ascii="GHEA Grapalat" w:hAnsi="GHEA Grapalat" w:cs="Calibri"/>
                <w:sz w:val="20"/>
                <w:szCs w:val="20"/>
              </w:rPr>
              <w:t xml:space="preserve">3 </w:t>
            </w:r>
            <w:r w:rsidR="007261D6"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խինուպրիստին-դալֆոպրիստինով 15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D5DBB" w:rsidP="003D5DBB">
            <w:pPr>
              <w:jc w:val="center"/>
              <w:rPr>
                <w:rFonts w:ascii="GHEA Grapalat" w:hAnsi="GHEA Grapalat" w:cs="Calibri"/>
                <w:sz w:val="20"/>
                <w:szCs w:val="20"/>
              </w:rPr>
            </w:pPr>
            <w:r>
              <w:rPr>
                <w:rFonts w:ascii="GHEA Grapalat" w:hAnsi="GHEA Grapalat" w:cs="Calibri"/>
                <w:sz w:val="20"/>
                <w:szCs w:val="20"/>
              </w:rPr>
              <w:t xml:space="preserve">28 </w:t>
            </w:r>
            <w:r w:rsidR="007261D6"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նիտրոքսոլինով 30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3D5DBB">
            <w:pPr>
              <w:jc w:val="center"/>
              <w:rPr>
                <w:rFonts w:ascii="GHEA Grapalat" w:hAnsi="GHEA Grapalat" w:cs="Calibri"/>
                <w:sz w:val="20"/>
                <w:szCs w:val="20"/>
              </w:rPr>
            </w:pPr>
            <w:r w:rsidRPr="008F04EA">
              <w:rPr>
                <w:rFonts w:ascii="GHEA Grapalat" w:hAnsi="GHEA Grapalat" w:cs="Calibri"/>
                <w:sz w:val="20"/>
                <w:szCs w:val="20"/>
              </w:rPr>
              <w:t>28</w:t>
            </w:r>
            <w:r w:rsidR="003D5DBB">
              <w:rPr>
                <w:rFonts w:ascii="GHEA Grapalat" w:hAnsi="GHEA Grapalat" w:cs="Calibri"/>
                <w:sz w:val="20"/>
                <w:szCs w:val="20"/>
              </w:rPr>
              <w:t xml:space="preserve"> </w:t>
            </w:r>
            <w:r w:rsidRPr="008F04EA">
              <w:rPr>
                <w:rFonts w:ascii="GHEA Grapalat" w:hAnsi="GHEA Grapalat" w:cs="Calibri"/>
                <w:sz w:val="20"/>
                <w:szCs w:val="20"/>
              </w:rPr>
              <w:t>800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տրիմետոպրիմ-սուլֆամետօքսազոլով 1.25/23.75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300E3B">
            <w:pPr>
              <w:jc w:val="center"/>
              <w:rPr>
                <w:rFonts w:ascii="GHEA Grapalat" w:hAnsi="GHEA Grapalat" w:cs="Calibri"/>
                <w:sz w:val="20"/>
                <w:szCs w:val="20"/>
              </w:rPr>
            </w:pPr>
            <w:r w:rsidRPr="008F04EA">
              <w:rPr>
                <w:rFonts w:ascii="GHEA Grapalat" w:hAnsi="GHEA Grapalat" w:cs="Calibri"/>
                <w:sz w:val="20"/>
                <w:szCs w:val="20"/>
              </w:rPr>
              <w:t>3</w:t>
            </w:r>
            <w:r w:rsidR="00300E3B">
              <w:rPr>
                <w:rFonts w:ascii="GHEA Grapalat" w:hAnsi="GHEA Grapalat" w:cs="Calibri"/>
                <w:sz w:val="20"/>
                <w:szCs w:val="20"/>
              </w:rPr>
              <w:t xml:space="preserve"> </w:t>
            </w:r>
            <w:r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Հակամանրէային սկավառակներ բացիտրացինով 0.04 ԱՄ</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00E3B" w:rsidP="00300E3B">
            <w:pPr>
              <w:jc w:val="center"/>
              <w:rPr>
                <w:rFonts w:ascii="GHEA Grapalat" w:hAnsi="GHEA Grapalat" w:cs="Calibri"/>
                <w:sz w:val="20"/>
                <w:szCs w:val="20"/>
              </w:rPr>
            </w:pPr>
            <w:r>
              <w:rPr>
                <w:rFonts w:ascii="GHEA Grapalat" w:hAnsi="GHEA Grapalat" w:cs="Calibri"/>
                <w:sz w:val="20"/>
                <w:szCs w:val="20"/>
              </w:rPr>
              <w:t xml:space="preserve">17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Տիկարցիլինով 75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300E3B">
            <w:pPr>
              <w:jc w:val="center"/>
              <w:rPr>
                <w:rFonts w:ascii="GHEA Grapalat" w:hAnsi="GHEA Grapalat" w:cs="Calibri"/>
                <w:sz w:val="20"/>
                <w:szCs w:val="20"/>
              </w:rPr>
            </w:pPr>
            <w:r w:rsidRPr="008F04EA">
              <w:rPr>
                <w:rFonts w:ascii="GHEA Grapalat" w:hAnsi="GHEA Grapalat" w:cs="Calibri"/>
                <w:sz w:val="20"/>
                <w:szCs w:val="20"/>
              </w:rPr>
              <w:t>7</w:t>
            </w:r>
            <w:r w:rsidR="00300E3B">
              <w:rPr>
                <w:rFonts w:ascii="GHEA Grapalat" w:hAnsi="GHEA Grapalat" w:cs="Calibri"/>
                <w:sz w:val="20"/>
                <w:szCs w:val="20"/>
              </w:rPr>
              <w:t xml:space="preserve"> </w:t>
            </w:r>
            <w:r w:rsidRPr="008F04EA">
              <w:rPr>
                <w:rFonts w:ascii="GHEA Grapalat" w:hAnsi="GHEA Grapalat" w:cs="Calibri"/>
                <w:sz w:val="20"/>
                <w:szCs w:val="20"/>
              </w:rPr>
              <w:t>000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Տիկարցիլին-կլավուլանաթթվով 75-10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00E3B" w:rsidP="00300E3B">
            <w:pPr>
              <w:jc w:val="center"/>
              <w:rPr>
                <w:rFonts w:ascii="GHEA Grapalat" w:hAnsi="GHEA Grapalat" w:cs="Calibri"/>
                <w:sz w:val="20"/>
                <w:szCs w:val="20"/>
              </w:rPr>
            </w:pPr>
            <w:r>
              <w:rPr>
                <w:rFonts w:ascii="GHEA Grapalat" w:hAnsi="GHEA Grapalat" w:cs="Calibri"/>
                <w:sz w:val="20"/>
                <w:szCs w:val="20"/>
              </w:rPr>
              <w:t xml:space="preserve">9 </w:t>
            </w:r>
            <w:r w:rsidR="007261D6" w:rsidRPr="008F04EA">
              <w:rPr>
                <w:rFonts w:ascii="GHEA Grapalat" w:hAnsi="GHEA Grapalat" w:cs="Calibri"/>
                <w:sz w:val="20"/>
                <w:szCs w:val="20"/>
              </w:rPr>
              <w:t>600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Ցեֆիդերոկոլով 30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00E3B" w:rsidP="00300E3B">
            <w:pPr>
              <w:jc w:val="center"/>
              <w:rPr>
                <w:rFonts w:ascii="GHEA Grapalat" w:hAnsi="GHEA Grapalat" w:cs="Calibri"/>
                <w:sz w:val="20"/>
                <w:szCs w:val="20"/>
              </w:rPr>
            </w:pPr>
            <w:r>
              <w:rPr>
                <w:rFonts w:ascii="GHEA Grapalat" w:hAnsi="GHEA Grapalat" w:cs="Calibri"/>
                <w:sz w:val="20"/>
                <w:szCs w:val="20"/>
              </w:rPr>
              <w:t xml:space="preserve">3 </w:t>
            </w:r>
            <w:r w:rsidR="007261D6"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Ցեֆտազիդիմ-ավիաբակտամով 10-4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00E3B" w:rsidP="00300E3B">
            <w:pPr>
              <w:jc w:val="center"/>
              <w:rPr>
                <w:rFonts w:ascii="GHEA Grapalat" w:hAnsi="GHEA Grapalat" w:cs="Calibri"/>
                <w:sz w:val="20"/>
                <w:szCs w:val="20"/>
              </w:rPr>
            </w:pPr>
            <w:r>
              <w:rPr>
                <w:rFonts w:ascii="GHEA Grapalat" w:hAnsi="GHEA Grapalat" w:cs="Calibri"/>
                <w:sz w:val="20"/>
                <w:szCs w:val="20"/>
              </w:rPr>
              <w:t xml:space="preserve">3 </w:t>
            </w:r>
            <w:r w:rsidR="007261D6" w:rsidRPr="008F04EA">
              <w:rPr>
                <w:rFonts w:ascii="GHEA Grapalat" w:hAnsi="GHEA Grapalat" w:cs="Calibri"/>
                <w:sz w:val="20"/>
                <w:szCs w:val="20"/>
              </w:rPr>
              <w:t>840</w:t>
            </w:r>
          </w:p>
        </w:tc>
        <w:tc>
          <w:tcPr>
            <w:tcW w:w="8221" w:type="dxa"/>
            <w:vAlign w:val="center"/>
          </w:tcPr>
          <w:p w:rsidR="007261D6" w:rsidRPr="008F04EA" w:rsidRDefault="007261D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Ցեֆտոլոզան-տազոբակտամով 30-10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745940">
              <w:rPr>
                <w:rFonts w:ascii="GHEA Grapalat" w:hAnsi="GHEA Grapalat" w:cs="Calibri"/>
                <w:sz w:val="20"/>
                <w:szCs w:val="20"/>
              </w:rPr>
              <w:t>3 840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Իմիպենեմ-ռելեբակտամով 10-25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745940">
              <w:rPr>
                <w:rFonts w:ascii="GHEA Grapalat" w:hAnsi="GHEA Grapalat" w:cs="Calibri"/>
                <w:sz w:val="20"/>
                <w:szCs w:val="20"/>
              </w:rPr>
              <w:t>3 840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Մերոպենեմ-վաբորբակտամով 20-10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745940">
              <w:rPr>
                <w:rFonts w:ascii="GHEA Grapalat" w:hAnsi="GHEA Grapalat" w:cs="Calibri"/>
                <w:sz w:val="20"/>
                <w:szCs w:val="20"/>
              </w:rPr>
              <w:t>3 840</w:t>
            </w:r>
          </w:p>
        </w:tc>
        <w:tc>
          <w:tcPr>
            <w:tcW w:w="8221" w:type="dxa"/>
            <w:vAlign w:val="center"/>
          </w:tcPr>
          <w:p w:rsidR="00A97B66" w:rsidRPr="008F04EA" w:rsidRDefault="00A97B66">
            <w:pPr>
              <w:rPr>
                <w:rFonts w:ascii="GHEA Grapalat" w:hAnsi="GHEA Grapalat" w:cs="Calibri"/>
                <w:sz w:val="20"/>
                <w:szCs w:val="20"/>
              </w:rPr>
            </w:pPr>
            <w:r w:rsidRPr="008F04EA">
              <w:rPr>
                <w:rFonts w:ascii="GHEA Grapalat" w:hAnsi="GHEA Grapalat" w:cs="Calibri"/>
                <w:sz w:val="20"/>
                <w:szCs w:val="20"/>
              </w:rPr>
              <w:t>Հակամանրէային սկավառակներ Էրավացիկլինով 20 մկգ</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745940">
              <w:rPr>
                <w:rFonts w:ascii="GHEA Grapalat" w:hAnsi="GHEA Grapalat" w:cs="Calibri"/>
                <w:sz w:val="20"/>
                <w:szCs w:val="20"/>
              </w:rPr>
              <w:t>3 840</w:t>
            </w:r>
          </w:p>
        </w:tc>
        <w:tc>
          <w:tcPr>
            <w:tcW w:w="8221" w:type="dxa"/>
            <w:vAlign w:val="center"/>
          </w:tcPr>
          <w:p w:rsidR="00A97B66" w:rsidRPr="008F04EA" w:rsidRDefault="00A97B66">
            <w:pPr>
              <w:rPr>
                <w:rFonts w:ascii="GHEA Grapalat" w:hAnsi="GHEA Grapalat" w:cs="Calibri"/>
                <w:color w:val="000000"/>
                <w:sz w:val="20"/>
                <w:szCs w:val="20"/>
              </w:rPr>
            </w:pPr>
            <w:r w:rsidRPr="008F04EA">
              <w:rPr>
                <w:rFonts w:ascii="GHEA Grapalat" w:hAnsi="GHEA Grapalat" w:cs="Calibri"/>
                <w:color w:val="000000"/>
                <w:sz w:val="20"/>
                <w:szCs w:val="20"/>
              </w:rPr>
              <w:t>Հակամանրէային սկավառակներ Լեֆամուլինով 5 մկգ</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A97B66">
            <w:pPr>
              <w:jc w:val="center"/>
              <w:rPr>
                <w:rFonts w:ascii="GHEA Grapalat" w:hAnsi="GHEA Grapalat" w:cs="Calibri"/>
                <w:sz w:val="20"/>
                <w:szCs w:val="20"/>
              </w:rPr>
            </w:pPr>
            <w:r w:rsidRPr="008F04EA">
              <w:rPr>
                <w:rFonts w:ascii="GHEA Grapalat" w:hAnsi="GHEA Grapalat" w:cs="Calibri"/>
                <w:sz w:val="20"/>
                <w:szCs w:val="20"/>
              </w:rPr>
              <w:t>9</w:t>
            </w:r>
            <w:r w:rsidR="00A97B66">
              <w:rPr>
                <w:rFonts w:ascii="GHEA Grapalat" w:hAnsi="GHEA Grapalat" w:cs="Calibri"/>
                <w:sz w:val="20"/>
                <w:szCs w:val="20"/>
              </w:rPr>
              <w:t xml:space="preserve"> </w:t>
            </w:r>
            <w:r w:rsidRPr="008F04EA">
              <w:rPr>
                <w:rFonts w:ascii="GHEA Grapalat" w:hAnsi="GHEA Grapalat" w:cs="Calibri"/>
                <w:sz w:val="20"/>
                <w:szCs w:val="20"/>
              </w:rPr>
              <w:t>600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Մերոպենեմ + MBL ինհիբիտոր էթիլեն դիամին տետրաքացախաթթվով կամ դիպիկոլինաթթվով համակցված սկավառակներ</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841313">
              <w:rPr>
                <w:rFonts w:ascii="GHEA Grapalat" w:hAnsi="GHEA Grapalat" w:cs="Calibri"/>
                <w:sz w:val="20"/>
                <w:szCs w:val="20"/>
              </w:rPr>
              <w:t>9 600</w:t>
            </w:r>
          </w:p>
        </w:tc>
        <w:tc>
          <w:tcPr>
            <w:tcW w:w="8221" w:type="dxa"/>
            <w:vAlign w:val="center"/>
          </w:tcPr>
          <w:p w:rsidR="00A97B66" w:rsidRPr="008F04EA" w:rsidRDefault="00A97B66">
            <w:pPr>
              <w:rPr>
                <w:rFonts w:ascii="GHEA Grapalat" w:hAnsi="GHEA Grapalat" w:cs="Calibri"/>
                <w:sz w:val="20"/>
                <w:szCs w:val="20"/>
              </w:rPr>
            </w:pPr>
            <w:r w:rsidRPr="008F04EA">
              <w:rPr>
                <w:rFonts w:ascii="GHEA Grapalat" w:hAnsi="GHEA Grapalat" w:cs="Calibri"/>
                <w:sz w:val="20"/>
                <w:szCs w:val="20"/>
              </w:rPr>
              <w:t>Մերոպենեմ + KPC ինհիբիտոր ֆենիլբորաթթվով կամ ամինոֆենիլբորաթթվով համակցված սկավառակներ</w:t>
            </w:r>
          </w:p>
        </w:tc>
      </w:tr>
      <w:tr w:rsidR="00A97B66" w:rsidRPr="008F04EA" w:rsidTr="0006386B">
        <w:tc>
          <w:tcPr>
            <w:tcW w:w="426" w:type="dxa"/>
            <w:vAlign w:val="center"/>
          </w:tcPr>
          <w:p w:rsidR="00A97B66" w:rsidRPr="008F04EA" w:rsidRDefault="00A97B6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tcPr>
          <w:p w:rsidR="00A97B66" w:rsidRDefault="00A97B66" w:rsidP="00A97B66">
            <w:pPr>
              <w:jc w:val="center"/>
            </w:pPr>
            <w:r w:rsidRPr="00841313">
              <w:rPr>
                <w:rFonts w:ascii="GHEA Grapalat" w:hAnsi="GHEA Grapalat" w:cs="Calibri"/>
                <w:sz w:val="20"/>
                <w:szCs w:val="20"/>
              </w:rPr>
              <w:t>9 600</w:t>
            </w:r>
          </w:p>
        </w:tc>
        <w:tc>
          <w:tcPr>
            <w:tcW w:w="8221" w:type="dxa"/>
            <w:vAlign w:val="center"/>
          </w:tcPr>
          <w:p w:rsidR="00A97B66" w:rsidRPr="008F04EA" w:rsidRDefault="00A97B66">
            <w:pPr>
              <w:rPr>
                <w:rFonts w:ascii="GHEA Grapalat" w:hAnsi="GHEA Grapalat" w:cs="Calibri"/>
                <w:sz w:val="20"/>
                <w:szCs w:val="20"/>
              </w:rPr>
            </w:pPr>
            <w:r w:rsidRPr="008F04EA">
              <w:rPr>
                <w:rFonts w:ascii="GHEA Grapalat" w:hAnsi="GHEA Grapalat" w:cs="Calibri"/>
                <w:sz w:val="20"/>
                <w:szCs w:val="20"/>
              </w:rPr>
              <w:t>Մերոպենեմ + AmpC ինհիբիտոր կլօքսացիլին համակցված սկավառակներ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7261D6" w:rsidP="0006386B">
            <w:pPr>
              <w:jc w:val="center"/>
              <w:rPr>
                <w:rFonts w:ascii="GHEA Grapalat" w:hAnsi="GHEA Grapalat" w:cs="Calibri"/>
                <w:sz w:val="20"/>
                <w:szCs w:val="20"/>
              </w:rPr>
            </w:pPr>
            <w:r w:rsidRPr="008F04EA">
              <w:rPr>
                <w:rFonts w:ascii="GHEA Grapalat" w:hAnsi="GHEA Grapalat" w:cs="Calibri"/>
                <w:sz w:val="20"/>
                <w:szCs w:val="20"/>
              </w:rPr>
              <w:t>17</w:t>
            </w:r>
            <w:r w:rsidR="0006386B">
              <w:rPr>
                <w:rFonts w:ascii="GHEA Grapalat" w:hAnsi="GHEA Grapalat" w:cs="Calibri"/>
                <w:sz w:val="20"/>
                <w:szCs w:val="20"/>
              </w:rPr>
              <w:t xml:space="preserve"> </w:t>
            </w:r>
            <w:r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Մերոպենեմ + MBL և KPC ինհիբիտոր դիպիկոլինաթթվով և ամինոֆենիլբորաթթվով համակցված սկավառակներ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17487" w:rsidP="00317487">
            <w:pPr>
              <w:jc w:val="center"/>
              <w:rPr>
                <w:rFonts w:ascii="GHEA Grapalat" w:hAnsi="GHEA Grapalat" w:cs="Calibri"/>
                <w:sz w:val="20"/>
                <w:szCs w:val="20"/>
              </w:rPr>
            </w:pPr>
            <w:r>
              <w:rPr>
                <w:rFonts w:ascii="GHEA Grapalat" w:hAnsi="GHEA Grapalat" w:cs="Calibri"/>
                <w:sz w:val="20"/>
                <w:szCs w:val="20"/>
              </w:rPr>
              <w:t xml:space="preserve">17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Ցեֆտրիաքսոն 30 + կլավուլանաթթու 10 համակցված սկավառակներ</w:t>
            </w:r>
          </w:p>
        </w:tc>
      </w:tr>
      <w:tr w:rsidR="007261D6" w:rsidRPr="008F04EA" w:rsidTr="007B303D">
        <w:tc>
          <w:tcPr>
            <w:tcW w:w="426" w:type="dxa"/>
            <w:vAlign w:val="center"/>
          </w:tcPr>
          <w:p w:rsidR="007261D6" w:rsidRPr="008F04EA" w:rsidRDefault="007261D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7261D6" w:rsidRPr="008F04EA" w:rsidRDefault="00317487" w:rsidP="00317487">
            <w:pPr>
              <w:jc w:val="center"/>
              <w:rPr>
                <w:rFonts w:ascii="GHEA Grapalat" w:hAnsi="GHEA Grapalat" w:cs="Calibri"/>
                <w:sz w:val="20"/>
                <w:szCs w:val="20"/>
              </w:rPr>
            </w:pPr>
            <w:r>
              <w:rPr>
                <w:rFonts w:ascii="GHEA Grapalat" w:hAnsi="GHEA Grapalat" w:cs="Calibri"/>
                <w:sz w:val="20"/>
                <w:szCs w:val="20"/>
              </w:rPr>
              <w:t xml:space="preserve">97 </w:t>
            </w:r>
            <w:r w:rsidR="007261D6" w:rsidRPr="008F04EA">
              <w:rPr>
                <w:rFonts w:ascii="GHEA Grapalat" w:hAnsi="GHEA Grapalat" w:cs="Calibri"/>
                <w:sz w:val="20"/>
                <w:szCs w:val="20"/>
              </w:rPr>
              <w:t>500</w:t>
            </w:r>
          </w:p>
        </w:tc>
        <w:tc>
          <w:tcPr>
            <w:tcW w:w="8221" w:type="dxa"/>
            <w:vAlign w:val="center"/>
          </w:tcPr>
          <w:p w:rsidR="007261D6" w:rsidRPr="008F04EA" w:rsidRDefault="007261D6">
            <w:pPr>
              <w:rPr>
                <w:rFonts w:ascii="GHEA Grapalat" w:hAnsi="GHEA Grapalat" w:cs="Calibri"/>
                <w:sz w:val="20"/>
                <w:szCs w:val="20"/>
              </w:rPr>
            </w:pPr>
            <w:r w:rsidRPr="008F04EA">
              <w:rPr>
                <w:rFonts w:ascii="GHEA Grapalat" w:hAnsi="GHEA Grapalat" w:cs="Calibri"/>
                <w:sz w:val="20"/>
                <w:szCs w:val="20"/>
              </w:rPr>
              <w:t>Նատրիումի հիպոսուլֆիտ</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11:30-ն,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lastRenderedPageBreak/>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11:30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lastRenderedPageBreak/>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lastRenderedPageBreak/>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 xml:space="preserve">ներկայացված </w:t>
      </w:r>
      <w:r w:rsidR="003B269F" w:rsidRPr="001C2E71">
        <w:rPr>
          <w:rFonts w:ascii="GHEA Grapalat" w:hAnsi="GHEA Grapalat" w:cs="Sylfaen"/>
          <w:sz w:val="20"/>
          <w:lang w:val="hy-AM"/>
        </w:rPr>
        <w:lastRenderedPageBreak/>
        <w:t>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lastRenderedPageBreak/>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875F97"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875F9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875F9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875F9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875F97">
        <w:rPr>
          <w:rFonts w:ascii="GHEA Grapalat" w:hAnsi="GHEA Grapalat"/>
          <w:b/>
          <w:color w:val="000000"/>
          <w:sz w:val="20"/>
          <w:szCs w:val="20"/>
          <w:u w:val="single"/>
          <w:lang w:val="hy-AM"/>
        </w:rPr>
        <w:t>ԳՀԱՊՁԲ-ՀՎԿԱԿ-2022-65</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875F97">
        <w:rPr>
          <w:rFonts w:ascii="GHEA Grapalat" w:hAnsi="GHEA Grapalat"/>
          <w:b/>
          <w:color w:val="000000"/>
          <w:sz w:val="20"/>
          <w:szCs w:val="20"/>
          <w:u w:val="single"/>
          <w:lang w:val="hy-AM"/>
        </w:rPr>
        <w:t>ԳՀԱՊՁԲ-ՀՎԿԱԿ-2022-65</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875F97">
        <w:rPr>
          <w:rFonts w:ascii="GHEA Grapalat" w:hAnsi="GHEA Grapalat"/>
          <w:b/>
          <w:color w:val="000000"/>
          <w:sz w:val="20"/>
          <w:szCs w:val="20"/>
          <w:u w:val="single"/>
          <w:lang w:val="hy-AM"/>
        </w:rPr>
        <w:t>ԳՀԱՊՁԲ-ՀՎԿԱԿ-2022-65</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875F97">
        <w:rPr>
          <w:rFonts w:ascii="GHEA Grapalat" w:hAnsi="GHEA Grapalat"/>
          <w:b/>
          <w:color w:val="000000"/>
          <w:sz w:val="20"/>
          <w:szCs w:val="20"/>
          <w:u w:val="single"/>
          <w:lang w:val="hy-AM"/>
        </w:rPr>
        <w:t>ԳՀԱՊՁԲ-ՀՎԿԱԿ-2022-65</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875F97">
        <w:rPr>
          <w:rFonts w:ascii="GHEA Grapalat" w:hAnsi="GHEA Grapalat"/>
          <w:b/>
          <w:color w:val="000000"/>
          <w:lang w:val="hy-AM"/>
        </w:rPr>
        <w:t>ԳՀԱՊՁԲ-ՀՎԿԱԿ-2022-65</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875F9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875F9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875F9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875F97"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875F97"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875F97">
        <w:rPr>
          <w:rFonts w:ascii="GHEA Grapalat" w:hAnsi="GHEA Grapalat"/>
          <w:b/>
          <w:color w:val="000000"/>
          <w:lang w:val="hy-AM"/>
        </w:rPr>
        <w:t>ԳՀԱՊՁԲ-ՀՎԿԱԿ-2022-65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875F97">
        <w:rPr>
          <w:rFonts w:ascii="GHEA Grapalat" w:hAnsi="GHEA Grapalat"/>
          <w:b/>
          <w:color w:val="000000"/>
          <w:lang w:val="hy-AM"/>
        </w:rPr>
        <w:t>ԳՀԱՊՁԲ-ՀՎԿԱԿ-2022-65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875F97">
        <w:rPr>
          <w:rFonts w:ascii="GHEA Grapalat" w:hAnsi="GHEA Grapalat"/>
          <w:b/>
          <w:color w:val="000000"/>
          <w:sz w:val="20"/>
          <w:szCs w:val="20"/>
          <w:lang w:val="hy-AM"/>
        </w:rPr>
        <w:t>ԳՀԱՊՁԲ-ՀՎԿԱԿ-2022-65</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875F9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875F9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875F9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875F97"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875F97"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875F97">
        <w:rPr>
          <w:rFonts w:ascii="GHEA Grapalat" w:hAnsi="GHEA Grapalat"/>
          <w:b/>
          <w:color w:val="000000"/>
          <w:lang w:val="hy-AM"/>
        </w:rPr>
        <w:t>ԳՀԱՊՁԲ-ՀՎԿԱԿ-2022-65</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875F97" w:rsidTr="007A2020">
        <w:trPr>
          <w:tblCellSpacing w:w="7" w:type="dxa"/>
          <w:jc w:val="center"/>
        </w:trPr>
        <w:tc>
          <w:tcPr>
            <w:tcW w:w="0" w:type="auto"/>
            <w:vAlign w:val="center"/>
          </w:tcPr>
          <w:p w:rsidR="0038400D" w:rsidRPr="00A71D81" w:rsidRDefault="001E6C86" w:rsidP="007A2020">
            <w:pPr>
              <w:jc w:val="center"/>
              <w:rPr>
                <w:rFonts w:ascii="GHEA Grapalat" w:hAnsi="GHEA Grapalat"/>
                <w:iCs/>
                <w:color w:val="000000"/>
                <w:sz w:val="21"/>
                <w:szCs w:val="21"/>
                <w:lang w:val="pt-BR"/>
              </w:rPr>
            </w:pPr>
            <w:r w:rsidRPr="001E6C86">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386B" w:rsidRDefault="0006386B">
      <w:r>
        <w:separator/>
      </w:r>
    </w:p>
  </w:endnote>
  <w:endnote w:type="continuationSeparator" w:id="0">
    <w:p w:rsidR="0006386B" w:rsidRDefault="000638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386B" w:rsidRDefault="0006386B">
      <w:r>
        <w:separator/>
      </w:r>
    </w:p>
  </w:footnote>
  <w:footnote w:type="continuationSeparator" w:id="0">
    <w:p w:rsidR="0006386B" w:rsidRDefault="0006386B">
      <w:r>
        <w:continuationSeparator/>
      </w:r>
    </w:p>
  </w:footnote>
  <w:footnote w:id="1">
    <w:p w:rsidR="0006386B" w:rsidRPr="00762340" w:rsidRDefault="0006386B"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06386B" w:rsidRPr="004B72E3" w:rsidRDefault="0006386B"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6386B" w:rsidRPr="004B72E3" w:rsidRDefault="0006386B"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06386B" w:rsidRPr="004B72E3" w:rsidRDefault="0006386B"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06386B" w:rsidRPr="000B7538" w:rsidRDefault="0006386B"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06386B" w:rsidRPr="000B7538" w:rsidRDefault="0006386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6386B" w:rsidRPr="000B7538" w:rsidRDefault="0006386B"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06386B" w:rsidRPr="00D533CD" w:rsidRDefault="0006386B"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06386B" w:rsidRPr="000B7538" w:rsidRDefault="0006386B"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06386B" w:rsidRPr="000B7538" w:rsidRDefault="0006386B"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06386B" w:rsidRDefault="0006386B"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06386B" w:rsidRDefault="0006386B" w:rsidP="00501A05">
      <w:pPr>
        <w:pStyle w:val="FootnoteText"/>
        <w:rPr>
          <w:rFonts w:ascii="Sylfaen" w:hAnsi="Sylfaen"/>
          <w:lang w:val="hy-AM"/>
        </w:rPr>
      </w:pPr>
    </w:p>
    <w:p w:rsidR="0006386B" w:rsidRPr="00B462B5" w:rsidRDefault="0006386B"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06386B" w:rsidRPr="00B462B5" w:rsidRDefault="0006386B">
      <w:pPr>
        <w:pStyle w:val="FootnoteText"/>
        <w:rPr>
          <w:rFonts w:ascii="Times New Roman" w:hAnsi="Times New Roman"/>
          <w:vertAlign w:val="superscript"/>
          <w:lang w:val="hy-AM"/>
        </w:rPr>
      </w:pPr>
    </w:p>
  </w:footnote>
  <w:footnote w:id="4">
    <w:p w:rsidR="0006386B" w:rsidRPr="006265F4" w:rsidRDefault="0006386B"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06386B" w:rsidRPr="000B7538" w:rsidRDefault="0006386B"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6386B" w:rsidRPr="00861BC3" w:rsidRDefault="0006386B"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06386B" w:rsidRPr="0085475F" w:rsidRDefault="0006386B"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06386B" w:rsidRPr="0085475F" w:rsidRDefault="0006386B"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06386B" w:rsidRPr="0085475F" w:rsidRDefault="0006386B" w:rsidP="005F1C06">
      <w:pPr>
        <w:pStyle w:val="BodyTextIndent3"/>
        <w:spacing w:line="240" w:lineRule="auto"/>
        <w:ind w:left="142" w:firstLine="0"/>
        <w:rPr>
          <w:rFonts w:ascii="GHEA Grapalat" w:hAnsi="GHEA Grapalat"/>
          <w:i/>
          <w:sz w:val="16"/>
          <w:szCs w:val="16"/>
          <w:lang w:val="af-ZA" w:eastAsia="ru-RU"/>
        </w:rPr>
      </w:pPr>
    </w:p>
    <w:p w:rsidR="0006386B" w:rsidRPr="0085475F" w:rsidRDefault="0006386B"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06386B" w:rsidRPr="0085475F" w:rsidRDefault="0006386B" w:rsidP="005F1C06">
      <w:pPr>
        <w:pStyle w:val="FootnoteText"/>
        <w:jc w:val="both"/>
        <w:rPr>
          <w:rFonts w:ascii="GHEA Grapalat" w:hAnsi="GHEA Grapalat"/>
          <w:i/>
          <w:sz w:val="16"/>
          <w:szCs w:val="16"/>
          <w:lang w:val="af-ZA"/>
        </w:rPr>
      </w:pPr>
    </w:p>
    <w:p w:rsidR="0006386B" w:rsidRPr="0085475F" w:rsidRDefault="0006386B"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06386B" w:rsidRPr="00BF58CA" w:rsidRDefault="0006386B" w:rsidP="005F1C06">
      <w:pPr>
        <w:pStyle w:val="FootnoteText"/>
        <w:jc w:val="both"/>
        <w:rPr>
          <w:rFonts w:ascii="GHEA Grapalat" w:hAnsi="GHEA Grapalat"/>
          <w:i/>
          <w:sz w:val="16"/>
          <w:szCs w:val="16"/>
          <w:lang w:val="hy-AM"/>
        </w:rPr>
      </w:pPr>
    </w:p>
    <w:p w:rsidR="0006386B" w:rsidRPr="00B20703" w:rsidDel="006C3873" w:rsidRDefault="0006386B" w:rsidP="00CE3A99">
      <w:pPr>
        <w:jc w:val="both"/>
        <w:rPr>
          <w:del w:id="5" w:author="User" w:date="2019-05-26T09:52:00Z"/>
          <w:rFonts w:ascii="GHEA Grapalat" w:hAnsi="GHEA Grapalat" w:cs="Sylfaen"/>
          <w:sz w:val="20"/>
          <w:lang w:val="hy-AM"/>
        </w:rPr>
      </w:pPr>
    </w:p>
  </w:footnote>
  <w:footnote w:id="7">
    <w:p w:rsidR="0006386B" w:rsidRPr="006265F4" w:rsidRDefault="0006386B"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6386B" w:rsidRPr="006265F4" w:rsidRDefault="0006386B"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6386B" w:rsidRPr="006265F4" w:rsidDel="00856FDE" w:rsidRDefault="0006386B" w:rsidP="00B2572B">
      <w:pPr>
        <w:pStyle w:val="FootnoteText"/>
        <w:rPr>
          <w:del w:id="8" w:author="User" w:date="2019-05-26T09:57:00Z"/>
          <w:i/>
          <w:lang w:val="af-ZA"/>
        </w:rPr>
      </w:pPr>
    </w:p>
  </w:footnote>
  <w:footnote w:id="8">
    <w:p w:rsidR="0006386B" w:rsidRPr="006265F4" w:rsidRDefault="0006386B"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6386B" w:rsidRPr="006265F4" w:rsidDel="007942E8" w:rsidRDefault="0006386B"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06386B" w:rsidRPr="006265F4" w:rsidDel="002877FC" w:rsidRDefault="0006386B"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06386B" w:rsidRPr="006265F4" w:rsidDel="002877FC" w:rsidRDefault="0006386B"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06386B" w:rsidRPr="008C7473" w:rsidRDefault="0006386B">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428"/>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AA5C9-FE5A-459F-82FB-D346E0A4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74</Pages>
  <Words>18010</Words>
  <Characters>137427</Characters>
  <Application>Microsoft Office Word</Application>
  <DocSecurity>0</DocSecurity>
  <Lines>1145</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155127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163</cp:revision>
  <cp:lastPrinted>2018-02-16T07:12:00Z</cp:lastPrinted>
  <dcterms:created xsi:type="dcterms:W3CDTF">2022-05-30T17:01:00Z</dcterms:created>
  <dcterms:modified xsi:type="dcterms:W3CDTF">2022-07-13T10:07:00Z</dcterms:modified>
</cp:coreProperties>
</file>