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210521">
        <w:rPr>
          <w:rFonts w:ascii="GHEA Grapalat" w:hAnsi="GHEA Grapalat"/>
          <w:i w:val="0"/>
          <w:sz w:val="24"/>
          <w:szCs w:val="24"/>
          <w:lang w:val="hy-AM"/>
        </w:rPr>
        <w:t>21</w:t>
      </w:r>
      <w:r w:rsidR="00792156">
        <w:rPr>
          <w:rFonts w:ascii="GHEA Grapalat" w:hAnsi="GHEA Grapalat"/>
          <w:i w:val="0"/>
          <w:sz w:val="24"/>
          <w:szCs w:val="24"/>
        </w:rPr>
        <w:t xml:space="preserve">-го </w:t>
      </w:r>
      <w:r w:rsidR="00527AFE">
        <w:rPr>
          <w:rFonts w:ascii="GHEA Grapalat" w:hAnsi="GHEA Grapalat"/>
          <w:i w:val="0"/>
          <w:sz w:val="24"/>
          <w:szCs w:val="24"/>
        </w:rPr>
        <w:t>апреля</w:t>
      </w:r>
      <w:r w:rsidR="00C159DD">
        <w:rPr>
          <w:rFonts w:ascii="GHEA Grapalat" w:hAnsi="GHEA Grapalat"/>
          <w:i w:val="0"/>
          <w:sz w:val="24"/>
          <w:szCs w:val="24"/>
        </w:rPr>
        <w:t xml:space="preserve"> </w:t>
      </w:r>
      <w:r w:rsidR="00FE0DE3">
        <w:rPr>
          <w:rFonts w:ascii="GHEA Grapalat" w:hAnsi="GHEA Grapalat"/>
          <w:i w:val="0"/>
          <w:sz w:val="24"/>
          <w:szCs w:val="24"/>
        </w:rPr>
        <w:t>202</w:t>
      </w:r>
      <w:r w:rsidR="00CC689E">
        <w:rPr>
          <w:rFonts w:ascii="GHEA Grapalat" w:hAnsi="GHEA Grapalat"/>
          <w:i w:val="0"/>
          <w:sz w:val="24"/>
          <w:szCs w:val="24"/>
        </w:rPr>
        <w:t>5</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210521">
        <w:rPr>
          <w:rFonts w:ascii="GHEA Grapalat" w:hAnsi="GHEA Grapalat"/>
          <w:b/>
          <w:i w:val="0"/>
          <w:sz w:val="24"/>
          <w:szCs w:val="24"/>
        </w:rPr>
        <w:t>GHTsDzB-HVKAK-2025-30</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proofErr w:type="spellStart"/>
      <w:r w:rsidR="00210521">
        <w:rPr>
          <w:rFonts w:ascii="GHEA Grapalat" w:hAnsi="GHEA Grapalat"/>
          <w:b/>
          <w:i w:val="0"/>
          <w:sz w:val="24"/>
          <w:szCs w:val="24"/>
        </w:rPr>
        <w:t>автострахования</w:t>
      </w:r>
      <w:proofErr w:type="spellEnd"/>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210521">
        <w:rPr>
          <w:rFonts w:ascii="GHEA Grapalat" w:hAnsi="GHEA Grapalat"/>
          <w:b/>
          <w:i w:val="0"/>
          <w:sz w:val="24"/>
          <w:szCs w:val="24"/>
          <w:lang w:val="hy-AM"/>
        </w:rPr>
        <w:t>28</w:t>
      </w:r>
      <w:r w:rsidR="00527AFE">
        <w:rPr>
          <w:rFonts w:ascii="GHEA Grapalat" w:hAnsi="GHEA Grapalat"/>
          <w:b/>
          <w:i w:val="0"/>
          <w:sz w:val="24"/>
          <w:szCs w:val="24"/>
        </w:rPr>
        <w:t xml:space="preserve"> апреля</w:t>
      </w:r>
      <w:r w:rsidR="00CC689E">
        <w:rPr>
          <w:rFonts w:ascii="GHEA Grapalat" w:hAnsi="GHEA Grapalat"/>
          <w:b/>
          <w:i w:val="0"/>
          <w:sz w:val="24"/>
          <w:szCs w:val="24"/>
        </w:rPr>
        <w:t xml:space="preserve"> 2025</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210521">
        <w:rPr>
          <w:rFonts w:ascii="GHEA Grapalat" w:hAnsi="GHEA Grapalat"/>
          <w:sz w:val="22"/>
          <w:szCs w:val="22"/>
        </w:rPr>
        <w:t>GHTsDzB-HVKAK-2025-30</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210521">
        <w:rPr>
          <w:rFonts w:ascii="GHEA Grapalat" w:hAnsi="GHEA Grapalat"/>
          <w:sz w:val="22"/>
          <w:szCs w:val="22"/>
          <w:lang w:val="hy-AM"/>
        </w:rPr>
        <w:t>21</w:t>
      </w:r>
      <w:r w:rsidR="00527AFE">
        <w:rPr>
          <w:rFonts w:ascii="GHEA Grapalat" w:hAnsi="GHEA Grapalat"/>
          <w:sz w:val="22"/>
          <w:szCs w:val="22"/>
        </w:rPr>
        <w:t xml:space="preserve"> апреля</w:t>
      </w:r>
      <w:r w:rsidR="001734A4">
        <w:rPr>
          <w:rFonts w:ascii="GHEA Grapalat" w:hAnsi="GHEA Grapalat"/>
          <w:sz w:val="22"/>
          <w:szCs w:val="22"/>
        </w:rPr>
        <w:t xml:space="preserve"> 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00210521">
        <w:rPr>
          <w:rFonts w:ascii="GHEA Grapalat" w:hAnsi="GHEA Grapalat"/>
          <w:b/>
        </w:rPr>
        <w:t xml:space="preserve">АВТОСТРАХОВАНИЯ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7372B" w:rsidRPr="0041256C" w:rsidRDefault="0077372B" w:rsidP="0041256C">
      <w:pPr>
        <w:rPr>
          <w:rFonts w:ascii="GHEA Grapalat" w:hAnsi="GHEA Grapalat" w:cs="Sylfaen"/>
          <w:b/>
          <w:i/>
          <w:color w:val="FF0000"/>
        </w:rPr>
      </w:pP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210521"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210521">
        <w:rPr>
          <w:rFonts w:ascii="GHEA Grapalat" w:hAnsi="GHEA Grapalat"/>
          <w:b/>
          <w:sz w:val="20"/>
          <w:szCs w:val="20"/>
        </w:rPr>
        <w:t xml:space="preserve">ПРИГЛАШЕНИЯ НА </w:t>
      </w:r>
      <w:r w:rsidR="00210521" w:rsidRPr="00210521">
        <w:rPr>
          <w:rFonts w:ascii="GHEA Grapalat" w:hAnsi="GHEA Grapalat"/>
          <w:b/>
          <w:sz w:val="20"/>
          <w:szCs w:val="20"/>
        </w:rPr>
        <w:t xml:space="preserve">ЗАПРОС КОТИРОВОК, ОБЪЯВЛЕННЫЙ С ЦЕЛЬЮ ПРИОБРЕТЕНИЯ УСЛУГ АВТОСТРАХОВАНИЯ ДЛЯ </w:t>
      </w:r>
      <w:r w:rsidRPr="00210521">
        <w:rPr>
          <w:rFonts w:ascii="GHEA Grapalat" w:hAnsi="GHEA Grapalat"/>
          <w:b/>
          <w:sz w:val="20"/>
          <w:szCs w:val="20"/>
        </w:rPr>
        <w:t>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210521">
        <w:rPr>
          <w:rFonts w:ascii="GHEA Grapalat" w:hAnsi="GHEA Grapalat"/>
          <w:b/>
          <w:sz w:val="22"/>
          <w:szCs w:val="22"/>
        </w:rPr>
        <w:t>GHTsDzB-HVKAK-2025-30</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 xml:space="preserve">услуг </w:t>
      </w:r>
      <w:proofErr w:type="spellStart"/>
      <w:r w:rsidR="009232BD">
        <w:rPr>
          <w:rFonts w:ascii="GHEA Grapalat" w:hAnsi="GHEA Grapalat"/>
          <w:b/>
          <w:i w:val="0"/>
          <w:sz w:val="24"/>
          <w:szCs w:val="24"/>
        </w:rPr>
        <w:t>автострахования</w:t>
      </w:r>
      <w:proofErr w:type="spellEnd"/>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9232BD">
        <w:rPr>
          <w:rFonts w:ascii="GHEA Grapalat" w:hAnsi="GHEA Grapalat"/>
          <w:i w:val="0"/>
          <w:sz w:val="24"/>
          <w:szCs w:val="24"/>
          <w:lang w:val="hy-AM"/>
        </w:rPr>
        <w:t>2</w:t>
      </w:r>
      <w:r w:rsidR="003E0F53">
        <w:rPr>
          <w:rFonts w:ascii="GHEA Grapalat" w:hAnsi="GHEA Grapalat"/>
          <w:b/>
          <w:i w:val="0"/>
          <w:sz w:val="24"/>
          <w:szCs w:val="24"/>
        </w:rPr>
        <w:t>1 лот</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700172" w:rsidRPr="00064ADD" w:rsidTr="00700172">
        <w:trPr>
          <w:trHeight w:val="315"/>
        </w:trPr>
        <w:tc>
          <w:tcPr>
            <w:tcW w:w="3119" w:type="dxa"/>
            <w:gridSpan w:val="2"/>
            <w:vAlign w:val="center"/>
          </w:tcPr>
          <w:p w:rsidR="00700172" w:rsidRPr="009044F1" w:rsidRDefault="00700172" w:rsidP="00700172">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7231" w:type="dxa"/>
            <w:vMerge w:val="restart"/>
            <w:vAlign w:val="center"/>
          </w:tcPr>
          <w:p w:rsidR="00700172" w:rsidRPr="009044F1" w:rsidRDefault="00700172" w:rsidP="00700172">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00172" w:rsidRPr="00064ADD" w:rsidTr="00700172">
        <w:trPr>
          <w:trHeight w:val="166"/>
        </w:trPr>
        <w:tc>
          <w:tcPr>
            <w:tcW w:w="1701" w:type="dxa"/>
            <w:vAlign w:val="center"/>
          </w:tcPr>
          <w:p w:rsidR="00700172" w:rsidRPr="009044F1" w:rsidRDefault="00700172" w:rsidP="00700172">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700172" w:rsidRPr="009044F1" w:rsidRDefault="00700172" w:rsidP="00700172">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7231" w:type="dxa"/>
            <w:vMerge/>
            <w:vAlign w:val="center"/>
          </w:tcPr>
          <w:p w:rsidR="00700172" w:rsidRPr="00064ADD" w:rsidRDefault="00700172" w:rsidP="00700172">
            <w:pPr>
              <w:pStyle w:val="23"/>
              <w:spacing w:line="240" w:lineRule="auto"/>
              <w:ind w:firstLine="0"/>
              <w:jc w:val="center"/>
              <w:rPr>
                <w:rFonts w:ascii="GHEA Grapalat" w:hAnsi="GHEA Grapalat"/>
                <w:b/>
                <w:bCs/>
                <w:i/>
                <w:iCs/>
              </w:rPr>
            </w:pP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31,000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2</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97,000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2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3</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36,000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3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4</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4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5</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5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6</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62,000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6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7</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7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8</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8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9</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72,000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9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10</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72,000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10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11</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36,000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11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12</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124,000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12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13</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31,000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13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14</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31,000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14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15</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15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16</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60,000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16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17</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17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18</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18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19</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180,000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19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20</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120,000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20 (2025-2026)</w:t>
            </w:r>
          </w:p>
        </w:tc>
      </w:tr>
      <w:tr w:rsidR="001F4CE6" w:rsidRPr="008F3D69" w:rsidTr="00700172">
        <w:tc>
          <w:tcPr>
            <w:tcW w:w="1701" w:type="dxa"/>
            <w:vAlign w:val="center"/>
          </w:tcPr>
          <w:p w:rsidR="001F4CE6" w:rsidRPr="00FD21EB" w:rsidRDefault="001F4CE6" w:rsidP="00700172">
            <w:pPr>
              <w:pStyle w:val="23"/>
              <w:spacing w:line="240" w:lineRule="auto"/>
              <w:ind w:firstLine="0"/>
              <w:jc w:val="center"/>
              <w:rPr>
                <w:rFonts w:ascii="GHEA Grapalat" w:hAnsi="GHEA Grapalat"/>
                <w:lang w:val="hy-AM"/>
              </w:rPr>
            </w:pPr>
            <w:r w:rsidRPr="00FD21EB">
              <w:rPr>
                <w:rFonts w:ascii="GHEA Grapalat" w:hAnsi="GHEA Grapalat"/>
                <w:lang w:val="hy-AM"/>
              </w:rPr>
              <w:t>21</w:t>
            </w:r>
          </w:p>
        </w:tc>
        <w:tc>
          <w:tcPr>
            <w:tcW w:w="1418" w:type="dxa"/>
            <w:vAlign w:val="center"/>
          </w:tcPr>
          <w:p w:rsidR="001F4CE6" w:rsidRDefault="001F4CE6" w:rsidP="00700172">
            <w:pPr>
              <w:jc w:val="center"/>
              <w:rPr>
                <w:rFonts w:ascii="GHEA Grapalat" w:hAnsi="GHEA Grapalat"/>
                <w:color w:val="000000"/>
                <w:sz w:val="20"/>
                <w:szCs w:val="20"/>
              </w:rPr>
            </w:pPr>
            <w:r>
              <w:rPr>
                <w:rFonts w:ascii="GHEA Grapalat" w:hAnsi="GHEA Grapalat"/>
                <w:color w:val="000000"/>
                <w:sz w:val="20"/>
                <w:szCs w:val="20"/>
              </w:rPr>
              <w:t>608,000</w:t>
            </w:r>
          </w:p>
        </w:tc>
        <w:tc>
          <w:tcPr>
            <w:tcW w:w="7231" w:type="dxa"/>
            <w:vAlign w:val="center"/>
          </w:tcPr>
          <w:p w:rsidR="001F4CE6" w:rsidRPr="001F4CE6" w:rsidRDefault="001F4CE6" w:rsidP="001F4CE6">
            <w:pPr>
              <w:rPr>
                <w:rFonts w:ascii="GHEA Grapalat" w:hAnsi="GHEA Grapalat"/>
                <w:color w:val="000000"/>
                <w:sz w:val="20"/>
                <w:szCs w:val="20"/>
              </w:rPr>
            </w:pPr>
            <w:r w:rsidRPr="001F4CE6">
              <w:rPr>
                <w:rFonts w:ascii="GHEA Grapalat" w:hAnsi="GHEA Grapalat"/>
                <w:color w:val="000000"/>
                <w:sz w:val="20"/>
                <w:szCs w:val="20"/>
              </w:rPr>
              <w:t xml:space="preserve">Услуги </w:t>
            </w:r>
            <w:proofErr w:type="spellStart"/>
            <w:r w:rsidRPr="001F4CE6">
              <w:rPr>
                <w:rFonts w:ascii="GHEA Grapalat" w:hAnsi="GHEA Grapalat"/>
                <w:color w:val="000000"/>
                <w:sz w:val="20"/>
                <w:szCs w:val="20"/>
              </w:rPr>
              <w:t>автострахования</w:t>
            </w:r>
            <w:proofErr w:type="spellEnd"/>
            <w:r w:rsidRPr="001F4CE6">
              <w:rPr>
                <w:rFonts w:ascii="GHEA Grapalat" w:hAnsi="GHEA Grapalat"/>
                <w:color w:val="000000"/>
                <w:sz w:val="20"/>
                <w:szCs w:val="20"/>
              </w:rPr>
              <w:t xml:space="preserve"> 21 (2025-2026)</w:t>
            </w:r>
          </w:p>
        </w:tc>
      </w:tr>
    </w:tbl>
    <w:p w:rsidR="00700172" w:rsidRDefault="00700172" w:rsidP="00B46D58">
      <w:pPr>
        <w:pStyle w:val="23"/>
        <w:widowControl w:val="0"/>
        <w:spacing w:after="160" w:line="240" w:lineRule="auto"/>
        <w:ind w:firstLine="567"/>
        <w:rPr>
          <w:rFonts w:ascii="GHEA Grapalat" w:hAnsi="GHEA Grapalat"/>
          <w:sz w:val="24"/>
          <w:szCs w:val="24"/>
          <w:lang w:val="hy-AM"/>
        </w:rPr>
      </w:pPr>
    </w:p>
    <w:p w:rsidR="00700172" w:rsidRDefault="00700172" w:rsidP="00B46D58">
      <w:pPr>
        <w:pStyle w:val="23"/>
        <w:widowControl w:val="0"/>
        <w:spacing w:after="160" w:line="240" w:lineRule="auto"/>
        <w:ind w:firstLine="567"/>
        <w:rPr>
          <w:rFonts w:ascii="GHEA Grapalat" w:hAnsi="GHEA Grapalat"/>
          <w:sz w:val="24"/>
          <w:szCs w:val="24"/>
          <w:lang w:val="hy-AM"/>
        </w:rPr>
      </w:pPr>
    </w:p>
    <w:p w:rsidR="00700172" w:rsidRDefault="00700172" w:rsidP="00B46D58">
      <w:pPr>
        <w:pStyle w:val="23"/>
        <w:widowControl w:val="0"/>
        <w:spacing w:after="160" w:line="240" w:lineRule="auto"/>
        <w:ind w:firstLine="567"/>
        <w:rPr>
          <w:rFonts w:ascii="GHEA Grapalat" w:hAnsi="GHEA Grapalat"/>
          <w:sz w:val="24"/>
          <w:szCs w:val="24"/>
          <w:lang w:val="hy-AM"/>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lang w:val="hy-AM"/>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9232BD" w:rsidRPr="002843AD" w:rsidRDefault="009232BD" w:rsidP="009232BD">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9232BD">
        <w:rPr>
          <w:rFonts w:ascii="Sylfaen" w:hAnsi="Sylfaen"/>
          <w:lang w:val="hy-AM"/>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9232BD"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rsidRPr="009232BD">
        <w:rPr>
          <w:rFonts w:ascii="GHEA Grapalat" w:hAnsi="GHEA Grapalat"/>
          <w:sz w:val="24"/>
          <w:szCs w:val="24"/>
        </w:rPr>
        <w:t>)</w:t>
      </w:r>
      <w:r w:rsidRPr="009232BD">
        <w:t xml:space="preserve"> </w:t>
      </w:r>
      <w:r w:rsidRPr="009232B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9232BD">
        <w:rPr>
          <w:rFonts w:ascii="GHEA Grapalat" w:hAnsi="GHEA Grapalat"/>
          <w:sz w:val="24"/>
          <w:szCs w:val="24"/>
          <w:lang w:val="hy-AM"/>
        </w:rPr>
        <w:t xml:space="preserve">, </w:t>
      </w:r>
      <w:r w:rsidRPr="009232BD">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9232BD">
        <w:rPr>
          <w:rFonts w:ascii="GHEA Grapalat" w:hAnsi="GHEA Grapalat"/>
          <w:sz w:val="24"/>
          <w:szCs w:val="24"/>
        </w:rPr>
        <w:t>ВС</w:t>
      </w:r>
      <w:proofErr w:type="gramEnd"/>
      <w:r w:rsidRPr="009232BD">
        <w:rPr>
          <w:rFonts w:ascii="GHEA Grapalat" w:hAnsi="GHEA Grapalat"/>
          <w:sz w:val="24"/>
          <w:szCs w:val="24"/>
        </w:rPr>
        <w:t>= ЦУ/</w:t>
      </w:r>
      <w:proofErr w:type="spellStart"/>
      <w:r w:rsidRPr="009232BD">
        <w:rPr>
          <w:rFonts w:ascii="GHEA Grapalat" w:hAnsi="GHEA Grapalat"/>
          <w:sz w:val="24"/>
          <w:szCs w:val="24"/>
        </w:rPr>
        <w:t>С</w:t>
      </w:r>
      <w:r w:rsidR="007861DD" w:rsidRPr="009232BD">
        <w:rPr>
          <w:rFonts w:ascii="GHEA Grapalat" w:hAnsi="GHEA Grapalat"/>
          <w:sz w:val="24"/>
          <w:szCs w:val="24"/>
        </w:rPr>
        <w:t>ц</w:t>
      </w:r>
      <w:r w:rsidRPr="009232BD">
        <w:rPr>
          <w:rFonts w:ascii="GHEA Grapalat" w:hAnsi="GHEA Grapalat"/>
          <w:sz w:val="24"/>
          <w:szCs w:val="24"/>
        </w:rPr>
        <w:t>xУxК</w:t>
      </w:r>
      <w:proofErr w:type="spellEnd"/>
      <w:r w:rsidR="007861DD" w:rsidRPr="009232BD">
        <w:rPr>
          <w:rFonts w:ascii="GHEA Grapalat" w:hAnsi="GHEA Grapalat"/>
          <w:sz w:val="24"/>
          <w:szCs w:val="24"/>
        </w:rPr>
        <w:t>, где:</w:t>
      </w:r>
    </w:p>
    <w:p w:rsidR="00BC1D1C" w:rsidRPr="009232BD" w:rsidRDefault="00BC1D1C" w:rsidP="007B18B8">
      <w:pPr>
        <w:pStyle w:val="norm"/>
        <w:widowControl w:val="0"/>
        <w:spacing w:line="240" w:lineRule="auto"/>
        <w:ind w:firstLine="567"/>
        <w:contextualSpacing/>
        <w:rPr>
          <w:rFonts w:ascii="GHEA Grapalat" w:hAnsi="GHEA Grapalat"/>
          <w:sz w:val="24"/>
          <w:szCs w:val="24"/>
        </w:rPr>
      </w:pPr>
      <w:proofErr w:type="spellStart"/>
      <w:r w:rsidRPr="009232BD">
        <w:rPr>
          <w:rFonts w:ascii="GHEA Grapalat" w:hAnsi="GHEA Grapalat"/>
          <w:sz w:val="24"/>
          <w:szCs w:val="24"/>
        </w:rPr>
        <w:t>ВС-сумма</w:t>
      </w:r>
      <w:proofErr w:type="spellEnd"/>
      <w:r w:rsidRPr="009232BD">
        <w:rPr>
          <w:rFonts w:ascii="GHEA Grapalat" w:hAnsi="GHEA Grapalat"/>
          <w:sz w:val="24"/>
          <w:szCs w:val="24"/>
        </w:rPr>
        <w:t xml:space="preserve">, </w:t>
      </w:r>
      <w:proofErr w:type="gramStart"/>
      <w:r w:rsidRPr="009232BD">
        <w:rPr>
          <w:rFonts w:ascii="GHEA Grapalat" w:hAnsi="GHEA Grapalat"/>
          <w:sz w:val="24"/>
          <w:szCs w:val="24"/>
        </w:rPr>
        <w:t>выплачиваемая</w:t>
      </w:r>
      <w:proofErr w:type="gramEnd"/>
      <w:r w:rsidRPr="009232BD">
        <w:rPr>
          <w:rFonts w:ascii="GHEA Grapalat" w:hAnsi="GHEA Grapalat"/>
          <w:sz w:val="24"/>
          <w:szCs w:val="24"/>
        </w:rPr>
        <w:t xml:space="preserve"> за оказание отдельных видов услуг, установленных договором</w:t>
      </w:r>
      <w:r w:rsidR="00F00004" w:rsidRPr="009232BD">
        <w:rPr>
          <w:rFonts w:ascii="GHEA Grapalat" w:hAnsi="GHEA Grapalat"/>
          <w:sz w:val="24"/>
          <w:szCs w:val="24"/>
        </w:rPr>
        <w:t>,</w:t>
      </w:r>
    </w:p>
    <w:p w:rsidR="00BC1D1C" w:rsidRPr="009232BD" w:rsidRDefault="00BC1D1C" w:rsidP="007B18B8">
      <w:pPr>
        <w:pStyle w:val="norm"/>
        <w:widowControl w:val="0"/>
        <w:spacing w:line="240" w:lineRule="auto"/>
        <w:ind w:firstLine="567"/>
        <w:contextualSpacing/>
        <w:rPr>
          <w:rFonts w:ascii="GHEA Grapalat" w:hAnsi="GHEA Grapalat"/>
          <w:sz w:val="24"/>
          <w:szCs w:val="24"/>
        </w:rPr>
      </w:pPr>
      <w:r w:rsidRPr="009232BD">
        <w:rPr>
          <w:rFonts w:ascii="GHEA Grapalat" w:hAnsi="GHEA Grapalat"/>
          <w:sz w:val="24"/>
          <w:szCs w:val="24"/>
        </w:rPr>
        <w:t xml:space="preserve">ЦУ </w:t>
      </w:r>
      <w:proofErr w:type="gramStart"/>
      <w:r w:rsidRPr="009232BD">
        <w:rPr>
          <w:rFonts w:ascii="GHEA Grapalat" w:hAnsi="GHEA Grapalat"/>
          <w:sz w:val="24"/>
          <w:szCs w:val="24"/>
        </w:rPr>
        <w:t>-и</w:t>
      </w:r>
      <w:proofErr w:type="gramEnd"/>
      <w:r w:rsidRPr="009232BD">
        <w:rPr>
          <w:rFonts w:ascii="GHEA Grapalat" w:hAnsi="GHEA Grapalat"/>
          <w:sz w:val="24"/>
          <w:szCs w:val="24"/>
        </w:rPr>
        <w:t xml:space="preserve">тоговая цена, предложенная </w:t>
      </w:r>
      <w:r w:rsidR="0038256B" w:rsidRPr="009232BD">
        <w:rPr>
          <w:rFonts w:ascii="GHEA Grapalat" w:hAnsi="GHEA Grapalat"/>
          <w:sz w:val="24"/>
          <w:szCs w:val="24"/>
        </w:rPr>
        <w:t>ото</w:t>
      </w:r>
      <w:r w:rsidRPr="009232BD">
        <w:rPr>
          <w:rFonts w:ascii="GHEA Grapalat" w:hAnsi="GHEA Grapalat"/>
          <w:sz w:val="24"/>
          <w:szCs w:val="24"/>
        </w:rPr>
        <w:t>бранным участником</w:t>
      </w:r>
      <w:r w:rsidR="00F00004" w:rsidRPr="009232BD">
        <w:rPr>
          <w:rFonts w:ascii="GHEA Grapalat" w:hAnsi="GHEA Grapalat"/>
          <w:sz w:val="24"/>
          <w:szCs w:val="24"/>
        </w:rPr>
        <w:t>,</w:t>
      </w:r>
    </w:p>
    <w:p w:rsidR="00BC1D1C" w:rsidRPr="009232BD" w:rsidRDefault="00BC1D1C" w:rsidP="007B18B8">
      <w:pPr>
        <w:pStyle w:val="norm"/>
        <w:widowControl w:val="0"/>
        <w:spacing w:line="240" w:lineRule="auto"/>
        <w:ind w:firstLine="567"/>
        <w:contextualSpacing/>
        <w:rPr>
          <w:rFonts w:ascii="GHEA Grapalat" w:hAnsi="GHEA Grapalat"/>
          <w:sz w:val="24"/>
          <w:szCs w:val="24"/>
        </w:rPr>
      </w:pPr>
      <w:r w:rsidRPr="009232BD">
        <w:rPr>
          <w:rFonts w:ascii="GHEA Grapalat" w:hAnsi="GHEA Grapalat"/>
          <w:sz w:val="24"/>
          <w:szCs w:val="24"/>
        </w:rPr>
        <w:t>С</w:t>
      </w:r>
      <w:proofErr w:type="gramStart"/>
      <w:r w:rsidRPr="009232BD">
        <w:rPr>
          <w:rFonts w:ascii="GHEA Grapalat" w:hAnsi="GHEA Grapalat"/>
          <w:sz w:val="24"/>
          <w:szCs w:val="24"/>
        </w:rPr>
        <w:t>Ц-</w:t>
      </w:r>
      <w:proofErr w:type="gramEnd"/>
      <w:r w:rsidRPr="009232BD">
        <w:rPr>
          <w:rFonts w:ascii="GHEA Grapalat" w:hAnsi="GHEA Grapalat"/>
          <w:sz w:val="24"/>
          <w:szCs w:val="24"/>
        </w:rPr>
        <w:t xml:space="preserve"> совокупность максимальных единиц цен, установленных для оказания услуги</w:t>
      </w:r>
      <w:r w:rsidR="00F00004" w:rsidRPr="009232BD">
        <w:rPr>
          <w:rFonts w:ascii="GHEA Grapalat" w:hAnsi="GHEA Grapalat"/>
          <w:sz w:val="24"/>
          <w:szCs w:val="24"/>
        </w:rPr>
        <w:t>,</w:t>
      </w:r>
    </w:p>
    <w:p w:rsidR="00BC1D1C" w:rsidRPr="009232BD"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9232BD">
        <w:rPr>
          <w:rFonts w:ascii="GHEA Grapalat" w:hAnsi="GHEA Grapalat"/>
          <w:sz w:val="24"/>
          <w:szCs w:val="24"/>
        </w:rPr>
        <w:t>У-цена</w:t>
      </w:r>
      <w:proofErr w:type="spellEnd"/>
      <w:proofErr w:type="gramEnd"/>
      <w:r w:rsidRPr="009232BD">
        <w:rPr>
          <w:rFonts w:ascii="GHEA Grapalat" w:hAnsi="GHEA Grapalat"/>
          <w:sz w:val="24"/>
          <w:szCs w:val="24"/>
        </w:rPr>
        <w:t xml:space="preserve"> на максимальную единицу предоставленной услуги</w:t>
      </w:r>
      <w:r w:rsidR="00F00004" w:rsidRPr="009232BD">
        <w:rPr>
          <w:rFonts w:ascii="GHEA Grapalat" w:hAnsi="GHEA Grapalat"/>
          <w:sz w:val="24"/>
          <w:szCs w:val="24"/>
        </w:rPr>
        <w:t>,</w:t>
      </w:r>
    </w:p>
    <w:p w:rsidR="00BC1D1C" w:rsidRPr="009232BD" w:rsidRDefault="00BC1D1C" w:rsidP="007B18B8">
      <w:pPr>
        <w:pStyle w:val="norm"/>
        <w:widowControl w:val="0"/>
        <w:spacing w:line="240" w:lineRule="auto"/>
        <w:ind w:firstLine="567"/>
        <w:contextualSpacing/>
        <w:rPr>
          <w:rFonts w:ascii="GHEA Grapalat" w:hAnsi="GHEA Grapalat"/>
          <w:sz w:val="24"/>
          <w:szCs w:val="24"/>
        </w:rPr>
      </w:pPr>
      <w:r w:rsidRPr="009232B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050818" w:rsidRPr="00050818" w:rsidRDefault="00050818" w:rsidP="00050818">
      <w:pPr>
        <w:widowControl w:val="0"/>
        <w:tabs>
          <w:tab w:val="left" w:pos="1276"/>
        </w:tabs>
        <w:spacing w:after="160"/>
        <w:jc w:val="both"/>
        <w:rPr>
          <w:rFonts w:ascii="GHEA Grapalat" w:hAnsi="GHEA Grapalat"/>
        </w:rPr>
      </w:pPr>
      <w:r w:rsidRPr="00050818">
        <w:rPr>
          <w:rFonts w:ascii="GHEA Grapalat" w:hAnsi="GHEA Grapalat" w:cs="Sylfaen"/>
        </w:rPr>
        <w:t xml:space="preserve">     </w:t>
      </w:r>
      <w:r w:rsidRPr="00050818">
        <w:rPr>
          <w:rFonts w:ascii="GHEA Grapalat" w:hAnsi="GHEA Grapalat" w:cs="Sylfaen" w:hint="eastAsia"/>
        </w:rPr>
        <w:t>При</w:t>
      </w:r>
      <w:r w:rsidRPr="00050818">
        <w:rPr>
          <w:rFonts w:ascii="GHEA Grapalat" w:hAnsi="GHEA Grapalat" w:cs="Sylfaen"/>
        </w:rPr>
        <w:t xml:space="preserve"> </w:t>
      </w:r>
      <w:r w:rsidRPr="00050818">
        <w:rPr>
          <w:rFonts w:ascii="GHEA Grapalat" w:hAnsi="GHEA Grapalat" w:cs="Sylfaen" w:hint="eastAsia"/>
        </w:rPr>
        <w:t>этом</w:t>
      </w:r>
      <w:proofErr w:type="gramStart"/>
      <w:r w:rsidRPr="00050818">
        <w:rPr>
          <w:rFonts w:ascii="GHEA Grapalat" w:hAnsi="GHEA Grapalat" w:cs="Sylfaen"/>
        </w:rPr>
        <w:t>,</w:t>
      </w:r>
      <w:proofErr w:type="gramEnd"/>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заявление</w:t>
      </w:r>
      <w:r w:rsidRPr="00050818">
        <w:rPr>
          <w:rFonts w:ascii="GHEA Grapalat" w:hAnsi="GHEA Grapalat" w:cs="Sylfaen"/>
        </w:rPr>
        <w:t>-</w:t>
      </w:r>
      <w:r w:rsidRPr="00050818">
        <w:rPr>
          <w:rFonts w:ascii="GHEA Grapalat" w:hAnsi="GHEA Grapalat" w:cs="Sylfaen" w:hint="eastAsia"/>
        </w:rPr>
        <w:t>объявление</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праве</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участие</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квалифицируется</w:t>
      </w:r>
      <w:r w:rsidRPr="00050818">
        <w:rPr>
          <w:rFonts w:ascii="GHEA Grapalat" w:hAnsi="GHEA Grapalat" w:cs="Sylfaen"/>
        </w:rPr>
        <w:t xml:space="preserve"> </w:t>
      </w:r>
      <w:r w:rsidRPr="00050818">
        <w:rPr>
          <w:rFonts w:ascii="GHEA Grapalat" w:hAnsi="GHEA Grapalat" w:cs="Sylfaen" w:hint="eastAsia"/>
        </w:rPr>
        <w:t>как</w:t>
      </w:r>
      <w:r w:rsidRPr="00050818">
        <w:rPr>
          <w:rFonts w:ascii="GHEA Grapalat" w:hAnsi="GHEA Grapalat" w:cs="Sylfaen"/>
        </w:rPr>
        <w:t xml:space="preserve"> </w:t>
      </w:r>
      <w:r w:rsidRPr="00050818">
        <w:rPr>
          <w:rFonts w:ascii="GHEA Grapalat" w:hAnsi="GHEA Grapalat" w:cs="Sylfaen" w:hint="eastAsia"/>
        </w:rPr>
        <w:t>несоответствующее</w:t>
      </w:r>
      <w:r w:rsidRPr="00050818">
        <w:rPr>
          <w:rFonts w:ascii="GHEA Grapalat" w:hAnsi="GHEA Grapalat" w:cs="Sylfaen"/>
        </w:rPr>
        <w:t xml:space="preserve"> </w:t>
      </w:r>
      <w:r w:rsidRPr="00050818">
        <w:rPr>
          <w:rFonts w:ascii="GHEA Grapalat" w:hAnsi="GHEA Grapalat" w:cs="Sylfaen" w:hint="eastAsia"/>
        </w:rPr>
        <w:t>действительности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предусмотренные</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w:t>
      </w:r>
      <w:r w:rsidRPr="00050818">
        <w:rPr>
          <w:rFonts w:ascii="GHEA Grapalat" w:hAnsi="GHEA Grapalat" w:cs="Sylfaen" w:hint="eastAsia"/>
        </w:rPr>
        <w:t>документы</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порядке</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сроки</w:t>
      </w:r>
      <w:r w:rsidRPr="00050818">
        <w:rPr>
          <w:rFonts w:ascii="GHEA Grapalat" w:hAnsi="GHEA Grapalat" w:cs="Sylfaen"/>
        </w:rPr>
        <w:t xml:space="preserve">, </w:t>
      </w:r>
      <w:r w:rsidRPr="00050818">
        <w:rPr>
          <w:rFonts w:ascii="GHEA Grapalat" w:hAnsi="GHEA Grapalat" w:cs="Sylfaen" w:hint="eastAsia"/>
        </w:rPr>
        <w:t>установленные</w:t>
      </w:r>
      <w:r w:rsidRPr="00050818">
        <w:rPr>
          <w:rFonts w:ascii="GHEA Grapalat" w:hAnsi="GHEA Grapalat" w:cs="Sylfaen"/>
        </w:rPr>
        <w:t xml:space="preserve"> </w:t>
      </w:r>
      <w:r w:rsidRPr="00050818">
        <w:rPr>
          <w:rFonts w:ascii="GHEA Grapalat" w:hAnsi="GHEA Grapalat" w:cs="Sylfaen" w:hint="eastAsia"/>
        </w:rPr>
        <w:t>настоящим</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отобранный</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процедура</w:t>
      </w:r>
      <w:r w:rsidRPr="00050818">
        <w:rPr>
          <w:rFonts w:ascii="GHEA Grapalat" w:hAnsi="GHEA Grapalat" w:cs="Sylfaen"/>
        </w:rPr>
        <w:t xml:space="preserve"> </w:t>
      </w:r>
      <w:r w:rsidRPr="00050818">
        <w:rPr>
          <w:rFonts w:ascii="GHEA Grapalat" w:hAnsi="GHEA Grapalat" w:cs="Sylfaen" w:hint="eastAsia"/>
        </w:rPr>
        <w:t>организована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соответствии</w:t>
      </w:r>
      <w:r w:rsidRPr="00050818">
        <w:rPr>
          <w:rFonts w:ascii="GHEA Grapalat" w:hAnsi="GHEA Grapalat" w:cs="Sylfaen"/>
        </w:rPr>
        <w:t xml:space="preserve"> </w:t>
      </w:r>
      <w:r w:rsidRPr="00050818">
        <w:rPr>
          <w:rFonts w:ascii="GHEA Grapalat" w:hAnsi="GHEA Grapalat" w:cs="Sylfaen" w:hint="eastAsia"/>
        </w:rPr>
        <w:t>с</w:t>
      </w:r>
      <w:r w:rsidRPr="00050818">
        <w:rPr>
          <w:rFonts w:ascii="GHEA Grapalat" w:hAnsi="GHEA Grapalat" w:cs="Sylfaen"/>
        </w:rPr>
        <w:t xml:space="preserve"> </w:t>
      </w:r>
      <w:r w:rsidRPr="00050818">
        <w:rPr>
          <w:rFonts w:ascii="GHEA Grapalat" w:hAnsi="GHEA Grapalat" w:cs="Sylfaen" w:hint="eastAsia"/>
        </w:rPr>
        <w:t>нормами</w:t>
      </w:r>
      <w:r w:rsidRPr="00050818">
        <w:rPr>
          <w:rFonts w:ascii="GHEA Grapalat" w:hAnsi="GHEA Grapalat" w:cs="Sylfaen"/>
        </w:rPr>
        <w:t xml:space="preserve">, </w:t>
      </w:r>
      <w:r w:rsidRPr="00050818">
        <w:rPr>
          <w:rFonts w:ascii="GHEA Grapalat" w:hAnsi="GHEA Grapalat" w:cs="Sylfaen" w:hint="eastAsia"/>
        </w:rPr>
        <w:t>предусмотренным</w:t>
      </w:r>
      <w:r w:rsidRPr="00050818">
        <w:rPr>
          <w:rFonts w:ascii="GHEA Grapalat" w:hAnsi="GHEA Grapalat" w:cs="Sylfaen"/>
        </w:rPr>
        <w:t xml:space="preserve"> </w:t>
      </w:r>
      <w:r w:rsidRPr="00050818">
        <w:rPr>
          <w:rFonts w:ascii="GHEA Grapalat" w:hAnsi="GHEA Grapalat" w:cs="Sylfaen" w:hint="eastAsia"/>
        </w:rPr>
        <w:t>частью</w:t>
      </w:r>
      <w:r w:rsidRPr="00050818">
        <w:rPr>
          <w:rFonts w:ascii="GHEA Grapalat" w:hAnsi="GHEA Grapalat" w:cs="Sylfaen"/>
        </w:rPr>
        <w:t xml:space="preserve"> 6 </w:t>
      </w:r>
      <w:r w:rsidRPr="00050818">
        <w:rPr>
          <w:rFonts w:ascii="GHEA Grapalat" w:hAnsi="GHEA Grapalat" w:cs="Sylfaen" w:hint="eastAsia"/>
        </w:rPr>
        <w:t>статьи</w:t>
      </w:r>
      <w:r w:rsidRPr="00050818">
        <w:rPr>
          <w:rFonts w:ascii="GHEA Grapalat" w:hAnsi="GHEA Grapalat" w:cs="Sylfaen"/>
        </w:rPr>
        <w:t xml:space="preserve"> 15 </w:t>
      </w:r>
      <w:r w:rsidRPr="00050818">
        <w:rPr>
          <w:rFonts w:ascii="GHEA Grapalat" w:hAnsi="GHEA Grapalat" w:cs="Sylfaen" w:hint="eastAsia"/>
        </w:rPr>
        <w:t>Закона</w:t>
      </w:r>
      <w:r w:rsidRPr="00050818">
        <w:rPr>
          <w:rFonts w:ascii="GHEA Grapalat" w:hAnsi="GHEA Grapalat" w:cs="Sylfaen"/>
        </w:rPr>
        <w:t xml:space="preserve"> </w:t>
      </w:r>
      <w:r w:rsidRPr="00050818">
        <w:rPr>
          <w:rFonts w:ascii="GHEA Grapalat" w:hAnsi="GHEA Grapalat" w:cs="Sylfaen" w:hint="eastAsia"/>
        </w:rPr>
        <w:t>РА</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результате</w:t>
      </w:r>
      <w:r w:rsidRPr="00050818">
        <w:rPr>
          <w:rFonts w:ascii="GHEA Grapalat" w:hAnsi="GHEA Grapalat" w:cs="Sylfaen"/>
        </w:rPr>
        <w:t xml:space="preserve"> </w:t>
      </w:r>
      <w:r w:rsidRPr="00050818">
        <w:rPr>
          <w:rFonts w:ascii="GHEA Grapalat" w:hAnsi="GHEA Grapalat" w:cs="Sylfaen" w:hint="eastAsia"/>
        </w:rPr>
        <w:t>этого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целях</w:t>
      </w:r>
      <w:r w:rsidRPr="00050818">
        <w:rPr>
          <w:rFonts w:ascii="GHEA Grapalat" w:hAnsi="GHEA Grapalat" w:cs="Sylfaen"/>
        </w:rPr>
        <w:t xml:space="preserve"> </w:t>
      </w:r>
      <w:r w:rsidRPr="00050818">
        <w:rPr>
          <w:rFonts w:ascii="GHEA Grapalat" w:hAnsi="GHEA Grapalat" w:cs="Sylfaen" w:hint="eastAsia"/>
        </w:rPr>
        <w:t>заключения</w:t>
      </w:r>
      <w:r w:rsidRPr="00050818">
        <w:rPr>
          <w:rFonts w:ascii="GHEA Grapalat" w:hAnsi="GHEA Grapalat" w:cs="Sylfaen"/>
        </w:rPr>
        <w:t xml:space="preserve"> </w:t>
      </w:r>
      <w:r w:rsidRPr="00050818">
        <w:rPr>
          <w:rFonts w:ascii="GHEA Grapalat" w:hAnsi="GHEA Grapalat" w:cs="Sylfaen" w:hint="eastAsia"/>
        </w:rPr>
        <w:t>соглашения</w:t>
      </w:r>
      <w:r w:rsidRPr="00050818">
        <w:rPr>
          <w:rFonts w:ascii="GHEA Grapalat" w:hAnsi="GHEA Grapalat" w:cs="Sylfaen"/>
        </w:rPr>
        <w:t xml:space="preserve"> </w:t>
      </w:r>
      <w:r w:rsidRPr="00050818">
        <w:rPr>
          <w:rFonts w:ascii="GHEA Grapalat" w:hAnsi="GHEA Grapalat" w:cs="Sylfaen" w:hint="eastAsia"/>
        </w:rPr>
        <w:t>лицо</w:t>
      </w:r>
      <w:r w:rsidRPr="00050818">
        <w:rPr>
          <w:rFonts w:ascii="GHEA Grapalat" w:hAnsi="GHEA Grapalat" w:cs="Sylfaen"/>
        </w:rPr>
        <w:t xml:space="preserve">, </w:t>
      </w:r>
      <w:r w:rsidRPr="00050818">
        <w:rPr>
          <w:rFonts w:ascii="GHEA Grapalat" w:hAnsi="GHEA Grapalat" w:cs="Sylfaen" w:hint="eastAsia"/>
        </w:rPr>
        <w:t>заключившее</w:t>
      </w:r>
      <w:r w:rsidRPr="00050818">
        <w:rPr>
          <w:rFonts w:ascii="GHEA Grapalat" w:hAnsi="GHEA Grapalat" w:cs="Sylfaen"/>
        </w:rPr>
        <w:t xml:space="preserve"> </w:t>
      </w:r>
      <w:r w:rsidRPr="00050818">
        <w:rPr>
          <w:rFonts w:ascii="GHEA Grapalat" w:hAnsi="GHEA Grapalat" w:cs="Sylfaen" w:hint="eastAsia"/>
        </w:rPr>
        <w:t>договор</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установленный</w:t>
      </w:r>
      <w:r w:rsidRPr="00050818">
        <w:rPr>
          <w:rFonts w:ascii="GHEA Grapalat" w:hAnsi="GHEA Grapalat" w:cs="Sylfaen"/>
        </w:rPr>
        <w:t xml:space="preserve"> </w:t>
      </w:r>
      <w:r w:rsidRPr="00050818">
        <w:rPr>
          <w:rFonts w:ascii="GHEA Grapalat" w:hAnsi="GHEA Grapalat" w:cs="Sylfaen" w:hint="eastAsia"/>
        </w:rPr>
        <w:t>срок</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представленного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виде</w:t>
      </w:r>
      <w:r w:rsidRPr="00050818">
        <w:rPr>
          <w:rFonts w:ascii="GHEA Grapalat" w:hAnsi="GHEA Grapalat" w:cs="Sylfaen"/>
        </w:rPr>
        <w:t xml:space="preserve"> </w:t>
      </w:r>
      <w:r w:rsidRPr="00050818">
        <w:rPr>
          <w:rFonts w:ascii="GHEA Grapalat" w:hAnsi="GHEA Grapalat" w:cs="Sylfaen" w:hint="eastAsia"/>
        </w:rPr>
        <w:t>односторонне</w:t>
      </w:r>
      <w:r w:rsidRPr="00050818">
        <w:rPr>
          <w:rFonts w:ascii="GHEA Grapalat" w:hAnsi="GHEA Grapalat" w:cs="Sylfaen"/>
        </w:rPr>
        <w:t xml:space="preserve"> </w:t>
      </w:r>
      <w:r w:rsidRPr="00050818">
        <w:rPr>
          <w:rFonts w:ascii="GHEA Grapalat" w:hAnsi="GHEA Grapalat" w:cs="Sylfaen" w:hint="eastAsia"/>
        </w:rPr>
        <w:t>утвержденного</w:t>
      </w:r>
      <w:r w:rsidRPr="00050818">
        <w:rPr>
          <w:rFonts w:ascii="GHEA Grapalat" w:hAnsi="GHEA Grapalat" w:cs="Sylfaen"/>
        </w:rPr>
        <w:t xml:space="preserve"> </w:t>
      </w:r>
      <w:r w:rsidRPr="00050818">
        <w:rPr>
          <w:rFonts w:ascii="GHEA Grapalat" w:hAnsi="GHEA Grapalat" w:cs="Sylfaen" w:hint="eastAsia"/>
        </w:rPr>
        <w:t>заявлени</w:t>
      </w:r>
      <w:proofErr w:type="gramStart"/>
      <w:r w:rsidRPr="00050818">
        <w:rPr>
          <w:rFonts w:ascii="GHEA Grapalat" w:hAnsi="GHEA Grapalat" w:cs="Sylfaen" w:hint="eastAsia"/>
        </w:rPr>
        <w:t>я</w:t>
      </w:r>
      <w:r w:rsidRPr="00050818">
        <w:rPr>
          <w:rFonts w:ascii="GHEA Grapalat" w:hAnsi="GHEA Grapalat" w:cs="Sylfaen"/>
        </w:rPr>
        <w:t>-</w:t>
      </w:r>
      <w:proofErr w:type="gramEnd"/>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далее</w:t>
      </w:r>
      <w:r w:rsidRPr="00050818">
        <w:rPr>
          <w:rFonts w:ascii="GHEA Grapalat" w:hAnsi="GHEA Grapalat" w:cs="Sylfaen"/>
        </w:rPr>
        <w:t xml:space="preserve"> </w:t>
      </w:r>
      <w:r w:rsidRPr="00050818">
        <w:rPr>
          <w:rFonts w:ascii="GHEA Grapalat" w:hAnsi="GHEA Grapalat" w:cs="Sylfaen" w:hint="eastAsia"/>
        </w:rPr>
        <w:t>также</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заменяет</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банковскую</w:t>
      </w:r>
      <w:r w:rsidRPr="00050818">
        <w:rPr>
          <w:rFonts w:ascii="GHEA Grapalat" w:hAnsi="GHEA Grapalat" w:cs="Sylfaen"/>
        </w:rPr>
        <w:t xml:space="preserve"> </w:t>
      </w:r>
      <w:r w:rsidRPr="00050818">
        <w:rPr>
          <w:rFonts w:ascii="GHEA Grapalat" w:hAnsi="GHEA Grapalat" w:cs="Sylfaen" w:hint="eastAsia"/>
        </w:rPr>
        <w:t>гарантию</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наличные</w:t>
      </w:r>
      <w:r w:rsidRPr="00050818">
        <w:rPr>
          <w:rFonts w:ascii="GHEA Grapalat" w:hAnsi="GHEA Grapalat" w:cs="Sylfaen"/>
        </w:rPr>
        <w:t xml:space="preserve"> </w:t>
      </w:r>
      <w:r w:rsidRPr="00050818">
        <w:rPr>
          <w:rFonts w:ascii="GHEA Grapalat" w:hAnsi="GHEA Grapalat" w:cs="Sylfaen" w:hint="eastAsia"/>
        </w:rPr>
        <w:t>деньги</w:t>
      </w:r>
      <w:r w:rsidRPr="00050818">
        <w:rPr>
          <w:rFonts w:ascii="GHEA Grapalat" w:hAnsi="GHEA Grapalat" w:cs="Sylfaen"/>
        </w:rPr>
        <w:t xml:space="preserve">, </w:t>
      </w:r>
      <w:r w:rsidRPr="00050818">
        <w:rPr>
          <w:rFonts w:ascii="GHEA Grapalat" w:hAnsi="GHEA Grapalat" w:cs="Sylfaen" w:hint="eastAsia"/>
        </w:rPr>
        <w:t>то</w:t>
      </w:r>
      <w:r w:rsidRPr="00050818">
        <w:rPr>
          <w:rFonts w:ascii="GHEA Grapalat" w:hAnsi="GHEA Grapalat" w:cs="Sylfaen"/>
        </w:rPr>
        <w:t xml:space="preserve"> </w:t>
      </w:r>
      <w:r w:rsidRPr="00050818">
        <w:rPr>
          <w:rFonts w:ascii="GHEA Grapalat" w:hAnsi="GHEA Grapalat" w:cs="Sylfaen" w:hint="eastAsia"/>
        </w:rPr>
        <w:t>это</w:t>
      </w:r>
      <w:r w:rsidRPr="00050818">
        <w:rPr>
          <w:rFonts w:ascii="GHEA Grapalat" w:hAnsi="GHEA Grapalat" w:cs="Sylfaen"/>
        </w:rPr>
        <w:t xml:space="preserve"> </w:t>
      </w:r>
      <w:r w:rsidRPr="00050818">
        <w:rPr>
          <w:rFonts w:ascii="GHEA Grapalat" w:hAnsi="GHEA Grapalat" w:cs="Sylfaen" w:hint="eastAsia"/>
        </w:rPr>
        <w:t>обстоятельство</w:t>
      </w:r>
      <w:r w:rsidRPr="00050818">
        <w:rPr>
          <w:rFonts w:ascii="GHEA Grapalat" w:hAnsi="GHEA Grapalat" w:cs="Sylfaen"/>
        </w:rPr>
        <w:t xml:space="preserve"> </w:t>
      </w:r>
      <w:r w:rsidRPr="00050818">
        <w:rPr>
          <w:rFonts w:ascii="GHEA Grapalat" w:hAnsi="GHEA Grapalat" w:cs="Sylfaen" w:hint="eastAsia"/>
        </w:rPr>
        <w:t>считается</w:t>
      </w:r>
      <w:r w:rsidRPr="00050818">
        <w:rPr>
          <w:rFonts w:ascii="GHEA Grapalat" w:hAnsi="GHEA Grapalat" w:cs="Sylfaen"/>
        </w:rPr>
        <w:t xml:space="preserve"> </w:t>
      </w:r>
      <w:r w:rsidRPr="00050818">
        <w:rPr>
          <w:rFonts w:ascii="GHEA Grapalat" w:hAnsi="GHEA Grapalat" w:cs="Sylfaen" w:hint="eastAsia"/>
        </w:rPr>
        <w:t>нарушением</w:t>
      </w:r>
      <w:r w:rsidRPr="00050818">
        <w:rPr>
          <w:rFonts w:ascii="GHEA Grapalat" w:hAnsi="GHEA Grapalat" w:cs="Sylfaen"/>
        </w:rPr>
        <w:t xml:space="preserve"> </w:t>
      </w: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9232BD" w:rsidRPr="00C832E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0172"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10521">
        <w:rPr>
          <w:rFonts w:ascii="GHEA Grapalat" w:hAnsi="GHEA Grapalat"/>
          <w:b/>
          <w:sz w:val="22"/>
          <w:szCs w:val="22"/>
        </w:rPr>
        <w:t>GHTsDzB-HVKAK-2025-30</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210521">
        <w:rPr>
          <w:rFonts w:ascii="GHEA Grapalat" w:hAnsi="GHEA Grapalat"/>
          <w:b/>
          <w:sz w:val="22"/>
          <w:szCs w:val="22"/>
        </w:rPr>
        <w:t>GHTsDzB-HVKAK-2025-30</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210521">
        <w:rPr>
          <w:rFonts w:ascii="GHEA Grapalat" w:hAnsi="GHEA Grapalat"/>
          <w:b/>
          <w:sz w:val="22"/>
          <w:szCs w:val="22"/>
        </w:rPr>
        <w:t>GHTsDzB-HVKAK-2025-30</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210521">
        <w:rPr>
          <w:rFonts w:ascii="GHEA Grapalat" w:hAnsi="GHEA Grapalat"/>
          <w:b/>
          <w:sz w:val="22"/>
          <w:szCs w:val="22"/>
        </w:rPr>
        <w:t>GHTsDzB-HVKAK-2025-30</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10521">
        <w:rPr>
          <w:rFonts w:ascii="GHEA Grapalat" w:hAnsi="GHEA Grapalat"/>
          <w:b/>
          <w:sz w:val="22"/>
          <w:szCs w:val="22"/>
        </w:rPr>
        <w:t>GHTsDzB-HVKAK-2025-30</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24747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2474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2474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24747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24747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2474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2474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24747C"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2474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24747C"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2474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2474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10521">
        <w:rPr>
          <w:rFonts w:ascii="GHEA Grapalat" w:hAnsi="GHEA Grapalat"/>
          <w:b/>
          <w:sz w:val="22"/>
          <w:szCs w:val="22"/>
        </w:rPr>
        <w:t>GHTsDzB-HVKAK-2025-30</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210521">
        <w:rPr>
          <w:rFonts w:ascii="GHEA Grapalat" w:hAnsi="GHEA Grapalat"/>
          <w:b/>
          <w:sz w:val="22"/>
          <w:szCs w:val="22"/>
        </w:rPr>
        <w:t>GHTsDzB-HVKAK-2025-30</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210521">
        <w:rPr>
          <w:rFonts w:ascii="GHEA Grapalat" w:hAnsi="GHEA Grapalat"/>
          <w:b/>
          <w:sz w:val="22"/>
          <w:szCs w:val="22"/>
        </w:rPr>
        <w:t>GHTsDzB-HVKAK-2025-30</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10521">
        <w:rPr>
          <w:rFonts w:ascii="GHEA Grapalat" w:hAnsi="GHEA Grapalat"/>
          <w:b/>
          <w:sz w:val="22"/>
          <w:szCs w:val="22"/>
        </w:rPr>
        <w:t>GHTsDzB-HVKAK-2025-30</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10521">
        <w:rPr>
          <w:rFonts w:ascii="GHEA Grapalat" w:hAnsi="GHEA Grapalat"/>
          <w:b/>
          <w:sz w:val="22"/>
          <w:szCs w:val="22"/>
        </w:rPr>
        <w:t>GHTsDzB-HVKAK-2025-30</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210521">
        <w:rPr>
          <w:rFonts w:ascii="GHEA Grapalat" w:hAnsi="GHEA Grapalat"/>
          <w:b/>
          <w:sz w:val="22"/>
          <w:szCs w:val="22"/>
        </w:rPr>
        <w:t>GHTsDzB-HVKAK-2025-30</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210521">
        <w:rPr>
          <w:rFonts w:ascii="GHEA Grapalat" w:hAnsi="GHEA Grapalat"/>
          <w:b/>
          <w:sz w:val="22"/>
          <w:szCs w:val="22"/>
        </w:rPr>
        <w:t>GHTsDzB-HVKAK-2025-30</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BD68F2" w:rsidRPr="00DB23E1">
        <w:rPr>
          <w:rFonts w:ascii="GHEA Grapalat" w:hAnsi="GHEA Grapalat"/>
          <w:b/>
        </w:rPr>
        <w:t xml:space="preserve">услуг </w:t>
      </w:r>
      <w:proofErr w:type="spellStart"/>
      <w:r w:rsidR="00281D41">
        <w:rPr>
          <w:rFonts w:ascii="GHEA Grapalat" w:hAnsi="GHEA Grapalat"/>
          <w:b/>
        </w:rPr>
        <w:t>авто</w:t>
      </w:r>
      <w:r w:rsidR="001F50ED">
        <w:rPr>
          <w:rFonts w:ascii="GHEA Grapalat" w:hAnsi="GHEA Grapalat"/>
          <w:b/>
        </w:rPr>
        <w:t>страхования</w:t>
      </w:r>
      <w:proofErr w:type="spellEnd"/>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w:t>
      </w:r>
      <w:proofErr w:type="spellStart"/>
      <w:r w:rsidRPr="00B40E38">
        <w:rPr>
          <w:rStyle w:val="ezkurwreuab5ozgtqnkl"/>
          <w:rFonts w:ascii="GHEA Grapalat" w:hAnsi="GHEA Grapalat"/>
        </w:rPr>
        <w:t>далее-договор</w:t>
      </w:r>
      <w:proofErr w:type="spellEnd"/>
      <w:r w:rsidRPr="00B40E38">
        <w:rPr>
          <w:rStyle w:val="ezkurwreuab5ozgtqnkl"/>
          <w:rFonts w:ascii="GHEA Grapalat" w:hAnsi="GHEA Grapalat"/>
        </w:rPr>
        <w:t xml:space="preserve">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этом</w:t>
      </w:r>
      <w:proofErr w:type="gramStart"/>
      <w:r w:rsidRPr="00B43171">
        <w:rPr>
          <w:rStyle w:val="ezkurwreuab5ozgtqnkl"/>
          <w:rFonts w:ascii="GHEA Grapalat" w:hAnsi="GHEA Grapalat"/>
        </w:rPr>
        <w:t>,</w:t>
      </w:r>
      <w:proofErr w:type="gramEnd"/>
      <w:r w:rsidRPr="00B43171">
        <w:rPr>
          <w:rStyle w:val="ezkurwreuab5ozgtqnkl"/>
          <w:rFonts w:ascii="GHEA Grapalat" w:hAnsi="GHEA Grapalat"/>
        </w:rPr>
        <w:t xml:space="preserve">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700172">
        <w:rPr>
          <w:rFonts w:ascii="GHEA Grapalat" w:hAnsi="GHEA Grapalat"/>
        </w:rPr>
        <w:t>4</w:t>
      </w:r>
      <w:r w:rsidR="001F50ED">
        <w:rPr>
          <w:rFonts w:ascii="GHEA Grapalat" w:hAnsi="GHEA Grapalat"/>
        </w:rPr>
        <w:t xml:space="preserve"> и Таблица № 1</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xml:space="preserve">- </w:t>
      </w:r>
      <w:proofErr w:type="spellStart"/>
      <w:r w:rsidRPr="00A33C34">
        <w:rPr>
          <w:rFonts w:ascii="GHEA Grapalat" w:hAnsi="GHEA Grapalat"/>
          <w:sz w:val="20"/>
          <w:szCs w:val="20"/>
        </w:rPr>
        <w:t>ом</w:t>
      </w:r>
      <w:proofErr w:type="spellEnd"/>
      <w:r w:rsidRPr="00A33C34">
        <w:rPr>
          <w:rFonts w:ascii="GHEA Grapalat" w:hAnsi="GHEA Grapalat"/>
          <w:sz w:val="20"/>
          <w:szCs w:val="20"/>
        </w:rPr>
        <w:t xml:space="preserve">   и</w:t>
      </w:r>
      <w:r w:rsidRPr="00A33C34">
        <w:rPr>
          <w:rFonts w:ascii="GHEA Grapalat" w:hAnsi="GHEA Grapalat"/>
        </w:rPr>
        <w:t xml:space="preserve"> ---------------------------- </w:t>
      </w:r>
      <w:r w:rsidRPr="00A33C34">
        <w:rPr>
          <w:rFonts w:ascii="GHEA Grapalat" w:hAnsi="GHEA Grapalat"/>
          <w:sz w:val="20"/>
          <w:szCs w:val="20"/>
        </w:rPr>
        <w:t>-</w:t>
      </w:r>
      <w:proofErr w:type="spellStart"/>
      <w:r w:rsidRPr="00A33C34">
        <w:rPr>
          <w:rFonts w:ascii="GHEA Grapalat" w:hAnsi="GHEA Grapalat"/>
          <w:sz w:val="20"/>
          <w:szCs w:val="20"/>
        </w:rPr>
        <w:t>ом</w:t>
      </w:r>
      <w:proofErr w:type="spellEnd"/>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proofErr w:type="spellStart"/>
      <w:r w:rsidRPr="00A33C34">
        <w:rPr>
          <w:rFonts w:ascii="GHEA Grapalat" w:hAnsi="GHEA Grapalat" w:cs="Sylfaen"/>
          <w:sz w:val="20"/>
          <w:szCs w:val="20"/>
        </w:rPr>
        <w:t>далее-Договор</w:t>
      </w:r>
      <w:proofErr w:type="spellEnd"/>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 xml:space="preserve">и ------------------------- - </w:t>
      </w:r>
      <w:proofErr w:type="spellStart"/>
      <w:r w:rsidRPr="00A33C34">
        <w:rPr>
          <w:rFonts w:ascii="GHEA Grapalat" w:hAnsi="GHEA Grapalat" w:cs="Sylfaen"/>
          <w:sz w:val="20"/>
          <w:szCs w:val="20"/>
        </w:rPr>
        <w:t>ом</w:t>
      </w:r>
      <w:proofErr w:type="spellEnd"/>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0ED" w:rsidRDefault="001F50ED">
      <w:r>
        <w:separator/>
      </w:r>
    </w:p>
  </w:endnote>
  <w:endnote w:type="continuationSeparator" w:id="0">
    <w:p w:rsidR="001F50ED" w:rsidRDefault="001F50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1F50ED" w:rsidRPr="003E450C" w:rsidRDefault="001F50ED">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4</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0ED" w:rsidRPr="00305BEC" w:rsidRDefault="001F50ED">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0ED" w:rsidRDefault="001F50ED">
      <w:r>
        <w:separator/>
      </w:r>
    </w:p>
  </w:footnote>
  <w:footnote w:type="continuationSeparator" w:id="0">
    <w:p w:rsidR="001F50ED" w:rsidRDefault="001F50ED">
      <w:r>
        <w:continuationSeparator/>
      </w:r>
    </w:p>
  </w:footnote>
  <w:footnote w:id="1">
    <w:p w:rsidR="001F50ED" w:rsidRPr="00A31673" w:rsidRDefault="001F50ED">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F50ED" w:rsidRDefault="001F50ED" w:rsidP="006B3E56">
      <w:pPr>
        <w:jc w:val="both"/>
      </w:pPr>
    </w:p>
    <w:p w:rsidR="001F50ED" w:rsidRPr="00503980" w:rsidRDefault="001F50ED"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F50ED" w:rsidRPr="00503980" w:rsidRDefault="001F50ED"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1F50ED" w:rsidRPr="00503980" w:rsidRDefault="001F50ED"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1F50ED" w:rsidRDefault="001F50ED" w:rsidP="006B3E56">
      <w:pPr>
        <w:pStyle w:val="af2"/>
        <w:rPr>
          <w:rFonts w:asciiTheme="minorHAnsi" w:hAnsiTheme="minorHAnsi"/>
          <w:lang w:val="af-ZA"/>
        </w:rPr>
      </w:pPr>
    </w:p>
  </w:footnote>
  <w:footnote w:id="3">
    <w:p w:rsidR="001F50ED" w:rsidRPr="00D3436F" w:rsidRDefault="001F50E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F50ED" w:rsidRPr="009C4E45" w:rsidRDefault="001F50ED">
      <w:pPr>
        <w:pStyle w:val="af2"/>
        <w:rPr>
          <w:rFonts w:ascii="GHEA Grapalat" w:hAnsi="GHEA Grapalat"/>
          <w:color w:val="FF0000"/>
          <w:sz w:val="28"/>
          <w:szCs w:val="28"/>
        </w:rPr>
      </w:pPr>
    </w:p>
  </w:footnote>
  <w:footnote w:id="4">
    <w:p w:rsidR="001F50ED" w:rsidRPr="008842CE" w:rsidRDefault="001F50ED" w:rsidP="003D2FE2">
      <w:pPr>
        <w:pStyle w:val="af2"/>
        <w:jc w:val="both"/>
      </w:pPr>
    </w:p>
  </w:footnote>
  <w:footnote w:id="5">
    <w:p w:rsidR="001F50ED" w:rsidRPr="008842CE" w:rsidRDefault="001F50ED" w:rsidP="000A214C">
      <w:pPr>
        <w:pStyle w:val="af2"/>
        <w:jc w:val="both"/>
      </w:pPr>
    </w:p>
  </w:footnote>
  <w:footnote w:id="6">
    <w:p w:rsidR="001F50ED" w:rsidRPr="006F5F33" w:rsidRDefault="001F50ED"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1F50ED" w:rsidRPr="006F5F33" w:rsidRDefault="001F50ED"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1F50ED" w:rsidRPr="006F5F33" w:rsidRDefault="001F50ED"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1F50ED" w:rsidRPr="00E40AC8" w:rsidRDefault="001F50ED"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1F50ED" w:rsidRPr="00124BE9" w:rsidRDefault="001F50ED" w:rsidP="0011447A">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8673"/>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4CE6"/>
    <w:rsid w:val="001F50ED"/>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521"/>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4747C"/>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172"/>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2BD"/>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3290F-43EC-4977-B8D9-9F3DF415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2417</TotalTime>
  <Pages>69</Pages>
  <Words>15472</Words>
  <Characters>113485</Characters>
  <Application>Microsoft Office Word</Application>
  <DocSecurity>0</DocSecurity>
  <Lines>945</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128700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1606</cp:revision>
  <cp:lastPrinted>2018-02-16T07:12:00Z</cp:lastPrinted>
  <dcterms:created xsi:type="dcterms:W3CDTF">2019-10-28T07:04:00Z</dcterms:created>
  <dcterms:modified xsi:type="dcterms:W3CDTF">2025-04-21T10:03:00Z</dcterms:modified>
</cp:coreProperties>
</file>