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4D77E" w14:textId="77777777" w:rsidR="00E80DBA" w:rsidRPr="006257B5" w:rsidRDefault="00E80DBA" w:rsidP="00E80DBA">
      <w:pPr>
        <w:pStyle w:val="BodyText"/>
        <w:widowControl w:val="0"/>
        <w:spacing w:after="0"/>
        <w:ind w:firstLine="567"/>
        <w:jc w:val="right"/>
        <w:rPr>
          <w:rFonts w:ascii="GHEA Grapalat" w:hAnsi="GHEA Grapalat" w:cs="Sylfaen"/>
          <w:i/>
          <w:sz w:val="22"/>
          <w:szCs w:val="22"/>
        </w:rPr>
      </w:pPr>
      <w:r w:rsidRPr="006257B5">
        <w:rPr>
          <w:rFonts w:ascii="GHEA Grapalat" w:hAnsi="GHEA Grapalat"/>
          <w:i/>
          <w:sz w:val="22"/>
          <w:szCs w:val="22"/>
        </w:rPr>
        <w:t>Утверждено</w:t>
      </w:r>
    </w:p>
    <w:p w14:paraId="33ABD1F8" w14:textId="533B976D" w:rsidR="00E80DBA" w:rsidRPr="006257B5" w:rsidRDefault="00E80DBA" w:rsidP="00E80DBA">
      <w:pPr>
        <w:pStyle w:val="BodyText"/>
        <w:widowControl w:val="0"/>
        <w:spacing w:after="0"/>
        <w:ind w:firstLine="567"/>
        <w:jc w:val="right"/>
        <w:rPr>
          <w:rFonts w:ascii="GHEA Grapalat" w:hAnsi="GHEA Grapalat"/>
          <w:i/>
          <w:sz w:val="22"/>
          <w:szCs w:val="22"/>
        </w:rPr>
      </w:pPr>
      <w:r w:rsidRPr="006257B5">
        <w:rPr>
          <w:rFonts w:ascii="GHEA Grapalat" w:hAnsi="GHEA Grapalat"/>
          <w:i/>
          <w:sz w:val="22"/>
          <w:szCs w:val="22"/>
        </w:rPr>
        <w:t>Решением Оценочной комиссии запрос катировок</w:t>
      </w:r>
      <w:r w:rsidRPr="006257B5">
        <w:rPr>
          <w:rFonts w:ascii="GHEA Grapalat" w:hAnsi="GHEA Grapalat"/>
          <w:i/>
          <w:sz w:val="22"/>
          <w:szCs w:val="22"/>
        </w:rPr>
        <w:br/>
        <w:t>под кодом ԱՄՄՀԼԿՀՈԱԿ-ԳՀԱՊՁԲ-24/1</w:t>
      </w:r>
      <w:r w:rsidRPr="006257B5">
        <w:rPr>
          <w:rFonts w:ascii="GHEA Grapalat" w:hAnsi="GHEA Grapalat"/>
          <w:i/>
          <w:sz w:val="22"/>
          <w:szCs w:val="22"/>
        </w:rPr>
        <w:br/>
        <w:t xml:space="preserve">№ </w:t>
      </w:r>
      <w:r w:rsidR="0082399F" w:rsidRPr="006257B5">
        <w:rPr>
          <w:rFonts w:ascii="GHEA Grapalat" w:hAnsi="GHEA Grapalat"/>
          <w:i/>
          <w:sz w:val="22"/>
          <w:szCs w:val="22"/>
          <w:lang w:val="en-US"/>
        </w:rPr>
        <w:t>2</w:t>
      </w:r>
      <w:r w:rsidRPr="006257B5">
        <w:rPr>
          <w:rFonts w:ascii="GHEA Grapalat" w:hAnsi="GHEA Grapalat"/>
          <w:i/>
          <w:sz w:val="22"/>
          <w:szCs w:val="22"/>
        </w:rPr>
        <w:t xml:space="preserve"> от </w:t>
      </w:r>
      <w:r w:rsidR="0082399F" w:rsidRPr="006257B5">
        <w:rPr>
          <w:rFonts w:ascii="GHEA Grapalat" w:hAnsi="GHEA Grapalat"/>
          <w:i/>
          <w:sz w:val="22"/>
          <w:szCs w:val="22"/>
        </w:rPr>
        <w:t>04 марта</w:t>
      </w:r>
      <w:r w:rsidRPr="006257B5">
        <w:rPr>
          <w:rFonts w:ascii="GHEA Grapalat" w:hAnsi="GHEA Grapalat"/>
          <w:i/>
          <w:sz w:val="22"/>
          <w:szCs w:val="22"/>
        </w:rPr>
        <w:t xml:space="preserve"> 2024г.</w:t>
      </w:r>
    </w:p>
    <w:p w14:paraId="22850401" w14:textId="77777777" w:rsidR="00E80DBA" w:rsidRPr="006257B5" w:rsidRDefault="00E80DBA" w:rsidP="00E80DBA">
      <w:pPr>
        <w:pStyle w:val="BodyText"/>
        <w:widowControl w:val="0"/>
        <w:spacing w:after="0"/>
        <w:ind w:firstLine="567"/>
        <w:jc w:val="right"/>
        <w:rPr>
          <w:rFonts w:ascii="GHEA Grapalat" w:hAnsi="GHEA Grapalat"/>
          <w:i/>
          <w:sz w:val="22"/>
          <w:szCs w:val="22"/>
        </w:rPr>
      </w:pPr>
    </w:p>
    <w:p w14:paraId="5F2CC323" w14:textId="77777777" w:rsidR="002D1858" w:rsidRPr="006257B5" w:rsidRDefault="002D1858" w:rsidP="00F137AA">
      <w:pPr>
        <w:pStyle w:val="BodyTextIndent"/>
        <w:widowControl w:val="0"/>
        <w:spacing w:after="160" w:line="240" w:lineRule="auto"/>
        <w:ind w:firstLine="0"/>
        <w:jc w:val="right"/>
        <w:rPr>
          <w:rFonts w:ascii="GHEA Grapalat" w:hAnsi="GHEA Grapalat"/>
        </w:rPr>
      </w:pPr>
    </w:p>
    <w:p w14:paraId="5346F2B3" w14:textId="77777777" w:rsidR="00642EFE" w:rsidRPr="006257B5" w:rsidRDefault="00642EFE" w:rsidP="00F137AA">
      <w:pPr>
        <w:pStyle w:val="BodyTextIndent"/>
        <w:widowControl w:val="0"/>
        <w:spacing w:line="240" w:lineRule="auto"/>
        <w:ind w:firstLine="0"/>
        <w:jc w:val="center"/>
        <w:rPr>
          <w:rFonts w:ascii="GHEA Grapalat" w:hAnsi="GHEA Grapalat"/>
          <w:i w:val="0"/>
          <w:sz w:val="22"/>
          <w:szCs w:val="24"/>
        </w:rPr>
      </w:pPr>
      <w:r w:rsidRPr="006257B5">
        <w:rPr>
          <w:rFonts w:ascii="GHEA Grapalat" w:hAnsi="GHEA Grapalat"/>
          <w:i w:val="0"/>
          <w:sz w:val="22"/>
          <w:szCs w:val="24"/>
        </w:rPr>
        <w:t>ОБЪЯВЛЕНИЕ</w:t>
      </w:r>
    </w:p>
    <w:p w14:paraId="63D9A6D3" w14:textId="77777777" w:rsidR="00642EFE" w:rsidRPr="006257B5" w:rsidRDefault="00642EFE" w:rsidP="00F137AA">
      <w:pPr>
        <w:pStyle w:val="BodyTextIndent"/>
        <w:widowControl w:val="0"/>
        <w:spacing w:after="160" w:line="240" w:lineRule="auto"/>
        <w:ind w:firstLine="0"/>
        <w:jc w:val="center"/>
        <w:rPr>
          <w:rFonts w:ascii="GHEA Grapalat" w:hAnsi="GHEA Grapalat"/>
          <w:i w:val="0"/>
          <w:sz w:val="22"/>
          <w:szCs w:val="24"/>
        </w:rPr>
      </w:pPr>
      <w:r w:rsidRPr="006257B5">
        <w:rPr>
          <w:rFonts w:ascii="GHEA Grapalat" w:hAnsi="GHEA Grapalat"/>
          <w:i w:val="0"/>
          <w:sz w:val="22"/>
          <w:szCs w:val="24"/>
        </w:rPr>
        <w:t xml:space="preserve">ОБ </w:t>
      </w:r>
      <w:r w:rsidR="009A3F91" w:rsidRPr="006257B5">
        <w:rPr>
          <w:rFonts w:ascii="GHEA Grapalat" w:hAnsi="GHEA Grapalat"/>
          <w:i w:val="0"/>
          <w:sz w:val="22"/>
          <w:szCs w:val="24"/>
        </w:rPr>
        <w:t>ЗАПРОСЕ КАТИРОВОК</w:t>
      </w:r>
    </w:p>
    <w:p w14:paraId="2FE1D8C6" w14:textId="77777777" w:rsidR="00B941F0" w:rsidRPr="006257B5" w:rsidRDefault="00642EFE" w:rsidP="00F137AA">
      <w:pPr>
        <w:pStyle w:val="BodyTextIndent"/>
        <w:widowControl w:val="0"/>
        <w:spacing w:line="240" w:lineRule="auto"/>
        <w:ind w:firstLine="0"/>
        <w:jc w:val="center"/>
        <w:rPr>
          <w:rFonts w:ascii="GHEA Grapalat" w:hAnsi="GHEA Grapalat"/>
          <w:i w:val="0"/>
          <w:sz w:val="22"/>
          <w:szCs w:val="24"/>
        </w:rPr>
      </w:pPr>
      <w:r w:rsidRPr="006257B5">
        <w:rPr>
          <w:rFonts w:ascii="GHEA Grapalat" w:hAnsi="GHEA Grapalat"/>
          <w:i w:val="0"/>
          <w:sz w:val="22"/>
          <w:szCs w:val="24"/>
        </w:rPr>
        <w:t xml:space="preserve">Настоящий текст объявления утвержден Решением </w:t>
      </w:r>
      <w:r w:rsidR="00417E48" w:rsidRPr="006257B5">
        <w:rPr>
          <w:rFonts w:ascii="GHEA Grapalat" w:hAnsi="GHEA Grapalat"/>
          <w:i w:val="0"/>
          <w:sz w:val="22"/>
          <w:szCs w:val="24"/>
        </w:rPr>
        <w:t xml:space="preserve">Оценочной </w:t>
      </w:r>
      <w:r w:rsidRPr="006257B5">
        <w:rPr>
          <w:rFonts w:ascii="GHEA Grapalat" w:hAnsi="GHEA Grapalat"/>
          <w:i w:val="0"/>
          <w:sz w:val="22"/>
          <w:szCs w:val="24"/>
        </w:rPr>
        <w:t>Комиссии от</w:t>
      </w:r>
    </w:p>
    <w:p w14:paraId="064601E5" w14:textId="2A3B9E02" w:rsidR="0091042F" w:rsidRPr="006257B5" w:rsidRDefault="00642EFE" w:rsidP="00F137AA">
      <w:pPr>
        <w:pStyle w:val="BodyTextIndent"/>
        <w:widowControl w:val="0"/>
        <w:spacing w:line="240" w:lineRule="auto"/>
        <w:ind w:firstLine="0"/>
        <w:jc w:val="center"/>
        <w:rPr>
          <w:rFonts w:ascii="GHEA Grapalat" w:hAnsi="GHEA Grapalat"/>
          <w:i w:val="0"/>
          <w:sz w:val="22"/>
          <w:szCs w:val="24"/>
        </w:rPr>
      </w:pPr>
      <w:r w:rsidRPr="006257B5">
        <w:rPr>
          <w:rFonts w:ascii="GHEA Grapalat" w:hAnsi="GHEA Grapalat"/>
          <w:i w:val="0"/>
          <w:sz w:val="22"/>
          <w:szCs w:val="24"/>
        </w:rPr>
        <w:t xml:space="preserve"> </w:t>
      </w:r>
      <w:r w:rsidR="0082399F" w:rsidRPr="006257B5">
        <w:rPr>
          <w:rFonts w:ascii="GHEA Grapalat" w:hAnsi="GHEA Grapalat"/>
          <w:i w:val="0"/>
          <w:sz w:val="22"/>
          <w:szCs w:val="24"/>
        </w:rPr>
        <w:t>04 марта</w:t>
      </w:r>
      <w:r w:rsidR="001B5A6F" w:rsidRPr="006257B5">
        <w:rPr>
          <w:rFonts w:ascii="GHEA Grapalat" w:hAnsi="GHEA Grapalat"/>
          <w:i w:val="0"/>
          <w:sz w:val="22"/>
          <w:szCs w:val="24"/>
        </w:rPr>
        <w:t xml:space="preserve"> </w:t>
      </w:r>
      <w:r w:rsidR="00E80DBA" w:rsidRPr="006257B5">
        <w:rPr>
          <w:rFonts w:ascii="GHEA Grapalat" w:hAnsi="GHEA Grapalat"/>
          <w:i w:val="0"/>
          <w:sz w:val="22"/>
          <w:szCs w:val="24"/>
        </w:rPr>
        <w:t>2024</w:t>
      </w:r>
      <w:r w:rsidR="001B5A6F" w:rsidRPr="006257B5">
        <w:rPr>
          <w:rFonts w:ascii="GHEA Grapalat" w:hAnsi="GHEA Grapalat"/>
          <w:i w:val="0"/>
          <w:sz w:val="22"/>
          <w:szCs w:val="24"/>
        </w:rPr>
        <w:t xml:space="preserve"> </w:t>
      </w:r>
      <w:r w:rsidRPr="006257B5">
        <w:rPr>
          <w:rFonts w:ascii="GHEA Grapalat" w:hAnsi="GHEA Grapalat"/>
          <w:i w:val="0"/>
          <w:sz w:val="22"/>
          <w:szCs w:val="24"/>
        </w:rPr>
        <w:t>года "</w:t>
      </w:r>
      <w:r w:rsidR="00F11658" w:rsidRPr="006257B5">
        <w:rPr>
          <w:rFonts w:ascii="GHEA Grapalat" w:hAnsi="GHEA Grapalat"/>
          <w:i w:val="0"/>
          <w:sz w:val="22"/>
          <w:szCs w:val="24"/>
          <w:lang w:val="en-US"/>
        </w:rPr>
        <w:t>N</w:t>
      </w:r>
      <w:r w:rsidR="0082399F" w:rsidRPr="006257B5">
        <w:rPr>
          <w:rFonts w:ascii="GHEA Grapalat" w:hAnsi="GHEA Grapalat"/>
          <w:i w:val="0"/>
          <w:sz w:val="22"/>
          <w:szCs w:val="24"/>
          <w:lang w:val="en-US"/>
        </w:rPr>
        <w:t>2</w:t>
      </w:r>
      <w:r w:rsidRPr="006257B5">
        <w:rPr>
          <w:rFonts w:ascii="GHEA Grapalat" w:hAnsi="GHEA Grapalat"/>
          <w:i w:val="0"/>
          <w:sz w:val="22"/>
          <w:szCs w:val="24"/>
        </w:rPr>
        <w:t xml:space="preserve">" </w:t>
      </w:r>
    </w:p>
    <w:p w14:paraId="46C35920" w14:textId="471618ED" w:rsidR="0091042F" w:rsidRPr="006257B5" w:rsidRDefault="0006703E" w:rsidP="00F137AA">
      <w:pPr>
        <w:pStyle w:val="BodyTextIndent"/>
        <w:widowControl w:val="0"/>
        <w:spacing w:after="160" w:line="240" w:lineRule="auto"/>
        <w:ind w:firstLine="0"/>
        <w:jc w:val="center"/>
        <w:rPr>
          <w:rFonts w:ascii="GHEA Grapalat" w:hAnsi="GHEA Grapalat"/>
          <w:i w:val="0"/>
          <w:sz w:val="22"/>
          <w:szCs w:val="24"/>
        </w:rPr>
      </w:pPr>
      <w:r w:rsidRPr="006257B5">
        <w:rPr>
          <w:rFonts w:ascii="GHEA Grapalat" w:hAnsi="GHEA Grapalat"/>
          <w:i w:val="0"/>
          <w:sz w:val="22"/>
          <w:szCs w:val="24"/>
        </w:rPr>
        <w:t xml:space="preserve">Код </w:t>
      </w:r>
      <w:r w:rsidR="00417E48" w:rsidRPr="006257B5">
        <w:rPr>
          <w:rFonts w:ascii="GHEA Grapalat" w:hAnsi="GHEA Grapalat"/>
          <w:i w:val="0"/>
          <w:sz w:val="22"/>
          <w:szCs w:val="24"/>
        </w:rPr>
        <w:t>процедуры</w:t>
      </w:r>
      <w:r w:rsidRPr="006257B5">
        <w:rPr>
          <w:rFonts w:ascii="GHEA Grapalat" w:hAnsi="GHEA Grapalat"/>
          <w:i w:val="0"/>
          <w:sz w:val="22"/>
          <w:szCs w:val="24"/>
        </w:rPr>
        <w:t xml:space="preserve"> </w:t>
      </w:r>
      <w:r w:rsidR="00E80DBA" w:rsidRPr="006257B5">
        <w:rPr>
          <w:rFonts w:ascii="GHEA Grapalat" w:hAnsi="GHEA Grapalat"/>
          <w:b/>
          <w:i w:val="0"/>
          <w:sz w:val="22"/>
          <w:szCs w:val="24"/>
          <w:lang w:val="it-IT"/>
        </w:rPr>
        <w:t>ԱՄՄՀԼԿՀՈԱԿ-ԳՀԱՊՁԲ-24/1</w:t>
      </w:r>
    </w:p>
    <w:p w14:paraId="4F3EFD89" w14:textId="518A04F0" w:rsidR="00642EFE" w:rsidRPr="006257B5" w:rsidRDefault="00642EFE" w:rsidP="00F137AA">
      <w:pPr>
        <w:pStyle w:val="BodyTextIndent"/>
        <w:widowControl w:val="0"/>
        <w:spacing w:line="240" w:lineRule="auto"/>
        <w:ind w:firstLine="540"/>
        <w:rPr>
          <w:rFonts w:ascii="GHEA Grapalat" w:hAnsi="GHEA Grapalat"/>
          <w:i w:val="0"/>
          <w:szCs w:val="22"/>
        </w:rPr>
      </w:pPr>
      <w:r w:rsidRPr="006257B5">
        <w:rPr>
          <w:rFonts w:ascii="GHEA Grapalat" w:hAnsi="GHEA Grapalat"/>
          <w:i w:val="0"/>
          <w:szCs w:val="22"/>
        </w:rPr>
        <w:t>Заказчик</w:t>
      </w:r>
      <w:r w:rsidR="0042706C" w:rsidRPr="006257B5">
        <w:rPr>
          <w:rFonts w:ascii="GHEA Grapalat" w:hAnsi="GHEA Grapalat"/>
          <w:i w:val="0"/>
          <w:szCs w:val="22"/>
        </w:rPr>
        <w:t>,</w:t>
      </w:r>
      <w:r w:rsidRPr="006257B5">
        <w:rPr>
          <w:rFonts w:ascii="GHEA Grapalat" w:hAnsi="GHEA Grapalat"/>
          <w:i w:val="0"/>
          <w:szCs w:val="22"/>
        </w:rPr>
        <w:t xml:space="preserve"> </w:t>
      </w:r>
      <w:r w:rsidR="004E555A" w:rsidRPr="006257B5">
        <w:rPr>
          <w:rFonts w:ascii="GHEA Grapalat" w:hAnsi="GHEA Grapalat"/>
          <w:b/>
          <w:i w:val="0"/>
          <w:szCs w:val="22"/>
        </w:rPr>
        <w:t>ОНО «</w:t>
      </w:r>
      <w:r w:rsidR="00E80DBA" w:rsidRPr="006257B5">
        <w:rPr>
          <w:rFonts w:ascii="GHEA Grapalat" w:hAnsi="GHEA Grapalat"/>
          <w:b/>
          <w:i w:val="0"/>
          <w:szCs w:val="22"/>
        </w:rPr>
        <w:t>Освещение и озеленение Мецамора</w:t>
      </w:r>
      <w:r w:rsidR="004E555A" w:rsidRPr="006257B5">
        <w:rPr>
          <w:rFonts w:ascii="GHEA Grapalat" w:hAnsi="GHEA Grapalat"/>
          <w:b/>
          <w:i w:val="0"/>
          <w:szCs w:val="22"/>
        </w:rPr>
        <w:t>»</w:t>
      </w:r>
      <w:r w:rsidRPr="006257B5">
        <w:rPr>
          <w:rFonts w:ascii="GHEA Grapalat" w:hAnsi="GHEA Grapalat"/>
          <w:i w:val="0"/>
          <w:szCs w:val="22"/>
        </w:rPr>
        <w:t>, находящийся по адресу:</w:t>
      </w:r>
      <w:r w:rsidR="00F11658" w:rsidRPr="006257B5">
        <w:rPr>
          <w:rFonts w:ascii="GHEA Grapalat" w:hAnsi="GHEA Grapalat"/>
          <w:i w:val="0"/>
          <w:szCs w:val="22"/>
        </w:rPr>
        <w:t xml:space="preserve"> </w:t>
      </w:r>
      <w:r w:rsidR="00E80DBA" w:rsidRPr="006257B5">
        <w:rPr>
          <w:rFonts w:ascii="GHEA Grapalat" w:hAnsi="GHEA Grapalat"/>
          <w:b/>
          <w:i w:val="0"/>
          <w:szCs w:val="22"/>
        </w:rPr>
        <w:t>Армавирский марз РА, община Мецамор, село Норапат, улица 5, здание №11</w:t>
      </w:r>
      <w:r w:rsidR="00F11658" w:rsidRPr="006257B5">
        <w:rPr>
          <w:rFonts w:ascii="GHEA Grapalat" w:hAnsi="GHEA Grapalat"/>
          <w:b/>
          <w:i w:val="0"/>
          <w:szCs w:val="22"/>
          <w:lang w:val="hy-AM"/>
        </w:rPr>
        <w:t>,</w:t>
      </w:r>
      <w:r w:rsidR="00F11658" w:rsidRPr="006257B5">
        <w:rPr>
          <w:rFonts w:ascii="GHEA Grapalat" w:hAnsi="GHEA Grapalat"/>
          <w:i w:val="0"/>
          <w:szCs w:val="22"/>
        </w:rPr>
        <w:t xml:space="preserve"> </w:t>
      </w:r>
      <w:r w:rsidRPr="006257B5">
        <w:rPr>
          <w:rFonts w:ascii="GHEA Grapalat" w:hAnsi="GHEA Grapalat"/>
          <w:i w:val="0"/>
          <w:szCs w:val="22"/>
        </w:rPr>
        <w:t xml:space="preserve">объявляет </w:t>
      </w:r>
      <w:r w:rsidR="009A3F91" w:rsidRPr="006257B5">
        <w:rPr>
          <w:rFonts w:ascii="GHEA Grapalat" w:hAnsi="GHEA Grapalat"/>
          <w:i w:val="0"/>
          <w:szCs w:val="22"/>
        </w:rPr>
        <w:t>запросе катировок</w:t>
      </w:r>
      <w:r w:rsidRPr="006257B5">
        <w:rPr>
          <w:rFonts w:ascii="GHEA Grapalat" w:hAnsi="GHEA Grapalat"/>
          <w:i w:val="0"/>
          <w:szCs w:val="22"/>
        </w:rPr>
        <w:t>, который проводится одним этапом</w:t>
      </w:r>
      <w:r w:rsidR="0050550F" w:rsidRPr="006257B5">
        <w:rPr>
          <w:rFonts w:ascii="GHEA Grapalat" w:hAnsi="GHEA Grapalat"/>
          <w:i w:val="0"/>
          <w:szCs w:val="22"/>
        </w:rPr>
        <w:t>.</w:t>
      </w:r>
    </w:p>
    <w:p w14:paraId="3E91539A" w14:textId="071115D3" w:rsidR="00341A74" w:rsidRPr="006257B5" w:rsidRDefault="00A20B69" w:rsidP="00F137AA">
      <w:pPr>
        <w:pStyle w:val="BodyTextIndent"/>
        <w:widowControl w:val="0"/>
        <w:spacing w:line="240" w:lineRule="auto"/>
        <w:ind w:firstLine="540"/>
        <w:rPr>
          <w:rFonts w:ascii="GHEA Grapalat" w:hAnsi="GHEA Grapalat"/>
          <w:i w:val="0"/>
          <w:szCs w:val="22"/>
        </w:rPr>
      </w:pPr>
      <w:r w:rsidRPr="006257B5">
        <w:rPr>
          <w:rFonts w:ascii="GHEA Grapalat" w:hAnsi="GHEA Grapalat"/>
          <w:i w:val="0"/>
          <w:szCs w:val="22"/>
        </w:rPr>
        <w:t xml:space="preserve">Участнику, отобранному по итогам </w:t>
      </w:r>
      <w:r w:rsidR="0041023E" w:rsidRPr="006257B5">
        <w:rPr>
          <w:rFonts w:ascii="GHEA Grapalat" w:hAnsi="GHEA Grapalat"/>
          <w:i w:val="0"/>
          <w:szCs w:val="22"/>
        </w:rPr>
        <w:t>настоящей процедуры</w:t>
      </w:r>
      <w:r w:rsidRPr="006257B5">
        <w:rPr>
          <w:rFonts w:ascii="GHEA Grapalat" w:hAnsi="GHEA Grapalat"/>
          <w:i w:val="0"/>
          <w:szCs w:val="22"/>
        </w:rPr>
        <w:t>, в</w:t>
      </w:r>
      <w:r w:rsidR="00782D60" w:rsidRPr="006257B5">
        <w:rPr>
          <w:rFonts w:ascii="Calibri" w:hAnsi="Calibri" w:cs="Calibri"/>
          <w:i w:val="0"/>
          <w:szCs w:val="22"/>
        </w:rPr>
        <w:t> </w:t>
      </w:r>
      <w:r w:rsidRPr="006257B5">
        <w:rPr>
          <w:rFonts w:ascii="GHEA Grapalat" w:hAnsi="GHEA Grapalat"/>
          <w:i w:val="0"/>
          <w:szCs w:val="22"/>
        </w:rPr>
        <w:t>установленном</w:t>
      </w:r>
      <w:r w:rsidR="00782D60" w:rsidRPr="006257B5">
        <w:rPr>
          <w:rFonts w:ascii="Calibri" w:hAnsi="Calibri" w:cs="Calibri"/>
          <w:i w:val="0"/>
          <w:szCs w:val="22"/>
        </w:rPr>
        <w:t> </w:t>
      </w:r>
      <w:r w:rsidRPr="006257B5">
        <w:rPr>
          <w:rFonts w:ascii="GHEA Grapalat" w:hAnsi="GHEA Grapalat"/>
          <w:i w:val="0"/>
          <w:szCs w:val="22"/>
        </w:rPr>
        <w:t xml:space="preserve">порядке будет предложено заключить договор на поставку </w:t>
      </w:r>
      <w:r w:rsidR="00E80DBA" w:rsidRPr="006257B5">
        <w:rPr>
          <w:rFonts w:ascii="GHEA Grapalat" w:hAnsi="GHEA Grapalat"/>
          <w:b/>
          <w:i w:val="0"/>
          <w:szCs w:val="22"/>
        </w:rPr>
        <w:t>строительные материалы</w:t>
      </w:r>
      <w:r w:rsidR="00CB04C5" w:rsidRPr="006257B5">
        <w:rPr>
          <w:rFonts w:ascii="GHEA Grapalat" w:hAnsi="GHEA Grapalat"/>
          <w:b/>
          <w:i w:val="0"/>
          <w:szCs w:val="22"/>
        </w:rPr>
        <w:t xml:space="preserve"> </w:t>
      </w:r>
      <w:r w:rsidR="00782D60" w:rsidRPr="006257B5">
        <w:rPr>
          <w:rFonts w:ascii="GHEA Grapalat" w:hAnsi="GHEA Grapalat"/>
          <w:i w:val="0"/>
          <w:szCs w:val="22"/>
        </w:rPr>
        <w:t>(далее — договор).</w:t>
      </w:r>
    </w:p>
    <w:p w14:paraId="684104D3" w14:textId="77777777" w:rsidR="00357D48" w:rsidRPr="006257B5" w:rsidRDefault="00A20B69" w:rsidP="00F137AA">
      <w:pPr>
        <w:pStyle w:val="BodyTextIndent"/>
        <w:widowControl w:val="0"/>
        <w:spacing w:line="240" w:lineRule="auto"/>
        <w:ind w:firstLine="540"/>
        <w:rPr>
          <w:rFonts w:ascii="GHEA Grapalat" w:hAnsi="GHEA Grapalat"/>
          <w:i w:val="0"/>
          <w:szCs w:val="22"/>
        </w:rPr>
      </w:pPr>
      <w:r w:rsidRPr="006257B5">
        <w:rPr>
          <w:rFonts w:ascii="GHEA Grapalat" w:hAnsi="GHEA Grapalat"/>
          <w:i w:val="0"/>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257B5">
        <w:rPr>
          <w:rFonts w:ascii="Calibri" w:hAnsi="Calibri" w:cs="Calibri"/>
          <w:i w:val="0"/>
          <w:szCs w:val="22"/>
        </w:rPr>
        <w:t> </w:t>
      </w:r>
      <w:r w:rsidR="00F95E94" w:rsidRPr="006257B5">
        <w:rPr>
          <w:rFonts w:ascii="GHEA Grapalat" w:hAnsi="GHEA Grapalat"/>
          <w:i w:val="0"/>
          <w:szCs w:val="22"/>
        </w:rPr>
        <w:t>настоящей процедуре</w:t>
      </w:r>
      <w:r w:rsidRPr="006257B5">
        <w:rPr>
          <w:rFonts w:ascii="GHEA Grapalat" w:hAnsi="GHEA Grapalat"/>
          <w:i w:val="0"/>
          <w:szCs w:val="22"/>
        </w:rPr>
        <w:t>.</w:t>
      </w:r>
    </w:p>
    <w:p w14:paraId="2162F03D" w14:textId="77777777" w:rsidR="001E6506" w:rsidRPr="006257B5" w:rsidRDefault="00F11658" w:rsidP="00F137AA">
      <w:pPr>
        <w:pStyle w:val="BodyTextIndent"/>
        <w:widowControl w:val="0"/>
        <w:spacing w:line="240" w:lineRule="auto"/>
        <w:ind w:firstLine="540"/>
        <w:rPr>
          <w:rFonts w:ascii="GHEA Grapalat" w:hAnsi="GHEA Grapalat"/>
          <w:i w:val="0"/>
          <w:szCs w:val="22"/>
        </w:rPr>
      </w:pPr>
      <w:r w:rsidRPr="006257B5">
        <w:rPr>
          <w:rFonts w:ascii="GHEA Grapalat" w:hAnsi="GHEA Grapalat"/>
          <w:i w:val="0"/>
          <w:szCs w:val="22"/>
        </w:rPr>
        <w:t>Условия,</w:t>
      </w:r>
      <w:r w:rsidR="00052084" w:rsidRPr="006257B5">
        <w:rPr>
          <w:rFonts w:ascii="GHEA Grapalat" w:hAnsi="GHEA Grapalat"/>
          <w:i w:val="0"/>
          <w:szCs w:val="22"/>
        </w:rPr>
        <w:t xml:space="preserve"> </w:t>
      </w:r>
      <w:r w:rsidR="00677658" w:rsidRPr="006257B5">
        <w:rPr>
          <w:rFonts w:ascii="GHEA Grapalat" w:hAnsi="GHEA Grapalat"/>
          <w:i w:val="0"/>
          <w:szCs w:val="22"/>
        </w:rPr>
        <w:t xml:space="preserve">предъявляемые </w:t>
      </w:r>
      <w:r w:rsidR="00FD0B1A" w:rsidRPr="006257B5">
        <w:rPr>
          <w:rFonts w:ascii="GHEA Grapalat" w:hAnsi="GHEA Grapalat"/>
          <w:i w:val="0"/>
          <w:szCs w:val="22"/>
        </w:rPr>
        <w:t xml:space="preserve">к </w:t>
      </w:r>
      <w:r w:rsidR="00677658" w:rsidRPr="006257B5">
        <w:rPr>
          <w:rFonts w:ascii="GHEA Grapalat" w:hAnsi="GHEA Grapalat"/>
          <w:i w:val="0"/>
          <w:szCs w:val="22"/>
        </w:rPr>
        <w:t>лицам</w:t>
      </w:r>
      <w:r w:rsidRPr="006257B5">
        <w:rPr>
          <w:rFonts w:ascii="GHEA Grapalat" w:hAnsi="GHEA Grapalat"/>
          <w:i w:val="0"/>
          <w:szCs w:val="22"/>
        </w:rPr>
        <w:t>, не имеющим права на участие в</w:t>
      </w:r>
      <w:r w:rsidR="00052084" w:rsidRPr="006257B5">
        <w:rPr>
          <w:rFonts w:ascii="GHEA Grapalat" w:hAnsi="GHEA Grapalat"/>
          <w:i w:val="0"/>
          <w:szCs w:val="22"/>
        </w:rPr>
        <w:t xml:space="preserve"> данной </w:t>
      </w:r>
      <w:r w:rsidR="006F297B" w:rsidRPr="006257B5">
        <w:rPr>
          <w:rFonts w:ascii="GHEA Grapalat" w:hAnsi="GHEA Grapalat"/>
          <w:i w:val="0"/>
          <w:szCs w:val="22"/>
        </w:rPr>
        <w:t>процедуре</w:t>
      </w:r>
      <w:r w:rsidR="00677658" w:rsidRPr="006257B5">
        <w:rPr>
          <w:rFonts w:ascii="GHEA Grapalat" w:hAnsi="GHEA Grapalat"/>
          <w:i w:val="0"/>
          <w:szCs w:val="22"/>
        </w:rPr>
        <w:t>, а также участникам, установлены приглашением на настоящую процедуру.</w:t>
      </w:r>
      <w:r w:rsidR="00052084" w:rsidRPr="006257B5" w:rsidDel="00052084">
        <w:rPr>
          <w:rFonts w:ascii="GHEA Grapalat" w:hAnsi="GHEA Grapalat"/>
          <w:i w:val="0"/>
          <w:szCs w:val="22"/>
        </w:rPr>
        <w:t xml:space="preserve"> </w:t>
      </w:r>
    </w:p>
    <w:p w14:paraId="6BA728FA" w14:textId="77777777" w:rsidR="00357D48" w:rsidRPr="006257B5" w:rsidRDefault="00EE73A8" w:rsidP="00F137AA">
      <w:pPr>
        <w:pStyle w:val="BodyTextIndent"/>
        <w:widowControl w:val="0"/>
        <w:spacing w:line="240" w:lineRule="auto"/>
        <w:ind w:firstLine="540"/>
        <w:rPr>
          <w:rFonts w:ascii="GHEA Grapalat" w:hAnsi="GHEA Grapalat"/>
          <w:i w:val="0"/>
          <w:szCs w:val="22"/>
        </w:rPr>
      </w:pPr>
      <w:r w:rsidRPr="006257B5">
        <w:rPr>
          <w:rFonts w:ascii="GHEA Grapalat" w:hAnsi="GHEA Grapalat"/>
          <w:i w:val="0"/>
          <w:szCs w:val="22"/>
        </w:rPr>
        <w:t xml:space="preserve">Отобранный участник определяется из числа участников, подавших заявки, оцененные </w:t>
      </w:r>
      <w:r w:rsidR="007442CF" w:rsidRPr="006257B5">
        <w:rPr>
          <w:rFonts w:ascii="GHEA Grapalat" w:hAnsi="GHEA Grapalat"/>
          <w:i w:val="0"/>
          <w:szCs w:val="22"/>
        </w:rPr>
        <w:t>удовлетворительно</w:t>
      </w:r>
      <w:r w:rsidR="007442CF" w:rsidRPr="006257B5">
        <w:rPr>
          <w:rFonts w:ascii="GHEA Grapalat" w:hAnsi="GHEA Grapalat"/>
          <w:i w:val="0"/>
          <w:szCs w:val="22"/>
          <w:lang w:val="hy-AM"/>
        </w:rPr>
        <w:t xml:space="preserve"> </w:t>
      </w:r>
      <w:r w:rsidR="007442CF" w:rsidRPr="006257B5">
        <w:rPr>
          <w:rFonts w:ascii="GHEA Grapalat" w:hAnsi="GHEA Grapalat"/>
          <w:i w:val="0"/>
          <w:szCs w:val="22"/>
        </w:rPr>
        <w:t xml:space="preserve">по </w:t>
      </w:r>
      <w:r w:rsidR="00830445" w:rsidRPr="006257B5">
        <w:rPr>
          <w:rFonts w:ascii="GHEA Grapalat" w:hAnsi="GHEA Grapalat"/>
          <w:i w:val="0"/>
          <w:szCs w:val="22"/>
        </w:rPr>
        <w:t xml:space="preserve">неценовым </w:t>
      </w:r>
      <w:r w:rsidR="007442CF" w:rsidRPr="006257B5">
        <w:rPr>
          <w:rFonts w:ascii="GHEA Grapalat" w:hAnsi="GHEA Grapalat"/>
          <w:i w:val="0"/>
          <w:szCs w:val="22"/>
        </w:rPr>
        <w:t>условиям</w:t>
      </w:r>
      <w:r w:rsidRPr="006257B5">
        <w:rPr>
          <w:rFonts w:ascii="GHEA Grapalat" w:hAnsi="GHEA Grapalat"/>
          <w:i w:val="0"/>
          <w:szCs w:val="22"/>
        </w:rPr>
        <w:t>, по принципу предпочтения, отдаваемого участнику, представившему м</w:t>
      </w:r>
      <w:r w:rsidR="003F762C" w:rsidRPr="006257B5">
        <w:rPr>
          <w:rFonts w:ascii="GHEA Grapalat" w:hAnsi="GHEA Grapalat"/>
          <w:i w:val="0"/>
          <w:szCs w:val="22"/>
        </w:rPr>
        <w:t>инимальное ценовое предложение.</w:t>
      </w:r>
    </w:p>
    <w:p w14:paraId="06DBF057" w14:textId="77777777" w:rsidR="000E2427" w:rsidRPr="006257B5" w:rsidRDefault="000E2427" w:rsidP="00F137AA">
      <w:pPr>
        <w:pStyle w:val="BodyTextIndent"/>
        <w:widowControl w:val="0"/>
        <w:spacing w:line="240" w:lineRule="auto"/>
        <w:ind w:firstLine="540"/>
        <w:rPr>
          <w:rFonts w:ascii="GHEA Grapalat" w:hAnsi="GHEA Grapalat"/>
          <w:i w:val="0"/>
          <w:szCs w:val="22"/>
        </w:rPr>
      </w:pPr>
      <w:r w:rsidRPr="006257B5">
        <w:rPr>
          <w:rFonts w:ascii="GHEA Grapalat" w:hAnsi="GHEA Grapalat"/>
          <w:i w:val="0"/>
          <w:szCs w:val="22"/>
        </w:rPr>
        <w:t xml:space="preserve">В отношении </w:t>
      </w:r>
      <w:r w:rsidR="00830445" w:rsidRPr="006257B5">
        <w:rPr>
          <w:rFonts w:ascii="GHEA Grapalat" w:hAnsi="GHEA Grapalat"/>
          <w:i w:val="0"/>
          <w:szCs w:val="22"/>
        </w:rPr>
        <w:t xml:space="preserve">настоящей процедуры </w:t>
      </w:r>
      <w:r w:rsidRPr="006257B5">
        <w:rPr>
          <w:rFonts w:ascii="GHEA Grapalat" w:hAnsi="GHEA Grapalat"/>
          <w:i w:val="0"/>
          <w:szCs w:val="22"/>
        </w:rPr>
        <w:t>применяются положения Соглашения Всемирной торговой организации по правительственным закупкам</w:t>
      </w:r>
      <w:r w:rsidR="00F11658" w:rsidRPr="006257B5">
        <w:rPr>
          <w:rFonts w:ascii="GHEA Grapalat" w:hAnsi="GHEA Grapalat"/>
          <w:i w:val="0"/>
          <w:szCs w:val="22"/>
        </w:rPr>
        <w:t>, eсли цена закупки не превышает пороги, установленные Соглашением Всемирной торговой организации по правительственным закупкам.</w:t>
      </w:r>
    </w:p>
    <w:p w14:paraId="3E9FF446" w14:textId="610ADF36" w:rsidR="003F6ED1" w:rsidRPr="006257B5" w:rsidRDefault="003F6ED1" w:rsidP="00F137AA">
      <w:pPr>
        <w:pStyle w:val="BodyTextIndent"/>
        <w:widowControl w:val="0"/>
        <w:spacing w:line="240" w:lineRule="auto"/>
        <w:ind w:firstLine="540"/>
        <w:rPr>
          <w:rFonts w:ascii="GHEA Grapalat" w:hAnsi="GHEA Grapalat"/>
          <w:i w:val="0"/>
          <w:szCs w:val="22"/>
        </w:rPr>
      </w:pPr>
      <w:r w:rsidRPr="006257B5">
        <w:rPr>
          <w:rFonts w:ascii="GHEA Grapalat" w:hAnsi="GHEA Grapalat"/>
          <w:i w:val="0"/>
          <w:szCs w:val="22"/>
        </w:rPr>
        <w:t xml:space="preserve">Заявки на </w:t>
      </w:r>
      <w:r w:rsidR="009A3F91" w:rsidRPr="006257B5">
        <w:rPr>
          <w:rFonts w:ascii="GHEA Grapalat" w:hAnsi="GHEA Grapalat"/>
          <w:i w:val="0"/>
          <w:szCs w:val="22"/>
        </w:rPr>
        <w:t>запросе катировок</w:t>
      </w:r>
      <w:r w:rsidRPr="006257B5">
        <w:rPr>
          <w:rFonts w:ascii="GHEA Grapalat" w:hAnsi="GHEA Grapalat"/>
          <w:i w:val="0"/>
          <w:szCs w:val="22"/>
        </w:rPr>
        <w:t xml:space="preserve"> необходимо подавать по адресу </w:t>
      </w:r>
      <w:r w:rsidR="00E80DBA" w:rsidRPr="006257B5">
        <w:rPr>
          <w:rFonts w:ascii="GHEA Grapalat" w:hAnsi="GHEA Grapalat"/>
          <w:b/>
          <w:i w:val="0"/>
          <w:szCs w:val="22"/>
        </w:rPr>
        <w:t>Армавирский марз РА, община Мецамор, село Норапат, улица 5, здание №11</w:t>
      </w:r>
      <w:r w:rsidR="00F11658" w:rsidRPr="006257B5">
        <w:rPr>
          <w:rFonts w:ascii="GHEA Grapalat" w:hAnsi="GHEA Grapalat"/>
          <w:i w:val="0"/>
          <w:szCs w:val="22"/>
        </w:rPr>
        <w:t xml:space="preserve"> </w:t>
      </w:r>
      <w:r w:rsidRPr="006257B5">
        <w:rPr>
          <w:rFonts w:ascii="GHEA Grapalat" w:hAnsi="GHEA Grapalat"/>
          <w:i w:val="0"/>
          <w:szCs w:val="22"/>
        </w:rPr>
        <w:t xml:space="preserve">в документарной форме, до </w:t>
      </w:r>
      <w:r w:rsidR="00F60BC7" w:rsidRPr="006257B5">
        <w:rPr>
          <w:rFonts w:ascii="GHEA Grapalat" w:hAnsi="GHEA Grapalat"/>
          <w:b/>
          <w:i w:val="0"/>
          <w:szCs w:val="22"/>
        </w:rPr>
        <w:t>11:40</w:t>
      </w:r>
      <w:r w:rsidR="00F11658" w:rsidRPr="006257B5">
        <w:rPr>
          <w:rFonts w:ascii="GHEA Grapalat" w:hAnsi="GHEA Grapalat"/>
          <w:b/>
          <w:i w:val="0"/>
          <w:szCs w:val="22"/>
        </w:rPr>
        <w:t xml:space="preserve"> </w:t>
      </w:r>
      <w:r w:rsidRPr="006257B5">
        <w:rPr>
          <w:rFonts w:ascii="GHEA Grapalat" w:hAnsi="GHEA Grapalat"/>
          <w:b/>
          <w:i w:val="0"/>
          <w:szCs w:val="22"/>
        </w:rPr>
        <w:t xml:space="preserve">часов </w:t>
      </w:r>
      <w:r w:rsidR="00192795" w:rsidRPr="006257B5">
        <w:rPr>
          <w:rFonts w:ascii="GHEA Grapalat" w:hAnsi="GHEA Grapalat"/>
          <w:b/>
          <w:i w:val="0"/>
          <w:szCs w:val="22"/>
          <w:lang w:val="en-US"/>
        </w:rPr>
        <w:t>7</w:t>
      </w:r>
      <w:r w:rsidRPr="006257B5">
        <w:rPr>
          <w:rFonts w:ascii="GHEA Grapalat" w:hAnsi="GHEA Grapalat"/>
          <w:b/>
          <w:i w:val="0"/>
          <w:szCs w:val="22"/>
        </w:rPr>
        <w:t>-го дня</w:t>
      </w:r>
      <w:r w:rsidRPr="006257B5">
        <w:rPr>
          <w:rFonts w:ascii="GHEA Grapalat" w:hAnsi="GHEA Grapalat"/>
          <w:i w:val="0"/>
          <w:szCs w:val="22"/>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196B03E3" w14:textId="5E720202" w:rsidR="003F6ED1" w:rsidRPr="006257B5" w:rsidRDefault="003F6ED1" w:rsidP="00F137AA">
      <w:pPr>
        <w:pStyle w:val="BodyTextIndent"/>
        <w:widowControl w:val="0"/>
        <w:spacing w:line="240" w:lineRule="auto"/>
        <w:ind w:firstLine="540"/>
        <w:rPr>
          <w:rFonts w:ascii="GHEA Grapalat" w:hAnsi="GHEA Grapalat"/>
          <w:i w:val="0"/>
          <w:szCs w:val="22"/>
        </w:rPr>
      </w:pPr>
      <w:r w:rsidRPr="006257B5">
        <w:rPr>
          <w:rFonts w:ascii="GHEA Grapalat" w:hAnsi="GHEA Grapalat"/>
          <w:i w:val="0"/>
          <w:szCs w:val="22"/>
        </w:rPr>
        <w:t xml:space="preserve">Вскрытие заявок будет проводиться по адресу </w:t>
      </w:r>
      <w:r w:rsidR="00E80DBA" w:rsidRPr="006257B5">
        <w:rPr>
          <w:rFonts w:ascii="GHEA Grapalat" w:hAnsi="GHEA Grapalat"/>
          <w:b/>
          <w:i w:val="0"/>
          <w:szCs w:val="22"/>
        </w:rPr>
        <w:t>Армавирский марз РА, община Мецамор, село Норапат, улица 5, здание №11</w:t>
      </w:r>
      <w:r w:rsidRPr="006257B5">
        <w:rPr>
          <w:rFonts w:ascii="GHEA Grapalat" w:hAnsi="GHEA Grapalat"/>
          <w:b/>
          <w:i w:val="0"/>
          <w:szCs w:val="22"/>
        </w:rPr>
        <w:t xml:space="preserve">, в </w:t>
      </w:r>
      <w:r w:rsidR="00F60BC7" w:rsidRPr="006257B5">
        <w:rPr>
          <w:rFonts w:ascii="GHEA Grapalat" w:hAnsi="GHEA Grapalat"/>
          <w:b/>
          <w:i w:val="0"/>
          <w:szCs w:val="22"/>
        </w:rPr>
        <w:t>11:40</w:t>
      </w:r>
      <w:r w:rsidRPr="006257B5">
        <w:rPr>
          <w:rFonts w:ascii="GHEA Grapalat" w:hAnsi="GHEA Grapalat"/>
          <w:b/>
          <w:i w:val="0"/>
          <w:szCs w:val="22"/>
        </w:rPr>
        <w:t xml:space="preserve"> часов </w:t>
      </w:r>
      <w:r w:rsidR="00840AB0" w:rsidRPr="006257B5">
        <w:rPr>
          <w:rFonts w:ascii="GHEA Grapalat" w:hAnsi="GHEA Grapalat"/>
          <w:b/>
          <w:i w:val="0"/>
          <w:szCs w:val="22"/>
          <w:lang w:val="en-US"/>
        </w:rPr>
        <w:t>11 марта</w:t>
      </w:r>
      <w:r w:rsidR="00FC6839" w:rsidRPr="006257B5">
        <w:rPr>
          <w:rFonts w:ascii="GHEA Grapalat" w:hAnsi="GHEA Grapalat"/>
          <w:b/>
          <w:i w:val="0"/>
          <w:szCs w:val="22"/>
          <w:lang w:val="en-US"/>
        </w:rPr>
        <w:t xml:space="preserve"> </w:t>
      </w:r>
      <w:r w:rsidR="00B941F0" w:rsidRPr="006257B5">
        <w:rPr>
          <w:rFonts w:ascii="GHEA Grapalat" w:hAnsi="GHEA Grapalat"/>
          <w:b/>
          <w:i w:val="0"/>
          <w:szCs w:val="22"/>
        </w:rPr>
        <w:t>202</w:t>
      </w:r>
      <w:r w:rsidR="000655DB" w:rsidRPr="006257B5">
        <w:rPr>
          <w:rFonts w:ascii="GHEA Grapalat" w:hAnsi="GHEA Grapalat"/>
          <w:b/>
          <w:i w:val="0"/>
          <w:szCs w:val="22"/>
          <w:lang w:val="en-US"/>
        </w:rPr>
        <w:t>4</w:t>
      </w:r>
      <w:r w:rsidR="00F11658" w:rsidRPr="006257B5">
        <w:rPr>
          <w:rFonts w:ascii="GHEA Grapalat" w:hAnsi="GHEA Grapalat"/>
          <w:b/>
          <w:i w:val="0"/>
          <w:szCs w:val="22"/>
        </w:rPr>
        <w:t>г.</w:t>
      </w:r>
    </w:p>
    <w:p w14:paraId="3980E8DE" w14:textId="772B961C" w:rsidR="009F18D0" w:rsidRPr="006257B5" w:rsidRDefault="00754697" w:rsidP="00F137AA">
      <w:pPr>
        <w:pStyle w:val="BodyTextIndent"/>
        <w:widowControl w:val="0"/>
        <w:spacing w:after="160" w:line="240" w:lineRule="auto"/>
        <w:ind w:firstLine="540"/>
        <w:rPr>
          <w:rFonts w:ascii="GHEA Grapalat" w:hAnsi="GHEA Grapalat"/>
          <w:i w:val="0"/>
          <w:szCs w:val="22"/>
        </w:rPr>
      </w:pPr>
      <w:r w:rsidRPr="006257B5">
        <w:rPr>
          <w:rFonts w:ascii="GHEA Grapalat" w:hAnsi="GHEA Grapalat"/>
          <w:i w:val="0"/>
          <w:szCs w:val="22"/>
        </w:rPr>
        <w:t>Для получения дополнительной информации, связанной с настоящим</w:t>
      </w:r>
      <w:r w:rsidR="00D5443D" w:rsidRPr="006257B5">
        <w:rPr>
          <w:rFonts w:ascii="Calibri" w:hAnsi="Calibri" w:cs="Calibri"/>
          <w:i w:val="0"/>
          <w:szCs w:val="22"/>
          <w:lang w:val="en-US"/>
        </w:rPr>
        <w:t> </w:t>
      </w:r>
      <w:r w:rsidRPr="006257B5">
        <w:rPr>
          <w:rFonts w:ascii="GHEA Grapalat" w:hAnsi="GHEA Grapalat"/>
          <w:i w:val="0"/>
          <w:szCs w:val="22"/>
        </w:rPr>
        <w:t>объявлением, можете обратиться к секретарю Оценочной комиссии</w:t>
      </w:r>
      <w:r w:rsidR="001C391C" w:rsidRPr="006257B5">
        <w:rPr>
          <w:rFonts w:ascii="GHEA Grapalat" w:hAnsi="GHEA Grapalat"/>
          <w:i w:val="0"/>
          <w:szCs w:val="22"/>
        </w:rPr>
        <w:t xml:space="preserve"> </w:t>
      </w:r>
      <w:r w:rsidR="00994259" w:rsidRPr="006257B5">
        <w:rPr>
          <w:rFonts w:ascii="GHEA Grapalat" w:hAnsi="GHEA Grapalat"/>
          <w:b/>
          <w:i w:val="0"/>
          <w:szCs w:val="22"/>
        </w:rPr>
        <w:t>В. Элоян</w:t>
      </w:r>
      <w:r w:rsidR="00F11658" w:rsidRPr="006257B5">
        <w:rPr>
          <w:rFonts w:ascii="GHEA Grapalat" w:hAnsi="GHEA Grapalat"/>
          <w:i w:val="0"/>
          <w:szCs w:val="22"/>
        </w:rPr>
        <w:t>.</w:t>
      </w:r>
    </w:p>
    <w:p w14:paraId="2172587A" w14:textId="74317AE4" w:rsidR="003F797D" w:rsidRPr="006257B5" w:rsidRDefault="003F797D" w:rsidP="003F797D">
      <w:pPr>
        <w:pStyle w:val="BodyTextIndent"/>
        <w:tabs>
          <w:tab w:val="left" w:pos="8085"/>
        </w:tabs>
        <w:spacing w:line="240" w:lineRule="auto"/>
        <w:ind w:firstLine="540"/>
        <w:rPr>
          <w:rFonts w:ascii="GHEA Grapalat" w:hAnsi="GHEA Grapalat"/>
          <w:i w:val="0"/>
          <w:lang w:val="af-ZA"/>
        </w:rPr>
      </w:pPr>
      <w:r w:rsidRPr="006257B5">
        <w:rPr>
          <w:rFonts w:ascii="GHEA Grapalat" w:hAnsi="GHEA Grapalat"/>
          <w:b/>
          <w:i w:val="0"/>
          <w:szCs w:val="22"/>
        </w:rPr>
        <w:t xml:space="preserve">Телефон: </w:t>
      </w:r>
      <w:r w:rsidR="00233EF3" w:rsidRPr="006257B5">
        <w:rPr>
          <w:rFonts w:ascii="GHEA Grapalat" w:hAnsi="GHEA Grapalat"/>
          <w:i w:val="0"/>
          <w:iCs/>
        </w:rPr>
        <w:t>+37498389689 (</w:t>
      </w:r>
      <w:r w:rsidR="00994259" w:rsidRPr="006257B5">
        <w:rPr>
          <w:rFonts w:ascii="GHEA Grapalat" w:hAnsi="GHEA Grapalat" w:cs="Calibri"/>
          <w:i w:val="0"/>
          <w:iCs/>
        </w:rPr>
        <w:t>вн: 07</w:t>
      </w:r>
      <w:r w:rsidR="00233EF3" w:rsidRPr="006257B5">
        <w:rPr>
          <w:rFonts w:ascii="GHEA Grapalat" w:hAnsi="GHEA Grapalat"/>
          <w:i w:val="0"/>
          <w:iCs/>
        </w:rPr>
        <w:t>)</w:t>
      </w:r>
      <w:r w:rsidRPr="006257B5">
        <w:rPr>
          <w:rFonts w:ascii="GHEA Grapalat" w:hAnsi="GHEA Grapalat"/>
          <w:i w:val="0"/>
          <w:lang w:val="af-ZA"/>
        </w:rPr>
        <w:tab/>
      </w:r>
    </w:p>
    <w:p w14:paraId="3AB91344" w14:textId="62B24F7E" w:rsidR="003F797D" w:rsidRPr="006257B5" w:rsidRDefault="003F797D" w:rsidP="003F797D">
      <w:pPr>
        <w:pStyle w:val="BodyTextIndent"/>
        <w:widowControl w:val="0"/>
        <w:spacing w:line="240" w:lineRule="auto"/>
        <w:ind w:firstLine="540"/>
        <w:rPr>
          <w:rStyle w:val="Hyperlink"/>
          <w:rFonts w:ascii="GHEA Grapalat" w:hAnsi="GHEA Grapalat"/>
          <w:i w:val="0"/>
          <w:iCs/>
          <w:color w:val="auto"/>
        </w:rPr>
      </w:pPr>
      <w:r w:rsidRPr="006257B5">
        <w:rPr>
          <w:rFonts w:ascii="GHEA Grapalat" w:hAnsi="GHEA Grapalat"/>
          <w:b/>
          <w:i w:val="0"/>
          <w:szCs w:val="22"/>
        </w:rPr>
        <w:t>Электронная почта:</w:t>
      </w:r>
      <w:r w:rsidRPr="006257B5">
        <w:rPr>
          <w:rFonts w:ascii="GHEA Grapalat" w:hAnsi="GHEA Grapalat"/>
          <w:i w:val="0"/>
          <w:iCs/>
        </w:rPr>
        <w:t xml:space="preserve"> </w:t>
      </w:r>
      <w:r w:rsidR="00994259" w:rsidRPr="006257B5">
        <w:rPr>
          <w:rFonts w:ascii="GHEA Grapalat" w:hAnsi="GHEA Grapalat"/>
          <w:i w:val="0"/>
          <w:iCs/>
        </w:rPr>
        <w:t xml:space="preserve">e.avagyan@epromotion.am </w:t>
      </w:r>
      <w:r w:rsidRPr="006257B5">
        <w:rPr>
          <w:rStyle w:val="Hyperlink"/>
          <w:rFonts w:ascii="GHEA Grapalat" w:hAnsi="GHEA Grapalat"/>
          <w:i w:val="0"/>
          <w:iCs/>
          <w:color w:val="auto"/>
        </w:rPr>
        <w:t xml:space="preserve"> </w:t>
      </w:r>
    </w:p>
    <w:p w14:paraId="6924F476" w14:textId="3E014FE9" w:rsidR="00915A97" w:rsidRPr="006257B5" w:rsidRDefault="0042706C" w:rsidP="003F797D">
      <w:pPr>
        <w:pStyle w:val="BodyTextIndent"/>
        <w:widowControl w:val="0"/>
        <w:spacing w:line="240" w:lineRule="auto"/>
        <w:ind w:firstLine="540"/>
        <w:rPr>
          <w:rFonts w:ascii="GHEA Grapalat" w:hAnsi="GHEA Grapalat"/>
          <w:i w:val="0"/>
          <w:sz w:val="16"/>
          <w:szCs w:val="16"/>
        </w:rPr>
      </w:pPr>
      <w:r w:rsidRPr="006257B5">
        <w:rPr>
          <w:rFonts w:ascii="GHEA Grapalat" w:hAnsi="GHEA Grapalat"/>
          <w:b/>
          <w:i w:val="0"/>
          <w:szCs w:val="22"/>
        </w:rPr>
        <w:t>Заказчик:</w:t>
      </w:r>
      <w:r w:rsidRPr="006257B5">
        <w:rPr>
          <w:rFonts w:ascii="GHEA Grapalat" w:hAnsi="GHEA Grapalat"/>
          <w:i w:val="0"/>
          <w:szCs w:val="22"/>
        </w:rPr>
        <w:t xml:space="preserve"> </w:t>
      </w:r>
      <w:r w:rsidR="004E555A" w:rsidRPr="006257B5">
        <w:rPr>
          <w:rFonts w:ascii="GHEA Grapalat" w:hAnsi="GHEA Grapalat"/>
          <w:i w:val="0"/>
          <w:szCs w:val="22"/>
        </w:rPr>
        <w:t>ОНО «</w:t>
      </w:r>
      <w:r w:rsidR="00E80DBA" w:rsidRPr="006257B5">
        <w:rPr>
          <w:rFonts w:ascii="GHEA Grapalat" w:hAnsi="GHEA Grapalat"/>
          <w:i w:val="0"/>
          <w:szCs w:val="22"/>
        </w:rPr>
        <w:t>Освещение и озеленение Мецамора</w:t>
      </w:r>
      <w:r w:rsidR="004E555A" w:rsidRPr="006257B5">
        <w:rPr>
          <w:rFonts w:ascii="GHEA Grapalat" w:hAnsi="GHEA Grapalat"/>
          <w:i w:val="0"/>
          <w:szCs w:val="22"/>
        </w:rPr>
        <w:t>»</w:t>
      </w:r>
      <w:r w:rsidRPr="006257B5">
        <w:rPr>
          <w:rFonts w:ascii="GHEA Grapalat" w:hAnsi="GHEA Grapalat"/>
          <w:i w:val="0"/>
          <w:szCs w:val="22"/>
          <w:lang w:val="hy-AM"/>
        </w:rPr>
        <w:t xml:space="preserve"> </w:t>
      </w:r>
      <w:r w:rsidR="00915A97" w:rsidRPr="006257B5">
        <w:rPr>
          <w:rFonts w:ascii="GHEA Grapalat" w:hAnsi="GHEA Grapalat" w:cs="Sylfaen"/>
          <w:b/>
        </w:rPr>
        <w:br w:type="page"/>
      </w:r>
    </w:p>
    <w:p w14:paraId="5ACBC339" w14:textId="77777777" w:rsidR="002D1858" w:rsidRPr="006257B5" w:rsidRDefault="002D1858" w:rsidP="00F137AA">
      <w:pPr>
        <w:pStyle w:val="BodyText"/>
        <w:widowControl w:val="0"/>
        <w:spacing w:after="0"/>
        <w:ind w:firstLine="567"/>
        <w:jc w:val="right"/>
        <w:rPr>
          <w:rFonts w:ascii="GHEA Grapalat" w:hAnsi="GHEA Grapalat"/>
          <w:i/>
          <w:sz w:val="22"/>
          <w:szCs w:val="22"/>
        </w:rPr>
      </w:pPr>
    </w:p>
    <w:p w14:paraId="486C7522" w14:textId="77777777" w:rsidR="00E80DBA" w:rsidRPr="006257B5" w:rsidRDefault="00E80DBA" w:rsidP="00E80DBA">
      <w:pPr>
        <w:pStyle w:val="BodyText"/>
        <w:widowControl w:val="0"/>
        <w:spacing w:after="0"/>
        <w:ind w:firstLine="567"/>
        <w:jc w:val="right"/>
        <w:rPr>
          <w:rFonts w:ascii="GHEA Grapalat" w:hAnsi="GHEA Grapalat" w:cs="Sylfaen"/>
          <w:i/>
          <w:sz w:val="22"/>
          <w:szCs w:val="22"/>
        </w:rPr>
      </w:pPr>
      <w:r w:rsidRPr="006257B5">
        <w:rPr>
          <w:rFonts w:ascii="GHEA Grapalat" w:hAnsi="GHEA Grapalat"/>
          <w:i/>
          <w:sz w:val="22"/>
          <w:szCs w:val="22"/>
        </w:rPr>
        <w:t>Утверждено</w:t>
      </w:r>
    </w:p>
    <w:p w14:paraId="03D67511" w14:textId="0FB5A768" w:rsidR="00E80DBA" w:rsidRPr="006257B5" w:rsidRDefault="00E80DBA" w:rsidP="00E80DBA">
      <w:pPr>
        <w:pStyle w:val="BodyText"/>
        <w:widowControl w:val="0"/>
        <w:spacing w:after="0"/>
        <w:ind w:firstLine="567"/>
        <w:jc w:val="right"/>
        <w:rPr>
          <w:rFonts w:ascii="GHEA Grapalat" w:hAnsi="GHEA Grapalat"/>
          <w:i/>
          <w:sz w:val="22"/>
          <w:szCs w:val="22"/>
        </w:rPr>
      </w:pPr>
      <w:r w:rsidRPr="006257B5">
        <w:rPr>
          <w:rFonts w:ascii="GHEA Grapalat" w:hAnsi="GHEA Grapalat"/>
          <w:i/>
          <w:sz w:val="22"/>
          <w:szCs w:val="22"/>
        </w:rPr>
        <w:t>Решением Оценочной комиссии запрос катировок</w:t>
      </w:r>
      <w:r w:rsidRPr="006257B5">
        <w:rPr>
          <w:rFonts w:ascii="GHEA Grapalat" w:hAnsi="GHEA Grapalat"/>
          <w:i/>
          <w:sz w:val="22"/>
          <w:szCs w:val="22"/>
        </w:rPr>
        <w:br/>
        <w:t>под кодом ԱՄՄՀԼԿՀՈԱԿ-ԳՀԱՊՁԲ-24/1</w:t>
      </w:r>
      <w:r w:rsidRPr="006257B5">
        <w:rPr>
          <w:rFonts w:ascii="GHEA Grapalat" w:hAnsi="GHEA Grapalat"/>
          <w:i/>
          <w:sz w:val="22"/>
          <w:szCs w:val="22"/>
        </w:rPr>
        <w:br/>
        <w:t xml:space="preserve">№ </w:t>
      </w:r>
      <w:r w:rsidR="005B75C0" w:rsidRPr="006257B5">
        <w:rPr>
          <w:rFonts w:ascii="GHEA Grapalat" w:hAnsi="GHEA Grapalat"/>
          <w:i/>
          <w:sz w:val="22"/>
          <w:szCs w:val="22"/>
          <w:lang w:val="en-US"/>
        </w:rPr>
        <w:t>2</w:t>
      </w:r>
      <w:r w:rsidRPr="006257B5">
        <w:rPr>
          <w:rFonts w:ascii="GHEA Grapalat" w:hAnsi="GHEA Grapalat"/>
          <w:i/>
          <w:sz w:val="22"/>
          <w:szCs w:val="22"/>
        </w:rPr>
        <w:t xml:space="preserve"> от </w:t>
      </w:r>
      <w:r w:rsidR="0082399F" w:rsidRPr="006257B5">
        <w:rPr>
          <w:rFonts w:ascii="GHEA Grapalat" w:hAnsi="GHEA Grapalat"/>
          <w:i/>
          <w:sz w:val="22"/>
          <w:szCs w:val="22"/>
        </w:rPr>
        <w:t>04 марта</w:t>
      </w:r>
      <w:r w:rsidRPr="006257B5">
        <w:rPr>
          <w:rFonts w:ascii="GHEA Grapalat" w:hAnsi="GHEA Grapalat"/>
          <w:i/>
          <w:sz w:val="22"/>
          <w:szCs w:val="22"/>
        </w:rPr>
        <w:t xml:space="preserve"> 2024г.</w:t>
      </w:r>
    </w:p>
    <w:p w14:paraId="760FD4D7" w14:textId="77777777" w:rsidR="00096865" w:rsidRPr="006257B5" w:rsidRDefault="00096865" w:rsidP="00F137AA">
      <w:pPr>
        <w:pStyle w:val="BodyText"/>
        <w:widowControl w:val="0"/>
        <w:spacing w:after="160"/>
        <w:ind w:right="-7" w:firstLine="567"/>
        <w:jc w:val="center"/>
        <w:rPr>
          <w:rFonts w:ascii="GHEA Grapalat" w:hAnsi="GHEA Grapalat"/>
          <w:sz w:val="22"/>
          <w:szCs w:val="22"/>
        </w:rPr>
      </w:pPr>
    </w:p>
    <w:p w14:paraId="58653ACF" w14:textId="77777777" w:rsidR="00096865" w:rsidRPr="006257B5" w:rsidRDefault="00096865" w:rsidP="00F137AA">
      <w:pPr>
        <w:pStyle w:val="BodyText"/>
        <w:widowControl w:val="0"/>
        <w:spacing w:after="160"/>
        <w:ind w:right="-7" w:firstLine="567"/>
        <w:jc w:val="center"/>
        <w:rPr>
          <w:rFonts w:ascii="GHEA Grapalat" w:hAnsi="GHEA Grapalat"/>
          <w:sz w:val="22"/>
          <w:szCs w:val="22"/>
        </w:rPr>
      </w:pPr>
    </w:p>
    <w:p w14:paraId="3E8DF708" w14:textId="77777777" w:rsidR="000763E5" w:rsidRPr="006257B5" w:rsidRDefault="000763E5" w:rsidP="00F137AA">
      <w:pPr>
        <w:pStyle w:val="BodyText"/>
        <w:widowControl w:val="0"/>
        <w:spacing w:after="160"/>
        <w:ind w:right="-7" w:firstLine="567"/>
        <w:jc w:val="center"/>
        <w:rPr>
          <w:rFonts w:ascii="GHEA Grapalat" w:hAnsi="GHEA Grapalat"/>
          <w:sz w:val="22"/>
          <w:szCs w:val="22"/>
        </w:rPr>
      </w:pPr>
    </w:p>
    <w:p w14:paraId="674AD3F5" w14:textId="2ADFF6BA" w:rsidR="00096865" w:rsidRPr="006257B5" w:rsidRDefault="004E555A" w:rsidP="00F137AA">
      <w:pPr>
        <w:pStyle w:val="BodyText"/>
        <w:widowControl w:val="0"/>
        <w:spacing w:after="160"/>
        <w:ind w:right="-7" w:firstLine="567"/>
        <w:jc w:val="center"/>
        <w:rPr>
          <w:rFonts w:ascii="GHEA Grapalat" w:hAnsi="GHEA Grapalat"/>
          <w:sz w:val="22"/>
          <w:szCs w:val="22"/>
        </w:rPr>
      </w:pPr>
      <w:r w:rsidRPr="006257B5">
        <w:rPr>
          <w:rFonts w:ascii="GHEA Grapalat" w:hAnsi="GHEA Grapalat"/>
          <w:i/>
          <w:sz w:val="22"/>
          <w:szCs w:val="22"/>
        </w:rPr>
        <w:t>ОНО «</w:t>
      </w:r>
      <w:r w:rsidR="00E80DBA" w:rsidRPr="006257B5">
        <w:rPr>
          <w:rFonts w:ascii="GHEA Grapalat" w:hAnsi="GHEA Grapalat"/>
          <w:i/>
          <w:sz w:val="22"/>
          <w:szCs w:val="22"/>
        </w:rPr>
        <w:t>Освещение и озеленение Мецамора</w:t>
      </w:r>
      <w:r w:rsidRPr="006257B5">
        <w:rPr>
          <w:rFonts w:ascii="GHEA Grapalat" w:hAnsi="GHEA Grapalat"/>
          <w:i/>
          <w:sz w:val="22"/>
          <w:szCs w:val="22"/>
        </w:rPr>
        <w:t>»</w:t>
      </w:r>
    </w:p>
    <w:p w14:paraId="3CB246FB" w14:textId="77777777" w:rsidR="00096865" w:rsidRPr="006257B5" w:rsidRDefault="00096865" w:rsidP="00F137AA">
      <w:pPr>
        <w:pStyle w:val="BodyText"/>
        <w:widowControl w:val="0"/>
        <w:spacing w:after="160"/>
        <w:ind w:right="-7" w:firstLine="567"/>
        <w:jc w:val="center"/>
        <w:rPr>
          <w:rFonts w:ascii="GHEA Grapalat" w:hAnsi="GHEA Grapalat"/>
          <w:sz w:val="22"/>
          <w:szCs w:val="22"/>
        </w:rPr>
      </w:pPr>
    </w:p>
    <w:p w14:paraId="1E59D105" w14:textId="77777777" w:rsidR="000763E5" w:rsidRPr="006257B5" w:rsidRDefault="000763E5" w:rsidP="00F137AA">
      <w:pPr>
        <w:pStyle w:val="BodyText"/>
        <w:widowControl w:val="0"/>
        <w:spacing w:after="160"/>
        <w:ind w:right="-7" w:firstLine="567"/>
        <w:jc w:val="center"/>
        <w:rPr>
          <w:rFonts w:ascii="GHEA Grapalat" w:hAnsi="GHEA Grapalat"/>
          <w:sz w:val="22"/>
          <w:szCs w:val="22"/>
        </w:rPr>
      </w:pPr>
    </w:p>
    <w:p w14:paraId="76B46B61" w14:textId="77777777" w:rsidR="000763E5" w:rsidRPr="006257B5" w:rsidRDefault="000763E5" w:rsidP="00F137AA">
      <w:pPr>
        <w:pStyle w:val="BodyText"/>
        <w:widowControl w:val="0"/>
        <w:spacing w:after="160"/>
        <w:ind w:right="-7" w:firstLine="567"/>
        <w:jc w:val="center"/>
        <w:rPr>
          <w:rFonts w:ascii="GHEA Grapalat" w:hAnsi="GHEA Grapalat"/>
          <w:sz w:val="22"/>
          <w:szCs w:val="22"/>
        </w:rPr>
      </w:pPr>
    </w:p>
    <w:p w14:paraId="02885BC8" w14:textId="77777777" w:rsidR="00096865" w:rsidRPr="006257B5" w:rsidRDefault="000763E5" w:rsidP="00F137AA">
      <w:pPr>
        <w:pStyle w:val="BodyText"/>
        <w:widowControl w:val="0"/>
        <w:spacing w:after="160"/>
        <w:ind w:right="-7" w:firstLine="567"/>
        <w:jc w:val="center"/>
        <w:rPr>
          <w:rFonts w:ascii="GHEA Grapalat" w:hAnsi="GHEA Grapalat" w:cs="Sylfaen"/>
          <w:sz w:val="22"/>
          <w:szCs w:val="22"/>
        </w:rPr>
      </w:pPr>
      <w:r w:rsidRPr="006257B5">
        <w:rPr>
          <w:rFonts w:ascii="GHEA Grapalat" w:hAnsi="GHEA Grapalat"/>
          <w:sz w:val="22"/>
          <w:szCs w:val="22"/>
        </w:rPr>
        <w:t>ПРИГЛАШЕНИ</w:t>
      </w:r>
      <w:r w:rsidR="00096865" w:rsidRPr="006257B5">
        <w:rPr>
          <w:rFonts w:ascii="GHEA Grapalat" w:hAnsi="GHEA Grapalat"/>
          <w:sz w:val="22"/>
          <w:szCs w:val="22"/>
        </w:rPr>
        <w:t>Е</w:t>
      </w:r>
    </w:p>
    <w:p w14:paraId="4435BEBB" w14:textId="77777777" w:rsidR="00096865" w:rsidRPr="006257B5" w:rsidRDefault="00096865" w:rsidP="00F137AA">
      <w:pPr>
        <w:pStyle w:val="BodyText"/>
        <w:widowControl w:val="0"/>
        <w:spacing w:after="160"/>
        <w:ind w:right="-7" w:firstLine="567"/>
        <w:jc w:val="center"/>
        <w:rPr>
          <w:rFonts w:ascii="GHEA Grapalat" w:hAnsi="GHEA Grapalat" w:cs="Sylfaen"/>
          <w:sz w:val="22"/>
          <w:szCs w:val="22"/>
        </w:rPr>
      </w:pPr>
    </w:p>
    <w:p w14:paraId="5CE2D2D1" w14:textId="77777777" w:rsidR="00096865" w:rsidRPr="006257B5" w:rsidRDefault="00096865" w:rsidP="00F137AA">
      <w:pPr>
        <w:pStyle w:val="BodyText"/>
        <w:widowControl w:val="0"/>
        <w:spacing w:after="160"/>
        <w:ind w:right="-7" w:firstLine="567"/>
        <w:jc w:val="center"/>
        <w:rPr>
          <w:rFonts w:ascii="GHEA Grapalat" w:hAnsi="GHEA Grapalat" w:cs="Sylfaen"/>
          <w:sz w:val="22"/>
          <w:szCs w:val="22"/>
        </w:rPr>
      </w:pPr>
    </w:p>
    <w:p w14:paraId="04BE8654" w14:textId="64FF6B1A" w:rsidR="00096865" w:rsidRPr="006257B5" w:rsidRDefault="00F11658" w:rsidP="00F137AA">
      <w:pPr>
        <w:pStyle w:val="BodyText"/>
        <w:widowControl w:val="0"/>
        <w:spacing w:after="160"/>
        <w:ind w:right="-7"/>
        <w:jc w:val="center"/>
        <w:rPr>
          <w:rFonts w:ascii="GHEA Grapalat" w:hAnsi="GHEA Grapalat"/>
          <w:sz w:val="22"/>
          <w:szCs w:val="22"/>
        </w:rPr>
      </w:pPr>
      <w:r w:rsidRPr="006257B5">
        <w:rPr>
          <w:rFonts w:ascii="GHEA Grapalat" w:hAnsi="GHEA Grapalat"/>
          <w:sz w:val="22"/>
          <w:szCs w:val="22"/>
        </w:rPr>
        <w:t xml:space="preserve">НА ЗАПРОС КОТИРОВОК, </w:t>
      </w:r>
      <w:r w:rsidR="005E42BE" w:rsidRPr="006257B5">
        <w:rPr>
          <w:rFonts w:ascii="GHEA Grapalat" w:hAnsi="GHEA Grapalat"/>
          <w:sz w:val="22"/>
          <w:szCs w:val="22"/>
        </w:rPr>
        <w:t xml:space="preserve">ОБЪЯВЛЕННЫЙ С ЦЕЛЬЮ </w:t>
      </w:r>
      <w:r w:rsidR="008D158E" w:rsidRPr="006257B5">
        <w:rPr>
          <w:rFonts w:ascii="GHEA Grapalat" w:hAnsi="GHEA Grapalat"/>
          <w:sz w:val="22"/>
          <w:szCs w:val="22"/>
        </w:rPr>
        <w:t xml:space="preserve">ПРИОБРЕТЕНИЯ </w:t>
      </w:r>
      <w:r w:rsidR="00E80DBA" w:rsidRPr="006257B5">
        <w:rPr>
          <w:rFonts w:ascii="GHEA Grapalat" w:hAnsi="GHEA Grapalat"/>
        </w:rPr>
        <w:t>СТРОИТЕЛЬНЫЕ МАТЕРИАЛЫ</w:t>
      </w:r>
      <w:r w:rsidR="008D158E" w:rsidRPr="006257B5">
        <w:rPr>
          <w:rFonts w:ascii="GHEA Grapalat" w:hAnsi="GHEA Grapalat"/>
        </w:rPr>
        <w:t xml:space="preserve"> </w:t>
      </w:r>
      <w:r w:rsidR="008D158E" w:rsidRPr="006257B5">
        <w:rPr>
          <w:rFonts w:ascii="GHEA Grapalat" w:hAnsi="GHEA Grapalat"/>
          <w:sz w:val="22"/>
          <w:szCs w:val="22"/>
        </w:rPr>
        <w:t xml:space="preserve">ДЛЯ НУЖД </w:t>
      </w:r>
      <w:r w:rsidR="004E555A" w:rsidRPr="006257B5">
        <w:rPr>
          <w:rFonts w:ascii="GHEA Grapalat" w:hAnsi="GHEA Grapalat"/>
          <w:sz w:val="22"/>
          <w:szCs w:val="22"/>
          <w:lang w:val="hy-AM"/>
        </w:rPr>
        <w:t>ОНО «</w:t>
      </w:r>
      <w:r w:rsidR="00E80DBA" w:rsidRPr="006257B5">
        <w:rPr>
          <w:rFonts w:ascii="GHEA Grapalat" w:hAnsi="GHEA Grapalat"/>
          <w:sz w:val="22"/>
          <w:szCs w:val="22"/>
          <w:lang w:val="hy-AM"/>
        </w:rPr>
        <w:t>ОСВЕЩЕНИЕ И ОЗЕЛЕНЕНИЕ МЕЦАМОРА</w:t>
      </w:r>
      <w:r w:rsidR="004E555A" w:rsidRPr="006257B5">
        <w:rPr>
          <w:rFonts w:ascii="GHEA Grapalat" w:hAnsi="GHEA Grapalat"/>
          <w:sz w:val="22"/>
          <w:szCs w:val="22"/>
          <w:lang w:val="hy-AM"/>
        </w:rPr>
        <w:t>»</w:t>
      </w:r>
    </w:p>
    <w:p w14:paraId="1C33F54C" w14:textId="77777777" w:rsidR="00CE0D95" w:rsidRPr="006257B5" w:rsidRDefault="00CE0D95" w:rsidP="00F137AA">
      <w:pPr>
        <w:pStyle w:val="BodyText"/>
        <w:widowControl w:val="0"/>
        <w:spacing w:after="160"/>
        <w:ind w:right="-7" w:firstLine="567"/>
        <w:jc w:val="center"/>
        <w:rPr>
          <w:rFonts w:ascii="GHEA Grapalat" w:hAnsi="GHEA Grapalat"/>
          <w:sz w:val="22"/>
          <w:szCs w:val="22"/>
        </w:rPr>
      </w:pPr>
    </w:p>
    <w:p w14:paraId="1056219B" w14:textId="77777777" w:rsidR="00CE0D95" w:rsidRPr="006257B5" w:rsidRDefault="00CE0D95" w:rsidP="00F137AA">
      <w:pPr>
        <w:pStyle w:val="BodyText"/>
        <w:widowControl w:val="0"/>
        <w:spacing w:after="160"/>
        <w:ind w:right="-7" w:firstLine="567"/>
        <w:jc w:val="center"/>
        <w:rPr>
          <w:rFonts w:ascii="GHEA Grapalat" w:hAnsi="GHEA Grapalat"/>
          <w:sz w:val="22"/>
          <w:szCs w:val="22"/>
        </w:rPr>
      </w:pPr>
    </w:p>
    <w:p w14:paraId="5353E53D" w14:textId="77777777" w:rsidR="000763E5" w:rsidRPr="006257B5" w:rsidRDefault="000763E5" w:rsidP="00F137AA">
      <w:pPr>
        <w:rPr>
          <w:rFonts w:ascii="GHEA Grapalat" w:hAnsi="GHEA Grapalat"/>
          <w:sz w:val="22"/>
          <w:szCs w:val="22"/>
        </w:rPr>
      </w:pPr>
      <w:r w:rsidRPr="006257B5">
        <w:rPr>
          <w:rFonts w:ascii="GHEA Grapalat" w:hAnsi="GHEA Grapalat"/>
          <w:sz w:val="22"/>
          <w:szCs w:val="22"/>
        </w:rPr>
        <w:br w:type="page"/>
      </w:r>
    </w:p>
    <w:p w14:paraId="548E3C43" w14:textId="77777777" w:rsidR="001A43A4" w:rsidRPr="006257B5" w:rsidRDefault="00096865" w:rsidP="00F137AA">
      <w:pPr>
        <w:widowControl w:val="0"/>
        <w:spacing w:after="160"/>
        <w:ind w:firstLine="567"/>
        <w:jc w:val="both"/>
        <w:rPr>
          <w:rFonts w:ascii="GHEA Grapalat" w:hAnsi="GHEA Grapalat" w:cs="Sylfaen"/>
          <w:i/>
          <w:sz w:val="22"/>
        </w:rPr>
      </w:pPr>
      <w:r w:rsidRPr="006257B5">
        <w:rPr>
          <w:rFonts w:ascii="GHEA Grapalat" w:hAnsi="GHEA Grapalat"/>
          <w:i/>
          <w:sz w:val="22"/>
        </w:rPr>
        <w:lastRenderedPageBreak/>
        <w:t>Уважаемый участник, прежде чем составить и подать заявку просим Вас</w:t>
      </w:r>
      <w:r w:rsidR="001D209D" w:rsidRPr="006257B5">
        <w:rPr>
          <w:rFonts w:ascii="Courier New" w:hAnsi="Courier New" w:cs="Courier New"/>
          <w:i/>
          <w:sz w:val="22"/>
          <w:lang w:val="en-US"/>
        </w:rPr>
        <w:t> </w:t>
      </w:r>
      <w:r w:rsidRPr="006257B5">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14:paraId="6FAAADC7" w14:textId="77777777" w:rsidR="00160AE4" w:rsidRPr="006257B5" w:rsidRDefault="00160AE4" w:rsidP="00F137AA">
      <w:pPr>
        <w:widowControl w:val="0"/>
        <w:spacing w:after="160"/>
        <w:ind w:firstLine="567"/>
        <w:jc w:val="center"/>
        <w:rPr>
          <w:rFonts w:ascii="GHEA Grapalat" w:hAnsi="GHEA Grapalat" w:cs="Sylfaen"/>
          <w:b/>
          <w:sz w:val="22"/>
        </w:rPr>
      </w:pPr>
    </w:p>
    <w:p w14:paraId="01D9AA86" w14:textId="77777777" w:rsidR="00160AE4" w:rsidRPr="006257B5" w:rsidRDefault="00160AE4" w:rsidP="00F137AA">
      <w:pPr>
        <w:widowControl w:val="0"/>
        <w:spacing w:after="160"/>
        <w:jc w:val="center"/>
        <w:rPr>
          <w:rFonts w:ascii="GHEA Grapalat" w:hAnsi="GHEA Grapalat"/>
          <w:b/>
          <w:sz w:val="22"/>
        </w:rPr>
      </w:pPr>
      <w:r w:rsidRPr="006257B5">
        <w:rPr>
          <w:rFonts w:ascii="GHEA Grapalat" w:hAnsi="GHEA Grapalat"/>
          <w:b/>
          <w:sz w:val="22"/>
        </w:rPr>
        <w:t>СОДЕРЖАНИЕ</w:t>
      </w:r>
    </w:p>
    <w:p w14:paraId="166F9AA4" w14:textId="77777777" w:rsidR="00160AE4" w:rsidRPr="006257B5" w:rsidRDefault="00160AE4" w:rsidP="00F137AA">
      <w:pPr>
        <w:widowControl w:val="0"/>
        <w:spacing w:after="160"/>
        <w:ind w:firstLine="567"/>
        <w:jc w:val="center"/>
        <w:rPr>
          <w:rFonts w:ascii="GHEA Grapalat" w:hAnsi="GHEA Grapalat"/>
          <w:i/>
          <w:sz w:val="22"/>
        </w:rPr>
      </w:pPr>
    </w:p>
    <w:p w14:paraId="528C55C1" w14:textId="586FB9B8" w:rsidR="00615B35" w:rsidRPr="006257B5" w:rsidRDefault="009A1004" w:rsidP="00F137AA">
      <w:pPr>
        <w:widowControl w:val="0"/>
        <w:jc w:val="center"/>
        <w:rPr>
          <w:rFonts w:ascii="GHEA Grapalat" w:hAnsi="GHEA Grapalat"/>
          <w:sz w:val="22"/>
        </w:rPr>
      </w:pPr>
      <w:r w:rsidRPr="006257B5">
        <w:rPr>
          <w:rFonts w:ascii="GHEA Grapalat" w:hAnsi="GHEA Grapalat"/>
          <w:b/>
          <w:sz w:val="22"/>
        </w:rPr>
        <w:t>ЕДА</w:t>
      </w:r>
      <w:r w:rsidR="001B5A6F" w:rsidRPr="006257B5">
        <w:rPr>
          <w:rFonts w:ascii="GHEA Grapalat" w:hAnsi="GHEA Grapalat"/>
          <w:b/>
          <w:sz w:val="22"/>
        </w:rPr>
        <w:t xml:space="preserve"> ДЛЯ НУ</w:t>
      </w:r>
      <w:r w:rsidR="008D158E" w:rsidRPr="006257B5">
        <w:rPr>
          <w:rFonts w:ascii="GHEA Grapalat" w:hAnsi="GHEA Grapalat"/>
          <w:b/>
          <w:sz w:val="22"/>
        </w:rPr>
        <w:t>ЖД</w:t>
      </w:r>
      <w:r w:rsidR="008D158E" w:rsidRPr="006257B5">
        <w:rPr>
          <w:rFonts w:ascii="GHEA Grapalat" w:hAnsi="GHEA Grapalat"/>
          <w:sz w:val="22"/>
        </w:rPr>
        <w:t xml:space="preserve"> </w:t>
      </w:r>
      <w:r w:rsidR="004E555A" w:rsidRPr="006257B5">
        <w:rPr>
          <w:rFonts w:ascii="GHEA Grapalat" w:hAnsi="GHEA Grapalat"/>
          <w:b/>
          <w:sz w:val="22"/>
        </w:rPr>
        <w:t>ОНО «</w:t>
      </w:r>
      <w:r w:rsidR="00E80DBA" w:rsidRPr="006257B5">
        <w:rPr>
          <w:rFonts w:ascii="GHEA Grapalat" w:hAnsi="GHEA Grapalat"/>
          <w:b/>
          <w:sz w:val="22"/>
        </w:rPr>
        <w:t>ОСВЕЩЕНИЕ И ОЗЕЛЕНЕНИЕ МЕЦАМОРА</w:t>
      </w:r>
      <w:r w:rsidR="004E555A" w:rsidRPr="006257B5">
        <w:rPr>
          <w:rFonts w:ascii="GHEA Grapalat" w:hAnsi="GHEA Grapalat"/>
          <w:b/>
          <w:sz w:val="22"/>
        </w:rPr>
        <w:t>»</w:t>
      </w:r>
    </w:p>
    <w:p w14:paraId="6CC2A53A" w14:textId="77777777" w:rsidR="00160AE4" w:rsidRPr="006257B5" w:rsidRDefault="00160AE4" w:rsidP="00F137AA">
      <w:pPr>
        <w:widowControl w:val="0"/>
        <w:spacing w:after="160"/>
        <w:ind w:firstLine="567"/>
        <w:jc w:val="center"/>
        <w:rPr>
          <w:rFonts w:ascii="GHEA Grapalat" w:hAnsi="GHEA Grapalat"/>
          <w:sz w:val="22"/>
        </w:rPr>
      </w:pPr>
    </w:p>
    <w:p w14:paraId="0249934B" w14:textId="77777777" w:rsidR="00096865" w:rsidRPr="006257B5" w:rsidRDefault="00160AE4" w:rsidP="00F137AA">
      <w:pPr>
        <w:widowControl w:val="0"/>
        <w:spacing w:after="160"/>
        <w:jc w:val="center"/>
        <w:rPr>
          <w:rFonts w:ascii="GHEA Grapalat" w:hAnsi="GHEA Grapalat"/>
          <w:i/>
          <w:sz w:val="22"/>
        </w:rPr>
      </w:pPr>
      <w:r w:rsidRPr="006257B5">
        <w:rPr>
          <w:rFonts w:ascii="GHEA Grapalat" w:hAnsi="GHEA Grapalat"/>
          <w:b/>
          <w:sz w:val="22"/>
        </w:rPr>
        <w:t xml:space="preserve">ПРИГЛАШЕНИЯ НА </w:t>
      </w:r>
      <w:r w:rsidR="009A3F91" w:rsidRPr="006257B5">
        <w:rPr>
          <w:rFonts w:ascii="GHEA Grapalat" w:hAnsi="GHEA Grapalat"/>
          <w:b/>
          <w:sz w:val="22"/>
        </w:rPr>
        <w:t>ЗАПРОСЕ КАТИРОВОК</w:t>
      </w:r>
      <w:r w:rsidRPr="006257B5">
        <w:rPr>
          <w:rFonts w:ascii="GHEA Grapalat" w:hAnsi="GHEA Grapalat"/>
          <w:b/>
          <w:sz w:val="22"/>
        </w:rPr>
        <w:t xml:space="preserve">, </w:t>
      </w:r>
      <w:r w:rsidR="005C1BF7" w:rsidRPr="006257B5">
        <w:rPr>
          <w:rFonts w:ascii="GHEA Grapalat" w:hAnsi="GHEA Grapalat"/>
          <w:b/>
          <w:sz w:val="22"/>
        </w:rPr>
        <w:br/>
      </w:r>
      <w:r w:rsidRPr="006257B5">
        <w:rPr>
          <w:rFonts w:ascii="GHEA Grapalat" w:hAnsi="GHEA Grapalat"/>
          <w:b/>
          <w:sz w:val="22"/>
        </w:rPr>
        <w:t>ОБЪЯВЛЕННЫЙ С ЦЕЛЬЮ ПРИОБРЕТЕНИЯ</w:t>
      </w:r>
    </w:p>
    <w:p w14:paraId="5BA4430A" w14:textId="77777777" w:rsidR="00C67E80" w:rsidRPr="006257B5" w:rsidRDefault="00C67E80" w:rsidP="00F137AA">
      <w:pPr>
        <w:widowControl w:val="0"/>
        <w:spacing w:after="160"/>
        <w:jc w:val="center"/>
        <w:rPr>
          <w:rFonts w:ascii="GHEA Grapalat" w:hAnsi="GHEA Grapalat" w:cs="Sylfaen"/>
          <w:b/>
          <w:sz w:val="22"/>
        </w:rPr>
      </w:pPr>
    </w:p>
    <w:p w14:paraId="47ACC993" w14:textId="77777777" w:rsidR="002E069D" w:rsidRPr="006257B5" w:rsidRDefault="00096865" w:rsidP="00F137AA">
      <w:pPr>
        <w:widowControl w:val="0"/>
        <w:spacing w:after="160"/>
        <w:jc w:val="center"/>
        <w:rPr>
          <w:rFonts w:ascii="GHEA Grapalat" w:hAnsi="GHEA Grapalat"/>
          <w:b/>
          <w:sz w:val="22"/>
        </w:rPr>
      </w:pPr>
      <w:r w:rsidRPr="006257B5">
        <w:rPr>
          <w:rFonts w:ascii="GHEA Grapalat" w:hAnsi="GHEA Grapalat"/>
          <w:b/>
          <w:sz w:val="22"/>
        </w:rPr>
        <w:t>ЧАСТЬ I.</w:t>
      </w:r>
    </w:p>
    <w:p w14:paraId="4ABDEF4F" w14:textId="77777777" w:rsidR="00096865" w:rsidRPr="006257B5" w:rsidRDefault="00096865"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1.</w:t>
      </w:r>
      <w:r w:rsidR="005C1BF7" w:rsidRPr="006257B5">
        <w:rPr>
          <w:rFonts w:ascii="GHEA Grapalat" w:hAnsi="GHEA Grapalat"/>
          <w:sz w:val="22"/>
        </w:rPr>
        <w:tab/>
      </w:r>
      <w:r w:rsidR="00543BAE" w:rsidRPr="006257B5">
        <w:rPr>
          <w:rFonts w:ascii="GHEA Grapalat" w:hAnsi="GHEA Grapalat"/>
          <w:sz w:val="22"/>
        </w:rPr>
        <w:t>Характеристика предмета закупки</w:t>
      </w:r>
      <w:r w:rsidRPr="006257B5">
        <w:rPr>
          <w:rFonts w:ascii="GHEA Grapalat" w:hAnsi="GHEA Grapalat"/>
          <w:sz w:val="22"/>
        </w:rPr>
        <w:t xml:space="preserve"> </w:t>
      </w:r>
    </w:p>
    <w:p w14:paraId="73927A8B" w14:textId="77777777" w:rsidR="00096865" w:rsidRPr="006257B5" w:rsidRDefault="00096865"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2.</w:t>
      </w:r>
      <w:r w:rsidR="005D191A" w:rsidRPr="006257B5">
        <w:rPr>
          <w:rFonts w:ascii="GHEA Grapalat" w:hAnsi="GHEA Grapalat"/>
          <w:sz w:val="22"/>
        </w:rPr>
        <w:tab/>
      </w:r>
      <w:r w:rsidRPr="006257B5">
        <w:rPr>
          <w:rFonts w:ascii="GHEA Grapalat" w:hAnsi="GHEA Grapalat"/>
          <w:sz w:val="22"/>
        </w:rPr>
        <w:t>Требования к праву участника на участие</w:t>
      </w:r>
      <w:r w:rsidR="00543BAE" w:rsidRPr="006257B5">
        <w:rPr>
          <w:rFonts w:ascii="GHEA Grapalat" w:hAnsi="GHEA Grapalat"/>
          <w:sz w:val="22"/>
        </w:rPr>
        <w:t xml:space="preserve"> и порядок их оценки</w:t>
      </w:r>
      <w:r w:rsidR="003D0E3C" w:rsidRPr="006257B5">
        <w:rPr>
          <w:rFonts w:ascii="GHEA Grapalat" w:hAnsi="GHEA Grapalat"/>
          <w:sz w:val="22"/>
        </w:rPr>
        <w:t>, в случае признания отобранным участником-условия представления обеспечения квалификации.</w:t>
      </w:r>
    </w:p>
    <w:p w14:paraId="55742653" w14:textId="77777777" w:rsidR="00096865" w:rsidRPr="006257B5" w:rsidRDefault="00096865"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3.</w:t>
      </w:r>
      <w:r w:rsidR="005D191A" w:rsidRPr="006257B5">
        <w:rPr>
          <w:rFonts w:ascii="GHEA Grapalat" w:hAnsi="GHEA Grapalat"/>
          <w:sz w:val="22"/>
        </w:rPr>
        <w:tab/>
      </w:r>
      <w:r w:rsidRPr="006257B5">
        <w:rPr>
          <w:rFonts w:ascii="GHEA Grapalat" w:hAnsi="GHEA Grapalat"/>
          <w:sz w:val="22"/>
        </w:rPr>
        <w:t>Разъяснение приглашения и порядок вне</w:t>
      </w:r>
      <w:r w:rsidR="00543BAE" w:rsidRPr="006257B5">
        <w:rPr>
          <w:rFonts w:ascii="GHEA Grapalat" w:hAnsi="GHEA Grapalat"/>
          <w:sz w:val="22"/>
        </w:rPr>
        <w:t>сения изменения в приглашение</w:t>
      </w:r>
    </w:p>
    <w:p w14:paraId="63EF137E" w14:textId="77777777" w:rsidR="00087A30" w:rsidRPr="006257B5" w:rsidRDefault="00096865" w:rsidP="00F137AA">
      <w:pPr>
        <w:widowControl w:val="0"/>
        <w:tabs>
          <w:tab w:val="left" w:pos="1134"/>
        </w:tabs>
        <w:ind w:left="1134" w:hanging="567"/>
        <w:jc w:val="both"/>
        <w:rPr>
          <w:rFonts w:ascii="GHEA Grapalat" w:hAnsi="GHEA Grapalat" w:cs="Sylfaen"/>
          <w:sz w:val="22"/>
        </w:rPr>
      </w:pPr>
      <w:r w:rsidRPr="006257B5">
        <w:rPr>
          <w:rFonts w:ascii="GHEA Grapalat" w:hAnsi="GHEA Grapalat"/>
          <w:sz w:val="22"/>
        </w:rPr>
        <w:t>4.</w:t>
      </w:r>
      <w:r w:rsidR="005D191A" w:rsidRPr="006257B5">
        <w:rPr>
          <w:rFonts w:ascii="GHEA Grapalat" w:hAnsi="GHEA Grapalat"/>
          <w:sz w:val="22"/>
        </w:rPr>
        <w:tab/>
      </w:r>
      <w:r w:rsidRPr="006257B5">
        <w:rPr>
          <w:rFonts w:ascii="GHEA Grapalat" w:hAnsi="GHEA Grapalat"/>
          <w:sz w:val="22"/>
        </w:rPr>
        <w:t>Порядок подачи заявки</w:t>
      </w:r>
    </w:p>
    <w:p w14:paraId="65CBC4B4" w14:textId="77777777" w:rsidR="00096865" w:rsidRPr="006257B5" w:rsidRDefault="00543BAE"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5.</w:t>
      </w:r>
      <w:r w:rsidRPr="006257B5">
        <w:rPr>
          <w:rFonts w:ascii="GHEA Grapalat" w:hAnsi="GHEA Grapalat"/>
          <w:sz w:val="22"/>
        </w:rPr>
        <w:tab/>
        <w:t>Ценовое предложение заявки</w:t>
      </w:r>
      <w:r w:rsidR="00087A30" w:rsidRPr="006257B5">
        <w:rPr>
          <w:rFonts w:ascii="GHEA Grapalat" w:hAnsi="GHEA Grapalat"/>
          <w:sz w:val="22"/>
        </w:rPr>
        <w:t xml:space="preserve"> </w:t>
      </w:r>
    </w:p>
    <w:p w14:paraId="554617DD" w14:textId="77777777" w:rsidR="00096865" w:rsidRPr="006257B5" w:rsidRDefault="00087A30"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6.</w:t>
      </w:r>
      <w:r w:rsidR="005D191A" w:rsidRPr="006257B5">
        <w:rPr>
          <w:rFonts w:ascii="GHEA Grapalat" w:hAnsi="GHEA Grapalat"/>
          <w:sz w:val="22"/>
        </w:rPr>
        <w:tab/>
      </w:r>
      <w:r w:rsidRPr="006257B5">
        <w:rPr>
          <w:rFonts w:ascii="GHEA Grapalat" w:hAnsi="GHEA Grapalat"/>
          <w:sz w:val="22"/>
        </w:rPr>
        <w:t>Срок действия заявки, порядок внесения</w:t>
      </w:r>
      <w:r w:rsidR="005D191A" w:rsidRPr="006257B5">
        <w:rPr>
          <w:rFonts w:ascii="GHEA Grapalat" w:hAnsi="GHEA Grapalat"/>
          <w:sz w:val="22"/>
        </w:rPr>
        <w:t xml:space="preserve"> изменений в заявки и их отзыва</w:t>
      </w:r>
      <w:r w:rsidRPr="006257B5">
        <w:rPr>
          <w:rFonts w:ascii="GHEA Grapalat" w:hAnsi="GHEA Grapalat"/>
          <w:sz w:val="22"/>
        </w:rPr>
        <w:t xml:space="preserve"> </w:t>
      </w:r>
    </w:p>
    <w:p w14:paraId="7D0E5764" w14:textId="77777777" w:rsidR="00096865" w:rsidRPr="006257B5" w:rsidRDefault="00087A30" w:rsidP="00F137AA">
      <w:pPr>
        <w:widowControl w:val="0"/>
        <w:tabs>
          <w:tab w:val="left" w:pos="1134"/>
        </w:tabs>
        <w:ind w:left="1134" w:hanging="567"/>
        <w:jc w:val="both"/>
        <w:rPr>
          <w:rFonts w:ascii="GHEA Grapalat" w:hAnsi="GHEA Grapalat" w:cs="Sylfaen"/>
          <w:sz w:val="22"/>
        </w:rPr>
      </w:pPr>
      <w:r w:rsidRPr="006257B5">
        <w:rPr>
          <w:rFonts w:ascii="GHEA Grapalat" w:hAnsi="GHEA Grapalat"/>
          <w:sz w:val="22"/>
        </w:rPr>
        <w:t>8.</w:t>
      </w:r>
      <w:r w:rsidR="005D191A" w:rsidRPr="006257B5">
        <w:rPr>
          <w:rFonts w:ascii="GHEA Grapalat" w:hAnsi="GHEA Grapalat"/>
          <w:sz w:val="22"/>
        </w:rPr>
        <w:tab/>
      </w:r>
      <w:r w:rsidRPr="006257B5">
        <w:rPr>
          <w:rFonts w:ascii="GHEA Grapalat" w:hAnsi="GHEA Grapalat"/>
          <w:sz w:val="22"/>
        </w:rPr>
        <w:t>Вскрытие, оц</w:t>
      </w:r>
      <w:r w:rsidR="000B2CFA" w:rsidRPr="006257B5">
        <w:rPr>
          <w:rFonts w:ascii="GHEA Grapalat" w:hAnsi="GHEA Grapalat"/>
          <w:sz w:val="22"/>
        </w:rPr>
        <w:t>енка заявок и подведение итогов</w:t>
      </w:r>
    </w:p>
    <w:p w14:paraId="2A3B9CED" w14:textId="77777777" w:rsidR="00096865" w:rsidRPr="006257B5" w:rsidRDefault="00087A30"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9.</w:t>
      </w:r>
      <w:r w:rsidR="005D191A" w:rsidRPr="006257B5">
        <w:rPr>
          <w:rFonts w:ascii="GHEA Grapalat" w:hAnsi="GHEA Grapalat"/>
          <w:sz w:val="22"/>
        </w:rPr>
        <w:tab/>
      </w:r>
      <w:r w:rsidRPr="006257B5">
        <w:rPr>
          <w:rFonts w:ascii="GHEA Grapalat" w:hAnsi="GHEA Grapalat"/>
          <w:sz w:val="22"/>
        </w:rPr>
        <w:t>Заключение догово</w:t>
      </w:r>
      <w:r w:rsidR="00543BAE" w:rsidRPr="006257B5">
        <w:rPr>
          <w:rFonts w:ascii="GHEA Grapalat" w:hAnsi="GHEA Grapalat"/>
          <w:sz w:val="22"/>
        </w:rPr>
        <w:t>ра</w:t>
      </w:r>
    </w:p>
    <w:p w14:paraId="4C0004D7" w14:textId="77777777" w:rsidR="00096865" w:rsidRPr="006257B5" w:rsidRDefault="00087A30"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10.</w:t>
      </w:r>
      <w:r w:rsidR="005D191A" w:rsidRPr="006257B5">
        <w:rPr>
          <w:rFonts w:ascii="GHEA Grapalat" w:hAnsi="GHEA Grapalat"/>
          <w:sz w:val="22"/>
        </w:rPr>
        <w:tab/>
      </w:r>
      <w:r w:rsidR="003E1D9D" w:rsidRPr="006257B5">
        <w:rPr>
          <w:rFonts w:ascii="GHEA Grapalat" w:hAnsi="GHEA Grapalat"/>
          <w:sz w:val="22"/>
        </w:rPr>
        <w:t xml:space="preserve">Обеспечения </w:t>
      </w:r>
      <w:r w:rsidR="00174DAB" w:rsidRPr="006257B5">
        <w:rPr>
          <w:rFonts w:ascii="GHEA Grapalat" w:hAnsi="GHEA Grapalat"/>
          <w:sz w:val="22"/>
        </w:rPr>
        <w:t>квалификаци</w:t>
      </w:r>
      <w:r w:rsidR="00F11658" w:rsidRPr="006257B5">
        <w:rPr>
          <w:rFonts w:ascii="GHEA Grapalat" w:hAnsi="GHEA Grapalat"/>
          <w:sz w:val="22"/>
        </w:rPr>
        <w:t>и</w:t>
      </w:r>
      <w:r w:rsidR="00174DAB" w:rsidRPr="006257B5">
        <w:rPr>
          <w:rFonts w:ascii="GHEA Grapalat" w:hAnsi="GHEA Grapalat"/>
          <w:sz w:val="22"/>
        </w:rPr>
        <w:t xml:space="preserve"> и </w:t>
      </w:r>
      <w:r w:rsidR="00543BAE" w:rsidRPr="006257B5">
        <w:rPr>
          <w:rFonts w:ascii="GHEA Grapalat" w:hAnsi="GHEA Grapalat"/>
          <w:sz w:val="22"/>
        </w:rPr>
        <w:t>договора</w:t>
      </w:r>
      <w:r w:rsidRPr="006257B5">
        <w:rPr>
          <w:rFonts w:ascii="GHEA Grapalat" w:hAnsi="GHEA Grapalat"/>
          <w:sz w:val="22"/>
        </w:rPr>
        <w:t xml:space="preserve"> </w:t>
      </w:r>
    </w:p>
    <w:p w14:paraId="37C696A8" w14:textId="77777777" w:rsidR="00096865" w:rsidRPr="006257B5" w:rsidRDefault="00096865"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11.</w:t>
      </w:r>
      <w:r w:rsidR="005D191A" w:rsidRPr="006257B5">
        <w:rPr>
          <w:rFonts w:ascii="GHEA Grapalat" w:hAnsi="GHEA Grapalat"/>
          <w:sz w:val="22"/>
        </w:rPr>
        <w:tab/>
      </w:r>
      <w:r w:rsidRPr="006257B5">
        <w:rPr>
          <w:rFonts w:ascii="GHEA Grapalat" w:hAnsi="GHEA Grapalat"/>
          <w:sz w:val="22"/>
        </w:rPr>
        <w:t>Объяв</w:t>
      </w:r>
      <w:r w:rsidR="00543BAE" w:rsidRPr="006257B5">
        <w:rPr>
          <w:rFonts w:ascii="GHEA Grapalat" w:hAnsi="GHEA Grapalat"/>
          <w:sz w:val="22"/>
        </w:rPr>
        <w:t>ление процедуры несостоявшейся</w:t>
      </w:r>
      <w:r w:rsidRPr="006257B5">
        <w:rPr>
          <w:rFonts w:ascii="GHEA Grapalat" w:hAnsi="GHEA Grapalat"/>
          <w:sz w:val="22"/>
        </w:rPr>
        <w:t xml:space="preserve"> </w:t>
      </w:r>
    </w:p>
    <w:p w14:paraId="588E69BF" w14:textId="77777777" w:rsidR="00096865" w:rsidRPr="006257B5" w:rsidRDefault="00096865"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12.</w:t>
      </w:r>
      <w:r w:rsidR="005D191A" w:rsidRPr="006257B5">
        <w:rPr>
          <w:rFonts w:ascii="GHEA Grapalat" w:hAnsi="GHEA Grapalat"/>
          <w:sz w:val="22"/>
        </w:rPr>
        <w:tab/>
      </w:r>
      <w:r w:rsidRPr="006257B5">
        <w:rPr>
          <w:rFonts w:ascii="GHEA Grapalat" w:hAnsi="GHEA Grapalat"/>
          <w:sz w:val="22"/>
        </w:rPr>
        <w:t>Право участника и порядок обжалования им действий и (или) принятых решений</w:t>
      </w:r>
      <w:r w:rsidR="00543BAE" w:rsidRPr="006257B5">
        <w:rPr>
          <w:rFonts w:ascii="GHEA Grapalat" w:hAnsi="GHEA Grapalat"/>
          <w:sz w:val="22"/>
        </w:rPr>
        <w:t>, связанных с процессом закупки</w:t>
      </w:r>
    </w:p>
    <w:p w14:paraId="6A7B9F7F" w14:textId="77777777" w:rsidR="00520F57" w:rsidRPr="006257B5" w:rsidRDefault="00520F57" w:rsidP="00F137AA">
      <w:pPr>
        <w:widowControl w:val="0"/>
        <w:spacing w:after="160"/>
        <w:jc w:val="center"/>
        <w:rPr>
          <w:rFonts w:ascii="GHEA Grapalat" w:hAnsi="GHEA Grapalat"/>
          <w:b/>
          <w:sz w:val="22"/>
        </w:rPr>
      </w:pPr>
    </w:p>
    <w:p w14:paraId="23A2C68C" w14:textId="77777777" w:rsidR="008842CE" w:rsidRPr="006257B5" w:rsidRDefault="00CA590C" w:rsidP="00F137AA">
      <w:pPr>
        <w:widowControl w:val="0"/>
        <w:spacing w:after="160"/>
        <w:jc w:val="center"/>
        <w:rPr>
          <w:rFonts w:ascii="GHEA Grapalat" w:hAnsi="GHEA Grapalat"/>
          <w:b/>
          <w:sz w:val="22"/>
        </w:rPr>
      </w:pPr>
      <w:r w:rsidRPr="006257B5">
        <w:rPr>
          <w:rFonts w:ascii="GHEA Grapalat" w:hAnsi="GHEA Grapalat"/>
          <w:b/>
          <w:sz w:val="22"/>
        </w:rPr>
        <w:t xml:space="preserve">ЧАСТЬ II. </w:t>
      </w:r>
    </w:p>
    <w:p w14:paraId="36A7A28E" w14:textId="77777777" w:rsidR="00520F57" w:rsidRPr="006257B5" w:rsidRDefault="00096865" w:rsidP="00F137AA">
      <w:pPr>
        <w:widowControl w:val="0"/>
        <w:spacing w:after="160"/>
        <w:jc w:val="center"/>
        <w:rPr>
          <w:rFonts w:ascii="GHEA Grapalat" w:hAnsi="GHEA Grapalat"/>
          <w:b/>
          <w:sz w:val="22"/>
        </w:rPr>
      </w:pPr>
      <w:r w:rsidRPr="006257B5">
        <w:rPr>
          <w:rFonts w:ascii="GHEA Grapalat" w:hAnsi="GHEA Grapalat"/>
          <w:b/>
          <w:sz w:val="22"/>
        </w:rPr>
        <w:t xml:space="preserve">ИНСТРУКЦИЯ ПО ПОДГОТОВКЕ ЗАЯВКИ </w:t>
      </w:r>
      <w:r w:rsidR="00CA590C" w:rsidRPr="006257B5">
        <w:rPr>
          <w:rFonts w:ascii="GHEA Grapalat" w:hAnsi="GHEA Grapalat"/>
          <w:b/>
          <w:sz w:val="22"/>
        </w:rPr>
        <w:br/>
      </w:r>
      <w:r w:rsidRPr="006257B5">
        <w:rPr>
          <w:rFonts w:ascii="GHEA Grapalat" w:hAnsi="GHEA Grapalat"/>
          <w:b/>
          <w:sz w:val="22"/>
        </w:rPr>
        <w:t xml:space="preserve">НА </w:t>
      </w:r>
      <w:r w:rsidR="009A3F91" w:rsidRPr="006257B5">
        <w:rPr>
          <w:rFonts w:ascii="GHEA Grapalat" w:hAnsi="GHEA Grapalat"/>
          <w:b/>
          <w:sz w:val="22"/>
        </w:rPr>
        <w:t>ЗАПРОСЕ КАТИРОВОК</w:t>
      </w:r>
    </w:p>
    <w:p w14:paraId="5813F62E" w14:textId="77777777" w:rsidR="00096865" w:rsidRPr="006257B5" w:rsidRDefault="00096865"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1.</w:t>
      </w:r>
      <w:r w:rsidRPr="006257B5">
        <w:rPr>
          <w:rFonts w:ascii="GHEA Grapalat" w:hAnsi="GHEA Grapalat"/>
          <w:sz w:val="22"/>
        </w:rPr>
        <w:tab/>
        <w:t>Общ</w:t>
      </w:r>
      <w:r w:rsidR="00543BAE" w:rsidRPr="006257B5">
        <w:rPr>
          <w:rFonts w:ascii="GHEA Grapalat" w:hAnsi="GHEA Grapalat"/>
          <w:sz w:val="22"/>
        </w:rPr>
        <w:t>ие положения</w:t>
      </w:r>
    </w:p>
    <w:p w14:paraId="10D81F53" w14:textId="77777777" w:rsidR="00096865" w:rsidRPr="006257B5" w:rsidRDefault="00543BAE"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2.</w:t>
      </w:r>
      <w:r w:rsidRPr="006257B5">
        <w:rPr>
          <w:rFonts w:ascii="GHEA Grapalat" w:hAnsi="GHEA Grapalat"/>
          <w:sz w:val="22"/>
        </w:rPr>
        <w:tab/>
        <w:t>Заявка на процедуру</w:t>
      </w:r>
    </w:p>
    <w:p w14:paraId="4E367A1C" w14:textId="77777777" w:rsidR="0061522D" w:rsidRPr="006257B5" w:rsidRDefault="00450C30" w:rsidP="00F137AA">
      <w:pPr>
        <w:widowControl w:val="0"/>
        <w:tabs>
          <w:tab w:val="left" w:pos="1134"/>
        </w:tabs>
        <w:ind w:left="1134" w:hanging="567"/>
        <w:jc w:val="both"/>
        <w:rPr>
          <w:rFonts w:ascii="GHEA Grapalat" w:hAnsi="GHEA Grapalat"/>
          <w:sz w:val="22"/>
        </w:rPr>
      </w:pPr>
      <w:r w:rsidRPr="006257B5">
        <w:rPr>
          <w:rFonts w:ascii="GHEA Grapalat" w:hAnsi="GHEA Grapalat"/>
          <w:sz w:val="22"/>
        </w:rPr>
        <w:t>3</w:t>
      </w:r>
      <w:r w:rsidR="00543BAE" w:rsidRPr="006257B5">
        <w:rPr>
          <w:rFonts w:ascii="GHEA Grapalat" w:hAnsi="GHEA Grapalat"/>
          <w:sz w:val="22"/>
        </w:rPr>
        <w:t>.</w:t>
      </w:r>
      <w:r w:rsidR="00543BAE" w:rsidRPr="006257B5">
        <w:rPr>
          <w:rFonts w:ascii="GHEA Grapalat" w:hAnsi="GHEA Grapalat"/>
          <w:sz w:val="22"/>
        </w:rPr>
        <w:tab/>
        <w:t>Приложения № 1-</w:t>
      </w:r>
      <w:r w:rsidR="003529EA" w:rsidRPr="006257B5">
        <w:rPr>
          <w:rFonts w:ascii="GHEA Grapalat" w:hAnsi="GHEA Grapalat"/>
          <w:sz w:val="22"/>
        </w:rPr>
        <w:t>6</w:t>
      </w:r>
    </w:p>
    <w:p w14:paraId="1AF75E8A" w14:textId="77777777" w:rsidR="00E17B7F" w:rsidRPr="006257B5" w:rsidRDefault="00E17B7F" w:rsidP="00F137AA">
      <w:pPr>
        <w:rPr>
          <w:rFonts w:ascii="GHEA Grapalat" w:hAnsi="GHEA Grapalat"/>
          <w:spacing w:val="-6"/>
          <w:sz w:val="22"/>
        </w:rPr>
      </w:pPr>
      <w:r w:rsidRPr="006257B5">
        <w:rPr>
          <w:rFonts w:ascii="GHEA Grapalat" w:hAnsi="GHEA Grapalat"/>
          <w:spacing w:val="-6"/>
          <w:sz w:val="22"/>
        </w:rPr>
        <w:br w:type="page"/>
      </w:r>
    </w:p>
    <w:p w14:paraId="1EF289DC" w14:textId="77777777" w:rsidR="00C40FC1" w:rsidRPr="006257B5" w:rsidRDefault="00C40FC1" w:rsidP="00F137AA">
      <w:pPr>
        <w:widowControl w:val="0"/>
        <w:ind w:firstLine="540"/>
        <w:jc w:val="both"/>
        <w:rPr>
          <w:rFonts w:ascii="GHEA Grapalat" w:hAnsi="GHEA Grapalat"/>
          <w:spacing w:val="-6"/>
          <w:sz w:val="22"/>
        </w:rPr>
      </w:pPr>
    </w:p>
    <w:p w14:paraId="599F7976" w14:textId="31EE045F" w:rsidR="00096865" w:rsidRPr="006257B5" w:rsidRDefault="00096865" w:rsidP="00F137AA">
      <w:pPr>
        <w:widowControl w:val="0"/>
        <w:ind w:firstLine="540"/>
        <w:jc w:val="both"/>
        <w:rPr>
          <w:rFonts w:ascii="GHEA Grapalat" w:hAnsi="GHEA Grapalat"/>
          <w:spacing w:val="-6"/>
          <w:sz w:val="22"/>
        </w:rPr>
      </w:pPr>
      <w:r w:rsidRPr="006257B5">
        <w:rPr>
          <w:rFonts w:ascii="GHEA Grapalat" w:hAnsi="GHEA Grapalat"/>
          <w:spacing w:val="-6"/>
          <w:sz w:val="22"/>
        </w:rPr>
        <w:t xml:space="preserve">Настоящее Приглашение предоставляется в дополнение к объявлению об </w:t>
      </w:r>
      <w:r w:rsidR="009A3F91" w:rsidRPr="006257B5">
        <w:rPr>
          <w:rFonts w:ascii="GHEA Grapalat" w:hAnsi="GHEA Grapalat"/>
          <w:spacing w:val="-6"/>
          <w:sz w:val="22"/>
        </w:rPr>
        <w:t>запросе катировок</w:t>
      </w:r>
      <w:r w:rsidRPr="006257B5">
        <w:rPr>
          <w:rFonts w:ascii="GHEA Grapalat" w:hAnsi="GHEA Grapalat"/>
          <w:spacing w:val="-6"/>
          <w:sz w:val="22"/>
        </w:rPr>
        <w:t xml:space="preserve">, проводимом под кодом </w:t>
      </w:r>
      <w:r w:rsidR="00E80DBA" w:rsidRPr="006257B5">
        <w:rPr>
          <w:rFonts w:ascii="GHEA Grapalat" w:hAnsi="GHEA Grapalat"/>
          <w:spacing w:val="-6"/>
          <w:sz w:val="22"/>
        </w:rPr>
        <w:t>ԱՄՄՀԼԿՀՈԱԿ-ԳՀԱՊՁԲ-24/1</w:t>
      </w:r>
      <w:r w:rsidR="00F11658" w:rsidRPr="006257B5">
        <w:rPr>
          <w:rFonts w:ascii="GHEA Grapalat" w:hAnsi="GHEA Grapalat"/>
          <w:spacing w:val="-6"/>
          <w:sz w:val="22"/>
        </w:rPr>
        <w:t xml:space="preserve"> </w:t>
      </w:r>
      <w:r w:rsidRPr="006257B5">
        <w:rPr>
          <w:rFonts w:ascii="GHEA Grapalat" w:hAnsi="GHEA Grapalat"/>
          <w:spacing w:val="-6"/>
          <w:sz w:val="22"/>
        </w:rPr>
        <w:t>(далее — процедура).</w:t>
      </w:r>
    </w:p>
    <w:p w14:paraId="56039B14" w14:textId="6C78F93E" w:rsidR="00F07832" w:rsidRPr="006257B5" w:rsidRDefault="00F07832" w:rsidP="00F137AA">
      <w:pPr>
        <w:widowControl w:val="0"/>
        <w:ind w:firstLine="540"/>
        <w:jc w:val="both"/>
        <w:rPr>
          <w:rFonts w:ascii="GHEA Grapalat" w:hAnsi="GHEA Grapalat"/>
          <w:spacing w:val="-6"/>
          <w:sz w:val="22"/>
        </w:rPr>
      </w:pPr>
      <w:r w:rsidRPr="006257B5">
        <w:rPr>
          <w:rFonts w:ascii="GHEA Grapalat" w:hAnsi="GHEA Grapalat"/>
          <w:spacing w:val="-6"/>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6257B5">
        <w:rPr>
          <w:rFonts w:ascii="Calibri" w:hAnsi="Calibri" w:cs="Calibri"/>
          <w:spacing w:val="-6"/>
          <w:sz w:val="22"/>
        </w:rPr>
        <w:t> </w:t>
      </w:r>
      <w:r w:rsidRPr="006257B5">
        <w:rPr>
          <w:rFonts w:ascii="GHEA Grapalat" w:hAnsi="GHEA Grapalat"/>
          <w:spacing w:val="-6"/>
          <w:sz w:val="22"/>
        </w:rPr>
        <w:t>4</w:t>
      </w:r>
      <w:r w:rsidRPr="006257B5">
        <w:rPr>
          <w:rFonts w:ascii="Calibri" w:hAnsi="Calibri" w:cs="Calibri"/>
          <w:spacing w:val="-6"/>
          <w:sz w:val="22"/>
        </w:rPr>
        <w:t> </w:t>
      </w:r>
      <w:r w:rsidRPr="006257B5">
        <w:rPr>
          <w:rFonts w:ascii="GHEA Grapalat" w:hAnsi="GHEA Grapalat"/>
          <w:spacing w:val="-6"/>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E555A" w:rsidRPr="006257B5">
        <w:rPr>
          <w:rFonts w:ascii="GHEA Grapalat" w:hAnsi="GHEA Grapalat"/>
          <w:spacing w:val="-6"/>
          <w:sz w:val="22"/>
        </w:rPr>
        <w:t>ОНО «</w:t>
      </w:r>
      <w:r w:rsidR="00E80DBA" w:rsidRPr="006257B5">
        <w:rPr>
          <w:rFonts w:ascii="GHEA Grapalat" w:hAnsi="GHEA Grapalat"/>
          <w:spacing w:val="-6"/>
          <w:sz w:val="22"/>
        </w:rPr>
        <w:t>Освещение и озеленение Мецамора</w:t>
      </w:r>
      <w:r w:rsidR="004E555A" w:rsidRPr="006257B5">
        <w:rPr>
          <w:rFonts w:ascii="GHEA Grapalat" w:hAnsi="GHEA Grapalat"/>
          <w:spacing w:val="-6"/>
          <w:sz w:val="22"/>
        </w:rPr>
        <w:t>»</w:t>
      </w:r>
      <w:r w:rsidR="00096865" w:rsidRPr="006257B5">
        <w:rPr>
          <w:rFonts w:ascii="GHEA Grapalat" w:hAnsi="GHEA Grapalat"/>
          <w:spacing w:val="-6"/>
          <w:sz w:val="22"/>
        </w:rPr>
        <w:t xml:space="preserve"> (далее — заказчик) </w:t>
      </w:r>
      <w:r w:rsidRPr="006257B5">
        <w:rPr>
          <w:rFonts w:ascii="GHEA Grapalat" w:hAnsi="GHEA Grapalat"/>
          <w:spacing w:val="-6"/>
          <w:sz w:val="22"/>
        </w:rPr>
        <w:t>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36127BA" w14:textId="77777777" w:rsidR="00F07832" w:rsidRPr="006257B5" w:rsidRDefault="00F07832" w:rsidP="00F137AA">
      <w:pPr>
        <w:widowControl w:val="0"/>
        <w:ind w:firstLine="540"/>
        <w:jc w:val="both"/>
        <w:rPr>
          <w:rFonts w:ascii="GHEA Grapalat" w:hAnsi="GHEA Grapalat"/>
          <w:spacing w:val="-6"/>
          <w:sz w:val="22"/>
        </w:rPr>
      </w:pPr>
      <w:r w:rsidRPr="006257B5">
        <w:rPr>
          <w:rFonts w:ascii="GHEA Grapalat" w:hAnsi="GHEA Grapalat"/>
          <w:spacing w:val="-6"/>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213E0621" w14:textId="77777777" w:rsidR="00F07832" w:rsidRPr="006257B5" w:rsidRDefault="00F07832" w:rsidP="00F137AA">
      <w:pPr>
        <w:widowControl w:val="0"/>
        <w:ind w:firstLine="540"/>
        <w:jc w:val="both"/>
        <w:rPr>
          <w:rFonts w:ascii="GHEA Grapalat" w:hAnsi="GHEA Grapalat"/>
          <w:spacing w:val="-6"/>
          <w:sz w:val="22"/>
        </w:rPr>
      </w:pPr>
      <w:r w:rsidRPr="006257B5">
        <w:rPr>
          <w:rFonts w:ascii="GHEA Grapalat" w:hAnsi="GHEA Grapalat"/>
          <w:spacing w:val="-6"/>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37DE79E" w14:textId="417ACF48" w:rsidR="003E1421" w:rsidRPr="006257B5" w:rsidRDefault="00F07832" w:rsidP="00F137AA">
      <w:pPr>
        <w:widowControl w:val="0"/>
        <w:ind w:firstLine="540"/>
        <w:jc w:val="both"/>
        <w:rPr>
          <w:rFonts w:ascii="GHEA Grapalat" w:hAnsi="GHEA Grapalat"/>
          <w:spacing w:val="-6"/>
          <w:sz w:val="22"/>
        </w:rPr>
      </w:pPr>
      <w:r w:rsidRPr="006257B5">
        <w:rPr>
          <w:rFonts w:ascii="GHEA Grapalat" w:hAnsi="GHEA Grapalat"/>
          <w:spacing w:val="-6"/>
          <w:sz w:val="22"/>
        </w:rPr>
        <w:t>Адрес электронной почты секретаря оценочной комиссии</w:t>
      </w:r>
      <w:r w:rsidR="00A81DD5" w:rsidRPr="006257B5">
        <w:rPr>
          <w:rFonts w:ascii="GHEA Grapalat" w:hAnsi="GHEA Grapalat"/>
          <w:spacing w:val="-6"/>
          <w:sz w:val="22"/>
        </w:rPr>
        <w:t xml:space="preserve"> </w:t>
      </w:r>
      <w:r w:rsidR="00994259" w:rsidRPr="006257B5">
        <w:rPr>
          <w:rFonts w:ascii="GHEA Grapalat" w:hAnsi="GHEA Grapalat"/>
          <w:b/>
          <w:bCs/>
          <w:spacing w:val="-6"/>
          <w:sz w:val="22"/>
          <w:lang w:val="en-US"/>
        </w:rPr>
        <w:t xml:space="preserve">e.avagyan@epromotion.am </w:t>
      </w:r>
      <w:r w:rsidR="00A81DD5" w:rsidRPr="006257B5">
        <w:rPr>
          <w:rFonts w:ascii="GHEA Grapalat" w:hAnsi="GHEA Grapalat"/>
          <w:spacing w:val="-6"/>
          <w:sz w:val="22"/>
        </w:rPr>
        <w:t>.</w:t>
      </w:r>
    </w:p>
    <w:p w14:paraId="702B8B1C" w14:textId="77777777" w:rsidR="00096865" w:rsidRPr="006257B5" w:rsidRDefault="00F5653D" w:rsidP="00F137AA">
      <w:pPr>
        <w:widowControl w:val="0"/>
        <w:spacing w:after="160"/>
        <w:jc w:val="center"/>
        <w:rPr>
          <w:rFonts w:ascii="GHEA Grapalat" w:hAnsi="GHEA Grapalat"/>
          <w:sz w:val="22"/>
          <w:szCs w:val="22"/>
        </w:rPr>
      </w:pPr>
      <w:r w:rsidRPr="006257B5">
        <w:rPr>
          <w:rFonts w:ascii="GHEA Grapalat" w:hAnsi="GHEA Grapalat"/>
        </w:rPr>
        <w:br w:type="page"/>
      </w:r>
      <w:r w:rsidRPr="006257B5">
        <w:rPr>
          <w:rFonts w:ascii="GHEA Grapalat" w:hAnsi="GHEA Grapalat"/>
          <w:sz w:val="22"/>
          <w:szCs w:val="22"/>
        </w:rPr>
        <w:lastRenderedPageBreak/>
        <w:t>ЧАСТЬ I</w:t>
      </w:r>
    </w:p>
    <w:p w14:paraId="5184B4E5" w14:textId="77777777" w:rsidR="00096865" w:rsidRPr="006257B5" w:rsidRDefault="00F63BBB" w:rsidP="00F137AA">
      <w:pPr>
        <w:widowControl w:val="0"/>
        <w:spacing w:after="160"/>
        <w:jc w:val="center"/>
        <w:rPr>
          <w:rFonts w:ascii="GHEA Grapalat" w:hAnsi="GHEA Grapalat" w:cs="Sylfaen"/>
          <w:b/>
          <w:sz w:val="22"/>
          <w:szCs w:val="22"/>
        </w:rPr>
      </w:pPr>
      <w:r w:rsidRPr="006257B5">
        <w:rPr>
          <w:rFonts w:ascii="GHEA Grapalat" w:hAnsi="GHEA Grapalat"/>
          <w:b/>
          <w:sz w:val="22"/>
          <w:szCs w:val="22"/>
        </w:rPr>
        <w:t xml:space="preserve">1. </w:t>
      </w:r>
      <w:r w:rsidR="002B32D6" w:rsidRPr="006257B5">
        <w:rPr>
          <w:rFonts w:ascii="GHEA Grapalat" w:hAnsi="GHEA Grapalat"/>
          <w:b/>
          <w:sz w:val="22"/>
          <w:szCs w:val="22"/>
        </w:rPr>
        <w:t>ХАРАКТЕРИСТИКА ПРЕДМЕТА ЗАКУПКИ</w:t>
      </w:r>
    </w:p>
    <w:p w14:paraId="6B1C9B9E" w14:textId="248934B9" w:rsidR="00F07832" w:rsidRPr="006257B5" w:rsidRDefault="00845AA5" w:rsidP="00F137AA">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6257B5">
        <w:rPr>
          <w:rFonts w:ascii="GHEA Grapalat" w:hAnsi="GHEA Grapalat"/>
          <w:i w:val="0"/>
          <w:sz w:val="22"/>
          <w:szCs w:val="22"/>
        </w:rPr>
        <w:t>1.1</w:t>
      </w:r>
      <w:r w:rsidR="008E6E51" w:rsidRPr="006257B5">
        <w:rPr>
          <w:rFonts w:ascii="GHEA Grapalat" w:hAnsi="GHEA Grapalat"/>
          <w:i w:val="0"/>
          <w:sz w:val="22"/>
          <w:szCs w:val="22"/>
        </w:rPr>
        <w:t>.</w:t>
      </w:r>
      <w:r w:rsidR="00F63BBB" w:rsidRPr="006257B5">
        <w:rPr>
          <w:rFonts w:ascii="GHEA Grapalat" w:hAnsi="GHEA Grapalat"/>
          <w:i w:val="0"/>
          <w:sz w:val="22"/>
          <w:szCs w:val="22"/>
        </w:rPr>
        <w:tab/>
      </w:r>
      <w:r w:rsidRPr="006257B5">
        <w:rPr>
          <w:rFonts w:ascii="GHEA Grapalat" w:hAnsi="GHEA Grapalat"/>
          <w:i w:val="0"/>
          <w:sz w:val="22"/>
          <w:szCs w:val="22"/>
        </w:rPr>
        <w:t xml:space="preserve">Предметом закупки является приобретение </w:t>
      </w:r>
      <w:r w:rsidR="00E80DBA" w:rsidRPr="006257B5">
        <w:rPr>
          <w:rFonts w:ascii="GHEA Grapalat" w:hAnsi="GHEA Grapalat"/>
          <w:i w:val="0"/>
          <w:sz w:val="22"/>
          <w:szCs w:val="22"/>
        </w:rPr>
        <w:t>строительные материалы</w:t>
      </w:r>
      <w:r w:rsidR="008D158E" w:rsidRPr="006257B5">
        <w:rPr>
          <w:rFonts w:ascii="GHEA Grapalat" w:hAnsi="GHEA Grapalat"/>
          <w:i w:val="0"/>
          <w:sz w:val="22"/>
          <w:szCs w:val="22"/>
        </w:rPr>
        <w:t xml:space="preserve"> </w:t>
      </w:r>
      <w:r w:rsidR="005E42BE" w:rsidRPr="006257B5">
        <w:rPr>
          <w:rFonts w:ascii="GHEA Grapalat" w:hAnsi="GHEA Grapalat"/>
          <w:i w:val="0"/>
          <w:sz w:val="22"/>
          <w:szCs w:val="22"/>
        </w:rPr>
        <w:t>(</w:t>
      </w:r>
      <w:r w:rsidRPr="006257B5">
        <w:rPr>
          <w:rFonts w:ascii="GHEA Grapalat" w:hAnsi="GHEA Grapalat"/>
          <w:i w:val="0"/>
          <w:sz w:val="22"/>
          <w:szCs w:val="22"/>
        </w:rPr>
        <w:t xml:space="preserve">далее — также товар) для нужд </w:t>
      </w:r>
      <w:r w:rsidR="004E555A" w:rsidRPr="006257B5">
        <w:rPr>
          <w:rFonts w:ascii="GHEA Grapalat" w:hAnsi="GHEA Grapalat"/>
          <w:i w:val="0"/>
          <w:sz w:val="22"/>
          <w:szCs w:val="22"/>
        </w:rPr>
        <w:t>ОНО «</w:t>
      </w:r>
      <w:r w:rsidR="00E80DBA" w:rsidRPr="006257B5">
        <w:rPr>
          <w:rFonts w:ascii="GHEA Grapalat" w:hAnsi="GHEA Grapalat"/>
          <w:i w:val="0"/>
          <w:sz w:val="22"/>
          <w:szCs w:val="22"/>
        </w:rPr>
        <w:t>Освещение и озеленение Мецамора</w:t>
      </w:r>
      <w:r w:rsidR="004E555A" w:rsidRPr="006257B5">
        <w:rPr>
          <w:rFonts w:ascii="GHEA Grapalat" w:hAnsi="GHEA Grapalat"/>
          <w:i w:val="0"/>
          <w:sz w:val="22"/>
          <w:szCs w:val="22"/>
        </w:rPr>
        <w:t>»</w:t>
      </w:r>
      <w:r w:rsidR="0010047A" w:rsidRPr="006257B5">
        <w:rPr>
          <w:rFonts w:ascii="GHEA Grapalat" w:hAnsi="GHEA Grapalat"/>
          <w:i w:val="0"/>
          <w:sz w:val="22"/>
          <w:szCs w:val="22"/>
        </w:rPr>
        <w:t xml:space="preserve">, которые сгруппированы в </w:t>
      </w:r>
      <w:r w:rsidR="002C732E" w:rsidRPr="006257B5">
        <w:rPr>
          <w:rFonts w:ascii="GHEA Grapalat" w:hAnsi="GHEA Grapalat"/>
          <w:i w:val="0"/>
          <w:sz w:val="22"/>
          <w:szCs w:val="22"/>
        </w:rPr>
        <w:t xml:space="preserve">нижеуказанные </w:t>
      </w:r>
      <w:r w:rsidR="0010047A" w:rsidRPr="006257B5">
        <w:rPr>
          <w:rFonts w:ascii="GHEA Grapalat" w:hAnsi="GHEA Grapalat"/>
          <w:i w:val="0"/>
          <w:sz w:val="22"/>
          <w:szCs w:val="22"/>
        </w:rPr>
        <w:t>лот</w:t>
      </w:r>
      <w:r w:rsidR="00C40FC1" w:rsidRPr="006257B5">
        <w:rPr>
          <w:rFonts w:ascii="GHEA Grapalat" w:hAnsi="GHEA Grapalat"/>
          <w:i w:val="0"/>
          <w:sz w:val="22"/>
          <w:szCs w:val="22"/>
        </w:rPr>
        <w:t>ы</w:t>
      </w:r>
      <w:r w:rsidR="002C732E" w:rsidRPr="006257B5">
        <w:rPr>
          <w:rFonts w:ascii="GHEA Grapalat" w:hAnsi="GHEA Grapalat"/>
          <w:i w:val="0"/>
          <w:sz w:val="22"/>
          <w:szCs w:val="22"/>
        </w:rPr>
        <w:t>:</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827"/>
        <w:gridCol w:w="6458"/>
      </w:tblGrid>
      <w:tr w:rsidR="006257B5" w:rsidRPr="006257B5" w14:paraId="2B2CA890" w14:textId="77777777" w:rsidTr="005E0F15">
        <w:trPr>
          <w:jc w:val="center"/>
        </w:trPr>
        <w:tc>
          <w:tcPr>
            <w:tcW w:w="3357" w:type="dxa"/>
            <w:gridSpan w:val="2"/>
            <w:vAlign w:val="center"/>
          </w:tcPr>
          <w:p w14:paraId="438AE1DA" w14:textId="77777777" w:rsidR="00F07832" w:rsidRPr="006257B5" w:rsidRDefault="00F07832" w:rsidP="00F137AA">
            <w:pPr>
              <w:pStyle w:val="BodyTextIndent2"/>
              <w:widowControl w:val="0"/>
              <w:spacing w:line="240" w:lineRule="auto"/>
              <w:ind w:firstLine="0"/>
              <w:jc w:val="center"/>
              <w:rPr>
                <w:rFonts w:ascii="GHEA Grapalat" w:hAnsi="GHEA Grapalat"/>
                <w:b/>
                <w:i/>
              </w:rPr>
            </w:pPr>
            <w:r w:rsidRPr="006257B5">
              <w:rPr>
                <w:rFonts w:ascii="GHEA Grapalat" w:hAnsi="GHEA Grapalat"/>
                <w:b/>
                <w:i/>
              </w:rPr>
              <w:t>Лотов</w:t>
            </w:r>
          </w:p>
        </w:tc>
        <w:tc>
          <w:tcPr>
            <w:tcW w:w="6458" w:type="dxa"/>
            <w:vMerge w:val="restart"/>
            <w:vAlign w:val="center"/>
          </w:tcPr>
          <w:p w14:paraId="42073FF0" w14:textId="77777777" w:rsidR="00F07832" w:rsidRPr="006257B5" w:rsidRDefault="00F07832" w:rsidP="00F137AA">
            <w:pPr>
              <w:pStyle w:val="BodyTextIndent2"/>
              <w:widowControl w:val="0"/>
              <w:spacing w:line="240" w:lineRule="auto"/>
              <w:ind w:firstLine="0"/>
              <w:jc w:val="center"/>
              <w:rPr>
                <w:rFonts w:ascii="GHEA Grapalat" w:hAnsi="GHEA Grapalat"/>
                <w:b/>
                <w:i/>
              </w:rPr>
            </w:pPr>
            <w:r w:rsidRPr="006257B5">
              <w:rPr>
                <w:rFonts w:ascii="GHEA Grapalat" w:hAnsi="GHEA Grapalat"/>
                <w:b/>
                <w:i/>
              </w:rPr>
              <w:t>Наименование лота</w:t>
            </w:r>
          </w:p>
        </w:tc>
      </w:tr>
      <w:tr w:rsidR="006257B5" w:rsidRPr="006257B5" w14:paraId="128161F6" w14:textId="77777777" w:rsidTr="005E0F15">
        <w:trPr>
          <w:jc w:val="center"/>
        </w:trPr>
        <w:tc>
          <w:tcPr>
            <w:tcW w:w="1530" w:type="dxa"/>
            <w:vAlign w:val="center"/>
          </w:tcPr>
          <w:p w14:paraId="6B4B7600" w14:textId="77777777" w:rsidR="00F07832" w:rsidRPr="006257B5" w:rsidRDefault="00F07832" w:rsidP="00F137AA">
            <w:pPr>
              <w:pStyle w:val="BodyTextIndent2"/>
              <w:widowControl w:val="0"/>
              <w:spacing w:line="240" w:lineRule="auto"/>
              <w:ind w:firstLine="0"/>
              <w:jc w:val="center"/>
              <w:rPr>
                <w:rFonts w:ascii="GHEA Grapalat" w:hAnsi="GHEA Grapalat"/>
              </w:rPr>
            </w:pPr>
            <w:r w:rsidRPr="006257B5">
              <w:rPr>
                <w:rFonts w:ascii="GHEA Grapalat" w:hAnsi="GHEA Grapalat"/>
                <w:b/>
                <w:i/>
              </w:rPr>
              <w:t>Номера</w:t>
            </w:r>
          </w:p>
        </w:tc>
        <w:tc>
          <w:tcPr>
            <w:tcW w:w="1827" w:type="dxa"/>
            <w:vAlign w:val="center"/>
          </w:tcPr>
          <w:p w14:paraId="48FAC819" w14:textId="77777777" w:rsidR="00F07832" w:rsidRPr="006257B5" w:rsidRDefault="00F07832" w:rsidP="00F137AA">
            <w:pPr>
              <w:pStyle w:val="BodyTextIndent2"/>
              <w:widowControl w:val="0"/>
              <w:spacing w:line="240" w:lineRule="auto"/>
              <w:ind w:firstLine="0"/>
              <w:jc w:val="center"/>
              <w:rPr>
                <w:rFonts w:ascii="GHEA Grapalat" w:hAnsi="GHEA Grapalat"/>
                <w:b/>
                <w:i/>
                <w:lang w:val="en-US"/>
              </w:rPr>
            </w:pPr>
            <w:r w:rsidRPr="006257B5">
              <w:rPr>
                <w:rFonts w:ascii="GHEA Grapalat" w:hAnsi="GHEA Grapalat"/>
                <w:b/>
                <w:i/>
              </w:rPr>
              <w:t>Цена закупки</w:t>
            </w:r>
            <w:r w:rsidRPr="006257B5">
              <w:rPr>
                <w:rFonts w:ascii="GHEA Grapalat" w:hAnsi="GHEA Grapalat"/>
                <w:b/>
                <w:i/>
                <w:lang w:val="en-US"/>
              </w:rPr>
              <w:t xml:space="preserve"> /РА драмов</w:t>
            </w:r>
          </w:p>
        </w:tc>
        <w:tc>
          <w:tcPr>
            <w:tcW w:w="6458" w:type="dxa"/>
            <w:vMerge/>
            <w:vAlign w:val="center"/>
          </w:tcPr>
          <w:p w14:paraId="57DB48B6" w14:textId="77777777" w:rsidR="00F07832" w:rsidRPr="006257B5" w:rsidRDefault="00F07832" w:rsidP="00F137AA">
            <w:pPr>
              <w:pStyle w:val="BodyTextIndent2"/>
              <w:widowControl w:val="0"/>
              <w:spacing w:line="240" w:lineRule="auto"/>
              <w:ind w:firstLine="0"/>
              <w:rPr>
                <w:rFonts w:ascii="GHEA Grapalat" w:hAnsi="GHEA Grapalat"/>
                <w:b/>
                <w:i/>
              </w:rPr>
            </w:pPr>
          </w:p>
        </w:tc>
      </w:tr>
      <w:tr w:rsidR="006257B5" w:rsidRPr="006257B5" w14:paraId="2CF78DC3" w14:textId="77777777" w:rsidTr="00E52F3C">
        <w:trPr>
          <w:jc w:val="center"/>
        </w:trPr>
        <w:tc>
          <w:tcPr>
            <w:tcW w:w="1530" w:type="dxa"/>
            <w:vAlign w:val="center"/>
          </w:tcPr>
          <w:p w14:paraId="0897C6CE" w14:textId="3AFBA870" w:rsidR="00FE3B75" w:rsidRPr="006257B5" w:rsidRDefault="00FE3B75" w:rsidP="00FE3B75">
            <w:pPr>
              <w:contextualSpacing/>
              <w:jc w:val="center"/>
              <w:rPr>
                <w:rFonts w:ascii="GHEA Grapalat" w:hAnsi="GHEA Grapalat" w:cs="Sylfaen"/>
                <w:sz w:val="20"/>
                <w:szCs w:val="20"/>
              </w:rPr>
            </w:pPr>
            <w:r w:rsidRPr="006257B5">
              <w:rPr>
                <w:rFonts w:ascii="GHEA Grapalat" w:hAnsi="GHEA Grapalat" w:cs="Calibri"/>
                <w:sz w:val="18"/>
                <w:szCs w:val="18"/>
              </w:rPr>
              <w:t>1</w:t>
            </w:r>
          </w:p>
        </w:tc>
        <w:tc>
          <w:tcPr>
            <w:tcW w:w="1827" w:type="dxa"/>
            <w:shd w:val="clear" w:color="auto" w:fill="auto"/>
            <w:vAlign w:val="center"/>
          </w:tcPr>
          <w:p w14:paraId="41B2754C" w14:textId="54162141" w:rsidR="00FE3B75" w:rsidRPr="006257B5" w:rsidRDefault="00FE3B75" w:rsidP="00FE3B75">
            <w:pPr>
              <w:jc w:val="center"/>
              <w:rPr>
                <w:rFonts w:ascii="GHEA Grapalat" w:hAnsi="GHEA Grapalat" w:cs="Calibri"/>
                <w:sz w:val="20"/>
                <w:szCs w:val="20"/>
              </w:rPr>
            </w:pPr>
            <w:r w:rsidRPr="006257B5">
              <w:rPr>
                <w:rFonts w:ascii="GHEA Grapalat" w:hAnsi="GHEA Grapalat" w:cs="Calibri"/>
                <w:sz w:val="18"/>
                <w:szCs w:val="18"/>
              </w:rPr>
              <w:t>2,070,000</w:t>
            </w:r>
          </w:p>
        </w:tc>
        <w:tc>
          <w:tcPr>
            <w:tcW w:w="6458" w:type="dxa"/>
            <w:shd w:val="clear" w:color="auto" w:fill="auto"/>
            <w:vAlign w:val="center"/>
          </w:tcPr>
          <w:p w14:paraId="764AC1BE" w14:textId="2157B888" w:rsidR="00FE3B75" w:rsidRPr="006257B5" w:rsidRDefault="00FE3B75" w:rsidP="00FE3B75">
            <w:pPr>
              <w:jc w:val="center"/>
              <w:rPr>
                <w:rFonts w:ascii="GHEA Grapalat" w:hAnsi="GHEA Grapalat" w:cs="Calibri"/>
                <w:sz w:val="20"/>
                <w:szCs w:val="20"/>
              </w:rPr>
            </w:pPr>
            <w:r w:rsidRPr="006257B5">
              <w:rPr>
                <w:rFonts w:ascii="GHEA Grapalat" w:hAnsi="GHEA Grapalat"/>
                <w:sz w:val="18"/>
                <w:szCs w:val="18"/>
              </w:rPr>
              <w:t>Электрический провод 1*12 АПВ</w:t>
            </w:r>
          </w:p>
        </w:tc>
      </w:tr>
      <w:tr w:rsidR="006257B5" w:rsidRPr="006257B5" w14:paraId="61C0D9D5" w14:textId="77777777" w:rsidTr="00E52F3C">
        <w:trPr>
          <w:jc w:val="center"/>
        </w:trPr>
        <w:tc>
          <w:tcPr>
            <w:tcW w:w="1530" w:type="dxa"/>
            <w:vAlign w:val="center"/>
          </w:tcPr>
          <w:p w14:paraId="30062F82" w14:textId="4CF1B5D4" w:rsidR="00FE3B75" w:rsidRPr="006257B5" w:rsidRDefault="00FE3B75" w:rsidP="00FE3B75">
            <w:pPr>
              <w:jc w:val="center"/>
              <w:rPr>
                <w:rFonts w:ascii="GHEA Grapalat" w:hAnsi="GHEA Grapalat" w:cs="Sylfaen"/>
                <w:sz w:val="20"/>
                <w:szCs w:val="20"/>
              </w:rPr>
            </w:pPr>
            <w:r w:rsidRPr="006257B5">
              <w:rPr>
                <w:rFonts w:ascii="GHEA Grapalat" w:hAnsi="GHEA Grapalat" w:cs="Calibri"/>
                <w:sz w:val="18"/>
                <w:szCs w:val="18"/>
              </w:rPr>
              <w:t>2</w:t>
            </w:r>
          </w:p>
        </w:tc>
        <w:tc>
          <w:tcPr>
            <w:tcW w:w="1827" w:type="dxa"/>
            <w:shd w:val="clear" w:color="auto" w:fill="auto"/>
            <w:vAlign w:val="center"/>
          </w:tcPr>
          <w:p w14:paraId="78595482" w14:textId="4B1A6E0A" w:rsidR="00FE3B75" w:rsidRPr="006257B5" w:rsidRDefault="00FE3B75" w:rsidP="00FE3B75">
            <w:pPr>
              <w:jc w:val="center"/>
              <w:rPr>
                <w:rFonts w:ascii="GHEA Grapalat" w:hAnsi="GHEA Grapalat" w:cs="Calibri"/>
                <w:sz w:val="20"/>
                <w:szCs w:val="20"/>
              </w:rPr>
            </w:pPr>
            <w:r w:rsidRPr="006257B5">
              <w:rPr>
                <w:rFonts w:ascii="GHEA Grapalat" w:hAnsi="GHEA Grapalat" w:cs="Calibri"/>
                <w:sz w:val="18"/>
                <w:szCs w:val="18"/>
              </w:rPr>
              <w:t>150,000</w:t>
            </w:r>
          </w:p>
        </w:tc>
        <w:tc>
          <w:tcPr>
            <w:tcW w:w="6458" w:type="dxa"/>
            <w:shd w:val="clear" w:color="auto" w:fill="auto"/>
            <w:vAlign w:val="center"/>
          </w:tcPr>
          <w:p w14:paraId="160BE79B" w14:textId="1C54B890" w:rsidR="00FE3B75" w:rsidRPr="006257B5" w:rsidRDefault="00FE3B75" w:rsidP="00FE3B75">
            <w:pPr>
              <w:jc w:val="center"/>
              <w:rPr>
                <w:rFonts w:ascii="GHEA Grapalat" w:hAnsi="GHEA Grapalat"/>
                <w:sz w:val="20"/>
                <w:szCs w:val="20"/>
              </w:rPr>
            </w:pPr>
            <w:r w:rsidRPr="006257B5">
              <w:rPr>
                <w:rFonts w:ascii="GHEA Grapalat" w:hAnsi="GHEA Grapalat"/>
                <w:sz w:val="18"/>
                <w:szCs w:val="18"/>
              </w:rPr>
              <w:t>Цемент</w:t>
            </w:r>
          </w:p>
        </w:tc>
      </w:tr>
    </w:tbl>
    <w:p w14:paraId="35C31D37" w14:textId="77777777" w:rsidR="00096865" w:rsidRPr="006257B5" w:rsidRDefault="00816505" w:rsidP="00F137AA">
      <w:pPr>
        <w:pStyle w:val="BodyTextIndent2"/>
        <w:widowControl w:val="0"/>
        <w:spacing w:before="240" w:after="160" w:line="240" w:lineRule="auto"/>
        <w:ind w:firstLine="567"/>
        <w:jc w:val="left"/>
        <w:rPr>
          <w:rFonts w:ascii="GHEA Grapalat" w:hAnsi="GHEA Grapalat"/>
          <w:sz w:val="22"/>
          <w:szCs w:val="22"/>
        </w:rPr>
      </w:pPr>
      <w:r w:rsidRPr="006257B5">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257B5">
        <w:rPr>
          <w:rFonts w:ascii="GHEA Grapalat" w:hAnsi="GHEA Grapalat"/>
          <w:sz w:val="22"/>
          <w:szCs w:val="22"/>
        </w:rPr>
        <w:t xml:space="preserve">6 </w:t>
      </w:r>
      <w:r w:rsidRPr="006257B5">
        <w:rPr>
          <w:rFonts w:ascii="GHEA Grapalat" w:hAnsi="GHEA Grapalat"/>
          <w:sz w:val="22"/>
          <w:szCs w:val="22"/>
        </w:rPr>
        <w:t>к настоящему Приглашению.</w:t>
      </w:r>
    </w:p>
    <w:p w14:paraId="19449672" w14:textId="77777777" w:rsidR="00E14F70" w:rsidRPr="006257B5" w:rsidRDefault="00E14F70" w:rsidP="00E14F70">
      <w:pPr>
        <w:widowControl w:val="0"/>
        <w:jc w:val="center"/>
        <w:rPr>
          <w:rFonts w:ascii="GHEA Grapalat" w:hAnsi="GHEA Grapalat"/>
          <w:b/>
          <w:sz w:val="22"/>
        </w:rPr>
      </w:pPr>
      <w:r w:rsidRPr="006257B5">
        <w:rPr>
          <w:rFonts w:ascii="GHEA Grapalat" w:hAnsi="GHEA Grapalat"/>
          <w:b/>
          <w:sz w:val="22"/>
        </w:rPr>
        <w:t xml:space="preserve">2. ТРЕБОВАНИЯ К ПРАВУ УЧАСТНИКА НА УЧАСТИЕ, </w:t>
      </w:r>
      <w:r w:rsidRPr="006257B5">
        <w:rPr>
          <w:rFonts w:ascii="GHEA Grapalat" w:hAnsi="GHEA Grapalat"/>
          <w:b/>
          <w:sz w:val="22"/>
        </w:rPr>
        <w:br/>
        <w:t xml:space="preserve">КВАЛИФИКАЦИОННЫЕ КРИТЕРИИ И ПОРЯДОК ИХ ОЦЕНКИ </w:t>
      </w:r>
    </w:p>
    <w:p w14:paraId="774C4BE8" w14:textId="77777777" w:rsidR="00E14F70" w:rsidRPr="006257B5" w:rsidRDefault="00E14F70" w:rsidP="00E14F70">
      <w:pPr>
        <w:widowControl w:val="0"/>
        <w:tabs>
          <w:tab w:val="left" w:pos="1134"/>
        </w:tabs>
        <w:ind w:firstLine="567"/>
        <w:jc w:val="both"/>
        <w:rPr>
          <w:rFonts w:ascii="GHEA Grapalat" w:hAnsi="GHEA Grapalat" w:cs="Arial Armenian"/>
          <w:sz w:val="22"/>
        </w:rPr>
      </w:pPr>
      <w:r w:rsidRPr="006257B5">
        <w:rPr>
          <w:rFonts w:ascii="GHEA Grapalat" w:hAnsi="GHEA Grapalat"/>
          <w:sz w:val="22"/>
        </w:rPr>
        <w:t>2.1.</w:t>
      </w:r>
      <w:r w:rsidRPr="006257B5">
        <w:rPr>
          <w:rFonts w:ascii="GHEA Grapalat" w:hAnsi="GHEA Grapalat"/>
          <w:sz w:val="22"/>
        </w:rPr>
        <w:tab/>
        <w:t>В настоящей процедуре не имеют права участвовать лица:</w:t>
      </w:r>
    </w:p>
    <w:p w14:paraId="450901D6"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1)</w:t>
      </w:r>
      <w:r w:rsidRPr="006257B5">
        <w:rPr>
          <w:rFonts w:ascii="GHEA Grapalat" w:hAnsi="GHEA Grapalat"/>
          <w:sz w:val="22"/>
        </w:rPr>
        <w:tab/>
        <w:t xml:space="preserve">которые на день подачи заявки в судебном порядке признаны банкротом; </w:t>
      </w:r>
    </w:p>
    <w:p w14:paraId="059840A5"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3)</w:t>
      </w:r>
      <w:r w:rsidRPr="006257B5">
        <w:rPr>
          <w:rFonts w:ascii="GHEA Grapalat" w:hAnsi="GHEA Grapalat"/>
          <w:sz w:val="22"/>
        </w:rPr>
        <w:tab/>
        <w:t>которые или представитель исполнительного органа которых в течение пяти лет, предшествующих дню подачи заявки, были осуждены за</w:t>
      </w:r>
      <w:r w:rsidRPr="006257B5">
        <w:rPr>
          <w:rFonts w:ascii="Courier New" w:hAnsi="Courier New" w:cs="Courier New"/>
          <w:sz w:val="22"/>
          <w:lang w:val="en-US"/>
        </w:rPr>
        <w:t> </w:t>
      </w:r>
      <w:r w:rsidRPr="006257B5">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257B5">
        <w:rPr>
          <w:rFonts w:ascii="Courier New" w:hAnsi="Courier New" w:cs="Courier New"/>
          <w:sz w:val="22"/>
          <w:lang w:val="en-US"/>
        </w:rPr>
        <w:t> </w:t>
      </w:r>
      <w:r w:rsidRPr="006257B5">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3CF49B83"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4)</w:t>
      </w:r>
      <w:r w:rsidRPr="006257B5">
        <w:rPr>
          <w:rFonts w:ascii="GHEA Grapalat" w:hAnsi="GHEA Grapalat"/>
          <w:sz w:val="22"/>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0EFEB275"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5)</w:t>
      </w:r>
      <w:r w:rsidRPr="006257B5">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257B5">
        <w:rPr>
          <w:rFonts w:ascii="Courier New" w:hAnsi="Courier New" w:cs="Courier New"/>
          <w:sz w:val="22"/>
          <w:lang w:val="en-US"/>
        </w:rPr>
        <w:t> </w:t>
      </w:r>
      <w:r w:rsidRPr="006257B5">
        <w:rPr>
          <w:rFonts w:ascii="GHEA Grapalat" w:hAnsi="GHEA Grapalat"/>
          <w:sz w:val="22"/>
        </w:rPr>
        <w:t xml:space="preserve">закупках; </w:t>
      </w:r>
    </w:p>
    <w:p w14:paraId="5C10D904"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6)</w:t>
      </w:r>
      <w:r w:rsidRPr="006257B5">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w:t>
      </w:r>
    </w:p>
    <w:p w14:paraId="0D62563B"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092DEDE" w14:textId="77777777" w:rsidR="00E14F70" w:rsidRPr="006257B5" w:rsidRDefault="00E14F70" w:rsidP="00E14F70">
      <w:pPr>
        <w:widowControl w:val="0"/>
        <w:tabs>
          <w:tab w:val="left" w:pos="1134"/>
        </w:tabs>
        <w:ind w:firstLine="567"/>
        <w:contextualSpacing/>
        <w:rPr>
          <w:rFonts w:ascii="GHEA Grapalat" w:hAnsi="GHEA Grapalat"/>
          <w:sz w:val="22"/>
        </w:rPr>
      </w:pPr>
      <w:r w:rsidRPr="006257B5">
        <w:rPr>
          <w:rFonts w:ascii="GHEA Grapalat" w:hAnsi="GHEA Grapalat"/>
          <w:sz w:val="22"/>
        </w:rPr>
        <w:t>Участник включается в список участников, не имеющих права на участие в процессе закупок (далее также список), если:</w:t>
      </w:r>
    </w:p>
    <w:p w14:paraId="6D7C9E6C" w14:textId="77777777" w:rsidR="00E14F70" w:rsidRPr="006257B5" w:rsidRDefault="00E14F70" w:rsidP="008644A7">
      <w:pPr>
        <w:pStyle w:val="ListParagraph"/>
        <w:widowControl w:val="0"/>
        <w:numPr>
          <w:ilvl w:val="0"/>
          <w:numId w:val="9"/>
        </w:numPr>
        <w:tabs>
          <w:tab w:val="left" w:pos="1134"/>
        </w:tabs>
        <w:ind w:left="426"/>
        <w:contextualSpacing/>
        <w:jc w:val="both"/>
        <w:rPr>
          <w:rFonts w:ascii="GHEA Grapalat" w:hAnsi="GHEA Grapalat"/>
          <w:sz w:val="22"/>
        </w:rPr>
      </w:pPr>
      <w:r w:rsidRPr="006257B5">
        <w:rPr>
          <w:rFonts w:ascii="GHEA Grapalat" w:hAnsi="GHEA Grapalat"/>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0D682C7" w14:textId="77777777" w:rsidR="00E14F70" w:rsidRPr="006257B5" w:rsidRDefault="00E14F70" w:rsidP="008644A7">
      <w:pPr>
        <w:pStyle w:val="ListParagraph"/>
        <w:widowControl w:val="0"/>
        <w:numPr>
          <w:ilvl w:val="0"/>
          <w:numId w:val="9"/>
        </w:numPr>
        <w:tabs>
          <w:tab w:val="left" w:pos="1134"/>
        </w:tabs>
        <w:ind w:left="426" w:hanging="284"/>
        <w:contextualSpacing/>
        <w:jc w:val="both"/>
        <w:rPr>
          <w:rFonts w:ascii="GHEA Grapalat" w:hAnsi="GHEA Grapalat"/>
          <w:sz w:val="22"/>
        </w:rPr>
      </w:pPr>
      <w:r w:rsidRPr="006257B5">
        <w:rPr>
          <w:rFonts w:ascii="GHEA Grapalat" w:hAnsi="GHEA Grapalat"/>
          <w:sz w:val="22"/>
        </w:rPr>
        <w:t>в качестве отобранного участника отказался или лишился  права заключения договора.</w:t>
      </w:r>
    </w:p>
    <w:p w14:paraId="2063FBB7" w14:textId="77777777" w:rsidR="00E14F70" w:rsidRPr="006257B5" w:rsidRDefault="00E14F70" w:rsidP="00E14F70">
      <w:pPr>
        <w:widowControl w:val="0"/>
        <w:tabs>
          <w:tab w:val="left" w:pos="1134"/>
        </w:tabs>
        <w:ind w:firstLine="567"/>
        <w:jc w:val="both"/>
        <w:rPr>
          <w:rFonts w:ascii="GHEA Grapalat" w:hAnsi="GHEA Grapalat" w:cs="Sylfaen"/>
          <w:sz w:val="22"/>
        </w:rPr>
      </w:pPr>
      <w:r w:rsidRPr="006257B5">
        <w:rPr>
          <w:rFonts w:ascii="GHEA Grapalat" w:hAnsi="GHEA Grapalat"/>
          <w:sz w:val="22"/>
        </w:rPr>
        <w:t>2.2.</w:t>
      </w:r>
      <w:r w:rsidRPr="006257B5">
        <w:rPr>
          <w:rFonts w:ascii="GHEA Grapalat" w:hAnsi="GHEA Grapalat"/>
          <w:sz w:val="22"/>
        </w:rPr>
        <w:tab/>
        <w:t xml:space="preserve">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6257B5">
        <w:rPr>
          <w:rFonts w:ascii="GHEA Grapalat" w:hAnsi="GHEA Grapalat"/>
          <w:sz w:val="22"/>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14:paraId="36BC52C7"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2.3.</w:t>
      </w:r>
      <w:r w:rsidRPr="006257B5">
        <w:rPr>
          <w:rFonts w:ascii="GHEA Grapalat" w:hAnsi="GHEA Grapalat"/>
          <w:sz w:val="22"/>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71C07814"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FCB84A8"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По смыслу пункта 119 Порядка:</w:t>
      </w:r>
    </w:p>
    <w:p w14:paraId="3DAD28BA"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1)</w:t>
      </w:r>
      <w:r w:rsidRPr="006257B5">
        <w:rPr>
          <w:rFonts w:ascii="GHEA Grapalat" w:hAnsi="GHEA Grapalat"/>
          <w:sz w:val="22"/>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37003F9D"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2)</w:t>
      </w:r>
      <w:r w:rsidRPr="006257B5">
        <w:rPr>
          <w:rFonts w:ascii="GHEA Grapalat" w:hAnsi="GHEA Grapalat"/>
          <w:sz w:val="22"/>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F952DEC"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а.</w:t>
      </w:r>
      <w:r w:rsidRPr="006257B5">
        <w:rPr>
          <w:rFonts w:ascii="GHEA Grapalat" w:hAnsi="GHEA Grapalat"/>
          <w:sz w:val="22"/>
        </w:rPr>
        <w:tab/>
        <w:t>участником, распоряжающимся более чем десятью процентами акций данного юридического лица;</w:t>
      </w:r>
    </w:p>
    <w:p w14:paraId="390F7FF1"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б.</w:t>
      </w:r>
      <w:r w:rsidRPr="006257B5">
        <w:rPr>
          <w:rFonts w:ascii="GHEA Grapalat" w:hAnsi="GHEA Grapalat"/>
          <w:sz w:val="22"/>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22AC05C9"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в.</w:t>
      </w:r>
      <w:r w:rsidRPr="006257B5">
        <w:rPr>
          <w:rFonts w:ascii="GHEA Grapalat" w:hAnsi="GHEA Grapalat"/>
          <w:sz w:val="22"/>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C66C391"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г.</w:t>
      </w:r>
      <w:r w:rsidRPr="006257B5">
        <w:rPr>
          <w:rFonts w:ascii="GHEA Grapalat" w:hAnsi="GHEA Grapalat"/>
          <w:sz w:val="22"/>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D695975"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3)</w:t>
      </w:r>
      <w:r w:rsidRPr="006257B5">
        <w:rPr>
          <w:rFonts w:ascii="GHEA Grapalat" w:hAnsi="GHEA Grapalat"/>
          <w:sz w:val="22"/>
        </w:rPr>
        <w:tab/>
        <w:t>участники, не имеющие статуса физического лица, считаются взаимосвязанными, если:</w:t>
      </w:r>
    </w:p>
    <w:p w14:paraId="5D99B7CB"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а.</w:t>
      </w:r>
      <w:r w:rsidRPr="006257B5">
        <w:rPr>
          <w:rFonts w:ascii="GHEA Grapalat" w:hAnsi="GHEA Grapalat"/>
          <w:sz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6257B5">
        <w:rPr>
          <w:rFonts w:ascii="Courier New" w:hAnsi="Courier New" w:cs="Courier New"/>
          <w:sz w:val="22"/>
          <w:lang w:val="en-US"/>
        </w:rPr>
        <w:t> </w:t>
      </w:r>
      <w:r w:rsidRPr="006257B5">
        <w:rPr>
          <w:rFonts w:ascii="GHEA Grapalat" w:hAnsi="GHEA Grapalat"/>
          <w:sz w:val="22"/>
        </w:rPr>
        <w:t>лица;</w:t>
      </w:r>
    </w:p>
    <w:p w14:paraId="6D2CBBDD"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б.</w:t>
      </w:r>
      <w:r w:rsidRPr="006257B5">
        <w:rPr>
          <w:rFonts w:ascii="GHEA Grapalat" w:hAnsi="GHEA Grapalat"/>
          <w:sz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82FF44F"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в.</w:t>
      </w:r>
      <w:r w:rsidRPr="006257B5">
        <w:rPr>
          <w:rFonts w:ascii="GHEA Grapalat" w:hAnsi="GHEA Grapalat"/>
          <w:sz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2BC719D" w14:textId="77777777" w:rsidR="00E14F70" w:rsidRPr="006257B5"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257B5">
        <w:rPr>
          <w:rFonts w:ascii="GHEA Grapalat" w:hAnsi="GHEA Grapalat"/>
          <w:sz w:val="22"/>
        </w:rPr>
        <w:t>г.</w:t>
      </w:r>
      <w:r w:rsidRPr="006257B5">
        <w:rPr>
          <w:rFonts w:ascii="GHEA Grapalat" w:hAnsi="GHEA Grapalat"/>
          <w:sz w:val="22"/>
        </w:rPr>
        <w:tab/>
        <w:t>они действовали или действуют согласованно, исходя из общих экономических интересов.</w:t>
      </w:r>
    </w:p>
    <w:p w14:paraId="625F51A0"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По смыслу настоящего пункта членами семьи считаются отец, мать, супруг (супруга), родители супруга (супруги), бабушка, дедушка, сестра, брат, дети, внуки,</w:t>
      </w:r>
      <w:ins w:id="0" w:author="Vardan" w:date="2022-10-29T23:46:00Z">
        <w:r w:rsidRPr="006257B5">
          <w:rPr>
            <w:rFonts w:ascii="GHEA Grapalat" w:hAnsi="GHEA Grapalat"/>
            <w:sz w:val="22"/>
          </w:rPr>
          <w:t xml:space="preserve"> </w:t>
        </w:r>
      </w:ins>
      <w:r w:rsidRPr="006257B5">
        <w:rPr>
          <w:rFonts w:ascii="GHEA Grapalat" w:hAnsi="GHEA Grapalat"/>
          <w:sz w:val="22"/>
        </w:rPr>
        <w:t>супруг сестры или супруга брата и их дети.</w:t>
      </w:r>
    </w:p>
    <w:p w14:paraId="7DCB4CCD" w14:textId="77777777" w:rsidR="00E14F70" w:rsidRPr="006257B5" w:rsidRDefault="00E14F70" w:rsidP="00E14F70">
      <w:pPr>
        <w:widowControl w:val="0"/>
        <w:tabs>
          <w:tab w:val="left" w:pos="1134"/>
        </w:tabs>
        <w:ind w:firstLine="567"/>
        <w:jc w:val="both"/>
        <w:rPr>
          <w:rFonts w:ascii="GHEA Grapalat" w:hAnsi="GHEA Grapalat" w:cs="Arial Armenian"/>
          <w:sz w:val="22"/>
        </w:rPr>
      </w:pPr>
      <w:r w:rsidRPr="006257B5">
        <w:rPr>
          <w:rFonts w:ascii="GHEA Grapalat" w:hAnsi="GHEA Grapalat"/>
          <w:sz w:val="22"/>
        </w:rPr>
        <w:t>2.4.</w:t>
      </w:r>
      <w:r w:rsidRPr="006257B5">
        <w:rPr>
          <w:rFonts w:ascii="GHEA Grapalat" w:hAnsi="GHEA Grapalat"/>
          <w:sz w:val="22"/>
        </w:rPr>
        <w:tab/>
        <w:t xml:space="preserve">Участник, в случае признания отобранным участником, представляет обеспечение </w:t>
      </w:r>
      <w:r w:rsidRPr="006257B5">
        <w:rPr>
          <w:rFonts w:ascii="GHEA Grapalat" w:hAnsi="GHEA Grapalat"/>
          <w:sz w:val="22"/>
        </w:rPr>
        <w:lastRenderedPageBreak/>
        <w:t>квалификации в порядке и размере, установленными настоящим приглашением</w:t>
      </w:r>
      <w:r w:rsidRPr="006257B5">
        <w:rPr>
          <w:rFonts w:ascii="GHEA Grapalat" w:hAnsi="GHEA Grapalat"/>
          <w:sz w:val="22"/>
          <w:lang w:val="hy-AM"/>
        </w:rPr>
        <w:t>.</w:t>
      </w:r>
      <w:r w:rsidRPr="006257B5">
        <w:rPr>
          <w:sz w:val="22"/>
        </w:rPr>
        <w:t xml:space="preserve"> </w:t>
      </w:r>
      <w:r w:rsidRPr="006257B5">
        <w:rPr>
          <w:rFonts w:ascii="GHEA Grapalat" w:hAnsi="GHEA Grapalat"/>
          <w:sz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7B4E40F7" w14:textId="77777777" w:rsidR="00E14F70" w:rsidRPr="006257B5" w:rsidRDefault="00E14F70" w:rsidP="00E14F70">
      <w:pPr>
        <w:pStyle w:val="norm"/>
        <w:widowControl w:val="0"/>
        <w:tabs>
          <w:tab w:val="left" w:pos="1134"/>
        </w:tabs>
        <w:spacing w:line="240" w:lineRule="auto"/>
        <w:ind w:firstLine="567"/>
        <w:rPr>
          <w:rFonts w:ascii="GHEA Grapalat" w:hAnsi="GHEA Grapalat" w:cs="Sylfaen"/>
          <w:szCs w:val="24"/>
        </w:rPr>
      </w:pPr>
      <w:r w:rsidRPr="006257B5">
        <w:rPr>
          <w:rFonts w:ascii="GHEA Grapalat" w:hAnsi="GHEA Grapalat"/>
          <w:szCs w:val="24"/>
        </w:rPr>
        <w:t>2.5.</w:t>
      </w:r>
      <w:r w:rsidRPr="006257B5">
        <w:rPr>
          <w:rFonts w:ascii="GHEA Grapalat" w:hAnsi="GHEA Grapalat"/>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6257B5">
        <w:rPr>
          <w:rFonts w:ascii="GHEA Grapalat" w:hAnsi="GHEA Grapalat"/>
          <w:sz w:val="20"/>
        </w:rPr>
        <w:t>(на о</w:t>
      </w:r>
      <w:r w:rsidRPr="006257B5">
        <w:rPr>
          <w:rFonts w:ascii="GHEA Grapalat" w:hAnsi="GHEA Grapalat"/>
          <w:szCs w:val="24"/>
        </w:rPr>
        <w:t>дин и тот же</w:t>
      </w:r>
      <w:r w:rsidRPr="006257B5">
        <w:rPr>
          <w:rFonts w:ascii="GHEA Grapalat" w:hAnsi="GHEA Grapalat"/>
          <w:sz w:val="20"/>
        </w:rPr>
        <w:t xml:space="preserve"> лот)</w:t>
      </w:r>
      <w:r w:rsidRPr="006257B5">
        <w:rPr>
          <w:rFonts w:ascii="GHEA Grapalat" w:hAnsi="GHEA Grapalat"/>
          <w:szCs w:val="24"/>
        </w:rPr>
        <w:t xml:space="preserve">. </w:t>
      </w:r>
    </w:p>
    <w:p w14:paraId="041F4489" w14:textId="77777777" w:rsidR="00E14F70" w:rsidRPr="006257B5" w:rsidRDefault="00E14F70" w:rsidP="00E14F70">
      <w:pPr>
        <w:pStyle w:val="BodyTextIndent2"/>
        <w:widowControl w:val="0"/>
        <w:tabs>
          <w:tab w:val="left" w:pos="1134"/>
        </w:tabs>
        <w:spacing w:line="240" w:lineRule="auto"/>
        <w:ind w:firstLine="567"/>
        <w:rPr>
          <w:rFonts w:ascii="GHEA Grapalat" w:hAnsi="GHEA Grapalat"/>
          <w:sz w:val="22"/>
          <w:szCs w:val="24"/>
        </w:rPr>
      </w:pPr>
      <w:r w:rsidRPr="006257B5">
        <w:rPr>
          <w:rFonts w:ascii="GHEA Grapalat" w:hAnsi="GHEA Grapalat"/>
          <w:sz w:val="22"/>
          <w:szCs w:val="24"/>
        </w:rPr>
        <w:t>2.6.</w:t>
      </w:r>
      <w:r w:rsidRPr="006257B5">
        <w:rPr>
          <w:rFonts w:ascii="GHEA Grapalat" w:hAnsi="GHEA Grapalat"/>
          <w:sz w:val="22"/>
          <w:szCs w:val="24"/>
        </w:rPr>
        <w:tab/>
        <w:t xml:space="preserve">Участники могут участвовать в настоящей процедуре в порядке совместной деятельности (консорциумом). </w:t>
      </w:r>
    </w:p>
    <w:p w14:paraId="3E94F889" w14:textId="77777777" w:rsidR="00E14F70" w:rsidRPr="006257B5" w:rsidRDefault="00E14F70" w:rsidP="00E14F70">
      <w:pPr>
        <w:pStyle w:val="BodyTextIndent2"/>
        <w:widowControl w:val="0"/>
        <w:spacing w:line="240" w:lineRule="auto"/>
        <w:rPr>
          <w:rFonts w:ascii="GHEA Grapalat" w:hAnsi="GHEA Grapalat" w:cs="Sylfaen"/>
          <w:sz w:val="22"/>
          <w:szCs w:val="24"/>
        </w:rPr>
      </w:pPr>
      <w:r w:rsidRPr="006257B5">
        <w:rPr>
          <w:rFonts w:ascii="GHEA Grapalat" w:hAnsi="GHEA Grapalat"/>
          <w:sz w:val="22"/>
          <w:szCs w:val="24"/>
        </w:rPr>
        <w:t>В подобном случае:</w:t>
      </w:r>
    </w:p>
    <w:p w14:paraId="740F8585" w14:textId="77777777" w:rsidR="00E14F70" w:rsidRPr="006257B5" w:rsidRDefault="00E14F70" w:rsidP="00E14F70">
      <w:pPr>
        <w:pStyle w:val="BodyTextIndent2"/>
        <w:widowControl w:val="0"/>
        <w:tabs>
          <w:tab w:val="left" w:pos="1134"/>
        </w:tabs>
        <w:spacing w:line="240" w:lineRule="auto"/>
        <w:ind w:firstLine="567"/>
        <w:rPr>
          <w:rFonts w:ascii="GHEA Grapalat" w:hAnsi="GHEA Grapalat"/>
          <w:sz w:val="22"/>
          <w:szCs w:val="24"/>
        </w:rPr>
      </w:pPr>
      <w:r w:rsidRPr="006257B5">
        <w:rPr>
          <w:rFonts w:ascii="GHEA Grapalat" w:hAnsi="GHEA Grapalat"/>
          <w:sz w:val="22"/>
          <w:szCs w:val="24"/>
        </w:rPr>
        <w:t>1)</w:t>
      </w:r>
      <w:r w:rsidRPr="006257B5">
        <w:rPr>
          <w:rFonts w:ascii="GHEA Grapalat" w:hAnsi="GHEA Grapalat"/>
          <w:sz w:val="22"/>
          <w:szCs w:val="24"/>
        </w:rPr>
        <w:tab/>
        <w:t xml:space="preserve">ни одна из сторон договора о совместной деятельности не может подать отдельную заявку на одну и ту же процедуру </w:t>
      </w:r>
      <w:r w:rsidRPr="006257B5">
        <w:rPr>
          <w:rFonts w:ascii="GHEA Grapalat" w:hAnsi="GHEA Grapalat"/>
          <w:sz w:val="18"/>
        </w:rPr>
        <w:t>(на о</w:t>
      </w:r>
      <w:r w:rsidRPr="006257B5">
        <w:rPr>
          <w:rFonts w:ascii="GHEA Grapalat" w:hAnsi="GHEA Grapalat"/>
          <w:sz w:val="22"/>
          <w:szCs w:val="24"/>
        </w:rPr>
        <w:t>дин и тот же</w:t>
      </w:r>
      <w:r w:rsidRPr="006257B5">
        <w:rPr>
          <w:rFonts w:ascii="GHEA Grapalat" w:hAnsi="GHEA Grapalat"/>
          <w:sz w:val="18"/>
        </w:rPr>
        <w:t xml:space="preserve"> лот)</w:t>
      </w:r>
      <w:r w:rsidRPr="006257B5">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28232C9" w14:textId="77777777" w:rsidR="00E14F70" w:rsidRPr="006257B5" w:rsidRDefault="00E14F70" w:rsidP="00E14F70">
      <w:pPr>
        <w:pStyle w:val="BodyTextIndent2"/>
        <w:widowControl w:val="0"/>
        <w:tabs>
          <w:tab w:val="left" w:pos="1134"/>
        </w:tabs>
        <w:spacing w:line="240" w:lineRule="auto"/>
        <w:ind w:firstLine="567"/>
        <w:rPr>
          <w:rFonts w:ascii="GHEA Grapalat" w:hAnsi="GHEA Grapalat" w:cs="Sylfaen"/>
          <w:sz w:val="22"/>
          <w:szCs w:val="24"/>
        </w:rPr>
      </w:pPr>
      <w:r w:rsidRPr="006257B5">
        <w:rPr>
          <w:rFonts w:ascii="GHEA Grapalat" w:hAnsi="GHEA Grapalat"/>
          <w:sz w:val="22"/>
          <w:szCs w:val="24"/>
        </w:rPr>
        <w:t>2)</w:t>
      </w:r>
      <w:r w:rsidRPr="006257B5">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7E2F90D" w14:textId="77777777" w:rsidR="00F677F1" w:rsidRPr="006257B5" w:rsidRDefault="00F677F1" w:rsidP="00F137AA">
      <w:pPr>
        <w:widowControl w:val="0"/>
        <w:spacing w:after="160"/>
        <w:jc w:val="center"/>
        <w:rPr>
          <w:rFonts w:ascii="GHEA Grapalat" w:hAnsi="GHEA Grapalat"/>
          <w:b/>
          <w:sz w:val="22"/>
          <w:szCs w:val="22"/>
        </w:rPr>
      </w:pPr>
    </w:p>
    <w:p w14:paraId="49792BC2" w14:textId="77777777" w:rsidR="00E14F70" w:rsidRPr="006257B5" w:rsidRDefault="00E14F70" w:rsidP="00E14F70">
      <w:pPr>
        <w:widowControl w:val="0"/>
        <w:jc w:val="center"/>
        <w:rPr>
          <w:rFonts w:ascii="GHEA Grapalat" w:hAnsi="GHEA Grapalat" w:cs="Arial"/>
          <w:b/>
          <w:sz w:val="22"/>
        </w:rPr>
      </w:pPr>
      <w:r w:rsidRPr="006257B5">
        <w:rPr>
          <w:rFonts w:ascii="GHEA Grapalat" w:hAnsi="GHEA Grapalat"/>
          <w:b/>
          <w:sz w:val="22"/>
        </w:rPr>
        <w:t xml:space="preserve">3. РАЗЪЯСНЕНИЕ ПРИГЛАШЕНИЯ </w:t>
      </w:r>
      <w:r w:rsidRPr="006257B5">
        <w:rPr>
          <w:rFonts w:ascii="GHEA Grapalat" w:hAnsi="GHEA Grapalat"/>
          <w:b/>
          <w:sz w:val="22"/>
        </w:rPr>
        <w:br/>
        <w:t xml:space="preserve">И ПОРЯДОК ВНЕСЕНИЯ ИЗМЕНЕНИЯ В ПРИГЛАШЕНИЕ </w:t>
      </w:r>
    </w:p>
    <w:p w14:paraId="4890889E"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3.1.</w:t>
      </w:r>
      <w:r w:rsidRPr="006257B5">
        <w:rPr>
          <w:rFonts w:ascii="GHEA Grapalat" w:hAnsi="GHEA Grapalat"/>
          <w:sz w:val="22"/>
        </w:rPr>
        <w:tab/>
        <w:t>Согласно статье 29 Закона участник вправе требовать от заказчика разъяснения приглашения.</w:t>
      </w:r>
    </w:p>
    <w:p w14:paraId="6BD5F8C0" w14:textId="77777777" w:rsidR="00E14F70" w:rsidRPr="006257B5" w:rsidRDefault="00E14F70" w:rsidP="00E14F70">
      <w:pPr>
        <w:widowControl w:val="0"/>
        <w:autoSpaceDE w:val="0"/>
        <w:autoSpaceDN w:val="0"/>
        <w:adjustRightInd w:val="0"/>
        <w:ind w:firstLine="567"/>
        <w:jc w:val="both"/>
        <w:rPr>
          <w:rFonts w:ascii="GHEA Grapalat" w:hAnsi="GHEA Grapalat"/>
          <w:sz w:val="22"/>
        </w:rPr>
      </w:pPr>
      <w:r w:rsidRPr="006257B5">
        <w:rPr>
          <w:rFonts w:ascii="GHEA Grapalat" w:hAnsi="GHEA Grapalat"/>
          <w:sz w:val="22"/>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14:paraId="0AB4D869" w14:textId="77777777" w:rsidR="00E14F70" w:rsidRPr="006257B5" w:rsidRDefault="00E14F70" w:rsidP="00E14F70">
      <w:pPr>
        <w:widowControl w:val="0"/>
        <w:tabs>
          <w:tab w:val="left" w:pos="1134"/>
        </w:tabs>
        <w:ind w:firstLine="567"/>
        <w:jc w:val="both"/>
        <w:rPr>
          <w:rFonts w:ascii="GHEA Grapalat" w:hAnsi="GHEA Grapalat"/>
          <w:sz w:val="22"/>
        </w:rPr>
      </w:pPr>
      <w:r w:rsidRPr="006257B5">
        <w:rPr>
          <w:rFonts w:ascii="GHEA Grapalat" w:hAnsi="GHEA Grapalat"/>
          <w:sz w:val="22"/>
        </w:rPr>
        <w:t>3.2.</w:t>
      </w:r>
      <w:r w:rsidRPr="006257B5">
        <w:rPr>
          <w:rFonts w:ascii="GHEA Grapalat" w:hAnsi="GHEA Grapalat"/>
          <w:sz w:val="22"/>
        </w:rPr>
        <w:tab/>
        <w:t>В день предоставления разъяснения объявление о запросе и о</w:t>
      </w:r>
      <w:r w:rsidRPr="006257B5">
        <w:rPr>
          <w:rFonts w:ascii="Courier New" w:hAnsi="Courier New" w:cs="Courier New"/>
          <w:sz w:val="22"/>
          <w:lang w:val="en-US"/>
        </w:rPr>
        <w:t> </w:t>
      </w:r>
      <w:r w:rsidRPr="006257B5">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Pr="006257B5">
        <w:rPr>
          <w:rFonts w:ascii="Courier New" w:hAnsi="Courier New" w:cs="Courier New"/>
          <w:sz w:val="22"/>
          <w:lang w:val="en-US"/>
        </w:rPr>
        <w:t> </w:t>
      </w:r>
      <w:r w:rsidRPr="006257B5">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14:paraId="56DEF4F5" w14:textId="77777777" w:rsidR="00E14F70" w:rsidRPr="006257B5" w:rsidRDefault="00E14F70" w:rsidP="00E14F70">
      <w:pPr>
        <w:widowControl w:val="0"/>
        <w:tabs>
          <w:tab w:val="left" w:pos="1134"/>
        </w:tabs>
        <w:autoSpaceDE w:val="0"/>
        <w:autoSpaceDN w:val="0"/>
        <w:adjustRightInd w:val="0"/>
        <w:ind w:firstLine="567"/>
        <w:jc w:val="both"/>
        <w:rPr>
          <w:rFonts w:ascii="GHEA Grapalat" w:hAnsi="GHEA Grapalat"/>
          <w:sz w:val="22"/>
        </w:rPr>
      </w:pPr>
      <w:r w:rsidRPr="006257B5">
        <w:rPr>
          <w:rFonts w:ascii="GHEA Grapalat" w:hAnsi="GHEA Grapalat"/>
          <w:sz w:val="22"/>
        </w:rPr>
        <w:t>3.3.</w:t>
      </w:r>
      <w:r w:rsidRPr="006257B5">
        <w:rPr>
          <w:rFonts w:ascii="GHEA Grapalat" w:hAnsi="GHEA Grapalat"/>
          <w:sz w:val="22"/>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6257B5">
        <w:rPr>
          <w:rFonts w:ascii="Sylfaen" w:hAnsi="Sylfaen"/>
          <w:sz w:val="22"/>
          <w:lang w:val="hy-AM"/>
        </w:rPr>
        <w:t xml:space="preserve"> </w:t>
      </w:r>
      <w:r w:rsidRPr="006257B5">
        <w:rPr>
          <w:rFonts w:ascii="GHEA Grapalat" w:hAnsi="GHEA Grapalat"/>
          <w:sz w:val="22"/>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268396A" w14:textId="77777777" w:rsidR="00E14F70" w:rsidRPr="006257B5" w:rsidRDefault="00E14F70" w:rsidP="00E14F70">
      <w:pPr>
        <w:widowControl w:val="0"/>
        <w:tabs>
          <w:tab w:val="left" w:pos="1134"/>
        </w:tabs>
        <w:autoSpaceDE w:val="0"/>
        <w:autoSpaceDN w:val="0"/>
        <w:adjustRightInd w:val="0"/>
        <w:ind w:firstLine="567"/>
        <w:jc w:val="both"/>
        <w:rPr>
          <w:rFonts w:ascii="GHEA Grapalat" w:hAnsi="GHEA Grapalat"/>
          <w:sz w:val="22"/>
          <w:lang w:val="hy-AM"/>
        </w:rPr>
      </w:pPr>
      <w:r w:rsidRPr="006257B5">
        <w:rPr>
          <w:rFonts w:ascii="GHEA Grapalat" w:hAnsi="GHEA Grapalat"/>
          <w:sz w:val="22"/>
        </w:rPr>
        <w:t>3.4.</w:t>
      </w:r>
      <w:r w:rsidRPr="006257B5">
        <w:rPr>
          <w:rFonts w:ascii="GHEA Grapalat" w:hAnsi="GHEA Grapalat"/>
          <w:sz w:val="22"/>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6257B5">
        <w:rPr>
          <w:rFonts w:ascii="GHEA Grapalat" w:hAnsi="GHEA Grapalat"/>
          <w:sz w:val="22"/>
          <w:vertAlign w:val="superscript"/>
          <w:lang w:val="hy-AM"/>
        </w:rPr>
        <w:t>5</w:t>
      </w:r>
      <w:r w:rsidRPr="006257B5">
        <w:rPr>
          <w:rFonts w:ascii="GHEA Grapalat" w:hAnsi="GHEA Grapalat"/>
          <w:sz w:val="22"/>
        </w:rPr>
        <w:t xml:space="preserve"> </w:t>
      </w:r>
    </w:p>
    <w:p w14:paraId="336F6C41" w14:textId="77777777" w:rsidR="00E14F70" w:rsidRPr="006257B5" w:rsidRDefault="00E14F70" w:rsidP="00E14F70">
      <w:pPr>
        <w:widowControl w:val="0"/>
        <w:tabs>
          <w:tab w:val="left" w:pos="1134"/>
        </w:tabs>
        <w:autoSpaceDE w:val="0"/>
        <w:autoSpaceDN w:val="0"/>
        <w:adjustRightInd w:val="0"/>
        <w:ind w:firstLine="567"/>
        <w:jc w:val="both"/>
        <w:rPr>
          <w:rFonts w:ascii="GHEA Grapalat" w:hAnsi="GHEA Grapalat" w:cs="Arial Unicode"/>
          <w:sz w:val="22"/>
          <w:lang w:val="hy-AM"/>
        </w:rPr>
      </w:pPr>
      <w:r w:rsidRPr="006257B5">
        <w:rPr>
          <w:rFonts w:ascii="GHEA Grapalat" w:hAnsi="GHEA Grapalat"/>
          <w:sz w:val="22"/>
          <w:lang w:val="hy-AM"/>
        </w:rPr>
        <w:t>3.5</w:t>
      </w:r>
      <w:r w:rsidRPr="006257B5">
        <w:rPr>
          <w:rFonts w:ascii="GHEA Grapalat" w:hAnsi="GHEA Grapalat"/>
          <w:sz w:val="22"/>
        </w:rPr>
        <w:t xml:space="preserve"> </w:t>
      </w:r>
      <w:r w:rsidRPr="006257B5">
        <w:rPr>
          <w:rFonts w:ascii="GHEA Grapalat" w:hAnsi="GHEA Grapalat"/>
          <w:sz w:val="22"/>
          <w:lang w:val="hy-AM"/>
        </w:rPr>
        <w:t>Кажд</w:t>
      </w:r>
      <w:r w:rsidRPr="006257B5">
        <w:rPr>
          <w:rFonts w:ascii="GHEA Grapalat" w:hAnsi="GHEA Grapalat"/>
          <w:sz w:val="22"/>
        </w:rPr>
        <w:t>ое лицо</w:t>
      </w:r>
      <w:r w:rsidRPr="006257B5">
        <w:rPr>
          <w:rFonts w:ascii="GHEA Grapalat" w:hAnsi="GHEA Grapalat"/>
          <w:sz w:val="22"/>
          <w:lang w:val="hy-AM"/>
        </w:rPr>
        <w:t xml:space="preserve"> без указания имени, до истечения срока, установленного для внесения изменений в приглашение, </w:t>
      </w:r>
      <w:r w:rsidRPr="006257B5">
        <w:rPr>
          <w:rFonts w:ascii="GHEA Grapalat" w:hAnsi="GHEA Grapalat"/>
          <w:sz w:val="22"/>
        </w:rPr>
        <w:t xml:space="preserve">имеет право </w:t>
      </w:r>
      <w:r w:rsidRPr="006257B5">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6257B5">
        <w:rPr>
          <w:rFonts w:ascii="GHEA Grapalat" w:hAnsi="GHEA Grapalat"/>
          <w:sz w:val="22"/>
        </w:rPr>
        <w:t xml:space="preserve"> </w:t>
      </w:r>
      <w:r w:rsidRPr="006257B5">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Pr="006257B5">
        <w:rPr>
          <w:rFonts w:ascii="GHEA Grapalat" w:hAnsi="GHEA Grapalat"/>
          <w:sz w:val="22"/>
        </w:rPr>
        <w:t>.</w:t>
      </w:r>
      <w:r w:rsidRPr="006257B5">
        <w:rPr>
          <w:rFonts w:ascii="GHEA Grapalat" w:hAnsi="GHEA Grapalat"/>
          <w:sz w:val="22"/>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498BDCC" w14:textId="77777777" w:rsidR="00096865" w:rsidRPr="006257B5" w:rsidRDefault="00E14F70" w:rsidP="00E14F70">
      <w:pPr>
        <w:widowControl w:val="0"/>
        <w:tabs>
          <w:tab w:val="left" w:pos="1134"/>
        </w:tabs>
        <w:autoSpaceDE w:val="0"/>
        <w:autoSpaceDN w:val="0"/>
        <w:adjustRightInd w:val="0"/>
        <w:ind w:firstLine="567"/>
        <w:jc w:val="both"/>
        <w:rPr>
          <w:rFonts w:ascii="GHEA Grapalat" w:hAnsi="GHEA Grapalat"/>
          <w:sz w:val="22"/>
          <w:szCs w:val="22"/>
        </w:rPr>
      </w:pPr>
      <w:r w:rsidRPr="006257B5">
        <w:rPr>
          <w:rFonts w:ascii="GHEA Grapalat" w:hAnsi="GHEA Grapalat"/>
          <w:sz w:val="22"/>
        </w:rPr>
        <w:lastRenderedPageBreak/>
        <w:t>3.</w:t>
      </w:r>
      <w:r w:rsidRPr="006257B5">
        <w:rPr>
          <w:rFonts w:ascii="GHEA Grapalat" w:hAnsi="GHEA Grapalat"/>
          <w:sz w:val="22"/>
          <w:lang w:val="hy-AM"/>
        </w:rPr>
        <w:t>6</w:t>
      </w:r>
      <w:r w:rsidRPr="006257B5">
        <w:rPr>
          <w:rFonts w:ascii="GHEA Grapalat" w:hAnsi="GHEA Grapalat"/>
          <w:sz w:val="22"/>
        </w:rPr>
        <w:t>.</w:t>
      </w:r>
      <w:r w:rsidRPr="006257B5">
        <w:rPr>
          <w:rFonts w:ascii="GHEA Grapalat" w:hAnsi="GHEA Grapalat"/>
          <w:sz w:val="22"/>
        </w:rPr>
        <w:tab/>
        <w:t>При внесении изменений в приглашение окончательный срок подачи заявок исчисляется со дня опубликования в бюллетене объявления об</w:t>
      </w:r>
      <w:r w:rsidRPr="006257B5">
        <w:rPr>
          <w:rFonts w:ascii="Courier New" w:hAnsi="Courier New" w:cs="Courier New"/>
          <w:sz w:val="22"/>
          <w:lang w:val="en-US"/>
        </w:rPr>
        <w:t> </w:t>
      </w:r>
      <w:r w:rsidRPr="006257B5">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96865" w:rsidRPr="006257B5">
        <w:rPr>
          <w:rFonts w:ascii="GHEA Grapalat" w:hAnsi="GHEA Grapalat"/>
          <w:sz w:val="22"/>
          <w:szCs w:val="22"/>
        </w:rPr>
        <w:t xml:space="preserve">. </w:t>
      </w:r>
    </w:p>
    <w:p w14:paraId="02B62031" w14:textId="77777777" w:rsidR="00D30E7D" w:rsidRPr="006257B5" w:rsidRDefault="00D30E7D" w:rsidP="00F137AA">
      <w:pPr>
        <w:widowControl w:val="0"/>
        <w:tabs>
          <w:tab w:val="left" w:pos="1134"/>
        </w:tabs>
        <w:autoSpaceDE w:val="0"/>
        <w:autoSpaceDN w:val="0"/>
        <w:adjustRightInd w:val="0"/>
        <w:ind w:firstLine="567"/>
        <w:jc w:val="both"/>
        <w:rPr>
          <w:rFonts w:ascii="GHEA Grapalat" w:hAnsi="GHEA Grapalat" w:cs="Arial Unicode"/>
          <w:sz w:val="22"/>
          <w:szCs w:val="22"/>
        </w:rPr>
      </w:pPr>
    </w:p>
    <w:p w14:paraId="1FFDAC8D" w14:textId="77777777" w:rsidR="00096865" w:rsidRPr="006257B5" w:rsidRDefault="00955A1E" w:rsidP="00F137AA">
      <w:pPr>
        <w:widowControl w:val="0"/>
        <w:spacing w:after="160"/>
        <w:jc w:val="center"/>
        <w:rPr>
          <w:rFonts w:ascii="GHEA Grapalat" w:hAnsi="GHEA Grapalat" w:cs="Arial"/>
          <w:b/>
          <w:sz w:val="22"/>
          <w:szCs w:val="22"/>
        </w:rPr>
      </w:pPr>
      <w:r w:rsidRPr="006257B5">
        <w:rPr>
          <w:rFonts w:ascii="GHEA Grapalat" w:hAnsi="GHEA Grapalat"/>
          <w:b/>
          <w:sz w:val="22"/>
          <w:szCs w:val="22"/>
        </w:rPr>
        <w:t>4. ПОРЯДОК ПОДАЧИ ЗАЯВКИ</w:t>
      </w:r>
    </w:p>
    <w:p w14:paraId="61D17244" w14:textId="77777777" w:rsidR="00096865" w:rsidRPr="006257B5" w:rsidRDefault="00096865"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4.1</w:t>
      </w:r>
      <w:r w:rsidR="00A34DFE" w:rsidRPr="006257B5">
        <w:rPr>
          <w:rFonts w:ascii="GHEA Grapalat" w:hAnsi="GHEA Grapalat"/>
          <w:sz w:val="22"/>
          <w:szCs w:val="22"/>
        </w:rPr>
        <w:t>.</w:t>
      </w:r>
      <w:r w:rsidR="009C7913" w:rsidRPr="006257B5">
        <w:rPr>
          <w:rFonts w:ascii="GHEA Grapalat" w:hAnsi="GHEA Grapalat"/>
          <w:sz w:val="22"/>
          <w:szCs w:val="22"/>
        </w:rPr>
        <w:tab/>
      </w:r>
      <w:r w:rsidRPr="006257B5">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B1991C4" w14:textId="77777777" w:rsidR="00486B55" w:rsidRPr="006257B5" w:rsidRDefault="00096865" w:rsidP="00F137AA">
      <w:pPr>
        <w:pStyle w:val="BodyTextIndent2"/>
        <w:widowControl w:val="0"/>
        <w:spacing w:line="240" w:lineRule="auto"/>
        <w:ind w:firstLine="567"/>
        <w:rPr>
          <w:rFonts w:ascii="GHEA Grapalat" w:hAnsi="GHEA Grapalat" w:cs="Sylfaen"/>
          <w:sz w:val="22"/>
          <w:szCs w:val="22"/>
        </w:rPr>
      </w:pPr>
      <w:r w:rsidRPr="006257B5">
        <w:rPr>
          <w:rFonts w:ascii="GHEA Grapalat" w:hAnsi="GHEA Grapalat"/>
          <w:sz w:val="22"/>
          <w:szCs w:val="22"/>
        </w:rPr>
        <w:t>Участник может подать заявку как для каждого лота, так и для нескольких или всех лотов.</w:t>
      </w:r>
      <w:r w:rsidR="00AA7117" w:rsidRPr="006257B5">
        <w:rPr>
          <w:rFonts w:ascii="GHEA Grapalat" w:hAnsi="GHEA Grapalat"/>
          <w:sz w:val="22"/>
          <w:szCs w:val="22"/>
        </w:rPr>
        <w:t xml:space="preserve"> </w:t>
      </w:r>
    </w:p>
    <w:p w14:paraId="5EF9D7BB" w14:textId="77777777" w:rsidR="00096865" w:rsidRPr="006257B5" w:rsidRDefault="000946A3" w:rsidP="00F137AA">
      <w:pPr>
        <w:pStyle w:val="BodyTextIndent2"/>
        <w:widowControl w:val="0"/>
        <w:spacing w:line="240" w:lineRule="auto"/>
        <w:ind w:firstLine="567"/>
        <w:rPr>
          <w:rFonts w:ascii="GHEA Grapalat" w:hAnsi="GHEA Grapalat" w:cs="Sylfaen"/>
          <w:sz w:val="22"/>
          <w:szCs w:val="22"/>
        </w:rPr>
      </w:pPr>
      <w:r w:rsidRPr="006257B5">
        <w:rPr>
          <w:rFonts w:ascii="GHEA Grapalat" w:hAnsi="GHEA Grapalat"/>
          <w:sz w:val="22"/>
          <w:szCs w:val="22"/>
        </w:rPr>
        <w:t>Заявка подается до истечения срока, установленного для этого настоящим Приглашением.</w:t>
      </w:r>
    </w:p>
    <w:p w14:paraId="31D5FE5F" w14:textId="77777777" w:rsidR="00096865" w:rsidRPr="006257B5" w:rsidRDefault="000946A3"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9A3F91" w:rsidRPr="006257B5">
        <w:rPr>
          <w:rFonts w:ascii="GHEA Grapalat" w:hAnsi="GHEA Grapalat"/>
          <w:sz w:val="22"/>
          <w:szCs w:val="22"/>
        </w:rPr>
        <w:t>запросе катировок</w:t>
      </w:r>
      <w:r w:rsidRPr="006257B5">
        <w:rPr>
          <w:rFonts w:ascii="GHEA Grapalat" w:hAnsi="GHEA Grapalat"/>
          <w:sz w:val="22"/>
          <w:szCs w:val="22"/>
        </w:rPr>
        <w:t>.</w:t>
      </w:r>
    </w:p>
    <w:p w14:paraId="798C4964" w14:textId="21DBD296" w:rsidR="00A80ECD" w:rsidRPr="006257B5" w:rsidRDefault="00A80ECD" w:rsidP="00F137AA">
      <w:pPr>
        <w:pStyle w:val="BodyTextIndent2"/>
        <w:widowControl w:val="0"/>
        <w:tabs>
          <w:tab w:val="left" w:pos="1134"/>
        </w:tabs>
        <w:spacing w:line="240" w:lineRule="auto"/>
        <w:ind w:firstLine="567"/>
        <w:rPr>
          <w:rFonts w:ascii="GHEA Grapalat" w:hAnsi="GHEA Grapalat" w:cs="Sylfaen"/>
          <w:sz w:val="22"/>
          <w:szCs w:val="22"/>
        </w:rPr>
      </w:pPr>
      <w:r w:rsidRPr="006257B5">
        <w:rPr>
          <w:rFonts w:ascii="GHEA Grapalat" w:hAnsi="GHEA Grapalat"/>
          <w:sz w:val="22"/>
          <w:szCs w:val="22"/>
        </w:rPr>
        <w:t>4.2.</w:t>
      </w:r>
      <w:r w:rsidRPr="006257B5">
        <w:rPr>
          <w:rFonts w:ascii="GHEA Grapalat" w:hAnsi="GHEA Grapalat"/>
          <w:sz w:val="22"/>
          <w:szCs w:val="22"/>
        </w:rPr>
        <w:tab/>
        <w:t xml:space="preserve">Заявки на процедуру необходимо представить в комиссию по адресу </w:t>
      </w:r>
      <w:r w:rsidRPr="006257B5">
        <w:rPr>
          <w:rFonts w:ascii="GHEA Grapalat" w:hAnsi="GHEA Grapalat"/>
          <w:b/>
          <w:sz w:val="22"/>
          <w:szCs w:val="22"/>
        </w:rPr>
        <w:t>"</w:t>
      </w:r>
      <w:r w:rsidR="00E80DBA" w:rsidRPr="006257B5">
        <w:rPr>
          <w:rFonts w:ascii="GHEA Grapalat" w:hAnsi="GHEA Grapalat"/>
          <w:b/>
          <w:sz w:val="22"/>
          <w:szCs w:val="22"/>
          <w:lang w:val="hy-AM"/>
        </w:rPr>
        <w:t>Армавирский марз РА, община Мецамор, село Норапат, улица 5, здание №11</w:t>
      </w:r>
      <w:r w:rsidRPr="006257B5">
        <w:rPr>
          <w:rFonts w:ascii="GHEA Grapalat" w:hAnsi="GHEA Grapalat"/>
          <w:b/>
          <w:sz w:val="22"/>
          <w:szCs w:val="22"/>
        </w:rPr>
        <w:t>" не позднее, чем "</w:t>
      </w:r>
      <w:r w:rsidR="00F60BC7" w:rsidRPr="006257B5">
        <w:rPr>
          <w:rFonts w:ascii="GHEA Grapalat" w:hAnsi="GHEA Grapalat"/>
          <w:b/>
          <w:sz w:val="22"/>
          <w:szCs w:val="22"/>
        </w:rPr>
        <w:t>11:40</w:t>
      </w:r>
      <w:r w:rsidRPr="006257B5">
        <w:rPr>
          <w:rFonts w:ascii="GHEA Grapalat" w:hAnsi="GHEA Grapalat"/>
          <w:b/>
          <w:sz w:val="22"/>
          <w:szCs w:val="22"/>
        </w:rPr>
        <w:t>" часов "</w:t>
      </w:r>
      <w:r w:rsidR="005C6959" w:rsidRPr="006257B5">
        <w:rPr>
          <w:rFonts w:ascii="GHEA Grapalat" w:hAnsi="GHEA Grapalat"/>
          <w:b/>
          <w:sz w:val="22"/>
          <w:szCs w:val="22"/>
          <w:lang w:val="en-US"/>
        </w:rPr>
        <w:t>7</w:t>
      </w:r>
      <w:r w:rsidRPr="006257B5">
        <w:rPr>
          <w:rFonts w:ascii="GHEA Grapalat" w:hAnsi="GHEA Grapalat"/>
          <w:b/>
          <w:sz w:val="22"/>
          <w:szCs w:val="22"/>
        </w:rPr>
        <w:t>"-го дня</w:t>
      </w:r>
      <w:r w:rsidRPr="006257B5">
        <w:rPr>
          <w:rFonts w:ascii="GHEA Grapalat" w:hAnsi="GHEA Grapalat"/>
          <w:sz w:val="22"/>
          <w:szCs w:val="22"/>
        </w:rPr>
        <w:t xml:space="preserve"> с даты опубликования в бюллетене объявления и приглашения на настоящую процедуру. </w:t>
      </w:r>
    </w:p>
    <w:p w14:paraId="15E87B17" w14:textId="267827BA" w:rsidR="00A80ECD" w:rsidRPr="006257B5" w:rsidRDefault="00A80ECD" w:rsidP="00F137AA">
      <w:pPr>
        <w:pStyle w:val="BodyTextIndent2"/>
        <w:widowControl w:val="0"/>
        <w:spacing w:line="240" w:lineRule="auto"/>
        <w:ind w:firstLine="567"/>
        <w:rPr>
          <w:rFonts w:ascii="GHEA Grapalat" w:hAnsi="GHEA Grapalat" w:cs="Sylfaen"/>
          <w:sz w:val="22"/>
          <w:szCs w:val="22"/>
        </w:rPr>
      </w:pPr>
      <w:r w:rsidRPr="006257B5">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994259" w:rsidRPr="006257B5">
        <w:rPr>
          <w:rFonts w:ascii="GHEA Grapalat" w:hAnsi="GHEA Grapalat"/>
          <w:b/>
          <w:sz w:val="22"/>
          <w:szCs w:val="22"/>
        </w:rPr>
        <w:t>В. Элоян</w:t>
      </w:r>
      <w:r w:rsidRPr="006257B5">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2C6DB47" w14:textId="77777777" w:rsidR="00977DD5"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4.3.</w:t>
      </w:r>
      <w:r w:rsidRPr="006257B5">
        <w:rPr>
          <w:rFonts w:ascii="GHEA Grapalat" w:hAnsi="GHEA Grapalat" w:cs="Sylfaen"/>
          <w:szCs w:val="22"/>
        </w:rPr>
        <w:tab/>
        <w:t>В заявке участник представляет:</w:t>
      </w:r>
    </w:p>
    <w:p w14:paraId="71D6F5ED" w14:textId="77777777" w:rsidR="00977DD5"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5EA57BB5" w14:textId="77777777" w:rsidR="00977DD5"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 xml:space="preserve">   а) подтверждение о соответствии своих данных требованиям права на участие, установленным настоящим приглашением;</w:t>
      </w:r>
    </w:p>
    <w:p w14:paraId="0D87BD47" w14:textId="77777777" w:rsidR="00977DD5"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2B74FD33" w14:textId="77777777" w:rsidR="00977DD5"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2224E0A" w14:textId="77777777" w:rsidR="00977DD5"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918BE88" w14:textId="77777777" w:rsidR="00EA0D10"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w:t>
      </w:r>
      <w:r w:rsidR="005F25EF" w:rsidRPr="006257B5">
        <w:rPr>
          <w:rFonts w:ascii="GHEA Grapalat" w:hAnsi="GHEA Grapalat" w:cs="Sylfaen"/>
          <w:szCs w:val="22"/>
        </w:rPr>
        <w:t xml:space="preserve">  </w:t>
      </w:r>
    </w:p>
    <w:p w14:paraId="05524CA3" w14:textId="77777777" w:rsidR="00071119"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 xml:space="preserve">  2) технические характеристики предлагаемого им товара, а также товарный знак, фирменное наименование, марка и наименование производителя, (далее</w:t>
      </w:r>
      <w:r w:rsidRPr="006257B5">
        <w:rPr>
          <w:rFonts w:ascii="Calibri" w:hAnsi="Calibri" w:cs="Calibri"/>
          <w:szCs w:val="22"/>
        </w:rPr>
        <w:t> </w:t>
      </w:r>
      <w:r w:rsidRPr="006257B5">
        <w:rPr>
          <w:rFonts w:ascii="GHEA Grapalat" w:hAnsi="GHEA Grapalat" w:cs="GHEA Grapalat"/>
          <w:szCs w:val="22"/>
        </w:rPr>
        <w:t>—</w:t>
      </w:r>
      <w:r w:rsidRPr="006257B5">
        <w:rPr>
          <w:rFonts w:ascii="GHEA Grapalat" w:hAnsi="GHEA Grapalat" w:cs="Sylfaen"/>
          <w:szCs w:val="22"/>
        </w:rPr>
        <w:t xml:space="preserve"> </w:t>
      </w:r>
      <w:r w:rsidRPr="006257B5">
        <w:rPr>
          <w:rFonts w:ascii="GHEA Grapalat" w:hAnsi="GHEA Grapalat" w:cs="GHEA Grapalat"/>
          <w:szCs w:val="22"/>
        </w:rPr>
        <w:t>полное</w:t>
      </w:r>
      <w:r w:rsidRPr="006257B5">
        <w:rPr>
          <w:rFonts w:ascii="GHEA Grapalat" w:hAnsi="GHEA Grapalat" w:cs="Sylfaen"/>
          <w:szCs w:val="22"/>
        </w:rPr>
        <w:t xml:space="preserve"> </w:t>
      </w:r>
      <w:r w:rsidRPr="006257B5">
        <w:rPr>
          <w:rFonts w:ascii="GHEA Grapalat" w:hAnsi="GHEA Grapalat" w:cs="GHEA Grapalat"/>
          <w:szCs w:val="22"/>
        </w:rPr>
        <w:t>описание</w:t>
      </w:r>
      <w:r w:rsidRPr="006257B5">
        <w:rPr>
          <w:rFonts w:ascii="GHEA Grapalat" w:hAnsi="GHEA Grapalat" w:cs="Sylfaen"/>
          <w:szCs w:val="22"/>
        </w:rPr>
        <w:t xml:space="preserve"> </w:t>
      </w:r>
      <w:r w:rsidRPr="006257B5">
        <w:rPr>
          <w:rFonts w:ascii="GHEA Grapalat" w:hAnsi="GHEA Grapalat" w:cs="GHEA Grapalat"/>
          <w:szCs w:val="22"/>
        </w:rPr>
        <w:t>товара</w:t>
      </w:r>
      <w:r w:rsidRPr="006257B5">
        <w:rPr>
          <w:rFonts w:ascii="GHEA Grapalat" w:hAnsi="GHEA Grapalat" w:cs="Sylfaen"/>
          <w:szCs w:val="22"/>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6257B5">
        <w:rPr>
          <w:rFonts w:ascii="GHEA Grapalat" w:hAnsi="GHEA Grapalat" w:cs="Sylfaen"/>
          <w:szCs w:val="22"/>
        </w:rPr>
        <w:t>:</w:t>
      </w:r>
      <w:r w:rsidR="00932115" w:rsidRPr="006257B5">
        <w:rPr>
          <w:rFonts w:ascii="GHEA Grapalat" w:hAnsi="GHEA Grapalat" w:cs="Sylfaen"/>
          <w:szCs w:val="22"/>
        </w:rPr>
        <w:t xml:space="preserve"> </w:t>
      </w:r>
    </w:p>
    <w:p w14:paraId="4152CBE7" w14:textId="77777777" w:rsidR="00977DD5" w:rsidRPr="006257B5" w:rsidRDefault="00977DD5"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3)</w:t>
      </w:r>
      <w:r w:rsidRPr="006257B5">
        <w:rPr>
          <w:rFonts w:ascii="GHEA Grapalat" w:hAnsi="GHEA Grapalat" w:cs="Sylfaen"/>
          <w:szCs w:val="22"/>
        </w:rPr>
        <w:tab/>
        <w:t>утвержденное им ценовое предложение;</w:t>
      </w:r>
    </w:p>
    <w:p w14:paraId="206529B9" w14:textId="77777777" w:rsidR="004C58D6" w:rsidRPr="006257B5" w:rsidRDefault="004C58D6"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5)</w:t>
      </w:r>
      <w:r w:rsidRPr="006257B5">
        <w:rPr>
          <w:rFonts w:ascii="GHEA Grapalat" w:hAnsi="GHEA Grapalat" w:cs="Sylfaen"/>
          <w:szCs w:val="22"/>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63FE58A6" w14:textId="77777777" w:rsidR="004C58D6" w:rsidRPr="006257B5" w:rsidRDefault="004C58D6"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6)</w:t>
      </w:r>
      <w:r w:rsidRPr="006257B5">
        <w:rPr>
          <w:rFonts w:ascii="GHEA Grapalat" w:hAnsi="GHEA Grapalat" w:cs="Sylfaen"/>
          <w:szCs w:val="22"/>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F9BCC38" w14:textId="77777777" w:rsidR="004C58D6" w:rsidRPr="006257B5" w:rsidRDefault="004C58D6"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lastRenderedPageBreak/>
        <w:t xml:space="preserve">При этом в случае участия в настоящей процедуре в порядке совместной деятельности (консорциумом) </w:t>
      </w:r>
    </w:p>
    <w:p w14:paraId="06F65A1D" w14:textId="77777777" w:rsidR="004C58D6" w:rsidRPr="006257B5" w:rsidRDefault="004C58D6"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3EBAEE0" w14:textId="77777777" w:rsidR="00721677" w:rsidRPr="006257B5" w:rsidRDefault="004C58D6" w:rsidP="00F137AA">
      <w:pPr>
        <w:pStyle w:val="norm"/>
        <w:widowControl w:val="0"/>
        <w:tabs>
          <w:tab w:val="left" w:pos="1134"/>
        </w:tabs>
        <w:spacing w:line="240" w:lineRule="auto"/>
        <w:ind w:firstLine="567"/>
        <w:rPr>
          <w:rFonts w:ascii="GHEA Grapalat" w:hAnsi="GHEA Grapalat" w:cs="Sylfaen"/>
          <w:szCs w:val="22"/>
        </w:rPr>
      </w:pPr>
      <w:r w:rsidRPr="006257B5">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3A0A4E2" w14:textId="77777777" w:rsidR="0049655D" w:rsidRPr="006257B5" w:rsidRDefault="0049655D" w:rsidP="00F137AA">
      <w:pPr>
        <w:rPr>
          <w:rFonts w:ascii="GHEA Grapalat" w:hAnsi="GHEA Grapalat"/>
          <w:b/>
          <w:sz w:val="22"/>
          <w:szCs w:val="22"/>
        </w:rPr>
      </w:pPr>
    </w:p>
    <w:p w14:paraId="74E26650" w14:textId="77777777" w:rsidR="00A45946" w:rsidRPr="006257B5" w:rsidRDefault="00333B85" w:rsidP="00F137AA">
      <w:pPr>
        <w:widowControl w:val="0"/>
        <w:spacing w:after="160"/>
        <w:jc w:val="center"/>
        <w:rPr>
          <w:rFonts w:ascii="GHEA Grapalat" w:hAnsi="GHEA Grapalat" w:cs="Arial"/>
          <w:b/>
          <w:sz w:val="22"/>
          <w:szCs w:val="22"/>
        </w:rPr>
      </w:pPr>
      <w:r w:rsidRPr="006257B5">
        <w:rPr>
          <w:rFonts w:ascii="GHEA Grapalat" w:hAnsi="GHEA Grapalat"/>
          <w:b/>
          <w:sz w:val="22"/>
          <w:szCs w:val="22"/>
        </w:rPr>
        <w:t>5.</w:t>
      </w:r>
      <w:r w:rsidR="00C8055A" w:rsidRPr="006257B5">
        <w:rPr>
          <w:rFonts w:ascii="GHEA Grapalat" w:hAnsi="GHEA Grapalat"/>
          <w:b/>
          <w:sz w:val="22"/>
          <w:szCs w:val="22"/>
        </w:rPr>
        <w:t xml:space="preserve">ЦЕНОВОЕ ПРЕДЛОЖЕНИЕ ЗАЯВКИ </w:t>
      </w:r>
    </w:p>
    <w:p w14:paraId="2C7C00C7" w14:textId="77777777" w:rsidR="00A4594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5.1.</w:t>
      </w:r>
      <w:r w:rsidRPr="006257B5">
        <w:rPr>
          <w:rFonts w:ascii="GHEA Grapalat" w:hAnsi="GHEA Grapalat"/>
          <w:sz w:val="22"/>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C36938F" w14:textId="77777777" w:rsidR="00B95FE0"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5.2.</w:t>
      </w:r>
      <w:r w:rsidRPr="006257B5">
        <w:rPr>
          <w:rFonts w:ascii="GHEA Grapalat" w:hAnsi="GHEA Grapalat"/>
          <w:sz w:val="22"/>
          <w:szCs w:val="22"/>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14:paraId="44C79071"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6FD216F"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а.</w:t>
      </w:r>
      <w:r w:rsidRPr="006257B5">
        <w:rPr>
          <w:rFonts w:ascii="GHEA Grapalat" w:hAnsi="GHEA Grapalat"/>
          <w:sz w:val="22"/>
          <w:szCs w:val="22"/>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27F865C2"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б.</w:t>
      </w:r>
      <w:r w:rsidRPr="006257B5">
        <w:rPr>
          <w:rFonts w:ascii="GHEA Grapalat" w:hAnsi="GHEA Grapalat"/>
          <w:sz w:val="22"/>
          <w:szCs w:val="22"/>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F64936C"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в.</w:t>
      </w:r>
      <w:r w:rsidRPr="006257B5">
        <w:rPr>
          <w:rFonts w:ascii="GHEA Grapalat" w:hAnsi="GHEA Grapalat"/>
          <w:sz w:val="22"/>
          <w:szCs w:val="22"/>
        </w:rPr>
        <w:tab/>
        <w:t>номер лота в ценовом предложении указан неверно, однако наименование предмета закупки заполнено правильно.</w:t>
      </w:r>
    </w:p>
    <w:p w14:paraId="50788F2B"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3C19450E"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07AFB29"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е. в суммах, заполненных буквами в графах ценового предложения, лумы указаны в цифрах.</w:t>
      </w:r>
    </w:p>
    <w:p w14:paraId="79021BE6" w14:textId="77777777" w:rsidR="00A4594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5.3.</w:t>
      </w:r>
      <w:r w:rsidRPr="006257B5">
        <w:rPr>
          <w:rFonts w:ascii="GHEA Grapalat" w:hAnsi="GHEA Grapalat"/>
          <w:sz w:val="22"/>
          <w:szCs w:val="22"/>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0F535BF" w14:textId="77777777" w:rsidR="00096865" w:rsidRPr="006257B5" w:rsidRDefault="00096865" w:rsidP="00F137AA">
      <w:pPr>
        <w:pStyle w:val="BodyTextIndent2"/>
        <w:widowControl w:val="0"/>
        <w:spacing w:after="160" w:line="240" w:lineRule="auto"/>
        <w:ind w:firstLine="567"/>
        <w:rPr>
          <w:rFonts w:ascii="GHEA Grapalat" w:hAnsi="GHEA Grapalat"/>
          <w:sz w:val="22"/>
          <w:szCs w:val="22"/>
        </w:rPr>
      </w:pPr>
    </w:p>
    <w:p w14:paraId="3A1BCF82" w14:textId="77777777" w:rsidR="00096865" w:rsidRPr="006257B5" w:rsidRDefault="00220C7C" w:rsidP="00F137AA">
      <w:pPr>
        <w:widowControl w:val="0"/>
        <w:spacing w:after="160"/>
        <w:ind w:left="567" w:right="565"/>
        <w:jc w:val="center"/>
        <w:rPr>
          <w:rFonts w:ascii="GHEA Grapalat" w:hAnsi="GHEA Grapalat"/>
          <w:b/>
          <w:sz w:val="22"/>
          <w:szCs w:val="22"/>
        </w:rPr>
      </w:pPr>
      <w:r w:rsidRPr="006257B5">
        <w:rPr>
          <w:rFonts w:ascii="GHEA Grapalat" w:hAnsi="GHEA Grapalat"/>
          <w:b/>
          <w:sz w:val="22"/>
          <w:szCs w:val="22"/>
        </w:rPr>
        <w:lastRenderedPageBreak/>
        <w:t xml:space="preserve">6. СРОК ДЕЙСТВИЯ ЗАЯВКИ, </w:t>
      </w:r>
      <w:r w:rsidR="00294F67" w:rsidRPr="006257B5">
        <w:rPr>
          <w:rFonts w:ascii="GHEA Grapalat" w:hAnsi="GHEA Grapalat"/>
          <w:b/>
          <w:sz w:val="22"/>
          <w:szCs w:val="22"/>
        </w:rPr>
        <w:br/>
      </w:r>
      <w:r w:rsidRPr="006257B5">
        <w:rPr>
          <w:rFonts w:ascii="GHEA Grapalat" w:hAnsi="GHEA Grapalat"/>
          <w:b/>
          <w:sz w:val="22"/>
          <w:szCs w:val="22"/>
        </w:rPr>
        <w:t>ПОРЯДОК ВНЕСЕНИЯ ИЗМЕНЕНИЙ В ЗАЯВКИ</w:t>
      </w:r>
      <w:r w:rsidR="002626F7" w:rsidRPr="006257B5">
        <w:rPr>
          <w:rFonts w:ascii="GHEA Grapalat" w:hAnsi="GHEA Grapalat"/>
          <w:b/>
          <w:sz w:val="22"/>
          <w:szCs w:val="22"/>
        </w:rPr>
        <w:t xml:space="preserve"> </w:t>
      </w:r>
      <w:r w:rsidR="00955A1E" w:rsidRPr="006257B5">
        <w:rPr>
          <w:rFonts w:ascii="GHEA Grapalat" w:hAnsi="GHEA Grapalat"/>
          <w:b/>
          <w:sz w:val="22"/>
          <w:szCs w:val="22"/>
        </w:rPr>
        <w:t>И ИХ ОТЗЫВА</w:t>
      </w:r>
    </w:p>
    <w:p w14:paraId="57F47003"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6.1.</w:t>
      </w:r>
      <w:r w:rsidRPr="006257B5">
        <w:rPr>
          <w:rFonts w:ascii="GHEA Grapalat" w:hAnsi="GHEA Grapalat"/>
          <w:sz w:val="22"/>
          <w:szCs w:val="22"/>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77A0F5C"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6.2.</w:t>
      </w:r>
      <w:r w:rsidRPr="006257B5">
        <w:rPr>
          <w:rFonts w:ascii="GHEA Grapalat" w:hAnsi="GHEA Grapalat"/>
          <w:sz w:val="22"/>
          <w:szCs w:val="22"/>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0AC2853" w14:textId="77777777" w:rsidR="002626F7" w:rsidRPr="006257B5" w:rsidRDefault="002626F7" w:rsidP="00F137AA">
      <w:pPr>
        <w:rPr>
          <w:rFonts w:ascii="GHEA Grapalat" w:hAnsi="GHEA Grapalat" w:cs="Sylfaen"/>
          <w:sz w:val="22"/>
          <w:szCs w:val="22"/>
        </w:rPr>
      </w:pPr>
    </w:p>
    <w:p w14:paraId="67939AD8" w14:textId="77777777" w:rsidR="00096865" w:rsidRPr="006257B5" w:rsidRDefault="00E70FC4" w:rsidP="00F137AA">
      <w:pPr>
        <w:widowControl w:val="0"/>
        <w:spacing w:after="160"/>
        <w:jc w:val="center"/>
        <w:rPr>
          <w:rFonts w:ascii="GHEA Grapalat" w:hAnsi="GHEA Grapalat"/>
          <w:b/>
          <w:sz w:val="22"/>
          <w:szCs w:val="22"/>
        </w:rPr>
      </w:pPr>
      <w:r w:rsidRPr="006257B5">
        <w:rPr>
          <w:rFonts w:ascii="GHEA Grapalat" w:hAnsi="GHEA Grapalat"/>
          <w:b/>
          <w:sz w:val="22"/>
          <w:szCs w:val="22"/>
        </w:rPr>
        <w:t xml:space="preserve">8.ВСКРЫТИЕ, ОЦЕНКА ЗАЯВОК И </w:t>
      </w:r>
      <w:r w:rsidR="008E3C53" w:rsidRPr="006257B5">
        <w:rPr>
          <w:rFonts w:ascii="GHEA Grapalat" w:hAnsi="GHEA Grapalat"/>
          <w:b/>
          <w:sz w:val="22"/>
          <w:szCs w:val="22"/>
        </w:rPr>
        <w:br/>
      </w:r>
      <w:r w:rsidR="00807178" w:rsidRPr="006257B5">
        <w:rPr>
          <w:rFonts w:ascii="GHEA Grapalat" w:hAnsi="GHEA Grapalat"/>
          <w:b/>
          <w:sz w:val="22"/>
          <w:szCs w:val="22"/>
        </w:rPr>
        <w:t xml:space="preserve">ПОДВЕДЕНИЕ ИТОГОВ </w:t>
      </w:r>
    </w:p>
    <w:p w14:paraId="24A82E22"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На заседании по вскрытию и оценке заявок:</w:t>
      </w:r>
    </w:p>
    <w:p w14:paraId="62FE8F3D"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5AC9FC89"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2)</w:t>
      </w:r>
      <w:r w:rsidRPr="006257B5">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1EA0AC2"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а.</w:t>
      </w:r>
      <w:r w:rsidRPr="006257B5">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AAB7909"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б.</w:t>
      </w:r>
      <w:r w:rsidRPr="006257B5">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F4F2FD3"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3)</w:t>
      </w:r>
      <w:r w:rsidRPr="006257B5">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BEA9E87"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8.2.</w:t>
      </w:r>
      <w:r w:rsidRPr="006257B5">
        <w:rPr>
          <w:rFonts w:ascii="GHEA Grapalat" w:hAnsi="GHEA Grapalat"/>
          <w:sz w:val="22"/>
          <w:szCs w:val="22"/>
        </w:rPr>
        <w:tab/>
        <w:t xml:space="preserve">Заявки оцениваются в порядке, установленном настоящим приглашением. </w:t>
      </w:r>
    </w:p>
    <w:p w14:paraId="12D051AD"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5CDA08E7" w14:textId="77777777" w:rsidR="004C58D6" w:rsidRPr="006257B5" w:rsidRDefault="004C58D6" w:rsidP="00F137AA">
      <w:pPr>
        <w:pStyle w:val="BodyTextIndent2"/>
        <w:widowControl w:val="0"/>
        <w:spacing w:line="240" w:lineRule="auto"/>
        <w:ind w:firstLine="567"/>
        <w:rPr>
          <w:rFonts w:ascii="GHEA Grapalat" w:hAnsi="GHEA Grapalat"/>
          <w:sz w:val="22"/>
          <w:szCs w:val="22"/>
        </w:rPr>
      </w:pPr>
      <w:r w:rsidRPr="006257B5">
        <w:rPr>
          <w:rFonts w:ascii="GHEA Grapalat" w:hAnsi="GHEA Grapalat"/>
          <w:sz w:val="22"/>
          <w:szCs w:val="22"/>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00E86C05" w:rsidRPr="006257B5">
        <w:rPr>
          <w:rFonts w:ascii="GHEA Grapalat" w:hAnsi="GHEA Grapalat"/>
          <w:sz w:val="22"/>
          <w:szCs w:val="22"/>
        </w:rPr>
        <w:t>При этом, на заседании по вскрытию и оценке заявок комиссия отклоняет те заявки, в которых отсутствуют ценовое предложение, или те, которые не соответствуют требованиям приглашения, за исключением случая, установленного пунктом 8.9 части 1 настоящего приглашения.</w:t>
      </w:r>
    </w:p>
    <w:p w14:paraId="33946275"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8.3.</w:t>
      </w:r>
      <w:r w:rsidRPr="006257B5">
        <w:rPr>
          <w:rFonts w:ascii="GHEA Grapalat" w:hAnsi="GHEA Grapalat"/>
          <w:sz w:val="22"/>
          <w:szCs w:val="22"/>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5E91E27E" w14:textId="77777777" w:rsidR="00096865"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8.4.</w:t>
      </w:r>
      <w:r w:rsidRPr="006257B5">
        <w:rPr>
          <w:rFonts w:ascii="GHEA Grapalat" w:hAnsi="GHEA Grapalat"/>
          <w:sz w:val="22"/>
          <w:szCs w:val="22"/>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0824C6" w:rsidRPr="006257B5">
        <w:rPr>
          <w:rFonts w:ascii="GHEA Grapalat" w:hAnsi="GHEA Grapalat"/>
          <w:sz w:val="22"/>
          <w:szCs w:val="22"/>
        </w:rPr>
        <w:t xml:space="preserve"> установленному Центральным банком РА на данный день</w:t>
      </w:r>
      <w:r w:rsidR="00A01157" w:rsidRPr="006257B5">
        <w:rPr>
          <w:rFonts w:ascii="GHEA Grapalat" w:hAnsi="GHEA Grapalat"/>
          <w:sz w:val="22"/>
          <w:szCs w:val="22"/>
        </w:rPr>
        <w:t>.</w:t>
      </w:r>
    </w:p>
    <w:p w14:paraId="1DAADA43"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8.5.</w:t>
      </w:r>
      <w:r w:rsidRPr="006257B5">
        <w:rPr>
          <w:rFonts w:ascii="GHEA Grapalat" w:hAnsi="GHEA Grapalat"/>
          <w:sz w:val="22"/>
          <w:szCs w:val="22"/>
        </w:rPr>
        <w:tab/>
        <w:t>Переговоры между комиссией, заказчиком и участниками запрещаются, за исключением случаев,</w:t>
      </w:r>
    </w:p>
    <w:p w14:paraId="3E83F1B0"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w:t>
      </w:r>
      <w:r w:rsidRPr="006257B5">
        <w:rPr>
          <w:rFonts w:ascii="GHEA Grapalat" w:hAnsi="GHEA Grapalat"/>
          <w:sz w:val="22"/>
          <w:szCs w:val="22"/>
        </w:rPr>
        <w:tab/>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w:t>
      </w:r>
      <w:r w:rsidRPr="006257B5">
        <w:rPr>
          <w:rFonts w:ascii="GHEA Grapalat" w:hAnsi="GHEA Grapalat"/>
          <w:sz w:val="22"/>
          <w:szCs w:val="22"/>
        </w:rPr>
        <w:lastRenderedPageBreak/>
        <w:t>средства, предусмотренные абзацем 2 пункта 8.1. части</w:t>
      </w:r>
      <w:r w:rsidRPr="006257B5">
        <w:rPr>
          <w:rFonts w:ascii="Calibri" w:hAnsi="Calibri" w:cs="Calibri"/>
          <w:sz w:val="22"/>
          <w:szCs w:val="22"/>
        </w:rPr>
        <w:t> </w:t>
      </w:r>
      <w:r w:rsidRPr="006257B5">
        <w:rPr>
          <w:rFonts w:ascii="GHEA Grapalat" w:hAnsi="GHEA Grapalat"/>
          <w:sz w:val="22"/>
          <w:szCs w:val="22"/>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6DBD35D" w14:textId="77777777" w:rsidR="004C58D6" w:rsidRPr="006257B5" w:rsidDel="00992C40"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2)</w:t>
      </w:r>
      <w:r w:rsidRPr="006257B5">
        <w:rPr>
          <w:rFonts w:ascii="GHEA Grapalat" w:hAnsi="GHEA Grapalat"/>
          <w:sz w:val="22"/>
          <w:szCs w:val="22"/>
        </w:rPr>
        <w:tab/>
        <w:t>иных случаев, предусмотренных Законом.</w:t>
      </w:r>
    </w:p>
    <w:p w14:paraId="1A487C3E"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8.6.</w:t>
      </w:r>
      <w:r w:rsidRPr="006257B5">
        <w:rPr>
          <w:rFonts w:ascii="GHEA Grapalat" w:hAnsi="GHEA Grapalat"/>
          <w:sz w:val="22"/>
          <w:szCs w:val="22"/>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14:paraId="69D307C0"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а.</w:t>
      </w:r>
      <w:r w:rsidRPr="006257B5">
        <w:rPr>
          <w:rFonts w:ascii="GHEA Grapalat" w:hAnsi="GHEA Grapalat"/>
          <w:sz w:val="22"/>
          <w:szCs w:val="22"/>
        </w:rPr>
        <w:tab/>
        <w:t>для определения отобранного и непризнанных таковыми участников, занявших последующие места, с</w:t>
      </w:r>
      <w:r w:rsidRPr="006257B5">
        <w:rPr>
          <w:rFonts w:ascii="Calibri" w:hAnsi="Calibri" w:cs="Calibri"/>
          <w:sz w:val="22"/>
          <w:szCs w:val="22"/>
        </w:rPr>
        <w:t> </w:t>
      </w:r>
      <w:r w:rsidRPr="006257B5">
        <w:rPr>
          <w:rFonts w:ascii="GHEA Grapalat" w:hAnsi="GHEA Grapalat"/>
          <w:sz w:val="22"/>
          <w:szCs w:val="22"/>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FDD378D"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б.</w:t>
      </w:r>
      <w:r w:rsidRPr="006257B5">
        <w:rPr>
          <w:rFonts w:ascii="GHEA Grapalat" w:hAnsi="GHEA Grapalat"/>
          <w:sz w:val="22"/>
          <w:szCs w:val="22"/>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об условиях, продолжительности, дате, времени и месте проведения одновременных переговоров по снижению цен,</w:t>
      </w:r>
    </w:p>
    <w:p w14:paraId="44A8FE27"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в.</w:t>
      </w:r>
      <w:r w:rsidRPr="006257B5">
        <w:rPr>
          <w:rFonts w:ascii="GHEA Grapalat" w:hAnsi="GHEA Grapalat"/>
          <w:sz w:val="22"/>
          <w:szCs w:val="22"/>
        </w:rPr>
        <w:tab/>
        <w:t>переговоры проводятся не раннее чем на второй и не позднее чем на пятый рабочий день со дня отправки извещения,</w:t>
      </w:r>
    </w:p>
    <w:p w14:paraId="222B0785"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г.</w:t>
      </w:r>
      <w:r w:rsidRPr="006257B5">
        <w:rPr>
          <w:rFonts w:ascii="GHEA Grapalat" w:hAnsi="GHEA Grapalat"/>
          <w:sz w:val="22"/>
          <w:szCs w:val="22"/>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67CC3BA0"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д.</w:t>
      </w:r>
      <w:r w:rsidRPr="006257B5">
        <w:rPr>
          <w:rFonts w:ascii="GHEA Grapalat" w:hAnsi="GHEA Grapalat"/>
          <w:sz w:val="22"/>
          <w:szCs w:val="22"/>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и  непризнанные таковыми участники, занявшие последующие места,</w:t>
      </w:r>
    </w:p>
    <w:p w14:paraId="21185FD0"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е.</w:t>
      </w:r>
      <w:r w:rsidRPr="006257B5">
        <w:rPr>
          <w:rFonts w:ascii="GHEA Grapalat" w:hAnsi="GHEA Grapalat"/>
          <w:sz w:val="22"/>
          <w:szCs w:val="22"/>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3F207D9D"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5C7FBBB6"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 xml:space="preserve">ж. в момент истечения установленного для переговоров срока, если цены, представленные присутствующими на нем участниками, превышают цену закупки,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14:paraId="2B51207E"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lastRenderedPageBreak/>
        <w:t>8.7.</w:t>
      </w:r>
      <w:r w:rsidRPr="006257B5">
        <w:rPr>
          <w:rFonts w:ascii="GHEA Grapalat" w:hAnsi="GHEA Grapalat"/>
          <w:sz w:val="22"/>
          <w:szCs w:val="22"/>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6257B5">
        <w:rPr>
          <w:rFonts w:ascii="Calibri" w:hAnsi="Calibri" w:cs="Calibri"/>
          <w:sz w:val="22"/>
          <w:szCs w:val="22"/>
        </w:rPr>
        <w:t> </w:t>
      </w:r>
      <w:r w:rsidRPr="006257B5">
        <w:rPr>
          <w:rFonts w:ascii="GHEA Grapalat" w:hAnsi="GHEA Grapalat"/>
          <w:sz w:val="22"/>
          <w:szCs w:val="22"/>
        </w:rPr>
        <w:t>препятствуя нормальному функционированию комиссии.</w:t>
      </w:r>
    </w:p>
    <w:p w14:paraId="62584069"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8.8.</w:t>
      </w:r>
      <w:r w:rsidRPr="006257B5">
        <w:rPr>
          <w:rFonts w:ascii="GHEA Grapalat" w:hAnsi="GHEA Grapalat"/>
          <w:sz w:val="22"/>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6EABF6A6"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В уведомлении, направленном участнику, подробно описываются все несоответствия, обнаруженные при оценке заявки.</w:t>
      </w:r>
    </w:p>
    <w:p w14:paraId="56223DD5"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8.9.</w:t>
      </w:r>
      <w:r w:rsidRPr="006257B5">
        <w:rPr>
          <w:rFonts w:ascii="GHEA Grapalat" w:hAnsi="GHEA Grapalat"/>
          <w:sz w:val="22"/>
          <w:szCs w:val="22"/>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AAAF435"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8.10.</w:t>
      </w:r>
      <w:r w:rsidRPr="006257B5">
        <w:rPr>
          <w:rFonts w:ascii="GHEA Grapalat" w:hAnsi="GHEA Grapalat"/>
          <w:sz w:val="22"/>
          <w:szCs w:val="22"/>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6257B5" w:rsidDel="00A5199D">
        <w:rPr>
          <w:rFonts w:ascii="GHEA Grapalat" w:hAnsi="GHEA Grapalat"/>
          <w:sz w:val="22"/>
          <w:szCs w:val="22"/>
        </w:rPr>
        <w:t xml:space="preserve"> </w:t>
      </w:r>
      <w:r w:rsidRPr="006257B5">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B67A1AC"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8.11.</w:t>
      </w:r>
      <w:r w:rsidRPr="006257B5">
        <w:rPr>
          <w:rFonts w:ascii="GHEA Grapalat" w:hAnsi="GHEA Grapalat"/>
          <w:sz w:val="22"/>
          <w:szCs w:val="22"/>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1B2063F"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8.12.</w:t>
      </w:r>
      <w:r w:rsidRPr="006257B5">
        <w:rPr>
          <w:rFonts w:ascii="GHEA Grapalat" w:hAnsi="GHEA Grapalat"/>
          <w:sz w:val="22"/>
          <w:szCs w:val="22"/>
        </w:rPr>
        <w:tab/>
        <w:t xml:space="preserve">Не позднее чем на следующий рабочий день после завершения заседания по вскрытию и оценке заявок секретарь комиссии: </w:t>
      </w:r>
    </w:p>
    <w:p w14:paraId="45A672A8"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w:t>
      </w:r>
      <w:r w:rsidRPr="006257B5">
        <w:rPr>
          <w:rFonts w:ascii="GHEA Grapalat" w:hAnsi="GHEA Grapalat"/>
          <w:sz w:val="22"/>
          <w:szCs w:val="22"/>
        </w:rPr>
        <w:tab/>
        <w:t>опубликовывает в бюллетене воспроизведенный (отсканированный) с</w:t>
      </w:r>
      <w:r w:rsidRPr="006257B5">
        <w:rPr>
          <w:rFonts w:ascii="Calibri" w:hAnsi="Calibri" w:cs="Calibri"/>
          <w:sz w:val="22"/>
          <w:szCs w:val="22"/>
        </w:rPr>
        <w:t> </w:t>
      </w:r>
      <w:r w:rsidRPr="006257B5">
        <w:rPr>
          <w:rFonts w:ascii="GHEA Grapalat" w:hAnsi="GHEA Grapalat"/>
          <w:sz w:val="22"/>
          <w:szCs w:val="22"/>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1D8973B8"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2)</w:t>
      </w:r>
      <w:r w:rsidRPr="006257B5">
        <w:rPr>
          <w:rFonts w:ascii="GHEA Grapalat" w:hAnsi="GHEA Grapalat"/>
          <w:sz w:val="22"/>
          <w:szCs w:val="22"/>
        </w:rPr>
        <w:tab/>
        <w:t>опубликовывает в бюллетене воспроизведенные (отсканированные) с</w:t>
      </w:r>
      <w:r w:rsidRPr="006257B5">
        <w:rPr>
          <w:rFonts w:ascii="Calibri" w:hAnsi="Calibri" w:cs="Calibri"/>
          <w:sz w:val="22"/>
          <w:szCs w:val="22"/>
        </w:rPr>
        <w:t> </w:t>
      </w:r>
      <w:r w:rsidRPr="006257B5">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D2927C5"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8.13.</w:t>
      </w:r>
      <w:r w:rsidRPr="006257B5">
        <w:rPr>
          <w:rFonts w:ascii="GHEA Grapalat" w:hAnsi="GHEA Grapalat"/>
          <w:sz w:val="22"/>
          <w:szCs w:val="22"/>
        </w:rPr>
        <w:tab/>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w:t>
      </w:r>
      <w:r w:rsidRPr="006257B5">
        <w:rPr>
          <w:rFonts w:ascii="GHEA Grapalat" w:hAnsi="GHEA Grapalat"/>
          <w:sz w:val="22"/>
          <w:szCs w:val="22"/>
        </w:rPr>
        <w:lastRenderedPageBreak/>
        <w:t>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EE786CE"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При этом, если:</w:t>
      </w:r>
    </w:p>
    <w:p w14:paraId="432B8FA9"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93325ED"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A42E5A4"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37097D3"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17D4BEE"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8.16.</w:t>
      </w:r>
      <w:r w:rsidRPr="006257B5">
        <w:rPr>
          <w:rFonts w:ascii="GHEA Grapalat" w:hAnsi="GHEA Grapalat"/>
          <w:sz w:val="22"/>
          <w:szCs w:val="22"/>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ED68782"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8.17.</w:t>
      </w:r>
      <w:r w:rsidRPr="006257B5">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71959D9"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298B40C"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8.18.</w:t>
      </w:r>
      <w:r w:rsidRPr="006257B5">
        <w:rPr>
          <w:rFonts w:ascii="GHEA Grapalat" w:hAnsi="GHEA Grapalat"/>
          <w:sz w:val="22"/>
          <w:szCs w:val="22"/>
        </w:rPr>
        <w:tab/>
        <w:t xml:space="preserve">Оценка заявок и определение отобранного участника осуществляются по отдельным лотам. </w:t>
      </w:r>
    </w:p>
    <w:p w14:paraId="273FFE83"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8.19.</w:t>
      </w:r>
      <w:r w:rsidRPr="006257B5">
        <w:rPr>
          <w:rFonts w:ascii="GHEA Grapalat" w:hAnsi="GHEA Grapalat"/>
          <w:sz w:val="22"/>
          <w:szCs w:val="22"/>
        </w:rPr>
        <w:tab/>
        <w:t>В случае если отобранный участник не заключает (отказывается</w:t>
      </w:r>
      <w:r w:rsidRPr="006257B5">
        <w:rPr>
          <w:rFonts w:ascii="Calibri" w:hAnsi="Calibri" w:cs="Calibri"/>
          <w:sz w:val="22"/>
          <w:szCs w:val="22"/>
        </w:rPr>
        <w:t> </w:t>
      </w:r>
      <w:r w:rsidRPr="006257B5">
        <w:rPr>
          <w:rFonts w:ascii="GHEA Grapalat" w:hAnsi="GHEA Grapalat"/>
          <w:sz w:val="22"/>
          <w:szCs w:val="22"/>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14:paraId="5D13AC5F"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8.20.</w:t>
      </w:r>
      <w:r w:rsidRPr="006257B5">
        <w:rPr>
          <w:rFonts w:ascii="GHEA Grapalat" w:hAnsi="GHEA Grapalat"/>
          <w:sz w:val="22"/>
          <w:szCs w:val="22"/>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6C8AEF9"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BED66F6"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8.21.</w:t>
      </w:r>
      <w:r w:rsidRPr="006257B5">
        <w:rPr>
          <w:rFonts w:ascii="GHEA Grapalat" w:hAnsi="GHEA Grapalat"/>
          <w:sz w:val="22"/>
          <w:szCs w:val="22"/>
        </w:rPr>
        <w:tab/>
        <w:t>С целью применения пункта 8.20. части 1 настоящего приглашения может быть созвано внеочередное заседание комиссии.</w:t>
      </w:r>
    </w:p>
    <w:p w14:paraId="0D93E9C6"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lastRenderedPageBreak/>
        <w:t>8.22.</w:t>
      </w:r>
      <w:r w:rsidRPr="006257B5">
        <w:rPr>
          <w:rFonts w:ascii="GHEA Grapalat" w:hAnsi="GHEA Grapalat"/>
          <w:sz w:val="22"/>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Pr="006257B5">
        <w:rPr>
          <w:rFonts w:ascii="Calibri" w:hAnsi="Calibri" w:cs="Calibri"/>
          <w:sz w:val="22"/>
          <w:szCs w:val="22"/>
        </w:rPr>
        <w:t> </w:t>
      </w:r>
      <w:r w:rsidRPr="006257B5">
        <w:rPr>
          <w:rFonts w:ascii="GHEA Grapalat" w:hAnsi="GHEA Grapalat"/>
          <w:sz w:val="22"/>
          <w:szCs w:val="22"/>
        </w:rPr>
        <w:t>заключении договора содержит краткую информацию об оценке заявок, о</w:t>
      </w:r>
      <w:r w:rsidRPr="006257B5">
        <w:rPr>
          <w:rFonts w:ascii="Calibri" w:hAnsi="Calibri" w:cs="Calibri"/>
          <w:sz w:val="22"/>
          <w:szCs w:val="22"/>
        </w:rPr>
        <w:t> </w:t>
      </w:r>
      <w:r w:rsidRPr="006257B5">
        <w:rPr>
          <w:rFonts w:ascii="GHEA Grapalat" w:hAnsi="GHEA Grapalat"/>
          <w:sz w:val="22"/>
          <w:szCs w:val="22"/>
        </w:rPr>
        <w:t>причинах, обосновывающих выбор отобранного участника, и объявление о</w:t>
      </w:r>
      <w:r w:rsidRPr="006257B5">
        <w:rPr>
          <w:rFonts w:ascii="Calibri" w:hAnsi="Calibri" w:cs="Calibri"/>
          <w:sz w:val="22"/>
          <w:szCs w:val="22"/>
        </w:rPr>
        <w:t> </w:t>
      </w:r>
      <w:r w:rsidRPr="006257B5">
        <w:rPr>
          <w:rFonts w:ascii="GHEA Grapalat" w:hAnsi="GHEA Grapalat"/>
          <w:sz w:val="22"/>
          <w:szCs w:val="22"/>
        </w:rPr>
        <w:t>периоде ожидания.</w:t>
      </w:r>
    </w:p>
    <w:p w14:paraId="7E7C14E3"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93A3F00"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b/>
          <w:bCs/>
          <w:sz w:val="22"/>
          <w:szCs w:val="22"/>
        </w:rPr>
        <w:t>Период ожидания в случае настоящей процедуры составляет 10 календарных дней.</w:t>
      </w:r>
      <w:r w:rsidRPr="006257B5">
        <w:rPr>
          <w:rFonts w:ascii="GHEA Grapalat" w:hAnsi="GHEA Grapalat"/>
          <w:sz w:val="22"/>
          <w:szCs w:val="22"/>
        </w:rPr>
        <w:t xml:space="preserve"> Период ожидания:</w:t>
      </w:r>
    </w:p>
    <w:p w14:paraId="4A8FCAA0"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не применим, если заявку подал только один участник, с которым заключается договор;</w:t>
      </w:r>
    </w:p>
    <w:p w14:paraId="095D3E0F"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5922886F" w14:textId="77777777" w:rsidR="004C58D6" w:rsidRPr="006257B5" w:rsidRDefault="004C58D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CD8F300" w14:textId="77777777" w:rsidR="000D5D26" w:rsidRPr="006257B5" w:rsidRDefault="000D5D26" w:rsidP="00F137AA">
      <w:pPr>
        <w:widowControl w:val="0"/>
        <w:spacing w:after="160"/>
        <w:jc w:val="center"/>
        <w:rPr>
          <w:rFonts w:ascii="GHEA Grapalat" w:hAnsi="GHEA Grapalat"/>
          <w:b/>
          <w:sz w:val="22"/>
          <w:szCs w:val="22"/>
        </w:rPr>
      </w:pPr>
    </w:p>
    <w:p w14:paraId="49EF1753" w14:textId="77777777" w:rsidR="000313A6" w:rsidRPr="006257B5" w:rsidRDefault="00AA0AD8" w:rsidP="00F137AA">
      <w:pPr>
        <w:widowControl w:val="0"/>
        <w:spacing w:after="160"/>
        <w:jc w:val="center"/>
        <w:rPr>
          <w:rFonts w:ascii="GHEA Grapalat" w:hAnsi="GHEA Grapalat" w:cs="Arial"/>
          <w:b/>
          <w:iCs/>
          <w:sz w:val="22"/>
          <w:szCs w:val="22"/>
        </w:rPr>
      </w:pPr>
      <w:r w:rsidRPr="006257B5">
        <w:rPr>
          <w:rFonts w:ascii="GHEA Grapalat" w:hAnsi="GHEA Grapalat"/>
          <w:b/>
          <w:sz w:val="22"/>
          <w:szCs w:val="22"/>
        </w:rPr>
        <w:t xml:space="preserve">9. ЗАКЛЮЧЕНИЕ ДОГОВОРА </w:t>
      </w:r>
    </w:p>
    <w:p w14:paraId="745E9A33"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9.1.</w:t>
      </w:r>
      <w:r w:rsidRPr="006257B5">
        <w:rPr>
          <w:rFonts w:ascii="GHEA Grapalat" w:hAnsi="GHEA Grapalat"/>
          <w:sz w:val="22"/>
          <w:szCs w:val="22"/>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4E8891"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9.2.</w:t>
      </w:r>
      <w:r w:rsidRPr="006257B5">
        <w:rPr>
          <w:rFonts w:ascii="GHEA Grapalat" w:hAnsi="GHEA Grapalat"/>
          <w:sz w:val="22"/>
          <w:szCs w:val="22"/>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1BDA0E33"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9.3.</w:t>
      </w:r>
      <w:r w:rsidRPr="006257B5">
        <w:rPr>
          <w:rFonts w:ascii="GHEA Grapalat" w:hAnsi="GHEA Grapalat"/>
          <w:sz w:val="22"/>
          <w:szCs w:val="22"/>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75F872F"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9.4.</w:t>
      </w:r>
      <w:r w:rsidRPr="006257B5">
        <w:rPr>
          <w:rFonts w:ascii="GHEA Grapalat" w:hAnsi="GHEA Grapalat"/>
          <w:sz w:val="22"/>
          <w:szCs w:val="22"/>
        </w:rPr>
        <w:tab/>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46D1C295"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822A3EB"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9.5.</w:t>
      </w:r>
      <w:r w:rsidRPr="006257B5">
        <w:rPr>
          <w:rFonts w:ascii="GHEA Grapalat" w:hAnsi="GHEA Grapalat"/>
          <w:sz w:val="22"/>
          <w:szCs w:val="22"/>
        </w:rPr>
        <w:tab/>
        <w:t xml:space="preserve">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 </w:t>
      </w:r>
    </w:p>
    <w:p w14:paraId="63F76DBF" w14:textId="77777777" w:rsidR="00767D57" w:rsidRPr="006257B5" w:rsidRDefault="00767D57" w:rsidP="00F137AA">
      <w:pPr>
        <w:widowControl w:val="0"/>
        <w:tabs>
          <w:tab w:val="left" w:pos="1134"/>
        </w:tabs>
        <w:ind w:firstLine="567"/>
        <w:jc w:val="center"/>
        <w:rPr>
          <w:rFonts w:ascii="GHEA Grapalat" w:hAnsi="GHEA Grapalat"/>
          <w:sz w:val="22"/>
          <w:szCs w:val="22"/>
        </w:rPr>
      </w:pPr>
    </w:p>
    <w:p w14:paraId="263A3080" w14:textId="77777777" w:rsidR="00767D57" w:rsidRPr="006257B5" w:rsidRDefault="00767D57" w:rsidP="00F137AA">
      <w:pPr>
        <w:widowControl w:val="0"/>
        <w:tabs>
          <w:tab w:val="left" w:pos="1134"/>
        </w:tabs>
        <w:ind w:firstLine="567"/>
        <w:jc w:val="center"/>
        <w:rPr>
          <w:rFonts w:ascii="GHEA Grapalat" w:hAnsi="GHEA Grapalat"/>
          <w:b/>
          <w:bCs/>
          <w:sz w:val="22"/>
          <w:szCs w:val="22"/>
        </w:rPr>
      </w:pPr>
      <w:r w:rsidRPr="006257B5">
        <w:rPr>
          <w:rFonts w:ascii="GHEA Grapalat" w:hAnsi="GHEA Grapalat"/>
          <w:b/>
          <w:bCs/>
          <w:sz w:val="22"/>
          <w:szCs w:val="22"/>
        </w:rPr>
        <w:t>10. ОБЕСПЕЧЕНИЯ КВАЛИФИКАЦИИ И ДОГОВОРА</w:t>
      </w:r>
    </w:p>
    <w:p w14:paraId="2163587F"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10.1.</w:t>
      </w:r>
      <w:r w:rsidRPr="006257B5">
        <w:rPr>
          <w:rFonts w:ascii="GHEA Grapalat" w:hAnsi="GHEA Grapalat"/>
          <w:sz w:val="22"/>
          <w:szCs w:val="22"/>
        </w:rPr>
        <w:tab/>
        <w:t xml:space="preserve">На основании требования о предоставлении обеспечений квалификации и договора </w:t>
      </w:r>
      <w:r w:rsidRPr="006257B5">
        <w:rPr>
          <w:rFonts w:ascii="GHEA Grapalat" w:hAnsi="GHEA Grapalat"/>
          <w:sz w:val="22"/>
          <w:szCs w:val="22"/>
        </w:rPr>
        <w:lastRenderedPageBreak/>
        <w:t>отобранный участник в течение 5-и рабочих дней со 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договора(предоплаты).11.1</w:t>
      </w:r>
    </w:p>
    <w:p w14:paraId="7B46CA3D"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контракта.12.1</w:t>
      </w:r>
    </w:p>
    <w:p w14:paraId="65C978A6"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6257B5">
        <w:rPr>
          <w:rFonts w:ascii="Calibri" w:hAnsi="Calibri" w:cs="Calibri"/>
          <w:sz w:val="22"/>
          <w:szCs w:val="22"/>
        </w:rPr>
        <w:t> </w:t>
      </w:r>
      <w:r w:rsidRPr="006257B5">
        <w:rPr>
          <w:rFonts w:ascii="GHEA Grapalat" w:hAnsi="GHEA Grapalat" w:cs="GHEA Grapalat"/>
          <w:sz w:val="22"/>
          <w:szCs w:val="22"/>
        </w:rPr>
        <w:t>«</w:t>
      </w:r>
      <w:r w:rsidRPr="006257B5">
        <w:rPr>
          <w:rFonts w:ascii="GHEA Grapalat" w:hAnsi="GHEA Grapalat"/>
          <w:sz w:val="22"/>
          <w:szCs w:val="22"/>
        </w:rPr>
        <w:t>900008000698</w:t>
      </w:r>
      <w:r w:rsidRPr="006257B5">
        <w:rPr>
          <w:rFonts w:ascii="GHEA Grapalat" w:hAnsi="GHEA Grapalat" w:cs="GHEA Grapalat"/>
          <w:sz w:val="22"/>
          <w:szCs w:val="22"/>
        </w:rPr>
        <w:t>»</w:t>
      </w:r>
      <w:r w:rsidRPr="006257B5">
        <w:rPr>
          <w:rFonts w:ascii="GHEA Grapalat" w:hAnsi="GHEA Grapalat"/>
          <w:sz w:val="22"/>
          <w:szCs w:val="22"/>
        </w:rPr>
        <w:t xml:space="preserve"> </w:t>
      </w:r>
      <w:r w:rsidRPr="006257B5">
        <w:rPr>
          <w:rFonts w:ascii="GHEA Grapalat" w:hAnsi="GHEA Grapalat" w:cs="GHEA Grapalat"/>
          <w:sz w:val="22"/>
          <w:szCs w:val="22"/>
        </w:rPr>
        <w:t>открытый</w:t>
      </w:r>
      <w:r w:rsidRPr="006257B5">
        <w:rPr>
          <w:rFonts w:ascii="GHEA Grapalat" w:hAnsi="GHEA Grapalat"/>
          <w:sz w:val="22"/>
          <w:szCs w:val="22"/>
        </w:rPr>
        <w:t xml:space="preserve"> </w:t>
      </w:r>
      <w:r w:rsidRPr="006257B5">
        <w:rPr>
          <w:rFonts w:ascii="GHEA Grapalat" w:hAnsi="GHEA Grapalat" w:cs="GHEA Grapalat"/>
          <w:sz w:val="22"/>
          <w:szCs w:val="22"/>
        </w:rPr>
        <w:t>в</w:t>
      </w:r>
      <w:r w:rsidRPr="006257B5">
        <w:rPr>
          <w:rFonts w:ascii="GHEA Grapalat" w:hAnsi="GHEA Grapalat"/>
          <w:sz w:val="22"/>
          <w:szCs w:val="22"/>
        </w:rPr>
        <w:t xml:space="preserve"> </w:t>
      </w:r>
      <w:r w:rsidRPr="006257B5">
        <w:rPr>
          <w:rFonts w:ascii="GHEA Grapalat" w:hAnsi="GHEA Grapalat" w:cs="GHEA Grapalat"/>
          <w:sz w:val="22"/>
          <w:szCs w:val="22"/>
        </w:rPr>
        <w:t>Центральном</w:t>
      </w:r>
      <w:r w:rsidRPr="006257B5">
        <w:rPr>
          <w:rFonts w:ascii="GHEA Grapalat" w:hAnsi="GHEA Grapalat"/>
          <w:sz w:val="22"/>
          <w:szCs w:val="22"/>
        </w:rPr>
        <w:t xml:space="preserve"> </w:t>
      </w:r>
      <w:r w:rsidRPr="006257B5">
        <w:rPr>
          <w:rFonts w:ascii="GHEA Grapalat" w:hAnsi="GHEA Grapalat" w:cs="GHEA Grapalat"/>
          <w:sz w:val="22"/>
          <w:szCs w:val="22"/>
        </w:rPr>
        <w:t>казначействе</w:t>
      </w:r>
      <w:r w:rsidRPr="006257B5">
        <w:rPr>
          <w:rFonts w:ascii="GHEA Grapalat" w:hAnsi="GHEA Grapalat"/>
          <w:sz w:val="22"/>
          <w:szCs w:val="22"/>
        </w:rPr>
        <w:t xml:space="preserve"> </w:t>
      </w:r>
      <w:r w:rsidRPr="006257B5">
        <w:rPr>
          <w:rFonts w:ascii="GHEA Grapalat" w:hAnsi="GHEA Grapalat" w:cs="GHEA Grapalat"/>
          <w:sz w:val="22"/>
          <w:szCs w:val="22"/>
        </w:rPr>
        <w:t>на</w:t>
      </w:r>
      <w:r w:rsidRPr="006257B5">
        <w:rPr>
          <w:rFonts w:ascii="GHEA Grapalat" w:hAnsi="GHEA Grapalat"/>
          <w:sz w:val="22"/>
          <w:szCs w:val="22"/>
        </w:rPr>
        <w:t xml:space="preserve"> </w:t>
      </w:r>
      <w:r w:rsidRPr="006257B5">
        <w:rPr>
          <w:rFonts w:ascii="GHEA Grapalat" w:hAnsi="GHEA Grapalat" w:cs="GHEA Grapalat"/>
          <w:sz w:val="22"/>
          <w:szCs w:val="22"/>
        </w:rPr>
        <w:t>имя</w:t>
      </w:r>
      <w:r w:rsidRPr="006257B5">
        <w:rPr>
          <w:rFonts w:ascii="GHEA Grapalat" w:hAnsi="GHEA Grapalat"/>
          <w:sz w:val="22"/>
          <w:szCs w:val="22"/>
        </w:rPr>
        <w:t xml:space="preserve"> </w:t>
      </w:r>
      <w:r w:rsidRPr="006257B5">
        <w:rPr>
          <w:rFonts w:ascii="GHEA Grapalat" w:hAnsi="GHEA Grapalat" w:cs="GHEA Grapalat"/>
          <w:sz w:val="22"/>
          <w:szCs w:val="22"/>
        </w:rPr>
        <w:t>уполномоченного</w:t>
      </w:r>
      <w:r w:rsidRPr="006257B5">
        <w:rPr>
          <w:rFonts w:ascii="GHEA Grapalat" w:hAnsi="GHEA Grapalat"/>
          <w:sz w:val="22"/>
          <w:szCs w:val="22"/>
        </w:rPr>
        <w:t xml:space="preserve"> </w:t>
      </w:r>
      <w:r w:rsidRPr="006257B5">
        <w:rPr>
          <w:rFonts w:ascii="GHEA Grapalat" w:hAnsi="GHEA Grapalat" w:cs="GHEA Grapalat"/>
          <w:sz w:val="22"/>
          <w:szCs w:val="22"/>
        </w:rPr>
        <w:t>органа</w:t>
      </w:r>
      <w:r w:rsidRPr="006257B5">
        <w:rPr>
          <w:rFonts w:ascii="GHEA Grapalat" w:hAnsi="GHEA Grapalat"/>
          <w:sz w:val="22"/>
          <w:szCs w:val="22"/>
        </w:rPr>
        <w:t>.</w:t>
      </w:r>
    </w:p>
    <w:p w14:paraId="7D26671F"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54F02E7"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032F2E77" w14:textId="77777777" w:rsidR="00767D57" w:rsidRPr="006257B5" w:rsidRDefault="00767D57" w:rsidP="00F137AA">
      <w:pPr>
        <w:widowControl w:val="0"/>
        <w:tabs>
          <w:tab w:val="left" w:pos="1134"/>
        </w:tabs>
        <w:ind w:firstLine="567"/>
        <w:jc w:val="both"/>
        <w:rPr>
          <w:rFonts w:ascii="GHEA Grapalat" w:hAnsi="GHEA Grapalat"/>
          <w:sz w:val="16"/>
          <w:szCs w:val="16"/>
        </w:rPr>
      </w:pPr>
    </w:p>
    <w:p w14:paraId="441636D7" w14:textId="77777777" w:rsidR="00767D57" w:rsidRPr="006257B5" w:rsidRDefault="00767D57" w:rsidP="00F137AA">
      <w:pPr>
        <w:widowControl w:val="0"/>
        <w:tabs>
          <w:tab w:val="left" w:pos="1134"/>
        </w:tabs>
        <w:ind w:firstLine="567"/>
        <w:jc w:val="both"/>
        <w:rPr>
          <w:rFonts w:ascii="GHEA Grapalat" w:hAnsi="GHEA Grapalat"/>
          <w:i/>
          <w:iCs/>
          <w:sz w:val="16"/>
          <w:szCs w:val="16"/>
        </w:rPr>
      </w:pPr>
      <w:r w:rsidRPr="006257B5">
        <w:rPr>
          <w:rFonts w:ascii="GHEA Grapalat" w:hAnsi="GHEA Grapalat"/>
          <w:i/>
          <w:iCs/>
          <w:sz w:val="16"/>
          <w:szCs w:val="16"/>
        </w:rPr>
        <w:t xml:space="preserve">11.1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342A502" w14:textId="77777777" w:rsidR="00767D57" w:rsidRPr="006257B5" w:rsidRDefault="00767D57" w:rsidP="00F137AA">
      <w:pPr>
        <w:widowControl w:val="0"/>
        <w:tabs>
          <w:tab w:val="left" w:pos="1134"/>
        </w:tabs>
        <w:ind w:firstLine="567"/>
        <w:jc w:val="both"/>
        <w:rPr>
          <w:rFonts w:ascii="GHEA Grapalat" w:hAnsi="GHEA Grapalat"/>
          <w:i/>
          <w:iCs/>
          <w:sz w:val="16"/>
          <w:szCs w:val="16"/>
        </w:rPr>
      </w:pPr>
      <w:r w:rsidRPr="006257B5">
        <w:rPr>
          <w:rFonts w:ascii="GHEA Grapalat" w:hAnsi="GHEA Grapalat"/>
          <w:i/>
          <w:iCs/>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EC11278" w14:textId="77777777" w:rsidR="00767D57" w:rsidRPr="006257B5" w:rsidRDefault="00767D57" w:rsidP="00F137AA">
      <w:pPr>
        <w:widowControl w:val="0"/>
        <w:tabs>
          <w:tab w:val="left" w:pos="1134"/>
        </w:tabs>
        <w:ind w:firstLine="567"/>
        <w:jc w:val="both"/>
        <w:rPr>
          <w:rFonts w:ascii="GHEA Grapalat" w:hAnsi="GHEA Grapalat"/>
          <w:i/>
          <w:iCs/>
          <w:sz w:val="16"/>
          <w:szCs w:val="16"/>
        </w:rPr>
      </w:pPr>
      <w:r w:rsidRPr="006257B5">
        <w:rPr>
          <w:rFonts w:ascii="GHEA Grapalat" w:hAnsi="GHEA Grapalat"/>
          <w:i/>
          <w:iCs/>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5FEE7024" w14:textId="77777777" w:rsidR="00767D57" w:rsidRPr="006257B5" w:rsidRDefault="00767D57" w:rsidP="00F137AA">
      <w:pPr>
        <w:widowControl w:val="0"/>
        <w:tabs>
          <w:tab w:val="left" w:pos="1134"/>
        </w:tabs>
        <w:ind w:firstLine="567"/>
        <w:jc w:val="both"/>
        <w:rPr>
          <w:rFonts w:ascii="GHEA Grapalat" w:hAnsi="GHEA Grapalat"/>
          <w:i/>
          <w:iCs/>
          <w:sz w:val="16"/>
          <w:szCs w:val="16"/>
        </w:rPr>
      </w:pPr>
      <w:r w:rsidRPr="006257B5">
        <w:rPr>
          <w:rFonts w:ascii="GHEA Grapalat" w:hAnsi="GHEA Grapalat"/>
          <w:i/>
          <w:iCs/>
          <w:sz w:val="16"/>
          <w:szCs w:val="16"/>
        </w:rPr>
        <w:t>12.1 Если цена  закупки данного лота по заявке на закупку</w:t>
      </w:r>
      <w:r w:rsidRPr="006257B5">
        <w:rPr>
          <w:rFonts w:ascii="Cambria Math" w:hAnsi="Cambria Math" w:cs="Cambria Math"/>
          <w:i/>
          <w:iCs/>
          <w:sz w:val="16"/>
          <w:szCs w:val="16"/>
        </w:rPr>
        <w:t>․</w:t>
      </w:r>
    </w:p>
    <w:p w14:paraId="5950FA28" w14:textId="77777777" w:rsidR="00767D57" w:rsidRPr="006257B5" w:rsidRDefault="00767D57" w:rsidP="00F137AA">
      <w:pPr>
        <w:widowControl w:val="0"/>
        <w:tabs>
          <w:tab w:val="left" w:pos="1134"/>
        </w:tabs>
        <w:ind w:firstLine="567"/>
        <w:jc w:val="both"/>
        <w:rPr>
          <w:rFonts w:ascii="GHEA Grapalat" w:hAnsi="GHEA Grapalat"/>
          <w:i/>
          <w:iCs/>
          <w:sz w:val="16"/>
          <w:szCs w:val="16"/>
        </w:rPr>
      </w:pPr>
      <w:r w:rsidRPr="006257B5">
        <w:rPr>
          <w:rFonts w:ascii="GHEA Grapalat" w:hAnsi="GHEA Grapalat"/>
          <w:i/>
          <w:iCs/>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6257B5">
        <w:rPr>
          <w:rFonts w:ascii="Cambria Math" w:hAnsi="Cambria Math" w:cs="Cambria Math"/>
          <w:i/>
          <w:iCs/>
          <w:sz w:val="16"/>
          <w:szCs w:val="16"/>
        </w:rPr>
        <w:t>․</w:t>
      </w:r>
    </w:p>
    <w:p w14:paraId="1299ABA6" w14:textId="77777777" w:rsidR="00767D57" w:rsidRPr="006257B5" w:rsidRDefault="00767D57" w:rsidP="00F137AA">
      <w:pPr>
        <w:widowControl w:val="0"/>
        <w:tabs>
          <w:tab w:val="left" w:pos="1134"/>
        </w:tabs>
        <w:ind w:firstLine="567"/>
        <w:jc w:val="both"/>
        <w:rPr>
          <w:rFonts w:ascii="GHEA Grapalat" w:hAnsi="GHEA Grapalat"/>
          <w:i/>
          <w:iCs/>
          <w:sz w:val="16"/>
          <w:szCs w:val="16"/>
        </w:rPr>
      </w:pPr>
      <w:r w:rsidRPr="006257B5">
        <w:rPr>
          <w:rFonts w:ascii="GHEA Grapalat" w:hAnsi="GHEA Grapalat"/>
          <w:i/>
          <w:iCs/>
          <w:sz w:val="16"/>
          <w:szCs w:val="16"/>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C5AADFD" w14:textId="77777777" w:rsidR="00767D57" w:rsidRPr="006257B5" w:rsidRDefault="00767D57" w:rsidP="00F137AA">
      <w:pPr>
        <w:widowControl w:val="0"/>
        <w:tabs>
          <w:tab w:val="left" w:pos="1134"/>
        </w:tabs>
        <w:ind w:firstLine="567"/>
        <w:jc w:val="both"/>
        <w:rPr>
          <w:rFonts w:ascii="GHEA Grapalat" w:hAnsi="GHEA Grapalat"/>
          <w:i/>
          <w:iCs/>
          <w:sz w:val="16"/>
          <w:szCs w:val="16"/>
        </w:rPr>
      </w:pPr>
      <w:r w:rsidRPr="006257B5">
        <w:rPr>
          <w:rFonts w:ascii="GHEA Grapalat" w:hAnsi="GHEA Grapalat"/>
          <w:i/>
          <w:iCs/>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2DD17C9B" w14:textId="77777777" w:rsidR="00767D57" w:rsidRPr="006257B5" w:rsidRDefault="00767D57" w:rsidP="00F137AA">
      <w:pPr>
        <w:widowControl w:val="0"/>
        <w:tabs>
          <w:tab w:val="left" w:pos="1134"/>
        </w:tabs>
        <w:ind w:firstLine="567"/>
        <w:jc w:val="both"/>
        <w:rPr>
          <w:rFonts w:ascii="GHEA Grapalat" w:hAnsi="GHEA Grapalat"/>
          <w:sz w:val="22"/>
          <w:szCs w:val="22"/>
        </w:rPr>
      </w:pPr>
    </w:p>
    <w:p w14:paraId="58A61AE7"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 xml:space="preserve"> При этом, если договоры о закупке работ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7762EC87"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Обеспечение квалификации в виде банковской гарантии отобранный участник представляет согласно приложению 4 или приложению 4.1.</w:t>
      </w:r>
      <w:r w:rsidRPr="006257B5">
        <w:rPr>
          <w:sz w:val="22"/>
          <w:szCs w:val="22"/>
        </w:rPr>
        <w:footnoteReference w:customMarkFollows="1" w:id="1"/>
        <w:t>12</w:t>
      </w:r>
      <w:r w:rsidRPr="006257B5">
        <w:rPr>
          <w:rFonts w:ascii="GHEA Grapalat" w:hAnsi="GHEA Grapalat"/>
          <w:sz w:val="22"/>
          <w:szCs w:val="22"/>
        </w:rPr>
        <w:t xml:space="preserve"> .</w:t>
      </w:r>
    </w:p>
    <w:p w14:paraId="2918E45D"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AFD9E39"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10.3.</w:t>
      </w:r>
      <w:r w:rsidRPr="006257B5">
        <w:rPr>
          <w:rFonts w:ascii="GHEA Grapalat" w:hAnsi="GHEA Grapalat"/>
          <w:sz w:val="22"/>
          <w:szCs w:val="22"/>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6257B5">
        <w:rPr>
          <w:sz w:val="22"/>
          <w:szCs w:val="22"/>
        </w:rPr>
        <w:footnoteReference w:customMarkFollows="1" w:id="2"/>
        <w:t>13</w:t>
      </w:r>
      <w:r w:rsidRPr="006257B5">
        <w:rPr>
          <w:rFonts w:ascii="GHEA Grapalat" w:hAnsi="GHEA Grapalat"/>
          <w:sz w:val="22"/>
          <w:szCs w:val="22"/>
        </w:rPr>
        <w:t>.</w:t>
      </w:r>
    </w:p>
    <w:p w14:paraId="2EABD3C3"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к сумме цен закупок представленных лотов с учетом требований 9-ого подпункта 32-ого пункта. </w:t>
      </w:r>
    </w:p>
    <w:p w14:paraId="10E7BEA1"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588D159"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6257B5">
        <w:rPr>
          <w:rFonts w:ascii="Calibri" w:hAnsi="Calibri" w:cs="Calibri"/>
          <w:sz w:val="22"/>
          <w:szCs w:val="22"/>
        </w:rPr>
        <w:t> </w:t>
      </w:r>
      <w:r w:rsidRPr="006257B5">
        <w:rPr>
          <w:rFonts w:ascii="GHEA Grapalat" w:hAnsi="GHEA Grapalat"/>
          <w:sz w:val="22"/>
          <w:szCs w:val="22"/>
        </w:rPr>
        <w:t>"900008000664", открытый в Центральном казначействе на имя уполномоченного органа.</w:t>
      </w:r>
    </w:p>
    <w:p w14:paraId="0CD41947"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3FDA7962"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10.5.</w:t>
      </w:r>
      <w:r w:rsidRPr="006257B5">
        <w:rPr>
          <w:rFonts w:ascii="GHEA Grapalat" w:hAnsi="GHEA Grapalat"/>
          <w:sz w:val="22"/>
          <w:szCs w:val="22"/>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14:paraId="3B6F6E1B"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3CDFE2EB"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 xml:space="preserve">  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w:t>
      </w:r>
      <w:r w:rsidRPr="006257B5">
        <w:rPr>
          <w:rFonts w:ascii="GHEA Grapalat" w:hAnsi="GHEA Grapalat"/>
          <w:sz w:val="22"/>
          <w:szCs w:val="22"/>
        </w:rPr>
        <w:lastRenderedPageBreak/>
        <w:t>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411146E" w14:textId="77777777" w:rsidR="00767D57" w:rsidRPr="006257B5" w:rsidRDefault="00767D57" w:rsidP="00F137AA">
      <w:pPr>
        <w:widowControl w:val="0"/>
        <w:tabs>
          <w:tab w:val="left" w:pos="1134"/>
        </w:tabs>
        <w:spacing w:after="160"/>
        <w:ind w:firstLine="567"/>
        <w:jc w:val="center"/>
        <w:rPr>
          <w:rFonts w:ascii="GHEA Grapalat" w:hAnsi="GHEA Grapalat"/>
          <w:b/>
          <w:sz w:val="22"/>
          <w:szCs w:val="22"/>
        </w:rPr>
      </w:pPr>
    </w:p>
    <w:p w14:paraId="4E49AF9B" w14:textId="77777777" w:rsidR="00096865" w:rsidRPr="006257B5" w:rsidRDefault="008D5016" w:rsidP="00F137AA">
      <w:pPr>
        <w:widowControl w:val="0"/>
        <w:tabs>
          <w:tab w:val="left" w:pos="1134"/>
        </w:tabs>
        <w:spacing w:after="160"/>
        <w:ind w:firstLine="567"/>
        <w:jc w:val="center"/>
        <w:rPr>
          <w:rFonts w:ascii="GHEA Grapalat" w:hAnsi="GHEA Grapalat"/>
          <w:b/>
          <w:sz w:val="22"/>
          <w:szCs w:val="22"/>
        </w:rPr>
      </w:pPr>
      <w:r w:rsidRPr="006257B5">
        <w:rPr>
          <w:rFonts w:ascii="GHEA Grapalat" w:hAnsi="GHEA Grapalat"/>
          <w:b/>
          <w:sz w:val="22"/>
          <w:szCs w:val="22"/>
        </w:rPr>
        <w:t>11. ОБЪЯВЛЕНИЕ ПРОЦЕДУРЫ НЕСОСТОЯВШЕЙСЯ</w:t>
      </w:r>
    </w:p>
    <w:p w14:paraId="7BE299A8" w14:textId="77777777" w:rsidR="00767D57" w:rsidRPr="006257B5" w:rsidRDefault="00767D57" w:rsidP="00F137AA">
      <w:pPr>
        <w:widowControl w:val="0"/>
        <w:tabs>
          <w:tab w:val="left" w:pos="1276"/>
        </w:tabs>
        <w:ind w:firstLine="567"/>
        <w:jc w:val="both"/>
        <w:rPr>
          <w:rFonts w:ascii="GHEA Grapalat" w:hAnsi="GHEA Grapalat" w:cs="Sylfaen"/>
          <w:sz w:val="22"/>
          <w:szCs w:val="22"/>
        </w:rPr>
      </w:pPr>
      <w:r w:rsidRPr="006257B5">
        <w:rPr>
          <w:rFonts w:ascii="GHEA Grapalat" w:hAnsi="GHEA Grapalat"/>
          <w:sz w:val="22"/>
          <w:szCs w:val="22"/>
        </w:rPr>
        <w:t>11.1.</w:t>
      </w:r>
      <w:r w:rsidRPr="006257B5">
        <w:rPr>
          <w:rFonts w:ascii="GHEA Grapalat" w:hAnsi="GHEA Grapalat"/>
          <w:sz w:val="22"/>
          <w:szCs w:val="22"/>
        </w:rPr>
        <w:tab/>
        <w:t>Согласно статье 37 Закона, Комиссия объявляет настоящую процедуру несостоявшейся, если:</w:t>
      </w:r>
    </w:p>
    <w:p w14:paraId="3F2DC5C1" w14:textId="77777777" w:rsidR="00767D57" w:rsidRPr="006257B5" w:rsidRDefault="00767D57"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1)</w:t>
      </w:r>
      <w:r w:rsidRPr="006257B5">
        <w:rPr>
          <w:rFonts w:ascii="GHEA Grapalat" w:hAnsi="GHEA Grapalat"/>
          <w:sz w:val="22"/>
          <w:szCs w:val="22"/>
        </w:rPr>
        <w:tab/>
        <w:t>ни одна из заявок не соответствует условиям приглашения;</w:t>
      </w:r>
    </w:p>
    <w:p w14:paraId="5A08638A" w14:textId="77777777" w:rsidR="00767D57" w:rsidRPr="006257B5" w:rsidRDefault="00767D57"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2)</w:t>
      </w:r>
      <w:r w:rsidRPr="006257B5">
        <w:rPr>
          <w:rFonts w:ascii="GHEA Grapalat" w:hAnsi="GHEA Grapalat"/>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6257B5">
        <w:rPr>
          <w:sz w:val="22"/>
          <w:szCs w:val="22"/>
          <w:lang w:val="en-US"/>
        </w:rPr>
        <w:t> </w:t>
      </w:r>
      <w:r w:rsidRPr="006257B5">
        <w:rPr>
          <w:rFonts w:ascii="GHEA Grapalat" w:hAnsi="GHEA Grapalat"/>
          <w:sz w:val="22"/>
          <w:szCs w:val="22"/>
        </w:rPr>
        <w:t>— Совета попечителей</w:t>
      </w:r>
      <w:r w:rsidRPr="006257B5">
        <w:rPr>
          <w:rStyle w:val="FootnoteReference"/>
          <w:rFonts w:ascii="GHEA Grapalat" w:hAnsi="GHEA Grapalat"/>
          <w:sz w:val="22"/>
          <w:szCs w:val="22"/>
        </w:rPr>
        <w:footnoteReference w:customMarkFollows="1" w:id="3"/>
        <w:t>14</w:t>
      </w:r>
      <w:r w:rsidRPr="006257B5">
        <w:rPr>
          <w:rFonts w:ascii="GHEA Grapalat" w:hAnsi="GHEA Grapalat"/>
          <w:sz w:val="22"/>
          <w:szCs w:val="22"/>
        </w:rPr>
        <w:t>.</w:t>
      </w:r>
    </w:p>
    <w:p w14:paraId="0EDF8A97" w14:textId="77777777" w:rsidR="00767D57" w:rsidRPr="006257B5" w:rsidRDefault="00767D57"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3)</w:t>
      </w:r>
      <w:r w:rsidRPr="006257B5">
        <w:rPr>
          <w:rFonts w:ascii="GHEA Grapalat" w:hAnsi="GHEA Grapalat"/>
          <w:sz w:val="22"/>
          <w:szCs w:val="22"/>
        </w:rPr>
        <w:tab/>
        <w:t>не подано ни одной заявки;</w:t>
      </w:r>
    </w:p>
    <w:p w14:paraId="30D47416" w14:textId="77777777" w:rsidR="00767D57"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4)</w:t>
      </w:r>
      <w:r w:rsidRPr="006257B5">
        <w:rPr>
          <w:rFonts w:ascii="GHEA Grapalat" w:hAnsi="GHEA Grapalat"/>
          <w:sz w:val="22"/>
          <w:szCs w:val="22"/>
        </w:rPr>
        <w:tab/>
        <w:t>договор не заключается.</w:t>
      </w:r>
    </w:p>
    <w:p w14:paraId="6176306E" w14:textId="77777777" w:rsidR="00C54730" w:rsidRPr="006257B5" w:rsidRDefault="00767D57"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11.2.</w:t>
      </w:r>
      <w:r w:rsidRPr="006257B5">
        <w:rPr>
          <w:rFonts w:ascii="GHEA Grapalat" w:hAnsi="GHEA Grapalat"/>
          <w:sz w:val="22"/>
          <w:szCs w:val="22"/>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0E2CCDE5" w14:textId="77777777" w:rsidR="00767D57" w:rsidRPr="006257B5" w:rsidRDefault="00767D57" w:rsidP="00F137AA">
      <w:pPr>
        <w:jc w:val="center"/>
        <w:rPr>
          <w:rFonts w:ascii="GHEA Grapalat" w:hAnsi="GHEA Grapalat"/>
          <w:b/>
          <w:sz w:val="22"/>
          <w:szCs w:val="22"/>
        </w:rPr>
      </w:pPr>
      <w:r w:rsidRPr="006257B5">
        <w:rPr>
          <w:rFonts w:ascii="GHEA Grapalat" w:hAnsi="GHEA Grapalat"/>
        </w:rPr>
        <w:t>.</w:t>
      </w:r>
    </w:p>
    <w:p w14:paraId="67E38D2D" w14:textId="77777777" w:rsidR="00096865" w:rsidRPr="006257B5" w:rsidRDefault="008D5016" w:rsidP="00F137AA">
      <w:pPr>
        <w:spacing w:after="240"/>
        <w:jc w:val="center"/>
        <w:rPr>
          <w:rFonts w:ascii="GHEA Grapalat" w:hAnsi="GHEA Grapalat"/>
          <w:b/>
          <w:sz w:val="22"/>
          <w:szCs w:val="22"/>
        </w:rPr>
      </w:pPr>
      <w:r w:rsidRPr="006257B5">
        <w:rPr>
          <w:rFonts w:ascii="GHEA Grapalat" w:hAnsi="GHEA Grapalat"/>
          <w:b/>
          <w:sz w:val="22"/>
          <w:szCs w:val="22"/>
        </w:rPr>
        <w:t xml:space="preserve">12. ПРАВО УЧАСТНИКА И </w:t>
      </w:r>
      <w:r w:rsidR="008E3307" w:rsidRPr="006257B5">
        <w:rPr>
          <w:rFonts w:ascii="GHEA Grapalat" w:hAnsi="GHEA Grapalat"/>
          <w:b/>
          <w:sz w:val="22"/>
          <w:szCs w:val="22"/>
        </w:rPr>
        <w:t xml:space="preserve">ПОРЯДОК ОБЖАЛОВАНИЯ ИМ </w:t>
      </w:r>
      <w:r w:rsidR="00025A85" w:rsidRPr="006257B5">
        <w:rPr>
          <w:rFonts w:ascii="GHEA Grapalat" w:hAnsi="GHEA Grapalat"/>
          <w:b/>
          <w:sz w:val="22"/>
          <w:szCs w:val="22"/>
        </w:rPr>
        <w:br/>
      </w:r>
      <w:r w:rsidRPr="006257B5">
        <w:rPr>
          <w:rFonts w:ascii="GHEA Grapalat" w:hAnsi="GHEA Grapalat"/>
          <w:b/>
          <w:sz w:val="22"/>
          <w:szCs w:val="22"/>
        </w:rPr>
        <w:t>ДЕЙСТВИЙ И (ИЛИ) ПРИНЯТЫХ РЕШЕНИЙ, СВЯЗАННЫХ</w:t>
      </w:r>
      <w:r w:rsidR="00025A85" w:rsidRPr="006257B5">
        <w:rPr>
          <w:rFonts w:ascii="Courier New" w:hAnsi="Courier New" w:cs="Courier New"/>
          <w:b/>
          <w:sz w:val="22"/>
          <w:szCs w:val="22"/>
          <w:lang w:val="en-US"/>
        </w:rPr>
        <w:t> </w:t>
      </w:r>
      <w:r w:rsidRPr="006257B5">
        <w:rPr>
          <w:rFonts w:ascii="GHEA Grapalat" w:hAnsi="GHEA Grapalat"/>
          <w:b/>
          <w:sz w:val="22"/>
          <w:szCs w:val="22"/>
        </w:rPr>
        <w:t>С</w:t>
      </w:r>
      <w:r w:rsidR="00025A85" w:rsidRPr="006257B5">
        <w:rPr>
          <w:rFonts w:ascii="Courier New" w:hAnsi="Courier New" w:cs="Courier New"/>
          <w:b/>
          <w:sz w:val="22"/>
          <w:szCs w:val="22"/>
          <w:lang w:val="en-US"/>
        </w:rPr>
        <w:t> </w:t>
      </w:r>
      <w:r w:rsidRPr="006257B5">
        <w:rPr>
          <w:rFonts w:ascii="GHEA Grapalat" w:hAnsi="GHEA Grapalat"/>
          <w:b/>
          <w:sz w:val="22"/>
          <w:szCs w:val="22"/>
        </w:rPr>
        <w:t>ПРОЦЕССОМ ЗАКУПКИ</w:t>
      </w:r>
    </w:p>
    <w:p w14:paraId="1FABE006" w14:textId="77777777" w:rsidR="00767D57" w:rsidRPr="006257B5" w:rsidRDefault="00767D57"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FBE1681" w14:textId="77777777" w:rsidR="00767D57" w:rsidRPr="006257B5" w:rsidRDefault="00767D57"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A7221E9" w14:textId="77777777" w:rsidR="00767D57" w:rsidRPr="006257B5" w:rsidRDefault="00767D57"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678BD9AF" w14:textId="77777777" w:rsidR="00767D57" w:rsidRPr="006257B5" w:rsidRDefault="00767D57"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B2AF9F1" w14:textId="77777777" w:rsidR="00767D57" w:rsidRPr="006257B5" w:rsidRDefault="00767D57" w:rsidP="00F137AA">
      <w:pPr>
        <w:widowControl w:val="0"/>
        <w:ind w:firstLine="567"/>
        <w:jc w:val="both"/>
        <w:rPr>
          <w:rFonts w:ascii="GHEA Grapalat" w:hAnsi="GHEA Grapalat"/>
          <w:sz w:val="22"/>
          <w:szCs w:val="22"/>
        </w:rPr>
      </w:pPr>
      <w:r w:rsidRPr="006257B5">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AC39DEB"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D8E1483"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4EB5E51E"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3238FBC" w14:textId="77777777" w:rsidR="00767D57" w:rsidRPr="006257B5" w:rsidRDefault="00767D57" w:rsidP="00F137AA">
      <w:pPr>
        <w:jc w:val="both"/>
        <w:rPr>
          <w:rFonts w:ascii="GHEA Grapalat" w:hAnsi="GHEA Grapalat"/>
          <w:sz w:val="22"/>
          <w:szCs w:val="22"/>
          <w:lang w:val="hy-AM"/>
        </w:rPr>
      </w:pPr>
      <w:r w:rsidRPr="006257B5">
        <w:rPr>
          <w:rFonts w:ascii="GHEA Grapalat" w:hAnsi="GHEA Grapalat"/>
          <w:sz w:val="22"/>
          <w:szCs w:val="22"/>
        </w:rPr>
        <w:lastRenderedPageBreak/>
        <w:t>12.8. Решение о требовании доказательств исполняется ответчиком в пятидневный срок после получения решения.</w:t>
      </w:r>
    </w:p>
    <w:p w14:paraId="764DDEFC"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4705286" w14:textId="77777777" w:rsidR="00767D57" w:rsidRPr="006257B5" w:rsidRDefault="00767D57" w:rsidP="00F137AA">
      <w:pPr>
        <w:jc w:val="both"/>
        <w:rPr>
          <w:rFonts w:ascii="GHEA Grapalat" w:hAnsi="GHEA Grapalat"/>
          <w:sz w:val="22"/>
          <w:szCs w:val="22"/>
          <w:lang w:val="hy-AM"/>
        </w:rPr>
      </w:pPr>
      <w:r w:rsidRPr="006257B5">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6257B5">
        <w:rPr>
          <w:rFonts w:ascii="GHEA Grapalat" w:hAnsi="GHEA Grapalat"/>
          <w:sz w:val="22"/>
          <w:szCs w:val="22"/>
          <w:lang w:val="hy-AM"/>
        </w:rPr>
        <w:t>.</w:t>
      </w:r>
    </w:p>
    <w:p w14:paraId="041AA497" w14:textId="77777777" w:rsidR="00767D57" w:rsidRPr="006257B5" w:rsidRDefault="00767D57" w:rsidP="00F137AA">
      <w:pPr>
        <w:jc w:val="both"/>
        <w:rPr>
          <w:rFonts w:ascii="GHEA Grapalat" w:hAnsi="GHEA Grapalat"/>
          <w:sz w:val="22"/>
          <w:szCs w:val="22"/>
          <w:lang w:val="hy-AM"/>
        </w:rPr>
      </w:pPr>
      <w:r w:rsidRPr="006257B5">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6257B5">
        <w:rPr>
          <w:rFonts w:ascii="GHEA Grapalat" w:hAnsi="GHEA Grapalat"/>
          <w:sz w:val="22"/>
          <w:szCs w:val="22"/>
          <w:lang w:val="hy-AM"/>
        </w:rPr>
        <w:t>.</w:t>
      </w:r>
      <w:r w:rsidRPr="006257B5">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6257B5">
        <w:rPr>
          <w:rFonts w:ascii="GHEA Grapalat" w:hAnsi="GHEA Grapalat"/>
          <w:sz w:val="22"/>
          <w:szCs w:val="22"/>
          <w:lang w:val="hy-AM"/>
        </w:rPr>
        <w:t>.</w:t>
      </w:r>
    </w:p>
    <w:p w14:paraId="0D28FA64" w14:textId="77777777" w:rsidR="00767D57" w:rsidRPr="006257B5" w:rsidRDefault="00767D57" w:rsidP="00F137AA">
      <w:pPr>
        <w:jc w:val="both"/>
        <w:rPr>
          <w:rFonts w:ascii="GHEA Grapalat" w:hAnsi="GHEA Grapalat"/>
          <w:sz w:val="22"/>
          <w:szCs w:val="22"/>
          <w:lang w:val="hy-AM"/>
        </w:rPr>
      </w:pPr>
      <w:r w:rsidRPr="006257B5">
        <w:rPr>
          <w:rFonts w:ascii="GHEA Grapalat" w:hAnsi="GHEA Grapalat"/>
          <w:sz w:val="22"/>
          <w:szCs w:val="22"/>
        </w:rPr>
        <w:t xml:space="preserve">12.11. </w:t>
      </w:r>
      <w:r w:rsidRPr="006257B5">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81A9761"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F2E6843"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262AE47"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EC4AEC3"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A7147EF"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06E14E2E"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C80F096"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99A74F8"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5863D10"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9E16907"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786FFB1"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10C1473" w14:textId="77777777" w:rsidR="00767D57" w:rsidRPr="006257B5" w:rsidRDefault="00767D57" w:rsidP="00F137AA">
      <w:pPr>
        <w:jc w:val="both"/>
        <w:rPr>
          <w:rFonts w:ascii="GHEA Grapalat" w:hAnsi="GHEA Grapalat"/>
          <w:sz w:val="22"/>
          <w:szCs w:val="22"/>
        </w:rPr>
      </w:pPr>
      <w:r w:rsidRPr="006257B5">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07794FE1" w14:textId="77777777" w:rsidR="00AE679C" w:rsidRPr="006257B5" w:rsidRDefault="00767D57" w:rsidP="00F137AA">
      <w:pPr>
        <w:widowControl w:val="0"/>
        <w:spacing w:after="160"/>
        <w:ind w:firstLine="567"/>
        <w:jc w:val="both"/>
        <w:rPr>
          <w:rFonts w:ascii="GHEA Grapalat" w:hAnsi="GHEA Grapalat" w:cs="Sylfaen"/>
          <w:b/>
          <w:sz w:val="22"/>
          <w:szCs w:val="22"/>
        </w:rPr>
      </w:pPr>
      <w:r w:rsidRPr="006257B5">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53FA24E2" w14:textId="77777777" w:rsidR="00C40FC1" w:rsidRPr="006257B5" w:rsidRDefault="004373E3" w:rsidP="00F137AA">
      <w:pPr>
        <w:jc w:val="center"/>
        <w:rPr>
          <w:rFonts w:ascii="GHEA Grapalat" w:hAnsi="GHEA Grapalat"/>
          <w:b/>
          <w:sz w:val="22"/>
          <w:szCs w:val="22"/>
        </w:rPr>
      </w:pPr>
      <w:r w:rsidRPr="006257B5">
        <w:rPr>
          <w:rFonts w:ascii="GHEA Grapalat" w:hAnsi="GHEA Grapalat"/>
          <w:b/>
          <w:sz w:val="22"/>
          <w:szCs w:val="22"/>
        </w:rPr>
        <w:br w:type="page"/>
      </w:r>
    </w:p>
    <w:p w14:paraId="3E65CA25" w14:textId="77777777" w:rsidR="00C40FC1" w:rsidRPr="006257B5" w:rsidRDefault="00C40FC1" w:rsidP="00F137AA">
      <w:pPr>
        <w:jc w:val="center"/>
        <w:rPr>
          <w:rFonts w:ascii="GHEA Grapalat" w:hAnsi="GHEA Grapalat"/>
          <w:b/>
          <w:sz w:val="20"/>
          <w:szCs w:val="20"/>
        </w:rPr>
      </w:pPr>
    </w:p>
    <w:p w14:paraId="6208B153" w14:textId="77777777" w:rsidR="00096865" w:rsidRPr="006257B5" w:rsidRDefault="00096865" w:rsidP="00F137AA">
      <w:pPr>
        <w:jc w:val="center"/>
        <w:rPr>
          <w:rFonts w:ascii="GHEA Grapalat" w:hAnsi="GHEA Grapalat"/>
          <w:b/>
          <w:sz w:val="20"/>
          <w:szCs w:val="20"/>
        </w:rPr>
      </w:pPr>
      <w:r w:rsidRPr="006257B5">
        <w:rPr>
          <w:rFonts w:ascii="GHEA Grapalat" w:hAnsi="GHEA Grapalat"/>
          <w:b/>
          <w:sz w:val="20"/>
          <w:szCs w:val="20"/>
        </w:rPr>
        <w:t>ЧАСТЬ II</w:t>
      </w:r>
    </w:p>
    <w:p w14:paraId="0287ACBA" w14:textId="77777777" w:rsidR="00C40FC1" w:rsidRPr="006257B5" w:rsidRDefault="00096865" w:rsidP="00F137AA">
      <w:pPr>
        <w:pStyle w:val="BodyText"/>
        <w:widowControl w:val="0"/>
        <w:spacing w:after="0"/>
        <w:jc w:val="center"/>
        <w:rPr>
          <w:rFonts w:ascii="GHEA Grapalat" w:hAnsi="GHEA Grapalat"/>
          <w:b/>
          <w:sz w:val="20"/>
          <w:szCs w:val="20"/>
        </w:rPr>
      </w:pPr>
      <w:r w:rsidRPr="006257B5">
        <w:rPr>
          <w:rFonts w:ascii="GHEA Grapalat" w:hAnsi="GHEA Grapalat"/>
          <w:b/>
          <w:sz w:val="20"/>
          <w:szCs w:val="20"/>
        </w:rPr>
        <w:t>ИНСТРУКЦИЯ</w:t>
      </w:r>
      <w:r w:rsidR="00191D27" w:rsidRPr="006257B5">
        <w:rPr>
          <w:rFonts w:ascii="GHEA Grapalat" w:hAnsi="GHEA Grapalat"/>
          <w:b/>
          <w:sz w:val="20"/>
          <w:szCs w:val="20"/>
        </w:rPr>
        <w:t xml:space="preserve"> </w:t>
      </w:r>
      <w:r w:rsidRPr="006257B5">
        <w:rPr>
          <w:rFonts w:ascii="GHEA Grapalat" w:hAnsi="GHEA Grapalat"/>
          <w:b/>
          <w:sz w:val="20"/>
          <w:szCs w:val="20"/>
        </w:rPr>
        <w:t xml:space="preserve">ПО СОСТАВЛЕНИЮ </w:t>
      </w:r>
    </w:p>
    <w:p w14:paraId="29F9FA71" w14:textId="77777777" w:rsidR="00096865" w:rsidRPr="006257B5" w:rsidRDefault="00096865" w:rsidP="00F137AA">
      <w:pPr>
        <w:pStyle w:val="BodyText"/>
        <w:widowControl w:val="0"/>
        <w:spacing w:after="160"/>
        <w:jc w:val="center"/>
        <w:rPr>
          <w:rFonts w:ascii="GHEA Grapalat" w:hAnsi="GHEA Grapalat"/>
          <w:b/>
          <w:sz w:val="20"/>
          <w:szCs w:val="20"/>
        </w:rPr>
      </w:pPr>
      <w:r w:rsidRPr="006257B5">
        <w:rPr>
          <w:rFonts w:ascii="GHEA Grapalat" w:hAnsi="GHEA Grapalat"/>
          <w:b/>
          <w:sz w:val="20"/>
          <w:szCs w:val="20"/>
        </w:rPr>
        <w:t xml:space="preserve">ЗАЯВКИ НА </w:t>
      </w:r>
      <w:r w:rsidR="009A3F91" w:rsidRPr="006257B5">
        <w:rPr>
          <w:rFonts w:ascii="GHEA Grapalat" w:hAnsi="GHEA Grapalat"/>
          <w:b/>
          <w:sz w:val="20"/>
          <w:szCs w:val="20"/>
        </w:rPr>
        <w:t>ЗАПРОСА КАТИРОВОК</w:t>
      </w:r>
    </w:p>
    <w:p w14:paraId="76099498" w14:textId="77777777" w:rsidR="00096865" w:rsidRPr="006257B5" w:rsidRDefault="008D5016" w:rsidP="008644A7">
      <w:pPr>
        <w:pStyle w:val="ListParagraph"/>
        <w:widowControl w:val="0"/>
        <w:numPr>
          <w:ilvl w:val="0"/>
          <w:numId w:val="10"/>
        </w:numPr>
        <w:jc w:val="center"/>
        <w:rPr>
          <w:rFonts w:ascii="GHEA Grapalat" w:hAnsi="GHEA Grapalat"/>
          <w:b/>
          <w:sz w:val="20"/>
          <w:szCs w:val="20"/>
        </w:rPr>
      </w:pPr>
      <w:r w:rsidRPr="006257B5">
        <w:rPr>
          <w:rFonts w:ascii="GHEA Grapalat" w:hAnsi="GHEA Grapalat"/>
          <w:b/>
          <w:sz w:val="20"/>
          <w:szCs w:val="20"/>
        </w:rPr>
        <w:t>ОБЩИЕ ПОЛОЖЕНИЯ</w:t>
      </w:r>
    </w:p>
    <w:p w14:paraId="6896905D" w14:textId="77777777" w:rsidR="003112A4" w:rsidRPr="006257B5" w:rsidRDefault="003112A4" w:rsidP="00F137AA">
      <w:pPr>
        <w:pStyle w:val="ListParagraph"/>
        <w:widowControl w:val="0"/>
        <w:rPr>
          <w:rFonts w:ascii="GHEA Grapalat" w:hAnsi="GHEA Grapalat"/>
          <w:b/>
          <w:sz w:val="20"/>
          <w:szCs w:val="20"/>
        </w:rPr>
      </w:pPr>
    </w:p>
    <w:p w14:paraId="732D3771" w14:textId="77777777" w:rsidR="00767D57" w:rsidRPr="006257B5" w:rsidRDefault="00767D57" w:rsidP="00F137AA">
      <w:pPr>
        <w:widowControl w:val="0"/>
        <w:tabs>
          <w:tab w:val="left" w:pos="1134"/>
        </w:tabs>
        <w:ind w:firstLine="567"/>
        <w:jc w:val="both"/>
        <w:rPr>
          <w:rFonts w:ascii="GHEA Grapalat" w:hAnsi="GHEA Grapalat" w:cs="Sylfaen"/>
          <w:sz w:val="20"/>
          <w:szCs w:val="20"/>
        </w:rPr>
      </w:pPr>
      <w:r w:rsidRPr="006257B5">
        <w:rPr>
          <w:rFonts w:ascii="GHEA Grapalat" w:hAnsi="GHEA Grapalat"/>
          <w:sz w:val="20"/>
          <w:szCs w:val="20"/>
        </w:rPr>
        <w:t>1.1.</w:t>
      </w:r>
      <w:r w:rsidRPr="006257B5">
        <w:rPr>
          <w:rFonts w:ascii="GHEA Grapalat" w:hAnsi="GHEA Grapalat"/>
          <w:sz w:val="20"/>
          <w:szCs w:val="20"/>
        </w:rPr>
        <w:tab/>
        <w:t>Целью настоящей Инструкции является содействие участникам при подготовке заявки.</w:t>
      </w:r>
    </w:p>
    <w:p w14:paraId="28B4ED54" w14:textId="77777777" w:rsidR="00767D57" w:rsidRPr="006257B5" w:rsidRDefault="00767D57" w:rsidP="00F137AA">
      <w:pPr>
        <w:widowControl w:val="0"/>
        <w:tabs>
          <w:tab w:val="left" w:pos="1134"/>
        </w:tabs>
        <w:ind w:firstLine="567"/>
        <w:jc w:val="both"/>
        <w:rPr>
          <w:rFonts w:ascii="GHEA Grapalat" w:hAnsi="GHEA Grapalat" w:cs="Sylfaen"/>
          <w:sz w:val="20"/>
          <w:szCs w:val="20"/>
        </w:rPr>
      </w:pPr>
      <w:r w:rsidRPr="006257B5">
        <w:rPr>
          <w:rFonts w:ascii="GHEA Grapalat" w:hAnsi="GHEA Grapalat"/>
          <w:sz w:val="20"/>
          <w:szCs w:val="20"/>
        </w:rPr>
        <w:t>1.2.</w:t>
      </w:r>
      <w:r w:rsidRPr="006257B5">
        <w:rPr>
          <w:rFonts w:ascii="GHEA Grapalat" w:hAnsi="GHEA Grapalat"/>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0016BFC" w14:textId="77777777" w:rsidR="00767D57" w:rsidRPr="006257B5" w:rsidRDefault="00767D57" w:rsidP="00F137AA">
      <w:pPr>
        <w:widowControl w:val="0"/>
        <w:tabs>
          <w:tab w:val="left" w:pos="1134"/>
        </w:tabs>
        <w:ind w:firstLine="567"/>
        <w:jc w:val="both"/>
        <w:rPr>
          <w:rFonts w:ascii="GHEA Grapalat" w:hAnsi="GHEA Grapalat"/>
          <w:sz w:val="20"/>
          <w:szCs w:val="20"/>
        </w:rPr>
      </w:pPr>
      <w:r w:rsidRPr="006257B5">
        <w:rPr>
          <w:rFonts w:ascii="GHEA Grapalat" w:hAnsi="GHEA Grapalat"/>
          <w:sz w:val="20"/>
          <w:szCs w:val="20"/>
        </w:rPr>
        <w:t>1.3.</w:t>
      </w:r>
      <w:r w:rsidRPr="006257B5">
        <w:rPr>
          <w:rFonts w:ascii="GHEA Grapalat" w:hAnsi="GHEA Grapalat"/>
          <w:sz w:val="20"/>
          <w:szCs w:val="20"/>
        </w:rPr>
        <w:tab/>
        <w:t>Кроме армянского языка, заявки могут быть поданы также на английском или русском языке.</w:t>
      </w:r>
    </w:p>
    <w:p w14:paraId="11986C6E" w14:textId="77777777" w:rsidR="00096865" w:rsidRPr="006257B5" w:rsidRDefault="00096865" w:rsidP="00F137AA">
      <w:pPr>
        <w:widowControl w:val="0"/>
        <w:tabs>
          <w:tab w:val="left" w:pos="1134"/>
        </w:tabs>
        <w:ind w:firstLine="567"/>
        <w:jc w:val="both"/>
        <w:rPr>
          <w:rFonts w:ascii="GHEA Grapalat" w:hAnsi="GHEA Grapalat"/>
          <w:sz w:val="20"/>
          <w:szCs w:val="20"/>
        </w:rPr>
      </w:pPr>
    </w:p>
    <w:p w14:paraId="1F846F2F" w14:textId="77777777" w:rsidR="00096865" w:rsidRPr="006257B5" w:rsidRDefault="008D5016" w:rsidP="008644A7">
      <w:pPr>
        <w:pStyle w:val="ListParagraph"/>
        <w:widowControl w:val="0"/>
        <w:numPr>
          <w:ilvl w:val="0"/>
          <w:numId w:val="10"/>
        </w:numPr>
        <w:jc w:val="center"/>
        <w:rPr>
          <w:rFonts w:ascii="GHEA Grapalat" w:hAnsi="GHEA Grapalat"/>
          <w:b/>
          <w:sz w:val="20"/>
          <w:szCs w:val="20"/>
        </w:rPr>
      </w:pPr>
      <w:r w:rsidRPr="006257B5">
        <w:rPr>
          <w:rFonts w:ascii="GHEA Grapalat" w:hAnsi="GHEA Grapalat"/>
          <w:b/>
          <w:sz w:val="20"/>
          <w:szCs w:val="20"/>
        </w:rPr>
        <w:t>ЗАЯВКА НА ПРОЦЕДУРУ</w:t>
      </w:r>
    </w:p>
    <w:p w14:paraId="36AA32E5" w14:textId="77777777" w:rsidR="003112A4" w:rsidRPr="006257B5" w:rsidRDefault="003112A4" w:rsidP="00F137AA">
      <w:pPr>
        <w:pStyle w:val="ListParagraph"/>
        <w:widowControl w:val="0"/>
        <w:rPr>
          <w:rFonts w:ascii="GHEA Grapalat" w:hAnsi="GHEA Grapalat"/>
          <w:b/>
          <w:sz w:val="20"/>
          <w:szCs w:val="20"/>
        </w:rPr>
      </w:pPr>
    </w:p>
    <w:p w14:paraId="3A6F4658" w14:textId="77777777" w:rsidR="00767D57" w:rsidRPr="006257B5" w:rsidRDefault="00767D57" w:rsidP="00F137AA">
      <w:pPr>
        <w:widowControl w:val="0"/>
        <w:ind w:firstLine="567"/>
        <w:jc w:val="both"/>
        <w:rPr>
          <w:rFonts w:ascii="GHEA Grapalat" w:hAnsi="GHEA Grapalat"/>
          <w:sz w:val="20"/>
          <w:szCs w:val="20"/>
        </w:rPr>
      </w:pPr>
      <w:r w:rsidRPr="006257B5">
        <w:rPr>
          <w:rFonts w:ascii="GHEA Grapalat" w:hAnsi="GHEA Grapalat"/>
          <w:sz w:val="20"/>
          <w:szCs w:val="20"/>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59EA7EED" w14:textId="77777777" w:rsidR="00767D57" w:rsidRPr="006257B5" w:rsidRDefault="00767D57" w:rsidP="00F137AA">
      <w:pPr>
        <w:widowControl w:val="0"/>
        <w:tabs>
          <w:tab w:val="left" w:pos="1134"/>
        </w:tabs>
        <w:ind w:firstLine="567"/>
        <w:jc w:val="both"/>
        <w:rPr>
          <w:rFonts w:ascii="GHEA Grapalat" w:hAnsi="GHEA Grapalat"/>
          <w:b/>
          <w:bCs/>
          <w:sz w:val="20"/>
          <w:szCs w:val="20"/>
        </w:rPr>
      </w:pPr>
      <w:r w:rsidRPr="006257B5">
        <w:rPr>
          <w:rFonts w:ascii="GHEA Grapalat" w:hAnsi="GHEA Grapalat"/>
          <w:b/>
          <w:bCs/>
          <w:sz w:val="20"/>
          <w:szCs w:val="20"/>
        </w:rPr>
        <w:t>2.1.</w:t>
      </w:r>
      <w:r w:rsidRPr="006257B5">
        <w:rPr>
          <w:rFonts w:ascii="GHEA Grapalat" w:hAnsi="GHEA Grapalat"/>
          <w:b/>
          <w:bCs/>
          <w:sz w:val="20"/>
          <w:szCs w:val="20"/>
        </w:rPr>
        <w:tab/>
        <w:t>заявление--объявлени</w:t>
      </w:r>
      <w:r w:rsidRPr="006257B5">
        <w:rPr>
          <w:rFonts w:ascii="GHEA Grapalat" w:hAnsi="GHEA Grapalat"/>
          <w:b/>
          <w:bCs/>
          <w:sz w:val="20"/>
          <w:szCs w:val="20"/>
          <w:lang w:val="en-US"/>
        </w:rPr>
        <w:t>e</w:t>
      </w:r>
      <w:r w:rsidRPr="006257B5">
        <w:rPr>
          <w:rFonts w:ascii="GHEA Grapalat" w:hAnsi="GHEA Grapalat"/>
          <w:b/>
          <w:bCs/>
          <w:sz w:val="20"/>
          <w:szCs w:val="20"/>
        </w:rPr>
        <w:t xml:space="preserve">  на участие в процедуре согласно Приложению №1;</w:t>
      </w:r>
    </w:p>
    <w:p w14:paraId="14142597" w14:textId="77777777" w:rsidR="00767D57" w:rsidRPr="006257B5" w:rsidRDefault="00767D57" w:rsidP="00F137AA">
      <w:pPr>
        <w:widowControl w:val="0"/>
        <w:tabs>
          <w:tab w:val="left" w:pos="1134"/>
        </w:tabs>
        <w:ind w:firstLine="567"/>
        <w:jc w:val="both"/>
        <w:rPr>
          <w:rFonts w:ascii="GHEA Grapalat" w:hAnsi="GHEA Grapalat"/>
          <w:b/>
          <w:bCs/>
          <w:sz w:val="20"/>
          <w:szCs w:val="20"/>
        </w:rPr>
      </w:pPr>
      <w:r w:rsidRPr="006257B5">
        <w:rPr>
          <w:rFonts w:ascii="GHEA Grapalat" w:hAnsi="GHEA Grapalat"/>
          <w:b/>
          <w:bCs/>
          <w:sz w:val="20"/>
          <w:szCs w:val="20"/>
        </w:rPr>
        <w:t>2.2. утвержденн</w:t>
      </w:r>
      <w:r w:rsidRPr="006257B5">
        <w:rPr>
          <w:rFonts w:ascii="GHEA Grapalat" w:hAnsi="GHEA Grapalat"/>
          <w:b/>
          <w:bCs/>
          <w:sz w:val="20"/>
          <w:szCs w:val="20"/>
          <w:lang w:val="en-US"/>
        </w:rPr>
        <w:t>o</w:t>
      </w:r>
      <w:r w:rsidRPr="006257B5">
        <w:rPr>
          <w:rFonts w:ascii="GHEA Grapalat" w:hAnsi="GHEA Grapalat"/>
          <w:b/>
          <w:bCs/>
          <w:sz w:val="20"/>
          <w:szCs w:val="20"/>
        </w:rPr>
        <w:t xml:space="preserve">е им полное описание предлагаемого товара согласно Приложению </w:t>
      </w:r>
      <w:r w:rsidRPr="006257B5">
        <w:rPr>
          <w:rFonts w:ascii="GHEA Grapalat" w:hAnsi="GHEA Grapalat"/>
          <w:b/>
          <w:bCs/>
          <w:sz w:val="20"/>
          <w:szCs w:val="20"/>
          <w:lang w:val="en-US"/>
        </w:rPr>
        <w:t>N</w:t>
      </w:r>
      <w:r w:rsidRPr="006257B5">
        <w:rPr>
          <w:rFonts w:ascii="GHEA Grapalat" w:hAnsi="GHEA Grapalat"/>
          <w:b/>
          <w:bCs/>
          <w:sz w:val="20"/>
          <w:szCs w:val="20"/>
        </w:rPr>
        <w:t xml:space="preserve"> 1.1.</w:t>
      </w:r>
    </w:p>
    <w:p w14:paraId="63F2BD03" w14:textId="77777777" w:rsidR="00767D57" w:rsidRPr="006257B5" w:rsidRDefault="00767D57" w:rsidP="00F137AA">
      <w:pPr>
        <w:widowControl w:val="0"/>
        <w:tabs>
          <w:tab w:val="left" w:pos="1134"/>
        </w:tabs>
        <w:ind w:firstLine="567"/>
        <w:jc w:val="both"/>
        <w:rPr>
          <w:rFonts w:ascii="GHEA Grapalat" w:hAnsi="GHEA Grapalat"/>
          <w:sz w:val="20"/>
          <w:szCs w:val="20"/>
        </w:rPr>
      </w:pPr>
      <w:r w:rsidRPr="006257B5">
        <w:rPr>
          <w:rFonts w:ascii="GHEA Grapalat" w:hAnsi="GHEA Grapalat"/>
          <w:sz w:val="20"/>
          <w:szCs w:val="20"/>
        </w:rPr>
        <w:t>2.3  копию агентского договора и данные лица, являющегося стороной этого договора, если Договор будет выполняться через агентство;</w:t>
      </w:r>
    </w:p>
    <w:p w14:paraId="724A0DE7" w14:textId="77777777" w:rsidR="00767D57" w:rsidRPr="006257B5" w:rsidRDefault="00767D57" w:rsidP="00F137AA">
      <w:pPr>
        <w:widowControl w:val="0"/>
        <w:tabs>
          <w:tab w:val="left" w:pos="1134"/>
        </w:tabs>
        <w:ind w:firstLine="567"/>
        <w:jc w:val="both"/>
        <w:rPr>
          <w:rFonts w:ascii="GHEA Grapalat" w:hAnsi="GHEA Grapalat"/>
          <w:sz w:val="20"/>
          <w:szCs w:val="20"/>
          <w:vertAlign w:val="superscript"/>
        </w:rPr>
      </w:pPr>
      <w:r w:rsidRPr="006257B5">
        <w:rPr>
          <w:rFonts w:ascii="GHEA Grapalat" w:hAnsi="GHEA Grapalat"/>
          <w:sz w:val="20"/>
          <w:szCs w:val="20"/>
        </w:rPr>
        <w:t>2.4 договор о совместной деятельности, если участники участвуют в процедуре закупки в порядке совместной деятельности (консорциумом)</w:t>
      </w:r>
      <w:r w:rsidRPr="006257B5">
        <w:rPr>
          <w:vertAlign w:val="superscript"/>
        </w:rPr>
        <w:footnoteReference w:customMarkFollows="1" w:id="4"/>
        <w:t>15</w:t>
      </w:r>
    </w:p>
    <w:p w14:paraId="1E0453C0" w14:textId="77777777" w:rsidR="00767D57" w:rsidRPr="006257B5" w:rsidRDefault="00767D57" w:rsidP="00F137AA">
      <w:pPr>
        <w:widowControl w:val="0"/>
        <w:tabs>
          <w:tab w:val="left" w:pos="1134"/>
        </w:tabs>
        <w:ind w:firstLine="567"/>
        <w:jc w:val="both"/>
        <w:rPr>
          <w:rFonts w:ascii="GHEA Grapalat" w:hAnsi="GHEA Grapalat"/>
          <w:sz w:val="20"/>
          <w:szCs w:val="20"/>
        </w:rPr>
      </w:pPr>
      <w:r w:rsidRPr="006257B5">
        <w:rPr>
          <w:rFonts w:ascii="GHEA Grapalat" w:hAnsi="GHEA Grapalat"/>
          <w:b/>
          <w:bCs/>
          <w:sz w:val="20"/>
          <w:szCs w:val="20"/>
        </w:rPr>
        <w:t>2.6.</w:t>
      </w:r>
      <w:r w:rsidRPr="006257B5">
        <w:rPr>
          <w:rFonts w:ascii="GHEA Grapalat" w:hAnsi="GHEA Grapalat"/>
          <w:b/>
          <w:bCs/>
          <w:sz w:val="20"/>
          <w:szCs w:val="20"/>
        </w:rPr>
        <w:tab/>
        <w:t>ценовое предложение согласно Приложению №2</w:t>
      </w:r>
      <w:r w:rsidRPr="006257B5">
        <w:rPr>
          <w:rFonts w:ascii="GHEA Grapalat" w:hAnsi="GHEA Grapalat"/>
          <w:sz w:val="20"/>
          <w:szCs w:val="20"/>
        </w:rPr>
        <w:t>;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270DB7E8" w14:textId="77777777" w:rsidR="009A3F91" w:rsidRPr="006257B5" w:rsidRDefault="009A3F91" w:rsidP="00F137AA">
      <w:pPr>
        <w:widowControl w:val="0"/>
        <w:tabs>
          <w:tab w:val="left" w:pos="1134"/>
        </w:tabs>
        <w:ind w:firstLine="567"/>
        <w:jc w:val="both"/>
        <w:rPr>
          <w:rFonts w:ascii="GHEA Grapalat" w:hAnsi="GHEA Grapalat"/>
          <w:sz w:val="20"/>
          <w:szCs w:val="20"/>
        </w:rPr>
      </w:pPr>
    </w:p>
    <w:p w14:paraId="5454F9E0" w14:textId="77777777" w:rsidR="008937EA" w:rsidRPr="006257B5" w:rsidRDefault="008937EA" w:rsidP="00F137AA">
      <w:pPr>
        <w:widowControl w:val="0"/>
        <w:spacing w:line="360" w:lineRule="auto"/>
        <w:jc w:val="center"/>
        <w:rPr>
          <w:rFonts w:ascii="GHEA Grapalat" w:hAnsi="GHEA Grapalat" w:cs="Sylfaen"/>
          <w:b/>
          <w:sz w:val="20"/>
          <w:szCs w:val="20"/>
        </w:rPr>
      </w:pPr>
      <w:r w:rsidRPr="006257B5">
        <w:rPr>
          <w:rFonts w:ascii="GHEA Grapalat" w:hAnsi="GHEA Grapalat"/>
          <w:b/>
          <w:sz w:val="20"/>
          <w:szCs w:val="20"/>
        </w:rPr>
        <w:t>3. ПОРЯДОК ПОДГОТОВКИ ЗАЯВКИ</w:t>
      </w:r>
    </w:p>
    <w:p w14:paraId="5B02E1DC" w14:textId="77777777" w:rsidR="00E52391" w:rsidRPr="006257B5" w:rsidRDefault="00E52391" w:rsidP="00F137AA">
      <w:pPr>
        <w:widowControl w:val="0"/>
        <w:tabs>
          <w:tab w:val="left" w:pos="1134"/>
        </w:tabs>
        <w:ind w:firstLine="567"/>
        <w:jc w:val="both"/>
        <w:rPr>
          <w:rFonts w:ascii="GHEA Grapalat" w:hAnsi="GHEA Grapalat" w:cs="Sylfaen"/>
          <w:sz w:val="20"/>
          <w:szCs w:val="20"/>
        </w:rPr>
      </w:pPr>
      <w:r w:rsidRPr="006257B5">
        <w:rPr>
          <w:rFonts w:ascii="GHEA Grapalat" w:hAnsi="GHEA Grapalat"/>
          <w:sz w:val="20"/>
          <w:szCs w:val="20"/>
        </w:rPr>
        <w:t>3.1.</w:t>
      </w:r>
      <w:r w:rsidRPr="006257B5">
        <w:rPr>
          <w:rFonts w:ascii="GHEA Grapalat" w:hAnsi="GHEA Grapalat"/>
          <w:sz w:val="20"/>
          <w:szCs w:val="20"/>
        </w:rPr>
        <w:tab/>
        <w:t xml:space="preserve">Участник подает заявку в порядке, установленном настоящим приглашением. </w:t>
      </w:r>
    </w:p>
    <w:p w14:paraId="189FACCF" w14:textId="77777777" w:rsidR="00E52391" w:rsidRPr="006257B5" w:rsidRDefault="00E52391" w:rsidP="00F137AA">
      <w:pPr>
        <w:widowControl w:val="0"/>
        <w:ind w:firstLine="567"/>
        <w:jc w:val="both"/>
        <w:rPr>
          <w:rFonts w:ascii="GHEA Grapalat" w:hAnsi="GHEA Grapalat" w:cs="Sylfaen"/>
          <w:sz w:val="20"/>
          <w:szCs w:val="20"/>
        </w:rPr>
      </w:pPr>
      <w:r w:rsidRPr="006257B5">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257B5">
        <w:rPr>
          <w:rFonts w:ascii="Courier New" w:hAnsi="Courier New" w:cs="Courier New"/>
          <w:sz w:val="20"/>
          <w:szCs w:val="20"/>
        </w:rPr>
        <w:t> </w:t>
      </w:r>
      <w:r w:rsidRPr="006257B5">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257B5">
        <w:rPr>
          <w:rFonts w:ascii="Courier New" w:hAnsi="Courier New" w:cs="Courier New"/>
          <w:sz w:val="20"/>
          <w:szCs w:val="20"/>
        </w:rPr>
        <w:t> </w:t>
      </w:r>
      <w:r w:rsidRPr="006257B5">
        <w:rPr>
          <w:rFonts w:ascii="GHEA Grapalat" w:hAnsi="GHEA Grapalat"/>
          <w:sz w:val="20"/>
          <w:szCs w:val="20"/>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0B54CA7" w14:textId="77777777" w:rsidR="00E52391" w:rsidRPr="006257B5" w:rsidRDefault="00E52391" w:rsidP="00F137AA">
      <w:pPr>
        <w:widowControl w:val="0"/>
        <w:ind w:firstLine="567"/>
        <w:jc w:val="both"/>
        <w:rPr>
          <w:rFonts w:ascii="GHEA Grapalat" w:hAnsi="GHEA Grapalat"/>
          <w:sz w:val="20"/>
          <w:szCs w:val="20"/>
        </w:rPr>
      </w:pPr>
      <w:r w:rsidRPr="006257B5">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64A7924" w14:textId="77777777" w:rsidR="00E52391" w:rsidRPr="006257B5" w:rsidRDefault="00E52391" w:rsidP="00F137AA">
      <w:pPr>
        <w:widowControl w:val="0"/>
        <w:tabs>
          <w:tab w:val="left" w:pos="1134"/>
        </w:tabs>
        <w:ind w:firstLine="567"/>
        <w:jc w:val="both"/>
        <w:rPr>
          <w:rFonts w:ascii="GHEA Grapalat" w:hAnsi="GHEA Grapalat"/>
          <w:sz w:val="20"/>
          <w:szCs w:val="20"/>
        </w:rPr>
      </w:pPr>
      <w:r w:rsidRPr="006257B5">
        <w:rPr>
          <w:rFonts w:ascii="GHEA Grapalat" w:hAnsi="GHEA Grapalat"/>
          <w:sz w:val="20"/>
          <w:szCs w:val="20"/>
        </w:rPr>
        <w:t>3.2.</w:t>
      </w:r>
      <w:r w:rsidRPr="006257B5">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7215FEB7" w14:textId="77777777" w:rsidR="00E52391" w:rsidRPr="006257B5" w:rsidRDefault="00E52391" w:rsidP="00F137AA">
      <w:pPr>
        <w:widowControl w:val="0"/>
        <w:tabs>
          <w:tab w:val="left" w:pos="1134"/>
        </w:tabs>
        <w:ind w:firstLine="567"/>
        <w:rPr>
          <w:rFonts w:ascii="GHEA Grapalat" w:hAnsi="GHEA Grapalat"/>
          <w:sz w:val="20"/>
          <w:szCs w:val="20"/>
        </w:rPr>
      </w:pPr>
      <w:r w:rsidRPr="006257B5">
        <w:rPr>
          <w:rFonts w:ascii="GHEA Grapalat" w:hAnsi="GHEA Grapalat"/>
          <w:sz w:val="20"/>
          <w:szCs w:val="20"/>
        </w:rPr>
        <w:t>1)</w:t>
      </w:r>
      <w:r w:rsidRPr="006257B5">
        <w:rPr>
          <w:rFonts w:ascii="GHEA Grapalat" w:hAnsi="GHEA Grapalat"/>
          <w:sz w:val="20"/>
          <w:szCs w:val="20"/>
        </w:rPr>
        <w:tab/>
        <w:t>наименование заказчика и место (адрес) подачи заявки;</w:t>
      </w:r>
    </w:p>
    <w:p w14:paraId="50D9ABDD" w14:textId="77777777" w:rsidR="00E52391" w:rsidRPr="006257B5" w:rsidRDefault="00E52391" w:rsidP="00F137AA">
      <w:pPr>
        <w:widowControl w:val="0"/>
        <w:tabs>
          <w:tab w:val="left" w:pos="1134"/>
        </w:tabs>
        <w:ind w:firstLine="567"/>
        <w:jc w:val="both"/>
        <w:rPr>
          <w:rFonts w:ascii="GHEA Grapalat" w:hAnsi="GHEA Grapalat"/>
          <w:sz w:val="20"/>
          <w:szCs w:val="20"/>
        </w:rPr>
      </w:pPr>
      <w:r w:rsidRPr="006257B5">
        <w:rPr>
          <w:rFonts w:ascii="GHEA Grapalat" w:hAnsi="GHEA Grapalat"/>
          <w:sz w:val="20"/>
          <w:szCs w:val="20"/>
        </w:rPr>
        <w:t>2)</w:t>
      </w:r>
      <w:r w:rsidRPr="006257B5">
        <w:rPr>
          <w:rFonts w:ascii="GHEA Grapalat" w:hAnsi="GHEA Grapalat"/>
          <w:sz w:val="20"/>
          <w:szCs w:val="20"/>
        </w:rPr>
        <w:tab/>
        <w:t>код процедуры;</w:t>
      </w:r>
    </w:p>
    <w:p w14:paraId="49A32104" w14:textId="77777777" w:rsidR="00E52391" w:rsidRPr="006257B5" w:rsidRDefault="00E52391" w:rsidP="00F137AA">
      <w:pPr>
        <w:widowControl w:val="0"/>
        <w:tabs>
          <w:tab w:val="left" w:pos="1134"/>
        </w:tabs>
        <w:ind w:firstLine="567"/>
        <w:jc w:val="both"/>
        <w:rPr>
          <w:rFonts w:ascii="GHEA Grapalat" w:hAnsi="GHEA Grapalat"/>
          <w:sz w:val="20"/>
          <w:szCs w:val="20"/>
        </w:rPr>
      </w:pPr>
      <w:r w:rsidRPr="006257B5">
        <w:rPr>
          <w:rFonts w:ascii="GHEA Grapalat" w:hAnsi="GHEA Grapalat"/>
          <w:sz w:val="20"/>
          <w:szCs w:val="20"/>
        </w:rPr>
        <w:t>3)</w:t>
      </w:r>
      <w:r w:rsidRPr="006257B5">
        <w:rPr>
          <w:rFonts w:ascii="GHEA Grapalat" w:hAnsi="GHEA Grapalat"/>
          <w:sz w:val="20"/>
          <w:szCs w:val="20"/>
        </w:rPr>
        <w:tab/>
        <w:t>слова “не вскрывать до заседания по вскрытию заявок”;</w:t>
      </w:r>
    </w:p>
    <w:p w14:paraId="1236673B" w14:textId="77777777" w:rsidR="00E52391" w:rsidRPr="006257B5" w:rsidRDefault="00E52391" w:rsidP="00F137AA">
      <w:pPr>
        <w:widowControl w:val="0"/>
        <w:tabs>
          <w:tab w:val="left" w:pos="1134"/>
        </w:tabs>
        <w:ind w:firstLine="567"/>
        <w:jc w:val="both"/>
        <w:rPr>
          <w:rFonts w:ascii="GHEA Grapalat" w:hAnsi="GHEA Grapalat"/>
          <w:sz w:val="20"/>
          <w:szCs w:val="20"/>
        </w:rPr>
      </w:pPr>
      <w:r w:rsidRPr="006257B5">
        <w:rPr>
          <w:rFonts w:ascii="GHEA Grapalat" w:hAnsi="GHEA Grapalat"/>
          <w:sz w:val="20"/>
          <w:szCs w:val="20"/>
        </w:rPr>
        <w:t>4)</w:t>
      </w:r>
      <w:r w:rsidRPr="006257B5">
        <w:rPr>
          <w:rFonts w:ascii="GHEA Grapalat" w:hAnsi="GHEA Grapalat"/>
          <w:sz w:val="20"/>
          <w:szCs w:val="20"/>
        </w:rPr>
        <w:tab/>
        <w:t>наименование (имя), место нахождения и номер телефона участника.</w:t>
      </w:r>
    </w:p>
    <w:p w14:paraId="4C22EE91" w14:textId="77777777" w:rsidR="00E52391" w:rsidRPr="006257B5" w:rsidRDefault="00E52391" w:rsidP="00F137AA">
      <w:pPr>
        <w:widowControl w:val="0"/>
        <w:tabs>
          <w:tab w:val="left" w:pos="1134"/>
        </w:tabs>
        <w:ind w:firstLine="567"/>
        <w:jc w:val="both"/>
        <w:rPr>
          <w:rFonts w:ascii="GHEA Grapalat" w:hAnsi="GHEA Grapalat" w:cs="Sylfaen"/>
          <w:sz w:val="20"/>
          <w:szCs w:val="20"/>
        </w:rPr>
      </w:pPr>
      <w:r w:rsidRPr="006257B5">
        <w:rPr>
          <w:rFonts w:ascii="GHEA Grapalat" w:hAnsi="GHEA Grapalat"/>
          <w:sz w:val="20"/>
          <w:szCs w:val="20"/>
        </w:rPr>
        <w:t>3.3.</w:t>
      </w:r>
      <w:r w:rsidRPr="006257B5">
        <w:rPr>
          <w:rFonts w:ascii="GHEA Grapalat" w:hAnsi="GHEA Grapalat"/>
          <w:sz w:val="20"/>
          <w:szCs w:val="20"/>
        </w:rPr>
        <w:tab/>
        <w:t>На заседании по вскрытию заявок комиссия отклоняет заявки, не</w:t>
      </w:r>
      <w:r w:rsidRPr="006257B5">
        <w:rPr>
          <w:rFonts w:ascii="Courier New" w:hAnsi="Courier New" w:cs="Courier New"/>
          <w:sz w:val="20"/>
          <w:szCs w:val="20"/>
        </w:rPr>
        <w:t> </w:t>
      </w:r>
      <w:r w:rsidRPr="006257B5">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14:paraId="732709FD" w14:textId="77777777" w:rsidR="00986620" w:rsidRPr="006257B5" w:rsidRDefault="00986620" w:rsidP="00F137AA">
      <w:pPr>
        <w:widowControl w:val="0"/>
        <w:tabs>
          <w:tab w:val="left" w:pos="1134"/>
        </w:tabs>
        <w:ind w:firstLine="567"/>
        <w:jc w:val="both"/>
        <w:rPr>
          <w:rFonts w:ascii="GHEA Grapalat" w:hAnsi="GHEA Grapalat"/>
          <w:b/>
          <w:sz w:val="22"/>
          <w:szCs w:val="22"/>
        </w:rPr>
      </w:pPr>
      <w:r w:rsidRPr="006257B5">
        <w:rPr>
          <w:rFonts w:ascii="GHEA Grapalat" w:hAnsi="GHEA Grapalat"/>
          <w:b/>
          <w:sz w:val="22"/>
          <w:szCs w:val="22"/>
        </w:rPr>
        <w:br w:type="page"/>
      </w:r>
    </w:p>
    <w:p w14:paraId="3BB71C88" w14:textId="77777777" w:rsidR="00B2572B" w:rsidRPr="006257B5" w:rsidRDefault="00B2572B" w:rsidP="00F137AA">
      <w:pPr>
        <w:pStyle w:val="norm"/>
        <w:widowControl w:val="0"/>
        <w:spacing w:line="240" w:lineRule="auto"/>
        <w:ind w:firstLine="284"/>
        <w:jc w:val="right"/>
        <w:rPr>
          <w:rFonts w:ascii="GHEA Grapalat" w:hAnsi="GHEA Grapalat" w:cs="Arial"/>
          <w:b/>
          <w:szCs w:val="24"/>
        </w:rPr>
      </w:pPr>
      <w:r w:rsidRPr="006257B5">
        <w:rPr>
          <w:rFonts w:ascii="GHEA Grapalat" w:hAnsi="GHEA Grapalat"/>
          <w:b/>
          <w:szCs w:val="24"/>
        </w:rPr>
        <w:lastRenderedPageBreak/>
        <w:t>Приложение № 1</w:t>
      </w:r>
    </w:p>
    <w:p w14:paraId="7ACE5D5A" w14:textId="66565581" w:rsidR="00B2572B" w:rsidRPr="006257B5" w:rsidRDefault="00B2572B" w:rsidP="00F137AA">
      <w:pPr>
        <w:pStyle w:val="BodyTextIndent3"/>
        <w:widowControl w:val="0"/>
        <w:spacing w:after="160" w:line="240" w:lineRule="auto"/>
        <w:jc w:val="right"/>
        <w:rPr>
          <w:rFonts w:ascii="GHEA Grapalat" w:hAnsi="GHEA Grapalat" w:cs="Arial"/>
          <w:b/>
          <w:sz w:val="22"/>
          <w:szCs w:val="24"/>
        </w:rPr>
      </w:pPr>
      <w:r w:rsidRPr="006257B5">
        <w:rPr>
          <w:rFonts w:ascii="GHEA Grapalat" w:hAnsi="GHEA Grapalat"/>
          <w:b/>
          <w:sz w:val="22"/>
          <w:szCs w:val="24"/>
        </w:rPr>
        <w:t xml:space="preserve">к Приглашению на </w:t>
      </w:r>
      <w:r w:rsidR="009A3F91" w:rsidRPr="006257B5">
        <w:rPr>
          <w:rFonts w:ascii="GHEA Grapalat" w:hAnsi="GHEA Grapalat"/>
          <w:b/>
          <w:sz w:val="22"/>
          <w:szCs w:val="24"/>
        </w:rPr>
        <w:t>запросе катировок</w:t>
      </w:r>
      <w:r w:rsidR="00123294" w:rsidRPr="006257B5">
        <w:rPr>
          <w:rFonts w:ascii="GHEA Grapalat" w:hAnsi="GHEA Grapalat" w:cs="Arial"/>
          <w:b/>
          <w:sz w:val="22"/>
          <w:szCs w:val="24"/>
        </w:rPr>
        <w:br/>
      </w:r>
      <w:r w:rsidRPr="006257B5">
        <w:rPr>
          <w:rFonts w:ascii="GHEA Grapalat" w:hAnsi="GHEA Grapalat"/>
          <w:b/>
          <w:sz w:val="22"/>
          <w:szCs w:val="24"/>
        </w:rPr>
        <w:t xml:space="preserve">под кодом </w:t>
      </w:r>
      <w:r w:rsidR="00E80DBA" w:rsidRPr="006257B5">
        <w:rPr>
          <w:rFonts w:ascii="GHEA Grapalat" w:hAnsi="GHEA Grapalat"/>
          <w:b/>
          <w:sz w:val="22"/>
          <w:szCs w:val="24"/>
          <w:lang w:val="it-IT"/>
        </w:rPr>
        <w:t>ԱՄՄՀԼԿՀՈԱԿ-ԳՀԱՊՁԲ-24/1</w:t>
      </w:r>
    </w:p>
    <w:p w14:paraId="59E03EA1" w14:textId="77777777" w:rsidR="00B2572B" w:rsidRPr="006257B5" w:rsidRDefault="00B2572B" w:rsidP="00F137AA">
      <w:pPr>
        <w:widowControl w:val="0"/>
        <w:spacing w:after="120"/>
        <w:jc w:val="center"/>
        <w:rPr>
          <w:rFonts w:ascii="GHEA Grapalat" w:hAnsi="GHEA Grapalat" w:cs="Sylfaen"/>
          <w:b/>
          <w:sz w:val="22"/>
        </w:rPr>
      </w:pPr>
    </w:p>
    <w:p w14:paraId="0ACF86ED" w14:textId="77777777" w:rsidR="00B2572B" w:rsidRPr="006257B5" w:rsidRDefault="00B2572B" w:rsidP="00F137AA">
      <w:pPr>
        <w:widowControl w:val="0"/>
        <w:spacing w:after="160"/>
        <w:jc w:val="center"/>
        <w:rPr>
          <w:rFonts w:ascii="GHEA Grapalat" w:hAnsi="GHEA Grapalat" w:cs="Arial"/>
          <w:b/>
          <w:sz w:val="22"/>
        </w:rPr>
      </w:pPr>
      <w:r w:rsidRPr="006257B5">
        <w:rPr>
          <w:rFonts w:ascii="GHEA Grapalat" w:hAnsi="GHEA Grapalat"/>
          <w:b/>
          <w:sz w:val="22"/>
        </w:rPr>
        <w:t>ЗАЯВЛЕНИЕ</w:t>
      </w:r>
      <w:r w:rsidR="00350210" w:rsidRPr="006257B5">
        <w:rPr>
          <w:rFonts w:ascii="GHEA Grapalat" w:hAnsi="GHEA Grapalat"/>
          <w:b/>
          <w:sz w:val="22"/>
        </w:rPr>
        <w:t>-</w:t>
      </w:r>
      <w:r w:rsidR="005A6435" w:rsidRPr="006257B5">
        <w:rPr>
          <w:rFonts w:ascii="GHEA Grapalat" w:hAnsi="GHEA Grapalat"/>
          <w:b/>
          <w:sz w:val="22"/>
        </w:rPr>
        <w:t xml:space="preserve">ОБЪЯВЛЕНИЕ </w:t>
      </w:r>
      <w:r w:rsidRPr="006257B5">
        <w:rPr>
          <w:rFonts w:ascii="GHEA Grapalat" w:hAnsi="GHEA Grapalat"/>
          <w:b/>
          <w:sz w:val="22"/>
        </w:rPr>
        <w:t>*</w:t>
      </w:r>
    </w:p>
    <w:p w14:paraId="5677DCCE" w14:textId="77777777" w:rsidR="00B2572B" w:rsidRPr="006257B5" w:rsidRDefault="00B2572B" w:rsidP="00F137AA">
      <w:pPr>
        <w:pStyle w:val="Heading6"/>
        <w:keepNext w:val="0"/>
        <w:widowControl w:val="0"/>
        <w:spacing w:after="160"/>
        <w:jc w:val="center"/>
        <w:rPr>
          <w:rFonts w:ascii="GHEA Grapalat" w:hAnsi="GHEA Grapalat" w:cs="Arial"/>
          <w:color w:val="auto"/>
          <w:szCs w:val="24"/>
        </w:rPr>
      </w:pPr>
      <w:r w:rsidRPr="006257B5">
        <w:rPr>
          <w:rFonts w:ascii="GHEA Grapalat" w:hAnsi="GHEA Grapalat"/>
          <w:color w:val="auto"/>
          <w:szCs w:val="24"/>
        </w:rPr>
        <w:t xml:space="preserve">на участие в </w:t>
      </w:r>
      <w:r w:rsidR="009A3F91" w:rsidRPr="006257B5">
        <w:rPr>
          <w:rFonts w:ascii="GHEA Grapalat" w:hAnsi="GHEA Grapalat"/>
          <w:color w:val="auto"/>
          <w:szCs w:val="24"/>
        </w:rPr>
        <w:t>запросе катировок</w:t>
      </w:r>
      <w:r w:rsidR="00AA7117" w:rsidRPr="006257B5">
        <w:rPr>
          <w:rFonts w:ascii="GHEA Grapalat" w:hAnsi="GHEA Grapalat"/>
          <w:color w:val="auto"/>
          <w:szCs w:val="24"/>
        </w:rPr>
        <w:t xml:space="preserve"> </w:t>
      </w:r>
    </w:p>
    <w:p w14:paraId="4F5EB934" w14:textId="77777777" w:rsidR="00374F4A" w:rsidRPr="006257B5" w:rsidRDefault="00374F4A" w:rsidP="00F137AA">
      <w:pPr>
        <w:jc w:val="both"/>
        <w:rPr>
          <w:rFonts w:ascii="GHEA Grapalat" w:hAnsi="GHEA Grapalat"/>
          <w:sz w:val="22"/>
        </w:rPr>
      </w:pPr>
      <w:r w:rsidRPr="006257B5">
        <w:rPr>
          <w:rFonts w:ascii="GHEA Grapalat" w:hAnsi="GHEA Grapalat"/>
          <w:sz w:val="22"/>
        </w:rPr>
        <w:t xml:space="preserve">______________________________________________________________заявляет, что </w:t>
      </w:r>
    </w:p>
    <w:p w14:paraId="7FF3EF15" w14:textId="77777777" w:rsidR="00374F4A" w:rsidRPr="006257B5" w:rsidRDefault="00374F4A" w:rsidP="00F137AA">
      <w:pPr>
        <w:spacing w:after="160"/>
        <w:ind w:left="2694"/>
        <w:jc w:val="both"/>
        <w:rPr>
          <w:rFonts w:ascii="GHEA Grapalat" w:hAnsi="GHEA Grapalat"/>
          <w:sz w:val="14"/>
        </w:rPr>
      </w:pPr>
      <w:r w:rsidRPr="006257B5">
        <w:rPr>
          <w:rFonts w:ascii="GHEA Grapalat" w:hAnsi="GHEA Grapalat"/>
          <w:sz w:val="14"/>
        </w:rPr>
        <w:t xml:space="preserve">наименование участника </w:t>
      </w:r>
    </w:p>
    <w:p w14:paraId="4C27E7BF" w14:textId="77777777" w:rsidR="00374F4A" w:rsidRPr="006257B5" w:rsidRDefault="00374F4A" w:rsidP="00F137AA">
      <w:pPr>
        <w:jc w:val="both"/>
        <w:rPr>
          <w:rFonts w:ascii="GHEA Grapalat" w:hAnsi="GHEA Grapalat"/>
          <w:sz w:val="22"/>
          <w:u w:val="single"/>
        </w:rPr>
      </w:pPr>
      <w:r w:rsidRPr="006257B5">
        <w:rPr>
          <w:rFonts w:ascii="GHEA Grapalat" w:hAnsi="GHEA Grapalat"/>
          <w:sz w:val="22"/>
        </w:rPr>
        <w:t>желает участвовать в лоте (лотах)_______________________________ объявленного</w:t>
      </w:r>
    </w:p>
    <w:p w14:paraId="31F2729D" w14:textId="77777777" w:rsidR="00374F4A" w:rsidRPr="006257B5" w:rsidRDefault="00374F4A" w:rsidP="00F137AA">
      <w:pPr>
        <w:spacing w:after="160"/>
        <w:ind w:left="4395"/>
        <w:jc w:val="both"/>
        <w:rPr>
          <w:rFonts w:ascii="GHEA Grapalat" w:hAnsi="GHEA Grapalat" w:cs="Sylfaen"/>
          <w:sz w:val="14"/>
        </w:rPr>
      </w:pPr>
      <w:r w:rsidRPr="006257B5">
        <w:rPr>
          <w:rFonts w:ascii="GHEA Grapalat" w:hAnsi="GHEA Grapalat"/>
          <w:sz w:val="14"/>
        </w:rPr>
        <w:t>номер лота (лотов)</w:t>
      </w:r>
    </w:p>
    <w:p w14:paraId="3D23BDE9" w14:textId="4263C2ED" w:rsidR="00374F4A" w:rsidRPr="006257B5" w:rsidRDefault="004E555A" w:rsidP="00F137AA">
      <w:pPr>
        <w:jc w:val="both"/>
        <w:rPr>
          <w:rFonts w:ascii="GHEA Grapalat" w:hAnsi="GHEA Grapalat" w:cs="Sylfaen"/>
          <w:sz w:val="22"/>
        </w:rPr>
      </w:pPr>
      <w:r w:rsidRPr="006257B5">
        <w:rPr>
          <w:rFonts w:ascii="GHEA Grapalat" w:hAnsi="GHEA Grapalat"/>
          <w:sz w:val="22"/>
        </w:rPr>
        <w:t>ОНО «</w:t>
      </w:r>
      <w:r w:rsidR="00E80DBA" w:rsidRPr="006257B5">
        <w:rPr>
          <w:rFonts w:ascii="GHEA Grapalat" w:hAnsi="GHEA Grapalat"/>
          <w:sz w:val="22"/>
        </w:rPr>
        <w:t>Освещение и озеленение Мецамора</w:t>
      </w:r>
      <w:r w:rsidRPr="006257B5">
        <w:rPr>
          <w:rFonts w:ascii="GHEA Grapalat" w:hAnsi="GHEA Grapalat"/>
          <w:sz w:val="22"/>
        </w:rPr>
        <w:t>»</w:t>
      </w:r>
      <w:r w:rsidR="00374F4A" w:rsidRPr="006257B5">
        <w:rPr>
          <w:rFonts w:ascii="GHEA Grapalat" w:hAnsi="GHEA Grapalat"/>
          <w:sz w:val="22"/>
        </w:rPr>
        <w:t xml:space="preserve"> под кодом </w:t>
      </w:r>
      <w:r w:rsidR="00E80DBA" w:rsidRPr="006257B5">
        <w:rPr>
          <w:rFonts w:ascii="GHEA Grapalat" w:hAnsi="GHEA Grapalat"/>
          <w:sz w:val="22"/>
          <w:lang w:val="it-IT"/>
        </w:rPr>
        <w:t>ԱՄՄՀԼԿՀՈԱԿ-ԳՀԱՊՁԲ-24/1</w:t>
      </w:r>
      <w:r w:rsidR="009A3F91" w:rsidRPr="006257B5">
        <w:rPr>
          <w:rFonts w:ascii="GHEA Grapalat" w:hAnsi="GHEA Grapalat" w:cs="Sylfaen"/>
          <w:sz w:val="22"/>
        </w:rPr>
        <w:t xml:space="preserve"> </w:t>
      </w:r>
      <w:r w:rsidR="009A3F91" w:rsidRPr="006257B5">
        <w:rPr>
          <w:rFonts w:ascii="GHEA Grapalat" w:hAnsi="GHEA Grapalat"/>
          <w:sz w:val="22"/>
        </w:rPr>
        <w:t>запрос катировок</w:t>
      </w:r>
      <w:r w:rsidR="00374F4A" w:rsidRPr="006257B5">
        <w:rPr>
          <w:rFonts w:ascii="GHEA Grapalat" w:hAnsi="GHEA Grapalat"/>
          <w:sz w:val="22"/>
        </w:rPr>
        <w:t xml:space="preserve"> и в соответствии с требованиями приглашения подает заявку.</w:t>
      </w:r>
    </w:p>
    <w:p w14:paraId="1F397B6C" w14:textId="77777777" w:rsidR="00374F4A" w:rsidRPr="006257B5" w:rsidRDefault="00374F4A" w:rsidP="00F137AA">
      <w:pPr>
        <w:jc w:val="both"/>
        <w:rPr>
          <w:rFonts w:ascii="GHEA Grapalat" w:hAnsi="GHEA Grapalat"/>
          <w:sz w:val="22"/>
        </w:rPr>
      </w:pPr>
      <w:r w:rsidRPr="006257B5">
        <w:rPr>
          <w:rFonts w:ascii="GHEA Grapalat" w:hAnsi="GHEA Grapalat"/>
          <w:sz w:val="22"/>
        </w:rPr>
        <w:t>__________________________________________________ заявляет и заверяет, что</w:t>
      </w:r>
    </w:p>
    <w:p w14:paraId="7B40A7A9" w14:textId="77777777" w:rsidR="00374F4A" w:rsidRPr="006257B5" w:rsidRDefault="00374F4A" w:rsidP="00F137AA">
      <w:pPr>
        <w:spacing w:after="160"/>
        <w:ind w:left="1843"/>
        <w:jc w:val="both"/>
        <w:rPr>
          <w:rFonts w:ascii="GHEA Grapalat" w:hAnsi="GHEA Grapalat" w:cs="Sylfaen"/>
          <w:sz w:val="14"/>
        </w:rPr>
      </w:pPr>
      <w:r w:rsidRPr="006257B5">
        <w:rPr>
          <w:rFonts w:ascii="GHEA Grapalat" w:hAnsi="GHEA Grapalat"/>
          <w:sz w:val="14"/>
        </w:rPr>
        <w:t>наименование участника</w:t>
      </w:r>
    </w:p>
    <w:p w14:paraId="7A6CFEE5" w14:textId="77777777" w:rsidR="00374F4A" w:rsidRPr="006257B5" w:rsidRDefault="00374F4A" w:rsidP="00F137AA">
      <w:pPr>
        <w:jc w:val="both"/>
        <w:rPr>
          <w:rFonts w:ascii="GHEA Grapalat" w:hAnsi="GHEA Grapalat" w:cs="Sylfaen"/>
          <w:sz w:val="22"/>
        </w:rPr>
      </w:pPr>
      <w:r w:rsidRPr="006257B5">
        <w:rPr>
          <w:rFonts w:ascii="GHEA Grapalat" w:hAnsi="GHEA Grapalat"/>
          <w:sz w:val="22"/>
        </w:rPr>
        <w:t>является резидентом ______________________________________________________</w:t>
      </w:r>
      <w:r w:rsidR="00D04575" w:rsidRPr="006257B5">
        <w:rPr>
          <w:rFonts w:ascii="GHEA Grapalat" w:hAnsi="GHEA Grapalat"/>
          <w:sz w:val="22"/>
        </w:rPr>
        <w:t>.</w:t>
      </w:r>
    </w:p>
    <w:p w14:paraId="427B84D0" w14:textId="77777777" w:rsidR="00374F4A" w:rsidRPr="006257B5" w:rsidRDefault="00374F4A" w:rsidP="00F137AA">
      <w:pPr>
        <w:spacing w:after="160"/>
        <w:ind w:left="4111"/>
        <w:jc w:val="both"/>
        <w:rPr>
          <w:rFonts w:ascii="GHEA Grapalat" w:hAnsi="GHEA Grapalat" w:cs="Arial"/>
          <w:sz w:val="14"/>
        </w:rPr>
      </w:pPr>
      <w:r w:rsidRPr="006257B5">
        <w:rPr>
          <w:rFonts w:ascii="GHEA Grapalat" w:hAnsi="GHEA Grapalat"/>
          <w:sz w:val="14"/>
        </w:rPr>
        <w:t>наименование страны</w:t>
      </w:r>
    </w:p>
    <w:p w14:paraId="17A2EF84" w14:textId="77777777" w:rsidR="000612B9" w:rsidRPr="006257B5" w:rsidRDefault="000612B9" w:rsidP="00F137AA">
      <w:pPr>
        <w:jc w:val="both"/>
        <w:rPr>
          <w:rFonts w:ascii="GHEA Grapalat" w:hAnsi="GHEA Grapalat"/>
          <w:sz w:val="22"/>
        </w:rPr>
      </w:pPr>
    </w:p>
    <w:p w14:paraId="60CB4729" w14:textId="77777777" w:rsidR="000612B9" w:rsidRPr="006257B5" w:rsidRDefault="004F0CAA" w:rsidP="00F137AA">
      <w:pPr>
        <w:jc w:val="both"/>
        <w:rPr>
          <w:rFonts w:ascii="GHEA Grapalat" w:hAnsi="GHEA Grapalat"/>
          <w:sz w:val="22"/>
        </w:rPr>
      </w:pPr>
      <w:r w:rsidRPr="006257B5">
        <w:rPr>
          <w:rFonts w:ascii="GHEA Grapalat" w:hAnsi="GHEA Grapalat"/>
          <w:sz w:val="22"/>
        </w:rPr>
        <w:t>Данные</w:t>
      </w:r>
      <w:r w:rsidR="002A0700" w:rsidRPr="006257B5">
        <w:rPr>
          <w:rFonts w:ascii="GHEA Grapalat" w:hAnsi="GHEA Grapalat"/>
          <w:sz w:val="22"/>
        </w:rPr>
        <w:t xml:space="preserve">       </w:t>
      </w:r>
      <w:r w:rsidR="000612B9" w:rsidRPr="006257B5">
        <w:rPr>
          <w:rFonts w:ascii="GHEA Grapalat" w:hAnsi="GHEA Grapalat"/>
          <w:sz w:val="22"/>
        </w:rPr>
        <w:t>----------------------------------------</w:t>
      </w:r>
      <w:r w:rsidR="00304237" w:rsidRPr="006257B5">
        <w:rPr>
          <w:rFonts w:ascii="GHEA Grapalat" w:hAnsi="GHEA Grapalat"/>
          <w:sz w:val="22"/>
        </w:rPr>
        <w:t xml:space="preserve">  </w:t>
      </w:r>
      <w:r w:rsidR="00F96993" w:rsidRPr="006257B5">
        <w:rPr>
          <w:rFonts w:ascii="GHEA Grapalat" w:hAnsi="GHEA Grapalat"/>
          <w:sz w:val="22"/>
        </w:rPr>
        <w:t>следующие</w:t>
      </w:r>
      <w:r w:rsidR="00304237" w:rsidRPr="006257B5">
        <w:rPr>
          <w:rFonts w:ascii="GHEA Grapalat" w:hAnsi="GHEA Grapalat"/>
          <w:sz w:val="22"/>
        </w:rPr>
        <w:t>:</w:t>
      </w:r>
    </w:p>
    <w:p w14:paraId="7175D02D" w14:textId="77777777" w:rsidR="002A0700" w:rsidRPr="006257B5" w:rsidRDefault="002A0700" w:rsidP="00F137AA">
      <w:pPr>
        <w:spacing w:after="160"/>
        <w:ind w:left="1843"/>
        <w:rPr>
          <w:rFonts w:ascii="GHEA Grapalat" w:hAnsi="GHEA Grapalat" w:cs="Sylfaen"/>
          <w:sz w:val="14"/>
          <w:lang w:val="hy-AM"/>
        </w:rPr>
      </w:pPr>
      <w:r w:rsidRPr="006257B5">
        <w:rPr>
          <w:rFonts w:ascii="GHEA Grapalat" w:hAnsi="GHEA Grapalat"/>
          <w:sz w:val="14"/>
        </w:rPr>
        <w:t>наименование участника</w:t>
      </w:r>
    </w:p>
    <w:p w14:paraId="4FC037D9" w14:textId="77777777" w:rsidR="000612B9" w:rsidRPr="006257B5" w:rsidRDefault="000612B9" w:rsidP="00F137AA">
      <w:pPr>
        <w:jc w:val="both"/>
        <w:rPr>
          <w:rFonts w:ascii="GHEA Grapalat" w:hAnsi="GHEA Grapalat"/>
          <w:sz w:val="22"/>
        </w:rPr>
      </w:pPr>
    </w:p>
    <w:p w14:paraId="1C2B5015" w14:textId="77777777" w:rsidR="00374F4A" w:rsidRPr="006257B5" w:rsidRDefault="00374F4A" w:rsidP="00F137AA">
      <w:pPr>
        <w:jc w:val="both"/>
        <w:rPr>
          <w:rFonts w:ascii="GHEA Grapalat" w:hAnsi="GHEA Grapalat"/>
          <w:sz w:val="22"/>
        </w:rPr>
      </w:pPr>
      <w:r w:rsidRPr="006257B5">
        <w:rPr>
          <w:rFonts w:ascii="GHEA Grapalat" w:hAnsi="GHEA Grapalat"/>
          <w:sz w:val="22"/>
        </w:rPr>
        <w:t xml:space="preserve">Учетный номер налогоплательщика  </w:t>
      </w:r>
      <w:r w:rsidR="00B138F3" w:rsidRPr="006257B5">
        <w:rPr>
          <w:rFonts w:ascii="GHEA Grapalat" w:hAnsi="GHEA Grapalat"/>
          <w:sz w:val="22"/>
        </w:rPr>
        <w:t xml:space="preserve">             </w:t>
      </w:r>
      <w:r w:rsidRPr="006257B5">
        <w:rPr>
          <w:rFonts w:ascii="GHEA Grapalat" w:hAnsi="GHEA Grapalat"/>
          <w:sz w:val="22"/>
        </w:rPr>
        <w:t>________________</w:t>
      </w:r>
    </w:p>
    <w:p w14:paraId="44ABFDB6" w14:textId="77777777" w:rsidR="00374F4A" w:rsidRPr="006257B5" w:rsidRDefault="00B138F3" w:rsidP="00F137AA">
      <w:pPr>
        <w:tabs>
          <w:tab w:val="left" w:pos="7371"/>
        </w:tabs>
        <w:ind w:left="4111"/>
        <w:jc w:val="both"/>
        <w:rPr>
          <w:rFonts w:ascii="GHEA Grapalat" w:hAnsi="GHEA Grapalat" w:cs="Arial"/>
          <w:sz w:val="14"/>
        </w:rPr>
      </w:pPr>
      <w:r w:rsidRPr="006257B5">
        <w:rPr>
          <w:rFonts w:ascii="GHEA Grapalat" w:hAnsi="GHEA Grapalat"/>
          <w:sz w:val="14"/>
        </w:rPr>
        <w:t xml:space="preserve">               </w:t>
      </w:r>
      <w:r w:rsidR="00374F4A" w:rsidRPr="006257B5">
        <w:rPr>
          <w:rFonts w:ascii="GHEA Grapalat" w:hAnsi="GHEA Grapalat"/>
          <w:sz w:val="14"/>
        </w:rPr>
        <w:t>учетный номер</w:t>
      </w:r>
      <w:r w:rsidRPr="006257B5">
        <w:rPr>
          <w:rFonts w:ascii="GHEA Grapalat" w:hAnsi="GHEA Grapalat"/>
          <w:sz w:val="14"/>
        </w:rPr>
        <w:t xml:space="preserve"> </w:t>
      </w:r>
      <w:r w:rsidR="00374F4A" w:rsidRPr="006257B5">
        <w:rPr>
          <w:rFonts w:ascii="GHEA Grapalat" w:hAnsi="GHEA Grapalat"/>
          <w:sz w:val="14"/>
        </w:rPr>
        <w:t>налогоплательщика</w:t>
      </w:r>
    </w:p>
    <w:p w14:paraId="1530FEEB" w14:textId="77777777" w:rsidR="00B138F3" w:rsidRPr="006257B5" w:rsidRDefault="00B138F3" w:rsidP="00F137AA">
      <w:pPr>
        <w:jc w:val="both"/>
        <w:rPr>
          <w:rFonts w:ascii="GHEA Grapalat" w:hAnsi="GHEA Grapalat"/>
          <w:sz w:val="22"/>
        </w:rPr>
      </w:pPr>
    </w:p>
    <w:p w14:paraId="13B04202" w14:textId="77777777" w:rsidR="00374F4A" w:rsidRPr="006257B5" w:rsidRDefault="00B138F3" w:rsidP="00F137AA">
      <w:pPr>
        <w:jc w:val="both"/>
        <w:rPr>
          <w:rFonts w:ascii="GHEA Grapalat" w:hAnsi="GHEA Grapalat"/>
          <w:sz w:val="22"/>
        </w:rPr>
      </w:pPr>
      <w:r w:rsidRPr="006257B5">
        <w:rPr>
          <w:rFonts w:ascii="GHEA Grapalat" w:hAnsi="GHEA Grapalat"/>
          <w:sz w:val="22"/>
        </w:rPr>
        <w:t xml:space="preserve"> </w:t>
      </w:r>
      <w:r w:rsidR="00374F4A" w:rsidRPr="006257B5">
        <w:rPr>
          <w:rFonts w:ascii="GHEA Grapalat" w:hAnsi="GHEA Grapalat"/>
          <w:sz w:val="22"/>
        </w:rPr>
        <w:t xml:space="preserve">Адрес электронной почты </w:t>
      </w:r>
      <w:r w:rsidRPr="006257B5">
        <w:rPr>
          <w:rFonts w:ascii="GHEA Grapalat" w:hAnsi="GHEA Grapalat"/>
          <w:sz w:val="22"/>
        </w:rPr>
        <w:t xml:space="preserve">                           </w:t>
      </w:r>
      <w:r w:rsidR="00374F4A" w:rsidRPr="006257B5">
        <w:rPr>
          <w:rFonts w:ascii="GHEA Grapalat" w:hAnsi="GHEA Grapalat"/>
          <w:sz w:val="22"/>
        </w:rPr>
        <w:t>__________________</w:t>
      </w:r>
    </w:p>
    <w:p w14:paraId="6BE108E3" w14:textId="77777777" w:rsidR="00374F4A" w:rsidRPr="006257B5" w:rsidRDefault="00B138F3" w:rsidP="00F137AA">
      <w:pPr>
        <w:tabs>
          <w:tab w:val="left" w:pos="6946"/>
        </w:tabs>
        <w:ind w:left="3402" w:firstLine="6"/>
        <w:jc w:val="both"/>
        <w:rPr>
          <w:rFonts w:ascii="GHEA Grapalat" w:hAnsi="GHEA Grapalat"/>
          <w:sz w:val="14"/>
        </w:rPr>
      </w:pPr>
      <w:r w:rsidRPr="006257B5">
        <w:rPr>
          <w:rFonts w:ascii="GHEA Grapalat" w:hAnsi="GHEA Grapalat"/>
          <w:sz w:val="14"/>
        </w:rPr>
        <w:t xml:space="preserve">                                  </w:t>
      </w:r>
      <w:r w:rsidR="00374F4A" w:rsidRPr="006257B5">
        <w:rPr>
          <w:rFonts w:ascii="GHEA Grapalat" w:hAnsi="GHEA Grapalat"/>
          <w:sz w:val="14"/>
        </w:rPr>
        <w:t>адрес электронной</w:t>
      </w:r>
      <w:r w:rsidR="00374F4A" w:rsidRPr="006257B5">
        <w:rPr>
          <w:rFonts w:ascii="GHEA Grapalat" w:hAnsi="GHEA Grapalat"/>
          <w:sz w:val="14"/>
        </w:rPr>
        <w:tab/>
        <w:t>почты</w:t>
      </w:r>
    </w:p>
    <w:p w14:paraId="331ED537" w14:textId="77777777" w:rsidR="00B138F3" w:rsidRPr="006257B5" w:rsidRDefault="00B138F3" w:rsidP="00F137AA">
      <w:pPr>
        <w:jc w:val="both"/>
        <w:rPr>
          <w:rFonts w:ascii="GHEA Grapalat" w:hAnsi="GHEA Grapalat"/>
          <w:sz w:val="22"/>
        </w:rPr>
      </w:pPr>
    </w:p>
    <w:p w14:paraId="40E6766C" w14:textId="77777777" w:rsidR="009E1181" w:rsidRPr="006257B5" w:rsidRDefault="00F96993" w:rsidP="00F137AA">
      <w:pPr>
        <w:jc w:val="both"/>
        <w:rPr>
          <w:rFonts w:ascii="GHEA Grapalat" w:hAnsi="GHEA Grapalat"/>
          <w:sz w:val="22"/>
        </w:rPr>
      </w:pPr>
      <w:r w:rsidRPr="006257B5">
        <w:rPr>
          <w:rFonts w:ascii="GHEA Grapalat" w:hAnsi="GHEA Grapalat"/>
          <w:sz w:val="22"/>
        </w:rPr>
        <w:t>Адрес деятельности</w:t>
      </w:r>
      <w:r w:rsidR="009E1181" w:rsidRPr="006257B5">
        <w:rPr>
          <w:rFonts w:ascii="GHEA Grapalat" w:hAnsi="GHEA Grapalat"/>
          <w:sz w:val="22"/>
        </w:rPr>
        <w:t xml:space="preserve">              ----------------------------</w:t>
      </w:r>
      <w:r w:rsidR="009627B3" w:rsidRPr="006257B5">
        <w:rPr>
          <w:rFonts w:ascii="GHEA Grapalat" w:hAnsi="GHEA Grapalat"/>
          <w:sz w:val="22"/>
        </w:rPr>
        <w:t>--------------------------------</w:t>
      </w:r>
    </w:p>
    <w:p w14:paraId="6459E619" w14:textId="77777777" w:rsidR="00F96993" w:rsidRPr="006257B5" w:rsidRDefault="009E1181" w:rsidP="00F137AA">
      <w:pPr>
        <w:jc w:val="both"/>
        <w:rPr>
          <w:rFonts w:ascii="GHEA Grapalat" w:hAnsi="GHEA Grapalat"/>
          <w:sz w:val="16"/>
          <w:szCs w:val="18"/>
        </w:rPr>
      </w:pPr>
      <w:r w:rsidRPr="006257B5">
        <w:rPr>
          <w:rFonts w:ascii="GHEA Grapalat" w:hAnsi="GHEA Grapalat"/>
          <w:sz w:val="22"/>
        </w:rPr>
        <w:t xml:space="preserve">            </w:t>
      </w:r>
      <w:r w:rsidR="00F96993" w:rsidRPr="006257B5">
        <w:rPr>
          <w:rFonts w:ascii="GHEA Grapalat" w:hAnsi="GHEA Grapalat"/>
          <w:sz w:val="22"/>
        </w:rPr>
        <w:t xml:space="preserve">  </w:t>
      </w:r>
      <w:r w:rsidRPr="006257B5">
        <w:rPr>
          <w:rFonts w:ascii="GHEA Grapalat" w:hAnsi="GHEA Grapalat"/>
          <w:sz w:val="22"/>
        </w:rPr>
        <w:t xml:space="preserve">                                </w:t>
      </w:r>
      <w:r w:rsidR="00B138F3" w:rsidRPr="006257B5">
        <w:rPr>
          <w:rFonts w:ascii="GHEA Grapalat" w:hAnsi="GHEA Grapalat"/>
          <w:sz w:val="22"/>
        </w:rPr>
        <w:t xml:space="preserve">                        </w:t>
      </w:r>
      <w:r w:rsidRPr="006257B5">
        <w:rPr>
          <w:rFonts w:ascii="GHEA Grapalat" w:hAnsi="GHEA Grapalat"/>
          <w:sz w:val="16"/>
          <w:szCs w:val="18"/>
        </w:rPr>
        <w:t>адрес деятельности</w:t>
      </w:r>
    </w:p>
    <w:p w14:paraId="67DD3741" w14:textId="77777777" w:rsidR="00B16483" w:rsidRPr="006257B5" w:rsidRDefault="00B16483" w:rsidP="00F137AA">
      <w:pPr>
        <w:jc w:val="both"/>
        <w:rPr>
          <w:rFonts w:ascii="GHEA Grapalat" w:hAnsi="GHEA Grapalat"/>
          <w:sz w:val="16"/>
          <w:szCs w:val="18"/>
        </w:rPr>
      </w:pPr>
    </w:p>
    <w:p w14:paraId="2C9DA137" w14:textId="77777777" w:rsidR="00B16483" w:rsidRPr="006257B5" w:rsidRDefault="00B16483" w:rsidP="00F137AA">
      <w:pPr>
        <w:jc w:val="both"/>
        <w:rPr>
          <w:rFonts w:ascii="GHEA Grapalat" w:hAnsi="GHEA Grapalat"/>
          <w:sz w:val="22"/>
        </w:rPr>
      </w:pPr>
      <w:r w:rsidRPr="006257B5">
        <w:rPr>
          <w:rFonts w:ascii="GHEA Grapalat" w:hAnsi="GHEA Grapalat"/>
          <w:sz w:val="22"/>
        </w:rPr>
        <w:t>Номер телефона                     ------------------------------</w:t>
      </w:r>
      <w:r w:rsidR="009627B3" w:rsidRPr="006257B5">
        <w:rPr>
          <w:rFonts w:ascii="GHEA Grapalat" w:hAnsi="GHEA Grapalat"/>
          <w:sz w:val="22"/>
        </w:rPr>
        <w:t>-------------------------------</w:t>
      </w:r>
      <w:r w:rsidRPr="006257B5">
        <w:rPr>
          <w:rFonts w:ascii="GHEA Grapalat" w:hAnsi="GHEA Grapalat"/>
          <w:sz w:val="22"/>
        </w:rPr>
        <w:t xml:space="preserve"> </w:t>
      </w:r>
    </w:p>
    <w:p w14:paraId="363E8456" w14:textId="77777777" w:rsidR="006B3E56" w:rsidRPr="006257B5" w:rsidRDefault="00B138F3" w:rsidP="00F137AA">
      <w:pPr>
        <w:tabs>
          <w:tab w:val="left" w:pos="7371"/>
        </w:tabs>
        <w:spacing w:after="160"/>
        <w:ind w:left="3544" w:firstLine="3"/>
        <w:jc w:val="both"/>
        <w:rPr>
          <w:rFonts w:ascii="GHEA Grapalat" w:hAnsi="GHEA Grapalat"/>
          <w:sz w:val="14"/>
        </w:rPr>
      </w:pPr>
      <w:r w:rsidRPr="006257B5">
        <w:rPr>
          <w:rFonts w:ascii="GHEA Grapalat" w:hAnsi="GHEA Grapalat"/>
          <w:sz w:val="14"/>
        </w:rPr>
        <w:t xml:space="preserve">                                 </w:t>
      </w:r>
      <w:r w:rsidR="00B16483" w:rsidRPr="006257B5">
        <w:rPr>
          <w:rFonts w:ascii="GHEA Grapalat" w:hAnsi="GHEA Grapalat"/>
          <w:sz w:val="14"/>
        </w:rPr>
        <w:t>Номер телефона</w:t>
      </w:r>
    </w:p>
    <w:p w14:paraId="1767AA6A" w14:textId="77777777" w:rsidR="00B16483" w:rsidRPr="006257B5" w:rsidRDefault="00B16483" w:rsidP="00F137AA">
      <w:pPr>
        <w:tabs>
          <w:tab w:val="left" w:pos="7371"/>
        </w:tabs>
        <w:spacing w:after="160"/>
        <w:ind w:left="3544" w:firstLine="3"/>
        <w:jc w:val="both"/>
        <w:rPr>
          <w:rFonts w:ascii="GHEA Grapalat" w:hAnsi="GHEA Grapalat"/>
          <w:sz w:val="14"/>
        </w:rPr>
      </w:pPr>
    </w:p>
    <w:p w14:paraId="7F016FCF" w14:textId="77777777" w:rsidR="006B3E56" w:rsidRPr="006257B5" w:rsidRDefault="006B3E56" w:rsidP="00F137AA">
      <w:pPr>
        <w:widowControl w:val="0"/>
        <w:jc w:val="both"/>
        <w:rPr>
          <w:rFonts w:ascii="GHEA Grapalat" w:hAnsi="GHEA Grapalat"/>
          <w:sz w:val="22"/>
        </w:rPr>
      </w:pPr>
      <w:r w:rsidRPr="006257B5">
        <w:rPr>
          <w:rFonts w:ascii="GHEA Grapalat" w:hAnsi="GHEA Grapalat"/>
          <w:sz w:val="22"/>
        </w:rPr>
        <w:t>Настоящим _________________________________объявляет и подтверждает,</w:t>
      </w:r>
      <w:r w:rsidR="009A3F91" w:rsidRPr="006257B5">
        <w:rPr>
          <w:rFonts w:ascii="GHEA Grapalat" w:hAnsi="GHEA Grapalat"/>
          <w:sz w:val="22"/>
        </w:rPr>
        <w:t xml:space="preserve"> </w:t>
      </w:r>
      <w:r w:rsidRPr="006257B5">
        <w:rPr>
          <w:rFonts w:ascii="GHEA Grapalat" w:hAnsi="GHEA Grapalat"/>
          <w:sz w:val="22"/>
        </w:rPr>
        <w:t>что:</w:t>
      </w:r>
    </w:p>
    <w:p w14:paraId="752B4717" w14:textId="77777777" w:rsidR="006B3E56" w:rsidRPr="006257B5" w:rsidRDefault="006B3E56" w:rsidP="00F137AA">
      <w:pPr>
        <w:widowControl w:val="0"/>
        <w:spacing w:after="120"/>
        <w:ind w:left="2835"/>
        <w:jc w:val="both"/>
        <w:rPr>
          <w:rFonts w:ascii="GHEA Grapalat" w:hAnsi="GHEA Grapalat"/>
          <w:sz w:val="14"/>
        </w:rPr>
      </w:pPr>
      <w:r w:rsidRPr="006257B5">
        <w:rPr>
          <w:rFonts w:ascii="GHEA Grapalat" w:hAnsi="GHEA Grapalat"/>
          <w:sz w:val="14"/>
        </w:rPr>
        <w:t>наименование участника</w:t>
      </w:r>
    </w:p>
    <w:p w14:paraId="185336F8" w14:textId="31962F05" w:rsidR="006B3E56" w:rsidRPr="006257B5" w:rsidRDefault="006B3E56" w:rsidP="008644A7">
      <w:pPr>
        <w:pStyle w:val="ListParagraph"/>
        <w:widowControl w:val="0"/>
        <w:numPr>
          <w:ilvl w:val="0"/>
          <w:numId w:val="1"/>
        </w:numPr>
        <w:spacing w:after="160"/>
        <w:jc w:val="both"/>
        <w:rPr>
          <w:rFonts w:ascii="GHEA Grapalat" w:hAnsi="GHEA Grapalat" w:cs="Arial"/>
          <w:sz w:val="22"/>
        </w:rPr>
      </w:pPr>
      <w:r w:rsidRPr="006257B5">
        <w:rPr>
          <w:rFonts w:ascii="GHEA Grapalat" w:hAnsi="GHEA Grapalat"/>
          <w:sz w:val="22"/>
        </w:rPr>
        <w:t>удовлетворяет</w:t>
      </w:r>
      <w:r w:rsidRPr="006257B5">
        <w:rPr>
          <w:rFonts w:ascii="GHEA Grapalat" w:hAnsi="GHEA Grapalat"/>
          <w:spacing w:val="-4"/>
          <w:sz w:val="22"/>
        </w:rPr>
        <w:t xml:space="preserve"> требованиям к праву участия установленным приглашением на </w:t>
      </w:r>
      <w:r w:rsidR="009A3F91" w:rsidRPr="006257B5">
        <w:rPr>
          <w:rFonts w:ascii="GHEA Grapalat" w:hAnsi="GHEA Grapalat"/>
          <w:spacing w:val="-4"/>
          <w:sz w:val="22"/>
        </w:rPr>
        <w:t>запросе катировок</w:t>
      </w:r>
      <w:r w:rsidRPr="006257B5">
        <w:rPr>
          <w:rFonts w:ascii="GHEA Grapalat" w:hAnsi="GHEA Grapalat"/>
          <w:spacing w:val="-4"/>
          <w:sz w:val="22"/>
        </w:rPr>
        <w:t xml:space="preserve"> под </w:t>
      </w:r>
      <w:r w:rsidRPr="006257B5">
        <w:rPr>
          <w:rFonts w:ascii="GHEA Grapalat" w:hAnsi="GHEA Grapalat"/>
          <w:spacing w:val="-4"/>
          <w:sz w:val="20"/>
          <w:szCs w:val="20"/>
        </w:rPr>
        <w:t xml:space="preserve">кодом </w:t>
      </w:r>
      <w:r w:rsidR="00E80DBA" w:rsidRPr="006257B5">
        <w:rPr>
          <w:rFonts w:ascii="GHEA Grapalat" w:hAnsi="GHEA Grapalat"/>
          <w:spacing w:val="-4"/>
          <w:sz w:val="20"/>
          <w:szCs w:val="20"/>
        </w:rPr>
        <w:t>ԱՄՄՀԼԿՀՈԱԿ-ԳՀԱՊՁԲ-24/1</w:t>
      </w:r>
      <w:r w:rsidRPr="006257B5">
        <w:rPr>
          <w:rFonts w:ascii="GHEA Grapalat" w:hAnsi="GHEA Grapalat"/>
          <w:spacing w:val="-4"/>
          <w:sz w:val="22"/>
        </w:rPr>
        <w:t>,</w:t>
      </w:r>
      <w:r w:rsidR="009A3F91" w:rsidRPr="006257B5">
        <w:rPr>
          <w:rFonts w:ascii="GHEA Grapalat" w:hAnsi="GHEA Grapalat"/>
          <w:spacing w:val="-4"/>
          <w:sz w:val="22"/>
        </w:rPr>
        <w:t xml:space="preserve"> </w:t>
      </w:r>
      <w:r w:rsidR="00A90FCD" w:rsidRPr="006257B5">
        <w:rPr>
          <w:rFonts w:ascii="GHEA Grapalat" w:hAnsi="GHEA Grapalat"/>
          <w:spacing w:val="-4"/>
          <w:sz w:val="22"/>
        </w:rPr>
        <w:t>и обязуетс</w:t>
      </w:r>
      <w:r w:rsidR="00A90FCD" w:rsidRPr="006257B5">
        <w:rPr>
          <w:rFonts w:ascii="GHEA Grapalat" w:hAnsi="GHEA Grapalat"/>
          <w:sz w:val="22"/>
        </w:rPr>
        <w:t xml:space="preserve">я в случае признания </w:t>
      </w:r>
      <w:r w:rsidR="00BF09F8" w:rsidRPr="006257B5">
        <w:rPr>
          <w:rFonts w:ascii="GHEA Grapalat" w:hAnsi="GHEA Grapalat"/>
          <w:sz w:val="22"/>
        </w:rPr>
        <w:t>отобранным</w:t>
      </w:r>
      <w:r w:rsidR="00A90FCD" w:rsidRPr="006257B5">
        <w:rPr>
          <w:rFonts w:ascii="GHEA Grapalat" w:hAnsi="GHEA Grapalat"/>
          <w:sz w:val="22"/>
        </w:rPr>
        <w:t xml:space="preserve"> участником в порядке и сроки, установленные </w:t>
      </w:r>
      <w:r w:rsidR="00B64C48" w:rsidRPr="006257B5">
        <w:rPr>
          <w:rFonts w:ascii="GHEA Grapalat" w:hAnsi="GHEA Grapalat"/>
          <w:sz w:val="22"/>
        </w:rPr>
        <w:t xml:space="preserve">настоящим </w:t>
      </w:r>
      <w:r w:rsidR="00A90FCD" w:rsidRPr="006257B5">
        <w:rPr>
          <w:rFonts w:ascii="GHEA Grapalat" w:hAnsi="GHEA Grapalat"/>
          <w:sz w:val="22"/>
        </w:rPr>
        <w:t>приг</w:t>
      </w:r>
      <w:r w:rsidR="009A3F91" w:rsidRPr="006257B5">
        <w:rPr>
          <w:rFonts w:ascii="GHEA Grapalat" w:hAnsi="GHEA Grapalat"/>
          <w:sz w:val="22"/>
        </w:rPr>
        <w:t>лашением</w:t>
      </w:r>
      <w:r w:rsidR="00952531" w:rsidRPr="006257B5">
        <w:rPr>
          <w:rFonts w:ascii="GHEA Grapalat" w:hAnsi="GHEA Grapalat"/>
          <w:sz w:val="22"/>
        </w:rPr>
        <w:t xml:space="preserve"> представить обеспечение квалификации в размере ценового предложения,</w:t>
      </w:r>
    </w:p>
    <w:p w14:paraId="4B707414" w14:textId="53FD3F9E" w:rsidR="00F45BB7" w:rsidRPr="006257B5" w:rsidRDefault="00F45BB7" w:rsidP="008644A7">
      <w:pPr>
        <w:pStyle w:val="ListParagraph"/>
        <w:widowControl w:val="0"/>
        <w:numPr>
          <w:ilvl w:val="0"/>
          <w:numId w:val="1"/>
        </w:numPr>
        <w:tabs>
          <w:tab w:val="left" w:pos="567"/>
        </w:tabs>
        <w:jc w:val="both"/>
        <w:rPr>
          <w:rFonts w:ascii="GHEA Grapalat" w:hAnsi="GHEA Grapalat"/>
          <w:sz w:val="22"/>
        </w:rPr>
      </w:pPr>
      <w:r w:rsidRPr="006257B5">
        <w:rPr>
          <w:rFonts w:ascii="GHEA Grapalat" w:hAnsi="GHEA Grapalat"/>
        </w:rPr>
        <w:t>в рамках участия в запросе котировок под код</w:t>
      </w:r>
      <w:r w:rsidRPr="006257B5">
        <w:rPr>
          <w:rFonts w:ascii="GHEA Grapalat" w:hAnsi="GHEA Grapalat"/>
          <w:sz w:val="22"/>
        </w:rPr>
        <w:t xml:space="preserve">ом </w:t>
      </w:r>
      <w:r w:rsidR="00E80DBA" w:rsidRPr="006257B5">
        <w:rPr>
          <w:rFonts w:ascii="GHEA Grapalat" w:hAnsi="GHEA Grapalat"/>
          <w:sz w:val="22"/>
        </w:rPr>
        <w:t>ԱՄՄՀԼԿՀՈԱԿ-ԳՀԱՊՁԲ-24/1</w:t>
      </w:r>
    </w:p>
    <w:p w14:paraId="3421EEA5" w14:textId="77777777" w:rsidR="00F45BB7" w:rsidRPr="006257B5" w:rsidRDefault="00F45BB7" w:rsidP="008644A7">
      <w:pPr>
        <w:pStyle w:val="ListParagraph"/>
        <w:widowControl w:val="0"/>
        <w:numPr>
          <w:ilvl w:val="0"/>
          <w:numId w:val="2"/>
        </w:numPr>
        <w:tabs>
          <w:tab w:val="left" w:pos="567"/>
        </w:tabs>
        <w:jc w:val="both"/>
        <w:rPr>
          <w:rFonts w:ascii="GHEA Grapalat" w:hAnsi="GHEA Grapalat"/>
        </w:rPr>
      </w:pPr>
      <w:r w:rsidRPr="006257B5">
        <w:rPr>
          <w:rFonts w:ascii="GHEA Grapalat" w:hAnsi="GHEA Grapalat"/>
        </w:rPr>
        <w:t>не допускал и (или) не допустит злоупотребления доминирующим положением и антиконкурентного соглашения,</w:t>
      </w:r>
    </w:p>
    <w:p w14:paraId="14CCFF71" w14:textId="77777777" w:rsidR="00F45BB7" w:rsidRPr="006257B5" w:rsidRDefault="00F45BB7" w:rsidP="008644A7">
      <w:pPr>
        <w:pStyle w:val="ListParagraph"/>
        <w:widowControl w:val="0"/>
        <w:numPr>
          <w:ilvl w:val="0"/>
          <w:numId w:val="2"/>
        </w:numPr>
        <w:tabs>
          <w:tab w:val="left" w:pos="567"/>
        </w:tabs>
        <w:spacing w:after="160"/>
        <w:jc w:val="both"/>
        <w:rPr>
          <w:rFonts w:ascii="GHEA Grapalat" w:hAnsi="GHEA Grapalat"/>
          <w:spacing w:val="-6"/>
        </w:rPr>
      </w:pPr>
      <w:r w:rsidRPr="006257B5">
        <w:rPr>
          <w:rFonts w:ascii="GHEA Grapalat" w:hAnsi="GHEA Grapalat"/>
          <w:spacing w:val="-6"/>
        </w:rPr>
        <w:t xml:space="preserve">отсутствует случай установленного приглашением на </w:t>
      </w:r>
      <w:r w:rsidRPr="006257B5">
        <w:rPr>
          <w:rFonts w:ascii="GHEA Grapalat" w:hAnsi="GHEA Grapalat"/>
        </w:rPr>
        <w:t xml:space="preserve">открытый конкурс случая     одновременного </w:t>
      </w:r>
    </w:p>
    <w:p w14:paraId="1770612E" w14:textId="77777777" w:rsidR="00F45BB7" w:rsidRPr="006257B5" w:rsidRDefault="00F45BB7" w:rsidP="00F137AA">
      <w:pPr>
        <w:pStyle w:val="BodyTextIndent"/>
        <w:widowControl w:val="0"/>
        <w:spacing w:line="240" w:lineRule="auto"/>
        <w:ind w:firstLine="0"/>
        <w:jc w:val="left"/>
        <w:rPr>
          <w:rFonts w:ascii="GHEA Grapalat" w:hAnsi="GHEA Grapalat"/>
          <w:i w:val="0"/>
          <w:sz w:val="24"/>
        </w:rPr>
      </w:pPr>
      <w:r w:rsidRPr="006257B5">
        <w:rPr>
          <w:rFonts w:ascii="GHEA Grapalat" w:hAnsi="GHEA Grapalat"/>
          <w:i w:val="0"/>
          <w:sz w:val="24"/>
        </w:rPr>
        <w:t>участия взаимосвязанных с ________________ лиц и (или) учрежденных__________</w:t>
      </w:r>
    </w:p>
    <w:p w14:paraId="4D4CCDFE" w14:textId="77777777" w:rsidR="00F45BB7" w:rsidRPr="006257B5" w:rsidRDefault="00F45BB7" w:rsidP="00F137AA">
      <w:pPr>
        <w:widowControl w:val="0"/>
        <w:tabs>
          <w:tab w:val="left" w:pos="7938"/>
        </w:tabs>
        <w:ind w:left="3119"/>
        <w:jc w:val="both"/>
        <w:rPr>
          <w:rFonts w:ascii="GHEA Grapalat" w:hAnsi="GHEA Grapalat"/>
          <w:sz w:val="16"/>
        </w:rPr>
      </w:pPr>
      <w:r w:rsidRPr="006257B5">
        <w:rPr>
          <w:rFonts w:ascii="GHEA Grapalat" w:hAnsi="GHEA Grapalat"/>
          <w:sz w:val="16"/>
        </w:rPr>
        <w:t>наименование участника</w:t>
      </w:r>
      <w:r w:rsidRPr="006257B5">
        <w:rPr>
          <w:rFonts w:ascii="GHEA Grapalat" w:hAnsi="GHEA Grapalat"/>
          <w:sz w:val="16"/>
        </w:rPr>
        <w:tab/>
        <w:t>наименование</w:t>
      </w:r>
    </w:p>
    <w:p w14:paraId="16877087" w14:textId="77777777" w:rsidR="00F45BB7" w:rsidRPr="006257B5" w:rsidRDefault="00F45BB7" w:rsidP="00F137AA">
      <w:pPr>
        <w:widowControl w:val="0"/>
        <w:tabs>
          <w:tab w:val="left" w:pos="7938"/>
        </w:tabs>
        <w:spacing w:after="160"/>
        <w:ind w:left="8080"/>
        <w:jc w:val="both"/>
        <w:rPr>
          <w:rFonts w:ascii="GHEA Grapalat" w:hAnsi="GHEA Grapalat" w:cs="Arial"/>
          <w:sz w:val="16"/>
        </w:rPr>
      </w:pPr>
      <w:r w:rsidRPr="006257B5">
        <w:rPr>
          <w:rFonts w:ascii="GHEA Grapalat" w:hAnsi="GHEA Grapalat"/>
          <w:sz w:val="16"/>
        </w:rPr>
        <w:t>участника</w:t>
      </w:r>
    </w:p>
    <w:p w14:paraId="64F4AA0E" w14:textId="77777777" w:rsidR="00F45BB7" w:rsidRPr="006257B5" w:rsidRDefault="00F45BB7" w:rsidP="00F137AA">
      <w:pPr>
        <w:widowControl w:val="0"/>
        <w:jc w:val="both"/>
        <w:rPr>
          <w:rFonts w:ascii="GHEA Grapalat" w:hAnsi="GHEA Grapalat"/>
          <w:u w:val="single"/>
        </w:rPr>
      </w:pPr>
      <w:r w:rsidRPr="006257B5">
        <w:rPr>
          <w:rFonts w:ascii="GHEA Grapalat" w:hAnsi="GHEA Grapalat"/>
        </w:rPr>
        <w:lastRenderedPageBreak/>
        <w:t>организаций, либо организаций, имеющих принадлежащую ____________________</w:t>
      </w:r>
    </w:p>
    <w:p w14:paraId="192CD213" w14:textId="77777777" w:rsidR="00F45BB7" w:rsidRPr="006257B5" w:rsidRDefault="00F45BB7" w:rsidP="00F137AA">
      <w:pPr>
        <w:widowControl w:val="0"/>
        <w:spacing w:after="160"/>
        <w:ind w:left="7088"/>
        <w:jc w:val="both"/>
        <w:rPr>
          <w:rFonts w:ascii="GHEA Grapalat" w:hAnsi="GHEA Grapalat"/>
        </w:rPr>
      </w:pPr>
      <w:r w:rsidRPr="006257B5">
        <w:rPr>
          <w:rFonts w:ascii="GHEA Grapalat" w:hAnsi="GHEA Grapalat"/>
          <w:vertAlign w:val="superscript"/>
        </w:rPr>
        <w:t>наименование участника</w:t>
      </w:r>
    </w:p>
    <w:p w14:paraId="6783E776" w14:textId="77777777" w:rsidR="00F45BB7" w:rsidRPr="006257B5" w:rsidRDefault="00F45BB7" w:rsidP="00F137AA">
      <w:pPr>
        <w:widowControl w:val="0"/>
        <w:spacing w:after="160"/>
        <w:jc w:val="both"/>
        <w:rPr>
          <w:rFonts w:ascii="GHEA Grapalat" w:hAnsi="GHEA Grapalat"/>
        </w:rPr>
      </w:pPr>
      <w:r w:rsidRPr="006257B5">
        <w:rPr>
          <w:rFonts w:ascii="GHEA Grapalat" w:hAnsi="GHEA Grapalat"/>
        </w:rPr>
        <w:t>долю (пай) в размере более пятидесяти процентов.</w:t>
      </w:r>
    </w:p>
    <w:p w14:paraId="4A537B6C" w14:textId="77777777" w:rsidR="00F45BB7" w:rsidRPr="006257B5" w:rsidRDefault="00F45BB7" w:rsidP="00F137AA">
      <w:pPr>
        <w:widowControl w:val="0"/>
        <w:spacing w:after="160"/>
        <w:jc w:val="both"/>
        <w:rPr>
          <w:rFonts w:ascii="GHEA Grapalat" w:hAnsi="GHEA Grapalat"/>
        </w:rPr>
      </w:pPr>
      <w:r w:rsidRPr="006257B5">
        <w:rPr>
          <w:rFonts w:ascii="GHEA Grapalat" w:hAnsi="GHEA Grapalat"/>
        </w:rPr>
        <w:t>Ниже  ---------------------------------------------------------- представляет ссылку на сайт,</w:t>
      </w:r>
    </w:p>
    <w:p w14:paraId="7FB2CB1A" w14:textId="77777777" w:rsidR="00F45BB7" w:rsidRPr="006257B5" w:rsidRDefault="00F45BB7" w:rsidP="00F137AA">
      <w:pPr>
        <w:widowControl w:val="0"/>
        <w:spacing w:after="160"/>
        <w:ind w:left="2268"/>
        <w:jc w:val="both"/>
        <w:rPr>
          <w:rFonts w:ascii="GHEA Grapalat" w:hAnsi="GHEA Grapalat"/>
        </w:rPr>
      </w:pPr>
      <w:r w:rsidRPr="006257B5">
        <w:rPr>
          <w:rFonts w:ascii="GHEA Grapalat" w:hAnsi="GHEA Grapalat"/>
        </w:rPr>
        <w:t xml:space="preserve"> </w:t>
      </w:r>
      <w:r w:rsidRPr="006257B5">
        <w:rPr>
          <w:rFonts w:ascii="GHEA Grapalat" w:hAnsi="GHEA Grapalat"/>
          <w:vertAlign w:val="superscript"/>
        </w:rPr>
        <w:t>наименование участника</w:t>
      </w:r>
    </w:p>
    <w:p w14:paraId="0926A1BB" w14:textId="77777777" w:rsidR="00F45BB7" w:rsidRPr="006257B5" w:rsidRDefault="00F45BB7" w:rsidP="00F137AA">
      <w:pPr>
        <w:jc w:val="both"/>
        <w:rPr>
          <w:rFonts w:ascii="GHEA Grapalat" w:hAnsi="GHEA Grapalat"/>
        </w:rPr>
      </w:pPr>
      <w:r w:rsidRPr="006257B5">
        <w:rPr>
          <w:rFonts w:ascii="GHEA Grapalat" w:hAnsi="GHEA Grapalat"/>
        </w:rPr>
        <w:t>содержащий информацию о реальных бенефициарах -----------------------------------</w:t>
      </w:r>
      <w:r w:rsidRPr="006257B5">
        <w:rPr>
          <w:rStyle w:val="FootnoteReference"/>
          <w:rFonts w:ascii="GHEA Grapalat" w:hAnsi="GHEA Grapalat"/>
          <w:sz w:val="32"/>
          <w:szCs w:val="32"/>
        </w:rPr>
        <w:footnoteReference w:customMarkFollows="1" w:id="5"/>
        <w:t>**</w:t>
      </w:r>
      <w:r w:rsidRPr="006257B5">
        <w:rPr>
          <w:rFonts w:ascii="GHEA Grapalat" w:hAnsi="GHEA Grapalat"/>
          <w:sz w:val="32"/>
          <w:szCs w:val="32"/>
        </w:rPr>
        <w:t>.</w:t>
      </w:r>
    </w:p>
    <w:p w14:paraId="2A172B06" w14:textId="77777777" w:rsidR="00F45BB7" w:rsidRPr="006257B5" w:rsidRDefault="00F45BB7" w:rsidP="00F137AA">
      <w:pPr>
        <w:jc w:val="both"/>
        <w:rPr>
          <w:rFonts w:ascii="GHEA Grapalat" w:hAnsi="GHEA Grapalat"/>
        </w:rPr>
      </w:pPr>
      <w:r w:rsidRPr="006257B5">
        <w:rPr>
          <w:rFonts w:ascii="GHEA Grapalat" w:hAnsi="GHEA Grapalat"/>
        </w:rPr>
        <w:t xml:space="preserve">Прилагается  полное описание предлагаемого   ----------------------------     товара, </w:t>
      </w:r>
    </w:p>
    <w:p w14:paraId="55DA3F79" w14:textId="77777777" w:rsidR="00F45BB7" w:rsidRPr="006257B5" w:rsidRDefault="00F45BB7" w:rsidP="00F137AA">
      <w:pPr>
        <w:jc w:val="both"/>
        <w:rPr>
          <w:rFonts w:ascii="GHEA Grapalat" w:hAnsi="GHEA Grapalat"/>
        </w:rPr>
      </w:pPr>
      <w:r w:rsidRPr="006257B5">
        <w:rPr>
          <w:rFonts w:ascii="GHEA Grapalat" w:hAnsi="GHEA Grapalat"/>
          <w:sz w:val="16"/>
        </w:rPr>
        <w:t xml:space="preserve">                                                                                                             наименование участника</w:t>
      </w:r>
    </w:p>
    <w:p w14:paraId="30C1EAF0" w14:textId="77777777" w:rsidR="00F45BB7" w:rsidRPr="006257B5" w:rsidRDefault="00F45BB7" w:rsidP="00F137AA">
      <w:pPr>
        <w:jc w:val="both"/>
        <w:rPr>
          <w:rFonts w:ascii="GHEA Grapalat" w:hAnsi="GHEA Grapalat"/>
          <w:sz w:val="16"/>
          <w:lang w:val="hy-AM"/>
        </w:rPr>
      </w:pPr>
      <w:r w:rsidRPr="006257B5">
        <w:rPr>
          <w:rFonts w:ascii="GHEA Grapalat" w:hAnsi="GHEA Grapalat"/>
        </w:rPr>
        <w:t xml:space="preserve">согласно Приложению 1.1.   </w:t>
      </w:r>
      <w:r w:rsidRPr="006257B5">
        <w:rPr>
          <w:rFonts w:ascii="GHEA Grapalat" w:hAnsi="GHEA Grapalat"/>
          <w:sz w:val="16"/>
        </w:rPr>
        <w:t xml:space="preserve">                                                                                                                        </w:t>
      </w:r>
    </w:p>
    <w:p w14:paraId="1A5EB4D5" w14:textId="77777777" w:rsidR="00F45BB7" w:rsidRPr="006257B5" w:rsidRDefault="00F45BB7" w:rsidP="00F137AA">
      <w:pPr>
        <w:tabs>
          <w:tab w:val="left" w:pos="7371"/>
        </w:tabs>
        <w:ind w:left="3544" w:firstLine="3"/>
        <w:jc w:val="both"/>
        <w:rPr>
          <w:rFonts w:ascii="GHEA Grapalat" w:hAnsi="GHEA Grapalat"/>
          <w:sz w:val="16"/>
          <w:lang w:val="hy-AM"/>
        </w:rPr>
      </w:pPr>
    </w:p>
    <w:p w14:paraId="3E4C1955" w14:textId="77777777" w:rsidR="00F45BB7" w:rsidRPr="006257B5" w:rsidRDefault="00F45BB7" w:rsidP="00F137AA">
      <w:pPr>
        <w:tabs>
          <w:tab w:val="left" w:pos="7371"/>
        </w:tabs>
        <w:ind w:left="3544" w:firstLine="3"/>
        <w:jc w:val="both"/>
        <w:rPr>
          <w:rFonts w:ascii="GHEA Grapalat" w:hAnsi="GHEA Grapalat"/>
          <w:sz w:val="16"/>
          <w:lang w:val="hy-AM"/>
        </w:rPr>
      </w:pPr>
    </w:p>
    <w:p w14:paraId="0874B670" w14:textId="77777777" w:rsidR="00F45BB7" w:rsidRPr="006257B5" w:rsidRDefault="00F45BB7" w:rsidP="00F137AA">
      <w:pPr>
        <w:tabs>
          <w:tab w:val="left" w:pos="7371"/>
        </w:tabs>
        <w:ind w:left="3544" w:firstLine="3"/>
        <w:jc w:val="both"/>
        <w:rPr>
          <w:rFonts w:ascii="GHEA Grapalat" w:hAnsi="GHEA Grapalat"/>
          <w:sz w:val="16"/>
        </w:rPr>
      </w:pPr>
    </w:p>
    <w:p w14:paraId="00879107" w14:textId="77777777" w:rsidR="00F45BB7" w:rsidRPr="006257B5" w:rsidRDefault="00F45BB7" w:rsidP="00F137AA">
      <w:pPr>
        <w:tabs>
          <w:tab w:val="left" w:pos="7371"/>
        </w:tabs>
        <w:ind w:left="3544" w:firstLine="3"/>
        <w:jc w:val="both"/>
        <w:rPr>
          <w:rFonts w:ascii="GHEA Grapalat" w:hAnsi="GHEA Grapalat"/>
          <w:sz w:val="16"/>
        </w:rPr>
      </w:pPr>
    </w:p>
    <w:p w14:paraId="6BD35EB4" w14:textId="77777777" w:rsidR="00F45BB7" w:rsidRPr="006257B5" w:rsidRDefault="00F45BB7" w:rsidP="00F137AA">
      <w:pPr>
        <w:jc w:val="both"/>
        <w:rPr>
          <w:rFonts w:ascii="GHEA Grapalat" w:hAnsi="GHEA Grapalat"/>
        </w:rPr>
      </w:pPr>
      <w:r w:rsidRPr="006257B5">
        <w:rPr>
          <w:rFonts w:ascii="GHEA Grapalat" w:hAnsi="GHEA Grapalat"/>
        </w:rPr>
        <w:t>_______________________________________________</w:t>
      </w:r>
      <w:r w:rsidRPr="006257B5">
        <w:rPr>
          <w:rFonts w:ascii="GHEA Grapalat" w:hAnsi="GHEA Grapalat"/>
        </w:rPr>
        <w:tab/>
        <w:t>_____________________</w:t>
      </w:r>
    </w:p>
    <w:p w14:paraId="26E52331" w14:textId="77777777" w:rsidR="00F45BB7" w:rsidRPr="006257B5" w:rsidRDefault="00F45BB7" w:rsidP="00F137AA">
      <w:pPr>
        <w:tabs>
          <w:tab w:val="left" w:pos="7230"/>
        </w:tabs>
        <w:ind w:left="851"/>
        <w:jc w:val="both"/>
        <w:rPr>
          <w:rFonts w:ascii="GHEA Grapalat" w:hAnsi="GHEA Grapalat"/>
          <w:sz w:val="16"/>
        </w:rPr>
      </w:pPr>
      <w:r w:rsidRPr="006257B5">
        <w:rPr>
          <w:rFonts w:ascii="GHEA Grapalat" w:hAnsi="GHEA Grapalat"/>
          <w:sz w:val="16"/>
        </w:rPr>
        <w:t>наименование участника (должность,</w:t>
      </w:r>
      <w:r w:rsidRPr="006257B5">
        <w:rPr>
          <w:rFonts w:ascii="GHEA Grapalat" w:hAnsi="GHEA Grapalat"/>
          <w:sz w:val="16"/>
        </w:rPr>
        <w:tab/>
        <w:t>подпись)</w:t>
      </w:r>
    </w:p>
    <w:p w14:paraId="3F83E14C" w14:textId="77777777" w:rsidR="00F45BB7" w:rsidRPr="006257B5" w:rsidRDefault="00F45BB7" w:rsidP="00F137AA">
      <w:pPr>
        <w:ind w:left="1134"/>
        <w:jc w:val="both"/>
        <w:rPr>
          <w:rFonts w:ascii="GHEA Grapalat" w:hAnsi="GHEA Grapalat"/>
          <w:sz w:val="16"/>
        </w:rPr>
      </w:pPr>
      <w:r w:rsidRPr="006257B5">
        <w:rPr>
          <w:rFonts w:ascii="GHEA Grapalat" w:hAnsi="GHEA Grapalat"/>
          <w:sz w:val="16"/>
        </w:rPr>
        <w:t>имя, фамилия руководителя)</w:t>
      </w:r>
    </w:p>
    <w:p w14:paraId="4166F9ED" w14:textId="77777777" w:rsidR="00F45BB7" w:rsidRPr="006257B5" w:rsidRDefault="00F45BB7" w:rsidP="00F137AA">
      <w:pPr>
        <w:widowControl w:val="0"/>
        <w:jc w:val="right"/>
        <w:rPr>
          <w:rFonts w:ascii="GHEA Grapalat" w:hAnsi="GHEA Grapalat"/>
          <w:b/>
        </w:rPr>
      </w:pPr>
      <w:r w:rsidRPr="006257B5">
        <w:rPr>
          <w:rFonts w:ascii="GHEA Grapalat" w:hAnsi="GHEA Grapalat"/>
        </w:rPr>
        <w:t>М. П.</w:t>
      </w:r>
      <w:r w:rsidRPr="006257B5">
        <w:rPr>
          <w:rFonts w:ascii="GHEA Grapalat" w:hAnsi="GHEA Grapalat"/>
          <w:b/>
        </w:rPr>
        <w:t xml:space="preserve"> </w:t>
      </w:r>
    </w:p>
    <w:p w14:paraId="268EC05B" w14:textId="77777777" w:rsidR="00B048B2" w:rsidRPr="006257B5" w:rsidRDefault="00B048B2" w:rsidP="00F137AA">
      <w:pPr>
        <w:rPr>
          <w:rFonts w:ascii="GHEA Grapalat" w:hAnsi="GHEA Grapalat"/>
          <w:b/>
          <w:sz w:val="22"/>
        </w:rPr>
      </w:pPr>
    </w:p>
    <w:p w14:paraId="4D7632EF" w14:textId="77777777" w:rsidR="00986620" w:rsidRPr="006257B5" w:rsidRDefault="00986620" w:rsidP="00F137AA">
      <w:pPr>
        <w:rPr>
          <w:rFonts w:ascii="GHEA Grapalat" w:hAnsi="GHEA Grapalat"/>
          <w:b/>
          <w:sz w:val="22"/>
        </w:rPr>
      </w:pPr>
      <w:r w:rsidRPr="006257B5">
        <w:rPr>
          <w:rFonts w:ascii="GHEA Grapalat" w:hAnsi="GHEA Grapalat"/>
          <w:b/>
          <w:i/>
          <w:sz w:val="22"/>
        </w:rPr>
        <w:br w:type="page"/>
      </w:r>
    </w:p>
    <w:p w14:paraId="4A8CC66D" w14:textId="77777777" w:rsidR="00F45BB7" w:rsidRPr="006257B5" w:rsidRDefault="00F45BB7" w:rsidP="00F137AA">
      <w:pPr>
        <w:jc w:val="right"/>
        <w:rPr>
          <w:rFonts w:ascii="GHEA Grapalat" w:hAnsi="GHEA Grapalat"/>
          <w:b/>
        </w:rPr>
      </w:pPr>
      <w:r w:rsidRPr="006257B5">
        <w:rPr>
          <w:rFonts w:ascii="GHEA Grapalat" w:hAnsi="GHEA Grapalat"/>
          <w:b/>
        </w:rPr>
        <w:lastRenderedPageBreak/>
        <w:t>Приложение 1.</w:t>
      </w:r>
      <w:r w:rsidR="0049471D" w:rsidRPr="006257B5">
        <w:rPr>
          <w:rFonts w:ascii="GHEA Grapalat" w:hAnsi="GHEA Grapalat"/>
          <w:b/>
        </w:rPr>
        <w:t>2</w:t>
      </w:r>
      <w:r w:rsidRPr="006257B5">
        <w:rPr>
          <w:rFonts w:ascii="GHEA Grapalat" w:hAnsi="GHEA Grapalat"/>
          <w:b/>
        </w:rPr>
        <w:t xml:space="preserve">** </w:t>
      </w:r>
    </w:p>
    <w:p w14:paraId="15A52801" w14:textId="77777777" w:rsidR="00F45BB7" w:rsidRPr="006257B5" w:rsidRDefault="00F45BB7" w:rsidP="00F137AA">
      <w:pPr>
        <w:jc w:val="right"/>
        <w:rPr>
          <w:rFonts w:ascii="GHEA Grapalat" w:hAnsi="GHEA Grapalat"/>
          <w:b/>
        </w:rPr>
      </w:pPr>
      <w:r w:rsidRPr="006257B5">
        <w:rPr>
          <w:rFonts w:ascii="GHEA Grapalat" w:hAnsi="GHEA Grapalat"/>
          <w:b/>
        </w:rPr>
        <w:t>к Приглашению на запрос котировок</w:t>
      </w:r>
    </w:p>
    <w:p w14:paraId="7BFC711F" w14:textId="4E25F32D" w:rsidR="00F45BB7" w:rsidRPr="006257B5" w:rsidRDefault="00F45BB7" w:rsidP="00F137AA">
      <w:pPr>
        <w:pStyle w:val="Heading3"/>
        <w:keepNext w:val="0"/>
        <w:widowControl w:val="0"/>
        <w:spacing w:line="240" w:lineRule="auto"/>
        <w:ind w:firstLine="567"/>
        <w:jc w:val="right"/>
        <w:rPr>
          <w:rFonts w:ascii="GHEA Grapalat" w:hAnsi="GHEA Grapalat"/>
          <w:b/>
        </w:rPr>
      </w:pPr>
      <w:r w:rsidRPr="006257B5">
        <w:rPr>
          <w:rFonts w:ascii="GHEA Grapalat" w:hAnsi="GHEA Grapalat"/>
          <w:b/>
        </w:rPr>
        <w:t xml:space="preserve">под кодом </w:t>
      </w:r>
      <w:r w:rsidR="00E80DBA" w:rsidRPr="006257B5">
        <w:rPr>
          <w:rFonts w:ascii="GHEA Grapalat" w:hAnsi="GHEA Grapalat"/>
          <w:b/>
        </w:rPr>
        <w:t>ԱՄՄՀԼԿՀՈԱԿ-ԳՀԱՊՁԲ-24/1</w:t>
      </w:r>
    </w:p>
    <w:p w14:paraId="1E8CAC66" w14:textId="77777777" w:rsidR="00F45BB7" w:rsidRPr="006257B5" w:rsidRDefault="00F45BB7" w:rsidP="00F137AA">
      <w:pPr>
        <w:ind w:left="360" w:hanging="360"/>
        <w:jc w:val="center"/>
        <w:rPr>
          <w:rFonts w:ascii="GHEA Grapalat" w:hAnsi="GHEA Grapalat"/>
          <w:b/>
        </w:rPr>
      </w:pPr>
      <w:r w:rsidRPr="006257B5">
        <w:rPr>
          <w:rFonts w:ascii="GHEA Grapalat" w:hAnsi="GHEA Grapalat"/>
          <w:b/>
        </w:rPr>
        <w:t>ФОРМА</w:t>
      </w:r>
    </w:p>
    <w:p w14:paraId="15BE7B88" w14:textId="77777777" w:rsidR="00F45BB7" w:rsidRPr="006257B5" w:rsidRDefault="00F45BB7" w:rsidP="00F137AA">
      <w:pPr>
        <w:ind w:left="360" w:hanging="360"/>
        <w:jc w:val="center"/>
        <w:rPr>
          <w:rFonts w:ascii="GHEA Grapalat" w:hAnsi="GHEA Grapalat"/>
          <w:b/>
        </w:rPr>
      </w:pPr>
      <w:r w:rsidRPr="006257B5">
        <w:rPr>
          <w:rFonts w:ascii="GHEA Grapalat" w:hAnsi="GHEA Grapalat"/>
          <w:b/>
        </w:rPr>
        <w:t>ДЕКЛАРАЦИИ О РЕАЛЬНЫХ  БЕНЕФИЦИАРАХ</w:t>
      </w:r>
    </w:p>
    <w:p w14:paraId="4795C5E8" w14:textId="77777777" w:rsidR="00F45BB7" w:rsidRPr="006257B5" w:rsidRDefault="00F45BB7" w:rsidP="008644A7">
      <w:pPr>
        <w:numPr>
          <w:ilvl w:val="0"/>
          <w:numId w:val="3"/>
        </w:numPr>
        <w:pBdr>
          <w:top w:val="nil"/>
          <w:left w:val="nil"/>
          <w:bottom w:val="nil"/>
          <w:right w:val="nil"/>
          <w:between w:val="nil"/>
        </w:pBdr>
        <w:spacing w:line="259" w:lineRule="auto"/>
        <w:rPr>
          <w:rFonts w:ascii="GHEA Grapalat" w:eastAsia="GHEA Grapalat" w:hAnsi="GHEA Grapalat" w:cs="GHEA Grapalat"/>
          <w:b/>
        </w:rPr>
      </w:pPr>
      <w:r w:rsidRPr="006257B5">
        <w:rPr>
          <w:rFonts w:ascii="GHEA Grapalat" w:eastAsia="GHEA Grapalat" w:hAnsi="GHEA Grapalat" w:cs="GHEA Grapalat"/>
          <w:b/>
        </w:rPr>
        <w:t>Организация</w:t>
      </w:r>
    </w:p>
    <w:p w14:paraId="57D62348"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257B5" w:rsidRPr="006257B5" w14:paraId="239FDF2C" w14:textId="77777777" w:rsidTr="002F373B">
        <w:tc>
          <w:tcPr>
            <w:tcW w:w="2836" w:type="dxa"/>
            <w:shd w:val="clear" w:color="auto" w:fill="D9E2F3"/>
            <w:vAlign w:val="center"/>
          </w:tcPr>
          <w:p w14:paraId="4D145E5E"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Наименование</w:t>
            </w:r>
          </w:p>
        </w:tc>
        <w:tc>
          <w:tcPr>
            <w:tcW w:w="6180" w:type="dxa"/>
            <w:vAlign w:val="center"/>
          </w:tcPr>
          <w:p w14:paraId="2175147E" w14:textId="77777777" w:rsidR="00F45BB7" w:rsidRPr="006257B5" w:rsidRDefault="00F45BB7" w:rsidP="00F137AA">
            <w:pPr>
              <w:rPr>
                <w:rFonts w:ascii="GHEA Grapalat" w:eastAsia="GHEA Grapalat" w:hAnsi="GHEA Grapalat" w:cs="GHEA Grapalat"/>
              </w:rPr>
            </w:pPr>
          </w:p>
        </w:tc>
      </w:tr>
      <w:tr w:rsidR="006257B5" w:rsidRPr="006257B5" w14:paraId="7E5339DD" w14:textId="77777777" w:rsidTr="002F373B">
        <w:tc>
          <w:tcPr>
            <w:tcW w:w="2836" w:type="dxa"/>
            <w:shd w:val="clear" w:color="auto" w:fill="D9E2F3"/>
            <w:vAlign w:val="center"/>
          </w:tcPr>
          <w:p w14:paraId="474153B4"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Наименование латинскими буквами</w:t>
            </w:r>
          </w:p>
        </w:tc>
        <w:tc>
          <w:tcPr>
            <w:tcW w:w="6180" w:type="dxa"/>
            <w:vAlign w:val="center"/>
          </w:tcPr>
          <w:p w14:paraId="30350D7D" w14:textId="77777777" w:rsidR="00F45BB7" w:rsidRPr="006257B5" w:rsidRDefault="00F45BB7" w:rsidP="00F137AA">
            <w:pPr>
              <w:rPr>
                <w:rFonts w:ascii="GHEA Grapalat" w:eastAsia="GHEA Grapalat" w:hAnsi="GHEA Grapalat" w:cs="GHEA Grapalat"/>
              </w:rPr>
            </w:pPr>
          </w:p>
        </w:tc>
      </w:tr>
      <w:tr w:rsidR="006257B5" w:rsidRPr="006257B5" w14:paraId="60A04B70" w14:textId="77777777" w:rsidTr="002F373B">
        <w:tc>
          <w:tcPr>
            <w:tcW w:w="2836" w:type="dxa"/>
            <w:shd w:val="clear" w:color="auto" w:fill="D9E2F3"/>
            <w:vAlign w:val="center"/>
          </w:tcPr>
          <w:p w14:paraId="59DFE219"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Номер государственной регистрации</w:t>
            </w:r>
          </w:p>
        </w:tc>
        <w:tc>
          <w:tcPr>
            <w:tcW w:w="6180" w:type="dxa"/>
            <w:vAlign w:val="center"/>
          </w:tcPr>
          <w:p w14:paraId="7CF1BB03" w14:textId="77777777" w:rsidR="00F45BB7" w:rsidRPr="006257B5" w:rsidRDefault="00F45BB7" w:rsidP="00F137AA">
            <w:pPr>
              <w:rPr>
                <w:rFonts w:ascii="GHEA Grapalat" w:eastAsia="GHEA Grapalat" w:hAnsi="GHEA Grapalat" w:cs="GHEA Grapalat"/>
              </w:rPr>
            </w:pPr>
          </w:p>
        </w:tc>
      </w:tr>
      <w:tr w:rsidR="006257B5" w:rsidRPr="006257B5" w14:paraId="7C8C0500" w14:textId="77777777" w:rsidTr="002F373B">
        <w:tc>
          <w:tcPr>
            <w:tcW w:w="2836" w:type="dxa"/>
            <w:shd w:val="clear" w:color="auto" w:fill="D9E2F3"/>
            <w:vAlign w:val="center"/>
          </w:tcPr>
          <w:p w14:paraId="007AF084"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День, месяц, год регистрации</w:t>
            </w:r>
          </w:p>
        </w:tc>
        <w:tc>
          <w:tcPr>
            <w:tcW w:w="6180" w:type="dxa"/>
            <w:vAlign w:val="center"/>
          </w:tcPr>
          <w:p w14:paraId="0769AFDA" w14:textId="77777777" w:rsidR="00F45BB7" w:rsidRPr="006257B5" w:rsidRDefault="00F45BB7" w:rsidP="00F137AA">
            <w:pPr>
              <w:rPr>
                <w:rFonts w:ascii="GHEA Grapalat" w:eastAsia="GHEA Grapalat" w:hAnsi="GHEA Grapalat" w:cs="GHEA Grapalat"/>
              </w:rPr>
            </w:pPr>
          </w:p>
        </w:tc>
      </w:tr>
      <w:tr w:rsidR="006257B5" w:rsidRPr="006257B5" w14:paraId="4C9E166D" w14:textId="77777777" w:rsidTr="002F373B">
        <w:tc>
          <w:tcPr>
            <w:tcW w:w="2836" w:type="dxa"/>
            <w:shd w:val="clear" w:color="auto" w:fill="D9E2F3"/>
            <w:vAlign w:val="center"/>
          </w:tcPr>
          <w:p w14:paraId="22A8CF4B"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r w:rsidRPr="006257B5">
              <w:rPr>
                <w:rFonts w:ascii="GHEA Grapalat" w:eastAsia="GHEA Grapalat" w:hAnsi="GHEA Grapalat" w:cs="GHEA Grapalat"/>
              </w:rPr>
              <w:t xml:space="preserve">Адрес </w:t>
            </w:r>
            <w:ins w:id="1" w:author="Author">
              <w:r w:rsidRPr="006257B5">
                <w:rPr>
                  <w:rFonts w:ascii="GHEA Grapalat" w:eastAsia="GHEA Grapalat" w:hAnsi="GHEA Grapalat" w:cs="GHEA Grapalat"/>
                </w:rPr>
                <w:t xml:space="preserve"> </w:t>
              </w:r>
            </w:ins>
            <w:r w:rsidRPr="006257B5">
              <w:rPr>
                <w:rFonts w:ascii="GHEA Grapalat" w:eastAsia="GHEA Grapalat" w:hAnsi="GHEA Grapalat" w:cs="GHEA Grapalat"/>
              </w:rPr>
              <w:t>регистрации</w:t>
            </w:r>
          </w:p>
        </w:tc>
        <w:tc>
          <w:tcPr>
            <w:tcW w:w="6180" w:type="dxa"/>
            <w:vAlign w:val="center"/>
          </w:tcPr>
          <w:p w14:paraId="41253CE6" w14:textId="77777777" w:rsidR="00F45BB7" w:rsidRPr="006257B5" w:rsidRDefault="00F45BB7" w:rsidP="00F137AA">
            <w:pPr>
              <w:rPr>
                <w:rFonts w:ascii="GHEA Grapalat" w:eastAsia="GHEA Grapalat" w:hAnsi="GHEA Grapalat" w:cs="GHEA Grapalat"/>
              </w:rPr>
            </w:pPr>
          </w:p>
        </w:tc>
      </w:tr>
      <w:tr w:rsidR="006257B5" w:rsidRPr="006257B5" w14:paraId="1FC093B8" w14:textId="77777777" w:rsidTr="002F373B">
        <w:tc>
          <w:tcPr>
            <w:tcW w:w="2836" w:type="dxa"/>
            <w:shd w:val="clear" w:color="auto" w:fill="D9E2F3"/>
            <w:vAlign w:val="center"/>
          </w:tcPr>
          <w:p w14:paraId="67CF2963"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r w:rsidRPr="006257B5">
              <w:rPr>
                <w:rFonts w:ascii="GHEA Grapalat" w:eastAsia="GHEA Grapalat" w:hAnsi="GHEA Grapalat" w:cs="GHEA Grapalat"/>
              </w:rPr>
              <w:t>Государство регистрации</w:t>
            </w:r>
          </w:p>
        </w:tc>
        <w:tc>
          <w:tcPr>
            <w:tcW w:w="6180" w:type="dxa"/>
            <w:vAlign w:val="center"/>
          </w:tcPr>
          <w:p w14:paraId="1173BA59" w14:textId="77777777" w:rsidR="00F45BB7" w:rsidRPr="006257B5" w:rsidRDefault="00F45BB7" w:rsidP="00F137AA">
            <w:pPr>
              <w:ind w:left="993" w:hanging="851"/>
              <w:rPr>
                <w:rFonts w:ascii="GHEA Grapalat" w:eastAsia="GHEA Grapalat" w:hAnsi="GHEA Grapalat" w:cs="GHEA Grapalat"/>
              </w:rPr>
            </w:pPr>
          </w:p>
        </w:tc>
      </w:tr>
      <w:tr w:rsidR="006257B5" w:rsidRPr="006257B5" w14:paraId="2A1528BF" w14:textId="77777777" w:rsidTr="002F373B">
        <w:tc>
          <w:tcPr>
            <w:tcW w:w="2836" w:type="dxa"/>
            <w:shd w:val="clear" w:color="auto" w:fill="D9E2F3"/>
            <w:vAlign w:val="center"/>
          </w:tcPr>
          <w:p w14:paraId="39EFB3D7" w14:textId="77777777" w:rsidR="00F45BB7" w:rsidRPr="006257B5" w:rsidRDefault="00F45BB7" w:rsidP="008644A7">
            <w:pPr>
              <w:numPr>
                <w:ilvl w:val="2"/>
                <w:numId w:val="3"/>
              </w:numPr>
              <w:pBdr>
                <w:top w:val="nil"/>
                <w:left w:val="nil"/>
                <w:bottom w:val="nil"/>
                <w:right w:val="nil"/>
                <w:between w:val="nil"/>
              </w:pBdr>
              <w:ind w:left="284" w:hanging="284"/>
              <w:rPr>
                <w:rFonts w:ascii="GHEA Grapalat" w:eastAsia="GHEA Grapalat" w:hAnsi="GHEA Grapalat" w:cs="GHEA Grapalat"/>
              </w:rPr>
            </w:pPr>
            <w:r w:rsidRPr="006257B5">
              <w:rPr>
                <w:rFonts w:ascii="GHEA Grapalat" w:eastAsia="GHEA Grapalat" w:hAnsi="GHEA Grapalat" w:cs="GHEA Grapalat"/>
              </w:rPr>
              <w:t>Имя и фамилия руководителя исполнительного органа</w:t>
            </w:r>
          </w:p>
        </w:tc>
        <w:tc>
          <w:tcPr>
            <w:tcW w:w="6180" w:type="dxa"/>
            <w:vAlign w:val="center"/>
          </w:tcPr>
          <w:p w14:paraId="3BD30936" w14:textId="77777777" w:rsidR="00F45BB7" w:rsidRPr="006257B5" w:rsidRDefault="00F45BB7" w:rsidP="00F137AA">
            <w:pPr>
              <w:ind w:left="993" w:hanging="851"/>
              <w:rPr>
                <w:rFonts w:ascii="GHEA Grapalat" w:eastAsia="GHEA Grapalat" w:hAnsi="GHEA Grapalat" w:cs="GHEA Grapalat"/>
              </w:rPr>
            </w:pPr>
          </w:p>
        </w:tc>
      </w:tr>
    </w:tbl>
    <w:p w14:paraId="08C8EFD9"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257B5" w:rsidRPr="006257B5" w14:paraId="48B4E2B1" w14:textId="77777777" w:rsidTr="002F373B">
        <w:tc>
          <w:tcPr>
            <w:tcW w:w="2835" w:type="dxa"/>
            <w:shd w:val="clear" w:color="auto" w:fill="D9E2F3"/>
            <w:vAlign w:val="center"/>
          </w:tcPr>
          <w:p w14:paraId="1FA5FDC0"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Имя и фамилия лица, представляющего декларацию</w:t>
            </w:r>
          </w:p>
        </w:tc>
        <w:tc>
          <w:tcPr>
            <w:tcW w:w="6180" w:type="dxa"/>
            <w:vAlign w:val="center"/>
          </w:tcPr>
          <w:p w14:paraId="3E045EC8" w14:textId="77777777" w:rsidR="00F45BB7" w:rsidRPr="006257B5" w:rsidRDefault="00F45BB7" w:rsidP="00F137AA">
            <w:pPr>
              <w:rPr>
                <w:rFonts w:ascii="GHEA Grapalat" w:eastAsia="GHEA Grapalat" w:hAnsi="GHEA Grapalat" w:cs="GHEA Grapalat"/>
              </w:rPr>
            </w:pPr>
          </w:p>
        </w:tc>
      </w:tr>
      <w:tr w:rsidR="006257B5" w:rsidRPr="006257B5" w14:paraId="28C72314" w14:textId="77777777" w:rsidTr="002F373B">
        <w:trPr>
          <w:trHeight w:val="1487"/>
        </w:trPr>
        <w:tc>
          <w:tcPr>
            <w:tcW w:w="2835" w:type="dxa"/>
            <w:shd w:val="clear" w:color="auto" w:fill="D9E2F3"/>
            <w:vAlign w:val="center"/>
          </w:tcPr>
          <w:p w14:paraId="5E697771"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Должность лица, представляющего декларацию</w:t>
            </w:r>
          </w:p>
        </w:tc>
        <w:tc>
          <w:tcPr>
            <w:tcW w:w="6180" w:type="dxa"/>
            <w:vAlign w:val="center"/>
          </w:tcPr>
          <w:p w14:paraId="0F180D69" w14:textId="77777777" w:rsidR="00F45BB7" w:rsidRPr="006257B5" w:rsidRDefault="00F45BB7" w:rsidP="00F137AA">
            <w:pPr>
              <w:rPr>
                <w:rFonts w:ascii="GHEA Grapalat" w:eastAsia="GHEA Grapalat" w:hAnsi="GHEA Grapalat" w:cs="GHEA Grapalat"/>
              </w:rPr>
            </w:pPr>
          </w:p>
        </w:tc>
      </w:tr>
    </w:tbl>
    <w:p w14:paraId="7A997700"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257B5" w:rsidRPr="006257B5" w14:paraId="6D291025" w14:textId="77777777" w:rsidTr="002F373B">
        <w:tc>
          <w:tcPr>
            <w:tcW w:w="2835" w:type="dxa"/>
            <w:shd w:val="clear" w:color="auto" w:fill="D9E2F3"/>
            <w:vAlign w:val="center"/>
          </w:tcPr>
          <w:p w14:paraId="6C7738CD" w14:textId="77777777" w:rsidR="00F45BB7" w:rsidRPr="006257B5" w:rsidRDefault="00F45BB7" w:rsidP="008644A7">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rPr>
            </w:pPr>
            <w:r w:rsidRPr="006257B5">
              <w:rPr>
                <w:rFonts w:ascii="GHEA Grapalat" w:eastAsia="GHEA Grapalat" w:hAnsi="GHEA Grapalat" w:cs="GHEA Grapalat"/>
              </w:rPr>
              <w:t>День, месяц, год подписания декларации</w:t>
            </w:r>
          </w:p>
        </w:tc>
        <w:tc>
          <w:tcPr>
            <w:tcW w:w="6180" w:type="dxa"/>
            <w:vAlign w:val="center"/>
          </w:tcPr>
          <w:p w14:paraId="34CB0FC7" w14:textId="77777777" w:rsidR="00F45BB7" w:rsidRPr="006257B5" w:rsidRDefault="00F45BB7" w:rsidP="00F137AA">
            <w:pPr>
              <w:rPr>
                <w:rFonts w:ascii="GHEA Grapalat" w:eastAsia="GHEA Grapalat" w:hAnsi="GHEA Grapalat" w:cs="GHEA Grapalat"/>
              </w:rPr>
            </w:pPr>
          </w:p>
        </w:tc>
      </w:tr>
      <w:tr w:rsidR="006257B5" w:rsidRPr="006257B5" w14:paraId="45BA7E74" w14:textId="77777777" w:rsidTr="002F373B">
        <w:tc>
          <w:tcPr>
            <w:tcW w:w="2835" w:type="dxa"/>
            <w:shd w:val="clear" w:color="auto" w:fill="D9E2F3"/>
            <w:vAlign w:val="center"/>
          </w:tcPr>
          <w:p w14:paraId="5B5D46E3" w14:textId="77777777" w:rsidR="00F45BB7" w:rsidRPr="006257B5" w:rsidRDefault="00F45BB7" w:rsidP="008644A7">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rPr>
            </w:pPr>
            <w:r w:rsidRPr="006257B5">
              <w:rPr>
                <w:rFonts w:ascii="GHEA Grapalat" w:eastAsia="GHEA Grapalat" w:hAnsi="GHEA Grapalat" w:cs="GHEA Grapalat"/>
              </w:rPr>
              <w:t>Количество страниц декларации</w:t>
            </w:r>
          </w:p>
        </w:tc>
        <w:tc>
          <w:tcPr>
            <w:tcW w:w="6180" w:type="dxa"/>
            <w:vAlign w:val="center"/>
          </w:tcPr>
          <w:p w14:paraId="24755E97" w14:textId="77777777" w:rsidR="00F45BB7" w:rsidRPr="006257B5" w:rsidRDefault="00F45BB7" w:rsidP="00F137AA">
            <w:pPr>
              <w:rPr>
                <w:rFonts w:ascii="GHEA Grapalat" w:eastAsia="GHEA Grapalat" w:hAnsi="GHEA Grapalat" w:cs="GHEA Grapalat"/>
              </w:rPr>
            </w:pPr>
          </w:p>
        </w:tc>
      </w:tr>
      <w:tr w:rsidR="006257B5" w:rsidRPr="006257B5" w14:paraId="67D84269" w14:textId="77777777" w:rsidTr="002F373B">
        <w:tc>
          <w:tcPr>
            <w:tcW w:w="2835" w:type="dxa"/>
            <w:shd w:val="clear" w:color="auto" w:fill="D9E2F3"/>
            <w:vAlign w:val="center"/>
          </w:tcPr>
          <w:p w14:paraId="1E91F971" w14:textId="77777777" w:rsidR="00F45BB7" w:rsidRPr="006257B5" w:rsidRDefault="00F45BB7" w:rsidP="008644A7">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rPr>
            </w:pPr>
            <w:r w:rsidRPr="006257B5">
              <w:rPr>
                <w:rFonts w:ascii="GHEA Grapalat" w:eastAsia="GHEA Grapalat" w:hAnsi="GHEA Grapalat" w:cs="GHEA Grapalat"/>
              </w:rPr>
              <w:t>Подпись лица, представляющего декларацию</w:t>
            </w:r>
          </w:p>
        </w:tc>
        <w:tc>
          <w:tcPr>
            <w:tcW w:w="6180" w:type="dxa"/>
            <w:vAlign w:val="center"/>
          </w:tcPr>
          <w:p w14:paraId="611B1A99" w14:textId="77777777" w:rsidR="00F45BB7" w:rsidRPr="006257B5" w:rsidRDefault="00F45BB7" w:rsidP="00F137AA">
            <w:pPr>
              <w:rPr>
                <w:rFonts w:ascii="GHEA Grapalat" w:eastAsia="GHEA Grapalat" w:hAnsi="GHEA Grapalat" w:cs="GHEA Grapalat"/>
              </w:rPr>
            </w:pPr>
          </w:p>
        </w:tc>
      </w:tr>
    </w:tbl>
    <w:p w14:paraId="6E78A662" w14:textId="77777777" w:rsidR="00F45BB7" w:rsidRPr="006257B5" w:rsidRDefault="00F45BB7" w:rsidP="00F137AA">
      <w:pPr>
        <w:rPr>
          <w:rFonts w:ascii="GHEA Grapalat" w:eastAsia="GHEA Grapalat" w:hAnsi="GHEA Grapalat" w:cs="GHEA Grapalat"/>
        </w:rPr>
      </w:pPr>
    </w:p>
    <w:p w14:paraId="2594018D" w14:textId="77777777" w:rsidR="00F45BB7" w:rsidRPr="006257B5" w:rsidRDefault="00F45BB7" w:rsidP="00F137AA">
      <w:pPr>
        <w:rPr>
          <w:rFonts w:ascii="GHEA Grapalat" w:eastAsia="GHEA Grapalat" w:hAnsi="GHEA Grapalat" w:cs="GHEA Grapalat"/>
        </w:rPr>
      </w:pPr>
      <w:r w:rsidRPr="006257B5">
        <w:rPr>
          <w:rFonts w:ascii="GHEA Grapalat" w:hAnsi="GHEA Grapalat"/>
        </w:rPr>
        <w:br w:type="page"/>
      </w:r>
    </w:p>
    <w:p w14:paraId="3A0C531E" w14:textId="77777777" w:rsidR="00F45BB7" w:rsidRPr="006257B5" w:rsidRDefault="00F45BB7" w:rsidP="008644A7">
      <w:pPr>
        <w:numPr>
          <w:ilvl w:val="0"/>
          <w:numId w:val="3"/>
        </w:numPr>
        <w:pBdr>
          <w:top w:val="nil"/>
          <w:left w:val="nil"/>
          <w:bottom w:val="nil"/>
          <w:right w:val="nil"/>
          <w:between w:val="nil"/>
        </w:pBdr>
        <w:spacing w:line="259" w:lineRule="auto"/>
        <w:rPr>
          <w:rFonts w:ascii="GHEA Grapalat" w:eastAsia="GHEA Grapalat" w:hAnsi="GHEA Grapalat" w:cs="GHEA Grapalat"/>
        </w:rPr>
      </w:pPr>
      <w:r w:rsidRPr="006257B5">
        <w:rPr>
          <w:rFonts w:ascii="GHEA Grapalat" w:eastAsia="GHEA Grapalat" w:hAnsi="GHEA Grapalat" w:cs="GHEA Grapalat"/>
          <w:b/>
        </w:rPr>
        <w:lastRenderedPageBreak/>
        <w:t>Данные листинга  акций</w:t>
      </w:r>
    </w:p>
    <w:p w14:paraId="05DD7806"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257B5" w:rsidRPr="006257B5" w14:paraId="505F1D68" w14:textId="77777777" w:rsidTr="002F373B">
        <w:tc>
          <w:tcPr>
            <w:tcW w:w="2835" w:type="dxa"/>
            <w:shd w:val="clear" w:color="auto" w:fill="D9E2F3"/>
            <w:vAlign w:val="center"/>
          </w:tcPr>
          <w:p w14:paraId="1C5234A8" w14:textId="77777777" w:rsidR="00F45BB7" w:rsidRPr="006257B5" w:rsidRDefault="00F45BB7" w:rsidP="008644A7">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rPr>
            </w:pPr>
            <w:r w:rsidRPr="006257B5">
              <w:rPr>
                <w:rFonts w:ascii="GHEA Grapalat" w:eastAsia="GHEA Grapalat" w:hAnsi="GHEA Grapalat" w:cs="GHEA Grapalat"/>
              </w:rPr>
              <w:t>Наименование фондовой биржи</w:t>
            </w:r>
          </w:p>
        </w:tc>
        <w:tc>
          <w:tcPr>
            <w:tcW w:w="6180" w:type="dxa"/>
            <w:vAlign w:val="center"/>
          </w:tcPr>
          <w:p w14:paraId="18BAC688" w14:textId="77777777" w:rsidR="00F45BB7" w:rsidRPr="006257B5" w:rsidRDefault="00F45BB7" w:rsidP="00F137AA">
            <w:pPr>
              <w:rPr>
                <w:rFonts w:ascii="GHEA Grapalat" w:eastAsia="GHEA Grapalat" w:hAnsi="GHEA Grapalat" w:cs="GHEA Grapalat"/>
              </w:rPr>
            </w:pPr>
          </w:p>
        </w:tc>
      </w:tr>
      <w:tr w:rsidR="006257B5" w:rsidRPr="006257B5" w14:paraId="2A15C1DF" w14:textId="77777777" w:rsidTr="002F373B">
        <w:tc>
          <w:tcPr>
            <w:tcW w:w="2835" w:type="dxa"/>
            <w:shd w:val="clear" w:color="auto" w:fill="D9E2F3"/>
            <w:vAlign w:val="center"/>
          </w:tcPr>
          <w:p w14:paraId="6BF7FBFD"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 xml:space="preserve">Ссылка на документы, наличествующие на бирже </w:t>
            </w:r>
          </w:p>
        </w:tc>
        <w:tc>
          <w:tcPr>
            <w:tcW w:w="6180" w:type="dxa"/>
            <w:vAlign w:val="center"/>
          </w:tcPr>
          <w:p w14:paraId="238B179E" w14:textId="77777777" w:rsidR="00F45BB7" w:rsidRPr="006257B5" w:rsidRDefault="00F45BB7" w:rsidP="00F137AA">
            <w:pPr>
              <w:rPr>
                <w:rFonts w:ascii="GHEA Grapalat" w:eastAsia="GHEA Grapalat" w:hAnsi="GHEA Grapalat" w:cs="GHEA Grapalat"/>
              </w:rPr>
            </w:pPr>
          </w:p>
        </w:tc>
      </w:tr>
    </w:tbl>
    <w:p w14:paraId="1FBB47B4"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257B5" w:rsidRPr="006257B5" w14:paraId="38ED1E18" w14:textId="77777777" w:rsidTr="002F373B">
        <w:tc>
          <w:tcPr>
            <w:tcW w:w="2835" w:type="dxa"/>
            <w:shd w:val="clear" w:color="auto" w:fill="D9E2F3"/>
            <w:vAlign w:val="center"/>
          </w:tcPr>
          <w:p w14:paraId="6EBA8700"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Наименование</w:t>
            </w:r>
          </w:p>
        </w:tc>
        <w:tc>
          <w:tcPr>
            <w:tcW w:w="6180" w:type="dxa"/>
            <w:vAlign w:val="center"/>
          </w:tcPr>
          <w:p w14:paraId="04D9F733" w14:textId="77777777" w:rsidR="00F45BB7" w:rsidRPr="006257B5" w:rsidRDefault="00F45BB7" w:rsidP="00F137AA">
            <w:pPr>
              <w:rPr>
                <w:rFonts w:ascii="GHEA Grapalat" w:eastAsia="GHEA Grapalat" w:hAnsi="GHEA Grapalat" w:cs="GHEA Grapalat"/>
              </w:rPr>
            </w:pPr>
          </w:p>
        </w:tc>
      </w:tr>
      <w:tr w:rsidR="006257B5" w:rsidRPr="006257B5" w14:paraId="4798C0B4" w14:textId="77777777" w:rsidTr="002F373B">
        <w:tc>
          <w:tcPr>
            <w:tcW w:w="2835" w:type="dxa"/>
            <w:shd w:val="clear" w:color="auto" w:fill="D9E2F3"/>
            <w:vAlign w:val="center"/>
          </w:tcPr>
          <w:p w14:paraId="7BA84BE4"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Наименование латинскими буквами</w:t>
            </w:r>
            <w:r w:rsidRPr="006257B5">
              <w:t xml:space="preserve"> </w:t>
            </w:r>
          </w:p>
        </w:tc>
        <w:tc>
          <w:tcPr>
            <w:tcW w:w="6180" w:type="dxa"/>
            <w:vAlign w:val="center"/>
          </w:tcPr>
          <w:p w14:paraId="02746D7B" w14:textId="77777777" w:rsidR="00F45BB7" w:rsidRPr="006257B5" w:rsidRDefault="00F45BB7" w:rsidP="00F137AA">
            <w:pPr>
              <w:rPr>
                <w:rFonts w:ascii="GHEA Grapalat" w:eastAsia="GHEA Grapalat" w:hAnsi="GHEA Grapalat" w:cs="GHEA Grapalat"/>
              </w:rPr>
            </w:pPr>
          </w:p>
        </w:tc>
      </w:tr>
      <w:tr w:rsidR="006257B5" w:rsidRPr="006257B5" w14:paraId="34AD92B4" w14:textId="77777777" w:rsidTr="002F373B">
        <w:tc>
          <w:tcPr>
            <w:tcW w:w="2835" w:type="dxa"/>
            <w:shd w:val="clear" w:color="auto" w:fill="D9E2F3"/>
            <w:vAlign w:val="center"/>
          </w:tcPr>
          <w:p w14:paraId="4A259C00"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Номер государственной регистрации</w:t>
            </w:r>
          </w:p>
        </w:tc>
        <w:tc>
          <w:tcPr>
            <w:tcW w:w="6180" w:type="dxa"/>
            <w:vAlign w:val="center"/>
          </w:tcPr>
          <w:p w14:paraId="1FDE77FB" w14:textId="77777777" w:rsidR="00F45BB7" w:rsidRPr="006257B5" w:rsidRDefault="00F45BB7" w:rsidP="00F137AA">
            <w:pPr>
              <w:rPr>
                <w:rFonts w:ascii="GHEA Grapalat" w:eastAsia="GHEA Grapalat" w:hAnsi="GHEA Grapalat" w:cs="GHEA Grapalat"/>
              </w:rPr>
            </w:pPr>
          </w:p>
        </w:tc>
      </w:tr>
      <w:tr w:rsidR="006257B5" w:rsidRPr="006257B5" w14:paraId="30FD70F7" w14:textId="77777777" w:rsidTr="002F373B">
        <w:tc>
          <w:tcPr>
            <w:tcW w:w="2835" w:type="dxa"/>
            <w:shd w:val="clear" w:color="auto" w:fill="D9E2F3"/>
            <w:vAlign w:val="center"/>
          </w:tcPr>
          <w:p w14:paraId="01E1D7EA"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День, месяц, год регистрации</w:t>
            </w:r>
          </w:p>
        </w:tc>
        <w:tc>
          <w:tcPr>
            <w:tcW w:w="6180" w:type="dxa"/>
            <w:vAlign w:val="center"/>
          </w:tcPr>
          <w:p w14:paraId="5024DB49" w14:textId="77777777" w:rsidR="00F45BB7" w:rsidRPr="006257B5" w:rsidRDefault="00F45BB7" w:rsidP="00F137AA">
            <w:pPr>
              <w:rPr>
                <w:rFonts w:ascii="GHEA Grapalat" w:eastAsia="GHEA Grapalat" w:hAnsi="GHEA Grapalat" w:cs="GHEA Grapalat"/>
              </w:rPr>
            </w:pPr>
          </w:p>
        </w:tc>
      </w:tr>
      <w:tr w:rsidR="006257B5" w:rsidRPr="006257B5" w14:paraId="7D1B86B3" w14:textId="77777777" w:rsidTr="002F373B">
        <w:tc>
          <w:tcPr>
            <w:tcW w:w="2835" w:type="dxa"/>
            <w:shd w:val="clear" w:color="auto" w:fill="D9E2F3"/>
            <w:vAlign w:val="center"/>
          </w:tcPr>
          <w:p w14:paraId="05E37E5D"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Адрес регистрации</w:t>
            </w:r>
          </w:p>
        </w:tc>
        <w:tc>
          <w:tcPr>
            <w:tcW w:w="6180" w:type="dxa"/>
            <w:vAlign w:val="center"/>
          </w:tcPr>
          <w:p w14:paraId="037365F8" w14:textId="77777777" w:rsidR="00F45BB7" w:rsidRPr="006257B5" w:rsidRDefault="00F45BB7" w:rsidP="00F137AA">
            <w:pPr>
              <w:rPr>
                <w:rFonts w:ascii="GHEA Grapalat" w:eastAsia="GHEA Grapalat" w:hAnsi="GHEA Grapalat" w:cs="GHEA Grapalat"/>
              </w:rPr>
            </w:pPr>
          </w:p>
        </w:tc>
      </w:tr>
      <w:tr w:rsidR="006257B5" w:rsidRPr="006257B5" w14:paraId="4F250F08" w14:textId="77777777" w:rsidTr="002F373B">
        <w:trPr>
          <w:trHeight w:val="1361"/>
        </w:trPr>
        <w:tc>
          <w:tcPr>
            <w:tcW w:w="2835" w:type="dxa"/>
            <w:shd w:val="clear" w:color="auto" w:fill="D9E2F3"/>
            <w:vAlign w:val="center"/>
          </w:tcPr>
          <w:p w14:paraId="240B764B"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Государтво регистрации</w:t>
            </w:r>
          </w:p>
        </w:tc>
        <w:tc>
          <w:tcPr>
            <w:tcW w:w="6180" w:type="dxa"/>
            <w:vAlign w:val="center"/>
          </w:tcPr>
          <w:p w14:paraId="66C5D90F" w14:textId="77777777" w:rsidR="00F45BB7" w:rsidRPr="006257B5" w:rsidRDefault="00F45BB7" w:rsidP="00F137AA">
            <w:pPr>
              <w:rPr>
                <w:rFonts w:ascii="GHEA Grapalat" w:eastAsia="GHEA Grapalat" w:hAnsi="GHEA Grapalat" w:cs="GHEA Grapalat"/>
              </w:rPr>
            </w:pPr>
          </w:p>
        </w:tc>
      </w:tr>
      <w:tr w:rsidR="006257B5" w:rsidRPr="006257B5" w14:paraId="3C529BA8" w14:textId="77777777" w:rsidTr="002F373B">
        <w:tc>
          <w:tcPr>
            <w:tcW w:w="2835" w:type="dxa"/>
            <w:shd w:val="clear" w:color="auto" w:fill="D9E2F3"/>
            <w:vAlign w:val="center"/>
          </w:tcPr>
          <w:p w14:paraId="5BBE860A"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Имя и фамилия руководителя исполнительного органа</w:t>
            </w:r>
          </w:p>
        </w:tc>
        <w:tc>
          <w:tcPr>
            <w:tcW w:w="6180" w:type="dxa"/>
            <w:vAlign w:val="center"/>
          </w:tcPr>
          <w:p w14:paraId="37290932" w14:textId="77777777" w:rsidR="00F45BB7" w:rsidRPr="006257B5" w:rsidRDefault="00F45BB7" w:rsidP="00F137AA">
            <w:pPr>
              <w:rPr>
                <w:rFonts w:ascii="GHEA Grapalat" w:eastAsia="GHEA Grapalat" w:hAnsi="GHEA Grapalat" w:cs="GHEA Grapalat"/>
              </w:rPr>
            </w:pPr>
          </w:p>
        </w:tc>
      </w:tr>
    </w:tbl>
    <w:p w14:paraId="482A435D"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iCs/>
        </w:rPr>
      </w:pPr>
      <w:r w:rsidRPr="006257B5">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257B5" w:rsidRPr="006257B5" w14:paraId="5E42BEDF" w14:textId="77777777" w:rsidTr="002F373B">
        <w:tc>
          <w:tcPr>
            <w:tcW w:w="2836" w:type="dxa"/>
            <w:shd w:val="clear" w:color="auto" w:fill="D9E2F3"/>
            <w:vAlign w:val="center"/>
          </w:tcPr>
          <w:p w14:paraId="18671DA1" w14:textId="77777777" w:rsidR="00F45BB7" w:rsidRPr="006257B5" w:rsidRDefault="00F45BB7" w:rsidP="008644A7">
            <w:pPr>
              <w:numPr>
                <w:ilvl w:val="2"/>
                <w:numId w:val="3"/>
              </w:numPr>
              <w:pBdr>
                <w:top w:val="nil"/>
                <w:left w:val="nil"/>
                <w:bottom w:val="nil"/>
                <w:right w:val="nil"/>
                <w:between w:val="nil"/>
              </w:pBdr>
              <w:spacing w:line="259" w:lineRule="auto"/>
              <w:ind w:hanging="930"/>
              <w:rPr>
                <w:rFonts w:ascii="GHEA Grapalat" w:eastAsia="GHEA Grapalat" w:hAnsi="GHEA Grapalat" w:cs="GHEA Grapalat"/>
              </w:rPr>
            </w:pPr>
            <w:r w:rsidRPr="006257B5">
              <w:rPr>
                <w:rFonts w:ascii="GHEA Grapalat" w:eastAsia="GHEA Grapalat" w:hAnsi="GHEA Grapalat" w:cs="GHEA Grapalat"/>
              </w:rPr>
              <w:t>Размер участия (%)</w:t>
            </w:r>
          </w:p>
        </w:tc>
        <w:tc>
          <w:tcPr>
            <w:tcW w:w="6178" w:type="dxa"/>
            <w:vAlign w:val="center"/>
          </w:tcPr>
          <w:p w14:paraId="46E870F8" w14:textId="77777777" w:rsidR="00F45BB7" w:rsidRPr="006257B5" w:rsidRDefault="00F45BB7" w:rsidP="00F137AA">
            <w:pPr>
              <w:rPr>
                <w:rFonts w:ascii="GHEA Grapalat" w:eastAsia="GHEA Grapalat" w:hAnsi="GHEA Grapalat" w:cs="GHEA Grapalat"/>
              </w:rPr>
            </w:pPr>
          </w:p>
        </w:tc>
      </w:tr>
      <w:tr w:rsidR="006257B5" w:rsidRPr="006257B5" w14:paraId="104931B2" w14:textId="77777777" w:rsidTr="002F373B">
        <w:tc>
          <w:tcPr>
            <w:tcW w:w="2836" w:type="dxa"/>
            <w:shd w:val="clear" w:color="auto" w:fill="D9E2F3"/>
            <w:vAlign w:val="center"/>
          </w:tcPr>
          <w:p w14:paraId="41A1569D" w14:textId="77777777" w:rsidR="00F45BB7" w:rsidRPr="006257B5" w:rsidRDefault="00F45BB7" w:rsidP="008644A7">
            <w:pPr>
              <w:numPr>
                <w:ilvl w:val="2"/>
                <w:numId w:val="3"/>
              </w:numPr>
              <w:pBdr>
                <w:top w:val="nil"/>
                <w:left w:val="nil"/>
                <w:bottom w:val="nil"/>
                <w:right w:val="nil"/>
                <w:between w:val="nil"/>
              </w:pBdr>
              <w:ind w:hanging="930"/>
              <w:rPr>
                <w:rFonts w:ascii="GHEA Grapalat" w:eastAsia="GHEA Grapalat" w:hAnsi="GHEA Grapalat" w:cs="GHEA Grapalat"/>
              </w:rPr>
            </w:pPr>
            <w:r w:rsidRPr="006257B5">
              <w:rPr>
                <w:rFonts w:ascii="GHEA Grapalat" w:eastAsia="GHEA Grapalat" w:hAnsi="GHEA Grapalat" w:cs="GHEA Grapalat"/>
              </w:rPr>
              <w:t>Вид участия</w:t>
            </w:r>
          </w:p>
        </w:tc>
        <w:tc>
          <w:tcPr>
            <w:tcW w:w="6178" w:type="dxa"/>
            <w:vAlign w:val="center"/>
          </w:tcPr>
          <w:p w14:paraId="6584AA90"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45BB7" w:rsidRPr="006257B5">
                  <w:rPr>
                    <w:rFonts w:ascii="MS Gothic" w:eastAsia="MS Gothic" w:hAnsi="MS Gothic" w:cs="GHEA Grapalat" w:hint="eastAsia"/>
                  </w:rPr>
                  <w:t>☐</w:t>
                </w:r>
              </w:sdtContent>
            </w:sdt>
            <w:r w:rsidR="00F45BB7" w:rsidRPr="006257B5">
              <w:rPr>
                <w:rFonts w:ascii="GHEA Grapalat" w:eastAsia="GHEA Grapalat" w:hAnsi="GHEA Grapalat" w:cs="GHEA Grapalat"/>
              </w:rPr>
              <w:tab/>
              <w:t>Прямое участие</w:t>
            </w:r>
          </w:p>
          <w:p w14:paraId="2D9034E0"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45BB7" w:rsidRPr="006257B5">
                  <w:rPr>
                    <w:rFonts w:ascii="MS Gothic" w:eastAsia="MS Gothic" w:hAnsi="MS Gothic" w:cs="GHEA Grapalat" w:hint="eastAsia"/>
                  </w:rPr>
                  <w:t>☐</w:t>
                </w:r>
              </w:sdtContent>
            </w:sdt>
            <w:r w:rsidR="00F45BB7" w:rsidRPr="006257B5">
              <w:rPr>
                <w:rFonts w:ascii="GHEA Grapalat" w:eastAsia="GHEA Grapalat" w:hAnsi="GHEA Grapalat" w:cs="GHEA Grapalat"/>
              </w:rPr>
              <w:tab/>
              <w:t>Косвенное участие</w:t>
            </w:r>
          </w:p>
        </w:tc>
      </w:tr>
    </w:tbl>
    <w:p w14:paraId="6304359B" w14:textId="77777777" w:rsidR="00F45BB7" w:rsidRPr="006257B5" w:rsidRDefault="00F45BB7" w:rsidP="00F137AA">
      <w:pPr>
        <w:pBdr>
          <w:top w:val="nil"/>
          <w:left w:val="nil"/>
          <w:bottom w:val="nil"/>
          <w:right w:val="nil"/>
          <w:between w:val="nil"/>
        </w:pBdr>
        <w:rPr>
          <w:rFonts w:ascii="GHEA Grapalat" w:eastAsia="GHEA Grapalat" w:hAnsi="GHEA Grapalat" w:cs="GHEA Grapalat"/>
        </w:rPr>
      </w:pPr>
    </w:p>
    <w:p w14:paraId="33896123" w14:textId="77777777" w:rsidR="00F45BB7" w:rsidRPr="006257B5" w:rsidRDefault="00F45BB7" w:rsidP="008644A7">
      <w:pPr>
        <w:numPr>
          <w:ilvl w:val="0"/>
          <w:numId w:val="3"/>
        </w:numPr>
        <w:pBdr>
          <w:top w:val="nil"/>
          <w:left w:val="nil"/>
          <w:bottom w:val="nil"/>
          <w:right w:val="nil"/>
          <w:between w:val="nil"/>
        </w:pBdr>
        <w:spacing w:line="259" w:lineRule="auto"/>
        <w:rPr>
          <w:rFonts w:ascii="GHEA Grapalat" w:eastAsia="GHEA Grapalat" w:hAnsi="GHEA Grapalat" w:cs="GHEA Grapalat"/>
          <w:b/>
        </w:rPr>
      </w:pPr>
      <w:r w:rsidRPr="006257B5">
        <w:rPr>
          <w:rFonts w:ascii="GHEA Grapalat" w:eastAsia="GHEA Grapalat" w:hAnsi="GHEA Grapalat" w:cs="GHEA Grapalat"/>
          <w:b/>
        </w:rPr>
        <w:t>Участие государства, муниципалитета или международной организации</w:t>
      </w:r>
    </w:p>
    <w:p w14:paraId="38604FC9"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257B5" w:rsidRPr="006257B5" w14:paraId="60FBB7C2" w14:textId="77777777" w:rsidTr="002F373B">
        <w:tc>
          <w:tcPr>
            <w:tcW w:w="2837" w:type="dxa"/>
            <w:shd w:val="clear" w:color="auto" w:fill="D9E2F3"/>
            <w:vAlign w:val="center"/>
          </w:tcPr>
          <w:p w14:paraId="61E1A43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Название государства</w:t>
            </w:r>
          </w:p>
        </w:tc>
        <w:tc>
          <w:tcPr>
            <w:tcW w:w="6180" w:type="dxa"/>
            <w:vAlign w:val="center"/>
          </w:tcPr>
          <w:p w14:paraId="2865B5C9" w14:textId="77777777" w:rsidR="00F45BB7" w:rsidRPr="006257B5" w:rsidRDefault="00F45BB7" w:rsidP="00F137AA">
            <w:pPr>
              <w:rPr>
                <w:rFonts w:ascii="GHEA Grapalat" w:eastAsia="GHEA Grapalat" w:hAnsi="GHEA Grapalat" w:cs="GHEA Grapalat"/>
              </w:rPr>
            </w:pPr>
          </w:p>
        </w:tc>
      </w:tr>
      <w:tr w:rsidR="006257B5" w:rsidRPr="006257B5" w14:paraId="0846F739" w14:textId="77777777" w:rsidTr="002F373B">
        <w:tc>
          <w:tcPr>
            <w:tcW w:w="2837" w:type="dxa"/>
            <w:shd w:val="clear" w:color="auto" w:fill="D9E2F3"/>
            <w:vAlign w:val="center"/>
          </w:tcPr>
          <w:p w14:paraId="33C5823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Название муниципалитета</w:t>
            </w:r>
          </w:p>
        </w:tc>
        <w:tc>
          <w:tcPr>
            <w:tcW w:w="6180" w:type="dxa"/>
            <w:vAlign w:val="center"/>
          </w:tcPr>
          <w:p w14:paraId="3B2151AC" w14:textId="77777777" w:rsidR="00F45BB7" w:rsidRPr="006257B5" w:rsidRDefault="00F45BB7" w:rsidP="00F137AA">
            <w:pPr>
              <w:rPr>
                <w:rFonts w:ascii="GHEA Grapalat" w:eastAsia="GHEA Grapalat" w:hAnsi="GHEA Grapalat" w:cs="GHEA Grapalat"/>
              </w:rPr>
            </w:pPr>
          </w:p>
        </w:tc>
      </w:tr>
      <w:tr w:rsidR="006257B5" w:rsidRPr="006257B5" w14:paraId="1471EA68" w14:textId="77777777" w:rsidTr="002F373B">
        <w:tc>
          <w:tcPr>
            <w:tcW w:w="2837" w:type="dxa"/>
            <w:shd w:val="clear" w:color="auto" w:fill="D9E2F3"/>
            <w:vAlign w:val="center"/>
          </w:tcPr>
          <w:p w14:paraId="258700FA"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Размер участия (%)</w:t>
            </w:r>
          </w:p>
        </w:tc>
        <w:tc>
          <w:tcPr>
            <w:tcW w:w="6180" w:type="dxa"/>
            <w:vAlign w:val="center"/>
          </w:tcPr>
          <w:p w14:paraId="473D444C" w14:textId="77777777" w:rsidR="00F45BB7" w:rsidRPr="006257B5" w:rsidRDefault="00F45BB7" w:rsidP="00F137AA">
            <w:pPr>
              <w:rPr>
                <w:rFonts w:ascii="GHEA Grapalat" w:eastAsia="GHEA Grapalat" w:hAnsi="GHEA Grapalat" w:cs="GHEA Grapalat"/>
              </w:rPr>
            </w:pPr>
          </w:p>
        </w:tc>
      </w:tr>
      <w:tr w:rsidR="006257B5" w:rsidRPr="006257B5" w14:paraId="6A537DC4" w14:textId="77777777" w:rsidTr="002F373B">
        <w:tc>
          <w:tcPr>
            <w:tcW w:w="2837" w:type="dxa"/>
            <w:shd w:val="clear" w:color="auto" w:fill="D9E2F3"/>
            <w:vAlign w:val="center"/>
          </w:tcPr>
          <w:p w14:paraId="713A669A"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r w:rsidRPr="006257B5">
              <w:rPr>
                <w:rFonts w:ascii="GHEA Grapalat" w:eastAsia="GHEA Grapalat" w:hAnsi="GHEA Grapalat" w:cs="GHEA Grapalat"/>
              </w:rPr>
              <w:t>Вид участия</w:t>
            </w:r>
          </w:p>
        </w:tc>
        <w:tc>
          <w:tcPr>
            <w:tcW w:w="6180" w:type="dxa"/>
            <w:vAlign w:val="center"/>
          </w:tcPr>
          <w:p w14:paraId="687F2571"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Прямое участие</w:t>
            </w:r>
          </w:p>
          <w:p w14:paraId="70CC57DC"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Косвенное участие</w:t>
            </w:r>
          </w:p>
        </w:tc>
      </w:tr>
    </w:tbl>
    <w:p w14:paraId="200CC94F"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257B5" w:rsidRPr="006257B5" w14:paraId="284A2811" w14:textId="77777777" w:rsidTr="002F373B">
        <w:tc>
          <w:tcPr>
            <w:tcW w:w="2837" w:type="dxa"/>
            <w:shd w:val="clear" w:color="auto" w:fill="D9E2F3"/>
            <w:vAlign w:val="center"/>
          </w:tcPr>
          <w:p w14:paraId="25938DE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Название международной организации</w:t>
            </w:r>
          </w:p>
        </w:tc>
        <w:tc>
          <w:tcPr>
            <w:tcW w:w="6180" w:type="dxa"/>
            <w:vAlign w:val="center"/>
          </w:tcPr>
          <w:p w14:paraId="28B7A538" w14:textId="77777777" w:rsidR="00F45BB7" w:rsidRPr="006257B5" w:rsidRDefault="00F45BB7" w:rsidP="00F137AA">
            <w:pPr>
              <w:rPr>
                <w:rFonts w:ascii="GHEA Grapalat" w:eastAsia="GHEA Grapalat" w:hAnsi="GHEA Grapalat" w:cs="GHEA Grapalat"/>
              </w:rPr>
            </w:pPr>
          </w:p>
        </w:tc>
      </w:tr>
      <w:tr w:rsidR="006257B5" w:rsidRPr="006257B5" w14:paraId="72E81C41" w14:textId="77777777" w:rsidTr="002F373B">
        <w:tc>
          <w:tcPr>
            <w:tcW w:w="2837" w:type="dxa"/>
            <w:shd w:val="clear" w:color="auto" w:fill="D9E2F3"/>
            <w:vAlign w:val="center"/>
          </w:tcPr>
          <w:p w14:paraId="3FEFDC08"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r w:rsidRPr="006257B5">
              <w:rPr>
                <w:rFonts w:ascii="GHEA Grapalat" w:eastAsia="GHEA Grapalat" w:hAnsi="GHEA Grapalat" w:cs="GHEA Grapalat"/>
              </w:rPr>
              <w:t>Название международной организации латинскими буквами</w:t>
            </w:r>
          </w:p>
        </w:tc>
        <w:tc>
          <w:tcPr>
            <w:tcW w:w="6180" w:type="dxa"/>
            <w:vAlign w:val="center"/>
          </w:tcPr>
          <w:p w14:paraId="6FD90029" w14:textId="77777777" w:rsidR="00F45BB7" w:rsidRPr="006257B5" w:rsidRDefault="00F45BB7" w:rsidP="00F137AA">
            <w:pPr>
              <w:rPr>
                <w:rFonts w:ascii="GHEA Grapalat" w:eastAsia="GHEA Grapalat" w:hAnsi="GHEA Grapalat" w:cs="GHEA Grapalat"/>
              </w:rPr>
            </w:pPr>
          </w:p>
        </w:tc>
      </w:tr>
      <w:tr w:rsidR="006257B5" w:rsidRPr="006257B5" w14:paraId="1A68CEED" w14:textId="77777777" w:rsidTr="002F373B">
        <w:tc>
          <w:tcPr>
            <w:tcW w:w="2837" w:type="dxa"/>
            <w:shd w:val="clear" w:color="auto" w:fill="D9E2F3"/>
            <w:vAlign w:val="center"/>
          </w:tcPr>
          <w:p w14:paraId="4D90D11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Размер участия</w:t>
            </w:r>
            <w:r w:rsidRPr="006257B5" w:rsidDel="00C376E4">
              <w:rPr>
                <w:rFonts w:ascii="GHEA Grapalat" w:eastAsia="GHEA Grapalat" w:hAnsi="GHEA Grapalat" w:cs="GHEA Grapalat"/>
              </w:rPr>
              <w:t xml:space="preserve"> </w:t>
            </w:r>
            <w:r w:rsidRPr="006257B5">
              <w:rPr>
                <w:rFonts w:ascii="GHEA Grapalat" w:eastAsia="GHEA Grapalat" w:hAnsi="GHEA Grapalat" w:cs="GHEA Grapalat"/>
              </w:rPr>
              <w:t>(%)</w:t>
            </w:r>
          </w:p>
        </w:tc>
        <w:tc>
          <w:tcPr>
            <w:tcW w:w="6180" w:type="dxa"/>
            <w:vAlign w:val="center"/>
          </w:tcPr>
          <w:p w14:paraId="47B2335A" w14:textId="77777777" w:rsidR="00F45BB7" w:rsidRPr="006257B5" w:rsidRDefault="00F45BB7" w:rsidP="00F137AA">
            <w:pPr>
              <w:rPr>
                <w:rFonts w:ascii="GHEA Grapalat" w:eastAsia="GHEA Grapalat" w:hAnsi="GHEA Grapalat" w:cs="GHEA Grapalat"/>
              </w:rPr>
            </w:pPr>
          </w:p>
        </w:tc>
      </w:tr>
      <w:tr w:rsidR="006257B5" w:rsidRPr="006257B5" w14:paraId="222F3DAB" w14:textId="77777777" w:rsidTr="002F373B">
        <w:tc>
          <w:tcPr>
            <w:tcW w:w="2837" w:type="dxa"/>
            <w:shd w:val="clear" w:color="auto" w:fill="D9E2F3"/>
            <w:vAlign w:val="center"/>
          </w:tcPr>
          <w:p w14:paraId="41D71BA9"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r w:rsidRPr="006257B5">
              <w:rPr>
                <w:rFonts w:ascii="GHEA Grapalat" w:eastAsia="GHEA Grapalat" w:hAnsi="GHEA Grapalat" w:cs="GHEA Grapalat"/>
              </w:rPr>
              <w:t>Вид участия</w:t>
            </w:r>
          </w:p>
        </w:tc>
        <w:tc>
          <w:tcPr>
            <w:tcW w:w="6180" w:type="dxa"/>
            <w:vAlign w:val="center"/>
          </w:tcPr>
          <w:p w14:paraId="744CF9C2"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Прямое участие</w:t>
            </w:r>
          </w:p>
          <w:p w14:paraId="48167FBC"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Косвенное участие</w:t>
            </w:r>
          </w:p>
        </w:tc>
      </w:tr>
    </w:tbl>
    <w:p w14:paraId="095D91F4" w14:textId="77777777" w:rsidR="00F45BB7" w:rsidRPr="006257B5" w:rsidRDefault="00F45BB7" w:rsidP="00F137AA">
      <w:pPr>
        <w:rPr>
          <w:rFonts w:ascii="GHEA Grapalat" w:eastAsia="GHEA Grapalat" w:hAnsi="GHEA Grapalat" w:cs="GHEA Grapalat"/>
          <w:b/>
        </w:rPr>
      </w:pPr>
    </w:p>
    <w:p w14:paraId="65B50665" w14:textId="77777777" w:rsidR="00F45BB7" w:rsidRPr="006257B5" w:rsidRDefault="00F45BB7" w:rsidP="008644A7">
      <w:pPr>
        <w:numPr>
          <w:ilvl w:val="0"/>
          <w:numId w:val="3"/>
        </w:numPr>
        <w:pBdr>
          <w:top w:val="nil"/>
          <w:left w:val="nil"/>
          <w:bottom w:val="nil"/>
          <w:right w:val="nil"/>
          <w:between w:val="nil"/>
        </w:pBdr>
        <w:spacing w:line="259" w:lineRule="auto"/>
        <w:rPr>
          <w:rFonts w:ascii="GHEA Grapalat" w:eastAsia="GHEA Grapalat" w:hAnsi="GHEA Grapalat" w:cs="GHEA Grapalat"/>
          <w:b/>
        </w:rPr>
      </w:pPr>
      <w:r w:rsidRPr="006257B5">
        <w:rPr>
          <w:rFonts w:ascii="GHEA Grapalat" w:eastAsia="GHEA Grapalat" w:hAnsi="GHEA Grapalat" w:cs="GHEA Grapalat"/>
          <w:b/>
        </w:rPr>
        <w:t>Данные реального бенефициар</w:t>
      </w:r>
      <w:r w:rsidRPr="006257B5">
        <w:rPr>
          <w:rFonts w:ascii="GHEA Grapalat" w:eastAsia="GHEA Grapalat" w:hAnsi="GHEA Grapalat" w:cs="GHEA Grapalat"/>
          <w:b/>
        </w:rPr>
        <w:lastRenderedPageBreak/>
        <w:t>а</w:t>
      </w:r>
    </w:p>
    <w:p w14:paraId="6CC338D7"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257B5" w:rsidRPr="006257B5" w14:paraId="534206DB" w14:textId="77777777" w:rsidTr="002F373B">
        <w:tc>
          <w:tcPr>
            <w:tcW w:w="2836" w:type="dxa"/>
            <w:shd w:val="clear" w:color="auto" w:fill="D9E2F3"/>
            <w:vAlign w:val="center"/>
          </w:tcPr>
          <w:p w14:paraId="18687C61"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Имя</w:t>
            </w:r>
          </w:p>
        </w:tc>
        <w:tc>
          <w:tcPr>
            <w:tcW w:w="6178" w:type="dxa"/>
            <w:vAlign w:val="center"/>
          </w:tcPr>
          <w:p w14:paraId="7B785AD8" w14:textId="77777777" w:rsidR="00F45BB7" w:rsidRPr="006257B5" w:rsidRDefault="00F45BB7" w:rsidP="00F137AA">
            <w:pPr>
              <w:rPr>
                <w:rFonts w:ascii="GHEA Grapalat" w:eastAsia="GHEA Grapalat" w:hAnsi="GHEA Grapalat" w:cs="GHEA Grapalat"/>
              </w:rPr>
            </w:pPr>
          </w:p>
        </w:tc>
      </w:tr>
      <w:tr w:rsidR="006257B5" w:rsidRPr="006257B5" w14:paraId="3134E466" w14:textId="77777777" w:rsidTr="002F373B">
        <w:tc>
          <w:tcPr>
            <w:tcW w:w="2836" w:type="dxa"/>
            <w:shd w:val="clear" w:color="auto" w:fill="D9E2F3"/>
            <w:vAlign w:val="center"/>
          </w:tcPr>
          <w:p w14:paraId="270DD91A"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Фамилия</w:t>
            </w:r>
          </w:p>
        </w:tc>
        <w:tc>
          <w:tcPr>
            <w:tcW w:w="6178" w:type="dxa"/>
            <w:vAlign w:val="center"/>
          </w:tcPr>
          <w:p w14:paraId="594E703E" w14:textId="77777777" w:rsidR="00F45BB7" w:rsidRPr="006257B5" w:rsidRDefault="00F45BB7" w:rsidP="00F137AA">
            <w:pPr>
              <w:rPr>
                <w:rFonts w:ascii="GHEA Grapalat" w:eastAsia="GHEA Grapalat" w:hAnsi="GHEA Grapalat" w:cs="GHEA Grapalat"/>
              </w:rPr>
            </w:pPr>
          </w:p>
        </w:tc>
      </w:tr>
      <w:tr w:rsidR="006257B5" w:rsidRPr="006257B5" w14:paraId="389014CF" w14:textId="77777777" w:rsidTr="002F373B">
        <w:tc>
          <w:tcPr>
            <w:tcW w:w="2836" w:type="dxa"/>
            <w:shd w:val="clear" w:color="auto" w:fill="D9E2F3"/>
            <w:vAlign w:val="center"/>
          </w:tcPr>
          <w:p w14:paraId="552AE9C8"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Имя(латинскими буквами)</w:t>
            </w:r>
          </w:p>
        </w:tc>
        <w:tc>
          <w:tcPr>
            <w:tcW w:w="6178" w:type="dxa"/>
            <w:vAlign w:val="center"/>
          </w:tcPr>
          <w:p w14:paraId="6A57777E" w14:textId="77777777" w:rsidR="00F45BB7" w:rsidRPr="006257B5" w:rsidRDefault="00F45BB7" w:rsidP="00F137AA">
            <w:pPr>
              <w:rPr>
                <w:rFonts w:ascii="GHEA Grapalat" w:eastAsia="GHEA Grapalat" w:hAnsi="GHEA Grapalat" w:cs="GHEA Grapalat"/>
              </w:rPr>
            </w:pPr>
          </w:p>
        </w:tc>
      </w:tr>
      <w:tr w:rsidR="006257B5" w:rsidRPr="006257B5" w14:paraId="3A30F662" w14:textId="77777777" w:rsidTr="002F373B">
        <w:tc>
          <w:tcPr>
            <w:tcW w:w="2836" w:type="dxa"/>
            <w:shd w:val="clear" w:color="auto" w:fill="D9E2F3"/>
            <w:vAlign w:val="center"/>
          </w:tcPr>
          <w:p w14:paraId="0A7B2298"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Фамилия (латинскими буквами)</w:t>
            </w:r>
          </w:p>
        </w:tc>
        <w:tc>
          <w:tcPr>
            <w:tcW w:w="6178" w:type="dxa"/>
            <w:vAlign w:val="center"/>
          </w:tcPr>
          <w:p w14:paraId="30EAC915" w14:textId="77777777" w:rsidR="00F45BB7" w:rsidRPr="006257B5" w:rsidRDefault="00F45BB7" w:rsidP="00F137AA">
            <w:pPr>
              <w:rPr>
                <w:rFonts w:ascii="GHEA Grapalat" w:eastAsia="GHEA Grapalat" w:hAnsi="GHEA Grapalat" w:cs="GHEA Grapalat"/>
              </w:rPr>
            </w:pPr>
          </w:p>
        </w:tc>
      </w:tr>
      <w:tr w:rsidR="006257B5" w:rsidRPr="006257B5" w14:paraId="277D2BD3" w14:textId="77777777" w:rsidTr="002F373B">
        <w:tc>
          <w:tcPr>
            <w:tcW w:w="2836" w:type="dxa"/>
            <w:shd w:val="clear" w:color="auto" w:fill="D9E2F3"/>
            <w:vAlign w:val="center"/>
          </w:tcPr>
          <w:p w14:paraId="0368D995"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Гражданство</w:t>
            </w:r>
          </w:p>
        </w:tc>
        <w:tc>
          <w:tcPr>
            <w:tcW w:w="6178" w:type="dxa"/>
            <w:vAlign w:val="center"/>
          </w:tcPr>
          <w:p w14:paraId="686FE3A5" w14:textId="77777777" w:rsidR="00F45BB7" w:rsidRPr="006257B5" w:rsidRDefault="00F45BB7" w:rsidP="00F137AA">
            <w:pPr>
              <w:rPr>
                <w:rFonts w:ascii="GHEA Grapalat" w:eastAsia="GHEA Grapalat" w:hAnsi="GHEA Grapalat" w:cs="GHEA Grapalat"/>
              </w:rPr>
            </w:pPr>
          </w:p>
        </w:tc>
      </w:tr>
      <w:tr w:rsidR="006257B5" w:rsidRPr="006257B5" w14:paraId="3D58DAED" w14:textId="77777777" w:rsidTr="002F373B">
        <w:tc>
          <w:tcPr>
            <w:tcW w:w="2836" w:type="dxa"/>
            <w:shd w:val="clear" w:color="auto" w:fill="D9E2F3"/>
            <w:vAlign w:val="center"/>
          </w:tcPr>
          <w:p w14:paraId="0807134D"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День, месяц, год рождения</w:t>
            </w:r>
          </w:p>
        </w:tc>
        <w:tc>
          <w:tcPr>
            <w:tcW w:w="6178" w:type="dxa"/>
            <w:vAlign w:val="center"/>
          </w:tcPr>
          <w:p w14:paraId="127C15B1" w14:textId="77777777" w:rsidR="00F45BB7" w:rsidRPr="006257B5" w:rsidRDefault="00F45BB7" w:rsidP="00F137AA">
            <w:pPr>
              <w:rPr>
                <w:rFonts w:ascii="GHEA Grapalat" w:eastAsia="GHEA Grapalat" w:hAnsi="GHEA Grapalat" w:cs="GHEA Grapalat"/>
              </w:rPr>
            </w:pPr>
          </w:p>
        </w:tc>
      </w:tr>
    </w:tbl>
    <w:p w14:paraId="14D395B6"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257B5" w:rsidRPr="006257B5" w14:paraId="6786AAE6" w14:textId="77777777" w:rsidTr="002F373B">
        <w:tc>
          <w:tcPr>
            <w:tcW w:w="2977" w:type="dxa"/>
            <w:shd w:val="clear" w:color="auto" w:fill="D9E2F3"/>
            <w:vAlign w:val="center"/>
          </w:tcPr>
          <w:p w14:paraId="142311E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Тип документа</w:t>
            </w:r>
          </w:p>
        </w:tc>
        <w:tc>
          <w:tcPr>
            <w:tcW w:w="6096" w:type="dxa"/>
            <w:vAlign w:val="center"/>
          </w:tcPr>
          <w:p w14:paraId="207299E5" w14:textId="77777777" w:rsidR="00F45BB7" w:rsidRPr="006257B5" w:rsidRDefault="00F45BB7" w:rsidP="00F137AA">
            <w:pPr>
              <w:rPr>
                <w:rFonts w:ascii="GHEA Grapalat" w:eastAsia="GHEA Grapalat" w:hAnsi="GHEA Grapalat" w:cs="GHEA Grapalat"/>
              </w:rPr>
            </w:pPr>
          </w:p>
        </w:tc>
      </w:tr>
      <w:tr w:rsidR="006257B5" w:rsidRPr="006257B5" w14:paraId="265CE294" w14:textId="77777777" w:rsidTr="002F373B">
        <w:tc>
          <w:tcPr>
            <w:tcW w:w="2977" w:type="dxa"/>
            <w:shd w:val="clear" w:color="auto" w:fill="D9E2F3"/>
            <w:vAlign w:val="center"/>
          </w:tcPr>
          <w:p w14:paraId="3457290D"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Номер документа</w:t>
            </w:r>
          </w:p>
        </w:tc>
        <w:tc>
          <w:tcPr>
            <w:tcW w:w="6096" w:type="dxa"/>
            <w:vAlign w:val="center"/>
          </w:tcPr>
          <w:p w14:paraId="0ECE95FE" w14:textId="77777777" w:rsidR="00F45BB7" w:rsidRPr="006257B5" w:rsidRDefault="00F45BB7" w:rsidP="00F137AA">
            <w:pPr>
              <w:rPr>
                <w:rFonts w:ascii="GHEA Grapalat" w:eastAsia="GHEA Grapalat" w:hAnsi="GHEA Grapalat" w:cs="GHEA Grapalat"/>
              </w:rPr>
            </w:pPr>
          </w:p>
        </w:tc>
      </w:tr>
      <w:tr w:rsidR="006257B5" w:rsidRPr="006257B5" w14:paraId="534E9D78" w14:textId="77777777" w:rsidTr="002F373B">
        <w:tc>
          <w:tcPr>
            <w:tcW w:w="2977" w:type="dxa"/>
            <w:shd w:val="clear" w:color="auto" w:fill="D9E2F3"/>
            <w:vAlign w:val="center"/>
          </w:tcPr>
          <w:p w14:paraId="546D0F2C" w14:textId="77777777" w:rsidR="00F45BB7" w:rsidRPr="006257B5" w:rsidRDefault="00F45BB7" w:rsidP="008644A7">
            <w:pPr>
              <w:numPr>
                <w:ilvl w:val="2"/>
                <w:numId w:val="3"/>
              </w:numPr>
              <w:pBdr>
                <w:top w:val="nil"/>
                <w:left w:val="nil"/>
                <w:bottom w:val="nil"/>
                <w:right w:val="nil"/>
                <w:between w:val="nil"/>
              </w:pBdr>
              <w:spacing w:line="259" w:lineRule="auto"/>
              <w:ind w:left="317" w:hanging="283"/>
              <w:rPr>
                <w:rFonts w:ascii="GHEA Grapalat" w:eastAsia="GHEA Grapalat" w:hAnsi="GHEA Grapalat" w:cs="GHEA Grapalat"/>
              </w:rPr>
            </w:pPr>
            <w:r w:rsidRPr="006257B5">
              <w:rPr>
                <w:rFonts w:ascii="GHEA Grapalat" w:eastAsia="GHEA Grapalat" w:hAnsi="GHEA Grapalat" w:cs="GHEA Grapalat"/>
              </w:rPr>
              <w:t>День, месяц, год предоставления</w:t>
            </w:r>
          </w:p>
        </w:tc>
        <w:tc>
          <w:tcPr>
            <w:tcW w:w="6096" w:type="dxa"/>
            <w:vAlign w:val="center"/>
          </w:tcPr>
          <w:p w14:paraId="76EBE8CB" w14:textId="77777777" w:rsidR="00F45BB7" w:rsidRPr="006257B5" w:rsidRDefault="00F45BB7" w:rsidP="00F137AA">
            <w:pPr>
              <w:rPr>
                <w:rFonts w:ascii="GHEA Grapalat" w:eastAsia="GHEA Grapalat" w:hAnsi="GHEA Grapalat" w:cs="GHEA Grapalat"/>
              </w:rPr>
            </w:pPr>
          </w:p>
        </w:tc>
      </w:tr>
      <w:tr w:rsidR="006257B5" w:rsidRPr="006257B5" w14:paraId="396E0468" w14:textId="77777777" w:rsidTr="002F373B">
        <w:tc>
          <w:tcPr>
            <w:tcW w:w="2977" w:type="dxa"/>
            <w:shd w:val="clear" w:color="auto" w:fill="D9E2F3"/>
            <w:vAlign w:val="center"/>
          </w:tcPr>
          <w:p w14:paraId="09FBE9D3" w14:textId="77777777" w:rsidR="00F45BB7" w:rsidRPr="006257B5" w:rsidRDefault="00F45BB7" w:rsidP="008644A7">
            <w:pPr>
              <w:numPr>
                <w:ilvl w:val="2"/>
                <w:numId w:val="3"/>
              </w:numPr>
              <w:pBdr>
                <w:top w:val="nil"/>
                <w:left w:val="nil"/>
                <w:bottom w:val="nil"/>
                <w:right w:val="nil"/>
                <w:between w:val="nil"/>
              </w:pBdr>
              <w:spacing w:line="259" w:lineRule="auto"/>
              <w:ind w:left="34" w:firstLine="0"/>
              <w:rPr>
                <w:rFonts w:ascii="GHEA Grapalat" w:eastAsia="GHEA Grapalat" w:hAnsi="GHEA Grapalat" w:cs="GHEA Grapalat"/>
              </w:rPr>
            </w:pPr>
            <w:r w:rsidRPr="006257B5">
              <w:rPr>
                <w:rFonts w:ascii="GHEA Grapalat" w:eastAsia="GHEA Grapalat" w:hAnsi="GHEA Grapalat" w:cs="GHEA Grapalat"/>
              </w:rPr>
              <w:t>Предоставляющий орган</w:t>
            </w:r>
          </w:p>
        </w:tc>
        <w:tc>
          <w:tcPr>
            <w:tcW w:w="6096" w:type="dxa"/>
            <w:vAlign w:val="center"/>
          </w:tcPr>
          <w:p w14:paraId="20460657" w14:textId="77777777" w:rsidR="00F45BB7" w:rsidRPr="006257B5" w:rsidRDefault="00F45BB7" w:rsidP="00F137AA">
            <w:pPr>
              <w:rPr>
                <w:rFonts w:ascii="GHEA Grapalat" w:eastAsia="GHEA Grapalat" w:hAnsi="GHEA Grapalat" w:cs="GHEA Grapalat"/>
              </w:rPr>
            </w:pPr>
          </w:p>
        </w:tc>
      </w:tr>
      <w:tr w:rsidR="006257B5" w:rsidRPr="006257B5" w14:paraId="6E0C1F8B" w14:textId="77777777" w:rsidTr="002F373B">
        <w:tc>
          <w:tcPr>
            <w:tcW w:w="2977" w:type="dxa"/>
            <w:shd w:val="clear" w:color="auto" w:fill="D9E2F3"/>
            <w:vAlign w:val="center"/>
          </w:tcPr>
          <w:p w14:paraId="4CABEA9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НЗОУ или эквивалентный номер</w:t>
            </w:r>
          </w:p>
        </w:tc>
        <w:tc>
          <w:tcPr>
            <w:tcW w:w="6096" w:type="dxa"/>
            <w:vAlign w:val="center"/>
          </w:tcPr>
          <w:p w14:paraId="7A537067" w14:textId="77777777" w:rsidR="00F45BB7" w:rsidRPr="006257B5" w:rsidRDefault="00F45BB7" w:rsidP="00F137AA">
            <w:pPr>
              <w:rPr>
                <w:rFonts w:ascii="GHEA Grapalat" w:eastAsia="GHEA Grapalat" w:hAnsi="GHEA Grapalat" w:cs="GHEA Grapalat"/>
              </w:rPr>
            </w:pPr>
          </w:p>
        </w:tc>
      </w:tr>
    </w:tbl>
    <w:p w14:paraId="622308B6"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257B5" w:rsidRPr="006257B5" w14:paraId="72914B95" w14:textId="77777777" w:rsidTr="002F373B">
        <w:tc>
          <w:tcPr>
            <w:tcW w:w="2943" w:type="dxa"/>
            <w:shd w:val="clear" w:color="auto" w:fill="D9E2F3"/>
            <w:vAlign w:val="center"/>
          </w:tcPr>
          <w:p w14:paraId="751219A3"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Государство</w:t>
            </w:r>
          </w:p>
        </w:tc>
        <w:tc>
          <w:tcPr>
            <w:tcW w:w="6072" w:type="dxa"/>
            <w:vAlign w:val="center"/>
          </w:tcPr>
          <w:p w14:paraId="526E7527" w14:textId="77777777" w:rsidR="00F45BB7" w:rsidRPr="006257B5" w:rsidRDefault="00F45BB7" w:rsidP="00F137AA">
            <w:pPr>
              <w:rPr>
                <w:rFonts w:ascii="GHEA Grapalat" w:eastAsia="GHEA Grapalat" w:hAnsi="GHEA Grapalat" w:cs="GHEA Grapalat"/>
              </w:rPr>
            </w:pPr>
          </w:p>
        </w:tc>
      </w:tr>
      <w:tr w:rsidR="006257B5" w:rsidRPr="006257B5" w14:paraId="5F4F4CE3" w14:textId="77777777" w:rsidTr="002F373B">
        <w:tc>
          <w:tcPr>
            <w:tcW w:w="2943" w:type="dxa"/>
            <w:shd w:val="clear" w:color="auto" w:fill="D9E2F3"/>
            <w:vAlign w:val="center"/>
          </w:tcPr>
          <w:p w14:paraId="4B0D7AFB"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Муниципалитет</w:t>
            </w:r>
          </w:p>
        </w:tc>
        <w:tc>
          <w:tcPr>
            <w:tcW w:w="6072" w:type="dxa"/>
            <w:vAlign w:val="center"/>
          </w:tcPr>
          <w:p w14:paraId="5F33BFBB" w14:textId="77777777" w:rsidR="00F45BB7" w:rsidRPr="006257B5" w:rsidRDefault="00F45BB7" w:rsidP="00F137AA">
            <w:pPr>
              <w:rPr>
                <w:rFonts w:ascii="GHEA Grapalat" w:eastAsia="GHEA Grapalat" w:hAnsi="GHEA Grapalat" w:cs="GHEA Grapalat"/>
              </w:rPr>
            </w:pPr>
          </w:p>
        </w:tc>
      </w:tr>
      <w:tr w:rsidR="006257B5" w:rsidRPr="006257B5" w14:paraId="2D5484D8" w14:textId="77777777" w:rsidTr="002F373B">
        <w:tc>
          <w:tcPr>
            <w:tcW w:w="2943" w:type="dxa"/>
            <w:shd w:val="clear" w:color="auto" w:fill="D9E2F3"/>
            <w:vAlign w:val="center"/>
          </w:tcPr>
          <w:p w14:paraId="00458626" w14:textId="77777777" w:rsidR="00F45BB7" w:rsidRPr="006257B5" w:rsidRDefault="00F45BB7" w:rsidP="008644A7">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rPr>
            </w:pPr>
            <w:r w:rsidRPr="006257B5">
              <w:rPr>
                <w:rFonts w:ascii="GHEA Grapalat" w:eastAsia="GHEA Grapalat" w:hAnsi="GHEA Grapalat" w:cs="GHEA Grapalat"/>
              </w:rPr>
              <w:t>Административно-территориальная единица</w:t>
            </w:r>
          </w:p>
        </w:tc>
        <w:tc>
          <w:tcPr>
            <w:tcW w:w="6072" w:type="dxa"/>
            <w:vAlign w:val="center"/>
          </w:tcPr>
          <w:p w14:paraId="0637FF94" w14:textId="77777777" w:rsidR="00F45BB7" w:rsidRPr="006257B5" w:rsidRDefault="00F45BB7" w:rsidP="00F137AA">
            <w:pPr>
              <w:rPr>
                <w:rFonts w:ascii="GHEA Grapalat" w:eastAsia="GHEA Grapalat" w:hAnsi="GHEA Grapalat" w:cs="GHEA Grapalat"/>
              </w:rPr>
            </w:pPr>
          </w:p>
        </w:tc>
      </w:tr>
      <w:tr w:rsidR="006257B5" w:rsidRPr="006257B5" w14:paraId="61C2CB98" w14:textId="77777777" w:rsidTr="002F373B">
        <w:tc>
          <w:tcPr>
            <w:tcW w:w="2943" w:type="dxa"/>
            <w:shd w:val="clear" w:color="auto" w:fill="D9E2F3"/>
            <w:vAlign w:val="center"/>
          </w:tcPr>
          <w:p w14:paraId="1E791D89" w14:textId="77777777" w:rsidR="00F45BB7" w:rsidRPr="006257B5" w:rsidRDefault="00F45BB7" w:rsidP="008644A7">
            <w:pPr>
              <w:numPr>
                <w:ilvl w:val="2"/>
                <w:numId w:val="3"/>
              </w:numPr>
              <w:pBdr>
                <w:top w:val="nil"/>
                <w:left w:val="nil"/>
                <w:bottom w:val="nil"/>
                <w:right w:val="nil"/>
                <w:between w:val="nil"/>
              </w:pBdr>
              <w:spacing w:line="259" w:lineRule="auto"/>
              <w:ind w:left="426" w:hanging="426"/>
              <w:rPr>
                <w:rFonts w:ascii="GHEA Grapalat" w:eastAsia="GHEA Grapalat" w:hAnsi="GHEA Grapalat" w:cs="GHEA Grapalat"/>
              </w:rPr>
            </w:pPr>
            <w:r w:rsidRPr="006257B5">
              <w:rPr>
                <w:rFonts w:ascii="GHEA Grapalat" w:eastAsia="GHEA Grapalat" w:hAnsi="GHEA Grapalat" w:cs="GHEA Grapalat"/>
              </w:rPr>
              <w:t xml:space="preserve">Название улицы, здание (дом), </w:t>
            </w:r>
            <w:r w:rsidRPr="006257B5">
              <w:rPr>
                <w:rFonts w:ascii="GHEA Grapalat" w:eastAsia="GHEA Grapalat" w:hAnsi="GHEA Grapalat" w:cs="GHEA Grapalat"/>
              </w:rPr>
              <w:lastRenderedPageBreak/>
              <w:t>квартира</w:t>
            </w:r>
          </w:p>
        </w:tc>
        <w:tc>
          <w:tcPr>
            <w:tcW w:w="6072" w:type="dxa"/>
            <w:vAlign w:val="center"/>
          </w:tcPr>
          <w:p w14:paraId="276ED3DF" w14:textId="77777777" w:rsidR="00F45BB7" w:rsidRPr="006257B5" w:rsidRDefault="00F45BB7" w:rsidP="00F137AA">
            <w:pPr>
              <w:rPr>
                <w:rFonts w:ascii="GHEA Grapalat" w:eastAsia="GHEA Grapalat" w:hAnsi="GHEA Grapalat" w:cs="GHEA Grapalat"/>
              </w:rPr>
            </w:pPr>
          </w:p>
        </w:tc>
      </w:tr>
    </w:tbl>
    <w:p w14:paraId="0909638C"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257B5" w:rsidRPr="006257B5" w14:paraId="58FE3060" w14:textId="77777777" w:rsidTr="002F373B">
        <w:tc>
          <w:tcPr>
            <w:tcW w:w="2837" w:type="dxa"/>
            <w:shd w:val="clear" w:color="auto" w:fill="D9E2F3"/>
            <w:vAlign w:val="center"/>
          </w:tcPr>
          <w:p w14:paraId="483C9B12"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Государство</w:t>
            </w:r>
          </w:p>
        </w:tc>
        <w:tc>
          <w:tcPr>
            <w:tcW w:w="6178" w:type="dxa"/>
            <w:vAlign w:val="center"/>
          </w:tcPr>
          <w:p w14:paraId="5815D7A1" w14:textId="77777777" w:rsidR="00F45BB7" w:rsidRPr="006257B5" w:rsidRDefault="00F45BB7" w:rsidP="00F137AA">
            <w:pPr>
              <w:rPr>
                <w:rFonts w:ascii="GHEA Grapalat" w:eastAsia="GHEA Grapalat" w:hAnsi="GHEA Grapalat" w:cs="GHEA Grapalat"/>
              </w:rPr>
            </w:pPr>
          </w:p>
        </w:tc>
      </w:tr>
      <w:tr w:rsidR="006257B5" w:rsidRPr="006257B5" w14:paraId="3EA65F71" w14:textId="77777777" w:rsidTr="002F373B">
        <w:tc>
          <w:tcPr>
            <w:tcW w:w="2837" w:type="dxa"/>
            <w:shd w:val="clear" w:color="auto" w:fill="D9E2F3"/>
            <w:vAlign w:val="center"/>
          </w:tcPr>
          <w:p w14:paraId="2A92BA81"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Муниципалитет</w:t>
            </w:r>
          </w:p>
        </w:tc>
        <w:tc>
          <w:tcPr>
            <w:tcW w:w="6178" w:type="dxa"/>
            <w:vAlign w:val="center"/>
          </w:tcPr>
          <w:p w14:paraId="5A09A25B" w14:textId="77777777" w:rsidR="00F45BB7" w:rsidRPr="006257B5" w:rsidRDefault="00F45BB7" w:rsidP="00F137AA">
            <w:pPr>
              <w:rPr>
                <w:rFonts w:ascii="GHEA Grapalat" w:eastAsia="GHEA Grapalat" w:hAnsi="GHEA Grapalat" w:cs="GHEA Grapalat"/>
              </w:rPr>
            </w:pPr>
          </w:p>
        </w:tc>
      </w:tr>
      <w:tr w:rsidR="006257B5" w:rsidRPr="006257B5" w14:paraId="62DE5535" w14:textId="77777777" w:rsidTr="002F373B">
        <w:tc>
          <w:tcPr>
            <w:tcW w:w="2837" w:type="dxa"/>
            <w:shd w:val="clear" w:color="auto" w:fill="D9E2F3"/>
            <w:vAlign w:val="center"/>
          </w:tcPr>
          <w:p w14:paraId="0FA8387D"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Административно-территориальная единица</w:t>
            </w:r>
          </w:p>
        </w:tc>
        <w:tc>
          <w:tcPr>
            <w:tcW w:w="6178" w:type="dxa"/>
            <w:vAlign w:val="center"/>
          </w:tcPr>
          <w:p w14:paraId="438BBCFF" w14:textId="77777777" w:rsidR="00F45BB7" w:rsidRPr="006257B5" w:rsidRDefault="00F45BB7" w:rsidP="00F137AA">
            <w:pPr>
              <w:rPr>
                <w:rFonts w:ascii="GHEA Grapalat" w:eastAsia="GHEA Grapalat" w:hAnsi="GHEA Grapalat" w:cs="GHEA Grapalat"/>
              </w:rPr>
            </w:pPr>
          </w:p>
        </w:tc>
      </w:tr>
      <w:tr w:rsidR="006257B5" w:rsidRPr="006257B5" w14:paraId="2D67F651" w14:textId="77777777" w:rsidTr="002F373B">
        <w:tc>
          <w:tcPr>
            <w:tcW w:w="2837" w:type="dxa"/>
            <w:shd w:val="clear" w:color="auto" w:fill="D9E2F3"/>
            <w:vAlign w:val="center"/>
          </w:tcPr>
          <w:p w14:paraId="0677B28A"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Название улицы, здание (дом), квартира</w:t>
            </w:r>
          </w:p>
        </w:tc>
        <w:tc>
          <w:tcPr>
            <w:tcW w:w="6178" w:type="dxa"/>
            <w:vAlign w:val="center"/>
          </w:tcPr>
          <w:p w14:paraId="39091B45" w14:textId="77777777" w:rsidR="00F45BB7" w:rsidRPr="006257B5" w:rsidRDefault="00F45BB7" w:rsidP="00F137AA">
            <w:pPr>
              <w:rPr>
                <w:rFonts w:ascii="GHEA Grapalat" w:eastAsia="GHEA Grapalat" w:hAnsi="GHEA Grapalat" w:cs="GHEA Grapalat"/>
              </w:rPr>
            </w:pPr>
          </w:p>
        </w:tc>
      </w:tr>
    </w:tbl>
    <w:p w14:paraId="08614983"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Основания являться реальным бенефициаром</w:t>
      </w:r>
      <w:r w:rsidRPr="006257B5" w:rsidDel="00F76C18">
        <w:rPr>
          <w:rFonts w:ascii="GHEA Grapalat" w:eastAsia="GHEA Grapalat" w:hAnsi="GHEA Grapalat" w:cs="GHEA Grapalat"/>
          <w:i/>
        </w:rPr>
        <w:t xml:space="preserve"> </w:t>
      </w:r>
      <w:r w:rsidRPr="006257B5">
        <w:rPr>
          <w:rFonts w:ascii="GHEA Grapalat" w:eastAsia="GHEA Grapalat" w:hAnsi="GHEA Grapalat" w:cs="GHEA Grapalat"/>
          <w:i/>
        </w:rPr>
        <w:t>(за исключением подотчетных организаций сферы недропол</w:t>
      </w:r>
      <w:r w:rsidRPr="006257B5">
        <w:rPr>
          <w:rFonts w:ascii="GHEA Grapalat" w:eastAsia="GHEA Grapalat" w:hAnsi="GHEA Grapalat" w:cs="GHEA Grapalat"/>
          <w:i/>
        </w:rPr>
        <w:t>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257B5" w:rsidRPr="006257B5" w14:paraId="1F32612E" w14:textId="77777777" w:rsidTr="002F373B">
        <w:trPr>
          <w:trHeight w:val="924"/>
        </w:trPr>
        <w:tc>
          <w:tcPr>
            <w:tcW w:w="9016" w:type="dxa"/>
            <w:gridSpan w:val="2"/>
            <w:vAlign w:val="center"/>
          </w:tcPr>
          <w:p w14:paraId="174DD007" w14:textId="77777777" w:rsidR="00F45BB7" w:rsidRPr="006257B5" w:rsidRDefault="008944A6" w:rsidP="00F137AA">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r>
            <w:r w:rsidR="00F45BB7" w:rsidRPr="006257B5">
              <w:rPr>
                <w:rFonts w:ascii="GHEA Grapalat" w:eastAsia="GHEA Grapalat" w:hAnsi="GHEA Grapalat" w:cs="GHEA Grapalat"/>
                <w:lang w:val="hy-AM"/>
              </w:rPr>
              <w:t>а</w:t>
            </w:r>
            <w:r w:rsidR="00F45BB7" w:rsidRPr="006257B5">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257B5" w:rsidRPr="006257B5" w14:paraId="640F7247" w14:textId="77777777" w:rsidTr="002F373B">
        <w:trPr>
          <w:trHeight w:val="684"/>
        </w:trPr>
        <w:tc>
          <w:tcPr>
            <w:tcW w:w="4508" w:type="dxa"/>
            <w:shd w:val="clear" w:color="auto" w:fill="D9E2F3"/>
            <w:vAlign w:val="center"/>
          </w:tcPr>
          <w:p w14:paraId="6AC6E3DF"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Размер участия</w:t>
            </w:r>
            <w:r w:rsidRPr="006257B5" w:rsidDel="00C376E4">
              <w:rPr>
                <w:rFonts w:ascii="GHEA Grapalat" w:eastAsia="GHEA Grapalat" w:hAnsi="GHEA Grapalat" w:cs="GHEA Grapalat"/>
              </w:rPr>
              <w:t xml:space="preserve"> </w:t>
            </w:r>
            <w:r w:rsidRPr="006257B5">
              <w:rPr>
                <w:rFonts w:ascii="GHEA Grapalat" w:eastAsia="GHEA Grapalat" w:hAnsi="GHEA Grapalat" w:cs="GHEA Grapalat"/>
              </w:rPr>
              <w:t>(%)</w:t>
            </w:r>
          </w:p>
        </w:tc>
        <w:tc>
          <w:tcPr>
            <w:tcW w:w="4508" w:type="dxa"/>
            <w:shd w:val="clear" w:color="auto" w:fill="FFFFFF"/>
            <w:vAlign w:val="center"/>
          </w:tcPr>
          <w:p w14:paraId="6B20CAC2" w14:textId="77777777" w:rsidR="00F45BB7" w:rsidRPr="006257B5" w:rsidRDefault="00F45BB7" w:rsidP="00F137AA">
            <w:pPr>
              <w:rPr>
                <w:rFonts w:ascii="GHEA Grapalat" w:eastAsia="GHEA Grapalat" w:hAnsi="GHEA Grapalat" w:cs="GHEA Grapalat"/>
              </w:rPr>
            </w:pPr>
          </w:p>
        </w:tc>
      </w:tr>
      <w:tr w:rsidR="006257B5" w:rsidRPr="006257B5" w14:paraId="74D5F738" w14:textId="77777777" w:rsidTr="002F373B">
        <w:trPr>
          <w:trHeight w:val="1282"/>
        </w:trPr>
        <w:tc>
          <w:tcPr>
            <w:tcW w:w="4508" w:type="dxa"/>
            <w:shd w:val="clear" w:color="auto" w:fill="D9E2F3"/>
            <w:vAlign w:val="center"/>
          </w:tcPr>
          <w:p w14:paraId="3FA00D19"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Вид участия</w:t>
            </w:r>
          </w:p>
        </w:tc>
        <w:tc>
          <w:tcPr>
            <w:tcW w:w="4508" w:type="dxa"/>
            <w:vAlign w:val="center"/>
          </w:tcPr>
          <w:p w14:paraId="7A2342DB" w14:textId="77777777" w:rsidR="00F45BB7" w:rsidRPr="006257B5" w:rsidRDefault="008944A6" w:rsidP="00F137AA">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Прямое участие</w:t>
            </w:r>
          </w:p>
          <w:p w14:paraId="35C8D667" w14:textId="77777777" w:rsidR="00F45BB7" w:rsidRPr="006257B5" w:rsidRDefault="008944A6" w:rsidP="00F137AA">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Косвенное участие</w:t>
            </w:r>
          </w:p>
        </w:tc>
      </w:tr>
      <w:tr w:rsidR="006257B5" w:rsidRPr="006257B5" w14:paraId="1A9D7518" w14:textId="77777777" w:rsidTr="002F373B">
        <w:tc>
          <w:tcPr>
            <w:tcW w:w="9016" w:type="dxa"/>
            <w:gridSpan w:val="2"/>
            <w:vAlign w:val="center"/>
          </w:tcPr>
          <w:p w14:paraId="4F7A1C53"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r>
            <w:r w:rsidR="00F45BB7" w:rsidRPr="006257B5">
              <w:rPr>
                <w:rFonts w:ascii="GHEA Grapalat" w:eastAsia="GHEA Grapalat" w:hAnsi="GHEA Grapalat" w:cs="GHEA Grapalat"/>
                <w:lang w:val="hy-AM"/>
              </w:rPr>
              <w:t>б</w:t>
            </w:r>
            <w:r w:rsidR="00F45BB7" w:rsidRPr="006257B5">
              <w:rPr>
                <w:rFonts w:eastAsia="Cambria Math"/>
              </w:rPr>
              <w:t>․</w:t>
            </w:r>
            <w:r w:rsidR="00F45BB7" w:rsidRPr="006257B5">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6257B5" w:rsidRPr="006257B5" w14:paraId="4EC7C09D" w14:textId="77777777" w:rsidTr="002F373B">
        <w:tc>
          <w:tcPr>
            <w:tcW w:w="9016" w:type="dxa"/>
            <w:gridSpan w:val="2"/>
            <w:vAlign w:val="center"/>
          </w:tcPr>
          <w:p w14:paraId="25A1E480" w14:textId="77777777" w:rsidR="00F45BB7" w:rsidRPr="006257B5" w:rsidRDefault="008944A6" w:rsidP="00F137AA">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r>
            <w:r w:rsidR="00F45BB7" w:rsidRPr="006257B5">
              <w:rPr>
                <w:rFonts w:ascii="GHEA Grapalat" w:eastAsia="GHEA Grapalat" w:hAnsi="GHEA Grapalat" w:cs="GHEA Grapalat"/>
                <w:lang w:val="hy-AM"/>
              </w:rPr>
              <w:t>в</w:t>
            </w:r>
            <w:r w:rsidR="00F45BB7" w:rsidRPr="006257B5">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45BB7" w:rsidRPr="006257B5">
              <w:rPr>
                <w:rFonts w:ascii="GHEA Grapalat" w:eastAsia="GHEA Grapalat" w:hAnsi="GHEA Grapalat" w:cs="GHEA Grapalat"/>
                <w:lang w:val="hy-AM"/>
              </w:rPr>
              <w:t>б</w:t>
            </w:r>
            <w:r w:rsidR="00F45BB7" w:rsidRPr="006257B5">
              <w:rPr>
                <w:rFonts w:ascii="GHEA Grapalat" w:eastAsia="GHEA Grapalat" w:hAnsi="GHEA Grapalat" w:cs="GHEA Grapalat"/>
              </w:rPr>
              <w:t>"</w:t>
            </w:r>
          </w:p>
        </w:tc>
      </w:tr>
    </w:tbl>
    <w:p w14:paraId="60353720"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Основания являться реальным бенефициаром</w:t>
      </w:r>
      <w:r w:rsidRPr="006257B5" w:rsidDel="00F76C18">
        <w:rPr>
          <w:rFonts w:ascii="GHEA Grapalat" w:eastAsia="GHEA Grapalat" w:hAnsi="GHEA Grapalat" w:cs="GHEA Grapalat"/>
          <w:i/>
        </w:rPr>
        <w:t xml:space="preserve"> </w:t>
      </w:r>
      <w:r w:rsidRPr="006257B5">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257B5" w:rsidRPr="006257B5" w14:paraId="6FA19646" w14:textId="77777777" w:rsidTr="002F373B">
        <w:trPr>
          <w:trHeight w:val="924"/>
        </w:trPr>
        <w:tc>
          <w:tcPr>
            <w:tcW w:w="9016" w:type="dxa"/>
            <w:gridSpan w:val="2"/>
            <w:vAlign w:val="center"/>
          </w:tcPr>
          <w:p w14:paraId="7490BCA2" w14:textId="77777777" w:rsidR="00F45BB7" w:rsidRPr="006257B5" w:rsidRDefault="008944A6" w:rsidP="00F137AA">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r>
            <w:r w:rsidR="00F45BB7" w:rsidRPr="006257B5">
              <w:rPr>
                <w:rFonts w:ascii="GHEA Grapalat" w:eastAsia="GHEA Grapalat" w:hAnsi="GHEA Grapalat" w:cs="GHEA Grapalat"/>
                <w:lang w:val="hy-AM"/>
              </w:rPr>
              <w:t>а</w:t>
            </w:r>
            <w:r w:rsidR="00F45BB7" w:rsidRPr="006257B5">
              <w:rPr>
                <w:rFonts w:eastAsia="Cambria Math"/>
              </w:rPr>
              <w:t>․</w:t>
            </w:r>
            <w:r w:rsidR="00F45BB7" w:rsidRPr="006257B5">
              <w:rPr>
                <w:rFonts w:ascii="GHEA Grapalat" w:eastAsia="Cambria Math" w:hAnsi="GHEA Grapalat" w:cs="Cambria Math"/>
              </w:rPr>
              <w:t xml:space="preserve"> </w:t>
            </w:r>
            <w:r w:rsidR="00F45BB7" w:rsidRPr="006257B5">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257B5" w:rsidRPr="006257B5" w14:paraId="06233740" w14:textId="77777777" w:rsidTr="002F373B">
        <w:trPr>
          <w:trHeight w:val="684"/>
        </w:trPr>
        <w:tc>
          <w:tcPr>
            <w:tcW w:w="4508" w:type="dxa"/>
            <w:shd w:val="clear" w:color="auto" w:fill="D9E2F3"/>
            <w:vAlign w:val="center"/>
          </w:tcPr>
          <w:p w14:paraId="250EEC59"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Размер участия (%)</w:t>
            </w:r>
          </w:p>
        </w:tc>
        <w:tc>
          <w:tcPr>
            <w:tcW w:w="4508" w:type="dxa"/>
            <w:shd w:val="clear" w:color="auto" w:fill="auto"/>
            <w:vAlign w:val="center"/>
          </w:tcPr>
          <w:p w14:paraId="488DE1FB" w14:textId="77777777" w:rsidR="00F45BB7" w:rsidRPr="006257B5" w:rsidRDefault="00F45BB7" w:rsidP="00F137AA">
            <w:pPr>
              <w:rPr>
                <w:rFonts w:ascii="GHEA Grapalat" w:eastAsia="GHEA Grapalat" w:hAnsi="GHEA Grapalat" w:cs="GHEA Grapalat"/>
              </w:rPr>
            </w:pPr>
          </w:p>
        </w:tc>
      </w:tr>
      <w:tr w:rsidR="006257B5" w:rsidRPr="006257B5" w14:paraId="7DC45E76" w14:textId="77777777" w:rsidTr="002F373B">
        <w:trPr>
          <w:trHeight w:val="1282"/>
        </w:trPr>
        <w:tc>
          <w:tcPr>
            <w:tcW w:w="4508" w:type="dxa"/>
            <w:shd w:val="clear" w:color="auto" w:fill="D9E2F3"/>
            <w:vAlign w:val="center"/>
          </w:tcPr>
          <w:p w14:paraId="100B364B"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Вид участия</w:t>
            </w:r>
          </w:p>
        </w:tc>
        <w:tc>
          <w:tcPr>
            <w:tcW w:w="4508" w:type="dxa"/>
            <w:vAlign w:val="center"/>
          </w:tcPr>
          <w:p w14:paraId="192E9CE3" w14:textId="77777777" w:rsidR="00F45BB7" w:rsidRPr="006257B5" w:rsidRDefault="008944A6" w:rsidP="00F137AA">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Прямое участие</w:t>
            </w:r>
          </w:p>
          <w:p w14:paraId="2C456870" w14:textId="77777777" w:rsidR="00F45BB7" w:rsidRPr="006257B5" w:rsidRDefault="008944A6" w:rsidP="00F137AA">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Косвенное участие</w:t>
            </w:r>
          </w:p>
        </w:tc>
      </w:tr>
      <w:tr w:rsidR="006257B5" w:rsidRPr="006257B5" w14:paraId="5B22438C" w14:textId="77777777" w:rsidTr="002F373B">
        <w:tc>
          <w:tcPr>
            <w:tcW w:w="9016" w:type="dxa"/>
            <w:gridSpan w:val="2"/>
            <w:vAlign w:val="center"/>
          </w:tcPr>
          <w:p w14:paraId="7168C389"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r>
            <w:r w:rsidR="00F45BB7" w:rsidRPr="006257B5">
              <w:rPr>
                <w:rFonts w:ascii="GHEA Grapalat" w:eastAsia="GHEA Grapalat" w:hAnsi="GHEA Grapalat" w:cs="GHEA Grapalat"/>
                <w:lang w:val="hy-AM"/>
              </w:rPr>
              <w:t>б</w:t>
            </w:r>
            <w:r w:rsidR="00F45BB7" w:rsidRPr="006257B5">
              <w:rPr>
                <w:rFonts w:eastAsia="Cambria Math"/>
              </w:rPr>
              <w:t>․</w:t>
            </w:r>
            <w:r w:rsidR="00F45BB7" w:rsidRPr="006257B5">
              <w:rPr>
                <w:rFonts w:ascii="GHEA Grapalat" w:eastAsia="Cambria Math" w:hAnsi="GHEA Grapalat" w:cs="Cambria Math"/>
              </w:rPr>
              <w:t xml:space="preserve"> </w:t>
            </w:r>
            <w:r w:rsidR="00F45BB7" w:rsidRPr="006257B5">
              <w:rPr>
                <w:rFonts w:ascii="GHEA Grapalat" w:eastAsia="GHEA Grapalat" w:hAnsi="GHEA Grapalat" w:cs="GHEA Grapalat"/>
              </w:rPr>
              <w:t xml:space="preserve">имеет право назначать или </w:t>
            </w:r>
            <w:r w:rsidR="00F45BB7" w:rsidRPr="006257B5">
              <w:rPr>
                <w:rFonts w:ascii="GHEA Grapalat" w:eastAsia="GHEA Grapalat" w:hAnsi="GHEA Grapalat" w:cs="GHEA Grapalat"/>
                <w:lang w:eastAsia="hy-AM"/>
              </w:rPr>
              <w:t>освобождать</w:t>
            </w:r>
            <w:r w:rsidR="00F45BB7" w:rsidRPr="006257B5">
              <w:rPr>
                <w:rFonts w:ascii="GHEA Grapalat" w:eastAsia="GHEA Grapalat" w:hAnsi="GHEA Grapalat" w:cs="GHEA Grapalat"/>
              </w:rPr>
              <w:t xml:space="preserve"> большинство членов органов управления юридического лица</w:t>
            </w:r>
          </w:p>
        </w:tc>
      </w:tr>
      <w:tr w:rsidR="006257B5" w:rsidRPr="006257B5" w14:paraId="540D6F44" w14:textId="77777777" w:rsidTr="002F373B">
        <w:tc>
          <w:tcPr>
            <w:tcW w:w="9016" w:type="dxa"/>
            <w:gridSpan w:val="2"/>
            <w:vAlign w:val="center"/>
          </w:tcPr>
          <w:p w14:paraId="4C863789"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r>
            <w:r w:rsidR="00F45BB7" w:rsidRPr="006257B5">
              <w:rPr>
                <w:rFonts w:ascii="GHEA Grapalat" w:eastAsia="GHEA Grapalat" w:hAnsi="GHEA Grapalat" w:cs="GHEA Grapalat"/>
                <w:lang w:val="hy-AM"/>
              </w:rPr>
              <w:t>в</w:t>
            </w:r>
            <w:r w:rsidR="00F45BB7" w:rsidRPr="006257B5">
              <w:rPr>
                <w:rFonts w:eastAsia="Cambria Math"/>
              </w:rPr>
              <w:t>․</w:t>
            </w:r>
            <w:r w:rsidR="00F45BB7" w:rsidRPr="006257B5">
              <w:rPr>
                <w:rFonts w:ascii="GHEA Grapalat" w:eastAsia="Cambria Math" w:hAnsi="GHEA Grapalat" w:cs="Cambria Math"/>
              </w:rPr>
              <w:t xml:space="preserve"> </w:t>
            </w:r>
            <w:r w:rsidR="00F45BB7" w:rsidRPr="006257B5">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257B5" w:rsidRPr="006257B5" w14:paraId="18926E23" w14:textId="77777777" w:rsidTr="002F373B">
        <w:tc>
          <w:tcPr>
            <w:tcW w:w="9016" w:type="dxa"/>
            <w:gridSpan w:val="2"/>
            <w:vAlign w:val="center"/>
          </w:tcPr>
          <w:p w14:paraId="22725E25"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r>
            <w:r w:rsidR="00F45BB7" w:rsidRPr="006257B5">
              <w:rPr>
                <w:rFonts w:ascii="GHEA Grapalat" w:eastAsia="GHEA Grapalat" w:hAnsi="GHEA Grapalat" w:cs="GHEA Grapalat"/>
                <w:lang w:val="hy-AM"/>
              </w:rPr>
              <w:t>г</w:t>
            </w:r>
            <w:r w:rsidR="00F45BB7" w:rsidRPr="006257B5">
              <w:rPr>
                <w:rFonts w:eastAsia="Cambria Math"/>
              </w:rPr>
              <w:t>․</w:t>
            </w:r>
            <w:r w:rsidR="00F45BB7" w:rsidRPr="006257B5">
              <w:rPr>
                <w:rFonts w:ascii="GHEA Grapalat" w:eastAsia="Cambria Math" w:hAnsi="GHEA Grapalat" w:cs="Cambria Math"/>
              </w:rPr>
              <w:t xml:space="preserve"> </w:t>
            </w:r>
            <w:r w:rsidR="00F45BB7" w:rsidRPr="006257B5">
              <w:rPr>
                <w:rFonts w:ascii="GHEA Grapalat" w:eastAsia="GHEA Grapalat" w:hAnsi="GHEA Grapalat" w:cs="GHEA Grapalat"/>
              </w:rPr>
              <w:t xml:space="preserve">осуществляет реальный (фактический) контроль за юридическим </w:t>
            </w:r>
            <w:r w:rsidR="00F45BB7" w:rsidRPr="006257B5">
              <w:rPr>
                <w:rFonts w:ascii="GHEA Grapalat" w:eastAsia="GHEA Grapalat" w:hAnsi="GHEA Grapalat" w:cs="GHEA Grapalat"/>
              </w:rPr>
              <w:lastRenderedPageBreak/>
              <w:t>лицом иными средствами</w:t>
            </w:r>
          </w:p>
        </w:tc>
      </w:tr>
      <w:tr w:rsidR="006257B5" w:rsidRPr="006257B5" w14:paraId="137128F1" w14:textId="77777777" w:rsidTr="002F373B">
        <w:tc>
          <w:tcPr>
            <w:tcW w:w="9016" w:type="dxa"/>
            <w:gridSpan w:val="2"/>
            <w:vAlign w:val="center"/>
          </w:tcPr>
          <w:p w14:paraId="4497ED23"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r>
            <w:r w:rsidR="00F45BB7" w:rsidRPr="006257B5">
              <w:rPr>
                <w:rFonts w:ascii="GHEA Grapalat" w:eastAsia="GHEA Grapalat" w:hAnsi="GHEA Grapalat" w:cs="GHEA Grapalat"/>
                <w:lang w:val="hy-AM"/>
              </w:rPr>
              <w:t>д</w:t>
            </w:r>
            <w:r w:rsidR="00F45BB7" w:rsidRPr="006257B5">
              <w:rPr>
                <w:rFonts w:eastAsia="Cambria Math"/>
              </w:rPr>
              <w:t>․</w:t>
            </w:r>
            <w:r w:rsidR="00F45BB7" w:rsidRPr="006257B5">
              <w:rPr>
                <w:rFonts w:ascii="GHEA Grapalat" w:eastAsia="Cambria Math" w:hAnsi="GHEA Grapalat" w:cs="Cambria Math"/>
              </w:rPr>
              <w:t xml:space="preserve"> </w:t>
            </w:r>
            <w:r w:rsidR="00F45BB7" w:rsidRPr="006257B5">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73C5521"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Информация о статусе ре</w:t>
      </w:r>
      <w:r w:rsidRPr="006257B5">
        <w:rPr>
          <w:rFonts w:ascii="GHEA Grapalat" w:eastAsia="GHEA Grapalat" w:hAnsi="GHEA Grapalat" w:cs="GHEA Grapalat"/>
          <w:i/>
        </w:rPr>
        <w:lastRenderedPageBreak/>
        <w:t>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257B5" w:rsidRPr="006257B5" w14:paraId="5932E5EF" w14:textId="77777777" w:rsidTr="002F373B">
        <w:tc>
          <w:tcPr>
            <w:tcW w:w="2837" w:type="dxa"/>
            <w:shd w:val="clear" w:color="auto" w:fill="D9E2F3"/>
            <w:vAlign w:val="center"/>
          </w:tcPr>
          <w:p w14:paraId="609AB9F0" w14:textId="77777777" w:rsidR="00F45BB7" w:rsidRPr="006257B5" w:rsidRDefault="00F45BB7" w:rsidP="008644A7">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rPr>
            </w:pPr>
            <w:r w:rsidRPr="006257B5">
              <w:rPr>
                <w:rFonts w:ascii="GHEA Grapalat" w:eastAsia="GHEA Grapalat" w:hAnsi="GHEA Grapalat" w:cs="GHEA Grapalat"/>
              </w:rPr>
              <w:t>День, месяц, год становления реальным бенефициаром</w:t>
            </w:r>
          </w:p>
        </w:tc>
        <w:tc>
          <w:tcPr>
            <w:tcW w:w="6180" w:type="dxa"/>
            <w:vAlign w:val="center"/>
          </w:tcPr>
          <w:p w14:paraId="2ADC1C35" w14:textId="77777777" w:rsidR="00F45BB7" w:rsidRPr="006257B5" w:rsidRDefault="00F45BB7" w:rsidP="00F137AA">
            <w:pPr>
              <w:rPr>
                <w:rFonts w:ascii="GHEA Grapalat" w:eastAsia="GHEA Grapalat" w:hAnsi="GHEA Grapalat" w:cs="GHEA Grapalat"/>
              </w:rPr>
            </w:pPr>
          </w:p>
        </w:tc>
      </w:tr>
      <w:tr w:rsidR="006257B5" w:rsidRPr="006257B5" w14:paraId="357A09CB" w14:textId="77777777" w:rsidTr="002F373B">
        <w:tc>
          <w:tcPr>
            <w:tcW w:w="2837" w:type="dxa"/>
            <w:shd w:val="clear" w:color="auto" w:fill="D9E2F3"/>
            <w:vAlign w:val="center"/>
          </w:tcPr>
          <w:p w14:paraId="10ABE302" w14:textId="77777777" w:rsidR="00F45BB7" w:rsidRPr="006257B5" w:rsidRDefault="00F45BB7" w:rsidP="008644A7">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rPr>
            </w:pPr>
            <w:r w:rsidRPr="006257B5">
              <w:rPr>
                <w:rFonts w:ascii="GHEA Grapalat" w:eastAsia="GHEA Grapalat" w:hAnsi="GHEA Grapalat" w:cs="GHEA Grapalat"/>
              </w:rPr>
              <w:t>Осуществление контроля за организацией</w:t>
            </w:r>
          </w:p>
        </w:tc>
        <w:tc>
          <w:tcPr>
            <w:tcW w:w="6180" w:type="dxa"/>
            <w:vAlign w:val="center"/>
          </w:tcPr>
          <w:p w14:paraId="2D308DC2" w14:textId="77777777" w:rsidR="00F45BB7" w:rsidRPr="006257B5" w:rsidRDefault="008944A6" w:rsidP="00F137AA">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Отдельно</w:t>
            </w:r>
          </w:p>
          <w:p w14:paraId="3ABB10A3" w14:textId="77777777" w:rsidR="00F45BB7" w:rsidRPr="006257B5" w:rsidRDefault="008944A6" w:rsidP="00F137A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Совместно с аффилированными лицами</w:t>
            </w:r>
          </w:p>
        </w:tc>
      </w:tr>
      <w:tr w:rsidR="006257B5" w:rsidRPr="006257B5" w14:paraId="0BD2DAD2" w14:textId="77777777" w:rsidTr="002F373B">
        <w:tc>
          <w:tcPr>
            <w:tcW w:w="2837" w:type="dxa"/>
            <w:shd w:val="clear" w:color="auto" w:fill="D9E2F3"/>
            <w:vAlign w:val="center"/>
          </w:tcPr>
          <w:p w14:paraId="25D67CA6" w14:textId="77777777" w:rsidR="00F45BB7" w:rsidRPr="006257B5" w:rsidRDefault="00F45BB7" w:rsidP="008644A7">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rPr>
            </w:pPr>
            <w:r w:rsidRPr="006257B5">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3078C638" w14:textId="77777777" w:rsidR="00F45BB7" w:rsidRPr="006257B5" w:rsidRDefault="008944A6" w:rsidP="00F137AA">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Да</w:t>
            </w:r>
          </w:p>
          <w:p w14:paraId="24592AFC" w14:textId="77777777" w:rsidR="00F45BB7" w:rsidRPr="006257B5" w:rsidRDefault="008944A6" w:rsidP="00F137AA">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45BB7" w:rsidRPr="006257B5">
                  <w:rPr>
                    <w:rFonts w:ascii="Segoe UI Symbol" w:eastAsia="MS Gothic" w:hAnsi="Segoe UI Symbol" w:cs="Segoe UI Symbol"/>
                  </w:rPr>
                  <w:t>☐</w:t>
                </w:r>
              </w:sdtContent>
            </w:sdt>
            <w:r w:rsidR="00F45BB7" w:rsidRPr="006257B5">
              <w:rPr>
                <w:rFonts w:ascii="GHEA Grapalat" w:eastAsia="GHEA Grapalat" w:hAnsi="GHEA Grapalat" w:cs="GHEA Grapalat"/>
              </w:rPr>
              <w:tab/>
              <w:t>Нет</w:t>
            </w:r>
          </w:p>
        </w:tc>
      </w:tr>
    </w:tbl>
    <w:p w14:paraId="33215287"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257B5" w:rsidRPr="006257B5" w14:paraId="70EA3203" w14:textId="77777777" w:rsidTr="002F373B">
        <w:tc>
          <w:tcPr>
            <w:tcW w:w="2837" w:type="dxa"/>
            <w:shd w:val="clear" w:color="auto" w:fill="D9E2F3"/>
            <w:vAlign w:val="center"/>
          </w:tcPr>
          <w:p w14:paraId="2067CD4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 xml:space="preserve">Адрес </w:t>
            </w:r>
            <w:r w:rsidRPr="006257B5">
              <w:rPr>
                <w:rFonts w:ascii="Calibri" w:eastAsia="GHEA Grapalat" w:hAnsi="Calibri" w:cs="Calibri"/>
              </w:rPr>
              <w:t> </w:t>
            </w:r>
            <w:r w:rsidRPr="006257B5">
              <w:rPr>
                <w:rFonts w:ascii="GHEA Grapalat" w:eastAsia="GHEA Grapalat" w:hAnsi="GHEA Grapalat" w:cs="GHEA Grapalat"/>
              </w:rPr>
              <w:t>электронной почты</w:t>
            </w:r>
          </w:p>
        </w:tc>
        <w:tc>
          <w:tcPr>
            <w:tcW w:w="6180" w:type="dxa"/>
            <w:vAlign w:val="center"/>
          </w:tcPr>
          <w:p w14:paraId="493AD42A" w14:textId="77777777" w:rsidR="00F45BB7" w:rsidRPr="006257B5" w:rsidRDefault="00F45BB7" w:rsidP="00F137AA">
            <w:pPr>
              <w:rPr>
                <w:rFonts w:ascii="GHEA Grapalat" w:eastAsia="GHEA Grapalat" w:hAnsi="GHEA Grapalat" w:cs="GHEA Grapalat"/>
              </w:rPr>
            </w:pPr>
          </w:p>
        </w:tc>
      </w:tr>
      <w:tr w:rsidR="006257B5" w:rsidRPr="006257B5" w14:paraId="0EF2B917" w14:textId="77777777" w:rsidTr="002F373B">
        <w:tc>
          <w:tcPr>
            <w:tcW w:w="2837" w:type="dxa"/>
            <w:shd w:val="clear" w:color="auto" w:fill="D9E2F3"/>
            <w:vAlign w:val="center"/>
          </w:tcPr>
          <w:p w14:paraId="638D865D"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Номер телефона</w:t>
            </w:r>
          </w:p>
        </w:tc>
        <w:tc>
          <w:tcPr>
            <w:tcW w:w="6180" w:type="dxa"/>
            <w:vAlign w:val="center"/>
          </w:tcPr>
          <w:p w14:paraId="47687F91" w14:textId="77777777" w:rsidR="00F45BB7" w:rsidRPr="006257B5" w:rsidRDefault="00F45BB7" w:rsidP="00F137AA">
            <w:pPr>
              <w:rPr>
                <w:rFonts w:ascii="GHEA Grapalat" w:eastAsia="GHEA Grapalat" w:hAnsi="GHEA Grapalat" w:cs="GHEA Grapalat"/>
              </w:rPr>
            </w:pPr>
          </w:p>
        </w:tc>
      </w:tr>
    </w:tbl>
    <w:p w14:paraId="10B371EA" w14:textId="77777777" w:rsidR="00F45BB7" w:rsidRPr="006257B5" w:rsidRDefault="00F45BB7" w:rsidP="00F137AA">
      <w:pPr>
        <w:pBdr>
          <w:top w:val="nil"/>
          <w:left w:val="nil"/>
          <w:bottom w:val="nil"/>
          <w:right w:val="nil"/>
          <w:between w:val="nil"/>
        </w:pBdr>
        <w:ind w:left="792"/>
        <w:rPr>
          <w:rFonts w:ascii="GHEA Grapalat" w:eastAsia="GHEA Grapalat" w:hAnsi="GHEA Grapalat" w:cs="GHEA Grapalat"/>
          <w:i/>
        </w:rPr>
      </w:pPr>
    </w:p>
    <w:p w14:paraId="4F25C738" w14:textId="77777777" w:rsidR="00F45BB7" w:rsidRPr="006257B5" w:rsidRDefault="00F45BB7" w:rsidP="008644A7">
      <w:pPr>
        <w:numPr>
          <w:ilvl w:val="0"/>
          <w:numId w:val="3"/>
        </w:numPr>
        <w:pBdr>
          <w:top w:val="nil"/>
          <w:left w:val="nil"/>
          <w:bottom w:val="nil"/>
          <w:right w:val="nil"/>
          <w:between w:val="nil"/>
        </w:pBdr>
        <w:spacing w:line="259" w:lineRule="auto"/>
        <w:rPr>
          <w:rFonts w:ascii="GHEA Grapalat" w:eastAsia="GHEA Grapalat" w:hAnsi="GHEA Grapalat" w:cs="GHEA Grapalat"/>
          <w:b/>
        </w:rPr>
      </w:pPr>
      <w:r w:rsidRPr="006257B5">
        <w:rPr>
          <w:rFonts w:ascii="GHEA Grapalat" w:eastAsia="GHEA Grapalat" w:hAnsi="GHEA Grapalat" w:cs="GHEA Grapalat"/>
          <w:b/>
        </w:rPr>
        <w:t>Промежуточные юридические лица</w:t>
      </w:r>
    </w:p>
    <w:p w14:paraId="7758856F"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257B5" w:rsidRPr="006257B5" w14:paraId="76E9F760" w14:textId="77777777" w:rsidTr="002F373B">
        <w:tc>
          <w:tcPr>
            <w:tcW w:w="2835" w:type="dxa"/>
            <w:shd w:val="clear" w:color="auto" w:fill="D9E2F3"/>
            <w:vAlign w:val="center"/>
          </w:tcPr>
          <w:p w14:paraId="1A03E83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Наименование</w:t>
            </w:r>
          </w:p>
        </w:tc>
        <w:tc>
          <w:tcPr>
            <w:tcW w:w="6180" w:type="dxa"/>
            <w:vAlign w:val="center"/>
          </w:tcPr>
          <w:p w14:paraId="22F0473F" w14:textId="77777777" w:rsidR="00F45BB7" w:rsidRPr="006257B5" w:rsidRDefault="00F45BB7" w:rsidP="00F137AA">
            <w:pPr>
              <w:rPr>
                <w:rFonts w:ascii="GHEA Grapalat" w:eastAsia="GHEA Grapalat" w:hAnsi="GHEA Grapalat" w:cs="GHEA Grapalat"/>
              </w:rPr>
            </w:pPr>
          </w:p>
        </w:tc>
      </w:tr>
      <w:tr w:rsidR="006257B5" w:rsidRPr="006257B5" w14:paraId="724EF5FB" w14:textId="77777777" w:rsidTr="002F373B">
        <w:tc>
          <w:tcPr>
            <w:tcW w:w="2835" w:type="dxa"/>
            <w:shd w:val="clear" w:color="auto" w:fill="D9E2F3"/>
            <w:vAlign w:val="center"/>
          </w:tcPr>
          <w:p w14:paraId="08C4269F"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Наименование латинскими буквами</w:t>
            </w:r>
          </w:p>
        </w:tc>
        <w:tc>
          <w:tcPr>
            <w:tcW w:w="6180" w:type="dxa"/>
            <w:vAlign w:val="center"/>
          </w:tcPr>
          <w:p w14:paraId="680A6844" w14:textId="77777777" w:rsidR="00F45BB7" w:rsidRPr="006257B5" w:rsidRDefault="00F45BB7" w:rsidP="00F137AA">
            <w:pPr>
              <w:rPr>
                <w:rFonts w:ascii="GHEA Grapalat" w:eastAsia="GHEA Grapalat" w:hAnsi="GHEA Grapalat" w:cs="GHEA Grapalat"/>
              </w:rPr>
            </w:pPr>
          </w:p>
        </w:tc>
      </w:tr>
      <w:tr w:rsidR="006257B5" w:rsidRPr="006257B5" w14:paraId="4AC80018" w14:textId="77777777" w:rsidTr="002F373B">
        <w:tc>
          <w:tcPr>
            <w:tcW w:w="2835" w:type="dxa"/>
            <w:shd w:val="clear" w:color="auto" w:fill="D9E2F3"/>
            <w:vAlign w:val="center"/>
          </w:tcPr>
          <w:p w14:paraId="5A3F92FF"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Номер государственной регистрации</w:t>
            </w:r>
          </w:p>
        </w:tc>
        <w:tc>
          <w:tcPr>
            <w:tcW w:w="6180" w:type="dxa"/>
            <w:vAlign w:val="center"/>
          </w:tcPr>
          <w:p w14:paraId="53F7215E" w14:textId="77777777" w:rsidR="00F45BB7" w:rsidRPr="006257B5" w:rsidRDefault="00F45BB7" w:rsidP="00F137AA">
            <w:pPr>
              <w:rPr>
                <w:rFonts w:ascii="GHEA Grapalat" w:eastAsia="GHEA Grapalat" w:hAnsi="GHEA Grapalat" w:cs="GHEA Grapalat"/>
              </w:rPr>
            </w:pPr>
          </w:p>
        </w:tc>
      </w:tr>
      <w:tr w:rsidR="006257B5" w:rsidRPr="006257B5" w14:paraId="76C5683E" w14:textId="77777777" w:rsidTr="002F373B">
        <w:tc>
          <w:tcPr>
            <w:tcW w:w="2835" w:type="dxa"/>
            <w:shd w:val="clear" w:color="auto" w:fill="D9E2F3"/>
            <w:vAlign w:val="center"/>
          </w:tcPr>
          <w:p w14:paraId="75B8769A"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День, месяц, год регистрации</w:t>
            </w:r>
          </w:p>
        </w:tc>
        <w:tc>
          <w:tcPr>
            <w:tcW w:w="6180" w:type="dxa"/>
            <w:vAlign w:val="center"/>
          </w:tcPr>
          <w:p w14:paraId="40AAE2A3" w14:textId="77777777" w:rsidR="00F45BB7" w:rsidRPr="006257B5" w:rsidRDefault="00F45BB7" w:rsidP="00F137AA">
            <w:pPr>
              <w:rPr>
                <w:rFonts w:ascii="GHEA Grapalat" w:eastAsia="GHEA Grapalat" w:hAnsi="GHEA Grapalat" w:cs="GHEA Grapalat"/>
              </w:rPr>
            </w:pPr>
          </w:p>
        </w:tc>
      </w:tr>
      <w:tr w:rsidR="006257B5" w:rsidRPr="006257B5" w14:paraId="3F08E415" w14:textId="77777777" w:rsidTr="002F373B">
        <w:tc>
          <w:tcPr>
            <w:tcW w:w="2835" w:type="dxa"/>
            <w:shd w:val="clear" w:color="auto" w:fill="D9E2F3"/>
            <w:vAlign w:val="center"/>
          </w:tcPr>
          <w:p w14:paraId="0E3D1B59"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Адрес регистрации</w:t>
            </w:r>
          </w:p>
        </w:tc>
        <w:tc>
          <w:tcPr>
            <w:tcW w:w="6180" w:type="dxa"/>
            <w:vAlign w:val="center"/>
          </w:tcPr>
          <w:p w14:paraId="594ECC85" w14:textId="77777777" w:rsidR="00F45BB7" w:rsidRPr="006257B5" w:rsidRDefault="00F45BB7" w:rsidP="00F137AA">
            <w:pPr>
              <w:rPr>
                <w:rFonts w:ascii="GHEA Grapalat" w:eastAsia="GHEA Grapalat" w:hAnsi="GHEA Grapalat" w:cs="GHEA Grapalat"/>
              </w:rPr>
            </w:pPr>
          </w:p>
        </w:tc>
      </w:tr>
      <w:tr w:rsidR="006257B5" w:rsidRPr="006257B5" w14:paraId="6D44A02D" w14:textId="77777777" w:rsidTr="002F373B">
        <w:tc>
          <w:tcPr>
            <w:tcW w:w="2835" w:type="dxa"/>
            <w:shd w:val="clear" w:color="auto" w:fill="D9E2F3"/>
            <w:vAlign w:val="center"/>
          </w:tcPr>
          <w:p w14:paraId="5322C455"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Государство регистрации</w:t>
            </w:r>
          </w:p>
        </w:tc>
        <w:tc>
          <w:tcPr>
            <w:tcW w:w="6180" w:type="dxa"/>
            <w:vAlign w:val="center"/>
          </w:tcPr>
          <w:p w14:paraId="77D2CE63" w14:textId="77777777" w:rsidR="00F45BB7" w:rsidRPr="006257B5" w:rsidRDefault="00F45BB7" w:rsidP="00F137AA">
            <w:pPr>
              <w:rPr>
                <w:rFonts w:ascii="GHEA Grapalat" w:eastAsia="GHEA Grapalat" w:hAnsi="GHEA Grapalat" w:cs="GHEA Grapalat"/>
              </w:rPr>
            </w:pPr>
          </w:p>
        </w:tc>
      </w:tr>
      <w:tr w:rsidR="006257B5" w:rsidRPr="006257B5" w14:paraId="690E59D5" w14:textId="77777777" w:rsidTr="002F373B">
        <w:tc>
          <w:tcPr>
            <w:tcW w:w="2835" w:type="dxa"/>
            <w:shd w:val="clear" w:color="auto" w:fill="D9E2F3"/>
            <w:vAlign w:val="center"/>
          </w:tcPr>
          <w:p w14:paraId="7CC1D40E"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 xml:space="preserve">Имя и фамилия руководителя исполнительного </w:t>
            </w:r>
            <w:r w:rsidRPr="006257B5">
              <w:rPr>
                <w:rFonts w:ascii="GHEA Grapalat" w:eastAsia="GHEA Grapalat" w:hAnsi="GHEA Grapalat" w:cs="GHEA Grapalat"/>
              </w:rPr>
              <w:lastRenderedPageBreak/>
              <w:t>органа</w:t>
            </w:r>
          </w:p>
        </w:tc>
        <w:tc>
          <w:tcPr>
            <w:tcW w:w="6180" w:type="dxa"/>
            <w:vAlign w:val="center"/>
          </w:tcPr>
          <w:p w14:paraId="32F12B14" w14:textId="77777777" w:rsidR="00F45BB7" w:rsidRPr="006257B5" w:rsidRDefault="00F45BB7" w:rsidP="00F137AA">
            <w:pPr>
              <w:rPr>
                <w:rFonts w:ascii="GHEA Grapalat" w:eastAsia="GHEA Grapalat" w:hAnsi="GHEA Grapalat" w:cs="GHEA Grapalat"/>
              </w:rPr>
            </w:pPr>
          </w:p>
        </w:tc>
      </w:tr>
    </w:tbl>
    <w:p w14:paraId="669929BA" w14:textId="77777777" w:rsidR="00F45BB7" w:rsidRPr="006257B5" w:rsidRDefault="00F45BB7" w:rsidP="008644A7">
      <w:pPr>
        <w:numPr>
          <w:ilvl w:val="1"/>
          <w:numId w:val="3"/>
        </w:numPr>
        <w:pBdr>
          <w:top w:val="nil"/>
          <w:left w:val="nil"/>
          <w:bottom w:val="nil"/>
          <w:right w:val="nil"/>
          <w:between w:val="nil"/>
        </w:pBdr>
        <w:spacing w:line="259" w:lineRule="auto"/>
        <w:ind w:left="788" w:hanging="431"/>
        <w:rPr>
          <w:rFonts w:ascii="GHEA Grapalat" w:eastAsia="GHEA Grapalat" w:hAnsi="GHEA Grapalat" w:cs="GHEA Grapalat"/>
          <w:i/>
        </w:rPr>
      </w:pPr>
      <w:r w:rsidRPr="006257B5">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257B5" w:rsidRPr="006257B5" w14:paraId="5A8358AA" w14:textId="77777777" w:rsidTr="002F373B">
        <w:trPr>
          <w:trHeight w:val="853"/>
        </w:trPr>
        <w:tc>
          <w:tcPr>
            <w:tcW w:w="2835" w:type="dxa"/>
            <w:vMerge w:val="restart"/>
            <w:shd w:val="clear" w:color="auto" w:fill="D9E2F3"/>
            <w:vAlign w:val="center"/>
          </w:tcPr>
          <w:p w14:paraId="1CE2AD3F" w14:textId="77777777" w:rsidR="00F45BB7" w:rsidRPr="006257B5" w:rsidRDefault="00F45BB7" w:rsidP="008644A7">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rPr>
            </w:pPr>
            <w:r w:rsidRPr="006257B5">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F1D1A36" w14:textId="77777777" w:rsidR="00F45BB7" w:rsidRPr="006257B5" w:rsidRDefault="00F45BB7" w:rsidP="00F137AA">
            <w:pPr>
              <w:rPr>
                <w:rFonts w:ascii="GHEA Grapalat" w:eastAsia="GHEA Grapalat" w:hAnsi="GHEA Grapalat" w:cs="GHEA Grapalat"/>
              </w:rPr>
            </w:pPr>
          </w:p>
        </w:tc>
      </w:tr>
      <w:tr w:rsidR="006257B5" w:rsidRPr="006257B5" w14:paraId="5AF377C3" w14:textId="77777777" w:rsidTr="002F373B">
        <w:trPr>
          <w:trHeight w:val="850"/>
        </w:trPr>
        <w:tc>
          <w:tcPr>
            <w:tcW w:w="2835" w:type="dxa"/>
            <w:vMerge/>
            <w:shd w:val="clear" w:color="auto" w:fill="D9E2F3"/>
            <w:vAlign w:val="center"/>
          </w:tcPr>
          <w:p w14:paraId="7BED63CC"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5D1A747B" w14:textId="77777777" w:rsidR="00F45BB7" w:rsidRPr="006257B5" w:rsidRDefault="00F45BB7" w:rsidP="00F137AA">
            <w:pPr>
              <w:rPr>
                <w:rFonts w:ascii="GHEA Grapalat" w:eastAsia="GHEA Grapalat" w:hAnsi="GHEA Grapalat" w:cs="GHEA Grapalat"/>
              </w:rPr>
            </w:pPr>
          </w:p>
        </w:tc>
      </w:tr>
      <w:tr w:rsidR="006257B5" w:rsidRPr="006257B5" w14:paraId="72E008A1" w14:textId="77777777" w:rsidTr="002F373B">
        <w:trPr>
          <w:trHeight w:val="850"/>
        </w:trPr>
        <w:tc>
          <w:tcPr>
            <w:tcW w:w="2835" w:type="dxa"/>
            <w:vMerge/>
            <w:shd w:val="clear" w:color="auto" w:fill="D9E2F3"/>
            <w:vAlign w:val="center"/>
          </w:tcPr>
          <w:p w14:paraId="49464EF4"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94FBBB0" w14:textId="77777777" w:rsidR="00F45BB7" w:rsidRPr="006257B5" w:rsidRDefault="00F45BB7" w:rsidP="00F137AA">
            <w:pPr>
              <w:rPr>
                <w:rFonts w:ascii="GHEA Grapalat" w:eastAsia="GHEA Grapalat" w:hAnsi="GHEA Grapalat" w:cs="GHEA Grapalat"/>
              </w:rPr>
            </w:pPr>
          </w:p>
        </w:tc>
      </w:tr>
      <w:tr w:rsidR="006257B5" w:rsidRPr="006257B5" w14:paraId="1D8EF860" w14:textId="77777777" w:rsidTr="002F373B">
        <w:trPr>
          <w:trHeight w:val="850"/>
        </w:trPr>
        <w:tc>
          <w:tcPr>
            <w:tcW w:w="2835" w:type="dxa"/>
            <w:vMerge/>
            <w:shd w:val="clear" w:color="auto" w:fill="D9E2F3"/>
            <w:vAlign w:val="center"/>
          </w:tcPr>
          <w:p w14:paraId="17B80373"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0969091B" w14:textId="77777777" w:rsidR="00F45BB7" w:rsidRPr="006257B5" w:rsidRDefault="00F45BB7" w:rsidP="00F137AA">
            <w:pPr>
              <w:rPr>
                <w:rFonts w:ascii="GHEA Grapalat" w:eastAsia="GHEA Grapalat" w:hAnsi="GHEA Grapalat" w:cs="GHEA Grapalat"/>
              </w:rPr>
            </w:pPr>
          </w:p>
        </w:tc>
      </w:tr>
      <w:tr w:rsidR="006257B5" w:rsidRPr="006257B5" w14:paraId="0D1688CA" w14:textId="77777777" w:rsidTr="002F373B">
        <w:trPr>
          <w:trHeight w:val="850"/>
        </w:trPr>
        <w:tc>
          <w:tcPr>
            <w:tcW w:w="2835" w:type="dxa"/>
            <w:vMerge/>
            <w:shd w:val="clear" w:color="auto" w:fill="D9E2F3"/>
            <w:vAlign w:val="center"/>
          </w:tcPr>
          <w:p w14:paraId="10DB2AC2" w14:textId="77777777" w:rsidR="00F45BB7" w:rsidRPr="006257B5" w:rsidRDefault="00F45BB7" w:rsidP="008644A7">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43040A93" w14:textId="77777777" w:rsidR="00F45BB7" w:rsidRPr="006257B5" w:rsidRDefault="00F45BB7" w:rsidP="00F137AA">
            <w:pPr>
              <w:rPr>
                <w:rFonts w:ascii="GHEA Grapalat" w:eastAsia="GHEA Grapalat" w:hAnsi="GHEA Grapalat" w:cs="GHEA Grapalat"/>
              </w:rPr>
            </w:pPr>
          </w:p>
        </w:tc>
      </w:tr>
    </w:tbl>
    <w:p w14:paraId="348A69A0" w14:textId="77777777" w:rsidR="00F45BB7" w:rsidRPr="006257B5" w:rsidRDefault="00F45BB7" w:rsidP="008644A7">
      <w:pPr>
        <w:numPr>
          <w:ilvl w:val="1"/>
          <w:numId w:val="3"/>
        </w:numPr>
        <w:pBdr>
          <w:top w:val="nil"/>
          <w:left w:val="nil"/>
          <w:bottom w:val="nil"/>
          <w:right w:val="nil"/>
          <w:between w:val="nil"/>
        </w:pBdr>
        <w:spacing w:line="259" w:lineRule="auto"/>
        <w:rPr>
          <w:rFonts w:ascii="GHEA Grapalat" w:eastAsia="GHEA Grapalat" w:hAnsi="GHEA Grapalat" w:cs="GHEA Grapalat"/>
          <w:i/>
        </w:rPr>
      </w:pPr>
      <w:r w:rsidRPr="006257B5">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257B5" w:rsidRPr="006257B5" w14:paraId="1FC1A79F" w14:textId="77777777" w:rsidTr="002F373B">
        <w:tc>
          <w:tcPr>
            <w:tcW w:w="2835" w:type="dxa"/>
            <w:shd w:val="clear" w:color="auto" w:fill="D9E2F3"/>
            <w:vAlign w:val="center"/>
          </w:tcPr>
          <w:p w14:paraId="3D02FA77"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Наименование</w:t>
            </w:r>
            <w:r w:rsidRPr="006257B5">
              <w:rPr>
                <w:rFonts w:ascii="GHEA Grapalat" w:eastAsia="GHEA Grapalat" w:hAnsi="GHEA Grapalat" w:cs="GHEA Grapalat"/>
              </w:rPr>
              <w:t xml:space="preserve"> фондовой биржи</w:t>
            </w:r>
          </w:p>
        </w:tc>
        <w:tc>
          <w:tcPr>
            <w:tcW w:w="6180" w:type="dxa"/>
            <w:vAlign w:val="center"/>
          </w:tcPr>
          <w:p w14:paraId="364F6AD1" w14:textId="77777777" w:rsidR="00F45BB7" w:rsidRPr="006257B5" w:rsidRDefault="00F45BB7" w:rsidP="00F137AA">
            <w:pPr>
              <w:rPr>
                <w:rFonts w:ascii="GHEA Grapalat" w:eastAsia="GHEA Grapalat" w:hAnsi="GHEA Grapalat" w:cs="GHEA Grapalat"/>
              </w:rPr>
            </w:pPr>
          </w:p>
        </w:tc>
      </w:tr>
      <w:tr w:rsidR="006257B5" w:rsidRPr="006257B5" w14:paraId="1ED10FCE" w14:textId="77777777" w:rsidTr="002F373B">
        <w:tc>
          <w:tcPr>
            <w:tcW w:w="2835" w:type="dxa"/>
            <w:shd w:val="clear" w:color="auto" w:fill="D9E2F3"/>
            <w:vAlign w:val="center"/>
          </w:tcPr>
          <w:p w14:paraId="6348547A" w14:textId="77777777" w:rsidR="00F45BB7" w:rsidRPr="006257B5" w:rsidRDefault="00F45BB7" w:rsidP="008644A7">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rPr>
            </w:pPr>
            <w:r w:rsidRPr="006257B5">
              <w:rPr>
                <w:rFonts w:ascii="GHEA Grapalat" w:eastAsia="GHEA Grapalat" w:hAnsi="GHEA Grapalat" w:cs="GHEA Grapalat"/>
              </w:rPr>
              <w:t>Ссылка на документы, наличествующие на бирже</w:t>
            </w:r>
          </w:p>
        </w:tc>
        <w:tc>
          <w:tcPr>
            <w:tcW w:w="6180" w:type="dxa"/>
            <w:vAlign w:val="center"/>
          </w:tcPr>
          <w:p w14:paraId="68DDC4BA" w14:textId="77777777" w:rsidR="00F45BB7" w:rsidRPr="006257B5" w:rsidRDefault="00F45BB7" w:rsidP="00F137AA">
            <w:pPr>
              <w:rPr>
                <w:rFonts w:ascii="GHEA Grapalat" w:eastAsia="GHEA Grapalat" w:hAnsi="GHEA Grapalat" w:cs="GHEA Grapalat"/>
              </w:rPr>
            </w:pPr>
          </w:p>
        </w:tc>
      </w:tr>
    </w:tbl>
    <w:p w14:paraId="55580B74" w14:textId="77777777" w:rsidR="00F45BB7" w:rsidRPr="006257B5" w:rsidRDefault="00F45BB7" w:rsidP="00F137AA">
      <w:pPr>
        <w:pBdr>
          <w:top w:val="nil"/>
          <w:left w:val="nil"/>
          <w:bottom w:val="nil"/>
          <w:right w:val="nil"/>
          <w:between w:val="nil"/>
        </w:pBdr>
        <w:rPr>
          <w:rFonts w:ascii="GHEA Grapalat" w:eastAsia="GHEA Grapalat" w:hAnsi="GHEA Grapalat" w:cs="GHEA Grapalat"/>
          <w:i/>
        </w:rPr>
      </w:pPr>
    </w:p>
    <w:p w14:paraId="2DBC5522" w14:textId="77777777" w:rsidR="00F45BB7" w:rsidRPr="006257B5" w:rsidRDefault="00F45BB7" w:rsidP="008644A7">
      <w:pPr>
        <w:pStyle w:val="ListParagraph"/>
        <w:numPr>
          <w:ilvl w:val="0"/>
          <w:numId w:val="3"/>
        </w:numPr>
        <w:pBdr>
          <w:top w:val="nil"/>
          <w:left w:val="nil"/>
          <w:bottom w:val="nil"/>
          <w:right w:val="nil"/>
          <w:between w:val="nil"/>
        </w:pBdr>
        <w:rPr>
          <w:rFonts w:ascii="GHEA Grapalat" w:eastAsia="GHEA Grapalat" w:hAnsi="GHEA Grapalat" w:cs="GHEA Grapalat"/>
          <w:b/>
        </w:rPr>
      </w:pPr>
      <w:r w:rsidRPr="006257B5">
        <w:rPr>
          <w:rFonts w:ascii="GHEA Grapalat" w:eastAsia="GHEA Grapalat" w:hAnsi="GHEA Grapalat" w:cs="GHEA Grapalat"/>
          <w:b/>
        </w:rPr>
        <w:t>Дополнительные примечания</w:t>
      </w:r>
    </w:p>
    <w:tbl>
      <w:tblPr>
        <w:tblStyle w:val="TableGrid"/>
        <w:tblW w:w="0" w:type="auto"/>
        <w:tblLayout w:type="fixed"/>
        <w:tblLook w:val="04A0" w:firstRow="1" w:lastRow="0" w:firstColumn="1" w:lastColumn="0" w:noHBand="0" w:noVBand="1"/>
      </w:tblPr>
      <w:tblGrid>
        <w:gridCol w:w="9046"/>
      </w:tblGrid>
      <w:tr w:rsidR="006257B5" w:rsidRPr="006257B5" w14:paraId="746D86C9" w14:textId="77777777" w:rsidTr="00FC77B5">
        <w:trPr>
          <w:trHeight w:val="249"/>
        </w:trPr>
        <w:tc>
          <w:tcPr>
            <w:tcW w:w="9046" w:type="dxa"/>
            <w:shd w:val="clear" w:color="auto" w:fill="DBE5F1" w:themeFill="accent1" w:themeFillTint="33"/>
          </w:tcPr>
          <w:p w14:paraId="2D1AB3B9" w14:textId="77777777" w:rsidR="00F45BB7" w:rsidRPr="006257B5" w:rsidRDefault="00F45BB7" w:rsidP="00F137AA">
            <w:pPr>
              <w:spacing w:line="259" w:lineRule="auto"/>
              <w:rPr>
                <w:rFonts w:ascii="GHEA Grapalat" w:eastAsia="GHEA Grapalat" w:hAnsi="GHEA Grapalat" w:cs="GHEA Grapalat"/>
                <w:i/>
              </w:rPr>
            </w:pPr>
            <w:r w:rsidRPr="006257B5">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F45BB7" w:rsidRPr="006257B5" w14:paraId="20E10E79" w14:textId="77777777" w:rsidTr="00FC77B5">
        <w:trPr>
          <w:trHeight w:val="3687"/>
        </w:trPr>
        <w:tc>
          <w:tcPr>
            <w:tcW w:w="9046" w:type="dxa"/>
          </w:tcPr>
          <w:p w14:paraId="28D8D145" w14:textId="77777777" w:rsidR="00F45BB7" w:rsidRPr="006257B5" w:rsidRDefault="00F45BB7" w:rsidP="00F137AA">
            <w:pPr>
              <w:rPr>
                <w:rFonts w:ascii="GHEA Grapalat" w:eastAsia="GHEA Grapalat" w:hAnsi="GHEA Grapalat" w:cs="GHEA Grapalat"/>
                <w:b/>
              </w:rPr>
            </w:pPr>
          </w:p>
        </w:tc>
      </w:tr>
    </w:tbl>
    <w:p w14:paraId="74F4F997" w14:textId="77777777" w:rsidR="00F45BB7" w:rsidRPr="006257B5" w:rsidRDefault="00F45BB7" w:rsidP="00F137AA">
      <w:pPr>
        <w:pBdr>
          <w:top w:val="nil"/>
          <w:left w:val="nil"/>
          <w:bottom w:val="nil"/>
          <w:right w:val="nil"/>
          <w:between w:val="nil"/>
        </w:pBdr>
        <w:rPr>
          <w:rFonts w:ascii="GHEA Grapalat" w:eastAsia="GHEA Grapalat" w:hAnsi="GHEA Grapalat" w:cs="GHEA Grapalat"/>
          <w:b/>
        </w:rPr>
      </w:pPr>
    </w:p>
    <w:p w14:paraId="75181A8D" w14:textId="77777777" w:rsidR="00F45BB7" w:rsidRPr="006257B5" w:rsidRDefault="00F45BB7" w:rsidP="00F137AA">
      <w:pPr>
        <w:rPr>
          <w:rFonts w:ascii="GHEA Grapalat" w:hAnsi="GHEA Grapalat"/>
          <w:b/>
        </w:rPr>
      </w:pPr>
    </w:p>
    <w:p w14:paraId="38BF8770" w14:textId="77777777" w:rsidR="00F45BB7" w:rsidRPr="006257B5" w:rsidRDefault="00F45BB7" w:rsidP="00F137AA">
      <w:pPr>
        <w:rPr>
          <w:ins w:id="2" w:author="Author"/>
          <w:rFonts w:ascii="GHEA Grapalat" w:hAnsi="GHEA Grapalat"/>
          <w:b/>
        </w:rPr>
      </w:pPr>
    </w:p>
    <w:p w14:paraId="26BBA30A" w14:textId="77777777" w:rsidR="00F45BB7" w:rsidRPr="006257B5" w:rsidRDefault="00F45BB7" w:rsidP="00F137AA">
      <w:pPr>
        <w:rPr>
          <w:rFonts w:ascii="GHEA Grapalat" w:hAnsi="GHEA Grapalat"/>
          <w:b/>
        </w:rPr>
      </w:pPr>
      <w:r w:rsidRPr="006257B5">
        <w:rPr>
          <w:rFonts w:ascii="GHEA Grapalat" w:hAnsi="GHEA Grapalat"/>
          <w:b/>
        </w:rPr>
        <w:br w:type="page"/>
      </w:r>
    </w:p>
    <w:p w14:paraId="076A77D3" w14:textId="77777777" w:rsidR="00F45BB7" w:rsidRPr="006257B5" w:rsidRDefault="00F45BB7" w:rsidP="00F137AA">
      <w:pPr>
        <w:ind w:left="360"/>
        <w:contextualSpacing/>
        <w:jc w:val="center"/>
        <w:rPr>
          <w:rFonts w:ascii="GHEA Grapalat" w:hAnsi="GHEA Grapalat"/>
          <w:b/>
          <w:lang w:val="hy-AM"/>
        </w:rPr>
      </w:pPr>
      <w:r w:rsidRPr="006257B5">
        <w:rPr>
          <w:rFonts w:ascii="GHEA Grapalat" w:hAnsi="GHEA Grapalat"/>
          <w:b/>
        </w:rPr>
        <w:lastRenderedPageBreak/>
        <w:t>Порядок заполнения декларации</w:t>
      </w:r>
    </w:p>
    <w:p w14:paraId="1A838E2E" w14:textId="77777777" w:rsidR="00F45BB7" w:rsidRPr="006257B5" w:rsidRDefault="00F45BB7" w:rsidP="008644A7">
      <w:pPr>
        <w:pStyle w:val="ListParagraph"/>
        <w:numPr>
          <w:ilvl w:val="0"/>
          <w:numId w:val="4"/>
        </w:numPr>
        <w:ind w:left="360"/>
        <w:contextualSpacing/>
        <w:jc w:val="both"/>
        <w:rPr>
          <w:rFonts w:ascii="GHEA Grapalat" w:hAnsi="GHEA Grapalat"/>
        </w:rPr>
      </w:pPr>
      <w:r w:rsidRPr="006257B5">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3F23ADA" w14:textId="77777777" w:rsidR="00F45BB7" w:rsidRPr="006257B5" w:rsidRDefault="00F45BB7" w:rsidP="008644A7">
      <w:pPr>
        <w:pStyle w:val="ListParagraph"/>
        <w:numPr>
          <w:ilvl w:val="0"/>
          <w:numId w:val="5"/>
        </w:numPr>
        <w:ind w:left="360" w:firstLine="142"/>
        <w:contextualSpacing/>
        <w:jc w:val="both"/>
        <w:rPr>
          <w:rFonts w:ascii="GHEA Grapalat" w:hAnsi="GHEA Grapalat"/>
        </w:rPr>
      </w:pPr>
      <w:r w:rsidRPr="006257B5">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EC88341" w14:textId="77777777" w:rsidR="00F45BB7" w:rsidRPr="006257B5" w:rsidRDefault="00F45BB7" w:rsidP="008644A7">
      <w:pPr>
        <w:pStyle w:val="ListParagraph"/>
        <w:numPr>
          <w:ilvl w:val="0"/>
          <w:numId w:val="5"/>
        </w:numPr>
        <w:ind w:left="360"/>
        <w:contextualSpacing/>
        <w:jc w:val="both"/>
        <w:rPr>
          <w:rFonts w:ascii="GHEA Grapalat" w:hAnsi="GHEA Grapalat"/>
        </w:rPr>
      </w:pPr>
      <w:r w:rsidRPr="006257B5">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D602816" w14:textId="77777777" w:rsidR="00F45BB7" w:rsidRPr="006257B5" w:rsidRDefault="00F45BB7" w:rsidP="008644A7">
      <w:pPr>
        <w:pStyle w:val="ListParagraph"/>
        <w:numPr>
          <w:ilvl w:val="0"/>
          <w:numId w:val="5"/>
        </w:numPr>
        <w:ind w:left="360" w:firstLine="0"/>
        <w:contextualSpacing/>
        <w:jc w:val="both"/>
        <w:rPr>
          <w:rFonts w:ascii="GHEA Grapalat" w:hAnsi="GHEA Grapalat"/>
        </w:rPr>
      </w:pPr>
      <w:r w:rsidRPr="006257B5">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CEE94CE" w14:textId="77777777" w:rsidR="00F45BB7" w:rsidRPr="006257B5" w:rsidRDefault="00F45BB7" w:rsidP="008644A7">
      <w:pPr>
        <w:pStyle w:val="ListParagraph"/>
        <w:numPr>
          <w:ilvl w:val="0"/>
          <w:numId w:val="4"/>
        </w:numPr>
        <w:ind w:left="360" w:hanging="284"/>
        <w:contextualSpacing/>
        <w:jc w:val="both"/>
        <w:rPr>
          <w:rFonts w:ascii="GHEA Grapalat" w:hAnsi="GHEA Grapalat"/>
        </w:rPr>
      </w:pPr>
      <w:r w:rsidRPr="006257B5">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6257B5">
        <w:t xml:space="preserve"> </w:t>
      </w:r>
      <w:r w:rsidRPr="006257B5">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7CF813F" w14:textId="77777777" w:rsidR="00F45BB7" w:rsidRPr="006257B5" w:rsidRDefault="00F45BB7" w:rsidP="008644A7">
      <w:pPr>
        <w:pStyle w:val="ListParagraph"/>
        <w:numPr>
          <w:ilvl w:val="0"/>
          <w:numId w:val="6"/>
        </w:numPr>
        <w:ind w:left="360"/>
        <w:contextualSpacing/>
        <w:jc w:val="both"/>
        <w:rPr>
          <w:rFonts w:ascii="GHEA Grapalat" w:hAnsi="GHEA Grapalat"/>
        </w:rPr>
      </w:pPr>
      <w:r w:rsidRPr="006257B5">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E9E22A1" w14:textId="77777777" w:rsidR="00F45BB7" w:rsidRPr="006257B5" w:rsidRDefault="00F45BB7" w:rsidP="008644A7">
      <w:pPr>
        <w:pStyle w:val="ListParagraph"/>
        <w:numPr>
          <w:ilvl w:val="0"/>
          <w:numId w:val="6"/>
        </w:numPr>
        <w:ind w:left="360"/>
        <w:contextualSpacing/>
        <w:jc w:val="both"/>
        <w:rPr>
          <w:rFonts w:ascii="GHEA Grapalat" w:hAnsi="GHEA Grapalat"/>
        </w:rPr>
      </w:pPr>
      <w:r w:rsidRPr="006257B5">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A3650A" w14:textId="77777777" w:rsidR="00F45BB7" w:rsidRPr="006257B5" w:rsidRDefault="00F45BB7" w:rsidP="008644A7">
      <w:pPr>
        <w:pStyle w:val="ListParagraph"/>
        <w:numPr>
          <w:ilvl w:val="0"/>
          <w:numId w:val="6"/>
        </w:numPr>
        <w:ind w:left="360"/>
        <w:contextualSpacing/>
        <w:jc w:val="both"/>
        <w:rPr>
          <w:rFonts w:ascii="GHEA Grapalat" w:hAnsi="GHEA Grapalat"/>
        </w:rPr>
      </w:pPr>
      <w:r w:rsidRPr="006257B5">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67EF7F" w14:textId="77777777" w:rsidR="00F45BB7" w:rsidRPr="006257B5" w:rsidRDefault="00F45BB7" w:rsidP="008644A7">
      <w:pPr>
        <w:pStyle w:val="ListParagraph"/>
        <w:numPr>
          <w:ilvl w:val="0"/>
          <w:numId w:val="4"/>
        </w:numPr>
        <w:ind w:left="360"/>
        <w:contextualSpacing/>
        <w:jc w:val="both"/>
        <w:rPr>
          <w:rFonts w:ascii="GHEA Grapalat" w:hAnsi="GHEA Grapalat"/>
        </w:rPr>
      </w:pPr>
      <w:r w:rsidRPr="006257B5">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6257B5">
        <w:rPr>
          <w:rFonts w:ascii="GHEA Grapalat" w:hAnsi="GHEA Grapalat"/>
        </w:rPr>
        <w:lastRenderedPageBreak/>
        <w:t>или международных организациий. В этом разделе подразделы заполняются следующими правилами</w:t>
      </w:r>
      <w:r w:rsidRPr="006257B5">
        <w:rPr>
          <w:rFonts w:ascii="MS Mincho" w:eastAsia="MS Mincho" w:hAnsi="MS Mincho" w:cs="MS Mincho" w:hint="eastAsia"/>
        </w:rPr>
        <w:t>․</w:t>
      </w:r>
    </w:p>
    <w:p w14:paraId="745BC42F" w14:textId="77777777" w:rsidR="00F45BB7" w:rsidRPr="006257B5" w:rsidRDefault="00F45BB7" w:rsidP="008644A7">
      <w:pPr>
        <w:pStyle w:val="ListParagraph"/>
        <w:numPr>
          <w:ilvl w:val="0"/>
          <w:numId w:val="7"/>
        </w:numPr>
        <w:ind w:hanging="426"/>
        <w:contextualSpacing/>
        <w:jc w:val="both"/>
        <w:rPr>
          <w:rFonts w:ascii="GHEA Grapalat" w:hAnsi="GHEA Grapalat"/>
        </w:rPr>
      </w:pPr>
      <w:r w:rsidRPr="006257B5">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823263"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0D3EEC9" w14:textId="77777777" w:rsidR="00F45BB7" w:rsidRPr="006257B5" w:rsidRDefault="00F45BB7" w:rsidP="008644A7">
      <w:pPr>
        <w:pStyle w:val="ListParagraph"/>
        <w:numPr>
          <w:ilvl w:val="0"/>
          <w:numId w:val="4"/>
        </w:numPr>
        <w:ind w:left="360"/>
        <w:contextualSpacing/>
        <w:jc w:val="both"/>
        <w:rPr>
          <w:rFonts w:ascii="GHEA Grapalat" w:hAnsi="GHEA Grapalat"/>
        </w:rPr>
      </w:pPr>
      <w:r w:rsidRPr="006257B5">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6257B5">
        <w:rPr>
          <w:rFonts w:ascii="MS Mincho" w:eastAsia="MS Mincho" w:hAnsi="MS Mincho" w:cs="MS Mincho" w:hint="eastAsia"/>
        </w:rPr>
        <w:t>․</w:t>
      </w:r>
    </w:p>
    <w:p w14:paraId="1D7C6160" w14:textId="77777777" w:rsidR="00F45BB7" w:rsidRPr="006257B5" w:rsidRDefault="00F45BB7" w:rsidP="008644A7">
      <w:pPr>
        <w:pStyle w:val="ListParagraph"/>
        <w:numPr>
          <w:ilvl w:val="0"/>
          <w:numId w:val="8"/>
        </w:numPr>
        <w:ind w:left="360"/>
        <w:contextualSpacing/>
        <w:jc w:val="both"/>
        <w:rPr>
          <w:rFonts w:ascii="GHEA Grapalat" w:hAnsi="GHEA Grapalat"/>
        </w:rPr>
      </w:pPr>
      <w:r w:rsidRPr="006257B5">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7B056DF"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3018F4A"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3) в подразделе "Адрес учета лица" заполняется адрес места учета реального бенефициара;</w:t>
      </w:r>
    </w:p>
    <w:p w14:paraId="7DE2E165"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3EDE5E4"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 xml:space="preserve">5) подраздел "Основания </w:t>
      </w:r>
      <w:r w:rsidRPr="006257B5">
        <w:rPr>
          <w:rFonts w:ascii="GHEA Grapalat" w:eastAsiaTheme="minorHAnsi" w:hAnsi="GHEA Grapalat"/>
        </w:rPr>
        <w:t>являться</w:t>
      </w:r>
      <w:r w:rsidRPr="006257B5">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8991B97" w14:textId="3F648337" w:rsidR="00F45BB7" w:rsidRPr="006257B5" w:rsidRDefault="00F45BB7" w:rsidP="00F137AA">
      <w:pPr>
        <w:ind w:left="360"/>
        <w:contextualSpacing/>
        <w:jc w:val="both"/>
        <w:rPr>
          <w:rFonts w:ascii="GHEA Grapalat" w:eastAsia="GHEA Grapalat" w:hAnsi="GHEA Grapalat" w:cs="GHEA Grapalat"/>
        </w:rPr>
      </w:pPr>
      <w:r w:rsidRPr="006257B5">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6257B5">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6257B5">
        <w:rPr>
          <w:rFonts w:ascii="GHEA Grapalat" w:hAnsi="GHEA Grapalat"/>
          <w:lang w:val="hy-AM"/>
        </w:rPr>
        <w:t>Օ</w:t>
      </w:r>
      <w:r w:rsidRPr="006257B5">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6257B5">
        <w:rPr>
          <w:rFonts w:ascii="GHEA Grapalat" w:hAnsi="GHEA Grapalat"/>
          <w:lang w:val="hy-AM"/>
        </w:rPr>
        <w:t>Օ</w:t>
      </w:r>
      <w:r w:rsidRPr="006257B5">
        <w:rPr>
          <w:rFonts w:ascii="GHEA Grapalat" w:hAnsi="GHEA Grapalat"/>
        </w:rPr>
        <w:t>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w:t>
      </w:r>
      <w:r w:rsidR="00E80DBA" w:rsidRPr="006257B5">
        <w:rPr>
          <w:rFonts w:ascii="GHEA Grapalat" w:hAnsi="GHEA Grapalat"/>
        </w:rPr>
        <w:t>строительные материалы</w:t>
      </w:r>
      <w:r w:rsidRPr="006257B5">
        <w:rPr>
          <w:rFonts w:ascii="GHEA Grapalat" w:hAnsi="GHEA Grapalat"/>
        </w:rPr>
        <w:t xml:space="preserve">дущей промежуточной организации, а именно: умножения размера участия юридического лица-участника </w:t>
      </w:r>
      <w:r w:rsidRPr="006257B5">
        <w:rPr>
          <w:rFonts w:ascii="GHEA Grapalat" w:hAnsi="GHEA Grapalat"/>
          <w:lang w:val="hy-AM"/>
        </w:rPr>
        <w:t>Օ</w:t>
      </w:r>
      <w:r w:rsidRPr="006257B5">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6257B5">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4C45FCD" w14:textId="77777777" w:rsidR="00F45BB7" w:rsidRPr="006257B5" w:rsidRDefault="00F45BB7" w:rsidP="00F137AA">
      <w:pPr>
        <w:ind w:left="360"/>
        <w:contextualSpacing/>
        <w:jc w:val="both"/>
        <w:rPr>
          <w:rFonts w:ascii="GHEA Grapalat" w:hAnsi="GHEA Grapalat"/>
          <w:lang w:val="hy-AM"/>
        </w:rPr>
      </w:pPr>
      <w:r w:rsidRPr="006257B5">
        <w:rPr>
          <w:rFonts w:ascii="GHEA Grapalat" w:hAnsi="GHEA Grapalat"/>
        </w:rPr>
        <w:t xml:space="preserve">б. в пункте </w:t>
      </w:r>
      <w:r w:rsidRPr="006257B5">
        <w:rPr>
          <w:rFonts w:ascii="GHEA Grapalat" w:eastAsia="GHEA Grapalat" w:hAnsi="GHEA Grapalat" w:cs="GHEA Grapalat"/>
        </w:rPr>
        <w:t>"</w:t>
      </w:r>
      <w:r w:rsidRPr="006257B5">
        <w:rPr>
          <w:rFonts w:ascii="GHEA Grapalat" w:hAnsi="GHEA Grapalat"/>
        </w:rPr>
        <w:t>б</w:t>
      </w:r>
      <w:r w:rsidRPr="006257B5">
        <w:rPr>
          <w:rFonts w:ascii="GHEA Grapalat" w:eastAsia="GHEA Grapalat" w:hAnsi="GHEA Grapalat" w:cs="GHEA Grapalat"/>
        </w:rPr>
        <w:t>"</w:t>
      </w:r>
      <w:r w:rsidRPr="006257B5">
        <w:rPr>
          <w:rFonts w:ascii="GHEA Grapalat" w:hAnsi="GHEA Grapalat"/>
        </w:rPr>
        <w:t xml:space="preserve"> этого подраздела делается отметка, если лицо по смыслу пункта </w:t>
      </w:r>
      <w:r w:rsidRPr="006257B5">
        <w:rPr>
          <w:rFonts w:ascii="GHEA Grapalat" w:eastAsia="GHEA Grapalat" w:hAnsi="GHEA Grapalat" w:cs="GHEA Grapalat"/>
        </w:rPr>
        <w:t>"</w:t>
      </w:r>
      <w:r w:rsidRPr="006257B5">
        <w:rPr>
          <w:rFonts w:ascii="GHEA Grapalat" w:hAnsi="GHEA Grapalat"/>
        </w:rPr>
        <w:t>а</w:t>
      </w:r>
      <w:r w:rsidRPr="006257B5">
        <w:rPr>
          <w:rFonts w:ascii="GHEA Grapalat" w:eastAsia="GHEA Grapalat" w:hAnsi="GHEA Grapalat" w:cs="GHEA Grapalat"/>
        </w:rPr>
        <w:t>"</w:t>
      </w:r>
      <w:r w:rsidRPr="006257B5">
        <w:rPr>
          <w:rFonts w:ascii="GHEA Grapalat" w:hAnsi="GHEA Grapalat"/>
        </w:rPr>
        <w:t xml:space="preserve"> не является реальным бенефициаром Организации, но контролирует </w:t>
      </w:r>
      <w:r w:rsidRPr="006257B5">
        <w:rPr>
          <w:rFonts w:ascii="GHEA Grapalat" w:hAnsi="GHEA Grapalat"/>
          <w:lang w:val="hy-AM"/>
        </w:rPr>
        <w:t>Օ</w:t>
      </w:r>
      <w:r w:rsidRPr="006257B5">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C9BFD2E"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в</w:t>
      </w:r>
      <w:r w:rsidRPr="006257B5">
        <w:rPr>
          <w:rFonts w:ascii="GHEA Grapalat" w:hAnsi="GHEA Grapalat"/>
          <w:lang w:val="hy-AM"/>
        </w:rPr>
        <w:t xml:space="preserve">. </w:t>
      </w:r>
      <w:r w:rsidRPr="006257B5">
        <w:rPr>
          <w:rFonts w:ascii="GHEA Grapalat" w:hAnsi="GHEA Grapalat"/>
        </w:rPr>
        <w:t>в</w:t>
      </w:r>
      <w:r w:rsidRPr="006257B5">
        <w:rPr>
          <w:rFonts w:ascii="GHEA Grapalat" w:hAnsi="GHEA Grapalat"/>
          <w:lang w:val="hy-AM"/>
        </w:rPr>
        <w:t xml:space="preserve"> пункте </w:t>
      </w:r>
      <w:r w:rsidRPr="006257B5">
        <w:rPr>
          <w:rFonts w:ascii="GHEA Grapalat" w:eastAsia="GHEA Grapalat" w:hAnsi="GHEA Grapalat" w:cs="GHEA Grapalat"/>
        </w:rPr>
        <w:t>"</w:t>
      </w:r>
      <w:r w:rsidRPr="006257B5">
        <w:rPr>
          <w:rFonts w:ascii="GHEA Grapalat" w:hAnsi="GHEA Grapalat"/>
        </w:rPr>
        <w:t>в</w:t>
      </w:r>
      <w:r w:rsidRPr="006257B5">
        <w:rPr>
          <w:rFonts w:ascii="GHEA Grapalat" w:eastAsia="GHEA Grapalat" w:hAnsi="GHEA Grapalat" w:cs="GHEA Grapalat"/>
        </w:rPr>
        <w:t>"</w:t>
      </w:r>
      <w:r w:rsidRPr="006257B5">
        <w:rPr>
          <w:rFonts w:ascii="GHEA Grapalat" w:hAnsi="GHEA Grapalat"/>
        </w:rPr>
        <w:t xml:space="preserve"> </w:t>
      </w:r>
      <w:r w:rsidRPr="006257B5">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6257B5">
        <w:rPr>
          <w:rFonts w:ascii="GHEA Grapalat" w:hAnsi="GHEA Grapalat"/>
        </w:rPr>
        <w:t>О</w:t>
      </w:r>
      <w:r w:rsidRPr="006257B5">
        <w:rPr>
          <w:rFonts w:ascii="GHEA Grapalat" w:hAnsi="GHEA Grapalat"/>
          <w:lang w:val="hy-AM"/>
        </w:rPr>
        <w:t xml:space="preserve">рганизации, в случае если не имеется физическое лицо, соответствующее требованиям пунктов </w:t>
      </w:r>
      <w:r w:rsidRPr="006257B5">
        <w:rPr>
          <w:rFonts w:ascii="GHEA Grapalat" w:eastAsia="GHEA Grapalat" w:hAnsi="GHEA Grapalat" w:cs="GHEA Grapalat"/>
        </w:rPr>
        <w:t>"</w:t>
      </w:r>
      <w:r w:rsidRPr="006257B5">
        <w:rPr>
          <w:rFonts w:ascii="GHEA Grapalat" w:hAnsi="GHEA Grapalat"/>
        </w:rPr>
        <w:t>а</w:t>
      </w:r>
      <w:r w:rsidRPr="006257B5">
        <w:rPr>
          <w:rFonts w:ascii="GHEA Grapalat" w:eastAsia="GHEA Grapalat" w:hAnsi="GHEA Grapalat" w:cs="GHEA Grapalat"/>
        </w:rPr>
        <w:t>"</w:t>
      </w:r>
      <w:r w:rsidRPr="006257B5">
        <w:rPr>
          <w:rFonts w:ascii="GHEA Grapalat" w:hAnsi="GHEA Grapalat"/>
        </w:rPr>
        <w:t xml:space="preserve"> </w:t>
      </w:r>
      <w:r w:rsidRPr="006257B5">
        <w:rPr>
          <w:rFonts w:ascii="GHEA Grapalat" w:hAnsi="GHEA Grapalat"/>
          <w:lang w:val="hy-AM"/>
        </w:rPr>
        <w:t xml:space="preserve">и </w:t>
      </w:r>
      <w:r w:rsidRPr="006257B5">
        <w:rPr>
          <w:rFonts w:ascii="GHEA Grapalat" w:eastAsia="GHEA Grapalat" w:hAnsi="GHEA Grapalat" w:cs="GHEA Grapalat"/>
        </w:rPr>
        <w:t>"</w:t>
      </w:r>
      <w:r w:rsidRPr="006257B5">
        <w:rPr>
          <w:rFonts w:ascii="GHEA Grapalat" w:hAnsi="GHEA Grapalat"/>
        </w:rPr>
        <w:t>б</w:t>
      </w:r>
      <w:r w:rsidRPr="006257B5">
        <w:rPr>
          <w:rFonts w:ascii="GHEA Grapalat" w:eastAsia="GHEA Grapalat" w:hAnsi="GHEA Grapalat" w:cs="GHEA Grapalat"/>
        </w:rPr>
        <w:t>"</w:t>
      </w:r>
      <w:r w:rsidRPr="006257B5">
        <w:rPr>
          <w:rFonts w:ascii="GHEA Grapalat" w:hAnsi="GHEA Grapalat"/>
        </w:rPr>
        <w:t xml:space="preserve"> </w:t>
      </w:r>
      <w:r w:rsidRPr="006257B5">
        <w:rPr>
          <w:rFonts w:ascii="GHEA Grapalat" w:hAnsi="GHEA Grapalat"/>
          <w:lang w:val="hy-AM"/>
        </w:rPr>
        <w:t>этого подраздела</w:t>
      </w:r>
      <w:r w:rsidRPr="006257B5">
        <w:rPr>
          <w:rFonts w:ascii="GHEA Grapalat" w:hAnsi="GHEA Grapalat"/>
        </w:rPr>
        <w:t>.</w:t>
      </w:r>
    </w:p>
    <w:p w14:paraId="074CD962" w14:textId="77777777" w:rsidR="00F45BB7" w:rsidRPr="006257B5" w:rsidRDefault="00F45BB7" w:rsidP="00F137AA">
      <w:pPr>
        <w:ind w:left="360"/>
        <w:contextualSpacing/>
        <w:jc w:val="both"/>
        <w:rPr>
          <w:rFonts w:ascii="Cambria Math" w:hAnsi="Cambria Math" w:cs="Cambria Math"/>
        </w:rPr>
      </w:pPr>
      <w:r w:rsidRPr="006257B5">
        <w:rPr>
          <w:rFonts w:ascii="GHEA Grapalat" w:hAnsi="GHEA Grapalat"/>
          <w:lang w:val="hy-AM"/>
        </w:rPr>
        <w:t xml:space="preserve">6) </w:t>
      </w:r>
      <w:r w:rsidRPr="006257B5">
        <w:rPr>
          <w:rFonts w:ascii="GHEA Grapalat" w:hAnsi="GHEA Grapalat"/>
        </w:rPr>
        <w:t>П</w:t>
      </w:r>
      <w:r w:rsidRPr="006257B5">
        <w:rPr>
          <w:rFonts w:ascii="GHEA Grapalat" w:hAnsi="GHEA Grapalat"/>
          <w:lang w:val="hy-AM"/>
        </w:rPr>
        <w:t xml:space="preserve">одраздел </w:t>
      </w:r>
      <w:r w:rsidRPr="006257B5">
        <w:rPr>
          <w:rFonts w:ascii="GHEA Grapalat" w:eastAsia="GHEA Grapalat" w:hAnsi="GHEA Grapalat" w:cs="GHEA Grapalat"/>
        </w:rPr>
        <w:t>"</w:t>
      </w:r>
      <w:r w:rsidRPr="006257B5">
        <w:rPr>
          <w:rFonts w:ascii="GHEA Grapalat" w:hAnsi="GHEA Grapalat"/>
        </w:rPr>
        <w:t>О</w:t>
      </w:r>
      <w:r w:rsidRPr="006257B5">
        <w:rPr>
          <w:rFonts w:ascii="GHEA Grapalat" w:hAnsi="GHEA Grapalat"/>
          <w:lang w:val="hy-AM"/>
        </w:rPr>
        <w:t xml:space="preserve">снования </w:t>
      </w:r>
      <w:r w:rsidRPr="006257B5">
        <w:rPr>
          <w:rFonts w:ascii="GHEA Grapalat" w:hAnsi="GHEA Grapalat"/>
        </w:rPr>
        <w:t>являться</w:t>
      </w:r>
      <w:r w:rsidRPr="006257B5">
        <w:rPr>
          <w:rFonts w:ascii="GHEA Grapalat" w:hAnsi="GHEA Grapalat"/>
          <w:lang w:val="hy-AM"/>
        </w:rPr>
        <w:t xml:space="preserve"> реальн</w:t>
      </w:r>
      <w:r w:rsidRPr="006257B5">
        <w:rPr>
          <w:rFonts w:ascii="GHEA Grapalat" w:hAnsi="GHEA Grapalat"/>
        </w:rPr>
        <w:t>ым</w:t>
      </w:r>
      <w:r w:rsidRPr="006257B5">
        <w:rPr>
          <w:rFonts w:ascii="GHEA Grapalat" w:hAnsi="GHEA Grapalat"/>
          <w:lang w:val="hy-AM"/>
        </w:rPr>
        <w:t xml:space="preserve"> </w:t>
      </w:r>
      <w:r w:rsidRPr="006257B5">
        <w:rPr>
          <w:rFonts w:ascii="GHEA Grapalat" w:hAnsi="GHEA Grapalat"/>
        </w:rPr>
        <w:t>бенефициаром</w:t>
      </w:r>
      <w:r w:rsidRPr="006257B5">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6257B5">
        <w:t xml:space="preserve"> </w:t>
      </w:r>
      <w:r w:rsidRPr="006257B5">
        <w:rPr>
          <w:rFonts w:ascii="GHEA Grapalat" w:hAnsi="GHEA Grapalat"/>
          <w:lang w:val="hy-AM"/>
        </w:rPr>
        <w:t xml:space="preserve">Раскрытие реальных </w:t>
      </w:r>
      <w:r w:rsidRPr="006257B5">
        <w:rPr>
          <w:rFonts w:ascii="GHEA Grapalat" w:hAnsi="GHEA Grapalat"/>
        </w:rPr>
        <w:t>бенефициаров</w:t>
      </w:r>
      <w:r w:rsidRPr="006257B5">
        <w:rPr>
          <w:rFonts w:ascii="GHEA Grapalat" w:hAnsi="GHEA Grapalat"/>
          <w:lang w:val="hy-AM"/>
        </w:rPr>
        <w:t xml:space="preserve"> осуществляется по критериям, установленным Кодексом О недрах</w:t>
      </w:r>
      <w:r w:rsidRPr="006257B5">
        <w:rPr>
          <w:rFonts w:ascii="GHEA Grapalat" w:hAnsi="GHEA Grapalat"/>
        </w:rPr>
        <w:t>.</w:t>
      </w:r>
      <w:r w:rsidRPr="006257B5">
        <w:t xml:space="preserve"> </w:t>
      </w:r>
      <w:r w:rsidRPr="006257B5">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6257B5">
        <w:rPr>
          <w:rFonts w:ascii="Cambria Math" w:hAnsi="Cambria Math" w:cs="Cambria Math"/>
        </w:rPr>
        <w:t>:</w:t>
      </w:r>
    </w:p>
    <w:p w14:paraId="2A3C27E5"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 xml:space="preserve">а. в пункте </w:t>
      </w:r>
      <w:r w:rsidRPr="006257B5">
        <w:rPr>
          <w:rFonts w:ascii="GHEA Grapalat" w:eastAsia="GHEA Grapalat" w:hAnsi="GHEA Grapalat" w:cs="GHEA Grapalat"/>
        </w:rPr>
        <w:t>"</w:t>
      </w:r>
      <w:r w:rsidRPr="006257B5">
        <w:rPr>
          <w:rFonts w:ascii="GHEA Grapalat" w:hAnsi="GHEA Grapalat"/>
        </w:rPr>
        <w:t>а</w:t>
      </w:r>
      <w:r w:rsidRPr="006257B5">
        <w:rPr>
          <w:rFonts w:ascii="GHEA Grapalat" w:eastAsia="GHEA Grapalat" w:hAnsi="GHEA Grapalat" w:cs="GHEA Grapalat"/>
        </w:rPr>
        <w:t>"</w:t>
      </w:r>
      <w:r w:rsidRPr="006257B5">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6257B5">
        <w:rPr>
          <w:rFonts w:ascii="GHEA Grapalat" w:eastAsia="GHEA Grapalat" w:hAnsi="GHEA Grapalat" w:cs="GHEA Grapalat"/>
        </w:rPr>
        <w:t>"</w:t>
      </w:r>
      <w:r w:rsidRPr="006257B5">
        <w:rPr>
          <w:rFonts w:ascii="GHEA Grapalat" w:hAnsi="GHEA Grapalat"/>
        </w:rPr>
        <w:t>а</w:t>
      </w:r>
      <w:r w:rsidRPr="006257B5">
        <w:rPr>
          <w:rFonts w:ascii="GHEA Grapalat" w:eastAsia="GHEA Grapalat" w:hAnsi="GHEA Grapalat" w:cs="GHEA Grapalat"/>
        </w:rPr>
        <w:t>"</w:t>
      </w:r>
      <w:r w:rsidRPr="006257B5">
        <w:rPr>
          <w:rFonts w:ascii="GHEA Grapalat" w:hAnsi="GHEA Grapalat"/>
        </w:rPr>
        <w:t xml:space="preserve"> подпункта 5 пункта 4 настоящего Порядка;</w:t>
      </w:r>
    </w:p>
    <w:p w14:paraId="60D344DF" w14:textId="77777777" w:rsidR="00F45BB7" w:rsidRPr="006257B5" w:rsidRDefault="00F45BB7" w:rsidP="00F137AA">
      <w:pPr>
        <w:ind w:left="360"/>
        <w:contextualSpacing/>
        <w:jc w:val="both"/>
        <w:rPr>
          <w:rFonts w:ascii="GHEA Grapalat" w:hAnsi="GHEA Grapalat"/>
          <w:lang w:val="hy-AM"/>
        </w:rPr>
      </w:pPr>
      <w:r w:rsidRPr="006257B5">
        <w:rPr>
          <w:rFonts w:ascii="GHEA Grapalat" w:hAnsi="GHEA Grapalat"/>
          <w:lang w:val="hy-AM"/>
        </w:rPr>
        <w:t xml:space="preserve">б.в пункте </w:t>
      </w:r>
      <w:r w:rsidRPr="006257B5">
        <w:rPr>
          <w:rFonts w:ascii="GHEA Grapalat" w:eastAsia="GHEA Grapalat" w:hAnsi="GHEA Grapalat" w:cs="GHEA Grapalat"/>
        </w:rPr>
        <w:t>"</w:t>
      </w:r>
      <w:r w:rsidRPr="006257B5">
        <w:rPr>
          <w:rFonts w:ascii="GHEA Grapalat" w:hAnsi="GHEA Grapalat"/>
        </w:rPr>
        <w:t>б</w:t>
      </w:r>
      <w:r w:rsidRPr="006257B5">
        <w:rPr>
          <w:rFonts w:ascii="GHEA Grapalat" w:eastAsia="GHEA Grapalat" w:hAnsi="GHEA Grapalat" w:cs="GHEA Grapalat"/>
        </w:rPr>
        <w:t>"</w:t>
      </w:r>
      <w:r w:rsidRPr="006257B5">
        <w:rPr>
          <w:rFonts w:ascii="GHEA Grapalat" w:hAnsi="GHEA Grapalat"/>
        </w:rPr>
        <w:t xml:space="preserve"> </w:t>
      </w:r>
      <w:r w:rsidRPr="006257B5">
        <w:rPr>
          <w:rFonts w:ascii="GHEA Grapalat" w:hAnsi="GHEA Grapalat"/>
          <w:lang w:val="hy-AM"/>
        </w:rPr>
        <w:t xml:space="preserve">этого подраздела производится отметка, если лицо имеет право назначать или </w:t>
      </w:r>
      <w:r w:rsidRPr="006257B5">
        <w:rPr>
          <w:rFonts w:ascii="GHEA Grapalat" w:hAnsi="GHEA Grapalat"/>
        </w:rPr>
        <w:t>отстраня</w:t>
      </w:r>
      <w:r w:rsidRPr="006257B5">
        <w:rPr>
          <w:rFonts w:ascii="GHEA Grapalat" w:hAnsi="GHEA Grapalat"/>
          <w:lang w:val="hy-AM"/>
        </w:rPr>
        <w:t>ть большинство членов органов управления юридического лица;</w:t>
      </w:r>
    </w:p>
    <w:p w14:paraId="24060032"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lastRenderedPageBreak/>
        <w:t xml:space="preserve">в. В пункте </w:t>
      </w:r>
      <w:r w:rsidRPr="006257B5">
        <w:rPr>
          <w:rFonts w:ascii="GHEA Grapalat" w:eastAsia="GHEA Grapalat" w:hAnsi="GHEA Grapalat" w:cs="GHEA Grapalat"/>
        </w:rPr>
        <w:t>"</w:t>
      </w:r>
      <w:r w:rsidRPr="006257B5">
        <w:rPr>
          <w:rFonts w:ascii="GHEA Grapalat" w:hAnsi="GHEA Grapalat"/>
        </w:rPr>
        <w:t>в</w:t>
      </w:r>
      <w:r w:rsidRPr="006257B5">
        <w:rPr>
          <w:rFonts w:ascii="GHEA Grapalat" w:eastAsia="GHEA Grapalat" w:hAnsi="GHEA Grapalat" w:cs="GHEA Grapalat"/>
        </w:rPr>
        <w:t>"</w:t>
      </w:r>
      <w:r w:rsidRPr="006257B5">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5424832"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 xml:space="preserve">г. в пункте </w:t>
      </w:r>
      <w:r w:rsidRPr="006257B5">
        <w:rPr>
          <w:rFonts w:ascii="GHEA Grapalat" w:eastAsia="GHEA Grapalat" w:hAnsi="GHEA Grapalat" w:cs="GHEA Grapalat"/>
        </w:rPr>
        <w:t>"</w:t>
      </w:r>
      <w:r w:rsidRPr="006257B5">
        <w:rPr>
          <w:rFonts w:ascii="GHEA Grapalat" w:hAnsi="GHEA Grapalat"/>
        </w:rPr>
        <w:t>г</w:t>
      </w:r>
      <w:r w:rsidRPr="006257B5">
        <w:rPr>
          <w:rFonts w:ascii="GHEA Grapalat" w:eastAsia="GHEA Grapalat" w:hAnsi="GHEA Grapalat" w:cs="GHEA Grapalat"/>
        </w:rPr>
        <w:t>"</w:t>
      </w:r>
      <w:r w:rsidRPr="006257B5">
        <w:rPr>
          <w:rFonts w:ascii="GHEA Grapalat" w:hAnsi="GHEA Grapalat"/>
        </w:rPr>
        <w:t xml:space="preserve"> этого подраздела производится отметка, если лицо по смыслу пунктов </w:t>
      </w:r>
      <w:r w:rsidRPr="006257B5">
        <w:rPr>
          <w:rFonts w:ascii="GHEA Grapalat" w:eastAsia="GHEA Grapalat" w:hAnsi="GHEA Grapalat" w:cs="GHEA Grapalat"/>
        </w:rPr>
        <w:t>"</w:t>
      </w:r>
      <w:r w:rsidRPr="006257B5">
        <w:rPr>
          <w:rFonts w:ascii="GHEA Grapalat" w:hAnsi="GHEA Grapalat"/>
        </w:rPr>
        <w:t>а</w:t>
      </w:r>
      <w:r w:rsidRPr="006257B5">
        <w:rPr>
          <w:rFonts w:ascii="GHEA Grapalat" w:eastAsia="GHEA Grapalat" w:hAnsi="GHEA Grapalat" w:cs="GHEA Grapalat"/>
        </w:rPr>
        <w:t>"</w:t>
      </w:r>
      <w:r w:rsidRPr="006257B5">
        <w:rPr>
          <w:rFonts w:ascii="GHEA Grapalat" w:eastAsia="GHEA Grapalat" w:hAnsi="GHEA Grapalat" w:cs="GHEA Grapalat"/>
          <w:lang w:val="hy-AM"/>
        </w:rPr>
        <w:t xml:space="preserve"> </w:t>
      </w:r>
      <w:r w:rsidRPr="006257B5">
        <w:rPr>
          <w:rFonts w:ascii="GHEA Grapalat" w:hAnsi="GHEA Grapalat"/>
        </w:rPr>
        <w:t>-</w:t>
      </w:r>
      <w:r w:rsidRPr="006257B5">
        <w:rPr>
          <w:rFonts w:ascii="GHEA Grapalat" w:hAnsi="GHEA Grapalat"/>
          <w:lang w:val="hy-AM"/>
        </w:rPr>
        <w:t xml:space="preserve"> </w:t>
      </w:r>
      <w:r w:rsidRPr="006257B5">
        <w:rPr>
          <w:rFonts w:ascii="GHEA Grapalat" w:eastAsia="GHEA Grapalat" w:hAnsi="GHEA Grapalat" w:cs="GHEA Grapalat"/>
        </w:rPr>
        <w:t>"</w:t>
      </w:r>
      <w:r w:rsidRPr="006257B5">
        <w:rPr>
          <w:rFonts w:ascii="GHEA Grapalat" w:hAnsi="GHEA Grapalat"/>
        </w:rPr>
        <w:t>в</w:t>
      </w:r>
      <w:r w:rsidRPr="006257B5">
        <w:rPr>
          <w:rFonts w:ascii="GHEA Grapalat" w:eastAsia="GHEA Grapalat" w:hAnsi="GHEA Grapalat" w:cs="GHEA Grapalat"/>
        </w:rPr>
        <w:t>"</w:t>
      </w:r>
      <w:r w:rsidRPr="006257B5">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AD86B53"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 xml:space="preserve">д. в пункте </w:t>
      </w:r>
      <w:r w:rsidRPr="006257B5">
        <w:rPr>
          <w:rFonts w:ascii="GHEA Grapalat" w:eastAsia="GHEA Grapalat" w:hAnsi="GHEA Grapalat" w:cs="GHEA Grapalat"/>
        </w:rPr>
        <w:t>"</w:t>
      </w:r>
      <w:r w:rsidRPr="006257B5">
        <w:rPr>
          <w:rFonts w:ascii="GHEA Grapalat" w:hAnsi="GHEA Grapalat"/>
        </w:rPr>
        <w:t>д</w:t>
      </w:r>
      <w:r w:rsidRPr="006257B5">
        <w:rPr>
          <w:rFonts w:ascii="GHEA Grapalat" w:eastAsia="GHEA Grapalat" w:hAnsi="GHEA Grapalat" w:cs="GHEA Grapalat"/>
        </w:rPr>
        <w:t>"</w:t>
      </w:r>
      <w:r w:rsidRPr="006257B5">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6257B5">
        <w:rPr>
          <w:rFonts w:ascii="GHEA Grapalat" w:eastAsia="GHEA Grapalat" w:hAnsi="GHEA Grapalat" w:cs="GHEA Grapalat"/>
        </w:rPr>
        <w:t>"</w:t>
      </w:r>
      <w:r w:rsidRPr="006257B5">
        <w:rPr>
          <w:rFonts w:ascii="GHEA Grapalat" w:hAnsi="GHEA Grapalat"/>
        </w:rPr>
        <w:t>а</w:t>
      </w:r>
      <w:r w:rsidRPr="006257B5">
        <w:rPr>
          <w:rFonts w:ascii="GHEA Grapalat" w:eastAsia="GHEA Grapalat" w:hAnsi="GHEA Grapalat" w:cs="GHEA Grapalat"/>
        </w:rPr>
        <w:t xml:space="preserve">" </w:t>
      </w:r>
      <w:r w:rsidRPr="006257B5">
        <w:rPr>
          <w:rFonts w:ascii="GHEA Grapalat" w:hAnsi="GHEA Grapalat"/>
        </w:rPr>
        <w:t xml:space="preserve">- </w:t>
      </w:r>
      <w:r w:rsidRPr="006257B5">
        <w:rPr>
          <w:rFonts w:ascii="GHEA Grapalat" w:eastAsia="GHEA Grapalat" w:hAnsi="GHEA Grapalat" w:cs="GHEA Grapalat"/>
        </w:rPr>
        <w:t>"</w:t>
      </w:r>
      <w:r w:rsidRPr="006257B5">
        <w:rPr>
          <w:rFonts w:ascii="GHEA Grapalat" w:hAnsi="GHEA Grapalat"/>
        </w:rPr>
        <w:t>г</w:t>
      </w:r>
      <w:r w:rsidRPr="006257B5">
        <w:rPr>
          <w:rFonts w:ascii="GHEA Grapalat" w:eastAsia="GHEA Grapalat" w:hAnsi="GHEA Grapalat" w:cs="GHEA Grapalat"/>
        </w:rPr>
        <w:t>"</w:t>
      </w:r>
      <w:r w:rsidRPr="006257B5">
        <w:rPr>
          <w:rFonts w:ascii="GHEA Grapalat" w:hAnsi="GHEA Grapalat"/>
        </w:rPr>
        <w:t xml:space="preserve"> этого подраздела.</w:t>
      </w:r>
    </w:p>
    <w:p w14:paraId="4B9A1BBB"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6257B5">
        <w:rPr>
          <w:rFonts w:ascii="GHEA Grapalat" w:hAnsi="GHEA Grapalat"/>
          <w:lang w:val="hy-AM"/>
        </w:rPr>
        <w:t>Օ</w:t>
      </w:r>
      <w:r w:rsidRPr="006257B5">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226A0D5" w14:textId="77777777" w:rsidR="00F45BB7" w:rsidRPr="006257B5" w:rsidRDefault="00F45BB7" w:rsidP="00F137AA">
      <w:pPr>
        <w:ind w:left="360"/>
        <w:contextualSpacing/>
        <w:jc w:val="both"/>
        <w:rPr>
          <w:rFonts w:ascii="GHEA Grapalat" w:eastAsia="GHEA Grapalat" w:hAnsi="GHEA Grapalat" w:cs="GHEA Grapalat"/>
        </w:rPr>
      </w:pPr>
      <w:r w:rsidRPr="006257B5">
        <w:rPr>
          <w:rFonts w:ascii="GHEA Grapalat" w:eastAsia="GHEA Grapalat" w:hAnsi="GHEA Grapalat" w:cs="GHEA Grapalat"/>
        </w:rPr>
        <w:t>8) в подразделе</w:t>
      </w:r>
      <w:r w:rsidRPr="006257B5">
        <w:rPr>
          <w:rFonts w:ascii="GHEA Grapalat" w:eastAsia="GHEA Grapalat" w:hAnsi="GHEA Grapalat" w:cs="GHEA Grapalat"/>
          <w:lang w:val="hy-AM"/>
        </w:rPr>
        <w:t xml:space="preserve"> </w:t>
      </w:r>
      <w:r w:rsidRPr="006257B5">
        <w:rPr>
          <w:rFonts w:ascii="GHEA Grapalat" w:eastAsia="GHEA Grapalat" w:hAnsi="GHEA Grapalat" w:cs="GHEA Grapalat"/>
        </w:rPr>
        <w:t xml:space="preserve">"Контактные данные реального </w:t>
      </w:r>
      <w:r w:rsidRPr="006257B5">
        <w:rPr>
          <w:rFonts w:ascii="GHEA Grapalat" w:hAnsi="GHEA Grapalat"/>
        </w:rPr>
        <w:t>бенефициара</w:t>
      </w:r>
      <w:r w:rsidRPr="006257B5">
        <w:rPr>
          <w:rFonts w:ascii="GHEA Grapalat" w:eastAsia="GHEA Grapalat" w:hAnsi="GHEA Grapalat" w:cs="GHEA Grapalat"/>
        </w:rPr>
        <w:t xml:space="preserve">" заполняются адрес электронной почты и номер телефона реального </w:t>
      </w:r>
      <w:r w:rsidRPr="006257B5">
        <w:rPr>
          <w:rFonts w:ascii="GHEA Grapalat" w:hAnsi="GHEA Grapalat"/>
        </w:rPr>
        <w:t>бенефициара</w:t>
      </w:r>
      <w:r w:rsidRPr="006257B5">
        <w:rPr>
          <w:rFonts w:ascii="GHEA Grapalat" w:eastAsia="GHEA Grapalat" w:hAnsi="GHEA Grapalat" w:cs="GHEA Grapalat"/>
        </w:rPr>
        <w:t>.</w:t>
      </w:r>
    </w:p>
    <w:p w14:paraId="4EF50BA8"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 xml:space="preserve">5. Раздел 5 декларации (Промежуточные юридические лица) заполняется, </w:t>
      </w:r>
    </w:p>
    <w:p w14:paraId="29CD04AC"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6257B5">
        <w:rPr>
          <w:rFonts w:ascii="MS Mincho" w:eastAsia="MS Mincho" w:hAnsi="MS Mincho" w:cs="MS Mincho" w:hint="eastAsia"/>
        </w:rPr>
        <w:t>․</w:t>
      </w:r>
    </w:p>
    <w:p w14:paraId="39390FC1"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1) в подразделе</w:t>
      </w:r>
      <w:r w:rsidRPr="006257B5">
        <w:rPr>
          <w:rFonts w:ascii="GHEA Grapalat" w:hAnsi="GHEA Grapalat"/>
          <w:lang w:val="hy-AM"/>
        </w:rPr>
        <w:t xml:space="preserve"> </w:t>
      </w:r>
      <w:r w:rsidRPr="006257B5">
        <w:rPr>
          <w:rFonts w:ascii="GHEA Grapalat" w:eastAsia="GHEA Grapalat" w:hAnsi="GHEA Grapalat" w:cs="GHEA Grapalat"/>
        </w:rPr>
        <w:t>"</w:t>
      </w:r>
      <w:r w:rsidRPr="006257B5">
        <w:rPr>
          <w:rFonts w:ascii="GHEA Grapalat" w:hAnsi="GHEA Grapalat"/>
        </w:rPr>
        <w:t>Данные организации"</w:t>
      </w:r>
      <w:r w:rsidRPr="006257B5">
        <w:rPr>
          <w:rFonts w:ascii="GHEA Grapalat" w:hAnsi="GHEA Grapalat"/>
          <w:lang w:val="hy-AM"/>
        </w:rPr>
        <w:t xml:space="preserve"> </w:t>
      </w:r>
      <w:r w:rsidRPr="006257B5">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D1E2DB6"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9CC8DB6"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3) Подраздел</w:t>
      </w:r>
      <w:r w:rsidRPr="006257B5">
        <w:rPr>
          <w:rFonts w:ascii="GHEA Grapalat" w:hAnsi="GHEA Grapalat"/>
          <w:lang w:val="hy-AM"/>
        </w:rPr>
        <w:t xml:space="preserve"> </w:t>
      </w:r>
      <w:r w:rsidRPr="006257B5">
        <w:rPr>
          <w:rFonts w:ascii="GHEA Grapalat" w:eastAsia="GHEA Grapalat" w:hAnsi="GHEA Grapalat" w:cs="GHEA Grapalat"/>
        </w:rPr>
        <w:t>"</w:t>
      </w:r>
      <w:r w:rsidRPr="006257B5">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7655CDA"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w:t>
      </w:r>
      <w:r w:rsidRPr="006257B5">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6A7F9F4" w14:textId="77777777" w:rsidR="00F45BB7" w:rsidRPr="006257B5" w:rsidRDefault="00F45BB7" w:rsidP="00F137AA">
      <w:pPr>
        <w:ind w:left="360"/>
        <w:contextualSpacing/>
        <w:jc w:val="both"/>
        <w:rPr>
          <w:rFonts w:ascii="GHEA Grapalat" w:hAnsi="GHEA Grapalat"/>
        </w:rPr>
      </w:pPr>
      <w:r w:rsidRPr="006257B5">
        <w:rPr>
          <w:rFonts w:ascii="GHEA Grapalat" w:hAnsi="GHEA Grapalat"/>
        </w:rPr>
        <w:t>7. Декларация заполняется и подписывается лицом, подающим заявку.</w:t>
      </w:r>
      <w:r w:rsidRPr="006257B5">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652CC88D" w14:textId="77777777" w:rsidR="00F45BB7" w:rsidRPr="006257B5" w:rsidRDefault="00F45BB7" w:rsidP="00F137AA">
      <w:pPr>
        <w:ind w:left="360"/>
        <w:contextualSpacing/>
        <w:jc w:val="both"/>
        <w:rPr>
          <w:rFonts w:ascii="GHEA Grapalat" w:hAnsi="GHEA Grapalat"/>
          <w:i/>
          <w:sz w:val="18"/>
          <w:szCs w:val="18"/>
        </w:rPr>
      </w:pPr>
      <w:r w:rsidRPr="006257B5">
        <w:rPr>
          <w:rFonts w:ascii="GHEA Grapalat" w:hAnsi="GHEA Grapalat"/>
          <w:sz w:val="18"/>
          <w:szCs w:val="18"/>
        </w:rPr>
        <w:t xml:space="preserve">* </w:t>
      </w:r>
      <w:r w:rsidRPr="006257B5">
        <w:rPr>
          <w:rFonts w:ascii="GHEA Grapalat" w:hAnsi="GHEA Grapalat"/>
          <w:i/>
          <w:sz w:val="18"/>
          <w:szCs w:val="18"/>
        </w:rPr>
        <w:t>заполняется секретарем комиссии до публикации приглашения в бюллетене:</w:t>
      </w:r>
    </w:p>
    <w:p w14:paraId="0216AAEF" w14:textId="77777777" w:rsidR="00F45BB7" w:rsidRPr="006257B5" w:rsidRDefault="00F45BB7" w:rsidP="00F137AA">
      <w:pPr>
        <w:ind w:left="360"/>
        <w:contextualSpacing/>
        <w:jc w:val="both"/>
        <w:rPr>
          <w:rFonts w:ascii="GHEA Grapalat" w:hAnsi="GHEA Grapalat"/>
          <w:i/>
          <w:sz w:val="18"/>
          <w:szCs w:val="18"/>
        </w:rPr>
      </w:pPr>
      <w:r w:rsidRPr="006257B5">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3AA840E8" w14:textId="77777777" w:rsidR="00F45BB7" w:rsidRPr="006257B5" w:rsidRDefault="00F45BB7" w:rsidP="00F137AA">
      <w:pPr>
        <w:ind w:left="360"/>
        <w:rPr>
          <w:rFonts w:ascii="GHEA Grapalat" w:hAnsi="GHEA Grapalat"/>
          <w:i/>
        </w:rPr>
      </w:pPr>
      <w:r w:rsidRPr="006257B5">
        <w:rPr>
          <w:rFonts w:ascii="GHEA Grapalat" w:hAnsi="GHEA Grapalat"/>
          <w:i/>
        </w:rPr>
        <w:br w:type="page"/>
      </w:r>
    </w:p>
    <w:p w14:paraId="63CED2F5" w14:textId="77777777" w:rsidR="00D043C1" w:rsidRPr="006257B5" w:rsidRDefault="00D043C1" w:rsidP="00F137AA">
      <w:pPr>
        <w:pStyle w:val="Heading3"/>
        <w:keepNext w:val="0"/>
        <w:widowControl w:val="0"/>
        <w:spacing w:after="160" w:line="240" w:lineRule="auto"/>
        <w:ind w:firstLine="567"/>
        <w:jc w:val="right"/>
        <w:rPr>
          <w:rFonts w:ascii="GHEA Grapalat" w:hAnsi="GHEA Grapalat" w:cs="Arial"/>
          <w:b/>
          <w:i w:val="0"/>
          <w:sz w:val="22"/>
          <w:szCs w:val="24"/>
        </w:rPr>
      </w:pPr>
      <w:r w:rsidRPr="006257B5">
        <w:rPr>
          <w:rFonts w:ascii="GHEA Grapalat" w:hAnsi="GHEA Grapalat"/>
          <w:b/>
          <w:i w:val="0"/>
          <w:sz w:val="22"/>
          <w:szCs w:val="24"/>
        </w:rPr>
        <w:lastRenderedPageBreak/>
        <w:t>Приложение № 1</w:t>
      </w:r>
      <w:r w:rsidR="00FC77B5" w:rsidRPr="006257B5">
        <w:rPr>
          <w:rFonts w:ascii="GHEA Grapalat" w:hAnsi="GHEA Grapalat"/>
          <w:b/>
          <w:i w:val="0"/>
          <w:sz w:val="22"/>
          <w:szCs w:val="24"/>
        </w:rPr>
        <w:t>.</w:t>
      </w:r>
      <w:r w:rsidRPr="006257B5">
        <w:rPr>
          <w:rFonts w:ascii="GHEA Grapalat" w:hAnsi="GHEA Grapalat"/>
          <w:b/>
          <w:i w:val="0"/>
          <w:sz w:val="22"/>
          <w:szCs w:val="24"/>
        </w:rPr>
        <w:t>1</w:t>
      </w:r>
    </w:p>
    <w:p w14:paraId="107FE736" w14:textId="07A73E18" w:rsidR="00D043C1" w:rsidRPr="006257B5" w:rsidRDefault="00D043C1" w:rsidP="00F137AA">
      <w:pPr>
        <w:pStyle w:val="BodyTextIndent3"/>
        <w:widowControl w:val="0"/>
        <w:spacing w:after="160" w:line="240" w:lineRule="auto"/>
        <w:jc w:val="right"/>
        <w:rPr>
          <w:rFonts w:ascii="GHEA Grapalat" w:hAnsi="GHEA Grapalat" w:cs="Arial"/>
          <w:b/>
          <w:sz w:val="22"/>
          <w:szCs w:val="24"/>
        </w:rPr>
      </w:pPr>
      <w:r w:rsidRPr="006257B5">
        <w:rPr>
          <w:rFonts w:ascii="GHEA Grapalat" w:hAnsi="GHEA Grapalat"/>
          <w:b/>
          <w:sz w:val="22"/>
          <w:szCs w:val="24"/>
        </w:rPr>
        <w:t xml:space="preserve">к Приглашению на </w:t>
      </w:r>
      <w:r w:rsidR="009A3F91" w:rsidRPr="006257B5">
        <w:rPr>
          <w:rFonts w:ascii="GHEA Grapalat" w:hAnsi="GHEA Grapalat"/>
          <w:b/>
          <w:sz w:val="22"/>
          <w:szCs w:val="24"/>
        </w:rPr>
        <w:t>запросе катировок</w:t>
      </w:r>
      <w:r w:rsidRPr="006257B5">
        <w:rPr>
          <w:rFonts w:ascii="GHEA Grapalat" w:hAnsi="GHEA Grapalat" w:cs="Arial"/>
          <w:b/>
          <w:sz w:val="22"/>
          <w:szCs w:val="24"/>
        </w:rPr>
        <w:br/>
      </w:r>
      <w:r w:rsidRPr="006257B5">
        <w:rPr>
          <w:rFonts w:ascii="GHEA Grapalat" w:hAnsi="GHEA Grapalat"/>
          <w:b/>
          <w:sz w:val="22"/>
          <w:szCs w:val="24"/>
        </w:rPr>
        <w:t xml:space="preserve">под кодом </w:t>
      </w:r>
      <w:r w:rsidR="00E80DBA" w:rsidRPr="006257B5">
        <w:rPr>
          <w:rFonts w:ascii="GHEA Grapalat" w:hAnsi="GHEA Grapalat"/>
          <w:b/>
          <w:sz w:val="22"/>
          <w:szCs w:val="24"/>
          <w:lang w:val="es-ES"/>
        </w:rPr>
        <w:t>ԱՄՄՀԼԿՀՈԱԿ-ԳՀԱՊՁԲ-24/1</w:t>
      </w:r>
    </w:p>
    <w:p w14:paraId="15D5ACCE" w14:textId="77777777" w:rsidR="00D043C1" w:rsidRPr="006257B5" w:rsidRDefault="00D043C1" w:rsidP="00F137AA">
      <w:pPr>
        <w:widowControl w:val="0"/>
        <w:spacing w:after="160"/>
        <w:ind w:left="567" w:right="565"/>
        <w:jc w:val="center"/>
        <w:rPr>
          <w:rFonts w:ascii="GHEA Grapalat" w:hAnsi="GHEA Grapalat"/>
          <w:b/>
          <w:sz w:val="22"/>
        </w:rPr>
      </w:pPr>
    </w:p>
    <w:p w14:paraId="4153186D" w14:textId="77777777" w:rsidR="00D043C1" w:rsidRPr="006257B5" w:rsidRDefault="00D043C1" w:rsidP="00F137AA">
      <w:pPr>
        <w:pStyle w:val="Heading3"/>
        <w:keepNext w:val="0"/>
        <w:widowControl w:val="0"/>
        <w:spacing w:after="160" w:line="240" w:lineRule="auto"/>
        <w:ind w:left="567" w:right="565"/>
        <w:rPr>
          <w:rFonts w:ascii="GHEA Grapalat" w:hAnsi="GHEA Grapalat"/>
          <w:b/>
          <w:i w:val="0"/>
          <w:sz w:val="22"/>
          <w:szCs w:val="24"/>
        </w:rPr>
      </w:pPr>
      <w:r w:rsidRPr="006257B5">
        <w:rPr>
          <w:rFonts w:ascii="GHEA Grapalat" w:hAnsi="GHEA Grapalat"/>
          <w:b/>
          <w:i w:val="0"/>
          <w:sz w:val="22"/>
          <w:szCs w:val="24"/>
        </w:rPr>
        <w:t>ПОЛНОЕ ОПИСАНИЕ</w:t>
      </w:r>
    </w:p>
    <w:p w14:paraId="2BDCF347" w14:textId="77777777" w:rsidR="00D043C1" w:rsidRPr="006257B5" w:rsidRDefault="00D043C1" w:rsidP="00F137AA">
      <w:pPr>
        <w:pStyle w:val="Heading3"/>
        <w:keepNext w:val="0"/>
        <w:widowControl w:val="0"/>
        <w:spacing w:after="160" w:line="240" w:lineRule="auto"/>
        <w:ind w:left="567" w:right="565"/>
        <w:rPr>
          <w:rFonts w:ascii="GHEA Grapalat" w:hAnsi="GHEA Grapalat"/>
          <w:b/>
          <w:i w:val="0"/>
          <w:sz w:val="22"/>
          <w:szCs w:val="24"/>
        </w:rPr>
      </w:pPr>
      <w:r w:rsidRPr="006257B5">
        <w:rPr>
          <w:rFonts w:ascii="GHEA Grapalat" w:hAnsi="GHEA Grapalat"/>
          <w:b/>
          <w:i w:val="0"/>
          <w:sz w:val="22"/>
          <w:szCs w:val="24"/>
        </w:rPr>
        <w:t xml:space="preserve">предлагаемого </w:t>
      </w:r>
      <w:r w:rsidR="00A35FB1" w:rsidRPr="006257B5">
        <w:rPr>
          <w:rFonts w:ascii="GHEA Grapalat" w:hAnsi="GHEA Grapalat"/>
          <w:b/>
          <w:i w:val="0"/>
          <w:sz w:val="22"/>
          <w:szCs w:val="24"/>
        </w:rPr>
        <w:t>товара</w:t>
      </w:r>
    </w:p>
    <w:p w14:paraId="566DB0ED" w14:textId="1A40841D" w:rsidR="00D043C1" w:rsidRPr="006257B5" w:rsidRDefault="00D043C1" w:rsidP="00F137AA">
      <w:pPr>
        <w:widowControl w:val="0"/>
        <w:ind w:firstLine="567"/>
        <w:jc w:val="both"/>
        <w:rPr>
          <w:rFonts w:ascii="GHEA Grapalat" w:hAnsi="GHEA Grapalat"/>
          <w:sz w:val="22"/>
        </w:rPr>
      </w:pPr>
      <w:r w:rsidRPr="006257B5">
        <w:rPr>
          <w:rFonts w:ascii="GHEA Grapalat" w:hAnsi="GHEA Grapalat"/>
          <w:sz w:val="22"/>
        </w:rPr>
        <w:t>_____</w:t>
      </w:r>
      <w:r w:rsidR="009E4381" w:rsidRPr="006257B5">
        <w:rPr>
          <w:rFonts w:ascii="GHEA Grapalat" w:hAnsi="GHEA Grapalat"/>
          <w:sz w:val="14"/>
        </w:rPr>
        <w:t xml:space="preserve"> наименование участника</w:t>
      </w:r>
      <w:r w:rsidR="009E4381" w:rsidRPr="006257B5">
        <w:rPr>
          <w:rFonts w:ascii="GHEA Grapalat" w:hAnsi="GHEA Grapalat"/>
          <w:sz w:val="22"/>
        </w:rPr>
        <w:t>____,</w:t>
      </w:r>
      <w:r w:rsidRPr="006257B5">
        <w:rPr>
          <w:rFonts w:ascii="GHEA Grapalat" w:hAnsi="GHEA Grapalat"/>
          <w:sz w:val="22"/>
        </w:rPr>
        <w:t xml:space="preserve"> в качестве участника в рамках </w:t>
      </w:r>
      <w:r w:rsidR="009A3F91" w:rsidRPr="006257B5">
        <w:rPr>
          <w:rFonts w:ascii="GHEA Grapalat" w:hAnsi="GHEA Grapalat"/>
          <w:sz w:val="22"/>
        </w:rPr>
        <w:t>запрос катировок</w:t>
      </w:r>
      <w:r w:rsidRPr="006257B5">
        <w:rPr>
          <w:rFonts w:ascii="GHEA Grapalat" w:hAnsi="GHEA Grapalat"/>
          <w:sz w:val="22"/>
        </w:rPr>
        <w:t xml:space="preserve"> под кодом </w:t>
      </w:r>
      <w:r w:rsidR="00E80DBA" w:rsidRPr="006257B5">
        <w:rPr>
          <w:rFonts w:ascii="GHEA Grapalat" w:hAnsi="GHEA Grapalat"/>
          <w:b/>
          <w:sz w:val="22"/>
          <w:lang w:val="es-ES"/>
        </w:rPr>
        <w:t>ԱՄՄՀԼԿՀՈԱԿ-ԳՀԱՊՁԲ-24/1</w:t>
      </w:r>
      <w:r w:rsidR="009A3F91" w:rsidRPr="006257B5">
        <w:rPr>
          <w:rFonts w:ascii="GHEA Grapalat" w:hAnsi="GHEA Grapalat"/>
          <w:sz w:val="22"/>
          <w:lang w:val="es-ES"/>
        </w:rPr>
        <w:t xml:space="preserve"> </w:t>
      </w:r>
      <w:r w:rsidRPr="006257B5">
        <w:rPr>
          <w:rFonts w:ascii="GHEA Grapalat" w:hAnsi="GHEA Grapalat"/>
          <w:sz w:val="22"/>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6257B5" w:rsidRPr="006257B5" w14:paraId="2011C2E9" w14:textId="77777777" w:rsidTr="009A3F91">
        <w:trPr>
          <w:jc w:val="center"/>
        </w:trPr>
        <w:tc>
          <w:tcPr>
            <w:tcW w:w="1042" w:type="dxa"/>
            <w:vMerge w:val="restart"/>
            <w:vAlign w:val="center"/>
          </w:tcPr>
          <w:p w14:paraId="49294E89" w14:textId="77777777" w:rsidR="00EE1022" w:rsidRPr="006257B5" w:rsidRDefault="00EE1022" w:rsidP="00F137AA">
            <w:pPr>
              <w:widowControl w:val="0"/>
              <w:jc w:val="center"/>
              <w:rPr>
                <w:rFonts w:ascii="GHEA Grapalat" w:hAnsi="GHEA Grapalat"/>
                <w:b/>
                <w:sz w:val="18"/>
                <w:szCs w:val="20"/>
              </w:rPr>
            </w:pPr>
          </w:p>
          <w:p w14:paraId="50B6C0D3" w14:textId="77777777" w:rsidR="00D043C1" w:rsidRPr="006257B5" w:rsidRDefault="00D043C1" w:rsidP="00F137AA">
            <w:pPr>
              <w:widowControl w:val="0"/>
              <w:jc w:val="center"/>
              <w:rPr>
                <w:rFonts w:ascii="GHEA Grapalat" w:hAnsi="GHEA Grapalat"/>
                <w:b/>
                <w:bCs/>
                <w:sz w:val="18"/>
                <w:szCs w:val="20"/>
              </w:rPr>
            </w:pPr>
            <w:r w:rsidRPr="006257B5">
              <w:rPr>
                <w:rFonts w:ascii="GHEA Grapalat" w:hAnsi="GHEA Grapalat"/>
                <w:b/>
                <w:sz w:val="18"/>
                <w:szCs w:val="20"/>
              </w:rPr>
              <w:t>Номер лота</w:t>
            </w:r>
          </w:p>
        </w:tc>
        <w:tc>
          <w:tcPr>
            <w:tcW w:w="8244" w:type="dxa"/>
            <w:gridSpan w:val="5"/>
            <w:vAlign w:val="center"/>
          </w:tcPr>
          <w:p w14:paraId="0E103D71" w14:textId="77777777" w:rsidR="00D043C1" w:rsidRPr="006257B5" w:rsidRDefault="00D043C1" w:rsidP="00F137AA">
            <w:pPr>
              <w:widowControl w:val="0"/>
              <w:jc w:val="center"/>
              <w:rPr>
                <w:rFonts w:ascii="GHEA Grapalat" w:hAnsi="GHEA Grapalat"/>
                <w:b/>
                <w:bCs/>
                <w:sz w:val="18"/>
                <w:szCs w:val="20"/>
              </w:rPr>
            </w:pPr>
            <w:r w:rsidRPr="006257B5">
              <w:rPr>
                <w:rFonts w:ascii="GHEA Grapalat" w:hAnsi="GHEA Grapalat"/>
                <w:b/>
                <w:sz w:val="18"/>
                <w:szCs w:val="20"/>
              </w:rPr>
              <w:t>Предлагаемый товар</w:t>
            </w:r>
          </w:p>
        </w:tc>
      </w:tr>
      <w:tr w:rsidR="006257B5" w:rsidRPr="006257B5" w14:paraId="46297194" w14:textId="77777777" w:rsidTr="009A3F91">
        <w:trPr>
          <w:trHeight w:val="696"/>
          <w:jc w:val="center"/>
        </w:trPr>
        <w:tc>
          <w:tcPr>
            <w:tcW w:w="1042" w:type="dxa"/>
            <w:vMerge/>
            <w:vAlign w:val="center"/>
          </w:tcPr>
          <w:p w14:paraId="646F3A96" w14:textId="77777777" w:rsidR="00D043C1" w:rsidRPr="006257B5" w:rsidRDefault="00D043C1" w:rsidP="00F137AA">
            <w:pPr>
              <w:widowControl w:val="0"/>
              <w:jc w:val="center"/>
              <w:rPr>
                <w:rFonts w:ascii="GHEA Grapalat" w:hAnsi="GHEA Grapalat"/>
                <w:b/>
                <w:bCs/>
                <w:sz w:val="18"/>
                <w:szCs w:val="20"/>
              </w:rPr>
            </w:pPr>
          </w:p>
        </w:tc>
        <w:tc>
          <w:tcPr>
            <w:tcW w:w="1605" w:type="dxa"/>
            <w:vAlign w:val="center"/>
          </w:tcPr>
          <w:p w14:paraId="1A277372" w14:textId="77777777" w:rsidR="00D043C1" w:rsidRPr="006257B5" w:rsidRDefault="00873A3C" w:rsidP="00F137AA">
            <w:pPr>
              <w:widowControl w:val="0"/>
              <w:jc w:val="center"/>
              <w:rPr>
                <w:rFonts w:ascii="GHEA Grapalat" w:hAnsi="GHEA Grapalat"/>
                <w:b/>
                <w:sz w:val="18"/>
                <w:szCs w:val="20"/>
              </w:rPr>
            </w:pPr>
            <w:r w:rsidRPr="006257B5">
              <w:rPr>
                <w:rFonts w:ascii="GHEA Grapalat" w:hAnsi="GHEA Grapalat"/>
                <w:b/>
                <w:sz w:val="18"/>
                <w:szCs w:val="20"/>
              </w:rPr>
              <w:t>ф</w:t>
            </w:r>
            <w:r w:rsidR="00D043C1" w:rsidRPr="006257B5">
              <w:rPr>
                <w:rFonts w:ascii="GHEA Grapalat" w:hAnsi="GHEA Grapalat"/>
                <w:b/>
                <w:sz w:val="18"/>
                <w:szCs w:val="20"/>
              </w:rPr>
              <w:t>ирменное</w:t>
            </w:r>
          </w:p>
          <w:p w14:paraId="7684A5EA" w14:textId="77777777" w:rsidR="00D043C1" w:rsidRPr="006257B5" w:rsidRDefault="00D043C1" w:rsidP="00F137AA">
            <w:pPr>
              <w:widowControl w:val="0"/>
              <w:jc w:val="center"/>
              <w:rPr>
                <w:rFonts w:ascii="GHEA Grapalat" w:hAnsi="GHEA Grapalat"/>
                <w:b/>
                <w:bCs/>
                <w:sz w:val="18"/>
                <w:szCs w:val="20"/>
              </w:rPr>
            </w:pPr>
            <w:r w:rsidRPr="006257B5">
              <w:rPr>
                <w:rFonts w:ascii="GHEA Grapalat" w:hAnsi="GHEA Grapalat"/>
                <w:b/>
                <w:sz w:val="18"/>
                <w:szCs w:val="20"/>
              </w:rPr>
              <w:t>наименование</w:t>
            </w:r>
          </w:p>
        </w:tc>
        <w:tc>
          <w:tcPr>
            <w:tcW w:w="1463" w:type="dxa"/>
            <w:vAlign w:val="center"/>
          </w:tcPr>
          <w:p w14:paraId="59DE097A" w14:textId="77777777" w:rsidR="00D043C1" w:rsidRPr="006257B5" w:rsidRDefault="00D043C1" w:rsidP="00F137AA">
            <w:pPr>
              <w:widowControl w:val="0"/>
              <w:jc w:val="center"/>
              <w:rPr>
                <w:rFonts w:ascii="GHEA Grapalat" w:hAnsi="GHEA Grapalat"/>
                <w:b/>
                <w:bCs/>
                <w:sz w:val="18"/>
                <w:szCs w:val="20"/>
              </w:rPr>
            </w:pPr>
            <w:r w:rsidRPr="006257B5">
              <w:rPr>
                <w:rFonts w:ascii="GHEA Grapalat" w:hAnsi="GHEA Grapalat"/>
                <w:b/>
                <w:sz w:val="18"/>
                <w:szCs w:val="20"/>
              </w:rPr>
              <w:t>товарный знак</w:t>
            </w:r>
          </w:p>
        </w:tc>
        <w:tc>
          <w:tcPr>
            <w:tcW w:w="1699" w:type="dxa"/>
            <w:vAlign w:val="center"/>
          </w:tcPr>
          <w:p w14:paraId="361E76BF" w14:textId="77777777" w:rsidR="00D043C1" w:rsidRPr="006257B5" w:rsidRDefault="00EE1022" w:rsidP="00F137AA">
            <w:pPr>
              <w:widowControl w:val="0"/>
              <w:jc w:val="center"/>
              <w:rPr>
                <w:rFonts w:ascii="GHEA Grapalat" w:hAnsi="GHEA Grapalat"/>
                <w:b/>
                <w:bCs/>
                <w:sz w:val="18"/>
                <w:szCs w:val="20"/>
                <w:lang w:val="hy-AM"/>
              </w:rPr>
            </w:pPr>
            <w:r w:rsidRPr="006257B5">
              <w:rPr>
                <w:rFonts w:ascii="GHEA Grapalat" w:hAnsi="GHEA Grapalat"/>
                <w:b/>
                <w:bCs/>
                <w:sz w:val="18"/>
                <w:szCs w:val="20"/>
              </w:rPr>
              <w:t>марка</w:t>
            </w:r>
          </w:p>
        </w:tc>
        <w:tc>
          <w:tcPr>
            <w:tcW w:w="1727" w:type="dxa"/>
            <w:vAlign w:val="center"/>
          </w:tcPr>
          <w:p w14:paraId="49BE46AB" w14:textId="77777777" w:rsidR="00D043C1" w:rsidRPr="006257B5" w:rsidRDefault="00D043C1" w:rsidP="00F137AA">
            <w:pPr>
              <w:widowControl w:val="0"/>
              <w:jc w:val="center"/>
              <w:rPr>
                <w:rFonts w:ascii="GHEA Grapalat" w:hAnsi="GHEA Grapalat"/>
                <w:b/>
                <w:bCs/>
                <w:sz w:val="18"/>
                <w:szCs w:val="20"/>
              </w:rPr>
            </w:pPr>
            <w:r w:rsidRPr="006257B5">
              <w:rPr>
                <w:rFonts w:ascii="GHEA Grapalat" w:hAnsi="GHEA Grapalat"/>
                <w:b/>
                <w:sz w:val="18"/>
                <w:szCs w:val="20"/>
              </w:rPr>
              <w:t>наименование производителя</w:t>
            </w:r>
          </w:p>
        </w:tc>
        <w:tc>
          <w:tcPr>
            <w:tcW w:w="1750" w:type="dxa"/>
            <w:vAlign w:val="center"/>
          </w:tcPr>
          <w:p w14:paraId="23A9DA53" w14:textId="77777777" w:rsidR="00D043C1" w:rsidRPr="006257B5" w:rsidRDefault="00D043C1" w:rsidP="00F137AA">
            <w:pPr>
              <w:widowControl w:val="0"/>
              <w:jc w:val="center"/>
              <w:rPr>
                <w:rFonts w:ascii="GHEA Grapalat" w:hAnsi="GHEA Grapalat"/>
                <w:b/>
                <w:bCs/>
                <w:sz w:val="18"/>
                <w:szCs w:val="20"/>
              </w:rPr>
            </w:pPr>
            <w:r w:rsidRPr="006257B5">
              <w:rPr>
                <w:rFonts w:ascii="GHEA Grapalat" w:hAnsi="GHEA Grapalat"/>
                <w:b/>
                <w:sz w:val="18"/>
                <w:szCs w:val="20"/>
              </w:rPr>
              <w:t>технические характеристики</w:t>
            </w:r>
          </w:p>
        </w:tc>
      </w:tr>
      <w:tr w:rsidR="006257B5" w:rsidRPr="006257B5" w14:paraId="5417D6EE" w14:textId="77777777" w:rsidTr="009A3F91">
        <w:trPr>
          <w:jc w:val="center"/>
        </w:trPr>
        <w:tc>
          <w:tcPr>
            <w:tcW w:w="1042" w:type="dxa"/>
          </w:tcPr>
          <w:p w14:paraId="3EF702EC"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605" w:type="dxa"/>
          </w:tcPr>
          <w:p w14:paraId="2537EE81"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463" w:type="dxa"/>
          </w:tcPr>
          <w:p w14:paraId="6DC58B60"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699" w:type="dxa"/>
          </w:tcPr>
          <w:p w14:paraId="4E80CAC6"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727" w:type="dxa"/>
          </w:tcPr>
          <w:p w14:paraId="3DEFF329"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750" w:type="dxa"/>
          </w:tcPr>
          <w:p w14:paraId="39502E95"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r>
      <w:tr w:rsidR="006257B5" w:rsidRPr="006257B5" w14:paraId="4376EA93" w14:textId="77777777" w:rsidTr="009A3F91">
        <w:trPr>
          <w:jc w:val="center"/>
        </w:trPr>
        <w:tc>
          <w:tcPr>
            <w:tcW w:w="1042" w:type="dxa"/>
          </w:tcPr>
          <w:p w14:paraId="319D4945"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605" w:type="dxa"/>
          </w:tcPr>
          <w:p w14:paraId="7A10A99D"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463" w:type="dxa"/>
          </w:tcPr>
          <w:p w14:paraId="6C47EC29"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699" w:type="dxa"/>
          </w:tcPr>
          <w:p w14:paraId="1E3BD21D"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727" w:type="dxa"/>
          </w:tcPr>
          <w:p w14:paraId="77F867B1"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750" w:type="dxa"/>
          </w:tcPr>
          <w:p w14:paraId="0FAEE43E"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r>
      <w:tr w:rsidR="00D043C1" w:rsidRPr="006257B5" w14:paraId="3992F62F" w14:textId="77777777" w:rsidTr="009A3F91">
        <w:trPr>
          <w:jc w:val="center"/>
        </w:trPr>
        <w:tc>
          <w:tcPr>
            <w:tcW w:w="1042" w:type="dxa"/>
          </w:tcPr>
          <w:p w14:paraId="4411F141"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605" w:type="dxa"/>
          </w:tcPr>
          <w:p w14:paraId="7F611B02"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463" w:type="dxa"/>
          </w:tcPr>
          <w:p w14:paraId="4B56181B"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699" w:type="dxa"/>
          </w:tcPr>
          <w:p w14:paraId="40E7B1BB"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727" w:type="dxa"/>
          </w:tcPr>
          <w:p w14:paraId="139A1852"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c>
          <w:tcPr>
            <w:tcW w:w="1750" w:type="dxa"/>
          </w:tcPr>
          <w:p w14:paraId="19A3BCE9" w14:textId="77777777" w:rsidR="00D043C1" w:rsidRPr="006257B5" w:rsidRDefault="00D043C1" w:rsidP="00F137AA">
            <w:pPr>
              <w:pStyle w:val="Heading3"/>
              <w:keepNext w:val="0"/>
              <w:widowControl w:val="0"/>
              <w:spacing w:line="240" w:lineRule="auto"/>
              <w:jc w:val="left"/>
              <w:rPr>
                <w:rFonts w:ascii="GHEA Grapalat" w:hAnsi="GHEA Grapalat"/>
                <w:b/>
                <w:sz w:val="18"/>
              </w:rPr>
            </w:pPr>
          </w:p>
        </w:tc>
      </w:tr>
    </w:tbl>
    <w:p w14:paraId="55FB441C" w14:textId="77777777" w:rsidR="00D043C1" w:rsidRPr="006257B5" w:rsidRDefault="00D043C1" w:rsidP="00F137AA">
      <w:pPr>
        <w:widowControl w:val="0"/>
        <w:tabs>
          <w:tab w:val="left" w:pos="6804"/>
        </w:tabs>
        <w:jc w:val="center"/>
        <w:rPr>
          <w:rFonts w:ascii="GHEA Grapalat" w:hAnsi="GHEA Grapalat"/>
          <w:sz w:val="22"/>
          <w:lang w:val="en-US"/>
        </w:rPr>
      </w:pPr>
    </w:p>
    <w:p w14:paraId="2370DA9D" w14:textId="77777777" w:rsidR="00D043C1" w:rsidRPr="006257B5" w:rsidRDefault="00D043C1" w:rsidP="00F137AA">
      <w:pPr>
        <w:widowControl w:val="0"/>
        <w:tabs>
          <w:tab w:val="left" w:pos="6804"/>
        </w:tabs>
        <w:jc w:val="center"/>
        <w:rPr>
          <w:rFonts w:ascii="GHEA Grapalat" w:hAnsi="GHEA Grapalat"/>
          <w:sz w:val="22"/>
        </w:rPr>
      </w:pPr>
      <w:r w:rsidRPr="006257B5">
        <w:rPr>
          <w:rFonts w:ascii="GHEA Grapalat" w:hAnsi="GHEA Grapalat"/>
          <w:sz w:val="22"/>
        </w:rPr>
        <w:t>_________________________________________________</w:t>
      </w:r>
      <w:r w:rsidRPr="006257B5">
        <w:rPr>
          <w:rFonts w:ascii="GHEA Grapalat" w:hAnsi="GHEA Grapalat"/>
          <w:sz w:val="22"/>
        </w:rPr>
        <w:tab/>
        <w:t>_________________</w:t>
      </w:r>
    </w:p>
    <w:p w14:paraId="3B7F76DA" w14:textId="77777777" w:rsidR="00D043C1" w:rsidRPr="006257B5" w:rsidRDefault="00D043C1" w:rsidP="00F137AA">
      <w:pPr>
        <w:widowControl w:val="0"/>
        <w:tabs>
          <w:tab w:val="left" w:pos="7513"/>
        </w:tabs>
        <w:spacing w:after="160"/>
        <w:ind w:left="709"/>
        <w:jc w:val="both"/>
        <w:rPr>
          <w:rFonts w:ascii="GHEA Grapalat" w:hAnsi="GHEA Grapalat" w:cs="Arial"/>
          <w:sz w:val="14"/>
        </w:rPr>
      </w:pPr>
      <w:r w:rsidRPr="006257B5">
        <w:rPr>
          <w:rFonts w:ascii="GHEA Grapalat" w:hAnsi="GHEA Grapalat"/>
          <w:sz w:val="14"/>
        </w:rPr>
        <w:t>наименование участника (должность, имя, фамилия руководителя</w:t>
      </w:r>
      <w:r w:rsidRPr="006257B5">
        <w:rPr>
          <w:rFonts w:ascii="GHEA Grapalat" w:hAnsi="GHEA Grapalat"/>
          <w:sz w:val="14"/>
        </w:rPr>
        <w:tab/>
        <w:t>подпись</w:t>
      </w:r>
    </w:p>
    <w:p w14:paraId="23FF5D6B" w14:textId="77777777" w:rsidR="00D043C1" w:rsidRPr="006257B5" w:rsidRDefault="00D043C1" w:rsidP="00F137AA">
      <w:pPr>
        <w:widowControl w:val="0"/>
        <w:spacing w:after="160"/>
        <w:jc w:val="right"/>
        <w:rPr>
          <w:rFonts w:ascii="GHEA Grapalat" w:hAnsi="GHEA Grapalat"/>
          <w:sz w:val="22"/>
        </w:rPr>
      </w:pPr>
    </w:p>
    <w:p w14:paraId="16AF8BA5" w14:textId="77777777" w:rsidR="00D043C1" w:rsidRPr="006257B5" w:rsidRDefault="00D043C1" w:rsidP="00F137AA">
      <w:pPr>
        <w:widowControl w:val="0"/>
        <w:spacing w:after="160"/>
        <w:jc w:val="right"/>
        <w:rPr>
          <w:rFonts w:ascii="GHEA Grapalat" w:hAnsi="GHEA Grapalat"/>
          <w:sz w:val="22"/>
        </w:rPr>
      </w:pPr>
      <w:r w:rsidRPr="006257B5">
        <w:rPr>
          <w:rFonts w:ascii="GHEA Grapalat" w:hAnsi="GHEA Grapalat"/>
          <w:sz w:val="22"/>
        </w:rPr>
        <w:t>М. П.</w:t>
      </w:r>
    </w:p>
    <w:p w14:paraId="678CEE23" w14:textId="77777777" w:rsidR="00D043C1" w:rsidRPr="006257B5" w:rsidRDefault="00D043C1" w:rsidP="00F137AA">
      <w:pPr>
        <w:rPr>
          <w:rFonts w:ascii="GHEA Grapalat" w:hAnsi="GHEA Grapalat"/>
          <w:sz w:val="22"/>
        </w:rPr>
      </w:pPr>
      <w:r w:rsidRPr="006257B5">
        <w:rPr>
          <w:rFonts w:ascii="GHEA Grapalat" w:hAnsi="GHEA Grapalat"/>
          <w:sz w:val="22"/>
        </w:rPr>
        <w:br w:type="page"/>
      </w:r>
    </w:p>
    <w:p w14:paraId="2498B392" w14:textId="77777777" w:rsidR="00B2572B" w:rsidRPr="006257B5" w:rsidRDefault="00B2572B" w:rsidP="00F137AA">
      <w:pPr>
        <w:pStyle w:val="BodyTextIndent3"/>
        <w:widowControl w:val="0"/>
        <w:spacing w:after="160" w:line="240" w:lineRule="auto"/>
        <w:ind w:firstLine="0"/>
        <w:jc w:val="right"/>
        <w:rPr>
          <w:rFonts w:ascii="GHEA Grapalat" w:hAnsi="GHEA Grapalat" w:cs="Arial"/>
          <w:b/>
          <w:sz w:val="22"/>
          <w:szCs w:val="24"/>
        </w:rPr>
      </w:pPr>
      <w:r w:rsidRPr="006257B5">
        <w:rPr>
          <w:rFonts w:ascii="GHEA Grapalat" w:hAnsi="GHEA Grapalat"/>
          <w:b/>
          <w:sz w:val="22"/>
          <w:szCs w:val="24"/>
        </w:rPr>
        <w:lastRenderedPageBreak/>
        <w:t xml:space="preserve">Приложение № </w:t>
      </w:r>
      <w:r w:rsidR="00B048B2" w:rsidRPr="006257B5">
        <w:rPr>
          <w:rFonts w:ascii="GHEA Grapalat" w:hAnsi="GHEA Grapalat"/>
          <w:b/>
          <w:sz w:val="22"/>
          <w:szCs w:val="24"/>
        </w:rPr>
        <w:t>2</w:t>
      </w:r>
    </w:p>
    <w:p w14:paraId="112DAF60" w14:textId="31CC08A5" w:rsidR="00B2572B" w:rsidRPr="006257B5" w:rsidRDefault="00B2572B" w:rsidP="00F137AA">
      <w:pPr>
        <w:pStyle w:val="BodyTextIndent3"/>
        <w:widowControl w:val="0"/>
        <w:spacing w:after="160" w:line="240" w:lineRule="auto"/>
        <w:jc w:val="right"/>
        <w:rPr>
          <w:rFonts w:ascii="GHEA Grapalat" w:hAnsi="GHEA Grapalat" w:cs="Arial"/>
          <w:b/>
          <w:sz w:val="22"/>
          <w:szCs w:val="24"/>
        </w:rPr>
      </w:pPr>
      <w:r w:rsidRPr="006257B5">
        <w:rPr>
          <w:rFonts w:ascii="GHEA Grapalat" w:hAnsi="GHEA Grapalat"/>
          <w:b/>
          <w:sz w:val="22"/>
          <w:szCs w:val="24"/>
        </w:rPr>
        <w:t xml:space="preserve">к Приглашению на </w:t>
      </w:r>
      <w:r w:rsidR="009A3F91" w:rsidRPr="006257B5">
        <w:rPr>
          <w:rFonts w:ascii="GHEA Grapalat" w:hAnsi="GHEA Grapalat"/>
          <w:b/>
          <w:sz w:val="22"/>
          <w:szCs w:val="24"/>
        </w:rPr>
        <w:t>запросе катировок</w:t>
      </w:r>
      <w:r w:rsidR="005744FC" w:rsidRPr="006257B5">
        <w:rPr>
          <w:rFonts w:ascii="GHEA Grapalat" w:hAnsi="GHEA Grapalat" w:cs="Arial"/>
          <w:b/>
          <w:sz w:val="22"/>
          <w:szCs w:val="24"/>
        </w:rPr>
        <w:br/>
      </w:r>
      <w:r w:rsidRPr="006257B5">
        <w:rPr>
          <w:rFonts w:ascii="GHEA Grapalat" w:hAnsi="GHEA Grapalat"/>
          <w:b/>
          <w:sz w:val="22"/>
          <w:szCs w:val="24"/>
        </w:rPr>
        <w:t xml:space="preserve">под кодом </w:t>
      </w:r>
      <w:r w:rsidR="00E80DBA" w:rsidRPr="006257B5">
        <w:rPr>
          <w:rFonts w:ascii="GHEA Grapalat" w:hAnsi="GHEA Grapalat"/>
          <w:b/>
          <w:sz w:val="22"/>
          <w:szCs w:val="24"/>
          <w:lang w:val="es-ES"/>
        </w:rPr>
        <w:t>ԱՄՄՀԼԿՀՈԱԿ-ԳՀԱՊՁԲ-24/1</w:t>
      </w:r>
    </w:p>
    <w:p w14:paraId="20ADA65B" w14:textId="77777777" w:rsidR="00B2572B" w:rsidRPr="006257B5" w:rsidRDefault="00B2572B" w:rsidP="00F137AA">
      <w:pPr>
        <w:widowControl w:val="0"/>
        <w:spacing w:after="120"/>
        <w:ind w:firstLine="567"/>
        <w:jc w:val="center"/>
        <w:rPr>
          <w:rFonts w:ascii="GHEA Grapalat" w:hAnsi="GHEA Grapalat"/>
          <w:sz w:val="22"/>
        </w:rPr>
      </w:pPr>
    </w:p>
    <w:p w14:paraId="40D3B88A" w14:textId="77777777" w:rsidR="00B2572B" w:rsidRPr="006257B5" w:rsidRDefault="00B2572B" w:rsidP="00F137AA">
      <w:pPr>
        <w:widowControl w:val="0"/>
        <w:spacing w:after="120"/>
        <w:ind w:left="-66"/>
        <w:jc w:val="center"/>
        <w:rPr>
          <w:rFonts w:ascii="GHEA Grapalat" w:hAnsi="GHEA Grapalat"/>
          <w:b/>
          <w:sz w:val="22"/>
        </w:rPr>
      </w:pPr>
      <w:r w:rsidRPr="006257B5">
        <w:rPr>
          <w:rFonts w:ascii="GHEA Grapalat" w:hAnsi="GHEA Grapalat"/>
          <w:b/>
          <w:sz w:val="22"/>
        </w:rPr>
        <w:t>ЦЕНОВОЕ ПРЕДЛОЖЕНИЕ</w:t>
      </w:r>
    </w:p>
    <w:p w14:paraId="155B6AEA" w14:textId="77777777" w:rsidR="00B2572B" w:rsidRPr="006257B5" w:rsidRDefault="00B2572B" w:rsidP="00F137AA">
      <w:pPr>
        <w:widowControl w:val="0"/>
        <w:spacing w:after="120"/>
        <w:ind w:firstLine="567"/>
        <w:jc w:val="center"/>
        <w:rPr>
          <w:rFonts w:ascii="GHEA Grapalat" w:hAnsi="GHEA Grapalat"/>
          <w:sz w:val="22"/>
        </w:rPr>
      </w:pPr>
    </w:p>
    <w:p w14:paraId="6F21523F" w14:textId="3A342D94" w:rsidR="00B2572B" w:rsidRPr="006257B5" w:rsidRDefault="00B2572B" w:rsidP="00F137AA">
      <w:pPr>
        <w:widowControl w:val="0"/>
        <w:spacing w:after="160"/>
        <w:ind w:firstLine="567"/>
        <w:jc w:val="both"/>
        <w:rPr>
          <w:rFonts w:ascii="GHEA Grapalat" w:hAnsi="GHEA Grapalat"/>
          <w:sz w:val="22"/>
        </w:rPr>
      </w:pPr>
      <w:r w:rsidRPr="006257B5">
        <w:rPr>
          <w:rFonts w:ascii="GHEA Grapalat" w:hAnsi="GHEA Grapalat"/>
          <w:spacing w:val="-6"/>
          <w:sz w:val="22"/>
        </w:rPr>
        <w:t xml:space="preserve">Рассмотрев приглашение на </w:t>
      </w:r>
      <w:r w:rsidR="009A3F91" w:rsidRPr="006257B5">
        <w:rPr>
          <w:rFonts w:ascii="GHEA Grapalat" w:hAnsi="GHEA Grapalat"/>
          <w:spacing w:val="-6"/>
          <w:sz w:val="22"/>
        </w:rPr>
        <w:t>запросе катировок</w:t>
      </w:r>
      <w:r w:rsidRPr="006257B5">
        <w:rPr>
          <w:rFonts w:ascii="GHEA Grapalat" w:hAnsi="GHEA Grapalat"/>
          <w:spacing w:val="-6"/>
          <w:sz w:val="22"/>
        </w:rPr>
        <w:t xml:space="preserve"> под кодом </w:t>
      </w:r>
      <w:r w:rsidR="00E80DBA" w:rsidRPr="006257B5">
        <w:rPr>
          <w:rFonts w:ascii="GHEA Grapalat" w:hAnsi="GHEA Grapalat"/>
          <w:b/>
          <w:spacing w:val="-6"/>
          <w:sz w:val="22"/>
          <w:lang w:val="es-ES"/>
        </w:rPr>
        <w:t>ԱՄՄՀԼԿՀՈԱԿ-ԳՀԱՊՁԲ-24/1</w:t>
      </w:r>
      <w:r w:rsidRPr="006257B5">
        <w:rPr>
          <w:rFonts w:ascii="GHEA Grapalat" w:hAnsi="GHEA Grapalat"/>
          <w:spacing w:val="-6"/>
          <w:sz w:val="22"/>
        </w:rPr>
        <w:t>,</w:t>
      </w:r>
      <w:r w:rsidRPr="006257B5">
        <w:rPr>
          <w:rFonts w:ascii="GHEA Grapalat" w:hAnsi="GHEA Grapalat"/>
          <w:sz w:val="22"/>
        </w:rPr>
        <w:t xml:space="preserve"> </w:t>
      </w:r>
      <w:r w:rsidR="005744FC" w:rsidRPr="006257B5">
        <w:rPr>
          <w:rFonts w:ascii="GHEA Grapalat" w:hAnsi="GHEA Grapalat"/>
          <w:sz w:val="22"/>
        </w:rPr>
        <w:t xml:space="preserve">в </w:t>
      </w:r>
      <w:r w:rsidRPr="006257B5">
        <w:rPr>
          <w:rFonts w:ascii="GHEA Grapalat" w:hAnsi="GHEA Grapalat"/>
          <w:sz w:val="22"/>
        </w:rPr>
        <w:t>том числе проект заключаемого договора</w:t>
      </w:r>
      <w:r w:rsidR="005744FC" w:rsidRPr="006257B5">
        <w:rPr>
          <w:rFonts w:ascii="GHEA Grapalat" w:hAnsi="GHEA Grapalat"/>
          <w:sz w:val="22"/>
        </w:rPr>
        <w:t xml:space="preserve"> </w:t>
      </w:r>
      <w:r w:rsidRPr="006257B5">
        <w:rPr>
          <w:rFonts w:ascii="GHEA Grapalat" w:hAnsi="GHEA Grapalat"/>
          <w:sz w:val="22"/>
        </w:rPr>
        <w:t>___</w:t>
      </w:r>
      <w:r w:rsidR="005744FC" w:rsidRPr="006257B5">
        <w:rPr>
          <w:rFonts w:ascii="GHEA Grapalat" w:hAnsi="GHEA Grapalat"/>
          <w:sz w:val="22"/>
        </w:rPr>
        <w:t>_</w:t>
      </w:r>
      <w:r w:rsidR="009E4381" w:rsidRPr="006257B5">
        <w:rPr>
          <w:rFonts w:ascii="GHEA Grapalat" w:hAnsi="GHEA Grapalat"/>
          <w:sz w:val="16"/>
        </w:rPr>
        <w:t>наименование участника</w:t>
      </w:r>
      <w:r w:rsidRPr="006257B5">
        <w:rPr>
          <w:rFonts w:ascii="GHEA Grapalat" w:hAnsi="GHEA Grapalat"/>
          <w:sz w:val="22"/>
        </w:rPr>
        <w:t>__</w:t>
      </w:r>
      <w:r w:rsidR="00191D27" w:rsidRPr="006257B5">
        <w:rPr>
          <w:rFonts w:ascii="GHEA Grapalat" w:hAnsi="GHEA Grapalat"/>
          <w:sz w:val="22"/>
        </w:rPr>
        <w:t>___</w:t>
      </w:r>
      <w:r w:rsidR="009E4381" w:rsidRPr="006257B5">
        <w:rPr>
          <w:rFonts w:ascii="GHEA Grapalat" w:hAnsi="GHEA Grapalat"/>
          <w:sz w:val="22"/>
        </w:rPr>
        <w:t xml:space="preserve"> </w:t>
      </w:r>
      <w:r w:rsidRPr="006257B5">
        <w:rPr>
          <w:rFonts w:ascii="GHEA Grapalat" w:hAnsi="GHEA Grapalat"/>
          <w:sz w:val="22"/>
        </w:rPr>
        <w:t>предлагает</w:t>
      </w:r>
      <w:r w:rsidR="005646FC" w:rsidRPr="006257B5">
        <w:rPr>
          <w:rFonts w:ascii="GHEA Grapalat" w:hAnsi="GHEA Grapalat"/>
          <w:sz w:val="22"/>
        </w:rPr>
        <w:t xml:space="preserve"> </w:t>
      </w:r>
      <w:r w:rsidRPr="006257B5">
        <w:rPr>
          <w:rFonts w:ascii="GHEA Grapalat" w:hAnsi="GHEA Grapalat"/>
          <w:sz w:val="22"/>
        </w:rPr>
        <w:t>выполнить договор по нижеуказанным общим ценам:</w:t>
      </w:r>
    </w:p>
    <w:p w14:paraId="6C5D206A" w14:textId="77777777" w:rsidR="00B2572B" w:rsidRPr="006257B5" w:rsidRDefault="005646FC" w:rsidP="00F137AA">
      <w:pPr>
        <w:widowControl w:val="0"/>
        <w:spacing w:after="160"/>
        <w:jc w:val="right"/>
        <w:rPr>
          <w:rFonts w:ascii="GHEA Grapalat" w:hAnsi="GHEA Grapalat"/>
          <w:sz w:val="22"/>
        </w:rPr>
      </w:pPr>
      <w:r w:rsidRPr="006257B5">
        <w:rPr>
          <w:rFonts w:ascii="GHEA Grapalat" w:hAnsi="GHEA Grapalat"/>
          <w:sz w:val="22"/>
        </w:rPr>
        <w:t>д</w:t>
      </w:r>
      <w:r w:rsidR="00B2572B" w:rsidRPr="006257B5">
        <w:rPr>
          <w:rFonts w:ascii="GHEA Grapalat" w:hAnsi="GHEA Grapalat"/>
          <w:sz w:val="22"/>
        </w:rPr>
        <w:t>рамов РА</w:t>
      </w:r>
    </w:p>
    <w:tbl>
      <w:tblPr>
        <w:tblW w:w="99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7"/>
        <w:gridCol w:w="1843"/>
        <w:gridCol w:w="2435"/>
        <w:gridCol w:w="2011"/>
        <w:gridCol w:w="2011"/>
      </w:tblGrid>
      <w:tr w:rsidR="006257B5" w:rsidRPr="006257B5" w14:paraId="10DB7768" w14:textId="77777777" w:rsidTr="009E4381">
        <w:trPr>
          <w:trHeight w:val="965"/>
          <w:jc w:val="center"/>
        </w:trPr>
        <w:tc>
          <w:tcPr>
            <w:tcW w:w="1617" w:type="dxa"/>
            <w:tcBorders>
              <w:top w:val="single" w:sz="4" w:space="0" w:color="auto"/>
              <w:left w:val="single" w:sz="4" w:space="0" w:color="auto"/>
              <w:right w:val="single" w:sz="4" w:space="0" w:color="auto"/>
            </w:tcBorders>
            <w:vAlign w:val="center"/>
          </w:tcPr>
          <w:p w14:paraId="4BB16124" w14:textId="77777777" w:rsidR="0009191C" w:rsidRPr="006257B5" w:rsidRDefault="0009191C" w:rsidP="00F137AA">
            <w:pPr>
              <w:widowControl w:val="0"/>
              <w:jc w:val="center"/>
              <w:rPr>
                <w:rFonts w:ascii="GHEA Grapalat" w:hAnsi="GHEA Grapalat"/>
                <w:b/>
                <w:bCs/>
                <w:sz w:val="18"/>
                <w:szCs w:val="20"/>
                <w:lang w:val="en-US"/>
              </w:rPr>
            </w:pPr>
            <w:r w:rsidRPr="006257B5">
              <w:rPr>
                <w:rFonts w:ascii="GHEA Grapalat" w:hAnsi="GHEA Grapalat"/>
                <w:b/>
                <w:sz w:val="18"/>
                <w:szCs w:val="20"/>
              </w:rPr>
              <w:t>Номера лотов</w:t>
            </w:r>
          </w:p>
        </w:tc>
        <w:tc>
          <w:tcPr>
            <w:tcW w:w="1843" w:type="dxa"/>
            <w:tcBorders>
              <w:top w:val="single" w:sz="4" w:space="0" w:color="auto"/>
              <w:left w:val="single" w:sz="4" w:space="0" w:color="auto"/>
              <w:right w:val="single" w:sz="4" w:space="0" w:color="auto"/>
            </w:tcBorders>
            <w:vAlign w:val="center"/>
          </w:tcPr>
          <w:p w14:paraId="6EE88BCD" w14:textId="77777777" w:rsidR="0009191C" w:rsidRPr="006257B5" w:rsidRDefault="0009191C" w:rsidP="00F137AA">
            <w:pPr>
              <w:widowControl w:val="0"/>
              <w:jc w:val="center"/>
              <w:rPr>
                <w:rFonts w:ascii="GHEA Grapalat" w:hAnsi="GHEA Grapalat"/>
                <w:b/>
                <w:bCs/>
                <w:sz w:val="18"/>
                <w:szCs w:val="20"/>
              </w:rPr>
            </w:pPr>
            <w:r w:rsidRPr="006257B5">
              <w:rPr>
                <w:rFonts w:ascii="GHEA Grapalat" w:hAnsi="GHEA Grapalat"/>
                <w:b/>
                <w:sz w:val="18"/>
                <w:szCs w:val="20"/>
              </w:rPr>
              <w:t>Наименование товара</w:t>
            </w:r>
          </w:p>
        </w:tc>
        <w:tc>
          <w:tcPr>
            <w:tcW w:w="2435" w:type="dxa"/>
            <w:tcBorders>
              <w:top w:val="single" w:sz="4" w:space="0" w:color="auto"/>
              <w:left w:val="single" w:sz="4" w:space="0" w:color="auto"/>
              <w:right w:val="single" w:sz="4" w:space="0" w:color="auto"/>
            </w:tcBorders>
            <w:vAlign w:val="center"/>
          </w:tcPr>
          <w:p w14:paraId="6A481CA0" w14:textId="77777777" w:rsidR="0009191C" w:rsidRPr="006257B5" w:rsidRDefault="0009191C" w:rsidP="00F137AA">
            <w:pPr>
              <w:widowControl w:val="0"/>
              <w:jc w:val="center"/>
              <w:rPr>
                <w:rFonts w:ascii="GHEA Grapalat" w:hAnsi="GHEA Grapalat"/>
                <w:b/>
                <w:sz w:val="18"/>
                <w:szCs w:val="20"/>
              </w:rPr>
            </w:pPr>
            <w:r w:rsidRPr="006257B5">
              <w:rPr>
                <w:rFonts w:ascii="GHEA Grapalat" w:hAnsi="GHEA Grapalat"/>
                <w:b/>
                <w:sz w:val="18"/>
                <w:szCs w:val="20"/>
              </w:rPr>
              <w:t>Стоимость</w:t>
            </w:r>
          </w:p>
          <w:p w14:paraId="6B7F085B" w14:textId="77777777" w:rsidR="0009191C" w:rsidRPr="006257B5" w:rsidRDefault="0009191C" w:rsidP="00F137AA">
            <w:pPr>
              <w:widowControl w:val="0"/>
              <w:jc w:val="center"/>
              <w:rPr>
                <w:rFonts w:ascii="GHEA Grapalat" w:hAnsi="GHEA Grapalat"/>
                <w:b/>
                <w:sz w:val="14"/>
                <w:szCs w:val="16"/>
              </w:rPr>
            </w:pPr>
            <w:r w:rsidRPr="006257B5">
              <w:rPr>
                <w:rFonts w:ascii="GHEA Grapalat" w:hAnsi="GHEA Grapalat"/>
                <w:sz w:val="14"/>
                <w:szCs w:val="16"/>
              </w:rPr>
              <w:t>(совокупность себестоимости и прогнозируемой прибыли)</w:t>
            </w:r>
          </w:p>
          <w:p w14:paraId="037069EC" w14:textId="77777777" w:rsidR="0009191C" w:rsidRPr="006257B5" w:rsidRDefault="0009191C" w:rsidP="00F137AA">
            <w:pPr>
              <w:widowControl w:val="0"/>
              <w:jc w:val="center"/>
              <w:rPr>
                <w:rFonts w:ascii="GHEA Grapalat" w:hAnsi="GHEA Grapalat"/>
                <w:b/>
                <w:bCs/>
                <w:sz w:val="18"/>
                <w:szCs w:val="20"/>
              </w:rPr>
            </w:pPr>
            <w:r w:rsidRPr="006257B5">
              <w:rPr>
                <w:rFonts w:ascii="GHEA Grapalat" w:hAnsi="GHEA Grapalat"/>
                <w:b/>
                <w:sz w:val="18"/>
                <w:szCs w:val="20"/>
              </w:rPr>
              <w:t xml:space="preserve"> /прописью и цифрами/</w:t>
            </w:r>
          </w:p>
        </w:tc>
        <w:tc>
          <w:tcPr>
            <w:tcW w:w="2011" w:type="dxa"/>
            <w:tcBorders>
              <w:top w:val="single" w:sz="4" w:space="0" w:color="auto"/>
              <w:left w:val="single" w:sz="4" w:space="0" w:color="auto"/>
              <w:right w:val="single" w:sz="4" w:space="0" w:color="auto"/>
            </w:tcBorders>
            <w:vAlign w:val="center"/>
          </w:tcPr>
          <w:p w14:paraId="0A9C34B7" w14:textId="77777777" w:rsidR="004825CB" w:rsidRPr="006257B5" w:rsidRDefault="0009191C" w:rsidP="00F137AA">
            <w:pPr>
              <w:widowControl w:val="0"/>
              <w:jc w:val="center"/>
              <w:rPr>
                <w:rFonts w:ascii="GHEA Grapalat" w:hAnsi="GHEA Grapalat"/>
                <w:b/>
                <w:sz w:val="18"/>
                <w:szCs w:val="20"/>
                <w:lang w:val="en-US"/>
              </w:rPr>
            </w:pPr>
            <w:r w:rsidRPr="006257B5">
              <w:rPr>
                <w:rFonts w:ascii="GHEA Grapalat" w:hAnsi="GHEA Grapalat"/>
                <w:b/>
                <w:sz w:val="18"/>
                <w:szCs w:val="20"/>
              </w:rPr>
              <w:t>НДС</w:t>
            </w:r>
            <w:r w:rsidRPr="006257B5">
              <w:rPr>
                <w:rStyle w:val="FootnoteReference"/>
                <w:rFonts w:ascii="GHEA Grapalat" w:hAnsi="GHEA Grapalat"/>
                <w:b/>
                <w:sz w:val="18"/>
                <w:szCs w:val="20"/>
              </w:rPr>
              <w:footnoteReference w:customMarkFollows="1" w:id="6"/>
              <w:t>**</w:t>
            </w:r>
          </w:p>
          <w:p w14:paraId="259F09E1" w14:textId="77777777" w:rsidR="0009191C" w:rsidRPr="006257B5" w:rsidRDefault="0009191C" w:rsidP="00F137AA">
            <w:pPr>
              <w:widowControl w:val="0"/>
              <w:jc w:val="center"/>
              <w:rPr>
                <w:rFonts w:ascii="GHEA Grapalat" w:hAnsi="GHEA Grapalat"/>
                <w:b/>
                <w:bCs/>
                <w:sz w:val="18"/>
                <w:szCs w:val="20"/>
              </w:rPr>
            </w:pPr>
            <w:r w:rsidRPr="006257B5">
              <w:rPr>
                <w:rFonts w:ascii="GHEA Grapalat" w:hAnsi="GHEA Grapalat"/>
                <w:b/>
                <w:sz w:val="18"/>
                <w:szCs w:val="20"/>
              </w:rPr>
              <w:t>/прописью и цифрами/</w:t>
            </w:r>
          </w:p>
        </w:tc>
        <w:tc>
          <w:tcPr>
            <w:tcW w:w="2011" w:type="dxa"/>
            <w:tcBorders>
              <w:top w:val="single" w:sz="4" w:space="0" w:color="auto"/>
              <w:left w:val="single" w:sz="4" w:space="0" w:color="auto"/>
              <w:right w:val="single" w:sz="4" w:space="0" w:color="auto"/>
            </w:tcBorders>
            <w:vAlign w:val="center"/>
          </w:tcPr>
          <w:p w14:paraId="614AB575" w14:textId="77777777" w:rsidR="0009191C" w:rsidRPr="006257B5" w:rsidRDefault="0009191C" w:rsidP="00F137AA">
            <w:pPr>
              <w:widowControl w:val="0"/>
              <w:jc w:val="center"/>
              <w:rPr>
                <w:rFonts w:ascii="GHEA Grapalat" w:hAnsi="GHEA Grapalat"/>
                <w:b/>
                <w:bCs/>
                <w:sz w:val="18"/>
                <w:szCs w:val="20"/>
              </w:rPr>
            </w:pPr>
            <w:r w:rsidRPr="006257B5">
              <w:rPr>
                <w:rFonts w:ascii="GHEA Grapalat" w:hAnsi="GHEA Grapalat"/>
                <w:b/>
                <w:sz w:val="18"/>
                <w:szCs w:val="20"/>
              </w:rPr>
              <w:t>Общая цена</w:t>
            </w:r>
          </w:p>
          <w:p w14:paraId="0A20369A" w14:textId="77777777" w:rsidR="0009191C" w:rsidRPr="006257B5" w:rsidRDefault="0009191C" w:rsidP="00F137AA">
            <w:pPr>
              <w:widowControl w:val="0"/>
              <w:jc w:val="center"/>
              <w:rPr>
                <w:rFonts w:ascii="GHEA Grapalat" w:hAnsi="GHEA Grapalat"/>
                <w:b/>
                <w:bCs/>
                <w:sz w:val="18"/>
                <w:szCs w:val="20"/>
              </w:rPr>
            </w:pPr>
            <w:r w:rsidRPr="006257B5">
              <w:rPr>
                <w:rFonts w:ascii="GHEA Grapalat" w:hAnsi="GHEA Grapalat"/>
                <w:b/>
                <w:sz w:val="18"/>
                <w:szCs w:val="20"/>
              </w:rPr>
              <w:t>/прописью и цифрами/</w:t>
            </w:r>
          </w:p>
        </w:tc>
      </w:tr>
      <w:tr w:rsidR="006257B5" w:rsidRPr="006257B5" w14:paraId="3837D4DD" w14:textId="77777777" w:rsidTr="009E4381">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99CCFF"/>
            <w:vAlign w:val="center"/>
          </w:tcPr>
          <w:p w14:paraId="4E8092DE" w14:textId="77777777" w:rsidR="0009191C" w:rsidRPr="006257B5" w:rsidRDefault="0009191C" w:rsidP="00F137AA">
            <w:pPr>
              <w:widowControl w:val="0"/>
              <w:jc w:val="center"/>
              <w:rPr>
                <w:rFonts w:ascii="GHEA Grapalat" w:hAnsi="GHEA Grapalat"/>
                <w:b/>
                <w:i/>
                <w:sz w:val="18"/>
                <w:szCs w:val="20"/>
              </w:rPr>
            </w:pPr>
            <w:r w:rsidRPr="006257B5">
              <w:rPr>
                <w:rFonts w:ascii="GHEA Grapalat" w:hAnsi="GHEA Grapalat"/>
                <w:b/>
                <w:i/>
                <w:sz w:val="18"/>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358F306E" w14:textId="77777777" w:rsidR="0009191C" w:rsidRPr="006257B5" w:rsidRDefault="0009191C" w:rsidP="00F137AA">
            <w:pPr>
              <w:widowControl w:val="0"/>
              <w:jc w:val="center"/>
              <w:rPr>
                <w:rFonts w:ascii="GHEA Grapalat" w:hAnsi="GHEA Grapalat"/>
                <w:b/>
                <w:i/>
                <w:sz w:val="18"/>
                <w:szCs w:val="20"/>
              </w:rPr>
            </w:pPr>
            <w:r w:rsidRPr="006257B5">
              <w:rPr>
                <w:rFonts w:ascii="GHEA Grapalat" w:hAnsi="GHEA Grapalat"/>
                <w:b/>
                <w:i/>
                <w:sz w:val="18"/>
                <w:szCs w:val="20"/>
              </w:rPr>
              <w:t>2</w:t>
            </w:r>
          </w:p>
        </w:tc>
        <w:tc>
          <w:tcPr>
            <w:tcW w:w="2435" w:type="dxa"/>
            <w:tcBorders>
              <w:top w:val="single" w:sz="4" w:space="0" w:color="auto"/>
              <w:left w:val="single" w:sz="4" w:space="0" w:color="auto"/>
              <w:bottom w:val="single" w:sz="4" w:space="0" w:color="auto"/>
              <w:right w:val="single" w:sz="4" w:space="0" w:color="auto"/>
            </w:tcBorders>
            <w:shd w:val="clear" w:color="auto" w:fill="99CCFF"/>
          </w:tcPr>
          <w:p w14:paraId="5141C75F" w14:textId="77777777" w:rsidR="0009191C" w:rsidRPr="006257B5" w:rsidRDefault="0009191C" w:rsidP="00F137AA">
            <w:pPr>
              <w:widowControl w:val="0"/>
              <w:jc w:val="center"/>
              <w:rPr>
                <w:rFonts w:ascii="GHEA Grapalat" w:hAnsi="GHEA Grapalat"/>
                <w:i/>
                <w:sz w:val="18"/>
                <w:szCs w:val="20"/>
              </w:rPr>
            </w:pPr>
            <w:r w:rsidRPr="006257B5">
              <w:rPr>
                <w:rFonts w:ascii="GHEA Grapalat" w:hAnsi="GHEA Grapalat"/>
                <w:b/>
                <w:i/>
                <w:sz w:val="18"/>
                <w:szCs w:val="20"/>
              </w:rPr>
              <w:t>3</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638A786D" w14:textId="77777777" w:rsidR="0009191C" w:rsidRPr="006257B5" w:rsidRDefault="00E02389" w:rsidP="00F137AA">
            <w:pPr>
              <w:widowControl w:val="0"/>
              <w:jc w:val="center"/>
              <w:rPr>
                <w:rFonts w:ascii="GHEA Grapalat" w:hAnsi="GHEA Grapalat"/>
                <w:i/>
                <w:sz w:val="18"/>
                <w:szCs w:val="20"/>
                <w:lang w:val="en-US"/>
              </w:rPr>
            </w:pPr>
            <w:r w:rsidRPr="006257B5">
              <w:rPr>
                <w:rFonts w:ascii="GHEA Grapalat" w:hAnsi="GHEA Grapalat"/>
                <w:b/>
                <w:i/>
                <w:sz w:val="18"/>
                <w:szCs w:val="20"/>
                <w:lang w:val="en-US"/>
              </w:rPr>
              <w:t>4</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523AE389" w14:textId="77777777" w:rsidR="0009191C" w:rsidRPr="006257B5" w:rsidRDefault="00E02389" w:rsidP="00F137AA">
            <w:pPr>
              <w:widowControl w:val="0"/>
              <w:jc w:val="center"/>
              <w:rPr>
                <w:rFonts w:ascii="GHEA Grapalat" w:hAnsi="GHEA Grapalat"/>
                <w:i/>
                <w:sz w:val="18"/>
                <w:szCs w:val="20"/>
              </w:rPr>
            </w:pPr>
            <w:r w:rsidRPr="006257B5">
              <w:rPr>
                <w:rFonts w:ascii="GHEA Grapalat" w:hAnsi="GHEA Grapalat"/>
                <w:b/>
                <w:i/>
                <w:sz w:val="18"/>
                <w:szCs w:val="20"/>
                <w:lang w:val="en-US"/>
              </w:rPr>
              <w:t>5</w:t>
            </w:r>
            <w:r w:rsidR="0009191C" w:rsidRPr="006257B5">
              <w:rPr>
                <w:rFonts w:ascii="GHEA Grapalat" w:hAnsi="GHEA Grapalat"/>
                <w:b/>
                <w:i/>
                <w:sz w:val="18"/>
                <w:szCs w:val="20"/>
              </w:rPr>
              <w:t>=3+4</w:t>
            </w:r>
          </w:p>
        </w:tc>
      </w:tr>
      <w:tr w:rsidR="006257B5" w:rsidRPr="006257B5" w14:paraId="584467C2"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50EDF0CF" w14:textId="77777777" w:rsidR="009E4381" w:rsidRPr="006257B5" w:rsidRDefault="009E4381" w:rsidP="00F137AA">
            <w:pPr>
              <w:widowControl w:val="0"/>
              <w:jc w:val="center"/>
              <w:rPr>
                <w:rFonts w:ascii="GHEA Grapalat" w:hAnsi="GHEA Grapalat"/>
                <w:b/>
                <w:bCs/>
                <w:sz w:val="20"/>
                <w:szCs w:val="20"/>
              </w:rPr>
            </w:pPr>
            <w:r w:rsidRPr="006257B5">
              <w:rPr>
                <w:rFonts w:ascii="GHEA Grapalat" w:hAnsi="GHEA Grapalat"/>
                <w:b/>
                <w:sz w:val="20"/>
                <w:szCs w:val="20"/>
              </w:rPr>
              <w:t>1</w:t>
            </w:r>
          </w:p>
        </w:tc>
        <w:tc>
          <w:tcPr>
            <w:tcW w:w="1843" w:type="dxa"/>
            <w:tcBorders>
              <w:top w:val="single" w:sz="4" w:space="0" w:color="auto"/>
              <w:bottom w:val="single" w:sz="4" w:space="0" w:color="auto"/>
            </w:tcBorders>
            <w:vAlign w:val="center"/>
          </w:tcPr>
          <w:p w14:paraId="533C1CD3" w14:textId="77777777" w:rsidR="009E4381" w:rsidRPr="006257B5" w:rsidRDefault="009E4381" w:rsidP="00F137AA">
            <w:pPr>
              <w:widowControl w:val="0"/>
              <w:rPr>
                <w:rFonts w:ascii="GHEA Grapalat" w:hAnsi="GHEA Grapalat"/>
                <w:sz w:val="20"/>
                <w:szCs w:val="20"/>
              </w:rPr>
            </w:pPr>
            <w:r w:rsidRPr="006257B5">
              <w:rPr>
                <w:rFonts w:ascii="GHEA Grapalat" w:hAnsi="GHEA Grapalat"/>
                <w:sz w:val="20"/>
                <w:szCs w:val="20"/>
                <w:u w:val="single"/>
                <w:vertAlign w:val="subscript"/>
              </w:rPr>
              <w:t>"Наименование лота предмета закупки № 1"</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442AAC82"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3428D99C"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1E30FC1B" w14:textId="77777777" w:rsidR="009E4381" w:rsidRPr="006257B5" w:rsidRDefault="009E4381" w:rsidP="00F137AA">
            <w:pPr>
              <w:widowControl w:val="0"/>
              <w:jc w:val="center"/>
              <w:rPr>
                <w:rFonts w:ascii="GHEA Grapalat" w:hAnsi="GHEA Grapalat"/>
                <w:sz w:val="18"/>
                <w:szCs w:val="20"/>
              </w:rPr>
            </w:pPr>
          </w:p>
        </w:tc>
      </w:tr>
      <w:tr w:rsidR="006257B5" w:rsidRPr="006257B5" w14:paraId="4363ED11"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534D500C" w14:textId="77777777" w:rsidR="009E4381" w:rsidRPr="006257B5" w:rsidRDefault="009E4381" w:rsidP="00F137AA">
            <w:pPr>
              <w:widowControl w:val="0"/>
              <w:jc w:val="center"/>
              <w:rPr>
                <w:rFonts w:ascii="GHEA Grapalat" w:hAnsi="GHEA Grapalat"/>
                <w:b/>
                <w:bCs/>
                <w:sz w:val="20"/>
                <w:szCs w:val="20"/>
              </w:rPr>
            </w:pPr>
            <w:r w:rsidRPr="006257B5">
              <w:rPr>
                <w:rFonts w:ascii="GHEA Grapalat" w:hAnsi="GHEA Grapalat"/>
                <w:b/>
                <w:sz w:val="20"/>
                <w:szCs w:val="20"/>
              </w:rPr>
              <w:t>2</w:t>
            </w:r>
          </w:p>
        </w:tc>
        <w:tc>
          <w:tcPr>
            <w:tcW w:w="1843" w:type="dxa"/>
            <w:tcBorders>
              <w:top w:val="single" w:sz="4" w:space="0" w:color="auto"/>
              <w:bottom w:val="single" w:sz="4" w:space="0" w:color="auto"/>
            </w:tcBorders>
            <w:vAlign w:val="center"/>
          </w:tcPr>
          <w:p w14:paraId="5804BCA4" w14:textId="77777777" w:rsidR="009E4381" w:rsidRPr="006257B5" w:rsidRDefault="009E4381" w:rsidP="00F137AA">
            <w:pPr>
              <w:widowControl w:val="0"/>
              <w:rPr>
                <w:rFonts w:ascii="GHEA Grapalat" w:hAnsi="GHEA Grapalat"/>
                <w:sz w:val="20"/>
                <w:szCs w:val="20"/>
              </w:rPr>
            </w:pPr>
            <w:r w:rsidRPr="006257B5">
              <w:rPr>
                <w:rFonts w:ascii="GHEA Grapalat" w:hAnsi="GHEA Grapalat"/>
                <w:sz w:val="20"/>
                <w:szCs w:val="20"/>
                <w:u w:val="single"/>
                <w:vertAlign w:val="subscript"/>
              </w:rPr>
              <w:t>"Наименование лота предмета закупки № 2"</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48C5C914"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66BFD483"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68489408" w14:textId="77777777" w:rsidR="009E4381" w:rsidRPr="006257B5" w:rsidRDefault="009E4381" w:rsidP="00F137AA">
            <w:pPr>
              <w:widowControl w:val="0"/>
              <w:jc w:val="center"/>
              <w:rPr>
                <w:rFonts w:ascii="GHEA Grapalat" w:hAnsi="GHEA Grapalat"/>
                <w:sz w:val="18"/>
                <w:szCs w:val="20"/>
              </w:rPr>
            </w:pPr>
          </w:p>
        </w:tc>
      </w:tr>
      <w:tr w:rsidR="006257B5" w:rsidRPr="006257B5" w14:paraId="4158BC7D"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6B8A902C" w14:textId="77777777" w:rsidR="009E4381" w:rsidRPr="006257B5" w:rsidRDefault="009E4381" w:rsidP="00F137AA">
            <w:pPr>
              <w:widowControl w:val="0"/>
              <w:jc w:val="center"/>
              <w:rPr>
                <w:rFonts w:ascii="GHEA Grapalat" w:hAnsi="GHEA Grapalat"/>
                <w:b/>
                <w:bCs/>
                <w:sz w:val="20"/>
                <w:szCs w:val="20"/>
              </w:rPr>
            </w:pPr>
            <w:r w:rsidRPr="006257B5">
              <w:rPr>
                <w:rFonts w:ascii="GHEA Grapalat" w:hAnsi="GHEA Grapalat"/>
                <w:b/>
                <w:sz w:val="20"/>
                <w:szCs w:val="20"/>
              </w:rPr>
              <w:t>3</w:t>
            </w:r>
          </w:p>
        </w:tc>
        <w:tc>
          <w:tcPr>
            <w:tcW w:w="1843" w:type="dxa"/>
            <w:tcBorders>
              <w:top w:val="single" w:sz="4" w:space="0" w:color="auto"/>
              <w:bottom w:val="single" w:sz="4" w:space="0" w:color="auto"/>
            </w:tcBorders>
            <w:vAlign w:val="center"/>
          </w:tcPr>
          <w:p w14:paraId="3DC9D083" w14:textId="77777777" w:rsidR="009E4381" w:rsidRPr="006257B5" w:rsidRDefault="009E4381" w:rsidP="00F137AA">
            <w:pPr>
              <w:widowControl w:val="0"/>
              <w:rPr>
                <w:rFonts w:ascii="GHEA Grapalat" w:hAnsi="GHEA Grapalat"/>
                <w:sz w:val="20"/>
                <w:szCs w:val="20"/>
              </w:rPr>
            </w:pPr>
            <w:r w:rsidRPr="006257B5">
              <w:rPr>
                <w:rFonts w:ascii="GHEA Grapalat" w:hAnsi="GHEA Grapalat"/>
                <w:sz w:val="20"/>
                <w:szCs w:val="20"/>
                <w:u w:val="single"/>
                <w:vertAlign w:val="subscript"/>
              </w:rPr>
              <w:t>"Наименование лота предмета закупки № 3"</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0250F40E"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76AF74FB"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4427AE5B" w14:textId="77777777" w:rsidR="009E4381" w:rsidRPr="006257B5" w:rsidRDefault="009E4381" w:rsidP="00F137AA">
            <w:pPr>
              <w:widowControl w:val="0"/>
              <w:jc w:val="center"/>
              <w:rPr>
                <w:rFonts w:ascii="GHEA Grapalat" w:hAnsi="GHEA Grapalat"/>
                <w:sz w:val="18"/>
                <w:szCs w:val="20"/>
              </w:rPr>
            </w:pPr>
          </w:p>
        </w:tc>
      </w:tr>
      <w:tr w:rsidR="006257B5" w:rsidRPr="006257B5" w14:paraId="62B5747A"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0443E2AD" w14:textId="77777777" w:rsidR="009E4381" w:rsidRPr="006257B5" w:rsidRDefault="009E4381" w:rsidP="00F137AA">
            <w:pPr>
              <w:widowControl w:val="0"/>
              <w:jc w:val="center"/>
              <w:rPr>
                <w:rFonts w:ascii="GHEA Grapalat" w:hAnsi="GHEA Grapalat"/>
                <w:b/>
                <w:bCs/>
                <w:sz w:val="20"/>
                <w:szCs w:val="20"/>
              </w:rPr>
            </w:pPr>
            <w:r w:rsidRPr="006257B5">
              <w:rPr>
                <w:rFonts w:ascii="GHEA Grapalat" w:hAnsi="GHEA Grapalat"/>
                <w:b/>
                <w:sz w:val="20"/>
                <w:szCs w:val="20"/>
              </w:rPr>
              <w:t>…</w:t>
            </w:r>
          </w:p>
        </w:tc>
        <w:tc>
          <w:tcPr>
            <w:tcW w:w="1843" w:type="dxa"/>
            <w:tcBorders>
              <w:top w:val="single" w:sz="4" w:space="0" w:color="auto"/>
              <w:bottom w:val="single" w:sz="4" w:space="0" w:color="auto"/>
            </w:tcBorders>
            <w:vAlign w:val="center"/>
          </w:tcPr>
          <w:p w14:paraId="3B5BC377" w14:textId="77777777" w:rsidR="009E4381" w:rsidRPr="006257B5" w:rsidRDefault="009E4381" w:rsidP="00F137AA">
            <w:pPr>
              <w:widowControl w:val="0"/>
              <w:rPr>
                <w:rFonts w:ascii="GHEA Grapalat" w:hAnsi="GHEA Grapalat"/>
                <w:sz w:val="20"/>
                <w:szCs w:val="20"/>
              </w:rPr>
            </w:pPr>
            <w:r w:rsidRPr="006257B5">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4A66840C"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9E495B4"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314FEFF6" w14:textId="77777777" w:rsidR="009E4381" w:rsidRPr="006257B5" w:rsidRDefault="009E4381" w:rsidP="00F137AA">
            <w:pPr>
              <w:widowControl w:val="0"/>
              <w:jc w:val="center"/>
              <w:rPr>
                <w:rFonts w:ascii="GHEA Grapalat" w:hAnsi="GHEA Grapalat"/>
                <w:sz w:val="18"/>
                <w:szCs w:val="20"/>
              </w:rPr>
            </w:pPr>
          </w:p>
        </w:tc>
      </w:tr>
      <w:tr w:rsidR="006257B5" w:rsidRPr="006257B5" w14:paraId="6BDFEAA0"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66424A6E" w14:textId="77777777" w:rsidR="009E4381" w:rsidRPr="006257B5" w:rsidRDefault="009E4381" w:rsidP="00F137AA">
            <w:pPr>
              <w:widowControl w:val="0"/>
              <w:jc w:val="center"/>
              <w:rPr>
                <w:rFonts w:ascii="GHEA Grapalat" w:hAnsi="GHEA Grapalat"/>
                <w:b/>
                <w:bCs/>
                <w:sz w:val="20"/>
                <w:szCs w:val="20"/>
              </w:rPr>
            </w:pPr>
            <w:r w:rsidRPr="006257B5">
              <w:rPr>
                <w:rFonts w:ascii="GHEA Grapalat" w:hAnsi="GHEA Grapalat"/>
                <w:b/>
                <w:sz w:val="20"/>
                <w:szCs w:val="20"/>
              </w:rPr>
              <w:t>…</w:t>
            </w:r>
          </w:p>
        </w:tc>
        <w:tc>
          <w:tcPr>
            <w:tcW w:w="1843" w:type="dxa"/>
            <w:tcBorders>
              <w:top w:val="single" w:sz="4" w:space="0" w:color="auto"/>
              <w:bottom w:val="single" w:sz="4" w:space="0" w:color="auto"/>
            </w:tcBorders>
            <w:vAlign w:val="center"/>
          </w:tcPr>
          <w:p w14:paraId="182E3D33" w14:textId="77777777" w:rsidR="009E4381" w:rsidRPr="006257B5" w:rsidRDefault="009E4381" w:rsidP="00F137AA">
            <w:pPr>
              <w:widowControl w:val="0"/>
              <w:rPr>
                <w:rFonts w:ascii="GHEA Grapalat" w:hAnsi="GHEA Grapalat"/>
                <w:sz w:val="20"/>
                <w:szCs w:val="20"/>
              </w:rPr>
            </w:pPr>
            <w:r w:rsidRPr="006257B5">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40EE7BD5"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18117DF6" w14:textId="77777777" w:rsidR="009E4381" w:rsidRPr="006257B5"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721A0933" w14:textId="77777777" w:rsidR="009E4381" w:rsidRPr="006257B5" w:rsidRDefault="009E4381" w:rsidP="00F137AA">
            <w:pPr>
              <w:widowControl w:val="0"/>
              <w:jc w:val="center"/>
              <w:rPr>
                <w:rFonts w:ascii="GHEA Grapalat" w:hAnsi="GHEA Grapalat"/>
                <w:sz w:val="18"/>
                <w:szCs w:val="20"/>
              </w:rPr>
            </w:pPr>
          </w:p>
        </w:tc>
      </w:tr>
    </w:tbl>
    <w:p w14:paraId="0838FB22" w14:textId="77777777" w:rsidR="00374F4A" w:rsidRPr="006257B5" w:rsidRDefault="00374F4A" w:rsidP="00F137AA">
      <w:pPr>
        <w:widowControl w:val="0"/>
        <w:tabs>
          <w:tab w:val="left" w:pos="6804"/>
        </w:tabs>
        <w:jc w:val="center"/>
        <w:rPr>
          <w:rFonts w:ascii="GHEA Grapalat" w:hAnsi="GHEA Grapalat"/>
          <w:sz w:val="22"/>
        </w:rPr>
      </w:pPr>
      <w:r w:rsidRPr="006257B5">
        <w:rPr>
          <w:rFonts w:ascii="GHEA Grapalat" w:hAnsi="GHEA Grapalat"/>
          <w:sz w:val="22"/>
        </w:rPr>
        <w:t>_________________________________________________</w:t>
      </w:r>
      <w:r w:rsidRPr="006257B5">
        <w:rPr>
          <w:rFonts w:ascii="GHEA Grapalat" w:hAnsi="GHEA Grapalat"/>
          <w:sz w:val="22"/>
        </w:rPr>
        <w:tab/>
        <w:t>_________________</w:t>
      </w:r>
    </w:p>
    <w:p w14:paraId="0D06F656" w14:textId="77777777" w:rsidR="00374F4A" w:rsidRPr="006257B5" w:rsidRDefault="00374F4A" w:rsidP="00F137AA">
      <w:pPr>
        <w:widowControl w:val="0"/>
        <w:tabs>
          <w:tab w:val="left" w:pos="7513"/>
        </w:tabs>
        <w:spacing w:after="160"/>
        <w:ind w:left="709"/>
        <w:jc w:val="both"/>
        <w:rPr>
          <w:rFonts w:ascii="GHEA Grapalat" w:hAnsi="GHEA Grapalat" w:cs="Arial"/>
          <w:sz w:val="14"/>
        </w:rPr>
      </w:pPr>
      <w:r w:rsidRPr="006257B5">
        <w:rPr>
          <w:rFonts w:ascii="GHEA Grapalat" w:hAnsi="GHEA Grapalat"/>
          <w:sz w:val="14"/>
        </w:rPr>
        <w:t>наименование участника (должность, имя, фамилия руководителя</w:t>
      </w:r>
      <w:r w:rsidR="00335DAA" w:rsidRPr="006257B5">
        <w:rPr>
          <w:rFonts w:ascii="GHEA Grapalat" w:hAnsi="GHEA Grapalat"/>
          <w:sz w:val="14"/>
        </w:rPr>
        <w:t>)</w:t>
      </w:r>
      <w:r w:rsidRPr="006257B5">
        <w:rPr>
          <w:rFonts w:ascii="GHEA Grapalat" w:hAnsi="GHEA Grapalat"/>
          <w:sz w:val="14"/>
        </w:rPr>
        <w:tab/>
        <w:t>подпись</w:t>
      </w:r>
    </w:p>
    <w:p w14:paraId="5F24F072" w14:textId="77777777" w:rsidR="00DC619D" w:rsidRPr="006257B5" w:rsidRDefault="00DC619D" w:rsidP="00F137AA">
      <w:pPr>
        <w:widowControl w:val="0"/>
        <w:spacing w:after="160"/>
        <w:jc w:val="both"/>
        <w:rPr>
          <w:rFonts w:ascii="GHEA Grapalat" w:hAnsi="GHEA Grapalat"/>
          <w:sz w:val="22"/>
          <w:lang w:val="es-ES"/>
        </w:rPr>
      </w:pPr>
    </w:p>
    <w:p w14:paraId="27292FE4" w14:textId="77777777" w:rsidR="00B2572B" w:rsidRPr="006257B5" w:rsidRDefault="00B2572B" w:rsidP="00F137AA">
      <w:pPr>
        <w:widowControl w:val="0"/>
        <w:spacing w:after="160"/>
        <w:jc w:val="right"/>
        <w:rPr>
          <w:rFonts w:ascii="GHEA Grapalat" w:hAnsi="GHEA Grapalat"/>
          <w:sz w:val="22"/>
        </w:rPr>
      </w:pPr>
      <w:r w:rsidRPr="006257B5">
        <w:rPr>
          <w:rFonts w:ascii="GHEA Grapalat" w:hAnsi="GHEA Grapalat"/>
          <w:sz w:val="22"/>
        </w:rPr>
        <w:t>М. П.</w:t>
      </w:r>
    </w:p>
    <w:p w14:paraId="721EF592" w14:textId="77777777" w:rsidR="00B217BB" w:rsidRPr="006257B5" w:rsidRDefault="00B217BB" w:rsidP="00F137AA">
      <w:pPr>
        <w:rPr>
          <w:rFonts w:ascii="GHEA Grapalat" w:hAnsi="GHEA Grapalat"/>
          <w:b/>
          <w:sz w:val="22"/>
        </w:rPr>
      </w:pPr>
      <w:r w:rsidRPr="006257B5">
        <w:rPr>
          <w:rFonts w:ascii="GHEA Grapalat" w:hAnsi="GHEA Grapalat"/>
          <w:b/>
          <w:sz w:val="22"/>
        </w:rPr>
        <w:br w:type="page"/>
      </w:r>
    </w:p>
    <w:p w14:paraId="28BFE7A3" w14:textId="77777777" w:rsidR="00D267A5" w:rsidRPr="006257B5" w:rsidRDefault="00D267A5" w:rsidP="00F137AA">
      <w:pPr>
        <w:widowControl w:val="0"/>
        <w:ind w:firstLine="567"/>
        <w:jc w:val="right"/>
        <w:rPr>
          <w:rFonts w:ascii="GHEA Grapalat" w:hAnsi="GHEA Grapalat"/>
          <w:b/>
        </w:rPr>
      </w:pPr>
      <w:r w:rsidRPr="006257B5">
        <w:rPr>
          <w:rFonts w:ascii="GHEA Grapalat" w:hAnsi="GHEA Grapalat"/>
          <w:b/>
        </w:rPr>
        <w:lastRenderedPageBreak/>
        <w:t>Приложение № 4.</w:t>
      </w:r>
      <w:r w:rsidR="00D30E7D" w:rsidRPr="006257B5">
        <w:rPr>
          <w:rFonts w:ascii="GHEA Grapalat" w:hAnsi="GHEA Grapalat"/>
          <w:b/>
        </w:rPr>
        <w:t>2</w:t>
      </w:r>
    </w:p>
    <w:p w14:paraId="65262CF5" w14:textId="77777777" w:rsidR="00D267A5" w:rsidRPr="006257B5" w:rsidRDefault="00D267A5" w:rsidP="00F137AA">
      <w:pPr>
        <w:pStyle w:val="BodyTextIndent3"/>
        <w:widowControl w:val="0"/>
        <w:spacing w:line="240" w:lineRule="auto"/>
        <w:jc w:val="right"/>
        <w:rPr>
          <w:rFonts w:ascii="GHEA Grapalat" w:hAnsi="GHEA Grapalat"/>
          <w:b/>
          <w:sz w:val="22"/>
          <w:szCs w:val="24"/>
        </w:rPr>
      </w:pPr>
      <w:r w:rsidRPr="006257B5">
        <w:rPr>
          <w:rFonts w:ascii="GHEA Grapalat" w:hAnsi="GHEA Grapalat"/>
          <w:b/>
          <w:sz w:val="22"/>
          <w:szCs w:val="24"/>
        </w:rPr>
        <w:t>к Приглашению на запросе катировок</w:t>
      </w:r>
    </w:p>
    <w:p w14:paraId="04979D8E" w14:textId="71971454" w:rsidR="00D267A5" w:rsidRPr="006257B5" w:rsidRDefault="00D267A5" w:rsidP="00F137AA">
      <w:pPr>
        <w:pStyle w:val="BodyTextIndent3"/>
        <w:widowControl w:val="0"/>
        <w:spacing w:line="240" w:lineRule="auto"/>
        <w:jc w:val="right"/>
        <w:rPr>
          <w:rFonts w:ascii="GHEA Grapalat" w:hAnsi="GHEA Grapalat"/>
          <w:b/>
          <w:sz w:val="22"/>
          <w:szCs w:val="24"/>
          <w:lang w:val="es-ES"/>
        </w:rPr>
      </w:pPr>
      <w:r w:rsidRPr="006257B5">
        <w:rPr>
          <w:rFonts w:ascii="GHEA Grapalat" w:hAnsi="GHEA Grapalat"/>
          <w:b/>
          <w:sz w:val="22"/>
          <w:szCs w:val="24"/>
        </w:rPr>
        <w:t xml:space="preserve">под кодом </w:t>
      </w:r>
      <w:r w:rsidR="00E80DBA" w:rsidRPr="006257B5">
        <w:rPr>
          <w:rFonts w:ascii="GHEA Grapalat" w:hAnsi="GHEA Grapalat"/>
          <w:b/>
          <w:sz w:val="22"/>
          <w:szCs w:val="24"/>
          <w:lang w:val="es-ES"/>
        </w:rPr>
        <w:t>ԱՄՄՀԼԿՀՈԱԿ-ԳՀԱՊՁԲ-24/1</w:t>
      </w:r>
    </w:p>
    <w:p w14:paraId="47840F4D" w14:textId="77777777" w:rsidR="00117666" w:rsidRPr="006257B5" w:rsidRDefault="00117666" w:rsidP="00117666">
      <w:pPr>
        <w:widowControl w:val="0"/>
        <w:spacing w:after="160"/>
        <w:jc w:val="center"/>
        <w:rPr>
          <w:rFonts w:ascii="GHEA Grapalat" w:hAnsi="GHEA Grapalat" w:cs="GHEA Grapalat"/>
          <w:b/>
          <w:sz w:val="22"/>
          <w:szCs w:val="22"/>
        </w:rPr>
      </w:pPr>
      <w:r w:rsidRPr="006257B5">
        <w:rPr>
          <w:rFonts w:ascii="GHEA Grapalat" w:hAnsi="GHEA Grapalat"/>
          <w:b/>
          <w:sz w:val="22"/>
          <w:szCs w:val="22"/>
        </w:rPr>
        <w:t xml:space="preserve">СОГЛАШЕНИЕ О НЕУСТОЙКЕ </w:t>
      </w:r>
    </w:p>
    <w:p w14:paraId="304BD816" w14:textId="77777777" w:rsidR="00117666" w:rsidRPr="006257B5" w:rsidRDefault="00117666" w:rsidP="00117666">
      <w:pPr>
        <w:widowControl w:val="0"/>
        <w:spacing w:after="160"/>
        <w:jc w:val="center"/>
        <w:rPr>
          <w:rFonts w:ascii="GHEA Grapalat" w:hAnsi="GHEA Grapalat" w:cs="GHEA Grapalat"/>
          <w:b/>
          <w:sz w:val="22"/>
          <w:szCs w:val="22"/>
        </w:rPr>
      </w:pPr>
      <w:r w:rsidRPr="006257B5">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6257B5" w14:paraId="0CFC411D" w14:textId="77777777" w:rsidTr="003824F5">
        <w:tc>
          <w:tcPr>
            <w:tcW w:w="4786" w:type="dxa"/>
          </w:tcPr>
          <w:p w14:paraId="68AD9909" w14:textId="77777777" w:rsidR="00117666" w:rsidRPr="006257B5" w:rsidRDefault="00117666" w:rsidP="003824F5">
            <w:pPr>
              <w:widowControl w:val="0"/>
              <w:spacing w:after="160"/>
              <w:rPr>
                <w:rFonts w:ascii="GHEA Grapalat" w:hAnsi="GHEA Grapalat" w:cs="GHEA Grapalat"/>
                <w:b/>
                <w:sz w:val="22"/>
                <w:szCs w:val="22"/>
                <w:lang w:val="en-US"/>
              </w:rPr>
            </w:pPr>
            <w:r w:rsidRPr="006257B5">
              <w:rPr>
                <w:rFonts w:ascii="GHEA Grapalat" w:hAnsi="GHEA Grapalat"/>
                <w:sz w:val="22"/>
                <w:szCs w:val="22"/>
              </w:rPr>
              <w:t>г. Ереван</w:t>
            </w:r>
          </w:p>
        </w:tc>
        <w:tc>
          <w:tcPr>
            <w:tcW w:w="4500" w:type="dxa"/>
          </w:tcPr>
          <w:p w14:paraId="66D4CE53" w14:textId="77777777" w:rsidR="00117666" w:rsidRPr="006257B5" w:rsidRDefault="00117666" w:rsidP="003824F5">
            <w:pPr>
              <w:widowControl w:val="0"/>
              <w:spacing w:after="160"/>
              <w:jc w:val="right"/>
              <w:rPr>
                <w:rFonts w:ascii="GHEA Grapalat" w:hAnsi="GHEA Grapalat" w:cs="GHEA Grapalat"/>
                <w:b/>
                <w:sz w:val="22"/>
                <w:szCs w:val="22"/>
              </w:rPr>
            </w:pPr>
            <w:r w:rsidRPr="006257B5">
              <w:rPr>
                <w:rFonts w:ascii="GHEA Grapalat" w:hAnsi="GHEA Grapalat"/>
                <w:sz w:val="22"/>
                <w:szCs w:val="22"/>
              </w:rPr>
              <w:t>"</w:t>
            </w:r>
            <w:r w:rsidRPr="006257B5">
              <w:rPr>
                <w:rFonts w:ascii="GHEA Grapalat" w:hAnsi="GHEA Grapalat"/>
                <w:sz w:val="22"/>
                <w:szCs w:val="22"/>
                <w:lang w:val="en-US"/>
              </w:rPr>
              <w:tab/>
            </w:r>
            <w:r w:rsidRPr="006257B5">
              <w:rPr>
                <w:rFonts w:ascii="GHEA Grapalat" w:hAnsi="GHEA Grapalat"/>
                <w:sz w:val="22"/>
                <w:szCs w:val="22"/>
              </w:rPr>
              <w:t xml:space="preserve">" </w:t>
            </w:r>
            <w:r w:rsidRPr="006257B5">
              <w:rPr>
                <w:rFonts w:ascii="GHEA Grapalat" w:hAnsi="GHEA Grapalat"/>
                <w:sz w:val="22"/>
                <w:szCs w:val="22"/>
                <w:lang w:val="en-US"/>
              </w:rPr>
              <w:tab/>
            </w:r>
            <w:r w:rsidRPr="006257B5">
              <w:rPr>
                <w:rFonts w:ascii="GHEA Grapalat" w:hAnsi="GHEA Grapalat"/>
                <w:sz w:val="22"/>
                <w:szCs w:val="22"/>
              </w:rPr>
              <w:t>20</w:t>
            </w:r>
            <w:r w:rsidRPr="006257B5">
              <w:rPr>
                <w:rFonts w:ascii="GHEA Grapalat" w:hAnsi="GHEA Grapalat"/>
                <w:sz w:val="22"/>
                <w:szCs w:val="22"/>
                <w:lang w:val="en-US"/>
              </w:rPr>
              <w:tab/>
            </w:r>
            <w:r w:rsidRPr="006257B5">
              <w:rPr>
                <w:rFonts w:ascii="GHEA Grapalat" w:hAnsi="GHEA Grapalat"/>
                <w:sz w:val="22"/>
                <w:szCs w:val="22"/>
              </w:rPr>
              <w:t>г.</w:t>
            </w:r>
            <w:r w:rsidRPr="006257B5">
              <w:rPr>
                <w:rStyle w:val="FootnoteReference"/>
                <w:rFonts w:ascii="GHEA Grapalat" w:hAnsi="GHEA Grapalat"/>
                <w:sz w:val="22"/>
                <w:szCs w:val="22"/>
              </w:rPr>
              <w:footnoteReference w:customMarkFollows="1" w:id="7"/>
              <w:t>**</w:t>
            </w:r>
          </w:p>
        </w:tc>
      </w:tr>
    </w:tbl>
    <w:p w14:paraId="445AABC9" w14:textId="77777777" w:rsidR="00117666" w:rsidRPr="006257B5" w:rsidRDefault="00117666" w:rsidP="00117666">
      <w:pPr>
        <w:widowControl w:val="0"/>
        <w:spacing w:after="160"/>
        <w:rPr>
          <w:rFonts w:ascii="GHEA Grapalat" w:hAnsi="GHEA Grapalat" w:cs="GHEA Grapalat"/>
          <w:b/>
          <w:sz w:val="22"/>
          <w:szCs w:val="22"/>
        </w:rPr>
      </w:pPr>
    </w:p>
    <w:p w14:paraId="657D04FA" w14:textId="77777777" w:rsidR="00117666" w:rsidRPr="006257B5" w:rsidRDefault="00117666" w:rsidP="00117666">
      <w:pPr>
        <w:widowControl w:val="0"/>
        <w:jc w:val="both"/>
        <w:rPr>
          <w:rFonts w:ascii="GHEA Grapalat" w:hAnsi="GHEA Grapalat" w:cs="GHEA Grapalat"/>
          <w:sz w:val="22"/>
          <w:szCs w:val="22"/>
          <w:u w:val="single"/>
          <w:vertAlign w:val="subscript"/>
        </w:rPr>
      </w:pPr>
      <w:r w:rsidRPr="006257B5">
        <w:rPr>
          <w:rFonts w:ascii="GHEA Grapalat" w:hAnsi="GHEA Grapalat"/>
          <w:sz w:val="22"/>
          <w:szCs w:val="22"/>
        </w:rPr>
        <w:t>_______________________________________________, в лице директора Компании,</w:t>
      </w:r>
    </w:p>
    <w:p w14:paraId="0834C530" w14:textId="77777777" w:rsidR="00117666" w:rsidRPr="006257B5" w:rsidRDefault="00117666" w:rsidP="00117666">
      <w:pPr>
        <w:widowControl w:val="0"/>
        <w:spacing w:after="160"/>
        <w:ind w:left="1843"/>
        <w:jc w:val="both"/>
        <w:rPr>
          <w:rFonts w:ascii="GHEA Grapalat" w:hAnsi="GHEA Grapalat"/>
          <w:sz w:val="22"/>
          <w:szCs w:val="22"/>
          <w:vertAlign w:val="superscript"/>
          <w:lang w:val="en-US"/>
        </w:rPr>
      </w:pPr>
      <w:r w:rsidRPr="006257B5">
        <w:rPr>
          <w:rFonts w:ascii="GHEA Grapalat" w:hAnsi="GHEA Grapalat"/>
          <w:sz w:val="22"/>
          <w:szCs w:val="22"/>
          <w:vertAlign w:val="superscript"/>
        </w:rPr>
        <w:t>наименование Компании</w:t>
      </w:r>
    </w:p>
    <w:p w14:paraId="6B7D7829" w14:textId="77777777" w:rsidR="00117666" w:rsidRPr="006257B5" w:rsidRDefault="00117666" w:rsidP="00117666">
      <w:pPr>
        <w:widowControl w:val="0"/>
        <w:jc w:val="both"/>
        <w:rPr>
          <w:rFonts w:ascii="GHEA Grapalat" w:hAnsi="GHEA Grapalat"/>
          <w:sz w:val="22"/>
          <w:szCs w:val="22"/>
          <w:lang w:val="en-US"/>
        </w:rPr>
      </w:pPr>
      <w:r w:rsidRPr="006257B5">
        <w:rPr>
          <w:rFonts w:ascii="GHEA Grapalat" w:hAnsi="GHEA Grapalat"/>
          <w:sz w:val="22"/>
          <w:szCs w:val="22"/>
          <w:lang w:val="en-US"/>
        </w:rPr>
        <w:t>_________________________________________________________________________</w:t>
      </w:r>
    </w:p>
    <w:p w14:paraId="47779FCD" w14:textId="77777777" w:rsidR="00117666" w:rsidRPr="006257B5" w:rsidRDefault="00117666" w:rsidP="00117666">
      <w:pPr>
        <w:widowControl w:val="0"/>
        <w:spacing w:after="160"/>
        <w:jc w:val="center"/>
        <w:rPr>
          <w:rFonts w:ascii="GHEA Grapalat" w:hAnsi="GHEA Grapalat"/>
          <w:sz w:val="22"/>
          <w:szCs w:val="22"/>
          <w:vertAlign w:val="superscript"/>
        </w:rPr>
      </w:pPr>
      <w:r w:rsidRPr="006257B5">
        <w:rPr>
          <w:rFonts w:ascii="GHEA Grapalat" w:hAnsi="GHEA Grapalat"/>
          <w:sz w:val="22"/>
          <w:szCs w:val="22"/>
          <w:vertAlign w:val="superscript"/>
        </w:rPr>
        <w:t>имя, фамилия, паспортные данные директора компании</w:t>
      </w:r>
    </w:p>
    <w:p w14:paraId="533A4C52" w14:textId="77777777" w:rsidR="00117666" w:rsidRPr="006257B5" w:rsidRDefault="00117666" w:rsidP="00117666">
      <w:pPr>
        <w:widowControl w:val="0"/>
        <w:spacing w:after="160"/>
        <w:jc w:val="both"/>
        <w:rPr>
          <w:rFonts w:ascii="GHEA Grapalat" w:hAnsi="GHEA Grapalat" w:cs="GHEA Grapalat"/>
          <w:sz w:val="22"/>
          <w:szCs w:val="22"/>
        </w:rPr>
      </w:pPr>
      <w:r w:rsidRPr="006257B5">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E8EBF40" w14:textId="77777777" w:rsidR="00117666" w:rsidRPr="006257B5" w:rsidRDefault="00117666" w:rsidP="00117666">
      <w:pPr>
        <w:widowControl w:val="0"/>
        <w:spacing w:after="160"/>
        <w:ind w:firstLine="709"/>
        <w:jc w:val="both"/>
        <w:rPr>
          <w:rFonts w:ascii="GHEA Grapalat" w:hAnsi="GHEA Grapalat" w:cs="GHEA Grapalat"/>
          <w:sz w:val="22"/>
          <w:szCs w:val="22"/>
        </w:rPr>
      </w:pPr>
    </w:p>
    <w:p w14:paraId="454BF5CF" w14:textId="77777777" w:rsidR="00117666" w:rsidRPr="006257B5" w:rsidRDefault="00117666" w:rsidP="00117666">
      <w:pPr>
        <w:widowControl w:val="0"/>
        <w:spacing w:after="160"/>
        <w:jc w:val="center"/>
        <w:rPr>
          <w:rFonts w:ascii="GHEA Grapalat" w:hAnsi="GHEA Grapalat" w:cs="GHEA Grapalat"/>
          <w:b/>
          <w:bCs/>
          <w:sz w:val="22"/>
          <w:szCs w:val="22"/>
        </w:rPr>
      </w:pPr>
      <w:r w:rsidRPr="006257B5">
        <w:rPr>
          <w:rFonts w:ascii="GHEA Grapalat" w:hAnsi="GHEA Grapalat"/>
          <w:b/>
          <w:sz w:val="22"/>
          <w:szCs w:val="22"/>
        </w:rPr>
        <w:t>1. Предмет соглашения</w:t>
      </w:r>
    </w:p>
    <w:p w14:paraId="0E21CDE9" w14:textId="312D75F1" w:rsidR="008945E1" w:rsidRPr="006257B5" w:rsidRDefault="00117666" w:rsidP="008945E1">
      <w:pPr>
        <w:widowControl w:val="0"/>
        <w:tabs>
          <w:tab w:val="left" w:pos="567"/>
        </w:tabs>
        <w:jc w:val="both"/>
        <w:rPr>
          <w:rFonts w:ascii="GHEA Grapalat" w:hAnsi="GHEA Grapalat"/>
          <w:b/>
          <w:sz w:val="22"/>
          <w:lang w:val="es-ES"/>
        </w:rPr>
      </w:pPr>
      <w:r w:rsidRPr="006257B5">
        <w:rPr>
          <w:rFonts w:ascii="GHEA Grapalat" w:hAnsi="GHEA Grapalat"/>
          <w:sz w:val="22"/>
          <w:szCs w:val="22"/>
        </w:rPr>
        <w:t>1</w:t>
      </w:r>
      <w:r w:rsidRPr="006257B5">
        <w:rPr>
          <w:rFonts w:ascii="GHEA Grapalat" w:hAnsi="GHEA Grapalat"/>
          <w:spacing w:val="-6"/>
          <w:sz w:val="22"/>
          <w:szCs w:val="22"/>
        </w:rPr>
        <w:t>.1.</w:t>
      </w:r>
      <w:r w:rsidRPr="006257B5">
        <w:rPr>
          <w:rFonts w:ascii="GHEA Grapalat" w:hAnsi="GHEA Grapalat"/>
          <w:spacing w:val="-6"/>
          <w:sz w:val="22"/>
          <w:szCs w:val="22"/>
        </w:rPr>
        <w:tab/>
        <w:t>Компания участвует в организованной</w:t>
      </w:r>
      <w:r w:rsidR="008945E1" w:rsidRPr="006257B5">
        <w:rPr>
          <w:rFonts w:ascii="GHEA Grapalat" w:hAnsi="GHEA Grapalat"/>
          <w:b/>
          <w:sz w:val="22"/>
        </w:rPr>
        <w:t xml:space="preserve"> </w:t>
      </w:r>
      <w:r w:rsidR="004E555A" w:rsidRPr="006257B5">
        <w:rPr>
          <w:rFonts w:ascii="GHEA Grapalat" w:hAnsi="GHEA Grapalat"/>
          <w:b/>
          <w:sz w:val="22"/>
        </w:rPr>
        <w:t>ОНО «</w:t>
      </w:r>
      <w:r w:rsidR="00E80DBA" w:rsidRPr="006257B5">
        <w:rPr>
          <w:rFonts w:ascii="GHEA Grapalat" w:hAnsi="GHEA Grapalat"/>
          <w:b/>
          <w:sz w:val="22"/>
        </w:rPr>
        <w:t>Освещение и озеленение Мецамора</w:t>
      </w:r>
      <w:r w:rsidR="004E555A" w:rsidRPr="006257B5">
        <w:rPr>
          <w:rFonts w:ascii="GHEA Grapalat" w:hAnsi="GHEA Grapalat"/>
          <w:b/>
          <w:sz w:val="22"/>
        </w:rPr>
        <w:t>»</w:t>
      </w:r>
      <w:r w:rsidR="008945E1" w:rsidRPr="006257B5">
        <w:rPr>
          <w:rFonts w:ascii="GHEA Grapalat" w:hAnsi="GHEA Grapalat"/>
          <w:spacing w:val="-6"/>
          <w:sz w:val="22"/>
          <w:szCs w:val="22"/>
        </w:rPr>
        <w:t xml:space="preserve"> </w:t>
      </w:r>
      <w:r w:rsidRPr="006257B5">
        <w:rPr>
          <w:rFonts w:ascii="GHEA Grapalat" w:hAnsi="GHEA Grapalat"/>
          <w:spacing w:val="-6"/>
          <w:sz w:val="22"/>
          <w:szCs w:val="22"/>
        </w:rPr>
        <w:t xml:space="preserve">(далее — Заказчик) </w:t>
      </w:r>
      <w:r w:rsidRPr="006257B5">
        <w:rPr>
          <w:rFonts w:ascii="GHEA Grapalat" w:hAnsi="GHEA Grapalat"/>
          <w:sz w:val="22"/>
          <w:szCs w:val="22"/>
        </w:rPr>
        <w:t xml:space="preserve">процедуре закупок под кодом </w:t>
      </w:r>
      <w:r w:rsidR="00E80DBA" w:rsidRPr="006257B5">
        <w:rPr>
          <w:rFonts w:ascii="GHEA Grapalat" w:hAnsi="GHEA Grapalat"/>
          <w:b/>
          <w:sz w:val="22"/>
          <w:lang w:val="es-ES"/>
        </w:rPr>
        <w:t>ԱՄՄՀԼԿՀՈԱԿ-ԳՀԱՊՁԲ-24/1</w:t>
      </w:r>
      <w:r w:rsidR="008945E1" w:rsidRPr="006257B5">
        <w:rPr>
          <w:rFonts w:ascii="GHEA Grapalat" w:hAnsi="GHEA Grapalat"/>
          <w:b/>
          <w:sz w:val="22"/>
          <w:lang w:val="es-ES"/>
        </w:rPr>
        <w:t>.</w:t>
      </w:r>
    </w:p>
    <w:p w14:paraId="41E5109A" w14:textId="77777777" w:rsidR="00117666" w:rsidRPr="006257B5" w:rsidRDefault="00117666" w:rsidP="008945E1">
      <w:pPr>
        <w:widowControl w:val="0"/>
        <w:tabs>
          <w:tab w:val="left" w:pos="567"/>
        </w:tabs>
        <w:jc w:val="both"/>
        <w:rPr>
          <w:rFonts w:ascii="GHEA Grapalat" w:hAnsi="GHEA Grapalat"/>
          <w:sz w:val="22"/>
          <w:szCs w:val="22"/>
        </w:rPr>
      </w:pPr>
      <w:r w:rsidRPr="006257B5">
        <w:rPr>
          <w:rFonts w:ascii="GHEA Grapalat" w:hAnsi="GHEA Grapalat"/>
          <w:sz w:val="22"/>
          <w:szCs w:val="22"/>
        </w:rPr>
        <w:t>1.2.</w:t>
      </w:r>
      <w:r w:rsidRPr="006257B5">
        <w:rPr>
          <w:rFonts w:ascii="GHEA Grapalat" w:hAnsi="GHEA Grapalat"/>
          <w:sz w:val="22"/>
          <w:szCs w:val="22"/>
        </w:rPr>
        <w:tab/>
      </w:r>
      <w:r w:rsidRPr="006257B5">
        <w:rPr>
          <w:rFonts w:ascii="GHEA Grapalat" w:hAnsi="GHEA Grapalat" w:cs="GHEA Grapalat"/>
          <w:sz w:val="22"/>
          <w:szCs w:val="22"/>
        </w:rPr>
        <w:t xml:space="preserve">В качестве участника, </w:t>
      </w:r>
      <w:r w:rsidRPr="006257B5">
        <w:rPr>
          <w:rFonts w:ascii="GHEA Grapalat" w:hAnsi="GHEA Grapalat" w:cs="GHEA Grapalat"/>
          <w:sz w:val="22"/>
          <w:szCs w:val="22"/>
          <w:lang w:val="hy-AM"/>
        </w:rPr>
        <w:t>օ</w:t>
      </w:r>
      <w:r w:rsidRPr="006257B5">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257B5">
        <w:rPr>
          <w:rFonts w:ascii="GHEA Grapalat" w:hAnsi="GHEA Grapalat" w:cs="GHEA Grapalat"/>
          <w:sz w:val="22"/>
          <w:szCs w:val="22"/>
          <w:lang w:val="en-US"/>
        </w:rPr>
        <w:t>K</w:t>
      </w:r>
      <w:r w:rsidRPr="006257B5">
        <w:rPr>
          <w:rFonts w:ascii="GHEA Grapalat" w:hAnsi="GHEA Grapalat" w:cs="GHEA Grapalat"/>
          <w:sz w:val="22"/>
          <w:szCs w:val="22"/>
        </w:rPr>
        <w:t xml:space="preserve">омпания </w:t>
      </w:r>
      <w:r w:rsidRPr="006257B5">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BBABD30"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1.3.</w:t>
      </w:r>
      <w:r w:rsidRPr="006257B5">
        <w:rPr>
          <w:rFonts w:ascii="GHEA Grapalat" w:hAnsi="GHEA Grapalat"/>
          <w:sz w:val="22"/>
          <w:szCs w:val="22"/>
        </w:rPr>
        <w:tab/>
        <w:t>Подписав платежное требование (далее — Требование), прилагаемое к</w:t>
      </w:r>
      <w:r w:rsidRPr="006257B5">
        <w:rPr>
          <w:sz w:val="22"/>
          <w:szCs w:val="22"/>
          <w:lang w:val="en-US"/>
        </w:rPr>
        <w:t> </w:t>
      </w:r>
      <w:r w:rsidRPr="006257B5">
        <w:rPr>
          <w:rFonts w:ascii="GHEA Grapalat" w:hAnsi="GHEA Grapalat"/>
          <w:sz w:val="22"/>
          <w:szCs w:val="22"/>
        </w:rPr>
        <w:t xml:space="preserve">настоящему Соглашению о неустойке, Компания безотзывно соглашается, что: </w:t>
      </w:r>
    </w:p>
    <w:p w14:paraId="15F89ABB"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а)</w:t>
      </w:r>
      <w:r w:rsidRPr="006257B5">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D54A590"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б)</w:t>
      </w:r>
      <w:r w:rsidRPr="006257B5">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36076E8"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в)</w:t>
      </w:r>
      <w:r w:rsidRPr="006257B5">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6BE63D9"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г)</w:t>
      </w:r>
      <w:r w:rsidRPr="006257B5">
        <w:rPr>
          <w:rFonts w:ascii="GHEA Grapalat" w:hAnsi="GHEA Grapalat"/>
          <w:sz w:val="22"/>
          <w:szCs w:val="22"/>
        </w:rPr>
        <w:tab/>
        <w:t>Компания подтверждает, что акцептовала Требование в полном размере суммы неустойки.</w:t>
      </w:r>
    </w:p>
    <w:p w14:paraId="21092CD6"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д)</w:t>
      </w:r>
      <w:r w:rsidRPr="006257B5">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09DFA3"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1.4.</w:t>
      </w:r>
      <w:r w:rsidRPr="006257B5">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257B5">
        <w:rPr>
          <w:rFonts w:ascii="Courier New" w:hAnsi="Courier New" w:cs="Courier New"/>
          <w:sz w:val="22"/>
          <w:szCs w:val="22"/>
          <w:lang w:val="en-US"/>
        </w:rPr>
        <w:t> </w:t>
      </w:r>
      <w:r w:rsidRPr="006257B5">
        <w:rPr>
          <w:rFonts w:ascii="GHEA Grapalat" w:hAnsi="GHEA Grapalat"/>
          <w:sz w:val="22"/>
          <w:szCs w:val="22"/>
        </w:rPr>
        <w:t xml:space="preserve">Банк-плательщик оригиналы настоящего </w:t>
      </w:r>
      <w:r w:rsidRPr="006257B5">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D55E83"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1.5.</w:t>
      </w:r>
      <w:r w:rsidRPr="006257B5">
        <w:rPr>
          <w:rFonts w:ascii="GHEA Grapalat" w:hAnsi="GHEA Grapalat"/>
          <w:sz w:val="22"/>
          <w:szCs w:val="22"/>
        </w:rPr>
        <w:tab/>
        <w:t>Заказчик может представить в Банк-плательщик иные дополнительные документы.</w:t>
      </w:r>
    </w:p>
    <w:p w14:paraId="6D978973"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1.6. Банк не несет какой-либо ответственности за риски (понесенные</w:t>
      </w:r>
      <w:r w:rsidRPr="006257B5">
        <w:rPr>
          <w:rFonts w:ascii="Courier New" w:hAnsi="Courier New" w:cs="Courier New"/>
          <w:sz w:val="22"/>
          <w:szCs w:val="22"/>
          <w:lang w:val="en-US"/>
        </w:rPr>
        <w:t> </w:t>
      </w:r>
      <w:r w:rsidRPr="006257B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257B5">
        <w:rPr>
          <w:rFonts w:ascii="Courier New" w:hAnsi="Courier New" w:cs="Courier New"/>
          <w:sz w:val="22"/>
          <w:szCs w:val="22"/>
          <w:lang w:val="en-US"/>
        </w:rPr>
        <w:t> </w:t>
      </w:r>
      <w:r w:rsidRPr="006257B5">
        <w:rPr>
          <w:rFonts w:ascii="GHEA Grapalat" w:hAnsi="GHEA Grapalat"/>
          <w:sz w:val="22"/>
          <w:szCs w:val="22"/>
        </w:rPr>
        <w:t>Требовании. Банк не обязан проверять факты нарушения Компанией условий договора.</w:t>
      </w:r>
    </w:p>
    <w:p w14:paraId="6980F404"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1.7.</w:t>
      </w:r>
      <w:r w:rsidRPr="006257B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31E2562"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1.8.</w:t>
      </w:r>
      <w:r w:rsidRPr="006257B5">
        <w:rPr>
          <w:rFonts w:ascii="GHEA Grapalat" w:hAnsi="GHEA Grapalat"/>
          <w:sz w:val="22"/>
          <w:szCs w:val="22"/>
        </w:rPr>
        <w:tab/>
        <w:t>В случае если в течение десяти рабочих дней после представления в</w:t>
      </w:r>
      <w:r w:rsidRPr="006257B5">
        <w:rPr>
          <w:rFonts w:ascii="Courier New" w:hAnsi="Courier New" w:cs="Courier New"/>
          <w:sz w:val="22"/>
          <w:szCs w:val="22"/>
          <w:lang w:val="en-US"/>
        </w:rPr>
        <w:t> </w:t>
      </w:r>
      <w:r w:rsidRPr="006257B5">
        <w:rPr>
          <w:rFonts w:ascii="GHEA Grapalat" w:hAnsi="GHEA Grapalat"/>
          <w:sz w:val="22"/>
          <w:szCs w:val="22"/>
        </w:rPr>
        <w:t>Банк настоящего Соглашения и прилагаемого Требования по независящим от</w:t>
      </w:r>
      <w:r w:rsidRPr="006257B5">
        <w:rPr>
          <w:rFonts w:ascii="Courier New" w:hAnsi="Courier New" w:cs="Courier New"/>
          <w:sz w:val="22"/>
          <w:szCs w:val="22"/>
          <w:lang w:val="en-US"/>
        </w:rPr>
        <w:t> </w:t>
      </w:r>
      <w:r w:rsidRPr="006257B5">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257B5">
        <w:rPr>
          <w:rFonts w:ascii="Courier New" w:hAnsi="Courier New" w:cs="Courier New"/>
          <w:sz w:val="22"/>
          <w:szCs w:val="22"/>
          <w:lang w:val="en-US"/>
        </w:rPr>
        <w:t> </w:t>
      </w:r>
      <w:r w:rsidRPr="006257B5">
        <w:rPr>
          <w:rFonts w:ascii="GHEA Grapalat" w:hAnsi="GHEA Grapalat"/>
          <w:sz w:val="22"/>
          <w:szCs w:val="22"/>
        </w:rPr>
        <w:t>неуплатой.</w:t>
      </w:r>
    </w:p>
    <w:p w14:paraId="068CD19C" w14:textId="77777777" w:rsidR="00117666" w:rsidRPr="006257B5" w:rsidRDefault="00117666" w:rsidP="00117666">
      <w:pPr>
        <w:widowControl w:val="0"/>
        <w:spacing w:after="160"/>
        <w:jc w:val="center"/>
        <w:rPr>
          <w:rFonts w:ascii="GHEA Grapalat" w:hAnsi="GHEA Grapalat" w:cs="GHEA Grapalat"/>
          <w:b/>
          <w:bCs/>
          <w:sz w:val="22"/>
          <w:szCs w:val="22"/>
        </w:rPr>
      </w:pPr>
      <w:r w:rsidRPr="006257B5">
        <w:rPr>
          <w:rFonts w:ascii="GHEA Grapalat" w:hAnsi="GHEA Grapalat"/>
          <w:b/>
          <w:sz w:val="22"/>
          <w:szCs w:val="22"/>
        </w:rPr>
        <w:t>2. Иные условия</w:t>
      </w:r>
    </w:p>
    <w:p w14:paraId="6351F934" w14:textId="77777777" w:rsidR="00117666" w:rsidRPr="006257B5" w:rsidRDefault="00117666" w:rsidP="00117666">
      <w:pPr>
        <w:widowControl w:val="0"/>
        <w:tabs>
          <w:tab w:val="left" w:pos="1134"/>
        </w:tabs>
        <w:spacing w:after="160"/>
        <w:ind w:firstLine="567"/>
        <w:jc w:val="both"/>
        <w:rPr>
          <w:rFonts w:ascii="GHEA Grapalat" w:hAnsi="GHEA Grapalat"/>
          <w:sz w:val="22"/>
          <w:szCs w:val="22"/>
        </w:rPr>
      </w:pPr>
      <w:r w:rsidRPr="006257B5">
        <w:rPr>
          <w:rFonts w:ascii="GHEA Grapalat" w:hAnsi="GHEA Grapalat"/>
          <w:sz w:val="22"/>
          <w:szCs w:val="22"/>
        </w:rPr>
        <w:t>2.1.</w:t>
      </w:r>
      <w:r w:rsidRPr="006257B5">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5AD22E2F"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2.2.</w:t>
      </w:r>
      <w:r w:rsidRPr="006257B5">
        <w:rPr>
          <w:rFonts w:ascii="GHEA Grapalat" w:hAnsi="GHEA Grapalat"/>
          <w:sz w:val="22"/>
          <w:szCs w:val="22"/>
        </w:rPr>
        <w:tab/>
        <w:t xml:space="preserve">Представив настоящее Соглашение и прилагаемое Требование в Банк-плательщик: </w:t>
      </w:r>
    </w:p>
    <w:p w14:paraId="4C42A94D" w14:textId="77777777" w:rsidR="00117666" w:rsidRPr="006257B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2.2.1.</w:t>
      </w:r>
      <w:r w:rsidRPr="006257B5">
        <w:rPr>
          <w:rFonts w:ascii="GHEA Grapalat" w:hAnsi="GHEA Grapalat"/>
          <w:sz w:val="22"/>
          <w:szCs w:val="22"/>
        </w:rPr>
        <w:tab/>
        <w:t>Заказчик подтверждает, что Компания допустила нарушение договорных обязательств, а</w:t>
      </w:r>
    </w:p>
    <w:p w14:paraId="3465BBDA" w14:textId="77777777" w:rsidR="00117666" w:rsidRPr="006257B5" w:rsidDel="00A13215" w:rsidRDefault="00117666" w:rsidP="00117666">
      <w:pPr>
        <w:widowControl w:val="0"/>
        <w:tabs>
          <w:tab w:val="left" w:pos="1134"/>
        </w:tabs>
        <w:spacing w:after="160"/>
        <w:ind w:firstLine="567"/>
        <w:jc w:val="both"/>
        <w:rPr>
          <w:rFonts w:ascii="GHEA Grapalat" w:hAnsi="GHEA Grapalat" w:cs="GHEA Grapalat"/>
          <w:sz w:val="22"/>
          <w:szCs w:val="22"/>
        </w:rPr>
      </w:pPr>
      <w:r w:rsidRPr="006257B5">
        <w:rPr>
          <w:rFonts w:ascii="GHEA Grapalat" w:hAnsi="GHEA Grapalat"/>
          <w:sz w:val="22"/>
          <w:szCs w:val="22"/>
        </w:rPr>
        <w:t>2.2.2.</w:t>
      </w:r>
      <w:r w:rsidRPr="006257B5">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DE45B9C" w14:textId="77777777" w:rsidR="00117666" w:rsidRPr="006257B5" w:rsidRDefault="00117666" w:rsidP="00117666">
      <w:pPr>
        <w:widowControl w:val="0"/>
        <w:tabs>
          <w:tab w:val="left" w:pos="1134"/>
        </w:tabs>
        <w:spacing w:after="160"/>
        <w:ind w:firstLine="567"/>
        <w:jc w:val="both"/>
        <w:rPr>
          <w:rFonts w:ascii="GHEA Grapalat" w:hAnsi="GHEA Grapalat"/>
          <w:sz w:val="22"/>
          <w:szCs w:val="22"/>
        </w:rPr>
      </w:pPr>
      <w:r w:rsidRPr="006257B5">
        <w:rPr>
          <w:rFonts w:ascii="GHEA Grapalat" w:hAnsi="GHEA Grapalat"/>
          <w:sz w:val="22"/>
          <w:szCs w:val="22"/>
        </w:rPr>
        <w:t>2.3.</w:t>
      </w:r>
      <w:r w:rsidRPr="006257B5">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C9B3919" w14:textId="77777777" w:rsidR="00117666" w:rsidRPr="006257B5" w:rsidRDefault="00117666" w:rsidP="00117666">
      <w:pPr>
        <w:widowControl w:val="0"/>
        <w:spacing w:after="160"/>
        <w:ind w:firstLine="567"/>
        <w:jc w:val="center"/>
        <w:rPr>
          <w:rFonts w:ascii="GHEA Grapalat" w:hAnsi="GHEA Grapalat"/>
          <w:b/>
          <w:sz w:val="22"/>
          <w:szCs w:val="22"/>
        </w:rPr>
      </w:pPr>
      <w:r w:rsidRPr="006257B5">
        <w:rPr>
          <w:rFonts w:ascii="GHEA Grapalat" w:hAnsi="GHEA Grapalat"/>
          <w:b/>
          <w:sz w:val="22"/>
          <w:szCs w:val="22"/>
        </w:rPr>
        <w:t>3. Адрес, банковские реквизиты Компании</w:t>
      </w:r>
    </w:p>
    <w:p w14:paraId="69EA7495" w14:textId="77777777" w:rsidR="00117666" w:rsidRPr="006257B5" w:rsidRDefault="00117666" w:rsidP="00117666">
      <w:pPr>
        <w:widowControl w:val="0"/>
        <w:jc w:val="both"/>
        <w:rPr>
          <w:rFonts w:ascii="GHEA Grapalat" w:hAnsi="GHEA Grapalat"/>
          <w:sz w:val="22"/>
          <w:szCs w:val="22"/>
        </w:rPr>
      </w:pPr>
      <w:r w:rsidRPr="006257B5">
        <w:rPr>
          <w:rFonts w:ascii="GHEA Grapalat" w:hAnsi="GHEA Grapalat"/>
          <w:sz w:val="22"/>
          <w:szCs w:val="22"/>
        </w:rPr>
        <w:t>_______________________________________</w:t>
      </w:r>
    </w:p>
    <w:p w14:paraId="628765BF" w14:textId="77777777" w:rsidR="00117666" w:rsidRPr="006257B5" w:rsidRDefault="00117666" w:rsidP="00117666">
      <w:pPr>
        <w:widowControl w:val="0"/>
        <w:spacing w:after="160"/>
        <w:ind w:right="4250"/>
        <w:jc w:val="center"/>
        <w:rPr>
          <w:rFonts w:ascii="GHEA Grapalat" w:hAnsi="GHEA Grapalat"/>
          <w:sz w:val="22"/>
          <w:szCs w:val="22"/>
          <w:vertAlign w:val="superscript"/>
        </w:rPr>
      </w:pPr>
      <w:r w:rsidRPr="006257B5">
        <w:rPr>
          <w:rFonts w:ascii="GHEA Grapalat" w:hAnsi="GHEA Grapalat"/>
          <w:sz w:val="22"/>
          <w:szCs w:val="22"/>
          <w:vertAlign w:val="superscript"/>
        </w:rPr>
        <w:t>наименование компании</w:t>
      </w:r>
    </w:p>
    <w:p w14:paraId="7F57469F" w14:textId="77777777" w:rsidR="00117666" w:rsidRPr="006257B5" w:rsidRDefault="00117666" w:rsidP="00117666">
      <w:pPr>
        <w:widowControl w:val="0"/>
        <w:jc w:val="both"/>
        <w:rPr>
          <w:rFonts w:ascii="GHEA Grapalat" w:hAnsi="GHEA Grapalat"/>
          <w:sz w:val="22"/>
          <w:szCs w:val="22"/>
        </w:rPr>
      </w:pPr>
      <w:r w:rsidRPr="006257B5">
        <w:rPr>
          <w:rFonts w:ascii="GHEA Grapalat" w:hAnsi="GHEA Grapalat"/>
          <w:sz w:val="22"/>
          <w:szCs w:val="22"/>
        </w:rPr>
        <w:t>_______________________________________</w:t>
      </w:r>
    </w:p>
    <w:p w14:paraId="523D33BA" w14:textId="77777777" w:rsidR="00117666" w:rsidRPr="006257B5" w:rsidRDefault="00117666" w:rsidP="00117666">
      <w:pPr>
        <w:widowControl w:val="0"/>
        <w:spacing w:after="160"/>
        <w:ind w:right="4250"/>
        <w:jc w:val="center"/>
        <w:rPr>
          <w:rFonts w:ascii="GHEA Grapalat" w:hAnsi="GHEA Grapalat"/>
          <w:sz w:val="22"/>
          <w:szCs w:val="22"/>
          <w:vertAlign w:val="superscript"/>
        </w:rPr>
      </w:pPr>
      <w:r w:rsidRPr="006257B5">
        <w:rPr>
          <w:rFonts w:ascii="GHEA Grapalat" w:hAnsi="GHEA Grapalat"/>
          <w:sz w:val="22"/>
          <w:szCs w:val="22"/>
          <w:vertAlign w:val="superscript"/>
        </w:rPr>
        <w:t>адрес компании</w:t>
      </w:r>
    </w:p>
    <w:p w14:paraId="10F64B0D" w14:textId="77777777" w:rsidR="00117666" w:rsidRPr="006257B5" w:rsidRDefault="00117666" w:rsidP="00117666">
      <w:pPr>
        <w:widowControl w:val="0"/>
        <w:jc w:val="both"/>
        <w:rPr>
          <w:rFonts w:ascii="GHEA Grapalat" w:hAnsi="GHEA Grapalat"/>
          <w:sz w:val="22"/>
          <w:szCs w:val="22"/>
        </w:rPr>
      </w:pPr>
      <w:r w:rsidRPr="006257B5">
        <w:rPr>
          <w:rFonts w:ascii="GHEA Grapalat" w:hAnsi="GHEA Grapalat"/>
          <w:sz w:val="22"/>
          <w:szCs w:val="22"/>
        </w:rPr>
        <w:t>_______________________________________</w:t>
      </w:r>
    </w:p>
    <w:p w14:paraId="53A9FB74" w14:textId="77777777" w:rsidR="00117666" w:rsidRPr="006257B5" w:rsidRDefault="00117666" w:rsidP="00117666">
      <w:pPr>
        <w:widowControl w:val="0"/>
        <w:spacing w:after="160"/>
        <w:ind w:right="4250"/>
        <w:jc w:val="center"/>
        <w:rPr>
          <w:rFonts w:ascii="GHEA Grapalat" w:hAnsi="GHEA Grapalat"/>
          <w:sz w:val="22"/>
          <w:szCs w:val="22"/>
          <w:vertAlign w:val="superscript"/>
        </w:rPr>
      </w:pPr>
      <w:r w:rsidRPr="006257B5">
        <w:rPr>
          <w:rFonts w:ascii="GHEA Grapalat" w:hAnsi="GHEA Grapalat"/>
          <w:sz w:val="22"/>
          <w:szCs w:val="22"/>
          <w:vertAlign w:val="superscript"/>
        </w:rPr>
        <w:t>наименование обслуживающего компанию банка</w:t>
      </w:r>
    </w:p>
    <w:p w14:paraId="3B2060CA" w14:textId="77777777" w:rsidR="00117666" w:rsidRPr="006257B5" w:rsidRDefault="00117666" w:rsidP="00117666">
      <w:pPr>
        <w:widowControl w:val="0"/>
        <w:spacing w:after="160"/>
        <w:jc w:val="right"/>
        <w:rPr>
          <w:rFonts w:ascii="GHEA Grapalat" w:hAnsi="GHEA Grapalat"/>
          <w:sz w:val="22"/>
          <w:szCs w:val="22"/>
        </w:rPr>
      </w:pPr>
    </w:p>
    <w:p w14:paraId="642E0271" w14:textId="77777777" w:rsidR="00117666" w:rsidRPr="006257B5" w:rsidRDefault="00117666" w:rsidP="00117666">
      <w:pPr>
        <w:widowControl w:val="0"/>
        <w:spacing w:after="160"/>
        <w:jc w:val="right"/>
        <w:rPr>
          <w:rFonts w:ascii="GHEA Grapalat" w:hAnsi="GHEA Grapalat"/>
          <w:sz w:val="22"/>
          <w:szCs w:val="22"/>
        </w:rPr>
      </w:pPr>
      <w:r w:rsidRPr="006257B5">
        <w:rPr>
          <w:rFonts w:ascii="GHEA Grapalat" w:hAnsi="GHEA Grapalat"/>
          <w:sz w:val="22"/>
          <w:szCs w:val="22"/>
        </w:rPr>
        <w:t>М. П.</w:t>
      </w:r>
    </w:p>
    <w:p w14:paraId="542099D1" w14:textId="77777777" w:rsidR="00117666" w:rsidRPr="006257B5" w:rsidRDefault="00117666" w:rsidP="00117666">
      <w:pPr>
        <w:widowControl w:val="0"/>
        <w:spacing w:after="160"/>
        <w:jc w:val="both"/>
        <w:rPr>
          <w:rFonts w:ascii="GHEA Grapalat" w:hAnsi="GHEA Grapalat"/>
          <w:sz w:val="22"/>
          <w:szCs w:val="22"/>
        </w:rPr>
      </w:pPr>
      <w:r w:rsidRPr="006257B5">
        <w:rPr>
          <w:rFonts w:ascii="GHEA Grapalat" w:hAnsi="GHEA Grapalat"/>
          <w:sz w:val="22"/>
          <w:szCs w:val="22"/>
        </w:rPr>
        <w:t>День/месяц/год</w:t>
      </w:r>
    </w:p>
    <w:p w14:paraId="01B9CEEE" w14:textId="77777777" w:rsidR="00117666" w:rsidRPr="006257B5" w:rsidRDefault="00117666" w:rsidP="00117666">
      <w:pPr>
        <w:widowControl w:val="0"/>
        <w:spacing w:after="160"/>
        <w:jc w:val="both"/>
        <w:rPr>
          <w:rFonts w:ascii="GHEA Grapalat" w:hAnsi="GHEA Grapalat"/>
          <w:sz w:val="22"/>
          <w:szCs w:val="22"/>
        </w:rPr>
      </w:pPr>
    </w:p>
    <w:p w14:paraId="5044386F" w14:textId="77777777" w:rsidR="00117666" w:rsidRPr="006257B5" w:rsidRDefault="00117666" w:rsidP="00117666">
      <w:pPr>
        <w:widowControl w:val="0"/>
        <w:spacing w:after="160"/>
        <w:jc w:val="both"/>
        <w:rPr>
          <w:rFonts w:ascii="GHEA Grapalat" w:hAnsi="GHEA Grapalat"/>
          <w:sz w:val="22"/>
          <w:szCs w:val="22"/>
        </w:rPr>
      </w:pPr>
    </w:p>
    <w:p w14:paraId="6435C81A" w14:textId="77777777" w:rsidR="00117666" w:rsidRPr="006257B5" w:rsidRDefault="00117666" w:rsidP="00CD6F29">
      <w:pPr>
        <w:widowControl w:val="0"/>
        <w:spacing w:after="160"/>
        <w:ind w:right="565"/>
        <w:rPr>
          <w:rFonts w:ascii="GHEA Grapalat" w:hAnsi="GHEA Grapalat"/>
          <w:b/>
        </w:rPr>
      </w:pPr>
    </w:p>
    <w:tbl>
      <w:tblPr>
        <w:tblW w:w="10728" w:type="dxa"/>
        <w:tblLook w:val="0000" w:firstRow="0" w:lastRow="0" w:firstColumn="0" w:lastColumn="0" w:noHBand="0" w:noVBand="0"/>
      </w:tblPr>
      <w:tblGrid>
        <w:gridCol w:w="5616"/>
        <w:gridCol w:w="5112"/>
      </w:tblGrid>
      <w:tr w:rsidR="006257B5" w:rsidRPr="006257B5" w14:paraId="083B03C1"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E4A6CC0" w14:textId="77777777" w:rsidR="00117666" w:rsidRPr="006257B5" w:rsidRDefault="00117666" w:rsidP="00CD6F29">
            <w:pPr>
              <w:widowControl w:val="0"/>
              <w:tabs>
                <w:tab w:val="left" w:pos="3402"/>
              </w:tabs>
              <w:spacing w:after="160"/>
              <w:ind w:left="360"/>
              <w:rPr>
                <w:rFonts w:ascii="GHEA Grapalat" w:hAnsi="GHEA Grapalat" w:cs="Sylfaen"/>
                <w:b/>
                <w:bCs/>
                <w:lang w:val="en-US"/>
              </w:rPr>
            </w:pPr>
            <w:r w:rsidRPr="006257B5">
              <w:rPr>
                <w:rFonts w:ascii="GHEA Grapalat" w:hAnsi="GHEA Grapalat"/>
                <w:b/>
                <w:lang w:val="en-US"/>
              </w:rPr>
              <w:lastRenderedPageBreak/>
              <w:t>1.</w:t>
            </w:r>
            <w:r w:rsidRPr="006257B5">
              <w:rPr>
                <w:rFonts w:ascii="GHEA Grapalat" w:hAnsi="GHEA Grapalat"/>
                <w:b/>
                <w:lang w:val="en-US"/>
              </w:rPr>
              <w:tab/>
            </w:r>
            <w:r w:rsidRPr="006257B5">
              <w:rPr>
                <w:rFonts w:ascii="GHEA Grapalat" w:hAnsi="GHEA Grapalat"/>
                <w:b/>
              </w:rPr>
              <w:t xml:space="preserve">ПЛАТЕЖНОЕ ТРЕБОВАНИЕ </w:t>
            </w:r>
            <w:r w:rsidRPr="006257B5">
              <w:rPr>
                <w:rFonts w:ascii="GHEA Grapalat" w:hAnsi="GHEA Grapalat"/>
                <w:b/>
                <w:lang w:val="en-US"/>
              </w:rPr>
              <w:t>*</w:t>
            </w:r>
          </w:p>
        </w:tc>
      </w:tr>
      <w:tr w:rsidR="006257B5" w:rsidRPr="006257B5" w14:paraId="6C4306B2"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B0BBC48" w14:textId="77777777" w:rsidR="00117666" w:rsidRPr="006257B5" w:rsidRDefault="00117666" w:rsidP="00CD6F29">
            <w:pPr>
              <w:widowControl w:val="0"/>
              <w:tabs>
                <w:tab w:val="left" w:pos="855"/>
              </w:tabs>
              <w:spacing w:after="160"/>
              <w:ind w:left="360"/>
              <w:rPr>
                <w:rFonts w:ascii="GHEA Grapalat" w:hAnsi="GHEA Grapalat" w:cs="Sylfaen"/>
              </w:rPr>
            </w:pPr>
            <w:r w:rsidRPr="006257B5">
              <w:rPr>
                <w:rFonts w:ascii="GHEA Grapalat" w:hAnsi="GHEA Grapalat"/>
              </w:rPr>
              <w:t>2.</w:t>
            </w:r>
            <w:r w:rsidRPr="006257B5">
              <w:rPr>
                <w:rFonts w:ascii="GHEA Grapalat" w:hAnsi="GHEA Grapalat"/>
              </w:rPr>
              <w:tab/>
              <w:t xml:space="preserve">Номер </w:t>
            </w:r>
          </w:p>
        </w:tc>
      </w:tr>
      <w:tr w:rsidR="006257B5" w:rsidRPr="006257B5" w14:paraId="512A9409" w14:textId="77777777" w:rsidTr="00CD6F29">
        <w:trPr>
          <w:trHeight w:val="13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6264D41F" w14:textId="77777777" w:rsidR="00117666" w:rsidRPr="006257B5" w:rsidRDefault="00117666" w:rsidP="00CD6F29">
            <w:pPr>
              <w:widowControl w:val="0"/>
              <w:tabs>
                <w:tab w:val="left" w:pos="3390"/>
              </w:tabs>
              <w:spacing w:after="160"/>
              <w:ind w:left="322"/>
              <w:rPr>
                <w:rFonts w:ascii="GHEA Grapalat" w:hAnsi="GHEA Grapalat" w:cs="Sylfaen"/>
              </w:rPr>
            </w:pPr>
            <w:r w:rsidRPr="006257B5">
              <w:rPr>
                <w:rFonts w:ascii="GHEA Grapalat" w:hAnsi="GHEA Grapalat"/>
              </w:rPr>
              <w:t>3</w:t>
            </w:r>
            <w:r w:rsidRPr="006257B5">
              <w:rPr>
                <w:rFonts w:ascii="GHEA Grapalat" w:hAnsi="GHEA Grapalat"/>
              </w:rPr>
              <w:tab/>
              <w:t>Дата представления: "___" ___ 20___г.</w:t>
            </w:r>
          </w:p>
        </w:tc>
      </w:tr>
      <w:tr w:rsidR="006257B5" w:rsidRPr="006257B5" w14:paraId="1F8F2994" w14:textId="77777777" w:rsidTr="00CD6F29">
        <w:trPr>
          <w:trHeight w:val="345"/>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697DF0E3"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4.</w:t>
            </w:r>
            <w:r w:rsidRPr="006257B5">
              <w:rPr>
                <w:rFonts w:ascii="GHEA Grapalat" w:hAnsi="GHEA Grapalat"/>
              </w:rPr>
              <w:tab/>
              <w:t>Наименование, или имя, фамилия плательщика (Компания:</w:t>
            </w:r>
          </w:p>
        </w:tc>
      </w:tr>
      <w:tr w:rsidR="006257B5" w:rsidRPr="006257B5" w14:paraId="3906EE51" w14:textId="77777777"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23AE8EF"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5.</w:t>
            </w:r>
            <w:r w:rsidRPr="006257B5">
              <w:rPr>
                <w:rFonts w:ascii="GHEA Grapalat" w:hAnsi="GHEA Grapalat"/>
              </w:rPr>
              <w:tab/>
              <w:t>Обслуживающая плательщика Финансовая организация (банк):</w:t>
            </w:r>
          </w:p>
        </w:tc>
      </w:tr>
      <w:tr w:rsidR="006257B5" w:rsidRPr="006257B5" w14:paraId="205298B2" w14:textId="77777777"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9F17CEE"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6.</w:t>
            </w:r>
            <w:r w:rsidRPr="006257B5">
              <w:rPr>
                <w:rFonts w:ascii="GHEA Grapalat" w:hAnsi="GHEA Grapalat"/>
              </w:rPr>
              <w:tab/>
              <w:t>Номер счета плательщика:</w:t>
            </w:r>
          </w:p>
        </w:tc>
      </w:tr>
      <w:tr w:rsidR="006257B5" w:rsidRPr="006257B5" w14:paraId="14720617"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1BB89D2A"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7.</w:t>
            </w:r>
            <w:r w:rsidRPr="006257B5">
              <w:rPr>
                <w:rFonts w:ascii="GHEA Grapalat" w:hAnsi="GHEA Grapalat"/>
              </w:rPr>
              <w:tab/>
              <w:t>УНН плательщика:</w:t>
            </w:r>
          </w:p>
        </w:tc>
      </w:tr>
      <w:tr w:rsidR="006257B5" w:rsidRPr="006257B5" w14:paraId="0A4951E4"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5604BD0"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8.</w:t>
            </w:r>
            <w:r w:rsidRPr="006257B5">
              <w:rPr>
                <w:rFonts w:ascii="GHEA Grapalat" w:hAnsi="GHEA Grapalat"/>
              </w:rPr>
              <w:tab/>
              <w:t>НЗОУ плательщика:</w:t>
            </w:r>
          </w:p>
        </w:tc>
      </w:tr>
      <w:tr w:rsidR="006257B5" w:rsidRPr="006257B5" w14:paraId="1639A0F0"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9D75DE3" w14:textId="3417EEBD"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9.</w:t>
            </w:r>
            <w:r w:rsidRPr="006257B5">
              <w:rPr>
                <w:rFonts w:ascii="GHEA Grapalat" w:hAnsi="GHEA Grapalat"/>
              </w:rPr>
              <w:tab/>
              <w:t>Наименование, или имя, фамилия бенефициара:</w:t>
            </w:r>
            <w:r w:rsidR="008945E1" w:rsidRPr="006257B5">
              <w:rPr>
                <w:rFonts w:ascii="GHEA Grapalat" w:hAnsi="GHEA Grapalat"/>
                <w:sz w:val="20"/>
                <w:szCs w:val="20"/>
              </w:rPr>
              <w:t xml:space="preserve"> </w:t>
            </w:r>
            <w:r w:rsidR="004E555A" w:rsidRPr="006257B5">
              <w:rPr>
                <w:rFonts w:ascii="GHEA Grapalat" w:hAnsi="GHEA Grapalat"/>
                <w:sz w:val="20"/>
                <w:szCs w:val="20"/>
              </w:rPr>
              <w:t>ОНО «</w:t>
            </w:r>
            <w:r w:rsidR="00E80DBA" w:rsidRPr="006257B5">
              <w:rPr>
                <w:rFonts w:ascii="GHEA Grapalat" w:hAnsi="GHEA Grapalat"/>
                <w:sz w:val="20"/>
                <w:szCs w:val="20"/>
              </w:rPr>
              <w:t>Освещение и озеленение Мецамора</w:t>
            </w:r>
            <w:r w:rsidR="004E555A" w:rsidRPr="006257B5">
              <w:rPr>
                <w:rFonts w:ascii="GHEA Grapalat" w:hAnsi="GHEA Grapalat"/>
                <w:sz w:val="20"/>
                <w:szCs w:val="20"/>
              </w:rPr>
              <w:t>»</w:t>
            </w:r>
          </w:p>
        </w:tc>
      </w:tr>
      <w:tr w:rsidR="006257B5" w:rsidRPr="006257B5" w14:paraId="156E566A"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BDFD800"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10.</w:t>
            </w:r>
            <w:r w:rsidRPr="006257B5">
              <w:rPr>
                <w:rFonts w:ascii="GHEA Grapalat" w:hAnsi="GHEA Grapalat"/>
              </w:rPr>
              <w:tab/>
              <w:t>НЗОУ бенефициара (не заполняется)</w:t>
            </w:r>
          </w:p>
        </w:tc>
      </w:tr>
      <w:tr w:rsidR="006257B5" w:rsidRPr="006257B5" w14:paraId="250EC504" w14:textId="77777777" w:rsidTr="00CD6F29">
        <w:trPr>
          <w:trHeight w:val="34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4F5CEE3" w14:textId="50D0CB30" w:rsidR="00117666" w:rsidRPr="006257B5" w:rsidRDefault="00117666" w:rsidP="00CD6F29">
            <w:pPr>
              <w:ind w:left="360"/>
              <w:rPr>
                <w:rFonts w:ascii="GHEA Grapalat" w:hAnsi="GHEA Grapalat"/>
                <w:i/>
              </w:rPr>
            </w:pPr>
            <w:r w:rsidRPr="006257B5">
              <w:rPr>
                <w:rFonts w:ascii="GHEA Grapalat" w:hAnsi="GHEA Grapalat"/>
              </w:rPr>
              <w:t>11.</w:t>
            </w:r>
            <w:r w:rsidRPr="006257B5">
              <w:rPr>
                <w:rFonts w:ascii="GHEA Grapalat" w:hAnsi="GHEA Grapalat"/>
              </w:rPr>
              <w:tab/>
              <w:t>УНН бенефициара:</w:t>
            </w:r>
            <w:r w:rsidR="004700FF" w:rsidRPr="006257B5">
              <w:rPr>
                <w:rFonts w:ascii="GHEA Grapalat" w:hAnsi="GHEA Grapalat"/>
                <w:i/>
              </w:rPr>
              <w:t>04441635</w:t>
            </w:r>
          </w:p>
        </w:tc>
      </w:tr>
      <w:tr w:rsidR="006257B5" w:rsidRPr="006257B5" w14:paraId="6505F1BB" w14:textId="77777777"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2A8E92B" w14:textId="12FB80BD"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12.</w:t>
            </w:r>
            <w:r w:rsidRPr="006257B5">
              <w:rPr>
                <w:rFonts w:ascii="GHEA Grapalat" w:hAnsi="GHEA Grapalat"/>
              </w:rPr>
              <w:tab/>
              <w:t>Обслуживающая бенефициара Финансовая организация (банк):</w:t>
            </w:r>
            <w:r w:rsidR="008945E1" w:rsidRPr="006257B5">
              <w:rPr>
                <w:rFonts w:ascii="GHEA Grapalat" w:hAnsi="GHEA Grapalat"/>
                <w:i/>
              </w:rPr>
              <w:t xml:space="preserve"> </w:t>
            </w:r>
            <w:r w:rsidR="00233EF3" w:rsidRPr="006257B5">
              <w:rPr>
                <w:rFonts w:ascii="GHEA Grapalat" w:hAnsi="GHEA Grapalat"/>
                <w:i/>
              </w:rPr>
              <w:t>ЗАО “АРДШИНБАНК”</w:t>
            </w:r>
          </w:p>
        </w:tc>
      </w:tr>
      <w:tr w:rsidR="006257B5" w:rsidRPr="006257B5" w14:paraId="12BC7FAB" w14:textId="77777777"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0178E57" w14:textId="1CE4354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13.</w:t>
            </w:r>
            <w:r w:rsidRPr="006257B5">
              <w:rPr>
                <w:rFonts w:ascii="GHEA Grapalat" w:hAnsi="GHEA Grapalat"/>
              </w:rPr>
              <w:tab/>
              <w:t>Номер счета бенефициара (сч.№)</w:t>
            </w:r>
            <w:r w:rsidR="008945E1" w:rsidRPr="006257B5">
              <w:rPr>
                <w:rFonts w:ascii="GHEA Grapalat" w:hAnsi="GHEA Grapalat"/>
                <w:lang w:val="en-US"/>
              </w:rPr>
              <w:t xml:space="preserve">: </w:t>
            </w:r>
            <w:r w:rsidR="004700FF" w:rsidRPr="006257B5">
              <w:rPr>
                <w:rFonts w:ascii="GHEA Grapalat" w:hAnsi="GHEA Grapalat"/>
                <w:i/>
              </w:rPr>
              <w:t>2475405900380000</w:t>
            </w:r>
            <w:r w:rsidR="00233EF3" w:rsidRPr="006257B5">
              <w:rPr>
                <w:rFonts w:ascii="GHEA Grapalat" w:hAnsi="GHEA Grapalat"/>
                <w:i/>
              </w:rPr>
              <w:t xml:space="preserve">   </w:t>
            </w:r>
            <w:r w:rsidR="001F4C11" w:rsidRPr="006257B5">
              <w:rPr>
                <w:rFonts w:ascii="GHEA Grapalat" w:hAnsi="GHEA Grapalat"/>
                <w:i/>
              </w:rPr>
              <w:t xml:space="preserve"> </w:t>
            </w:r>
          </w:p>
        </w:tc>
      </w:tr>
      <w:tr w:rsidR="006257B5" w:rsidRPr="006257B5" w14:paraId="485B664E"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647A715A"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14.</w:t>
            </w:r>
            <w:r w:rsidRPr="006257B5">
              <w:rPr>
                <w:rFonts w:ascii="GHEA Grapalat" w:hAnsi="GHEA Grapalat"/>
              </w:rPr>
              <w:tab/>
              <w:t>Сумма (цифрами и прописью):</w:t>
            </w:r>
          </w:p>
        </w:tc>
      </w:tr>
      <w:tr w:rsidR="006257B5" w:rsidRPr="006257B5" w14:paraId="7E762664"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570ABA7"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15.</w:t>
            </w:r>
            <w:r w:rsidRPr="006257B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257B5" w:rsidRPr="006257B5" w14:paraId="7AE19103"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15ABCCEE"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16.</w:t>
            </w:r>
            <w:r w:rsidRPr="006257B5">
              <w:rPr>
                <w:rFonts w:ascii="GHEA Grapalat" w:hAnsi="GHEA Grapalat"/>
              </w:rPr>
              <w:tab/>
              <w:t>Валюта (прописью и по коду):</w:t>
            </w:r>
          </w:p>
        </w:tc>
      </w:tr>
      <w:tr w:rsidR="006257B5" w:rsidRPr="006257B5" w14:paraId="1EAAE0CA"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A851607"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17.</w:t>
            </w:r>
            <w:r w:rsidRPr="006257B5">
              <w:rPr>
                <w:rFonts w:ascii="GHEA Grapalat" w:hAnsi="GHEA Grapalat"/>
              </w:rPr>
              <w:tab/>
              <w:t>Цель сделки (уплаты): (для обеспечения квалификации)</w:t>
            </w:r>
          </w:p>
        </w:tc>
      </w:tr>
      <w:tr w:rsidR="006257B5" w:rsidRPr="006257B5" w14:paraId="36885D11" w14:textId="77777777" w:rsidTr="00CD6F29">
        <w:trPr>
          <w:trHeight w:val="424"/>
        </w:trPr>
        <w:tc>
          <w:tcPr>
            <w:tcW w:w="10728" w:type="dxa"/>
            <w:gridSpan w:val="2"/>
            <w:tcBorders>
              <w:top w:val="single" w:sz="4" w:space="0" w:color="auto"/>
              <w:left w:val="single" w:sz="4" w:space="0" w:color="auto"/>
              <w:right w:val="single" w:sz="4" w:space="0" w:color="000000"/>
            </w:tcBorders>
            <w:noWrap/>
            <w:vAlign w:val="bottom"/>
          </w:tcPr>
          <w:p w14:paraId="1C7E5B7C"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18.</w:t>
            </w:r>
            <w:r w:rsidRPr="006257B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257B5" w:rsidRPr="006257B5" w14:paraId="1AD3CEFF" w14:textId="77777777"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86737C8"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19.</w:t>
            </w:r>
            <w:r w:rsidRPr="006257B5">
              <w:rPr>
                <w:rFonts w:ascii="GHEA Grapalat" w:hAnsi="GHEA Grapalat"/>
                <w:lang w:val="en-US"/>
              </w:rPr>
              <w:tab/>
            </w:r>
            <w:r w:rsidRPr="006257B5">
              <w:rPr>
                <w:rFonts w:ascii="GHEA Grapalat" w:hAnsi="GHEA Grapalat"/>
              </w:rPr>
              <w:t>Условия оплаты: &lt;акцептованный платеж&gt;</w:t>
            </w:r>
          </w:p>
        </w:tc>
      </w:tr>
      <w:tr w:rsidR="006257B5" w:rsidRPr="006257B5" w14:paraId="2F18EE67" w14:textId="77777777"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AB8D039" w14:textId="77777777" w:rsidR="00117666" w:rsidRPr="006257B5" w:rsidRDefault="00117666" w:rsidP="00CD6F29">
            <w:pPr>
              <w:widowControl w:val="0"/>
              <w:tabs>
                <w:tab w:val="left" w:pos="855"/>
              </w:tabs>
              <w:spacing w:after="160"/>
              <w:ind w:left="360"/>
              <w:rPr>
                <w:rFonts w:ascii="GHEA Grapalat" w:hAnsi="GHEA Grapalat"/>
                <w:lang w:val="en-US"/>
              </w:rPr>
            </w:pPr>
            <w:r w:rsidRPr="006257B5">
              <w:rPr>
                <w:rFonts w:ascii="GHEA Grapalat" w:hAnsi="GHEA Grapalat"/>
              </w:rPr>
              <w:t>20.</w:t>
            </w:r>
            <w:r w:rsidRPr="006257B5">
              <w:rPr>
                <w:rFonts w:ascii="GHEA Grapalat" w:hAnsi="GHEA Grapalat"/>
                <w:lang w:val="en-US"/>
              </w:rPr>
              <w:tab/>
            </w:r>
            <w:r w:rsidRPr="006257B5">
              <w:rPr>
                <w:rFonts w:ascii="GHEA Grapalat" w:hAnsi="GHEA Grapalat"/>
              </w:rPr>
              <w:t>Количество прилагаемых страниц: --- страниц</w:t>
            </w:r>
          </w:p>
        </w:tc>
      </w:tr>
      <w:tr w:rsidR="006257B5" w:rsidRPr="006257B5" w14:paraId="247CC723"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6A7EBB22" w14:textId="77777777" w:rsidR="00117666" w:rsidRPr="006257B5" w:rsidRDefault="00117666" w:rsidP="00CD6F29">
            <w:pPr>
              <w:widowControl w:val="0"/>
              <w:tabs>
                <w:tab w:val="left" w:pos="851"/>
              </w:tabs>
              <w:spacing w:after="160"/>
              <w:rPr>
                <w:rFonts w:ascii="GHEA Grapalat" w:hAnsi="GHEA Grapalat" w:cs="Sylfaen"/>
              </w:rPr>
            </w:pPr>
            <w:r w:rsidRPr="006257B5">
              <w:rPr>
                <w:rFonts w:ascii="GHEA Grapalat" w:hAnsi="GHEA Grapalat"/>
              </w:rPr>
              <w:t>22.а.</w:t>
            </w:r>
            <w:r w:rsidRPr="006257B5">
              <w:rPr>
                <w:rFonts w:ascii="GHEA Grapalat" w:hAnsi="GHEA Grapalat"/>
              </w:rPr>
              <w:tab/>
              <w:t>Подписи бенефициара</w:t>
            </w:r>
          </w:p>
          <w:p w14:paraId="1ADDFFC4" w14:textId="77777777" w:rsidR="00117666" w:rsidRPr="006257B5" w:rsidRDefault="00117666" w:rsidP="00CD6F29">
            <w:pPr>
              <w:widowControl w:val="0"/>
              <w:spacing w:after="160"/>
              <w:rPr>
                <w:rFonts w:ascii="GHEA Grapalat" w:hAnsi="GHEA Grapalat" w:cs="Sylfaen"/>
              </w:rPr>
            </w:pPr>
          </w:p>
          <w:p w14:paraId="51A9B1B5" w14:textId="77777777" w:rsidR="00117666" w:rsidRPr="006257B5" w:rsidRDefault="00117666" w:rsidP="00CD6F29">
            <w:pPr>
              <w:widowControl w:val="0"/>
              <w:spacing w:after="160"/>
              <w:jc w:val="right"/>
              <w:rPr>
                <w:rFonts w:ascii="GHEA Grapalat" w:hAnsi="GHEA Grapalat" w:cs="Tahoma"/>
              </w:rPr>
            </w:pPr>
            <w:r w:rsidRPr="006257B5">
              <w:rPr>
                <w:rFonts w:ascii="GHEA Grapalat" w:hAnsi="GHEA Grapalat"/>
              </w:rPr>
              <w:t>/____________________/</w:t>
            </w:r>
          </w:p>
          <w:p w14:paraId="76134CBC" w14:textId="77777777" w:rsidR="00117666" w:rsidRPr="006257B5" w:rsidRDefault="00117666" w:rsidP="00CD6F29">
            <w:pPr>
              <w:widowControl w:val="0"/>
              <w:spacing w:after="160"/>
              <w:rPr>
                <w:rFonts w:ascii="GHEA Grapalat" w:hAnsi="GHEA Grapalat" w:cs="Sylfaen"/>
              </w:rPr>
            </w:pPr>
          </w:p>
          <w:p w14:paraId="5D73BC49" w14:textId="77777777" w:rsidR="00117666" w:rsidRPr="006257B5" w:rsidRDefault="00117666" w:rsidP="00CD6F29">
            <w:pPr>
              <w:widowControl w:val="0"/>
              <w:spacing w:after="160"/>
              <w:jc w:val="right"/>
              <w:rPr>
                <w:rFonts w:ascii="GHEA Grapalat" w:hAnsi="GHEA Grapalat" w:cs="Sylfaen"/>
              </w:rPr>
            </w:pPr>
            <w:r w:rsidRPr="006257B5">
              <w:rPr>
                <w:rFonts w:ascii="GHEA Grapalat" w:hAnsi="GHEA Grapalat"/>
              </w:rPr>
              <w:t>/____________________/</w:t>
            </w:r>
          </w:p>
          <w:p w14:paraId="3C0B1D41" w14:textId="77777777" w:rsidR="00117666" w:rsidRPr="006257B5" w:rsidRDefault="00117666" w:rsidP="00CD6F29">
            <w:pPr>
              <w:widowControl w:val="0"/>
              <w:spacing w:after="160"/>
              <w:rPr>
                <w:rFonts w:ascii="GHEA Grapalat" w:hAnsi="GHEA Grapalat" w:cs="Sylfaen"/>
              </w:rPr>
            </w:pPr>
          </w:p>
          <w:p w14:paraId="116E0D33" w14:textId="77777777" w:rsidR="00117666" w:rsidRPr="006257B5" w:rsidRDefault="00117666" w:rsidP="00CD6F29">
            <w:pPr>
              <w:widowControl w:val="0"/>
              <w:tabs>
                <w:tab w:val="left" w:pos="4545"/>
              </w:tabs>
              <w:spacing w:after="160"/>
              <w:rPr>
                <w:rFonts w:ascii="GHEA Grapalat" w:hAnsi="GHEA Grapalat" w:cs="Sylfaen"/>
              </w:rPr>
            </w:pPr>
            <w:r w:rsidRPr="006257B5">
              <w:rPr>
                <w:rFonts w:ascii="GHEA Grapalat" w:hAnsi="GHEA Grapalat"/>
              </w:rPr>
              <w:t>22.б.</w:t>
            </w:r>
            <w:r w:rsidRPr="006257B5">
              <w:rPr>
                <w:rFonts w:ascii="GHEA Grapalat" w:hAnsi="GHEA Grapalat"/>
              </w:rPr>
              <w:tab/>
              <w:t>М. П.</w:t>
            </w:r>
          </w:p>
          <w:p w14:paraId="45FD150D" w14:textId="77777777" w:rsidR="00117666" w:rsidRPr="006257B5" w:rsidRDefault="00117666" w:rsidP="00CD6F29">
            <w:pPr>
              <w:widowControl w:val="0"/>
              <w:spacing w:after="160"/>
              <w:rPr>
                <w:rFonts w:ascii="GHEA Grapalat" w:hAnsi="GHEA Grapalat" w:cs="Sylfaen"/>
              </w:rPr>
            </w:pPr>
          </w:p>
        </w:tc>
        <w:tc>
          <w:tcPr>
            <w:tcW w:w="5112" w:type="dxa"/>
            <w:tcBorders>
              <w:top w:val="nil"/>
              <w:left w:val="nil"/>
              <w:bottom w:val="single" w:sz="4" w:space="0" w:color="auto"/>
              <w:right w:val="single" w:sz="4" w:space="0" w:color="auto"/>
            </w:tcBorders>
            <w:noWrap/>
          </w:tcPr>
          <w:p w14:paraId="191D5E0E" w14:textId="77777777" w:rsidR="00117666" w:rsidRPr="006257B5" w:rsidRDefault="00117666" w:rsidP="00CD6F29">
            <w:pPr>
              <w:widowControl w:val="0"/>
              <w:tabs>
                <w:tab w:val="left" w:pos="905"/>
              </w:tabs>
              <w:spacing w:after="160"/>
              <w:rPr>
                <w:rFonts w:ascii="GHEA Grapalat" w:hAnsi="GHEA Grapalat" w:cs="Sylfaen"/>
              </w:rPr>
            </w:pPr>
            <w:r w:rsidRPr="006257B5">
              <w:rPr>
                <w:rFonts w:ascii="GHEA Grapalat" w:hAnsi="GHEA Grapalat"/>
              </w:rPr>
              <w:t>21.а.</w:t>
            </w:r>
            <w:r w:rsidRPr="006257B5">
              <w:rPr>
                <w:rFonts w:ascii="GHEA Grapalat" w:hAnsi="GHEA Grapalat"/>
              </w:rPr>
              <w:tab/>
            </w:r>
            <w:r w:rsidRPr="006257B5">
              <w:rPr>
                <w:rFonts w:ascii="Courier New" w:hAnsi="Courier New"/>
              </w:rPr>
              <w:t> </w:t>
            </w:r>
            <w:r w:rsidRPr="006257B5">
              <w:rPr>
                <w:rFonts w:ascii="GHEA Grapalat" w:hAnsi="GHEA Grapalat"/>
              </w:rPr>
              <w:t>Подписи плательщика:</w:t>
            </w:r>
          </w:p>
          <w:p w14:paraId="16ADF9C2" w14:textId="77777777" w:rsidR="00117666" w:rsidRPr="006257B5" w:rsidRDefault="00117666" w:rsidP="00CD6F29">
            <w:pPr>
              <w:widowControl w:val="0"/>
              <w:spacing w:after="160"/>
              <w:rPr>
                <w:rFonts w:ascii="GHEA Grapalat" w:hAnsi="GHEA Grapalat" w:cs="Sylfaen"/>
              </w:rPr>
            </w:pPr>
          </w:p>
          <w:p w14:paraId="2B534392" w14:textId="77777777" w:rsidR="00117666" w:rsidRPr="006257B5" w:rsidRDefault="00117666" w:rsidP="00CD6F29">
            <w:pPr>
              <w:widowControl w:val="0"/>
              <w:spacing w:after="160"/>
              <w:jc w:val="right"/>
              <w:rPr>
                <w:rFonts w:ascii="GHEA Grapalat" w:hAnsi="GHEA Grapalat" w:cs="Sylfaen"/>
              </w:rPr>
            </w:pPr>
            <w:r w:rsidRPr="006257B5">
              <w:rPr>
                <w:rFonts w:ascii="GHEA Grapalat" w:hAnsi="GHEA Grapalat"/>
              </w:rPr>
              <w:t>/____________________/</w:t>
            </w:r>
          </w:p>
          <w:p w14:paraId="34540571" w14:textId="77777777" w:rsidR="00117666" w:rsidRPr="006257B5" w:rsidRDefault="00117666" w:rsidP="00CD6F29">
            <w:pPr>
              <w:widowControl w:val="0"/>
              <w:spacing w:after="160"/>
              <w:jc w:val="right"/>
              <w:rPr>
                <w:rFonts w:ascii="GHEA Grapalat" w:hAnsi="GHEA Grapalat" w:cs="Tahoma"/>
              </w:rPr>
            </w:pPr>
          </w:p>
          <w:p w14:paraId="16618BE2" w14:textId="77777777" w:rsidR="00117666" w:rsidRPr="006257B5" w:rsidRDefault="00117666" w:rsidP="00CD6F29">
            <w:pPr>
              <w:widowControl w:val="0"/>
              <w:spacing w:after="160"/>
              <w:jc w:val="right"/>
              <w:rPr>
                <w:rFonts w:ascii="GHEA Grapalat" w:hAnsi="GHEA Grapalat" w:cs="Sylfaen"/>
              </w:rPr>
            </w:pPr>
            <w:r w:rsidRPr="006257B5">
              <w:rPr>
                <w:rFonts w:ascii="GHEA Grapalat" w:hAnsi="GHEA Grapalat"/>
              </w:rPr>
              <w:t>/____________________/</w:t>
            </w:r>
          </w:p>
          <w:p w14:paraId="374009AF" w14:textId="77777777" w:rsidR="00117666" w:rsidRPr="006257B5" w:rsidRDefault="00117666" w:rsidP="00CD6F29">
            <w:pPr>
              <w:widowControl w:val="0"/>
              <w:spacing w:after="160"/>
              <w:rPr>
                <w:rFonts w:ascii="GHEA Grapalat" w:hAnsi="GHEA Grapalat" w:cs="Sylfaen"/>
              </w:rPr>
            </w:pPr>
          </w:p>
          <w:p w14:paraId="2EC05B56" w14:textId="77777777" w:rsidR="00117666" w:rsidRPr="006257B5" w:rsidRDefault="00117666" w:rsidP="00CD6F29">
            <w:pPr>
              <w:widowControl w:val="0"/>
              <w:tabs>
                <w:tab w:val="left" w:pos="4539"/>
              </w:tabs>
              <w:spacing w:after="160"/>
              <w:rPr>
                <w:rFonts w:ascii="GHEA Grapalat" w:hAnsi="GHEA Grapalat" w:cs="Sylfaen"/>
              </w:rPr>
            </w:pPr>
            <w:r w:rsidRPr="006257B5">
              <w:rPr>
                <w:rFonts w:ascii="GHEA Grapalat" w:hAnsi="GHEA Grapalat"/>
              </w:rPr>
              <w:t>21.б.</w:t>
            </w:r>
            <w:r w:rsidRPr="006257B5">
              <w:rPr>
                <w:rFonts w:ascii="GHEA Grapalat" w:hAnsi="GHEA Grapalat"/>
              </w:rPr>
              <w:tab/>
              <w:t>М. П.</w:t>
            </w:r>
          </w:p>
        </w:tc>
      </w:tr>
      <w:tr w:rsidR="006257B5" w:rsidRPr="006257B5" w14:paraId="67FA6932" w14:textId="77777777" w:rsidTr="00CD6F29">
        <w:trPr>
          <w:trHeight w:val="2194"/>
        </w:trPr>
        <w:tc>
          <w:tcPr>
            <w:tcW w:w="5616" w:type="dxa"/>
            <w:tcBorders>
              <w:top w:val="single" w:sz="4" w:space="0" w:color="auto"/>
              <w:left w:val="single" w:sz="4" w:space="0" w:color="auto"/>
              <w:right w:val="single" w:sz="4" w:space="0" w:color="auto"/>
            </w:tcBorders>
            <w:noWrap/>
            <w:vAlign w:val="bottom"/>
          </w:tcPr>
          <w:p w14:paraId="61F05BD6" w14:textId="77777777" w:rsidR="00117666" w:rsidRPr="006257B5" w:rsidRDefault="00117666" w:rsidP="00CD6F29">
            <w:pPr>
              <w:widowControl w:val="0"/>
              <w:spacing w:after="160"/>
              <w:rPr>
                <w:rFonts w:ascii="GHEA Grapalat" w:hAnsi="GHEA Grapalat" w:cs="Tahoma"/>
              </w:rPr>
            </w:pPr>
            <w:r w:rsidRPr="006257B5">
              <w:rPr>
                <w:rFonts w:ascii="GHEA Grapalat" w:hAnsi="GHEA Grapalat"/>
              </w:rPr>
              <w:t>24.а.</w:t>
            </w:r>
            <w:r w:rsidRPr="006257B5">
              <w:rPr>
                <w:rFonts w:ascii="GHEA Grapalat" w:hAnsi="GHEA Grapalat"/>
              </w:rPr>
              <w:tab/>
              <w:t xml:space="preserve"> Обслуживающая бенефициара финансовая организация </w:t>
            </w:r>
          </w:p>
          <w:p w14:paraId="5CFFFD94" w14:textId="77777777" w:rsidR="00117666" w:rsidRPr="006257B5" w:rsidRDefault="00117666" w:rsidP="00CD6F29">
            <w:pPr>
              <w:widowControl w:val="0"/>
              <w:spacing w:after="160"/>
              <w:rPr>
                <w:rFonts w:ascii="GHEA Grapalat" w:hAnsi="GHEA Grapalat"/>
              </w:rPr>
            </w:pPr>
          </w:p>
          <w:p w14:paraId="63AFF2A0" w14:textId="77777777" w:rsidR="00117666" w:rsidRPr="006257B5" w:rsidRDefault="00117666" w:rsidP="00CD6F29">
            <w:pPr>
              <w:widowControl w:val="0"/>
              <w:jc w:val="right"/>
              <w:rPr>
                <w:rFonts w:ascii="GHEA Grapalat" w:hAnsi="GHEA Grapalat" w:cs="Tahoma"/>
              </w:rPr>
            </w:pPr>
            <w:r w:rsidRPr="006257B5">
              <w:rPr>
                <w:rFonts w:ascii="GHEA Grapalat" w:hAnsi="GHEA Grapalat"/>
              </w:rPr>
              <w:t>/____________________/</w:t>
            </w:r>
          </w:p>
          <w:p w14:paraId="6FFBD87C" w14:textId="77777777" w:rsidR="00117666" w:rsidRPr="006257B5" w:rsidRDefault="00117666" w:rsidP="00CD6F29">
            <w:pPr>
              <w:widowControl w:val="0"/>
              <w:spacing w:after="160"/>
              <w:ind w:left="3828" w:right="13"/>
              <w:jc w:val="both"/>
              <w:rPr>
                <w:rFonts w:ascii="GHEA Grapalat" w:hAnsi="GHEA Grapalat" w:cs="Sylfaen"/>
                <w:vertAlign w:val="superscript"/>
              </w:rPr>
            </w:pPr>
            <w:r w:rsidRPr="006257B5">
              <w:rPr>
                <w:rFonts w:ascii="GHEA Grapalat" w:hAnsi="GHEA Grapalat"/>
                <w:vertAlign w:val="superscript"/>
              </w:rPr>
              <w:t>подпись/</w:t>
            </w:r>
          </w:p>
          <w:p w14:paraId="2BAD109F" w14:textId="77777777" w:rsidR="00117666" w:rsidRPr="006257B5" w:rsidRDefault="00117666" w:rsidP="00CD6F29">
            <w:pPr>
              <w:widowControl w:val="0"/>
              <w:spacing w:after="160"/>
              <w:rPr>
                <w:rFonts w:ascii="GHEA Grapalat" w:hAnsi="GHEA Grapalat" w:cs="Tahoma"/>
              </w:rPr>
            </w:pPr>
          </w:p>
          <w:p w14:paraId="29637C1B" w14:textId="77777777" w:rsidR="00117666" w:rsidRPr="006257B5" w:rsidRDefault="00117666" w:rsidP="00CD6F29">
            <w:pPr>
              <w:widowControl w:val="0"/>
              <w:spacing w:after="160"/>
              <w:rPr>
                <w:rFonts w:ascii="GHEA Grapalat" w:hAnsi="GHEA Grapalat" w:cs="Arial"/>
              </w:rPr>
            </w:pPr>
          </w:p>
        </w:tc>
        <w:tc>
          <w:tcPr>
            <w:tcW w:w="5112" w:type="dxa"/>
            <w:tcBorders>
              <w:top w:val="single" w:sz="4" w:space="0" w:color="auto"/>
              <w:left w:val="nil"/>
              <w:right w:val="single" w:sz="4" w:space="0" w:color="auto"/>
            </w:tcBorders>
            <w:noWrap/>
          </w:tcPr>
          <w:p w14:paraId="689CD134" w14:textId="77777777" w:rsidR="00117666" w:rsidRPr="006257B5" w:rsidRDefault="00117666" w:rsidP="00CD6F29">
            <w:pPr>
              <w:widowControl w:val="0"/>
              <w:spacing w:after="160"/>
              <w:rPr>
                <w:rFonts w:ascii="GHEA Grapalat" w:hAnsi="GHEA Grapalat" w:cs="Tahoma"/>
              </w:rPr>
            </w:pPr>
            <w:r w:rsidRPr="006257B5">
              <w:rPr>
                <w:rFonts w:ascii="GHEA Grapalat" w:hAnsi="GHEA Grapalat"/>
              </w:rPr>
              <w:t>23.а.</w:t>
            </w:r>
            <w:r w:rsidRPr="006257B5">
              <w:rPr>
                <w:rFonts w:ascii="GHEA Grapalat" w:hAnsi="GHEA Grapalat"/>
              </w:rPr>
              <w:tab/>
              <w:t xml:space="preserve"> Обслуживающая плательщика финансовая организация </w:t>
            </w:r>
          </w:p>
          <w:p w14:paraId="631296F9" w14:textId="77777777" w:rsidR="00117666" w:rsidRPr="006257B5" w:rsidRDefault="00117666" w:rsidP="00CD6F29">
            <w:pPr>
              <w:widowControl w:val="0"/>
              <w:spacing w:after="160"/>
              <w:rPr>
                <w:rFonts w:ascii="GHEA Grapalat" w:hAnsi="GHEA Grapalat" w:cs="Tahoma"/>
              </w:rPr>
            </w:pPr>
          </w:p>
          <w:p w14:paraId="5B36BB8D" w14:textId="77777777" w:rsidR="00117666" w:rsidRPr="006257B5" w:rsidRDefault="00117666" w:rsidP="00CD6F29">
            <w:pPr>
              <w:widowControl w:val="0"/>
              <w:jc w:val="right"/>
              <w:rPr>
                <w:rFonts w:ascii="GHEA Grapalat" w:hAnsi="GHEA Grapalat" w:cs="Tahoma"/>
              </w:rPr>
            </w:pPr>
            <w:r w:rsidRPr="006257B5">
              <w:rPr>
                <w:rFonts w:ascii="GHEA Grapalat" w:hAnsi="GHEA Grapalat"/>
              </w:rPr>
              <w:t>/____________________/</w:t>
            </w:r>
          </w:p>
          <w:p w14:paraId="5DC5FC0B" w14:textId="77777777" w:rsidR="00117666" w:rsidRPr="006257B5" w:rsidRDefault="00117666" w:rsidP="00CD6F29">
            <w:pPr>
              <w:widowControl w:val="0"/>
              <w:spacing w:after="160"/>
              <w:ind w:right="983"/>
              <w:jc w:val="right"/>
              <w:rPr>
                <w:rFonts w:ascii="GHEA Grapalat" w:hAnsi="GHEA Grapalat" w:cs="Sylfaen"/>
                <w:vertAlign w:val="superscript"/>
              </w:rPr>
            </w:pPr>
            <w:r w:rsidRPr="006257B5">
              <w:rPr>
                <w:rFonts w:ascii="GHEA Grapalat" w:hAnsi="GHEA Grapalat"/>
                <w:vertAlign w:val="superscript"/>
              </w:rPr>
              <w:t>/подпись/</w:t>
            </w:r>
          </w:p>
          <w:p w14:paraId="0F631A73" w14:textId="77777777" w:rsidR="00117666" w:rsidRPr="006257B5" w:rsidRDefault="00117666" w:rsidP="00CD6F29">
            <w:pPr>
              <w:widowControl w:val="0"/>
              <w:spacing w:after="160"/>
              <w:rPr>
                <w:rFonts w:ascii="GHEA Grapalat" w:hAnsi="GHEA Grapalat" w:cs="Arial"/>
              </w:rPr>
            </w:pPr>
          </w:p>
        </w:tc>
      </w:tr>
      <w:tr w:rsidR="00117666" w:rsidRPr="006257B5" w14:paraId="437AD096"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0CA27E94" w14:textId="77777777" w:rsidR="00117666" w:rsidRPr="006257B5" w:rsidRDefault="00117666" w:rsidP="00CD6F29">
            <w:pPr>
              <w:widowControl w:val="0"/>
              <w:tabs>
                <w:tab w:val="left" w:pos="4678"/>
              </w:tabs>
              <w:spacing w:after="160"/>
              <w:rPr>
                <w:rFonts w:ascii="GHEA Grapalat" w:hAnsi="GHEA Grapalat" w:cs="Sylfaen"/>
              </w:rPr>
            </w:pPr>
            <w:r w:rsidRPr="006257B5">
              <w:rPr>
                <w:rFonts w:ascii="GHEA Grapalat" w:hAnsi="GHEA Grapalat"/>
              </w:rPr>
              <w:t>24.б.</w:t>
            </w:r>
            <w:r w:rsidRPr="006257B5">
              <w:rPr>
                <w:rFonts w:ascii="GHEA Grapalat" w:hAnsi="GHEA Grapalat"/>
              </w:rPr>
              <w:tab/>
              <w:t>М. П.</w:t>
            </w:r>
          </w:p>
          <w:p w14:paraId="50DEBE52" w14:textId="77777777" w:rsidR="00117666" w:rsidRPr="006257B5" w:rsidRDefault="00117666" w:rsidP="00CD6F29">
            <w:pPr>
              <w:widowControl w:val="0"/>
              <w:spacing w:after="160"/>
              <w:rPr>
                <w:rFonts w:ascii="GHEA Grapalat" w:hAnsi="GHEA Grapalat" w:cs="Sylfaen"/>
              </w:rPr>
            </w:pPr>
          </w:p>
          <w:p w14:paraId="0C381F5E" w14:textId="77777777" w:rsidR="00117666" w:rsidRPr="006257B5" w:rsidRDefault="00117666" w:rsidP="00CD6F29">
            <w:pPr>
              <w:widowControl w:val="0"/>
              <w:spacing w:after="160"/>
              <w:ind w:right="155"/>
              <w:jc w:val="right"/>
              <w:rPr>
                <w:rFonts w:ascii="GHEA Grapalat" w:hAnsi="GHEA Grapalat" w:cs="Sylfaen"/>
                <w:lang w:val="en-US"/>
              </w:rPr>
            </w:pPr>
            <w:r w:rsidRPr="006257B5">
              <w:rPr>
                <w:rFonts w:ascii="GHEA Grapalat" w:hAnsi="GHEA Grapalat"/>
              </w:rPr>
              <w:t xml:space="preserve">24.в"___" ___ 20___ г. </w:t>
            </w:r>
          </w:p>
        </w:tc>
        <w:tc>
          <w:tcPr>
            <w:tcW w:w="5112" w:type="dxa"/>
            <w:tcBorders>
              <w:top w:val="nil"/>
              <w:left w:val="nil"/>
              <w:bottom w:val="single" w:sz="4" w:space="0" w:color="auto"/>
              <w:right w:val="single" w:sz="4" w:space="0" w:color="auto"/>
            </w:tcBorders>
            <w:noWrap/>
            <w:vAlign w:val="bottom"/>
          </w:tcPr>
          <w:p w14:paraId="601808E0" w14:textId="77777777" w:rsidR="00117666" w:rsidRPr="006257B5" w:rsidRDefault="00117666" w:rsidP="00CD6F29">
            <w:pPr>
              <w:widowControl w:val="0"/>
              <w:tabs>
                <w:tab w:val="left" w:pos="4554"/>
              </w:tabs>
              <w:spacing w:after="160"/>
              <w:rPr>
                <w:rFonts w:ascii="GHEA Grapalat" w:hAnsi="GHEA Grapalat" w:cs="Sylfaen"/>
              </w:rPr>
            </w:pPr>
            <w:r w:rsidRPr="006257B5">
              <w:rPr>
                <w:rFonts w:ascii="GHEA Grapalat" w:hAnsi="GHEA Grapalat"/>
              </w:rPr>
              <w:t>23.б.</w:t>
            </w:r>
            <w:r w:rsidRPr="006257B5">
              <w:rPr>
                <w:rFonts w:ascii="GHEA Grapalat" w:hAnsi="GHEA Grapalat"/>
              </w:rPr>
              <w:tab/>
              <w:t>М.</w:t>
            </w:r>
            <w:r w:rsidRPr="006257B5">
              <w:rPr>
                <w:rFonts w:ascii="GHEA Grapalat" w:hAnsi="GHEA Grapalat"/>
              </w:rPr>
              <w:lastRenderedPageBreak/>
              <w:t xml:space="preserve"> П.</w:t>
            </w:r>
          </w:p>
          <w:p w14:paraId="15196E44" w14:textId="77777777" w:rsidR="00117666" w:rsidRPr="006257B5" w:rsidRDefault="00117666" w:rsidP="00CD6F29">
            <w:pPr>
              <w:widowControl w:val="0"/>
              <w:spacing w:after="160"/>
              <w:rPr>
                <w:rFonts w:ascii="GHEA Grapalat" w:hAnsi="GHEA Grapalat"/>
              </w:rPr>
            </w:pPr>
          </w:p>
          <w:p w14:paraId="0BA7E7F8" w14:textId="77777777" w:rsidR="00117666" w:rsidRPr="006257B5" w:rsidRDefault="00117666" w:rsidP="00CD6F29">
            <w:pPr>
              <w:widowControl w:val="0"/>
              <w:spacing w:after="160"/>
              <w:jc w:val="right"/>
              <w:rPr>
                <w:rFonts w:ascii="GHEA Grapalat" w:hAnsi="GHEA Grapalat" w:cs="Sylfaen"/>
              </w:rPr>
            </w:pPr>
            <w:r w:rsidRPr="006257B5">
              <w:rPr>
                <w:rFonts w:ascii="GHEA Grapalat" w:hAnsi="GHEA Grapalat"/>
              </w:rPr>
              <w:t>23.в Дата исполнения: "___" ___ 20___г.</w:t>
            </w:r>
          </w:p>
        </w:tc>
      </w:tr>
    </w:tbl>
    <w:p w14:paraId="59A0ECDF" w14:textId="77777777" w:rsidR="00117666" w:rsidRPr="006257B5" w:rsidRDefault="00117666" w:rsidP="00117666">
      <w:pPr>
        <w:widowControl w:val="0"/>
        <w:spacing w:after="160"/>
        <w:jc w:val="center"/>
        <w:rPr>
          <w:rFonts w:ascii="GHEA Grapalat" w:hAnsi="GHEA Grapalat" w:cs="Sylfaen"/>
        </w:rPr>
      </w:pPr>
    </w:p>
    <w:p w14:paraId="0DAC13D0" w14:textId="77777777" w:rsidR="00117666" w:rsidRPr="006257B5" w:rsidRDefault="00117666" w:rsidP="00117666">
      <w:pPr>
        <w:rPr>
          <w:rFonts w:ascii="GHEA Grapalat" w:hAnsi="GHEA Grapalat" w:cs="Sylfaen"/>
        </w:rPr>
      </w:pPr>
      <w:r w:rsidRPr="006257B5">
        <w:rPr>
          <w:rFonts w:ascii="GHEA Grapalat" w:hAnsi="GHEA Grapalat" w:cs="Sylfaen"/>
        </w:rPr>
        <w:t xml:space="preserve">*  </w:t>
      </w:r>
      <w:r w:rsidRPr="006257B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D80BC26" w14:textId="77777777" w:rsidR="00117666" w:rsidRPr="006257B5" w:rsidRDefault="00117666" w:rsidP="00117666">
      <w:pPr>
        <w:rPr>
          <w:rFonts w:ascii="GHEA Grapalat" w:hAnsi="GHEA Grapalat" w:cs="Sylfaen"/>
        </w:rPr>
      </w:pPr>
      <w:r w:rsidRPr="006257B5">
        <w:rPr>
          <w:rFonts w:ascii="GHEA Grapalat" w:hAnsi="GHEA Grapalat" w:cs="Sylfaen"/>
        </w:rPr>
        <w:br w:type="page"/>
      </w:r>
    </w:p>
    <w:p w14:paraId="6EBED060" w14:textId="77777777" w:rsidR="00117666" w:rsidRPr="006257B5" w:rsidRDefault="00117666" w:rsidP="00117666">
      <w:pPr>
        <w:widowControl w:val="0"/>
        <w:spacing w:after="160"/>
        <w:ind w:left="567" w:right="565"/>
        <w:jc w:val="center"/>
        <w:rPr>
          <w:rFonts w:ascii="GHEA Grapalat" w:hAnsi="GHEA Grapalat"/>
          <w:b/>
        </w:rPr>
      </w:pPr>
      <w:r w:rsidRPr="006257B5">
        <w:rPr>
          <w:rFonts w:ascii="GHEA Grapalat" w:hAnsi="GHEA Grapalat"/>
          <w:b/>
        </w:rPr>
        <w:lastRenderedPageBreak/>
        <w:t xml:space="preserve">Обязательные реквизиты платежного требования </w:t>
      </w:r>
      <w:r w:rsidRPr="006257B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257B5" w:rsidRPr="006257B5" w14:paraId="42815C4C"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CD32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34D8F1C"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77D606"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Наличие указанного поля/</w:t>
            </w:r>
          </w:p>
          <w:p w14:paraId="7D5A8E80"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619D20B"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 xml:space="preserve">Требование о заполнении реквизита </w:t>
            </w:r>
          </w:p>
          <w:p w14:paraId="779BA81D"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98D629D"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Сторона,</w:t>
            </w:r>
          </w:p>
          <w:p w14:paraId="300CE11A"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 xml:space="preserve">заполняющая реквизит </w:t>
            </w:r>
          </w:p>
          <w:p w14:paraId="79246188"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бенефициар или плательщик</w:t>
            </w:r>
          </w:p>
          <w:p w14:paraId="03BE9C5D"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(в связи с процессом закупки)</w:t>
            </w:r>
          </w:p>
        </w:tc>
      </w:tr>
      <w:tr w:rsidR="006257B5" w:rsidRPr="006257B5" w14:paraId="781020DD"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BEB882"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AB93874"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EB7A343"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5FF3B79"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B996DA4"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5</w:t>
            </w:r>
          </w:p>
        </w:tc>
      </w:tr>
      <w:tr w:rsidR="006257B5" w:rsidRPr="006257B5" w14:paraId="426F669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C9BAE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F13995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DEF6B2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DFC3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F10C3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 документе заранее заполнено "Платежное требование"</w:t>
            </w:r>
          </w:p>
        </w:tc>
      </w:tr>
      <w:tr w:rsidR="006257B5" w:rsidRPr="006257B5" w14:paraId="2973CC1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BF6DF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8E9B482" w14:textId="77777777" w:rsidR="00117666" w:rsidRPr="006257B5" w:rsidRDefault="00117666" w:rsidP="003824F5">
            <w:pPr>
              <w:widowControl w:val="0"/>
              <w:spacing w:after="120"/>
              <w:jc w:val="both"/>
              <w:rPr>
                <w:rFonts w:ascii="GHEA Grapalat" w:hAnsi="GHEA Grapalat"/>
                <w:sz w:val="18"/>
                <w:szCs w:val="18"/>
              </w:rPr>
            </w:pPr>
            <w:r w:rsidRPr="006257B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8BE9FA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001EB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A62F5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бенефициаром при представлении платежного требования в банк плательщика</w:t>
            </w:r>
          </w:p>
        </w:tc>
      </w:tr>
      <w:tr w:rsidR="006257B5" w:rsidRPr="006257B5" w14:paraId="284AAEB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8746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4457CA9" w14:textId="77777777" w:rsidR="00117666" w:rsidRPr="006257B5" w:rsidRDefault="00117666" w:rsidP="003824F5">
            <w:pPr>
              <w:widowControl w:val="0"/>
              <w:spacing w:after="120"/>
              <w:jc w:val="both"/>
              <w:rPr>
                <w:rFonts w:ascii="GHEA Grapalat" w:hAnsi="GHEA Grapalat"/>
                <w:sz w:val="18"/>
                <w:szCs w:val="18"/>
              </w:rPr>
            </w:pPr>
            <w:r w:rsidRPr="006257B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8CC4DE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5E0D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681FD2AD" w14:textId="77777777" w:rsidR="00117666" w:rsidRPr="006257B5"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7E21BA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257B5" w:rsidRPr="006257B5" w14:paraId="4376D19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1DFB1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36CCA5" w14:textId="77777777" w:rsidR="00117666" w:rsidRPr="006257B5" w:rsidRDefault="00117666" w:rsidP="003824F5">
            <w:pPr>
              <w:widowControl w:val="0"/>
              <w:spacing w:after="120"/>
              <w:jc w:val="both"/>
              <w:rPr>
                <w:rFonts w:ascii="GHEA Grapalat" w:hAnsi="GHEA Grapalat"/>
                <w:sz w:val="18"/>
                <w:szCs w:val="18"/>
              </w:rPr>
            </w:pPr>
            <w:r w:rsidRPr="006257B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A55924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D8D04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5BBB3FF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9927A9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415C3F7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53980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1FBF5E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A162D1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D64D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5A3360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660BD64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AEC4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7464C6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EEE26F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59D53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7E5609C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5C307B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0A2C136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7BFE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2FABD0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8330FA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C96D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34649FA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4CF3A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4E5781A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F21A8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DF1B13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C299AC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2466F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468DF56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F0D5A8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2915353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16BB5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91EBFB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наименование, или имя, фам</w:t>
            </w:r>
            <w:r w:rsidRPr="006257B5">
              <w:rPr>
                <w:rFonts w:ascii="GHEA Grapalat" w:hAnsi="GHEA Grapalat"/>
                <w:sz w:val="18"/>
                <w:szCs w:val="18"/>
              </w:rPr>
              <w:lastRenderedPageBreak/>
              <w:t>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AEB78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C2EE1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393599F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861556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заранее заполняется бенефициаром — по приглашению</w:t>
            </w:r>
          </w:p>
        </w:tc>
      </w:tr>
      <w:tr w:rsidR="006257B5" w:rsidRPr="006257B5" w14:paraId="7891304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A85E8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F3FDE3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03D27D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2E5BF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5E8AEC0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28E4F9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 заполняется)</w:t>
            </w:r>
          </w:p>
        </w:tc>
      </w:tr>
      <w:tr w:rsidR="006257B5" w:rsidRPr="006257B5" w14:paraId="42350AE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F5B90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1C84C6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273BC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CCB3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097BA30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7299B3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заранее заполняется бенефициаром — по приглашению</w:t>
            </w:r>
          </w:p>
        </w:tc>
      </w:tr>
      <w:tr w:rsidR="006257B5" w:rsidRPr="006257B5" w14:paraId="6519850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F07CB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EE2E4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F7369C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AD283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EDBA8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заранее заполняется бенефициаром — по приглашению</w:t>
            </w:r>
          </w:p>
        </w:tc>
      </w:tr>
      <w:tr w:rsidR="006257B5" w:rsidRPr="006257B5" w14:paraId="2ADD4AB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0B83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7877B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B96725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AE386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47B74A8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DB2AE8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заранее заполняется бенефициаром — по приглашению</w:t>
            </w:r>
          </w:p>
        </w:tc>
      </w:tr>
      <w:tr w:rsidR="006257B5" w:rsidRPr="006257B5" w14:paraId="1FED97D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87ABF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DDBFA2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181CC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4049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2601AF1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9A7A83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заполняется плательщиком </w:t>
            </w:r>
          </w:p>
        </w:tc>
      </w:tr>
      <w:tr w:rsidR="006257B5" w:rsidRPr="006257B5" w14:paraId="4B7B619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77DC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3D1379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C4ECF9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7F642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0031BC9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F1C4B2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 заполняется и не применяется)</w:t>
            </w:r>
          </w:p>
        </w:tc>
      </w:tr>
      <w:tr w:rsidR="006257B5" w:rsidRPr="006257B5" w14:paraId="7E2BC6D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BF14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D44BDE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137650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2C548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295D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7C77A2F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78804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9DEBB0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BABAA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97D68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В обязательном порядке заполняются слова "для обеспечения </w:t>
            </w:r>
            <w:r w:rsidRPr="006257B5">
              <w:rPr>
                <w:rFonts w:ascii="GHEA Grapalat" w:hAnsi="GHEA Grapalat"/>
                <w:sz w:val="18"/>
                <w:szCs w:val="18"/>
              </w:rPr>
              <w:lastRenderedPageBreak/>
              <w:t>квалификации"</w:t>
            </w:r>
          </w:p>
        </w:tc>
        <w:tc>
          <w:tcPr>
            <w:tcW w:w="2640" w:type="dxa"/>
            <w:tcBorders>
              <w:top w:val="single" w:sz="4" w:space="0" w:color="auto"/>
              <w:left w:val="single" w:sz="4" w:space="0" w:color="auto"/>
              <w:bottom w:val="single" w:sz="4" w:space="0" w:color="auto"/>
              <w:right w:val="single" w:sz="4" w:space="0" w:color="auto"/>
            </w:tcBorders>
          </w:tcPr>
          <w:p w14:paraId="2A0E2A4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lastRenderedPageBreak/>
              <w:t xml:space="preserve">заранее заполняется бенефициаром — по </w:t>
            </w:r>
            <w:r w:rsidRPr="006257B5">
              <w:rPr>
                <w:rFonts w:ascii="GHEA Grapalat" w:hAnsi="GHEA Grapalat"/>
                <w:sz w:val="18"/>
                <w:szCs w:val="18"/>
              </w:rPr>
              <w:lastRenderedPageBreak/>
              <w:t>приглашению</w:t>
            </w:r>
          </w:p>
        </w:tc>
      </w:tr>
      <w:tr w:rsidR="006257B5" w:rsidRPr="006257B5" w14:paraId="78C1FFB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446D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30E368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4E375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AD4F0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45BDC49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w:t>
            </w:r>
            <w:r w:rsidRPr="006257B5">
              <w:rPr>
                <w:rFonts w:ascii="GHEA Grapalat" w:hAnsi="GHEA Grapalat"/>
                <w:sz w:val="18"/>
                <w:szCs w:val="18"/>
              </w:rPr>
              <w:lastRenderedPageBreak/>
              <w:t>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2CABA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бенефициаром</w:t>
            </w:r>
          </w:p>
        </w:tc>
      </w:tr>
      <w:tr w:rsidR="006257B5" w:rsidRPr="006257B5" w14:paraId="694BE6E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C8F83" w14:textId="77777777" w:rsidR="00117666" w:rsidRPr="006257B5" w:rsidDel="0010680B"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9A61B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A2999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EC25D5" w14:textId="77777777" w:rsidR="00117666" w:rsidRPr="006257B5" w:rsidRDefault="00117666" w:rsidP="003824F5">
            <w:pPr>
              <w:widowControl w:val="0"/>
              <w:spacing w:after="120"/>
              <w:jc w:val="center"/>
              <w:rPr>
                <w:rFonts w:ascii="GHEA Grapalat" w:hAnsi="GHEA Grapalat" w:cs="Sylfaen"/>
                <w:sz w:val="18"/>
                <w:szCs w:val="18"/>
              </w:rPr>
            </w:pPr>
            <w:r w:rsidRPr="006257B5">
              <w:rPr>
                <w:rFonts w:ascii="GHEA Grapalat" w:hAnsi="GHEA Grapalat"/>
                <w:sz w:val="18"/>
                <w:szCs w:val="18"/>
              </w:rPr>
              <w:t xml:space="preserve">обязательно </w:t>
            </w:r>
          </w:p>
          <w:p w14:paraId="2974115B" w14:textId="77777777" w:rsidR="00117666" w:rsidRPr="006257B5" w:rsidRDefault="00117666" w:rsidP="003824F5">
            <w:pPr>
              <w:widowControl w:val="0"/>
              <w:spacing w:after="120"/>
              <w:jc w:val="center"/>
              <w:rPr>
                <w:rFonts w:ascii="GHEA Grapalat" w:hAnsi="GHEA Grapalat" w:cs="Sylfaen"/>
                <w:sz w:val="18"/>
                <w:szCs w:val="18"/>
              </w:rPr>
            </w:pPr>
            <w:r w:rsidRPr="006257B5">
              <w:rPr>
                <w:rFonts w:ascii="GHEA Grapalat" w:hAnsi="GHEA Grapalat"/>
                <w:sz w:val="18"/>
                <w:szCs w:val="18"/>
              </w:rPr>
              <w:t xml:space="preserve">заполняются слова "акцептованный платеж", </w:t>
            </w:r>
          </w:p>
          <w:p w14:paraId="64CA93A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A8EF4A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заранее заполняется бенефициаром </w:t>
            </w:r>
          </w:p>
        </w:tc>
      </w:tr>
      <w:tr w:rsidR="006257B5" w:rsidRPr="006257B5" w14:paraId="34170B8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E730D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34AB0E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37087B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1391D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5CCE901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B7B8C9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DCC5CF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бенефициаром</w:t>
            </w:r>
          </w:p>
        </w:tc>
      </w:tr>
      <w:tr w:rsidR="006257B5" w:rsidRPr="006257B5" w14:paraId="1B1512E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2222C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F9D9D0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C9E53A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FB675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07B72C6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92F11B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подписывается плательщиком или </w:t>
            </w:r>
          </w:p>
          <w:p w14:paraId="3DC71FA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проставляется электронная подпись плательщика</w:t>
            </w:r>
          </w:p>
        </w:tc>
      </w:tr>
      <w:tr w:rsidR="006257B5" w:rsidRPr="006257B5" w14:paraId="7FD37B7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39A6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DC699B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03BB7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3C016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обязательно: </w:t>
            </w:r>
          </w:p>
          <w:p w14:paraId="7A0F7EB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при наличии печати, когда </w:t>
            </w:r>
            <w:r w:rsidRPr="006257B5">
              <w:rPr>
                <w:rFonts w:ascii="GHEA Grapalat" w:hAnsi="GHEA Grapalat"/>
                <w:sz w:val="18"/>
                <w:szCs w:val="18"/>
              </w:rPr>
              <w:lastRenderedPageBreak/>
              <w:t>плательщик представляет Требование в бумажной форме</w:t>
            </w:r>
          </w:p>
          <w:p w14:paraId="3F7D6E07" w14:textId="77777777" w:rsidR="00117666" w:rsidRPr="006257B5"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9F2CEE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lastRenderedPageBreak/>
              <w:t xml:space="preserve">скрепляется печатью плательщика </w:t>
            </w:r>
          </w:p>
          <w:p w14:paraId="02F8048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lastRenderedPageBreak/>
              <w:t>при представлении в бумажной форме</w:t>
            </w:r>
          </w:p>
        </w:tc>
      </w:tr>
      <w:tr w:rsidR="006257B5" w:rsidRPr="006257B5" w14:paraId="6CF74B7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35B50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A6E515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3440D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A7584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обязательно: </w:t>
            </w:r>
          </w:p>
          <w:p w14:paraId="5EF2B19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F93322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подписывается бенефициаром</w:t>
            </w:r>
          </w:p>
        </w:tc>
      </w:tr>
      <w:tr w:rsidR="006257B5" w:rsidRPr="006257B5" w14:paraId="15E1D59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1723D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0C7DD6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E86A06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34D6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обязательно: </w:t>
            </w:r>
          </w:p>
          <w:p w14:paraId="487E448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F18120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скрепляется печатью бенефициара </w:t>
            </w:r>
          </w:p>
          <w:p w14:paraId="4977D98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при предст</w:t>
            </w:r>
            <w:r w:rsidRPr="006257B5">
              <w:rPr>
                <w:rFonts w:ascii="GHEA Grapalat" w:hAnsi="GHEA Grapalat"/>
                <w:sz w:val="18"/>
                <w:szCs w:val="18"/>
              </w:rPr>
              <w:lastRenderedPageBreak/>
              <w:t>авлении в банк в бумажной форме</w:t>
            </w:r>
          </w:p>
        </w:tc>
      </w:tr>
      <w:tr w:rsidR="006257B5" w:rsidRPr="006257B5" w14:paraId="1F332B0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CC7DE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707555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F61FAE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3DD1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5CA4AAE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3CE53D" w14:textId="77777777" w:rsidR="00117666" w:rsidRPr="006257B5" w:rsidRDefault="00117666" w:rsidP="003824F5">
            <w:pPr>
              <w:widowControl w:val="0"/>
              <w:spacing w:after="120"/>
              <w:jc w:val="center"/>
              <w:rPr>
                <w:rFonts w:ascii="GHEA Grapalat" w:hAnsi="GHEA Grapalat"/>
                <w:sz w:val="18"/>
                <w:szCs w:val="18"/>
              </w:rPr>
            </w:pPr>
          </w:p>
        </w:tc>
      </w:tr>
      <w:tr w:rsidR="006257B5" w:rsidRPr="006257B5" w14:paraId="06F20F4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68B8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B2387A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D188BD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BA172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4B169E1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DBC96CD" w14:textId="77777777" w:rsidR="00117666" w:rsidRPr="006257B5" w:rsidRDefault="00117666" w:rsidP="003824F5">
            <w:pPr>
              <w:widowControl w:val="0"/>
              <w:spacing w:after="120"/>
              <w:jc w:val="center"/>
              <w:rPr>
                <w:rFonts w:ascii="GHEA Grapalat" w:hAnsi="GHEA Grapalat"/>
                <w:sz w:val="18"/>
                <w:szCs w:val="18"/>
              </w:rPr>
            </w:pPr>
          </w:p>
        </w:tc>
      </w:tr>
      <w:tr w:rsidR="006257B5" w:rsidRPr="006257B5" w14:paraId="7BF8BF0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0608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3C4A13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969AA5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B808D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0038266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5251DE6" w14:textId="77777777" w:rsidR="00117666" w:rsidRPr="006257B5" w:rsidRDefault="00117666" w:rsidP="003824F5">
            <w:pPr>
              <w:widowControl w:val="0"/>
              <w:spacing w:after="120"/>
              <w:jc w:val="center"/>
              <w:rPr>
                <w:rFonts w:ascii="GHEA Grapalat" w:hAnsi="GHEA Grapalat"/>
                <w:sz w:val="18"/>
                <w:szCs w:val="18"/>
              </w:rPr>
            </w:pPr>
          </w:p>
        </w:tc>
      </w:tr>
      <w:tr w:rsidR="006257B5" w:rsidRPr="006257B5" w14:paraId="530EACB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603F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791FA5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63C86A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06D2B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7FCDAD3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7AD373" w14:textId="77777777" w:rsidR="00117666" w:rsidRPr="006257B5" w:rsidRDefault="00117666" w:rsidP="003824F5">
            <w:pPr>
              <w:widowControl w:val="0"/>
              <w:spacing w:after="120"/>
              <w:jc w:val="center"/>
              <w:rPr>
                <w:rFonts w:ascii="GHEA Grapalat" w:hAnsi="GHEA Grapalat"/>
                <w:sz w:val="18"/>
                <w:szCs w:val="18"/>
              </w:rPr>
            </w:pPr>
          </w:p>
        </w:tc>
      </w:tr>
      <w:tr w:rsidR="006257B5" w:rsidRPr="006257B5" w14:paraId="344C5C3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5667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399A1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BD9EFC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0636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5F827CD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BFD6D06" w14:textId="77777777" w:rsidR="00117666" w:rsidRPr="006257B5" w:rsidRDefault="00117666" w:rsidP="003824F5">
            <w:pPr>
              <w:widowControl w:val="0"/>
              <w:spacing w:after="120"/>
              <w:jc w:val="center"/>
              <w:rPr>
                <w:rFonts w:ascii="GHEA Grapalat" w:hAnsi="GHEA Grapalat"/>
                <w:sz w:val="18"/>
                <w:szCs w:val="18"/>
              </w:rPr>
            </w:pPr>
          </w:p>
        </w:tc>
      </w:tr>
      <w:tr w:rsidR="00117666" w:rsidRPr="006257B5" w14:paraId="1ECE118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7B80E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D0DEC1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A27596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9E2BA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48FD479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при представлении Платежного требования последней [в обслужи</w:t>
            </w:r>
            <w:r w:rsidRPr="006257B5">
              <w:rPr>
                <w:rFonts w:ascii="GHEA Grapalat" w:hAnsi="GHEA Grapalat"/>
                <w:sz w:val="18"/>
                <w:szCs w:val="18"/>
              </w:rPr>
              <w:lastRenderedPageBreak/>
              <w:t>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B11060" w14:textId="77777777" w:rsidR="00117666" w:rsidRPr="006257B5" w:rsidRDefault="00117666" w:rsidP="003824F5">
            <w:pPr>
              <w:widowControl w:val="0"/>
              <w:spacing w:after="120"/>
              <w:jc w:val="center"/>
              <w:rPr>
                <w:rFonts w:ascii="GHEA Grapalat" w:hAnsi="GHEA Grapalat"/>
                <w:sz w:val="18"/>
                <w:szCs w:val="18"/>
              </w:rPr>
            </w:pPr>
          </w:p>
        </w:tc>
      </w:tr>
    </w:tbl>
    <w:p w14:paraId="628291E0" w14:textId="77777777" w:rsidR="00117666" w:rsidRPr="006257B5" w:rsidRDefault="00117666" w:rsidP="00117666">
      <w:pPr>
        <w:widowControl w:val="0"/>
        <w:spacing w:after="160"/>
        <w:ind w:left="567" w:right="565"/>
        <w:jc w:val="center"/>
        <w:rPr>
          <w:rFonts w:ascii="GHEA Grapalat" w:hAnsi="GHEA Grapalat"/>
          <w:b/>
        </w:rPr>
      </w:pPr>
    </w:p>
    <w:p w14:paraId="46231C8F" w14:textId="77777777" w:rsidR="00D30E7D" w:rsidRPr="006257B5" w:rsidRDefault="00D30E7D" w:rsidP="00F137AA">
      <w:pPr>
        <w:widowControl w:val="0"/>
        <w:spacing w:after="160"/>
        <w:ind w:firstLine="567"/>
        <w:jc w:val="right"/>
        <w:rPr>
          <w:rFonts w:ascii="GHEA Grapalat" w:hAnsi="GHEA Grapalat"/>
          <w:b/>
        </w:rPr>
      </w:pPr>
    </w:p>
    <w:p w14:paraId="4C0B8027" w14:textId="77777777" w:rsidR="00D30E7D" w:rsidRPr="006257B5" w:rsidRDefault="00D30E7D" w:rsidP="00F137AA">
      <w:pPr>
        <w:widowControl w:val="0"/>
        <w:spacing w:after="160"/>
        <w:ind w:firstLine="567"/>
        <w:jc w:val="right"/>
        <w:rPr>
          <w:rFonts w:ascii="GHEA Grapalat" w:hAnsi="GHEA Grapalat"/>
          <w:b/>
        </w:rPr>
      </w:pPr>
    </w:p>
    <w:p w14:paraId="704028B7" w14:textId="77777777" w:rsidR="00D30E7D" w:rsidRPr="006257B5" w:rsidRDefault="00D30E7D" w:rsidP="00F137AA">
      <w:pPr>
        <w:widowControl w:val="0"/>
        <w:spacing w:after="160"/>
        <w:ind w:firstLine="567"/>
        <w:jc w:val="right"/>
        <w:rPr>
          <w:rFonts w:ascii="GHEA Grapalat" w:hAnsi="GHEA Grapalat"/>
          <w:b/>
        </w:rPr>
      </w:pPr>
    </w:p>
    <w:p w14:paraId="6866D86F" w14:textId="77777777" w:rsidR="00117666" w:rsidRPr="006257B5" w:rsidRDefault="00117666">
      <w:pPr>
        <w:rPr>
          <w:rFonts w:ascii="GHEA Grapalat" w:hAnsi="GHEA Grapalat"/>
          <w:b/>
        </w:rPr>
      </w:pPr>
      <w:r w:rsidRPr="006257B5">
        <w:rPr>
          <w:rFonts w:ascii="GHEA Grapalat" w:hAnsi="GHEA Grapalat"/>
          <w:b/>
        </w:rPr>
        <w:br w:type="page"/>
      </w:r>
    </w:p>
    <w:p w14:paraId="4C8A0027" w14:textId="77777777" w:rsidR="00D267A5" w:rsidRPr="006257B5" w:rsidRDefault="00D267A5" w:rsidP="00F137AA">
      <w:pPr>
        <w:widowControl w:val="0"/>
        <w:spacing w:after="160"/>
        <w:ind w:firstLine="567"/>
        <w:jc w:val="right"/>
        <w:rPr>
          <w:rFonts w:ascii="GHEA Grapalat" w:hAnsi="GHEA Grapalat" w:cs="Arial"/>
          <w:b/>
        </w:rPr>
      </w:pPr>
      <w:r w:rsidRPr="006257B5">
        <w:rPr>
          <w:rFonts w:ascii="GHEA Grapalat" w:hAnsi="GHEA Grapalat"/>
          <w:b/>
        </w:rPr>
        <w:lastRenderedPageBreak/>
        <w:t>Приложение № 5</w:t>
      </w:r>
      <w:r w:rsidR="00D30E7D" w:rsidRPr="006257B5">
        <w:rPr>
          <w:rFonts w:ascii="GHEA Grapalat" w:hAnsi="GHEA Grapalat"/>
          <w:b/>
        </w:rPr>
        <w:t>.1</w:t>
      </w:r>
    </w:p>
    <w:p w14:paraId="6534AC3C" w14:textId="77777777" w:rsidR="00E821E3" w:rsidRPr="006257B5" w:rsidRDefault="00E821E3" w:rsidP="00F137AA">
      <w:pPr>
        <w:pStyle w:val="BodyTextIndent3"/>
        <w:widowControl w:val="0"/>
        <w:spacing w:line="240" w:lineRule="auto"/>
        <w:jc w:val="right"/>
        <w:rPr>
          <w:rFonts w:ascii="GHEA Grapalat" w:hAnsi="GHEA Grapalat"/>
          <w:b/>
          <w:sz w:val="22"/>
          <w:szCs w:val="24"/>
        </w:rPr>
      </w:pPr>
      <w:r w:rsidRPr="006257B5">
        <w:rPr>
          <w:rFonts w:ascii="GHEA Grapalat" w:hAnsi="GHEA Grapalat"/>
          <w:b/>
          <w:sz w:val="22"/>
          <w:szCs w:val="24"/>
        </w:rPr>
        <w:t>к Приглашению на запросе катировок</w:t>
      </w:r>
    </w:p>
    <w:p w14:paraId="30C0725C" w14:textId="699FB7FC" w:rsidR="00E821E3" w:rsidRPr="006257B5" w:rsidRDefault="00E821E3" w:rsidP="00F137AA">
      <w:pPr>
        <w:pStyle w:val="BodyTextIndent3"/>
        <w:widowControl w:val="0"/>
        <w:spacing w:line="240" w:lineRule="auto"/>
        <w:jc w:val="right"/>
        <w:rPr>
          <w:rFonts w:ascii="GHEA Grapalat" w:hAnsi="GHEA Grapalat"/>
          <w:b/>
          <w:sz w:val="22"/>
          <w:szCs w:val="24"/>
          <w:lang w:val="es-ES"/>
        </w:rPr>
      </w:pPr>
      <w:r w:rsidRPr="006257B5">
        <w:rPr>
          <w:rFonts w:ascii="GHEA Grapalat" w:hAnsi="GHEA Grapalat"/>
          <w:b/>
          <w:sz w:val="22"/>
          <w:szCs w:val="24"/>
        </w:rPr>
        <w:t xml:space="preserve">под кодом </w:t>
      </w:r>
      <w:r w:rsidR="00E80DBA" w:rsidRPr="006257B5">
        <w:rPr>
          <w:rFonts w:ascii="GHEA Grapalat" w:hAnsi="GHEA Grapalat"/>
          <w:b/>
          <w:sz w:val="22"/>
          <w:szCs w:val="24"/>
          <w:lang w:val="es-ES"/>
        </w:rPr>
        <w:t>ԱՄՄՀԼԿՀՈԱԿ-ԳՀԱՊՁԲ-24/1</w:t>
      </w:r>
    </w:p>
    <w:p w14:paraId="61EFF0DD" w14:textId="77777777" w:rsidR="00D267A5" w:rsidRPr="006257B5" w:rsidRDefault="00D267A5" w:rsidP="00F137AA">
      <w:pPr>
        <w:widowControl w:val="0"/>
        <w:spacing w:after="160"/>
        <w:ind w:left="567" w:right="565"/>
        <w:jc w:val="center"/>
        <w:rPr>
          <w:rFonts w:ascii="GHEA Grapalat" w:hAnsi="GHEA Grapalat"/>
          <w:b/>
        </w:rPr>
      </w:pPr>
    </w:p>
    <w:p w14:paraId="4CF82607" w14:textId="77777777" w:rsidR="00117666" w:rsidRPr="006257B5" w:rsidRDefault="00117666" w:rsidP="00117666">
      <w:pPr>
        <w:widowControl w:val="0"/>
        <w:spacing w:after="160"/>
        <w:jc w:val="center"/>
        <w:rPr>
          <w:rFonts w:ascii="GHEA Grapalat" w:hAnsi="GHEA Grapalat" w:cs="GHEA Grapalat"/>
          <w:b/>
        </w:rPr>
      </w:pPr>
      <w:r w:rsidRPr="006257B5">
        <w:rPr>
          <w:rFonts w:ascii="GHEA Grapalat" w:hAnsi="GHEA Grapalat"/>
          <w:b/>
        </w:rPr>
        <w:t xml:space="preserve">СОГЛАШЕНИЕ О НЕУСТОЙКЕ </w:t>
      </w:r>
    </w:p>
    <w:p w14:paraId="66D7A8EA" w14:textId="77777777" w:rsidR="00117666" w:rsidRPr="006257B5" w:rsidRDefault="00117666" w:rsidP="00117666">
      <w:pPr>
        <w:widowControl w:val="0"/>
        <w:spacing w:after="160"/>
        <w:jc w:val="center"/>
        <w:rPr>
          <w:rFonts w:ascii="GHEA Grapalat" w:hAnsi="GHEA Grapalat" w:cs="GHEA Grapalat"/>
          <w:b/>
        </w:rPr>
      </w:pPr>
      <w:r w:rsidRPr="006257B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6257B5" w14:paraId="297A627E" w14:textId="77777777" w:rsidTr="003824F5">
        <w:tc>
          <w:tcPr>
            <w:tcW w:w="4786" w:type="dxa"/>
          </w:tcPr>
          <w:p w14:paraId="7A78190F" w14:textId="77777777" w:rsidR="00117666" w:rsidRPr="006257B5" w:rsidRDefault="00117666" w:rsidP="003824F5">
            <w:pPr>
              <w:widowControl w:val="0"/>
              <w:spacing w:after="160"/>
              <w:rPr>
                <w:rFonts w:ascii="GHEA Grapalat" w:hAnsi="GHEA Grapalat" w:cs="GHEA Grapalat"/>
                <w:b/>
                <w:lang w:val="en-US"/>
              </w:rPr>
            </w:pPr>
            <w:r w:rsidRPr="006257B5">
              <w:rPr>
                <w:rFonts w:ascii="GHEA Grapalat" w:hAnsi="GHEA Grapalat"/>
              </w:rPr>
              <w:t>г. Ереван</w:t>
            </w:r>
          </w:p>
        </w:tc>
        <w:tc>
          <w:tcPr>
            <w:tcW w:w="4500" w:type="dxa"/>
          </w:tcPr>
          <w:p w14:paraId="6C663E8C" w14:textId="77777777" w:rsidR="00117666" w:rsidRPr="006257B5" w:rsidRDefault="00117666" w:rsidP="003824F5">
            <w:pPr>
              <w:widowControl w:val="0"/>
              <w:spacing w:after="160"/>
              <w:jc w:val="right"/>
              <w:rPr>
                <w:rFonts w:ascii="GHEA Grapalat" w:hAnsi="GHEA Grapalat" w:cs="GHEA Grapalat"/>
                <w:b/>
              </w:rPr>
            </w:pPr>
            <w:r w:rsidRPr="006257B5">
              <w:rPr>
                <w:rFonts w:ascii="GHEA Grapalat" w:hAnsi="GHEA Grapalat"/>
              </w:rPr>
              <w:t>"</w:t>
            </w:r>
            <w:r w:rsidRPr="006257B5">
              <w:rPr>
                <w:rFonts w:ascii="GHEA Grapalat" w:hAnsi="GHEA Grapalat"/>
                <w:lang w:val="en-US"/>
              </w:rPr>
              <w:tab/>
            </w:r>
            <w:r w:rsidRPr="006257B5">
              <w:rPr>
                <w:rFonts w:ascii="GHEA Grapalat" w:hAnsi="GHEA Grapalat"/>
              </w:rPr>
              <w:t xml:space="preserve">" </w:t>
            </w:r>
            <w:r w:rsidRPr="006257B5">
              <w:rPr>
                <w:rFonts w:ascii="GHEA Grapalat" w:hAnsi="GHEA Grapalat"/>
                <w:lang w:val="en-US"/>
              </w:rPr>
              <w:tab/>
            </w:r>
            <w:r w:rsidRPr="006257B5">
              <w:rPr>
                <w:rFonts w:ascii="GHEA Grapalat" w:hAnsi="GHEA Grapalat"/>
              </w:rPr>
              <w:t>20</w:t>
            </w:r>
            <w:r w:rsidRPr="006257B5">
              <w:rPr>
                <w:rFonts w:ascii="GHEA Grapalat" w:hAnsi="GHEA Grapalat"/>
                <w:lang w:val="en-US"/>
              </w:rPr>
              <w:tab/>
            </w:r>
            <w:r w:rsidRPr="006257B5">
              <w:rPr>
                <w:rFonts w:ascii="GHEA Grapalat" w:hAnsi="GHEA Grapalat"/>
              </w:rPr>
              <w:t>г.</w:t>
            </w:r>
            <w:r w:rsidRPr="006257B5">
              <w:rPr>
                <w:rStyle w:val="FootnoteReference"/>
                <w:rFonts w:ascii="GHEA Grapalat" w:hAnsi="GHEA Grapalat"/>
              </w:rPr>
              <w:footnoteReference w:customMarkFollows="1" w:id="8"/>
              <w:t>**</w:t>
            </w:r>
          </w:p>
        </w:tc>
      </w:tr>
    </w:tbl>
    <w:p w14:paraId="57214953" w14:textId="77777777" w:rsidR="00117666" w:rsidRPr="006257B5" w:rsidRDefault="00117666" w:rsidP="00117666">
      <w:pPr>
        <w:widowControl w:val="0"/>
        <w:spacing w:after="160"/>
        <w:rPr>
          <w:rFonts w:ascii="GHEA Grapalat" w:hAnsi="GHEA Grapalat" w:cs="GHEA Grapalat"/>
          <w:b/>
        </w:rPr>
      </w:pPr>
    </w:p>
    <w:p w14:paraId="3306CEEB" w14:textId="77777777" w:rsidR="00117666" w:rsidRPr="006257B5" w:rsidRDefault="00117666" w:rsidP="00117666">
      <w:pPr>
        <w:widowControl w:val="0"/>
        <w:jc w:val="both"/>
        <w:rPr>
          <w:rFonts w:ascii="GHEA Grapalat" w:hAnsi="GHEA Grapalat" w:cs="GHEA Grapalat"/>
          <w:u w:val="single"/>
          <w:vertAlign w:val="subscript"/>
        </w:rPr>
      </w:pPr>
      <w:r w:rsidRPr="006257B5">
        <w:rPr>
          <w:rFonts w:ascii="GHEA Grapalat" w:hAnsi="GHEA Grapalat"/>
        </w:rPr>
        <w:t>_______________________________________________, в лице директора Компании,</w:t>
      </w:r>
    </w:p>
    <w:p w14:paraId="273CD814" w14:textId="77777777" w:rsidR="00117666" w:rsidRPr="006257B5" w:rsidRDefault="00117666" w:rsidP="00117666">
      <w:pPr>
        <w:widowControl w:val="0"/>
        <w:spacing w:after="160"/>
        <w:ind w:left="1843"/>
        <w:jc w:val="both"/>
        <w:rPr>
          <w:rFonts w:ascii="GHEA Grapalat" w:hAnsi="GHEA Grapalat"/>
          <w:vertAlign w:val="superscript"/>
          <w:lang w:val="en-US"/>
        </w:rPr>
      </w:pPr>
      <w:r w:rsidRPr="006257B5">
        <w:rPr>
          <w:rFonts w:ascii="GHEA Grapalat" w:hAnsi="GHEA Grapalat"/>
          <w:vertAlign w:val="superscript"/>
        </w:rPr>
        <w:t>наименование Компании</w:t>
      </w:r>
    </w:p>
    <w:p w14:paraId="643A2E69" w14:textId="77777777" w:rsidR="00117666" w:rsidRPr="006257B5" w:rsidRDefault="00117666" w:rsidP="00117666">
      <w:pPr>
        <w:widowControl w:val="0"/>
        <w:jc w:val="both"/>
        <w:rPr>
          <w:rFonts w:ascii="GHEA Grapalat" w:hAnsi="GHEA Grapalat"/>
          <w:lang w:val="en-US"/>
        </w:rPr>
      </w:pPr>
      <w:r w:rsidRPr="006257B5">
        <w:rPr>
          <w:rFonts w:ascii="GHEA Grapalat" w:hAnsi="GHEA Grapalat"/>
          <w:lang w:val="en-US"/>
        </w:rPr>
        <w:t>_________________________________________________________________________</w:t>
      </w:r>
    </w:p>
    <w:p w14:paraId="2713665C" w14:textId="77777777" w:rsidR="00117666" w:rsidRPr="006257B5" w:rsidRDefault="00117666" w:rsidP="00117666">
      <w:pPr>
        <w:widowControl w:val="0"/>
        <w:spacing w:after="160"/>
        <w:jc w:val="center"/>
        <w:rPr>
          <w:rFonts w:ascii="GHEA Grapalat" w:hAnsi="GHEA Grapalat"/>
          <w:vertAlign w:val="superscript"/>
        </w:rPr>
      </w:pPr>
      <w:r w:rsidRPr="006257B5">
        <w:rPr>
          <w:rFonts w:ascii="GHEA Grapalat" w:hAnsi="GHEA Grapalat"/>
          <w:vertAlign w:val="superscript"/>
        </w:rPr>
        <w:t>имя, фамилия, паспортные данные директора компании</w:t>
      </w:r>
    </w:p>
    <w:p w14:paraId="2E4AA6B3" w14:textId="77777777" w:rsidR="00117666" w:rsidRPr="006257B5" w:rsidRDefault="00117666" w:rsidP="00117666">
      <w:pPr>
        <w:widowControl w:val="0"/>
        <w:spacing w:after="160"/>
        <w:jc w:val="both"/>
        <w:rPr>
          <w:rFonts w:ascii="GHEA Grapalat" w:hAnsi="GHEA Grapalat" w:cs="GHEA Grapalat"/>
        </w:rPr>
      </w:pPr>
      <w:r w:rsidRPr="006257B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0E9DB40" w14:textId="77777777" w:rsidR="00117666" w:rsidRPr="006257B5" w:rsidRDefault="00117666" w:rsidP="00117666">
      <w:pPr>
        <w:widowControl w:val="0"/>
        <w:spacing w:after="160"/>
        <w:jc w:val="center"/>
        <w:rPr>
          <w:rFonts w:ascii="GHEA Grapalat" w:hAnsi="GHEA Grapalat" w:cs="GHEA Grapalat"/>
          <w:b/>
          <w:bCs/>
        </w:rPr>
      </w:pPr>
      <w:r w:rsidRPr="006257B5">
        <w:rPr>
          <w:rFonts w:ascii="GHEA Grapalat" w:hAnsi="GHEA Grapalat"/>
          <w:b/>
        </w:rPr>
        <w:t>1. Предмет соглашения</w:t>
      </w:r>
    </w:p>
    <w:p w14:paraId="268CDEE6" w14:textId="381D05AF" w:rsidR="008945E1" w:rsidRPr="006257B5" w:rsidRDefault="00117666" w:rsidP="008945E1">
      <w:pPr>
        <w:widowControl w:val="0"/>
        <w:tabs>
          <w:tab w:val="left" w:pos="567"/>
        </w:tabs>
        <w:jc w:val="both"/>
        <w:rPr>
          <w:rFonts w:ascii="GHEA Grapalat" w:hAnsi="GHEA Grapalat"/>
          <w:b/>
          <w:sz w:val="22"/>
          <w:lang w:val="es-ES"/>
        </w:rPr>
      </w:pPr>
      <w:r w:rsidRPr="006257B5">
        <w:rPr>
          <w:rFonts w:ascii="GHEA Grapalat" w:hAnsi="GHEA Grapalat"/>
        </w:rPr>
        <w:t>1</w:t>
      </w:r>
      <w:r w:rsidRPr="006257B5">
        <w:rPr>
          <w:rFonts w:ascii="GHEA Grapalat" w:hAnsi="GHEA Grapalat"/>
          <w:spacing w:val="-6"/>
        </w:rPr>
        <w:t>.1.</w:t>
      </w:r>
      <w:r w:rsidRPr="006257B5">
        <w:rPr>
          <w:rFonts w:ascii="GHEA Grapalat" w:hAnsi="GHEA Grapalat"/>
          <w:spacing w:val="-6"/>
        </w:rPr>
        <w:tab/>
        <w:t xml:space="preserve">Компания участвует в организованной </w:t>
      </w:r>
      <w:r w:rsidR="004E555A" w:rsidRPr="006257B5">
        <w:rPr>
          <w:rFonts w:ascii="GHEA Grapalat" w:hAnsi="GHEA Grapalat"/>
          <w:b/>
          <w:sz w:val="22"/>
        </w:rPr>
        <w:t>ОНО «</w:t>
      </w:r>
      <w:r w:rsidR="00E80DBA" w:rsidRPr="006257B5">
        <w:rPr>
          <w:rFonts w:ascii="GHEA Grapalat" w:hAnsi="GHEA Grapalat"/>
          <w:b/>
          <w:sz w:val="22"/>
        </w:rPr>
        <w:t>Освещение и озеленение Мецамора</w:t>
      </w:r>
      <w:r w:rsidR="004E555A" w:rsidRPr="006257B5">
        <w:rPr>
          <w:rFonts w:ascii="GHEA Grapalat" w:hAnsi="GHEA Grapalat"/>
          <w:b/>
          <w:sz w:val="22"/>
        </w:rPr>
        <w:t>»</w:t>
      </w:r>
      <w:r w:rsidR="008945E1" w:rsidRPr="006257B5">
        <w:rPr>
          <w:rFonts w:ascii="GHEA Grapalat" w:hAnsi="GHEA Grapalat"/>
          <w:spacing w:val="-6"/>
          <w:sz w:val="22"/>
          <w:szCs w:val="22"/>
        </w:rPr>
        <w:t xml:space="preserve"> (далее — Заказчик) </w:t>
      </w:r>
      <w:r w:rsidR="008945E1" w:rsidRPr="006257B5">
        <w:rPr>
          <w:rFonts w:ascii="GHEA Grapalat" w:hAnsi="GHEA Grapalat"/>
          <w:sz w:val="22"/>
          <w:szCs w:val="22"/>
        </w:rPr>
        <w:t xml:space="preserve">процедуре закупок под кодом </w:t>
      </w:r>
      <w:r w:rsidR="00E80DBA" w:rsidRPr="006257B5">
        <w:rPr>
          <w:rFonts w:ascii="GHEA Grapalat" w:hAnsi="GHEA Grapalat"/>
          <w:b/>
          <w:sz w:val="22"/>
          <w:lang w:val="es-ES"/>
        </w:rPr>
        <w:t>ԱՄՄՀԼԿՀՈԱԿ-ԳՀԱՊՁԲ-24/1</w:t>
      </w:r>
      <w:r w:rsidR="008945E1" w:rsidRPr="006257B5">
        <w:rPr>
          <w:rFonts w:ascii="GHEA Grapalat" w:hAnsi="GHEA Grapalat"/>
          <w:b/>
          <w:sz w:val="22"/>
          <w:lang w:val="es-ES"/>
        </w:rPr>
        <w:t>.</w:t>
      </w:r>
    </w:p>
    <w:p w14:paraId="054FDD53" w14:textId="77777777" w:rsidR="00117666" w:rsidRPr="006257B5" w:rsidRDefault="00117666" w:rsidP="008945E1">
      <w:pPr>
        <w:widowControl w:val="0"/>
        <w:tabs>
          <w:tab w:val="left" w:pos="1134"/>
        </w:tabs>
        <w:spacing w:after="160"/>
        <w:jc w:val="both"/>
        <w:rPr>
          <w:rFonts w:ascii="GHEA Grapalat" w:hAnsi="GHEA Grapalat" w:cs="GHEA Grapalat"/>
        </w:rPr>
      </w:pPr>
      <w:r w:rsidRPr="006257B5">
        <w:rPr>
          <w:rFonts w:ascii="GHEA Grapalat" w:hAnsi="GHEA Grapalat"/>
        </w:rPr>
        <w:t>1.2.</w:t>
      </w:r>
      <w:r w:rsidRPr="006257B5">
        <w:rPr>
          <w:rFonts w:ascii="GHEA Grapalat" w:hAnsi="GHEA Grapalat"/>
        </w:rPr>
        <w:tab/>
        <w:t>В качестве обеспечения исполнения договора, заключаемого в</w:t>
      </w:r>
      <w:r w:rsidRPr="006257B5">
        <w:rPr>
          <w:rFonts w:ascii="Courier New" w:hAnsi="Courier New" w:cs="Courier New"/>
          <w:lang w:val="en-US"/>
        </w:rPr>
        <w:t> </w:t>
      </w:r>
      <w:r w:rsidRPr="006257B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3EA67DE"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1.3.</w:t>
      </w:r>
      <w:r w:rsidRPr="006257B5">
        <w:rPr>
          <w:rFonts w:ascii="GHEA Grapalat" w:hAnsi="GHEA Grapalat"/>
        </w:rPr>
        <w:tab/>
        <w:t>Подписав платежное требование (далее — Требование), прилагаемое к</w:t>
      </w:r>
      <w:r w:rsidRPr="006257B5">
        <w:rPr>
          <w:lang w:val="en-US"/>
        </w:rPr>
        <w:t> </w:t>
      </w:r>
      <w:r w:rsidRPr="006257B5">
        <w:rPr>
          <w:rFonts w:ascii="GHEA Grapalat" w:hAnsi="GHEA Grapalat"/>
        </w:rPr>
        <w:t xml:space="preserve">настоящему Соглашению о неустойке, Компания безотзывно соглашается, что: </w:t>
      </w:r>
    </w:p>
    <w:p w14:paraId="329FA660"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а)</w:t>
      </w:r>
      <w:r w:rsidRPr="006257B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1BE7044"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б)</w:t>
      </w:r>
      <w:r w:rsidRPr="006257B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1E5ADCD"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в)</w:t>
      </w:r>
      <w:r w:rsidRPr="006257B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3498E28"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г)</w:t>
      </w:r>
      <w:r w:rsidRPr="006257B5">
        <w:rPr>
          <w:rFonts w:ascii="GHEA Grapalat" w:hAnsi="GHEA Grapalat"/>
        </w:rPr>
        <w:tab/>
        <w:t>Компания подтверждает, что акцептовала Требование в полном размере суммы неустойки.</w:t>
      </w:r>
    </w:p>
    <w:p w14:paraId="07DF519A"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д)</w:t>
      </w:r>
      <w:r w:rsidRPr="006257B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6257B5">
        <w:rPr>
          <w:rFonts w:ascii="GHEA Grapalat" w:hAnsi="GHEA Grapalat"/>
        </w:rPr>
        <w:lastRenderedPageBreak/>
        <w:t xml:space="preserve">действия для обеспечения исполнения Требования. </w:t>
      </w:r>
    </w:p>
    <w:p w14:paraId="1D4A35D9"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1.5.</w:t>
      </w:r>
      <w:r w:rsidRPr="006257B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257B5">
        <w:rPr>
          <w:rFonts w:ascii="Courier New" w:hAnsi="Courier New" w:cs="Courier New"/>
          <w:lang w:val="en-US"/>
        </w:rPr>
        <w:t> </w:t>
      </w:r>
      <w:r w:rsidRPr="006257B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3008273"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1.6.</w:t>
      </w:r>
      <w:r w:rsidRPr="006257B5">
        <w:rPr>
          <w:rFonts w:ascii="GHEA Grapalat" w:hAnsi="GHEA Grapalat"/>
        </w:rPr>
        <w:tab/>
        <w:t>Заказчик может представить в Банк-плательщик иные дополнительные документы.</w:t>
      </w:r>
    </w:p>
    <w:p w14:paraId="05994D99"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1.7. Банк не несет какой-либо ответственности за риски (понесенные</w:t>
      </w:r>
      <w:r w:rsidRPr="006257B5">
        <w:rPr>
          <w:rFonts w:ascii="Courier New" w:hAnsi="Courier New" w:cs="Courier New"/>
          <w:lang w:val="en-US"/>
        </w:rPr>
        <w:t> </w:t>
      </w:r>
      <w:r w:rsidRPr="006257B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6257B5">
        <w:rPr>
          <w:rFonts w:ascii="Courier New" w:hAnsi="Courier New" w:cs="Courier New"/>
          <w:lang w:val="en-US"/>
        </w:rPr>
        <w:t> </w:t>
      </w:r>
      <w:r w:rsidRPr="006257B5">
        <w:rPr>
          <w:rFonts w:ascii="GHEA Grapalat" w:hAnsi="GHEA Grapalat"/>
        </w:rPr>
        <w:t>Требовании. Банк не обязан проверять факты нарушения Компанией условий договора.</w:t>
      </w:r>
    </w:p>
    <w:p w14:paraId="6542958F"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1.8.</w:t>
      </w:r>
      <w:r w:rsidRPr="006257B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708AE1"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1.9.</w:t>
      </w:r>
      <w:r w:rsidRPr="006257B5">
        <w:rPr>
          <w:rFonts w:ascii="GHEA Grapalat" w:hAnsi="GHEA Grapalat"/>
        </w:rPr>
        <w:tab/>
        <w:t>В случае если в течение десяти рабочих дней после представления в</w:t>
      </w:r>
      <w:r w:rsidRPr="006257B5">
        <w:rPr>
          <w:rFonts w:ascii="Courier New" w:hAnsi="Courier New" w:cs="Courier New"/>
          <w:lang w:val="en-US"/>
        </w:rPr>
        <w:t> </w:t>
      </w:r>
      <w:r w:rsidRPr="006257B5">
        <w:rPr>
          <w:rFonts w:ascii="GHEA Grapalat" w:hAnsi="GHEA Grapalat"/>
        </w:rPr>
        <w:t>Банк настоящего Соглашения и прилагаемого Требования по независящим от</w:t>
      </w:r>
      <w:r w:rsidRPr="006257B5">
        <w:rPr>
          <w:rFonts w:ascii="Courier New" w:hAnsi="Courier New" w:cs="Courier New"/>
          <w:lang w:val="en-US"/>
        </w:rPr>
        <w:t> </w:t>
      </w:r>
      <w:r w:rsidRPr="006257B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257B5">
        <w:rPr>
          <w:rFonts w:ascii="Courier New" w:hAnsi="Courier New" w:cs="Courier New"/>
          <w:lang w:val="en-US"/>
        </w:rPr>
        <w:t> </w:t>
      </w:r>
      <w:r w:rsidRPr="006257B5">
        <w:rPr>
          <w:rFonts w:ascii="GHEA Grapalat" w:hAnsi="GHEA Grapalat"/>
        </w:rPr>
        <w:t>неуплатой.</w:t>
      </w:r>
    </w:p>
    <w:p w14:paraId="668CC436" w14:textId="77777777" w:rsidR="00117666" w:rsidRPr="006257B5" w:rsidRDefault="00117666" w:rsidP="00117666">
      <w:pPr>
        <w:widowControl w:val="0"/>
        <w:spacing w:after="160"/>
        <w:jc w:val="center"/>
        <w:rPr>
          <w:rFonts w:ascii="GHEA Grapalat" w:hAnsi="GHEA Grapalat" w:cs="GHEA Grapalat"/>
          <w:b/>
          <w:bCs/>
        </w:rPr>
      </w:pPr>
      <w:r w:rsidRPr="006257B5">
        <w:rPr>
          <w:rFonts w:ascii="GHEA Grapalat" w:hAnsi="GHEA Grapalat"/>
          <w:b/>
        </w:rPr>
        <w:t>2. Иные условия</w:t>
      </w:r>
    </w:p>
    <w:p w14:paraId="415029BA" w14:textId="77777777" w:rsidR="00117666" w:rsidRPr="006257B5" w:rsidRDefault="00117666" w:rsidP="00117666">
      <w:pPr>
        <w:widowControl w:val="0"/>
        <w:tabs>
          <w:tab w:val="left" w:pos="1134"/>
        </w:tabs>
        <w:spacing w:after="160"/>
        <w:ind w:firstLine="567"/>
        <w:jc w:val="both"/>
        <w:rPr>
          <w:rFonts w:ascii="GHEA Grapalat" w:hAnsi="GHEA Grapalat"/>
        </w:rPr>
      </w:pPr>
      <w:r w:rsidRPr="006257B5">
        <w:rPr>
          <w:rFonts w:ascii="GHEA Grapalat" w:hAnsi="GHEA Grapalat"/>
        </w:rPr>
        <w:t>2.1.</w:t>
      </w:r>
      <w:r w:rsidRPr="006257B5">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B5DA3CE"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2.2.</w:t>
      </w:r>
      <w:r w:rsidRPr="006257B5">
        <w:rPr>
          <w:rFonts w:ascii="GHEA Grapalat" w:hAnsi="GHEA Grapalat"/>
        </w:rPr>
        <w:tab/>
        <w:t xml:space="preserve">Представив настоящее Соглашение и прилагаемое Требование в Банк-плательщик: </w:t>
      </w:r>
    </w:p>
    <w:p w14:paraId="1261EA82" w14:textId="77777777" w:rsidR="00117666" w:rsidRPr="006257B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2.2.1.</w:t>
      </w:r>
      <w:r w:rsidRPr="006257B5">
        <w:rPr>
          <w:rFonts w:ascii="GHEA Grapalat" w:hAnsi="GHEA Grapalat"/>
        </w:rPr>
        <w:tab/>
        <w:t>Заказчик подтверждает, что Компания допустила нарушение договорных обязательств, а</w:t>
      </w:r>
    </w:p>
    <w:p w14:paraId="516E3A71" w14:textId="77777777" w:rsidR="00117666" w:rsidRPr="006257B5" w:rsidDel="00A13215" w:rsidRDefault="00117666" w:rsidP="00117666">
      <w:pPr>
        <w:widowControl w:val="0"/>
        <w:tabs>
          <w:tab w:val="left" w:pos="1134"/>
        </w:tabs>
        <w:spacing w:after="160"/>
        <w:ind w:firstLine="567"/>
        <w:jc w:val="both"/>
        <w:rPr>
          <w:rFonts w:ascii="GHEA Grapalat" w:hAnsi="GHEA Grapalat" w:cs="GHEA Grapalat"/>
        </w:rPr>
      </w:pPr>
      <w:r w:rsidRPr="006257B5">
        <w:rPr>
          <w:rFonts w:ascii="GHEA Grapalat" w:hAnsi="GHEA Grapalat"/>
        </w:rPr>
        <w:t>2.2.2.</w:t>
      </w:r>
      <w:r w:rsidRPr="006257B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CC4EA41" w14:textId="77777777" w:rsidR="00117666" w:rsidRPr="006257B5" w:rsidRDefault="00117666" w:rsidP="00117666">
      <w:pPr>
        <w:widowControl w:val="0"/>
        <w:tabs>
          <w:tab w:val="left" w:pos="1134"/>
        </w:tabs>
        <w:spacing w:after="160"/>
        <w:ind w:firstLine="567"/>
        <w:jc w:val="both"/>
        <w:rPr>
          <w:rFonts w:ascii="GHEA Grapalat" w:hAnsi="GHEA Grapalat"/>
        </w:rPr>
      </w:pPr>
      <w:r w:rsidRPr="006257B5">
        <w:rPr>
          <w:rFonts w:ascii="GHEA Grapalat" w:hAnsi="GHEA Grapalat"/>
        </w:rPr>
        <w:t>2.3.</w:t>
      </w:r>
      <w:r w:rsidRPr="006257B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95B73FC" w14:textId="77777777" w:rsidR="00117666" w:rsidRPr="006257B5" w:rsidRDefault="00117666" w:rsidP="00117666">
      <w:pPr>
        <w:widowControl w:val="0"/>
        <w:spacing w:after="160"/>
        <w:ind w:firstLine="567"/>
        <w:jc w:val="center"/>
        <w:rPr>
          <w:rFonts w:ascii="GHEA Grapalat" w:hAnsi="GHEA Grapalat"/>
          <w:b/>
        </w:rPr>
      </w:pPr>
      <w:r w:rsidRPr="006257B5">
        <w:rPr>
          <w:rFonts w:ascii="GHEA Grapalat" w:hAnsi="GHEA Grapalat"/>
          <w:b/>
        </w:rPr>
        <w:t>3. Адрес, банковские реквизиты Компании</w:t>
      </w:r>
    </w:p>
    <w:p w14:paraId="447D897A" w14:textId="77777777" w:rsidR="00117666" w:rsidRPr="006257B5" w:rsidRDefault="00117666" w:rsidP="00117666">
      <w:pPr>
        <w:widowControl w:val="0"/>
        <w:jc w:val="both"/>
        <w:rPr>
          <w:rFonts w:ascii="GHEA Grapalat" w:hAnsi="GHEA Grapalat"/>
        </w:rPr>
      </w:pPr>
      <w:r w:rsidRPr="006257B5">
        <w:rPr>
          <w:rFonts w:ascii="GHEA Grapalat" w:hAnsi="GHEA Grapalat"/>
        </w:rPr>
        <w:t>_______________________________________</w:t>
      </w:r>
    </w:p>
    <w:p w14:paraId="1F0FDBC6" w14:textId="77777777" w:rsidR="00117666" w:rsidRPr="006257B5" w:rsidRDefault="00117666" w:rsidP="00117666">
      <w:pPr>
        <w:widowControl w:val="0"/>
        <w:spacing w:after="160"/>
        <w:ind w:right="4250"/>
        <w:jc w:val="center"/>
        <w:rPr>
          <w:rFonts w:ascii="GHEA Grapalat" w:hAnsi="GHEA Grapalat"/>
          <w:vertAlign w:val="superscript"/>
        </w:rPr>
      </w:pPr>
      <w:r w:rsidRPr="006257B5">
        <w:rPr>
          <w:rFonts w:ascii="GHEA Grapalat" w:hAnsi="GHEA Grapalat"/>
          <w:vertAlign w:val="superscript"/>
        </w:rPr>
        <w:t>наименование компании</w:t>
      </w:r>
    </w:p>
    <w:p w14:paraId="3E6EF539" w14:textId="77777777" w:rsidR="00117666" w:rsidRPr="006257B5" w:rsidRDefault="00117666" w:rsidP="00117666">
      <w:pPr>
        <w:widowControl w:val="0"/>
        <w:jc w:val="both"/>
        <w:rPr>
          <w:rFonts w:ascii="GHEA Grapalat" w:hAnsi="GHEA Grapalat"/>
        </w:rPr>
      </w:pPr>
      <w:r w:rsidRPr="006257B5">
        <w:rPr>
          <w:rFonts w:ascii="GHEA Grapalat" w:hAnsi="GHEA Grapalat"/>
        </w:rPr>
        <w:t>_______________________________________</w:t>
      </w:r>
    </w:p>
    <w:p w14:paraId="41C271AF" w14:textId="77777777" w:rsidR="00117666" w:rsidRPr="006257B5" w:rsidRDefault="00117666" w:rsidP="00117666">
      <w:pPr>
        <w:widowControl w:val="0"/>
        <w:spacing w:after="160"/>
        <w:ind w:right="4250"/>
        <w:jc w:val="center"/>
        <w:rPr>
          <w:rFonts w:ascii="GHEA Grapalat" w:hAnsi="GHEA Grapalat"/>
          <w:vertAlign w:val="superscript"/>
        </w:rPr>
      </w:pPr>
      <w:r w:rsidRPr="006257B5">
        <w:rPr>
          <w:rFonts w:ascii="GHEA Grapalat" w:hAnsi="GHEA Grapalat"/>
          <w:vertAlign w:val="superscript"/>
        </w:rPr>
        <w:t>адрес компании</w:t>
      </w:r>
    </w:p>
    <w:p w14:paraId="5B902894" w14:textId="77777777" w:rsidR="00117666" w:rsidRPr="006257B5" w:rsidRDefault="00117666" w:rsidP="00117666">
      <w:pPr>
        <w:widowControl w:val="0"/>
        <w:jc w:val="both"/>
        <w:rPr>
          <w:rFonts w:ascii="GHEA Grapalat" w:hAnsi="GHEA Grapalat"/>
        </w:rPr>
      </w:pPr>
      <w:r w:rsidRPr="006257B5">
        <w:rPr>
          <w:rFonts w:ascii="GHEA Grapalat" w:hAnsi="GHEA Grapalat"/>
        </w:rPr>
        <w:lastRenderedPageBreak/>
        <w:t>_______________________________________</w:t>
      </w:r>
    </w:p>
    <w:p w14:paraId="4471A615" w14:textId="77777777" w:rsidR="00117666" w:rsidRPr="006257B5" w:rsidRDefault="00117666" w:rsidP="00117666">
      <w:pPr>
        <w:widowControl w:val="0"/>
        <w:spacing w:after="160"/>
        <w:ind w:right="4250"/>
        <w:jc w:val="center"/>
        <w:rPr>
          <w:rFonts w:ascii="GHEA Grapalat" w:hAnsi="GHEA Grapalat"/>
          <w:vertAlign w:val="superscript"/>
        </w:rPr>
      </w:pPr>
      <w:r w:rsidRPr="006257B5">
        <w:rPr>
          <w:rFonts w:ascii="GHEA Grapalat" w:hAnsi="GHEA Grapalat"/>
          <w:vertAlign w:val="superscript"/>
        </w:rPr>
        <w:t>наименование обслуживающего компанию банка</w:t>
      </w:r>
    </w:p>
    <w:p w14:paraId="56FD582E" w14:textId="77777777" w:rsidR="00117666" w:rsidRPr="006257B5" w:rsidRDefault="00117666" w:rsidP="00117666">
      <w:pPr>
        <w:widowControl w:val="0"/>
        <w:jc w:val="both"/>
        <w:rPr>
          <w:rFonts w:ascii="GHEA Grapalat" w:hAnsi="GHEA Grapalat"/>
        </w:rPr>
      </w:pPr>
      <w:r w:rsidRPr="006257B5">
        <w:rPr>
          <w:rFonts w:ascii="GHEA Grapalat" w:hAnsi="GHEA Grapalat"/>
        </w:rPr>
        <w:t>_______________________________________</w:t>
      </w:r>
    </w:p>
    <w:p w14:paraId="502CD3C5" w14:textId="77777777" w:rsidR="00117666" w:rsidRPr="006257B5" w:rsidRDefault="00117666" w:rsidP="00117666">
      <w:pPr>
        <w:widowControl w:val="0"/>
        <w:spacing w:after="160"/>
        <w:ind w:right="4250"/>
        <w:jc w:val="center"/>
        <w:rPr>
          <w:rFonts w:ascii="GHEA Grapalat" w:hAnsi="GHEA Grapalat"/>
          <w:vertAlign w:val="superscript"/>
        </w:rPr>
      </w:pPr>
      <w:r w:rsidRPr="006257B5">
        <w:rPr>
          <w:rFonts w:ascii="GHEA Grapalat" w:hAnsi="GHEA Grapalat"/>
          <w:vertAlign w:val="superscript"/>
        </w:rPr>
        <w:t>номер банковского счета компании</w:t>
      </w:r>
    </w:p>
    <w:p w14:paraId="62C51E75" w14:textId="77777777" w:rsidR="00117666" w:rsidRPr="006257B5" w:rsidRDefault="00117666" w:rsidP="00117666">
      <w:pPr>
        <w:widowControl w:val="0"/>
        <w:jc w:val="both"/>
        <w:rPr>
          <w:rFonts w:ascii="GHEA Grapalat" w:hAnsi="GHEA Grapalat"/>
        </w:rPr>
      </w:pPr>
      <w:r w:rsidRPr="006257B5">
        <w:rPr>
          <w:rFonts w:ascii="GHEA Grapalat" w:hAnsi="GHEA Grapalat"/>
        </w:rPr>
        <w:t>_______________________________________</w:t>
      </w:r>
    </w:p>
    <w:p w14:paraId="3F2E4BF1" w14:textId="77777777" w:rsidR="00117666" w:rsidRPr="006257B5" w:rsidRDefault="00117666" w:rsidP="00117666">
      <w:pPr>
        <w:widowControl w:val="0"/>
        <w:spacing w:after="160"/>
        <w:ind w:right="4250"/>
        <w:jc w:val="center"/>
        <w:rPr>
          <w:rFonts w:ascii="GHEA Grapalat" w:hAnsi="GHEA Grapalat"/>
          <w:vertAlign w:val="superscript"/>
        </w:rPr>
      </w:pPr>
      <w:r w:rsidRPr="006257B5">
        <w:rPr>
          <w:rFonts w:ascii="GHEA Grapalat" w:hAnsi="GHEA Grapalat"/>
          <w:vertAlign w:val="superscript"/>
        </w:rPr>
        <w:t>учетный номер налогоплательщика компании</w:t>
      </w:r>
    </w:p>
    <w:p w14:paraId="6E24236E" w14:textId="77777777" w:rsidR="00117666" w:rsidRPr="006257B5" w:rsidRDefault="00117666" w:rsidP="00117666">
      <w:pPr>
        <w:widowControl w:val="0"/>
        <w:jc w:val="both"/>
        <w:rPr>
          <w:rFonts w:ascii="GHEA Grapalat" w:hAnsi="GHEA Grapalat"/>
        </w:rPr>
      </w:pPr>
      <w:r w:rsidRPr="006257B5">
        <w:rPr>
          <w:rFonts w:ascii="GHEA Grapalat" w:hAnsi="GHEA Grapalat"/>
        </w:rPr>
        <w:t>_______________________________________</w:t>
      </w:r>
    </w:p>
    <w:p w14:paraId="7B702CB7" w14:textId="77777777" w:rsidR="00117666" w:rsidRPr="006257B5" w:rsidRDefault="00117666" w:rsidP="00117666">
      <w:pPr>
        <w:widowControl w:val="0"/>
        <w:spacing w:after="160"/>
        <w:ind w:right="4250"/>
        <w:jc w:val="center"/>
        <w:rPr>
          <w:rFonts w:ascii="GHEA Grapalat" w:hAnsi="GHEA Grapalat"/>
        </w:rPr>
      </w:pPr>
      <w:r w:rsidRPr="006257B5">
        <w:rPr>
          <w:rFonts w:ascii="GHEA Grapalat" w:hAnsi="GHEA Grapalat"/>
          <w:vertAlign w:val="superscript"/>
        </w:rPr>
        <w:t>имя, фамилия и подпись директора компании</w:t>
      </w:r>
    </w:p>
    <w:p w14:paraId="19706F21" w14:textId="77777777" w:rsidR="00117666" w:rsidRPr="006257B5" w:rsidRDefault="00117666" w:rsidP="00117666">
      <w:pPr>
        <w:widowControl w:val="0"/>
        <w:spacing w:after="160"/>
        <w:rPr>
          <w:rFonts w:ascii="GHEA Grapalat" w:hAnsi="GHEA Grapalat"/>
        </w:rPr>
      </w:pPr>
      <w:r w:rsidRPr="006257B5">
        <w:rPr>
          <w:rFonts w:ascii="GHEA Grapalat" w:hAnsi="GHEA Grapalat"/>
        </w:rPr>
        <w:t>День/месяц/год                                                                                    М. П.</w:t>
      </w:r>
    </w:p>
    <w:p w14:paraId="09640834" w14:textId="77777777" w:rsidR="00CD6F29" w:rsidRPr="006257B5" w:rsidRDefault="00CD6F29" w:rsidP="00117666">
      <w:pPr>
        <w:widowControl w:val="0"/>
        <w:spacing w:after="160"/>
        <w:rPr>
          <w:rFonts w:ascii="GHEA Grapalat" w:hAnsi="GHEA Grapalat"/>
        </w:rPr>
      </w:pPr>
    </w:p>
    <w:p w14:paraId="5D9B63BE" w14:textId="77777777" w:rsidR="00CD6F29" w:rsidRPr="006257B5" w:rsidRDefault="00CD6F29" w:rsidP="00117666">
      <w:pPr>
        <w:widowControl w:val="0"/>
        <w:spacing w:after="160"/>
        <w:rPr>
          <w:rFonts w:ascii="GHEA Grapalat" w:hAnsi="GHEA Grapalat"/>
        </w:rPr>
      </w:pPr>
    </w:p>
    <w:tbl>
      <w:tblPr>
        <w:tblW w:w="10980" w:type="dxa"/>
        <w:tblLook w:val="0000" w:firstRow="0" w:lastRow="0" w:firstColumn="0" w:lastColumn="0" w:noHBand="0" w:noVBand="0"/>
      </w:tblPr>
      <w:tblGrid>
        <w:gridCol w:w="5616"/>
        <w:gridCol w:w="5364"/>
      </w:tblGrid>
      <w:tr w:rsidR="006257B5" w:rsidRPr="006257B5" w14:paraId="31ECD882"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E5A59" w14:textId="77777777" w:rsidR="00117666" w:rsidRPr="006257B5" w:rsidRDefault="00117666" w:rsidP="00CD6F29">
            <w:pPr>
              <w:widowControl w:val="0"/>
              <w:tabs>
                <w:tab w:val="left" w:pos="3402"/>
              </w:tabs>
              <w:spacing w:after="160"/>
              <w:ind w:left="360"/>
              <w:rPr>
                <w:rFonts w:ascii="GHEA Grapalat" w:hAnsi="GHEA Grapalat" w:cs="Sylfaen"/>
                <w:b/>
                <w:bCs/>
                <w:lang w:val="en-US"/>
              </w:rPr>
            </w:pPr>
            <w:r w:rsidRPr="006257B5">
              <w:rPr>
                <w:rFonts w:ascii="GHEA Grapalat" w:hAnsi="GHEA Grapalat"/>
                <w:b/>
                <w:lang w:val="en-US"/>
              </w:rPr>
              <w:t>1.</w:t>
            </w:r>
            <w:r w:rsidRPr="006257B5">
              <w:rPr>
                <w:rFonts w:ascii="GHEA Grapalat" w:hAnsi="GHEA Grapalat"/>
                <w:b/>
                <w:lang w:val="en-US"/>
              </w:rPr>
              <w:tab/>
            </w:r>
            <w:r w:rsidRPr="006257B5">
              <w:rPr>
                <w:rFonts w:ascii="GHEA Grapalat" w:hAnsi="GHEA Grapalat"/>
                <w:b/>
              </w:rPr>
              <w:t xml:space="preserve">ПЛАТЕЖНОЕ ТРЕБОВАНИЕ </w:t>
            </w:r>
            <w:r w:rsidRPr="006257B5">
              <w:rPr>
                <w:rFonts w:ascii="GHEA Grapalat" w:hAnsi="GHEA Grapalat"/>
                <w:b/>
                <w:lang w:val="en-US"/>
              </w:rPr>
              <w:t>*</w:t>
            </w:r>
          </w:p>
        </w:tc>
      </w:tr>
      <w:tr w:rsidR="006257B5" w:rsidRPr="006257B5" w14:paraId="75254186"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3AB456" w14:textId="77777777" w:rsidR="00117666" w:rsidRPr="006257B5" w:rsidRDefault="00117666" w:rsidP="00CD6F29">
            <w:pPr>
              <w:widowControl w:val="0"/>
              <w:tabs>
                <w:tab w:val="left" w:pos="855"/>
              </w:tabs>
              <w:spacing w:after="160"/>
              <w:ind w:left="360"/>
              <w:rPr>
                <w:rFonts w:ascii="GHEA Grapalat" w:hAnsi="GHEA Grapalat" w:cs="Sylfaen"/>
              </w:rPr>
            </w:pPr>
            <w:r w:rsidRPr="006257B5">
              <w:rPr>
                <w:rFonts w:ascii="GHEA Grapalat" w:hAnsi="GHEA Grapalat"/>
              </w:rPr>
              <w:t>2.</w:t>
            </w:r>
            <w:r w:rsidRPr="006257B5">
              <w:rPr>
                <w:rFonts w:ascii="GHEA Grapalat" w:hAnsi="GHEA Grapalat"/>
              </w:rPr>
              <w:tab/>
              <w:t xml:space="preserve">Номер </w:t>
            </w:r>
          </w:p>
        </w:tc>
      </w:tr>
      <w:tr w:rsidR="006257B5" w:rsidRPr="006257B5" w14:paraId="562C2218" w14:textId="77777777" w:rsidTr="00CD6F2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4F9C4E" w14:textId="77777777" w:rsidR="00117666" w:rsidRPr="006257B5" w:rsidRDefault="00117666" w:rsidP="00CD6F29">
            <w:pPr>
              <w:widowControl w:val="0"/>
              <w:tabs>
                <w:tab w:val="left" w:pos="3390"/>
              </w:tabs>
              <w:spacing w:after="160"/>
              <w:ind w:left="322"/>
              <w:rPr>
                <w:rFonts w:ascii="GHEA Grapalat" w:hAnsi="GHEA Grapalat" w:cs="Sylfaen"/>
              </w:rPr>
            </w:pPr>
            <w:r w:rsidRPr="006257B5">
              <w:rPr>
                <w:rFonts w:ascii="GHEA Grapalat" w:hAnsi="GHEA Grapalat"/>
              </w:rPr>
              <w:t>3</w:t>
            </w:r>
            <w:r w:rsidRPr="006257B5">
              <w:rPr>
                <w:rFonts w:ascii="GHEA Grapalat" w:hAnsi="GHEA Grapalat"/>
              </w:rPr>
              <w:tab/>
              <w:t>Дата представления: "___" ___ 20___г.</w:t>
            </w:r>
          </w:p>
        </w:tc>
      </w:tr>
      <w:tr w:rsidR="006257B5" w:rsidRPr="006257B5" w14:paraId="7D667481" w14:textId="77777777" w:rsidTr="00CD6F2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24D0AD"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4.</w:t>
            </w:r>
            <w:r w:rsidRPr="006257B5">
              <w:rPr>
                <w:rFonts w:ascii="GHEA Grapalat" w:hAnsi="GHEA Grapalat"/>
              </w:rPr>
              <w:tab/>
              <w:t>Наименование, или имя, фамилия плательщика (Компания:</w:t>
            </w:r>
          </w:p>
        </w:tc>
      </w:tr>
      <w:tr w:rsidR="006257B5" w:rsidRPr="006257B5" w14:paraId="67FA0D7D" w14:textId="77777777"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07C36"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5.</w:t>
            </w:r>
            <w:r w:rsidRPr="006257B5">
              <w:rPr>
                <w:rFonts w:ascii="GHEA Grapalat" w:hAnsi="GHEA Grapalat"/>
              </w:rPr>
              <w:tab/>
              <w:t>Обслуживающая плательщика Финансовая организация (банк):</w:t>
            </w:r>
          </w:p>
        </w:tc>
      </w:tr>
      <w:tr w:rsidR="006257B5" w:rsidRPr="006257B5" w14:paraId="1B637357" w14:textId="77777777"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4677F"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6.</w:t>
            </w:r>
            <w:r w:rsidRPr="006257B5">
              <w:rPr>
                <w:rFonts w:ascii="GHEA Grapalat" w:hAnsi="GHEA Grapalat"/>
              </w:rPr>
              <w:tab/>
              <w:t>Номер счета плательщика:</w:t>
            </w:r>
          </w:p>
        </w:tc>
      </w:tr>
      <w:tr w:rsidR="006257B5" w:rsidRPr="006257B5" w14:paraId="03FD370F"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4CA25A"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7.</w:t>
            </w:r>
            <w:r w:rsidRPr="006257B5">
              <w:rPr>
                <w:rFonts w:ascii="GHEA Grapalat" w:hAnsi="GHEA Grapalat"/>
              </w:rPr>
              <w:tab/>
              <w:t>УНН плательщика:</w:t>
            </w:r>
          </w:p>
        </w:tc>
      </w:tr>
      <w:tr w:rsidR="006257B5" w:rsidRPr="006257B5" w14:paraId="4199C9EE"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5DE31"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8.</w:t>
            </w:r>
            <w:r w:rsidRPr="006257B5">
              <w:rPr>
                <w:rFonts w:ascii="GHEA Grapalat" w:hAnsi="GHEA Grapalat"/>
              </w:rPr>
              <w:tab/>
              <w:t>НЗОУ плательщика:</w:t>
            </w:r>
          </w:p>
        </w:tc>
      </w:tr>
      <w:tr w:rsidR="006257B5" w:rsidRPr="006257B5" w14:paraId="2ED93EA6"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E477EB" w14:textId="7902860D" w:rsidR="008945E1" w:rsidRPr="006257B5" w:rsidRDefault="008945E1" w:rsidP="00CD6F29">
            <w:pPr>
              <w:widowControl w:val="0"/>
              <w:tabs>
                <w:tab w:val="left" w:pos="855"/>
              </w:tabs>
              <w:spacing w:after="160"/>
              <w:ind w:left="360"/>
              <w:rPr>
                <w:rFonts w:ascii="GHEA Grapalat" w:hAnsi="GHEA Grapalat"/>
              </w:rPr>
            </w:pPr>
            <w:r w:rsidRPr="006257B5">
              <w:rPr>
                <w:rFonts w:ascii="GHEA Grapalat" w:hAnsi="GHEA Grapalat"/>
              </w:rPr>
              <w:t>9.</w:t>
            </w:r>
            <w:r w:rsidRPr="006257B5">
              <w:rPr>
                <w:rFonts w:ascii="GHEA Grapalat" w:hAnsi="GHEA Grapalat"/>
              </w:rPr>
              <w:tab/>
              <w:t>Наименование, или имя, фамилия бенефициара:</w:t>
            </w:r>
            <w:r w:rsidRPr="006257B5">
              <w:rPr>
                <w:rFonts w:ascii="GHEA Grapalat" w:hAnsi="GHEA Grapalat"/>
                <w:sz w:val="20"/>
                <w:szCs w:val="20"/>
              </w:rPr>
              <w:t xml:space="preserve"> </w:t>
            </w:r>
            <w:r w:rsidR="004E555A" w:rsidRPr="006257B5">
              <w:rPr>
                <w:rFonts w:ascii="GHEA Grapalat" w:hAnsi="GHEA Grapalat"/>
                <w:sz w:val="20"/>
                <w:szCs w:val="20"/>
              </w:rPr>
              <w:t>ОНО «</w:t>
            </w:r>
            <w:r w:rsidR="00E80DBA" w:rsidRPr="006257B5">
              <w:rPr>
                <w:rFonts w:ascii="GHEA Grapalat" w:hAnsi="GHEA Grapalat"/>
                <w:sz w:val="20"/>
                <w:szCs w:val="20"/>
              </w:rPr>
              <w:t>Освещение и озеленение Мецамора</w:t>
            </w:r>
            <w:r w:rsidR="004E555A" w:rsidRPr="006257B5">
              <w:rPr>
                <w:rFonts w:ascii="GHEA Grapalat" w:hAnsi="GHEA Grapalat"/>
                <w:sz w:val="20"/>
                <w:szCs w:val="20"/>
              </w:rPr>
              <w:t>»</w:t>
            </w:r>
          </w:p>
        </w:tc>
      </w:tr>
      <w:tr w:rsidR="006257B5" w:rsidRPr="006257B5" w14:paraId="7E36630F"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53CB2" w14:textId="77777777" w:rsidR="008945E1" w:rsidRPr="006257B5" w:rsidRDefault="008945E1" w:rsidP="00CD6F29">
            <w:pPr>
              <w:widowControl w:val="0"/>
              <w:tabs>
                <w:tab w:val="left" w:pos="855"/>
              </w:tabs>
              <w:spacing w:after="160"/>
              <w:ind w:left="360"/>
              <w:rPr>
                <w:rFonts w:ascii="GHEA Grapalat" w:hAnsi="GHEA Grapalat"/>
              </w:rPr>
            </w:pPr>
            <w:r w:rsidRPr="006257B5">
              <w:rPr>
                <w:rFonts w:ascii="GHEA Grapalat" w:hAnsi="GHEA Grapalat"/>
              </w:rPr>
              <w:t>10.</w:t>
            </w:r>
            <w:r w:rsidRPr="006257B5">
              <w:rPr>
                <w:rFonts w:ascii="GHEA Grapalat" w:hAnsi="GHEA Grapalat"/>
              </w:rPr>
              <w:tab/>
              <w:t>НЗОУ бенефициара (не заполняется)</w:t>
            </w:r>
          </w:p>
        </w:tc>
      </w:tr>
      <w:tr w:rsidR="006257B5" w:rsidRPr="006257B5" w14:paraId="4F6CFB12" w14:textId="77777777" w:rsidTr="00CD6F2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8333F5" w14:textId="79CA17B8" w:rsidR="008945E1" w:rsidRPr="006257B5" w:rsidRDefault="008945E1" w:rsidP="00CD6F29">
            <w:pPr>
              <w:ind w:left="360"/>
              <w:rPr>
                <w:rFonts w:ascii="GHEA Grapalat" w:hAnsi="GHEA Grapalat"/>
                <w:i/>
              </w:rPr>
            </w:pPr>
            <w:r w:rsidRPr="006257B5">
              <w:rPr>
                <w:rFonts w:ascii="GHEA Grapalat" w:hAnsi="GHEA Grapalat"/>
              </w:rPr>
              <w:t>11.</w:t>
            </w:r>
            <w:r w:rsidRPr="006257B5">
              <w:rPr>
                <w:rFonts w:ascii="GHEA Grapalat" w:hAnsi="GHEA Grapalat"/>
              </w:rPr>
              <w:tab/>
              <w:t>УНН бенефициара:</w:t>
            </w:r>
            <w:r w:rsidR="004700FF" w:rsidRPr="006257B5">
              <w:rPr>
                <w:rFonts w:ascii="GHEA Grapalat" w:hAnsi="GHEA Grapalat"/>
                <w:i/>
              </w:rPr>
              <w:t>04441635</w:t>
            </w:r>
          </w:p>
        </w:tc>
      </w:tr>
      <w:tr w:rsidR="006257B5" w:rsidRPr="006257B5" w14:paraId="559FE774" w14:textId="77777777"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E8BCCE" w14:textId="238A2D43" w:rsidR="008945E1" w:rsidRPr="006257B5" w:rsidRDefault="008945E1" w:rsidP="00CD6F29">
            <w:pPr>
              <w:widowControl w:val="0"/>
              <w:tabs>
                <w:tab w:val="left" w:pos="855"/>
              </w:tabs>
              <w:spacing w:after="160"/>
              <w:ind w:left="360"/>
              <w:rPr>
                <w:rFonts w:ascii="GHEA Grapalat" w:hAnsi="GHEA Grapalat"/>
              </w:rPr>
            </w:pPr>
            <w:r w:rsidRPr="006257B5">
              <w:rPr>
                <w:rFonts w:ascii="GHEA Grapalat" w:hAnsi="GHEA Grapalat"/>
              </w:rPr>
              <w:t>12.</w:t>
            </w:r>
            <w:r w:rsidRPr="006257B5">
              <w:rPr>
                <w:rFonts w:ascii="GHEA Grapalat" w:hAnsi="GHEA Grapalat"/>
              </w:rPr>
              <w:tab/>
              <w:t>Обслуживающая бенефициара Финансовая организация (банк):</w:t>
            </w:r>
            <w:r w:rsidRPr="006257B5">
              <w:rPr>
                <w:rFonts w:ascii="GHEA Grapalat" w:hAnsi="GHEA Grapalat"/>
                <w:i/>
              </w:rPr>
              <w:t xml:space="preserve"> </w:t>
            </w:r>
            <w:r w:rsidR="00233EF3" w:rsidRPr="006257B5">
              <w:rPr>
                <w:rFonts w:ascii="GHEA Grapalat" w:hAnsi="GHEA Grapalat"/>
                <w:i/>
              </w:rPr>
              <w:t>ЗАО “АРДШИНБАНК”</w:t>
            </w:r>
          </w:p>
        </w:tc>
      </w:tr>
      <w:tr w:rsidR="006257B5" w:rsidRPr="006257B5" w14:paraId="12B9A05A" w14:textId="77777777"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7F24F4" w14:textId="22CC9292" w:rsidR="008945E1" w:rsidRPr="006257B5" w:rsidRDefault="008945E1" w:rsidP="00CD6F29">
            <w:pPr>
              <w:widowControl w:val="0"/>
              <w:tabs>
                <w:tab w:val="left" w:pos="855"/>
              </w:tabs>
              <w:spacing w:after="160"/>
              <w:ind w:left="360"/>
              <w:rPr>
                <w:rFonts w:ascii="GHEA Grapalat" w:hAnsi="GHEA Grapalat"/>
              </w:rPr>
            </w:pPr>
            <w:r w:rsidRPr="006257B5">
              <w:rPr>
                <w:rFonts w:ascii="GHEA Grapalat" w:hAnsi="GHEA Grapalat"/>
              </w:rPr>
              <w:t>13.</w:t>
            </w:r>
            <w:r w:rsidRPr="006257B5">
              <w:rPr>
                <w:rFonts w:ascii="GHEA Grapalat" w:hAnsi="GHEA Grapalat"/>
              </w:rPr>
              <w:tab/>
              <w:t>Номер счета бенефициара (сч.№)</w:t>
            </w:r>
            <w:r w:rsidRPr="006257B5">
              <w:rPr>
                <w:rFonts w:ascii="GHEA Grapalat" w:hAnsi="GHEA Grapalat"/>
                <w:lang w:val="en-US"/>
              </w:rPr>
              <w:t xml:space="preserve">: </w:t>
            </w:r>
            <w:r w:rsidR="004700FF" w:rsidRPr="006257B5">
              <w:rPr>
                <w:rFonts w:ascii="GHEA Grapalat" w:hAnsi="GHEA Grapalat"/>
                <w:i/>
              </w:rPr>
              <w:t>2475405900380000</w:t>
            </w:r>
            <w:r w:rsidR="00233EF3" w:rsidRPr="006257B5">
              <w:rPr>
                <w:rFonts w:ascii="GHEA Grapalat" w:hAnsi="GHEA Grapalat"/>
                <w:i/>
              </w:rPr>
              <w:t xml:space="preserve">   </w:t>
            </w:r>
            <w:r w:rsidR="001F4C11" w:rsidRPr="006257B5">
              <w:rPr>
                <w:rFonts w:ascii="GHEA Grapalat" w:hAnsi="GHEA Grapalat"/>
                <w:i/>
              </w:rPr>
              <w:t xml:space="preserve"> </w:t>
            </w:r>
          </w:p>
        </w:tc>
      </w:tr>
      <w:tr w:rsidR="006257B5" w:rsidRPr="006257B5" w14:paraId="74F480E5"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94BF9"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14.</w:t>
            </w:r>
            <w:r w:rsidRPr="006257B5">
              <w:rPr>
                <w:rFonts w:ascii="GHEA Grapalat" w:hAnsi="GHEA Grapalat"/>
              </w:rPr>
              <w:tab/>
              <w:t>Сумма (цифрами и прописью):</w:t>
            </w:r>
          </w:p>
        </w:tc>
      </w:tr>
      <w:tr w:rsidR="006257B5" w:rsidRPr="006257B5" w14:paraId="57D660EB"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01D1B1"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15.</w:t>
            </w:r>
            <w:r w:rsidRPr="006257B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257B5" w:rsidRPr="006257B5" w14:paraId="7E83E545"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10D9B"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16.</w:t>
            </w:r>
            <w:r w:rsidRPr="006257B5">
              <w:rPr>
                <w:rFonts w:ascii="GHEA Grapalat" w:hAnsi="GHEA Grapalat"/>
              </w:rPr>
              <w:tab/>
              <w:t>Валюта (прописью и по коду):</w:t>
            </w:r>
          </w:p>
        </w:tc>
      </w:tr>
      <w:tr w:rsidR="006257B5" w:rsidRPr="006257B5" w14:paraId="7BB0DE80"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F92D6"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17.</w:t>
            </w:r>
            <w:r w:rsidRPr="006257B5">
              <w:rPr>
                <w:rFonts w:ascii="GHEA Grapalat" w:hAnsi="GHEA Grapalat"/>
              </w:rPr>
              <w:tab/>
              <w:t>Цель сделки (уплаты): (для обеспечения исполнения договора)</w:t>
            </w:r>
          </w:p>
        </w:tc>
      </w:tr>
      <w:tr w:rsidR="006257B5" w:rsidRPr="006257B5" w14:paraId="0F87F9B1" w14:textId="77777777" w:rsidTr="00CD6F29">
        <w:trPr>
          <w:trHeight w:val="424"/>
        </w:trPr>
        <w:tc>
          <w:tcPr>
            <w:tcW w:w="10980" w:type="dxa"/>
            <w:gridSpan w:val="2"/>
            <w:tcBorders>
              <w:top w:val="single" w:sz="4" w:space="0" w:color="auto"/>
              <w:left w:val="single" w:sz="4" w:space="0" w:color="auto"/>
              <w:right w:val="single" w:sz="4" w:space="0" w:color="000000"/>
            </w:tcBorders>
            <w:noWrap/>
            <w:vAlign w:val="bottom"/>
          </w:tcPr>
          <w:p w14:paraId="4B54CEA2"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18.</w:t>
            </w:r>
            <w:r w:rsidRPr="006257B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257B5" w:rsidRPr="006257B5" w14:paraId="26C5767A" w14:textId="77777777"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82B0CC" w14:textId="77777777" w:rsidR="00117666" w:rsidRPr="006257B5" w:rsidRDefault="00117666" w:rsidP="00CD6F29">
            <w:pPr>
              <w:widowControl w:val="0"/>
              <w:tabs>
                <w:tab w:val="left" w:pos="855"/>
              </w:tabs>
              <w:spacing w:after="160"/>
              <w:ind w:left="360"/>
              <w:rPr>
                <w:rFonts w:ascii="GHEA Grapalat" w:hAnsi="GHEA Grapalat"/>
              </w:rPr>
            </w:pPr>
            <w:r w:rsidRPr="006257B5">
              <w:rPr>
                <w:rFonts w:ascii="GHEA Grapalat" w:hAnsi="GHEA Grapalat"/>
              </w:rPr>
              <w:t>19.</w:t>
            </w:r>
            <w:r w:rsidRPr="006257B5">
              <w:rPr>
                <w:rFonts w:ascii="GHEA Grapalat" w:hAnsi="GHEA Grapalat"/>
                <w:lang w:val="en-US"/>
              </w:rPr>
              <w:tab/>
            </w:r>
            <w:r w:rsidRPr="006257B5">
              <w:rPr>
                <w:rFonts w:ascii="GHEA Grapalat" w:hAnsi="GHEA Grapalat"/>
              </w:rPr>
              <w:t>Условия оплаты: &lt;акцептованный платеж&gt;</w:t>
            </w:r>
          </w:p>
        </w:tc>
      </w:tr>
      <w:tr w:rsidR="006257B5" w:rsidRPr="006257B5" w14:paraId="525A72D5" w14:textId="77777777"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5EDD3F" w14:textId="77777777" w:rsidR="00117666" w:rsidRPr="006257B5" w:rsidRDefault="00117666" w:rsidP="00CD6F29">
            <w:pPr>
              <w:widowControl w:val="0"/>
              <w:tabs>
                <w:tab w:val="left" w:pos="855"/>
              </w:tabs>
              <w:spacing w:after="160"/>
              <w:ind w:left="360"/>
              <w:rPr>
                <w:rFonts w:ascii="GHEA Grapalat" w:hAnsi="GHEA Grapalat"/>
                <w:lang w:val="en-US"/>
              </w:rPr>
            </w:pPr>
            <w:r w:rsidRPr="006257B5">
              <w:rPr>
                <w:rFonts w:ascii="GHEA Grapalat" w:hAnsi="GHEA Grapalat"/>
              </w:rPr>
              <w:t>20.</w:t>
            </w:r>
            <w:r w:rsidRPr="006257B5">
              <w:rPr>
                <w:rFonts w:ascii="GHEA Grapalat" w:hAnsi="GHEA Grapalat"/>
                <w:lang w:val="en-US"/>
              </w:rPr>
              <w:tab/>
            </w:r>
            <w:r w:rsidRPr="006257B5">
              <w:rPr>
                <w:rFonts w:ascii="GHEA Grapalat" w:hAnsi="GHEA Grapalat"/>
              </w:rPr>
              <w:t>Количество прилагаемых страниц: --- страниц</w:t>
            </w:r>
          </w:p>
        </w:tc>
      </w:tr>
      <w:tr w:rsidR="006257B5" w:rsidRPr="006257B5" w14:paraId="2066CC5F"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72F43104" w14:textId="77777777" w:rsidR="00117666" w:rsidRPr="006257B5" w:rsidRDefault="00117666" w:rsidP="00CD6F29">
            <w:pPr>
              <w:widowControl w:val="0"/>
              <w:tabs>
                <w:tab w:val="left" w:pos="851"/>
              </w:tabs>
              <w:spacing w:after="160"/>
              <w:rPr>
                <w:rFonts w:ascii="GHEA Grapalat" w:hAnsi="GHEA Grapalat" w:cs="Sylfaen"/>
              </w:rPr>
            </w:pPr>
            <w:r w:rsidRPr="006257B5">
              <w:rPr>
                <w:rFonts w:ascii="GHEA Grapalat" w:hAnsi="GHEA Grapalat"/>
              </w:rPr>
              <w:t>22.а.</w:t>
            </w:r>
            <w:r w:rsidRPr="006257B5">
              <w:rPr>
                <w:rFonts w:ascii="GHEA Grapalat" w:hAnsi="GHEA Grapalat"/>
              </w:rPr>
              <w:tab/>
              <w:t>Подписи бенефициара</w:t>
            </w:r>
          </w:p>
          <w:p w14:paraId="1D09544D" w14:textId="77777777" w:rsidR="00117666" w:rsidRPr="006257B5" w:rsidRDefault="00117666" w:rsidP="00CD6F29">
            <w:pPr>
              <w:widowControl w:val="0"/>
              <w:spacing w:after="160"/>
              <w:rPr>
                <w:rFonts w:ascii="GHEA Grapalat" w:hAnsi="GHEA Grapalat" w:cs="Sylfaen"/>
              </w:rPr>
            </w:pPr>
          </w:p>
          <w:p w14:paraId="09F3CC8B" w14:textId="77777777" w:rsidR="00117666" w:rsidRPr="006257B5" w:rsidRDefault="00117666" w:rsidP="00CD6F29">
            <w:pPr>
              <w:widowControl w:val="0"/>
              <w:spacing w:after="160"/>
              <w:jc w:val="right"/>
              <w:rPr>
                <w:rFonts w:ascii="GHEA Grapalat" w:hAnsi="GHEA Grapalat" w:cs="Tahoma"/>
              </w:rPr>
            </w:pPr>
            <w:r w:rsidRPr="006257B5">
              <w:rPr>
                <w:rFonts w:ascii="GHEA Grapalat" w:hAnsi="GHEA Grapalat"/>
              </w:rPr>
              <w:t>/____________________/</w:t>
            </w:r>
          </w:p>
          <w:p w14:paraId="68FA974F" w14:textId="77777777" w:rsidR="00117666" w:rsidRPr="006257B5" w:rsidRDefault="00117666" w:rsidP="00CD6F29">
            <w:pPr>
              <w:widowControl w:val="0"/>
              <w:spacing w:after="160"/>
              <w:rPr>
                <w:rFonts w:ascii="GHEA Grapalat" w:hAnsi="GHEA Grapalat" w:cs="Sylfaen"/>
              </w:rPr>
            </w:pPr>
          </w:p>
          <w:p w14:paraId="708B8EFB" w14:textId="77777777" w:rsidR="00117666" w:rsidRPr="006257B5" w:rsidRDefault="00117666" w:rsidP="00CD6F29">
            <w:pPr>
              <w:widowControl w:val="0"/>
              <w:spacing w:after="160"/>
              <w:jc w:val="right"/>
              <w:rPr>
                <w:rFonts w:ascii="GHEA Grapalat" w:hAnsi="GHEA Grapalat" w:cs="Sylfaen"/>
              </w:rPr>
            </w:pPr>
            <w:r w:rsidRPr="006257B5">
              <w:rPr>
                <w:rFonts w:ascii="GHEA Grapalat" w:hAnsi="GHEA Grapalat"/>
              </w:rPr>
              <w:t>/____________________/</w:t>
            </w:r>
          </w:p>
          <w:p w14:paraId="34F938DB" w14:textId="77777777" w:rsidR="00117666" w:rsidRPr="006257B5" w:rsidRDefault="00117666" w:rsidP="00CD6F29">
            <w:pPr>
              <w:widowControl w:val="0"/>
              <w:spacing w:after="160"/>
              <w:rPr>
                <w:rFonts w:ascii="GHEA Grapalat" w:hAnsi="GHEA Grapalat" w:cs="Sylfaen"/>
              </w:rPr>
            </w:pPr>
          </w:p>
          <w:p w14:paraId="58070532" w14:textId="77777777" w:rsidR="00117666" w:rsidRPr="006257B5" w:rsidRDefault="00117666" w:rsidP="00CD6F29">
            <w:pPr>
              <w:widowControl w:val="0"/>
              <w:tabs>
                <w:tab w:val="left" w:pos="4545"/>
              </w:tabs>
              <w:spacing w:after="160"/>
              <w:rPr>
                <w:rFonts w:ascii="GHEA Grapalat" w:hAnsi="GHEA Grapalat" w:cs="Sylfaen"/>
              </w:rPr>
            </w:pPr>
            <w:r w:rsidRPr="006257B5">
              <w:rPr>
                <w:rFonts w:ascii="GHEA Grapalat" w:hAnsi="GHEA Grapalat"/>
              </w:rPr>
              <w:t>22.б.</w:t>
            </w:r>
            <w:r w:rsidRPr="006257B5">
              <w:rPr>
                <w:rFonts w:ascii="GHEA Grapalat" w:hAnsi="GHEA Grapalat"/>
              </w:rPr>
              <w:tab/>
              <w:t>М. П.</w:t>
            </w:r>
          </w:p>
          <w:p w14:paraId="205F2EA0" w14:textId="77777777" w:rsidR="00117666" w:rsidRPr="006257B5" w:rsidRDefault="00117666" w:rsidP="00CD6F2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E8C7355" w14:textId="77777777" w:rsidR="00117666" w:rsidRPr="006257B5" w:rsidRDefault="00117666" w:rsidP="00CD6F29">
            <w:pPr>
              <w:widowControl w:val="0"/>
              <w:tabs>
                <w:tab w:val="left" w:pos="905"/>
              </w:tabs>
              <w:spacing w:after="160"/>
              <w:rPr>
                <w:rFonts w:ascii="GHEA Grapalat" w:hAnsi="GHEA Grapalat" w:cs="Sylfaen"/>
              </w:rPr>
            </w:pPr>
            <w:r w:rsidRPr="006257B5">
              <w:rPr>
                <w:rFonts w:ascii="GHEA Grapalat" w:hAnsi="GHEA Grapalat"/>
              </w:rPr>
              <w:t>21.а.</w:t>
            </w:r>
            <w:r w:rsidRPr="006257B5">
              <w:rPr>
                <w:rFonts w:ascii="GHEA Grapalat" w:hAnsi="GHEA Grapalat"/>
              </w:rPr>
              <w:tab/>
            </w:r>
            <w:r w:rsidRPr="006257B5">
              <w:rPr>
                <w:rFonts w:ascii="Courier New" w:hAnsi="Courier New"/>
              </w:rPr>
              <w:t> </w:t>
            </w:r>
            <w:r w:rsidRPr="006257B5">
              <w:rPr>
                <w:rFonts w:ascii="GHEA Grapalat" w:hAnsi="GHEA Grapalat"/>
              </w:rPr>
              <w:t>Подписи плательщика:</w:t>
            </w:r>
          </w:p>
          <w:p w14:paraId="6D318175" w14:textId="77777777" w:rsidR="00117666" w:rsidRPr="006257B5" w:rsidRDefault="00117666" w:rsidP="00CD6F29">
            <w:pPr>
              <w:widowControl w:val="0"/>
              <w:spacing w:after="160"/>
              <w:rPr>
                <w:rFonts w:ascii="GHEA Grapalat" w:hAnsi="GHEA Grapalat" w:cs="Sylfaen"/>
              </w:rPr>
            </w:pPr>
          </w:p>
          <w:p w14:paraId="1F404FD4" w14:textId="77777777" w:rsidR="00117666" w:rsidRPr="006257B5" w:rsidRDefault="00117666" w:rsidP="00CD6F29">
            <w:pPr>
              <w:widowControl w:val="0"/>
              <w:spacing w:after="160"/>
              <w:jc w:val="right"/>
              <w:rPr>
                <w:rFonts w:ascii="GHEA Grapalat" w:hAnsi="GHEA Grapalat" w:cs="Sylfaen"/>
              </w:rPr>
            </w:pPr>
            <w:r w:rsidRPr="006257B5">
              <w:rPr>
                <w:rFonts w:ascii="GHEA Grapalat" w:hAnsi="GHEA Grapalat"/>
              </w:rPr>
              <w:t>/____________________/</w:t>
            </w:r>
          </w:p>
          <w:p w14:paraId="01434845" w14:textId="77777777" w:rsidR="00117666" w:rsidRPr="006257B5" w:rsidRDefault="00117666" w:rsidP="00CD6F29">
            <w:pPr>
              <w:widowControl w:val="0"/>
              <w:spacing w:after="160"/>
              <w:jc w:val="right"/>
              <w:rPr>
                <w:rFonts w:ascii="GHEA Grapalat" w:hAnsi="GHEA Grapalat" w:cs="Tahoma"/>
              </w:rPr>
            </w:pPr>
          </w:p>
          <w:p w14:paraId="0D3820CA" w14:textId="77777777" w:rsidR="00117666" w:rsidRPr="006257B5" w:rsidRDefault="00117666" w:rsidP="00CD6F29">
            <w:pPr>
              <w:widowControl w:val="0"/>
              <w:spacing w:after="160"/>
              <w:jc w:val="right"/>
              <w:rPr>
                <w:rFonts w:ascii="GHEA Grapalat" w:hAnsi="GHEA Grapalat" w:cs="Sylfaen"/>
              </w:rPr>
            </w:pPr>
            <w:r w:rsidRPr="006257B5">
              <w:rPr>
                <w:rFonts w:ascii="GHEA Grapalat" w:hAnsi="GHEA Grapalat"/>
              </w:rPr>
              <w:t>/____________________/</w:t>
            </w:r>
          </w:p>
          <w:p w14:paraId="3D4E8ED2" w14:textId="77777777" w:rsidR="00117666" w:rsidRPr="006257B5" w:rsidRDefault="00117666" w:rsidP="00CD6F29">
            <w:pPr>
              <w:widowControl w:val="0"/>
              <w:spacing w:after="160"/>
              <w:rPr>
                <w:rFonts w:ascii="GHEA Grapalat" w:hAnsi="GHEA Grapalat" w:cs="Sylfaen"/>
              </w:rPr>
            </w:pPr>
          </w:p>
          <w:p w14:paraId="09C9DE6E" w14:textId="77777777" w:rsidR="00117666" w:rsidRPr="006257B5" w:rsidRDefault="00117666" w:rsidP="00CD6F29">
            <w:pPr>
              <w:widowControl w:val="0"/>
              <w:tabs>
                <w:tab w:val="left" w:pos="4539"/>
              </w:tabs>
              <w:spacing w:after="160"/>
              <w:rPr>
                <w:rFonts w:ascii="GHEA Grapalat" w:hAnsi="GHEA Grapalat" w:cs="Sylfaen"/>
              </w:rPr>
            </w:pPr>
            <w:r w:rsidRPr="006257B5">
              <w:rPr>
                <w:rFonts w:ascii="GHEA Grapalat" w:hAnsi="GHEA Grapalat"/>
              </w:rPr>
              <w:t>21.б.</w:t>
            </w:r>
            <w:r w:rsidRPr="006257B5">
              <w:rPr>
                <w:rFonts w:ascii="GHEA Grapalat" w:hAnsi="GHEA Grapalat"/>
              </w:rPr>
              <w:tab/>
              <w:t>М. П.</w:t>
            </w:r>
          </w:p>
        </w:tc>
      </w:tr>
      <w:tr w:rsidR="006257B5" w:rsidRPr="006257B5" w14:paraId="2F508D6D" w14:textId="77777777" w:rsidTr="00CD6F29">
        <w:trPr>
          <w:trHeight w:val="2194"/>
        </w:trPr>
        <w:tc>
          <w:tcPr>
            <w:tcW w:w="5616" w:type="dxa"/>
            <w:tcBorders>
              <w:top w:val="single" w:sz="4" w:space="0" w:color="auto"/>
              <w:left w:val="single" w:sz="4" w:space="0" w:color="auto"/>
              <w:right w:val="single" w:sz="4" w:space="0" w:color="auto"/>
            </w:tcBorders>
            <w:noWrap/>
            <w:vAlign w:val="bottom"/>
          </w:tcPr>
          <w:p w14:paraId="22BB2B03" w14:textId="77777777" w:rsidR="00117666" w:rsidRPr="006257B5" w:rsidRDefault="00117666" w:rsidP="00CD6F29">
            <w:pPr>
              <w:widowControl w:val="0"/>
              <w:spacing w:after="160"/>
              <w:rPr>
                <w:rFonts w:ascii="GHEA Grapalat" w:hAnsi="GHEA Grapalat" w:cs="Tahoma"/>
              </w:rPr>
            </w:pPr>
            <w:r w:rsidRPr="006257B5">
              <w:rPr>
                <w:rFonts w:ascii="GHEA Grapalat" w:hAnsi="GHEA Grapalat"/>
              </w:rPr>
              <w:t>24.</w:t>
            </w:r>
            <w:r w:rsidRPr="006257B5">
              <w:rPr>
                <w:rFonts w:ascii="GHEA Grapalat" w:hAnsi="GHEA Grapalat"/>
              </w:rPr>
              <w:lastRenderedPageBreak/>
              <w:t>а.</w:t>
            </w:r>
            <w:r w:rsidRPr="006257B5">
              <w:rPr>
                <w:rFonts w:ascii="GHEA Grapalat" w:hAnsi="GHEA Grapalat"/>
              </w:rPr>
              <w:tab/>
              <w:t xml:space="preserve"> Обслуживающая бенефициара финансовая организация </w:t>
            </w:r>
          </w:p>
          <w:p w14:paraId="016DC50C" w14:textId="77777777" w:rsidR="00117666" w:rsidRPr="006257B5" w:rsidRDefault="00117666" w:rsidP="00CD6F29">
            <w:pPr>
              <w:widowControl w:val="0"/>
              <w:spacing w:after="160"/>
              <w:rPr>
                <w:rFonts w:ascii="GHEA Grapalat" w:hAnsi="GHEA Grapalat"/>
              </w:rPr>
            </w:pPr>
          </w:p>
          <w:p w14:paraId="6B2CFE40" w14:textId="77777777" w:rsidR="00117666" w:rsidRPr="006257B5" w:rsidRDefault="00117666" w:rsidP="00CD6F29">
            <w:pPr>
              <w:widowControl w:val="0"/>
              <w:jc w:val="right"/>
              <w:rPr>
                <w:rFonts w:ascii="GHEA Grapalat" w:hAnsi="GHEA Grapalat" w:cs="Tahoma"/>
              </w:rPr>
            </w:pPr>
            <w:r w:rsidRPr="006257B5">
              <w:rPr>
                <w:rFonts w:ascii="GHEA Grapalat" w:hAnsi="GHEA Grapalat"/>
              </w:rPr>
              <w:t>/____________________/</w:t>
            </w:r>
          </w:p>
          <w:p w14:paraId="3822D37D" w14:textId="77777777" w:rsidR="00117666" w:rsidRPr="006257B5" w:rsidRDefault="00117666" w:rsidP="00CD6F29">
            <w:pPr>
              <w:widowControl w:val="0"/>
              <w:spacing w:after="160"/>
              <w:ind w:left="3828" w:right="13"/>
              <w:jc w:val="both"/>
              <w:rPr>
                <w:rFonts w:ascii="GHEA Grapalat" w:hAnsi="GHEA Grapalat" w:cs="Sylfaen"/>
                <w:vertAlign w:val="superscript"/>
              </w:rPr>
            </w:pPr>
            <w:r w:rsidRPr="006257B5">
              <w:rPr>
                <w:rFonts w:ascii="GHEA Grapalat" w:hAnsi="GHEA Grapalat"/>
                <w:vertAlign w:val="superscript"/>
              </w:rPr>
              <w:t>подпись/</w:t>
            </w:r>
          </w:p>
          <w:p w14:paraId="2B18398E" w14:textId="77777777" w:rsidR="00117666" w:rsidRPr="006257B5" w:rsidRDefault="00117666" w:rsidP="00CD6F29">
            <w:pPr>
              <w:widowControl w:val="0"/>
              <w:spacing w:after="160"/>
              <w:rPr>
                <w:rFonts w:ascii="GHEA Grapalat" w:hAnsi="GHEA Grapalat" w:cs="Tahoma"/>
              </w:rPr>
            </w:pPr>
          </w:p>
          <w:p w14:paraId="5B64B994" w14:textId="77777777" w:rsidR="00117666" w:rsidRPr="006257B5" w:rsidRDefault="00117666" w:rsidP="00CD6F2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230370F" w14:textId="77777777" w:rsidR="00117666" w:rsidRPr="006257B5" w:rsidRDefault="00117666" w:rsidP="00CD6F29">
            <w:pPr>
              <w:widowControl w:val="0"/>
              <w:spacing w:after="160"/>
              <w:rPr>
                <w:rFonts w:ascii="GHEA Grapalat" w:hAnsi="GHEA Grapalat" w:cs="Tahoma"/>
              </w:rPr>
            </w:pPr>
            <w:r w:rsidRPr="006257B5">
              <w:rPr>
                <w:rFonts w:ascii="GHEA Grapalat" w:hAnsi="GHEA Grapalat"/>
              </w:rPr>
              <w:t>23.а.</w:t>
            </w:r>
            <w:r w:rsidRPr="006257B5">
              <w:rPr>
                <w:rFonts w:ascii="GHEA Grapalat" w:hAnsi="GHEA Grapalat"/>
              </w:rPr>
              <w:tab/>
              <w:t xml:space="preserve"> Обслуживающая плательщика финансовая организация </w:t>
            </w:r>
          </w:p>
          <w:p w14:paraId="4EBD218D" w14:textId="77777777" w:rsidR="00117666" w:rsidRPr="006257B5" w:rsidRDefault="00117666" w:rsidP="00CD6F29">
            <w:pPr>
              <w:widowControl w:val="0"/>
              <w:spacing w:after="160"/>
              <w:rPr>
                <w:rFonts w:ascii="GHEA Grapalat" w:hAnsi="GHEA Grapalat" w:cs="Tahoma"/>
              </w:rPr>
            </w:pPr>
          </w:p>
          <w:p w14:paraId="48BCF5AA" w14:textId="77777777" w:rsidR="00117666" w:rsidRPr="006257B5" w:rsidRDefault="00117666" w:rsidP="00CD6F29">
            <w:pPr>
              <w:widowControl w:val="0"/>
              <w:jc w:val="right"/>
              <w:rPr>
                <w:rFonts w:ascii="GHEA Grapalat" w:hAnsi="GHEA Grapalat" w:cs="Tahoma"/>
              </w:rPr>
            </w:pPr>
            <w:r w:rsidRPr="006257B5">
              <w:rPr>
                <w:rFonts w:ascii="GHEA Grapalat" w:hAnsi="GHEA Grapalat"/>
              </w:rPr>
              <w:t>/____________________/</w:t>
            </w:r>
          </w:p>
          <w:p w14:paraId="142953A0" w14:textId="77777777" w:rsidR="00117666" w:rsidRPr="006257B5" w:rsidRDefault="00117666" w:rsidP="00CD6F29">
            <w:pPr>
              <w:widowControl w:val="0"/>
              <w:spacing w:after="160"/>
              <w:ind w:right="983"/>
              <w:jc w:val="right"/>
              <w:rPr>
                <w:rFonts w:ascii="GHEA Grapalat" w:hAnsi="GHEA Grapalat" w:cs="Sylfaen"/>
                <w:vertAlign w:val="superscript"/>
              </w:rPr>
            </w:pPr>
            <w:r w:rsidRPr="006257B5">
              <w:rPr>
                <w:rFonts w:ascii="GHEA Grapalat" w:hAnsi="GHEA Grapalat"/>
                <w:vertAlign w:val="superscript"/>
              </w:rPr>
              <w:t>/подпись/</w:t>
            </w:r>
          </w:p>
          <w:p w14:paraId="1079E4F0" w14:textId="77777777" w:rsidR="00117666" w:rsidRPr="006257B5" w:rsidRDefault="00117666" w:rsidP="00CD6F29">
            <w:pPr>
              <w:widowControl w:val="0"/>
              <w:spacing w:after="160"/>
              <w:rPr>
                <w:rFonts w:ascii="GHEA Grapalat" w:hAnsi="GHEA Grapalat" w:cs="Arial"/>
              </w:rPr>
            </w:pPr>
          </w:p>
        </w:tc>
      </w:tr>
      <w:tr w:rsidR="00117666" w:rsidRPr="006257B5" w14:paraId="64B11933"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404E57F4" w14:textId="77777777" w:rsidR="00117666" w:rsidRPr="006257B5" w:rsidRDefault="00117666" w:rsidP="00CD6F29">
            <w:pPr>
              <w:widowControl w:val="0"/>
              <w:tabs>
                <w:tab w:val="left" w:pos="4678"/>
              </w:tabs>
              <w:spacing w:after="160"/>
              <w:rPr>
                <w:rFonts w:ascii="GHEA Grapalat" w:hAnsi="GHEA Grapalat" w:cs="Sylfaen"/>
              </w:rPr>
            </w:pPr>
            <w:r w:rsidRPr="006257B5">
              <w:rPr>
                <w:rFonts w:ascii="GHEA Grapalat" w:hAnsi="GHEA Grapalat"/>
              </w:rPr>
              <w:t>24.б.</w:t>
            </w:r>
            <w:r w:rsidRPr="006257B5">
              <w:rPr>
                <w:rFonts w:ascii="GHEA Grapalat" w:hAnsi="GHEA Grapalat"/>
              </w:rPr>
              <w:tab/>
              <w:t>М. П.</w:t>
            </w:r>
          </w:p>
          <w:p w14:paraId="1890FED0" w14:textId="77777777" w:rsidR="00117666" w:rsidRPr="006257B5" w:rsidRDefault="00117666" w:rsidP="00CD6F29">
            <w:pPr>
              <w:widowControl w:val="0"/>
              <w:spacing w:after="160"/>
              <w:rPr>
                <w:rFonts w:ascii="GHEA Grapalat" w:hAnsi="GHEA Grapalat" w:cs="Sylfaen"/>
              </w:rPr>
            </w:pPr>
          </w:p>
          <w:p w14:paraId="0D8C3CDE" w14:textId="77777777" w:rsidR="00117666" w:rsidRPr="006257B5" w:rsidRDefault="00117666" w:rsidP="00CD6F29">
            <w:pPr>
              <w:widowControl w:val="0"/>
              <w:spacing w:after="160"/>
              <w:ind w:right="155"/>
              <w:jc w:val="right"/>
              <w:rPr>
                <w:rFonts w:ascii="GHEA Grapalat" w:hAnsi="GHEA Grapalat" w:cs="Sylfaen"/>
                <w:lang w:val="en-US"/>
              </w:rPr>
            </w:pPr>
            <w:r w:rsidRPr="006257B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807D92E" w14:textId="77777777" w:rsidR="00117666" w:rsidRPr="006257B5" w:rsidRDefault="00117666" w:rsidP="00CD6F29">
            <w:pPr>
              <w:widowControl w:val="0"/>
              <w:tabs>
                <w:tab w:val="left" w:pos="4554"/>
              </w:tabs>
              <w:spacing w:after="160"/>
              <w:rPr>
                <w:rFonts w:ascii="GHEA Grapalat" w:hAnsi="GHEA Grapalat" w:cs="Sylfaen"/>
              </w:rPr>
            </w:pPr>
            <w:r w:rsidRPr="006257B5">
              <w:rPr>
                <w:rFonts w:ascii="GHEA Grapalat" w:hAnsi="GHEA Grapalat"/>
              </w:rPr>
              <w:t>23.б.</w:t>
            </w:r>
            <w:r w:rsidRPr="006257B5">
              <w:rPr>
                <w:rFonts w:ascii="GHEA Grapalat" w:hAnsi="GHEA Grapalat"/>
              </w:rPr>
              <w:tab/>
              <w:t>М. П.</w:t>
            </w:r>
          </w:p>
          <w:p w14:paraId="40238CF5" w14:textId="77777777" w:rsidR="00117666" w:rsidRPr="006257B5" w:rsidRDefault="00117666" w:rsidP="00CD6F29">
            <w:pPr>
              <w:widowControl w:val="0"/>
              <w:spacing w:after="160"/>
              <w:rPr>
                <w:rFonts w:ascii="GHEA Grapalat" w:hAnsi="GHEA Grapalat"/>
              </w:rPr>
            </w:pPr>
          </w:p>
          <w:p w14:paraId="2EE36547" w14:textId="77777777" w:rsidR="00117666" w:rsidRPr="006257B5" w:rsidRDefault="00117666" w:rsidP="00CD6F29">
            <w:pPr>
              <w:widowControl w:val="0"/>
              <w:spacing w:after="160"/>
              <w:jc w:val="right"/>
              <w:rPr>
                <w:rFonts w:ascii="GHEA Grapalat" w:hAnsi="GHEA Grapalat" w:cs="Sylfaen"/>
              </w:rPr>
            </w:pPr>
            <w:r w:rsidRPr="006257B5">
              <w:rPr>
                <w:rFonts w:ascii="GHEA Grapalat" w:hAnsi="GHEA Grapalat"/>
              </w:rPr>
              <w:t>23.в Дата исполнения: "___" ___ 20___г.</w:t>
            </w:r>
          </w:p>
        </w:tc>
      </w:tr>
    </w:tbl>
    <w:p w14:paraId="7920B382" w14:textId="77777777" w:rsidR="00117666" w:rsidRPr="006257B5" w:rsidRDefault="00117666" w:rsidP="00117666">
      <w:pPr>
        <w:widowControl w:val="0"/>
        <w:spacing w:after="160"/>
        <w:jc w:val="center"/>
        <w:rPr>
          <w:rFonts w:ascii="GHEA Grapalat" w:hAnsi="GHEA Grapalat" w:cs="Sylfaen"/>
        </w:rPr>
      </w:pPr>
    </w:p>
    <w:p w14:paraId="76937756" w14:textId="77777777" w:rsidR="00117666" w:rsidRPr="006257B5" w:rsidRDefault="00117666" w:rsidP="00117666">
      <w:pPr>
        <w:rPr>
          <w:rFonts w:ascii="GHEA Grapalat" w:hAnsi="GHEA Grapalat" w:cs="Sylfaen"/>
        </w:rPr>
      </w:pPr>
      <w:r w:rsidRPr="006257B5">
        <w:rPr>
          <w:rFonts w:ascii="GHEA Grapalat" w:hAnsi="GHEA Grapalat" w:cs="Sylfaen"/>
        </w:rPr>
        <w:t xml:space="preserve">*  </w:t>
      </w:r>
      <w:r w:rsidRPr="006257B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2561ADA" w14:textId="77777777" w:rsidR="00117666" w:rsidRPr="006257B5" w:rsidRDefault="00117666" w:rsidP="00117666">
      <w:pPr>
        <w:rPr>
          <w:rFonts w:ascii="GHEA Grapalat" w:hAnsi="GHEA Grapalat" w:cs="Sylfaen"/>
        </w:rPr>
      </w:pPr>
      <w:r w:rsidRPr="006257B5">
        <w:rPr>
          <w:rFonts w:ascii="GHEA Grapalat" w:hAnsi="GHEA Grapalat" w:cs="Sylfaen"/>
        </w:rPr>
        <w:br w:type="page"/>
      </w:r>
    </w:p>
    <w:p w14:paraId="0C50D35F" w14:textId="77777777" w:rsidR="00117666" w:rsidRPr="006257B5" w:rsidRDefault="00117666" w:rsidP="00117666">
      <w:pPr>
        <w:widowControl w:val="0"/>
        <w:spacing w:after="160"/>
        <w:ind w:left="567" w:right="565"/>
        <w:jc w:val="center"/>
        <w:rPr>
          <w:rFonts w:ascii="GHEA Grapalat" w:hAnsi="GHEA Grapalat"/>
          <w:b/>
        </w:rPr>
      </w:pPr>
      <w:r w:rsidRPr="006257B5">
        <w:rPr>
          <w:rFonts w:ascii="GHEA Grapalat" w:hAnsi="GHEA Grapalat"/>
          <w:b/>
        </w:rPr>
        <w:lastRenderedPageBreak/>
        <w:t xml:space="preserve">Обязательные реквизиты платежного требования </w:t>
      </w:r>
      <w:r w:rsidRPr="006257B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257B5" w:rsidRPr="006257B5" w14:paraId="685B6FB4"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C9A38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99243FC"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B46F642"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Наличие указанного поля/</w:t>
            </w:r>
          </w:p>
          <w:p w14:paraId="2C622868"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CB4DCDF"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 xml:space="preserve">Требование о заполнении реквизита </w:t>
            </w:r>
          </w:p>
          <w:p w14:paraId="518A2E9A"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D2AB0BF"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Сторона,</w:t>
            </w:r>
          </w:p>
          <w:p w14:paraId="29CB7152"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 xml:space="preserve">заполняющая реквизит </w:t>
            </w:r>
          </w:p>
          <w:p w14:paraId="7CC719C6"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бенефициар или плательщик</w:t>
            </w:r>
          </w:p>
          <w:p w14:paraId="7D34A99A"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(в связи с процессом закупки)</w:t>
            </w:r>
          </w:p>
        </w:tc>
      </w:tr>
      <w:tr w:rsidR="006257B5" w:rsidRPr="006257B5" w14:paraId="1C1E6C67"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D948D9"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CC7B5C"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7A539AF"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8A2D06F"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922EE58" w14:textId="77777777" w:rsidR="00117666" w:rsidRPr="006257B5" w:rsidRDefault="00117666" w:rsidP="003824F5">
            <w:pPr>
              <w:widowControl w:val="0"/>
              <w:spacing w:after="120"/>
              <w:jc w:val="center"/>
              <w:rPr>
                <w:rFonts w:ascii="GHEA Grapalat" w:hAnsi="GHEA Grapalat"/>
                <w:b/>
                <w:sz w:val="18"/>
                <w:szCs w:val="18"/>
              </w:rPr>
            </w:pPr>
            <w:r w:rsidRPr="006257B5">
              <w:rPr>
                <w:rFonts w:ascii="GHEA Grapalat" w:hAnsi="GHEA Grapalat"/>
                <w:b/>
                <w:sz w:val="18"/>
                <w:szCs w:val="18"/>
              </w:rPr>
              <w:t>5</w:t>
            </w:r>
          </w:p>
        </w:tc>
      </w:tr>
      <w:tr w:rsidR="006257B5" w:rsidRPr="006257B5" w14:paraId="07324B8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17B5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5697B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C074E2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D0B1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B09AD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 документе заранее заполнено "Платежное требование"</w:t>
            </w:r>
          </w:p>
        </w:tc>
      </w:tr>
      <w:tr w:rsidR="006257B5" w:rsidRPr="006257B5" w14:paraId="5E52F11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88774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15399BC" w14:textId="77777777" w:rsidR="00117666" w:rsidRPr="006257B5" w:rsidRDefault="00117666" w:rsidP="003824F5">
            <w:pPr>
              <w:widowControl w:val="0"/>
              <w:spacing w:after="120"/>
              <w:jc w:val="both"/>
              <w:rPr>
                <w:rFonts w:ascii="GHEA Grapalat" w:hAnsi="GHEA Grapalat"/>
                <w:sz w:val="18"/>
                <w:szCs w:val="18"/>
              </w:rPr>
            </w:pPr>
            <w:r w:rsidRPr="006257B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F3D7FB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594EB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2DCE6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бенефициаром при представлении платежного требования в банк плательщика</w:t>
            </w:r>
          </w:p>
        </w:tc>
      </w:tr>
      <w:tr w:rsidR="006257B5" w:rsidRPr="006257B5" w14:paraId="3D88E4F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7223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9E8A0A6" w14:textId="77777777" w:rsidR="00117666" w:rsidRPr="006257B5" w:rsidRDefault="00117666" w:rsidP="003824F5">
            <w:pPr>
              <w:widowControl w:val="0"/>
              <w:spacing w:after="120"/>
              <w:jc w:val="both"/>
              <w:rPr>
                <w:rFonts w:ascii="GHEA Grapalat" w:hAnsi="GHEA Grapalat"/>
                <w:sz w:val="18"/>
                <w:szCs w:val="18"/>
              </w:rPr>
            </w:pPr>
            <w:r w:rsidRPr="006257B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C67E62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F47A6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6609536E" w14:textId="77777777" w:rsidR="00117666" w:rsidRPr="006257B5"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ED286C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257B5" w:rsidRPr="006257B5" w14:paraId="38409C7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3E64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1667E92" w14:textId="77777777" w:rsidR="00117666" w:rsidRPr="006257B5" w:rsidRDefault="00117666" w:rsidP="003824F5">
            <w:pPr>
              <w:widowControl w:val="0"/>
              <w:spacing w:after="120"/>
              <w:jc w:val="both"/>
              <w:rPr>
                <w:rFonts w:ascii="GHEA Grapalat" w:hAnsi="GHEA Grapalat"/>
                <w:sz w:val="18"/>
                <w:szCs w:val="18"/>
              </w:rPr>
            </w:pPr>
            <w:r w:rsidRPr="006257B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412912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CD5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48109CC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05C83F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3FAE2C7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F380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FD44FB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F03C32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63740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8682DB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4491E9E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C44B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E1513D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9A8215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4ADF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1E63045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7AA8A8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6612253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C678D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15AB1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52526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30DFB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4E041BB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A8355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7232A8A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2B739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AFD7CC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9A8EF3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ED82F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62C63F3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A73A94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097ABB4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D7CB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526552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наименование, или имя, фам</w:t>
            </w:r>
            <w:r w:rsidRPr="006257B5">
              <w:rPr>
                <w:rFonts w:ascii="GHEA Grapalat" w:hAnsi="GHEA Grapalat"/>
                <w:sz w:val="18"/>
                <w:szCs w:val="18"/>
              </w:rPr>
              <w:lastRenderedPageBreak/>
              <w:t>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A9E208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3711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5F26CEF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EDF598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заранее заполняется бенефициаром — по приглашению</w:t>
            </w:r>
          </w:p>
        </w:tc>
      </w:tr>
      <w:tr w:rsidR="006257B5" w:rsidRPr="006257B5" w14:paraId="4EC8C15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E886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739E7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192831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BCA12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0B7E9F2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3AC29B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 заполняется)</w:t>
            </w:r>
          </w:p>
        </w:tc>
      </w:tr>
      <w:tr w:rsidR="006257B5" w:rsidRPr="006257B5" w14:paraId="1739E7D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AF315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A0438D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F06257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916E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684FBA3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A788D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заранее заполняется бенефициаром — по приглашению</w:t>
            </w:r>
          </w:p>
        </w:tc>
      </w:tr>
      <w:tr w:rsidR="006257B5" w:rsidRPr="006257B5" w14:paraId="262D733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0ECD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40BC37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25746C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43659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9CF9F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заранее заполняется бенефициаром — по приглашению</w:t>
            </w:r>
          </w:p>
        </w:tc>
      </w:tr>
      <w:tr w:rsidR="006257B5" w:rsidRPr="006257B5" w14:paraId="64AF659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99E3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E281F7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44AFC0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296E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5D54861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A82C1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заранее заполняется бенефициаром — по приглашению</w:t>
            </w:r>
          </w:p>
        </w:tc>
      </w:tr>
      <w:tr w:rsidR="006257B5" w:rsidRPr="006257B5" w14:paraId="7482E00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D9FEE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11550C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9C84F6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9B51A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15992E3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08EE20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заполняется плательщиком </w:t>
            </w:r>
          </w:p>
        </w:tc>
      </w:tr>
      <w:tr w:rsidR="006257B5" w:rsidRPr="006257B5" w14:paraId="6BE605D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D9DF3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55E78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A9FDAA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93B30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0A48BBA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354163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 заполняется и не применяется)</w:t>
            </w:r>
          </w:p>
        </w:tc>
      </w:tr>
      <w:tr w:rsidR="006257B5" w:rsidRPr="006257B5" w14:paraId="0394370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9ECB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A7B98A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29B121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1289C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3D37D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плательщиком</w:t>
            </w:r>
          </w:p>
        </w:tc>
      </w:tr>
      <w:tr w:rsidR="006257B5" w:rsidRPr="006257B5" w14:paraId="4BC16FA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10E8F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BC6B74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173082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0D5BE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В обязательном порядке заполняются слова "для обеспечения исполнения </w:t>
            </w:r>
            <w:r w:rsidRPr="006257B5">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1C8C41B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lastRenderedPageBreak/>
              <w:t xml:space="preserve">заранее заполняется бенефициаром — по </w:t>
            </w:r>
            <w:r w:rsidRPr="006257B5">
              <w:rPr>
                <w:rFonts w:ascii="GHEA Grapalat" w:hAnsi="GHEA Grapalat"/>
                <w:sz w:val="18"/>
                <w:szCs w:val="18"/>
              </w:rPr>
              <w:lastRenderedPageBreak/>
              <w:t>приглашению</w:t>
            </w:r>
          </w:p>
        </w:tc>
      </w:tr>
      <w:tr w:rsidR="006257B5" w:rsidRPr="006257B5" w14:paraId="7A732FD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E45A2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162EB1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AE1032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1F0E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0DC4186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w:t>
            </w:r>
            <w:r w:rsidRPr="006257B5">
              <w:rPr>
                <w:rFonts w:ascii="GHEA Grapalat" w:hAnsi="GHEA Grapalat"/>
                <w:sz w:val="18"/>
                <w:szCs w:val="18"/>
              </w:rPr>
              <w:lastRenderedPageBreak/>
              <w:t>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6E7ECC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бенефициаром</w:t>
            </w:r>
          </w:p>
        </w:tc>
      </w:tr>
      <w:tr w:rsidR="006257B5" w:rsidRPr="006257B5" w14:paraId="24DCA6C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FF326" w14:textId="77777777" w:rsidR="00117666" w:rsidRPr="006257B5" w:rsidDel="0010680B"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91FC5C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2F26BD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209C3B" w14:textId="77777777" w:rsidR="00117666" w:rsidRPr="006257B5" w:rsidRDefault="00117666" w:rsidP="003824F5">
            <w:pPr>
              <w:widowControl w:val="0"/>
              <w:spacing w:after="120"/>
              <w:jc w:val="center"/>
              <w:rPr>
                <w:rFonts w:ascii="GHEA Grapalat" w:hAnsi="GHEA Grapalat" w:cs="Sylfaen"/>
                <w:sz w:val="18"/>
                <w:szCs w:val="18"/>
              </w:rPr>
            </w:pPr>
            <w:r w:rsidRPr="006257B5">
              <w:rPr>
                <w:rFonts w:ascii="GHEA Grapalat" w:hAnsi="GHEA Grapalat"/>
                <w:sz w:val="18"/>
                <w:szCs w:val="18"/>
              </w:rPr>
              <w:t xml:space="preserve">обязательно </w:t>
            </w:r>
          </w:p>
          <w:p w14:paraId="03165DF3" w14:textId="77777777" w:rsidR="00117666" w:rsidRPr="006257B5" w:rsidRDefault="00117666" w:rsidP="003824F5">
            <w:pPr>
              <w:widowControl w:val="0"/>
              <w:spacing w:after="120"/>
              <w:jc w:val="center"/>
              <w:rPr>
                <w:rFonts w:ascii="GHEA Grapalat" w:hAnsi="GHEA Grapalat" w:cs="Sylfaen"/>
                <w:sz w:val="18"/>
                <w:szCs w:val="18"/>
              </w:rPr>
            </w:pPr>
            <w:r w:rsidRPr="006257B5">
              <w:rPr>
                <w:rFonts w:ascii="GHEA Grapalat" w:hAnsi="GHEA Grapalat"/>
                <w:sz w:val="18"/>
                <w:szCs w:val="18"/>
              </w:rPr>
              <w:t xml:space="preserve">заполняются слова "акцептованный платеж", </w:t>
            </w:r>
          </w:p>
          <w:p w14:paraId="0C1EF6F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AF42FD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заранее заполняется бенефициаром </w:t>
            </w:r>
          </w:p>
        </w:tc>
      </w:tr>
      <w:tr w:rsidR="006257B5" w:rsidRPr="006257B5" w14:paraId="69354AC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F74D7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649C2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7C736F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4A7C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41F5556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BDA67F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D48D1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бенефициаром</w:t>
            </w:r>
          </w:p>
        </w:tc>
      </w:tr>
      <w:tr w:rsidR="006257B5" w:rsidRPr="006257B5" w14:paraId="626B8E9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8185B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FF3686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7F9876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CF6B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3421214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60631A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подписывается плательщиком или </w:t>
            </w:r>
          </w:p>
          <w:p w14:paraId="66ABA87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проставляется электронная подпись плательщика</w:t>
            </w:r>
          </w:p>
        </w:tc>
      </w:tr>
      <w:tr w:rsidR="006257B5" w:rsidRPr="006257B5" w14:paraId="2618302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490B4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442318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A73E61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4F8B9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обязательно: </w:t>
            </w:r>
          </w:p>
          <w:p w14:paraId="35AC4F98"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при наличии печати, когда </w:t>
            </w:r>
            <w:r w:rsidRPr="006257B5">
              <w:rPr>
                <w:rFonts w:ascii="GHEA Grapalat" w:hAnsi="GHEA Grapalat"/>
                <w:sz w:val="18"/>
                <w:szCs w:val="18"/>
              </w:rPr>
              <w:lastRenderedPageBreak/>
              <w:t>плательщик представляет Требование в бумажной форме</w:t>
            </w:r>
          </w:p>
          <w:p w14:paraId="2E764560" w14:textId="77777777" w:rsidR="00117666" w:rsidRPr="006257B5"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A502E7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lastRenderedPageBreak/>
              <w:t xml:space="preserve">скрепляется печатью плательщика </w:t>
            </w:r>
          </w:p>
          <w:p w14:paraId="41138D1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lastRenderedPageBreak/>
              <w:t>при представлении в бумажной форме</w:t>
            </w:r>
          </w:p>
        </w:tc>
      </w:tr>
      <w:tr w:rsidR="006257B5" w:rsidRPr="006257B5" w14:paraId="5B8DDCC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FC13A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989913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D954F7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154EB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обязательно: </w:t>
            </w:r>
          </w:p>
          <w:p w14:paraId="6079597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A6ABAD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подписывается бенефициаром</w:t>
            </w:r>
          </w:p>
        </w:tc>
      </w:tr>
      <w:tr w:rsidR="006257B5" w:rsidRPr="006257B5" w14:paraId="7E125FE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5BE45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C537E80"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A28C47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5425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обязательно: </w:t>
            </w:r>
          </w:p>
          <w:p w14:paraId="79CF309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88E08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скрепляется печатью бенефициара </w:t>
            </w:r>
          </w:p>
          <w:p w14:paraId="4A1AB80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при предст</w:t>
            </w:r>
            <w:r w:rsidRPr="006257B5">
              <w:rPr>
                <w:rFonts w:ascii="GHEA Grapalat" w:hAnsi="GHEA Grapalat"/>
                <w:sz w:val="18"/>
                <w:szCs w:val="18"/>
              </w:rPr>
              <w:lastRenderedPageBreak/>
              <w:t>авлении в банк в бумажной форме</w:t>
            </w:r>
          </w:p>
        </w:tc>
      </w:tr>
      <w:tr w:rsidR="006257B5" w:rsidRPr="006257B5" w14:paraId="6969845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F5CA5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D60C9C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2953B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CB84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04B6ECE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AB9469" w14:textId="77777777" w:rsidR="00117666" w:rsidRPr="006257B5" w:rsidRDefault="00117666" w:rsidP="003824F5">
            <w:pPr>
              <w:widowControl w:val="0"/>
              <w:spacing w:after="120"/>
              <w:jc w:val="center"/>
              <w:rPr>
                <w:rFonts w:ascii="GHEA Grapalat" w:hAnsi="GHEA Grapalat"/>
                <w:sz w:val="18"/>
                <w:szCs w:val="18"/>
              </w:rPr>
            </w:pPr>
          </w:p>
        </w:tc>
      </w:tr>
      <w:tr w:rsidR="006257B5" w:rsidRPr="006257B5" w14:paraId="05F1F8A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06012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166F3F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5A9E01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067CE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40F2FD7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F1A920" w14:textId="77777777" w:rsidR="00117666" w:rsidRPr="006257B5" w:rsidRDefault="00117666" w:rsidP="003824F5">
            <w:pPr>
              <w:widowControl w:val="0"/>
              <w:spacing w:after="120"/>
              <w:jc w:val="center"/>
              <w:rPr>
                <w:rFonts w:ascii="GHEA Grapalat" w:hAnsi="GHEA Grapalat"/>
                <w:sz w:val="18"/>
                <w:szCs w:val="18"/>
              </w:rPr>
            </w:pPr>
          </w:p>
        </w:tc>
      </w:tr>
      <w:tr w:rsidR="006257B5" w:rsidRPr="006257B5" w14:paraId="09F2FE7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DC27AF"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EEB2D5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F36D7A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FC8107"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p w14:paraId="22EED57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7F191B" w14:textId="77777777" w:rsidR="00117666" w:rsidRPr="006257B5" w:rsidRDefault="00117666" w:rsidP="003824F5">
            <w:pPr>
              <w:widowControl w:val="0"/>
              <w:spacing w:after="120"/>
              <w:jc w:val="center"/>
              <w:rPr>
                <w:rFonts w:ascii="GHEA Grapalat" w:hAnsi="GHEA Grapalat"/>
                <w:sz w:val="18"/>
                <w:szCs w:val="18"/>
              </w:rPr>
            </w:pPr>
          </w:p>
        </w:tc>
      </w:tr>
      <w:tr w:rsidR="006257B5" w:rsidRPr="006257B5" w14:paraId="03576A1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91D6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088FFA2"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2C3CB2E"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6A20B"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72933CE9"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94AA56" w14:textId="77777777" w:rsidR="00117666" w:rsidRPr="006257B5" w:rsidRDefault="00117666" w:rsidP="003824F5">
            <w:pPr>
              <w:widowControl w:val="0"/>
              <w:spacing w:after="120"/>
              <w:jc w:val="center"/>
              <w:rPr>
                <w:rFonts w:ascii="GHEA Grapalat" w:hAnsi="GHEA Grapalat"/>
                <w:sz w:val="18"/>
                <w:szCs w:val="18"/>
              </w:rPr>
            </w:pPr>
          </w:p>
        </w:tc>
      </w:tr>
      <w:tr w:rsidR="006257B5" w:rsidRPr="006257B5" w14:paraId="6EAFF2A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8E3E8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B0103FA"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102663C"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18F286"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3C1CD9A5"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D6560D" w14:textId="77777777" w:rsidR="00117666" w:rsidRPr="006257B5" w:rsidRDefault="00117666" w:rsidP="003824F5">
            <w:pPr>
              <w:widowControl w:val="0"/>
              <w:spacing w:after="120"/>
              <w:jc w:val="center"/>
              <w:rPr>
                <w:rFonts w:ascii="GHEA Grapalat" w:hAnsi="GHEA Grapalat"/>
                <w:sz w:val="18"/>
                <w:szCs w:val="18"/>
              </w:rPr>
            </w:pPr>
          </w:p>
        </w:tc>
      </w:tr>
      <w:tr w:rsidR="00117666" w:rsidRPr="006257B5" w14:paraId="636E6B3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FD113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D8B34E3"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078DFAD"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9C964"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необязательно</w:t>
            </w:r>
          </w:p>
          <w:p w14:paraId="161FB721" w14:textId="77777777" w:rsidR="00117666" w:rsidRPr="006257B5" w:rsidRDefault="00117666" w:rsidP="003824F5">
            <w:pPr>
              <w:widowControl w:val="0"/>
              <w:spacing w:after="120"/>
              <w:jc w:val="center"/>
              <w:rPr>
                <w:rFonts w:ascii="GHEA Grapalat" w:hAnsi="GHEA Grapalat"/>
                <w:sz w:val="18"/>
                <w:szCs w:val="18"/>
              </w:rPr>
            </w:pPr>
            <w:r w:rsidRPr="006257B5">
              <w:rPr>
                <w:rFonts w:ascii="GHEA Grapalat" w:hAnsi="GHEA Grapalat"/>
                <w:sz w:val="18"/>
                <w:szCs w:val="18"/>
              </w:rPr>
              <w:t>заполняется при представлении Платежного требования последней [в обслужи</w:t>
            </w:r>
            <w:r w:rsidRPr="006257B5">
              <w:rPr>
                <w:rFonts w:ascii="GHEA Grapalat" w:hAnsi="GHEA Grapalat"/>
                <w:sz w:val="18"/>
                <w:szCs w:val="18"/>
              </w:rPr>
              <w:lastRenderedPageBreak/>
              <w:t>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9C1307F" w14:textId="77777777" w:rsidR="00117666" w:rsidRPr="006257B5" w:rsidRDefault="00117666" w:rsidP="003824F5">
            <w:pPr>
              <w:widowControl w:val="0"/>
              <w:spacing w:after="120"/>
              <w:jc w:val="center"/>
              <w:rPr>
                <w:rFonts w:ascii="GHEA Grapalat" w:hAnsi="GHEA Grapalat"/>
                <w:sz w:val="18"/>
                <w:szCs w:val="18"/>
              </w:rPr>
            </w:pPr>
          </w:p>
        </w:tc>
      </w:tr>
    </w:tbl>
    <w:p w14:paraId="1E1469E9" w14:textId="77777777" w:rsidR="00117666" w:rsidRPr="006257B5" w:rsidRDefault="00117666" w:rsidP="00117666">
      <w:pPr>
        <w:widowControl w:val="0"/>
        <w:spacing w:after="160"/>
        <w:ind w:left="567" w:right="565"/>
        <w:jc w:val="center"/>
        <w:rPr>
          <w:rFonts w:ascii="GHEA Grapalat" w:hAnsi="GHEA Grapalat"/>
          <w:b/>
        </w:rPr>
      </w:pPr>
    </w:p>
    <w:p w14:paraId="102FE152" w14:textId="77777777" w:rsidR="00117666" w:rsidRPr="006257B5" w:rsidRDefault="00117666" w:rsidP="00117666">
      <w:pPr>
        <w:widowControl w:val="0"/>
        <w:spacing w:after="160"/>
        <w:ind w:left="567" w:right="565"/>
        <w:jc w:val="center"/>
        <w:rPr>
          <w:rFonts w:ascii="GHEA Grapalat" w:hAnsi="GHEA Grapalat"/>
          <w:b/>
        </w:rPr>
      </w:pPr>
    </w:p>
    <w:p w14:paraId="17E3B9D1" w14:textId="77777777" w:rsidR="00117666" w:rsidRPr="006257B5" w:rsidRDefault="00117666" w:rsidP="00117666">
      <w:pPr>
        <w:widowControl w:val="0"/>
        <w:spacing w:after="160"/>
        <w:ind w:left="567" w:right="565"/>
        <w:jc w:val="center"/>
        <w:rPr>
          <w:rFonts w:ascii="GHEA Grapalat" w:hAnsi="GHEA Grapalat"/>
          <w:b/>
        </w:rPr>
      </w:pPr>
    </w:p>
    <w:p w14:paraId="165C5527" w14:textId="77777777" w:rsidR="00117666" w:rsidRPr="006257B5" w:rsidRDefault="00117666" w:rsidP="00117666">
      <w:pPr>
        <w:widowControl w:val="0"/>
        <w:spacing w:after="160"/>
        <w:ind w:left="567" w:right="565"/>
        <w:jc w:val="center"/>
        <w:rPr>
          <w:rFonts w:ascii="GHEA Grapalat" w:hAnsi="GHEA Grapalat"/>
          <w:b/>
        </w:rPr>
      </w:pPr>
    </w:p>
    <w:p w14:paraId="6F3B84EB" w14:textId="77777777" w:rsidR="00D267A5" w:rsidRPr="006257B5" w:rsidRDefault="00D267A5" w:rsidP="00F137AA">
      <w:pPr>
        <w:rPr>
          <w:rFonts w:ascii="GHEA Grapalat" w:hAnsi="GHEA Grapalat"/>
          <w:b/>
          <w:sz w:val="22"/>
        </w:rPr>
      </w:pPr>
    </w:p>
    <w:p w14:paraId="59671DB6" w14:textId="77777777" w:rsidR="00D30E7D" w:rsidRPr="006257B5" w:rsidRDefault="00D30E7D" w:rsidP="00F137AA">
      <w:pPr>
        <w:rPr>
          <w:rFonts w:ascii="GHEA Grapalat" w:hAnsi="GHEA Grapalat"/>
          <w:b/>
          <w:sz w:val="22"/>
        </w:rPr>
      </w:pPr>
    </w:p>
    <w:p w14:paraId="63EBB026" w14:textId="77777777" w:rsidR="00D30E7D" w:rsidRPr="006257B5" w:rsidRDefault="00D30E7D">
      <w:pPr>
        <w:rPr>
          <w:rFonts w:ascii="GHEA Grapalat" w:hAnsi="GHEA Grapalat"/>
          <w:b/>
          <w:sz w:val="22"/>
        </w:rPr>
      </w:pPr>
      <w:r w:rsidRPr="006257B5">
        <w:rPr>
          <w:rFonts w:ascii="GHEA Grapalat" w:hAnsi="GHEA Grapalat"/>
          <w:b/>
          <w:sz w:val="22"/>
        </w:rPr>
        <w:br w:type="page"/>
      </w:r>
    </w:p>
    <w:p w14:paraId="63D18442" w14:textId="77777777" w:rsidR="00071D1C" w:rsidRPr="006257B5" w:rsidRDefault="00B2572B" w:rsidP="00F137AA">
      <w:pPr>
        <w:pStyle w:val="BodyTextIndent3"/>
        <w:widowControl w:val="0"/>
        <w:spacing w:line="240" w:lineRule="auto"/>
        <w:jc w:val="right"/>
        <w:rPr>
          <w:rFonts w:ascii="GHEA Grapalat" w:hAnsi="GHEA Grapalat" w:cs="Sylfaen"/>
          <w:b/>
          <w:sz w:val="22"/>
          <w:szCs w:val="24"/>
        </w:rPr>
      </w:pPr>
      <w:r w:rsidRPr="006257B5">
        <w:rPr>
          <w:rFonts w:ascii="GHEA Grapalat" w:hAnsi="GHEA Grapalat"/>
          <w:b/>
          <w:sz w:val="22"/>
          <w:szCs w:val="24"/>
        </w:rPr>
        <w:lastRenderedPageBreak/>
        <w:t xml:space="preserve">Приложение № </w:t>
      </w:r>
      <w:r w:rsidR="004A51CE" w:rsidRPr="006257B5">
        <w:rPr>
          <w:rFonts w:ascii="GHEA Grapalat" w:hAnsi="GHEA Grapalat"/>
          <w:b/>
          <w:sz w:val="22"/>
          <w:szCs w:val="24"/>
        </w:rPr>
        <w:t>6</w:t>
      </w:r>
    </w:p>
    <w:p w14:paraId="77CBCBBD" w14:textId="77777777" w:rsidR="00C80E06" w:rsidRPr="006257B5" w:rsidRDefault="00C80E06" w:rsidP="00F137AA">
      <w:pPr>
        <w:pStyle w:val="BodyTextIndent3"/>
        <w:widowControl w:val="0"/>
        <w:spacing w:line="240" w:lineRule="auto"/>
        <w:jc w:val="right"/>
        <w:rPr>
          <w:rFonts w:ascii="GHEA Grapalat" w:hAnsi="GHEA Grapalat"/>
          <w:b/>
          <w:sz w:val="22"/>
          <w:szCs w:val="24"/>
        </w:rPr>
      </w:pPr>
      <w:r w:rsidRPr="006257B5">
        <w:rPr>
          <w:rFonts w:ascii="GHEA Grapalat" w:hAnsi="GHEA Grapalat"/>
          <w:b/>
          <w:sz w:val="22"/>
          <w:szCs w:val="24"/>
        </w:rPr>
        <w:t>к Приглашению на запросе катировок</w:t>
      </w:r>
    </w:p>
    <w:p w14:paraId="605403D9" w14:textId="41166E08" w:rsidR="00071D1C" w:rsidRPr="006257B5" w:rsidRDefault="00C80E06" w:rsidP="00F137AA">
      <w:pPr>
        <w:pStyle w:val="BodyTextIndent3"/>
        <w:widowControl w:val="0"/>
        <w:spacing w:line="240" w:lineRule="auto"/>
        <w:jc w:val="right"/>
        <w:rPr>
          <w:rFonts w:ascii="GHEA Grapalat" w:hAnsi="GHEA Grapalat" w:cs="Sylfaen"/>
          <w:b/>
          <w:sz w:val="22"/>
          <w:szCs w:val="24"/>
        </w:rPr>
      </w:pPr>
      <w:r w:rsidRPr="006257B5">
        <w:rPr>
          <w:rFonts w:ascii="GHEA Grapalat" w:hAnsi="GHEA Grapalat"/>
          <w:b/>
          <w:sz w:val="22"/>
          <w:szCs w:val="24"/>
        </w:rPr>
        <w:t xml:space="preserve">под кодом </w:t>
      </w:r>
      <w:r w:rsidR="00E80DBA" w:rsidRPr="006257B5">
        <w:rPr>
          <w:rFonts w:ascii="GHEA Grapalat" w:hAnsi="GHEA Grapalat"/>
          <w:b/>
          <w:sz w:val="22"/>
          <w:szCs w:val="24"/>
        </w:rPr>
        <w:t>ԱՄՄՀԼԿՀՈԱԿ-ԳՀԱՊՁԲ-24/1</w:t>
      </w:r>
    </w:p>
    <w:p w14:paraId="12249525" w14:textId="77777777" w:rsidR="00071D1C" w:rsidRPr="006257B5" w:rsidRDefault="00071D1C" w:rsidP="00F137AA">
      <w:pPr>
        <w:widowControl w:val="0"/>
        <w:ind w:left="-142" w:firstLine="142"/>
        <w:jc w:val="center"/>
        <w:rPr>
          <w:rFonts w:ascii="GHEA Grapalat" w:hAnsi="GHEA Grapalat"/>
          <w:b/>
          <w:sz w:val="22"/>
        </w:rPr>
      </w:pPr>
      <w:r w:rsidRPr="006257B5">
        <w:rPr>
          <w:rFonts w:ascii="GHEA Grapalat" w:hAnsi="GHEA Grapalat"/>
          <w:b/>
          <w:sz w:val="22"/>
        </w:rPr>
        <w:t xml:space="preserve">ДОГОВОР </w:t>
      </w:r>
    </w:p>
    <w:p w14:paraId="207A62D7" w14:textId="005122FC" w:rsidR="00071D1C" w:rsidRPr="006257B5" w:rsidRDefault="00071D1C" w:rsidP="00F137AA">
      <w:pPr>
        <w:widowControl w:val="0"/>
        <w:ind w:left="-142" w:firstLine="142"/>
        <w:jc w:val="center"/>
        <w:rPr>
          <w:rFonts w:ascii="GHEA Grapalat" w:hAnsi="GHEA Grapalat" w:cs="Times Armenian"/>
          <w:b/>
          <w:sz w:val="22"/>
        </w:rPr>
      </w:pPr>
      <w:r w:rsidRPr="006257B5">
        <w:rPr>
          <w:rFonts w:ascii="GHEA Grapalat" w:hAnsi="GHEA Grapalat"/>
          <w:b/>
          <w:sz w:val="22"/>
        </w:rPr>
        <w:t>ПОСТАВК</w:t>
      </w:r>
      <w:r w:rsidR="00F15CED" w:rsidRPr="006257B5">
        <w:rPr>
          <w:rFonts w:ascii="GHEA Grapalat" w:hAnsi="GHEA Grapalat"/>
          <w:b/>
          <w:sz w:val="22"/>
        </w:rPr>
        <w:t xml:space="preserve">И ТОВАРА ДЛЯ НУЖД </w:t>
      </w:r>
      <w:r w:rsidR="004E555A" w:rsidRPr="006257B5">
        <w:rPr>
          <w:rFonts w:ascii="GHEA Grapalat" w:hAnsi="GHEA Grapalat"/>
          <w:b/>
          <w:sz w:val="22"/>
        </w:rPr>
        <w:t>ОНО «</w:t>
      </w:r>
      <w:r w:rsidR="00E80DBA" w:rsidRPr="006257B5">
        <w:rPr>
          <w:rFonts w:ascii="GHEA Grapalat" w:hAnsi="GHEA Grapalat"/>
          <w:b/>
          <w:sz w:val="22"/>
        </w:rPr>
        <w:t>ОСВЕЩЕНИЕ И ОЗЕЛЕНЕНИЕ МЕЦАМОРА</w:t>
      </w:r>
      <w:r w:rsidR="004E555A" w:rsidRPr="006257B5">
        <w:rPr>
          <w:rFonts w:ascii="GHEA Grapalat" w:hAnsi="GHEA Grapalat"/>
          <w:b/>
          <w:sz w:val="22"/>
        </w:rPr>
        <w:t>»</w:t>
      </w:r>
    </w:p>
    <w:p w14:paraId="122EA701" w14:textId="41F4FE84" w:rsidR="00071D1C" w:rsidRPr="006257B5" w:rsidRDefault="00071D1C" w:rsidP="00F137AA">
      <w:pPr>
        <w:widowControl w:val="0"/>
        <w:ind w:left="-142" w:firstLine="142"/>
        <w:jc w:val="center"/>
        <w:rPr>
          <w:rFonts w:ascii="GHEA Grapalat" w:hAnsi="GHEA Grapalat"/>
          <w:b/>
          <w:sz w:val="22"/>
          <w:u w:val="single"/>
          <w:lang w:val="en-US"/>
        </w:rPr>
      </w:pPr>
      <w:r w:rsidRPr="006257B5">
        <w:rPr>
          <w:rFonts w:ascii="GHEA Grapalat" w:hAnsi="GHEA Grapalat"/>
          <w:b/>
          <w:sz w:val="22"/>
        </w:rPr>
        <w:t xml:space="preserve">№ </w:t>
      </w:r>
      <w:r w:rsidR="00E80DBA" w:rsidRPr="006257B5">
        <w:rPr>
          <w:rFonts w:ascii="GHEA Grapalat" w:hAnsi="GHEA Grapalat"/>
          <w:b/>
          <w:sz w:val="22"/>
          <w:lang w:val="hy-AM"/>
        </w:rPr>
        <w:t>ԱՄՄՀԼԿՀՈԱԿ-ԳՀԱՊՁԲ-24/1</w:t>
      </w:r>
      <w:r w:rsidR="00842C7D" w:rsidRPr="006257B5">
        <w:rPr>
          <w:rFonts w:ascii="GHEA Grapalat" w:hAnsi="GHEA Grapalat"/>
          <w:b/>
          <w:sz w:val="22"/>
          <w:lang w:val="hy-AM"/>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5"/>
      </w:tblGrid>
      <w:tr w:rsidR="006257B5" w:rsidRPr="006257B5" w14:paraId="5E34F9F1" w14:textId="77777777" w:rsidTr="0042376A">
        <w:tc>
          <w:tcPr>
            <w:tcW w:w="4643" w:type="dxa"/>
          </w:tcPr>
          <w:p w14:paraId="22C97D20" w14:textId="77777777" w:rsidR="00F15CED" w:rsidRPr="006257B5" w:rsidRDefault="0070118D" w:rsidP="00F137AA">
            <w:pPr>
              <w:widowControl w:val="0"/>
              <w:tabs>
                <w:tab w:val="left" w:pos="90"/>
              </w:tabs>
              <w:spacing w:before="240"/>
              <w:ind w:firstLine="540"/>
              <w:rPr>
                <w:rFonts w:ascii="GHEA Grapalat" w:hAnsi="GHEA Grapalat" w:cs="Sylfaen"/>
                <w:sz w:val="22"/>
                <w:lang w:val="en-US"/>
              </w:rPr>
            </w:pPr>
            <w:r w:rsidRPr="006257B5">
              <w:rPr>
                <w:rFonts w:ascii="GHEA Grapalat" w:hAnsi="GHEA Grapalat"/>
                <w:sz w:val="22"/>
                <w:lang w:val="en-US"/>
              </w:rPr>
              <w:t>г</w:t>
            </w:r>
            <w:r w:rsidR="006C5154" w:rsidRPr="006257B5">
              <w:rPr>
                <w:rFonts w:ascii="GHEA Grapalat" w:hAnsi="GHEA Grapalat"/>
                <w:sz w:val="22"/>
              </w:rPr>
              <w:t xml:space="preserve">. </w:t>
            </w:r>
            <w:r w:rsidR="00E82B30" w:rsidRPr="006257B5">
              <w:rPr>
                <w:rFonts w:ascii="GHEA Grapalat" w:hAnsi="GHEA Grapalat"/>
                <w:sz w:val="22"/>
                <w:lang w:val="en-US"/>
              </w:rPr>
              <w:t>Мецамор</w:t>
            </w:r>
          </w:p>
        </w:tc>
        <w:tc>
          <w:tcPr>
            <w:tcW w:w="5815" w:type="dxa"/>
          </w:tcPr>
          <w:p w14:paraId="26D1EB1A" w14:textId="11B58A90" w:rsidR="00F15CED" w:rsidRPr="006257B5" w:rsidRDefault="00F15CED" w:rsidP="00F137AA">
            <w:pPr>
              <w:widowControl w:val="0"/>
              <w:tabs>
                <w:tab w:val="left" w:pos="90"/>
              </w:tabs>
              <w:spacing w:before="240"/>
              <w:ind w:firstLine="540"/>
              <w:jc w:val="right"/>
              <w:rPr>
                <w:rFonts w:ascii="GHEA Grapalat" w:hAnsi="GHEA Grapalat" w:cs="Sylfaen"/>
                <w:sz w:val="22"/>
              </w:rPr>
            </w:pPr>
            <w:r w:rsidRPr="006257B5">
              <w:rPr>
                <w:rFonts w:ascii="GHEA Grapalat" w:hAnsi="GHEA Grapalat"/>
                <w:sz w:val="22"/>
              </w:rPr>
              <w:t>"</w:t>
            </w:r>
            <w:r w:rsidR="00F83E0A" w:rsidRPr="006257B5">
              <w:rPr>
                <w:rFonts w:ascii="GHEA Grapalat" w:hAnsi="GHEA Grapalat"/>
                <w:sz w:val="22"/>
              </w:rPr>
              <w:tab/>
            </w:r>
            <w:r w:rsidR="006C5154" w:rsidRPr="006257B5">
              <w:rPr>
                <w:rFonts w:ascii="GHEA Grapalat" w:hAnsi="GHEA Grapalat"/>
                <w:sz w:val="22"/>
                <w:lang w:val="en-US"/>
              </w:rPr>
              <w:t xml:space="preserve">   </w:t>
            </w:r>
            <w:r w:rsidRPr="006257B5">
              <w:rPr>
                <w:rFonts w:ascii="GHEA Grapalat" w:hAnsi="GHEA Grapalat"/>
                <w:sz w:val="22"/>
              </w:rPr>
              <w:t xml:space="preserve">" </w:t>
            </w:r>
            <w:r w:rsidR="00F83E0A" w:rsidRPr="006257B5">
              <w:rPr>
                <w:rFonts w:ascii="GHEA Grapalat" w:hAnsi="GHEA Grapalat"/>
                <w:sz w:val="22"/>
              </w:rPr>
              <w:tab/>
            </w:r>
            <w:r w:rsidRPr="006257B5">
              <w:rPr>
                <w:rFonts w:ascii="GHEA Grapalat" w:hAnsi="GHEA Grapalat"/>
                <w:sz w:val="22"/>
              </w:rPr>
              <w:t xml:space="preserve"> </w:t>
            </w:r>
            <w:r w:rsidR="006C5154" w:rsidRPr="006257B5">
              <w:rPr>
                <w:rFonts w:ascii="GHEA Grapalat" w:hAnsi="GHEA Grapalat"/>
                <w:sz w:val="22"/>
                <w:lang w:val="en-US"/>
              </w:rPr>
              <w:t xml:space="preserve">      </w:t>
            </w:r>
            <w:r w:rsidR="00E80DBA" w:rsidRPr="006257B5">
              <w:rPr>
                <w:rFonts w:ascii="GHEA Grapalat" w:hAnsi="GHEA Grapalat"/>
                <w:sz w:val="22"/>
              </w:rPr>
              <w:t>2024</w:t>
            </w:r>
            <w:r w:rsidRPr="006257B5">
              <w:rPr>
                <w:rFonts w:ascii="GHEA Grapalat" w:hAnsi="GHEA Grapalat"/>
                <w:sz w:val="22"/>
              </w:rPr>
              <w:t>г.</w:t>
            </w:r>
          </w:p>
        </w:tc>
      </w:tr>
    </w:tbl>
    <w:p w14:paraId="316586EA" w14:textId="7105F617" w:rsidR="00071D1C" w:rsidRPr="006257B5" w:rsidRDefault="004E555A" w:rsidP="00F137AA">
      <w:pPr>
        <w:widowControl w:val="0"/>
        <w:tabs>
          <w:tab w:val="left" w:pos="90"/>
        </w:tabs>
        <w:spacing w:before="240"/>
        <w:ind w:firstLine="540"/>
        <w:jc w:val="both"/>
        <w:rPr>
          <w:rFonts w:ascii="GHEA Grapalat" w:hAnsi="GHEA Grapalat"/>
          <w:sz w:val="22"/>
        </w:rPr>
      </w:pPr>
      <w:r w:rsidRPr="006257B5">
        <w:rPr>
          <w:rFonts w:ascii="GHEA Grapalat" w:hAnsi="GHEA Grapalat"/>
          <w:b/>
          <w:sz w:val="22"/>
        </w:rPr>
        <w:t>ОНО «</w:t>
      </w:r>
      <w:r w:rsidR="00E80DBA" w:rsidRPr="006257B5">
        <w:rPr>
          <w:rFonts w:ascii="GHEA Grapalat" w:hAnsi="GHEA Grapalat"/>
          <w:b/>
          <w:sz w:val="22"/>
        </w:rPr>
        <w:t>Освещение и озеленение Мецамора</w:t>
      </w:r>
      <w:r w:rsidRPr="006257B5">
        <w:rPr>
          <w:rFonts w:ascii="GHEA Grapalat" w:hAnsi="GHEA Grapalat"/>
          <w:b/>
          <w:sz w:val="22"/>
        </w:rPr>
        <w:t>»</w:t>
      </w:r>
      <w:r w:rsidR="006C5154" w:rsidRPr="006257B5">
        <w:rPr>
          <w:rFonts w:ascii="GHEA Grapalat" w:hAnsi="GHEA Grapalat"/>
          <w:sz w:val="22"/>
        </w:rPr>
        <w:t xml:space="preserve">, в лице </w:t>
      </w:r>
      <w:r w:rsidR="005C213C" w:rsidRPr="006257B5">
        <w:rPr>
          <w:rFonts w:ascii="GHEA Grapalat" w:hAnsi="GHEA Grapalat"/>
          <w:sz w:val="20"/>
        </w:rPr>
        <w:t xml:space="preserve">директора </w:t>
      </w:r>
      <w:r w:rsidR="006113B8" w:rsidRPr="006257B5">
        <w:rPr>
          <w:rFonts w:ascii="GHEA Grapalat" w:hAnsi="GHEA Grapalat"/>
          <w:b/>
          <w:sz w:val="20"/>
        </w:rPr>
        <w:t>Э. Галстян</w:t>
      </w:r>
      <w:r w:rsidR="006C5154" w:rsidRPr="006257B5">
        <w:rPr>
          <w:rFonts w:ascii="GHEA Grapalat" w:hAnsi="GHEA Grapalat"/>
          <w:sz w:val="22"/>
        </w:rPr>
        <w:t xml:space="preserve">, действующего на основании устава </w:t>
      </w:r>
      <w:r w:rsidR="0042376A" w:rsidRPr="006257B5">
        <w:rPr>
          <w:rFonts w:ascii="GHEA Grapalat" w:hAnsi="GHEA Grapalat"/>
          <w:sz w:val="22"/>
        </w:rPr>
        <w:t>Компании</w:t>
      </w:r>
      <w:r w:rsidR="006C5154" w:rsidRPr="006257B5">
        <w:rPr>
          <w:rFonts w:ascii="GHEA Grapalat" w:hAnsi="GHEA Grapalat"/>
          <w:sz w:val="22"/>
        </w:rPr>
        <w:t>, далее</w:t>
      </w:r>
      <w:r w:rsidR="006B3AE3" w:rsidRPr="006257B5">
        <w:rPr>
          <w:rFonts w:ascii="GHEA Grapalat" w:hAnsi="GHEA Grapalat"/>
          <w:sz w:val="22"/>
        </w:rPr>
        <w:t xml:space="preserve"> — "Покупатель", с одной стороны, и</w:t>
      </w:r>
      <w:r w:rsidR="00D5443D" w:rsidRPr="006257B5">
        <w:rPr>
          <w:rFonts w:ascii="GHEA Grapalat" w:hAnsi="GHEA Grapalat"/>
          <w:sz w:val="22"/>
        </w:rPr>
        <w:t xml:space="preserve"> </w:t>
      </w:r>
      <w:r w:rsidR="006B3AE3" w:rsidRPr="006257B5">
        <w:rPr>
          <w:rFonts w:ascii="GHEA Grapalat" w:hAnsi="GHEA Grapalat"/>
          <w:sz w:val="22"/>
        </w:rPr>
        <w:t>__________________, в лице директора</w:t>
      </w:r>
      <w:r w:rsidR="00D5443D" w:rsidRPr="006257B5">
        <w:rPr>
          <w:rFonts w:ascii="GHEA Grapalat" w:hAnsi="GHEA Grapalat"/>
          <w:sz w:val="22"/>
        </w:rPr>
        <w:t xml:space="preserve"> </w:t>
      </w:r>
      <w:r w:rsidR="006B3AE3" w:rsidRPr="006257B5">
        <w:rPr>
          <w:rFonts w:ascii="GHEA Grapalat" w:hAnsi="GHEA Grapalat"/>
          <w:sz w:val="22"/>
        </w:rPr>
        <w:t>_____________________, действующего на основании устава ________________________, далее — "Продавец", с другой стороны, заключили настоящий Договор о следующем.</w:t>
      </w:r>
    </w:p>
    <w:p w14:paraId="1EF59C39" w14:textId="77777777" w:rsidR="00071D1C" w:rsidRPr="006257B5" w:rsidRDefault="00071D1C" w:rsidP="00F137AA">
      <w:pPr>
        <w:widowControl w:val="0"/>
        <w:tabs>
          <w:tab w:val="left" w:pos="90"/>
        </w:tabs>
        <w:spacing w:before="240" w:after="160"/>
        <w:ind w:firstLine="540"/>
        <w:jc w:val="center"/>
        <w:rPr>
          <w:rFonts w:ascii="GHEA Grapalat" w:hAnsi="GHEA Grapalat" w:cs="Times Armenian"/>
          <w:b/>
          <w:sz w:val="22"/>
        </w:rPr>
      </w:pPr>
      <w:r w:rsidRPr="006257B5">
        <w:rPr>
          <w:rFonts w:ascii="GHEA Grapalat" w:hAnsi="GHEA Grapalat"/>
          <w:b/>
          <w:sz w:val="22"/>
        </w:rPr>
        <w:t>1. ПРЕДМЕТ ДОГОВОРА</w:t>
      </w:r>
    </w:p>
    <w:p w14:paraId="4F76E8AF" w14:textId="77777777" w:rsidR="00071D1C" w:rsidRPr="006257B5" w:rsidRDefault="00343656" w:rsidP="00F137AA">
      <w:pPr>
        <w:widowControl w:val="0"/>
        <w:tabs>
          <w:tab w:val="left" w:pos="90"/>
          <w:tab w:val="left" w:pos="1134"/>
        </w:tabs>
        <w:spacing w:before="240" w:after="160"/>
        <w:ind w:firstLine="540"/>
        <w:jc w:val="both"/>
        <w:rPr>
          <w:rFonts w:ascii="GHEA Grapalat" w:hAnsi="GHEA Grapalat" w:cs="Times Armenian"/>
          <w:sz w:val="22"/>
          <w:szCs w:val="22"/>
        </w:rPr>
      </w:pPr>
      <w:r w:rsidRPr="006257B5">
        <w:rPr>
          <w:rFonts w:ascii="GHEA Grapalat" w:hAnsi="GHEA Grapalat"/>
          <w:sz w:val="22"/>
          <w:szCs w:val="22"/>
        </w:rPr>
        <w:t>1.1.</w:t>
      </w:r>
      <w:r w:rsidRPr="006257B5">
        <w:rPr>
          <w:rFonts w:ascii="GHEA Grapalat" w:hAnsi="GHEA Grapalat"/>
          <w:sz w:val="22"/>
          <w:szCs w:val="22"/>
        </w:rPr>
        <w:tab/>
      </w:r>
      <w:r w:rsidRPr="006257B5">
        <w:rPr>
          <w:rFonts w:ascii="GHEA Grapalat" w:hAnsi="GHEA Grapalat"/>
          <w:spacing w:val="6"/>
          <w:sz w:val="22"/>
          <w:szCs w:val="22"/>
        </w:rPr>
        <w:t>Продавец обязуется в установленном настоящим Договором (далее</w:t>
      </w:r>
      <w:r w:rsidRPr="006257B5">
        <w:rPr>
          <w:rFonts w:ascii="Courier New" w:hAnsi="Courier New" w:cs="Courier New"/>
          <w:spacing w:val="6"/>
          <w:sz w:val="22"/>
          <w:szCs w:val="22"/>
          <w:lang w:val="en-US"/>
        </w:rPr>
        <w:t> </w:t>
      </w:r>
      <w:r w:rsidRPr="006257B5">
        <w:rPr>
          <w:rFonts w:ascii="GHEA Grapalat" w:hAnsi="GHEA Grapalat"/>
          <w:spacing w:val="6"/>
          <w:sz w:val="22"/>
          <w:szCs w:val="22"/>
        </w:rPr>
        <w:t xml:space="preserve">— договор) </w:t>
      </w:r>
      <w:r w:rsidRPr="006257B5">
        <w:rPr>
          <w:rFonts w:ascii="GHEA Grapalat" w:hAnsi="GHEA Grapalat"/>
          <w:sz w:val="22"/>
          <w:szCs w:val="22"/>
        </w:rPr>
        <w:t>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r w:rsidR="00071D1C" w:rsidRPr="006257B5">
        <w:rPr>
          <w:rFonts w:ascii="GHEA Grapalat" w:hAnsi="GHEA Grapalat"/>
          <w:sz w:val="22"/>
          <w:szCs w:val="22"/>
        </w:rPr>
        <w:t xml:space="preserve"> </w:t>
      </w:r>
    </w:p>
    <w:p w14:paraId="1FC96156" w14:textId="77777777" w:rsidR="00071D1C" w:rsidRPr="006257B5" w:rsidRDefault="00071D1C" w:rsidP="00F137AA">
      <w:pPr>
        <w:widowControl w:val="0"/>
        <w:tabs>
          <w:tab w:val="left" w:pos="90"/>
        </w:tabs>
        <w:spacing w:before="240" w:after="160"/>
        <w:ind w:firstLine="540"/>
        <w:jc w:val="center"/>
        <w:rPr>
          <w:rFonts w:ascii="GHEA Grapalat" w:hAnsi="GHEA Grapalat"/>
          <w:b/>
          <w:sz w:val="22"/>
        </w:rPr>
      </w:pPr>
      <w:r w:rsidRPr="006257B5">
        <w:rPr>
          <w:rFonts w:ascii="GHEA Grapalat" w:hAnsi="GHEA Grapalat"/>
          <w:b/>
          <w:sz w:val="22"/>
        </w:rPr>
        <w:t>2.ПРАВА И ОБЯЗАННОСТИ СТОРОН</w:t>
      </w:r>
    </w:p>
    <w:p w14:paraId="0BA7D8F7" w14:textId="77777777" w:rsidR="00343656" w:rsidRPr="006257B5" w:rsidRDefault="00343656" w:rsidP="00F137AA">
      <w:pPr>
        <w:widowControl w:val="0"/>
        <w:tabs>
          <w:tab w:val="left" w:pos="1134"/>
        </w:tabs>
        <w:ind w:firstLine="567"/>
        <w:jc w:val="both"/>
        <w:rPr>
          <w:rFonts w:ascii="GHEA Grapalat" w:hAnsi="GHEA Grapalat"/>
          <w:b/>
          <w:sz w:val="22"/>
          <w:szCs w:val="22"/>
        </w:rPr>
      </w:pPr>
      <w:r w:rsidRPr="006257B5">
        <w:rPr>
          <w:rFonts w:ascii="GHEA Grapalat" w:hAnsi="GHEA Grapalat"/>
          <w:b/>
          <w:sz w:val="22"/>
          <w:szCs w:val="22"/>
        </w:rPr>
        <w:t>2.1.</w:t>
      </w:r>
      <w:r w:rsidRPr="006257B5">
        <w:rPr>
          <w:rFonts w:ascii="GHEA Grapalat" w:hAnsi="GHEA Grapalat"/>
          <w:b/>
          <w:sz w:val="22"/>
          <w:szCs w:val="22"/>
        </w:rPr>
        <w:tab/>
        <w:t>Покупатель имеет право:</w:t>
      </w:r>
    </w:p>
    <w:p w14:paraId="413B4277"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2.1.1.</w:t>
      </w:r>
      <w:r w:rsidRPr="006257B5">
        <w:rPr>
          <w:rFonts w:ascii="GHEA Grapalat" w:hAnsi="GHEA Grapalat"/>
          <w:sz w:val="22"/>
          <w:szCs w:val="22"/>
        </w:rPr>
        <w:tab/>
        <w:t>Отказываться от товара в случае непоставки товара Продавцом в</w:t>
      </w:r>
      <w:r w:rsidRPr="006257B5">
        <w:rPr>
          <w:rFonts w:ascii="Courier New" w:hAnsi="Courier New" w:cs="Courier New"/>
          <w:sz w:val="22"/>
          <w:szCs w:val="22"/>
          <w:lang w:val="en-US"/>
        </w:rPr>
        <w:t> </w:t>
      </w:r>
      <w:r w:rsidRPr="006257B5">
        <w:rPr>
          <w:rFonts w:ascii="GHEA Grapalat" w:hAnsi="GHEA Grapalat"/>
          <w:sz w:val="22"/>
          <w:szCs w:val="22"/>
        </w:rPr>
        <w:t>установленный договором срок, если сроки поставки были нарушены более чем на 10 дней.</w:t>
      </w:r>
    </w:p>
    <w:p w14:paraId="197194B1"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2.1.2.</w:t>
      </w:r>
      <w:r w:rsidRPr="006257B5">
        <w:rPr>
          <w:rFonts w:ascii="GHEA Grapalat" w:hAnsi="GHEA Grapalat"/>
          <w:sz w:val="22"/>
          <w:szCs w:val="22"/>
        </w:rPr>
        <w:tab/>
        <w:t xml:space="preserve">Если передан товар ненадлежащего качества, не соответствующий предусмотренной договором технической характеристике: </w:t>
      </w:r>
    </w:p>
    <w:p w14:paraId="35620C63"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а)</w:t>
      </w:r>
      <w:r w:rsidRPr="006257B5">
        <w:rPr>
          <w:rFonts w:ascii="GHEA Grapalat" w:hAnsi="GHEA Grapalat"/>
          <w:sz w:val="22"/>
          <w:szCs w:val="22"/>
        </w:rPr>
        <w:tab/>
        <w:t>требовать возмещения расходов, произведенных им по причине ненадлежащего качества товара;</w:t>
      </w:r>
    </w:p>
    <w:p w14:paraId="0D8213C0"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б)</w:t>
      </w:r>
      <w:r w:rsidRPr="006257B5">
        <w:rPr>
          <w:rFonts w:ascii="GHEA Grapalat" w:hAnsi="GHEA Grapalat"/>
          <w:sz w:val="22"/>
          <w:szCs w:val="22"/>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23C61CC"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в)</w:t>
      </w:r>
      <w:r w:rsidRPr="006257B5">
        <w:rPr>
          <w:rFonts w:ascii="GHEA Grapalat" w:hAnsi="GHEA Grapalat"/>
          <w:sz w:val="22"/>
          <w:szCs w:val="22"/>
        </w:rPr>
        <w:tab/>
        <w:t>отказываться от исполнения договора и требовать возврата уплаченной за товар суммы.</w:t>
      </w:r>
    </w:p>
    <w:p w14:paraId="7180C006"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2.1.3.</w:t>
      </w:r>
      <w:r w:rsidRPr="006257B5">
        <w:rPr>
          <w:rFonts w:ascii="GHEA Grapalat" w:hAnsi="GHEA Grapalat"/>
          <w:sz w:val="22"/>
          <w:szCs w:val="22"/>
        </w:rPr>
        <w:tab/>
        <w:t xml:space="preserve">Если передан товар в количестве меньше оговоренного в договоре, то: </w:t>
      </w:r>
    </w:p>
    <w:p w14:paraId="73539C1D"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а)</w:t>
      </w:r>
      <w:r w:rsidRPr="006257B5">
        <w:rPr>
          <w:rFonts w:ascii="GHEA Grapalat" w:hAnsi="GHEA Grapalat"/>
          <w:sz w:val="22"/>
          <w:szCs w:val="22"/>
        </w:rPr>
        <w:tab/>
        <w:t>требовать восполнения недопереданного количества товара;</w:t>
      </w:r>
    </w:p>
    <w:p w14:paraId="69990124"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б)</w:t>
      </w:r>
      <w:r w:rsidRPr="006257B5">
        <w:rPr>
          <w:rFonts w:ascii="GHEA Grapalat" w:hAnsi="GHEA Grapalat"/>
          <w:sz w:val="22"/>
          <w:szCs w:val="22"/>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DCD9E9E"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2.1.4.</w:t>
      </w:r>
      <w:r w:rsidRPr="006257B5">
        <w:rPr>
          <w:rFonts w:ascii="GHEA Grapalat" w:hAnsi="GHEA Grapalat"/>
          <w:sz w:val="22"/>
          <w:szCs w:val="22"/>
        </w:rPr>
        <w:tab/>
        <w:t>Если передан товар с нарушением условия его вида, по своему усмотрению:</w:t>
      </w:r>
    </w:p>
    <w:p w14:paraId="444AD363"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а)</w:t>
      </w:r>
      <w:r w:rsidRPr="006257B5">
        <w:rPr>
          <w:rFonts w:ascii="GHEA Grapalat" w:hAnsi="GHEA Grapalat"/>
          <w:sz w:val="22"/>
          <w:szCs w:val="22"/>
        </w:rPr>
        <w:tab/>
        <w:t>принимать товар, соответствующий условию относительно его вида, и отказываться от остальных товаров;</w:t>
      </w:r>
    </w:p>
    <w:p w14:paraId="059C5B74"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б)</w:t>
      </w:r>
      <w:r w:rsidRPr="006257B5">
        <w:rPr>
          <w:rFonts w:ascii="GHEA Grapalat" w:hAnsi="GHEA Grapalat"/>
          <w:sz w:val="22"/>
          <w:szCs w:val="22"/>
        </w:rPr>
        <w:tab/>
        <w:t xml:space="preserve">отказываться от всех переданных товаров и требовать уплаты пени, предусмотренной пунктом 6.2 договора; </w:t>
      </w:r>
    </w:p>
    <w:p w14:paraId="5A6D267D"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в)</w:t>
      </w:r>
      <w:r w:rsidRPr="006257B5">
        <w:rPr>
          <w:rFonts w:ascii="GHEA Grapalat" w:hAnsi="GHEA Grapalat"/>
          <w:sz w:val="22"/>
          <w:szCs w:val="22"/>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6257B5">
        <w:rPr>
          <w:rFonts w:ascii="Courier New" w:hAnsi="Courier New" w:cs="Courier New"/>
          <w:sz w:val="22"/>
          <w:szCs w:val="22"/>
          <w:lang w:val="en-US"/>
        </w:rPr>
        <w:t> </w:t>
      </w:r>
      <w:r w:rsidRPr="006257B5">
        <w:rPr>
          <w:rFonts w:ascii="GHEA Grapalat" w:hAnsi="GHEA Grapalat"/>
          <w:sz w:val="22"/>
          <w:szCs w:val="22"/>
        </w:rPr>
        <w:t>виду.</w:t>
      </w:r>
    </w:p>
    <w:p w14:paraId="286A6FD7"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2.1.5.</w:t>
      </w:r>
      <w:r w:rsidRPr="006257B5">
        <w:rPr>
          <w:rFonts w:ascii="GHEA Grapalat" w:hAnsi="GHEA Grapalat"/>
          <w:sz w:val="22"/>
          <w:szCs w:val="22"/>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6514A33"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2.1.6.</w:t>
      </w:r>
      <w:r w:rsidRPr="006257B5">
        <w:rPr>
          <w:rFonts w:ascii="GHEA Grapalat" w:hAnsi="GHEA Grapalat"/>
          <w:sz w:val="22"/>
          <w:szCs w:val="22"/>
        </w:rPr>
        <w:tab/>
        <w:t>Требовать у Продавца возмещения убытков, если Покупатель в</w:t>
      </w:r>
      <w:r w:rsidRPr="006257B5">
        <w:rPr>
          <w:rFonts w:ascii="Courier New" w:hAnsi="Courier New" w:cs="Courier New"/>
          <w:sz w:val="22"/>
          <w:szCs w:val="22"/>
          <w:lang w:val="en-US"/>
        </w:rPr>
        <w:t> </w:t>
      </w:r>
      <w:r w:rsidRPr="006257B5">
        <w:rPr>
          <w:rFonts w:ascii="GHEA Grapalat" w:hAnsi="GHEA Grapalat"/>
          <w:sz w:val="22"/>
          <w:szCs w:val="22"/>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w:t>
      </w:r>
      <w:r w:rsidRPr="006257B5">
        <w:rPr>
          <w:rFonts w:ascii="GHEA Grapalat" w:hAnsi="GHEA Grapalat"/>
          <w:sz w:val="22"/>
          <w:szCs w:val="22"/>
        </w:rPr>
        <w:lastRenderedPageBreak/>
        <w:t>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79837C1"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2.1.7.</w:t>
      </w:r>
      <w:r w:rsidRPr="006257B5">
        <w:rPr>
          <w:rFonts w:ascii="GHEA Grapalat" w:hAnsi="GHEA Grapalat"/>
          <w:sz w:val="22"/>
          <w:szCs w:val="22"/>
        </w:rPr>
        <w:tab/>
        <w:t>В одностороннем порядке расторгать договор (полностью или частично), если Продавец существенным образом нарушил договор;</w:t>
      </w:r>
    </w:p>
    <w:p w14:paraId="359FCDEA"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2.1.7.1.</w:t>
      </w:r>
      <w:r w:rsidRPr="006257B5">
        <w:rPr>
          <w:rFonts w:ascii="GHEA Grapalat" w:hAnsi="GHEA Grapalat"/>
          <w:sz w:val="22"/>
          <w:szCs w:val="22"/>
        </w:rPr>
        <w:tab/>
        <w:t>Нарушение договора Продавцом считается существенным, если:</w:t>
      </w:r>
    </w:p>
    <w:p w14:paraId="4EAB6BF0"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а)</w:t>
      </w:r>
      <w:r w:rsidRPr="006257B5">
        <w:rPr>
          <w:rFonts w:ascii="GHEA Grapalat" w:hAnsi="GHEA Grapalat"/>
          <w:sz w:val="22"/>
          <w:szCs w:val="22"/>
        </w:rPr>
        <w:tab/>
        <w:t>был поставлен товар ненадлежащего качества, который не может быть заменен в приемлемый для Покупателя срок;</w:t>
      </w:r>
    </w:p>
    <w:p w14:paraId="2158BF8A"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б)</w:t>
      </w:r>
      <w:r w:rsidRPr="006257B5">
        <w:rPr>
          <w:rFonts w:ascii="GHEA Grapalat" w:hAnsi="GHEA Grapalat"/>
          <w:sz w:val="22"/>
          <w:szCs w:val="22"/>
        </w:rPr>
        <w:tab/>
        <w:t>сроки поставки товара нарушены более чем на 10 дней;</w:t>
      </w:r>
    </w:p>
    <w:p w14:paraId="64B8D371"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2.1.8.</w:t>
      </w:r>
      <w:r w:rsidRPr="006257B5">
        <w:rPr>
          <w:rFonts w:ascii="GHEA Grapalat" w:hAnsi="GHEA Grapalat"/>
          <w:sz w:val="22"/>
          <w:szCs w:val="22"/>
        </w:rPr>
        <w:tab/>
        <w:t>Осматривать товар и незамедлительно уведомлять Продавца о</w:t>
      </w:r>
      <w:r w:rsidRPr="006257B5">
        <w:rPr>
          <w:rFonts w:ascii="Courier New" w:hAnsi="Courier New" w:cs="Courier New"/>
          <w:sz w:val="22"/>
          <w:szCs w:val="22"/>
          <w:lang w:val="en-US"/>
        </w:rPr>
        <w:t> </w:t>
      </w:r>
      <w:r w:rsidRPr="006257B5">
        <w:rPr>
          <w:rFonts w:ascii="GHEA Grapalat" w:hAnsi="GHEA Grapalat"/>
          <w:sz w:val="22"/>
          <w:szCs w:val="22"/>
        </w:rPr>
        <w:t>выявленных дефектах.</w:t>
      </w:r>
    </w:p>
    <w:p w14:paraId="21948CBD" w14:textId="77777777" w:rsidR="00343656" w:rsidRPr="006257B5" w:rsidRDefault="00343656" w:rsidP="00F137AA">
      <w:pPr>
        <w:widowControl w:val="0"/>
        <w:tabs>
          <w:tab w:val="left" w:pos="1134"/>
        </w:tabs>
        <w:ind w:firstLine="567"/>
        <w:jc w:val="both"/>
        <w:rPr>
          <w:rFonts w:ascii="GHEA Grapalat" w:hAnsi="GHEA Grapalat"/>
          <w:b/>
          <w:sz w:val="22"/>
          <w:szCs w:val="22"/>
        </w:rPr>
      </w:pPr>
      <w:r w:rsidRPr="006257B5">
        <w:rPr>
          <w:rFonts w:ascii="GHEA Grapalat" w:hAnsi="GHEA Grapalat"/>
          <w:b/>
          <w:sz w:val="22"/>
          <w:szCs w:val="22"/>
        </w:rPr>
        <w:t>2.2.</w:t>
      </w:r>
      <w:r w:rsidRPr="006257B5">
        <w:rPr>
          <w:rFonts w:ascii="GHEA Grapalat" w:hAnsi="GHEA Grapalat"/>
          <w:b/>
          <w:sz w:val="22"/>
          <w:szCs w:val="22"/>
        </w:rPr>
        <w:tab/>
        <w:t>Покупатель обязан:</w:t>
      </w:r>
    </w:p>
    <w:p w14:paraId="5AE7FDB5"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2.2.1.</w:t>
      </w:r>
      <w:r w:rsidRPr="006257B5">
        <w:rPr>
          <w:rFonts w:ascii="GHEA Grapalat" w:hAnsi="GHEA Grapalat"/>
          <w:sz w:val="22"/>
          <w:szCs w:val="22"/>
        </w:rPr>
        <w:tab/>
        <w:t>Выполнять все необходимые действия, обеспечивающие прием товара, поставленного в соответствии с договором.</w:t>
      </w:r>
    </w:p>
    <w:p w14:paraId="10FCFACC"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2.2.2.</w:t>
      </w:r>
      <w:r w:rsidRPr="006257B5">
        <w:rPr>
          <w:rFonts w:ascii="GHEA Grapalat" w:hAnsi="GHEA Grapalat"/>
          <w:sz w:val="22"/>
          <w:szCs w:val="22"/>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42E291E"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2.2.3.</w:t>
      </w:r>
      <w:r w:rsidRPr="006257B5">
        <w:rPr>
          <w:rFonts w:ascii="GHEA Grapalat" w:hAnsi="GHEA Grapalat"/>
          <w:sz w:val="22"/>
          <w:szCs w:val="22"/>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9EC48E8"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2.2.4.</w:t>
      </w:r>
      <w:r w:rsidRPr="006257B5">
        <w:rPr>
          <w:rFonts w:ascii="GHEA Grapalat" w:hAnsi="GHEA Grapalat"/>
          <w:sz w:val="22"/>
          <w:szCs w:val="22"/>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8B59A10"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2.2.5.</w:t>
      </w:r>
      <w:r w:rsidRPr="006257B5">
        <w:rPr>
          <w:rFonts w:ascii="GHEA Grapalat" w:hAnsi="GHEA Grapalat"/>
          <w:sz w:val="22"/>
          <w:szCs w:val="22"/>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79E430F9" w14:textId="77777777" w:rsidR="00343656" w:rsidRPr="006257B5" w:rsidRDefault="00343656" w:rsidP="00F137AA">
      <w:pPr>
        <w:widowControl w:val="0"/>
        <w:tabs>
          <w:tab w:val="left" w:pos="1276"/>
        </w:tabs>
        <w:ind w:firstLine="567"/>
        <w:jc w:val="both"/>
        <w:rPr>
          <w:rFonts w:ascii="GHEA Grapalat" w:hAnsi="GHEA Grapalat"/>
          <w:b/>
          <w:sz w:val="22"/>
          <w:szCs w:val="22"/>
        </w:rPr>
      </w:pPr>
      <w:r w:rsidRPr="006257B5">
        <w:rPr>
          <w:rFonts w:ascii="GHEA Grapalat" w:hAnsi="GHEA Grapalat"/>
          <w:b/>
          <w:sz w:val="22"/>
          <w:szCs w:val="22"/>
        </w:rPr>
        <w:t>2.3.</w:t>
      </w:r>
      <w:r w:rsidRPr="006257B5">
        <w:rPr>
          <w:rFonts w:ascii="GHEA Grapalat" w:hAnsi="GHEA Grapalat"/>
          <w:b/>
          <w:sz w:val="22"/>
          <w:szCs w:val="22"/>
        </w:rPr>
        <w:tab/>
        <w:t>Продавец имеет право:</w:t>
      </w:r>
    </w:p>
    <w:p w14:paraId="4237C681"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2.3.1.</w:t>
      </w:r>
      <w:r w:rsidRPr="006257B5">
        <w:rPr>
          <w:rFonts w:ascii="GHEA Grapalat" w:hAnsi="GHEA Grapalat"/>
          <w:sz w:val="22"/>
          <w:szCs w:val="22"/>
        </w:rPr>
        <w:tab/>
        <w:t xml:space="preserve">Требовать у Покупателя принимать товар, поставленный в предусмотренные договором порядке, объемах, сроки и по адресу. </w:t>
      </w:r>
    </w:p>
    <w:p w14:paraId="70C71B0D"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2.3.2.</w:t>
      </w:r>
      <w:r w:rsidRPr="006257B5">
        <w:rPr>
          <w:rFonts w:ascii="GHEA Grapalat" w:hAnsi="GHEA Grapalat"/>
          <w:sz w:val="22"/>
          <w:szCs w:val="22"/>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165B9E9"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2.3.3.</w:t>
      </w:r>
      <w:r w:rsidRPr="006257B5">
        <w:rPr>
          <w:rFonts w:ascii="GHEA Grapalat" w:hAnsi="GHEA Grapalat"/>
          <w:sz w:val="22"/>
          <w:szCs w:val="22"/>
        </w:rPr>
        <w:tab/>
        <w:t>В одностороннем порядке расторгать договор (полностью или частично), если Покупатель существенным образом нарушил договор.</w:t>
      </w:r>
    </w:p>
    <w:p w14:paraId="5699E09B" w14:textId="77777777" w:rsidR="00343656" w:rsidRPr="006257B5" w:rsidRDefault="00343656" w:rsidP="00F137AA">
      <w:pPr>
        <w:widowControl w:val="0"/>
        <w:tabs>
          <w:tab w:val="left" w:pos="1560"/>
        </w:tabs>
        <w:ind w:firstLine="567"/>
        <w:jc w:val="both"/>
        <w:rPr>
          <w:rFonts w:ascii="GHEA Grapalat" w:hAnsi="GHEA Grapalat"/>
          <w:sz w:val="22"/>
          <w:szCs w:val="22"/>
        </w:rPr>
      </w:pPr>
      <w:r w:rsidRPr="006257B5">
        <w:rPr>
          <w:rFonts w:ascii="GHEA Grapalat" w:hAnsi="GHEA Grapalat"/>
          <w:sz w:val="22"/>
          <w:szCs w:val="22"/>
        </w:rPr>
        <w:t>2.3.3.1.</w:t>
      </w:r>
      <w:r w:rsidRPr="006257B5">
        <w:rPr>
          <w:rFonts w:ascii="GHEA Grapalat" w:hAnsi="GHEA Grapalat"/>
          <w:sz w:val="22"/>
          <w:szCs w:val="22"/>
        </w:rPr>
        <w:tab/>
        <w:t>Нарушение договора Покупателем считается существенным, если сроки оплаты товара нарушены неоднократно.</w:t>
      </w:r>
    </w:p>
    <w:p w14:paraId="684A86A7"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2.3.4.</w:t>
      </w:r>
      <w:r w:rsidRPr="006257B5">
        <w:rPr>
          <w:rFonts w:ascii="GHEA Grapalat" w:hAnsi="GHEA Grapalat"/>
          <w:sz w:val="22"/>
          <w:szCs w:val="22"/>
        </w:rPr>
        <w:tab/>
        <w:t>Досрочно поставлять товар с согласия Покупателя.</w:t>
      </w:r>
    </w:p>
    <w:p w14:paraId="0E1CA789" w14:textId="77777777" w:rsidR="00343656" w:rsidRPr="006257B5" w:rsidRDefault="00343656" w:rsidP="00F137AA">
      <w:pPr>
        <w:widowControl w:val="0"/>
        <w:tabs>
          <w:tab w:val="left" w:pos="1134"/>
        </w:tabs>
        <w:ind w:firstLine="567"/>
        <w:jc w:val="both"/>
        <w:rPr>
          <w:rFonts w:ascii="GHEA Grapalat" w:hAnsi="GHEA Grapalat"/>
          <w:b/>
          <w:sz w:val="22"/>
          <w:szCs w:val="22"/>
        </w:rPr>
      </w:pPr>
      <w:r w:rsidRPr="006257B5">
        <w:rPr>
          <w:rFonts w:ascii="GHEA Grapalat" w:hAnsi="GHEA Grapalat"/>
          <w:b/>
          <w:sz w:val="22"/>
          <w:szCs w:val="22"/>
        </w:rPr>
        <w:t>2.4.</w:t>
      </w:r>
      <w:r w:rsidRPr="006257B5">
        <w:rPr>
          <w:rFonts w:ascii="GHEA Grapalat" w:hAnsi="GHEA Grapalat"/>
          <w:b/>
          <w:sz w:val="22"/>
          <w:szCs w:val="22"/>
        </w:rPr>
        <w:tab/>
        <w:t>Продавец обязан:</w:t>
      </w:r>
    </w:p>
    <w:p w14:paraId="7C53F7B3"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2.4.1.</w:t>
      </w:r>
      <w:r w:rsidRPr="006257B5">
        <w:rPr>
          <w:rFonts w:ascii="GHEA Grapalat" w:hAnsi="GHEA Grapalat"/>
          <w:sz w:val="22"/>
          <w:szCs w:val="22"/>
        </w:rPr>
        <w:tab/>
        <w:t>Передавать товар Покупателю в порядке, объемах, сроки и по адресу, предусмотренные договором.</w:t>
      </w:r>
    </w:p>
    <w:p w14:paraId="3C52926D"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2.4.2.</w:t>
      </w:r>
      <w:r w:rsidRPr="006257B5">
        <w:rPr>
          <w:rFonts w:ascii="GHEA Grapalat" w:hAnsi="GHEA Grapalat"/>
          <w:sz w:val="22"/>
          <w:szCs w:val="22"/>
        </w:rPr>
        <w:tab/>
        <w:t>Обеспечивать поставку товара в соответствии с подпунктом б) пункта 2.1.2 и (или) пунктом 2.1.5 договора в установленные Покупателем сроки.</w:t>
      </w:r>
    </w:p>
    <w:p w14:paraId="46C837F0"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2.4.3.</w:t>
      </w:r>
      <w:r w:rsidRPr="006257B5">
        <w:rPr>
          <w:rFonts w:ascii="GHEA Grapalat" w:hAnsi="GHEA Grapalat"/>
          <w:sz w:val="22"/>
          <w:szCs w:val="22"/>
        </w:rPr>
        <w:tab/>
        <w:t>Передавать Покупателю товар, свободный от прав третьих лиц.</w:t>
      </w:r>
    </w:p>
    <w:p w14:paraId="0A16D1F3"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2.4.5.</w:t>
      </w:r>
      <w:r w:rsidRPr="006257B5">
        <w:rPr>
          <w:rFonts w:ascii="GHEA Grapalat" w:hAnsi="GHEA Grapalat"/>
          <w:sz w:val="22"/>
          <w:szCs w:val="22"/>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8811000"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2.4.6.</w:t>
      </w:r>
      <w:r w:rsidRPr="006257B5">
        <w:rPr>
          <w:rFonts w:ascii="GHEA Grapalat" w:hAnsi="GHEA Grapalat"/>
          <w:sz w:val="22"/>
          <w:szCs w:val="22"/>
        </w:rPr>
        <w:tab/>
        <w:t>В случае допущения недопоставки, в установленном договором порядке восполнять недопоставку.</w:t>
      </w:r>
    </w:p>
    <w:p w14:paraId="7A4F96BB"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2.4.7.</w:t>
      </w:r>
      <w:r w:rsidRPr="006257B5">
        <w:rPr>
          <w:rFonts w:ascii="GHEA Grapalat" w:hAnsi="GHEA Grapalat"/>
          <w:sz w:val="22"/>
          <w:szCs w:val="22"/>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A566FC1"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2.4.8.</w:t>
      </w:r>
      <w:r w:rsidRPr="006257B5">
        <w:rPr>
          <w:rFonts w:ascii="GHEA Grapalat" w:hAnsi="GHEA Grapalat"/>
          <w:sz w:val="22"/>
          <w:szCs w:val="22"/>
        </w:rPr>
        <w:tab/>
        <w:t xml:space="preserve">В предусмотренных договором случаях уплачивать предусмотренные пунктами 6.2 и 6.3 </w:t>
      </w:r>
      <w:r w:rsidRPr="006257B5">
        <w:rPr>
          <w:rFonts w:ascii="GHEA Grapalat" w:hAnsi="GHEA Grapalat"/>
          <w:sz w:val="22"/>
          <w:szCs w:val="22"/>
        </w:rPr>
        <w:lastRenderedPageBreak/>
        <w:t>договора пеню и штраф.</w:t>
      </w:r>
    </w:p>
    <w:p w14:paraId="410A27A3"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2.4.9.</w:t>
      </w:r>
      <w:r w:rsidRPr="006257B5">
        <w:rPr>
          <w:rFonts w:ascii="GHEA Grapalat" w:hAnsi="GHEA Grapalat"/>
          <w:sz w:val="22"/>
          <w:szCs w:val="22"/>
        </w:rPr>
        <w:tab/>
        <w:t>Передавать Покупателю принадлежности товара и соответствующие документы.</w:t>
      </w:r>
    </w:p>
    <w:p w14:paraId="3D9F80F7"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2.4.10.</w:t>
      </w:r>
      <w:r w:rsidRPr="006257B5">
        <w:rPr>
          <w:rFonts w:ascii="GHEA Grapalat" w:hAnsi="GHEA Grapalat"/>
          <w:sz w:val="22"/>
          <w:szCs w:val="22"/>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B235B06" w14:textId="77777777" w:rsidR="00343656" w:rsidRPr="006257B5" w:rsidRDefault="00343656" w:rsidP="00F137AA">
      <w:pPr>
        <w:widowControl w:val="0"/>
        <w:tabs>
          <w:tab w:val="left" w:pos="1418"/>
        </w:tabs>
        <w:ind w:firstLine="567"/>
        <w:jc w:val="both"/>
        <w:rPr>
          <w:rFonts w:ascii="GHEA Grapalat" w:hAnsi="GHEA Grapalat"/>
          <w:sz w:val="22"/>
          <w:szCs w:val="22"/>
        </w:rPr>
      </w:pPr>
      <w:r w:rsidRPr="006257B5">
        <w:rPr>
          <w:rFonts w:ascii="GHEA Grapalat" w:hAnsi="GHEA Grapalat"/>
          <w:sz w:val="22"/>
          <w:szCs w:val="22"/>
        </w:rPr>
        <w:t>2.4.11.</w:t>
      </w:r>
      <w:r w:rsidRPr="006257B5">
        <w:rPr>
          <w:rFonts w:ascii="GHEA Grapalat" w:hAnsi="GHEA Grapalat"/>
          <w:sz w:val="22"/>
          <w:szCs w:val="22"/>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667C01D" w14:textId="77777777" w:rsidR="00343656" w:rsidRPr="006257B5" w:rsidRDefault="00343656" w:rsidP="00F137AA">
      <w:pPr>
        <w:widowControl w:val="0"/>
        <w:spacing w:after="160"/>
        <w:jc w:val="center"/>
        <w:rPr>
          <w:rFonts w:ascii="GHEA Grapalat" w:hAnsi="GHEA Grapalat"/>
          <w:b/>
        </w:rPr>
      </w:pPr>
      <w:r w:rsidRPr="006257B5">
        <w:rPr>
          <w:rFonts w:ascii="GHEA Grapalat" w:hAnsi="GHEA Grapalat"/>
          <w:b/>
        </w:rPr>
        <w:t>3. ЦЕНА ДОГОВОРА И ПОРЯДОК ОПЛАТЫ</w:t>
      </w:r>
    </w:p>
    <w:p w14:paraId="5541BE39"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3.1.</w:t>
      </w:r>
      <w:r w:rsidRPr="006257B5">
        <w:rPr>
          <w:rFonts w:ascii="GHEA Grapalat" w:hAnsi="GHEA Grapalat"/>
          <w:sz w:val="22"/>
          <w:szCs w:val="22"/>
        </w:rPr>
        <w:tab/>
        <w:t>Цена договора составляет _____________________ драмов Республики Армения, включая НДС</w:t>
      </w:r>
      <w:r w:rsidRPr="006257B5">
        <w:rPr>
          <w:rStyle w:val="FootnoteReference"/>
          <w:rFonts w:ascii="GHEA Grapalat" w:hAnsi="GHEA Grapalat"/>
          <w:sz w:val="22"/>
          <w:szCs w:val="22"/>
        </w:rPr>
        <w:footnoteReference w:customMarkFollows="1" w:id="9"/>
        <w:t>17</w:t>
      </w:r>
      <w:r w:rsidRPr="006257B5">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62B788E" w14:textId="77777777" w:rsidR="00343656" w:rsidRPr="006257B5" w:rsidRDefault="00343656" w:rsidP="00F137AA">
      <w:pPr>
        <w:widowControl w:val="0"/>
        <w:ind w:firstLine="567"/>
        <w:jc w:val="both"/>
        <w:rPr>
          <w:rFonts w:ascii="GHEA Grapalat" w:hAnsi="GHEA Grapalat" w:cs="Sylfaen"/>
          <w:sz w:val="22"/>
          <w:szCs w:val="22"/>
        </w:rPr>
      </w:pPr>
      <w:r w:rsidRPr="006257B5">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5CBCD659"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3.3.</w:t>
      </w:r>
      <w:r w:rsidRPr="006257B5">
        <w:rPr>
          <w:rFonts w:ascii="GHEA Grapalat" w:hAnsi="GHEA Grapalat"/>
          <w:sz w:val="22"/>
          <w:szCs w:val="22"/>
        </w:rPr>
        <w:tab/>
        <w:t>Покупатель платит за поставленный ему товар в драмах Республики Армения, в безналичной форме, путем перечисления денежных средств на</w:t>
      </w:r>
      <w:r w:rsidRPr="006257B5">
        <w:rPr>
          <w:rFonts w:ascii="Courier New" w:hAnsi="Courier New" w:cs="Courier New"/>
          <w:sz w:val="22"/>
          <w:szCs w:val="22"/>
          <w:lang w:val="en-US"/>
        </w:rPr>
        <w:t> </w:t>
      </w:r>
      <w:r w:rsidRPr="006257B5">
        <w:rPr>
          <w:rFonts w:ascii="GHEA Grapalat" w:hAnsi="GHEA Grapalat"/>
          <w:sz w:val="22"/>
          <w:szCs w:val="22"/>
        </w:rPr>
        <w:t>расчетный счет Продавца. Перечисление денежных средств производится на основании акта приема-передачи в течение месяцев, предусмотренных</w:t>
      </w:r>
      <w:r w:rsidRPr="006257B5" w:rsidDel="0044370A">
        <w:rPr>
          <w:rFonts w:ascii="GHEA Grapalat" w:hAnsi="GHEA Grapalat"/>
          <w:sz w:val="22"/>
          <w:szCs w:val="22"/>
        </w:rPr>
        <w:t xml:space="preserve"> </w:t>
      </w:r>
      <w:r w:rsidRPr="006257B5">
        <w:rPr>
          <w:rFonts w:ascii="GHEA Grapalat" w:hAnsi="GHEA Grapalat"/>
          <w:sz w:val="22"/>
          <w:szCs w:val="22"/>
        </w:rPr>
        <w:t xml:space="preserve">графиком оплаты договора (Приложение № 2). </w:t>
      </w:r>
    </w:p>
    <w:p w14:paraId="5377EA59" w14:textId="77777777" w:rsidR="00C45B20"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При этом оплата за закупку осуществляется в срок, установленный графиком oплаты настоящего Договора, в течение пяти рабочих дней.</w:t>
      </w:r>
    </w:p>
    <w:p w14:paraId="3A664641" w14:textId="77777777" w:rsidR="00071D1C" w:rsidRPr="006257B5" w:rsidRDefault="00071D1C" w:rsidP="00F137AA">
      <w:pPr>
        <w:widowControl w:val="0"/>
        <w:tabs>
          <w:tab w:val="left" w:pos="90"/>
        </w:tabs>
        <w:spacing w:before="240" w:after="160"/>
        <w:ind w:firstLine="540"/>
        <w:jc w:val="center"/>
        <w:rPr>
          <w:rFonts w:ascii="GHEA Grapalat" w:hAnsi="GHEA Grapalat"/>
          <w:b/>
          <w:sz w:val="22"/>
        </w:rPr>
      </w:pPr>
      <w:r w:rsidRPr="006257B5">
        <w:rPr>
          <w:rFonts w:ascii="GHEA Grapalat" w:hAnsi="GHEA Grapalat"/>
          <w:b/>
          <w:sz w:val="22"/>
        </w:rPr>
        <w:t>4. КАЧЕСТВО И ГАРАНТИЯ ТОВАРА</w:t>
      </w:r>
    </w:p>
    <w:p w14:paraId="00A1F100" w14:textId="77777777" w:rsidR="00071D1C" w:rsidRPr="006257B5" w:rsidRDefault="00071D1C" w:rsidP="00F137AA">
      <w:pPr>
        <w:widowControl w:val="0"/>
        <w:tabs>
          <w:tab w:val="left" w:pos="90"/>
          <w:tab w:val="left" w:pos="1134"/>
        </w:tabs>
        <w:spacing w:before="240"/>
        <w:ind w:firstLine="540"/>
        <w:jc w:val="both"/>
        <w:rPr>
          <w:rFonts w:ascii="GHEA Grapalat" w:hAnsi="GHEA Grapalat"/>
          <w:sz w:val="22"/>
        </w:rPr>
      </w:pPr>
      <w:r w:rsidRPr="006257B5">
        <w:rPr>
          <w:rFonts w:ascii="GHEA Grapalat" w:hAnsi="GHEA Grapalat"/>
          <w:sz w:val="22"/>
        </w:rPr>
        <w:t>4.</w:t>
      </w:r>
      <w:r w:rsidR="009D71F8" w:rsidRPr="006257B5">
        <w:rPr>
          <w:rFonts w:ascii="GHEA Grapalat" w:hAnsi="GHEA Grapalat"/>
          <w:sz w:val="22"/>
        </w:rPr>
        <w:t>1.</w:t>
      </w:r>
      <w:r w:rsidR="009D71F8" w:rsidRPr="006257B5">
        <w:rPr>
          <w:rFonts w:ascii="GHEA Grapalat" w:hAnsi="GHEA Grapalat"/>
          <w:sz w:val="22"/>
        </w:rPr>
        <w:tab/>
      </w:r>
      <w:r w:rsidRPr="006257B5">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14:paraId="5FA7481E" w14:textId="77777777" w:rsidR="001C391C" w:rsidRPr="006257B5" w:rsidRDefault="001C391C" w:rsidP="00F137AA">
      <w:pPr>
        <w:widowControl w:val="0"/>
        <w:tabs>
          <w:tab w:val="left" w:pos="90"/>
          <w:tab w:val="left" w:pos="1134"/>
        </w:tabs>
        <w:spacing w:after="160"/>
        <w:ind w:firstLine="540"/>
        <w:jc w:val="both"/>
        <w:rPr>
          <w:rFonts w:ascii="GHEA Grapalat" w:hAnsi="GHEA Grapalat"/>
          <w:sz w:val="22"/>
        </w:rPr>
      </w:pPr>
      <w:r w:rsidRPr="006257B5">
        <w:rPr>
          <w:rFonts w:ascii="GHEA Grapalat" w:hAnsi="GHEA Grapalat"/>
          <w:sz w:val="22"/>
        </w:rPr>
        <w:t>4.2.</w:t>
      </w:r>
      <w:r w:rsidRPr="006257B5">
        <w:rPr>
          <w:rFonts w:ascii="GHEA Grapalat" w:hAnsi="GHEA Grapalat"/>
          <w:sz w:val="22"/>
        </w:rPr>
        <w:tab/>
      </w:r>
      <w:r w:rsidR="00117666" w:rsidRPr="006257B5">
        <w:rPr>
          <w:rFonts w:ascii="GHEA Grapalat" w:hAnsi="GHEA Grapalat"/>
        </w:rPr>
        <w:t xml:space="preserve">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w:t>
      </w:r>
      <w:r w:rsidRPr="006257B5">
        <w:rPr>
          <w:rFonts w:ascii="GHEA Grapalat" w:hAnsi="GHEA Grapalat"/>
          <w:sz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2F868CCE" w14:textId="77777777" w:rsidR="009E45F3" w:rsidRPr="006257B5" w:rsidRDefault="009E45F3" w:rsidP="00F137AA">
      <w:pPr>
        <w:widowControl w:val="0"/>
        <w:tabs>
          <w:tab w:val="left" w:pos="90"/>
        </w:tabs>
        <w:spacing w:before="240" w:after="160"/>
        <w:ind w:firstLine="540"/>
        <w:jc w:val="center"/>
        <w:rPr>
          <w:rFonts w:ascii="GHEA Grapalat" w:hAnsi="GHEA Grapalat"/>
          <w:b/>
          <w:sz w:val="22"/>
        </w:rPr>
      </w:pPr>
      <w:r w:rsidRPr="006257B5">
        <w:rPr>
          <w:rFonts w:ascii="GHEA Grapalat" w:hAnsi="GHEA Grapalat"/>
          <w:b/>
          <w:sz w:val="22"/>
        </w:rPr>
        <w:t>5. ПЕРЕДАЧА И ПРИЕМ ТОВАРА</w:t>
      </w:r>
    </w:p>
    <w:p w14:paraId="57D47AF9"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5.1.</w:t>
      </w:r>
      <w:r w:rsidRPr="006257B5">
        <w:rPr>
          <w:rFonts w:ascii="GHEA Grapalat" w:hAnsi="GHEA Grapalat"/>
          <w:sz w:val="22"/>
          <w:szCs w:val="22"/>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0D7E8EE2" w14:textId="77777777" w:rsidR="00343656" w:rsidRPr="006257B5" w:rsidRDefault="00343656" w:rsidP="00F137AA">
      <w:pPr>
        <w:widowControl w:val="0"/>
        <w:ind w:firstLine="567"/>
        <w:jc w:val="both"/>
        <w:rPr>
          <w:rFonts w:ascii="GHEA Grapalat" w:hAnsi="GHEA Grapalat" w:cs="Sylfaen"/>
          <w:sz w:val="22"/>
          <w:szCs w:val="22"/>
        </w:rPr>
      </w:pPr>
      <w:r w:rsidRPr="006257B5">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2 экземпляр акта приема-передачи (Приложение № 3). </w:t>
      </w:r>
    </w:p>
    <w:p w14:paraId="4B3C2135" w14:textId="77777777" w:rsidR="00343656" w:rsidRPr="006257B5" w:rsidRDefault="00343656"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5.2.</w:t>
      </w:r>
      <w:r w:rsidRPr="006257B5">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CD2D56E" w14:textId="77777777" w:rsidR="00343656" w:rsidRPr="006257B5" w:rsidRDefault="00343656"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а)</w:t>
      </w:r>
      <w:r w:rsidRPr="006257B5">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1F52BB5F" w14:textId="77777777" w:rsidR="00343656" w:rsidRPr="006257B5" w:rsidRDefault="00343656"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б)</w:t>
      </w:r>
      <w:r w:rsidRPr="006257B5">
        <w:rPr>
          <w:rFonts w:ascii="GHEA Grapalat" w:hAnsi="GHEA Grapalat"/>
          <w:sz w:val="22"/>
          <w:szCs w:val="22"/>
        </w:rPr>
        <w:tab/>
        <w:t>в отношении Продавца применяет меры ответственности, предусмотренные договором.</w:t>
      </w:r>
    </w:p>
    <w:p w14:paraId="43EB0041"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5.3.</w:t>
      </w:r>
      <w:r w:rsidRPr="006257B5">
        <w:rPr>
          <w:rFonts w:ascii="GHEA Grapalat" w:hAnsi="GHEA Grapalat"/>
          <w:sz w:val="22"/>
          <w:szCs w:val="22"/>
        </w:rPr>
        <w:tab/>
        <w:t xml:space="preserve">Покупатель в течение 10 рабочих дней с рабочего дня, следующего за днем получения </w:t>
      </w:r>
      <w:r w:rsidRPr="006257B5">
        <w:rPr>
          <w:rFonts w:ascii="GHEA Grapalat" w:hAnsi="GHEA Grapalat"/>
          <w:sz w:val="22"/>
          <w:szCs w:val="22"/>
        </w:rPr>
        <w:lastRenderedPageBreak/>
        <w:t>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975A82A" w14:textId="77777777" w:rsidR="00371CF8" w:rsidRPr="006257B5" w:rsidRDefault="00343656" w:rsidP="00F137AA">
      <w:pPr>
        <w:widowControl w:val="0"/>
        <w:tabs>
          <w:tab w:val="left" w:pos="90"/>
          <w:tab w:val="left" w:pos="1134"/>
        </w:tabs>
        <w:ind w:firstLine="540"/>
        <w:jc w:val="both"/>
        <w:rPr>
          <w:rFonts w:ascii="GHEA Grapalat" w:hAnsi="GHEA Grapalat" w:cs="Sylfaen"/>
          <w:sz w:val="22"/>
          <w:szCs w:val="22"/>
        </w:rPr>
      </w:pPr>
      <w:r w:rsidRPr="006257B5">
        <w:rPr>
          <w:rFonts w:ascii="GHEA Grapalat" w:hAnsi="GHEA Grapalat"/>
          <w:sz w:val="22"/>
          <w:szCs w:val="22"/>
        </w:rPr>
        <w:t>5.4.</w:t>
      </w:r>
      <w:r w:rsidRPr="006257B5">
        <w:rPr>
          <w:rFonts w:ascii="GHEA Grapalat" w:hAnsi="GHEA Grapalat"/>
          <w:sz w:val="22"/>
          <w:szCs w:val="22"/>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w:t>
      </w:r>
    </w:p>
    <w:p w14:paraId="21C111FA" w14:textId="77777777" w:rsidR="009123CA" w:rsidRPr="006257B5" w:rsidRDefault="009123CA" w:rsidP="00F137AA">
      <w:pPr>
        <w:widowControl w:val="0"/>
        <w:tabs>
          <w:tab w:val="left" w:pos="90"/>
        </w:tabs>
        <w:ind w:firstLine="540"/>
        <w:jc w:val="center"/>
        <w:rPr>
          <w:rFonts w:ascii="GHEA Grapalat" w:hAnsi="GHEA Grapalat"/>
          <w:b/>
          <w:sz w:val="22"/>
          <w:szCs w:val="22"/>
        </w:rPr>
      </w:pPr>
      <w:r w:rsidRPr="006257B5">
        <w:rPr>
          <w:rFonts w:ascii="GHEA Grapalat" w:hAnsi="GHEA Grapalat"/>
          <w:b/>
          <w:sz w:val="22"/>
          <w:szCs w:val="22"/>
        </w:rPr>
        <w:t>6. ОТВЕТСТВЕННОСТЬ СТОРОН</w:t>
      </w:r>
    </w:p>
    <w:p w14:paraId="06DB5893"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6.1.</w:t>
      </w:r>
      <w:r w:rsidRPr="006257B5">
        <w:rPr>
          <w:rFonts w:ascii="GHEA Grapalat" w:hAnsi="GHEA Grapalat"/>
          <w:sz w:val="22"/>
          <w:szCs w:val="22"/>
        </w:rPr>
        <w:tab/>
        <w:t>Продавец несет ответственность за качество переданного товара и соблюдение предусмотренных договором сроков поставки.</w:t>
      </w:r>
    </w:p>
    <w:p w14:paraId="27E1AE16"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6.2.</w:t>
      </w:r>
      <w:r w:rsidRPr="006257B5">
        <w:rPr>
          <w:rFonts w:ascii="GHEA Grapalat" w:hAnsi="GHEA Grapalat"/>
          <w:sz w:val="22"/>
          <w:szCs w:val="22"/>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17E03BB1"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6.3.</w:t>
      </w:r>
      <w:r w:rsidRPr="006257B5">
        <w:rPr>
          <w:rFonts w:ascii="GHEA Grapalat" w:hAnsi="GHEA Grapalat"/>
          <w:sz w:val="22"/>
          <w:szCs w:val="22"/>
        </w:rPr>
        <w:tab/>
        <w:t>В каждом случае поставки товара, не соответствующего указанной в</w:t>
      </w:r>
      <w:r w:rsidRPr="006257B5">
        <w:rPr>
          <w:rFonts w:ascii="Courier New" w:hAnsi="Courier New" w:cs="Courier New"/>
          <w:sz w:val="22"/>
          <w:szCs w:val="22"/>
          <w:lang w:val="en-US"/>
        </w:rPr>
        <w:t> </w:t>
      </w:r>
      <w:r w:rsidRPr="006257B5">
        <w:rPr>
          <w:rFonts w:ascii="GHEA Grapalat" w:hAnsi="GHEA Grapalat"/>
          <w:sz w:val="22"/>
          <w:szCs w:val="22"/>
        </w:rPr>
        <w:t>пункте 1.1.</w:t>
      </w:r>
      <w:r w:rsidRPr="006257B5">
        <w:rPr>
          <w:rFonts w:ascii="GHEA Grapalat" w:hAnsi="GHEA Grapalat"/>
          <w:sz w:val="22"/>
          <w:szCs w:val="22"/>
        </w:rPr>
        <w:tab/>
        <w:t>договора технической характеристике, с Продавца взимается штраф в размере 0,5 (ноль целых пять десятых) процента от цены договора</w:t>
      </w:r>
      <w:r w:rsidRPr="006257B5">
        <w:rPr>
          <w:rStyle w:val="FootnoteReference"/>
          <w:rFonts w:ascii="GHEA Grapalat" w:hAnsi="GHEA Grapalat"/>
          <w:sz w:val="22"/>
          <w:szCs w:val="22"/>
        </w:rPr>
        <w:footnoteReference w:customMarkFollows="1" w:id="10"/>
        <w:t>20</w:t>
      </w:r>
      <w:r w:rsidRPr="006257B5">
        <w:rPr>
          <w:rFonts w:ascii="GHEA Grapalat" w:hAnsi="GHEA Grapalat"/>
          <w:sz w:val="22"/>
          <w:szCs w:val="22"/>
        </w:rPr>
        <w:t>. При этом</w:t>
      </w:r>
      <w:r w:rsidRPr="006257B5">
        <w:rPr>
          <w:rFonts w:ascii="GHEA Grapalat" w:hAnsi="GHEA Grapalat"/>
          <w:sz w:val="22"/>
          <w:szCs w:val="22"/>
          <w:lang w:val="hy-AM"/>
        </w:rPr>
        <w:t>,</w:t>
      </w:r>
      <w:r w:rsidRPr="006257B5">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05EA389"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6.4.</w:t>
      </w:r>
      <w:r w:rsidRPr="006257B5">
        <w:rPr>
          <w:rFonts w:ascii="GHEA Grapalat" w:hAnsi="GHEA Grapalat"/>
          <w:sz w:val="22"/>
          <w:szCs w:val="22"/>
        </w:rPr>
        <w:tab/>
        <w:t>Предусмотренные пунктами 6.2 и 6.3 договора пеня и штраф исчисляются и зачитываются вместе с суммами, подлежащими уплате Продавцу.</w:t>
      </w:r>
    </w:p>
    <w:p w14:paraId="19B47505"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6.5.</w:t>
      </w:r>
      <w:r w:rsidRPr="006257B5">
        <w:rPr>
          <w:rFonts w:ascii="GHEA Grapalat" w:hAnsi="GHEA Grapalat"/>
          <w:sz w:val="22"/>
          <w:szCs w:val="22"/>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3AFA07C6"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6.6.</w:t>
      </w:r>
      <w:r w:rsidRPr="006257B5">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09114C"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6.7.</w:t>
      </w:r>
      <w:r w:rsidRPr="006257B5">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14:paraId="67E94655" w14:textId="77777777" w:rsidR="00343656" w:rsidRPr="006257B5" w:rsidRDefault="00343656" w:rsidP="00F137AA">
      <w:pPr>
        <w:rPr>
          <w:rFonts w:ascii="GHEA Grapalat" w:hAnsi="GHEA Grapalat"/>
          <w:sz w:val="22"/>
          <w:szCs w:val="22"/>
          <w:lang w:val="hy-AM"/>
        </w:rPr>
      </w:pPr>
    </w:p>
    <w:p w14:paraId="7B3C0DC8" w14:textId="77777777" w:rsidR="00343656" w:rsidRPr="006257B5" w:rsidRDefault="00343656" w:rsidP="00F137AA">
      <w:pPr>
        <w:widowControl w:val="0"/>
        <w:jc w:val="center"/>
        <w:rPr>
          <w:rFonts w:ascii="GHEA Grapalat" w:hAnsi="GHEA Grapalat"/>
          <w:b/>
          <w:sz w:val="22"/>
          <w:szCs w:val="22"/>
        </w:rPr>
      </w:pPr>
      <w:r w:rsidRPr="006257B5">
        <w:rPr>
          <w:rFonts w:ascii="GHEA Grapalat" w:hAnsi="GHEA Grapalat"/>
          <w:b/>
          <w:sz w:val="22"/>
          <w:szCs w:val="22"/>
        </w:rPr>
        <w:t>7. ДЕЙСТВИЕ НЕПРЕОДОЛИМОЙ СИЛЫ (ФОРС-МАЖОР)</w:t>
      </w:r>
    </w:p>
    <w:p w14:paraId="49E9A8DE" w14:textId="77777777" w:rsidR="00343656" w:rsidRPr="006257B5" w:rsidRDefault="00343656" w:rsidP="00F137AA">
      <w:pPr>
        <w:widowControl w:val="0"/>
        <w:ind w:firstLine="567"/>
        <w:jc w:val="both"/>
        <w:rPr>
          <w:rFonts w:ascii="GHEA Grapalat" w:hAnsi="GHEA Grapalat"/>
          <w:sz w:val="22"/>
          <w:szCs w:val="22"/>
        </w:rPr>
      </w:pPr>
      <w:r w:rsidRPr="006257B5">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4002631" w14:textId="77777777" w:rsidR="00343656" w:rsidRPr="006257B5" w:rsidRDefault="00343656" w:rsidP="00F137AA">
      <w:pPr>
        <w:widowControl w:val="0"/>
        <w:jc w:val="center"/>
        <w:rPr>
          <w:rFonts w:ascii="GHEA Grapalat" w:hAnsi="GHEA Grapalat"/>
          <w:sz w:val="22"/>
          <w:szCs w:val="22"/>
          <w:lang w:val="hy-AM"/>
        </w:rPr>
      </w:pPr>
    </w:p>
    <w:p w14:paraId="34C5DB9A" w14:textId="77777777" w:rsidR="00343656" w:rsidRPr="006257B5" w:rsidRDefault="00343656" w:rsidP="00F137AA">
      <w:pPr>
        <w:widowControl w:val="0"/>
        <w:jc w:val="center"/>
        <w:rPr>
          <w:rFonts w:ascii="GHEA Grapalat" w:hAnsi="GHEA Grapalat"/>
          <w:b/>
          <w:sz w:val="22"/>
          <w:szCs w:val="22"/>
        </w:rPr>
      </w:pPr>
      <w:r w:rsidRPr="006257B5">
        <w:rPr>
          <w:rFonts w:ascii="GHEA Grapalat" w:hAnsi="GHEA Grapalat"/>
          <w:b/>
          <w:sz w:val="22"/>
          <w:szCs w:val="22"/>
        </w:rPr>
        <w:t>8. ИНЫЕ УСЛОВИЯ</w:t>
      </w:r>
    </w:p>
    <w:p w14:paraId="25866675" w14:textId="77777777" w:rsidR="00343656" w:rsidRPr="006257B5" w:rsidRDefault="00343656" w:rsidP="00F137AA">
      <w:pPr>
        <w:widowControl w:val="0"/>
        <w:tabs>
          <w:tab w:val="left" w:pos="1134"/>
        </w:tabs>
        <w:ind w:firstLine="567"/>
        <w:jc w:val="both"/>
        <w:rPr>
          <w:rFonts w:ascii="GHEA Grapalat" w:hAnsi="GHEA Grapalat" w:cs="Times Armenian"/>
          <w:sz w:val="22"/>
          <w:szCs w:val="22"/>
        </w:rPr>
      </w:pPr>
      <w:r w:rsidRPr="006257B5">
        <w:rPr>
          <w:rFonts w:ascii="GHEA Grapalat" w:hAnsi="GHEA Grapalat"/>
          <w:sz w:val="22"/>
          <w:szCs w:val="22"/>
        </w:rPr>
        <w:t>8.1.</w:t>
      </w:r>
      <w:r w:rsidRPr="006257B5">
        <w:rPr>
          <w:rFonts w:ascii="GHEA Grapalat" w:hAnsi="GHEA Grapalat"/>
          <w:sz w:val="22"/>
          <w:szCs w:val="22"/>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015633B" w14:textId="77777777" w:rsidR="00343656" w:rsidRPr="006257B5" w:rsidRDefault="00343656"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8.2.</w:t>
      </w:r>
      <w:r w:rsidRPr="006257B5">
        <w:rPr>
          <w:rFonts w:ascii="GHEA Grapalat" w:hAnsi="GHEA Grapalat"/>
          <w:sz w:val="22"/>
          <w:szCs w:val="22"/>
        </w:rPr>
        <w:tab/>
        <w:t xml:space="preserve">Возникающее из договора платежное обязательство стороны не может прекратиться </w:t>
      </w:r>
      <w:r w:rsidRPr="006257B5">
        <w:rPr>
          <w:rFonts w:ascii="GHEA Grapalat" w:hAnsi="GHEA Grapalat"/>
          <w:sz w:val="22"/>
          <w:szCs w:val="22"/>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Pr="006257B5">
        <w:rPr>
          <w:rFonts w:ascii="Courier New" w:hAnsi="Courier New" w:cs="Courier New"/>
          <w:sz w:val="22"/>
          <w:szCs w:val="22"/>
          <w:lang w:val="en-US"/>
        </w:rPr>
        <w:t> </w:t>
      </w:r>
      <w:r w:rsidRPr="006257B5">
        <w:rPr>
          <w:rFonts w:ascii="GHEA Grapalat" w:hAnsi="GHEA Grapalat"/>
          <w:sz w:val="22"/>
          <w:szCs w:val="22"/>
        </w:rPr>
        <w:t xml:space="preserve">требования, вытекающее из договора, не может быть передано другому лицу без письменного согласия стороны должника. </w:t>
      </w:r>
    </w:p>
    <w:p w14:paraId="3F8CA846" w14:textId="77777777" w:rsidR="00343656" w:rsidRPr="006257B5" w:rsidRDefault="00343656"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8.3.</w:t>
      </w:r>
      <w:r w:rsidRPr="006257B5">
        <w:rPr>
          <w:rFonts w:ascii="GHEA Grapalat" w:hAnsi="GHEA Grapalat"/>
          <w:sz w:val="22"/>
          <w:szCs w:val="22"/>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6257B5">
        <w:rPr>
          <w:rFonts w:ascii="GHEA Grapalat" w:hAnsi="GHEA Grapalat"/>
          <w:sz w:val="22"/>
          <w:szCs w:val="22"/>
          <w:lang w:val="hy-AM"/>
        </w:rPr>
        <w:t xml:space="preserve"> расторгает договор</w:t>
      </w:r>
      <w:r w:rsidRPr="006257B5">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220571B" w14:textId="77777777" w:rsidR="00343656" w:rsidRPr="006257B5" w:rsidRDefault="00343656"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8.4.</w:t>
      </w:r>
      <w:r w:rsidRPr="006257B5">
        <w:rPr>
          <w:rFonts w:ascii="GHEA Grapalat" w:hAnsi="GHEA Grapalat"/>
          <w:sz w:val="22"/>
          <w:szCs w:val="22"/>
        </w:rPr>
        <w:tab/>
        <w:t>Споры в связи с договором подлежат рассмотрению в судах Республики Армения.</w:t>
      </w:r>
    </w:p>
    <w:p w14:paraId="7DBA59D5" w14:textId="77777777" w:rsidR="00343656" w:rsidRPr="006257B5" w:rsidRDefault="00343656" w:rsidP="00F137AA">
      <w:pPr>
        <w:widowControl w:val="0"/>
        <w:tabs>
          <w:tab w:val="left" w:pos="1134"/>
        </w:tabs>
        <w:ind w:firstLine="567"/>
        <w:jc w:val="both"/>
        <w:rPr>
          <w:rFonts w:ascii="GHEA Grapalat" w:hAnsi="GHEA Grapalat" w:cs="Sylfaen"/>
          <w:sz w:val="22"/>
          <w:szCs w:val="22"/>
        </w:rPr>
      </w:pPr>
      <w:r w:rsidRPr="006257B5">
        <w:rPr>
          <w:rFonts w:ascii="GHEA Grapalat" w:hAnsi="GHEA Grapalat"/>
          <w:sz w:val="22"/>
          <w:szCs w:val="22"/>
        </w:rPr>
        <w:t>8.5</w:t>
      </w:r>
      <w:r w:rsidRPr="006257B5">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711534F7" w14:textId="77777777" w:rsidR="00343656" w:rsidRPr="006257B5" w:rsidRDefault="00343656" w:rsidP="00F137AA">
      <w:pPr>
        <w:widowControl w:val="0"/>
        <w:tabs>
          <w:tab w:val="left" w:pos="1134"/>
        </w:tabs>
        <w:ind w:firstLine="567"/>
        <w:jc w:val="both"/>
        <w:rPr>
          <w:rFonts w:ascii="GHEA Grapalat" w:hAnsi="GHEA Grapalat" w:cs="Sylfaen"/>
          <w:spacing w:val="-6"/>
          <w:sz w:val="22"/>
          <w:szCs w:val="22"/>
        </w:rPr>
      </w:pPr>
      <w:r w:rsidRPr="006257B5">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59DD9D8" w14:textId="77777777" w:rsidR="00343656" w:rsidRPr="006257B5" w:rsidRDefault="00343656" w:rsidP="00F137AA">
      <w:pPr>
        <w:widowControl w:val="0"/>
        <w:ind w:firstLine="567"/>
        <w:jc w:val="both"/>
        <w:rPr>
          <w:rFonts w:ascii="GHEA Grapalat" w:hAnsi="GHEA Grapalat"/>
          <w:sz w:val="22"/>
          <w:szCs w:val="22"/>
        </w:rPr>
      </w:pPr>
      <w:r w:rsidRPr="006257B5">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BB25E3"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8.6.</w:t>
      </w:r>
      <w:r w:rsidRPr="006257B5">
        <w:rPr>
          <w:rFonts w:ascii="GHEA Grapalat" w:hAnsi="GHEA Grapalat"/>
          <w:sz w:val="22"/>
          <w:szCs w:val="22"/>
        </w:rPr>
        <w:tab/>
        <w:t>Если договор осуществляется посредством заключения агентского договора:</w:t>
      </w:r>
    </w:p>
    <w:p w14:paraId="5DA936F3"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1)</w:t>
      </w:r>
      <w:r w:rsidRPr="006257B5">
        <w:rPr>
          <w:rFonts w:ascii="GHEA Grapalat" w:hAnsi="GHEA Grapalat"/>
          <w:sz w:val="22"/>
          <w:szCs w:val="22"/>
        </w:rPr>
        <w:tab/>
        <w:t>Продавец несет ответственность за неисполнение или ненадлежащее исполнение обязательств агента;</w:t>
      </w:r>
    </w:p>
    <w:p w14:paraId="3FADFF0A"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2)</w:t>
      </w:r>
      <w:r w:rsidRPr="006257B5">
        <w:rPr>
          <w:rFonts w:ascii="GHEA Grapalat" w:hAnsi="GHEA Grapalat"/>
          <w:sz w:val="22"/>
          <w:szCs w:val="22"/>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6257B5">
        <w:rPr>
          <w:rStyle w:val="FootnoteReference"/>
          <w:rFonts w:ascii="GHEA Grapalat" w:hAnsi="GHEA Grapalat"/>
          <w:sz w:val="22"/>
          <w:szCs w:val="22"/>
        </w:rPr>
        <w:footnoteReference w:customMarkFollows="1" w:id="11"/>
        <w:t>22</w:t>
      </w:r>
      <w:r w:rsidRPr="006257B5">
        <w:rPr>
          <w:rFonts w:ascii="GHEA Grapalat" w:hAnsi="GHEA Grapalat"/>
          <w:sz w:val="22"/>
          <w:szCs w:val="22"/>
        </w:rPr>
        <w:t>.</w:t>
      </w:r>
    </w:p>
    <w:p w14:paraId="111DF8A7"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8.7.</w:t>
      </w:r>
      <w:r w:rsidRPr="006257B5">
        <w:rPr>
          <w:rFonts w:ascii="GHEA Grapalat" w:hAnsi="GHEA Grapalat"/>
          <w:sz w:val="22"/>
          <w:szCs w:val="22"/>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6257B5">
        <w:rPr>
          <w:rStyle w:val="FootnoteReference"/>
          <w:rFonts w:ascii="GHEA Grapalat" w:hAnsi="GHEA Grapalat"/>
          <w:sz w:val="22"/>
          <w:szCs w:val="22"/>
        </w:rPr>
        <w:footnoteReference w:customMarkFollows="1" w:id="12"/>
        <w:t>23</w:t>
      </w:r>
      <w:r w:rsidRPr="006257B5">
        <w:rPr>
          <w:rFonts w:ascii="GHEA Grapalat" w:hAnsi="GHEA Grapalat"/>
          <w:sz w:val="22"/>
          <w:szCs w:val="22"/>
        </w:rPr>
        <w:t>.</w:t>
      </w:r>
    </w:p>
    <w:p w14:paraId="45D8E639"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8.8.</w:t>
      </w:r>
      <w:r w:rsidRPr="006257B5">
        <w:rPr>
          <w:rFonts w:ascii="GHEA Grapalat" w:hAnsi="GHEA Grapalat"/>
          <w:sz w:val="22"/>
          <w:szCs w:val="22"/>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6257B5">
        <w:rPr>
          <w:rFonts w:ascii="GHEA Grapalat" w:hAnsi="GHEA Grapalat"/>
          <w:sz w:val="22"/>
          <w:szCs w:val="22"/>
          <w:lang w:val="hy-AM"/>
        </w:rPr>
        <w:t xml:space="preserve">. </w:t>
      </w:r>
      <w:r w:rsidRPr="006257B5">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D050475" w14:textId="77777777" w:rsidR="00343656" w:rsidRPr="006257B5" w:rsidRDefault="00343656" w:rsidP="00F137AA">
      <w:pPr>
        <w:widowControl w:val="0"/>
        <w:tabs>
          <w:tab w:val="left" w:pos="1134"/>
        </w:tabs>
        <w:ind w:firstLine="567"/>
        <w:jc w:val="both"/>
        <w:rPr>
          <w:rFonts w:ascii="GHEA Grapalat" w:hAnsi="GHEA Grapalat"/>
          <w:sz w:val="22"/>
          <w:szCs w:val="22"/>
        </w:rPr>
      </w:pPr>
      <w:r w:rsidRPr="006257B5">
        <w:rPr>
          <w:rFonts w:ascii="GHEA Grapalat" w:hAnsi="GHEA Grapalat"/>
          <w:sz w:val="22"/>
          <w:szCs w:val="22"/>
        </w:rPr>
        <w:t>8.9.</w:t>
      </w:r>
      <w:r w:rsidRPr="006257B5">
        <w:rPr>
          <w:rFonts w:ascii="GHEA Grapalat" w:hAnsi="GHEA Grapalat"/>
          <w:sz w:val="22"/>
          <w:szCs w:val="22"/>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6257B5" w:rsidDel="003A39AC">
        <w:rPr>
          <w:rFonts w:ascii="GHEA Grapalat" w:hAnsi="GHEA Grapalat"/>
          <w:sz w:val="22"/>
          <w:szCs w:val="22"/>
        </w:rPr>
        <w:t xml:space="preserve"> </w:t>
      </w:r>
      <w:r w:rsidRPr="006257B5">
        <w:rPr>
          <w:rFonts w:ascii="GHEA Grapalat" w:hAnsi="GHEA Grapalat"/>
          <w:sz w:val="22"/>
          <w:szCs w:val="22"/>
        </w:rPr>
        <w:t xml:space="preserve">Обязательства сторон договора по отношению к третьим лицам, включая иные сделки, заключенные </w:t>
      </w:r>
      <w:r w:rsidRPr="006257B5">
        <w:rPr>
          <w:rFonts w:ascii="GHEA Grapalat" w:hAnsi="GHEA Grapalat"/>
          <w:sz w:val="22"/>
          <w:szCs w:val="22"/>
        </w:rPr>
        <w:lastRenderedPageBreak/>
        <w:t>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3488B7A0"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8.10.</w:t>
      </w:r>
      <w:r w:rsidRPr="006257B5">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6257B5">
        <w:rPr>
          <w:rFonts w:ascii="Courier New" w:hAnsi="Courier New" w:cs="Courier New"/>
          <w:sz w:val="22"/>
          <w:szCs w:val="22"/>
          <w:lang w:val="en-US"/>
        </w:rPr>
        <w:t> </w:t>
      </w:r>
      <w:r w:rsidRPr="006257B5">
        <w:rPr>
          <w:rFonts w:ascii="GHEA Grapalat" w:hAnsi="GHEA Grapalat"/>
          <w:sz w:val="22"/>
          <w:szCs w:val="22"/>
        </w:rPr>
        <w:t xml:space="preserve">Армения. </w:t>
      </w:r>
    </w:p>
    <w:p w14:paraId="7BF934A9" w14:textId="77777777" w:rsidR="00343656" w:rsidRPr="006257B5" w:rsidRDefault="00343656" w:rsidP="00F137AA">
      <w:pPr>
        <w:widowControl w:val="0"/>
        <w:tabs>
          <w:tab w:val="left" w:pos="1276"/>
        </w:tabs>
        <w:ind w:firstLine="567"/>
        <w:jc w:val="both"/>
        <w:rPr>
          <w:rFonts w:ascii="GHEA Grapalat" w:hAnsi="GHEA Grapalat"/>
          <w:spacing w:val="-6"/>
          <w:sz w:val="22"/>
          <w:szCs w:val="22"/>
        </w:rPr>
      </w:pPr>
      <w:r w:rsidRPr="006257B5">
        <w:rPr>
          <w:rFonts w:ascii="GHEA Grapalat" w:hAnsi="GHEA Grapalat"/>
          <w:sz w:val="22"/>
          <w:szCs w:val="22"/>
        </w:rPr>
        <w:t>8.11.</w:t>
      </w:r>
      <w:r w:rsidRPr="006257B5">
        <w:rPr>
          <w:rFonts w:ascii="GHEA Grapalat" w:hAnsi="GHEA Grapalat"/>
          <w:sz w:val="22"/>
          <w:szCs w:val="22"/>
        </w:rPr>
        <w:tab/>
      </w:r>
      <w:r w:rsidRPr="006257B5">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6257B5">
        <w:rPr>
          <w:rFonts w:ascii="Courier New" w:hAnsi="Courier New" w:cs="Courier New"/>
          <w:spacing w:val="-6"/>
          <w:sz w:val="22"/>
          <w:szCs w:val="22"/>
          <w:lang w:val="en-US"/>
        </w:rPr>
        <w:t> </w:t>
      </w:r>
      <w:r w:rsidRPr="006257B5">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Pr="006257B5">
        <w:rPr>
          <w:rFonts w:ascii="Courier New" w:hAnsi="Courier New" w:cs="Courier New"/>
          <w:spacing w:val="-6"/>
          <w:sz w:val="22"/>
          <w:szCs w:val="22"/>
          <w:lang w:val="en-US"/>
        </w:rPr>
        <w:t> </w:t>
      </w:r>
      <w:r w:rsidRPr="006257B5">
        <w:rPr>
          <w:rFonts w:ascii="GHEA Grapalat" w:hAnsi="GHEA Grapalat"/>
          <w:spacing w:val="-6"/>
          <w:sz w:val="22"/>
          <w:szCs w:val="22"/>
        </w:rPr>
        <w:t>следующего за опубликованием уведомления дня, установленного настоящим пунктом.</w:t>
      </w:r>
      <w:r w:rsidRPr="006257B5">
        <w:rPr>
          <w:sz w:val="22"/>
          <w:szCs w:val="22"/>
        </w:rPr>
        <w:t xml:space="preserve"> </w:t>
      </w:r>
      <w:r w:rsidRPr="006257B5">
        <w:rPr>
          <w:rFonts w:ascii="GHEA Grapalat" w:hAnsi="GHEA Grapalat"/>
          <w:spacing w:val="-6"/>
          <w:sz w:val="22"/>
          <w:szCs w:val="22"/>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26638CC" w14:textId="77777777" w:rsidR="00343656" w:rsidRPr="006257B5" w:rsidRDefault="00343656" w:rsidP="00F137AA">
      <w:pPr>
        <w:widowControl w:val="0"/>
        <w:tabs>
          <w:tab w:val="left" w:pos="1276"/>
        </w:tabs>
        <w:ind w:firstLine="567"/>
        <w:jc w:val="both"/>
        <w:rPr>
          <w:rFonts w:ascii="GHEA Grapalat" w:hAnsi="GHEA Grapalat"/>
          <w:spacing w:val="-6"/>
          <w:sz w:val="22"/>
          <w:szCs w:val="22"/>
        </w:rPr>
      </w:pPr>
      <w:r w:rsidRPr="006257B5">
        <w:rPr>
          <w:rFonts w:ascii="GHEA Grapalat" w:hAnsi="GHEA Grapalat"/>
          <w:sz w:val="22"/>
          <w:szCs w:val="22"/>
        </w:rPr>
        <w:t>8.12.</w:t>
      </w:r>
      <w:r w:rsidRPr="006257B5">
        <w:rPr>
          <w:rFonts w:ascii="GHEA Grapalat" w:hAnsi="GHEA Grapalat"/>
          <w:sz w:val="22"/>
          <w:szCs w:val="22"/>
        </w:rPr>
        <w:tab/>
      </w:r>
      <w:r w:rsidRPr="006257B5">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469DB842" w14:textId="77777777" w:rsidR="00343656" w:rsidRPr="006257B5" w:rsidRDefault="00343656" w:rsidP="00F137AA">
      <w:pPr>
        <w:widowControl w:val="0"/>
        <w:tabs>
          <w:tab w:val="left" w:pos="1276"/>
        </w:tabs>
        <w:ind w:firstLine="567"/>
        <w:jc w:val="both"/>
        <w:rPr>
          <w:rFonts w:ascii="GHEA Grapalat" w:hAnsi="GHEA Grapalat"/>
          <w:sz w:val="22"/>
          <w:szCs w:val="22"/>
        </w:rPr>
      </w:pPr>
      <w:r w:rsidRPr="006257B5">
        <w:rPr>
          <w:rFonts w:ascii="GHEA Grapalat" w:hAnsi="GHEA Grapalat"/>
          <w:sz w:val="22"/>
          <w:szCs w:val="22"/>
        </w:rPr>
        <w:t>8.13.</w:t>
      </w:r>
      <w:r w:rsidRPr="006257B5">
        <w:rPr>
          <w:rFonts w:ascii="GHEA Grapalat" w:hAnsi="GHEA Grapalat"/>
          <w:sz w:val="22"/>
          <w:szCs w:val="22"/>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6257B5">
        <w:rPr>
          <w:rFonts w:ascii="Courier New" w:hAnsi="Courier New" w:cs="Courier New"/>
          <w:sz w:val="22"/>
          <w:szCs w:val="22"/>
          <w:lang w:val="en-US"/>
        </w:rPr>
        <w:t> </w:t>
      </w:r>
      <w:r w:rsidRPr="006257B5">
        <w:rPr>
          <w:rFonts w:ascii="GHEA Grapalat" w:hAnsi="GHEA Grapalat"/>
          <w:sz w:val="22"/>
          <w:szCs w:val="22"/>
        </w:rPr>
        <w:t>договору считаются неотъемлемой частью договора.</w:t>
      </w:r>
    </w:p>
    <w:p w14:paraId="55D34D1E" w14:textId="73D7BC4F" w:rsidR="00233EF3" w:rsidRPr="006257B5" w:rsidRDefault="00343656" w:rsidP="00E045B6">
      <w:pPr>
        <w:widowControl w:val="0"/>
        <w:tabs>
          <w:tab w:val="left" w:pos="1276"/>
        </w:tabs>
        <w:ind w:firstLine="567"/>
        <w:jc w:val="both"/>
        <w:rPr>
          <w:rFonts w:ascii="GHEA Grapalat" w:hAnsi="GHEA Grapalat"/>
          <w:b/>
          <w:sz w:val="22"/>
        </w:rPr>
      </w:pPr>
      <w:r w:rsidRPr="006257B5">
        <w:rPr>
          <w:rFonts w:ascii="GHEA Grapalat" w:hAnsi="GHEA Grapalat"/>
          <w:sz w:val="22"/>
          <w:szCs w:val="22"/>
        </w:rPr>
        <w:t>8.14.</w:t>
      </w:r>
      <w:r w:rsidRPr="006257B5">
        <w:rPr>
          <w:rFonts w:ascii="GHEA Grapalat" w:hAnsi="GHEA Grapalat"/>
          <w:sz w:val="22"/>
          <w:szCs w:val="22"/>
        </w:rPr>
        <w:tab/>
        <w:t>К отношениям, связанным с договором, применяется право Республики Армения.</w:t>
      </w:r>
    </w:p>
    <w:p w14:paraId="5B2007B7" w14:textId="1CCF3FE7" w:rsidR="00071D1C" w:rsidRPr="006257B5" w:rsidRDefault="000D13AC" w:rsidP="00F137AA">
      <w:pPr>
        <w:widowControl w:val="0"/>
        <w:spacing w:after="160"/>
        <w:jc w:val="center"/>
        <w:rPr>
          <w:rFonts w:ascii="GHEA Grapalat" w:hAnsi="GHEA Grapalat"/>
          <w:b/>
          <w:sz w:val="22"/>
        </w:rPr>
      </w:pPr>
      <w:r w:rsidRPr="006257B5">
        <w:rPr>
          <w:rFonts w:ascii="GHEA Grapalat" w:hAnsi="GHEA Grapalat"/>
          <w:b/>
          <w:sz w:val="22"/>
        </w:rPr>
        <w:t>9</w:t>
      </w:r>
      <w:r w:rsidR="00071D1C" w:rsidRPr="006257B5">
        <w:rPr>
          <w:rFonts w:ascii="GHEA Grapalat" w:hAnsi="GHEA Grapalat"/>
          <w:b/>
          <w:sz w:val="22"/>
        </w:rPr>
        <w:t>. Адреса, банковские реквизиты и подписи Сторон</w:t>
      </w:r>
    </w:p>
    <w:tbl>
      <w:tblPr>
        <w:tblW w:w="10112" w:type="dxa"/>
        <w:tblInd w:w="409" w:type="dxa"/>
        <w:tblLayout w:type="fixed"/>
        <w:tblLook w:val="0000" w:firstRow="0" w:lastRow="0" w:firstColumn="0" w:lastColumn="0" w:noHBand="0" w:noVBand="0"/>
      </w:tblPr>
      <w:tblGrid>
        <w:gridCol w:w="5009"/>
        <w:gridCol w:w="760"/>
        <w:gridCol w:w="4343"/>
      </w:tblGrid>
      <w:tr w:rsidR="006257B5" w:rsidRPr="006257B5" w14:paraId="614EDF7D" w14:textId="77777777" w:rsidTr="00BF2FC4">
        <w:tc>
          <w:tcPr>
            <w:tcW w:w="5009" w:type="dxa"/>
          </w:tcPr>
          <w:p w14:paraId="76D4CF85" w14:textId="77777777" w:rsidR="00071D1C" w:rsidRPr="006257B5" w:rsidRDefault="00071D1C" w:rsidP="00F137AA">
            <w:pPr>
              <w:widowControl w:val="0"/>
              <w:spacing w:after="160"/>
              <w:jc w:val="center"/>
              <w:rPr>
                <w:rFonts w:ascii="GHEA Grapalat" w:hAnsi="GHEA Grapalat"/>
                <w:b/>
                <w:sz w:val="20"/>
              </w:rPr>
            </w:pPr>
            <w:r w:rsidRPr="006257B5">
              <w:rPr>
                <w:rFonts w:ascii="GHEA Grapalat" w:hAnsi="GHEA Grapalat"/>
                <w:b/>
                <w:sz w:val="20"/>
              </w:rPr>
              <w:t>ПОКУПАТЕЛЬ</w:t>
            </w:r>
          </w:p>
          <w:p w14:paraId="5D2A0B90" w14:textId="2D2B7D0D" w:rsidR="001E1474" w:rsidRPr="006257B5" w:rsidRDefault="004E555A" w:rsidP="00F137AA">
            <w:pPr>
              <w:widowControl w:val="0"/>
              <w:jc w:val="center"/>
              <w:rPr>
                <w:rFonts w:ascii="GHEA Grapalat" w:hAnsi="GHEA Grapalat" w:cs="Sylfaen"/>
                <w:bCs/>
                <w:sz w:val="20"/>
                <w:lang w:val="hy-AM"/>
              </w:rPr>
            </w:pPr>
            <w:r w:rsidRPr="006257B5">
              <w:rPr>
                <w:rFonts w:ascii="GHEA Grapalat" w:hAnsi="GHEA Grapalat" w:cs="Sylfaen"/>
                <w:bCs/>
                <w:sz w:val="20"/>
                <w:lang w:val="hy-AM"/>
              </w:rPr>
              <w:t>ОНО «</w:t>
            </w:r>
            <w:r w:rsidR="00E80DBA" w:rsidRPr="006257B5">
              <w:rPr>
                <w:rFonts w:ascii="GHEA Grapalat" w:hAnsi="GHEA Grapalat" w:cs="Sylfaen"/>
                <w:bCs/>
                <w:sz w:val="20"/>
                <w:lang w:val="hy-AM"/>
              </w:rPr>
              <w:t>Освещение и озеленение Мецамора</w:t>
            </w:r>
            <w:r w:rsidRPr="006257B5">
              <w:rPr>
                <w:rFonts w:ascii="GHEA Grapalat" w:hAnsi="GHEA Grapalat" w:cs="Sylfaen"/>
                <w:bCs/>
                <w:sz w:val="20"/>
                <w:lang w:val="hy-AM"/>
              </w:rPr>
              <w:t>»</w:t>
            </w:r>
          </w:p>
          <w:p w14:paraId="310A8308" w14:textId="26335CC3" w:rsidR="001E1474" w:rsidRPr="006257B5" w:rsidRDefault="00E80DBA" w:rsidP="00F137AA">
            <w:pPr>
              <w:widowControl w:val="0"/>
              <w:jc w:val="center"/>
              <w:rPr>
                <w:rFonts w:ascii="GHEA Grapalat" w:hAnsi="GHEA Grapalat" w:cs="Sylfaen"/>
                <w:bCs/>
                <w:sz w:val="20"/>
                <w:lang w:val="hy-AM"/>
              </w:rPr>
            </w:pPr>
            <w:r w:rsidRPr="006257B5">
              <w:rPr>
                <w:rFonts w:ascii="GHEA Grapalat" w:hAnsi="GHEA Grapalat" w:cs="Sylfaen"/>
                <w:bCs/>
                <w:sz w:val="20"/>
                <w:lang w:val="hy-AM"/>
              </w:rPr>
              <w:t>Армавирский марз РА, община Мецамор, село Норапат, улица 5, здание №11</w:t>
            </w:r>
          </w:p>
          <w:p w14:paraId="7B519D13" w14:textId="52956C41" w:rsidR="001E1474" w:rsidRPr="006257B5" w:rsidRDefault="00233EF3" w:rsidP="00F137AA">
            <w:pPr>
              <w:widowControl w:val="0"/>
              <w:jc w:val="center"/>
              <w:rPr>
                <w:rFonts w:ascii="GHEA Grapalat" w:hAnsi="GHEA Grapalat" w:cs="Sylfaen"/>
                <w:bCs/>
                <w:sz w:val="20"/>
              </w:rPr>
            </w:pPr>
            <w:r w:rsidRPr="006257B5">
              <w:rPr>
                <w:rFonts w:ascii="GHEA Grapalat" w:hAnsi="GHEA Grapalat" w:cs="Sylfaen"/>
                <w:bCs/>
                <w:sz w:val="20"/>
              </w:rPr>
              <w:t>ЗАО “АРДШИНБАНК”</w:t>
            </w:r>
          </w:p>
          <w:p w14:paraId="0503D393" w14:textId="64BFD534" w:rsidR="001E1474" w:rsidRPr="006257B5" w:rsidRDefault="001E1474" w:rsidP="00F137AA">
            <w:pPr>
              <w:widowControl w:val="0"/>
              <w:jc w:val="center"/>
              <w:rPr>
                <w:rFonts w:ascii="GHEA Grapalat" w:hAnsi="GHEA Grapalat" w:cs="Sylfaen"/>
                <w:bCs/>
                <w:sz w:val="20"/>
                <w:lang w:val="hy-AM"/>
              </w:rPr>
            </w:pPr>
            <w:r w:rsidRPr="006257B5">
              <w:rPr>
                <w:rFonts w:ascii="GHEA Grapalat" w:hAnsi="GHEA Grapalat" w:cs="Sylfaen"/>
                <w:bCs/>
                <w:sz w:val="20"/>
                <w:lang w:val="hy-AM"/>
              </w:rPr>
              <w:t xml:space="preserve">Р/С </w:t>
            </w:r>
            <w:r w:rsidR="004700FF" w:rsidRPr="006257B5">
              <w:rPr>
                <w:rFonts w:ascii="GHEA Grapalat" w:hAnsi="GHEA Grapalat" w:cs="Sylfaen"/>
                <w:bCs/>
                <w:sz w:val="20"/>
                <w:lang w:val="hy-AM"/>
              </w:rPr>
              <w:t>2475405900380000</w:t>
            </w:r>
            <w:r w:rsidR="00233EF3" w:rsidRPr="006257B5">
              <w:rPr>
                <w:rFonts w:ascii="GHEA Grapalat" w:hAnsi="GHEA Grapalat" w:cs="Sylfaen"/>
                <w:bCs/>
                <w:sz w:val="20"/>
                <w:lang w:val="hy-AM"/>
              </w:rPr>
              <w:t xml:space="preserve">   </w:t>
            </w:r>
            <w:r w:rsidR="001F4C11" w:rsidRPr="006257B5">
              <w:rPr>
                <w:rFonts w:ascii="GHEA Grapalat" w:hAnsi="GHEA Grapalat" w:cs="Sylfaen"/>
                <w:bCs/>
                <w:sz w:val="20"/>
                <w:lang w:val="hy-AM"/>
              </w:rPr>
              <w:t xml:space="preserve"> </w:t>
            </w:r>
          </w:p>
          <w:p w14:paraId="7ED850A4" w14:textId="7B7006A7" w:rsidR="001E1474" w:rsidRPr="006257B5" w:rsidRDefault="001E1474" w:rsidP="00F137AA">
            <w:pPr>
              <w:widowControl w:val="0"/>
              <w:jc w:val="center"/>
              <w:rPr>
                <w:rFonts w:ascii="GHEA Grapalat" w:hAnsi="GHEA Grapalat" w:cs="Sylfaen"/>
                <w:bCs/>
                <w:sz w:val="20"/>
                <w:lang w:val="hy-AM"/>
              </w:rPr>
            </w:pPr>
            <w:r w:rsidRPr="006257B5">
              <w:rPr>
                <w:rFonts w:ascii="GHEA Grapalat" w:hAnsi="GHEA Grapalat" w:cs="Sylfaen"/>
                <w:bCs/>
                <w:sz w:val="20"/>
              </w:rPr>
              <w:t>УНН</w:t>
            </w:r>
            <w:r w:rsidRPr="006257B5">
              <w:rPr>
                <w:rFonts w:ascii="GHEA Grapalat" w:hAnsi="GHEA Grapalat" w:cs="Sylfaen"/>
                <w:bCs/>
                <w:sz w:val="20"/>
                <w:lang w:val="hy-AM"/>
              </w:rPr>
              <w:t xml:space="preserve"> </w:t>
            </w:r>
            <w:r w:rsidR="004700FF" w:rsidRPr="006257B5">
              <w:rPr>
                <w:rFonts w:ascii="GHEA Grapalat" w:hAnsi="GHEA Grapalat" w:cs="Sylfaen"/>
                <w:bCs/>
                <w:sz w:val="20"/>
                <w:lang w:val="hy-AM"/>
              </w:rPr>
              <w:t>04441635</w:t>
            </w:r>
          </w:p>
          <w:p w14:paraId="4B9AA428" w14:textId="77777777" w:rsidR="001E1474" w:rsidRPr="006257B5" w:rsidRDefault="001E1474" w:rsidP="00F137AA">
            <w:pPr>
              <w:widowControl w:val="0"/>
              <w:jc w:val="center"/>
              <w:rPr>
                <w:rFonts w:ascii="GHEA Grapalat" w:hAnsi="GHEA Grapalat" w:cs="Sylfaen"/>
                <w:bCs/>
                <w:sz w:val="20"/>
                <w:lang w:val="hy-AM"/>
              </w:rPr>
            </w:pPr>
          </w:p>
          <w:p w14:paraId="069860AF" w14:textId="0C7F704A" w:rsidR="001E1474" w:rsidRPr="006257B5" w:rsidRDefault="001E1474" w:rsidP="00F137AA">
            <w:pPr>
              <w:widowControl w:val="0"/>
              <w:jc w:val="center"/>
              <w:rPr>
                <w:rFonts w:ascii="GHEA Grapalat" w:hAnsi="GHEA Grapalat" w:cs="Sylfaen"/>
                <w:bCs/>
                <w:sz w:val="20"/>
              </w:rPr>
            </w:pPr>
            <w:r w:rsidRPr="006257B5">
              <w:rPr>
                <w:rFonts w:ascii="GHEA Grapalat" w:hAnsi="GHEA Grapalat" w:cs="Sylfaen"/>
                <w:bCs/>
                <w:sz w:val="20"/>
                <w:lang w:val="hy-AM"/>
              </w:rPr>
              <w:t xml:space="preserve">        </w:t>
            </w:r>
            <w:r w:rsidRPr="006257B5">
              <w:rPr>
                <w:rFonts w:ascii="GHEA Grapalat" w:hAnsi="GHEA Grapalat" w:cs="Sylfaen"/>
                <w:bCs/>
                <w:sz w:val="20"/>
              </w:rPr>
              <w:t>Директор</w:t>
            </w:r>
            <w:r w:rsidRPr="006257B5">
              <w:rPr>
                <w:rFonts w:ascii="GHEA Grapalat" w:hAnsi="GHEA Grapalat" w:cs="Sylfaen"/>
                <w:bCs/>
                <w:sz w:val="20"/>
                <w:lang w:val="hy-AM"/>
              </w:rPr>
              <w:t xml:space="preserve"> ------------------------- </w:t>
            </w:r>
            <w:r w:rsidR="006113B8" w:rsidRPr="006257B5">
              <w:rPr>
                <w:rFonts w:ascii="GHEA Grapalat" w:hAnsi="GHEA Grapalat" w:cs="Sylfaen"/>
                <w:bCs/>
                <w:sz w:val="20"/>
              </w:rPr>
              <w:t>Э. Галстян</w:t>
            </w:r>
          </w:p>
          <w:p w14:paraId="1EC1DE5C" w14:textId="77777777" w:rsidR="001E1474" w:rsidRPr="006257B5" w:rsidRDefault="001E1474" w:rsidP="00F137AA">
            <w:pPr>
              <w:widowControl w:val="0"/>
              <w:jc w:val="center"/>
              <w:rPr>
                <w:rFonts w:ascii="GHEA Grapalat" w:hAnsi="GHEA Grapalat" w:cs="Sylfaen"/>
                <w:bCs/>
                <w:sz w:val="20"/>
                <w:vertAlign w:val="superscript"/>
                <w:lang w:val="hy-AM"/>
              </w:rPr>
            </w:pPr>
            <w:r w:rsidRPr="006257B5">
              <w:rPr>
                <w:rFonts w:ascii="GHEA Grapalat" w:hAnsi="GHEA Grapalat" w:cs="Sylfaen"/>
                <w:bCs/>
                <w:sz w:val="20"/>
                <w:vertAlign w:val="superscript"/>
                <w:lang w:val="hy-AM"/>
              </w:rPr>
              <w:t>/подпись/</w:t>
            </w:r>
          </w:p>
          <w:p w14:paraId="0E7C3F86" w14:textId="77777777" w:rsidR="00071D1C" w:rsidRPr="006257B5" w:rsidRDefault="001E1474" w:rsidP="00F137AA">
            <w:pPr>
              <w:widowControl w:val="0"/>
              <w:spacing w:after="160"/>
              <w:jc w:val="center"/>
              <w:rPr>
                <w:rFonts w:ascii="GHEA Grapalat" w:hAnsi="GHEA Grapalat"/>
                <w:sz w:val="20"/>
              </w:rPr>
            </w:pPr>
            <w:r w:rsidRPr="006257B5">
              <w:rPr>
                <w:rFonts w:ascii="GHEA Grapalat" w:hAnsi="GHEA Grapalat" w:cs="Sylfaen"/>
                <w:bCs/>
                <w:sz w:val="20"/>
                <w:lang w:val="hy-AM"/>
              </w:rPr>
              <w:t>М. П.</w:t>
            </w:r>
          </w:p>
        </w:tc>
        <w:tc>
          <w:tcPr>
            <w:tcW w:w="760" w:type="dxa"/>
          </w:tcPr>
          <w:p w14:paraId="4F9DB1D3" w14:textId="77777777" w:rsidR="00071D1C" w:rsidRPr="006257B5" w:rsidRDefault="00071D1C" w:rsidP="00F137AA">
            <w:pPr>
              <w:widowControl w:val="0"/>
              <w:spacing w:after="160"/>
              <w:jc w:val="center"/>
              <w:rPr>
                <w:rFonts w:ascii="GHEA Grapalat" w:hAnsi="GHEA Grapalat"/>
                <w:sz w:val="20"/>
              </w:rPr>
            </w:pPr>
          </w:p>
        </w:tc>
        <w:tc>
          <w:tcPr>
            <w:tcW w:w="4343" w:type="dxa"/>
          </w:tcPr>
          <w:p w14:paraId="6FBBC3B1" w14:textId="77777777" w:rsidR="00071D1C" w:rsidRPr="006257B5" w:rsidRDefault="00071D1C" w:rsidP="00F137AA">
            <w:pPr>
              <w:widowControl w:val="0"/>
              <w:spacing w:after="160"/>
              <w:jc w:val="center"/>
              <w:rPr>
                <w:rFonts w:ascii="GHEA Grapalat" w:hAnsi="GHEA Grapalat" w:cs="Sylfaen"/>
                <w:b/>
                <w:bCs/>
                <w:sz w:val="20"/>
              </w:rPr>
            </w:pPr>
            <w:r w:rsidRPr="006257B5">
              <w:rPr>
                <w:rFonts w:ascii="GHEA Grapalat" w:hAnsi="GHEA Grapalat"/>
                <w:b/>
                <w:sz w:val="20"/>
              </w:rPr>
              <w:t>ПРОДАВЕЦ</w:t>
            </w:r>
          </w:p>
          <w:p w14:paraId="114F478D" w14:textId="77777777" w:rsidR="00071D1C" w:rsidRPr="006257B5" w:rsidRDefault="00F83E0A" w:rsidP="00F137AA">
            <w:pPr>
              <w:widowControl w:val="0"/>
              <w:jc w:val="center"/>
              <w:rPr>
                <w:rFonts w:ascii="GHEA Grapalat" w:hAnsi="GHEA Grapalat"/>
                <w:sz w:val="20"/>
              </w:rPr>
            </w:pPr>
            <w:r w:rsidRPr="006257B5">
              <w:rPr>
                <w:rFonts w:ascii="GHEA Grapalat" w:hAnsi="GHEA Grapalat"/>
                <w:sz w:val="20"/>
              </w:rPr>
              <w:t>______________________</w:t>
            </w:r>
          </w:p>
          <w:p w14:paraId="2978B594" w14:textId="77777777" w:rsidR="00071D1C" w:rsidRPr="006257B5" w:rsidRDefault="00071D1C" w:rsidP="00F137AA">
            <w:pPr>
              <w:widowControl w:val="0"/>
              <w:spacing w:after="160"/>
              <w:jc w:val="center"/>
              <w:rPr>
                <w:rFonts w:ascii="GHEA Grapalat" w:hAnsi="GHEA Grapalat"/>
                <w:sz w:val="20"/>
                <w:szCs w:val="16"/>
              </w:rPr>
            </w:pPr>
            <w:r w:rsidRPr="006257B5">
              <w:rPr>
                <w:rFonts w:ascii="GHEA Grapalat" w:hAnsi="GHEA Grapalat"/>
                <w:sz w:val="20"/>
                <w:szCs w:val="16"/>
              </w:rPr>
              <w:t>/подпись/</w:t>
            </w:r>
          </w:p>
          <w:p w14:paraId="16DAC1F0" w14:textId="77777777" w:rsidR="00071D1C" w:rsidRPr="006257B5" w:rsidRDefault="00071D1C" w:rsidP="00F137AA">
            <w:pPr>
              <w:widowControl w:val="0"/>
              <w:spacing w:after="160"/>
              <w:jc w:val="center"/>
              <w:rPr>
                <w:rFonts w:ascii="GHEA Grapalat" w:hAnsi="GHEA Grapalat"/>
                <w:sz w:val="20"/>
              </w:rPr>
            </w:pPr>
            <w:r w:rsidRPr="006257B5">
              <w:rPr>
                <w:rFonts w:ascii="GHEA Grapalat" w:hAnsi="GHEA Grapalat"/>
                <w:sz w:val="20"/>
              </w:rPr>
              <w:t>М. П.</w:t>
            </w:r>
          </w:p>
        </w:tc>
      </w:tr>
    </w:tbl>
    <w:p w14:paraId="29E0AD4E" w14:textId="77777777" w:rsidR="0042376A" w:rsidRPr="006257B5" w:rsidRDefault="00071D1C" w:rsidP="00F137AA">
      <w:pPr>
        <w:widowControl w:val="0"/>
        <w:spacing w:after="160"/>
        <w:ind w:firstLine="567"/>
        <w:jc w:val="both"/>
        <w:rPr>
          <w:rFonts w:ascii="GHEA Grapalat" w:hAnsi="GHEA Grapalat"/>
          <w:i/>
          <w:sz w:val="20"/>
        </w:rPr>
      </w:pPr>
      <w:r w:rsidRPr="006257B5">
        <w:rPr>
          <w:rFonts w:ascii="GHEA Grapalat" w:hAnsi="GHEA Grapalat"/>
          <w:i/>
          <w:sz w:val="20"/>
        </w:rPr>
        <w:t>В случае необходимости в договор могут быть включены не</w:t>
      </w:r>
      <w:r w:rsidR="001D0249" w:rsidRPr="006257B5">
        <w:rPr>
          <w:rFonts w:ascii="Courier New" w:hAnsi="Courier New" w:cs="Courier New"/>
          <w:i/>
          <w:sz w:val="20"/>
          <w:lang w:val="en-US"/>
        </w:rPr>
        <w:t> </w:t>
      </w:r>
      <w:r w:rsidRPr="006257B5">
        <w:rPr>
          <w:rFonts w:ascii="GHEA Grapalat" w:hAnsi="GHEA Grapalat"/>
          <w:i/>
          <w:sz w:val="20"/>
        </w:rPr>
        <w:t>противоречащие законодательству Республики Армения положения.</w:t>
      </w:r>
    </w:p>
    <w:p w14:paraId="2B655C95" w14:textId="77777777" w:rsidR="0042376A" w:rsidRPr="006257B5" w:rsidRDefault="0042376A" w:rsidP="00F137AA">
      <w:pPr>
        <w:widowControl w:val="0"/>
        <w:spacing w:after="160"/>
        <w:ind w:firstLine="567"/>
        <w:jc w:val="both"/>
        <w:rPr>
          <w:rFonts w:ascii="GHEA Grapalat" w:hAnsi="GHEA Grapalat"/>
          <w:i/>
          <w:sz w:val="20"/>
        </w:rPr>
        <w:sectPr w:rsidR="0042376A" w:rsidRPr="006257B5" w:rsidSect="00C40FC1">
          <w:headerReference w:type="default" r:id="rId8"/>
          <w:footerReference w:type="default" r:id="rId9"/>
          <w:footnotePr>
            <w:pos w:val="beneathText"/>
          </w:footnotePr>
          <w:pgSz w:w="11906" w:h="16838" w:code="9"/>
          <w:pgMar w:top="360" w:right="836" w:bottom="540" w:left="810" w:header="561" w:footer="225" w:gutter="0"/>
          <w:cols w:space="720"/>
          <w:docGrid w:linePitch="326"/>
        </w:sectPr>
      </w:pPr>
    </w:p>
    <w:p w14:paraId="6A9D9266" w14:textId="77777777" w:rsidR="00071D1C" w:rsidRPr="006257B5" w:rsidRDefault="00071D1C" w:rsidP="00F137AA">
      <w:pPr>
        <w:pStyle w:val="BodyTextIndent3"/>
        <w:widowControl w:val="0"/>
        <w:spacing w:line="240" w:lineRule="auto"/>
        <w:jc w:val="right"/>
        <w:rPr>
          <w:rFonts w:ascii="GHEA Grapalat" w:hAnsi="GHEA Grapalat"/>
          <w:b/>
          <w:sz w:val="22"/>
          <w:szCs w:val="22"/>
        </w:rPr>
      </w:pPr>
      <w:r w:rsidRPr="006257B5">
        <w:rPr>
          <w:rFonts w:ascii="GHEA Grapalat" w:hAnsi="GHEA Grapalat"/>
          <w:b/>
          <w:sz w:val="22"/>
          <w:szCs w:val="22"/>
        </w:rPr>
        <w:lastRenderedPageBreak/>
        <w:t>Приложение № 1</w:t>
      </w:r>
    </w:p>
    <w:p w14:paraId="3A063DD4" w14:textId="7651E4FF" w:rsidR="00071D1C" w:rsidRPr="006257B5" w:rsidRDefault="00071D1C" w:rsidP="00F137AA">
      <w:pPr>
        <w:pStyle w:val="BodyTextIndent3"/>
        <w:widowControl w:val="0"/>
        <w:spacing w:after="160" w:line="240" w:lineRule="auto"/>
        <w:jc w:val="right"/>
        <w:rPr>
          <w:rFonts w:ascii="GHEA Grapalat" w:hAnsi="GHEA Grapalat"/>
          <w:i/>
          <w:sz w:val="22"/>
          <w:szCs w:val="22"/>
        </w:rPr>
      </w:pPr>
      <w:r w:rsidRPr="006257B5">
        <w:rPr>
          <w:rFonts w:ascii="GHEA Grapalat" w:hAnsi="GHEA Grapalat"/>
          <w:b/>
          <w:sz w:val="22"/>
          <w:szCs w:val="22"/>
        </w:rPr>
        <w:t xml:space="preserve">к Договору под кодом </w:t>
      </w:r>
      <w:r w:rsidR="001D0249" w:rsidRPr="006257B5">
        <w:rPr>
          <w:rFonts w:ascii="GHEA Grapalat" w:hAnsi="GHEA Grapalat"/>
          <w:b/>
          <w:sz w:val="22"/>
          <w:szCs w:val="22"/>
        </w:rPr>
        <w:br/>
      </w:r>
      <w:r w:rsidR="00E80DBA" w:rsidRPr="006257B5">
        <w:rPr>
          <w:rFonts w:ascii="GHEA Grapalat" w:hAnsi="GHEA Grapalat"/>
          <w:b/>
          <w:sz w:val="22"/>
          <w:szCs w:val="22"/>
        </w:rPr>
        <w:t>ԱՄՄՀԼԿՀՈԱԿ-ԳՀԱՊՁԲ-24/1</w:t>
      </w:r>
      <w:r w:rsidR="00842C7D" w:rsidRPr="006257B5">
        <w:rPr>
          <w:rFonts w:ascii="GHEA Grapalat" w:hAnsi="GHEA Grapalat"/>
          <w:b/>
          <w:sz w:val="22"/>
          <w:szCs w:val="22"/>
        </w:rPr>
        <w:t>-</w:t>
      </w:r>
      <w:r w:rsidR="00240B61" w:rsidRPr="006257B5">
        <w:rPr>
          <w:rFonts w:ascii="GHEA Grapalat" w:hAnsi="GHEA Grapalat"/>
          <w:b/>
          <w:sz w:val="22"/>
          <w:szCs w:val="22"/>
        </w:rPr>
        <w:t xml:space="preserve"> </w:t>
      </w:r>
      <w:r w:rsidRPr="006257B5">
        <w:rPr>
          <w:rFonts w:ascii="GHEA Grapalat" w:hAnsi="GHEA Grapalat"/>
          <w:b/>
          <w:sz w:val="22"/>
          <w:szCs w:val="22"/>
        </w:rPr>
        <w:t xml:space="preserve">заключенному </w:t>
      </w:r>
      <w:r w:rsidR="006132ED" w:rsidRPr="006257B5">
        <w:rPr>
          <w:rFonts w:ascii="GHEA Grapalat" w:hAnsi="GHEA Grapalat"/>
          <w:b/>
          <w:sz w:val="22"/>
          <w:szCs w:val="22"/>
        </w:rPr>
        <w:t>"</w:t>
      </w:r>
      <w:r w:rsidR="00D52566" w:rsidRPr="006257B5">
        <w:rPr>
          <w:rFonts w:ascii="GHEA Grapalat" w:hAnsi="GHEA Grapalat"/>
          <w:b/>
          <w:sz w:val="22"/>
          <w:szCs w:val="22"/>
        </w:rPr>
        <w:tab/>
      </w:r>
      <w:r w:rsidR="001A114C" w:rsidRPr="006257B5">
        <w:rPr>
          <w:rFonts w:ascii="GHEA Grapalat" w:hAnsi="GHEA Grapalat"/>
          <w:b/>
          <w:sz w:val="22"/>
          <w:szCs w:val="22"/>
          <w:lang w:val="hy-AM"/>
        </w:rPr>
        <w:t xml:space="preserve">  </w:t>
      </w:r>
      <w:r w:rsidR="006132ED" w:rsidRPr="006257B5">
        <w:rPr>
          <w:rFonts w:ascii="GHEA Grapalat" w:hAnsi="GHEA Grapalat"/>
          <w:b/>
          <w:sz w:val="22"/>
          <w:szCs w:val="22"/>
        </w:rPr>
        <w:t>"</w:t>
      </w:r>
      <w:r w:rsidR="00D52566" w:rsidRPr="006257B5">
        <w:rPr>
          <w:rFonts w:ascii="GHEA Grapalat" w:hAnsi="GHEA Grapalat"/>
          <w:b/>
          <w:sz w:val="22"/>
          <w:szCs w:val="22"/>
        </w:rPr>
        <w:tab/>
      </w:r>
      <w:r w:rsidRPr="006257B5">
        <w:rPr>
          <w:rFonts w:ascii="GHEA Grapalat" w:hAnsi="GHEA Grapalat"/>
          <w:b/>
          <w:sz w:val="22"/>
          <w:szCs w:val="22"/>
        </w:rPr>
        <w:t>20</w:t>
      </w:r>
      <w:r w:rsidR="00D52566" w:rsidRPr="006257B5">
        <w:rPr>
          <w:rFonts w:ascii="GHEA Grapalat" w:hAnsi="GHEA Grapalat"/>
          <w:b/>
          <w:sz w:val="22"/>
          <w:szCs w:val="22"/>
        </w:rPr>
        <w:tab/>
      </w:r>
      <w:r w:rsidRPr="006257B5">
        <w:rPr>
          <w:rFonts w:ascii="GHEA Grapalat" w:hAnsi="GHEA Grapalat"/>
          <w:b/>
          <w:sz w:val="22"/>
          <w:szCs w:val="22"/>
        </w:rPr>
        <w:t>г.</w:t>
      </w:r>
    </w:p>
    <w:p w14:paraId="1C7EC1A3" w14:textId="77777777" w:rsidR="0096381F" w:rsidRPr="006257B5" w:rsidRDefault="0096381F" w:rsidP="00F137AA">
      <w:pPr>
        <w:widowControl w:val="0"/>
        <w:spacing w:after="160"/>
        <w:jc w:val="center"/>
        <w:rPr>
          <w:rFonts w:ascii="GHEA Grapalat" w:hAnsi="GHEA Grapalat"/>
          <w:sz w:val="22"/>
          <w:szCs w:val="22"/>
        </w:rPr>
      </w:pPr>
    </w:p>
    <w:p w14:paraId="45D758F7" w14:textId="77777777" w:rsidR="00071D1C" w:rsidRPr="006257B5" w:rsidRDefault="00071D1C" w:rsidP="00F137AA">
      <w:pPr>
        <w:widowControl w:val="0"/>
        <w:spacing w:after="160"/>
        <w:jc w:val="center"/>
        <w:rPr>
          <w:rFonts w:ascii="GHEA Grapalat" w:hAnsi="GHEA Grapalat"/>
          <w:sz w:val="20"/>
        </w:rPr>
      </w:pPr>
      <w:r w:rsidRPr="006257B5">
        <w:rPr>
          <w:rFonts w:ascii="GHEA Grapalat" w:hAnsi="GHEA Grapalat"/>
          <w:sz w:val="22"/>
          <w:szCs w:val="22"/>
        </w:rPr>
        <w:t>ТЕХНИЧЕСКА</w:t>
      </w:r>
      <w:r w:rsidR="001D0249" w:rsidRPr="006257B5">
        <w:rPr>
          <w:rFonts w:ascii="GHEA Grapalat" w:hAnsi="GHEA Grapalat"/>
          <w:sz w:val="22"/>
          <w:szCs w:val="22"/>
        </w:rPr>
        <w:t>Я ХАРАКТЕРИСТИКА-ГРАФИК ЗАКУПКИ</w:t>
      </w:r>
      <w:r w:rsidR="001D0249" w:rsidRPr="006257B5">
        <w:rPr>
          <w:rStyle w:val="FootnoteReference"/>
          <w:rFonts w:ascii="GHEA Grapalat" w:hAnsi="GHEA Grapalat"/>
          <w:sz w:val="22"/>
          <w:szCs w:val="22"/>
        </w:rPr>
        <w:footnoteReference w:customMarkFollows="1" w:id="13"/>
        <w:t>*</w:t>
      </w:r>
    </w:p>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
        <w:gridCol w:w="1556"/>
        <w:gridCol w:w="1020"/>
        <w:gridCol w:w="2723"/>
        <w:gridCol w:w="707"/>
        <w:gridCol w:w="1032"/>
        <w:gridCol w:w="998"/>
        <w:gridCol w:w="800"/>
        <w:gridCol w:w="1029"/>
        <w:gridCol w:w="775"/>
        <w:gridCol w:w="2982"/>
      </w:tblGrid>
      <w:tr w:rsidR="006257B5" w:rsidRPr="006257B5" w14:paraId="7213B99F" w14:textId="77777777" w:rsidTr="009745C5">
        <w:trPr>
          <w:trHeight w:val="440"/>
          <w:jc w:val="center"/>
        </w:trPr>
        <w:tc>
          <w:tcPr>
            <w:tcW w:w="5000" w:type="pct"/>
            <w:gridSpan w:val="11"/>
            <w:vAlign w:val="center"/>
          </w:tcPr>
          <w:p w14:paraId="6EE8BFD1" w14:textId="77777777" w:rsidR="000655DB" w:rsidRPr="006257B5" w:rsidRDefault="000655DB" w:rsidP="009745C5">
            <w:pPr>
              <w:jc w:val="center"/>
              <w:rPr>
                <w:rFonts w:ascii="GHEA Grapalat" w:hAnsi="GHEA Grapalat"/>
                <w:sz w:val="18"/>
                <w:szCs w:val="18"/>
                <w:lang w:val="hy-AM"/>
              </w:rPr>
            </w:pPr>
            <w:bookmarkStart w:id="4" w:name="_Hlk153970146"/>
            <w:r w:rsidRPr="006257B5">
              <w:rPr>
                <w:rFonts w:ascii="GHEA Grapalat" w:hAnsi="GHEA Grapalat"/>
                <w:sz w:val="18"/>
                <w:szCs w:val="18"/>
              </w:rPr>
              <w:t>Товар</w:t>
            </w:r>
          </w:p>
        </w:tc>
      </w:tr>
      <w:tr w:rsidR="006257B5" w:rsidRPr="006257B5" w14:paraId="38F28A22" w14:textId="77777777" w:rsidTr="007C3DF4">
        <w:trPr>
          <w:trHeight w:val="219"/>
          <w:jc w:val="center"/>
        </w:trPr>
        <w:tc>
          <w:tcPr>
            <w:tcW w:w="167" w:type="pct"/>
            <w:vMerge w:val="restart"/>
            <w:vAlign w:val="center"/>
          </w:tcPr>
          <w:p w14:paraId="79C4FCF9"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Н/Л</w:t>
            </w:r>
          </w:p>
        </w:tc>
        <w:tc>
          <w:tcPr>
            <w:tcW w:w="552" w:type="pct"/>
            <w:vMerge w:val="restart"/>
            <w:vAlign w:val="center"/>
          </w:tcPr>
          <w:p w14:paraId="1529D22C" w14:textId="77777777" w:rsidR="000655DB" w:rsidRPr="006257B5" w:rsidRDefault="000655DB" w:rsidP="009745C5">
            <w:pPr>
              <w:jc w:val="center"/>
              <w:rPr>
                <w:rFonts w:ascii="GHEA Grapalat" w:hAnsi="GHEA Grapalat"/>
                <w:sz w:val="18"/>
                <w:szCs w:val="18"/>
              </w:rPr>
            </w:pPr>
            <w:r w:rsidRPr="006257B5">
              <w:rPr>
                <w:rFonts w:ascii="GHEA Grapalat" w:hAnsi="GHEA Grapalat"/>
                <w:sz w:val="16"/>
                <w:szCs w:val="16"/>
              </w:rPr>
              <w:t>промежуточный код, предусмотренный планом закупок по классификации ЕЗК (CPV)</w:t>
            </w:r>
          </w:p>
        </w:tc>
        <w:tc>
          <w:tcPr>
            <w:tcW w:w="362" w:type="pct"/>
            <w:vMerge w:val="restart"/>
            <w:vAlign w:val="center"/>
          </w:tcPr>
          <w:p w14:paraId="0070A340"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Наименование</w:t>
            </w:r>
          </w:p>
        </w:tc>
        <w:tc>
          <w:tcPr>
            <w:tcW w:w="966" w:type="pct"/>
            <w:vMerge w:val="restart"/>
            <w:vAlign w:val="center"/>
          </w:tcPr>
          <w:p w14:paraId="7C3389BD"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Техническая Характеристика</w:t>
            </w:r>
          </w:p>
        </w:tc>
        <w:tc>
          <w:tcPr>
            <w:tcW w:w="251" w:type="pct"/>
            <w:vMerge w:val="restart"/>
            <w:vAlign w:val="center"/>
          </w:tcPr>
          <w:p w14:paraId="60382067"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Цена Единицы/Драмов Ра</w:t>
            </w:r>
          </w:p>
        </w:tc>
        <w:tc>
          <w:tcPr>
            <w:tcW w:w="366" w:type="pct"/>
            <w:vMerge w:val="restart"/>
            <w:vAlign w:val="center"/>
          </w:tcPr>
          <w:p w14:paraId="644007D3"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Общая Цена/Драмов Ра</w:t>
            </w:r>
          </w:p>
        </w:tc>
        <w:tc>
          <w:tcPr>
            <w:tcW w:w="354" w:type="pct"/>
            <w:vMerge w:val="restart"/>
            <w:vAlign w:val="center"/>
          </w:tcPr>
          <w:p w14:paraId="077925E3"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Общая Цена/Драмов Ра</w:t>
            </w:r>
          </w:p>
        </w:tc>
        <w:tc>
          <w:tcPr>
            <w:tcW w:w="284" w:type="pct"/>
            <w:vMerge w:val="restart"/>
            <w:vAlign w:val="center"/>
          </w:tcPr>
          <w:p w14:paraId="4DAF2F16"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Общий Объем</w:t>
            </w:r>
          </w:p>
        </w:tc>
        <w:tc>
          <w:tcPr>
            <w:tcW w:w="1698" w:type="pct"/>
            <w:gridSpan w:val="3"/>
            <w:vAlign w:val="center"/>
          </w:tcPr>
          <w:p w14:paraId="54AE2C9E"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Поставки</w:t>
            </w:r>
          </w:p>
        </w:tc>
      </w:tr>
      <w:tr w:rsidR="006257B5" w:rsidRPr="006257B5" w14:paraId="42EF6EE5" w14:textId="77777777" w:rsidTr="007C3DF4">
        <w:trPr>
          <w:trHeight w:val="445"/>
          <w:jc w:val="center"/>
        </w:trPr>
        <w:tc>
          <w:tcPr>
            <w:tcW w:w="167" w:type="pct"/>
            <w:vMerge/>
            <w:vAlign w:val="center"/>
          </w:tcPr>
          <w:p w14:paraId="4BAA00EF" w14:textId="77777777" w:rsidR="000655DB" w:rsidRPr="006257B5" w:rsidRDefault="000655DB" w:rsidP="009745C5">
            <w:pPr>
              <w:jc w:val="center"/>
              <w:rPr>
                <w:rFonts w:ascii="GHEA Grapalat" w:hAnsi="GHEA Grapalat"/>
                <w:sz w:val="18"/>
                <w:szCs w:val="18"/>
              </w:rPr>
            </w:pPr>
          </w:p>
        </w:tc>
        <w:tc>
          <w:tcPr>
            <w:tcW w:w="552" w:type="pct"/>
            <w:vMerge/>
            <w:vAlign w:val="center"/>
          </w:tcPr>
          <w:p w14:paraId="53F2AEB5" w14:textId="77777777" w:rsidR="000655DB" w:rsidRPr="006257B5" w:rsidRDefault="000655DB" w:rsidP="009745C5">
            <w:pPr>
              <w:jc w:val="center"/>
              <w:rPr>
                <w:rFonts w:ascii="GHEA Grapalat" w:hAnsi="GHEA Grapalat"/>
                <w:sz w:val="18"/>
                <w:szCs w:val="18"/>
              </w:rPr>
            </w:pPr>
          </w:p>
        </w:tc>
        <w:tc>
          <w:tcPr>
            <w:tcW w:w="362" w:type="pct"/>
            <w:vMerge/>
            <w:vAlign w:val="center"/>
          </w:tcPr>
          <w:p w14:paraId="20254673" w14:textId="77777777" w:rsidR="000655DB" w:rsidRPr="006257B5" w:rsidRDefault="000655DB" w:rsidP="009745C5">
            <w:pPr>
              <w:jc w:val="center"/>
              <w:rPr>
                <w:rFonts w:ascii="GHEA Grapalat" w:hAnsi="GHEA Grapalat"/>
                <w:sz w:val="18"/>
                <w:szCs w:val="18"/>
              </w:rPr>
            </w:pPr>
          </w:p>
        </w:tc>
        <w:tc>
          <w:tcPr>
            <w:tcW w:w="966" w:type="pct"/>
            <w:vMerge/>
            <w:vAlign w:val="center"/>
          </w:tcPr>
          <w:p w14:paraId="510C6472" w14:textId="77777777" w:rsidR="000655DB" w:rsidRPr="006257B5" w:rsidRDefault="000655DB" w:rsidP="009745C5">
            <w:pPr>
              <w:jc w:val="center"/>
              <w:rPr>
                <w:rFonts w:ascii="GHEA Grapalat" w:hAnsi="GHEA Grapalat"/>
                <w:sz w:val="18"/>
                <w:szCs w:val="18"/>
              </w:rPr>
            </w:pPr>
          </w:p>
        </w:tc>
        <w:tc>
          <w:tcPr>
            <w:tcW w:w="251" w:type="pct"/>
            <w:vMerge/>
            <w:vAlign w:val="center"/>
          </w:tcPr>
          <w:p w14:paraId="63764BDE" w14:textId="77777777" w:rsidR="000655DB" w:rsidRPr="006257B5" w:rsidRDefault="000655DB" w:rsidP="009745C5">
            <w:pPr>
              <w:jc w:val="center"/>
              <w:rPr>
                <w:rFonts w:ascii="GHEA Grapalat" w:hAnsi="GHEA Grapalat"/>
                <w:sz w:val="18"/>
                <w:szCs w:val="18"/>
              </w:rPr>
            </w:pPr>
          </w:p>
        </w:tc>
        <w:tc>
          <w:tcPr>
            <w:tcW w:w="366" w:type="pct"/>
            <w:vMerge/>
            <w:vAlign w:val="center"/>
          </w:tcPr>
          <w:p w14:paraId="4C49776A" w14:textId="77777777" w:rsidR="000655DB" w:rsidRPr="006257B5" w:rsidRDefault="000655DB" w:rsidP="009745C5">
            <w:pPr>
              <w:jc w:val="center"/>
              <w:rPr>
                <w:rFonts w:ascii="GHEA Grapalat" w:hAnsi="GHEA Grapalat"/>
                <w:sz w:val="18"/>
                <w:szCs w:val="18"/>
              </w:rPr>
            </w:pPr>
          </w:p>
        </w:tc>
        <w:tc>
          <w:tcPr>
            <w:tcW w:w="354" w:type="pct"/>
            <w:vMerge/>
            <w:vAlign w:val="center"/>
          </w:tcPr>
          <w:p w14:paraId="3976E956" w14:textId="77777777" w:rsidR="000655DB" w:rsidRPr="006257B5" w:rsidRDefault="000655DB" w:rsidP="009745C5">
            <w:pPr>
              <w:jc w:val="center"/>
              <w:rPr>
                <w:rFonts w:ascii="GHEA Grapalat" w:hAnsi="GHEA Grapalat"/>
                <w:sz w:val="18"/>
                <w:szCs w:val="18"/>
              </w:rPr>
            </w:pPr>
          </w:p>
        </w:tc>
        <w:tc>
          <w:tcPr>
            <w:tcW w:w="284" w:type="pct"/>
            <w:vMerge/>
            <w:vAlign w:val="center"/>
          </w:tcPr>
          <w:p w14:paraId="21E25B31" w14:textId="77777777" w:rsidR="000655DB" w:rsidRPr="006257B5" w:rsidRDefault="000655DB" w:rsidP="009745C5">
            <w:pPr>
              <w:jc w:val="center"/>
              <w:rPr>
                <w:rFonts w:ascii="GHEA Grapalat" w:hAnsi="GHEA Grapalat"/>
                <w:sz w:val="18"/>
                <w:szCs w:val="18"/>
              </w:rPr>
            </w:pPr>
          </w:p>
        </w:tc>
        <w:tc>
          <w:tcPr>
            <w:tcW w:w="365" w:type="pct"/>
            <w:vAlign w:val="center"/>
          </w:tcPr>
          <w:p w14:paraId="03D11D34"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Адрес</w:t>
            </w:r>
          </w:p>
        </w:tc>
        <w:tc>
          <w:tcPr>
            <w:tcW w:w="275" w:type="pct"/>
            <w:vAlign w:val="center"/>
          </w:tcPr>
          <w:p w14:paraId="085A026D"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 xml:space="preserve">Количество </w:t>
            </w:r>
          </w:p>
        </w:tc>
        <w:tc>
          <w:tcPr>
            <w:tcW w:w="1058" w:type="pct"/>
            <w:vAlign w:val="center"/>
          </w:tcPr>
          <w:p w14:paraId="001BBB5C" w14:textId="77777777" w:rsidR="000655DB" w:rsidRPr="006257B5" w:rsidRDefault="000655DB" w:rsidP="009745C5">
            <w:pPr>
              <w:jc w:val="center"/>
              <w:rPr>
                <w:rFonts w:ascii="GHEA Grapalat" w:hAnsi="GHEA Grapalat"/>
                <w:sz w:val="18"/>
                <w:szCs w:val="18"/>
              </w:rPr>
            </w:pPr>
            <w:r w:rsidRPr="006257B5">
              <w:rPr>
                <w:rFonts w:ascii="GHEA Grapalat" w:hAnsi="GHEA Grapalat"/>
                <w:sz w:val="18"/>
                <w:szCs w:val="18"/>
              </w:rPr>
              <w:t>Срок**</w:t>
            </w:r>
          </w:p>
        </w:tc>
      </w:tr>
      <w:tr w:rsidR="006257B5" w:rsidRPr="006257B5" w14:paraId="176592BB" w14:textId="77777777" w:rsidTr="007C3DF4">
        <w:trPr>
          <w:trHeight w:val="1835"/>
          <w:jc w:val="center"/>
        </w:trPr>
        <w:tc>
          <w:tcPr>
            <w:tcW w:w="167" w:type="pct"/>
            <w:vAlign w:val="center"/>
          </w:tcPr>
          <w:p w14:paraId="767E230D" w14:textId="77777777" w:rsidR="007C3DF4" w:rsidRPr="006257B5" w:rsidRDefault="007C3DF4" w:rsidP="007C3DF4">
            <w:pPr>
              <w:pStyle w:val="BodyTextIndent2"/>
              <w:spacing w:line="240" w:lineRule="auto"/>
              <w:ind w:firstLine="0"/>
              <w:jc w:val="center"/>
              <w:rPr>
                <w:rFonts w:ascii="GHEA Grapalat" w:hAnsi="GHEA Grapalat"/>
                <w:sz w:val="18"/>
                <w:szCs w:val="18"/>
              </w:rPr>
            </w:pPr>
            <w:r w:rsidRPr="006257B5">
              <w:rPr>
                <w:rFonts w:ascii="GHEA Grapalat" w:hAnsi="GHEA Grapalat" w:cs="Calibri"/>
                <w:sz w:val="18"/>
                <w:szCs w:val="18"/>
              </w:rPr>
              <w:t>1</w:t>
            </w:r>
          </w:p>
        </w:tc>
        <w:tc>
          <w:tcPr>
            <w:tcW w:w="552" w:type="pct"/>
            <w:shd w:val="clear" w:color="auto" w:fill="FFFFFF" w:themeFill="background1"/>
            <w:vAlign w:val="center"/>
          </w:tcPr>
          <w:p w14:paraId="6013AC79" w14:textId="3AE76692" w:rsidR="007C3DF4" w:rsidRPr="006257B5" w:rsidRDefault="007C3DF4" w:rsidP="007C3DF4">
            <w:pPr>
              <w:jc w:val="center"/>
              <w:rPr>
                <w:rFonts w:ascii="GHEA Grapalat" w:hAnsi="GHEA Grapalat"/>
                <w:sz w:val="18"/>
                <w:szCs w:val="18"/>
              </w:rPr>
            </w:pPr>
            <w:r w:rsidRPr="006257B5">
              <w:rPr>
                <w:rFonts w:ascii="GHEA Grapalat" w:hAnsi="GHEA Grapalat"/>
                <w:sz w:val="18"/>
                <w:szCs w:val="18"/>
              </w:rPr>
              <w:t>31321190</w:t>
            </w:r>
          </w:p>
        </w:tc>
        <w:tc>
          <w:tcPr>
            <w:tcW w:w="362" w:type="pct"/>
            <w:vAlign w:val="center"/>
          </w:tcPr>
          <w:p w14:paraId="6DCC7672" w14:textId="3985DE27" w:rsidR="007C3DF4" w:rsidRPr="006257B5" w:rsidRDefault="007C3DF4" w:rsidP="007C3DF4">
            <w:pPr>
              <w:jc w:val="center"/>
              <w:rPr>
                <w:rFonts w:ascii="GHEA Grapalat" w:hAnsi="GHEA Grapalat"/>
                <w:sz w:val="18"/>
                <w:szCs w:val="18"/>
              </w:rPr>
            </w:pPr>
            <w:r w:rsidRPr="006257B5">
              <w:rPr>
                <w:rFonts w:ascii="GHEA Grapalat" w:hAnsi="GHEA Grapalat"/>
                <w:sz w:val="18"/>
                <w:szCs w:val="18"/>
              </w:rPr>
              <w:t>Электрический провод 1*12 АПВ</w:t>
            </w:r>
          </w:p>
        </w:tc>
        <w:tc>
          <w:tcPr>
            <w:tcW w:w="966" w:type="pct"/>
            <w:vAlign w:val="center"/>
          </w:tcPr>
          <w:p w14:paraId="57E8E11C" w14:textId="3048F884" w:rsidR="007C3DF4" w:rsidRPr="006257B5" w:rsidRDefault="007C3DF4" w:rsidP="007C3DF4">
            <w:pPr>
              <w:jc w:val="center"/>
              <w:rPr>
                <w:rFonts w:ascii="GHEA Grapalat" w:hAnsi="GHEA Grapalat"/>
                <w:sz w:val="18"/>
                <w:szCs w:val="18"/>
              </w:rPr>
            </w:pPr>
            <w:r w:rsidRPr="006257B5">
              <w:rPr>
                <w:rFonts w:ascii="GHEA Grapalat" w:hAnsi="GHEA Grapalat" w:cs="Sylfaen"/>
                <w:sz w:val="18"/>
                <w:szCs w:val="18"/>
              </w:rPr>
              <w:t>Электрический провод 1*12 мм2 АПВ. Товары должны быть новыми, неиспользованными. Передачу осуществляет поставщик, Продавец.</w:t>
            </w:r>
          </w:p>
        </w:tc>
        <w:tc>
          <w:tcPr>
            <w:tcW w:w="251" w:type="pct"/>
            <w:vAlign w:val="center"/>
          </w:tcPr>
          <w:p w14:paraId="1C10C604" w14:textId="2E039D1B" w:rsidR="007C3DF4" w:rsidRPr="006257B5" w:rsidRDefault="007C3DF4" w:rsidP="007C3DF4">
            <w:pPr>
              <w:jc w:val="center"/>
              <w:rPr>
                <w:rFonts w:ascii="GHEA Grapalat" w:hAnsi="GHEA Grapalat"/>
                <w:sz w:val="18"/>
                <w:szCs w:val="18"/>
              </w:rPr>
            </w:pPr>
            <w:r w:rsidRPr="006257B5">
              <w:rPr>
                <w:rFonts w:ascii="GHEA Grapalat" w:hAnsi="GHEA Grapalat"/>
                <w:sz w:val="18"/>
                <w:szCs w:val="18"/>
                <w:lang w:val="hy-AM"/>
              </w:rPr>
              <w:t xml:space="preserve">метр </w:t>
            </w:r>
          </w:p>
        </w:tc>
        <w:tc>
          <w:tcPr>
            <w:tcW w:w="366" w:type="pct"/>
            <w:shd w:val="clear" w:color="auto" w:fill="FFFFFF" w:themeFill="background1"/>
            <w:vAlign w:val="center"/>
          </w:tcPr>
          <w:p w14:paraId="4A894EEF" w14:textId="18DA5B5D" w:rsidR="007C3DF4" w:rsidRPr="006257B5" w:rsidRDefault="007C3DF4" w:rsidP="007C3DF4">
            <w:pPr>
              <w:jc w:val="center"/>
              <w:rPr>
                <w:rFonts w:ascii="GHEA Grapalat" w:hAnsi="GHEA Grapalat"/>
                <w:sz w:val="18"/>
                <w:szCs w:val="18"/>
                <w:lang w:val="hy-AM"/>
              </w:rPr>
            </w:pPr>
          </w:p>
        </w:tc>
        <w:tc>
          <w:tcPr>
            <w:tcW w:w="354" w:type="pct"/>
            <w:vAlign w:val="center"/>
          </w:tcPr>
          <w:p w14:paraId="10A60B9B" w14:textId="4191FE6C" w:rsidR="007C3DF4" w:rsidRPr="006257B5" w:rsidRDefault="007C3DF4" w:rsidP="007C3DF4">
            <w:pPr>
              <w:jc w:val="center"/>
              <w:rPr>
                <w:rFonts w:ascii="GHEA Grapalat" w:hAnsi="GHEA Grapalat"/>
                <w:sz w:val="18"/>
                <w:szCs w:val="18"/>
                <w:lang w:val="hy-AM"/>
              </w:rPr>
            </w:pPr>
          </w:p>
        </w:tc>
        <w:tc>
          <w:tcPr>
            <w:tcW w:w="284" w:type="pct"/>
            <w:vAlign w:val="center"/>
          </w:tcPr>
          <w:p w14:paraId="4D17F88C" w14:textId="5C6B4051" w:rsidR="007C3DF4" w:rsidRPr="006257B5" w:rsidRDefault="007C3DF4" w:rsidP="007C3DF4">
            <w:pPr>
              <w:jc w:val="center"/>
              <w:rPr>
                <w:rFonts w:ascii="GHEA Grapalat" w:hAnsi="GHEA Grapalat"/>
                <w:sz w:val="18"/>
                <w:szCs w:val="18"/>
                <w:lang w:val="en-US"/>
              </w:rPr>
            </w:pPr>
            <w:r w:rsidRPr="006257B5">
              <w:rPr>
                <w:rFonts w:ascii="GHEA Grapalat" w:hAnsi="GHEA Grapalat" w:cs="Calibri"/>
                <w:sz w:val="18"/>
                <w:szCs w:val="18"/>
              </w:rPr>
              <w:t>23000</w:t>
            </w:r>
          </w:p>
        </w:tc>
        <w:tc>
          <w:tcPr>
            <w:tcW w:w="365" w:type="pct"/>
            <w:shd w:val="clear" w:color="auto" w:fill="auto"/>
            <w:vAlign w:val="center"/>
          </w:tcPr>
          <w:p w14:paraId="2BA6F864" w14:textId="3375FFC0" w:rsidR="007C3DF4" w:rsidRPr="006257B5" w:rsidRDefault="007C3DF4" w:rsidP="007C3DF4">
            <w:pPr>
              <w:jc w:val="center"/>
              <w:rPr>
                <w:rFonts w:ascii="GHEA Grapalat" w:hAnsi="GHEA Grapalat" w:cs="Calibri"/>
                <w:sz w:val="18"/>
                <w:szCs w:val="18"/>
                <w:lang w:val="hy-AM"/>
              </w:rPr>
            </w:pPr>
            <w:r w:rsidRPr="006257B5">
              <w:rPr>
                <w:rFonts w:ascii="GHEA Grapalat" w:hAnsi="GHEA Grapalat"/>
                <w:sz w:val="18"/>
                <w:szCs w:val="18"/>
              </w:rPr>
              <w:t>Армавирский марз РА, община Мецамор, село Норапат, улица 5, здание №11</w:t>
            </w:r>
          </w:p>
        </w:tc>
        <w:tc>
          <w:tcPr>
            <w:tcW w:w="275" w:type="pct"/>
            <w:vAlign w:val="center"/>
          </w:tcPr>
          <w:p w14:paraId="3F93CC86" w14:textId="46FAD43D" w:rsidR="007C3DF4" w:rsidRPr="006257B5" w:rsidRDefault="007C3DF4" w:rsidP="007C3DF4">
            <w:pPr>
              <w:jc w:val="center"/>
              <w:rPr>
                <w:rFonts w:ascii="GHEA Grapalat" w:hAnsi="GHEA Grapalat"/>
                <w:sz w:val="18"/>
                <w:szCs w:val="18"/>
                <w:lang w:val="en-US"/>
              </w:rPr>
            </w:pPr>
            <w:r w:rsidRPr="006257B5">
              <w:rPr>
                <w:rFonts w:ascii="GHEA Grapalat" w:hAnsi="GHEA Grapalat" w:cs="Calibri"/>
                <w:sz w:val="18"/>
                <w:szCs w:val="18"/>
              </w:rPr>
              <w:t>23000</w:t>
            </w:r>
          </w:p>
        </w:tc>
        <w:tc>
          <w:tcPr>
            <w:tcW w:w="1058" w:type="pct"/>
          </w:tcPr>
          <w:p w14:paraId="241A135D" w14:textId="3F564ADE" w:rsidR="007C3DF4" w:rsidRPr="006257B5" w:rsidRDefault="007C3DF4" w:rsidP="007C3DF4">
            <w:pPr>
              <w:jc w:val="center"/>
              <w:rPr>
                <w:rFonts w:ascii="GHEA Grapalat" w:hAnsi="GHEA Grapalat"/>
                <w:sz w:val="18"/>
                <w:szCs w:val="18"/>
                <w:lang w:val="hy-AM"/>
              </w:rPr>
            </w:pPr>
            <w:r w:rsidRPr="006257B5">
              <w:rPr>
                <w:rFonts w:ascii="GHEA Grapalat" w:hAnsi="GHEA Grapalat"/>
                <w:sz w:val="18"/>
                <w:szCs w:val="18"/>
              </w:rPr>
              <w:t xml:space="preserve">В течение 20 календарных дней со дня вступления договора в силу (за исключением случая согласия выбранного участника на исполнение договора в более короткий срок) по требованию Заказчика, до 30.12.2024. в течение периода. </w:t>
            </w:r>
          </w:p>
        </w:tc>
      </w:tr>
      <w:tr w:rsidR="006257B5" w:rsidRPr="006257B5" w14:paraId="24C44D8A" w14:textId="77777777" w:rsidTr="007C3DF4">
        <w:trPr>
          <w:trHeight w:val="246"/>
          <w:jc w:val="center"/>
        </w:trPr>
        <w:tc>
          <w:tcPr>
            <w:tcW w:w="167" w:type="pct"/>
            <w:vAlign w:val="center"/>
          </w:tcPr>
          <w:p w14:paraId="2EBACF66" w14:textId="77777777" w:rsidR="00AD505C" w:rsidRPr="006257B5" w:rsidRDefault="00AD505C" w:rsidP="00AD505C">
            <w:pPr>
              <w:pStyle w:val="BodyTextIndent2"/>
              <w:spacing w:line="240" w:lineRule="auto"/>
              <w:ind w:firstLine="0"/>
              <w:jc w:val="center"/>
              <w:rPr>
                <w:rFonts w:ascii="GHEA Grapalat" w:hAnsi="GHEA Grapalat"/>
                <w:sz w:val="18"/>
                <w:szCs w:val="18"/>
              </w:rPr>
            </w:pPr>
            <w:r w:rsidRPr="006257B5">
              <w:rPr>
                <w:rFonts w:ascii="GHEA Grapalat" w:hAnsi="GHEA Grapalat" w:cs="Calibri"/>
                <w:sz w:val="18"/>
                <w:szCs w:val="18"/>
              </w:rPr>
              <w:t>2</w:t>
            </w:r>
          </w:p>
        </w:tc>
        <w:tc>
          <w:tcPr>
            <w:tcW w:w="552" w:type="pct"/>
            <w:vAlign w:val="center"/>
          </w:tcPr>
          <w:p w14:paraId="4FB35020" w14:textId="4CBEA46C" w:rsidR="00AD505C" w:rsidRPr="006257B5" w:rsidRDefault="00AD505C" w:rsidP="00AD505C">
            <w:pPr>
              <w:jc w:val="center"/>
              <w:rPr>
                <w:rFonts w:ascii="GHEA Grapalat" w:hAnsi="GHEA Grapalat"/>
                <w:sz w:val="18"/>
                <w:szCs w:val="18"/>
                <w:lang w:val="hy-AM"/>
              </w:rPr>
            </w:pPr>
            <w:r w:rsidRPr="006257B5">
              <w:rPr>
                <w:rFonts w:ascii="GHEA Grapalat" w:hAnsi="GHEA Grapalat"/>
                <w:sz w:val="18"/>
                <w:szCs w:val="18"/>
              </w:rPr>
              <w:t>44111200</w:t>
            </w:r>
          </w:p>
        </w:tc>
        <w:tc>
          <w:tcPr>
            <w:tcW w:w="362" w:type="pct"/>
            <w:vAlign w:val="center"/>
          </w:tcPr>
          <w:p w14:paraId="2D15ADD3" w14:textId="57989E28" w:rsidR="00AD505C" w:rsidRPr="006257B5" w:rsidRDefault="00AD505C" w:rsidP="00AD505C">
            <w:pPr>
              <w:jc w:val="center"/>
              <w:rPr>
                <w:rFonts w:ascii="GHEA Grapalat" w:hAnsi="GHEA Grapalat"/>
                <w:sz w:val="18"/>
                <w:szCs w:val="18"/>
              </w:rPr>
            </w:pPr>
            <w:r w:rsidRPr="006257B5">
              <w:rPr>
                <w:rFonts w:ascii="GHEA Grapalat" w:hAnsi="GHEA Grapalat"/>
                <w:sz w:val="18"/>
                <w:szCs w:val="18"/>
              </w:rPr>
              <w:t>Цемент</w:t>
            </w:r>
          </w:p>
        </w:tc>
        <w:tc>
          <w:tcPr>
            <w:tcW w:w="966" w:type="pct"/>
            <w:vAlign w:val="center"/>
          </w:tcPr>
          <w:p w14:paraId="33BA3518" w14:textId="1CFB41AE" w:rsidR="00AD505C" w:rsidRPr="006257B5" w:rsidRDefault="00AD505C" w:rsidP="00AD505C">
            <w:pPr>
              <w:jc w:val="center"/>
              <w:rPr>
                <w:rFonts w:ascii="GHEA Grapalat" w:hAnsi="GHEA Grapalat"/>
                <w:sz w:val="18"/>
                <w:szCs w:val="18"/>
              </w:rPr>
            </w:pPr>
            <w:r w:rsidRPr="006257B5">
              <w:rPr>
                <w:rFonts w:ascii="GHEA Grapalat" w:hAnsi="GHEA Grapalat" w:cs="Sylfaen"/>
                <w:sz w:val="18"/>
                <w:szCs w:val="18"/>
              </w:rPr>
              <w:t>Цемент марки М 400 или аналог, фасованный, серый, цемент без запаха, в мешках по 50 кг.</w:t>
            </w:r>
          </w:p>
        </w:tc>
        <w:tc>
          <w:tcPr>
            <w:tcW w:w="251" w:type="pct"/>
            <w:vAlign w:val="center"/>
          </w:tcPr>
          <w:p w14:paraId="0993B177" w14:textId="089A3680" w:rsidR="00AD505C" w:rsidRPr="006257B5" w:rsidRDefault="004F1683" w:rsidP="00AD505C">
            <w:pPr>
              <w:jc w:val="center"/>
              <w:rPr>
                <w:rFonts w:ascii="GHEA Grapalat" w:hAnsi="GHEA Grapalat"/>
                <w:sz w:val="18"/>
                <w:szCs w:val="18"/>
              </w:rPr>
            </w:pPr>
            <w:r w:rsidRPr="006257B5">
              <w:rPr>
                <w:rFonts w:ascii="GHEA Grapalat" w:hAnsi="GHEA Grapalat"/>
                <w:sz w:val="18"/>
                <w:szCs w:val="18"/>
                <w:lang w:val="hy-AM"/>
              </w:rPr>
              <w:t>к</w:t>
            </w:r>
            <w:r w:rsidR="00AD505C" w:rsidRPr="006257B5">
              <w:rPr>
                <w:rFonts w:ascii="GHEA Grapalat" w:hAnsi="GHEA Grapalat"/>
                <w:sz w:val="18"/>
                <w:szCs w:val="18"/>
                <w:lang w:val="hy-AM"/>
              </w:rPr>
              <w:t>г</w:t>
            </w:r>
          </w:p>
        </w:tc>
        <w:tc>
          <w:tcPr>
            <w:tcW w:w="366" w:type="pct"/>
            <w:vAlign w:val="center"/>
          </w:tcPr>
          <w:p w14:paraId="020BCA3F" w14:textId="119FB60E" w:rsidR="00AD505C" w:rsidRPr="006257B5" w:rsidRDefault="00AD505C" w:rsidP="00AD505C">
            <w:pPr>
              <w:jc w:val="center"/>
              <w:rPr>
                <w:rFonts w:ascii="GHEA Grapalat" w:hAnsi="GHEA Grapalat"/>
                <w:sz w:val="18"/>
                <w:szCs w:val="18"/>
                <w:lang w:val="hy-AM"/>
              </w:rPr>
            </w:pPr>
          </w:p>
        </w:tc>
        <w:tc>
          <w:tcPr>
            <w:tcW w:w="354" w:type="pct"/>
            <w:vAlign w:val="center"/>
          </w:tcPr>
          <w:p w14:paraId="195A8637" w14:textId="7B80A751" w:rsidR="00AD505C" w:rsidRPr="006257B5" w:rsidRDefault="00AD505C" w:rsidP="00AD505C">
            <w:pPr>
              <w:jc w:val="center"/>
              <w:rPr>
                <w:rFonts w:ascii="GHEA Grapalat" w:hAnsi="GHEA Grapalat"/>
                <w:sz w:val="18"/>
                <w:szCs w:val="18"/>
                <w:lang w:val="hy-AM"/>
              </w:rPr>
            </w:pPr>
          </w:p>
        </w:tc>
        <w:tc>
          <w:tcPr>
            <w:tcW w:w="284" w:type="pct"/>
            <w:vAlign w:val="center"/>
          </w:tcPr>
          <w:p w14:paraId="40DBAFB8" w14:textId="1C5EFACD" w:rsidR="00AD505C" w:rsidRPr="006257B5" w:rsidRDefault="007C3DF4" w:rsidP="00AD505C">
            <w:pPr>
              <w:jc w:val="center"/>
              <w:rPr>
                <w:rFonts w:ascii="GHEA Grapalat" w:hAnsi="GHEA Grapalat"/>
                <w:sz w:val="18"/>
                <w:szCs w:val="18"/>
                <w:lang w:val="en-US"/>
              </w:rPr>
            </w:pPr>
            <w:r w:rsidRPr="006257B5">
              <w:rPr>
                <w:rFonts w:ascii="GHEA Grapalat" w:hAnsi="GHEA Grapalat" w:cs="Calibri"/>
                <w:sz w:val="18"/>
                <w:szCs w:val="18"/>
              </w:rPr>
              <w:t>2500</w:t>
            </w:r>
          </w:p>
        </w:tc>
        <w:tc>
          <w:tcPr>
            <w:tcW w:w="365" w:type="pct"/>
            <w:vAlign w:val="center"/>
          </w:tcPr>
          <w:p w14:paraId="46F0F81D" w14:textId="6A129711" w:rsidR="00AD505C" w:rsidRPr="006257B5" w:rsidRDefault="00AD505C" w:rsidP="00AD505C">
            <w:pPr>
              <w:jc w:val="center"/>
              <w:rPr>
                <w:rFonts w:ascii="GHEA Grapalat" w:hAnsi="GHEA Grapalat"/>
                <w:sz w:val="18"/>
                <w:szCs w:val="18"/>
                <w:lang w:val="hy-AM"/>
              </w:rPr>
            </w:pPr>
            <w:r w:rsidRPr="006257B5">
              <w:rPr>
                <w:rFonts w:ascii="GHEA Grapalat" w:hAnsi="GHEA Grapalat"/>
                <w:sz w:val="18"/>
                <w:szCs w:val="18"/>
              </w:rPr>
              <w:t xml:space="preserve">Армавирский марз РА, община Мецамор, село Норапат, улица 5, </w:t>
            </w:r>
            <w:r w:rsidRPr="006257B5">
              <w:rPr>
                <w:rFonts w:ascii="GHEA Grapalat" w:hAnsi="GHEA Grapalat"/>
                <w:sz w:val="18"/>
                <w:szCs w:val="18"/>
              </w:rPr>
              <w:lastRenderedPageBreak/>
              <w:t>здание №11</w:t>
            </w:r>
          </w:p>
        </w:tc>
        <w:tc>
          <w:tcPr>
            <w:tcW w:w="275" w:type="pct"/>
            <w:vAlign w:val="center"/>
          </w:tcPr>
          <w:p w14:paraId="256B5B4F" w14:textId="01E29430" w:rsidR="00AD505C" w:rsidRPr="006257B5" w:rsidRDefault="007C3DF4" w:rsidP="00AD505C">
            <w:pPr>
              <w:jc w:val="center"/>
              <w:rPr>
                <w:rFonts w:ascii="GHEA Grapalat" w:hAnsi="GHEA Grapalat"/>
                <w:sz w:val="18"/>
                <w:szCs w:val="18"/>
                <w:lang w:val="en-US"/>
              </w:rPr>
            </w:pPr>
            <w:r w:rsidRPr="006257B5">
              <w:rPr>
                <w:rFonts w:ascii="GHEA Grapalat" w:hAnsi="GHEA Grapalat" w:cs="Calibri"/>
                <w:sz w:val="18"/>
                <w:szCs w:val="18"/>
              </w:rPr>
              <w:lastRenderedPageBreak/>
              <w:t>2500</w:t>
            </w:r>
          </w:p>
        </w:tc>
        <w:tc>
          <w:tcPr>
            <w:tcW w:w="1058" w:type="pct"/>
          </w:tcPr>
          <w:p w14:paraId="229AB952" w14:textId="783532E6" w:rsidR="00AD505C" w:rsidRPr="006257B5" w:rsidRDefault="00AD505C" w:rsidP="00AD505C">
            <w:pPr>
              <w:jc w:val="center"/>
              <w:rPr>
                <w:rFonts w:ascii="GHEA Grapalat" w:hAnsi="GHEA Grapalat"/>
                <w:sz w:val="18"/>
                <w:szCs w:val="18"/>
                <w:lang w:val="hy-AM"/>
              </w:rPr>
            </w:pPr>
            <w:r w:rsidRPr="006257B5">
              <w:rPr>
                <w:rFonts w:ascii="GHEA Grapalat" w:hAnsi="GHEA Grapalat"/>
                <w:sz w:val="18"/>
                <w:szCs w:val="18"/>
              </w:rPr>
              <w:t xml:space="preserve">В течение 20 календарных дней со дня вступления договора в силу (за исключением случая согласия выбранного участника на исполнение договора в более короткий срок) по требованию Заказчика, до 30.12.2024. в течение периода. </w:t>
            </w:r>
          </w:p>
        </w:tc>
      </w:tr>
      <w:tr w:rsidR="006257B5" w:rsidRPr="006257B5" w14:paraId="089BD843" w14:textId="77777777" w:rsidTr="009745C5">
        <w:trPr>
          <w:trHeight w:val="287"/>
          <w:jc w:val="center"/>
        </w:trPr>
        <w:tc>
          <w:tcPr>
            <w:tcW w:w="2047" w:type="pct"/>
            <w:gridSpan w:val="4"/>
            <w:vAlign w:val="center"/>
          </w:tcPr>
          <w:p w14:paraId="6496E5B0" w14:textId="77777777" w:rsidR="000655DB" w:rsidRPr="006257B5" w:rsidRDefault="000655DB" w:rsidP="009745C5">
            <w:pPr>
              <w:jc w:val="center"/>
              <w:rPr>
                <w:rFonts w:ascii="GHEA Grapalat" w:hAnsi="GHEA Grapalat"/>
                <w:sz w:val="18"/>
                <w:szCs w:val="18"/>
              </w:rPr>
            </w:pPr>
            <w:r w:rsidRPr="006257B5">
              <w:rPr>
                <w:rFonts w:ascii="GHEA Grapalat" w:hAnsi="GHEA Grapalat"/>
                <w:b/>
                <w:bCs/>
              </w:rPr>
              <w:t>Общий:</w:t>
            </w:r>
          </w:p>
        </w:tc>
        <w:tc>
          <w:tcPr>
            <w:tcW w:w="2953" w:type="pct"/>
            <w:gridSpan w:val="7"/>
            <w:vAlign w:val="center"/>
          </w:tcPr>
          <w:p w14:paraId="0BF672B9" w14:textId="2C70B947" w:rsidR="000655DB" w:rsidRPr="006257B5" w:rsidRDefault="000655DB" w:rsidP="009745C5">
            <w:pPr>
              <w:jc w:val="center"/>
              <w:rPr>
                <w:rFonts w:ascii="GHEA Grapalat" w:hAnsi="GHEA Grapalat"/>
                <w:sz w:val="18"/>
                <w:szCs w:val="18"/>
              </w:rPr>
            </w:pPr>
          </w:p>
        </w:tc>
      </w:tr>
    </w:tbl>
    <w:bookmarkEnd w:id="4"/>
    <w:p w14:paraId="33497ABA" w14:textId="5401EF23" w:rsidR="000655DB" w:rsidRPr="006257B5" w:rsidRDefault="000655DB" w:rsidP="000655DB">
      <w:pPr>
        <w:ind w:left="-90" w:right="-72"/>
        <w:jc w:val="both"/>
        <w:rPr>
          <w:rFonts w:ascii="GHEA Grapalat" w:eastAsia="Calibri" w:hAnsi="GHEA Grapalat"/>
          <w:sz w:val="14"/>
          <w:szCs w:val="16"/>
        </w:rPr>
      </w:pPr>
      <w:r w:rsidRPr="006257B5">
        <w:rPr>
          <w:rFonts w:ascii="GHEA Grapalat" w:eastAsia="Calibri" w:hAnsi="GHEA Grapalat"/>
          <w:sz w:val="14"/>
          <w:szCs w:val="16"/>
          <w:lang w:val="pt-BR"/>
        </w:rPr>
        <w:t>* Срок поставки товара, а в случае поэтапной поставки срок поставки первого этапа составляет не менее 20 календарных дней, исчисление которых производится в день выполнения условий выполнения прав и вступают в силу обязат</w:t>
      </w:r>
      <w:r w:rsidRPr="006257B5">
        <w:rPr>
          <w:rFonts w:ascii="GHEA Grapalat" w:eastAsia="Calibri" w:hAnsi="GHEA Grapalat"/>
          <w:sz w:val="14"/>
          <w:szCs w:val="16"/>
          <w:lang w:val="pt-BR"/>
        </w:rPr>
        <w:t>ельства сторон по договору, за исключением случая, когда выбранный участник обязуется поставить товар в более короткий срок: Срок сдачи не может быть позднее</w:t>
      </w:r>
      <w:r w:rsidR="0050549E" w:rsidRPr="006257B5">
        <w:rPr>
          <w:rFonts w:ascii="GHEA Grapalat" w:eastAsia="Calibri" w:hAnsi="GHEA Grapalat"/>
          <w:sz w:val="14"/>
          <w:szCs w:val="16"/>
          <w:lang w:val="pt-BR"/>
        </w:rPr>
        <w:t xml:space="preserve"> данного года</w:t>
      </w:r>
      <w:r w:rsidRPr="006257B5">
        <w:rPr>
          <w:rFonts w:ascii="GHEA Grapalat" w:eastAsia="Calibri" w:hAnsi="GHEA Grapalat"/>
          <w:sz w:val="14"/>
          <w:szCs w:val="16"/>
          <w:lang w:val="pt-BR"/>
        </w:rPr>
        <w:t xml:space="preserve"> 30 декабря года</w:t>
      </w:r>
      <w:r w:rsidR="0050549E" w:rsidRPr="006257B5">
        <w:rPr>
          <w:rFonts w:ascii="GHEA Grapalat" w:eastAsia="Calibri" w:hAnsi="GHEA Grapalat"/>
          <w:sz w:val="14"/>
          <w:szCs w:val="16"/>
          <w:lang w:val="pt-BR"/>
        </w:rPr>
        <w:t>.</w:t>
      </w:r>
    </w:p>
    <w:p w14:paraId="0B8E4A6F" w14:textId="77777777" w:rsidR="000655DB" w:rsidRPr="006257B5" w:rsidRDefault="000655DB" w:rsidP="000655DB">
      <w:pPr>
        <w:ind w:left="-90" w:right="-72"/>
        <w:contextualSpacing/>
        <w:jc w:val="both"/>
        <w:rPr>
          <w:rFonts w:ascii="GHEA Grapalat" w:eastAsia="Calibri" w:hAnsi="GHEA Grapalat"/>
          <w:b/>
          <w:bCs/>
          <w:sz w:val="14"/>
          <w:szCs w:val="14"/>
        </w:rPr>
      </w:pPr>
      <w:r w:rsidRPr="006257B5">
        <w:rPr>
          <w:rFonts w:ascii="GHEA Grapalat" w:eastAsia="Calibri" w:hAnsi="GHEA Grapalat"/>
          <w:b/>
          <w:bCs/>
          <w:sz w:val="14"/>
          <w:szCs w:val="14"/>
          <w:lang w:val="pt-BR"/>
        </w:rPr>
        <w:t xml:space="preserve">Поставщик осуществляет транспортировку, погрузочно-разгрузочные работы и, при необходимости, монтаж изделия. </w:t>
      </w:r>
    </w:p>
    <w:tbl>
      <w:tblPr>
        <w:tblW w:w="10138" w:type="dxa"/>
        <w:jc w:val="center"/>
        <w:tblLayout w:type="fixed"/>
        <w:tblLook w:val="0000" w:firstRow="0" w:lastRow="0" w:firstColumn="0" w:lastColumn="0" w:noHBand="0" w:noVBand="0"/>
      </w:tblPr>
      <w:tblGrid>
        <w:gridCol w:w="5035"/>
        <w:gridCol w:w="760"/>
        <w:gridCol w:w="4343"/>
      </w:tblGrid>
      <w:tr w:rsidR="00852E6F" w:rsidRPr="006257B5" w14:paraId="0B9521F5" w14:textId="77777777" w:rsidTr="00842C7D">
        <w:trPr>
          <w:jc w:val="center"/>
        </w:trPr>
        <w:tc>
          <w:tcPr>
            <w:tcW w:w="5035" w:type="dxa"/>
          </w:tcPr>
          <w:p w14:paraId="102E4779" w14:textId="77777777" w:rsidR="00852E6F" w:rsidRPr="006257B5" w:rsidRDefault="00852E6F" w:rsidP="008C0727">
            <w:pPr>
              <w:widowControl w:val="0"/>
              <w:spacing w:after="160"/>
              <w:jc w:val="center"/>
              <w:rPr>
                <w:rFonts w:ascii="GHEA Grapalat" w:hAnsi="GHEA Grapalat"/>
                <w:b/>
                <w:sz w:val="20"/>
              </w:rPr>
            </w:pPr>
            <w:r w:rsidRPr="006257B5">
              <w:rPr>
                <w:rFonts w:ascii="GHEA Grapalat" w:hAnsi="GHEA Grapalat"/>
                <w:b/>
                <w:sz w:val="20"/>
              </w:rPr>
              <w:t>ПОКУПАТЕЛЬ</w:t>
            </w:r>
          </w:p>
          <w:p w14:paraId="5A789A5D" w14:textId="6C395240" w:rsidR="00852E6F" w:rsidRPr="006257B5" w:rsidRDefault="004E555A" w:rsidP="008C0727">
            <w:pPr>
              <w:widowControl w:val="0"/>
              <w:jc w:val="center"/>
              <w:rPr>
                <w:rFonts w:ascii="GHEA Grapalat" w:hAnsi="GHEA Grapalat" w:cs="Sylfaen"/>
                <w:bCs/>
                <w:sz w:val="20"/>
                <w:lang w:val="hy-AM"/>
              </w:rPr>
            </w:pPr>
            <w:r w:rsidRPr="006257B5">
              <w:rPr>
                <w:rFonts w:ascii="GHEA Grapalat" w:hAnsi="GHEA Grapalat" w:cs="Sylfaen"/>
                <w:bCs/>
                <w:sz w:val="20"/>
                <w:lang w:val="hy-AM"/>
              </w:rPr>
              <w:t>ОНО «</w:t>
            </w:r>
            <w:r w:rsidR="00E80DBA" w:rsidRPr="006257B5">
              <w:rPr>
                <w:rFonts w:ascii="GHEA Grapalat" w:hAnsi="GHEA Grapalat" w:cs="Sylfaen"/>
                <w:bCs/>
                <w:sz w:val="20"/>
                <w:lang w:val="hy-AM"/>
              </w:rPr>
              <w:t>Освещение и озеленение Мецамора</w:t>
            </w:r>
            <w:r w:rsidRPr="006257B5">
              <w:rPr>
                <w:rFonts w:ascii="GHEA Grapalat" w:hAnsi="GHEA Grapalat" w:cs="Sylfaen"/>
                <w:bCs/>
                <w:sz w:val="20"/>
                <w:lang w:val="hy-AM"/>
              </w:rPr>
              <w:t>»</w:t>
            </w:r>
          </w:p>
          <w:p w14:paraId="5FC6BE78" w14:textId="049FE00D" w:rsidR="00852E6F" w:rsidRPr="006257B5" w:rsidRDefault="00E80DBA" w:rsidP="008C0727">
            <w:pPr>
              <w:widowControl w:val="0"/>
              <w:jc w:val="center"/>
              <w:rPr>
                <w:rFonts w:ascii="GHEA Grapalat" w:hAnsi="GHEA Grapalat" w:cs="Sylfaen"/>
                <w:bCs/>
                <w:sz w:val="20"/>
                <w:lang w:val="hy-AM"/>
              </w:rPr>
            </w:pPr>
            <w:r w:rsidRPr="006257B5">
              <w:rPr>
                <w:rFonts w:ascii="GHEA Grapalat" w:hAnsi="GHEA Grapalat" w:cs="Sylfaen"/>
                <w:bCs/>
                <w:sz w:val="20"/>
                <w:lang w:val="hy-AM"/>
              </w:rPr>
              <w:t>Армавирский марз РА, община Мецамор, село Норапат, улица 5, здание №11</w:t>
            </w:r>
          </w:p>
          <w:p w14:paraId="6685F5E1" w14:textId="7FE9EFE3" w:rsidR="00852E6F" w:rsidRPr="006257B5" w:rsidRDefault="00233EF3" w:rsidP="008C0727">
            <w:pPr>
              <w:widowControl w:val="0"/>
              <w:jc w:val="center"/>
              <w:rPr>
                <w:rFonts w:ascii="GHEA Grapalat" w:hAnsi="GHEA Grapalat" w:cs="Sylfaen"/>
                <w:bCs/>
                <w:sz w:val="20"/>
              </w:rPr>
            </w:pPr>
            <w:r w:rsidRPr="006257B5">
              <w:rPr>
                <w:rFonts w:ascii="GHEA Grapalat" w:hAnsi="GHEA Grapalat" w:cs="Sylfaen"/>
                <w:bCs/>
                <w:sz w:val="20"/>
              </w:rPr>
              <w:t>ЗАО “АРДШИНБАНК”</w:t>
            </w:r>
          </w:p>
          <w:p w14:paraId="3C36B558" w14:textId="10C85E86" w:rsidR="00852E6F" w:rsidRPr="006257B5" w:rsidRDefault="00852E6F" w:rsidP="008C0727">
            <w:pPr>
              <w:widowControl w:val="0"/>
              <w:jc w:val="center"/>
              <w:rPr>
                <w:rFonts w:ascii="GHEA Grapalat" w:hAnsi="GHEA Grapalat" w:cs="Sylfaen"/>
                <w:bCs/>
                <w:sz w:val="20"/>
                <w:lang w:val="hy-AM"/>
              </w:rPr>
            </w:pPr>
            <w:r w:rsidRPr="006257B5">
              <w:rPr>
                <w:rFonts w:ascii="GHEA Grapalat" w:hAnsi="GHEA Grapalat" w:cs="Sylfaen"/>
                <w:bCs/>
                <w:sz w:val="20"/>
                <w:lang w:val="hy-AM"/>
              </w:rPr>
              <w:t xml:space="preserve">Р/С </w:t>
            </w:r>
            <w:r w:rsidR="004700FF" w:rsidRPr="006257B5">
              <w:rPr>
                <w:rFonts w:ascii="GHEA Grapalat" w:hAnsi="GHEA Grapalat" w:cs="Sylfaen"/>
                <w:bCs/>
                <w:sz w:val="20"/>
                <w:lang w:val="hy-AM"/>
              </w:rPr>
              <w:t>2475405900380000</w:t>
            </w:r>
            <w:r w:rsidR="00233EF3" w:rsidRPr="006257B5">
              <w:rPr>
                <w:rFonts w:ascii="GHEA Grapalat" w:hAnsi="GHEA Grapalat" w:cs="Sylfaen"/>
                <w:bCs/>
                <w:sz w:val="20"/>
                <w:lang w:val="hy-AM"/>
              </w:rPr>
              <w:t xml:space="preserve">   </w:t>
            </w:r>
            <w:r w:rsidR="001F4C11" w:rsidRPr="006257B5">
              <w:rPr>
                <w:rFonts w:ascii="GHEA Grapalat" w:hAnsi="GHEA Grapalat" w:cs="Sylfaen"/>
                <w:bCs/>
                <w:sz w:val="20"/>
                <w:lang w:val="hy-AM"/>
              </w:rPr>
              <w:t xml:space="preserve"> </w:t>
            </w:r>
          </w:p>
          <w:p w14:paraId="19D7CD6F" w14:textId="2335FF89" w:rsidR="00852E6F" w:rsidRPr="006257B5" w:rsidRDefault="00852E6F" w:rsidP="008C0727">
            <w:pPr>
              <w:widowControl w:val="0"/>
              <w:jc w:val="center"/>
              <w:rPr>
                <w:rFonts w:ascii="GHEA Grapalat" w:hAnsi="GHEA Grapalat" w:cs="Sylfaen"/>
                <w:bCs/>
                <w:sz w:val="20"/>
                <w:lang w:val="hy-AM"/>
              </w:rPr>
            </w:pPr>
            <w:r w:rsidRPr="006257B5">
              <w:rPr>
                <w:rFonts w:ascii="GHEA Grapalat" w:hAnsi="GHEA Grapalat" w:cs="Sylfaen"/>
                <w:bCs/>
                <w:sz w:val="20"/>
              </w:rPr>
              <w:t>УНН</w:t>
            </w:r>
            <w:r w:rsidRPr="006257B5">
              <w:rPr>
                <w:rFonts w:ascii="GHEA Grapalat" w:hAnsi="GHEA Grapalat" w:cs="Sylfaen"/>
                <w:bCs/>
                <w:sz w:val="20"/>
                <w:lang w:val="hy-AM"/>
              </w:rPr>
              <w:t xml:space="preserve"> </w:t>
            </w:r>
            <w:r w:rsidR="004700FF" w:rsidRPr="006257B5">
              <w:rPr>
                <w:rFonts w:ascii="GHEA Grapalat" w:hAnsi="GHEA Grapalat" w:cs="Sylfaen"/>
                <w:bCs/>
                <w:sz w:val="20"/>
                <w:lang w:val="hy-AM"/>
              </w:rPr>
              <w:t>04441635</w:t>
            </w:r>
          </w:p>
          <w:p w14:paraId="06F0D459" w14:textId="77777777" w:rsidR="00852E6F" w:rsidRPr="006257B5" w:rsidRDefault="00852E6F" w:rsidP="008C0727">
            <w:pPr>
              <w:widowControl w:val="0"/>
              <w:jc w:val="center"/>
              <w:rPr>
                <w:rFonts w:ascii="GHEA Grapalat" w:hAnsi="GHEA Grapalat" w:cs="Sylfaen"/>
                <w:bCs/>
                <w:sz w:val="20"/>
                <w:lang w:val="hy-AM"/>
              </w:rPr>
            </w:pPr>
          </w:p>
          <w:p w14:paraId="600F1693" w14:textId="1D550857" w:rsidR="00852E6F" w:rsidRPr="006257B5" w:rsidRDefault="00852E6F" w:rsidP="008C0727">
            <w:pPr>
              <w:widowControl w:val="0"/>
              <w:jc w:val="center"/>
              <w:rPr>
                <w:rFonts w:ascii="GHEA Grapalat" w:hAnsi="GHEA Grapalat" w:cs="Sylfaen"/>
                <w:bCs/>
                <w:sz w:val="20"/>
              </w:rPr>
            </w:pPr>
            <w:r w:rsidRPr="006257B5">
              <w:rPr>
                <w:rFonts w:ascii="GHEA Grapalat" w:hAnsi="GHEA Grapalat" w:cs="Sylfaen"/>
                <w:bCs/>
                <w:sz w:val="20"/>
                <w:lang w:val="hy-AM"/>
              </w:rPr>
              <w:t xml:space="preserve">        </w:t>
            </w:r>
            <w:r w:rsidRPr="006257B5">
              <w:rPr>
                <w:rFonts w:ascii="GHEA Grapalat" w:hAnsi="GHEA Grapalat" w:cs="Sylfaen"/>
                <w:bCs/>
                <w:sz w:val="20"/>
              </w:rPr>
              <w:t>Директор</w:t>
            </w:r>
            <w:r w:rsidRPr="006257B5">
              <w:rPr>
                <w:rFonts w:ascii="GHEA Grapalat" w:hAnsi="GHEA Grapalat" w:cs="Sylfaen"/>
                <w:bCs/>
                <w:sz w:val="20"/>
                <w:lang w:val="hy-AM"/>
              </w:rPr>
              <w:t xml:space="preserve"> ------------------------- </w:t>
            </w:r>
            <w:r w:rsidR="006113B8" w:rsidRPr="006257B5">
              <w:rPr>
                <w:rFonts w:ascii="GHEA Grapalat" w:hAnsi="GHEA Grapalat" w:cs="Sylfaen"/>
                <w:bCs/>
                <w:sz w:val="20"/>
              </w:rPr>
              <w:t>Э. Галстян</w:t>
            </w:r>
          </w:p>
          <w:p w14:paraId="3DE1E0BE" w14:textId="77777777" w:rsidR="00852E6F" w:rsidRPr="006257B5" w:rsidRDefault="00852E6F" w:rsidP="008C0727">
            <w:pPr>
              <w:widowControl w:val="0"/>
              <w:jc w:val="center"/>
              <w:rPr>
                <w:rFonts w:ascii="GHEA Grapalat" w:hAnsi="GHEA Grapalat" w:cs="Sylfaen"/>
                <w:bCs/>
                <w:sz w:val="20"/>
                <w:vertAlign w:val="superscript"/>
                <w:lang w:val="hy-AM"/>
              </w:rPr>
            </w:pPr>
            <w:r w:rsidRPr="006257B5">
              <w:rPr>
                <w:rFonts w:ascii="GHEA Grapalat" w:hAnsi="GHEA Grapalat" w:cs="Sylfaen"/>
                <w:bCs/>
                <w:sz w:val="20"/>
                <w:vertAlign w:val="superscript"/>
                <w:lang w:val="hy-AM"/>
              </w:rPr>
              <w:t>/подпись/</w:t>
            </w:r>
          </w:p>
          <w:p w14:paraId="1D779C9C" w14:textId="77777777" w:rsidR="00852E6F" w:rsidRPr="006257B5" w:rsidRDefault="00852E6F" w:rsidP="008C0727">
            <w:pPr>
              <w:widowControl w:val="0"/>
              <w:spacing w:after="160"/>
              <w:jc w:val="center"/>
              <w:rPr>
                <w:rFonts w:ascii="GHEA Grapalat" w:hAnsi="GHEA Grapalat"/>
                <w:sz w:val="20"/>
              </w:rPr>
            </w:pPr>
            <w:r w:rsidRPr="006257B5">
              <w:rPr>
                <w:rFonts w:ascii="GHEA Grapalat" w:hAnsi="GHEA Grapalat" w:cs="Sylfaen"/>
                <w:bCs/>
                <w:sz w:val="20"/>
                <w:lang w:val="hy-AM"/>
              </w:rPr>
              <w:t>М. П.</w:t>
            </w:r>
          </w:p>
        </w:tc>
        <w:tc>
          <w:tcPr>
            <w:tcW w:w="760" w:type="dxa"/>
          </w:tcPr>
          <w:p w14:paraId="10BFE05F" w14:textId="77777777" w:rsidR="00852E6F" w:rsidRPr="006257B5" w:rsidRDefault="00852E6F" w:rsidP="008C0727">
            <w:pPr>
              <w:widowControl w:val="0"/>
              <w:spacing w:after="160"/>
              <w:jc w:val="center"/>
              <w:rPr>
                <w:rFonts w:ascii="GHEA Grapalat" w:hAnsi="GHEA Grapalat"/>
                <w:sz w:val="20"/>
              </w:rPr>
            </w:pPr>
          </w:p>
        </w:tc>
        <w:tc>
          <w:tcPr>
            <w:tcW w:w="4343" w:type="dxa"/>
          </w:tcPr>
          <w:p w14:paraId="2C0F4BDE" w14:textId="77777777" w:rsidR="00852E6F" w:rsidRPr="006257B5" w:rsidRDefault="00852E6F" w:rsidP="008C0727">
            <w:pPr>
              <w:widowControl w:val="0"/>
              <w:spacing w:after="160"/>
              <w:jc w:val="center"/>
              <w:rPr>
                <w:rFonts w:ascii="GHEA Grapalat" w:hAnsi="GHEA Grapalat" w:cs="Sylfaen"/>
                <w:b/>
                <w:bCs/>
                <w:sz w:val="20"/>
              </w:rPr>
            </w:pPr>
            <w:r w:rsidRPr="006257B5">
              <w:rPr>
                <w:rFonts w:ascii="GHEA Grapalat" w:hAnsi="GHEA Grapalat"/>
                <w:b/>
                <w:sz w:val="20"/>
              </w:rPr>
              <w:t>ПРОДАВЕЦ</w:t>
            </w:r>
          </w:p>
          <w:p w14:paraId="61DE55B1" w14:textId="77777777" w:rsidR="00852E6F" w:rsidRPr="006257B5" w:rsidRDefault="00852E6F" w:rsidP="008C0727">
            <w:pPr>
              <w:widowControl w:val="0"/>
              <w:jc w:val="center"/>
              <w:rPr>
                <w:rFonts w:ascii="GHEA Grapalat" w:hAnsi="GHEA Grapalat"/>
                <w:sz w:val="20"/>
              </w:rPr>
            </w:pPr>
            <w:r w:rsidRPr="006257B5">
              <w:rPr>
                <w:rFonts w:ascii="GHEA Grapalat" w:hAnsi="GHEA Grapalat"/>
                <w:sz w:val="20"/>
              </w:rPr>
              <w:t>______________________</w:t>
            </w:r>
          </w:p>
          <w:p w14:paraId="298A6389" w14:textId="77777777" w:rsidR="00852E6F" w:rsidRPr="006257B5" w:rsidRDefault="00852E6F" w:rsidP="008C0727">
            <w:pPr>
              <w:widowControl w:val="0"/>
              <w:spacing w:after="160"/>
              <w:jc w:val="center"/>
              <w:rPr>
                <w:rFonts w:ascii="GHEA Grapalat" w:hAnsi="GHEA Grapalat"/>
                <w:sz w:val="20"/>
                <w:szCs w:val="16"/>
              </w:rPr>
            </w:pPr>
            <w:r w:rsidRPr="006257B5">
              <w:rPr>
                <w:rFonts w:ascii="GHEA Grapalat" w:hAnsi="GHEA Grapalat"/>
                <w:sz w:val="20"/>
                <w:szCs w:val="16"/>
              </w:rPr>
              <w:t>/подпись/</w:t>
            </w:r>
          </w:p>
          <w:p w14:paraId="3D193864" w14:textId="77777777" w:rsidR="00852E6F" w:rsidRPr="006257B5" w:rsidRDefault="00852E6F" w:rsidP="008C0727">
            <w:pPr>
              <w:widowControl w:val="0"/>
              <w:spacing w:after="160"/>
              <w:jc w:val="center"/>
              <w:rPr>
                <w:rFonts w:ascii="GHEA Grapalat" w:hAnsi="GHEA Grapalat"/>
                <w:sz w:val="20"/>
              </w:rPr>
            </w:pPr>
            <w:r w:rsidRPr="006257B5">
              <w:rPr>
                <w:rFonts w:ascii="GHEA Grapalat" w:hAnsi="GHEA Grapalat"/>
                <w:sz w:val="20"/>
              </w:rPr>
              <w:t>М. П.</w:t>
            </w:r>
          </w:p>
        </w:tc>
      </w:tr>
    </w:tbl>
    <w:p w14:paraId="73446E5F" w14:textId="28B621ED" w:rsidR="00951D2C" w:rsidRPr="006257B5" w:rsidRDefault="00951D2C" w:rsidP="00F137AA">
      <w:pPr>
        <w:pStyle w:val="BodyTextIndent3"/>
        <w:widowControl w:val="0"/>
        <w:spacing w:line="240" w:lineRule="auto"/>
        <w:jc w:val="right"/>
        <w:rPr>
          <w:rFonts w:ascii="GHEA Grapalat" w:hAnsi="GHEA Grapalat"/>
          <w:sz w:val="22"/>
        </w:rPr>
        <w:sectPr w:rsidR="00951D2C" w:rsidRPr="006257B5" w:rsidSect="005F49CC">
          <w:footnotePr>
            <w:pos w:val="beneathText"/>
          </w:footnotePr>
          <w:pgSz w:w="16838" w:h="11906" w:orient="landscape" w:code="9"/>
          <w:pgMar w:top="450" w:right="1418" w:bottom="630" w:left="1418" w:header="561" w:footer="561" w:gutter="0"/>
          <w:cols w:space="720"/>
        </w:sectPr>
      </w:pPr>
    </w:p>
    <w:p w14:paraId="234B1F76" w14:textId="77777777" w:rsidR="00071D1C" w:rsidRPr="006257B5" w:rsidRDefault="00071D1C" w:rsidP="00F137AA">
      <w:pPr>
        <w:pStyle w:val="BodyTextIndent3"/>
        <w:widowControl w:val="0"/>
        <w:spacing w:line="240" w:lineRule="auto"/>
        <w:jc w:val="right"/>
        <w:rPr>
          <w:rFonts w:ascii="GHEA Grapalat" w:hAnsi="GHEA Grapalat"/>
          <w:b/>
          <w:szCs w:val="24"/>
        </w:rPr>
      </w:pPr>
      <w:r w:rsidRPr="006257B5">
        <w:rPr>
          <w:rFonts w:ascii="GHEA Grapalat" w:hAnsi="GHEA Grapalat"/>
          <w:b/>
          <w:szCs w:val="24"/>
        </w:rPr>
        <w:lastRenderedPageBreak/>
        <w:t>Приложение № 2</w:t>
      </w:r>
    </w:p>
    <w:p w14:paraId="1402A98B" w14:textId="7D684407" w:rsidR="00071D1C" w:rsidRPr="006257B5" w:rsidRDefault="00071D1C" w:rsidP="00F137AA">
      <w:pPr>
        <w:pStyle w:val="BodyTextIndent3"/>
        <w:widowControl w:val="0"/>
        <w:spacing w:line="240" w:lineRule="auto"/>
        <w:jc w:val="right"/>
        <w:rPr>
          <w:rFonts w:ascii="GHEA Grapalat" w:hAnsi="GHEA Grapalat"/>
          <w:b/>
          <w:szCs w:val="24"/>
        </w:rPr>
      </w:pPr>
      <w:r w:rsidRPr="006257B5">
        <w:rPr>
          <w:rFonts w:ascii="GHEA Grapalat" w:hAnsi="GHEA Grapalat"/>
          <w:b/>
          <w:szCs w:val="24"/>
        </w:rPr>
        <w:t xml:space="preserve">к Договору под кодом </w:t>
      </w:r>
      <w:r w:rsidR="005A57B8" w:rsidRPr="006257B5">
        <w:rPr>
          <w:rFonts w:ascii="GHEA Grapalat" w:hAnsi="GHEA Grapalat"/>
          <w:b/>
          <w:szCs w:val="24"/>
        </w:rPr>
        <w:br/>
      </w:r>
      <w:r w:rsidR="00E80DBA" w:rsidRPr="006257B5">
        <w:rPr>
          <w:rFonts w:ascii="GHEA Grapalat" w:hAnsi="GHEA Grapalat"/>
          <w:b/>
          <w:szCs w:val="24"/>
        </w:rPr>
        <w:t>ԱՄՄՀԼԿՀՈԱԿ-ԳՀԱՊՁԲ-24/1</w:t>
      </w:r>
      <w:r w:rsidR="00842C7D" w:rsidRPr="006257B5">
        <w:rPr>
          <w:rFonts w:ascii="GHEA Grapalat" w:hAnsi="GHEA Grapalat"/>
          <w:b/>
          <w:szCs w:val="24"/>
        </w:rPr>
        <w:t>-</w:t>
      </w:r>
      <w:r w:rsidR="00240B61" w:rsidRPr="006257B5">
        <w:rPr>
          <w:rFonts w:ascii="GHEA Grapalat" w:hAnsi="GHEA Grapalat"/>
          <w:b/>
          <w:szCs w:val="24"/>
        </w:rPr>
        <w:t xml:space="preserve"> </w:t>
      </w:r>
      <w:r w:rsidRPr="006257B5">
        <w:rPr>
          <w:rFonts w:ascii="GHEA Grapalat" w:hAnsi="GHEA Grapalat"/>
          <w:b/>
          <w:szCs w:val="24"/>
        </w:rPr>
        <w:t xml:space="preserve">заключенному </w:t>
      </w:r>
      <w:r w:rsidR="006132ED" w:rsidRPr="006257B5">
        <w:rPr>
          <w:rFonts w:ascii="GHEA Grapalat" w:hAnsi="GHEA Grapalat"/>
          <w:b/>
          <w:szCs w:val="24"/>
        </w:rPr>
        <w:t>"</w:t>
      </w:r>
      <w:r w:rsidR="00D52566" w:rsidRPr="006257B5">
        <w:rPr>
          <w:rFonts w:ascii="GHEA Grapalat" w:hAnsi="GHEA Grapalat"/>
          <w:b/>
          <w:szCs w:val="24"/>
        </w:rPr>
        <w:tab/>
      </w:r>
      <w:r w:rsidR="006132ED" w:rsidRPr="006257B5">
        <w:rPr>
          <w:rFonts w:ascii="GHEA Grapalat" w:hAnsi="GHEA Grapalat"/>
          <w:b/>
          <w:szCs w:val="24"/>
        </w:rPr>
        <w:t>"</w:t>
      </w:r>
      <w:r w:rsidR="00D52566" w:rsidRPr="006257B5">
        <w:rPr>
          <w:rFonts w:ascii="GHEA Grapalat" w:hAnsi="GHEA Grapalat"/>
          <w:b/>
          <w:szCs w:val="24"/>
        </w:rPr>
        <w:tab/>
      </w:r>
      <w:r w:rsidR="00E80DBA" w:rsidRPr="006257B5">
        <w:rPr>
          <w:rFonts w:ascii="GHEA Grapalat" w:hAnsi="GHEA Grapalat"/>
          <w:b/>
          <w:szCs w:val="24"/>
        </w:rPr>
        <w:t>2024</w:t>
      </w:r>
      <w:r w:rsidRPr="006257B5">
        <w:rPr>
          <w:rFonts w:ascii="GHEA Grapalat" w:hAnsi="GHEA Grapalat"/>
          <w:b/>
          <w:szCs w:val="24"/>
        </w:rPr>
        <w:t>г.</w:t>
      </w:r>
    </w:p>
    <w:p w14:paraId="452EEB66" w14:textId="77777777" w:rsidR="00BB7BB1" w:rsidRPr="006257B5" w:rsidRDefault="00BB7BB1" w:rsidP="00F137AA">
      <w:pPr>
        <w:widowControl w:val="0"/>
        <w:spacing w:after="160" w:line="360" w:lineRule="auto"/>
        <w:jc w:val="center"/>
        <w:rPr>
          <w:rFonts w:ascii="GHEA Grapalat" w:hAnsi="GHEA Grapalat"/>
          <w:sz w:val="20"/>
        </w:rPr>
      </w:pPr>
    </w:p>
    <w:p w14:paraId="340980D9" w14:textId="6DAE45EA" w:rsidR="0070118D" w:rsidRPr="006257B5" w:rsidRDefault="0070118D" w:rsidP="00F137AA">
      <w:pPr>
        <w:pStyle w:val="BodyTextIndent3"/>
        <w:widowControl w:val="0"/>
        <w:spacing w:line="240" w:lineRule="auto"/>
        <w:jc w:val="center"/>
        <w:rPr>
          <w:rFonts w:ascii="GHEA Grapalat" w:hAnsi="GHEA Grapalat"/>
          <w:b/>
          <w:szCs w:val="24"/>
        </w:rPr>
      </w:pPr>
      <w:r w:rsidRPr="006257B5">
        <w:rPr>
          <w:rFonts w:ascii="GHEA Grapalat" w:hAnsi="GHEA Grapalat"/>
          <w:b/>
          <w:szCs w:val="24"/>
        </w:rPr>
        <w:t>ГРАФИК ОПЛАТЫ</w:t>
      </w:r>
      <w:r w:rsidR="00852E6F" w:rsidRPr="006257B5">
        <w:rPr>
          <w:rFonts w:ascii="GHEA Grapalat" w:hAnsi="GHEA Grapalat"/>
          <w:b/>
          <w:szCs w:val="24"/>
        </w:rPr>
        <w:t>*</w:t>
      </w:r>
    </w:p>
    <w:p w14:paraId="615A02DF" w14:textId="77777777" w:rsidR="000655DB" w:rsidRPr="006257B5" w:rsidRDefault="000655DB" w:rsidP="000655DB">
      <w:pPr>
        <w:pStyle w:val="NormalWeb"/>
        <w:spacing w:before="0" w:beforeAutospacing="0" w:after="0" w:afterAutospacing="0"/>
        <w:ind w:firstLine="540"/>
        <w:jc w:val="both"/>
        <w:rPr>
          <w:rFonts w:ascii="Calibri" w:hAnsi="Calibri" w:cs="Calibri"/>
          <w:sz w:val="22"/>
          <w:szCs w:val="20"/>
          <w:lang w:val="en-US"/>
        </w:rPr>
      </w:pPr>
    </w:p>
    <w:tbl>
      <w:tblPr>
        <w:tblpPr w:leftFromText="180" w:rightFromText="180" w:vertAnchor="text" w:horzAnchor="margin" w:tblpXSpec="center" w:tblpY="51"/>
        <w:tblOverlap w:val="never"/>
        <w:tblW w:w="16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2062"/>
        <w:gridCol w:w="2278"/>
        <w:gridCol w:w="1249"/>
        <w:gridCol w:w="1056"/>
        <w:gridCol w:w="537"/>
        <w:gridCol w:w="466"/>
        <w:gridCol w:w="746"/>
        <w:gridCol w:w="746"/>
        <w:gridCol w:w="746"/>
        <w:gridCol w:w="746"/>
        <w:gridCol w:w="752"/>
        <w:gridCol w:w="741"/>
        <w:gridCol w:w="653"/>
        <w:gridCol w:w="653"/>
        <w:gridCol w:w="653"/>
        <w:gridCol w:w="653"/>
        <w:gridCol w:w="696"/>
        <w:gridCol w:w="8"/>
      </w:tblGrid>
      <w:tr w:rsidR="006257B5" w:rsidRPr="006257B5" w14:paraId="4654EEAE" w14:textId="77777777" w:rsidTr="001C7169">
        <w:trPr>
          <w:trHeight w:val="97"/>
        </w:trPr>
        <w:tc>
          <w:tcPr>
            <w:tcW w:w="581" w:type="dxa"/>
            <w:vMerge w:val="restart"/>
            <w:vAlign w:val="center"/>
            <w:hideMark/>
          </w:tcPr>
          <w:p w14:paraId="19A30B64"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н/л</w:t>
            </w:r>
          </w:p>
        </w:tc>
        <w:tc>
          <w:tcPr>
            <w:tcW w:w="2062" w:type="dxa"/>
            <w:vMerge w:val="restart"/>
            <w:vAlign w:val="center"/>
            <w:hideMark/>
          </w:tcPr>
          <w:p w14:paraId="1EF8B480"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промежуточный код, предусмотренный планом закупок по классификации ЕЗК (CPV)</w:t>
            </w:r>
          </w:p>
        </w:tc>
        <w:tc>
          <w:tcPr>
            <w:tcW w:w="2278" w:type="dxa"/>
            <w:vMerge w:val="restart"/>
            <w:vAlign w:val="center"/>
          </w:tcPr>
          <w:p w14:paraId="46315CAE"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Наименование товара</w:t>
            </w:r>
          </w:p>
        </w:tc>
        <w:tc>
          <w:tcPr>
            <w:tcW w:w="1249" w:type="dxa"/>
            <w:vMerge w:val="restart"/>
            <w:vAlign w:val="center"/>
            <w:hideMark/>
          </w:tcPr>
          <w:p w14:paraId="6EBD524E"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и/е</w:t>
            </w:r>
          </w:p>
        </w:tc>
        <w:tc>
          <w:tcPr>
            <w:tcW w:w="1056" w:type="dxa"/>
            <w:vMerge w:val="restart"/>
            <w:vAlign w:val="center"/>
            <w:hideMark/>
          </w:tcPr>
          <w:p w14:paraId="700B6508"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общ</w:t>
            </w:r>
            <w:r w:rsidRPr="006257B5">
              <w:rPr>
                <w:rFonts w:ascii="GHEA Grapalat" w:hAnsi="GHEA Grapalat"/>
                <w:sz w:val="18"/>
                <w:szCs w:val="18"/>
                <w:lang w:val="hy-AM"/>
              </w:rPr>
              <w:t>ее</w:t>
            </w:r>
            <w:r w:rsidRPr="006257B5">
              <w:rPr>
                <w:rFonts w:ascii="GHEA Grapalat" w:hAnsi="GHEA Grapalat"/>
                <w:sz w:val="18"/>
                <w:szCs w:val="18"/>
              </w:rPr>
              <w:t xml:space="preserve"> количество</w:t>
            </w:r>
          </w:p>
        </w:tc>
        <w:tc>
          <w:tcPr>
            <w:tcW w:w="8796" w:type="dxa"/>
            <w:gridSpan w:val="14"/>
            <w:vAlign w:val="center"/>
          </w:tcPr>
          <w:p w14:paraId="002FD6ED" w14:textId="11A4EED2" w:rsidR="000655DB" w:rsidRPr="006257B5" w:rsidRDefault="000655DB" w:rsidP="009745C5">
            <w:pPr>
              <w:contextualSpacing/>
              <w:jc w:val="center"/>
              <w:rPr>
                <w:rFonts w:ascii="GHEA Grapalat" w:hAnsi="GHEA Grapalat"/>
                <w:sz w:val="18"/>
                <w:szCs w:val="18"/>
                <w:lang w:val="es-ES"/>
              </w:rPr>
            </w:pPr>
            <w:r w:rsidRPr="006257B5">
              <w:rPr>
                <w:rFonts w:ascii="GHEA Grapalat" w:hAnsi="GHEA Grapalat"/>
                <w:sz w:val="18"/>
                <w:szCs w:val="18"/>
              </w:rPr>
              <w:t>Оплату товара предусматривается произвести в 20</w:t>
            </w:r>
            <w:r w:rsidR="001C7169" w:rsidRPr="006257B5">
              <w:rPr>
                <w:rFonts w:ascii="GHEA Grapalat" w:hAnsi="GHEA Grapalat"/>
                <w:sz w:val="18"/>
                <w:szCs w:val="18"/>
                <w:lang w:val="en-US"/>
              </w:rPr>
              <w:t>24</w:t>
            </w:r>
            <w:r w:rsidRPr="006257B5">
              <w:rPr>
                <w:rFonts w:ascii="GHEA Grapalat" w:hAnsi="GHEA Grapalat"/>
                <w:sz w:val="18"/>
                <w:szCs w:val="18"/>
              </w:rPr>
              <w:t>г., по месяцам, в том числе</w:t>
            </w:r>
          </w:p>
        </w:tc>
      </w:tr>
      <w:tr w:rsidR="006257B5" w:rsidRPr="006257B5" w14:paraId="167E9BD7" w14:textId="77777777" w:rsidTr="001C7169">
        <w:trPr>
          <w:gridAfter w:val="1"/>
          <w:wAfter w:w="8" w:type="dxa"/>
          <w:trHeight w:val="97"/>
        </w:trPr>
        <w:tc>
          <w:tcPr>
            <w:tcW w:w="581" w:type="dxa"/>
            <w:vMerge/>
            <w:vAlign w:val="center"/>
            <w:hideMark/>
          </w:tcPr>
          <w:p w14:paraId="435565F9" w14:textId="77777777" w:rsidR="000655DB" w:rsidRPr="006257B5" w:rsidRDefault="000655DB" w:rsidP="009745C5">
            <w:pPr>
              <w:contextualSpacing/>
              <w:jc w:val="center"/>
              <w:rPr>
                <w:rFonts w:ascii="GHEA Grapalat" w:hAnsi="GHEA Grapalat"/>
                <w:sz w:val="18"/>
                <w:szCs w:val="18"/>
                <w:lang w:val="es-ES"/>
              </w:rPr>
            </w:pPr>
          </w:p>
        </w:tc>
        <w:tc>
          <w:tcPr>
            <w:tcW w:w="2062" w:type="dxa"/>
            <w:vMerge/>
            <w:vAlign w:val="center"/>
            <w:hideMark/>
          </w:tcPr>
          <w:p w14:paraId="3E35E4BD" w14:textId="77777777" w:rsidR="000655DB" w:rsidRPr="006257B5" w:rsidRDefault="000655DB" w:rsidP="009745C5">
            <w:pPr>
              <w:contextualSpacing/>
              <w:jc w:val="center"/>
              <w:rPr>
                <w:rFonts w:ascii="GHEA Grapalat" w:hAnsi="GHEA Grapalat"/>
                <w:sz w:val="18"/>
                <w:szCs w:val="18"/>
              </w:rPr>
            </w:pPr>
          </w:p>
        </w:tc>
        <w:tc>
          <w:tcPr>
            <w:tcW w:w="2278" w:type="dxa"/>
            <w:vMerge/>
            <w:vAlign w:val="center"/>
          </w:tcPr>
          <w:p w14:paraId="3494F3FD" w14:textId="77777777" w:rsidR="000655DB" w:rsidRPr="006257B5" w:rsidRDefault="000655DB" w:rsidP="009745C5">
            <w:pPr>
              <w:contextualSpacing/>
              <w:jc w:val="center"/>
              <w:rPr>
                <w:rFonts w:ascii="GHEA Grapalat" w:hAnsi="GHEA Grapalat"/>
                <w:sz w:val="18"/>
                <w:szCs w:val="18"/>
              </w:rPr>
            </w:pPr>
          </w:p>
        </w:tc>
        <w:tc>
          <w:tcPr>
            <w:tcW w:w="1249" w:type="dxa"/>
            <w:vMerge/>
            <w:vAlign w:val="center"/>
            <w:hideMark/>
          </w:tcPr>
          <w:p w14:paraId="5160F5C5" w14:textId="77777777" w:rsidR="000655DB" w:rsidRPr="006257B5" w:rsidRDefault="000655DB" w:rsidP="009745C5">
            <w:pPr>
              <w:contextualSpacing/>
              <w:jc w:val="center"/>
              <w:rPr>
                <w:rFonts w:ascii="GHEA Grapalat" w:hAnsi="GHEA Grapalat"/>
                <w:sz w:val="18"/>
                <w:szCs w:val="18"/>
              </w:rPr>
            </w:pPr>
          </w:p>
        </w:tc>
        <w:tc>
          <w:tcPr>
            <w:tcW w:w="1056" w:type="dxa"/>
            <w:vMerge/>
            <w:vAlign w:val="center"/>
            <w:hideMark/>
          </w:tcPr>
          <w:p w14:paraId="0FC15DA3" w14:textId="77777777" w:rsidR="000655DB" w:rsidRPr="006257B5" w:rsidRDefault="000655DB" w:rsidP="009745C5">
            <w:pPr>
              <w:contextualSpacing/>
              <w:jc w:val="center"/>
              <w:rPr>
                <w:rFonts w:ascii="GHEA Grapalat" w:hAnsi="GHEA Grapalat"/>
                <w:sz w:val="18"/>
                <w:szCs w:val="18"/>
              </w:rPr>
            </w:pPr>
          </w:p>
        </w:tc>
        <w:tc>
          <w:tcPr>
            <w:tcW w:w="537" w:type="dxa"/>
            <w:vAlign w:val="center"/>
          </w:tcPr>
          <w:p w14:paraId="0831EC3E"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I</w:t>
            </w:r>
          </w:p>
        </w:tc>
        <w:tc>
          <w:tcPr>
            <w:tcW w:w="466" w:type="dxa"/>
            <w:vAlign w:val="center"/>
            <w:hideMark/>
          </w:tcPr>
          <w:p w14:paraId="7E40B892"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II</w:t>
            </w:r>
          </w:p>
        </w:tc>
        <w:tc>
          <w:tcPr>
            <w:tcW w:w="746" w:type="dxa"/>
            <w:vAlign w:val="center"/>
          </w:tcPr>
          <w:p w14:paraId="13F5C622"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III</w:t>
            </w:r>
          </w:p>
        </w:tc>
        <w:tc>
          <w:tcPr>
            <w:tcW w:w="746" w:type="dxa"/>
            <w:vAlign w:val="center"/>
          </w:tcPr>
          <w:p w14:paraId="56BEBB06"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IV</w:t>
            </w:r>
          </w:p>
        </w:tc>
        <w:tc>
          <w:tcPr>
            <w:tcW w:w="746" w:type="dxa"/>
            <w:vAlign w:val="center"/>
          </w:tcPr>
          <w:p w14:paraId="6E19C99E"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V</w:t>
            </w:r>
          </w:p>
        </w:tc>
        <w:tc>
          <w:tcPr>
            <w:tcW w:w="746" w:type="dxa"/>
            <w:vAlign w:val="center"/>
          </w:tcPr>
          <w:p w14:paraId="6E589693"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VI</w:t>
            </w:r>
          </w:p>
        </w:tc>
        <w:tc>
          <w:tcPr>
            <w:tcW w:w="752" w:type="dxa"/>
            <w:vAlign w:val="center"/>
            <w:hideMark/>
          </w:tcPr>
          <w:p w14:paraId="5795800F"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VII</w:t>
            </w:r>
          </w:p>
        </w:tc>
        <w:tc>
          <w:tcPr>
            <w:tcW w:w="741" w:type="dxa"/>
            <w:vAlign w:val="center"/>
            <w:hideMark/>
          </w:tcPr>
          <w:p w14:paraId="1D5EA6A1"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VIII</w:t>
            </w:r>
          </w:p>
        </w:tc>
        <w:tc>
          <w:tcPr>
            <w:tcW w:w="653" w:type="dxa"/>
            <w:vAlign w:val="center"/>
            <w:hideMark/>
          </w:tcPr>
          <w:p w14:paraId="532B2689"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IX</w:t>
            </w:r>
          </w:p>
        </w:tc>
        <w:tc>
          <w:tcPr>
            <w:tcW w:w="653" w:type="dxa"/>
            <w:vAlign w:val="center"/>
            <w:hideMark/>
          </w:tcPr>
          <w:p w14:paraId="39722A84"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X</w:t>
            </w:r>
          </w:p>
        </w:tc>
        <w:tc>
          <w:tcPr>
            <w:tcW w:w="653" w:type="dxa"/>
            <w:vAlign w:val="center"/>
            <w:hideMark/>
          </w:tcPr>
          <w:p w14:paraId="6BD5CE23"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XI</w:t>
            </w:r>
          </w:p>
        </w:tc>
        <w:tc>
          <w:tcPr>
            <w:tcW w:w="653" w:type="dxa"/>
            <w:vAlign w:val="center"/>
            <w:hideMark/>
          </w:tcPr>
          <w:p w14:paraId="0451F9CC"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XII</w:t>
            </w:r>
          </w:p>
        </w:tc>
        <w:tc>
          <w:tcPr>
            <w:tcW w:w="696" w:type="dxa"/>
            <w:vAlign w:val="center"/>
            <w:hideMark/>
          </w:tcPr>
          <w:p w14:paraId="57E8BBEF" w14:textId="77777777" w:rsidR="000655DB" w:rsidRPr="006257B5" w:rsidRDefault="000655DB" w:rsidP="009745C5">
            <w:pPr>
              <w:contextualSpacing/>
              <w:jc w:val="center"/>
              <w:rPr>
                <w:rFonts w:ascii="GHEA Grapalat" w:hAnsi="GHEA Grapalat"/>
                <w:sz w:val="18"/>
                <w:szCs w:val="18"/>
              </w:rPr>
            </w:pPr>
            <w:r w:rsidRPr="006257B5">
              <w:rPr>
                <w:rFonts w:ascii="GHEA Grapalat" w:hAnsi="GHEA Grapalat"/>
                <w:sz w:val="18"/>
                <w:szCs w:val="18"/>
              </w:rPr>
              <w:t>Всего</w:t>
            </w:r>
          </w:p>
        </w:tc>
      </w:tr>
      <w:tr w:rsidR="006257B5" w:rsidRPr="006257B5" w14:paraId="211D828E" w14:textId="77777777" w:rsidTr="001C7169">
        <w:trPr>
          <w:gridAfter w:val="1"/>
          <w:wAfter w:w="8" w:type="dxa"/>
          <w:trHeight w:val="474"/>
        </w:trPr>
        <w:tc>
          <w:tcPr>
            <w:tcW w:w="581" w:type="dxa"/>
            <w:vAlign w:val="center"/>
          </w:tcPr>
          <w:p w14:paraId="122D3CAF" w14:textId="77777777" w:rsidR="00680155" w:rsidRPr="006257B5" w:rsidRDefault="00680155" w:rsidP="00680155">
            <w:pPr>
              <w:ind w:hanging="2"/>
              <w:contextualSpacing/>
              <w:jc w:val="center"/>
              <w:rPr>
                <w:rFonts w:ascii="GHEA Grapalat" w:hAnsi="GHEA Grapalat" w:cs="Calibri"/>
                <w:sz w:val="18"/>
                <w:szCs w:val="18"/>
              </w:rPr>
            </w:pPr>
            <w:r w:rsidRPr="006257B5">
              <w:rPr>
                <w:rFonts w:ascii="GHEA Grapalat" w:hAnsi="GHEA Grapalat" w:cs="Calibri"/>
                <w:sz w:val="18"/>
                <w:szCs w:val="18"/>
              </w:rPr>
              <w:t>1</w:t>
            </w:r>
          </w:p>
        </w:tc>
        <w:tc>
          <w:tcPr>
            <w:tcW w:w="2062" w:type="dxa"/>
            <w:vAlign w:val="center"/>
          </w:tcPr>
          <w:p w14:paraId="6C7DB42D" w14:textId="56E082BB" w:rsidR="00680155" w:rsidRPr="006257B5" w:rsidRDefault="00680155" w:rsidP="00680155">
            <w:pPr>
              <w:ind w:hanging="2"/>
              <w:contextualSpacing/>
              <w:jc w:val="center"/>
              <w:rPr>
                <w:rFonts w:ascii="GHEA Grapalat" w:hAnsi="GHEA Grapalat" w:cs="Calibri"/>
                <w:sz w:val="18"/>
                <w:szCs w:val="18"/>
              </w:rPr>
            </w:pPr>
            <w:r w:rsidRPr="006257B5">
              <w:rPr>
                <w:rFonts w:ascii="GHEA Grapalat" w:hAnsi="GHEA Grapalat"/>
                <w:sz w:val="18"/>
                <w:szCs w:val="18"/>
              </w:rPr>
              <w:t>31321190</w:t>
            </w:r>
          </w:p>
        </w:tc>
        <w:tc>
          <w:tcPr>
            <w:tcW w:w="2278" w:type="dxa"/>
            <w:vAlign w:val="center"/>
          </w:tcPr>
          <w:p w14:paraId="2D7621CD" w14:textId="7FC7C24E" w:rsidR="00680155" w:rsidRPr="006257B5" w:rsidRDefault="00680155" w:rsidP="00680155">
            <w:pPr>
              <w:ind w:hanging="2"/>
              <w:contextualSpacing/>
              <w:jc w:val="center"/>
              <w:rPr>
                <w:rFonts w:ascii="GHEA Grapalat" w:hAnsi="GHEA Grapalat"/>
                <w:sz w:val="18"/>
                <w:szCs w:val="18"/>
                <w:lang w:val="hy-AM"/>
              </w:rPr>
            </w:pPr>
            <w:r w:rsidRPr="006257B5">
              <w:rPr>
                <w:rFonts w:ascii="GHEA Grapalat" w:hAnsi="GHEA Grapalat"/>
                <w:sz w:val="18"/>
                <w:szCs w:val="18"/>
              </w:rPr>
              <w:t>Электрический провод 1*12 АПВ</w:t>
            </w:r>
          </w:p>
        </w:tc>
        <w:tc>
          <w:tcPr>
            <w:tcW w:w="1249" w:type="dxa"/>
            <w:vAlign w:val="center"/>
          </w:tcPr>
          <w:p w14:paraId="27FB8E44" w14:textId="7FCDEF13" w:rsidR="00680155" w:rsidRPr="006257B5" w:rsidRDefault="00680155" w:rsidP="00680155">
            <w:pPr>
              <w:ind w:hanging="2"/>
              <w:contextualSpacing/>
              <w:jc w:val="center"/>
              <w:rPr>
                <w:rFonts w:ascii="GHEA Grapalat" w:hAnsi="GHEA Grapalat"/>
                <w:sz w:val="18"/>
                <w:szCs w:val="18"/>
                <w:lang w:val="hy-AM"/>
              </w:rPr>
            </w:pPr>
            <w:r w:rsidRPr="006257B5">
              <w:rPr>
                <w:rFonts w:ascii="GHEA Grapalat" w:hAnsi="GHEA Grapalat"/>
                <w:sz w:val="18"/>
                <w:szCs w:val="18"/>
              </w:rPr>
              <w:t>метр</w:t>
            </w:r>
          </w:p>
        </w:tc>
        <w:tc>
          <w:tcPr>
            <w:tcW w:w="1056" w:type="dxa"/>
            <w:shd w:val="clear" w:color="auto" w:fill="auto"/>
            <w:vAlign w:val="center"/>
          </w:tcPr>
          <w:p w14:paraId="788D838B" w14:textId="6EC079C6" w:rsidR="00680155" w:rsidRPr="006257B5" w:rsidRDefault="00680155" w:rsidP="00680155">
            <w:pPr>
              <w:ind w:hanging="2"/>
              <w:contextualSpacing/>
              <w:jc w:val="center"/>
              <w:rPr>
                <w:rFonts w:ascii="GHEA Grapalat" w:hAnsi="GHEA Grapalat"/>
                <w:sz w:val="18"/>
                <w:szCs w:val="18"/>
                <w:lang w:val="hy-AM"/>
              </w:rPr>
            </w:pPr>
            <w:r w:rsidRPr="006257B5">
              <w:rPr>
                <w:rFonts w:ascii="GHEA Grapalat" w:hAnsi="GHEA Grapalat" w:cs="Calibri"/>
                <w:sz w:val="18"/>
                <w:szCs w:val="18"/>
              </w:rPr>
              <w:t>23000</w:t>
            </w:r>
          </w:p>
        </w:tc>
        <w:tc>
          <w:tcPr>
            <w:tcW w:w="537" w:type="dxa"/>
            <w:vAlign w:val="center"/>
          </w:tcPr>
          <w:p w14:paraId="67FC5837" w14:textId="0A9A9C96" w:rsidR="00680155" w:rsidRPr="006257B5" w:rsidRDefault="00680155" w:rsidP="00680155">
            <w:pPr>
              <w:ind w:hanging="2"/>
              <w:contextualSpacing/>
              <w:jc w:val="center"/>
              <w:rPr>
                <w:rFonts w:ascii="GHEA Grapalat" w:hAnsi="GHEA Grapalat"/>
                <w:sz w:val="18"/>
                <w:szCs w:val="18"/>
                <w:lang w:val="en-US"/>
              </w:rPr>
            </w:pPr>
            <w:r w:rsidRPr="006257B5">
              <w:rPr>
                <w:rFonts w:ascii="GHEA Grapalat" w:hAnsi="GHEA Grapalat"/>
                <w:sz w:val="18"/>
                <w:szCs w:val="18"/>
                <w:lang w:val="en-US"/>
              </w:rPr>
              <w:t>-</w:t>
            </w:r>
          </w:p>
        </w:tc>
        <w:tc>
          <w:tcPr>
            <w:tcW w:w="466" w:type="dxa"/>
            <w:vAlign w:val="center"/>
          </w:tcPr>
          <w:p w14:paraId="56D12566" w14:textId="4A69978A" w:rsidR="00680155" w:rsidRPr="006257B5" w:rsidRDefault="00680155" w:rsidP="00680155">
            <w:pPr>
              <w:ind w:hanging="2"/>
              <w:contextualSpacing/>
              <w:jc w:val="center"/>
              <w:rPr>
                <w:rFonts w:ascii="GHEA Grapalat" w:hAnsi="GHEA Grapalat"/>
                <w:sz w:val="18"/>
                <w:szCs w:val="18"/>
                <w:lang w:val="en-US"/>
              </w:rPr>
            </w:pPr>
            <w:r w:rsidRPr="006257B5">
              <w:rPr>
                <w:rFonts w:ascii="GHEA Grapalat" w:hAnsi="GHEA Grapalat"/>
                <w:sz w:val="18"/>
                <w:szCs w:val="18"/>
                <w:lang w:val="en-US"/>
              </w:rPr>
              <w:t>-</w:t>
            </w:r>
          </w:p>
        </w:tc>
        <w:tc>
          <w:tcPr>
            <w:tcW w:w="746" w:type="dxa"/>
            <w:vAlign w:val="center"/>
          </w:tcPr>
          <w:p w14:paraId="309497B7" w14:textId="50CAC441"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46" w:type="dxa"/>
            <w:shd w:val="clear" w:color="auto" w:fill="auto"/>
            <w:vAlign w:val="center"/>
          </w:tcPr>
          <w:p w14:paraId="4F8D2344" w14:textId="2ACD3101"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46" w:type="dxa"/>
            <w:shd w:val="clear" w:color="auto" w:fill="auto"/>
            <w:vAlign w:val="center"/>
          </w:tcPr>
          <w:p w14:paraId="748ED518" w14:textId="011F37B5"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46" w:type="dxa"/>
            <w:shd w:val="clear" w:color="auto" w:fill="auto"/>
            <w:vAlign w:val="center"/>
          </w:tcPr>
          <w:p w14:paraId="2692016A" w14:textId="59FC2816"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52" w:type="dxa"/>
            <w:shd w:val="clear" w:color="auto" w:fill="auto"/>
            <w:vAlign w:val="center"/>
          </w:tcPr>
          <w:p w14:paraId="4A4D178C" w14:textId="7F015B07"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41" w:type="dxa"/>
            <w:shd w:val="clear" w:color="auto" w:fill="auto"/>
            <w:vAlign w:val="center"/>
          </w:tcPr>
          <w:p w14:paraId="0A8D401C" w14:textId="21B0071F"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53" w:type="dxa"/>
            <w:shd w:val="clear" w:color="auto" w:fill="auto"/>
            <w:vAlign w:val="center"/>
          </w:tcPr>
          <w:p w14:paraId="67E13B60" w14:textId="24BE5D25"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53" w:type="dxa"/>
            <w:shd w:val="clear" w:color="auto" w:fill="auto"/>
            <w:vAlign w:val="center"/>
          </w:tcPr>
          <w:p w14:paraId="46AFBD79" w14:textId="6FF8F373"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53" w:type="dxa"/>
            <w:shd w:val="clear" w:color="auto" w:fill="auto"/>
            <w:vAlign w:val="center"/>
          </w:tcPr>
          <w:p w14:paraId="5F049E80" w14:textId="7454EE5C"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53" w:type="dxa"/>
            <w:shd w:val="clear" w:color="auto" w:fill="auto"/>
            <w:vAlign w:val="center"/>
          </w:tcPr>
          <w:p w14:paraId="4F4182A5" w14:textId="084623E1"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96" w:type="dxa"/>
            <w:shd w:val="clear" w:color="auto" w:fill="auto"/>
            <w:vAlign w:val="center"/>
          </w:tcPr>
          <w:p w14:paraId="1F3DCE3B" w14:textId="1E16B920" w:rsidR="00680155" w:rsidRPr="006257B5" w:rsidRDefault="00680155" w:rsidP="00680155">
            <w:pPr>
              <w:ind w:hanging="2"/>
              <w:contextualSpacing/>
              <w:jc w:val="center"/>
              <w:rPr>
                <w:rFonts w:ascii="GHEA Grapalat" w:hAnsi="GHEA Grapalat"/>
                <w:b/>
                <w:bCs/>
                <w:sz w:val="18"/>
                <w:szCs w:val="18"/>
              </w:rPr>
            </w:pPr>
            <w:r w:rsidRPr="006257B5">
              <w:rPr>
                <w:rFonts w:ascii="GHEA Grapalat" w:hAnsi="GHEA Grapalat" w:cs="Calibri"/>
                <w:sz w:val="18"/>
                <w:szCs w:val="18"/>
              </w:rPr>
              <w:t>100%</w:t>
            </w:r>
          </w:p>
        </w:tc>
      </w:tr>
      <w:tr w:rsidR="006257B5" w:rsidRPr="006257B5" w14:paraId="66B1B649" w14:textId="77777777" w:rsidTr="001C7169">
        <w:trPr>
          <w:gridAfter w:val="1"/>
          <w:wAfter w:w="8" w:type="dxa"/>
          <w:trHeight w:val="583"/>
        </w:trPr>
        <w:tc>
          <w:tcPr>
            <w:tcW w:w="581" w:type="dxa"/>
            <w:vAlign w:val="center"/>
          </w:tcPr>
          <w:p w14:paraId="04264241" w14:textId="77777777" w:rsidR="00680155" w:rsidRPr="006257B5" w:rsidRDefault="00680155" w:rsidP="00680155">
            <w:pPr>
              <w:ind w:hanging="2"/>
              <w:contextualSpacing/>
              <w:jc w:val="center"/>
              <w:rPr>
                <w:rFonts w:ascii="GHEA Grapalat" w:hAnsi="GHEA Grapalat" w:cs="Calibri"/>
                <w:sz w:val="18"/>
                <w:szCs w:val="18"/>
              </w:rPr>
            </w:pPr>
            <w:r w:rsidRPr="006257B5">
              <w:rPr>
                <w:rFonts w:ascii="GHEA Grapalat" w:hAnsi="GHEA Grapalat" w:cs="Calibri"/>
                <w:sz w:val="18"/>
                <w:szCs w:val="18"/>
              </w:rPr>
              <w:t>2</w:t>
            </w:r>
          </w:p>
        </w:tc>
        <w:tc>
          <w:tcPr>
            <w:tcW w:w="2062" w:type="dxa"/>
            <w:vAlign w:val="center"/>
          </w:tcPr>
          <w:p w14:paraId="4AC861B9" w14:textId="2625E618"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sz w:val="18"/>
                <w:szCs w:val="18"/>
              </w:rPr>
              <w:t>44111200</w:t>
            </w:r>
          </w:p>
        </w:tc>
        <w:tc>
          <w:tcPr>
            <w:tcW w:w="2278" w:type="dxa"/>
            <w:vAlign w:val="center"/>
          </w:tcPr>
          <w:p w14:paraId="0459D332" w14:textId="65449169"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sz w:val="18"/>
                <w:szCs w:val="18"/>
              </w:rPr>
              <w:t>Цемент</w:t>
            </w:r>
          </w:p>
        </w:tc>
        <w:tc>
          <w:tcPr>
            <w:tcW w:w="1249" w:type="dxa"/>
            <w:vAlign w:val="center"/>
          </w:tcPr>
          <w:p w14:paraId="0507E89A" w14:textId="7E546C4E" w:rsidR="00680155" w:rsidRPr="006257B5" w:rsidRDefault="00680155" w:rsidP="00680155">
            <w:pPr>
              <w:ind w:hanging="2"/>
              <w:contextualSpacing/>
              <w:jc w:val="center"/>
              <w:rPr>
                <w:rFonts w:ascii="GHEA Grapalat" w:hAnsi="GHEA Grapalat"/>
                <w:sz w:val="18"/>
                <w:szCs w:val="18"/>
                <w:lang w:val="hy-AM"/>
              </w:rPr>
            </w:pPr>
            <w:r w:rsidRPr="006257B5">
              <w:rPr>
                <w:rFonts w:ascii="GHEA Grapalat" w:hAnsi="GHEA Grapalat"/>
                <w:sz w:val="18"/>
                <w:szCs w:val="18"/>
              </w:rPr>
              <w:t>кг</w:t>
            </w:r>
          </w:p>
        </w:tc>
        <w:tc>
          <w:tcPr>
            <w:tcW w:w="1056" w:type="dxa"/>
            <w:shd w:val="clear" w:color="auto" w:fill="auto"/>
            <w:vAlign w:val="center"/>
          </w:tcPr>
          <w:p w14:paraId="1B7321B5" w14:textId="21106F3F"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2500</w:t>
            </w:r>
          </w:p>
        </w:tc>
        <w:tc>
          <w:tcPr>
            <w:tcW w:w="537" w:type="dxa"/>
            <w:vAlign w:val="center"/>
          </w:tcPr>
          <w:p w14:paraId="2AE0D45A" w14:textId="0DE9DD3E" w:rsidR="00680155" w:rsidRPr="006257B5" w:rsidRDefault="00680155" w:rsidP="00680155">
            <w:pPr>
              <w:ind w:hanging="2"/>
              <w:contextualSpacing/>
              <w:jc w:val="center"/>
              <w:rPr>
                <w:rFonts w:ascii="GHEA Grapalat" w:hAnsi="GHEA Grapalat"/>
                <w:sz w:val="18"/>
                <w:szCs w:val="18"/>
                <w:lang w:val="en-US"/>
              </w:rPr>
            </w:pPr>
            <w:r w:rsidRPr="006257B5">
              <w:rPr>
                <w:rFonts w:ascii="GHEA Grapalat" w:hAnsi="GHEA Grapalat"/>
                <w:sz w:val="18"/>
                <w:szCs w:val="18"/>
                <w:lang w:val="en-US"/>
              </w:rPr>
              <w:t>-</w:t>
            </w:r>
          </w:p>
        </w:tc>
        <w:tc>
          <w:tcPr>
            <w:tcW w:w="466" w:type="dxa"/>
            <w:vAlign w:val="center"/>
          </w:tcPr>
          <w:p w14:paraId="0E3F51FF" w14:textId="7A795FE0" w:rsidR="00680155" w:rsidRPr="006257B5" w:rsidRDefault="00680155" w:rsidP="00680155">
            <w:pPr>
              <w:ind w:hanging="2"/>
              <w:contextualSpacing/>
              <w:jc w:val="center"/>
              <w:rPr>
                <w:rFonts w:ascii="GHEA Grapalat" w:hAnsi="GHEA Grapalat"/>
                <w:sz w:val="18"/>
                <w:szCs w:val="18"/>
                <w:lang w:val="en-US"/>
              </w:rPr>
            </w:pPr>
            <w:r w:rsidRPr="006257B5">
              <w:rPr>
                <w:rFonts w:ascii="GHEA Grapalat" w:hAnsi="GHEA Grapalat"/>
                <w:sz w:val="18"/>
                <w:szCs w:val="18"/>
                <w:lang w:val="en-US"/>
              </w:rPr>
              <w:t>-</w:t>
            </w:r>
          </w:p>
        </w:tc>
        <w:tc>
          <w:tcPr>
            <w:tcW w:w="746" w:type="dxa"/>
            <w:vAlign w:val="center"/>
          </w:tcPr>
          <w:p w14:paraId="2E395A30" w14:textId="459C488B"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46" w:type="dxa"/>
            <w:shd w:val="clear" w:color="auto" w:fill="auto"/>
            <w:vAlign w:val="center"/>
          </w:tcPr>
          <w:p w14:paraId="69459FE7" w14:textId="39D51295"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46" w:type="dxa"/>
            <w:shd w:val="clear" w:color="auto" w:fill="auto"/>
            <w:vAlign w:val="center"/>
          </w:tcPr>
          <w:p w14:paraId="2F145129" w14:textId="54FFEDF8"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46" w:type="dxa"/>
            <w:shd w:val="clear" w:color="auto" w:fill="auto"/>
            <w:vAlign w:val="center"/>
          </w:tcPr>
          <w:p w14:paraId="397A6F7B" w14:textId="6EA5E13B"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52" w:type="dxa"/>
            <w:shd w:val="clear" w:color="auto" w:fill="auto"/>
            <w:vAlign w:val="center"/>
          </w:tcPr>
          <w:p w14:paraId="29139681" w14:textId="62D82B4F"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741" w:type="dxa"/>
            <w:shd w:val="clear" w:color="auto" w:fill="auto"/>
            <w:vAlign w:val="center"/>
          </w:tcPr>
          <w:p w14:paraId="6F819E04" w14:textId="69A60548"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53" w:type="dxa"/>
            <w:shd w:val="clear" w:color="auto" w:fill="auto"/>
            <w:vAlign w:val="center"/>
          </w:tcPr>
          <w:p w14:paraId="5A97E069" w14:textId="3608E0AC"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53" w:type="dxa"/>
            <w:shd w:val="clear" w:color="auto" w:fill="auto"/>
            <w:vAlign w:val="center"/>
          </w:tcPr>
          <w:p w14:paraId="0F88F7C9" w14:textId="4A50EED4"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53" w:type="dxa"/>
            <w:shd w:val="clear" w:color="auto" w:fill="auto"/>
            <w:vAlign w:val="center"/>
          </w:tcPr>
          <w:p w14:paraId="1496931E" w14:textId="473A0EA9"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53" w:type="dxa"/>
            <w:shd w:val="clear" w:color="auto" w:fill="auto"/>
            <w:vAlign w:val="center"/>
          </w:tcPr>
          <w:p w14:paraId="6F96A91B" w14:textId="5B204267" w:rsidR="00680155" w:rsidRPr="006257B5" w:rsidRDefault="00680155" w:rsidP="00680155">
            <w:pPr>
              <w:ind w:hanging="2"/>
              <w:contextualSpacing/>
              <w:jc w:val="center"/>
              <w:rPr>
                <w:rFonts w:ascii="GHEA Grapalat" w:hAnsi="GHEA Grapalat"/>
                <w:sz w:val="18"/>
                <w:szCs w:val="18"/>
              </w:rPr>
            </w:pPr>
            <w:r w:rsidRPr="006257B5">
              <w:rPr>
                <w:rFonts w:ascii="GHEA Grapalat" w:hAnsi="GHEA Grapalat" w:cs="Calibri"/>
                <w:sz w:val="18"/>
                <w:szCs w:val="18"/>
              </w:rPr>
              <w:t>100%</w:t>
            </w:r>
          </w:p>
        </w:tc>
        <w:tc>
          <w:tcPr>
            <w:tcW w:w="696" w:type="dxa"/>
            <w:shd w:val="clear" w:color="auto" w:fill="auto"/>
            <w:vAlign w:val="center"/>
          </w:tcPr>
          <w:p w14:paraId="01E26E64" w14:textId="763680AD" w:rsidR="00680155" w:rsidRPr="006257B5" w:rsidRDefault="00680155" w:rsidP="00680155">
            <w:pPr>
              <w:ind w:hanging="2"/>
              <w:contextualSpacing/>
              <w:jc w:val="center"/>
              <w:rPr>
                <w:rFonts w:ascii="GHEA Grapalat" w:hAnsi="GHEA Grapalat"/>
                <w:b/>
                <w:bCs/>
                <w:sz w:val="18"/>
                <w:szCs w:val="18"/>
              </w:rPr>
            </w:pPr>
            <w:r w:rsidRPr="006257B5">
              <w:rPr>
                <w:rFonts w:ascii="GHEA Grapalat" w:hAnsi="GHEA Grapalat" w:cs="Calibri"/>
                <w:sz w:val="18"/>
                <w:szCs w:val="18"/>
              </w:rPr>
              <w:t>100%</w:t>
            </w:r>
          </w:p>
        </w:tc>
      </w:tr>
    </w:tbl>
    <w:tbl>
      <w:tblPr>
        <w:tblW w:w="9639" w:type="dxa"/>
        <w:tblInd w:w="4082" w:type="dxa"/>
        <w:tblLayout w:type="fixed"/>
        <w:tblLook w:val="0000" w:firstRow="0" w:lastRow="0" w:firstColumn="0" w:lastColumn="0" w:noHBand="0" w:noVBand="0"/>
      </w:tblPr>
      <w:tblGrid>
        <w:gridCol w:w="4536"/>
        <w:gridCol w:w="760"/>
        <w:gridCol w:w="4343"/>
      </w:tblGrid>
      <w:tr w:rsidR="00852E6F" w:rsidRPr="006257B5" w14:paraId="7B73959D" w14:textId="77777777" w:rsidTr="00233EF3">
        <w:tc>
          <w:tcPr>
            <w:tcW w:w="4536" w:type="dxa"/>
          </w:tcPr>
          <w:p w14:paraId="048D5F2F" w14:textId="77777777" w:rsidR="00852E6F" w:rsidRPr="006257B5" w:rsidRDefault="00852E6F" w:rsidP="00F137AA">
            <w:pPr>
              <w:widowControl w:val="0"/>
              <w:spacing w:after="160"/>
              <w:jc w:val="center"/>
              <w:rPr>
                <w:rFonts w:ascii="GHEA Grapalat" w:hAnsi="GHEA Grapalat"/>
                <w:b/>
                <w:sz w:val="20"/>
              </w:rPr>
            </w:pPr>
            <w:r w:rsidRPr="006257B5">
              <w:rPr>
                <w:rFonts w:ascii="GHEA Grapalat" w:hAnsi="GHEA Grapalat"/>
                <w:b/>
                <w:sz w:val="20"/>
              </w:rPr>
              <w:t>ПОКУПАТЕЛЬ</w:t>
            </w:r>
          </w:p>
          <w:p w14:paraId="3E894AFE" w14:textId="22811988" w:rsidR="00852E6F" w:rsidRPr="006257B5" w:rsidRDefault="004E555A" w:rsidP="00F137AA">
            <w:pPr>
              <w:widowControl w:val="0"/>
              <w:jc w:val="center"/>
              <w:rPr>
                <w:rFonts w:ascii="GHEA Grapalat" w:hAnsi="GHEA Grapalat" w:cs="Sylfaen"/>
                <w:bCs/>
                <w:sz w:val="20"/>
                <w:lang w:val="hy-AM"/>
              </w:rPr>
            </w:pPr>
            <w:r w:rsidRPr="006257B5">
              <w:rPr>
                <w:rFonts w:ascii="GHEA Grapalat" w:hAnsi="GHEA Grapalat" w:cs="Sylfaen"/>
                <w:bCs/>
                <w:sz w:val="20"/>
                <w:lang w:val="hy-AM"/>
              </w:rPr>
              <w:t>ОНО «</w:t>
            </w:r>
            <w:r w:rsidR="00E80DBA" w:rsidRPr="006257B5">
              <w:rPr>
                <w:rFonts w:ascii="GHEA Grapalat" w:hAnsi="GHEA Grapalat" w:cs="Sylfaen"/>
                <w:bCs/>
                <w:sz w:val="20"/>
                <w:lang w:val="hy-AM"/>
              </w:rPr>
              <w:t>Освещение и озеленение Мецамора</w:t>
            </w:r>
            <w:r w:rsidRPr="006257B5">
              <w:rPr>
                <w:rFonts w:ascii="GHEA Grapalat" w:hAnsi="GHEA Grapalat" w:cs="Sylfaen"/>
                <w:bCs/>
                <w:sz w:val="20"/>
                <w:lang w:val="hy-AM"/>
              </w:rPr>
              <w:t>»</w:t>
            </w:r>
          </w:p>
          <w:p w14:paraId="340EBF9A" w14:textId="66C93A7F" w:rsidR="00852E6F" w:rsidRPr="006257B5" w:rsidRDefault="00E80DBA" w:rsidP="00F137AA">
            <w:pPr>
              <w:widowControl w:val="0"/>
              <w:jc w:val="center"/>
              <w:rPr>
                <w:rFonts w:ascii="GHEA Grapalat" w:hAnsi="GHEA Grapalat" w:cs="Sylfaen"/>
                <w:bCs/>
                <w:sz w:val="20"/>
                <w:lang w:val="hy-AM"/>
              </w:rPr>
            </w:pPr>
            <w:r w:rsidRPr="006257B5">
              <w:rPr>
                <w:rFonts w:ascii="GHEA Grapalat" w:hAnsi="GHEA Grapalat" w:cs="Sylfaen"/>
                <w:bCs/>
                <w:sz w:val="20"/>
                <w:lang w:val="hy-AM"/>
              </w:rPr>
              <w:t>Армавирский марз РА, община Мецамор, село Норапат, улица 5, здание №11</w:t>
            </w:r>
          </w:p>
          <w:p w14:paraId="34D93BCE" w14:textId="681E2D75" w:rsidR="00852E6F" w:rsidRPr="006257B5" w:rsidRDefault="00233EF3" w:rsidP="00F137AA">
            <w:pPr>
              <w:widowControl w:val="0"/>
              <w:jc w:val="center"/>
              <w:rPr>
                <w:rFonts w:ascii="GHEA Grapalat" w:hAnsi="GHEA Grapalat" w:cs="Sylfaen"/>
                <w:bCs/>
                <w:sz w:val="20"/>
              </w:rPr>
            </w:pPr>
            <w:r w:rsidRPr="006257B5">
              <w:rPr>
                <w:rFonts w:ascii="GHEA Grapalat" w:hAnsi="GHEA Grapalat" w:cs="Sylfaen"/>
                <w:bCs/>
                <w:sz w:val="20"/>
              </w:rPr>
              <w:t>ЗАО “АРДШИНБАНК”</w:t>
            </w:r>
          </w:p>
          <w:p w14:paraId="0CD824E8" w14:textId="11887904" w:rsidR="00852E6F" w:rsidRPr="006257B5" w:rsidRDefault="00852E6F" w:rsidP="00F137AA">
            <w:pPr>
              <w:widowControl w:val="0"/>
              <w:jc w:val="center"/>
              <w:rPr>
                <w:rFonts w:ascii="GHEA Grapalat" w:hAnsi="GHEA Grapalat" w:cs="Sylfaen"/>
                <w:bCs/>
                <w:sz w:val="20"/>
                <w:lang w:val="hy-AM"/>
              </w:rPr>
            </w:pPr>
            <w:r w:rsidRPr="006257B5">
              <w:rPr>
                <w:rFonts w:ascii="GHEA Grapalat" w:hAnsi="GHEA Grapalat" w:cs="Sylfaen"/>
                <w:bCs/>
                <w:sz w:val="20"/>
                <w:lang w:val="hy-AM"/>
              </w:rPr>
              <w:t xml:space="preserve">Р/С </w:t>
            </w:r>
            <w:r w:rsidR="004700FF" w:rsidRPr="006257B5">
              <w:rPr>
                <w:rFonts w:ascii="GHEA Grapalat" w:hAnsi="GHEA Grapalat" w:cs="Sylfaen"/>
                <w:bCs/>
                <w:sz w:val="20"/>
                <w:lang w:val="hy-AM"/>
              </w:rPr>
              <w:t>2475405900380000</w:t>
            </w:r>
            <w:r w:rsidR="00233EF3" w:rsidRPr="006257B5">
              <w:rPr>
                <w:rFonts w:ascii="GHEA Grapalat" w:hAnsi="GHEA Grapalat" w:cs="Sylfaen"/>
                <w:bCs/>
                <w:sz w:val="20"/>
                <w:lang w:val="hy-AM"/>
              </w:rPr>
              <w:t xml:space="preserve">   </w:t>
            </w:r>
            <w:r w:rsidR="001F4C11" w:rsidRPr="006257B5">
              <w:rPr>
                <w:rFonts w:ascii="GHEA Grapalat" w:hAnsi="GHEA Grapalat" w:cs="Sylfaen"/>
                <w:bCs/>
                <w:sz w:val="20"/>
                <w:lang w:val="hy-AM"/>
              </w:rPr>
              <w:t xml:space="preserve"> </w:t>
            </w:r>
          </w:p>
          <w:p w14:paraId="5B0C8E4E" w14:textId="2CDA1749" w:rsidR="00852E6F" w:rsidRPr="006257B5" w:rsidRDefault="00852E6F" w:rsidP="00F137AA">
            <w:pPr>
              <w:widowControl w:val="0"/>
              <w:jc w:val="center"/>
              <w:rPr>
                <w:rFonts w:ascii="GHEA Grapalat" w:hAnsi="GHEA Grapalat" w:cs="Sylfaen"/>
                <w:bCs/>
                <w:sz w:val="20"/>
                <w:lang w:val="hy-AM"/>
              </w:rPr>
            </w:pPr>
            <w:r w:rsidRPr="006257B5">
              <w:rPr>
                <w:rFonts w:ascii="GHEA Grapalat" w:hAnsi="GHEA Grapalat" w:cs="Sylfaen"/>
                <w:bCs/>
                <w:sz w:val="20"/>
              </w:rPr>
              <w:t>УНН</w:t>
            </w:r>
            <w:r w:rsidRPr="006257B5">
              <w:rPr>
                <w:rFonts w:ascii="GHEA Grapalat" w:hAnsi="GHEA Grapalat" w:cs="Sylfaen"/>
                <w:bCs/>
                <w:sz w:val="20"/>
                <w:lang w:val="hy-AM"/>
              </w:rPr>
              <w:t xml:space="preserve"> </w:t>
            </w:r>
            <w:r w:rsidR="004700FF" w:rsidRPr="006257B5">
              <w:rPr>
                <w:rFonts w:ascii="GHEA Grapalat" w:hAnsi="GHEA Grapalat" w:cs="Sylfaen"/>
                <w:bCs/>
                <w:sz w:val="20"/>
                <w:lang w:val="hy-AM"/>
              </w:rPr>
              <w:t>04441635</w:t>
            </w:r>
          </w:p>
          <w:p w14:paraId="0BBC1EC1" w14:textId="77777777" w:rsidR="00852E6F" w:rsidRPr="006257B5" w:rsidRDefault="00852E6F" w:rsidP="00F137AA">
            <w:pPr>
              <w:widowControl w:val="0"/>
              <w:jc w:val="center"/>
              <w:rPr>
                <w:rFonts w:ascii="GHEA Grapalat" w:hAnsi="GHEA Grapalat" w:cs="Sylfaen"/>
                <w:bCs/>
                <w:sz w:val="20"/>
                <w:lang w:val="hy-AM"/>
              </w:rPr>
            </w:pPr>
          </w:p>
          <w:p w14:paraId="4AF4927A" w14:textId="0E19F1AC" w:rsidR="00852E6F" w:rsidRPr="006257B5" w:rsidRDefault="00852E6F" w:rsidP="00F137AA">
            <w:pPr>
              <w:widowControl w:val="0"/>
              <w:jc w:val="center"/>
              <w:rPr>
                <w:rFonts w:ascii="GHEA Grapalat" w:hAnsi="GHEA Grapalat" w:cs="Sylfaen"/>
                <w:bCs/>
                <w:sz w:val="20"/>
              </w:rPr>
            </w:pPr>
            <w:r w:rsidRPr="006257B5">
              <w:rPr>
                <w:rFonts w:ascii="GHEA Grapalat" w:hAnsi="GHEA Grapalat" w:cs="Sylfaen"/>
                <w:bCs/>
                <w:sz w:val="20"/>
                <w:lang w:val="hy-AM"/>
              </w:rPr>
              <w:t xml:space="preserve">        </w:t>
            </w:r>
            <w:r w:rsidRPr="006257B5">
              <w:rPr>
                <w:rFonts w:ascii="GHEA Grapalat" w:hAnsi="GHEA Grapalat" w:cs="Sylfaen"/>
                <w:bCs/>
                <w:sz w:val="20"/>
              </w:rPr>
              <w:t>Директор</w:t>
            </w:r>
            <w:r w:rsidRPr="006257B5">
              <w:rPr>
                <w:rFonts w:ascii="GHEA Grapalat" w:hAnsi="GHEA Grapalat" w:cs="Sylfaen"/>
                <w:bCs/>
                <w:sz w:val="20"/>
                <w:lang w:val="hy-AM"/>
              </w:rPr>
              <w:t xml:space="preserve"> ------------------------- </w:t>
            </w:r>
            <w:r w:rsidR="006113B8" w:rsidRPr="006257B5">
              <w:rPr>
                <w:rFonts w:ascii="GHEA Grapalat" w:hAnsi="GHEA Grapalat" w:cs="Sylfaen"/>
                <w:bCs/>
                <w:sz w:val="20"/>
              </w:rPr>
              <w:t>Э. Галстян</w:t>
            </w:r>
          </w:p>
          <w:p w14:paraId="23A42D49" w14:textId="77777777" w:rsidR="00852E6F" w:rsidRPr="006257B5" w:rsidRDefault="00852E6F" w:rsidP="00F137AA">
            <w:pPr>
              <w:widowControl w:val="0"/>
              <w:jc w:val="center"/>
              <w:rPr>
                <w:rFonts w:ascii="GHEA Grapalat" w:hAnsi="GHEA Grapalat" w:cs="Sylfaen"/>
                <w:bCs/>
                <w:sz w:val="20"/>
                <w:vertAlign w:val="superscript"/>
                <w:lang w:val="hy-AM"/>
              </w:rPr>
            </w:pPr>
            <w:r w:rsidRPr="006257B5">
              <w:rPr>
                <w:rFonts w:ascii="GHEA Grapalat" w:hAnsi="GHEA Grapalat" w:cs="Sylfaen"/>
                <w:bCs/>
                <w:sz w:val="20"/>
                <w:vertAlign w:val="superscript"/>
                <w:lang w:val="hy-AM"/>
              </w:rPr>
              <w:t>/подпись/</w:t>
            </w:r>
          </w:p>
          <w:p w14:paraId="6C6A10A0" w14:textId="77777777" w:rsidR="00852E6F" w:rsidRPr="006257B5" w:rsidRDefault="00852E6F" w:rsidP="00F137AA">
            <w:pPr>
              <w:widowControl w:val="0"/>
              <w:spacing w:after="160"/>
              <w:jc w:val="center"/>
              <w:rPr>
                <w:rFonts w:ascii="GHEA Grapalat" w:hAnsi="GHEA Grapalat"/>
                <w:sz w:val="20"/>
              </w:rPr>
            </w:pPr>
            <w:r w:rsidRPr="006257B5">
              <w:rPr>
                <w:rFonts w:ascii="GHEA Grapalat" w:hAnsi="GHEA Grapalat" w:cs="Sylfaen"/>
                <w:bCs/>
                <w:sz w:val="20"/>
                <w:lang w:val="hy-AM"/>
              </w:rPr>
              <w:t>М. П.</w:t>
            </w:r>
          </w:p>
        </w:tc>
        <w:tc>
          <w:tcPr>
            <w:tcW w:w="760" w:type="dxa"/>
          </w:tcPr>
          <w:p w14:paraId="3C0CB26D" w14:textId="77777777" w:rsidR="00852E6F" w:rsidRPr="006257B5" w:rsidRDefault="00852E6F" w:rsidP="00F137AA">
            <w:pPr>
              <w:widowControl w:val="0"/>
              <w:spacing w:after="160"/>
              <w:jc w:val="center"/>
              <w:rPr>
                <w:rFonts w:ascii="GHEA Grapalat" w:hAnsi="GHEA Grapalat"/>
                <w:sz w:val="20"/>
              </w:rPr>
            </w:pPr>
          </w:p>
        </w:tc>
        <w:tc>
          <w:tcPr>
            <w:tcW w:w="4343" w:type="dxa"/>
          </w:tcPr>
          <w:p w14:paraId="4E25D371" w14:textId="77777777" w:rsidR="00852E6F" w:rsidRPr="006257B5" w:rsidRDefault="00852E6F" w:rsidP="00F137AA">
            <w:pPr>
              <w:widowControl w:val="0"/>
              <w:spacing w:after="160"/>
              <w:jc w:val="center"/>
              <w:rPr>
                <w:rFonts w:ascii="GHEA Grapalat" w:hAnsi="GHEA Grapalat" w:cs="Sylfaen"/>
                <w:b/>
                <w:bCs/>
                <w:sz w:val="20"/>
              </w:rPr>
            </w:pPr>
            <w:r w:rsidRPr="006257B5">
              <w:rPr>
                <w:rFonts w:ascii="GHEA Grapalat" w:hAnsi="GHEA Grapalat"/>
                <w:b/>
                <w:sz w:val="20"/>
              </w:rPr>
              <w:t>ПРОДАВЕЦ</w:t>
            </w:r>
          </w:p>
          <w:p w14:paraId="1C2D79B5" w14:textId="77777777" w:rsidR="00852E6F" w:rsidRPr="006257B5" w:rsidRDefault="00852E6F" w:rsidP="00F137AA">
            <w:pPr>
              <w:widowControl w:val="0"/>
              <w:jc w:val="center"/>
              <w:rPr>
                <w:rFonts w:ascii="GHEA Grapalat" w:hAnsi="GHEA Grapalat"/>
                <w:sz w:val="20"/>
              </w:rPr>
            </w:pPr>
            <w:r w:rsidRPr="006257B5">
              <w:rPr>
                <w:rFonts w:ascii="GHEA Grapalat" w:hAnsi="GHEA Grapalat"/>
                <w:sz w:val="20"/>
              </w:rPr>
              <w:t>______________________</w:t>
            </w:r>
          </w:p>
          <w:p w14:paraId="17A2DE90" w14:textId="77777777" w:rsidR="00852E6F" w:rsidRPr="006257B5" w:rsidRDefault="00852E6F" w:rsidP="00F137AA">
            <w:pPr>
              <w:widowControl w:val="0"/>
              <w:spacing w:after="160"/>
              <w:jc w:val="center"/>
              <w:rPr>
                <w:rFonts w:ascii="GHEA Grapalat" w:hAnsi="GHEA Grapalat"/>
                <w:sz w:val="20"/>
                <w:szCs w:val="16"/>
              </w:rPr>
            </w:pPr>
            <w:r w:rsidRPr="006257B5">
              <w:rPr>
                <w:rFonts w:ascii="GHEA Grapalat" w:hAnsi="GHEA Grapalat"/>
                <w:sz w:val="20"/>
                <w:szCs w:val="16"/>
              </w:rPr>
              <w:t>/подпись/</w:t>
            </w:r>
          </w:p>
          <w:p w14:paraId="5E40EA91" w14:textId="77777777" w:rsidR="00852E6F" w:rsidRPr="006257B5" w:rsidRDefault="00852E6F" w:rsidP="00F137AA">
            <w:pPr>
              <w:widowControl w:val="0"/>
              <w:spacing w:after="160"/>
              <w:jc w:val="center"/>
              <w:rPr>
                <w:rFonts w:ascii="GHEA Grapalat" w:hAnsi="GHEA Grapalat"/>
                <w:sz w:val="20"/>
              </w:rPr>
            </w:pPr>
            <w:r w:rsidRPr="006257B5">
              <w:rPr>
                <w:rFonts w:ascii="GHEA Grapalat" w:hAnsi="GHEA Grapalat"/>
                <w:sz w:val="20"/>
              </w:rPr>
              <w:t>М. П.</w:t>
            </w:r>
          </w:p>
        </w:tc>
      </w:tr>
    </w:tbl>
    <w:p w14:paraId="1C3F992E" w14:textId="77777777" w:rsidR="000D13AC" w:rsidRPr="006257B5" w:rsidRDefault="000D13AC" w:rsidP="00F137AA">
      <w:pPr>
        <w:widowControl w:val="0"/>
        <w:spacing w:after="160"/>
        <w:rPr>
          <w:rFonts w:ascii="GHEA Grapalat" w:hAnsi="GHEA Grapalat"/>
          <w:bCs/>
        </w:rPr>
      </w:pPr>
    </w:p>
    <w:p w14:paraId="4EE437FA" w14:textId="77777777" w:rsidR="000D13AC" w:rsidRPr="006257B5" w:rsidRDefault="000D13AC" w:rsidP="00F137AA">
      <w:pPr>
        <w:widowControl w:val="0"/>
        <w:spacing w:after="160"/>
        <w:rPr>
          <w:rFonts w:ascii="GHEA Grapalat" w:hAnsi="GHEA Grapalat"/>
          <w:sz w:val="20"/>
        </w:rPr>
      </w:pPr>
    </w:p>
    <w:p w14:paraId="2444497D" w14:textId="77777777" w:rsidR="0071271C" w:rsidRPr="006257B5" w:rsidRDefault="0071271C" w:rsidP="00F137AA">
      <w:pPr>
        <w:pStyle w:val="BodyTextIndent3"/>
        <w:widowControl w:val="0"/>
        <w:spacing w:line="240" w:lineRule="auto"/>
        <w:jc w:val="right"/>
        <w:rPr>
          <w:rFonts w:ascii="GHEA Grapalat" w:hAnsi="GHEA Grapalat"/>
          <w:b/>
          <w:szCs w:val="24"/>
        </w:rPr>
      </w:pPr>
    </w:p>
    <w:p w14:paraId="54A4651B" w14:textId="77777777" w:rsidR="000655DB" w:rsidRPr="006257B5" w:rsidRDefault="0071271C" w:rsidP="00F137AA">
      <w:pPr>
        <w:rPr>
          <w:rFonts w:ascii="GHEA Grapalat" w:hAnsi="GHEA Grapalat"/>
          <w:b/>
        </w:rPr>
        <w:sectPr w:rsidR="000655DB" w:rsidRPr="006257B5" w:rsidSect="00233EF3">
          <w:pgSz w:w="16838" w:h="11906" w:orient="landscape" w:code="9"/>
          <w:pgMar w:top="1418" w:right="630" w:bottom="1418" w:left="810" w:header="567" w:footer="567" w:gutter="0"/>
          <w:cols w:space="720"/>
          <w:docGrid w:linePitch="326"/>
        </w:sectPr>
      </w:pPr>
      <w:r w:rsidRPr="006257B5">
        <w:rPr>
          <w:rFonts w:ascii="GHEA Grapalat" w:hAnsi="GHEA Grapalat"/>
          <w:b/>
        </w:rPr>
        <w:br w:type="page"/>
      </w:r>
    </w:p>
    <w:p w14:paraId="7D6CBABC" w14:textId="77777777" w:rsidR="00071D1C" w:rsidRPr="006257B5" w:rsidRDefault="00071D1C" w:rsidP="00F137AA">
      <w:pPr>
        <w:pStyle w:val="BodyTextIndent3"/>
        <w:widowControl w:val="0"/>
        <w:spacing w:line="240" w:lineRule="auto"/>
        <w:jc w:val="right"/>
        <w:rPr>
          <w:rFonts w:ascii="GHEA Grapalat" w:hAnsi="GHEA Grapalat"/>
          <w:b/>
          <w:szCs w:val="24"/>
        </w:rPr>
      </w:pPr>
      <w:r w:rsidRPr="006257B5">
        <w:rPr>
          <w:rFonts w:ascii="GHEA Grapalat" w:hAnsi="GHEA Grapalat"/>
          <w:b/>
          <w:szCs w:val="24"/>
        </w:rPr>
        <w:lastRenderedPageBreak/>
        <w:t>Приложение № 3</w:t>
      </w:r>
    </w:p>
    <w:p w14:paraId="4F44A805" w14:textId="2FE6EAB0" w:rsidR="00071D1C" w:rsidRPr="006257B5" w:rsidRDefault="00071D1C" w:rsidP="00F137AA">
      <w:pPr>
        <w:pStyle w:val="BodyTextIndent3"/>
        <w:widowControl w:val="0"/>
        <w:spacing w:line="240" w:lineRule="auto"/>
        <w:jc w:val="right"/>
        <w:rPr>
          <w:rFonts w:ascii="GHEA Grapalat" w:hAnsi="GHEA Grapalat"/>
          <w:b/>
          <w:szCs w:val="24"/>
        </w:rPr>
      </w:pPr>
      <w:r w:rsidRPr="006257B5">
        <w:rPr>
          <w:rFonts w:ascii="GHEA Grapalat" w:hAnsi="GHEA Grapalat"/>
          <w:b/>
          <w:szCs w:val="24"/>
        </w:rPr>
        <w:t xml:space="preserve">к Договору под кодом </w:t>
      </w:r>
      <w:r w:rsidR="00E67FD5" w:rsidRPr="006257B5">
        <w:rPr>
          <w:rFonts w:ascii="GHEA Grapalat" w:hAnsi="GHEA Grapalat"/>
          <w:b/>
          <w:szCs w:val="24"/>
        </w:rPr>
        <w:br/>
      </w:r>
      <w:r w:rsidR="00E80DBA" w:rsidRPr="006257B5">
        <w:rPr>
          <w:rFonts w:ascii="GHEA Grapalat" w:hAnsi="GHEA Grapalat"/>
          <w:b/>
          <w:szCs w:val="24"/>
        </w:rPr>
        <w:t>ԱՄՄՀԼԿՀՈԱԿ-ԳՀԱՊՁԲ-24/1</w:t>
      </w:r>
      <w:r w:rsidR="00842C7D" w:rsidRPr="006257B5">
        <w:rPr>
          <w:rFonts w:ascii="GHEA Grapalat" w:hAnsi="GHEA Grapalat"/>
          <w:b/>
          <w:szCs w:val="24"/>
        </w:rPr>
        <w:t>-</w:t>
      </w:r>
      <w:r w:rsidR="00240B61" w:rsidRPr="006257B5">
        <w:rPr>
          <w:rFonts w:ascii="GHEA Grapalat" w:hAnsi="GHEA Grapalat"/>
          <w:b/>
          <w:szCs w:val="24"/>
        </w:rPr>
        <w:t xml:space="preserve"> </w:t>
      </w:r>
      <w:r w:rsidRPr="006257B5">
        <w:rPr>
          <w:rFonts w:ascii="GHEA Grapalat" w:hAnsi="GHEA Grapalat"/>
          <w:b/>
          <w:szCs w:val="24"/>
        </w:rPr>
        <w:t xml:space="preserve">заключенному </w:t>
      </w:r>
      <w:r w:rsidR="006132ED" w:rsidRPr="006257B5">
        <w:rPr>
          <w:rFonts w:ascii="GHEA Grapalat" w:hAnsi="GHEA Grapalat"/>
          <w:b/>
          <w:szCs w:val="24"/>
        </w:rPr>
        <w:t>"</w:t>
      </w:r>
      <w:r w:rsidR="00D52566" w:rsidRPr="006257B5">
        <w:rPr>
          <w:rFonts w:ascii="GHEA Grapalat" w:hAnsi="GHEA Grapalat"/>
          <w:b/>
          <w:szCs w:val="24"/>
        </w:rPr>
        <w:tab/>
      </w:r>
      <w:r w:rsidR="006132ED" w:rsidRPr="006257B5">
        <w:rPr>
          <w:rFonts w:ascii="GHEA Grapalat" w:hAnsi="GHEA Grapalat"/>
          <w:b/>
          <w:szCs w:val="24"/>
        </w:rPr>
        <w:t>"</w:t>
      </w:r>
      <w:r w:rsidR="00D52566" w:rsidRPr="006257B5">
        <w:rPr>
          <w:rFonts w:ascii="GHEA Grapalat" w:hAnsi="GHEA Grapalat"/>
          <w:b/>
          <w:szCs w:val="24"/>
        </w:rPr>
        <w:tab/>
      </w:r>
      <w:r w:rsidR="00E80DBA" w:rsidRPr="006257B5">
        <w:rPr>
          <w:rFonts w:ascii="GHEA Grapalat" w:hAnsi="GHEA Grapalat"/>
          <w:b/>
          <w:szCs w:val="24"/>
        </w:rPr>
        <w:t>2024</w:t>
      </w:r>
      <w:r w:rsidRPr="006257B5">
        <w:rPr>
          <w:rFonts w:ascii="GHEA Grapalat" w:hAnsi="GHEA Grapalat"/>
          <w:b/>
          <w:szCs w:val="24"/>
        </w:rPr>
        <w:t>г.</w:t>
      </w:r>
    </w:p>
    <w:p w14:paraId="17EEAD0C" w14:textId="77777777" w:rsidR="00BB7BB1" w:rsidRPr="006257B5" w:rsidRDefault="00BB7BB1" w:rsidP="00F137AA">
      <w:pPr>
        <w:pStyle w:val="BodyTextIndent3"/>
        <w:widowControl w:val="0"/>
        <w:spacing w:line="240" w:lineRule="auto"/>
        <w:jc w:val="right"/>
        <w:rPr>
          <w:rFonts w:ascii="GHEA Grapalat" w:hAnsi="GHEA Grapalat"/>
          <w:b/>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6257B5" w:rsidRPr="006257B5" w14:paraId="258DFE69" w14:textId="77777777" w:rsidTr="007A2020">
        <w:trPr>
          <w:tblCellSpacing w:w="7" w:type="dxa"/>
          <w:jc w:val="center"/>
        </w:trPr>
        <w:tc>
          <w:tcPr>
            <w:tcW w:w="0" w:type="auto"/>
            <w:vAlign w:val="center"/>
          </w:tcPr>
          <w:p w14:paraId="3A71680C" w14:textId="77777777" w:rsidR="0038400D" w:rsidRPr="006257B5" w:rsidRDefault="00EB713D" w:rsidP="00F137AA">
            <w:pPr>
              <w:widowControl w:val="0"/>
              <w:jc w:val="center"/>
              <w:rPr>
                <w:rFonts w:ascii="GHEA Grapalat" w:hAnsi="GHEA Grapalat"/>
                <w:iCs/>
                <w:sz w:val="22"/>
              </w:rPr>
            </w:pPr>
            <w:r w:rsidRPr="006257B5">
              <w:rPr>
                <w:rFonts w:ascii="GHEA Grapalat" w:hAnsi="GHEA Grapalat"/>
                <w:sz w:val="22"/>
              </w:rPr>
              <w:t xml:space="preserve">Сторона договора </w:t>
            </w:r>
          </w:p>
          <w:p w14:paraId="2BB1612A"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______________________</w:t>
            </w:r>
            <w:r w:rsidR="00E67FD5" w:rsidRPr="006257B5">
              <w:rPr>
                <w:rFonts w:ascii="GHEA Grapalat" w:hAnsi="GHEA Grapalat"/>
                <w:sz w:val="22"/>
              </w:rPr>
              <w:t>___</w:t>
            </w:r>
            <w:r w:rsidRPr="006257B5">
              <w:rPr>
                <w:rFonts w:ascii="GHEA Grapalat" w:hAnsi="GHEA Grapalat"/>
                <w:sz w:val="22"/>
              </w:rPr>
              <w:t>_</w:t>
            </w:r>
            <w:r w:rsidR="00E67FD5" w:rsidRPr="006257B5">
              <w:rPr>
                <w:rFonts w:ascii="GHEA Grapalat" w:hAnsi="GHEA Grapalat"/>
                <w:sz w:val="22"/>
              </w:rPr>
              <w:t>_</w:t>
            </w:r>
            <w:r w:rsidRPr="006257B5">
              <w:rPr>
                <w:rFonts w:ascii="GHEA Grapalat" w:hAnsi="GHEA Grapalat"/>
                <w:sz w:val="22"/>
              </w:rPr>
              <w:t>____</w:t>
            </w:r>
          </w:p>
          <w:p w14:paraId="4EE942B4"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_______________</w:t>
            </w:r>
            <w:r w:rsidR="00E67FD5" w:rsidRPr="006257B5">
              <w:rPr>
                <w:rFonts w:ascii="GHEA Grapalat" w:hAnsi="GHEA Grapalat"/>
                <w:sz w:val="22"/>
              </w:rPr>
              <w:t>__</w:t>
            </w:r>
            <w:r w:rsidRPr="006257B5">
              <w:rPr>
                <w:rFonts w:ascii="GHEA Grapalat" w:hAnsi="GHEA Grapalat"/>
                <w:sz w:val="22"/>
              </w:rPr>
              <w:t>_______</w:t>
            </w:r>
            <w:r w:rsidR="00E67FD5" w:rsidRPr="006257B5">
              <w:rPr>
                <w:rFonts w:ascii="GHEA Grapalat" w:hAnsi="GHEA Grapalat"/>
                <w:sz w:val="22"/>
              </w:rPr>
              <w:t>_</w:t>
            </w:r>
            <w:r w:rsidRPr="006257B5">
              <w:rPr>
                <w:rFonts w:ascii="GHEA Grapalat" w:hAnsi="GHEA Grapalat"/>
                <w:sz w:val="22"/>
              </w:rPr>
              <w:t>___</w:t>
            </w:r>
            <w:r w:rsidR="00E67FD5" w:rsidRPr="006257B5">
              <w:rPr>
                <w:rFonts w:ascii="GHEA Grapalat" w:hAnsi="GHEA Grapalat"/>
                <w:sz w:val="22"/>
              </w:rPr>
              <w:t>_</w:t>
            </w:r>
            <w:r w:rsidRPr="006257B5">
              <w:rPr>
                <w:rFonts w:ascii="GHEA Grapalat" w:hAnsi="GHEA Grapalat"/>
                <w:sz w:val="22"/>
              </w:rPr>
              <w:t>__</w:t>
            </w:r>
          </w:p>
          <w:p w14:paraId="65B0C0F0"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место нахождения ____________</w:t>
            </w:r>
            <w:r w:rsidR="00E67FD5" w:rsidRPr="006257B5">
              <w:rPr>
                <w:rFonts w:ascii="GHEA Grapalat" w:hAnsi="GHEA Grapalat"/>
                <w:sz w:val="22"/>
              </w:rPr>
              <w:t>_</w:t>
            </w:r>
            <w:r w:rsidRPr="006257B5">
              <w:rPr>
                <w:rFonts w:ascii="GHEA Grapalat" w:hAnsi="GHEA Grapalat"/>
                <w:sz w:val="22"/>
              </w:rPr>
              <w:t>__</w:t>
            </w:r>
          </w:p>
          <w:p w14:paraId="48E6B751" w14:textId="77777777" w:rsidR="0038400D" w:rsidRPr="006257B5" w:rsidRDefault="00E67FD5" w:rsidP="00F137AA">
            <w:pPr>
              <w:widowControl w:val="0"/>
              <w:jc w:val="center"/>
              <w:rPr>
                <w:rFonts w:ascii="GHEA Grapalat" w:hAnsi="GHEA Grapalat"/>
                <w:iCs/>
                <w:sz w:val="22"/>
              </w:rPr>
            </w:pPr>
            <w:r w:rsidRPr="006257B5">
              <w:rPr>
                <w:rFonts w:ascii="GHEA Grapalat" w:hAnsi="GHEA Grapalat"/>
                <w:sz w:val="22"/>
              </w:rPr>
              <w:t>Р/С____________________________</w:t>
            </w:r>
          </w:p>
          <w:p w14:paraId="56136921"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УНН______________________</w:t>
            </w:r>
            <w:r w:rsidR="00E67FD5" w:rsidRPr="006257B5">
              <w:rPr>
                <w:rFonts w:ascii="GHEA Grapalat" w:hAnsi="GHEA Grapalat"/>
                <w:sz w:val="22"/>
              </w:rPr>
              <w:t>____</w:t>
            </w:r>
            <w:r w:rsidRPr="006257B5">
              <w:rPr>
                <w:rFonts w:ascii="GHEA Grapalat" w:hAnsi="GHEA Grapalat"/>
                <w:sz w:val="22"/>
              </w:rPr>
              <w:t>_</w:t>
            </w:r>
          </w:p>
        </w:tc>
        <w:tc>
          <w:tcPr>
            <w:tcW w:w="0" w:type="auto"/>
            <w:vAlign w:val="center"/>
          </w:tcPr>
          <w:p w14:paraId="41B4F480" w14:textId="77777777" w:rsidR="0038400D" w:rsidRPr="006257B5" w:rsidRDefault="00E67FD5" w:rsidP="00F137AA">
            <w:pPr>
              <w:widowControl w:val="0"/>
              <w:jc w:val="center"/>
              <w:rPr>
                <w:rFonts w:ascii="GHEA Grapalat" w:hAnsi="GHEA Grapalat"/>
                <w:iCs/>
                <w:sz w:val="22"/>
              </w:rPr>
            </w:pPr>
            <w:r w:rsidRPr="006257B5">
              <w:rPr>
                <w:rFonts w:ascii="GHEA Grapalat" w:hAnsi="GHEA Grapalat"/>
                <w:sz w:val="22"/>
              </w:rPr>
              <w:t xml:space="preserve">Заказчик </w:t>
            </w:r>
          </w:p>
          <w:p w14:paraId="5614A059"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_____________________</w:t>
            </w:r>
            <w:r w:rsidR="00E67FD5" w:rsidRPr="006257B5">
              <w:rPr>
                <w:rFonts w:ascii="GHEA Grapalat" w:hAnsi="GHEA Grapalat"/>
                <w:sz w:val="22"/>
              </w:rPr>
              <w:t>_____</w:t>
            </w:r>
            <w:r w:rsidRPr="006257B5">
              <w:rPr>
                <w:rFonts w:ascii="GHEA Grapalat" w:hAnsi="GHEA Grapalat"/>
                <w:sz w:val="22"/>
              </w:rPr>
              <w:t>________</w:t>
            </w:r>
          </w:p>
          <w:p w14:paraId="70586BF8"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_____________________</w:t>
            </w:r>
            <w:r w:rsidR="00E67FD5" w:rsidRPr="006257B5">
              <w:rPr>
                <w:rFonts w:ascii="GHEA Grapalat" w:hAnsi="GHEA Grapalat"/>
                <w:sz w:val="22"/>
              </w:rPr>
              <w:t>_____</w:t>
            </w:r>
            <w:r w:rsidRPr="006257B5">
              <w:rPr>
                <w:rFonts w:ascii="GHEA Grapalat" w:hAnsi="GHEA Grapalat"/>
                <w:sz w:val="22"/>
              </w:rPr>
              <w:t>________</w:t>
            </w:r>
          </w:p>
          <w:p w14:paraId="0B32E9AE" w14:textId="77777777" w:rsidR="0038400D" w:rsidRPr="006257B5" w:rsidRDefault="00E67FD5" w:rsidP="00F137AA">
            <w:pPr>
              <w:widowControl w:val="0"/>
              <w:jc w:val="center"/>
              <w:rPr>
                <w:rFonts w:ascii="GHEA Grapalat" w:hAnsi="GHEA Grapalat"/>
                <w:iCs/>
                <w:sz w:val="22"/>
              </w:rPr>
            </w:pPr>
            <w:r w:rsidRPr="006257B5">
              <w:rPr>
                <w:rFonts w:ascii="GHEA Grapalat" w:hAnsi="GHEA Grapalat"/>
                <w:sz w:val="22"/>
              </w:rPr>
              <w:t xml:space="preserve">место нахождения </w:t>
            </w:r>
            <w:r w:rsidR="0038400D" w:rsidRPr="006257B5">
              <w:rPr>
                <w:rFonts w:ascii="GHEA Grapalat" w:hAnsi="GHEA Grapalat"/>
                <w:sz w:val="22"/>
              </w:rPr>
              <w:t>_________________</w:t>
            </w:r>
          </w:p>
          <w:p w14:paraId="3B3B70EF"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Р/С________________________</w:t>
            </w:r>
            <w:r w:rsidR="00E67FD5" w:rsidRPr="006257B5">
              <w:rPr>
                <w:rFonts w:ascii="GHEA Grapalat" w:hAnsi="GHEA Grapalat"/>
                <w:sz w:val="22"/>
              </w:rPr>
              <w:t>___</w:t>
            </w:r>
            <w:r w:rsidRPr="006257B5">
              <w:rPr>
                <w:rFonts w:ascii="GHEA Grapalat" w:hAnsi="GHEA Grapalat"/>
                <w:sz w:val="22"/>
              </w:rPr>
              <w:t>____</w:t>
            </w:r>
          </w:p>
          <w:p w14:paraId="7268478E"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УНН______________________</w:t>
            </w:r>
            <w:r w:rsidR="00E67FD5" w:rsidRPr="006257B5">
              <w:rPr>
                <w:rFonts w:ascii="GHEA Grapalat" w:hAnsi="GHEA Grapalat"/>
                <w:sz w:val="22"/>
              </w:rPr>
              <w:t>___</w:t>
            </w:r>
            <w:r w:rsidRPr="006257B5">
              <w:rPr>
                <w:rFonts w:ascii="GHEA Grapalat" w:hAnsi="GHEA Grapalat"/>
                <w:sz w:val="22"/>
              </w:rPr>
              <w:t>_____</w:t>
            </w:r>
          </w:p>
        </w:tc>
      </w:tr>
    </w:tbl>
    <w:p w14:paraId="5365C44E" w14:textId="77777777" w:rsidR="0010047A" w:rsidRPr="006257B5" w:rsidRDefault="0010047A" w:rsidP="00F137AA">
      <w:pPr>
        <w:widowControl w:val="0"/>
        <w:spacing w:after="160"/>
        <w:ind w:left="567" w:right="467"/>
        <w:jc w:val="center"/>
        <w:rPr>
          <w:rFonts w:ascii="GHEA Grapalat" w:hAnsi="GHEA Grapalat"/>
          <w:b/>
          <w:sz w:val="22"/>
        </w:rPr>
      </w:pPr>
    </w:p>
    <w:p w14:paraId="0228CD17" w14:textId="77777777" w:rsidR="0038400D" w:rsidRPr="006257B5" w:rsidRDefault="0038400D" w:rsidP="00F137AA">
      <w:pPr>
        <w:widowControl w:val="0"/>
        <w:spacing w:after="160"/>
        <w:ind w:left="567" w:right="467"/>
        <w:jc w:val="center"/>
        <w:rPr>
          <w:rFonts w:ascii="GHEA Grapalat" w:hAnsi="GHEA Grapalat"/>
          <w:iCs/>
          <w:sz w:val="22"/>
        </w:rPr>
      </w:pPr>
      <w:r w:rsidRPr="006257B5">
        <w:rPr>
          <w:rFonts w:ascii="GHEA Grapalat" w:hAnsi="GHEA Grapalat"/>
          <w:b/>
          <w:sz w:val="22"/>
        </w:rPr>
        <w:t>АКТ №</w:t>
      </w:r>
    </w:p>
    <w:p w14:paraId="72509C48" w14:textId="77777777" w:rsidR="0038400D" w:rsidRPr="006257B5" w:rsidRDefault="0038400D" w:rsidP="00F137AA">
      <w:pPr>
        <w:widowControl w:val="0"/>
        <w:spacing w:after="160"/>
        <w:ind w:left="567" w:right="467"/>
        <w:jc w:val="center"/>
        <w:rPr>
          <w:rFonts w:ascii="GHEA Grapalat" w:hAnsi="GHEA Grapalat"/>
          <w:b/>
          <w:bCs/>
          <w:iCs/>
          <w:sz w:val="22"/>
        </w:rPr>
      </w:pPr>
      <w:r w:rsidRPr="006257B5">
        <w:rPr>
          <w:rFonts w:ascii="GHEA Grapalat" w:hAnsi="GHEA Grapalat"/>
          <w:b/>
          <w:sz w:val="22"/>
        </w:rPr>
        <w:t xml:space="preserve">ПРИЕМА-ПЕРЕДАЧИ РЕЗУЛЬТАТОВ </w:t>
      </w:r>
      <w:r w:rsidR="00AB4EAB" w:rsidRPr="006257B5">
        <w:rPr>
          <w:rFonts w:ascii="GHEA Grapalat" w:hAnsi="GHEA Grapalat"/>
          <w:b/>
          <w:sz w:val="22"/>
        </w:rPr>
        <w:br/>
      </w:r>
      <w:r w:rsidRPr="006257B5">
        <w:rPr>
          <w:rFonts w:ascii="GHEA Grapalat" w:hAnsi="GHEA Grapalat"/>
          <w:b/>
          <w:sz w:val="22"/>
        </w:rPr>
        <w:t>ИСПОЛНЕНИЯ ДОГОВОРАИЛИ ЕГО ЧАСТИ</w:t>
      </w:r>
    </w:p>
    <w:p w14:paraId="19886774" w14:textId="77777777" w:rsidR="0038400D" w:rsidRPr="006257B5" w:rsidRDefault="0038400D" w:rsidP="00F137AA">
      <w:pPr>
        <w:pStyle w:val="BodyTextIndent"/>
        <w:widowControl w:val="0"/>
        <w:tabs>
          <w:tab w:val="left" w:pos="1134"/>
          <w:tab w:val="left" w:pos="1843"/>
        </w:tabs>
        <w:spacing w:after="160" w:line="240" w:lineRule="auto"/>
        <w:ind w:firstLine="540"/>
        <w:rPr>
          <w:rFonts w:ascii="GHEA Grapalat" w:hAnsi="GHEA Grapalat"/>
          <w:iCs/>
          <w:sz w:val="22"/>
          <w:szCs w:val="24"/>
        </w:rPr>
      </w:pPr>
      <w:r w:rsidRPr="006257B5">
        <w:rPr>
          <w:rFonts w:ascii="GHEA Grapalat" w:hAnsi="GHEA Grapalat"/>
          <w:sz w:val="22"/>
          <w:szCs w:val="24"/>
        </w:rPr>
        <w:t>"</w:t>
      </w:r>
      <w:r w:rsidR="00D52566" w:rsidRPr="006257B5">
        <w:rPr>
          <w:rFonts w:ascii="GHEA Grapalat" w:hAnsi="GHEA Grapalat"/>
          <w:sz w:val="22"/>
          <w:szCs w:val="24"/>
        </w:rPr>
        <w:tab/>
      </w:r>
      <w:r w:rsidRPr="006257B5">
        <w:rPr>
          <w:rFonts w:ascii="GHEA Grapalat" w:hAnsi="GHEA Grapalat"/>
          <w:sz w:val="22"/>
          <w:szCs w:val="24"/>
        </w:rPr>
        <w:t>" "</w:t>
      </w:r>
      <w:r w:rsidR="00D52566" w:rsidRPr="006257B5">
        <w:rPr>
          <w:rFonts w:ascii="GHEA Grapalat" w:hAnsi="GHEA Grapalat"/>
          <w:sz w:val="22"/>
          <w:szCs w:val="24"/>
        </w:rPr>
        <w:tab/>
      </w:r>
      <w:r w:rsidRPr="006257B5">
        <w:rPr>
          <w:rFonts w:ascii="GHEA Grapalat" w:hAnsi="GHEA Grapalat"/>
          <w:sz w:val="22"/>
          <w:szCs w:val="24"/>
        </w:rPr>
        <w:t>"</w:t>
      </w:r>
      <w:r w:rsidR="00AA7117" w:rsidRPr="006257B5">
        <w:rPr>
          <w:rFonts w:ascii="GHEA Grapalat" w:hAnsi="GHEA Grapalat"/>
          <w:sz w:val="22"/>
          <w:szCs w:val="24"/>
        </w:rPr>
        <w:t xml:space="preserve"> </w:t>
      </w:r>
      <w:r w:rsidRPr="006257B5">
        <w:rPr>
          <w:rFonts w:ascii="GHEA Grapalat" w:hAnsi="GHEA Grapalat"/>
          <w:sz w:val="22"/>
          <w:szCs w:val="24"/>
        </w:rPr>
        <w:t>20</w:t>
      </w:r>
      <w:r w:rsidR="00D52566" w:rsidRPr="006257B5">
        <w:rPr>
          <w:rFonts w:ascii="GHEA Grapalat" w:hAnsi="GHEA Grapalat"/>
          <w:sz w:val="22"/>
          <w:szCs w:val="24"/>
        </w:rPr>
        <w:tab/>
      </w:r>
      <w:r w:rsidRPr="006257B5">
        <w:rPr>
          <w:rFonts w:ascii="GHEA Grapalat" w:hAnsi="GHEA Grapalat"/>
          <w:sz w:val="22"/>
          <w:szCs w:val="24"/>
        </w:rPr>
        <w:t>г.</w:t>
      </w:r>
    </w:p>
    <w:p w14:paraId="20F589E9" w14:textId="77777777" w:rsidR="0038400D" w:rsidRPr="006257B5" w:rsidRDefault="0038400D" w:rsidP="00F137AA">
      <w:pPr>
        <w:pStyle w:val="NormalWeb"/>
        <w:widowControl w:val="0"/>
        <w:spacing w:before="0" w:beforeAutospacing="0" w:after="160" w:afterAutospacing="0"/>
        <w:rPr>
          <w:rFonts w:ascii="GHEA Grapalat" w:hAnsi="GHEA Grapalat"/>
          <w:sz w:val="22"/>
        </w:rPr>
      </w:pPr>
      <w:r w:rsidRPr="006257B5">
        <w:rPr>
          <w:rFonts w:ascii="GHEA Grapalat" w:hAnsi="GHEA Grapalat"/>
          <w:sz w:val="22"/>
        </w:rPr>
        <w:t>Наименование договора (далее — Договор)</w:t>
      </w:r>
      <w:r w:rsidR="00F71F29" w:rsidRPr="006257B5">
        <w:rPr>
          <w:rFonts w:ascii="GHEA Grapalat" w:hAnsi="GHEA Grapalat"/>
          <w:sz w:val="22"/>
        </w:rPr>
        <w:t xml:space="preserve"> </w:t>
      </w:r>
      <w:r w:rsidR="00196F14" w:rsidRPr="006257B5">
        <w:rPr>
          <w:rFonts w:ascii="GHEA Grapalat" w:hAnsi="GHEA Grapalat"/>
          <w:sz w:val="22"/>
        </w:rPr>
        <w:t>_</w:t>
      </w:r>
      <w:r w:rsidR="00F71F29" w:rsidRPr="006257B5">
        <w:rPr>
          <w:rFonts w:ascii="GHEA Grapalat" w:hAnsi="GHEA Grapalat"/>
          <w:sz w:val="22"/>
        </w:rPr>
        <w:t>_______</w:t>
      </w:r>
      <w:r w:rsidR="00196F14" w:rsidRPr="006257B5">
        <w:rPr>
          <w:rFonts w:ascii="GHEA Grapalat" w:hAnsi="GHEA Grapalat"/>
          <w:sz w:val="22"/>
        </w:rPr>
        <w:t>_</w:t>
      </w:r>
      <w:r w:rsidR="00F71F29" w:rsidRPr="006257B5">
        <w:rPr>
          <w:rFonts w:ascii="GHEA Grapalat" w:hAnsi="GHEA Grapalat"/>
          <w:sz w:val="22"/>
        </w:rPr>
        <w:t>__</w:t>
      </w:r>
      <w:r w:rsidR="00196F14" w:rsidRPr="006257B5">
        <w:rPr>
          <w:rFonts w:ascii="GHEA Grapalat" w:hAnsi="GHEA Grapalat"/>
          <w:sz w:val="22"/>
        </w:rPr>
        <w:t>_____</w:t>
      </w:r>
      <w:r w:rsidRPr="006257B5">
        <w:rPr>
          <w:rFonts w:ascii="GHEA Grapalat" w:hAnsi="GHEA Grapalat"/>
          <w:sz w:val="22"/>
        </w:rPr>
        <w:t>__________________</w:t>
      </w:r>
    </w:p>
    <w:p w14:paraId="06B86F0A" w14:textId="77777777" w:rsidR="0038400D" w:rsidRPr="006257B5" w:rsidRDefault="0038400D" w:rsidP="00F137AA">
      <w:pPr>
        <w:pStyle w:val="NormalWeb"/>
        <w:widowControl w:val="0"/>
        <w:spacing w:before="0" w:beforeAutospacing="0" w:after="160" w:afterAutospacing="0"/>
        <w:rPr>
          <w:rFonts w:ascii="GHEA Grapalat" w:hAnsi="GHEA Grapalat"/>
          <w:sz w:val="22"/>
        </w:rPr>
      </w:pPr>
      <w:r w:rsidRPr="006257B5">
        <w:rPr>
          <w:rFonts w:ascii="GHEA Grapalat" w:hAnsi="GHEA Grapalat"/>
          <w:sz w:val="22"/>
        </w:rPr>
        <w:t>Дата заключения Договора "___</w:t>
      </w:r>
      <w:r w:rsidR="00196F14" w:rsidRPr="006257B5">
        <w:rPr>
          <w:rFonts w:ascii="GHEA Grapalat" w:hAnsi="GHEA Grapalat"/>
          <w:sz w:val="22"/>
        </w:rPr>
        <w:t>___</w:t>
      </w:r>
      <w:r w:rsidR="00F71F29" w:rsidRPr="006257B5">
        <w:rPr>
          <w:rFonts w:ascii="GHEA Grapalat" w:hAnsi="GHEA Grapalat"/>
          <w:sz w:val="22"/>
        </w:rPr>
        <w:t>___</w:t>
      </w:r>
      <w:r w:rsidRPr="006257B5">
        <w:rPr>
          <w:rFonts w:ascii="GHEA Grapalat" w:hAnsi="GHEA Grapalat"/>
          <w:sz w:val="22"/>
        </w:rPr>
        <w:t>_" "______</w:t>
      </w:r>
      <w:r w:rsidR="00196F14" w:rsidRPr="006257B5">
        <w:rPr>
          <w:rFonts w:ascii="GHEA Grapalat" w:hAnsi="GHEA Grapalat"/>
          <w:sz w:val="22"/>
        </w:rPr>
        <w:t>_______</w:t>
      </w:r>
      <w:r w:rsidRPr="006257B5">
        <w:rPr>
          <w:rFonts w:ascii="GHEA Grapalat" w:hAnsi="GHEA Grapalat"/>
          <w:sz w:val="22"/>
        </w:rPr>
        <w:t xml:space="preserve">__________" 20 </w:t>
      </w:r>
      <w:r w:rsidR="00196F14" w:rsidRPr="006257B5">
        <w:rPr>
          <w:rFonts w:ascii="GHEA Grapalat" w:hAnsi="GHEA Grapalat"/>
          <w:sz w:val="22"/>
        </w:rPr>
        <w:t>___</w:t>
      </w:r>
      <w:r w:rsidR="00F71F29" w:rsidRPr="006257B5">
        <w:rPr>
          <w:rFonts w:ascii="GHEA Grapalat" w:hAnsi="GHEA Grapalat"/>
          <w:sz w:val="22"/>
        </w:rPr>
        <w:t>___</w:t>
      </w:r>
      <w:r w:rsidRPr="006257B5">
        <w:rPr>
          <w:rFonts w:ascii="GHEA Grapalat" w:hAnsi="GHEA Grapalat"/>
          <w:sz w:val="22"/>
        </w:rPr>
        <w:t xml:space="preserve"> г.</w:t>
      </w:r>
    </w:p>
    <w:p w14:paraId="6C88795E" w14:textId="77777777" w:rsidR="0038400D" w:rsidRPr="006257B5" w:rsidRDefault="0038400D" w:rsidP="00F137AA">
      <w:pPr>
        <w:pStyle w:val="NormalWeb"/>
        <w:widowControl w:val="0"/>
        <w:spacing w:before="0" w:beforeAutospacing="0" w:after="160" w:afterAutospacing="0"/>
        <w:rPr>
          <w:rFonts w:ascii="GHEA Grapalat" w:hAnsi="GHEA Grapalat"/>
          <w:sz w:val="22"/>
        </w:rPr>
      </w:pPr>
      <w:r w:rsidRPr="006257B5">
        <w:rPr>
          <w:rFonts w:ascii="GHEA Grapalat" w:hAnsi="GHEA Grapalat"/>
          <w:sz w:val="22"/>
        </w:rPr>
        <w:t>Номер Договора ____</w:t>
      </w:r>
      <w:r w:rsidR="00196F14" w:rsidRPr="006257B5">
        <w:rPr>
          <w:rFonts w:ascii="GHEA Grapalat" w:hAnsi="GHEA Grapalat"/>
          <w:sz w:val="22"/>
        </w:rPr>
        <w:t>_____________</w:t>
      </w:r>
      <w:r w:rsidR="00F71F29" w:rsidRPr="006257B5">
        <w:rPr>
          <w:rFonts w:ascii="GHEA Grapalat" w:hAnsi="GHEA Grapalat"/>
          <w:sz w:val="22"/>
        </w:rPr>
        <w:t>___________________________________</w:t>
      </w:r>
      <w:r w:rsidRPr="006257B5">
        <w:rPr>
          <w:rFonts w:ascii="GHEA Grapalat" w:hAnsi="GHEA Grapalat"/>
          <w:sz w:val="22"/>
        </w:rPr>
        <w:t>______</w:t>
      </w:r>
    </w:p>
    <w:p w14:paraId="4AA507D4" w14:textId="77777777" w:rsidR="00E409D9" w:rsidRPr="006257B5" w:rsidRDefault="0038400D" w:rsidP="00F137AA">
      <w:pPr>
        <w:widowControl w:val="0"/>
        <w:tabs>
          <w:tab w:val="left" w:pos="5954"/>
          <w:tab w:val="left" w:pos="6663"/>
          <w:tab w:val="left" w:pos="7513"/>
        </w:tabs>
        <w:jc w:val="both"/>
        <w:rPr>
          <w:rFonts w:ascii="GHEA Grapalat" w:hAnsi="GHEA Grapalat"/>
          <w:sz w:val="22"/>
        </w:rPr>
      </w:pPr>
      <w:r w:rsidRPr="006257B5">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6257B5">
        <w:rPr>
          <w:rFonts w:ascii="GHEA Grapalat" w:hAnsi="GHEA Grapalat"/>
          <w:sz w:val="22"/>
        </w:rPr>
        <w:t>_____</w:t>
      </w:r>
      <w:r w:rsidRPr="006257B5">
        <w:rPr>
          <w:rFonts w:ascii="GHEA Grapalat" w:hAnsi="GHEA Grapalat"/>
          <w:sz w:val="22"/>
        </w:rPr>
        <w:t>_ , выписанный "</w:t>
      </w:r>
      <w:r w:rsidR="00D52566" w:rsidRPr="006257B5">
        <w:rPr>
          <w:rFonts w:ascii="GHEA Grapalat" w:hAnsi="GHEA Grapalat"/>
          <w:sz w:val="22"/>
        </w:rPr>
        <w:tab/>
      </w:r>
      <w:r w:rsidRPr="006257B5">
        <w:rPr>
          <w:rFonts w:ascii="GHEA Grapalat" w:hAnsi="GHEA Grapalat"/>
          <w:sz w:val="22"/>
        </w:rPr>
        <w:t>"</w:t>
      </w:r>
      <w:r w:rsidR="00AA7117" w:rsidRPr="006257B5">
        <w:rPr>
          <w:rFonts w:ascii="GHEA Grapalat" w:hAnsi="GHEA Grapalat"/>
          <w:sz w:val="22"/>
        </w:rPr>
        <w:t xml:space="preserve"> </w:t>
      </w:r>
      <w:r w:rsidRPr="006257B5">
        <w:rPr>
          <w:rFonts w:ascii="GHEA Grapalat" w:hAnsi="GHEA Grapalat"/>
          <w:sz w:val="22"/>
        </w:rPr>
        <w:t>"</w:t>
      </w:r>
      <w:r w:rsidR="00D52566" w:rsidRPr="006257B5">
        <w:rPr>
          <w:rFonts w:ascii="GHEA Grapalat" w:hAnsi="GHEA Grapalat"/>
          <w:sz w:val="22"/>
        </w:rPr>
        <w:tab/>
      </w:r>
      <w:r w:rsidR="00AB4EAB" w:rsidRPr="006257B5">
        <w:rPr>
          <w:rFonts w:ascii="GHEA Grapalat" w:hAnsi="GHEA Grapalat"/>
          <w:sz w:val="22"/>
        </w:rPr>
        <w:t>"</w:t>
      </w:r>
      <w:r w:rsidRPr="006257B5">
        <w:rPr>
          <w:rFonts w:ascii="GHEA Grapalat" w:hAnsi="GHEA Grapalat"/>
          <w:sz w:val="22"/>
        </w:rPr>
        <w:t xml:space="preserve"> 20</w:t>
      </w:r>
      <w:r w:rsidR="00D52566" w:rsidRPr="006257B5">
        <w:rPr>
          <w:rFonts w:ascii="GHEA Grapalat" w:hAnsi="GHEA Grapalat"/>
          <w:sz w:val="22"/>
        </w:rPr>
        <w:tab/>
      </w:r>
      <w:r w:rsidRPr="006257B5">
        <w:rPr>
          <w:rFonts w:ascii="GHEA Grapalat" w:hAnsi="GHEA Grapalat"/>
          <w:sz w:val="22"/>
        </w:rPr>
        <w:t>г., составили настоящий акт о следующем:</w:t>
      </w:r>
    </w:p>
    <w:p w14:paraId="382A3372" w14:textId="77777777" w:rsidR="0038400D" w:rsidRPr="006257B5" w:rsidRDefault="0038400D" w:rsidP="00F137AA">
      <w:pPr>
        <w:widowControl w:val="0"/>
        <w:tabs>
          <w:tab w:val="left" w:pos="5954"/>
          <w:tab w:val="left" w:pos="6663"/>
          <w:tab w:val="left" w:pos="7513"/>
        </w:tabs>
        <w:jc w:val="both"/>
        <w:rPr>
          <w:rFonts w:ascii="GHEA Grapalat" w:hAnsi="GHEA Grapalat"/>
          <w:sz w:val="22"/>
        </w:rPr>
      </w:pPr>
      <w:r w:rsidRPr="006257B5">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257B5" w:rsidRPr="006257B5" w14:paraId="495C3ED5" w14:textId="77777777" w:rsidTr="00AB4EAB">
        <w:trPr>
          <w:jc w:val="center"/>
        </w:trPr>
        <w:tc>
          <w:tcPr>
            <w:tcW w:w="442" w:type="dxa"/>
            <w:vMerge w:val="restart"/>
            <w:shd w:val="clear" w:color="auto" w:fill="auto"/>
            <w:vAlign w:val="center"/>
          </w:tcPr>
          <w:p w14:paraId="460477AD"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w:t>
            </w:r>
          </w:p>
        </w:tc>
        <w:tc>
          <w:tcPr>
            <w:tcW w:w="10263" w:type="dxa"/>
            <w:gridSpan w:val="8"/>
            <w:shd w:val="clear" w:color="auto" w:fill="auto"/>
            <w:vAlign w:val="center"/>
          </w:tcPr>
          <w:p w14:paraId="34700AD4" w14:textId="77777777" w:rsidR="0038400D" w:rsidRPr="006257B5" w:rsidRDefault="0038400D" w:rsidP="00F137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4"/>
                <w:szCs w:val="16"/>
              </w:rPr>
            </w:pPr>
            <w:r w:rsidRPr="006257B5">
              <w:rPr>
                <w:rFonts w:ascii="GHEA Grapalat" w:hAnsi="GHEA Grapalat"/>
                <w:sz w:val="14"/>
                <w:szCs w:val="16"/>
              </w:rPr>
              <w:t>Поставленные товары</w:t>
            </w:r>
          </w:p>
        </w:tc>
      </w:tr>
      <w:tr w:rsidR="006257B5" w:rsidRPr="006257B5" w14:paraId="79A64B82" w14:textId="77777777" w:rsidTr="00AB4EAB">
        <w:trPr>
          <w:jc w:val="center"/>
        </w:trPr>
        <w:tc>
          <w:tcPr>
            <w:tcW w:w="442" w:type="dxa"/>
            <w:vMerge/>
            <w:shd w:val="clear" w:color="auto" w:fill="auto"/>
          </w:tcPr>
          <w:p w14:paraId="72E346B8"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vMerge w:val="restart"/>
            <w:shd w:val="clear" w:color="auto" w:fill="auto"/>
            <w:vAlign w:val="center"/>
          </w:tcPr>
          <w:p w14:paraId="141CFCC7"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наименование</w:t>
            </w:r>
          </w:p>
        </w:tc>
        <w:tc>
          <w:tcPr>
            <w:tcW w:w="1440" w:type="dxa"/>
            <w:vMerge w:val="restart"/>
            <w:shd w:val="clear" w:color="auto" w:fill="auto"/>
            <w:vAlign w:val="center"/>
          </w:tcPr>
          <w:p w14:paraId="371A228E"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14:paraId="00AC6746"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количественный показатель</w:t>
            </w:r>
          </w:p>
        </w:tc>
        <w:tc>
          <w:tcPr>
            <w:tcW w:w="2693" w:type="dxa"/>
            <w:gridSpan w:val="2"/>
            <w:shd w:val="clear" w:color="auto" w:fill="auto"/>
            <w:vAlign w:val="center"/>
          </w:tcPr>
          <w:p w14:paraId="7102990E"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срок исполнения</w:t>
            </w:r>
          </w:p>
        </w:tc>
        <w:tc>
          <w:tcPr>
            <w:tcW w:w="1134" w:type="dxa"/>
            <w:vMerge w:val="restart"/>
            <w:shd w:val="clear" w:color="auto" w:fill="auto"/>
            <w:vAlign w:val="center"/>
          </w:tcPr>
          <w:p w14:paraId="0BB6A9DF" w14:textId="77777777" w:rsidR="0038400D" w:rsidRPr="006257B5" w:rsidRDefault="00A20240"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с</w:t>
            </w:r>
            <w:r w:rsidR="0038400D" w:rsidRPr="006257B5">
              <w:rPr>
                <w:rFonts w:ascii="GHEA Grapalat" w:hAnsi="GHEA Grapalat"/>
                <w:sz w:val="14"/>
                <w:szCs w:val="16"/>
              </w:rPr>
              <w:t>умма, подлежащая уплате (тыс. драмов)</w:t>
            </w:r>
          </w:p>
        </w:tc>
        <w:tc>
          <w:tcPr>
            <w:tcW w:w="1333" w:type="dxa"/>
            <w:vMerge w:val="restart"/>
            <w:shd w:val="clear" w:color="auto" w:fill="auto"/>
            <w:vAlign w:val="center"/>
          </w:tcPr>
          <w:p w14:paraId="799F91B8" w14:textId="77777777" w:rsidR="0038400D" w:rsidRPr="006257B5" w:rsidRDefault="00A20240"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с</w:t>
            </w:r>
            <w:r w:rsidR="0038400D" w:rsidRPr="006257B5">
              <w:rPr>
                <w:rFonts w:ascii="GHEA Grapalat" w:hAnsi="GHEA Grapalat"/>
                <w:sz w:val="14"/>
                <w:szCs w:val="16"/>
              </w:rPr>
              <w:t>рок оплаты (по графику оплаты)</w:t>
            </w:r>
          </w:p>
        </w:tc>
      </w:tr>
      <w:tr w:rsidR="006257B5" w:rsidRPr="006257B5" w14:paraId="0DA83E3C" w14:textId="77777777" w:rsidTr="00AB4EAB">
        <w:trPr>
          <w:trHeight w:val="1105"/>
          <w:jc w:val="center"/>
        </w:trPr>
        <w:tc>
          <w:tcPr>
            <w:tcW w:w="442" w:type="dxa"/>
            <w:vMerge/>
            <w:tcBorders>
              <w:bottom w:val="single" w:sz="4" w:space="0" w:color="auto"/>
            </w:tcBorders>
            <w:shd w:val="clear" w:color="auto" w:fill="auto"/>
          </w:tcPr>
          <w:p w14:paraId="7BABAA3E"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14:paraId="03AEFBA5"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14:paraId="6AF8AACD"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14:paraId="60BD6DB6"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5E26C70B"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14:paraId="10AEC85E"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C4969AF"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r w:rsidRPr="006257B5">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14:paraId="47682681"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14:paraId="019A0B18"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r>
      <w:tr w:rsidR="006257B5" w:rsidRPr="006257B5" w14:paraId="75459C53" w14:textId="77777777" w:rsidTr="00AB4EAB">
        <w:trPr>
          <w:jc w:val="center"/>
        </w:trPr>
        <w:tc>
          <w:tcPr>
            <w:tcW w:w="442" w:type="dxa"/>
            <w:shd w:val="clear" w:color="auto" w:fill="auto"/>
            <w:vAlign w:val="center"/>
          </w:tcPr>
          <w:p w14:paraId="0A684537"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vAlign w:val="center"/>
          </w:tcPr>
          <w:p w14:paraId="5D33FD8C"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vAlign w:val="center"/>
          </w:tcPr>
          <w:p w14:paraId="2E92CCA6"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vAlign w:val="center"/>
          </w:tcPr>
          <w:p w14:paraId="50C1C3EF"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vAlign w:val="center"/>
          </w:tcPr>
          <w:p w14:paraId="34869A8A"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vAlign w:val="center"/>
          </w:tcPr>
          <w:p w14:paraId="2AE37D7F"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vAlign w:val="center"/>
          </w:tcPr>
          <w:p w14:paraId="7452310C"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vAlign w:val="center"/>
          </w:tcPr>
          <w:p w14:paraId="1030973E"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vAlign w:val="center"/>
          </w:tcPr>
          <w:p w14:paraId="3326DEFF"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r>
      <w:tr w:rsidR="006257B5" w:rsidRPr="006257B5" w14:paraId="5B89CFCE" w14:textId="77777777" w:rsidTr="00AB4EAB">
        <w:trPr>
          <w:jc w:val="center"/>
        </w:trPr>
        <w:tc>
          <w:tcPr>
            <w:tcW w:w="442" w:type="dxa"/>
            <w:shd w:val="clear" w:color="auto" w:fill="auto"/>
          </w:tcPr>
          <w:p w14:paraId="0A8B0521"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tcPr>
          <w:p w14:paraId="125088E6"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tcPr>
          <w:p w14:paraId="36A0A517"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tcPr>
          <w:p w14:paraId="4BEA2C69"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tcPr>
          <w:p w14:paraId="71B695CD"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tcPr>
          <w:p w14:paraId="049DDBA1"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tcPr>
          <w:p w14:paraId="36FF503C"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tcPr>
          <w:p w14:paraId="7BB5CFBB"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tcPr>
          <w:p w14:paraId="08EF3325" w14:textId="77777777" w:rsidR="0038400D" w:rsidRPr="006257B5" w:rsidRDefault="0038400D" w:rsidP="00F137AA">
            <w:pPr>
              <w:pStyle w:val="NormalWeb"/>
              <w:widowControl w:val="0"/>
              <w:spacing w:before="0" w:beforeAutospacing="0" w:after="120" w:afterAutospacing="0"/>
              <w:jc w:val="center"/>
              <w:rPr>
                <w:rFonts w:ascii="GHEA Grapalat" w:hAnsi="GHEA Grapalat"/>
                <w:sz w:val="14"/>
                <w:szCs w:val="16"/>
              </w:rPr>
            </w:pPr>
          </w:p>
        </w:tc>
      </w:tr>
    </w:tbl>
    <w:p w14:paraId="50F608F9" w14:textId="77777777" w:rsidR="0038400D" w:rsidRPr="006257B5" w:rsidRDefault="0038400D" w:rsidP="00F137AA">
      <w:pPr>
        <w:widowControl w:val="0"/>
        <w:spacing w:after="160"/>
        <w:ind w:firstLine="567"/>
        <w:jc w:val="both"/>
        <w:rPr>
          <w:rFonts w:ascii="GHEA Grapalat" w:hAnsi="GHEA Grapalat"/>
          <w:iCs/>
          <w:snapToGrid w:val="0"/>
          <w:sz w:val="22"/>
        </w:rPr>
      </w:pPr>
      <w:r w:rsidRPr="006257B5">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6257B5">
        <w:rPr>
          <w:rFonts w:ascii="GHEA Grapalat" w:hAnsi="GHEA Grapalat"/>
          <w:sz w:val="22"/>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257B5" w:rsidRPr="006257B5" w14:paraId="703F7D42" w14:textId="77777777" w:rsidTr="007A2020">
        <w:trPr>
          <w:trHeight w:val="266"/>
          <w:tblCellSpacing w:w="7" w:type="dxa"/>
          <w:jc w:val="center"/>
        </w:trPr>
        <w:tc>
          <w:tcPr>
            <w:tcW w:w="0" w:type="auto"/>
            <w:vAlign w:val="center"/>
          </w:tcPr>
          <w:p w14:paraId="09C30AF5" w14:textId="77777777" w:rsidR="0038400D" w:rsidRPr="006257B5" w:rsidRDefault="0038400D" w:rsidP="00F137AA">
            <w:pPr>
              <w:widowControl w:val="0"/>
              <w:spacing w:after="160"/>
              <w:jc w:val="center"/>
              <w:rPr>
                <w:rFonts w:ascii="GHEA Grapalat" w:hAnsi="GHEA Grapalat"/>
                <w:iCs/>
                <w:sz w:val="22"/>
              </w:rPr>
            </w:pPr>
            <w:r w:rsidRPr="006257B5">
              <w:rPr>
                <w:rFonts w:ascii="GHEA Grapalat" w:hAnsi="GHEA Grapalat"/>
                <w:sz w:val="22"/>
              </w:rPr>
              <w:t xml:space="preserve">Товар передал </w:t>
            </w:r>
          </w:p>
        </w:tc>
        <w:tc>
          <w:tcPr>
            <w:tcW w:w="0" w:type="auto"/>
            <w:vAlign w:val="center"/>
          </w:tcPr>
          <w:p w14:paraId="1A880BF5" w14:textId="77777777" w:rsidR="0038400D" w:rsidRPr="006257B5" w:rsidRDefault="0038400D" w:rsidP="00F137AA">
            <w:pPr>
              <w:widowControl w:val="0"/>
              <w:spacing w:after="160"/>
              <w:jc w:val="center"/>
              <w:rPr>
                <w:rFonts w:ascii="GHEA Grapalat" w:hAnsi="GHEA Grapalat"/>
                <w:iCs/>
                <w:sz w:val="22"/>
              </w:rPr>
            </w:pPr>
            <w:r w:rsidRPr="006257B5">
              <w:rPr>
                <w:rFonts w:ascii="GHEA Grapalat" w:hAnsi="GHEA Grapalat"/>
                <w:sz w:val="22"/>
              </w:rPr>
              <w:t>Товар принят</w:t>
            </w:r>
          </w:p>
        </w:tc>
      </w:tr>
      <w:tr w:rsidR="006257B5" w:rsidRPr="006257B5" w14:paraId="762E8F94" w14:textId="77777777" w:rsidTr="007A2020">
        <w:trPr>
          <w:trHeight w:val="473"/>
          <w:tblCellSpacing w:w="7" w:type="dxa"/>
          <w:jc w:val="center"/>
        </w:trPr>
        <w:tc>
          <w:tcPr>
            <w:tcW w:w="0" w:type="auto"/>
            <w:vAlign w:val="center"/>
          </w:tcPr>
          <w:p w14:paraId="4EB54336" w14:textId="77777777" w:rsidR="0038400D" w:rsidRPr="006257B5" w:rsidRDefault="0038400D" w:rsidP="00F137AA">
            <w:pPr>
              <w:widowControl w:val="0"/>
              <w:jc w:val="center"/>
              <w:rPr>
                <w:rFonts w:ascii="GHEA Grapalat" w:hAnsi="GHEA Grapalat"/>
                <w:iCs/>
                <w:sz w:val="22"/>
              </w:rPr>
            </w:pPr>
            <w:r w:rsidRPr="006257B5">
              <w:rPr>
                <w:rFonts w:ascii="GHEA Grapalat" w:hAnsi="GHEA Grapalat"/>
                <w:sz w:val="22"/>
              </w:rPr>
              <w:t>____________</w:t>
            </w:r>
            <w:r w:rsidR="00196F14" w:rsidRPr="006257B5">
              <w:rPr>
                <w:rFonts w:ascii="GHEA Grapalat" w:hAnsi="GHEA Grapalat"/>
                <w:sz w:val="22"/>
              </w:rPr>
              <w:t>________</w:t>
            </w:r>
            <w:r w:rsidRPr="006257B5">
              <w:rPr>
                <w:rFonts w:ascii="GHEA Grapalat" w:hAnsi="GHEA Grapalat"/>
                <w:sz w:val="22"/>
              </w:rPr>
              <w:t xml:space="preserve">___ </w:t>
            </w:r>
          </w:p>
          <w:p w14:paraId="1AE060BC" w14:textId="77777777" w:rsidR="0038400D" w:rsidRPr="006257B5" w:rsidRDefault="0038400D" w:rsidP="00F137AA">
            <w:pPr>
              <w:widowControl w:val="0"/>
              <w:spacing w:after="160"/>
              <w:jc w:val="center"/>
              <w:rPr>
                <w:rFonts w:ascii="GHEA Grapalat" w:hAnsi="GHEA Grapalat"/>
                <w:iCs/>
                <w:sz w:val="22"/>
                <w:vertAlign w:val="superscript"/>
                <w:lang w:val="en-US"/>
              </w:rPr>
            </w:pPr>
            <w:r w:rsidRPr="006257B5">
              <w:rPr>
                <w:rFonts w:ascii="GHEA Grapalat" w:hAnsi="GHEA Grapalat"/>
                <w:sz w:val="22"/>
                <w:vertAlign w:val="superscript"/>
              </w:rPr>
              <w:t xml:space="preserve">подпись </w:t>
            </w:r>
          </w:p>
        </w:tc>
        <w:tc>
          <w:tcPr>
            <w:tcW w:w="0" w:type="auto"/>
            <w:vAlign w:val="center"/>
          </w:tcPr>
          <w:p w14:paraId="2CEBD847" w14:textId="77777777" w:rsidR="0038400D" w:rsidRPr="006257B5" w:rsidRDefault="00196F14" w:rsidP="00F137AA">
            <w:pPr>
              <w:widowControl w:val="0"/>
              <w:jc w:val="center"/>
              <w:rPr>
                <w:rFonts w:ascii="GHEA Grapalat" w:hAnsi="GHEA Grapalat"/>
                <w:iCs/>
                <w:sz w:val="22"/>
              </w:rPr>
            </w:pPr>
            <w:r w:rsidRPr="006257B5">
              <w:rPr>
                <w:rFonts w:ascii="GHEA Grapalat" w:hAnsi="GHEA Grapalat"/>
                <w:sz w:val="22"/>
              </w:rPr>
              <w:t>_____</w:t>
            </w:r>
            <w:r w:rsidR="0038400D" w:rsidRPr="006257B5">
              <w:rPr>
                <w:rFonts w:ascii="GHEA Grapalat" w:hAnsi="GHEA Grapalat"/>
                <w:sz w:val="22"/>
              </w:rPr>
              <w:t>__________________</w:t>
            </w:r>
          </w:p>
          <w:p w14:paraId="6ED4D64F" w14:textId="77777777" w:rsidR="0038400D" w:rsidRPr="006257B5" w:rsidRDefault="0038400D" w:rsidP="00F137AA">
            <w:pPr>
              <w:widowControl w:val="0"/>
              <w:spacing w:after="160"/>
              <w:jc w:val="center"/>
              <w:rPr>
                <w:rFonts w:ascii="GHEA Grapalat" w:hAnsi="GHEA Grapalat"/>
                <w:iCs/>
                <w:sz w:val="22"/>
                <w:vertAlign w:val="superscript"/>
              </w:rPr>
            </w:pPr>
            <w:r w:rsidRPr="006257B5">
              <w:rPr>
                <w:rFonts w:ascii="GHEA Grapalat" w:hAnsi="GHEA Grapalat"/>
                <w:sz w:val="22"/>
                <w:vertAlign w:val="superscript"/>
              </w:rPr>
              <w:t xml:space="preserve">подпись </w:t>
            </w:r>
          </w:p>
        </w:tc>
      </w:tr>
      <w:tr w:rsidR="006257B5" w:rsidRPr="006257B5" w14:paraId="350D9E99" w14:textId="77777777" w:rsidTr="007A2020">
        <w:trPr>
          <w:trHeight w:val="503"/>
          <w:tblCellSpacing w:w="7" w:type="dxa"/>
          <w:jc w:val="center"/>
        </w:trPr>
        <w:tc>
          <w:tcPr>
            <w:tcW w:w="0" w:type="auto"/>
            <w:vAlign w:val="center"/>
          </w:tcPr>
          <w:p w14:paraId="73471CC5" w14:textId="77777777" w:rsidR="0038400D" w:rsidRPr="006257B5" w:rsidRDefault="00196F14" w:rsidP="00F137AA">
            <w:pPr>
              <w:widowControl w:val="0"/>
              <w:jc w:val="center"/>
              <w:rPr>
                <w:rFonts w:ascii="GHEA Grapalat" w:hAnsi="GHEA Grapalat"/>
                <w:iCs/>
                <w:sz w:val="22"/>
              </w:rPr>
            </w:pPr>
            <w:r w:rsidRPr="006257B5">
              <w:rPr>
                <w:rFonts w:ascii="GHEA Grapalat" w:hAnsi="GHEA Grapalat"/>
                <w:sz w:val="22"/>
              </w:rPr>
              <w:t>_____________________</w:t>
            </w:r>
            <w:r w:rsidR="0038400D" w:rsidRPr="006257B5">
              <w:rPr>
                <w:rFonts w:ascii="GHEA Grapalat" w:hAnsi="GHEA Grapalat"/>
                <w:sz w:val="22"/>
              </w:rPr>
              <w:t xml:space="preserve">_ </w:t>
            </w:r>
          </w:p>
          <w:p w14:paraId="0A27A316" w14:textId="77777777" w:rsidR="0038400D" w:rsidRPr="006257B5" w:rsidRDefault="0038400D" w:rsidP="00F137AA">
            <w:pPr>
              <w:widowControl w:val="0"/>
              <w:spacing w:after="160"/>
              <w:jc w:val="center"/>
              <w:rPr>
                <w:rFonts w:ascii="GHEA Grapalat" w:hAnsi="GHEA Grapalat"/>
                <w:iCs/>
                <w:sz w:val="22"/>
                <w:vertAlign w:val="superscript"/>
                <w:lang w:val="en-US"/>
              </w:rPr>
            </w:pPr>
            <w:r w:rsidRPr="006257B5">
              <w:rPr>
                <w:rFonts w:ascii="GHEA Grapalat" w:hAnsi="GHEA Grapalat"/>
                <w:sz w:val="22"/>
                <w:vertAlign w:val="superscript"/>
              </w:rPr>
              <w:t>фамилия, имя</w:t>
            </w:r>
          </w:p>
        </w:tc>
        <w:tc>
          <w:tcPr>
            <w:tcW w:w="0" w:type="auto"/>
            <w:vAlign w:val="center"/>
          </w:tcPr>
          <w:p w14:paraId="2DA83DAA" w14:textId="77777777" w:rsidR="0038400D" w:rsidRPr="006257B5" w:rsidRDefault="00196F14" w:rsidP="00F137AA">
            <w:pPr>
              <w:widowControl w:val="0"/>
              <w:jc w:val="center"/>
              <w:rPr>
                <w:rFonts w:ascii="GHEA Grapalat" w:hAnsi="GHEA Grapalat"/>
                <w:iCs/>
                <w:sz w:val="22"/>
              </w:rPr>
            </w:pPr>
            <w:r w:rsidRPr="006257B5">
              <w:rPr>
                <w:rFonts w:ascii="GHEA Grapalat" w:hAnsi="GHEA Grapalat"/>
                <w:sz w:val="22"/>
              </w:rPr>
              <w:t>____</w:t>
            </w:r>
            <w:r w:rsidR="0038400D" w:rsidRPr="006257B5">
              <w:rPr>
                <w:rFonts w:ascii="GHEA Grapalat" w:hAnsi="GHEA Grapalat"/>
                <w:sz w:val="22"/>
              </w:rPr>
              <w:t>___________________</w:t>
            </w:r>
          </w:p>
          <w:p w14:paraId="2A525EDA" w14:textId="77777777" w:rsidR="0038400D" w:rsidRPr="006257B5" w:rsidRDefault="0038400D" w:rsidP="00F137AA">
            <w:pPr>
              <w:widowControl w:val="0"/>
              <w:spacing w:after="160"/>
              <w:jc w:val="center"/>
              <w:rPr>
                <w:rFonts w:ascii="GHEA Grapalat" w:hAnsi="GHEA Grapalat"/>
                <w:iCs/>
                <w:sz w:val="22"/>
                <w:vertAlign w:val="superscript"/>
              </w:rPr>
            </w:pPr>
            <w:r w:rsidRPr="006257B5">
              <w:rPr>
                <w:rFonts w:ascii="GHEA Grapalat" w:hAnsi="GHEA Grapalat"/>
                <w:sz w:val="22"/>
                <w:vertAlign w:val="superscript"/>
              </w:rPr>
              <w:t>фамилия, имя</w:t>
            </w:r>
          </w:p>
        </w:tc>
      </w:tr>
      <w:tr w:rsidR="006257B5" w:rsidRPr="006257B5" w14:paraId="4DFF991E" w14:textId="77777777" w:rsidTr="007A2020">
        <w:trPr>
          <w:trHeight w:val="281"/>
          <w:tblCellSpacing w:w="7" w:type="dxa"/>
          <w:jc w:val="center"/>
        </w:trPr>
        <w:tc>
          <w:tcPr>
            <w:tcW w:w="0" w:type="auto"/>
            <w:vAlign w:val="center"/>
          </w:tcPr>
          <w:p w14:paraId="668A1F68" w14:textId="77777777" w:rsidR="0038400D" w:rsidRPr="006257B5" w:rsidRDefault="0038400D" w:rsidP="00F137AA">
            <w:pPr>
              <w:widowControl w:val="0"/>
              <w:spacing w:after="160"/>
              <w:jc w:val="center"/>
              <w:rPr>
                <w:rFonts w:ascii="GHEA Grapalat" w:hAnsi="GHEA Grapalat"/>
                <w:iCs/>
                <w:sz w:val="22"/>
              </w:rPr>
            </w:pPr>
            <w:r w:rsidRPr="006257B5">
              <w:rPr>
                <w:rFonts w:ascii="GHEA Grapalat" w:hAnsi="GHEA Grapalat"/>
                <w:sz w:val="22"/>
              </w:rPr>
              <w:t>М. П.</w:t>
            </w:r>
          </w:p>
        </w:tc>
        <w:tc>
          <w:tcPr>
            <w:tcW w:w="0" w:type="auto"/>
            <w:vAlign w:val="center"/>
          </w:tcPr>
          <w:p w14:paraId="5BE3D217" w14:textId="77777777" w:rsidR="0038400D" w:rsidRPr="006257B5" w:rsidRDefault="0038400D" w:rsidP="00F137AA">
            <w:pPr>
              <w:widowControl w:val="0"/>
              <w:spacing w:after="160"/>
              <w:jc w:val="center"/>
              <w:rPr>
                <w:rFonts w:ascii="GHEA Grapalat" w:hAnsi="GHEA Grapalat"/>
                <w:iCs/>
                <w:sz w:val="22"/>
              </w:rPr>
            </w:pPr>
            <w:r w:rsidRPr="006257B5">
              <w:rPr>
                <w:rFonts w:ascii="GHEA Grapalat" w:hAnsi="GHEA Grapalat"/>
                <w:sz w:val="22"/>
              </w:rPr>
              <w:t>М. П.</w:t>
            </w:r>
          </w:p>
        </w:tc>
      </w:tr>
    </w:tbl>
    <w:p w14:paraId="61A1E8CA" w14:textId="77777777" w:rsidR="00071D1C" w:rsidRPr="006257B5" w:rsidRDefault="00196F14" w:rsidP="00F137AA">
      <w:pPr>
        <w:pStyle w:val="BodyTextIndent3"/>
        <w:widowControl w:val="0"/>
        <w:spacing w:line="240" w:lineRule="auto"/>
        <w:jc w:val="right"/>
        <w:rPr>
          <w:rFonts w:ascii="GHEA Grapalat" w:hAnsi="GHEA Grapalat"/>
          <w:b/>
          <w:szCs w:val="24"/>
        </w:rPr>
      </w:pPr>
      <w:r w:rsidRPr="006257B5">
        <w:rPr>
          <w:rFonts w:ascii="GHEA Grapalat" w:hAnsi="GHEA Grapalat" w:cs="Sylfaen"/>
          <w:b/>
          <w:sz w:val="18"/>
        </w:rPr>
        <w:br w:type="page"/>
      </w:r>
      <w:r w:rsidR="00071D1C" w:rsidRPr="006257B5">
        <w:rPr>
          <w:rFonts w:ascii="GHEA Grapalat" w:hAnsi="GHEA Grapalat"/>
          <w:b/>
          <w:szCs w:val="24"/>
        </w:rPr>
        <w:lastRenderedPageBreak/>
        <w:t>Приложение № 3.1</w:t>
      </w:r>
    </w:p>
    <w:p w14:paraId="1B6C85DF" w14:textId="7524532A" w:rsidR="00341A74" w:rsidRPr="006257B5" w:rsidRDefault="00341A74" w:rsidP="00F137AA">
      <w:pPr>
        <w:pStyle w:val="BodyTextIndent3"/>
        <w:widowControl w:val="0"/>
        <w:spacing w:line="240" w:lineRule="auto"/>
        <w:jc w:val="right"/>
        <w:rPr>
          <w:rFonts w:ascii="GHEA Grapalat" w:hAnsi="GHEA Grapalat" w:cs="Sylfaen"/>
          <w:i/>
          <w:sz w:val="18"/>
        </w:rPr>
      </w:pPr>
      <w:r w:rsidRPr="006257B5">
        <w:rPr>
          <w:rFonts w:ascii="GHEA Grapalat" w:hAnsi="GHEA Grapalat"/>
          <w:b/>
          <w:szCs w:val="24"/>
        </w:rPr>
        <w:t xml:space="preserve">к Договору под кодом </w:t>
      </w:r>
      <w:r w:rsidR="00196F14" w:rsidRPr="006257B5">
        <w:rPr>
          <w:rFonts w:ascii="GHEA Grapalat" w:hAnsi="GHEA Grapalat"/>
          <w:b/>
          <w:szCs w:val="24"/>
        </w:rPr>
        <w:br/>
      </w:r>
      <w:r w:rsidR="00E80DBA" w:rsidRPr="006257B5">
        <w:rPr>
          <w:rFonts w:ascii="GHEA Grapalat" w:hAnsi="GHEA Grapalat"/>
          <w:b/>
          <w:szCs w:val="24"/>
        </w:rPr>
        <w:t>ԱՄՄՀԼԿՀՈԱԿ-ԳՀԱՊՁԲ-24/1</w:t>
      </w:r>
      <w:r w:rsidR="00842C7D" w:rsidRPr="006257B5">
        <w:rPr>
          <w:rFonts w:ascii="GHEA Grapalat" w:hAnsi="GHEA Grapalat"/>
          <w:b/>
          <w:szCs w:val="24"/>
        </w:rPr>
        <w:t>-</w:t>
      </w:r>
      <w:r w:rsidR="00240B61" w:rsidRPr="006257B5">
        <w:rPr>
          <w:rFonts w:ascii="GHEA Grapalat" w:hAnsi="GHEA Grapalat"/>
          <w:b/>
          <w:szCs w:val="24"/>
        </w:rPr>
        <w:t xml:space="preserve"> </w:t>
      </w:r>
      <w:r w:rsidRPr="006257B5">
        <w:rPr>
          <w:rFonts w:ascii="GHEA Grapalat" w:hAnsi="GHEA Grapalat"/>
          <w:b/>
          <w:szCs w:val="24"/>
        </w:rPr>
        <w:t xml:space="preserve">заключенному </w:t>
      </w:r>
      <w:r w:rsidR="006132ED" w:rsidRPr="006257B5">
        <w:rPr>
          <w:rFonts w:ascii="GHEA Grapalat" w:hAnsi="GHEA Grapalat"/>
          <w:b/>
          <w:szCs w:val="24"/>
        </w:rPr>
        <w:t>"</w:t>
      </w:r>
      <w:r w:rsidR="00D52566" w:rsidRPr="006257B5">
        <w:rPr>
          <w:rFonts w:ascii="GHEA Grapalat" w:hAnsi="GHEA Grapalat"/>
          <w:b/>
          <w:szCs w:val="24"/>
        </w:rPr>
        <w:tab/>
      </w:r>
      <w:r w:rsidR="006132ED" w:rsidRPr="006257B5">
        <w:rPr>
          <w:rFonts w:ascii="GHEA Grapalat" w:hAnsi="GHEA Grapalat"/>
          <w:b/>
          <w:szCs w:val="24"/>
        </w:rPr>
        <w:t>"</w:t>
      </w:r>
      <w:r w:rsidR="00AA7117" w:rsidRPr="006257B5">
        <w:rPr>
          <w:rFonts w:ascii="GHEA Grapalat" w:hAnsi="GHEA Grapalat"/>
          <w:b/>
          <w:szCs w:val="24"/>
        </w:rPr>
        <w:t xml:space="preserve"> </w:t>
      </w:r>
      <w:r w:rsidR="00D52566" w:rsidRPr="006257B5">
        <w:rPr>
          <w:rFonts w:ascii="GHEA Grapalat" w:hAnsi="GHEA Grapalat"/>
          <w:b/>
          <w:szCs w:val="24"/>
        </w:rPr>
        <w:tab/>
      </w:r>
      <w:r w:rsidR="00E80DBA" w:rsidRPr="006257B5">
        <w:rPr>
          <w:rFonts w:ascii="GHEA Grapalat" w:hAnsi="GHEA Grapalat"/>
          <w:b/>
          <w:szCs w:val="24"/>
        </w:rPr>
        <w:t>2024</w:t>
      </w:r>
      <w:r w:rsidRPr="006257B5">
        <w:rPr>
          <w:rFonts w:ascii="GHEA Grapalat" w:hAnsi="GHEA Grapalat"/>
          <w:b/>
          <w:szCs w:val="24"/>
        </w:rPr>
        <w:t>г.</w:t>
      </w:r>
    </w:p>
    <w:p w14:paraId="2D58727C" w14:textId="77777777" w:rsidR="00071D1C" w:rsidRPr="006257B5" w:rsidRDefault="00071D1C" w:rsidP="00F137AA">
      <w:pPr>
        <w:widowControl w:val="0"/>
        <w:tabs>
          <w:tab w:val="left" w:pos="360"/>
          <w:tab w:val="left" w:pos="540"/>
        </w:tabs>
        <w:spacing w:after="160"/>
        <w:jc w:val="center"/>
        <w:rPr>
          <w:rFonts w:ascii="GHEA Grapalat" w:hAnsi="GHEA Grapalat" w:cs="Sylfaen"/>
          <w:b/>
          <w:bCs/>
          <w:sz w:val="22"/>
        </w:rPr>
      </w:pPr>
    </w:p>
    <w:p w14:paraId="352CDAE9" w14:textId="77777777" w:rsidR="00071D1C" w:rsidRPr="006257B5" w:rsidRDefault="00196F14" w:rsidP="00F137AA">
      <w:pPr>
        <w:widowControl w:val="0"/>
        <w:spacing w:after="160"/>
        <w:jc w:val="center"/>
        <w:rPr>
          <w:rFonts w:ascii="GHEA Grapalat" w:hAnsi="GHEA Grapalat" w:cs="Sylfaen"/>
          <w:bCs/>
          <w:sz w:val="22"/>
        </w:rPr>
      </w:pPr>
      <w:r w:rsidRPr="006257B5">
        <w:rPr>
          <w:rFonts w:ascii="GHEA Grapalat" w:hAnsi="GHEA Grapalat"/>
          <w:sz w:val="22"/>
        </w:rPr>
        <w:t>АКТ №———</w:t>
      </w:r>
    </w:p>
    <w:p w14:paraId="14D6EAA6" w14:textId="77777777" w:rsidR="00071D1C" w:rsidRPr="006257B5" w:rsidRDefault="00071D1C" w:rsidP="00F137AA">
      <w:pPr>
        <w:widowControl w:val="0"/>
        <w:spacing w:after="160"/>
        <w:jc w:val="center"/>
        <w:rPr>
          <w:rFonts w:ascii="GHEA Grapalat" w:hAnsi="GHEA Grapalat" w:cs="Sylfaen"/>
          <w:b/>
          <w:bCs/>
          <w:sz w:val="22"/>
        </w:rPr>
      </w:pPr>
      <w:r w:rsidRPr="006257B5">
        <w:rPr>
          <w:rFonts w:ascii="GHEA Grapalat" w:hAnsi="GHEA Grapalat"/>
          <w:sz w:val="22"/>
        </w:rPr>
        <w:t xml:space="preserve">относительно фиксирования факта передачи Покупателю результата договора </w:t>
      </w:r>
    </w:p>
    <w:p w14:paraId="13F49928" w14:textId="77777777" w:rsidR="00071D1C" w:rsidRPr="006257B5" w:rsidRDefault="00071D1C" w:rsidP="00F137AA">
      <w:pPr>
        <w:widowControl w:val="0"/>
        <w:tabs>
          <w:tab w:val="left" w:pos="360"/>
          <w:tab w:val="left" w:pos="540"/>
        </w:tabs>
        <w:spacing w:after="160"/>
        <w:jc w:val="center"/>
        <w:rPr>
          <w:rFonts w:ascii="GHEA Grapalat" w:hAnsi="GHEA Grapalat" w:cs="Sylfaen"/>
          <w:sz w:val="22"/>
        </w:rPr>
      </w:pPr>
    </w:p>
    <w:p w14:paraId="29A44583" w14:textId="77777777" w:rsidR="006B3AE3" w:rsidRPr="006257B5" w:rsidRDefault="006B3AE3" w:rsidP="00F137AA">
      <w:pPr>
        <w:widowControl w:val="0"/>
        <w:ind w:firstLine="567"/>
        <w:jc w:val="both"/>
        <w:rPr>
          <w:rFonts w:ascii="GHEA Grapalat" w:hAnsi="GHEA Grapalat"/>
          <w:sz w:val="22"/>
        </w:rPr>
      </w:pPr>
      <w:r w:rsidRPr="006257B5">
        <w:rPr>
          <w:rFonts w:ascii="GHEA Grapalat" w:hAnsi="GHEA Grapalat"/>
          <w:sz w:val="22"/>
        </w:rPr>
        <w:t>Настоящим фиксируется, что в рамках договора закупки № ______________,</w:t>
      </w:r>
    </w:p>
    <w:p w14:paraId="1E0B6BFD" w14:textId="77777777" w:rsidR="006B3AE3" w:rsidRPr="006257B5" w:rsidRDefault="006B3AE3" w:rsidP="00F137AA">
      <w:pPr>
        <w:widowControl w:val="0"/>
        <w:spacing w:after="120"/>
        <w:ind w:left="7371" w:hanging="141"/>
        <w:jc w:val="both"/>
        <w:rPr>
          <w:rFonts w:ascii="GHEA Grapalat" w:hAnsi="GHEA Grapalat"/>
          <w:sz w:val="14"/>
        </w:rPr>
      </w:pPr>
      <w:r w:rsidRPr="006257B5">
        <w:rPr>
          <w:rFonts w:ascii="GHEA Grapalat" w:hAnsi="GHEA Grapalat"/>
          <w:sz w:val="14"/>
        </w:rPr>
        <w:t>номер договора</w:t>
      </w:r>
    </w:p>
    <w:p w14:paraId="373A81A2" w14:textId="77777777" w:rsidR="006B3AE3" w:rsidRPr="006257B5" w:rsidRDefault="006B3AE3" w:rsidP="00F137AA">
      <w:pPr>
        <w:widowControl w:val="0"/>
        <w:tabs>
          <w:tab w:val="left" w:pos="4480"/>
        </w:tabs>
        <w:jc w:val="both"/>
        <w:rPr>
          <w:rFonts w:ascii="GHEA Grapalat" w:hAnsi="GHEA Grapalat" w:cs="Sylfaen"/>
          <w:sz w:val="22"/>
        </w:rPr>
      </w:pPr>
      <w:r w:rsidRPr="006257B5">
        <w:rPr>
          <w:rFonts w:ascii="GHEA Grapalat" w:hAnsi="GHEA Grapalat"/>
          <w:sz w:val="22"/>
        </w:rPr>
        <w:t>заключенного __________________ 20</w:t>
      </w:r>
      <w:r w:rsidRPr="006257B5">
        <w:rPr>
          <w:rFonts w:ascii="GHEA Grapalat" w:hAnsi="GHEA Grapalat"/>
          <w:sz w:val="22"/>
        </w:rPr>
        <w:tab/>
        <w:t>г. между _____________________________</w:t>
      </w:r>
    </w:p>
    <w:p w14:paraId="5A8BEA95" w14:textId="77777777" w:rsidR="006B3AE3" w:rsidRPr="006257B5" w:rsidRDefault="006B3AE3" w:rsidP="00F137AA">
      <w:pPr>
        <w:widowControl w:val="0"/>
        <w:tabs>
          <w:tab w:val="left" w:pos="6379"/>
        </w:tabs>
        <w:spacing w:after="120"/>
        <w:ind w:left="1701" w:right="-360"/>
        <w:jc w:val="both"/>
        <w:rPr>
          <w:rFonts w:ascii="GHEA Grapalat" w:hAnsi="GHEA Grapalat" w:cs="Sylfaen"/>
          <w:sz w:val="6"/>
        </w:rPr>
      </w:pPr>
      <w:r w:rsidRPr="006257B5">
        <w:rPr>
          <w:rFonts w:ascii="GHEA Grapalat" w:hAnsi="GHEA Grapalat"/>
          <w:sz w:val="14"/>
        </w:rPr>
        <w:t xml:space="preserve">дата заключения договора </w:t>
      </w:r>
      <w:r w:rsidRPr="006257B5">
        <w:rPr>
          <w:rFonts w:ascii="GHEA Grapalat" w:hAnsi="GHEA Grapalat"/>
          <w:sz w:val="14"/>
        </w:rPr>
        <w:tab/>
        <w:t>наименование Покупателя</w:t>
      </w:r>
    </w:p>
    <w:p w14:paraId="44B341F3" w14:textId="77777777" w:rsidR="006B3AE3" w:rsidRPr="006257B5" w:rsidRDefault="006B3AE3" w:rsidP="00F137AA">
      <w:pPr>
        <w:widowControl w:val="0"/>
        <w:tabs>
          <w:tab w:val="left" w:pos="360"/>
          <w:tab w:val="left" w:pos="540"/>
        </w:tabs>
        <w:ind w:right="-2"/>
        <w:jc w:val="both"/>
        <w:rPr>
          <w:rFonts w:ascii="GHEA Grapalat" w:hAnsi="GHEA Grapalat"/>
          <w:sz w:val="22"/>
        </w:rPr>
      </w:pPr>
      <w:r w:rsidRPr="006257B5">
        <w:rPr>
          <w:rFonts w:ascii="GHEA Grapalat" w:hAnsi="GHEA Grapalat"/>
          <w:sz w:val="22"/>
        </w:rPr>
        <w:t xml:space="preserve">(далее — Покупатель) и ________________________________ (далее — Продавец), </w:t>
      </w:r>
    </w:p>
    <w:p w14:paraId="2BF5EFBB" w14:textId="77777777" w:rsidR="006B3AE3" w:rsidRPr="006257B5" w:rsidRDefault="006B3AE3" w:rsidP="00F137AA">
      <w:pPr>
        <w:widowControl w:val="0"/>
        <w:spacing w:after="120"/>
        <w:ind w:left="3544" w:right="-360"/>
        <w:jc w:val="both"/>
        <w:rPr>
          <w:rFonts w:ascii="GHEA Grapalat" w:hAnsi="GHEA Grapalat"/>
          <w:sz w:val="14"/>
        </w:rPr>
      </w:pPr>
      <w:r w:rsidRPr="006257B5">
        <w:rPr>
          <w:rFonts w:ascii="GHEA Grapalat" w:hAnsi="GHEA Grapalat"/>
          <w:sz w:val="14"/>
        </w:rPr>
        <w:t>наименование Продавца</w:t>
      </w:r>
    </w:p>
    <w:p w14:paraId="14FA945B" w14:textId="77777777" w:rsidR="00071D1C" w:rsidRPr="006257B5" w:rsidRDefault="006B3AE3" w:rsidP="00F137AA">
      <w:pPr>
        <w:widowControl w:val="0"/>
        <w:tabs>
          <w:tab w:val="left" w:pos="360"/>
          <w:tab w:val="left" w:pos="540"/>
        </w:tabs>
        <w:spacing w:after="160"/>
        <w:jc w:val="both"/>
        <w:rPr>
          <w:rFonts w:ascii="GHEA Grapalat" w:hAnsi="GHEA Grapalat" w:cs="Sylfaen"/>
          <w:sz w:val="22"/>
        </w:rPr>
      </w:pPr>
      <w:r w:rsidRPr="006257B5">
        <w:rPr>
          <w:rFonts w:ascii="GHEA Grapalat" w:hAnsi="GHEA Grapalat"/>
          <w:sz w:val="22"/>
        </w:rPr>
        <w:t>Продавец _______ 20</w:t>
      </w:r>
      <w:r w:rsidRPr="006257B5">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257B5" w:rsidRPr="006257B5" w14:paraId="40B528BA"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C1A1C1B" w14:textId="77777777" w:rsidR="00071D1C" w:rsidRPr="006257B5" w:rsidRDefault="00071D1C" w:rsidP="00F137AA">
            <w:pPr>
              <w:widowControl w:val="0"/>
              <w:spacing w:after="120"/>
              <w:jc w:val="center"/>
              <w:rPr>
                <w:rFonts w:ascii="GHEA Grapalat" w:hAnsi="GHEA Grapalat" w:cs="Sylfaen"/>
                <w:bCs/>
                <w:sz w:val="18"/>
                <w:szCs w:val="20"/>
              </w:rPr>
            </w:pPr>
            <w:r w:rsidRPr="006257B5">
              <w:rPr>
                <w:rFonts w:ascii="GHEA Grapalat" w:hAnsi="GHEA Grapalat"/>
                <w:sz w:val="18"/>
                <w:szCs w:val="20"/>
              </w:rPr>
              <w:t>Товар</w:t>
            </w:r>
          </w:p>
        </w:tc>
      </w:tr>
      <w:tr w:rsidR="006257B5" w:rsidRPr="006257B5" w14:paraId="62D0FA8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0E83739" w14:textId="77777777" w:rsidR="00071D1C" w:rsidRPr="006257B5" w:rsidRDefault="0016519F" w:rsidP="00F137AA">
            <w:pPr>
              <w:widowControl w:val="0"/>
              <w:spacing w:after="120"/>
              <w:jc w:val="center"/>
              <w:rPr>
                <w:rFonts w:ascii="GHEA Grapalat" w:hAnsi="GHEA Grapalat"/>
                <w:sz w:val="18"/>
                <w:szCs w:val="20"/>
              </w:rPr>
            </w:pPr>
            <w:r w:rsidRPr="006257B5">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79B3C67" w14:textId="77777777" w:rsidR="00071D1C" w:rsidRPr="006257B5" w:rsidRDefault="000F494F" w:rsidP="00F137AA">
            <w:pPr>
              <w:widowControl w:val="0"/>
              <w:spacing w:after="120"/>
              <w:jc w:val="center"/>
              <w:rPr>
                <w:rFonts w:ascii="GHEA Grapalat" w:hAnsi="GHEA Grapalat"/>
                <w:sz w:val="18"/>
                <w:szCs w:val="20"/>
              </w:rPr>
            </w:pPr>
            <w:r w:rsidRPr="006257B5">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9692C30" w14:textId="77777777" w:rsidR="00071D1C" w:rsidRPr="006257B5" w:rsidRDefault="000F494F" w:rsidP="00F137AA">
            <w:pPr>
              <w:widowControl w:val="0"/>
              <w:spacing w:after="120"/>
              <w:jc w:val="center"/>
              <w:rPr>
                <w:rFonts w:ascii="GHEA Grapalat" w:hAnsi="GHEA Grapalat"/>
                <w:sz w:val="18"/>
                <w:szCs w:val="20"/>
              </w:rPr>
            </w:pPr>
            <w:r w:rsidRPr="006257B5">
              <w:rPr>
                <w:rFonts w:ascii="GHEA Grapalat" w:hAnsi="GHEA Grapalat"/>
                <w:sz w:val="18"/>
                <w:szCs w:val="20"/>
              </w:rPr>
              <w:t>объем (фактический)</w:t>
            </w:r>
          </w:p>
        </w:tc>
      </w:tr>
      <w:tr w:rsidR="006257B5" w:rsidRPr="006257B5" w14:paraId="3479CBE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285674" w14:textId="77777777" w:rsidR="00071D1C" w:rsidRPr="006257B5"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4895D35" w14:textId="77777777" w:rsidR="00071D1C" w:rsidRPr="006257B5"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4C99584" w14:textId="77777777" w:rsidR="00071D1C" w:rsidRPr="006257B5" w:rsidRDefault="00071D1C" w:rsidP="00F137AA">
            <w:pPr>
              <w:widowControl w:val="0"/>
              <w:spacing w:after="120"/>
              <w:jc w:val="center"/>
              <w:rPr>
                <w:rFonts w:ascii="GHEA Grapalat" w:hAnsi="GHEA Grapalat" w:cs="Sylfaen"/>
                <w:sz w:val="18"/>
                <w:szCs w:val="20"/>
              </w:rPr>
            </w:pPr>
          </w:p>
        </w:tc>
      </w:tr>
      <w:tr w:rsidR="00071D1C" w:rsidRPr="006257B5" w14:paraId="64A2A67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F9167A4" w14:textId="77777777" w:rsidR="00071D1C" w:rsidRPr="006257B5"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841D3EC" w14:textId="77777777" w:rsidR="00071D1C" w:rsidRPr="006257B5"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06BDA4E" w14:textId="77777777" w:rsidR="00071D1C" w:rsidRPr="006257B5" w:rsidRDefault="00071D1C" w:rsidP="00F137AA">
            <w:pPr>
              <w:widowControl w:val="0"/>
              <w:spacing w:after="120"/>
              <w:jc w:val="center"/>
              <w:rPr>
                <w:rFonts w:ascii="GHEA Grapalat" w:hAnsi="GHEA Grapalat" w:cs="Sylfaen"/>
                <w:sz w:val="18"/>
                <w:szCs w:val="20"/>
              </w:rPr>
            </w:pPr>
          </w:p>
        </w:tc>
      </w:tr>
    </w:tbl>
    <w:p w14:paraId="4ED84186" w14:textId="77777777" w:rsidR="00071D1C" w:rsidRPr="006257B5" w:rsidRDefault="00071D1C" w:rsidP="00F137AA">
      <w:pPr>
        <w:widowControl w:val="0"/>
        <w:tabs>
          <w:tab w:val="left" w:pos="360"/>
          <w:tab w:val="left" w:pos="540"/>
        </w:tabs>
        <w:spacing w:after="160"/>
        <w:jc w:val="both"/>
        <w:rPr>
          <w:rFonts w:ascii="GHEA Grapalat" w:hAnsi="GHEA Grapalat" w:cs="Sylfaen"/>
          <w:sz w:val="22"/>
        </w:rPr>
      </w:pPr>
    </w:p>
    <w:p w14:paraId="595690EA" w14:textId="77777777" w:rsidR="00071D1C" w:rsidRPr="006257B5" w:rsidRDefault="00071D1C" w:rsidP="00F137AA">
      <w:pPr>
        <w:widowControl w:val="0"/>
        <w:spacing w:after="160"/>
        <w:ind w:firstLine="567"/>
        <w:jc w:val="both"/>
        <w:rPr>
          <w:rFonts w:ascii="GHEA Grapalat" w:hAnsi="GHEA Grapalat" w:cs="Sylfaen"/>
          <w:sz w:val="22"/>
        </w:rPr>
      </w:pPr>
      <w:r w:rsidRPr="006257B5">
        <w:rPr>
          <w:rFonts w:ascii="GHEA Grapalat" w:hAnsi="GHEA Grapalat"/>
          <w:sz w:val="22"/>
        </w:rPr>
        <w:t>Настоящий акт составлен в 2 экземплярах, каждой из сторон предоставляется по одному экземпляру.</w:t>
      </w:r>
    </w:p>
    <w:p w14:paraId="690235AD" w14:textId="77777777" w:rsidR="00B138F3" w:rsidRPr="006257B5" w:rsidRDefault="00B138F3" w:rsidP="00F137AA">
      <w:pPr>
        <w:rPr>
          <w:rFonts w:ascii="GHEA Grapalat" w:hAnsi="GHEA Grapalat"/>
          <w:sz w:val="22"/>
        </w:rPr>
      </w:pPr>
      <w:r w:rsidRPr="006257B5">
        <w:rPr>
          <w:rFonts w:ascii="GHEA Grapalat" w:hAnsi="GHEA Grapalat"/>
          <w:sz w:val="22"/>
        </w:rPr>
        <w:t xml:space="preserve">                                                       </w:t>
      </w:r>
    </w:p>
    <w:p w14:paraId="14D2116E" w14:textId="77777777" w:rsidR="00071D1C" w:rsidRPr="006257B5" w:rsidRDefault="00B138F3" w:rsidP="00F137AA">
      <w:pPr>
        <w:rPr>
          <w:rFonts w:ascii="GHEA Grapalat" w:hAnsi="GHEA Grapalat"/>
          <w:sz w:val="22"/>
          <w:lang w:val="en-US"/>
        </w:rPr>
      </w:pPr>
      <w:r w:rsidRPr="006257B5">
        <w:rPr>
          <w:rFonts w:ascii="GHEA Grapalat" w:hAnsi="GHEA Grapalat"/>
          <w:sz w:val="22"/>
        </w:rPr>
        <w:t xml:space="preserve">                                                          </w:t>
      </w:r>
      <w:r w:rsidR="00071D1C" w:rsidRPr="006257B5">
        <w:rPr>
          <w:rFonts w:ascii="GHEA Grapalat" w:hAnsi="GHEA Grapalat"/>
          <w:sz w:val="22"/>
        </w:rPr>
        <w:t>СТОРОНЫ</w:t>
      </w:r>
    </w:p>
    <w:p w14:paraId="59F36BCC" w14:textId="77777777" w:rsidR="007072C5" w:rsidRPr="006257B5" w:rsidRDefault="007072C5" w:rsidP="00F137AA">
      <w:pPr>
        <w:widowControl w:val="0"/>
        <w:spacing w:after="16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6257B5" w:rsidRPr="006257B5" w14:paraId="4C91C35B" w14:textId="77777777" w:rsidTr="007072C5">
        <w:tc>
          <w:tcPr>
            <w:tcW w:w="4450" w:type="dxa"/>
          </w:tcPr>
          <w:p w14:paraId="6A7B4BD8" w14:textId="77777777" w:rsidR="00071D1C" w:rsidRPr="006257B5" w:rsidRDefault="00071D1C" w:rsidP="00F137AA">
            <w:pPr>
              <w:widowControl w:val="0"/>
              <w:tabs>
                <w:tab w:val="left" w:pos="360"/>
                <w:tab w:val="left" w:pos="540"/>
              </w:tabs>
              <w:spacing w:after="160"/>
              <w:jc w:val="center"/>
              <w:rPr>
                <w:rFonts w:ascii="GHEA Grapalat" w:hAnsi="GHEA Grapalat" w:cs="Sylfaen"/>
                <w:b/>
                <w:bCs/>
                <w:sz w:val="22"/>
              </w:rPr>
            </w:pPr>
            <w:r w:rsidRPr="006257B5">
              <w:rPr>
                <w:rFonts w:ascii="GHEA Grapalat" w:hAnsi="GHEA Grapalat"/>
                <w:b/>
                <w:sz w:val="22"/>
              </w:rPr>
              <w:t>Передал</w:t>
            </w:r>
          </w:p>
        </w:tc>
        <w:tc>
          <w:tcPr>
            <w:tcW w:w="4836" w:type="dxa"/>
          </w:tcPr>
          <w:p w14:paraId="17199C66" w14:textId="77777777" w:rsidR="00071D1C" w:rsidRPr="006257B5" w:rsidRDefault="00071D1C" w:rsidP="00F137AA">
            <w:pPr>
              <w:widowControl w:val="0"/>
              <w:tabs>
                <w:tab w:val="left" w:pos="360"/>
                <w:tab w:val="left" w:pos="540"/>
              </w:tabs>
              <w:spacing w:after="160"/>
              <w:jc w:val="center"/>
              <w:rPr>
                <w:rFonts w:ascii="GHEA Grapalat" w:hAnsi="GHEA Grapalat" w:cs="Sylfaen"/>
                <w:b/>
                <w:bCs/>
                <w:sz w:val="22"/>
              </w:rPr>
            </w:pPr>
            <w:r w:rsidRPr="006257B5">
              <w:rPr>
                <w:rFonts w:ascii="GHEA Grapalat" w:hAnsi="GHEA Grapalat"/>
                <w:b/>
                <w:sz w:val="22"/>
              </w:rPr>
              <w:t>Принял</w:t>
            </w:r>
          </w:p>
        </w:tc>
      </w:tr>
    </w:tbl>
    <w:p w14:paraId="0F004CC8" w14:textId="77777777" w:rsidR="00071D1C" w:rsidRPr="006257B5" w:rsidRDefault="00071D1C" w:rsidP="00F137AA">
      <w:pPr>
        <w:widowControl w:val="0"/>
        <w:tabs>
          <w:tab w:val="left" w:pos="360"/>
          <w:tab w:val="left" w:pos="540"/>
        </w:tabs>
        <w:spacing w:after="160"/>
        <w:jc w:val="right"/>
        <w:rPr>
          <w:rFonts w:ascii="GHEA Grapalat" w:hAnsi="GHEA Grapalat" w:cs="Sylfaen"/>
          <w:sz w:val="22"/>
        </w:rPr>
      </w:pPr>
      <w:r w:rsidRPr="006257B5">
        <w:rPr>
          <w:rFonts w:ascii="GHEA Grapalat" w:hAnsi="GHEA Grapalat"/>
          <w:sz w:val="22"/>
        </w:rPr>
        <w:t>представитель, спроектировавший заявку:</w:t>
      </w:r>
    </w:p>
    <w:p w14:paraId="198E5C84" w14:textId="77777777" w:rsidR="00071D1C" w:rsidRPr="006257B5" w:rsidRDefault="00071D1C" w:rsidP="00F137AA">
      <w:pPr>
        <w:widowControl w:val="0"/>
        <w:tabs>
          <w:tab w:val="left" w:pos="360"/>
          <w:tab w:val="left" w:pos="540"/>
        </w:tabs>
        <w:spacing w:after="160"/>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257B5" w:rsidRPr="006257B5" w14:paraId="18D0CB09" w14:textId="77777777" w:rsidTr="00E22E51">
        <w:trPr>
          <w:tblCellSpacing w:w="7" w:type="dxa"/>
          <w:jc w:val="center"/>
        </w:trPr>
        <w:tc>
          <w:tcPr>
            <w:tcW w:w="0" w:type="auto"/>
            <w:vAlign w:val="center"/>
          </w:tcPr>
          <w:p w14:paraId="057FEEDA" w14:textId="77777777" w:rsidR="00071D1C" w:rsidRPr="006257B5" w:rsidRDefault="00071D1C" w:rsidP="00F137AA">
            <w:pPr>
              <w:widowControl w:val="0"/>
              <w:jc w:val="center"/>
              <w:rPr>
                <w:rFonts w:ascii="GHEA Grapalat" w:hAnsi="GHEA Grapalat" w:cs="GHEA Grapalat"/>
                <w:sz w:val="22"/>
              </w:rPr>
            </w:pPr>
            <w:r w:rsidRPr="006257B5">
              <w:rPr>
                <w:rFonts w:ascii="GHEA Grapalat" w:hAnsi="GHEA Grapalat"/>
                <w:sz w:val="22"/>
              </w:rPr>
              <w:t xml:space="preserve">___________________________ </w:t>
            </w:r>
          </w:p>
          <w:p w14:paraId="17FACBD5" w14:textId="77777777" w:rsidR="00071D1C" w:rsidRPr="006257B5" w:rsidRDefault="00071D1C" w:rsidP="00F137AA">
            <w:pPr>
              <w:widowControl w:val="0"/>
              <w:spacing w:after="160"/>
              <w:jc w:val="center"/>
              <w:rPr>
                <w:rFonts w:ascii="GHEA Grapalat" w:hAnsi="GHEA Grapalat" w:cs="GHEA Grapalat"/>
                <w:sz w:val="22"/>
                <w:vertAlign w:val="superscript"/>
              </w:rPr>
            </w:pPr>
            <w:r w:rsidRPr="006257B5">
              <w:rPr>
                <w:rFonts w:ascii="GHEA Grapalat" w:hAnsi="GHEA Grapalat"/>
                <w:sz w:val="22"/>
                <w:vertAlign w:val="superscript"/>
              </w:rPr>
              <w:t>фамилия, имя</w:t>
            </w:r>
          </w:p>
        </w:tc>
        <w:tc>
          <w:tcPr>
            <w:tcW w:w="0" w:type="auto"/>
            <w:vAlign w:val="center"/>
          </w:tcPr>
          <w:p w14:paraId="0B6A6B6C" w14:textId="77777777" w:rsidR="00071D1C" w:rsidRPr="006257B5" w:rsidRDefault="00071D1C" w:rsidP="00F137AA">
            <w:pPr>
              <w:widowControl w:val="0"/>
              <w:jc w:val="center"/>
              <w:rPr>
                <w:rFonts w:ascii="GHEA Grapalat" w:hAnsi="GHEA Grapalat" w:cs="GHEA Grapalat"/>
                <w:sz w:val="22"/>
              </w:rPr>
            </w:pPr>
            <w:r w:rsidRPr="006257B5">
              <w:rPr>
                <w:rFonts w:ascii="GHEA Grapalat" w:hAnsi="GHEA Grapalat"/>
                <w:sz w:val="22"/>
              </w:rPr>
              <w:t>___________________________</w:t>
            </w:r>
          </w:p>
          <w:p w14:paraId="0CA7B4D3" w14:textId="77777777" w:rsidR="00071D1C" w:rsidRPr="006257B5" w:rsidRDefault="00071D1C" w:rsidP="00F137AA">
            <w:pPr>
              <w:widowControl w:val="0"/>
              <w:spacing w:after="160"/>
              <w:jc w:val="center"/>
              <w:rPr>
                <w:rFonts w:ascii="GHEA Grapalat" w:hAnsi="GHEA Grapalat" w:cs="GHEA Grapalat"/>
                <w:sz w:val="22"/>
                <w:vertAlign w:val="superscript"/>
              </w:rPr>
            </w:pPr>
            <w:r w:rsidRPr="006257B5">
              <w:rPr>
                <w:rFonts w:ascii="GHEA Grapalat" w:hAnsi="GHEA Grapalat"/>
                <w:sz w:val="22"/>
                <w:vertAlign w:val="superscript"/>
              </w:rPr>
              <w:t>фамилия, имя</w:t>
            </w:r>
          </w:p>
        </w:tc>
      </w:tr>
      <w:tr w:rsidR="006257B5" w:rsidRPr="006257B5" w14:paraId="2F35B874" w14:textId="77777777" w:rsidTr="00E22E51">
        <w:trPr>
          <w:tblCellSpacing w:w="7" w:type="dxa"/>
          <w:jc w:val="center"/>
        </w:trPr>
        <w:tc>
          <w:tcPr>
            <w:tcW w:w="0" w:type="auto"/>
            <w:vAlign w:val="center"/>
          </w:tcPr>
          <w:p w14:paraId="1D09DD95" w14:textId="77777777" w:rsidR="00071D1C" w:rsidRPr="006257B5" w:rsidRDefault="00071D1C" w:rsidP="00F137AA">
            <w:pPr>
              <w:widowControl w:val="0"/>
              <w:jc w:val="center"/>
              <w:rPr>
                <w:rFonts w:ascii="GHEA Grapalat" w:hAnsi="GHEA Grapalat" w:cs="GHEA Grapalat"/>
                <w:sz w:val="22"/>
              </w:rPr>
            </w:pPr>
            <w:r w:rsidRPr="006257B5">
              <w:rPr>
                <w:rFonts w:ascii="GHEA Grapalat" w:hAnsi="GHEA Grapalat"/>
                <w:sz w:val="22"/>
              </w:rPr>
              <w:t xml:space="preserve">___________________________ </w:t>
            </w:r>
          </w:p>
          <w:p w14:paraId="1E865148" w14:textId="77777777" w:rsidR="00071D1C" w:rsidRPr="006257B5" w:rsidRDefault="00071D1C" w:rsidP="00F137AA">
            <w:pPr>
              <w:widowControl w:val="0"/>
              <w:spacing w:after="160"/>
              <w:jc w:val="center"/>
              <w:rPr>
                <w:rFonts w:ascii="GHEA Grapalat" w:hAnsi="GHEA Grapalat" w:cs="GHEA Grapalat"/>
                <w:sz w:val="22"/>
                <w:vertAlign w:val="superscript"/>
              </w:rPr>
            </w:pPr>
            <w:r w:rsidRPr="006257B5">
              <w:rPr>
                <w:rFonts w:ascii="GHEA Grapalat" w:hAnsi="GHEA Grapalat"/>
                <w:sz w:val="22"/>
                <w:vertAlign w:val="superscript"/>
              </w:rPr>
              <w:t>подпись</w:t>
            </w:r>
          </w:p>
        </w:tc>
        <w:tc>
          <w:tcPr>
            <w:tcW w:w="0" w:type="auto"/>
            <w:vAlign w:val="center"/>
          </w:tcPr>
          <w:p w14:paraId="21E8FAD2" w14:textId="77777777" w:rsidR="00071D1C" w:rsidRPr="006257B5" w:rsidRDefault="00071D1C" w:rsidP="00F137AA">
            <w:pPr>
              <w:widowControl w:val="0"/>
              <w:jc w:val="center"/>
              <w:rPr>
                <w:rFonts w:ascii="GHEA Grapalat" w:hAnsi="GHEA Grapalat" w:cs="GHEA Grapalat"/>
                <w:sz w:val="22"/>
              </w:rPr>
            </w:pPr>
            <w:r w:rsidRPr="006257B5">
              <w:rPr>
                <w:rFonts w:ascii="GHEA Grapalat" w:hAnsi="GHEA Grapalat"/>
                <w:sz w:val="22"/>
              </w:rPr>
              <w:t>___________________________</w:t>
            </w:r>
          </w:p>
          <w:p w14:paraId="01EAFE98" w14:textId="77777777" w:rsidR="00071D1C" w:rsidRPr="006257B5" w:rsidRDefault="00071D1C" w:rsidP="00F137AA">
            <w:pPr>
              <w:widowControl w:val="0"/>
              <w:spacing w:after="160"/>
              <w:jc w:val="center"/>
              <w:rPr>
                <w:rFonts w:ascii="GHEA Grapalat" w:hAnsi="GHEA Grapalat" w:cs="GHEA Grapalat"/>
                <w:sz w:val="22"/>
                <w:vertAlign w:val="superscript"/>
              </w:rPr>
            </w:pPr>
            <w:r w:rsidRPr="006257B5">
              <w:rPr>
                <w:rFonts w:ascii="GHEA Grapalat" w:hAnsi="GHEA Grapalat"/>
                <w:sz w:val="22"/>
                <w:vertAlign w:val="superscript"/>
              </w:rPr>
              <w:t>подпись</w:t>
            </w:r>
          </w:p>
        </w:tc>
      </w:tr>
    </w:tbl>
    <w:p w14:paraId="3AF20C91" w14:textId="77777777" w:rsidR="00071D1C" w:rsidRPr="006257B5" w:rsidRDefault="00071D1C" w:rsidP="00F137AA">
      <w:pPr>
        <w:widowControl w:val="0"/>
        <w:spacing w:after="160"/>
        <w:ind w:left="-142" w:firstLine="142"/>
        <w:jc w:val="center"/>
        <w:rPr>
          <w:rFonts w:ascii="GHEA Grapalat" w:hAnsi="GHEA Grapalat" w:cs="Sylfaen"/>
          <w:b/>
        </w:rPr>
      </w:pPr>
    </w:p>
    <w:sectPr w:rsidR="00071D1C" w:rsidRPr="006257B5" w:rsidSect="000655DB">
      <w:pgSz w:w="11906" w:h="16838" w:code="9"/>
      <w:pgMar w:top="630" w:right="1418" w:bottom="810"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B18FA" w14:textId="77777777" w:rsidR="008944A6" w:rsidRDefault="008944A6">
      <w:r>
        <w:separator/>
      </w:r>
    </w:p>
  </w:endnote>
  <w:endnote w:type="continuationSeparator" w:id="0">
    <w:p w14:paraId="58B698DA" w14:textId="77777777" w:rsidR="008944A6" w:rsidRDefault="0089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867455"/>
      <w:docPartObj>
        <w:docPartGallery w:val="Page Numbers (Bottom of Page)"/>
        <w:docPartUnique/>
      </w:docPartObj>
    </w:sdtPr>
    <w:sdtEndPr>
      <w:rPr>
        <w:rFonts w:ascii="GHEA Grapalat" w:hAnsi="GHEA Grapalat"/>
        <w:sz w:val="24"/>
        <w:szCs w:val="24"/>
      </w:rPr>
    </w:sdtEndPr>
    <w:sdtContent>
      <w:p w14:paraId="727DF7C5" w14:textId="77777777" w:rsidR="00CF4B59" w:rsidRDefault="00CF4B59" w:rsidP="00C40FC1">
        <w:pPr>
          <w:pStyle w:val="Footer"/>
          <w:jc w:val="both"/>
          <w:rPr>
            <w:rFonts w:ascii="GHEA Grapalat" w:hAnsi="GHEA Grapalat"/>
            <w:i/>
            <w:spacing w:val="-6"/>
          </w:rPr>
        </w:pPr>
        <w:r>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p w14:paraId="65973707" w14:textId="77777777" w:rsidR="00CF4B59" w:rsidRPr="00C861E9" w:rsidRDefault="00CF4B59" w:rsidP="00C40FC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14F70">
          <w:rPr>
            <w:rFonts w:ascii="GHEA Grapalat" w:hAnsi="GHEA Grapalat"/>
            <w:noProof/>
            <w:sz w:val="24"/>
            <w:szCs w:val="24"/>
          </w:rPr>
          <w:t>72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7157F" w14:textId="77777777" w:rsidR="008944A6" w:rsidRDefault="008944A6">
      <w:r>
        <w:separator/>
      </w:r>
    </w:p>
  </w:footnote>
  <w:footnote w:type="continuationSeparator" w:id="0">
    <w:p w14:paraId="4289063A" w14:textId="77777777" w:rsidR="008944A6" w:rsidRDefault="008944A6">
      <w:r>
        <w:continuationSeparator/>
      </w:r>
    </w:p>
  </w:footnote>
  <w:footnote w:id="1">
    <w:p w14:paraId="5CA016FA" w14:textId="77777777" w:rsidR="00CF4B59" w:rsidRDefault="00CF4B59" w:rsidP="00767D57">
      <w:pPr>
        <w:pStyle w:val="FootnoteText"/>
        <w:jc w:val="both"/>
        <w:rPr>
          <w:rFonts w:ascii="GHEA Grapalat" w:hAnsi="GHEA Grapalat"/>
          <w:i/>
          <w:lang w:val="hy-AM"/>
        </w:rPr>
      </w:pPr>
    </w:p>
    <w:p w14:paraId="049E64D8" w14:textId="77777777" w:rsidR="00CF4B59" w:rsidRPr="002227A9" w:rsidRDefault="00CF4B59" w:rsidP="00767D57">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4B8F54C9" w14:textId="77777777" w:rsidR="00CF4B59" w:rsidRPr="00636142" w:rsidRDefault="00CF4B59" w:rsidP="00767D57">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4B48433" w14:textId="77777777" w:rsidR="00CF4B59" w:rsidRPr="0092041F" w:rsidRDefault="00CF4B59" w:rsidP="00767D57">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C4088EC" w14:textId="77777777" w:rsidR="00CF4B59" w:rsidRPr="0092041F" w:rsidRDefault="00CF4B59" w:rsidP="00767D57">
      <w:pPr>
        <w:pStyle w:val="FootnoteText"/>
        <w:jc w:val="both"/>
        <w:rPr>
          <w:rFonts w:ascii="GHEA Grapalat" w:hAnsi="GHEA Grapalat"/>
          <w:i/>
        </w:rPr>
      </w:pPr>
    </w:p>
  </w:footnote>
  <w:footnote w:id="2">
    <w:p w14:paraId="42D18AE5" w14:textId="77777777" w:rsidR="00CF4B59" w:rsidRPr="004A4643" w:rsidRDefault="00CF4B59" w:rsidP="00767D57">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3">
    <w:p w14:paraId="7BCA3FC4" w14:textId="77777777" w:rsidR="00CF4B59" w:rsidRPr="008E4439" w:rsidRDefault="00CF4B59" w:rsidP="00767D57">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8FD3479" w14:textId="77777777" w:rsidR="00CF4B59" w:rsidRPr="000811C1" w:rsidRDefault="00CF4B59" w:rsidP="00767D57">
      <w:pPr>
        <w:pStyle w:val="FootnoteText"/>
        <w:rPr>
          <w:rFonts w:ascii="Sylfaen" w:hAnsi="Sylfaen"/>
          <w:sz w:val="18"/>
          <w:szCs w:val="18"/>
        </w:rPr>
      </w:pPr>
    </w:p>
  </w:footnote>
  <w:footnote w:id="4">
    <w:p w14:paraId="44D2B995" w14:textId="77777777" w:rsidR="00CF4B59" w:rsidRPr="00A31673" w:rsidRDefault="00CF4B59" w:rsidP="00767D5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632668BC" w14:textId="77777777" w:rsidR="00CF4B59" w:rsidRDefault="00CF4B59" w:rsidP="00F45BB7">
      <w:pPr>
        <w:pStyle w:val="FootnoteText"/>
        <w:jc w:val="both"/>
        <w:rPr>
          <w:rFonts w:ascii="GHEA Grapalat" w:hAnsi="GHEA Grapalat"/>
          <w:i/>
        </w:rPr>
      </w:pPr>
      <w:r w:rsidRPr="003551C2">
        <w:rPr>
          <w:rFonts w:ascii="GHEA Grapalat" w:hAnsi="GHEA Grapalat"/>
          <w:i/>
        </w:rPr>
        <w:t>18.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38CEBCE" w14:textId="77777777" w:rsidR="00CF4B59" w:rsidRPr="000E5A53" w:rsidRDefault="00CF4B59" w:rsidP="00F45BB7">
      <w:pPr>
        <w:pStyle w:val="FootnoteText"/>
        <w:jc w:val="both"/>
        <w:rPr>
          <w:rFonts w:ascii="GHEA Grapalat" w:hAnsi="GHEA Grapalat"/>
          <w:i/>
        </w:rPr>
      </w:pPr>
    </w:p>
    <w:p w14:paraId="603F332C" w14:textId="77777777" w:rsidR="00CF4B59" w:rsidRPr="00353AEB" w:rsidRDefault="00CF4B59" w:rsidP="00F45BB7">
      <w:pPr>
        <w:jc w:val="both"/>
        <w:rPr>
          <w:rFonts w:ascii="GHEA Grapalat" w:hAnsi="GHEA Grapalat"/>
          <w:i/>
          <w:sz w:val="20"/>
          <w:szCs w:val="20"/>
        </w:rPr>
      </w:pPr>
      <w:r w:rsidRPr="00353AEB">
        <w:rPr>
          <w:rFonts w:ascii="GHEA Grapalat" w:hAnsi="GHEA Grapalat"/>
          <w:sz w:val="20"/>
          <w:szCs w:val="20"/>
        </w:rPr>
        <w:t>**</w:t>
      </w:r>
      <w:r w:rsidRPr="00353A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739B0A0E"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14:paraId="1DDDAA95"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Pr="004E555A">
        <w:rPr>
          <w:rFonts w:ascii="GHEA Grapalat" w:hAnsi="GHEA Grapalat"/>
          <w:i/>
          <w:sz w:val="20"/>
          <w:szCs w:val="20"/>
        </w:rPr>
        <w:t>2</w:t>
      </w:r>
      <w:r w:rsidRPr="00353AEB">
        <w:rPr>
          <w:rFonts w:ascii="GHEA Grapalat" w:hAnsi="GHEA Grapalat"/>
          <w:i/>
          <w:sz w:val="20"/>
          <w:szCs w:val="20"/>
        </w:rPr>
        <w:t>";</w:t>
      </w:r>
    </w:p>
    <w:p w14:paraId="5BE5D465"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B11FE5C" w14:textId="77777777" w:rsidR="00CF4B59" w:rsidRPr="00553058" w:rsidRDefault="00CF4B59" w:rsidP="00F45BB7">
      <w:pPr>
        <w:pStyle w:val="FootnoteText"/>
        <w:rPr>
          <w:rFonts w:asciiTheme="minorHAnsi" w:hAnsiTheme="minorHAnsi"/>
        </w:rPr>
      </w:pPr>
    </w:p>
  </w:footnote>
  <w:footnote w:id="6">
    <w:p w14:paraId="1C57D6D5" w14:textId="77777777" w:rsidR="00CF4B59" w:rsidRPr="00D3436F" w:rsidRDefault="00CF4B5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0D960D3" w14:textId="77777777" w:rsidR="00CF4B59" w:rsidRPr="00D3436F" w:rsidRDefault="00CF4B59">
      <w:pPr>
        <w:pStyle w:val="FootnoteText"/>
        <w:rPr>
          <w:lang w:val="es-ES"/>
        </w:rPr>
      </w:pPr>
    </w:p>
  </w:footnote>
  <w:footnote w:id="7">
    <w:p w14:paraId="5E646860" w14:textId="77777777" w:rsidR="00117666" w:rsidRPr="008842CE" w:rsidRDefault="00117666" w:rsidP="00117666">
      <w:pPr>
        <w:pStyle w:val="FootnoteText"/>
        <w:jc w:val="both"/>
      </w:pPr>
    </w:p>
  </w:footnote>
  <w:footnote w:id="8">
    <w:p w14:paraId="4D05101A" w14:textId="77777777" w:rsidR="00117666" w:rsidRPr="008842CE" w:rsidRDefault="00117666" w:rsidP="00117666">
      <w:pPr>
        <w:pStyle w:val="FootnoteText"/>
        <w:jc w:val="both"/>
      </w:pPr>
    </w:p>
  </w:footnote>
  <w:footnote w:id="9">
    <w:p w14:paraId="56479E7E" w14:textId="77777777" w:rsidR="00CF4B59" w:rsidRDefault="00CF4B59" w:rsidP="00343656">
      <w:pPr>
        <w:pStyle w:val="FootnoteText"/>
        <w:widowControl w:val="0"/>
        <w:jc w:val="both"/>
        <w:rPr>
          <w:ins w:id="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4983AF1" w14:textId="77777777" w:rsidR="00CF4B59" w:rsidRPr="00F21C0D" w:rsidRDefault="00CF4B59" w:rsidP="00343656">
      <w:pPr>
        <w:pStyle w:val="FootnoteText"/>
        <w:widowControl w:val="0"/>
        <w:jc w:val="both"/>
        <w:rPr>
          <w:lang w:val="hy-AM"/>
        </w:rPr>
      </w:pPr>
    </w:p>
  </w:footnote>
  <w:footnote w:id="10">
    <w:p w14:paraId="2F19E9FF" w14:textId="77777777" w:rsidR="00CF4B59" w:rsidRPr="00402BC3" w:rsidRDefault="00CF4B59" w:rsidP="00343656">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032A931" w14:textId="77777777" w:rsidR="00CF4B59" w:rsidRPr="00552088" w:rsidRDefault="00CF4B59" w:rsidP="00343656">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2917035" w14:textId="77777777" w:rsidR="00CF4B59" w:rsidRPr="00D3436F" w:rsidRDefault="00CF4B59" w:rsidP="00343656">
      <w:pPr>
        <w:pStyle w:val="FootnoteText"/>
        <w:rPr>
          <w:lang w:val="hy-AM"/>
        </w:rPr>
      </w:pPr>
    </w:p>
  </w:footnote>
  <w:footnote w:id="11">
    <w:p w14:paraId="208A4599" w14:textId="77777777" w:rsidR="00CF4B59" w:rsidRPr="00D3436F" w:rsidRDefault="00CF4B59" w:rsidP="00343656">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739CB5BB" w14:textId="77777777" w:rsidR="00CF4B59" w:rsidRPr="008842CE" w:rsidRDefault="00CF4B59" w:rsidP="00343656">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DF4ABC9" w14:textId="77777777" w:rsidR="00CF4B59" w:rsidRPr="00D3436F" w:rsidRDefault="00CF4B59" w:rsidP="00343656">
      <w:pPr>
        <w:pStyle w:val="FootnoteText"/>
        <w:rPr>
          <w:lang w:val="hy-AM"/>
        </w:rPr>
      </w:pPr>
    </w:p>
  </w:footnote>
  <w:footnote w:id="13">
    <w:p w14:paraId="0E6F2ABE" w14:textId="77777777" w:rsidR="00CF4B59" w:rsidRPr="0070118D" w:rsidRDefault="00CF4B59" w:rsidP="00BF76AE">
      <w:pPr>
        <w:pStyle w:val="FootnoteText"/>
        <w:widowControl w:val="0"/>
        <w:ind w:left="-270" w:right="-218"/>
        <w:jc w:val="both"/>
        <w:rPr>
          <w:rFonts w:ascii="GHEA Grapalat" w:hAnsi="GHEA Grapalat"/>
          <w:b/>
          <w:i/>
        </w:rPr>
      </w:pPr>
      <w:r w:rsidRPr="005F49CC">
        <w:rPr>
          <w:rFonts w:ascii="GHEA Grapalat" w:hAnsi="GHEA Grapalat"/>
          <w:i/>
        </w:rPr>
        <w:t xml:space="preserve">* </w:t>
      </w:r>
      <w:r w:rsidRPr="00BF76AE">
        <w:rPr>
          <w:rFonts w:ascii="GHEA Grapalat" w:hAnsi="GHEA Grapalat"/>
          <w:i/>
        </w:rPr>
        <w:t xml:space="preserve">Срок поставки товара, а при поэтапной поставке – срок первого этапа поставки  должен быть установлен в размере не менее 20 календарных дней, расчет чего производится в день вступления в силу условия исполнения сторонами прав и обязанностей, предусмотренных договором, за исключением случая, когда отобранный участник соглашается поставить товар в более короткий срок. Завершение поставки не должно быть позднее </w:t>
      </w:r>
      <w:r>
        <w:rPr>
          <w:rFonts w:ascii="GHEA Grapalat" w:hAnsi="GHEA Grapalat"/>
          <w:i/>
          <w:lang w:val="en-US"/>
        </w:rPr>
        <w:t>2</w:t>
      </w:r>
      <w:r w:rsidRPr="00BF76AE">
        <w:rPr>
          <w:rFonts w:ascii="GHEA Grapalat" w:hAnsi="GHEA Grapalat"/>
          <w:i/>
        </w:rPr>
        <w:t xml:space="preserve">5-декабря данного года.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45F42" w14:textId="77777777" w:rsidR="00CF4B59" w:rsidRPr="00A948E6" w:rsidRDefault="00CF4B59" w:rsidP="00A948E6">
    <w:pPr>
      <w:pStyle w:val="BodyTextIndent"/>
      <w:widowControl w:val="0"/>
      <w:spacing w:after="160" w:line="240" w:lineRule="auto"/>
      <w:ind w:firstLine="0"/>
      <w:jc w:val="right"/>
      <w:rPr>
        <w:sz w:val="16"/>
      </w:rPr>
    </w:pPr>
    <w:r w:rsidRPr="00A948E6">
      <w:rPr>
        <w:rFonts w:ascii="GHEA Grapalat" w:hAnsi="GHEA Grapalat"/>
        <w:sz w:val="16"/>
      </w:rPr>
      <w:t>Неофициальный перевод*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1D02D6"/>
    <w:multiLevelType w:val="hybridMultilevel"/>
    <w:tmpl w:val="4C48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2"/>
  </w:num>
  <w:num w:numId="5">
    <w:abstractNumId w:val="1"/>
  </w:num>
  <w:num w:numId="6">
    <w:abstractNumId w:val="0"/>
  </w:num>
  <w:num w:numId="7">
    <w:abstractNumId w:val="3"/>
  </w:num>
  <w:num w:numId="8">
    <w:abstractNumId w:val="9"/>
  </w:num>
  <w:num w:numId="9">
    <w:abstractNumId w:val="8"/>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679"/>
    <w:rsid w:val="00011CB9"/>
    <w:rsid w:val="00012347"/>
    <w:rsid w:val="00012E2C"/>
    <w:rsid w:val="00013093"/>
    <w:rsid w:val="000132F3"/>
    <w:rsid w:val="00013C24"/>
    <w:rsid w:val="00016653"/>
    <w:rsid w:val="00016DFB"/>
    <w:rsid w:val="00017484"/>
    <w:rsid w:val="000177E8"/>
    <w:rsid w:val="000209D3"/>
    <w:rsid w:val="00020B2E"/>
    <w:rsid w:val="00020C83"/>
    <w:rsid w:val="00021C2E"/>
    <w:rsid w:val="00023384"/>
    <w:rsid w:val="000238FE"/>
    <w:rsid w:val="00023F8F"/>
    <w:rsid w:val="000241CA"/>
    <w:rsid w:val="000246E6"/>
    <w:rsid w:val="00025353"/>
    <w:rsid w:val="00025A85"/>
    <w:rsid w:val="0002622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288C"/>
    <w:rsid w:val="000537FF"/>
    <w:rsid w:val="00053BFB"/>
    <w:rsid w:val="000540F1"/>
    <w:rsid w:val="000550DA"/>
    <w:rsid w:val="00055129"/>
    <w:rsid w:val="00055195"/>
    <w:rsid w:val="00055CC2"/>
    <w:rsid w:val="00056516"/>
    <w:rsid w:val="00056AB4"/>
    <w:rsid w:val="00057264"/>
    <w:rsid w:val="000604CF"/>
    <w:rsid w:val="00060FB1"/>
    <w:rsid w:val="000612B9"/>
    <w:rsid w:val="00061679"/>
    <w:rsid w:val="0006220B"/>
    <w:rsid w:val="0006311D"/>
    <w:rsid w:val="00063AEF"/>
    <w:rsid w:val="000655DB"/>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4C6"/>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A7C5B"/>
    <w:rsid w:val="000B033F"/>
    <w:rsid w:val="000B0B17"/>
    <w:rsid w:val="000B259E"/>
    <w:rsid w:val="000B269D"/>
    <w:rsid w:val="000B2CFA"/>
    <w:rsid w:val="000B33B2"/>
    <w:rsid w:val="000B3864"/>
    <w:rsid w:val="000B3964"/>
    <w:rsid w:val="000B6A70"/>
    <w:rsid w:val="000B700B"/>
    <w:rsid w:val="000B751B"/>
    <w:rsid w:val="000B7641"/>
    <w:rsid w:val="000B7C54"/>
    <w:rsid w:val="000C062F"/>
    <w:rsid w:val="000C0A9D"/>
    <w:rsid w:val="000C165F"/>
    <w:rsid w:val="000C264F"/>
    <w:rsid w:val="000C36C6"/>
    <w:rsid w:val="000C3F69"/>
    <w:rsid w:val="000C57CB"/>
    <w:rsid w:val="000C5A09"/>
    <w:rsid w:val="000C6BA1"/>
    <w:rsid w:val="000C6E1C"/>
    <w:rsid w:val="000C6F81"/>
    <w:rsid w:val="000D07E4"/>
    <w:rsid w:val="000D10F1"/>
    <w:rsid w:val="000D13AC"/>
    <w:rsid w:val="000D16B6"/>
    <w:rsid w:val="000D1BED"/>
    <w:rsid w:val="000D2527"/>
    <w:rsid w:val="000D2D8A"/>
    <w:rsid w:val="000D3188"/>
    <w:rsid w:val="000D34C8"/>
    <w:rsid w:val="000D3B6D"/>
    <w:rsid w:val="000D4471"/>
    <w:rsid w:val="000D48B6"/>
    <w:rsid w:val="000D5766"/>
    <w:rsid w:val="000D590A"/>
    <w:rsid w:val="000D5D26"/>
    <w:rsid w:val="000D6018"/>
    <w:rsid w:val="000D6187"/>
    <w:rsid w:val="000D6A89"/>
    <w:rsid w:val="000D6C21"/>
    <w:rsid w:val="000D701E"/>
    <w:rsid w:val="000D77C1"/>
    <w:rsid w:val="000E0C4F"/>
    <w:rsid w:val="000E13F8"/>
    <w:rsid w:val="000E1C31"/>
    <w:rsid w:val="000E2427"/>
    <w:rsid w:val="000E267C"/>
    <w:rsid w:val="000E308B"/>
    <w:rsid w:val="000E3D1E"/>
    <w:rsid w:val="000E3F9A"/>
    <w:rsid w:val="000E4039"/>
    <w:rsid w:val="000E426E"/>
    <w:rsid w:val="000E4C35"/>
    <w:rsid w:val="000E550A"/>
    <w:rsid w:val="000E5A91"/>
    <w:rsid w:val="000E5C19"/>
    <w:rsid w:val="000E624C"/>
    <w:rsid w:val="000E7612"/>
    <w:rsid w:val="000E79BD"/>
    <w:rsid w:val="000F109E"/>
    <w:rsid w:val="000F2653"/>
    <w:rsid w:val="000F2A70"/>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47A"/>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A44"/>
    <w:rsid w:val="00110A86"/>
    <w:rsid w:val="00110D13"/>
    <w:rsid w:val="00111FFB"/>
    <w:rsid w:val="0011340E"/>
    <w:rsid w:val="00113F0D"/>
    <w:rsid w:val="0011423D"/>
    <w:rsid w:val="00115905"/>
    <w:rsid w:val="001159FA"/>
    <w:rsid w:val="0011611E"/>
    <w:rsid w:val="0011688E"/>
    <w:rsid w:val="00117020"/>
    <w:rsid w:val="00117666"/>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67C8"/>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20D"/>
    <w:rsid w:val="001925CB"/>
    <w:rsid w:val="00192606"/>
    <w:rsid w:val="001926B2"/>
    <w:rsid w:val="00192795"/>
    <w:rsid w:val="00192A1C"/>
    <w:rsid w:val="001932A7"/>
    <w:rsid w:val="00193871"/>
    <w:rsid w:val="00194598"/>
    <w:rsid w:val="00195F24"/>
    <w:rsid w:val="00196487"/>
    <w:rsid w:val="00196F14"/>
    <w:rsid w:val="001A070B"/>
    <w:rsid w:val="001A114C"/>
    <w:rsid w:val="001A1C49"/>
    <w:rsid w:val="001A23A6"/>
    <w:rsid w:val="001A2579"/>
    <w:rsid w:val="001A2B1D"/>
    <w:rsid w:val="001A2F72"/>
    <w:rsid w:val="001A3FEC"/>
    <w:rsid w:val="001A43A4"/>
    <w:rsid w:val="001A4EF7"/>
    <w:rsid w:val="001A5BC8"/>
    <w:rsid w:val="001A5C02"/>
    <w:rsid w:val="001A6561"/>
    <w:rsid w:val="001A6B31"/>
    <w:rsid w:val="001A77DF"/>
    <w:rsid w:val="001B0000"/>
    <w:rsid w:val="001B0D9A"/>
    <w:rsid w:val="001B1050"/>
    <w:rsid w:val="001B1370"/>
    <w:rsid w:val="001B1C67"/>
    <w:rsid w:val="001B1FC4"/>
    <w:rsid w:val="001B32D9"/>
    <w:rsid w:val="001B37D2"/>
    <w:rsid w:val="001B45A9"/>
    <w:rsid w:val="001B478E"/>
    <w:rsid w:val="001B5A6F"/>
    <w:rsid w:val="001B6FCF"/>
    <w:rsid w:val="001C07C6"/>
    <w:rsid w:val="001C0849"/>
    <w:rsid w:val="001C1570"/>
    <w:rsid w:val="001C391C"/>
    <w:rsid w:val="001C3D83"/>
    <w:rsid w:val="001C3F6C"/>
    <w:rsid w:val="001C6688"/>
    <w:rsid w:val="001C7169"/>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474"/>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C11"/>
    <w:rsid w:val="001F5834"/>
    <w:rsid w:val="001F5FDE"/>
    <w:rsid w:val="001F6578"/>
    <w:rsid w:val="001F760C"/>
    <w:rsid w:val="001F7821"/>
    <w:rsid w:val="00200310"/>
    <w:rsid w:val="002004DB"/>
    <w:rsid w:val="002017CB"/>
    <w:rsid w:val="00201B81"/>
    <w:rsid w:val="00201DA0"/>
    <w:rsid w:val="00201F2E"/>
    <w:rsid w:val="00202F4D"/>
    <w:rsid w:val="002032CE"/>
    <w:rsid w:val="00203917"/>
    <w:rsid w:val="00203E8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0CC1"/>
    <w:rsid w:val="00232FE2"/>
    <w:rsid w:val="00233B5F"/>
    <w:rsid w:val="00233BB7"/>
    <w:rsid w:val="00233EF3"/>
    <w:rsid w:val="00235549"/>
    <w:rsid w:val="0023571C"/>
    <w:rsid w:val="00235D56"/>
    <w:rsid w:val="00235DAA"/>
    <w:rsid w:val="00236B75"/>
    <w:rsid w:val="002370BC"/>
    <w:rsid w:val="0024027D"/>
    <w:rsid w:val="00240289"/>
    <w:rsid w:val="00240609"/>
    <w:rsid w:val="002406D8"/>
    <w:rsid w:val="00240B61"/>
    <w:rsid w:val="0024186B"/>
    <w:rsid w:val="00241C72"/>
    <w:rsid w:val="00241F05"/>
    <w:rsid w:val="0024205E"/>
    <w:rsid w:val="00244B38"/>
    <w:rsid w:val="0024740F"/>
    <w:rsid w:val="0025145E"/>
    <w:rsid w:val="00251CF9"/>
    <w:rsid w:val="002526AA"/>
    <w:rsid w:val="00252C9C"/>
    <w:rsid w:val="002542AE"/>
    <w:rsid w:val="00254A36"/>
    <w:rsid w:val="002554A3"/>
    <w:rsid w:val="002559B9"/>
    <w:rsid w:val="0025693E"/>
    <w:rsid w:val="00257773"/>
    <w:rsid w:val="00260163"/>
    <w:rsid w:val="00260E64"/>
    <w:rsid w:val="00261006"/>
    <w:rsid w:val="0026158D"/>
    <w:rsid w:val="00261A75"/>
    <w:rsid w:val="002626F7"/>
    <w:rsid w:val="00262C25"/>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55"/>
    <w:rsid w:val="002A058F"/>
    <w:rsid w:val="002A0700"/>
    <w:rsid w:val="002A0C06"/>
    <w:rsid w:val="002A0F45"/>
    <w:rsid w:val="002A10B2"/>
    <w:rsid w:val="002A1FAC"/>
    <w:rsid w:val="002A2F79"/>
    <w:rsid w:val="002A3785"/>
    <w:rsid w:val="002A3FC1"/>
    <w:rsid w:val="002A464D"/>
    <w:rsid w:val="002A4BE0"/>
    <w:rsid w:val="002A560E"/>
    <w:rsid w:val="002A5892"/>
    <w:rsid w:val="002A6182"/>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0B3"/>
    <w:rsid w:val="002C732E"/>
    <w:rsid w:val="002D02FE"/>
    <w:rsid w:val="002D156F"/>
    <w:rsid w:val="002D1858"/>
    <w:rsid w:val="002D1AAA"/>
    <w:rsid w:val="002D207D"/>
    <w:rsid w:val="002D20E8"/>
    <w:rsid w:val="002D236D"/>
    <w:rsid w:val="002D3C61"/>
    <w:rsid w:val="002D4250"/>
    <w:rsid w:val="002D4575"/>
    <w:rsid w:val="002D4EEB"/>
    <w:rsid w:val="002D5580"/>
    <w:rsid w:val="002D5CF0"/>
    <w:rsid w:val="002D601F"/>
    <w:rsid w:val="002D6327"/>
    <w:rsid w:val="002D6A4F"/>
    <w:rsid w:val="002D70FC"/>
    <w:rsid w:val="002D7D70"/>
    <w:rsid w:val="002E069D"/>
    <w:rsid w:val="002E0768"/>
    <w:rsid w:val="002E0877"/>
    <w:rsid w:val="002E3165"/>
    <w:rsid w:val="002E4305"/>
    <w:rsid w:val="002E530A"/>
    <w:rsid w:val="002E531D"/>
    <w:rsid w:val="002E53F4"/>
    <w:rsid w:val="002E5FDA"/>
    <w:rsid w:val="002E727E"/>
    <w:rsid w:val="002E7EE1"/>
    <w:rsid w:val="002F0989"/>
    <w:rsid w:val="002F1AB3"/>
    <w:rsid w:val="002F1F78"/>
    <w:rsid w:val="002F2045"/>
    <w:rsid w:val="002F2657"/>
    <w:rsid w:val="002F2A55"/>
    <w:rsid w:val="002F2B23"/>
    <w:rsid w:val="002F35FE"/>
    <w:rsid w:val="002F373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2A4"/>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56"/>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019"/>
    <w:rsid w:val="0036230B"/>
    <w:rsid w:val="003629F7"/>
    <w:rsid w:val="00363298"/>
    <w:rsid w:val="00363335"/>
    <w:rsid w:val="00363627"/>
    <w:rsid w:val="00363E98"/>
    <w:rsid w:val="00364E7A"/>
    <w:rsid w:val="003650C5"/>
    <w:rsid w:val="0036520F"/>
    <w:rsid w:val="0036524F"/>
    <w:rsid w:val="003653B7"/>
    <w:rsid w:val="00366584"/>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2A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02"/>
    <w:rsid w:val="003C202C"/>
    <w:rsid w:val="003C28E9"/>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FB3"/>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97D"/>
    <w:rsid w:val="003F7B41"/>
    <w:rsid w:val="003F7F2F"/>
    <w:rsid w:val="0040112D"/>
    <w:rsid w:val="00401B30"/>
    <w:rsid w:val="00401BA5"/>
    <w:rsid w:val="0040250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5DED"/>
    <w:rsid w:val="00416638"/>
    <w:rsid w:val="00416F1E"/>
    <w:rsid w:val="0041739A"/>
    <w:rsid w:val="004175B6"/>
    <w:rsid w:val="00417E48"/>
    <w:rsid w:val="00417F33"/>
    <w:rsid w:val="00421AEB"/>
    <w:rsid w:val="00422802"/>
    <w:rsid w:val="0042376A"/>
    <w:rsid w:val="0042706C"/>
    <w:rsid w:val="00427EAA"/>
    <w:rsid w:val="004300C2"/>
    <w:rsid w:val="00431998"/>
    <w:rsid w:val="004320F2"/>
    <w:rsid w:val="00434D1C"/>
    <w:rsid w:val="00434E32"/>
    <w:rsid w:val="0043558D"/>
    <w:rsid w:val="004361D6"/>
    <w:rsid w:val="0043641B"/>
    <w:rsid w:val="0043662A"/>
    <w:rsid w:val="00436CE6"/>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0FF"/>
    <w:rsid w:val="0047117B"/>
    <w:rsid w:val="00471867"/>
    <w:rsid w:val="004722BC"/>
    <w:rsid w:val="0047258C"/>
    <w:rsid w:val="00472963"/>
    <w:rsid w:val="00472E68"/>
    <w:rsid w:val="00473CF5"/>
    <w:rsid w:val="004749BD"/>
    <w:rsid w:val="00475591"/>
    <w:rsid w:val="00475DA7"/>
    <w:rsid w:val="004760E5"/>
    <w:rsid w:val="0047619C"/>
    <w:rsid w:val="00476A47"/>
    <w:rsid w:val="004775ED"/>
    <w:rsid w:val="00477E9F"/>
    <w:rsid w:val="00480162"/>
    <w:rsid w:val="0048059F"/>
    <w:rsid w:val="004813B3"/>
    <w:rsid w:val="00481678"/>
    <w:rsid w:val="004825CB"/>
    <w:rsid w:val="004830D2"/>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71D"/>
    <w:rsid w:val="00495271"/>
    <w:rsid w:val="00495B4C"/>
    <w:rsid w:val="0049623A"/>
    <w:rsid w:val="0049655D"/>
    <w:rsid w:val="004974D8"/>
    <w:rsid w:val="004A0302"/>
    <w:rsid w:val="004A0321"/>
    <w:rsid w:val="004A1734"/>
    <w:rsid w:val="004A1C5D"/>
    <w:rsid w:val="004A294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7B2"/>
    <w:rsid w:val="004B6A49"/>
    <w:rsid w:val="004B6D52"/>
    <w:rsid w:val="004B7B69"/>
    <w:rsid w:val="004C17D2"/>
    <w:rsid w:val="004C1D9B"/>
    <w:rsid w:val="004C217A"/>
    <w:rsid w:val="004C3803"/>
    <w:rsid w:val="004C3E56"/>
    <w:rsid w:val="004C58D6"/>
    <w:rsid w:val="004C5CF3"/>
    <w:rsid w:val="004C6104"/>
    <w:rsid w:val="004C78E7"/>
    <w:rsid w:val="004D0281"/>
    <w:rsid w:val="004D0AE2"/>
    <w:rsid w:val="004D0EA7"/>
    <w:rsid w:val="004D1C32"/>
    <w:rsid w:val="004D1E87"/>
    <w:rsid w:val="004D2727"/>
    <w:rsid w:val="004D28BA"/>
    <w:rsid w:val="004D2B0B"/>
    <w:rsid w:val="004D2B4B"/>
    <w:rsid w:val="004D5671"/>
    <w:rsid w:val="004D5CB5"/>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A0F"/>
    <w:rsid w:val="004E2FC6"/>
    <w:rsid w:val="004E442C"/>
    <w:rsid w:val="004E54F5"/>
    <w:rsid w:val="004E555A"/>
    <w:rsid w:val="004E5843"/>
    <w:rsid w:val="004E6A12"/>
    <w:rsid w:val="004E6E9A"/>
    <w:rsid w:val="004E7015"/>
    <w:rsid w:val="004F01AF"/>
    <w:rsid w:val="004F0CAA"/>
    <w:rsid w:val="004F1683"/>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8E5"/>
    <w:rsid w:val="005020A2"/>
    <w:rsid w:val="00502397"/>
    <w:rsid w:val="005024D2"/>
    <w:rsid w:val="00503288"/>
    <w:rsid w:val="00503B90"/>
    <w:rsid w:val="00503BFB"/>
    <w:rsid w:val="00504133"/>
    <w:rsid w:val="0050549E"/>
    <w:rsid w:val="0050550F"/>
    <w:rsid w:val="005066AC"/>
    <w:rsid w:val="00506832"/>
    <w:rsid w:val="00507B83"/>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6C1"/>
    <w:rsid w:val="00514B2A"/>
    <w:rsid w:val="0051520A"/>
    <w:rsid w:val="0051613E"/>
    <w:rsid w:val="005162B1"/>
    <w:rsid w:val="005167C7"/>
    <w:rsid w:val="005169CF"/>
    <w:rsid w:val="00516DDC"/>
    <w:rsid w:val="005170F3"/>
    <w:rsid w:val="00517CCB"/>
    <w:rsid w:val="00520445"/>
    <w:rsid w:val="0052057E"/>
    <w:rsid w:val="00520BDB"/>
    <w:rsid w:val="00520F57"/>
    <w:rsid w:val="005215E3"/>
    <w:rsid w:val="005216EB"/>
    <w:rsid w:val="00521B22"/>
    <w:rsid w:val="00521B59"/>
    <w:rsid w:val="00521DF3"/>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BA7"/>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1F5"/>
    <w:rsid w:val="005422AF"/>
    <w:rsid w:val="00542491"/>
    <w:rsid w:val="00543262"/>
    <w:rsid w:val="00543BAE"/>
    <w:rsid w:val="00544728"/>
    <w:rsid w:val="00544A82"/>
    <w:rsid w:val="00544D9F"/>
    <w:rsid w:val="005457B4"/>
    <w:rsid w:val="00545F4E"/>
    <w:rsid w:val="0054752B"/>
    <w:rsid w:val="005500CE"/>
    <w:rsid w:val="00550A62"/>
    <w:rsid w:val="005525A4"/>
    <w:rsid w:val="00552934"/>
    <w:rsid w:val="00552AF6"/>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AA8"/>
    <w:rsid w:val="005B598A"/>
    <w:rsid w:val="005B6775"/>
    <w:rsid w:val="005B6B3E"/>
    <w:rsid w:val="005B6B51"/>
    <w:rsid w:val="005B6DCF"/>
    <w:rsid w:val="005B6F10"/>
    <w:rsid w:val="005B75C0"/>
    <w:rsid w:val="005C0666"/>
    <w:rsid w:val="005C0D39"/>
    <w:rsid w:val="005C1BF7"/>
    <w:rsid w:val="005C1C00"/>
    <w:rsid w:val="005C1C99"/>
    <w:rsid w:val="005C213C"/>
    <w:rsid w:val="005C2A1A"/>
    <w:rsid w:val="005C4C12"/>
    <w:rsid w:val="005C6159"/>
    <w:rsid w:val="005C69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0F15"/>
    <w:rsid w:val="005E1F72"/>
    <w:rsid w:val="005E24FD"/>
    <w:rsid w:val="005E2F4D"/>
    <w:rsid w:val="005E2FA5"/>
    <w:rsid w:val="005E3501"/>
    <w:rsid w:val="005E3FC4"/>
    <w:rsid w:val="005E42BE"/>
    <w:rsid w:val="005E4C8D"/>
    <w:rsid w:val="005E52ED"/>
    <w:rsid w:val="005E573E"/>
    <w:rsid w:val="005E6606"/>
    <w:rsid w:val="005E693E"/>
    <w:rsid w:val="005E6D42"/>
    <w:rsid w:val="005F0715"/>
    <w:rsid w:val="005F09CE"/>
    <w:rsid w:val="005F1793"/>
    <w:rsid w:val="005F1DBB"/>
    <w:rsid w:val="005F1F95"/>
    <w:rsid w:val="005F25EF"/>
    <w:rsid w:val="005F2986"/>
    <w:rsid w:val="005F2F3B"/>
    <w:rsid w:val="005F49CC"/>
    <w:rsid w:val="005F53F2"/>
    <w:rsid w:val="005F581A"/>
    <w:rsid w:val="005F6C12"/>
    <w:rsid w:val="005F7C1D"/>
    <w:rsid w:val="0060526C"/>
    <w:rsid w:val="00605738"/>
    <w:rsid w:val="00606328"/>
    <w:rsid w:val="0060652B"/>
    <w:rsid w:val="00606B84"/>
    <w:rsid w:val="00607120"/>
    <w:rsid w:val="00607F7B"/>
    <w:rsid w:val="006113B8"/>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57B5"/>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6E8F"/>
    <w:rsid w:val="006371D0"/>
    <w:rsid w:val="00637D24"/>
    <w:rsid w:val="00637DAB"/>
    <w:rsid w:val="006417C7"/>
    <w:rsid w:val="00642172"/>
    <w:rsid w:val="00642B4B"/>
    <w:rsid w:val="00642EFE"/>
    <w:rsid w:val="0064473D"/>
    <w:rsid w:val="00644850"/>
    <w:rsid w:val="00644CE2"/>
    <w:rsid w:val="006452C2"/>
    <w:rsid w:val="006454A3"/>
    <w:rsid w:val="00650073"/>
    <w:rsid w:val="00650458"/>
    <w:rsid w:val="006505D2"/>
    <w:rsid w:val="00651408"/>
    <w:rsid w:val="006519EF"/>
    <w:rsid w:val="00651B6D"/>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26CD"/>
    <w:rsid w:val="006735A4"/>
    <w:rsid w:val="0067389F"/>
    <w:rsid w:val="00673BD3"/>
    <w:rsid w:val="00673D0A"/>
    <w:rsid w:val="00675740"/>
    <w:rsid w:val="0067579A"/>
    <w:rsid w:val="00676178"/>
    <w:rsid w:val="00677658"/>
    <w:rsid w:val="00677822"/>
    <w:rsid w:val="00680155"/>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7A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154"/>
    <w:rsid w:val="006C52B3"/>
    <w:rsid w:val="006C679A"/>
    <w:rsid w:val="006C7A0F"/>
    <w:rsid w:val="006C7FD7"/>
    <w:rsid w:val="006D0B02"/>
    <w:rsid w:val="006D0D6F"/>
    <w:rsid w:val="006D0E83"/>
    <w:rsid w:val="006D144C"/>
    <w:rsid w:val="006D1826"/>
    <w:rsid w:val="006D1BA0"/>
    <w:rsid w:val="006D2DF7"/>
    <w:rsid w:val="006D4448"/>
    <w:rsid w:val="006D4E1D"/>
    <w:rsid w:val="006D5516"/>
    <w:rsid w:val="006D6150"/>
    <w:rsid w:val="006D7219"/>
    <w:rsid w:val="006D79A6"/>
    <w:rsid w:val="006E15CD"/>
    <w:rsid w:val="006E1E8F"/>
    <w:rsid w:val="006E30A7"/>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18D"/>
    <w:rsid w:val="007017E0"/>
    <w:rsid w:val="007019EA"/>
    <w:rsid w:val="00702A06"/>
    <w:rsid w:val="007032AC"/>
    <w:rsid w:val="007035C9"/>
    <w:rsid w:val="00704898"/>
    <w:rsid w:val="00705492"/>
    <w:rsid w:val="00705706"/>
    <w:rsid w:val="0070584F"/>
    <w:rsid w:val="007072C5"/>
    <w:rsid w:val="0070731F"/>
    <w:rsid w:val="00707B86"/>
    <w:rsid w:val="00712311"/>
    <w:rsid w:val="0071271C"/>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22B0"/>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67D57"/>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12D"/>
    <w:rsid w:val="007854B2"/>
    <w:rsid w:val="00786259"/>
    <w:rsid w:val="00786A78"/>
    <w:rsid w:val="007874CB"/>
    <w:rsid w:val="0078774A"/>
    <w:rsid w:val="00790715"/>
    <w:rsid w:val="00791153"/>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01F"/>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DF4"/>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BD8"/>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DCF"/>
    <w:rsid w:val="007F281F"/>
    <w:rsid w:val="007F503F"/>
    <w:rsid w:val="007F5A5F"/>
    <w:rsid w:val="007F6722"/>
    <w:rsid w:val="00800489"/>
    <w:rsid w:val="008013BF"/>
    <w:rsid w:val="008013DA"/>
    <w:rsid w:val="00801A4F"/>
    <w:rsid w:val="00801AC7"/>
    <w:rsid w:val="00802C55"/>
    <w:rsid w:val="008030B6"/>
    <w:rsid w:val="00803ED8"/>
    <w:rsid w:val="008040A9"/>
    <w:rsid w:val="0080437A"/>
    <w:rsid w:val="00804E44"/>
    <w:rsid w:val="008055DB"/>
    <w:rsid w:val="008067C5"/>
    <w:rsid w:val="00806EF0"/>
    <w:rsid w:val="00807178"/>
    <w:rsid w:val="0080718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99F"/>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E82"/>
    <w:rsid w:val="0083475E"/>
    <w:rsid w:val="008348C6"/>
    <w:rsid w:val="00834CD0"/>
    <w:rsid w:val="00835374"/>
    <w:rsid w:val="00835822"/>
    <w:rsid w:val="00836400"/>
    <w:rsid w:val="008365E4"/>
    <w:rsid w:val="00836C9C"/>
    <w:rsid w:val="00837337"/>
    <w:rsid w:val="00837F16"/>
    <w:rsid w:val="00840327"/>
    <w:rsid w:val="00840AB0"/>
    <w:rsid w:val="00840BF5"/>
    <w:rsid w:val="00840FE0"/>
    <w:rsid w:val="00842193"/>
    <w:rsid w:val="00842C7D"/>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2E6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4F"/>
    <w:rsid w:val="00861BEB"/>
    <w:rsid w:val="00861EC8"/>
    <w:rsid w:val="00862230"/>
    <w:rsid w:val="008626E5"/>
    <w:rsid w:val="008628CD"/>
    <w:rsid w:val="00863197"/>
    <w:rsid w:val="00863E4D"/>
    <w:rsid w:val="008644A7"/>
    <w:rsid w:val="00865E9B"/>
    <w:rsid w:val="00870152"/>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87DA9"/>
    <w:rsid w:val="00890F86"/>
    <w:rsid w:val="008916DE"/>
    <w:rsid w:val="00892068"/>
    <w:rsid w:val="008920F8"/>
    <w:rsid w:val="00892B95"/>
    <w:rsid w:val="00893487"/>
    <w:rsid w:val="008937EA"/>
    <w:rsid w:val="00893F09"/>
    <w:rsid w:val="008944A6"/>
    <w:rsid w:val="008945E1"/>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17B3"/>
    <w:rsid w:val="008B4DB1"/>
    <w:rsid w:val="008B4FDA"/>
    <w:rsid w:val="008B73CD"/>
    <w:rsid w:val="008B7BE2"/>
    <w:rsid w:val="008C072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58E"/>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B3D"/>
    <w:rsid w:val="008E3C53"/>
    <w:rsid w:val="008E4010"/>
    <w:rsid w:val="008E43BF"/>
    <w:rsid w:val="008E4439"/>
    <w:rsid w:val="008E4477"/>
    <w:rsid w:val="008E45A5"/>
    <w:rsid w:val="008E56BD"/>
    <w:rsid w:val="008E5B7C"/>
    <w:rsid w:val="008E60B3"/>
    <w:rsid w:val="008E6E51"/>
    <w:rsid w:val="008F03F2"/>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1C5"/>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7A2"/>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645"/>
    <w:rsid w:val="00931A1F"/>
    <w:rsid w:val="00932115"/>
    <w:rsid w:val="009332FD"/>
    <w:rsid w:val="0093354D"/>
    <w:rsid w:val="009335A0"/>
    <w:rsid w:val="0093396A"/>
    <w:rsid w:val="009340E4"/>
    <w:rsid w:val="0093460D"/>
    <w:rsid w:val="00934B33"/>
    <w:rsid w:val="00934FCC"/>
    <w:rsid w:val="00935003"/>
    <w:rsid w:val="009354D8"/>
    <w:rsid w:val="00936000"/>
    <w:rsid w:val="0093610F"/>
    <w:rsid w:val="009365B5"/>
    <w:rsid w:val="00936DF5"/>
    <w:rsid w:val="0093713C"/>
    <w:rsid w:val="00937421"/>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1D2C"/>
    <w:rsid w:val="00952531"/>
    <w:rsid w:val="00953ADF"/>
    <w:rsid w:val="00953F12"/>
    <w:rsid w:val="00954425"/>
    <w:rsid w:val="009547F7"/>
    <w:rsid w:val="009548D2"/>
    <w:rsid w:val="00954C8E"/>
    <w:rsid w:val="00955135"/>
    <w:rsid w:val="00955A1E"/>
    <w:rsid w:val="00955E87"/>
    <w:rsid w:val="00956D11"/>
    <w:rsid w:val="00960802"/>
    <w:rsid w:val="009619D8"/>
    <w:rsid w:val="00962791"/>
    <w:rsid w:val="009627B3"/>
    <w:rsid w:val="00963403"/>
    <w:rsid w:val="0096381F"/>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DA"/>
    <w:rsid w:val="00971F12"/>
    <w:rsid w:val="00971F4A"/>
    <w:rsid w:val="00972C1A"/>
    <w:rsid w:val="009732B6"/>
    <w:rsid w:val="00973601"/>
    <w:rsid w:val="0097362A"/>
    <w:rsid w:val="00973BAB"/>
    <w:rsid w:val="00973FB1"/>
    <w:rsid w:val="009771B9"/>
    <w:rsid w:val="009775DB"/>
    <w:rsid w:val="00977DD5"/>
    <w:rsid w:val="00981214"/>
    <w:rsid w:val="009813C4"/>
    <w:rsid w:val="00981540"/>
    <w:rsid w:val="0098244A"/>
    <w:rsid w:val="00983AF5"/>
    <w:rsid w:val="00984456"/>
    <w:rsid w:val="00984BDB"/>
    <w:rsid w:val="00985291"/>
    <w:rsid w:val="009865B0"/>
    <w:rsid w:val="00986620"/>
    <w:rsid w:val="009873F3"/>
    <w:rsid w:val="00987E76"/>
    <w:rsid w:val="00990375"/>
    <w:rsid w:val="00990561"/>
    <w:rsid w:val="00990C42"/>
    <w:rsid w:val="00990FD5"/>
    <w:rsid w:val="009911A0"/>
    <w:rsid w:val="009918C0"/>
    <w:rsid w:val="009924E6"/>
    <w:rsid w:val="00993191"/>
    <w:rsid w:val="00993891"/>
    <w:rsid w:val="00993B16"/>
    <w:rsid w:val="00993B84"/>
    <w:rsid w:val="00994259"/>
    <w:rsid w:val="00994A77"/>
    <w:rsid w:val="00995045"/>
    <w:rsid w:val="00995804"/>
    <w:rsid w:val="009963C3"/>
    <w:rsid w:val="0099662D"/>
    <w:rsid w:val="00996C19"/>
    <w:rsid w:val="00996FDC"/>
    <w:rsid w:val="00997050"/>
    <w:rsid w:val="00997686"/>
    <w:rsid w:val="009A0467"/>
    <w:rsid w:val="009A04E3"/>
    <w:rsid w:val="009A05AC"/>
    <w:rsid w:val="009A0BDF"/>
    <w:rsid w:val="009A1004"/>
    <w:rsid w:val="009A171D"/>
    <w:rsid w:val="009A172A"/>
    <w:rsid w:val="009A2838"/>
    <w:rsid w:val="009A2FDE"/>
    <w:rsid w:val="009A3F91"/>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EEB"/>
    <w:rsid w:val="009D6D1A"/>
    <w:rsid w:val="009D6F60"/>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381"/>
    <w:rsid w:val="009E45F3"/>
    <w:rsid w:val="009E49AB"/>
    <w:rsid w:val="009E4A0F"/>
    <w:rsid w:val="009E5048"/>
    <w:rsid w:val="009E7100"/>
    <w:rsid w:val="009E77E3"/>
    <w:rsid w:val="009F008B"/>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5D"/>
    <w:rsid w:val="00A42E71"/>
    <w:rsid w:val="00A43166"/>
    <w:rsid w:val="00A4360B"/>
    <w:rsid w:val="00A43D3A"/>
    <w:rsid w:val="00A44096"/>
    <w:rsid w:val="00A4426D"/>
    <w:rsid w:val="00A442A3"/>
    <w:rsid w:val="00A45002"/>
    <w:rsid w:val="00A45662"/>
    <w:rsid w:val="00A4566B"/>
    <w:rsid w:val="00A45946"/>
    <w:rsid w:val="00A45D0A"/>
    <w:rsid w:val="00A46F92"/>
    <w:rsid w:val="00A4729F"/>
    <w:rsid w:val="00A5050E"/>
    <w:rsid w:val="00A50C53"/>
    <w:rsid w:val="00A51404"/>
    <w:rsid w:val="00A51D7C"/>
    <w:rsid w:val="00A52061"/>
    <w:rsid w:val="00A524AC"/>
    <w:rsid w:val="00A530B3"/>
    <w:rsid w:val="00A5512C"/>
    <w:rsid w:val="00A55E59"/>
    <w:rsid w:val="00A55FEE"/>
    <w:rsid w:val="00A56536"/>
    <w:rsid w:val="00A572D8"/>
    <w:rsid w:val="00A57B1A"/>
    <w:rsid w:val="00A606FE"/>
    <w:rsid w:val="00A60D60"/>
    <w:rsid w:val="00A61746"/>
    <w:rsid w:val="00A619F2"/>
    <w:rsid w:val="00A62933"/>
    <w:rsid w:val="00A63445"/>
    <w:rsid w:val="00A63557"/>
    <w:rsid w:val="00A63D83"/>
    <w:rsid w:val="00A63EB8"/>
    <w:rsid w:val="00A64339"/>
    <w:rsid w:val="00A65307"/>
    <w:rsid w:val="00A65C38"/>
    <w:rsid w:val="00A6609C"/>
    <w:rsid w:val="00A660E4"/>
    <w:rsid w:val="00A66431"/>
    <w:rsid w:val="00A669AC"/>
    <w:rsid w:val="00A6756D"/>
    <w:rsid w:val="00A677CD"/>
    <w:rsid w:val="00A67EAC"/>
    <w:rsid w:val="00A70355"/>
    <w:rsid w:val="00A70E4C"/>
    <w:rsid w:val="00A7178B"/>
    <w:rsid w:val="00A71BBC"/>
    <w:rsid w:val="00A731B5"/>
    <w:rsid w:val="00A738F6"/>
    <w:rsid w:val="00A7437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16C"/>
    <w:rsid w:val="00A86287"/>
    <w:rsid w:val="00A90E28"/>
    <w:rsid w:val="00A90FCD"/>
    <w:rsid w:val="00A921FF"/>
    <w:rsid w:val="00A93710"/>
    <w:rsid w:val="00A948E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6FFF"/>
    <w:rsid w:val="00AA7117"/>
    <w:rsid w:val="00AA75FA"/>
    <w:rsid w:val="00AA7805"/>
    <w:rsid w:val="00AA7ADD"/>
    <w:rsid w:val="00AB0304"/>
    <w:rsid w:val="00AB14F4"/>
    <w:rsid w:val="00AB16AE"/>
    <w:rsid w:val="00AB2618"/>
    <w:rsid w:val="00AB2648"/>
    <w:rsid w:val="00AB2E1E"/>
    <w:rsid w:val="00AB2F8A"/>
    <w:rsid w:val="00AB3FFE"/>
    <w:rsid w:val="00AB4EAB"/>
    <w:rsid w:val="00AB50DE"/>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2ED4"/>
    <w:rsid w:val="00AD305B"/>
    <w:rsid w:val="00AD34C9"/>
    <w:rsid w:val="00AD3E7D"/>
    <w:rsid w:val="00AD505C"/>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0BC"/>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5D3"/>
    <w:rsid w:val="00B41D1F"/>
    <w:rsid w:val="00B425F0"/>
    <w:rsid w:val="00B4364F"/>
    <w:rsid w:val="00B4374E"/>
    <w:rsid w:val="00B44A67"/>
    <w:rsid w:val="00B451C8"/>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5917"/>
    <w:rsid w:val="00B6601D"/>
    <w:rsid w:val="00B666FB"/>
    <w:rsid w:val="00B66AB9"/>
    <w:rsid w:val="00B66C0B"/>
    <w:rsid w:val="00B67667"/>
    <w:rsid w:val="00B67CCD"/>
    <w:rsid w:val="00B70DF8"/>
    <w:rsid w:val="00B716B0"/>
    <w:rsid w:val="00B71D73"/>
    <w:rsid w:val="00B72D27"/>
    <w:rsid w:val="00B73AB8"/>
    <w:rsid w:val="00B73DE0"/>
    <w:rsid w:val="00B73FF6"/>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41F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B7BB1"/>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C7E92"/>
    <w:rsid w:val="00BD0588"/>
    <w:rsid w:val="00BD0D0A"/>
    <w:rsid w:val="00BD2920"/>
    <w:rsid w:val="00BD3B55"/>
    <w:rsid w:val="00BD4817"/>
    <w:rsid w:val="00BD50E7"/>
    <w:rsid w:val="00BD5575"/>
    <w:rsid w:val="00BD572E"/>
    <w:rsid w:val="00BD5F94"/>
    <w:rsid w:val="00BD6BF7"/>
    <w:rsid w:val="00BD72E6"/>
    <w:rsid w:val="00BE01AE"/>
    <w:rsid w:val="00BE1C5E"/>
    <w:rsid w:val="00BE2016"/>
    <w:rsid w:val="00BE2236"/>
    <w:rsid w:val="00BE2572"/>
    <w:rsid w:val="00BE40B1"/>
    <w:rsid w:val="00BE439E"/>
    <w:rsid w:val="00BE45B6"/>
    <w:rsid w:val="00BE4CFA"/>
    <w:rsid w:val="00BE5381"/>
    <w:rsid w:val="00BE54A9"/>
    <w:rsid w:val="00BE5525"/>
    <w:rsid w:val="00BE557F"/>
    <w:rsid w:val="00BE5833"/>
    <w:rsid w:val="00BE5F44"/>
    <w:rsid w:val="00BE6363"/>
    <w:rsid w:val="00BE6F5D"/>
    <w:rsid w:val="00BE7FE1"/>
    <w:rsid w:val="00BF0913"/>
    <w:rsid w:val="00BF09F8"/>
    <w:rsid w:val="00BF0BF6"/>
    <w:rsid w:val="00BF1CBD"/>
    <w:rsid w:val="00BF1D90"/>
    <w:rsid w:val="00BF270F"/>
    <w:rsid w:val="00BF2785"/>
    <w:rsid w:val="00BF2FC4"/>
    <w:rsid w:val="00BF3696"/>
    <w:rsid w:val="00BF46D6"/>
    <w:rsid w:val="00BF4D4C"/>
    <w:rsid w:val="00BF4E90"/>
    <w:rsid w:val="00BF4FFD"/>
    <w:rsid w:val="00BF5421"/>
    <w:rsid w:val="00BF603D"/>
    <w:rsid w:val="00BF7253"/>
    <w:rsid w:val="00BF762F"/>
    <w:rsid w:val="00BF76AE"/>
    <w:rsid w:val="00BF79C6"/>
    <w:rsid w:val="00C008F7"/>
    <w:rsid w:val="00C00E33"/>
    <w:rsid w:val="00C010D8"/>
    <w:rsid w:val="00C024D3"/>
    <w:rsid w:val="00C029B6"/>
    <w:rsid w:val="00C03283"/>
    <w:rsid w:val="00C03431"/>
    <w:rsid w:val="00C03D0A"/>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FC1"/>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5"/>
    <w:rsid w:val="00C53926"/>
    <w:rsid w:val="00C53D1C"/>
    <w:rsid w:val="00C54730"/>
    <w:rsid w:val="00C54CEE"/>
    <w:rsid w:val="00C5588A"/>
    <w:rsid w:val="00C56BBA"/>
    <w:rsid w:val="00C57D7E"/>
    <w:rsid w:val="00C611EE"/>
    <w:rsid w:val="00C61F21"/>
    <w:rsid w:val="00C6256F"/>
    <w:rsid w:val="00C6329E"/>
    <w:rsid w:val="00C640D5"/>
    <w:rsid w:val="00C6467B"/>
    <w:rsid w:val="00C647D8"/>
    <w:rsid w:val="00C648B6"/>
    <w:rsid w:val="00C648DF"/>
    <w:rsid w:val="00C64BF0"/>
    <w:rsid w:val="00C64E56"/>
    <w:rsid w:val="00C65163"/>
    <w:rsid w:val="00C66474"/>
    <w:rsid w:val="00C66A65"/>
    <w:rsid w:val="00C67E80"/>
    <w:rsid w:val="00C67FAB"/>
    <w:rsid w:val="00C706F4"/>
    <w:rsid w:val="00C70C1A"/>
    <w:rsid w:val="00C71E26"/>
    <w:rsid w:val="00C72606"/>
    <w:rsid w:val="00C7261B"/>
    <w:rsid w:val="00C72D0E"/>
    <w:rsid w:val="00C72E21"/>
    <w:rsid w:val="00C73E62"/>
    <w:rsid w:val="00C748C9"/>
    <w:rsid w:val="00C752FC"/>
    <w:rsid w:val="00C767C7"/>
    <w:rsid w:val="00C8055A"/>
    <w:rsid w:val="00C806B2"/>
    <w:rsid w:val="00C807D9"/>
    <w:rsid w:val="00C80B25"/>
    <w:rsid w:val="00C80E06"/>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4C5"/>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A28"/>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6F29"/>
    <w:rsid w:val="00CD7A4F"/>
    <w:rsid w:val="00CE0D95"/>
    <w:rsid w:val="00CE10B2"/>
    <w:rsid w:val="00CE1E11"/>
    <w:rsid w:val="00CE2264"/>
    <w:rsid w:val="00CE35E7"/>
    <w:rsid w:val="00CE3EEE"/>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B59"/>
    <w:rsid w:val="00CF7801"/>
    <w:rsid w:val="00CF7A4E"/>
    <w:rsid w:val="00CF7F57"/>
    <w:rsid w:val="00D00401"/>
    <w:rsid w:val="00D0068C"/>
    <w:rsid w:val="00D008B5"/>
    <w:rsid w:val="00D00A61"/>
    <w:rsid w:val="00D00BED"/>
    <w:rsid w:val="00D00DA3"/>
    <w:rsid w:val="00D01191"/>
    <w:rsid w:val="00D01B3C"/>
    <w:rsid w:val="00D02861"/>
    <w:rsid w:val="00D02ECD"/>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0F1"/>
    <w:rsid w:val="00D17258"/>
    <w:rsid w:val="00D17CD1"/>
    <w:rsid w:val="00D21019"/>
    <w:rsid w:val="00D219A5"/>
    <w:rsid w:val="00D21AD1"/>
    <w:rsid w:val="00D22464"/>
    <w:rsid w:val="00D22CBB"/>
    <w:rsid w:val="00D23C17"/>
    <w:rsid w:val="00D23E36"/>
    <w:rsid w:val="00D2450A"/>
    <w:rsid w:val="00D25A2A"/>
    <w:rsid w:val="00D267A5"/>
    <w:rsid w:val="00D26FCF"/>
    <w:rsid w:val="00D27019"/>
    <w:rsid w:val="00D273E6"/>
    <w:rsid w:val="00D27476"/>
    <w:rsid w:val="00D27B1C"/>
    <w:rsid w:val="00D27C21"/>
    <w:rsid w:val="00D30487"/>
    <w:rsid w:val="00D30E7D"/>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457"/>
    <w:rsid w:val="00D4557B"/>
    <w:rsid w:val="00D463EA"/>
    <w:rsid w:val="00D46D5B"/>
    <w:rsid w:val="00D47316"/>
    <w:rsid w:val="00D47541"/>
    <w:rsid w:val="00D47A5B"/>
    <w:rsid w:val="00D47A9C"/>
    <w:rsid w:val="00D5053D"/>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246A"/>
    <w:rsid w:val="00D7354F"/>
    <w:rsid w:val="00D7435F"/>
    <w:rsid w:val="00D746A9"/>
    <w:rsid w:val="00D74CCE"/>
    <w:rsid w:val="00D7504A"/>
    <w:rsid w:val="00D758CA"/>
    <w:rsid w:val="00D75F27"/>
    <w:rsid w:val="00D76027"/>
    <w:rsid w:val="00D76453"/>
    <w:rsid w:val="00D76BBA"/>
    <w:rsid w:val="00D770E9"/>
    <w:rsid w:val="00D77ADB"/>
    <w:rsid w:val="00D77D49"/>
    <w:rsid w:val="00D77EF7"/>
    <w:rsid w:val="00D80916"/>
    <w:rsid w:val="00D815D1"/>
    <w:rsid w:val="00D81660"/>
    <w:rsid w:val="00D81962"/>
    <w:rsid w:val="00D819A8"/>
    <w:rsid w:val="00D820D2"/>
    <w:rsid w:val="00D82DAD"/>
    <w:rsid w:val="00D82E27"/>
    <w:rsid w:val="00D83043"/>
    <w:rsid w:val="00D8313C"/>
    <w:rsid w:val="00D84988"/>
    <w:rsid w:val="00D855F5"/>
    <w:rsid w:val="00D86538"/>
    <w:rsid w:val="00D867C2"/>
    <w:rsid w:val="00D873FE"/>
    <w:rsid w:val="00D875CB"/>
    <w:rsid w:val="00D90640"/>
    <w:rsid w:val="00D90AB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179"/>
    <w:rsid w:val="00DB3E17"/>
    <w:rsid w:val="00DB40C0"/>
    <w:rsid w:val="00DB41B7"/>
    <w:rsid w:val="00DB4273"/>
    <w:rsid w:val="00DB4CC7"/>
    <w:rsid w:val="00DB64C8"/>
    <w:rsid w:val="00DB6D02"/>
    <w:rsid w:val="00DB7289"/>
    <w:rsid w:val="00DC14CE"/>
    <w:rsid w:val="00DC1B3F"/>
    <w:rsid w:val="00DC30CC"/>
    <w:rsid w:val="00DC451E"/>
    <w:rsid w:val="00DC5134"/>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626"/>
    <w:rsid w:val="00DE1323"/>
    <w:rsid w:val="00DE134D"/>
    <w:rsid w:val="00DE1D22"/>
    <w:rsid w:val="00DE26E4"/>
    <w:rsid w:val="00DE2943"/>
    <w:rsid w:val="00DE2AE3"/>
    <w:rsid w:val="00DE3538"/>
    <w:rsid w:val="00DE39F9"/>
    <w:rsid w:val="00DE3C28"/>
    <w:rsid w:val="00DE5873"/>
    <w:rsid w:val="00DE5B89"/>
    <w:rsid w:val="00DE65EA"/>
    <w:rsid w:val="00DE6979"/>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5B6"/>
    <w:rsid w:val="00E046C2"/>
    <w:rsid w:val="00E048B1"/>
    <w:rsid w:val="00E04FA9"/>
    <w:rsid w:val="00E05F32"/>
    <w:rsid w:val="00E05FDF"/>
    <w:rsid w:val="00E06E9D"/>
    <w:rsid w:val="00E070E6"/>
    <w:rsid w:val="00E079B1"/>
    <w:rsid w:val="00E10031"/>
    <w:rsid w:val="00E10BB7"/>
    <w:rsid w:val="00E1385B"/>
    <w:rsid w:val="00E141C7"/>
    <w:rsid w:val="00E14672"/>
    <w:rsid w:val="00E14F70"/>
    <w:rsid w:val="00E161F1"/>
    <w:rsid w:val="00E17450"/>
    <w:rsid w:val="00E17B7F"/>
    <w:rsid w:val="00E20011"/>
    <w:rsid w:val="00E207EB"/>
    <w:rsid w:val="00E20B3E"/>
    <w:rsid w:val="00E20E95"/>
    <w:rsid w:val="00E21547"/>
    <w:rsid w:val="00E21D3F"/>
    <w:rsid w:val="00E2217F"/>
    <w:rsid w:val="00E222A7"/>
    <w:rsid w:val="00E22E51"/>
    <w:rsid w:val="00E23155"/>
    <w:rsid w:val="00E23A9A"/>
    <w:rsid w:val="00E23F7F"/>
    <w:rsid w:val="00E23F8C"/>
    <w:rsid w:val="00E2406F"/>
    <w:rsid w:val="00E242FF"/>
    <w:rsid w:val="00E24EBF"/>
    <w:rsid w:val="00E24EF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9D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2391"/>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463"/>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0DBA"/>
    <w:rsid w:val="00E81D32"/>
    <w:rsid w:val="00E821E3"/>
    <w:rsid w:val="00E82B30"/>
    <w:rsid w:val="00E84171"/>
    <w:rsid w:val="00E8425F"/>
    <w:rsid w:val="00E85485"/>
    <w:rsid w:val="00E85A49"/>
    <w:rsid w:val="00E861BF"/>
    <w:rsid w:val="00E86C05"/>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B9C"/>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367"/>
    <w:rsid w:val="00F04AA1"/>
    <w:rsid w:val="00F04E4E"/>
    <w:rsid w:val="00F04FC3"/>
    <w:rsid w:val="00F0596B"/>
    <w:rsid w:val="00F06F30"/>
    <w:rsid w:val="00F0759D"/>
    <w:rsid w:val="00F07832"/>
    <w:rsid w:val="00F102AB"/>
    <w:rsid w:val="00F11658"/>
    <w:rsid w:val="00F11794"/>
    <w:rsid w:val="00F11AC7"/>
    <w:rsid w:val="00F11D9C"/>
    <w:rsid w:val="00F11E5A"/>
    <w:rsid w:val="00F125C4"/>
    <w:rsid w:val="00F12D9A"/>
    <w:rsid w:val="00F130E4"/>
    <w:rsid w:val="00F137AA"/>
    <w:rsid w:val="00F1389B"/>
    <w:rsid w:val="00F13FFF"/>
    <w:rsid w:val="00F141E2"/>
    <w:rsid w:val="00F154A2"/>
    <w:rsid w:val="00F15CED"/>
    <w:rsid w:val="00F15F72"/>
    <w:rsid w:val="00F16C50"/>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5BB7"/>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0BC7"/>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77D"/>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C64"/>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1B0"/>
    <w:rsid w:val="00F9791A"/>
    <w:rsid w:val="00F97D3E"/>
    <w:rsid w:val="00FA0498"/>
    <w:rsid w:val="00FA0E41"/>
    <w:rsid w:val="00FA1AD3"/>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DC"/>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839"/>
    <w:rsid w:val="00FC69A8"/>
    <w:rsid w:val="00FC6A09"/>
    <w:rsid w:val="00FC6B2B"/>
    <w:rsid w:val="00FC77B5"/>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3B75"/>
    <w:rsid w:val="00FE449E"/>
    <w:rsid w:val="00FE54DC"/>
    <w:rsid w:val="00FE5743"/>
    <w:rsid w:val="00FE6887"/>
    <w:rsid w:val="00FE6C2A"/>
    <w:rsid w:val="00FE75E6"/>
    <w:rsid w:val="00FE76B9"/>
    <w:rsid w:val="00FE7898"/>
    <w:rsid w:val="00FF0766"/>
    <w:rsid w:val="00FF0775"/>
    <w:rsid w:val="00FF0FE2"/>
    <w:rsid w:val="00FF1D27"/>
    <w:rsid w:val="00FF1EE4"/>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6F85FF"/>
  <w15:docId w15:val="{183AB200-8742-4FE1-9098-B6030829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rsid w:val="00096865"/>
    <w:pPr>
      <w:ind w:left="240" w:hanging="240"/>
    </w:pPr>
  </w:style>
  <w:style w:type="paragraph" w:styleId="IndexHeading">
    <w:name w:val="index heading"/>
    <w:basedOn w:val="Normal"/>
    <w:next w:val="Index1"/>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rsid w:val="007602A3"/>
    <w:rPr>
      <w:sz w:val="16"/>
      <w:szCs w:val="16"/>
    </w:rPr>
  </w:style>
  <w:style w:type="paragraph" w:styleId="CommentText">
    <w:name w:val="annotation text"/>
    <w:basedOn w:val="Normal"/>
    <w:link w:val="CommentTextChar"/>
    <w:rsid w:val="007602A3"/>
    <w:rPr>
      <w:rFonts w:ascii="Times Armenian" w:hAnsi="Times Armenian"/>
      <w:sz w:val="20"/>
      <w:szCs w:val="20"/>
    </w:rPr>
  </w:style>
  <w:style w:type="paragraph" w:styleId="CommentSubject">
    <w:name w:val="annotation subject"/>
    <w:basedOn w:val="CommentText"/>
    <w:next w:val="CommentText"/>
    <w:link w:val="CommentSubjectChar"/>
    <w:rsid w:val="007602A3"/>
    <w:rPr>
      <w:b/>
      <w:bCs/>
    </w:rPr>
  </w:style>
  <w:style w:type="paragraph" w:styleId="EndnoteText">
    <w:name w:val="endnote text"/>
    <w:basedOn w:val="Normal"/>
    <w:link w:val="EndnoteTextChar"/>
    <w:rsid w:val="007602A3"/>
    <w:rPr>
      <w:rFonts w:ascii="Times Armenian" w:hAnsi="Times Armenian"/>
      <w:sz w:val="20"/>
      <w:szCs w:val="20"/>
    </w:rPr>
  </w:style>
  <w:style w:type="character" w:styleId="EndnoteReference">
    <w:name w:val="endnote reference"/>
    <w:rsid w:val="007602A3"/>
    <w:rPr>
      <w:vertAlign w:val="superscript"/>
    </w:rPr>
  </w:style>
  <w:style w:type="paragraph" w:styleId="DocumentMap">
    <w:name w:val="Document Map"/>
    <w:basedOn w:val="Normal"/>
    <w:link w:val="DocumentMapChar"/>
    <w:rsid w:val="007602A3"/>
    <w:pPr>
      <w:shd w:val="clear" w:color="auto" w:fill="000080"/>
    </w:pPr>
    <w:rPr>
      <w:rFonts w:ascii="Tahoma" w:hAnsi="Tahoma" w:cs="Tahoma"/>
      <w:sz w:val="20"/>
      <w:szCs w:val="20"/>
    </w:rPr>
  </w:style>
  <w:style w:type="paragraph" w:styleId="Revision">
    <w:name w:val="Revision"/>
    <w: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Normal1">
    <w:name w:val="Table Normal1"/>
    <w:uiPriority w:val="2"/>
    <w:semiHidden/>
    <w:unhideWhenUsed/>
    <w:qFormat/>
    <w:rsid w:val="00842C7D"/>
    <w:pPr>
      <w:widowControl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42C7D"/>
    <w:pPr>
      <w:widowControl w:val="0"/>
      <w:autoSpaceDE w:val="0"/>
      <w:autoSpaceDN w:val="0"/>
    </w:pPr>
    <w:rPr>
      <w:rFonts w:ascii="Calibri" w:eastAsia="Calibri" w:hAnsi="Calibri" w:cs="Calibri"/>
      <w:sz w:val="22"/>
      <w:szCs w:val="22"/>
      <w:lang w:val="en-US" w:eastAsia="en-US" w:bidi="ar-SA"/>
    </w:rPr>
  </w:style>
  <w:style w:type="character" w:customStyle="1" w:styleId="1">
    <w:name w:val="Основной текст1"/>
    <w:basedOn w:val="DefaultParagraphFont"/>
    <w:rsid w:val="00233EF3"/>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233EF3"/>
  </w:style>
  <w:style w:type="character" w:customStyle="1" w:styleId="Arial105pt-1pt">
    <w:name w:val="Основной текст + Arial;10.5 pt;Курсив;Интервал -1 pt"/>
    <w:basedOn w:val="DefaultParagraphFont"/>
    <w:rsid w:val="00233EF3"/>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UnresolvedMention1">
    <w:name w:val="Unresolved Mention1"/>
    <w:basedOn w:val="DefaultParagraphFont"/>
    <w:uiPriority w:val="99"/>
    <w:semiHidden/>
    <w:unhideWhenUsed/>
    <w:rsid w:val="00233EF3"/>
    <w:rPr>
      <w:color w:val="605E5C"/>
      <w:shd w:val="clear" w:color="auto" w:fill="E1DFDD"/>
    </w:rPr>
  </w:style>
  <w:style w:type="character" w:customStyle="1" w:styleId="CommentTextChar">
    <w:name w:val="Comment Text Char"/>
    <w:basedOn w:val="DefaultParagraphFont"/>
    <w:link w:val="CommentText"/>
    <w:rsid w:val="00233EF3"/>
    <w:rPr>
      <w:rFonts w:ascii="Times Armenian" w:hAnsi="Times Armenian"/>
    </w:rPr>
  </w:style>
  <w:style w:type="character" w:customStyle="1" w:styleId="CommentSubjectChar">
    <w:name w:val="Comment Subject Char"/>
    <w:basedOn w:val="CommentTextChar"/>
    <w:link w:val="CommentSubject"/>
    <w:rsid w:val="00233EF3"/>
    <w:rPr>
      <w:rFonts w:ascii="Times Armenian" w:hAnsi="Times Armenian"/>
      <w:b/>
      <w:bCs/>
    </w:rPr>
  </w:style>
  <w:style w:type="character" w:customStyle="1" w:styleId="EndnoteTextChar">
    <w:name w:val="Endnote Text Char"/>
    <w:basedOn w:val="DefaultParagraphFont"/>
    <w:link w:val="EndnoteText"/>
    <w:rsid w:val="00233EF3"/>
    <w:rPr>
      <w:rFonts w:ascii="Times Armenian" w:hAnsi="Times Armenian"/>
    </w:rPr>
  </w:style>
  <w:style w:type="character" w:customStyle="1" w:styleId="DocumentMapChar">
    <w:name w:val="Document Map Char"/>
    <w:basedOn w:val="DefaultParagraphFont"/>
    <w:link w:val="DocumentMap"/>
    <w:rsid w:val="00233EF3"/>
    <w:rPr>
      <w:rFonts w:ascii="Tahoma" w:hAnsi="Tahoma" w:cs="Tahoma"/>
      <w:shd w:val="clear" w:color="auto" w:fill="000080"/>
    </w:rPr>
  </w:style>
  <w:style w:type="character" w:customStyle="1" w:styleId="CharChar4">
    <w:name w:val="Char Char4"/>
    <w:locked/>
    <w:rsid w:val="00233EF3"/>
    <w:rPr>
      <w:sz w:val="24"/>
      <w:szCs w:val="24"/>
      <w:lang w:val="en-US" w:eastAsia="en-US" w:bidi="ar-SA"/>
    </w:rPr>
  </w:style>
  <w:style w:type="paragraph" w:customStyle="1" w:styleId="msonormalcxspmiddle">
    <w:name w:val="msonormalcxspmiddle"/>
    <w:basedOn w:val="Normal"/>
    <w:rsid w:val="00233EF3"/>
    <w:pPr>
      <w:spacing w:before="100" w:beforeAutospacing="1" w:after="100" w:afterAutospacing="1"/>
    </w:pPr>
    <w:rPr>
      <w:lang w:val="en-US" w:eastAsia="en-US" w:bidi="ar-SA"/>
    </w:rPr>
  </w:style>
  <w:style w:type="character" w:customStyle="1" w:styleId="CharChar5">
    <w:name w:val="Char Char5"/>
    <w:locked/>
    <w:rsid w:val="00233EF3"/>
    <w:rPr>
      <w:sz w:val="24"/>
      <w:szCs w:val="24"/>
      <w:lang w:val="en-US" w:eastAsia="en-US" w:bidi="ar-SA"/>
    </w:rPr>
  </w:style>
  <w:style w:type="character" w:customStyle="1" w:styleId="BodyTextChar1">
    <w:name w:val="Body Text Char1"/>
    <w:rsid w:val="00233EF3"/>
    <w:rPr>
      <w:sz w:val="24"/>
      <w:szCs w:val="24"/>
      <w:lang w:val="en-US" w:eastAsia="en-US" w:bidi="ar-SA"/>
    </w:rPr>
  </w:style>
  <w:style w:type="paragraph" w:customStyle="1" w:styleId="msonormal0">
    <w:name w:val="msonormal"/>
    <w:basedOn w:val="Normal"/>
    <w:rsid w:val="00233EF3"/>
    <w:pPr>
      <w:spacing w:before="100" w:beforeAutospacing="1" w:after="100" w:afterAutospacing="1"/>
    </w:pPr>
    <w:rPr>
      <w:lang w:val="en-US" w:eastAsia="en-US" w:bidi="ar-SA"/>
    </w:rPr>
  </w:style>
  <w:style w:type="paragraph" w:customStyle="1" w:styleId="xl76">
    <w:name w:val="xl76"/>
    <w:basedOn w:val="Normal"/>
    <w:rsid w:val="00233EF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77">
    <w:name w:val="xl77"/>
    <w:basedOn w:val="Normal"/>
    <w:rsid w:val="00233EF3"/>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78">
    <w:name w:val="xl78"/>
    <w:basedOn w:val="Normal"/>
    <w:rsid w:val="00233EF3"/>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79">
    <w:name w:val="xl79"/>
    <w:basedOn w:val="Normal"/>
    <w:rsid w:val="00233EF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80">
    <w:name w:val="xl80"/>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81">
    <w:name w:val="xl81"/>
    <w:basedOn w:val="Normal"/>
    <w:rsid w:val="00233EF3"/>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Armenian" w:hAnsi="Arial Armenian"/>
      <w:b/>
      <w:bCs/>
      <w:lang w:val="en-US" w:eastAsia="en-US" w:bidi="ar-SA"/>
    </w:rPr>
  </w:style>
  <w:style w:type="paragraph" w:customStyle="1" w:styleId="xl82">
    <w:name w:val="xl82"/>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bidi="ar-SA"/>
    </w:rPr>
  </w:style>
  <w:style w:type="paragraph" w:customStyle="1" w:styleId="xl83">
    <w:name w:val="xl83"/>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84">
    <w:name w:val="xl84"/>
    <w:basedOn w:val="Normal"/>
    <w:rsid w:val="00233EF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5">
    <w:name w:val="xl85"/>
    <w:basedOn w:val="Normal"/>
    <w:rsid w:val="00233EF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86">
    <w:name w:val="xl86"/>
    <w:basedOn w:val="Normal"/>
    <w:rsid w:val="00233EF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7">
    <w:name w:val="xl87"/>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88">
    <w:name w:val="xl88"/>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89">
    <w:name w:val="xl89"/>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en-US" w:eastAsia="en-US" w:bidi="ar-SA"/>
    </w:rPr>
  </w:style>
  <w:style w:type="paragraph" w:customStyle="1" w:styleId="xl90">
    <w:name w:val="xl90"/>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en-US" w:eastAsia="en-US" w:bidi="ar-SA"/>
    </w:rPr>
  </w:style>
  <w:style w:type="paragraph" w:customStyle="1" w:styleId="xl91">
    <w:name w:val="xl91"/>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92">
    <w:name w:val="xl92"/>
    <w:basedOn w:val="Normal"/>
    <w:rsid w:val="00233EF3"/>
    <w:pPr>
      <w:spacing w:before="100" w:beforeAutospacing="1" w:after="100" w:afterAutospacing="1"/>
    </w:pPr>
    <w:rPr>
      <w:sz w:val="20"/>
      <w:szCs w:val="20"/>
      <w:lang w:val="en-US" w:eastAsia="en-US" w:bidi="ar-SA"/>
    </w:rPr>
  </w:style>
  <w:style w:type="paragraph" w:customStyle="1" w:styleId="xl93">
    <w:name w:val="xl93"/>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94">
    <w:name w:val="xl94"/>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95">
    <w:name w:val="xl95"/>
    <w:basedOn w:val="Normal"/>
    <w:rsid w:val="00233EF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en-US" w:eastAsia="en-US" w:bidi="ar-SA"/>
    </w:rPr>
  </w:style>
  <w:style w:type="paragraph" w:customStyle="1" w:styleId="xl97">
    <w:name w:val="xl97"/>
    <w:basedOn w:val="Normal"/>
    <w:rsid w:val="00233EF3"/>
    <w:pPr>
      <w:spacing w:before="100" w:beforeAutospacing="1" w:after="100" w:afterAutospacing="1"/>
    </w:pPr>
    <w:rPr>
      <w:lang w:val="en-US" w:eastAsia="en-US" w:bidi="ar-SA"/>
    </w:rPr>
  </w:style>
  <w:style w:type="paragraph" w:customStyle="1" w:styleId="xl98">
    <w:name w:val="xl98"/>
    <w:basedOn w:val="Normal"/>
    <w:rsid w:val="00233E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color w:val="000000"/>
      <w:lang w:val="en-US" w:eastAsia="en-US" w:bidi="ar-SA"/>
    </w:rPr>
  </w:style>
  <w:style w:type="paragraph" w:customStyle="1" w:styleId="Normal1">
    <w:name w:val="Normal1"/>
    <w:rsid w:val="00233EF3"/>
    <w:pPr>
      <w:pBdr>
        <w:top w:val="nil"/>
        <w:left w:val="nil"/>
        <w:bottom w:val="nil"/>
        <w:right w:val="nil"/>
        <w:between w:val="nil"/>
      </w:pBdr>
      <w:spacing w:line="276" w:lineRule="auto"/>
    </w:pPr>
    <w:rPr>
      <w:rFonts w:ascii="Arial" w:eastAsia="Arial" w:hAnsi="Arial" w:cs="Arial"/>
      <w:color w:val="000000"/>
      <w:sz w:val="22"/>
      <w:szCs w:val="22"/>
      <w:lang w:val="ru" w:eastAsia="en-US" w:bidi="ar-SA"/>
    </w:rPr>
  </w:style>
  <w:style w:type="character" w:customStyle="1" w:styleId="jlqj4b">
    <w:name w:val="jlqj4b"/>
    <w:basedOn w:val="DefaultParagraphFont"/>
    <w:rsid w:val="00233EF3"/>
  </w:style>
  <w:style w:type="character" w:customStyle="1" w:styleId="q4iawc">
    <w:name w:val="q4iawc"/>
    <w:basedOn w:val="DefaultParagraphFont"/>
    <w:rsid w:val="00233EF3"/>
  </w:style>
  <w:style w:type="paragraph" w:styleId="Subtitle">
    <w:name w:val="Subtitle"/>
    <w:basedOn w:val="Normal"/>
    <w:next w:val="Normal"/>
    <w:link w:val="SubtitleChar"/>
    <w:uiPriority w:val="11"/>
    <w:qFormat/>
    <w:rsid w:val="00233EF3"/>
    <w:pPr>
      <w:keepNext/>
      <w:keepLines/>
      <w:spacing w:before="360" w:after="80"/>
    </w:pPr>
    <w:rPr>
      <w:rFonts w:ascii="Georgia" w:eastAsia="Georgia" w:hAnsi="Georgia" w:cs="Georgia"/>
      <w:i/>
      <w:color w:val="666666"/>
      <w:sz w:val="48"/>
      <w:szCs w:val="48"/>
      <w:lang w:val="en-US" w:eastAsia="en-US" w:bidi="ar-SA"/>
    </w:rPr>
  </w:style>
  <w:style w:type="character" w:customStyle="1" w:styleId="SubtitleChar">
    <w:name w:val="Subtitle Char"/>
    <w:basedOn w:val="DefaultParagraphFont"/>
    <w:link w:val="Subtitle"/>
    <w:uiPriority w:val="11"/>
    <w:rsid w:val="00233EF3"/>
    <w:rPr>
      <w:rFonts w:ascii="Georgia" w:eastAsia="Georgia" w:hAnsi="Georgia" w:cs="Georgia"/>
      <w:i/>
      <w:color w:val="666666"/>
      <w:sz w:val="48"/>
      <w:szCs w:val="48"/>
      <w:lang w:val="en-US" w:eastAsia="en-US" w:bidi="ar-SA"/>
    </w:rPr>
  </w:style>
  <w:style w:type="character" w:styleId="UnresolvedMention">
    <w:name w:val="Unresolved Mention"/>
    <w:basedOn w:val="DefaultParagraphFont"/>
    <w:uiPriority w:val="99"/>
    <w:semiHidden/>
    <w:unhideWhenUsed/>
    <w:rsid w:val="00233EF3"/>
    <w:rPr>
      <w:color w:val="605E5C"/>
      <w:shd w:val="clear" w:color="auto" w:fill="E1DFDD"/>
    </w:rPr>
  </w:style>
  <w:style w:type="character" w:customStyle="1" w:styleId="10">
    <w:name w:val="Неразрешенное упоминание1"/>
    <w:uiPriority w:val="99"/>
    <w:rsid w:val="000655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632189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8777319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1FB22-3136-46BC-8CF0-8F3ED9655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2001</TotalTime>
  <Pages>64</Pages>
  <Words>19935</Words>
  <Characters>113632</Characters>
  <Application>Microsoft Office Word</Application>
  <DocSecurity>0</DocSecurity>
  <Lines>946</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133301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Էլիզա Ավագյան</cp:lastModifiedBy>
  <cp:revision>988</cp:revision>
  <cp:lastPrinted>2021-03-12T09:26:00Z</cp:lastPrinted>
  <dcterms:created xsi:type="dcterms:W3CDTF">2019-10-28T07:04:00Z</dcterms:created>
  <dcterms:modified xsi:type="dcterms:W3CDTF">2024-03-04T07:52:00Z</dcterms:modified>
</cp:coreProperties>
</file>