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a3"/>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063EE9">
        <w:rPr>
          <w:rFonts w:ascii="GHEA Grapalat" w:hAnsi="GHEA Grapalat"/>
          <w:i w:val="0"/>
          <w:sz w:val="24"/>
          <w:szCs w:val="24"/>
          <w:lang w:val="hy-AM"/>
        </w:rPr>
        <w:t>2</w:t>
      </w:r>
      <w:r w:rsidR="002C4DB1">
        <w:rPr>
          <w:rFonts w:ascii="GHEA Grapalat" w:hAnsi="GHEA Grapalat"/>
          <w:i w:val="0"/>
          <w:sz w:val="24"/>
          <w:szCs w:val="24"/>
          <w:lang w:val="hy-AM"/>
        </w:rPr>
        <w:t>2</w:t>
      </w:r>
      <w:r w:rsidR="00F65F0D">
        <w:rPr>
          <w:rFonts w:ascii="GHEA Grapalat" w:hAnsi="GHEA Grapalat"/>
          <w:i w:val="0"/>
          <w:sz w:val="24"/>
          <w:szCs w:val="24"/>
        </w:rPr>
        <w:t xml:space="preserve"> апреля 2022 </w:t>
      </w:r>
      <w:r w:rsidRPr="009044F1">
        <w:rPr>
          <w:rFonts w:ascii="GHEA Grapalat" w:hAnsi="GHEA Grapalat"/>
          <w:i w:val="0"/>
          <w:sz w:val="24"/>
          <w:szCs w:val="24"/>
        </w:rPr>
        <w:t xml:space="preserve">года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90D08">
        <w:rPr>
          <w:rFonts w:ascii="GHEA Grapalat" w:hAnsi="GHEA Grapalat"/>
          <w:b/>
          <w:i w:val="0"/>
          <w:sz w:val="24"/>
          <w:szCs w:val="24"/>
        </w:rPr>
        <w:t>«</w:t>
      </w:r>
      <w:r w:rsidR="002C4DB1">
        <w:rPr>
          <w:rFonts w:ascii="GHEA Grapalat" w:hAnsi="GHEA Grapalat"/>
          <w:b/>
          <w:i w:val="0"/>
          <w:sz w:val="24"/>
          <w:szCs w:val="24"/>
        </w:rPr>
        <w:t>GHAPDzB-HVKAK-2022-42</w:t>
      </w:r>
      <w:r w:rsidR="00063EE9">
        <w:rPr>
          <w:rFonts w:ascii="GHEA Grapalat" w:hAnsi="GHEA Grapalat"/>
          <w:b/>
          <w:i w:val="0"/>
          <w:sz w:val="24"/>
          <w:szCs w:val="24"/>
        </w:rPr>
        <w:t>»</w:t>
      </w:r>
    </w:p>
    <w:p w:rsidR="0091042F" w:rsidRPr="009044F1" w:rsidRDefault="0091042F" w:rsidP="00B46D58">
      <w:pPr>
        <w:pStyle w:val="a3"/>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675CA"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675CA">
        <w:rPr>
          <w:rFonts w:ascii="GHEA Grapalat" w:hAnsi="GHEA Grapalat"/>
          <w:spacing w:val="6"/>
        </w:rPr>
        <w:t>договор</w:t>
      </w:r>
      <w:r w:rsidRPr="002675CA">
        <w:rPr>
          <w:rFonts w:ascii="GHEA Grapalat" w:hAnsi="GHEA Grapalat" w:cs="Arial LatArm"/>
          <w:spacing w:val="6"/>
        </w:rPr>
        <w:t xml:space="preserve"> </w:t>
      </w:r>
      <w:r w:rsidRPr="002675CA">
        <w:rPr>
          <w:rFonts w:ascii="GHEA Grapalat" w:hAnsi="GHEA Grapalat"/>
          <w:spacing w:val="6"/>
        </w:rPr>
        <w:t>на</w:t>
      </w:r>
      <w:r w:rsidRPr="002675CA">
        <w:rPr>
          <w:rFonts w:ascii="GHEA Grapalat" w:hAnsi="GHEA Grapalat" w:cs="Arial LatArm"/>
          <w:spacing w:val="6"/>
        </w:rPr>
        <w:t xml:space="preserve"> </w:t>
      </w:r>
      <w:r w:rsidRPr="002675CA">
        <w:rPr>
          <w:rFonts w:ascii="GHEA Grapalat" w:hAnsi="GHEA Grapalat"/>
          <w:spacing w:val="6"/>
        </w:rPr>
        <w:t>поставку</w:t>
      </w:r>
      <w:r w:rsidRPr="002675CA">
        <w:rPr>
          <w:rFonts w:ascii="GHEA Grapalat" w:hAnsi="GHEA Grapalat" w:cs="Arial LatArm"/>
          <w:spacing w:val="6"/>
        </w:rPr>
        <w:t xml:space="preserve"> </w:t>
      </w:r>
      <w:r w:rsidR="002C4DB1">
        <w:rPr>
          <w:rFonts w:ascii="GHEA Grapalat" w:hAnsi="GHEA Grapalat"/>
          <w:b/>
        </w:rPr>
        <w:t>ручного металлоискателя</w:t>
      </w:r>
      <w:r w:rsidR="00063EE9">
        <w:rPr>
          <w:rFonts w:ascii="GHEA Grapalat" w:hAnsi="GHEA Grapalat"/>
          <w:b/>
        </w:rPr>
        <w:t xml:space="preserve"> </w:t>
      </w:r>
      <w:r w:rsidRPr="002675CA">
        <w:rPr>
          <w:rFonts w:ascii="GHEA Grapalat" w:hAnsi="GHEA Grapalat"/>
        </w:rPr>
        <w:t>(далее</w:t>
      </w:r>
      <w:r w:rsidRPr="002675CA">
        <w:rPr>
          <w:rFonts w:ascii="GHEA Grapalat" w:hAnsi="GHEA Grapalat" w:cs="Arial LatArm"/>
        </w:rPr>
        <w:t xml:space="preserve"> — </w:t>
      </w:r>
      <w:r w:rsidRPr="002675CA">
        <w:rPr>
          <w:rFonts w:ascii="GHEA Grapalat" w:hAnsi="GHEA Grapalat"/>
        </w:rPr>
        <w:t>договор</w:t>
      </w:r>
      <w:r w:rsidRPr="002675CA">
        <w:rPr>
          <w:rFonts w:ascii="GHEA Grapalat" w:hAnsi="GHEA Grapalat" w:cs="Arial LatArm"/>
        </w:rPr>
        <w:t>).</w:t>
      </w:r>
    </w:p>
    <w:p w:rsidR="00357D48" w:rsidRPr="002675CA" w:rsidRDefault="00A20B69"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a3"/>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C14A7B" w:rsidRPr="00C14A7B">
        <w:rPr>
          <w:rFonts w:ascii="GHEA Grapalat" w:hAnsi="GHEA Grapalat"/>
          <w:b/>
          <w:i w:val="0"/>
          <w:sz w:val="24"/>
          <w:szCs w:val="24"/>
        </w:rPr>
        <w:t>06</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a3"/>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 xml:space="preserve">г. Ереван, ул. М. </w:t>
      </w:r>
      <w:proofErr w:type="spellStart"/>
      <w:r w:rsidR="00E13016" w:rsidRPr="00955778">
        <w:rPr>
          <w:rFonts w:ascii="GHEA Grapalat" w:hAnsi="GHEA Grapalat"/>
          <w:b/>
          <w:i w:val="0"/>
          <w:spacing w:val="6"/>
          <w:sz w:val="24"/>
          <w:szCs w:val="24"/>
        </w:rPr>
        <w:t>Гераци</w:t>
      </w:r>
      <w:proofErr w:type="spellEnd"/>
      <w:r w:rsidR="00E13016" w:rsidRPr="00955778">
        <w:rPr>
          <w:rFonts w:ascii="GHEA Grapalat" w:hAnsi="GHEA Grapalat"/>
          <w:b/>
          <w:i w:val="0"/>
          <w:spacing w:val="6"/>
          <w:sz w:val="24"/>
          <w:szCs w:val="24"/>
        </w:rPr>
        <w:t>,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1</w:t>
      </w:r>
      <w:r w:rsidR="002C4DB1">
        <w:rPr>
          <w:rFonts w:ascii="GHEA Grapalat" w:hAnsi="GHEA Grapalat"/>
          <w:b/>
          <w:i w:val="0"/>
          <w:sz w:val="24"/>
          <w:szCs w:val="24"/>
        </w:rPr>
        <w:t>0</w:t>
      </w:r>
      <w:r w:rsidR="00E13016"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E13016" w:rsidRPr="00955778">
        <w:rPr>
          <w:rFonts w:ascii="GHEA Grapalat" w:hAnsi="GHEA Grapalat"/>
          <w:b/>
          <w:i w:val="0"/>
          <w:sz w:val="24"/>
          <w:szCs w:val="24"/>
        </w:rPr>
        <w:t>07</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a3"/>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955778" w:rsidRPr="00955778">
        <w:rPr>
          <w:rFonts w:ascii="GHEA Grapalat" w:hAnsi="GHEA Grapalat"/>
          <w:b/>
          <w:i w:val="0"/>
          <w:spacing w:val="6"/>
          <w:sz w:val="24"/>
          <w:szCs w:val="24"/>
        </w:rPr>
        <w:t>г</w:t>
      </w:r>
      <w:proofErr w:type="gramEnd"/>
      <w:r w:rsidR="00955778" w:rsidRPr="00955778">
        <w:rPr>
          <w:rFonts w:ascii="GHEA Grapalat" w:hAnsi="GHEA Grapalat"/>
          <w:b/>
          <w:i w:val="0"/>
          <w:spacing w:val="6"/>
          <w:sz w:val="24"/>
          <w:szCs w:val="24"/>
        </w:rPr>
        <w:t xml:space="preserve">. Ереван, ул. М. </w:t>
      </w:r>
      <w:proofErr w:type="spellStart"/>
      <w:r w:rsidR="00955778" w:rsidRPr="00955778">
        <w:rPr>
          <w:rFonts w:ascii="GHEA Grapalat" w:hAnsi="GHEA Grapalat"/>
          <w:b/>
          <w:i w:val="0"/>
          <w:spacing w:val="6"/>
          <w:sz w:val="24"/>
          <w:szCs w:val="24"/>
        </w:rPr>
        <w:t>Гераци</w:t>
      </w:r>
      <w:proofErr w:type="spellEnd"/>
      <w:r w:rsidR="00955778" w:rsidRPr="00955778">
        <w:rPr>
          <w:rFonts w:ascii="GHEA Grapalat" w:hAnsi="GHEA Grapalat"/>
          <w:b/>
          <w:i w:val="0"/>
          <w:spacing w:val="6"/>
          <w:sz w:val="24"/>
          <w:szCs w:val="24"/>
        </w:rPr>
        <w:t>,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1</w:t>
      </w:r>
      <w:r w:rsidR="002C4DB1">
        <w:rPr>
          <w:rFonts w:ascii="GHEA Grapalat" w:hAnsi="GHEA Grapalat"/>
          <w:b/>
          <w:i w:val="0"/>
          <w:sz w:val="24"/>
          <w:szCs w:val="24"/>
        </w:rPr>
        <w:t>0</w:t>
      </w:r>
      <w:r w:rsidR="00955778"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955778" w:rsidRPr="00955778">
        <w:rPr>
          <w:rFonts w:ascii="GHEA Grapalat" w:hAnsi="GHEA Grapalat"/>
          <w:b/>
          <w:i w:val="0"/>
          <w:sz w:val="24"/>
          <w:szCs w:val="24"/>
        </w:rPr>
        <w:t>2</w:t>
      </w:r>
      <w:r w:rsidR="002C4DB1">
        <w:rPr>
          <w:rFonts w:ascii="GHEA Grapalat" w:hAnsi="GHEA Grapalat"/>
          <w:b/>
          <w:i w:val="0"/>
          <w:sz w:val="24"/>
          <w:szCs w:val="24"/>
        </w:rPr>
        <w:t>9</w:t>
      </w:r>
      <w:r w:rsidR="00955778" w:rsidRPr="00955778">
        <w:rPr>
          <w:rFonts w:ascii="GHEA Grapalat" w:hAnsi="GHEA Grapalat"/>
          <w:b/>
          <w:i w:val="0"/>
          <w:sz w:val="24"/>
          <w:szCs w:val="24"/>
        </w:rPr>
        <w:t>-го апреля 2022 года</w:t>
      </w:r>
      <w:r w:rsidRPr="00955778">
        <w:rPr>
          <w:rFonts w:ascii="GHEA Grapalat" w:hAnsi="GHEA Grapalat"/>
          <w:b/>
          <w:i w:val="0"/>
          <w:sz w:val="24"/>
          <w:szCs w:val="24"/>
        </w:rPr>
        <w:t>.</w:t>
      </w:r>
    </w:p>
    <w:p w:rsidR="00BE1C5E" w:rsidRPr="001B32D9" w:rsidRDefault="001305C6"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995BE0" w:rsidRPr="00BE2E14">
        <w:rPr>
          <w:rFonts w:ascii="GHEA Grapalat" w:hAnsi="GHEA Grapalat"/>
          <w:b/>
          <w:i w:val="0"/>
          <w:sz w:val="24"/>
          <w:szCs w:val="24"/>
        </w:rPr>
        <w:t>Астгик</w:t>
      </w:r>
      <w:proofErr w:type="spellEnd"/>
      <w:r w:rsidR="00995BE0" w:rsidRPr="00BE2E14">
        <w:rPr>
          <w:rFonts w:ascii="GHEA Grapalat" w:hAnsi="GHEA Grapalat"/>
          <w:b/>
          <w:i w:val="0"/>
          <w:sz w:val="24"/>
          <w:szCs w:val="24"/>
        </w:rPr>
        <w:t xml:space="preserve"> </w:t>
      </w:r>
      <w:proofErr w:type="spellStart"/>
      <w:r w:rsidR="00995BE0" w:rsidRPr="00BE2E14">
        <w:rPr>
          <w:rFonts w:ascii="GHEA Grapalat" w:hAnsi="GHEA Grapalat"/>
          <w:b/>
          <w:i w:val="0"/>
          <w:sz w:val="24"/>
          <w:szCs w:val="24"/>
        </w:rPr>
        <w:t>Вирабян</w:t>
      </w:r>
      <w:proofErr w:type="spellEnd"/>
      <w:r w:rsidR="00995BE0" w:rsidRPr="00BE2E14">
        <w:rPr>
          <w:rFonts w:ascii="GHEA Grapalat" w:hAnsi="GHEA Grapalat"/>
          <w:b/>
          <w:i w:val="0"/>
          <w:sz w:val="24"/>
          <w:szCs w:val="24"/>
        </w:rPr>
        <w:t>.</w:t>
      </w:r>
    </w:p>
    <w:p w:rsidR="00641F83" w:rsidRPr="00641F83"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22-26-25</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310F1A" w:rsidRDefault="00096865" w:rsidP="00310F1A">
      <w:pPr>
        <w:pStyle w:val="aa"/>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aa"/>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790D08">
        <w:rPr>
          <w:rFonts w:ascii="GHEA Grapalat" w:hAnsi="GHEA Grapalat"/>
          <w:b/>
        </w:rPr>
        <w:t>«</w:t>
      </w:r>
      <w:r w:rsidR="002C4DB1">
        <w:rPr>
          <w:rFonts w:ascii="GHEA Grapalat" w:hAnsi="GHEA Grapalat"/>
          <w:b/>
        </w:rPr>
        <w:t>GHAPDzB-HVKAK-2022-42</w:t>
      </w:r>
      <w:r w:rsidR="00063EE9">
        <w:rPr>
          <w:rFonts w:ascii="GHEA Grapalat" w:hAnsi="GHEA Grapalat"/>
          <w:b/>
        </w:rPr>
        <w:t>»</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063EE9">
        <w:rPr>
          <w:rFonts w:ascii="GHEA Grapalat" w:hAnsi="GHEA Grapalat"/>
        </w:rPr>
        <w:t>2</w:t>
      </w:r>
      <w:r w:rsidR="002C4DB1">
        <w:rPr>
          <w:rFonts w:ascii="GHEA Grapalat" w:hAnsi="GHEA Grapalat"/>
        </w:rPr>
        <w:t>2</w:t>
      </w:r>
      <w:r w:rsidR="00310F1A" w:rsidRPr="00310F1A">
        <w:rPr>
          <w:rFonts w:ascii="GHEA Grapalat" w:hAnsi="GHEA Grapalat"/>
        </w:rPr>
        <w:t xml:space="preserve"> апреля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85C39" w:rsidRPr="00C756FC" w:rsidRDefault="00B85C39" w:rsidP="00B85C39">
      <w:pPr>
        <w:pStyle w:val="aa"/>
        <w:spacing w:after="0"/>
        <w:contextualSpacing/>
        <w:jc w:val="right"/>
        <w:rPr>
          <w:i/>
        </w:rPr>
      </w:pPr>
    </w:p>
    <w:p w:rsidR="00B85C39" w:rsidRPr="00C756FC" w:rsidRDefault="00B85C39" w:rsidP="00B85C39">
      <w:pPr>
        <w:pStyle w:val="aa"/>
        <w:spacing w:after="0"/>
        <w:contextualSpacing/>
        <w:jc w:val="right"/>
        <w:rPr>
          <w:i/>
        </w:rPr>
      </w:pPr>
    </w:p>
    <w:p w:rsidR="00B85C39" w:rsidRPr="00B85C39" w:rsidRDefault="00B85C39" w:rsidP="00B85C39">
      <w:pPr>
        <w:pStyle w:val="aa"/>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contextualSpacing/>
        <w:jc w:val="center"/>
        <w:rPr>
          <w:rFonts w:ascii="GHEA Grapalat" w:hAnsi="GHEA Grapalat"/>
          <w:b/>
        </w:rPr>
      </w:pPr>
      <w:r w:rsidRPr="00B85C39">
        <w:rPr>
          <w:rFonts w:ascii="GHEA Grapalat" w:hAnsi="GHEA Grapalat"/>
          <w:b/>
        </w:rPr>
        <w:t>НА ЗАПРОС КОТИРОВОК, ОБЪЯВЛЕННЫЙ С ЦЕЛЬЮ ПРИОБРЕТЕНИЯ</w:t>
      </w:r>
      <w:r w:rsidR="00063EE9" w:rsidRPr="00B85C39">
        <w:rPr>
          <w:rFonts w:ascii="GHEA Grapalat" w:hAnsi="GHEA Grapalat"/>
          <w:b/>
        </w:rPr>
        <w:t xml:space="preserve"> </w:t>
      </w:r>
      <w:r w:rsidR="002C4DB1">
        <w:rPr>
          <w:rFonts w:ascii="GHEA Grapalat" w:hAnsi="GHEA Grapalat"/>
          <w:b/>
        </w:rPr>
        <w:t xml:space="preserve">РУЧНОГО МЕТАЛЛОИСКАТЕЛЯ </w:t>
      </w:r>
      <w:r w:rsidRPr="00B85C39">
        <w:rPr>
          <w:rFonts w:ascii="GHEA Grapalat" w:hAnsi="GHEA Grapalat"/>
          <w:b/>
        </w:rPr>
        <w:t>ДЛЯ НУЖД ГНО «НАЦИОНАЛЬНОГО ЦЕНТРА ПО КОНТРОЛЮ И ПРОФИЛАКТИКЕ ЗАБОЛЕВАНИЙ» МЗ РА</w:t>
      </w:r>
    </w:p>
    <w:p w:rsidR="00CE0D95" w:rsidRPr="00B85C39" w:rsidRDefault="00CE0D95" w:rsidP="00B46D58">
      <w:pPr>
        <w:pStyle w:val="aa"/>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aa"/>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2B67CE">
        <w:rPr>
          <w:rFonts w:ascii="GHEA Grapalat" w:hAnsi="GHEA Grapalat"/>
          <w:b/>
        </w:rPr>
        <w:t>РУЧНОГО МЕТАЛЛОИСКАТЕЛЯ</w:t>
      </w:r>
      <w:r w:rsidR="00F95899">
        <w:rPr>
          <w:rFonts w:ascii="GHEA Grapalat" w:hAnsi="GHEA Grapalat"/>
          <w:b/>
        </w:rPr>
        <w:t xml:space="preserve"> </w:t>
      </w:r>
      <w:r w:rsidRPr="00B85C39">
        <w:rPr>
          <w:rFonts w:ascii="GHEA Grapalat" w:hAnsi="GHEA Grapalat"/>
          <w:b/>
        </w:rPr>
        <w:t>ДЛЯ НУЖД ГНО «НАЦИОНАЛЬНОГО ЦЕНТРА 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2C4DB1">
        <w:rPr>
          <w:rFonts w:ascii="GHEA Grapalat" w:hAnsi="GHEA Grapalat"/>
          <w:b/>
          <w:sz w:val="22"/>
          <w:szCs w:val="22"/>
        </w:rPr>
        <w:t>GHAPDzB-HVKAK-2022-42</w:t>
      </w:r>
      <w:r w:rsidR="00063EE9">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aff3"/>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23"/>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t>ЧАСТЬ I</w:t>
      </w:r>
    </w:p>
    <w:p w:rsidR="00096865" w:rsidRPr="009044F1" w:rsidRDefault="00096865" w:rsidP="00B3496E">
      <w:pPr>
        <w:pStyle w:val="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3496E">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2B67CE">
        <w:rPr>
          <w:rFonts w:ascii="GHEA Grapalat" w:hAnsi="GHEA Grapalat"/>
          <w:b/>
          <w:i w:val="0"/>
          <w:sz w:val="24"/>
          <w:szCs w:val="24"/>
        </w:rPr>
        <w:t>ручного металлоискателя</w:t>
      </w:r>
      <w:r w:rsidR="00F95899">
        <w:rPr>
          <w:rFonts w:ascii="GHEA Grapalat" w:hAnsi="GHEA Grapalat"/>
          <w:b/>
          <w:i w:val="0"/>
          <w:sz w:val="24"/>
          <w:szCs w:val="24"/>
        </w:rPr>
        <w:t xml:space="preserve"> </w:t>
      </w:r>
      <w:r w:rsidRPr="009044F1">
        <w:rPr>
          <w:rFonts w:ascii="GHEA Grapalat" w:hAnsi="GHEA Grapalat"/>
          <w:i w:val="0"/>
          <w:sz w:val="24"/>
          <w:szCs w:val="24"/>
        </w:rPr>
        <w:t xml:space="preserve">(далее — также товар) для нужд </w:t>
      </w:r>
      <w:r w:rsidR="0017092E" w:rsidRPr="0017092E">
        <w:rPr>
          <w:rFonts w:ascii="GHEA Grapalat" w:hAnsi="GHEA Grapalat"/>
          <w:b/>
          <w:i w:val="0"/>
          <w:color w:val="0D0D0D" w:themeColor="text1" w:themeTint="F2"/>
          <w:sz w:val="22"/>
          <w:szCs w:val="22"/>
        </w:rPr>
        <w:t>ГНО «</w:t>
      </w:r>
      <w:proofErr w:type="spellStart"/>
      <w:r w:rsidR="0017092E" w:rsidRPr="0017092E">
        <w:rPr>
          <w:rFonts w:ascii="GHEA Grapalat" w:hAnsi="GHEA Grapalat"/>
          <w:b/>
          <w:i w:val="0"/>
          <w:color w:val="0D0D0D" w:themeColor="text1" w:themeTint="F2"/>
          <w:sz w:val="22"/>
          <w:szCs w:val="22"/>
        </w:rPr>
        <w:t>Национальнцентром</w:t>
      </w:r>
      <w:proofErr w:type="spellEnd"/>
      <w:r w:rsidR="0017092E" w:rsidRPr="0017092E">
        <w:rPr>
          <w:rFonts w:ascii="GHEA Grapalat" w:hAnsi="GHEA Grapalat"/>
          <w:b/>
          <w:i w:val="0"/>
          <w:color w:val="0D0D0D" w:themeColor="text1" w:themeTint="F2"/>
          <w:sz w:val="22"/>
          <w:szCs w:val="22"/>
        </w:rPr>
        <w:t xml:space="preserve"> по контролю и профилактике заболеваний» </w:t>
      </w:r>
      <w:r w:rsidR="0017092E" w:rsidRPr="0017092E">
        <w:rPr>
          <w:rStyle w:val="aff3"/>
          <w:rFonts w:ascii="GHEA Grapalat" w:hAnsi="GHEA Grapalat" w:cs="Arial"/>
          <w:b/>
          <w:bCs/>
          <w:color w:val="0D0D0D" w:themeColor="text1" w:themeTint="F2"/>
          <w:sz w:val="22"/>
          <w:szCs w:val="22"/>
          <w:shd w:val="clear" w:color="auto" w:fill="FFFFFF"/>
        </w:rPr>
        <w:t>МЗ РА</w:t>
      </w:r>
      <w:r w:rsidRPr="0017092E">
        <w:rPr>
          <w:rFonts w:ascii="GHEA Grapalat" w:hAnsi="GHEA Grapalat"/>
          <w:i w:val="0"/>
          <w:sz w:val="24"/>
          <w:szCs w:val="24"/>
        </w:rPr>
        <w:t>, к</w:t>
      </w:r>
      <w:r w:rsidRPr="009044F1">
        <w:rPr>
          <w:rFonts w:ascii="GHEA Grapalat" w:hAnsi="GHEA Grapalat"/>
          <w:i w:val="0"/>
          <w:sz w:val="24"/>
          <w:szCs w:val="24"/>
        </w:rPr>
        <w:t>оторые сгруппированы в</w:t>
      </w:r>
      <w:r w:rsidR="00647E10">
        <w:rPr>
          <w:rFonts w:ascii="GHEA Grapalat" w:hAnsi="GHEA Grapalat"/>
          <w:i w:val="0"/>
          <w:sz w:val="24"/>
          <w:szCs w:val="24"/>
        </w:rPr>
        <w:t xml:space="preserve"> </w:t>
      </w:r>
      <w:r w:rsidR="002B67CE">
        <w:rPr>
          <w:rFonts w:ascii="GHEA Grapalat" w:hAnsi="GHEA Grapalat"/>
          <w:i w:val="0"/>
          <w:sz w:val="24"/>
          <w:szCs w:val="24"/>
        </w:rPr>
        <w:t>1</w:t>
      </w:r>
      <w:r w:rsidRPr="009044F1">
        <w:rPr>
          <w:rFonts w:ascii="GHEA Grapalat" w:hAnsi="GHEA Grapalat"/>
          <w:i w:val="0"/>
          <w:sz w:val="24"/>
          <w:szCs w:val="24"/>
        </w:rPr>
        <w:t xml:space="preserve"> лот </w:t>
      </w:r>
      <w:r w:rsidR="006B28FF">
        <w:rPr>
          <w:rFonts w:ascii="GHEA Grapalat" w:hAnsi="GHEA Grapalat"/>
          <w:i w:val="0"/>
          <w:sz w:val="24"/>
          <w:szCs w:val="24"/>
        </w:rPr>
        <w:t>(согласно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2B67CE">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2B67CE" w:rsidRDefault="002B67CE" w:rsidP="00B3496E">
            <w:pPr>
              <w:pStyle w:val="23"/>
              <w:widowControl w:val="0"/>
              <w:spacing w:line="240" w:lineRule="auto"/>
              <w:ind w:firstLine="0"/>
              <w:contextualSpacing/>
              <w:rPr>
                <w:rFonts w:ascii="GHEA Grapalat" w:hAnsi="GHEA Grapalat"/>
                <w:b/>
                <w:sz w:val="24"/>
                <w:szCs w:val="24"/>
                <w:vertAlign w:val="subscript"/>
              </w:rPr>
            </w:pPr>
            <w:r w:rsidRPr="002B67CE">
              <w:rPr>
                <w:rFonts w:ascii="GHEA Grapalat" w:hAnsi="GHEA Grapalat"/>
                <w:b/>
                <w:sz w:val="24"/>
                <w:szCs w:val="24"/>
              </w:rPr>
              <w:t>Ручной металлоискатель</w:t>
            </w:r>
          </w:p>
        </w:tc>
      </w:tr>
    </w:tbl>
    <w:p w:rsidR="00096865" w:rsidRPr="009044F1" w:rsidRDefault="00816505" w:rsidP="00B3496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148D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2A593A" w:rsidRPr="00BA5065">
        <w:rPr>
          <w:rFonts w:ascii="GHEA Grapalat" w:hAnsi="GHEA Grapalat"/>
          <w:b/>
          <w:sz w:val="24"/>
          <w:szCs w:val="24"/>
        </w:rPr>
        <w:t>г</w:t>
      </w:r>
      <w:proofErr w:type="gramEnd"/>
      <w:r w:rsidR="002A593A" w:rsidRPr="00BA5065">
        <w:rPr>
          <w:rFonts w:ascii="GHEA Grapalat" w:hAnsi="GHEA Grapalat"/>
          <w:b/>
          <w:sz w:val="24"/>
          <w:szCs w:val="24"/>
        </w:rPr>
        <w:t xml:space="preserve">. Ереван, ул. М. </w:t>
      </w:r>
      <w:proofErr w:type="spellStart"/>
      <w:r w:rsidR="002A593A" w:rsidRPr="00BA5065">
        <w:rPr>
          <w:rFonts w:ascii="GHEA Grapalat" w:hAnsi="GHEA Grapalat"/>
          <w:b/>
          <w:sz w:val="24"/>
          <w:szCs w:val="24"/>
        </w:rPr>
        <w:t>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334A14">
        <w:rPr>
          <w:rFonts w:ascii="GHEA Grapalat" w:hAnsi="GHEA Grapalat"/>
          <w:b/>
          <w:sz w:val="24"/>
          <w:szCs w:val="24"/>
        </w:rPr>
        <w:t>0</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BA5065" w:rsidRPr="00BA5065">
        <w:rPr>
          <w:rFonts w:ascii="GHEA Grapalat" w:hAnsi="GHEA Grapalat"/>
          <w:b/>
          <w:sz w:val="24"/>
          <w:szCs w:val="24"/>
        </w:rPr>
        <w:t>07</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A5065" w:rsidRPr="00BA5065">
        <w:rPr>
          <w:rFonts w:ascii="GHEA Grapalat" w:hAnsi="GHEA Grapalat"/>
          <w:b/>
          <w:sz w:val="24"/>
          <w:szCs w:val="24"/>
        </w:rPr>
        <w:t>Астгик</w:t>
      </w:r>
      <w:proofErr w:type="spellEnd"/>
      <w:r w:rsidR="00BA5065" w:rsidRPr="00BA5065">
        <w:rPr>
          <w:rFonts w:ascii="GHEA Grapalat" w:hAnsi="GHEA Grapalat"/>
          <w:b/>
          <w:sz w:val="24"/>
          <w:szCs w:val="24"/>
        </w:rPr>
        <w:t xml:space="preserve"> </w:t>
      </w:r>
      <w:proofErr w:type="spellStart"/>
      <w:r w:rsidR="00BA5065" w:rsidRPr="00BA5065">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906A27" w:rsidRPr="00906A27">
        <w:rPr>
          <w:rFonts w:ascii="GHEA Grapalat" w:hAnsi="GHEA Grapalat"/>
          <w:b/>
          <w:sz w:val="24"/>
          <w:szCs w:val="24"/>
        </w:rPr>
        <w:t>07</w:t>
      </w:r>
      <w:r w:rsidRPr="00906A27">
        <w:rPr>
          <w:rFonts w:ascii="GHEA Grapalat" w:hAnsi="GHEA Grapalat"/>
          <w:b/>
          <w:sz w:val="24"/>
          <w:szCs w:val="24"/>
        </w:rPr>
        <w:t xml:space="preserve">-ый день в </w:t>
      </w:r>
      <w:r w:rsidR="00906A27" w:rsidRPr="00906A27">
        <w:rPr>
          <w:rFonts w:ascii="GHEA Grapalat" w:hAnsi="GHEA Grapalat"/>
          <w:b/>
          <w:sz w:val="24"/>
          <w:szCs w:val="24"/>
        </w:rPr>
        <w:t>1</w:t>
      </w:r>
      <w:r w:rsidR="005D1BBE">
        <w:rPr>
          <w:rFonts w:ascii="GHEA Grapalat" w:hAnsi="GHEA Grapalat"/>
          <w:b/>
          <w:sz w:val="24"/>
          <w:szCs w:val="24"/>
        </w:rPr>
        <w:t>0</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23"/>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af6"/>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C428DE" w:rsidRDefault="008937EA" w:rsidP="00500DCD">
      <w:pPr>
        <w:widowControl w:val="0"/>
        <w:tabs>
          <w:tab w:val="left" w:pos="1134"/>
        </w:tabs>
        <w:ind w:firstLine="567"/>
        <w:contextualSpacing/>
        <w:rPr>
          <w:rFonts w:ascii="GHEA Grapalat" w:hAnsi="GHEA Grapalat"/>
          <w:highlight w:val="yellow"/>
        </w:rPr>
      </w:pPr>
      <w:r w:rsidRPr="00C428DE">
        <w:rPr>
          <w:rFonts w:ascii="GHEA Grapalat" w:hAnsi="GHEA Grapalat"/>
          <w:highlight w:val="yellow"/>
        </w:rPr>
        <w:t>1)</w:t>
      </w:r>
      <w:r w:rsidRPr="00C428DE">
        <w:rPr>
          <w:rFonts w:ascii="GHEA Grapalat" w:hAnsi="GHEA Grapalat"/>
          <w:highlight w:val="yellow"/>
        </w:rPr>
        <w:tab/>
        <w:t>наименование заказчика и место (адрес) подачи заявки;</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2)</w:t>
      </w:r>
      <w:r w:rsidRPr="00C428DE">
        <w:rPr>
          <w:rFonts w:ascii="GHEA Grapalat" w:hAnsi="GHEA Grapalat"/>
          <w:highlight w:val="yellow"/>
        </w:rPr>
        <w:tab/>
        <w:t xml:space="preserve">код </w:t>
      </w:r>
      <w:r w:rsidR="00F535C1" w:rsidRPr="00C428DE">
        <w:rPr>
          <w:rFonts w:ascii="GHEA Grapalat" w:hAnsi="GHEA Grapalat"/>
          <w:highlight w:val="yellow"/>
        </w:rPr>
        <w:t>процедуры</w:t>
      </w:r>
      <w:r w:rsidRPr="00C428DE">
        <w:rPr>
          <w:rFonts w:ascii="GHEA Grapalat" w:hAnsi="GHEA Grapalat"/>
          <w:highlight w:val="yellow"/>
        </w:rPr>
        <w:t>;</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3)</w:t>
      </w:r>
      <w:r w:rsidRPr="00C428DE">
        <w:rPr>
          <w:rFonts w:ascii="GHEA Grapalat" w:hAnsi="GHEA Grapalat"/>
          <w:highlight w:val="yellow"/>
        </w:rPr>
        <w:tab/>
        <w:t>слова “не вскрывать до заседания по вскрытию заявок”;</w:t>
      </w:r>
    </w:p>
    <w:p w:rsidR="008937EA" w:rsidRPr="002658C9" w:rsidRDefault="008937EA" w:rsidP="00500DCD">
      <w:pPr>
        <w:widowControl w:val="0"/>
        <w:tabs>
          <w:tab w:val="left" w:pos="1134"/>
        </w:tabs>
        <w:ind w:firstLine="567"/>
        <w:contextualSpacing/>
        <w:jc w:val="both"/>
        <w:rPr>
          <w:rFonts w:ascii="GHEA Grapalat" w:hAnsi="GHEA Grapalat"/>
        </w:rPr>
      </w:pPr>
      <w:r w:rsidRPr="00C428DE">
        <w:rPr>
          <w:rFonts w:ascii="GHEA Grapalat" w:hAnsi="GHEA Grapalat"/>
          <w:highlight w:val="yellow"/>
        </w:rPr>
        <w:t>4)</w:t>
      </w:r>
      <w:r w:rsidRPr="00C428DE">
        <w:rPr>
          <w:rFonts w:ascii="GHEA Grapalat" w:hAnsi="GHEA Grapalat"/>
          <w:highlight w:val="yellow"/>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6D41EB" w:rsidRPr="00374F4A" w:rsidRDefault="006D41EB" w:rsidP="006D41E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2C4DB1">
        <w:rPr>
          <w:rFonts w:ascii="GHEA Grapalat" w:hAnsi="GHEA Grapalat"/>
          <w:b/>
          <w:sz w:val="22"/>
          <w:szCs w:val="22"/>
        </w:rPr>
        <w:t>GHAPDzB-HVKAK-2022-42</w:t>
      </w:r>
      <w:r w:rsidR="00063EE9" w:rsidRPr="009A5D5E">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Pr>
          <w:rFonts w:ascii="GHEA Grapalat" w:hAnsi="GHEA Grapalat"/>
          <w:sz w:val="22"/>
          <w:szCs w:val="22"/>
        </w:rPr>
        <w:t>«</w:t>
      </w:r>
      <w:r w:rsidR="002C4DB1">
        <w:rPr>
          <w:rFonts w:ascii="GHEA Grapalat" w:hAnsi="GHEA Grapalat"/>
          <w:sz w:val="22"/>
          <w:szCs w:val="22"/>
        </w:rPr>
        <w:t>GHAPDzB-HVKAK-2022-42</w:t>
      </w:r>
      <w:r w:rsidR="00063EE9">
        <w:rPr>
          <w:rFonts w:ascii="GHEA Grapalat" w:hAnsi="GHEA Grapalat"/>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Pr>
          <w:rFonts w:ascii="GHEA Grapalat" w:hAnsi="GHEA Grapalat"/>
          <w:sz w:val="22"/>
          <w:szCs w:val="22"/>
        </w:rPr>
        <w:t>«</w:t>
      </w:r>
      <w:r w:rsidR="002C4DB1">
        <w:rPr>
          <w:rFonts w:ascii="GHEA Grapalat" w:hAnsi="GHEA Grapalat"/>
          <w:sz w:val="22"/>
          <w:szCs w:val="22"/>
        </w:rPr>
        <w:t>GHAPDzB-HVKAK-2022-42</w:t>
      </w:r>
      <w:r w:rsidR="00063EE9">
        <w:rPr>
          <w:rFonts w:ascii="GHEA Grapalat" w:hAnsi="GHEA Grapalat"/>
          <w:sz w:val="22"/>
          <w:szCs w:val="22"/>
        </w:rPr>
        <w:t>»</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Pr>
          <w:rFonts w:ascii="GHEA Grapalat" w:hAnsi="GHEA Grapalat"/>
          <w:sz w:val="22"/>
          <w:szCs w:val="22"/>
        </w:rPr>
        <w:t>«</w:t>
      </w:r>
      <w:r w:rsidR="002C4DB1">
        <w:rPr>
          <w:rFonts w:ascii="GHEA Grapalat" w:hAnsi="GHEA Grapalat"/>
          <w:sz w:val="22"/>
          <w:szCs w:val="22"/>
        </w:rPr>
        <w:t>GHAPDzB-HVKAK-2022-42</w:t>
      </w:r>
      <w:r w:rsidR="00063EE9">
        <w:rPr>
          <w:rFonts w:ascii="GHEA Grapalat" w:hAnsi="GHEA Grapalat"/>
          <w:sz w:val="22"/>
          <w:szCs w:val="22"/>
        </w:rPr>
        <w:t>»</w:t>
      </w:r>
    </w:p>
    <w:p w:rsidR="006B3E56" w:rsidRDefault="006B3E56" w:rsidP="00344FDF">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2C4DB1">
        <w:rPr>
          <w:rFonts w:ascii="GHEA Grapalat" w:hAnsi="GHEA Grapalat"/>
          <w:b/>
          <w:sz w:val="22"/>
          <w:szCs w:val="22"/>
        </w:rPr>
        <w:t>GHAPDzB-HVKAK-2022-42</w:t>
      </w:r>
      <w:r w:rsidR="00063EE9" w:rsidRPr="0034210A">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2C4DB1">
        <w:rPr>
          <w:rFonts w:ascii="GHEA Grapalat" w:hAnsi="GHEA Grapalat"/>
          <w:b/>
          <w:sz w:val="22"/>
          <w:szCs w:val="22"/>
        </w:rPr>
        <w:t>GHAPDzB-HVKAK-2022-42</w:t>
      </w:r>
      <w:r w:rsidR="00063EE9" w:rsidRPr="0034210A">
        <w:rPr>
          <w:rFonts w:ascii="GHEA Grapalat" w:hAnsi="GHEA Grapalat"/>
          <w:b/>
          <w:sz w:val="22"/>
          <w:szCs w:val="22"/>
        </w:rPr>
        <w:t>»</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2C4DB1">
        <w:rPr>
          <w:rFonts w:ascii="GHEA Grapalat" w:hAnsi="GHEA Grapalat"/>
          <w:b/>
          <w:sz w:val="22"/>
          <w:szCs w:val="22"/>
        </w:rPr>
        <w:t>GHAPDzB-HVKAK-2022-42</w:t>
      </w:r>
      <w:r w:rsidR="00063EE9" w:rsidRPr="00FB4158">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63276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63276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63276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632763"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632763"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63276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DD7D21">
        <w:rPr>
          <w:rFonts w:ascii="GHEA Grapalat" w:hAnsi="GHEA Grapalat"/>
          <w:b/>
          <w:sz w:val="24"/>
          <w:szCs w:val="24"/>
        </w:rPr>
        <w:t xml:space="preserve">кодом </w:t>
      </w:r>
      <w:r w:rsidR="00A93EED" w:rsidRPr="00DD7D21">
        <w:rPr>
          <w:rFonts w:ascii="GHEA Grapalat" w:hAnsi="GHEA Grapalat"/>
          <w:b/>
          <w:sz w:val="22"/>
          <w:szCs w:val="22"/>
        </w:rPr>
        <w:t>«</w:t>
      </w:r>
      <w:r w:rsidR="002C4DB1" w:rsidRPr="00DD7D21">
        <w:rPr>
          <w:rFonts w:ascii="GHEA Grapalat" w:hAnsi="GHEA Grapalat"/>
          <w:b/>
          <w:sz w:val="22"/>
          <w:szCs w:val="22"/>
        </w:rPr>
        <w:t>GHAPDzB-HVKAK-2022-42</w:t>
      </w:r>
      <w:r w:rsidR="00063EE9" w:rsidRPr="00DD7D21">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2C4DB1">
        <w:rPr>
          <w:rFonts w:ascii="GHEA Grapalat" w:hAnsi="GHEA Grapalat"/>
          <w:b/>
          <w:sz w:val="22"/>
          <w:szCs w:val="22"/>
        </w:rPr>
        <w:t>GHAPDzB-HVKAK-2022-42</w:t>
      </w:r>
      <w:r w:rsidR="00063EE9" w:rsidRPr="00FB4158">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2C4DB1">
        <w:rPr>
          <w:rFonts w:ascii="GHEA Grapalat" w:hAnsi="GHEA Grapalat"/>
          <w:b/>
          <w:sz w:val="22"/>
          <w:szCs w:val="22"/>
        </w:rPr>
        <w:t>GHAPDzB-HVKAK-2022-42</w:t>
      </w:r>
      <w:r w:rsidR="00063EE9" w:rsidRPr="00A93E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w:t>
      </w:r>
      <w:r w:rsidR="002C4DB1">
        <w:rPr>
          <w:rFonts w:ascii="GHEA Grapalat" w:hAnsi="GHEA Grapalat"/>
          <w:sz w:val="22"/>
          <w:szCs w:val="22"/>
        </w:rPr>
        <w:t>GHAPDzB-HVKAK-2022-42</w:t>
      </w:r>
      <w:r w:rsidR="00063EE9">
        <w:rPr>
          <w:rFonts w:ascii="GHEA Grapalat" w:hAnsi="GHEA Grapalat"/>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2C4DB1">
        <w:rPr>
          <w:rFonts w:ascii="GHEA Grapalat" w:hAnsi="GHEA Grapalat"/>
          <w:b/>
          <w:sz w:val="22"/>
          <w:szCs w:val="22"/>
        </w:rPr>
        <w:t>GHAPDzB-HVKAK-2022-42</w:t>
      </w:r>
      <w:r w:rsidR="00063EE9">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2C4DB1">
        <w:rPr>
          <w:rFonts w:ascii="GHEA Grapalat" w:hAnsi="GHEA Grapalat"/>
          <w:b/>
          <w:sz w:val="22"/>
          <w:szCs w:val="22"/>
        </w:rPr>
        <w:t>GHAPDzB-HVKAK-2022-42</w:t>
      </w:r>
      <w:r w:rsidR="00063EE9">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A0157" w:rsidRPr="00A13135" w:rsidRDefault="001A0157" w:rsidP="001A0157">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2C4DB1">
        <w:rPr>
          <w:rFonts w:ascii="GHEA Grapalat" w:hAnsi="GHEA Grapalat"/>
          <w:b/>
          <w:sz w:val="22"/>
          <w:szCs w:val="22"/>
        </w:rPr>
        <w:t>GHAPDzB-HVKAK-2022-42</w:t>
      </w:r>
      <w:r w:rsidR="00063EE9">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A467E6" w:rsidRDefault="00E00F46" w:rsidP="00E00F4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295D22">
        <w:rPr>
          <w:rFonts w:ascii="GHEA Grapalat" w:hAnsi="GHEA Grapalat"/>
          <w:b/>
        </w:rPr>
        <w:t>двадцатипятикратный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a3"/>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900" w:rsidRDefault="004E5900">
      <w:r>
        <w:separator/>
      </w:r>
    </w:p>
  </w:endnote>
  <w:endnote w:type="continuationSeparator" w:id="0">
    <w:p w:rsidR="004E5900" w:rsidRDefault="004E59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00" w:rsidRPr="00C861E9" w:rsidRDefault="004E5900">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900" w:rsidRDefault="004E5900">
      <w:r>
        <w:separator/>
      </w:r>
    </w:p>
  </w:footnote>
  <w:footnote w:type="continuationSeparator" w:id="0">
    <w:p w:rsidR="004E5900" w:rsidRDefault="004E5900">
      <w:r>
        <w:continuationSeparator/>
      </w:r>
    </w:p>
  </w:footnote>
  <w:footnote w:id="1">
    <w:p w:rsidR="004E5900" w:rsidRPr="00A31673" w:rsidRDefault="004E590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E5900" w:rsidRPr="008416BA" w:rsidRDefault="004E5900"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E5900" w:rsidRDefault="004E5900" w:rsidP="006B3E56">
      <w:pPr>
        <w:jc w:val="both"/>
      </w:pPr>
    </w:p>
    <w:p w:rsidR="004E5900" w:rsidRPr="008B70EB" w:rsidRDefault="004E5900"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E5900" w:rsidRPr="008B70EB" w:rsidRDefault="004E5900"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E5900" w:rsidRPr="008B70EB" w:rsidRDefault="004E5900"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4E5900" w:rsidRDefault="004E5900" w:rsidP="00637230">
      <w:pPr>
        <w:jc w:val="both"/>
        <w:rPr>
          <w:rFonts w:asciiTheme="minorHAnsi" w:hAnsiTheme="minorHAnsi"/>
          <w:lang w:val="af-ZA"/>
        </w:rPr>
      </w:pPr>
    </w:p>
  </w:footnote>
  <w:footnote w:id="3">
    <w:p w:rsidR="004E5900" w:rsidRPr="00D3436F" w:rsidRDefault="004E590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E5900" w:rsidRPr="00D3436F" w:rsidRDefault="004E5900">
      <w:pPr>
        <w:pStyle w:val="af2"/>
        <w:rPr>
          <w:lang w:val="es-ES"/>
        </w:rPr>
      </w:pPr>
    </w:p>
  </w:footnote>
  <w:footnote w:id="4">
    <w:p w:rsidR="004E5900" w:rsidRPr="008842CE" w:rsidRDefault="004E5900" w:rsidP="003D2FE2">
      <w:pPr>
        <w:pStyle w:val="af2"/>
        <w:jc w:val="both"/>
      </w:pPr>
    </w:p>
  </w:footnote>
  <w:footnote w:id="5">
    <w:p w:rsidR="004E5900" w:rsidRPr="008842CE" w:rsidRDefault="004E5900" w:rsidP="000A214C">
      <w:pPr>
        <w:pStyle w:val="af2"/>
        <w:jc w:val="both"/>
      </w:pPr>
    </w:p>
  </w:footnote>
  <w:footnote w:id="6">
    <w:p w:rsidR="004E5900" w:rsidRDefault="004E5900" w:rsidP="00D3436F">
      <w:pPr>
        <w:pStyle w:val="af2"/>
        <w:widowControl w:val="0"/>
        <w:jc w:val="both"/>
        <w:rPr>
          <w:ins w:id="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4E5900" w:rsidRPr="00F21C0D" w:rsidRDefault="004E5900" w:rsidP="00D3436F">
      <w:pPr>
        <w:pStyle w:val="af2"/>
        <w:widowControl w:val="0"/>
        <w:jc w:val="both"/>
        <w:rPr>
          <w:lang w:val="hy-AM"/>
        </w:rPr>
      </w:pPr>
    </w:p>
  </w:footnote>
  <w:footnote w:id="7">
    <w:p w:rsidR="004E5900" w:rsidRPr="00D3436F" w:rsidRDefault="004E590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E5900" w:rsidRPr="008842CE" w:rsidRDefault="004E590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E5900" w:rsidRPr="00D3436F" w:rsidRDefault="004E5900">
      <w:pPr>
        <w:pStyle w:val="af2"/>
        <w:rPr>
          <w:lang w:val="hy-AM"/>
        </w:rPr>
      </w:pPr>
    </w:p>
  </w:footnote>
  <w:footnote w:id="9">
    <w:p w:rsidR="004E5900" w:rsidRPr="00E861BF" w:rsidRDefault="004E590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67CE"/>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1"/>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4A14"/>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5900"/>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BBE"/>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763"/>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D7D21"/>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77B1B-1AB8-4E53-BF06-A91EFB5E0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64</Pages>
  <Words>19650</Words>
  <Characters>112006</Characters>
  <Application>Microsoft Office Word</Application>
  <DocSecurity>0</DocSecurity>
  <Lines>933</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131394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989</cp:revision>
  <cp:lastPrinted>2018-02-16T07:12:00Z</cp:lastPrinted>
  <dcterms:created xsi:type="dcterms:W3CDTF">2019-10-28T07:04:00Z</dcterms:created>
  <dcterms:modified xsi:type="dcterms:W3CDTF">2022-04-22T07:43:00Z</dcterms:modified>
</cp:coreProperties>
</file>